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32D23" w14:textId="18B28F33" w:rsidR="0018295F" w:rsidRPr="002A13B7" w:rsidRDefault="0018295F" w:rsidP="0018295F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Calibri Light" w:hAnsi="Calibri Light" w:cs="Calibri Light"/>
          <w:sz w:val="24"/>
          <w:szCs w:val="24"/>
        </w:rPr>
      </w:pPr>
      <w:r w:rsidRPr="00324A9F">
        <w:rPr>
          <w:rFonts w:ascii="Calibri Light" w:hAnsi="Calibri Light" w:cs="Calibri Light"/>
          <w:b/>
          <w:bCs/>
          <w:sz w:val="24"/>
          <w:szCs w:val="24"/>
        </w:rPr>
        <w:t>UWAGA:</w:t>
      </w:r>
      <w:r w:rsidRPr="00B97E54">
        <w:rPr>
          <w:rFonts w:ascii="Calibri Light" w:hAnsi="Calibri Light" w:cs="Calibri Light"/>
          <w:sz w:val="24"/>
          <w:szCs w:val="24"/>
        </w:rPr>
        <w:t xml:space="preserve"> Poni</w:t>
      </w:r>
      <w:r w:rsidRPr="002A13B7">
        <w:rPr>
          <w:rFonts w:ascii="Calibri Light" w:hAnsi="Calibri Light" w:cs="Calibri Light"/>
          <w:sz w:val="24"/>
          <w:szCs w:val="24"/>
        </w:rPr>
        <w:t>ższy dokument, stanowi jeden z załączników składanych w postępowaniu.</w:t>
      </w:r>
      <w:r w:rsidR="001B0A95">
        <w:rPr>
          <w:rFonts w:ascii="Calibri Light" w:hAnsi="Calibri Light" w:cs="Calibri Light"/>
          <w:sz w:val="24"/>
          <w:szCs w:val="24"/>
        </w:rPr>
        <w:t xml:space="preserve"> </w:t>
      </w:r>
      <w:r w:rsidRPr="002A13B7">
        <w:rPr>
          <w:rFonts w:ascii="Calibri Light" w:hAnsi="Calibri Light" w:cs="Calibri Light"/>
          <w:b/>
          <w:bCs/>
          <w:sz w:val="24"/>
          <w:szCs w:val="24"/>
        </w:rPr>
        <w:t xml:space="preserve">Wykonawca zobowiązany jest </w:t>
      </w:r>
      <w:r w:rsidRPr="002A13B7">
        <w:rPr>
          <w:rFonts w:ascii="Calibri Light" w:hAnsi="Calibri Light" w:cs="Calibri Light"/>
          <w:b/>
          <w:bCs/>
          <w:sz w:val="24"/>
          <w:szCs w:val="24"/>
          <w:u w:val="single"/>
        </w:rPr>
        <w:t>również do pobrania i wypełnienia SYSTEMOWEGO FORMULARZA OFERTOWEGO</w:t>
      </w:r>
      <w:r w:rsidRPr="002A13B7">
        <w:rPr>
          <w:rFonts w:ascii="Calibri Light" w:hAnsi="Calibri Light" w:cs="Calibri Light"/>
          <w:sz w:val="24"/>
          <w:szCs w:val="24"/>
          <w:u w:val="single"/>
        </w:rPr>
        <w:t xml:space="preserve">. </w:t>
      </w:r>
      <w:r w:rsidRPr="002A13B7">
        <w:rPr>
          <w:rFonts w:ascii="Calibri Light" w:hAnsi="Calibri Light" w:cs="Calibri Light"/>
          <w:sz w:val="24"/>
          <w:szCs w:val="24"/>
        </w:rPr>
        <w:t>Systemowy formularz ofertowy należy zawsze otwierać bezpośrednio przy użyciu  programu Adobe Acrobat Reader DC ( NIE NALEŻY edytować systemowego formularza oferty wyświetlonego w pdf przy pomocy przeglądarek internetowych). Szczegóły w tym zakresie zawarte są w rozdz. VI SWZ.</w:t>
      </w:r>
    </w:p>
    <w:p w14:paraId="2F83A4B7" w14:textId="77777777" w:rsidR="0069718F" w:rsidRPr="002A13B7" w:rsidRDefault="0069718F" w:rsidP="0018295F">
      <w:pPr>
        <w:spacing w:before="240" w:line="360" w:lineRule="auto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>Imię i nazwisko podpisującego formularz: ………………………………………………………………………………</w:t>
      </w:r>
    </w:p>
    <w:p w14:paraId="6852BFDE" w14:textId="77777777" w:rsidR="0069718F" w:rsidRPr="002A13B7" w:rsidRDefault="0069718F" w:rsidP="0069718F">
      <w:pPr>
        <w:spacing w:before="240" w:line="360" w:lineRule="auto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>Nazwa, adres, NIP/REGON Wykonawcy: ………………………………………………………………………………… …………………………..………………………………………………………………………………………………………………….. ………………………………………………………………………………………………………………………………………..………</w:t>
      </w:r>
    </w:p>
    <w:p w14:paraId="7FC19313" w14:textId="00E93778" w:rsidR="006C698A" w:rsidRDefault="008858DB" w:rsidP="0018295F">
      <w:pPr>
        <w:pStyle w:val="Nagwek1"/>
        <w:spacing w:after="240" w:line="360" w:lineRule="auto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>FORMULARZ  CENOWY ORAZ INFORMACJA DOT. KADRY TRENERSKIEJ</w:t>
      </w:r>
    </w:p>
    <w:p w14:paraId="0ECB9BAD" w14:textId="5F8D436F" w:rsidR="00317425" w:rsidRPr="00317425" w:rsidRDefault="0036687B" w:rsidP="00317425">
      <w:pPr>
        <w:spacing w:before="120" w:after="120" w:line="360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>
        <w:rPr>
          <w:rFonts w:ascii="Calibri Light" w:hAnsi="Calibri Light" w:cs="Calibri Light"/>
          <w:b/>
          <w:bCs/>
          <w:sz w:val="24"/>
          <w:szCs w:val="24"/>
        </w:rPr>
        <w:t xml:space="preserve">w postępowaniu pn. </w:t>
      </w:r>
      <w:r w:rsidR="004E67F3" w:rsidRPr="004E67F3">
        <w:rPr>
          <w:rFonts w:ascii="Calibri Light" w:hAnsi="Calibri Light" w:cs="Calibri Light"/>
          <w:b/>
          <w:bCs/>
          <w:sz w:val="24"/>
          <w:szCs w:val="24"/>
        </w:rPr>
        <w:t>Szkolenia dla pracowników jednostek samorządu terytorialnego oraz osób pracujących w  podmiotach włączenia społecznego w Województwie Małopolskim</w:t>
      </w:r>
    </w:p>
    <w:p w14:paraId="34F09D21" w14:textId="77777777" w:rsidR="00317155" w:rsidRPr="00317155" w:rsidRDefault="00317155" w:rsidP="00317155">
      <w:pPr>
        <w:spacing w:before="120" w:after="120" w:line="360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317155">
        <w:rPr>
          <w:rFonts w:ascii="Calibri Light" w:hAnsi="Calibri Light" w:cs="Calibri Light"/>
          <w:b/>
          <w:bCs/>
          <w:sz w:val="24"/>
          <w:szCs w:val="24"/>
        </w:rPr>
        <w:t>CZĘŚĆ I ZAMÓWIENIA</w:t>
      </w:r>
    </w:p>
    <w:p w14:paraId="54AD35B8" w14:textId="1982407C" w:rsidR="0036687B" w:rsidRPr="00BE0EF3" w:rsidRDefault="0036687B" w:rsidP="00BE0EF3">
      <w:pPr>
        <w:spacing w:before="120" w:after="120" w:line="360" w:lineRule="auto"/>
        <w:rPr>
          <w:rFonts w:ascii="Calibri Light" w:hAnsi="Calibri Light" w:cs="Calibri Light"/>
          <w:sz w:val="24"/>
          <w:szCs w:val="24"/>
        </w:rPr>
      </w:pPr>
      <w:r w:rsidRPr="00BE0EF3">
        <w:rPr>
          <w:rFonts w:ascii="Calibri Light" w:hAnsi="Calibri Light" w:cs="Calibri Light"/>
          <w:sz w:val="24"/>
          <w:szCs w:val="24"/>
        </w:rPr>
        <w:t>Oferujemy wykonanie zamówienia w pełnym zakresie i na warunkach określonych w SWZ za następującą cenę:</w:t>
      </w:r>
    </w:p>
    <w:tbl>
      <w:tblPr>
        <w:tblStyle w:val="Tabela-Siatka1"/>
        <w:tblW w:w="5000" w:type="pct"/>
        <w:tblInd w:w="0" w:type="dxa"/>
        <w:tblLook w:val="04A0" w:firstRow="1" w:lastRow="0" w:firstColumn="1" w:lastColumn="0" w:noHBand="0" w:noVBand="1"/>
      </w:tblPr>
      <w:tblGrid>
        <w:gridCol w:w="2041"/>
        <w:gridCol w:w="2041"/>
        <w:gridCol w:w="2682"/>
        <w:gridCol w:w="2298"/>
      </w:tblGrid>
      <w:tr w:rsidR="00F001F1" w:rsidRPr="002A13B7" w14:paraId="49F1CE1A" w14:textId="77777777" w:rsidTr="00F001F1">
        <w:trPr>
          <w:trHeight w:val="607"/>
        </w:trPr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D3A16" w14:textId="63B9A4A0" w:rsidR="00F001F1" w:rsidRPr="002A13B7" w:rsidRDefault="00F001F1" w:rsidP="00F001F1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</w:rPr>
              <w:t>Szkolenie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A258B" w14:textId="73E05517" w:rsidR="00F001F1" w:rsidRPr="002A13B7" w:rsidRDefault="00F001F1" w:rsidP="00F001F1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Liczba</w:t>
            </w: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 godzin szkoleniowych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25B5" w14:textId="54B9FDD9" w:rsidR="00F001F1" w:rsidRPr="002A13B7" w:rsidRDefault="00F001F1" w:rsidP="00A87387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Cena </w:t>
            </w:r>
            <w:r w:rsidRPr="002A13B7">
              <w:rPr>
                <w:rFonts w:ascii="Calibri Light" w:hAnsi="Calibri Light" w:cs="Calibri Light"/>
                <w:b/>
                <w:sz w:val="24"/>
                <w:szCs w:val="24"/>
                <w:lang w:eastAsia="pl-PL"/>
              </w:rPr>
              <w:t>jednostkowa</w:t>
            </w: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  brutto</w:t>
            </w: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 za godzinę szkoleniową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8DC0" w14:textId="2C7A1166" w:rsidR="00F001F1" w:rsidRPr="002A13B7" w:rsidRDefault="00F001F1" w:rsidP="00A87387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Suma BRUTTO</w:t>
            </w:r>
          </w:p>
          <w:p w14:paraId="7EF64CEB" w14:textId="3E63CD89" w:rsidR="00F001F1" w:rsidRPr="002A13B7" w:rsidRDefault="00F001F1" w:rsidP="00A87387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(Cena ofertowa)</w:t>
            </w:r>
          </w:p>
        </w:tc>
      </w:tr>
      <w:tr w:rsidR="00F001F1" w:rsidRPr="002A13B7" w14:paraId="22B3C7BD" w14:textId="77777777" w:rsidTr="00F001F1">
        <w:trPr>
          <w:trHeight w:val="186"/>
        </w:trPr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F833" w14:textId="63ED7FDD" w:rsidR="00F001F1" w:rsidRPr="002A13B7" w:rsidRDefault="00F001F1" w:rsidP="006F50F8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</w:rPr>
              <w:t>a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0902" w14:textId="5F037BED" w:rsidR="00F001F1" w:rsidRPr="002A13B7" w:rsidRDefault="00F001F1" w:rsidP="006F50F8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</w:rPr>
              <w:t>b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6C3E" w14:textId="08A950A4" w:rsidR="00F001F1" w:rsidRPr="002A13B7" w:rsidRDefault="00F001F1" w:rsidP="006F50F8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</w:rPr>
              <w:t>c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4A2E" w14:textId="1B73D587" w:rsidR="00F001F1" w:rsidRPr="002A13B7" w:rsidRDefault="00F001F1" w:rsidP="006F50F8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</w:rPr>
              <w:t>d</w:t>
            </w:r>
            <w:r w:rsidRPr="002A13B7">
              <w:rPr>
                <w:rFonts w:ascii="Calibri Light" w:hAnsi="Calibri Light" w:cs="Calibri Light"/>
                <w:bCs/>
                <w:sz w:val="24"/>
                <w:szCs w:val="24"/>
              </w:rPr>
              <w:t>= (</w:t>
            </w:r>
            <w:r>
              <w:rPr>
                <w:rFonts w:ascii="Calibri Light" w:hAnsi="Calibri Light" w:cs="Calibri Light"/>
                <w:bCs/>
                <w:sz w:val="24"/>
                <w:szCs w:val="24"/>
              </w:rPr>
              <w:t>b</w:t>
            </w:r>
            <w:r w:rsidRPr="002A13B7">
              <w:rPr>
                <w:rFonts w:ascii="Calibri Light" w:hAnsi="Calibri Light" w:cs="Calibri Light"/>
                <w:bCs/>
                <w:sz w:val="24"/>
                <w:szCs w:val="24"/>
              </w:rPr>
              <w:t>*</w:t>
            </w:r>
            <w:r>
              <w:rPr>
                <w:rFonts w:ascii="Calibri Light" w:hAnsi="Calibri Light" w:cs="Calibri Light"/>
                <w:bCs/>
                <w:sz w:val="24"/>
                <w:szCs w:val="24"/>
              </w:rPr>
              <w:t>c</w:t>
            </w:r>
            <w:r w:rsidRPr="002A13B7">
              <w:rPr>
                <w:rFonts w:ascii="Calibri Light" w:hAnsi="Calibri Light" w:cs="Calibri Light"/>
                <w:bCs/>
                <w:sz w:val="24"/>
                <w:szCs w:val="24"/>
              </w:rPr>
              <w:t>)</w:t>
            </w:r>
          </w:p>
        </w:tc>
      </w:tr>
      <w:tr w:rsidR="00F001F1" w:rsidRPr="002A13B7" w14:paraId="729F62A9" w14:textId="77777777" w:rsidTr="00F001F1">
        <w:trPr>
          <w:trHeight w:val="484"/>
        </w:trPr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A3D5B" w14:textId="6E9443F8" w:rsidR="00F001F1" w:rsidRDefault="00F001F1" w:rsidP="0088681C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</w:rPr>
              <w:t>Szkolenie nr 1 i 2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C004" w14:textId="29220935" w:rsidR="00F001F1" w:rsidRPr="002A13B7" w:rsidRDefault="00F001F1" w:rsidP="0088681C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48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2A73" w14:textId="79F6ADBB" w:rsidR="00F001F1" w:rsidRPr="002A13B7" w:rsidRDefault="00F001F1" w:rsidP="006F50F8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652D" w14:textId="5DCD4B54" w:rsidR="00F001F1" w:rsidRPr="002A13B7" w:rsidRDefault="00F001F1" w:rsidP="006F50F8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</w:p>
        </w:tc>
      </w:tr>
      <w:tr w:rsidR="00F001F1" w:rsidRPr="002A13B7" w14:paraId="5B270E04" w14:textId="77777777" w:rsidTr="00F001F1">
        <w:trPr>
          <w:trHeight w:val="484"/>
        </w:trPr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29689" w14:textId="55730DA7" w:rsidR="00F001F1" w:rsidRDefault="00F001F1" w:rsidP="0088681C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</w:rPr>
              <w:t>Szkolenie nr 3 i 4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9F0EC" w14:textId="2AFE9BD1" w:rsidR="00F001F1" w:rsidRDefault="00F001F1" w:rsidP="0088681C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</w:rPr>
              <w:t>56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C366C" w14:textId="77777777" w:rsidR="00F001F1" w:rsidRPr="002A13B7" w:rsidRDefault="00F001F1" w:rsidP="006F50F8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98E9" w14:textId="77777777" w:rsidR="00F001F1" w:rsidRPr="002A13B7" w:rsidRDefault="00F001F1" w:rsidP="006F50F8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</w:tr>
    </w:tbl>
    <w:p w14:paraId="225950C5" w14:textId="625AC3A3" w:rsidR="005B1EA8" w:rsidRDefault="008858DB" w:rsidP="002A13B7">
      <w:pPr>
        <w:spacing w:before="400" w:after="400" w:line="360" w:lineRule="auto"/>
        <w:rPr>
          <w:rFonts w:ascii="Calibri Light" w:hAnsi="Calibri Light" w:cs="Calibri Light"/>
          <w:i/>
          <w:sz w:val="24"/>
          <w:szCs w:val="24"/>
        </w:rPr>
      </w:pPr>
      <w:r w:rsidRPr="002A13B7">
        <w:rPr>
          <w:rFonts w:ascii="Calibri Light" w:hAnsi="Calibri Light" w:cs="Calibri Light"/>
          <w:b/>
          <w:bCs/>
          <w:sz w:val="24"/>
          <w:szCs w:val="24"/>
        </w:rPr>
        <w:t xml:space="preserve">DO REALIZACJI ZAMÓWIENIA </w:t>
      </w:r>
      <w:r w:rsidR="00DA6B9C">
        <w:rPr>
          <w:rFonts w:ascii="Calibri Light" w:hAnsi="Calibri Light" w:cs="Calibri Light"/>
          <w:b/>
          <w:bCs/>
          <w:sz w:val="24"/>
          <w:szCs w:val="24"/>
        </w:rPr>
        <w:t xml:space="preserve">W ZAKRESIE PROWADZENIA SZKOLEŃ </w:t>
      </w:r>
      <w:r w:rsidRPr="002A13B7">
        <w:rPr>
          <w:rFonts w:ascii="Calibri Light" w:hAnsi="Calibri Light" w:cs="Calibri Light"/>
          <w:b/>
          <w:bCs/>
          <w:sz w:val="24"/>
          <w:szCs w:val="24"/>
        </w:rPr>
        <w:t>WYKONAWCA SKIERUJE</w:t>
      </w:r>
      <w:r w:rsidRPr="002A13B7">
        <w:rPr>
          <w:rFonts w:ascii="Calibri Light" w:hAnsi="Calibri Light" w:cs="Calibri Light"/>
          <w:sz w:val="24"/>
          <w:szCs w:val="24"/>
        </w:rPr>
        <w:t xml:space="preserve"> </w:t>
      </w:r>
      <w:r w:rsidR="001F1C7F" w:rsidRPr="002A13B7">
        <w:rPr>
          <w:rFonts w:ascii="Calibri Light" w:hAnsi="Calibri Light" w:cs="Calibri Light"/>
          <w:sz w:val="24"/>
          <w:szCs w:val="24"/>
        </w:rPr>
        <w:t xml:space="preserve">………… </w:t>
      </w:r>
      <w:r w:rsidR="00366FF4" w:rsidRPr="002A13B7">
        <w:rPr>
          <w:rFonts w:ascii="Calibri Light" w:hAnsi="Calibri Light" w:cs="Calibri Light"/>
          <w:i/>
          <w:sz w:val="24"/>
          <w:szCs w:val="24"/>
        </w:rPr>
        <w:t>(wskazać liczbę)</w:t>
      </w:r>
      <w:r w:rsidR="00366FF4" w:rsidRPr="002A13B7">
        <w:rPr>
          <w:rFonts w:ascii="Calibri Light" w:hAnsi="Calibri Light" w:cs="Calibri Light"/>
          <w:sz w:val="24"/>
          <w:szCs w:val="24"/>
        </w:rPr>
        <w:t xml:space="preserve">  </w:t>
      </w:r>
      <w:r w:rsidR="00AB1517" w:rsidRPr="002A13B7">
        <w:rPr>
          <w:rFonts w:ascii="Calibri Light" w:hAnsi="Calibri Light" w:cs="Calibri Light"/>
          <w:sz w:val="24"/>
          <w:szCs w:val="24"/>
        </w:rPr>
        <w:t>trenerów</w:t>
      </w:r>
      <w:r w:rsidR="00D737BD" w:rsidRPr="002A13B7">
        <w:rPr>
          <w:rFonts w:ascii="Calibri Light" w:hAnsi="Calibri Light" w:cs="Calibri Light"/>
          <w:i/>
          <w:sz w:val="24"/>
          <w:szCs w:val="24"/>
        </w:rPr>
        <w:t>*</w:t>
      </w:r>
      <w:r w:rsidR="001F1C7F" w:rsidRPr="002A13B7">
        <w:rPr>
          <w:rFonts w:ascii="Calibri Light" w:hAnsi="Calibri Light" w:cs="Calibri Light"/>
          <w:sz w:val="24"/>
          <w:szCs w:val="24"/>
        </w:rPr>
        <w:t xml:space="preserve">  </w:t>
      </w:r>
      <w:r w:rsidR="001F1C7F" w:rsidRPr="002A13B7">
        <w:rPr>
          <w:rFonts w:ascii="Calibri Light" w:hAnsi="Calibri Light" w:cs="Calibri Light"/>
          <w:i/>
          <w:sz w:val="24"/>
          <w:szCs w:val="24"/>
        </w:rPr>
        <w:t>(</w:t>
      </w:r>
      <w:r w:rsidR="0069718F" w:rsidRPr="002A13B7">
        <w:rPr>
          <w:rFonts w:ascii="Calibri Light" w:hAnsi="Calibri Light" w:cs="Calibri Light"/>
          <w:i/>
          <w:sz w:val="24"/>
          <w:szCs w:val="24"/>
        </w:rPr>
        <w:t xml:space="preserve">co najmniej </w:t>
      </w:r>
      <w:r w:rsidR="00317155">
        <w:rPr>
          <w:rFonts w:ascii="Calibri Light" w:hAnsi="Calibri Light" w:cs="Calibri Light"/>
          <w:i/>
          <w:sz w:val="24"/>
          <w:szCs w:val="24"/>
        </w:rPr>
        <w:t>1)</w:t>
      </w:r>
      <w:r w:rsidR="006E73B8">
        <w:rPr>
          <w:rFonts w:ascii="Calibri Light" w:hAnsi="Calibri Light" w:cs="Calibri Light"/>
          <w:i/>
          <w:sz w:val="24"/>
          <w:szCs w:val="24"/>
        </w:rPr>
        <w:t>:</w:t>
      </w:r>
    </w:p>
    <w:p w14:paraId="18998352" w14:textId="77777777" w:rsidR="003752D0" w:rsidRPr="003752D0" w:rsidRDefault="003752D0">
      <w:pPr>
        <w:pStyle w:val="Akapitzlist"/>
        <w:numPr>
          <w:ilvl w:val="1"/>
          <w:numId w:val="38"/>
        </w:numPr>
        <w:shd w:val="clear" w:color="auto" w:fill="FFFFFF"/>
        <w:spacing w:before="960" w:line="360" w:lineRule="auto"/>
        <w:ind w:left="879" w:right="23" w:hanging="357"/>
        <w:rPr>
          <w:rFonts w:ascii="Calibri Light" w:eastAsia="Verdana" w:hAnsi="Calibri Light" w:cs="Calibri Light"/>
          <w:sz w:val="24"/>
          <w:szCs w:val="24"/>
          <w:u w:val="single"/>
        </w:rPr>
        <w:pPrChange w:id="0" w:author="propka" w:date="2025-05-28T08:28:00Z" w16du:dateUtc="2025-05-28T06:28:00Z">
          <w:pPr>
            <w:pStyle w:val="Akapitzlist"/>
            <w:numPr>
              <w:ilvl w:val="1"/>
              <w:numId w:val="38"/>
            </w:numPr>
            <w:shd w:val="clear" w:color="auto" w:fill="FFFFFF"/>
            <w:spacing w:line="360" w:lineRule="auto"/>
            <w:ind w:left="884" w:right="20" w:hanging="360"/>
          </w:pPr>
        </w:pPrChange>
      </w:pPr>
      <w:r w:rsidRPr="003752D0">
        <w:rPr>
          <w:rFonts w:ascii="Calibri Light" w:eastAsia="Verdana" w:hAnsi="Calibri Light" w:cs="Calibri Light"/>
          <w:sz w:val="24"/>
          <w:szCs w:val="24"/>
          <w:u w:val="single"/>
        </w:rPr>
        <w:lastRenderedPageBreak/>
        <w:t>Do prowadzenia szkolenia nr 1:</w:t>
      </w:r>
    </w:p>
    <w:p w14:paraId="4BAA8243" w14:textId="75E866EB" w:rsidR="00A87387" w:rsidRDefault="00A87387" w:rsidP="00A87387">
      <w:pPr>
        <w:numPr>
          <w:ilvl w:val="0"/>
          <w:numId w:val="34"/>
        </w:numPr>
        <w:suppressAutoHyphens/>
        <w:spacing w:after="240" w:line="360" w:lineRule="auto"/>
        <w:ind w:left="714" w:hanging="357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 xml:space="preserve">………………………… (Imię i Nazwisko) posiada doświadczenie uzyskane w okresie ostatnich 3 lat przed dniem składania ofert w postaci przeprowadzonych ......... (uzupełnić odpowiednio) godzin dydaktycznych szkoleń </w:t>
      </w:r>
      <w:r w:rsidR="003752D0" w:rsidRPr="003752D0">
        <w:rPr>
          <w:rFonts w:ascii="Calibri Light" w:hAnsi="Calibri Light" w:cs="Calibri Light"/>
          <w:sz w:val="24"/>
          <w:szCs w:val="24"/>
        </w:rPr>
        <w:t>w zakresie zarządzania instytucją/budowania kultury organizacyjnej instytucji</w:t>
      </w:r>
      <w:r w:rsidRPr="002A13B7">
        <w:rPr>
          <w:rFonts w:ascii="Calibri Light" w:hAnsi="Calibri Light" w:cs="Calibri Light"/>
          <w:sz w:val="24"/>
          <w:szCs w:val="24"/>
        </w:rPr>
        <w:t>.</w:t>
      </w:r>
    </w:p>
    <w:p w14:paraId="3B0D767B" w14:textId="4D7047D7" w:rsidR="007117D3" w:rsidRPr="007117D3" w:rsidRDefault="007117D3" w:rsidP="007117D3">
      <w:pPr>
        <w:spacing w:after="240" w:line="360" w:lineRule="auto"/>
        <w:rPr>
          <w:rFonts w:ascii="Calibri Light" w:hAnsi="Calibri Light" w:cs="Calibri Light"/>
          <w:i/>
          <w:sz w:val="24"/>
          <w:szCs w:val="24"/>
        </w:rPr>
      </w:pPr>
      <w:r w:rsidRPr="007117D3">
        <w:rPr>
          <w:rFonts w:ascii="Calibri Light" w:hAnsi="Calibri Light" w:cs="Calibri Light"/>
          <w:i/>
          <w:sz w:val="24"/>
          <w:szCs w:val="24"/>
        </w:rPr>
        <w:t>Wypełnić poniższe punkty jeżeli Wykonawca do realizacji zamówienia</w:t>
      </w:r>
      <w:r w:rsidR="003752D0">
        <w:rPr>
          <w:rFonts w:ascii="Calibri Light" w:hAnsi="Calibri Light" w:cs="Calibri Light"/>
          <w:i/>
          <w:sz w:val="24"/>
          <w:szCs w:val="24"/>
        </w:rPr>
        <w:t xml:space="preserve"> w zakresie prowadzenia szkolenia nr 1</w:t>
      </w:r>
      <w:r w:rsidRPr="007117D3">
        <w:rPr>
          <w:rFonts w:ascii="Calibri Light" w:hAnsi="Calibri Light" w:cs="Calibri Light"/>
          <w:i/>
          <w:sz w:val="24"/>
          <w:szCs w:val="24"/>
        </w:rPr>
        <w:t xml:space="preserve"> skieruje więcej niż jedną osobę:</w:t>
      </w:r>
    </w:p>
    <w:p w14:paraId="3CE1E766" w14:textId="413E2CEC" w:rsidR="007117D3" w:rsidRDefault="007117D3" w:rsidP="007117D3">
      <w:pPr>
        <w:numPr>
          <w:ilvl w:val="0"/>
          <w:numId w:val="34"/>
        </w:numPr>
        <w:suppressAutoHyphens/>
        <w:spacing w:after="240" w:line="360" w:lineRule="auto"/>
        <w:ind w:left="714" w:hanging="357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 xml:space="preserve">………………………… (Imię i Nazwisko) posiada doświadczenie uzyskane w okresie ostatnich 3 lat przed dniem składania ofert w postaci przeprowadzonych ......... (uzupełnić odpowiednio) godzin dydaktycznych </w:t>
      </w:r>
      <w:r w:rsidR="00317425" w:rsidRPr="002A13B7">
        <w:rPr>
          <w:rFonts w:ascii="Calibri Light" w:hAnsi="Calibri Light" w:cs="Calibri Light"/>
          <w:sz w:val="24"/>
          <w:szCs w:val="24"/>
        </w:rPr>
        <w:t xml:space="preserve">szkoleń </w:t>
      </w:r>
      <w:r w:rsidR="003752D0" w:rsidRPr="003752D0">
        <w:rPr>
          <w:rFonts w:ascii="Calibri Light" w:hAnsi="Calibri Light" w:cs="Calibri Light"/>
          <w:sz w:val="24"/>
          <w:szCs w:val="24"/>
        </w:rPr>
        <w:t>w zakresie zarządzania instytucją/budowania kultury organizacyjnej instytucji</w:t>
      </w:r>
      <w:r w:rsidRPr="002A13B7">
        <w:rPr>
          <w:rFonts w:ascii="Calibri Light" w:hAnsi="Calibri Light" w:cs="Calibri Light"/>
          <w:sz w:val="24"/>
          <w:szCs w:val="24"/>
        </w:rPr>
        <w:t>.</w:t>
      </w:r>
    </w:p>
    <w:p w14:paraId="03138B03" w14:textId="639DE676" w:rsidR="003752D0" w:rsidRPr="003752D0" w:rsidRDefault="003752D0" w:rsidP="003752D0">
      <w:pPr>
        <w:pStyle w:val="Akapitzlist"/>
        <w:numPr>
          <w:ilvl w:val="1"/>
          <w:numId w:val="38"/>
        </w:numPr>
        <w:shd w:val="clear" w:color="auto" w:fill="FFFFFF"/>
        <w:spacing w:line="360" w:lineRule="auto"/>
        <w:ind w:right="20"/>
        <w:rPr>
          <w:rFonts w:ascii="Calibri Light" w:eastAsia="Verdana" w:hAnsi="Calibri Light" w:cs="Calibri Light"/>
          <w:sz w:val="24"/>
          <w:szCs w:val="24"/>
          <w:u w:val="single"/>
        </w:rPr>
      </w:pPr>
      <w:r w:rsidRPr="003752D0">
        <w:rPr>
          <w:rFonts w:ascii="Calibri Light" w:eastAsia="Verdana" w:hAnsi="Calibri Light" w:cs="Calibri Light"/>
          <w:sz w:val="24"/>
          <w:szCs w:val="24"/>
          <w:u w:val="single"/>
        </w:rPr>
        <w:t>Do prowadzenia szkolenia nr 2:</w:t>
      </w:r>
    </w:p>
    <w:p w14:paraId="1FC8A93D" w14:textId="3F5EB66C" w:rsidR="003752D0" w:rsidRDefault="003752D0" w:rsidP="003752D0">
      <w:pPr>
        <w:numPr>
          <w:ilvl w:val="0"/>
          <w:numId w:val="34"/>
        </w:numPr>
        <w:suppressAutoHyphens/>
        <w:spacing w:after="240" w:line="360" w:lineRule="auto"/>
        <w:ind w:left="714" w:hanging="357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 xml:space="preserve">………………………… (Imię i Nazwisko) posiada doświadczenie uzyskane w okresie ostatnich 3 lat przed dniem składania ofert w postaci przeprowadzonych ......... (uzupełnić odpowiednio) godzin dydaktycznych szkoleń </w:t>
      </w:r>
      <w:r w:rsidRPr="003752D0">
        <w:rPr>
          <w:rFonts w:ascii="Calibri Light" w:hAnsi="Calibri Light" w:cs="Calibri Light"/>
          <w:sz w:val="24"/>
          <w:szCs w:val="24"/>
        </w:rPr>
        <w:t xml:space="preserve">w zakresie zarządzania </w:t>
      </w:r>
      <w:r>
        <w:rPr>
          <w:rFonts w:ascii="Calibri Light" w:hAnsi="Calibri Light" w:cs="Calibri Light"/>
          <w:sz w:val="24"/>
          <w:szCs w:val="24"/>
        </w:rPr>
        <w:t>zespołem</w:t>
      </w:r>
      <w:r w:rsidRPr="002A13B7">
        <w:rPr>
          <w:rFonts w:ascii="Calibri Light" w:hAnsi="Calibri Light" w:cs="Calibri Light"/>
          <w:sz w:val="24"/>
          <w:szCs w:val="24"/>
        </w:rPr>
        <w:t>.</w:t>
      </w:r>
    </w:p>
    <w:p w14:paraId="70115703" w14:textId="73753992" w:rsidR="003752D0" w:rsidRPr="007117D3" w:rsidRDefault="003752D0" w:rsidP="003752D0">
      <w:pPr>
        <w:spacing w:after="240" w:line="360" w:lineRule="auto"/>
        <w:rPr>
          <w:rFonts w:ascii="Calibri Light" w:hAnsi="Calibri Light" w:cs="Calibri Light"/>
          <w:i/>
          <w:sz w:val="24"/>
          <w:szCs w:val="24"/>
        </w:rPr>
      </w:pPr>
      <w:r w:rsidRPr="007117D3">
        <w:rPr>
          <w:rFonts w:ascii="Calibri Light" w:hAnsi="Calibri Light" w:cs="Calibri Light"/>
          <w:i/>
          <w:sz w:val="24"/>
          <w:szCs w:val="24"/>
        </w:rPr>
        <w:t>Wypełnić poniższe punkty jeżeli Wykonawca do realizacji zamówienia</w:t>
      </w:r>
      <w:r>
        <w:rPr>
          <w:rFonts w:ascii="Calibri Light" w:hAnsi="Calibri Light" w:cs="Calibri Light"/>
          <w:i/>
          <w:sz w:val="24"/>
          <w:szCs w:val="24"/>
        </w:rPr>
        <w:t xml:space="preserve"> w zakresie prowadzenia szkolenia nr 2</w:t>
      </w:r>
      <w:r w:rsidRPr="007117D3">
        <w:rPr>
          <w:rFonts w:ascii="Calibri Light" w:hAnsi="Calibri Light" w:cs="Calibri Light"/>
          <w:i/>
          <w:sz w:val="24"/>
          <w:szCs w:val="24"/>
        </w:rPr>
        <w:t xml:space="preserve"> skieruje więcej niż jedną osobę:</w:t>
      </w:r>
    </w:p>
    <w:p w14:paraId="6443F45D" w14:textId="139B4B32" w:rsidR="003752D0" w:rsidRDefault="003752D0" w:rsidP="003752D0">
      <w:pPr>
        <w:numPr>
          <w:ilvl w:val="0"/>
          <w:numId w:val="34"/>
        </w:numPr>
        <w:suppressAutoHyphens/>
        <w:spacing w:after="240" w:line="360" w:lineRule="auto"/>
        <w:ind w:left="714" w:hanging="357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 xml:space="preserve">………………………… (Imię i Nazwisko) posiada doświadczenie uzyskane w okresie ostatnich 3 lat przed dniem składania ofert w postaci przeprowadzonych ......... (uzupełnić odpowiednio) godzin dydaktycznych szkoleń </w:t>
      </w:r>
      <w:r w:rsidRPr="003752D0">
        <w:rPr>
          <w:rFonts w:ascii="Calibri Light" w:hAnsi="Calibri Light" w:cs="Calibri Light"/>
          <w:sz w:val="24"/>
          <w:szCs w:val="24"/>
        </w:rPr>
        <w:t xml:space="preserve">w zakresie zarządzania </w:t>
      </w:r>
      <w:r>
        <w:rPr>
          <w:rFonts w:ascii="Calibri Light" w:hAnsi="Calibri Light" w:cs="Calibri Light"/>
          <w:sz w:val="24"/>
          <w:szCs w:val="24"/>
        </w:rPr>
        <w:t>zespołem</w:t>
      </w:r>
      <w:r w:rsidRPr="002A13B7">
        <w:rPr>
          <w:rFonts w:ascii="Calibri Light" w:hAnsi="Calibri Light" w:cs="Calibri Light"/>
          <w:sz w:val="24"/>
          <w:szCs w:val="24"/>
        </w:rPr>
        <w:t>.</w:t>
      </w:r>
    </w:p>
    <w:p w14:paraId="496B68F8" w14:textId="194A8476" w:rsidR="003752D0" w:rsidRPr="003752D0" w:rsidRDefault="003752D0" w:rsidP="003752D0">
      <w:pPr>
        <w:pStyle w:val="Akapitzlist"/>
        <w:numPr>
          <w:ilvl w:val="1"/>
          <w:numId w:val="38"/>
        </w:numPr>
        <w:shd w:val="clear" w:color="auto" w:fill="FFFFFF"/>
        <w:spacing w:line="360" w:lineRule="auto"/>
        <w:ind w:right="20"/>
        <w:rPr>
          <w:rFonts w:ascii="Calibri Light" w:eastAsia="Verdana" w:hAnsi="Calibri Light" w:cs="Calibri Light"/>
          <w:sz w:val="24"/>
          <w:szCs w:val="24"/>
          <w:u w:val="single"/>
        </w:rPr>
      </w:pPr>
      <w:r w:rsidRPr="003752D0">
        <w:rPr>
          <w:rFonts w:ascii="Calibri Light" w:eastAsia="Verdana" w:hAnsi="Calibri Light" w:cs="Calibri Light"/>
          <w:sz w:val="24"/>
          <w:szCs w:val="24"/>
          <w:u w:val="single"/>
        </w:rPr>
        <w:t xml:space="preserve">Do prowadzenia szkolenia nr </w:t>
      </w:r>
      <w:r>
        <w:rPr>
          <w:rFonts w:ascii="Calibri Light" w:eastAsia="Verdana" w:hAnsi="Calibri Light" w:cs="Calibri Light"/>
          <w:sz w:val="24"/>
          <w:szCs w:val="24"/>
          <w:u w:val="single"/>
        </w:rPr>
        <w:t>3</w:t>
      </w:r>
      <w:r w:rsidRPr="003752D0">
        <w:rPr>
          <w:rFonts w:ascii="Calibri Light" w:eastAsia="Verdana" w:hAnsi="Calibri Light" w:cs="Calibri Light"/>
          <w:sz w:val="24"/>
          <w:szCs w:val="24"/>
          <w:u w:val="single"/>
        </w:rPr>
        <w:t>:</w:t>
      </w:r>
    </w:p>
    <w:p w14:paraId="38A6C56A" w14:textId="77765053" w:rsidR="003752D0" w:rsidRDefault="003752D0" w:rsidP="003752D0">
      <w:pPr>
        <w:numPr>
          <w:ilvl w:val="0"/>
          <w:numId w:val="34"/>
        </w:numPr>
        <w:suppressAutoHyphens/>
        <w:spacing w:after="240" w:line="360" w:lineRule="auto"/>
        <w:ind w:left="714" w:hanging="357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 xml:space="preserve">………………………… (Imię i Nazwisko) posiada doświadczenie uzyskane w okresie ostatnich 3 lat przed dniem składania ofert w postaci przeprowadzonych ......... (uzupełnić odpowiednio) godzin dydaktycznych szkoleń </w:t>
      </w:r>
      <w:r w:rsidRPr="003752D0">
        <w:rPr>
          <w:rFonts w:ascii="Calibri Light" w:hAnsi="Calibri Light" w:cs="Calibri Light"/>
          <w:sz w:val="24"/>
          <w:szCs w:val="24"/>
        </w:rPr>
        <w:t>w zakresie wsparcia/komunikacji z osobami starszymi</w:t>
      </w:r>
      <w:r w:rsidRPr="002A13B7">
        <w:rPr>
          <w:rFonts w:ascii="Calibri Light" w:hAnsi="Calibri Light" w:cs="Calibri Light"/>
          <w:sz w:val="24"/>
          <w:szCs w:val="24"/>
        </w:rPr>
        <w:t>.</w:t>
      </w:r>
    </w:p>
    <w:p w14:paraId="70F04CBF" w14:textId="5968905E" w:rsidR="003752D0" w:rsidRPr="007117D3" w:rsidRDefault="003752D0" w:rsidP="003752D0">
      <w:pPr>
        <w:spacing w:after="240" w:line="360" w:lineRule="auto"/>
        <w:rPr>
          <w:rFonts w:ascii="Calibri Light" w:hAnsi="Calibri Light" w:cs="Calibri Light"/>
          <w:i/>
          <w:sz w:val="24"/>
          <w:szCs w:val="24"/>
        </w:rPr>
      </w:pPr>
      <w:r w:rsidRPr="007117D3">
        <w:rPr>
          <w:rFonts w:ascii="Calibri Light" w:hAnsi="Calibri Light" w:cs="Calibri Light"/>
          <w:i/>
          <w:sz w:val="24"/>
          <w:szCs w:val="24"/>
        </w:rPr>
        <w:lastRenderedPageBreak/>
        <w:t>Wypełnić poniższe punkty jeżeli Wykonawca do realizacji zamówienia</w:t>
      </w:r>
      <w:r>
        <w:rPr>
          <w:rFonts w:ascii="Calibri Light" w:hAnsi="Calibri Light" w:cs="Calibri Light"/>
          <w:i/>
          <w:sz w:val="24"/>
          <w:szCs w:val="24"/>
        </w:rPr>
        <w:t xml:space="preserve"> w zakresie prowadzenia szkolenia nr 3</w:t>
      </w:r>
      <w:r w:rsidRPr="007117D3">
        <w:rPr>
          <w:rFonts w:ascii="Calibri Light" w:hAnsi="Calibri Light" w:cs="Calibri Light"/>
          <w:i/>
          <w:sz w:val="24"/>
          <w:szCs w:val="24"/>
        </w:rPr>
        <w:t xml:space="preserve"> skieruje więcej niż jedną osobę:</w:t>
      </w:r>
    </w:p>
    <w:p w14:paraId="4DBD220A" w14:textId="75A53AC2" w:rsidR="003752D0" w:rsidRDefault="003752D0" w:rsidP="003752D0">
      <w:pPr>
        <w:numPr>
          <w:ilvl w:val="0"/>
          <w:numId w:val="34"/>
        </w:numPr>
        <w:suppressAutoHyphens/>
        <w:spacing w:after="240" w:line="360" w:lineRule="auto"/>
        <w:ind w:left="714" w:hanging="357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 xml:space="preserve">………………………… (Imię i Nazwisko) posiada doświadczenie uzyskane w okresie ostatnich 3 lat przed dniem składania ofert w postaci przeprowadzonych ......... (uzupełnić odpowiednio) godzin dydaktycznych szkoleń </w:t>
      </w:r>
      <w:r w:rsidRPr="003752D0">
        <w:rPr>
          <w:rFonts w:ascii="Calibri Light" w:hAnsi="Calibri Light" w:cs="Calibri Light"/>
          <w:sz w:val="24"/>
          <w:szCs w:val="24"/>
        </w:rPr>
        <w:t>w zakresie wsparcia/komunikacji z osobami starszymi</w:t>
      </w:r>
      <w:r w:rsidRPr="002A13B7">
        <w:rPr>
          <w:rFonts w:ascii="Calibri Light" w:hAnsi="Calibri Light" w:cs="Calibri Light"/>
          <w:sz w:val="24"/>
          <w:szCs w:val="24"/>
        </w:rPr>
        <w:t>.</w:t>
      </w:r>
    </w:p>
    <w:p w14:paraId="14CDDD16" w14:textId="6FAA3C0A" w:rsidR="003752D0" w:rsidRPr="003752D0" w:rsidRDefault="003752D0" w:rsidP="003752D0">
      <w:pPr>
        <w:pStyle w:val="Akapitzlist"/>
        <w:numPr>
          <w:ilvl w:val="1"/>
          <w:numId w:val="38"/>
        </w:numPr>
        <w:shd w:val="clear" w:color="auto" w:fill="FFFFFF"/>
        <w:spacing w:line="360" w:lineRule="auto"/>
        <w:ind w:right="20"/>
        <w:rPr>
          <w:rFonts w:ascii="Calibri Light" w:eastAsia="Verdana" w:hAnsi="Calibri Light" w:cs="Calibri Light"/>
          <w:sz w:val="24"/>
          <w:szCs w:val="24"/>
          <w:u w:val="single"/>
        </w:rPr>
      </w:pPr>
      <w:r w:rsidRPr="003752D0">
        <w:rPr>
          <w:rFonts w:ascii="Calibri Light" w:eastAsia="Verdana" w:hAnsi="Calibri Light" w:cs="Calibri Light"/>
          <w:sz w:val="24"/>
          <w:szCs w:val="24"/>
          <w:u w:val="single"/>
        </w:rPr>
        <w:t xml:space="preserve">Do prowadzenia szkolenia nr </w:t>
      </w:r>
      <w:r>
        <w:rPr>
          <w:rFonts w:ascii="Calibri Light" w:eastAsia="Verdana" w:hAnsi="Calibri Light" w:cs="Calibri Light"/>
          <w:sz w:val="24"/>
          <w:szCs w:val="24"/>
          <w:u w:val="single"/>
        </w:rPr>
        <w:t>4</w:t>
      </w:r>
      <w:r w:rsidRPr="003752D0">
        <w:rPr>
          <w:rFonts w:ascii="Calibri Light" w:eastAsia="Verdana" w:hAnsi="Calibri Light" w:cs="Calibri Light"/>
          <w:sz w:val="24"/>
          <w:szCs w:val="24"/>
          <w:u w:val="single"/>
        </w:rPr>
        <w:t>:</w:t>
      </w:r>
    </w:p>
    <w:p w14:paraId="38A76491" w14:textId="716184C1" w:rsidR="003752D0" w:rsidRDefault="003752D0" w:rsidP="003752D0">
      <w:pPr>
        <w:numPr>
          <w:ilvl w:val="0"/>
          <w:numId w:val="34"/>
        </w:numPr>
        <w:suppressAutoHyphens/>
        <w:spacing w:after="240" w:line="360" w:lineRule="auto"/>
        <w:ind w:left="714" w:hanging="357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 xml:space="preserve">………………………… (Imię i Nazwisko) posiada doświadczenie uzyskane w okresie ostatnich 3 lat przed dniem składania ofert w postaci przeprowadzonych ......... (uzupełnić odpowiednio) godzin dydaktycznych szkoleń </w:t>
      </w:r>
      <w:r w:rsidRPr="003752D0">
        <w:rPr>
          <w:rFonts w:ascii="Calibri Light" w:hAnsi="Calibri Light" w:cs="Calibri Light"/>
          <w:sz w:val="24"/>
          <w:szCs w:val="24"/>
        </w:rPr>
        <w:t>w zakresie wsparcia/podejmowania interwencji dot. osób w kryzysie psychicznym</w:t>
      </w:r>
      <w:r w:rsidRPr="002A13B7">
        <w:rPr>
          <w:rFonts w:ascii="Calibri Light" w:hAnsi="Calibri Light" w:cs="Calibri Light"/>
          <w:sz w:val="24"/>
          <w:szCs w:val="24"/>
        </w:rPr>
        <w:t>.</w:t>
      </w:r>
    </w:p>
    <w:p w14:paraId="08C9E4C6" w14:textId="30C815F6" w:rsidR="003752D0" w:rsidRPr="007117D3" w:rsidRDefault="003752D0" w:rsidP="003752D0">
      <w:pPr>
        <w:spacing w:after="240" w:line="360" w:lineRule="auto"/>
        <w:rPr>
          <w:rFonts w:ascii="Calibri Light" w:hAnsi="Calibri Light" w:cs="Calibri Light"/>
          <w:i/>
          <w:sz w:val="24"/>
          <w:szCs w:val="24"/>
        </w:rPr>
      </w:pPr>
      <w:r w:rsidRPr="007117D3">
        <w:rPr>
          <w:rFonts w:ascii="Calibri Light" w:hAnsi="Calibri Light" w:cs="Calibri Light"/>
          <w:i/>
          <w:sz w:val="24"/>
          <w:szCs w:val="24"/>
        </w:rPr>
        <w:t>Wypełnić poniższe punkty jeżeli Wykonawca do realizacji zamówienia</w:t>
      </w:r>
      <w:r>
        <w:rPr>
          <w:rFonts w:ascii="Calibri Light" w:hAnsi="Calibri Light" w:cs="Calibri Light"/>
          <w:i/>
          <w:sz w:val="24"/>
          <w:szCs w:val="24"/>
        </w:rPr>
        <w:t xml:space="preserve"> w zakresie prowadzenia szkolenia nr 4</w:t>
      </w:r>
      <w:r w:rsidRPr="007117D3">
        <w:rPr>
          <w:rFonts w:ascii="Calibri Light" w:hAnsi="Calibri Light" w:cs="Calibri Light"/>
          <w:i/>
          <w:sz w:val="24"/>
          <w:szCs w:val="24"/>
        </w:rPr>
        <w:t xml:space="preserve"> skieruje więcej niż jedną osobę:</w:t>
      </w:r>
    </w:p>
    <w:p w14:paraId="445A2817" w14:textId="1A84BD5E" w:rsidR="003752D0" w:rsidRDefault="003752D0" w:rsidP="003752D0">
      <w:pPr>
        <w:numPr>
          <w:ilvl w:val="0"/>
          <w:numId w:val="34"/>
        </w:numPr>
        <w:suppressAutoHyphens/>
        <w:spacing w:after="240" w:line="360" w:lineRule="auto"/>
        <w:ind w:left="714" w:hanging="357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 xml:space="preserve">………………………… (Imię i Nazwisko) posiada doświadczenie uzyskane w okresie ostatnich 3 lat przed dniem składania ofert w postaci przeprowadzonych ......... (uzupełnić odpowiednio) godzin dydaktycznych szkoleń </w:t>
      </w:r>
      <w:r w:rsidRPr="003752D0">
        <w:rPr>
          <w:rFonts w:ascii="Calibri Light" w:hAnsi="Calibri Light" w:cs="Calibri Light"/>
          <w:sz w:val="24"/>
          <w:szCs w:val="24"/>
        </w:rPr>
        <w:t>w zakresie wsparcia/podejmowania interwencji dot. osób w kryzysie psychicznym</w:t>
      </w:r>
      <w:r w:rsidRPr="002A13B7">
        <w:rPr>
          <w:rFonts w:ascii="Calibri Light" w:hAnsi="Calibri Light" w:cs="Calibri Light"/>
          <w:sz w:val="24"/>
          <w:szCs w:val="24"/>
        </w:rPr>
        <w:t>.</w:t>
      </w:r>
    </w:p>
    <w:p w14:paraId="688547E5" w14:textId="77777777" w:rsidR="0069718F" w:rsidRPr="002A13B7" w:rsidRDefault="0069718F" w:rsidP="002A13B7">
      <w:pPr>
        <w:numPr>
          <w:ilvl w:val="0"/>
          <w:numId w:val="34"/>
        </w:numPr>
        <w:suppressAutoHyphens/>
        <w:spacing w:after="40" w:line="360" w:lineRule="auto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>…</w:t>
      </w:r>
    </w:p>
    <w:p w14:paraId="412A23C5" w14:textId="10BA52A5" w:rsidR="001F1C7F" w:rsidRDefault="001F1C7F" w:rsidP="00175D3B">
      <w:pPr>
        <w:spacing w:after="40" w:line="360" w:lineRule="auto"/>
        <w:rPr>
          <w:rFonts w:ascii="Calibri Light" w:hAnsi="Calibri Light" w:cs="Calibri Light"/>
          <w:i/>
          <w:sz w:val="24"/>
          <w:szCs w:val="24"/>
        </w:rPr>
      </w:pPr>
      <w:r w:rsidRPr="002A13B7">
        <w:rPr>
          <w:rFonts w:ascii="Calibri Light" w:hAnsi="Calibri Light" w:cs="Calibri Light"/>
          <w:i/>
          <w:sz w:val="24"/>
          <w:szCs w:val="24"/>
        </w:rPr>
        <w:t xml:space="preserve">* </w:t>
      </w:r>
      <w:r w:rsidR="00E07B62" w:rsidRPr="002A13B7">
        <w:rPr>
          <w:rFonts w:ascii="Calibri Light" w:hAnsi="Calibri Light" w:cs="Calibri Light"/>
          <w:i/>
          <w:sz w:val="24"/>
          <w:szCs w:val="24"/>
        </w:rPr>
        <w:t>Punkty zostaną przyznane zgodnie z informacją zawartą w rozdz. XIX SWZ. W przypadku, gdy Wykonawca pozostawi przedmiotowe pola bez uzupełnienia</w:t>
      </w:r>
      <w:r w:rsidR="00317155">
        <w:rPr>
          <w:rFonts w:ascii="Calibri Light" w:hAnsi="Calibri Light" w:cs="Calibri Light"/>
          <w:i/>
          <w:sz w:val="24"/>
          <w:szCs w:val="24"/>
        </w:rPr>
        <w:t xml:space="preserve"> </w:t>
      </w:r>
      <w:r w:rsidR="00E07B62" w:rsidRPr="002A13B7">
        <w:rPr>
          <w:rFonts w:ascii="Calibri Light" w:hAnsi="Calibri Light" w:cs="Calibri Light"/>
          <w:i/>
          <w:sz w:val="24"/>
          <w:szCs w:val="24"/>
        </w:rPr>
        <w:t>lub wskaże informacje niezgodne z zapisami rozdz. XIX  SWZ, oferta Wykonawcy otrzyma 0 pkt. w tym kryterium</w:t>
      </w:r>
      <w:r w:rsidRPr="002A13B7">
        <w:rPr>
          <w:rFonts w:ascii="Calibri Light" w:hAnsi="Calibri Light" w:cs="Calibri Light"/>
          <w:i/>
          <w:sz w:val="24"/>
          <w:szCs w:val="24"/>
        </w:rPr>
        <w:t>.</w:t>
      </w:r>
    </w:p>
    <w:p w14:paraId="5B766775" w14:textId="0F2F46EA" w:rsidR="00317155" w:rsidRPr="002A13B7" w:rsidRDefault="004239BA" w:rsidP="00175D3B">
      <w:pPr>
        <w:spacing w:after="40" w:line="360" w:lineRule="auto"/>
        <w:rPr>
          <w:rFonts w:ascii="Calibri Light" w:hAnsi="Calibri Light" w:cs="Calibri Light"/>
          <w:i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pict w14:anchorId="686BEB50">
          <v:rect id="_x0000_i1026" style="width:0;height:1.5pt" o:hralign="center" o:hrstd="t" o:hr="t" fillcolor="#a0a0a0" stroked="f"/>
        </w:pict>
      </w:r>
    </w:p>
    <w:p w14:paraId="4F4BF8DF" w14:textId="151B2CA3" w:rsidR="00317155" w:rsidRPr="00317155" w:rsidRDefault="00317155">
      <w:pPr>
        <w:pageBreakBefore/>
        <w:spacing w:before="120" w:after="120" w:line="360" w:lineRule="auto"/>
        <w:jc w:val="center"/>
        <w:rPr>
          <w:rFonts w:ascii="Calibri Light" w:hAnsi="Calibri Light" w:cs="Calibri Light"/>
          <w:b/>
          <w:bCs/>
          <w:sz w:val="24"/>
          <w:szCs w:val="24"/>
        </w:rPr>
        <w:pPrChange w:id="1" w:author="propka" w:date="2025-05-28T08:29:00Z" w16du:dateUtc="2025-05-28T06:29:00Z">
          <w:pPr>
            <w:spacing w:before="120" w:after="120" w:line="360" w:lineRule="auto"/>
            <w:jc w:val="center"/>
          </w:pPr>
        </w:pPrChange>
      </w:pPr>
      <w:r w:rsidRPr="00317155">
        <w:rPr>
          <w:rFonts w:ascii="Calibri Light" w:hAnsi="Calibri Light" w:cs="Calibri Light"/>
          <w:b/>
          <w:bCs/>
          <w:sz w:val="24"/>
          <w:szCs w:val="24"/>
        </w:rPr>
        <w:lastRenderedPageBreak/>
        <w:t>CZĘŚĆ I</w:t>
      </w:r>
      <w:r>
        <w:rPr>
          <w:rFonts w:ascii="Calibri Light" w:hAnsi="Calibri Light" w:cs="Calibri Light"/>
          <w:b/>
          <w:bCs/>
          <w:sz w:val="24"/>
          <w:szCs w:val="24"/>
        </w:rPr>
        <w:t>I</w:t>
      </w:r>
      <w:r w:rsidRPr="00317155">
        <w:rPr>
          <w:rFonts w:ascii="Calibri Light" w:hAnsi="Calibri Light" w:cs="Calibri Light"/>
          <w:b/>
          <w:bCs/>
          <w:sz w:val="24"/>
          <w:szCs w:val="24"/>
        </w:rPr>
        <w:t xml:space="preserve"> ZAMÓWIENIA</w:t>
      </w:r>
    </w:p>
    <w:p w14:paraId="309758A8" w14:textId="77777777" w:rsidR="00317155" w:rsidRPr="00BE0EF3" w:rsidRDefault="00317155" w:rsidP="00317155">
      <w:pPr>
        <w:spacing w:before="120" w:after="120" w:line="360" w:lineRule="auto"/>
        <w:rPr>
          <w:rFonts w:ascii="Calibri Light" w:hAnsi="Calibri Light" w:cs="Calibri Light"/>
          <w:sz w:val="24"/>
          <w:szCs w:val="24"/>
        </w:rPr>
      </w:pPr>
      <w:r w:rsidRPr="00BE0EF3">
        <w:rPr>
          <w:rFonts w:ascii="Calibri Light" w:hAnsi="Calibri Light" w:cs="Calibri Light"/>
          <w:sz w:val="24"/>
          <w:szCs w:val="24"/>
        </w:rPr>
        <w:t>Oferujemy wykonanie zamówienia w pełnym zakresie i na warunkach określonych w SWZ za następującą cenę:</w:t>
      </w:r>
    </w:p>
    <w:tbl>
      <w:tblPr>
        <w:tblStyle w:val="Tabela-Siatka1"/>
        <w:tblW w:w="5000" w:type="pct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17155" w:rsidRPr="002A13B7" w14:paraId="6EC430E2" w14:textId="77777777" w:rsidTr="00074A30">
        <w:trPr>
          <w:trHeight w:val="607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3C2A" w14:textId="4039CAE6" w:rsidR="00317155" w:rsidRPr="002A13B7" w:rsidRDefault="00317155" w:rsidP="000C5E2B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Liczba</w:t>
            </w: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 </w:t>
            </w:r>
            <w:r w:rsidR="000C5E2B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godzin </w:t>
            </w:r>
            <w:del w:id="2" w:author="propka" w:date="2025-05-28T08:10:00Z" w16du:dateUtc="2025-05-28T06:10:00Z">
              <w:r w:rsidR="000C5E2B" w:rsidDel="00854CFF">
                <w:rPr>
                  <w:rFonts w:ascii="Calibri Light" w:hAnsi="Calibri Light" w:cs="Calibri Light"/>
                  <w:bCs/>
                  <w:sz w:val="24"/>
                  <w:szCs w:val="24"/>
                  <w:lang w:eastAsia="pl-PL"/>
                </w:rPr>
                <w:delText>szkolenowych</w:delText>
              </w:r>
            </w:del>
            <w:ins w:id="3" w:author="propka" w:date="2025-05-28T08:10:00Z" w16du:dateUtc="2025-05-28T06:10:00Z">
              <w:r w:rsidR="00854CFF">
                <w:rPr>
                  <w:rFonts w:ascii="Calibri Light" w:hAnsi="Calibri Light" w:cs="Calibri Light"/>
                  <w:bCs/>
                  <w:sz w:val="24"/>
                  <w:szCs w:val="24"/>
                  <w:lang w:eastAsia="pl-PL"/>
                </w:rPr>
                <w:t>szkoleniowych</w:t>
              </w:r>
            </w:ins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D082" w14:textId="77777777" w:rsidR="00317155" w:rsidRPr="002A13B7" w:rsidRDefault="00317155" w:rsidP="00074A30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Cena </w:t>
            </w:r>
            <w:r w:rsidRPr="002A13B7">
              <w:rPr>
                <w:rFonts w:ascii="Calibri Light" w:hAnsi="Calibri Light" w:cs="Calibri Light"/>
                <w:b/>
                <w:sz w:val="24"/>
                <w:szCs w:val="24"/>
                <w:lang w:eastAsia="pl-PL"/>
              </w:rPr>
              <w:t>jednostkowa</w:t>
            </w: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  brutto</w:t>
            </w: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 za godzinę szkoleniową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3B603" w14:textId="77777777" w:rsidR="00317155" w:rsidRPr="002A13B7" w:rsidRDefault="00317155" w:rsidP="00074A30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Suma BRUTTO</w:t>
            </w:r>
          </w:p>
          <w:p w14:paraId="217A6011" w14:textId="77777777" w:rsidR="00317155" w:rsidRPr="002A13B7" w:rsidRDefault="00317155" w:rsidP="00074A30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(Cena ofertowa)</w:t>
            </w:r>
          </w:p>
        </w:tc>
      </w:tr>
      <w:tr w:rsidR="00317155" w:rsidRPr="002A13B7" w14:paraId="5C12B5C7" w14:textId="77777777" w:rsidTr="00074A30">
        <w:trPr>
          <w:trHeight w:val="186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43D97" w14:textId="77777777" w:rsidR="00317155" w:rsidRPr="002A13B7" w:rsidRDefault="00317155" w:rsidP="00074A30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</w:rPr>
              <w:t>a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D4DA" w14:textId="77777777" w:rsidR="00317155" w:rsidRPr="002A13B7" w:rsidRDefault="00317155" w:rsidP="00074A30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</w:rPr>
              <w:t>b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16093" w14:textId="77777777" w:rsidR="00317155" w:rsidRPr="002A13B7" w:rsidRDefault="00317155" w:rsidP="00074A30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</w:rPr>
              <w:t>c= (a*b)</w:t>
            </w:r>
          </w:p>
        </w:tc>
      </w:tr>
      <w:tr w:rsidR="00317155" w:rsidRPr="002A13B7" w14:paraId="78034CEE" w14:textId="77777777" w:rsidTr="00074A30">
        <w:trPr>
          <w:trHeight w:val="484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46CFB" w14:textId="367C1620" w:rsidR="00317155" w:rsidRPr="002A13B7" w:rsidRDefault="000C5E2B" w:rsidP="00074A30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72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C347" w14:textId="77777777" w:rsidR="00317155" w:rsidRPr="002A13B7" w:rsidRDefault="00317155" w:rsidP="00074A30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182C9" w14:textId="77777777" w:rsidR="00317155" w:rsidRPr="002A13B7" w:rsidRDefault="00317155" w:rsidP="00074A30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</w:p>
        </w:tc>
      </w:tr>
    </w:tbl>
    <w:p w14:paraId="31AB46AA" w14:textId="77777777" w:rsidR="00317155" w:rsidRDefault="00317155" w:rsidP="00317155">
      <w:pPr>
        <w:spacing w:before="400" w:after="400" w:line="360" w:lineRule="auto"/>
        <w:rPr>
          <w:ins w:id="4" w:author="propka" w:date="2025-05-28T08:18:00Z" w16du:dateUtc="2025-05-28T06:18:00Z"/>
          <w:rFonts w:ascii="Calibri Light" w:hAnsi="Calibri Light" w:cs="Calibri Light"/>
          <w:i/>
          <w:sz w:val="24"/>
          <w:szCs w:val="24"/>
        </w:rPr>
      </w:pPr>
      <w:r w:rsidRPr="002A13B7">
        <w:rPr>
          <w:rFonts w:ascii="Calibri Light" w:hAnsi="Calibri Light" w:cs="Calibri Light"/>
          <w:b/>
          <w:bCs/>
          <w:sz w:val="24"/>
          <w:szCs w:val="24"/>
        </w:rPr>
        <w:t xml:space="preserve">DO REALIZACJI ZAMÓWIENIA </w:t>
      </w:r>
      <w:r>
        <w:rPr>
          <w:rFonts w:ascii="Calibri Light" w:hAnsi="Calibri Light" w:cs="Calibri Light"/>
          <w:b/>
          <w:bCs/>
          <w:sz w:val="24"/>
          <w:szCs w:val="24"/>
        </w:rPr>
        <w:t xml:space="preserve">W ZAKRESIE PROWADZENIA SZKOLEŃ </w:t>
      </w:r>
      <w:r w:rsidRPr="002A13B7">
        <w:rPr>
          <w:rFonts w:ascii="Calibri Light" w:hAnsi="Calibri Light" w:cs="Calibri Light"/>
          <w:b/>
          <w:bCs/>
          <w:sz w:val="24"/>
          <w:szCs w:val="24"/>
        </w:rPr>
        <w:t>WYKONAWCA SKIERUJE</w:t>
      </w:r>
      <w:r w:rsidRPr="002A13B7">
        <w:rPr>
          <w:rFonts w:ascii="Calibri Light" w:hAnsi="Calibri Light" w:cs="Calibri Light"/>
          <w:sz w:val="24"/>
          <w:szCs w:val="24"/>
        </w:rPr>
        <w:t xml:space="preserve"> ………… </w:t>
      </w:r>
      <w:r w:rsidRPr="002A13B7">
        <w:rPr>
          <w:rFonts w:ascii="Calibri Light" w:hAnsi="Calibri Light" w:cs="Calibri Light"/>
          <w:i/>
          <w:sz w:val="24"/>
          <w:szCs w:val="24"/>
        </w:rPr>
        <w:t>(wskazać liczbę)</w:t>
      </w:r>
      <w:r w:rsidRPr="002A13B7">
        <w:rPr>
          <w:rFonts w:ascii="Calibri Light" w:hAnsi="Calibri Light" w:cs="Calibri Light"/>
          <w:sz w:val="24"/>
          <w:szCs w:val="24"/>
        </w:rPr>
        <w:t xml:space="preserve">  trenerów</w:t>
      </w:r>
      <w:r w:rsidRPr="002A13B7">
        <w:rPr>
          <w:rFonts w:ascii="Calibri Light" w:hAnsi="Calibri Light" w:cs="Calibri Light"/>
          <w:i/>
          <w:sz w:val="24"/>
          <w:szCs w:val="24"/>
        </w:rPr>
        <w:t>*</w:t>
      </w:r>
      <w:r w:rsidRPr="002A13B7">
        <w:rPr>
          <w:rFonts w:ascii="Calibri Light" w:hAnsi="Calibri Light" w:cs="Calibri Light"/>
          <w:sz w:val="24"/>
          <w:szCs w:val="24"/>
        </w:rPr>
        <w:t xml:space="preserve">  </w:t>
      </w:r>
      <w:r w:rsidRPr="002A13B7">
        <w:rPr>
          <w:rFonts w:ascii="Calibri Light" w:hAnsi="Calibri Light" w:cs="Calibri Light"/>
          <w:i/>
          <w:sz w:val="24"/>
          <w:szCs w:val="24"/>
        </w:rPr>
        <w:t xml:space="preserve">(co najmniej </w:t>
      </w:r>
      <w:r>
        <w:rPr>
          <w:rFonts w:ascii="Calibri Light" w:hAnsi="Calibri Light" w:cs="Calibri Light"/>
          <w:i/>
          <w:sz w:val="24"/>
          <w:szCs w:val="24"/>
        </w:rPr>
        <w:t>1):</w:t>
      </w:r>
    </w:p>
    <w:p w14:paraId="426DF50C" w14:textId="138DB6EF" w:rsidR="00854CFF" w:rsidRPr="003752D0" w:rsidRDefault="00854CFF" w:rsidP="00854CFF">
      <w:pPr>
        <w:pStyle w:val="Akapitzlist"/>
        <w:numPr>
          <w:ilvl w:val="0"/>
          <w:numId w:val="39"/>
        </w:numPr>
        <w:shd w:val="clear" w:color="auto" w:fill="FFFFFF"/>
        <w:spacing w:line="360" w:lineRule="auto"/>
        <w:ind w:right="20"/>
        <w:rPr>
          <w:ins w:id="5" w:author="propka" w:date="2025-05-28T08:18:00Z" w16du:dateUtc="2025-05-28T06:18:00Z"/>
          <w:rFonts w:ascii="Calibri Light" w:eastAsia="Verdana" w:hAnsi="Calibri Light" w:cs="Calibri Light"/>
          <w:sz w:val="24"/>
          <w:szCs w:val="24"/>
          <w:u w:val="single"/>
        </w:rPr>
      </w:pPr>
      <w:ins w:id="6" w:author="propka" w:date="2025-05-28T08:18:00Z" w16du:dateUtc="2025-05-28T06:18:00Z">
        <w:r w:rsidRPr="003752D0">
          <w:rPr>
            <w:rFonts w:ascii="Calibri Light" w:eastAsia="Verdana" w:hAnsi="Calibri Light" w:cs="Calibri Light"/>
            <w:sz w:val="24"/>
            <w:szCs w:val="24"/>
            <w:u w:val="single"/>
          </w:rPr>
          <w:t xml:space="preserve">Do prowadzenia szkolenia nr </w:t>
        </w:r>
      </w:ins>
      <w:ins w:id="7" w:author="propka" w:date="2025-05-28T08:19:00Z" w16du:dateUtc="2025-05-28T06:19:00Z">
        <w:r>
          <w:rPr>
            <w:rFonts w:ascii="Calibri Light" w:eastAsia="Verdana" w:hAnsi="Calibri Light" w:cs="Calibri Light"/>
            <w:sz w:val="24"/>
            <w:szCs w:val="24"/>
            <w:u w:val="single"/>
          </w:rPr>
          <w:t>5, 6 i 7</w:t>
        </w:r>
      </w:ins>
      <w:ins w:id="8" w:author="propka" w:date="2025-05-28T08:18:00Z" w16du:dateUtc="2025-05-28T06:18:00Z">
        <w:r w:rsidRPr="003752D0">
          <w:rPr>
            <w:rFonts w:ascii="Calibri Light" w:eastAsia="Verdana" w:hAnsi="Calibri Light" w:cs="Calibri Light"/>
            <w:sz w:val="24"/>
            <w:szCs w:val="24"/>
            <w:u w:val="single"/>
          </w:rPr>
          <w:t>:</w:t>
        </w:r>
      </w:ins>
    </w:p>
    <w:p w14:paraId="12C2B982" w14:textId="6A70CA03" w:rsidR="00317155" w:rsidRDefault="00317155" w:rsidP="00317155">
      <w:pPr>
        <w:numPr>
          <w:ilvl w:val="0"/>
          <w:numId w:val="34"/>
        </w:numPr>
        <w:suppressAutoHyphens/>
        <w:spacing w:after="240" w:line="360" w:lineRule="auto"/>
        <w:ind w:left="714" w:hanging="357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 xml:space="preserve">………………………… (Imię i Nazwisko) posiada doświadczenie uzyskane w okresie ostatnich </w:t>
      </w:r>
      <w:r w:rsidR="00AF4A30">
        <w:rPr>
          <w:rFonts w:ascii="Calibri Light" w:hAnsi="Calibri Light" w:cs="Calibri Light"/>
          <w:sz w:val="24"/>
          <w:szCs w:val="24"/>
        </w:rPr>
        <w:t>2</w:t>
      </w:r>
      <w:r w:rsidRPr="002A13B7">
        <w:rPr>
          <w:rFonts w:ascii="Calibri Light" w:hAnsi="Calibri Light" w:cs="Calibri Light"/>
          <w:sz w:val="24"/>
          <w:szCs w:val="24"/>
        </w:rPr>
        <w:t xml:space="preserve"> lat przed dniem składania ofert w postaci przeprowadzonych ......... (uzupełnić odpowiednio) godzin dydaktycznych </w:t>
      </w:r>
      <w:bookmarkStart w:id="9" w:name="_Hlk179808430"/>
      <w:r w:rsidRPr="002A13B7">
        <w:rPr>
          <w:rFonts w:ascii="Calibri Light" w:hAnsi="Calibri Light" w:cs="Calibri Light"/>
          <w:sz w:val="24"/>
          <w:szCs w:val="24"/>
        </w:rPr>
        <w:t xml:space="preserve">szkoleń </w:t>
      </w:r>
      <w:r w:rsidRPr="00317155">
        <w:rPr>
          <w:rFonts w:ascii="Calibri Light" w:hAnsi="Calibri Light" w:cs="Calibri Light"/>
          <w:sz w:val="24"/>
          <w:szCs w:val="24"/>
        </w:rPr>
        <w:t xml:space="preserve">z zakresu </w:t>
      </w:r>
      <w:bookmarkEnd w:id="9"/>
      <w:r w:rsidR="000C5E2B" w:rsidRPr="000C5E2B">
        <w:rPr>
          <w:rFonts w:ascii="Calibri Light" w:hAnsi="Calibri Light" w:cs="Calibri Light"/>
          <w:sz w:val="24"/>
          <w:szCs w:val="24"/>
        </w:rPr>
        <w:t>deinstytucjonalizacji i organizowania usług społecznych w środowisku zamieszkania</w:t>
      </w:r>
      <w:r w:rsidRPr="002A13B7">
        <w:rPr>
          <w:rFonts w:ascii="Calibri Light" w:hAnsi="Calibri Light" w:cs="Calibri Light"/>
          <w:sz w:val="24"/>
          <w:szCs w:val="24"/>
        </w:rPr>
        <w:t>.</w:t>
      </w:r>
    </w:p>
    <w:p w14:paraId="798129A1" w14:textId="362F46D0" w:rsidR="007117D3" w:rsidRPr="007117D3" w:rsidRDefault="007117D3" w:rsidP="007117D3">
      <w:pPr>
        <w:spacing w:after="240" w:line="360" w:lineRule="auto"/>
        <w:rPr>
          <w:rFonts w:ascii="Calibri Light" w:hAnsi="Calibri Light" w:cs="Calibri Light"/>
          <w:i/>
          <w:sz w:val="24"/>
          <w:szCs w:val="24"/>
        </w:rPr>
      </w:pPr>
      <w:r w:rsidRPr="007117D3">
        <w:rPr>
          <w:rFonts w:ascii="Calibri Light" w:hAnsi="Calibri Light" w:cs="Calibri Light"/>
          <w:i/>
          <w:sz w:val="24"/>
          <w:szCs w:val="24"/>
        </w:rPr>
        <w:t xml:space="preserve">Wypełnić poniższe punkty jeżeli Wykonawca do realizacji zamówienia </w:t>
      </w:r>
      <w:ins w:id="10" w:author="propka" w:date="2025-05-28T08:21:00Z" w16du:dateUtc="2025-05-28T06:21:00Z">
        <w:r w:rsidR="00243116">
          <w:rPr>
            <w:rFonts w:ascii="Calibri Light" w:hAnsi="Calibri Light" w:cs="Calibri Light"/>
            <w:i/>
            <w:sz w:val="24"/>
            <w:szCs w:val="24"/>
          </w:rPr>
          <w:t xml:space="preserve">w zakresie prowadzenia szkolenia nr </w:t>
        </w:r>
        <w:r w:rsidR="00243116" w:rsidRPr="00243116">
          <w:rPr>
            <w:rFonts w:ascii="Calibri Light" w:eastAsia="Verdana" w:hAnsi="Calibri Light" w:cs="Calibri Light"/>
            <w:sz w:val="24"/>
            <w:szCs w:val="24"/>
            <w:rPrChange w:id="11" w:author="propka" w:date="2025-05-28T08:29:00Z" w16du:dateUtc="2025-05-28T06:29:00Z">
              <w:rPr>
                <w:rFonts w:ascii="Calibri Light" w:eastAsia="Verdana" w:hAnsi="Calibri Light" w:cs="Calibri Light"/>
                <w:sz w:val="24"/>
                <w:szCs w:val="24"/>
                <w:u w:val="single"/>
              </w:rPr>
            </w:rPrChange>
          </w:rPr>
          <w:t>5, 6 i 7,</w:t>
        </w:r>
        <w:r w:rsidR="00243116" w:rsidRPr="007117D3">
          <w:rPr>
            <w:rFonts w:ascii="Calibri Light" w:hAnsi="Calibri Light" w:cs="Calibri Light"/>
            <w:i/>
            <w:sz w:val="24"/>
            <w:szCs w:val="24"/>
          </w:rPr>
          <w:t xml:space="preserve"> </w:t>
        </w:r>
      </w:ins>
      <w:r w:rsidRPr="007117D3">
        <w:rPr>
          <w:rFonts w:ascii="Calibri Light" w:hAnsi="Calibri Light" w:cs="Calibri Light"/>
          <w:i/>
          <w:sz w:val="24"/>
          <w:szCs w:val="24"/>
        </w:rPr>
        <w:t>skieruje więcej niż jedną osobę:</w:t>
      </w:r>
    </w:p>
    <w:p w14:paraId="7F7A0DB1" w14:textId="50AF0082" w:rsidR="007117D3" w:rsidRPr="007117D3" w:rsidRDefault="007117D3" w:rsidP="007117D3">
      <w:pPr>
        <w:numPr>
          <w:ilvl w:val="0"/>
          <w:numId w:val="34"/>
        </w:numPr>
        <w:suppressAutoHyphens/>
        <w:spacing w:after="240" w:line="360" w:lineRule="auto"/>
        <w:ind w:left="714" w:hanging="357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 xml:space="preserve">………………………… (Imię i Nazwisko) posiada doświadczenie uzyskane w okresie ostatnich </w:t>
      </w:r>
      <w:r w:rsidR="0010160C">
        <w:rPr>
          <w:rFonts w:ascii="Calibri Light" w:hAnsi="Calibri Light" w:cs="Calibri Light"/>
          <w:sz w:val="24"/>
          <w:szCs w:val="24"/>
        </w:rPr>
        <w:t xml:space="preserve">2 </w:t>
      </w:r>
      <w:r w:rsidRPr="002A13B7">
        <w:rPr>
          <w:rFonts w:ascii="Calibri Light" w:hAnsi="Calibri Light" w:cs="Calibri Light"/>
          <w:sz w:val="24"/>
          <w:szCs w:val="24"/>
        </w:rPr>
        <w:t xml:space="preserve">lat przed dniem składania ofert w postaci przeprowadzonych ......... (uzupełnić odpowiednio) godzin dydaktycznych szkoleń </w:t>
      </w:r>
      <w:r w:rsidRPr="00317155">
        <w:rPr>
          <w:rFonts w:ascii="Calibri Light" w:hAnsi="Calibri Light" w:cs="Calibri Light"/>
          <w:sz w:val="24"/>
          <w:szCs w:val="24"/>
        </w:rPr>
        <w:t xml:space="preserve">z zakresu </w:t>
      </w:r>
      <w:r w:rsidR="000C5E2B" w:rsidRPr="000C5E2B">
        <w:rPr>
          <w:rFonts w:ascii="Calibri Light" w:hAnsi="Calibri Light" w:cs="Calibri Light"/>
          <w:sz w:val="24"/>
          <w:szCs w:val="24"/>
        </w:rPr>
        <w:t>deinstytucjonalizacji i organizowania usług społecznych w środowisku zamieszkania</w:t>
      </w:r>
      <w:r w:rsidRPr="002A13B7">
        <w:rPr>
          <w:rFonts w:ascii="Calibri Light" w:hAnsi="Calibri Light" w:cs="Calibri Light"/>
          <w:sz w:val="24"/>
          <w:szCs w:val="24"/>
        </w:rPr>
        <w:t>.</w:t>
      </w:r>
    </w:p>
    <w:p w14:paraId="53536A38" w14:textId="77777777" w:rsidR="00317155" w:rsidRPr="002A13B7" w:rsidRDefault="00317155" w:rsidP="00317155">
      <w:pPr>
        <w:numPr>
          <w:ilvl w:val="0"/>
          <w:numId w:val="34"/>
        </w:numPr>
        <w:suppressAutoHyphens/>
        <w:spacing w:after="40" w:line="360" w:lineRule="auto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>…</w:t>
      </w:r>
    </w:p>
    <w:p w14:paraId="421ED6D0" w14:textId="27A21989" w:rsidR="00317155" w:rsidRPr="002A13B7" w:rsidRDefault="00317155" w:rsidP="00317155">
      <w:pPr>
        <w:spacing w:after="40" w:line="360" w:lineRule="auto"/>
        <w:rPr>
          <w:rFonts w:ascii="Calibri Light" w:hAnsi="Calibri Light" w:cs="Calibri Light"/>
          <w:i/>
          <w:sz w:val="24"/>
          <w:szCs w:val="24"/>
        </w:rPr>
      </w:pPr>
      <w:r w:rsidRPr="002A13B7">
        <w:rPr>
          <w:rFonts w:ascii="Calibri Light" w:hAnsi="Calibri Light" w:cs="Calibri Light"/>
          <w:i/>
          <w:sz w:val="24"/>
          <w:szCs w:val="24"/>
        </w:rPr>
        <w:t>* Punkty zostaną przyznane zgodnie z informacją zawartą w rozdz. XIX SWZ. W przypadku, gdy Wykonawca pozostawi przedmiotowe pola bez uzupełnienia</w:t>
      </w:r>
      <w:r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2A13B7">
        <w:rPr>
          <w:rFonts w:ascii="Calibri Light" w:hAnsi="Calibri Light" w:cs="Calibri Light"/>
          <w:i/>
          <w:sz w:val="24"/>
          <w:szCs w:val="24"/>
        </w:rPr>
        <w:t>lub wskaże informacje niezgodne z zapisami rozdz. XIX  SWZ, oferta Wykonawcy otrzyma 0 pkt. w tym kryterium.</w:t>
      </w:r>
    </w:p>
    <w:p w14:paraId="1FBDF891" w14:textId="3423B5B1" w:rsidR="002A13B7" w:rsidRPr="008858DB" w:rsidRDefault="004239BA" w:rsidP="00317155">
      <w:pPr>
        <w:spacing w:after="40" w:line="360" w:lineRule="auto"/>
        <w:rPr>
          <w:rFonts w:asciiTheme="minorHAnsi" w:hAnsiTheme="minorHAnsi" w:cstheme="minorHAnsi"/>
          <w:i/>
          <w:sz w:val="26"/>
          <w:szCs w:val="26"/>
        </w:rPr>
      </w:pPr>
      <w:r>
        <w:rPr>
          <w:rFonts w:ascii="Calibri Light" w:hAnsi="Calibri Light" w:cs="Calibri Light"/>
          <w:sz w:val="24"/>
          <w:szCs w:val="24"/>
        </w:rPr>
        <w:pict w14:anchorId="23E97C22">
          <v:rect id="_x0000_i1027" style="width:0;height:1.5pt" o:hralign="center" o:hrstd="t" o:hr="t" fillcolor="#a0a0a0" stroked="f"/>
        </w:pict>
      </w:r>
    </w:p>
    <w:p w14:paraId="7173BB71" w14:textId="21829FD7" w:rsidR="00317155" w:rsidRPr="00317155" w:rsidRDefault="00317155">
      <w:pPr>
        <w:pageBreakBefore/>
        <w:spacing w:before="120" w:after="120" w:line="360" w:lineRule="auto"/>
        <w:jc w:val="center"/>
        <w:rPr>
          <w:rFonts w:ascii="Calibri Light" w:hAnsi="Calibri Light" w:cs="Calibri Light"/>
          <w:b/>
          <w:bCs/>
          <w:sz w:val="24"/>
          <w:szCs w:val="24"/>
        </w:rPr>
        <w:pPrChange w:id="12" w:author="propka" w:date="2025-05-28T08:29:00Z" w16du:dateUtc="2025-05-28T06:29:00Z">
          <w:pPr>
            <w:spacing w:before="120" w:after="120" w:line="360" w:lineRule="auto"/>
            <w:jc w:val="center"/>
          </w:pPr>
        </w:pPrChange>
      </w:pPr>
      <w:r w:rsidRPr="00317155">
        <w:rPr>
          <w:rFonts w:ascii="Calibri Light" w:hAnsi="Calibri Light" w:cs="Calibri Light"/>
          <w:b/>
          <w:bCs/>
          <w:sz w:val="24"/>
          <w:szCs w:val="24"/>
        </w:rPr>
        <w:lastRenderedPageBreak/>
        <w:t>CZĘŚĆ I</w:t>
      </w:r>
      <w:r>
        <w:rPr>
          <w:rFonts w:ascii="Calibri Light" w:hAnsi="Calibri Light" w:cs="Calibri Light"/>
          <w:b/>
          <w:bCs/>
          <w:sz w:val="24"/>
          <w:szCs w:val="24"/>
        </w:rPr>
        <w:t>II</w:t>
      </w:r>
      <w:r w:rsidRPr="00317155">
        <w:rPr>
          <w:rFonts w:ascii="Calibri Light" w:hAnsi="Calibri Light" w:cs="Calibri Light"/>
          <w:b/>
          <w:bCs/>
          <w:sz w:val="24"/>
          <w:szCs w:val="24"/>
        </w:rPr>
        <w:t xml:space="preserve"> ZAMÓWIENIA</w:t>
      </w:r>
    </w:p>
    <w:p w14:paraId="7FEAD316" w14:textId="77777777" w:rsidR="00317155" w:rsidRPr="00BE0EF3" w:rsidRDefault="00317155" w:rsidP="00317155">
      <w:pPr>
        <w:spacing w:before="120" w:after="120" w:line="360" w:lineRule="auto"/>
        <w:rPr>
          <w:rFonts w:ascii="Calibri Light" w:hAnsi="Calibri Light" w:cs="Calibri Light"/>
          <w:sz w:val="24"/>
          <w:szCs w:val="24"/>
        </w:rPr>
      </w:pPr>
      <w:r w:rsidRPr="00BE0EF3">
        <w:rPr>
          <w:rFonts w:ascii="Calibri Light" w:hAnsi="Calibri Light" w:cs="Calibri Light"/>
          <w:sz w:val="24"/>
          <w:szCs w:val="24"/>
        </w:rPr>
        <w:t>Oferujemy wykonanie zamówienia w pełnym zakresie i na warunkach określonych w SWZ za następującą cenę:</w:t>
      </w:r>
    </w:p>
    <w:tbl>
      <w:tblPr>
        <w:tblStyle w:val="Tabela-Siatka1"/>
        <w:tblW w:w="5000" w:type="pct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17155" w:rsidRPr="002A13B7" w14:paraId="39C2715A" w14:textId="77777777" w:rsidTr="00074A30">
        <w:trPr>
          <w:trHeight w:val="607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2905" w14:textId="68A6C033" w:rsidR="00317155" w:rsidRPr="002A13B7" w:rsidRDefault="00317155" w:rsidP="000C5E2B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bookmarkStart w:id="13" w:name="_Hlk179808480"/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Liczba</w:t>
            </w: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 </w:t>
            </w:r>
            <w:r w:rsidR="000C5E2B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godzin</w:t>
            </w: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 szkoleniowych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E6063" w14:textId="77777777" w:rsidR="00317155" w:rsidRPr="002A13B7" w:rsidRDefault="00317155" w:rsidP="00074A30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Cena </w:t>
            </w:r>
            <w:r w:rsidRPr="002A13B7">
              <w:rPr>
                <w:rFonts w:ascii="Calibri Light" w:hAnsi="Calibri Light" w:cs="Calibri Light"/>
                <w:b/>
                <w:sz w:val="24"/>
                <w:szCs w:val="24"/>
                <w:lang w:eastAsia="pl-PL"/>
              </w:rPr>
              <w:t>jednostkowa</w:t>
            </w: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  brutto</w:t>
            </w: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 za godzinę szkoleniową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478F4" w14:textId="77777777" w:rsidR="00317155" w:rsidRPr="002A13B7" w:rsidRDefault="00317155" w:rsidP="00074A30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Suma BRUTTO</w:t>
            </w:r>
          </w:p>
          <w:p w14:paraId="3180EAF4" w14:textId="77777777" w:rsidR="00317155" w:rsidRPr="002A13B7" w:rsidRDefault="00317155" w:rsidP="00074A30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(Cena ofertowa)</w:t>
            </w:r>
          </w:p>
        </w:tc>
      </w:tr>
      <w:tr w:rsidR="00317155" w:rsidRPr="002A13B7" w14:paraId="0570CAD9" w14:textId="77777777" w:rsidTr="00074A30">
        <w:trPr>
          <w:trHeight w:val="186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353F2" w14:textId="77777777" w:rsidR="00317155" w:rsidRPr="002A13B7" w:rsidRDefault="00317155" w:rsidP="00074A30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</w:rPr>
              <w:t>a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86B58" w14:textId="77777777" w:rsidR="00317155" w:rsidRPr="002A13B7" w:rsidRDefault="00317155" w:rsidP="00074A30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</w:rPr>
              <w:t>b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CF55" w14:textId="77777777" w:rsidR="00317155" w:rsidRPr="002A13B7" w:rsidRDefault="00317155" w:rsidP="00074A30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</w:rPr>
              <w:t>c= (a*b)</w:t>
            </w:r>
          </w:p>
        </w:tc>
      </w:tr>
      <w:tr w:rsidR="00317155" w:rsidRPr="002A13B7" w14:paraId="28FEA487" w14:textId="77777777" w:rsidTr="00074A30">
        <w:trPr>
          <w:trHeight w:val="484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8793" w14:textId="329327B2" w:rsidR="00317155" w:rsidRPr="002A13B7" w:rsidRDefault="000C5E2B" w:rsidP="00074A30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64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7FAB3" w14:textId="77777777" w:rsidR="00317155" w:rsidRPr="002A13B7" w:rsidRDefault="00317155" w:rsidP="00074A30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9F3D" w14:textId="77777777" w:rsidR="00317155" w:rsidRPr="002A13B7" w:rsidRDefault="00317155" w:rsidP="00074A30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</w:p>
        </w:tc>
      </w:tr>
    </w:tbl>
    <w:bookmarkEnd w:id="13"/>
    <w:p w14:paraId="4BFA9FD1" w14:textId="77777777" w:rsidR="00317155" w:rsidRDefault="00317155">
      <w:pPr>
        <w:spacing w:before="480" w:after="400" w:line="360" w:lineRule="auto"/>
        <w:rPr>
          <w:rFonts w:ascii="Calibri Light" w:hAnsi="Calibri Light" w:cs="Calibri Light"/>
          <w:i/>
          <w:sz w:val="24"/>
          <w:szCs w:val="24"/>
        </w:rPr>
        <w:pPrChange w:id="14" w:author="propka" w:date="2025-05-28T08:30:00Z" w16du:dateUtc="2025-05-28T06:30:00Z">
          <w:pPr>
            <w:spacing w:before="400" w:after="400" w:line="360" w:lineRule="auto"/>
          </w:pPr>
        </w:pPrChange>
      </w:pPr>
      <w:r w:rsidRPr="002A13B7">
        <w:rPr>
          <w:rFonts w:ascii="Calibri Light" w:hAnsi="Calibri Light" w:cs="Calibri Light"/>
          <w:b/>
          <w:bCs/>
          <w:sz w:val="24"/>
          <w:szCs w:val="24"/>
        </w:rPr>
        <w:t xml:space="preserve">DO REALIZACJI ZAMÓWIENIA </w:t>
      </w:r>
      <w:r>
        <w:rPr>
          <w:rFonts w:ascii="Calibri Light" w:hAnsi="Calibri Light" w:cs="Calibri Light"/>
          <w:b/>
          <w:bCs/>
          <w:sz w:val="24"/>
          <w:szCs w:val="24"/>
        </w:rPr>
        <w:t xml:space="preserve">W ZAKRESIE PROWADZENIA SZKOLEŃ </w:t>
      </w:r>
      <w:r w:rsidRPr="002A13B7">
        <w:rPr>
          <w:rFonts w:ascii="Calibri Light" w:hAnsi="Calibri Light" w:cs="Calibri Light"/>
          <w:b/>
          <w:bCs/>
          <w:sz w:val="24"/>
          <w:szCs w:val="24"/>
        </w:rPr>
        <w:t>WYKONAWCA SKIERUJE</w:t>
      </w:r>
      <w:r w:rsidRPr="002A13B7">
        <w:rPr>
          <w:rFonts w:ascii="Calibri Light" w:hAnsi="Calibri Light" w:cs="Calibri Light"/>
          <w:sz w:val="24"/>
          <w:szCs w:val="24"/>
        </w:rPr>
        <w:t xml:space="preserve"> ………… </w:t>
      </w:r>
      <w:r w:rsidRPr="002A13B7">
        <w:rPr>
          <w:rFonts w:ascii="Calibri Light" w:hAnsi="Calibri Light" w:cs="Calibri Light"/>
          <w:i/>
          <w:sz w:val="24"/>
          <w:szCs w:val="24"/>
        </w:rPr>
        <w:t>(wskazać liczbę)</w:t>
      </w:r>
      <w:r w:rsidRPr="002A13B7">
        <w:rPr>
          <w:rFonts w:ascii="Calibri Light" w:hAnsi="Calibri Light" w:cs="Calibri Light"/>
          <w:sz w:val="24"/>
          <w:szCs w:val="24"/>
        </w:rPr>
        <w:t xml:space="preserve">  trenerów</w:t>
      </w:r>
      <w:r w:rsidRPr="002A13B7">
        <w:rPr>
          <w:rFonts w:ascii="Calibri Light" w:hAnsi="Calibri Light" w:cs="Calibri Light"/>
          <w:i/>
          <w:sz w:val="24"/>
          <w:szCs w:val="24"/>
        </w:rPr>
        <w:t>*</w:t>
      </w:r>
      <w:r w:rsidRPr="002A13B7">
        <w:rPr>
          <w:rFonts w:ascii="Calibri Light" w:hAnsi="Calibri Light" w:cs="Calibri Light"/>
          <w:sz w:val="24"/>
          <w:szCs w:val="24"/>
        </w:rPr>
        <w:t xml:space="preserve">  </w:t>
      </w:r>
      <w:r w:rsidRPr="002A13B7">
        <w:rPr>
          <w:rFonts w:ascii="Calibri Light" w:hAnsi="Calibri Light" w:cs="Calibri Light"/>
          <w:i/>
          <w:sz w:val="24"/>
          <w:szCs w:val="24"/>
        </w:rPr>
        <w:t xml:space="preserve">(co najmniej </w:t>
      </w:r>
      <w:r>
        <w:rPr>
          <w:rFonts w:ascii="Calibri Light" w:hAnsi="Calibri Light" w:cs="Calibri Light"/>
          <w:i/>
          <w:sz w:val="24"/>
          <w:szCs w:val="24"/>
        </w:rPr>
        <w:t>1):</w:t>
      </w:r>
    </w:p>
    <w:p w14:paraId="69CBFA36" w14:textId="722EF98E" w:rsidR="000C5E2B" w:rsidRPr="003752D0" w:rsidRDefault="000C5E2B">
      <w:pPr>
        <w:pStyle w:val="Akapitzlist"/>
        <w:numPr>
          <w:ilvl w:val="0"/>
          <w:numId w:val="40"/>
        </w:numPr>
        <w:shd w:val="clear" w:color="auto" w:fill="FFFFFF"/>
        <w:spacing w:line="360" w:lineRule="auto"/>
        <w:ind w:right="20"/>
        <w:rPr>
          <w:rFonts w:ascii="Calibri Light" w:eastAsia="Verdana" w:hAnsi="Calibri Light" w:cs="Calibri Light"/>
          <w:sz w:val="24"/>
          <w:szCs w:val="24"/>
          <w:u w:val="single"/>
        </w:rPr>
        <w:pPrChange w:id="15" w:author="propka" w:date="2025-05-28T08:20:00Z" w16du:dateUtc="2025-05-28T06:20:00Z">
          <w:pPr>
            <w:pStyle w:val="Akapitzlist"/>
            <w:numPr>
              <w:numId w:val="39"/>
            </w:numPr>
            <w:shd w:val="clear" w:color="auto" w:fill="FFFFFF"/>
            <w:spacing w:line="360" w:lineRule="auto"/>
            <w:ind w:left="884" w:right="20" w:hanging="360"/>
          </w:pPr>
        </w:pPrChange>
      </w:pPr>
      <w:r w:rsidRPr="003752D0">
        <w:rPr>
          <w:rFonts w:ascii="Calibri Light" w:eastAsia="Verdana" w:hAnsi="Calibri Light" w:cs="Calibri Light"/>
          <w:sz w:val="24"/>
          <w:szCs w:val="24"/>
          <w:u w:val="single"/>
        </w:rPr>
        <w:t xml:space="preserve">Do prowadzenia szkolenia nr </w:t>
      </w:r>
      <w:r>
        <w:rPr>
          <w:rFonts w:ascii="Calibri Light" w:eastAsia="Verdana" w:hAnsi="Calibri Light" w:cs="Calibri Light"/>
          <w:sz w:val="24"/>
          <w:szCs w:val="24"/>
          <w:u w:val="single"/>
        </w:rPr>
        <w:t>8</w:t>
      </w:r>
      <w:r w:rsidRPr="003752D0">
        <w:rPr>
          <w:rFonts w:ascii="Calibri Light" w:eastAsia="Verdana" w:hAnsi="Calibri Light" w:cs="Calibri Light"/>
          <w:sz w:val="24"/>
          <w:szCs w:val="24"/>
          <w:u w:val="single"/>
        </w:rPr>
        <w:t>:</w:t>
      </w:r>
    </w:p>
    <w:p w14:paraId="514AD237" w14:textId="22F85C83" w:rsidR="000C5E2B" w:rsidRDefault="000C5E2B" w:rsidP="000C5E2B">
      <w:pPr>
        <w:numPr>
          <w:ilvl w:val="0"/>
          <w:numId w:val="34"/>
        </w:numPr>
        <w:suppressAutoHyphens/>
        <w:spacing w:after="240" w:line="360" w:lineRule="auto"/>
        <w:ind w:left="714" w:hanging="357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>………………………… (Imię i Nazwisko) posiada doświadczenie uzyskane w okresie ostatnich 3 lat przed dniem składania ofert w postaci przeprowadzonych ......... (uzupełnić odpowiednio) godzin</w:t>
      </w:r>
      <w:r>
        <w:rPr>
          <w:rFonts w:ascii="Calibri Light" w:hAnsi="Calibri Light" w:cs="Calibri Light"/>
          <w:sz w:val="24"/>
          <w:szCs w:val="24"/>
        </w:rPr>
        <w:t>y</w:t>
      </w:r>
      <w:r w:rsidRPr="002A13B7">
        <w:rPr>
          <w:rFonts w:ascii="Calibri Light" w:hAnsi="Calibri Light" w:cs="Calibri Light"/>
          <w:sz w:val="24"/>
          <w:szCs w:val="24"/>
        </w:rPr>
        <w:t xml:space="preserve"> dydaktyczn</w:t>
      </w:r>
      <w:r>
        <w:rPr>
          <w:rFonts w:ascii="Calibri Light" w:hAnsi="Calibri Light" w:cs="Calibri Light"/>
          <w:sz w:val="24"/>
          <w:szCs w:val="24"/>
        </w:rPr>
        <w:t>e</w:t>
      </w:r>
      <w:r w:rsidRPr="002A13B7">
        <w:rPr>
          <w:rFonts w:ascii="Calibri Light" w:hAnsi="Calibri Light" w:cs="Calibri Light"/>
          <w:sz w:val="24"/>
          <w:szCs w:val="24"/>
        </w:rPr>
        <w:t xml:space="preserve"> szkoleń </w:t>
      </w:r>
      <w:r w:rsidRPr="003752D0">
        <w:rPr>
          <w:rFonts w:ascii="Calibri Light" w:hAnsi="Calibri Light" w:cs="Calibri Light"/>
          <w:sz w:val="24"/>
          <w:szCs w:val="24"/>
        </w:rPr>
        <w:t xml:space="preserve">w zakresie </w:t>
      </w:r>
      <w:r w:rsidRPr="000C5E2B">
        <w:rPr>
          <w:rFonts w:ascii="Calibri Light" w:hAnsi="Calibri Light" w:cs="Calibri Light"/>
          <w:sz w:val="24"/>
          <w:szCs w:val="24"/>
        </w:rPr>
        <w:t>pracy/wsparcia osób z grup wrażliwych/zagrożonych wykluczeniem społecznym</w:t>
      </w:r>
      <w:r w:rsidRPr="002A13B7">
        <w:rPr>
          <w:rFonts w:ascii="Calibri Light" w:hAnsi="Calibri Light" w:cs="Calibri Light"/>
          <w:sz w:val="24"/>
          <w:szCs w:val="24"/>
        </w:rPr>
        <w:t>.</w:t>
      </w:r>
    </w:p>
    <w:p w14:paraId="3E6F77B3" w14:textId="7EFE40BB" w:rsidR="000C5E2B" w:rsidRPr="007117D3" w:rsidRDefault="000C5E2B" w:rsidP="000C5E2B">
      <w:pPr>
        <w:spacing w:after="240" w:line="360" w:lineRule="auto"/>
        <w:rPr>
          <w:rFonts w:ascii="Calibri Light" w:hAnsi="Calibri Light" w:cs="Calibri Light"/>
          <w:i/>
          <w:sz w:val="24"/>
          <w:szCs w:val="24"/>
        </w:rPr>
      </w:pPr>
      <w:r w:rsidRPr="007117D3">
        <w:rPr>
          <w:rFonts w:ascii="Calibri Light" w:hAnsi="Calibri Light" w:cs="Calibri Light"/>
          <w:i/>
          <w:sz w:val="24"/>
          <w:szCs w:val="24"/>
        </w:rPr>
        <w:t>Wypełnić poniższe punkty jeżeli Wykonawca do realizacji zamówienia</w:t>
      </w:r>
      <w:r>
        <w:rPr>
          <w:rFonts w:ascii="Calibri Light" w:hAnsi="Calibri Light" w:cs="Calibri Light"/>
          <w:i/>
          <w:sz w:val="24"/>
          <w:szCs w:val="24"/>
        </w:rPr>
        <w:t xml:space="preserve"> w zakresie prowadzenia szkolenia nr 8</w:t>
      </w:r>
      <w:r w:rsidRPr="007117D3">
        <w:rPr>
          <w:rFonts w:ascii="Calibri Light" w:hAnsi="Calibri Light" w:cs="Calibri Light"/>
          <w:i/>
          <w:sz w:val="24"/>
          <w:szCs w:val="24"/>
        </w:rPr>
        <w:t xml:space="preserve"> skieruje więcej niż jedną osobę:</w:t>
      </w:r>
    </w:p>
    <w:p w14:paraId="554FE132" w14:textId="107E30F7" w:rsidR="000C5E2B" w:rsidRDefault="000C5E2B" w:rsidP="000C5E2B">
      <w:pPr>
        <w:numPr>
          <w:ilvl w:val="0"/>
          <w:numId w:val="34"/>
        </w:numPr>
        <w:suppressAutoHyphens/>
        <w:spacing w:after="240" w:line="360" w:lineRule="auto"/>
        <w:ind w:left="714" w:hanging="357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 xml:space="preserve">………………………… (Imię i Nazwisko) posiada doświadczenie uzyskane w okresie ostatnich 3 lat przed dniem składania ofert w postaci przeprowadzonych ......... (uzupełnić odpowiednio) godzin dydaktycznych szkoleń </w:t>
      </w:r>
      <w:r w:rsidRPr="003752D0">
        <w:rPr>
          <w:rFonts w:ascii="Calibri Light" w:hAnsi="Calibri Light" w:cs="Calibri Light"/>
          <w:sz w:val="24"/>
          <w:szCs w:val="24"/>
        </w:rPr>
        <w:t xml:space="preserve">w zakresie </w:t>
      </w:r>
      <w:r w:rsidRPr="000C5E2B">
        <w:rPr>
          <w:rFonts w:ascii="Calibri Light" w:hAnsi="Calibri Light" w:cs="Calibri Light"/>
          <w:sz w:val="24"/>
          <w:szCs w:val="24"/>
        </w:rPr>
        <w:t>pracy/wsparcia osób z grup wrażliwych/zagrożonych wykluczeniem społecznym</w:t>
      </w:r>
      <w:r w:rsidRPr="002A13B7">
        <w:rPr>
          <w:rFonts w:ascii="Calibri Light" w:hAnsi="Calibri Light" w:cs="Calibri Light"/>
          <w:sz w:val="24"/>
          <w:szCs w:val="24"/>
        </w:rPr>
        <w:t>.</w:t>
      </w:r>
    </w:p>
    <w:p w14:paraId="747F2CD4" w14:textId="3EDE94FB" w:rsidR="000C5E2B" w:rsidRPr="003752D0" w:rsidRDefault="000C5E2B">
      <w:pPr>
        <w:pStyle w:val="Akapitzlist"/>
        <w:numPr>
          <w:ilvl w:val="0"/>
          <w:numId w:val="40"/>
        </w:numPr>
        <w:shd w:val="clear" w:color="auto" w:fill="FFFFFF"/>
        <w:spacing w:line="360" w:lineRule="auto"/>
        <w:ind w:right="20"/>
        <w:rPr>
          <w:rFonts w:ascii="Calibri Light" w:eastAsia="Verdana" w:hAnsi="Calibri Light" w:cs="Calibri Light"/>
          <w:sz w:val="24"/>
          <w:szCs w:val="24"/>
          <w:u w:val="single"/>
        </w:rPr>
        <w:pPrChange w:id="16" w:author="propka" w:date="2025-05-28T08:20:00Z" w16du:dateUtc="2025-05-28T06:20:00Z">
          <w:pPr>
            <w:pStyle w:val="Akapitzlist"/>
            <w:numPr>
              <w:numId w:val="39"/>
            </w:numPr>
            <w:shd w:val="clear" w:color="auto" w:fill="FFFFFF"/>
            <w:spacing w:line="360" w:lineRule="auto"/>
            <w:ind w:left="884" w:right="20" w:hanging="360"/>
          </w:pPr>
        </w:pPrChange>
      </w:pPr>
      <w:r w:rsidRPr="003752D0">
        <w:rPr>
          <w:rFonts w:ascii="Calibri Light" w:eastAsia="Verdana" w:hAnsi="Calibri Light" w:cs="Calibri Light"/>
          <w:sz w:val="24"/>
          <w:szCs w:val="24"/>
          <w:u w:val="single"/>
        </w:rPr>
        <w:t xml:space="preserve">Do prowadzenia szkolenia nr </w:t>
      </w:r>
      <w:r>
        <w:rPr>
          <w:rFonts w:ascii="Calibri Light" w:eastAsia="Verdana" w:hAnsi="Calibri Light" w:cs="Calibri Light"/>
          <w:sz w:val="24"/>
          <w:szCs w:val="24"/>
          <w:u w:val="single"/>
        </w:rPr>
        <w:t>9</w:t>
      </w:r>
      <w:r w:rsidRPr="003752D0">
        <w:rPr>
          <w:rFonts w:ascii="Calibri Light" w:eastAsia="Verdana" w:hAnsi="Calibri Light" w:cs="Calibri Light"/>
          <w:sz w:val="24"/>
          <w:szCs w:val="24"/>
          <w:u w:val="single"/>
        </w:rPr>
        <w:t>:</w:t>
      </w:r>
    </w:p>
    <w:p w14:paraId="4DE7AFE9" w14:textId="3794BADC" w:rsidR="000C5E2B" w:rsidRDefault="000C5E2B" w:rsidP="000C5E2B">
      <w:pPr>
        <w:numPr>
          <w:ilvl w:val="0"/>
          <w:numId w:val="34"/>
        </w:numPr>
        <w:suppressAutoHyphens/>
        <w:spacing w:after="240" w:line="360" w:lineRule="auto"/>
        <w:ind w:left="714" w:hanging="357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 xml:space="preserve">………………………… (Imię i Nazwisko) posiada doświadczenie uzyskane w okresie ostatnich 3 lat przed dniem składania ofert w postaci przeprowadzonych ......... (uzupełnić odpowiednio) godzin dydaktycznych szkoleń </w:t>
      </w:r>
      <w:r w:rsidRPr="003752D0">
        <w:rPr>
          <w:rFonts w:ascii="Calibri Light" w:hAnsi="Calibri Light" w:cs="Calibri Light"/>
          <w:sz w:val="24"/>
          <w:szCs w:val="24"/>
        </w:rPr>
        <w:t xml:space="preserve">w zakresie </w:t>
      </w:r>
      <w:r w:rsidRPr="000C5E2B">
        <w:rPr>
          <w:rFonts w:ascii="Calibri Light" w:hAnsi="Calibri Light" w:cs="Calibri Light"/>
          <w:sz w:val="24"/>
          <w:szCs w:val="24"/>
        </w:rPr>
        <w:t>etyki pracy w zawodach pomocowych/indywidualnego i podmiotowego podejścia do klienta pomocy społecznej</w:t>
      </w:r>
      <w:r w:rsidRPr="002A13B7">
        <w:rPr>
          <w:rFonts w:ascii="Calibri Light" w:hAnsi="Calibri Light" w:cs="Calibri Light"/>
          <w:sz w:val="24"/>
          <w:szCs w:val="24"/>
        </w:rPr>
        <w:t>.</w:t>
      </w:r>
    </w:p>
    <w:p w14:paraId="4C5450E4" w14:textId="3CB767B3" w:rsidR="000C5E2B" w:rsidRPr="007117D3" w:rsidRDefault="000C5E2B" w:rsidP="000C5E2B">
      <w:pPr>
        <w:spacing w:after="240" w:line="360" w:lineRule="auto"/>
        <w:rPr>
          <w:rFonts w:ascii="Calibri Light" w:hAnsi="Calibri Light" w:cs="Calibri Light"/>
          <w:i/>
          <w:sz w:val="24"/>
          <w:szCs w:val="24"/>
        </w:rPr>
      </w:pPr>
      <w:r w:rsidRPr="007117D3">
        <w:rPr>
          <w:rFonts w:ascii="Calibri Light" w:hAnsi="Calibri Light" w:cs="Calibri Light"/>
          <w:i/>
          <w:sz w:val="24"/>
          <w:szCs w:val="24"/>
        </w:rPr>
        <w:lastRenderedPageBreak/>
        <w:t>Wypełnić poniższe punkty jeżeli Wykonawca do realizacji zamówienia</w:t>
      </w:r>
      <w:r>
        <w:rPr>
          <w:rFonts w:ascii="Calibri Light" w:hAnsi="Calibri Light" w:cs="Calibri Light"/>
          <w:i/>
          <w:sz w:val="24"/>
          <w:szCs w:val="24"/>
        </w:rPr>
        <w:t xml:space="preserve"> w zakresie prowadzenia szkolenia nr 9</w:t>
      </w:r>
      <w:r w:rsidRPr="007117D3">
        <w:rPr>
          <w:rFonts w:ascii="Calibri Light" w:hAnsi="Calibri Light" w:cs="Calibri Light"/>
          <w:i/>
          <w:sz w:val="24"/>
          <w:szCs w:val="24"/>
        </w:rPr>
        <w:t xml:space="preserve"> skieruje więcej niż jedną osobę:</w:t>
      </w:r>
    </w:p>
    <w:p w14:paraId="59B00D19" w14:textId="04244C9C" w:rsidR="000C5E2B" w:rsidRDefault="000C5E2B" w:rsidP="000C5E2B">
      <w:pPr>
        <w:numPr>
          <w:ilvl w:val="0"/>
          <w:numId w:val="34"/>
        </w:numPr>
        <w:suppressAutoHyphens/>
        <w:spacing w:after="240" w:line="360" w:lineRule="auto"/>
        <w:ind w:left="714" w:hanging="357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 xml:space="preserve">………………………… (Imię i Nazwisko) posiada doświadczenie uzyskane w okresie ostatnich 3 lat przed dniem składania ofert w postaci przeprowadzonych ......... (uzupełnić odpowiednio) godzin dydaktycznych szkoleń </w:t>
      </w:r>
      <w:r w:rsidRPr="003752D0">
        <w:rPr>
          <w:rFonts w:ascii="Calibri Light" w:hAnsi="Calibri Light" w:cs="Calibri Light"/>
          <w:sz w:val="24"/>
          <w:szCs w:val="24"/>
        </w:rPr>
        <w:t xml:space="preserve">w zakresie </w:t>
      </w:r>
      <w:r w:rsidR="00B109E6" w:rsidRPr="00B109E6">
        <w:rPr>
          <w:rFonts w:ascii="Calibri Light" w:hAnsi="Calibri Light" w:cs="Calibri Light"/>
          <w:sz w:val="24"/>
          <w:szCs w:val="24"/>
        </w:rPr>
        <w:t>etyki pracy w zawodach pomocowych/indywidualnego i podmiotowego podejścia do klienta pomocy społecznej</w:t>
      </w:r>
      <w:r w:rsidRPr="002A13B7">
        <w:rPr>
          <w:rFonts w:ascii="Calibri Light" w:hAnsi="Calibri Light" w:cs="Calibri Light"/>
          <w:sz w:val="24"/>
          <w:szCs w:val="24"/>
        </w:rPr>
        <w:t>.</w:t>
      </w:r>
    </w:p>
    <w:p w14:paraId="51F362DB" w14:textId="535A6E8E" w:rsidR="000C5E2B" w:rsidRPr="003752D0" w:rsidRDefault="000C5E2B">
      <w:pPr>
        <w:pStyle w:val="Akapitzlist"/>
        <w:numPr>
          <w:ilvl w:val="0"/>
          <w:numId w:val="40"/>
        </w:numPr>
        <w:shd w:val="clear" w:color="auto" w:fill="FFFFFF"/>
        <w:spacing w:line="360" w:lineRule="auto"/>
        <w:ind w:right="20"/>
        <w:rPr>
          <w:rFonts w:ascii="Calibri Light" w:eastAsia="Verdana" w:hAnsi="Calibri Light" w:cs="Calibri Light"/>
          <w:sz w:val="24"/>
          <w:szCs w:val="24"/>
          <w:u w:val="single"/>
        </w:rPr>
        <w:pPrChange w:id="17" w:author="propka" w:date="2025-05-28T08:20:00Z" w16du:dateUtc="2025-05-28T06:20:00Z">
          <w:pPr>
            <w:pStyle w:val="Akapitzlist"/>
            <w:numPr>
              <w:numId w:val="39"/>
            </w:numPr>
            <w:shd w:val="clear" w:color="auto" w:fill="FFFFFF"/>
            <w:spacing w:line="360" w:lineRule="auto"/>
            <w:ind w:left="884" w:right="20" w:hanging="360"/>
          </w:pPr>
        </w:pPrChange>
      </w:pPr>
      <w:r w:rsidRPr="003752D0">
        <w:rPr>
          <w:rFonts w:ascii="Calibri Light" w:eastAsia="Verdana" w:hAnsi="Calibri Light" w:cs="Calibri Light"/>
          <w:sz w:val="24"/>
          <w:szCs w:val="24"/>
          <w:u w:val="single"/>
        </w:rPr>
        <w:t xml:space="preserve">Do prowadzenia szkolenia nr </w:t>
      </w:r>
      <w:r w:rsidR="00B109E6">
        <w:rPr>
          <w:rFonts w:ascii="Calibri Light" w:eastAsia="Verdana" w:hAnsi="Calibri Light" w:cs="Calibri Light"/>
          <w:sz w:val="24"/>
          <w:szCs w:val="24"/>
          <w:u w:val="single"/>
        </w:rPr>
        <w:t>10</w:t>
      </w:r>
      <w:r w:rsidRPr="003752D0">
        <w:rPr>
          <w:rFonts w:ascii="Calibri Light" w:eastAsia="Verdana" w:hAnsi="Calibri Light" w:cs="Calibri Light"/>
          <w:sz w:val="24"/>
          <w:szCs w:val="24"/>
          <w:u w:val="single"/>
        </w:rPr>
        <w:t>:</w:t>
      </w:r>
    </w:p>
    <w:p w14:paraId="01243F2F" w14:textId="7A6FFEBD" w:rsidR="000C5E2B" w:rsidRDefault="000C5E2B" w:rsidP="000C5E2B">
      <w:pPr>
        <w:numPr>
          <w:ilvl w:val="0"/>
          <w:numId w:val="34"/>
        </w:numPr>
        <w:suppressAutoHyphens/>
        <w:spacing w:after="240" w:line="360" w:lineRule="auto"/>
        <w:ind w:left="714" w:hanging="357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 xml:space="preserve">………………………… (Imię i Nazwisko) posiada doświadczenie uzyskane w okresie ostatnich 3 lat przed dniem składania ofert w postaci przeprowadzonych ......... (uzupełnić odpowiednio) godzin dydaktycznych szkoleń </w:t>
      </w:r>
      <w:r w:rsidRPr="003752D0">
        <w:rPr>
          <w:rFonts w:ascii="Calibri Light" w:hAnsi="Calibri Light" w:cs="Calibri Light"/>
          <w:sz w:val="24"/>
          <w:szCs w:val="24"/>
        </w:rPr>
        <w:t xml:space="preserve">w zakresie </w:t>
      </w:r>
      <w:del w:id="18" w:author="propka" w:date="2025-05-28T08:22:00Z" w16du:dateUtc="2025-05-28T06:22:00Z">
        <w:r w:rsidR="00B109E6" w:rsidRPr="00B109E6" w:rsidDel="00243116">
          <w:rPr>
            <w:rFonts w:ascii="Calibri Light" w:hAnsi="Calibri Light" w:cs="Calibri Light"/>
            <w:sz w:val="24"/>
            <w:szCs w:val="24"/>
          </w:rPr>
          <w:delText xml:space="preserve">zakresie </w:delText>
        </w:r>
      </w:del>
      <w:r w:rsidR="00B109E6" w:rsidRPr="00B109E6">
        <w:rPr>
          <w:rFonts w:ascii="Calibri Light" w:hAnsi="Calibri Light" w:cs="Calibri Light"/>
          <w:sz w:val="24"/>
          <w:szCs w:val="24"/>
        </w:rPr>
        <w:t>handlu ludźmi</w:t>
      </w:r>
      <w:r w:rsidRPr="002A13B7">
        <w:rPr>
          <w:rFonts w:ascii="Calibri Light" w:hAnsi="Calibri Light" w:cs="Calibri Light"/>
          <w:sz w:val="24"/>
          <w:szCs w:val="24"/>
        </w:rPr>
        <w:t>.</w:t>
      </w:r>
    </w:p>
    <w:p w14:paraId="66989675" w14:textId="22F2BECD" w:rsidR="000C5E2B" w:rsidRPr="007117D3" w:rsidRDefault="000C5E2B" w:rsidP="000C5E2B">
      <w:pPr>
        <w:spacing w:after="240" w:line="360" w:lineRule="auto"/>
        <w:rPr>
          <w:rFonts w:ascii="Calibri Light" w:hAnsi="Calibri Light" w:cs="Calibri Light"/>
          <w:i/>
          <w:sz w:val="24"/>
          <w:szCs w:val="24"/>
        </w:rPr>
      </w:pPr>
      <w:r w:rsidRPr="007117D3">
        <w:rPr>
          <w:rFonts w:ascii="Calibri Light" w:hAnsi="Calibri Light" w:cs="Calibri Light"/>
          <w:i/>
          <w:sz w:val="24"/>
          <w:szCs w:val="24"/>
        </w:rPr>
        <w:t>Wypełnić poniższe punkty jeżeli Wykonawca do realizacji zamówienia</w:t>
      </w:r>
      <w:r>
        <w:rPr>
          <w:rFonts w:ascii="Calibri Light" w:hAnsi="Calibri Light" w:cs="Calibri Light"/>
          <w:i/>
          <w:sz w:val="24"/>
          <w:szCs w:val="24"/>
        </w:rPr>
        <w:t xml:space="preserve"> w zakresie prowadzenia szkolenia nr </w:t>
      </w:r>
      <w:r w:rsidR="00B109E6">
        <w:rPr>
          <w:rFonts w:ascii="Calibri Light" w:hAnsi="Calibri Light" w:cs="Calibri Light"/>
          <w:i/>
          <w:sz w:val="24"/>
          <w:szCs w:val="24"/>
        </w:rPr>
        <w:t>10</w:t>
      </w:r>
      <w:r w:rsidRPr="007117D3">
        <w:rPr>
          <w:rFonts w:ascii="Calibri Light" w:hAnsi="Calibri Light" w:cs="Calibri Light"/>
          <w:i/>
          <w:sz w:val="24"/>
          <w:szCs w:val="24"/>
        </w:rPr>
        <w:t xml:space="preserve"> skieruje więcej niż jedną osobę:</w:t>
      </w:r>
    </w:p>
    <w:p w14:paraId="06D1030A" w14:textId="0B01AFB1" w:rsidR="000C5E2B" w:rsidRDefault="000C5E2B" w:rsidP="000C5E2B">
      <w:pPr>
        <w:numPr>
          <w:ilvl w:val="0"/>
          <w:numId w:val="34"/>
        </w:numPr>
        <w:suppressAutoHyphens/>
        <w:spacing w:after="240" w:line="360" w:lineRule="auto"/>
        <w:ind w:left="714" w:hanging="357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 xml:space="preserve">………………………… (Imię i Nazwisko) posiada doświadczenie uzyskane w okresie ostatnich 3 lat przed dniem składania ofert w postaci przeprowadzonych ......... (uzupełnić odpowiednio) godzin dydaktycznych szkoleń </w:t>
      </w:r>
      <w:r w:rsidRPr="003752D0">
        <w:rPr>
          <w:rFonts w:ascii="Calibri Light" w:hAnsi="Calibri Light" w:cs="Calibri Light"/>
          <w:sz w:val="24"/>
          <w:szCs w:val="24"/>
        </w:rPr>
        <w:t xml:space="preserve">w zakresie </w:t>
      </w:r>
      <w:del w:id="19" w:author="twieczorek" w:date="2025-05-28T10:02:00Z" w16du:dateUtc="2025-05-28T08:02:00Z">
        <w:r w:rsidR="00B109E6" w:rsidRPr="00B109E6" w:rsidDel="00797AED">
          <w:rPr>
            <w:rFonts w:ascii="Calibri Light" w:hAnsi="Calibri Light" w:cs="Calibri Light"/>
            <w:sz w:val="24"/>
            <w:szCs w:val="24"/>
          </w:rPr>
          <w:delText xml:space="preserve">zakresie </w:delText>
        </w:r>
      </w:del>
      <w:r w:rsidR="00B109E6" w:rsidRPr="00B109E6">
        <w:rPr>
          <w:rFonts w:ascii="Calibri Light" w:hAnsi="Calibri Light" w:cs="Calibri Light"/>
          <w:sz w:val="24"/>
          <w:szCs w:val="24"/>
        </w:rPr>
        <w:t>handlu ludźmi</w:t>
      </w:r>
      <w:r w:rsidRPr="002A13B7">
        <w:rPr>
          <w:rFonts w:ascii="Calibri Light" w:hAnsi="Calibri Light" w:cs="Calibri Light"/>
          <w:sz w:val="24"/>
          <w:szCs w:val="24"/>
        </w:rPr>
        <w:t>.</w:t>
      </w:r>
    </w:p>
    <w:p w14:paraId="57A7F38C" w14:textId="77777777" w:rsidR="00317155" w:rsidRPr="002A13B7" w:rsidRDefault="00317155" w:rsidP="00317155">
      <w:pPr>
        <w:numPr>
          <w:ilvl w:val="0"/>
          <w:numId w:val="34"/>
        </w:numPr>
        <w:suppressAutoHyphens/>
        <w:spacing w:after="40" w:line="360" w:lineRule="auto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>…</w:t>
      </w:r>
    </w:p>
    <w:p w14:paraId="61372F7A" w14:textId="7B528415" w:rsidR="00317155" w:rsidRPr="002A13B7" w:rsidRDefault="00317155" w:rsidP="00317155">
      <w:pPr>
        <w:spacing w:after="40" w:line="360" w:lineRule="auto"/>
        <w:rPr>
          <w:rFonts w:ascii="Calibri Light" w:hAnsi="Calibri Light" w:cs="Calibri Light"/>
          <w:i/>
          <w:sz w:val="24"/>
          <w:szCs w:val="24"/>
        </w:rPr>
      </w:pPr>
      <w:r w:rsidRPr="002A13B7">
        <w:rPr>
          <w:rFonts w:ascii="Calibri Light" w:hAnsi="Calibri Light" w:cs="Calibri Light"/>
          <w:i/>
          <w:sz w:val="24"/>
          <w:szCs w:val="24"/>
        </w:rPr>
        <w:t>* Punkty zostaną przyznane zgodnie z informacją zawartą w rozdz. XIX SWZ. W przypadku, gdy Wykonawca pozostawi przedmiotowe pola bez uzupełnienia</w:t>
      </w:r>
      <w:r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2A13B7">
        <w:rPr>
          <w:rFonts w:ascii="Calibri Light" w:hAnsi="Calibri Light" w:cs="Calibri Light"/>
          <w:i/>
          <w:sz w:val="24"/>
          <w:szCs w:val="24"/>
        </w:rPr>
        <w:t>lub wskaże informacje niezgodne z zapisami rozdz. XIX  SWZ, oferta Wykonawcy otrzyma 0 pkt. w tym kryterium.</w:t>
      </w:r>
    </w:p>
    <w:p w14:paraId="051EF2F7" w14:textId="77777777" w:rsidR="00317155" w:rsidRDefault="004239BA" w:rsidP="00317155">
      <w:pPr>
        <w:pStyle w:val="Akapitzlist"/>
        <w:spacing w:before="480" w:line="360" w:lineRule="auto"/>
        <w:ind w:left="357" w:hanging="357"/>
        <w:contextualSpacing w:val="0"/>
        <w:jc w:val="center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pict w14:anchorId="0CE61301">
          <v:rect id="_x0000_i1028" style="width:0;height:1.5pt" o:hralign="center" o:hrstd="t" o:hr="t" fillcolor="#a0a0a0" stroked="f"/>
        </w:pict>
      </w:r>
    </w:p>
    <w:p w14:paraId="4A8ED10E" w14:textId="37042E96" w:rsidR="00317155" w:rsidRPr="00317155" w:rsidRDefault="00317155">
      <w:pPr>
        <w:pageBreakBefore/>
        <w:spacing w:before="120" w:after="120" w:line="360" w:lineRule="auto"/>
        <w:jc w:val="center"/>
        <w:rPr>
          <w:rFonts w:ascii="Calibri Light" w:hAnsi="Calibri Light" w:cs="Calibri Light"/>
          <w:b/>
          <w:bCs/>
          <w:sz w:val="24"/>
          <w:szCs w:val="24"/>
        </w:rPr>
        <w:pPrChange w:id="20" w:author="propka" w:date="2025-05-28T08:30:00Z" w16du:dateUtc="2025-05-28T06:30:00Z">
          <w:pPr>
            <w:spacing w:before="120" w:after="120" w:line="360" w:lineRule="auto"/>
            <w:jc w:val="center"/>
          </w:pPr>
        </w:pPrChange>
      </w:pPr>
      <w:r w:rsidRPr="00317155">
        <w:rPr>
          <w:rFonts w:ascii="Calibri Light" w:hAnsi="Calibri Light" w:cs="Calibri Light"/>
          <w:b/>
          <w:bCs/>
          <w:sz w:val="24"/>
          <w:szCs w:val="24"/>
        </w:rPr>
        <w:lastRenderedPageBreak/>
        <w:t>CZĘŚĆ I</w:t>
      </w:r>
      <w:r>
        <w:rPr>
          <w:rFonts w:ascii="Calibri Light" w:hAnsi="Calibri Light" w:cs="Calibri Light"/>
          <w:b/>
          <w:bCs/>
          <w:sz w:val="24"/>
          <w:szCs w:val="24"/>
        </w:rPr>
        <w:t>V</w:t>
      </w:r>
      <w:r w:rsidRPr="00317155">
        <w:rPr>
          <w:rFonts w:ascii="Calibri Light" w:hAnsi="Calibri Light" w:cs="Calibri Light"/>
          <w:b/>
          <w:bCs/>
          <w:sz w:val="24"/>
          <w:szCs w:val="24"/>
        </w:rPr>
        <w:t xml:space="preserve"> ZAMÓWIENIA</w:t>
      </w:r>
    </w:p>
    <w:p w14:paraId="63F6D1E9" w14:textId="77777777" w:rsidR="00317155" w:rsidRPr="00BE0EF3" w:rsidRDefault="00317155" w:rsidP="00317155">
      <w:pPr>
        <w:spacing w:before="120" w:after="120" w:line="360" w:lineRule="auto"/>
        <w:rPr>
          <w:rFonts w:ascii="Calibri Light" w:hAnsi="Calibri Light" w:cs="Calibri Light"/>
          <w:sz w:val="24"/>
          <w:szCs w:val="24"/>
        </w:rPr>
      </w:pPr>
      <w:r w:rsidRPr="00BE0EF3">
        <w:rPr>
          <w:rFonts w:ascii="Calibri Light" w:hAnsi="Calibri Light" w:cs="Calibri Light"/>
          <w:sz w:val="24"/>
          <w:szCs w:val="24"/>
        </w:rPr>
        <w:t>Oferujemy wykonanie zamówienia w pełnym zakresie i na warunkach określonych w SWZ za następującą cenę:</w:t>
      </w:r>
    </w:p>
    <w:tbl>
      <w:tblPr>
        <w:tblStyle w:val="Tabela-Siatka1"/>
        <w:tblW w:w="5000" w:type="pct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17155" w:rsidRPr="002A13B7" w14:paraId="4ED81982" w14:textId="77777777" w:rsidTr="00074A30">
        <w:trPr>
          <w:trHeight w:val="607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FFD67" w14:textId="1F00FBB3" w:rsidR="00317155" w:rsidRPr="002A13B7" w:rsidRDefault="00317155" w:rsidP="00B109E6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Liczba</w:t>
            </w: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 g</w:t>
            </w:r>
            <w:r w:rsidR="00B109E6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odzin</w:t>
            </w: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 szkoleniowych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92D4F" w14:textId="77777777" w:rsidR="00317155" w:rsidRPr="002A13B7" w:rsidRDefault="00317155" w:rsidP="00074A30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Cena </w:t>
            </w:r>
            <w:r w:rsidRPr="002A13B7">
              <w:rPr>
                <w:rFonts w:ascii="Calibri Light" w:hAnsi="Calibri Light" w:cs="Calibri Light"/>
                <w:b/>
                <w:sz w:val="24"/>
                <w:szCs w:val="24"/>
                <w:lang w:eastAsia="pl-PL"/>
              </w:rPr>
              <w:t>jednostkowa</w:t>
            </w: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  brutto</w:t>
            </w: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 za godzinę szkoleniową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282F" w14:textId="77777777" w:rsidR="00317155" w:rsidRPr="002A13B7" w:rsidRDefault="00317155" w:rsidP="00074A30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Suma BRUTTO</w:t>
            </w:r>
          </w:p>
          <w:p w14:paraId="32BE6FE9" w14:textId="77777777" w:rsidR="00317155" w:rsidRPr="002A13B7" w:rsidRDefault="00317155" w:rsidP="00074A30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(Cena ofertowa)</w:t>
            </w:r>
          </w:p>
        </w:tc>
      </w:tr>
      <w:tr w:rsidR="00317155" w:rsidRPr="002A13B7" w14:paraId="70A915E4" w14:textId="77777777" w:rsidTr="00074A30">
        <w:trPr>
          <w:trHeight w:val="186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75E3A" w14:textId="77777777" w:rsidR="00317155" w:rsidRPr="002A13B7" w:rsidRDefault="00317155" w:rsidP="00074A30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</w:rPr>
              <w:t>a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6B448" w14:textId="77777777" w:rsidR="00317155" w:rsidRPr="002A13B7" w:rsidRDefault="00317155" w:rsidP="00074A30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</w:rPr>
              <w:t>b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F067F" w14:textId="77777777" w:rsidR="00317155" w:rsidRPr="002A13B7" w:rsidRDefault="00317155" w:rsidP="00074A30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</w:rPr>
              <w:t>c= (a*b)</w:t>
            </w:r>
          </w:p>
        </w:tc>
      </w:tr>
      <w:tr w:rsidR="00317155" w:rsidRPr="002A13B7" w14:paraId="05F0CFD8" w14:textId="77777777" w:rsidTr="00074A30">
        <w:trPr>
          <w:trHeight w:val="484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D147" w14:textId="259E3125" w:rsidR="00317155" w:rsidRPr="002A13B7" w:rsidRDefault="00317425" w:rsidP="00074A30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E5799" w14:textId="77777777" w:rsidR="00317155" w:rsidRPr="002A13B7" w:rsidRDefault="00317155" w:rsidP="00074A30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37B60" w14:textId="77777777" w:rsidR="00317155" w:rsidRPr="002A13B7" w:rsidRDefault="00317155" w:rsidP="00074A30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</w:p>
        </w:tc>
      </w:tr>
    </w:tbl>
    <w:p w14:paraId="7D9D83AF" w14:textId="77777777" w:rsidR="00317425" w:rsidRDefault="00317425" w:rsidP="00317425">
      <w:pPr>
        <w:spacing w:before="400" w:after="400" w:line="360" w:lineRule="auto"/>
        <w:rPr>
          <w:ins w:id="21" w:author="propka" w:date="2025-05-28T08:24:00Z" w16du:dateUtc="2025-05-28T06:24:00Z"/>
          <w:rFonts w:ascii="Calibri Light" w:hAnsi="Calibri Light" w:cs="Calibri Light"/>
          <w:i/>
          <w:sz w:val="24"/>
          <w:szCs w:val="24"/>
        </w:rPr>
      </w:pPr>
      <w:r w:rsidRPr="002A13B7">
        <w:rPr>
          <w:rFonts w:ascii="Calibri Light" w:hAnsi="Calibri Light" w:cs="Calibri Light"/>
          <w:b/>
          <w:bCs/>
          <w:sz w:val="24"/>
          <w:szCs w:val="24"/>
        </w:rPr>
        <w:t xml:space="preserve">DO REALIZACJI ZAMÓWIENIA </w:t>
      </w:r>
      <w:r>
        <w:rPr>
          <w:rFonts w:ascii="Calibri Light" w:hAnsi="Calibri Light" w:cs="Calibri Light"/>
          <w:b/>
          <w:bCs/>
          <w:sz w:val="24"/>
          <w:szCs w:val="24"/>
        </w:rPr>
        <w:t xml:space="preserve">W ZAKRESIE PROWADZENIA SZKOLEŃ </w:t>
      </w:r>
      <w:r w:rsidRPr="002A13B7">
        <w:rPr>
          <w:rFonts w:ascii="Calibri Light" w:hAnsi="Calibri Light" w:cs="Calibri Light"/>
          <w:b/>
          <w:bCs/>
          <w:sz w:val="24"/>
          <w:szCs w:val="24"/>
        </w:rPr>
        <w:t>WYKONAWCA SKIERUJE</w:t>
      </w:r>
      <w:r w:rsidRPr="002A13B7">
        <w:rPr>
          <w:rFonts w:ascii="Calibri Light" w:hAnsi="Calibri Light" w:cs="Calibri Light"/>
          <w:sz w:val="24"/>
          <w:szCs w:val="24"/>
        </w:rPr>
        <w:t xml:space="preserve"> ………… </w:t>
      </w:r>
      <w:r w:rsidRPr="002A13B7">
        <w:rPr>
          <w:rFonts w:ascii="Calibri Light" w:hAnsi="Calibri Light" w:cs="Calibri Light"/>
          <w:i/>
          <w:sz w:val="24"/>
          <w:szCs w:val="24"/>
        </w:rPr>
        <w:t>(wskazać liczbę)</w:t>
      </w:r>
      <w:r w:rsidRPr="002A13B7">
        <w:rPr>
          <w:rFonts w:ascii="Calibri Light" w:hAnsi="Calibri Light" w:cs="Calibri Light"/>
          <w:sz w:val="24"/>
          <w:szCs w:val="24"/>
        </w:rPr>
        <w:t xml:space="preserve">  trenerów</w:t>
      </w:r>
      <w:r w:rsidRPr="002A13B7">
        <w:rPr>
          <w:rFonts w:ascii="Calibri Light" w:hAnsi="Calibri Light" w:cs="Calibri Light"/>
          <w:i/>
          <w:sz w:val="24"/>
          <w:szCs w:val="24"/>
        </w:rPr>
        <w:t>*</w:t>
      </w:r>
      <w:r w:rsidRPr="002A13B7">
        <w:rPr>
          <w:rFonts w:ascii="Calibri Light" w:hAnsi="Calibri Light" w:cs="Calibri Light"/>
          <w:sz w:val="24"/>
          <w:szCs w:val="24"/>
        </w:rPr>
        <w:t xml:space="preserve">  </w:t>
      </w:r>
      <w:r w:rsidRPr="002A13B7">
        <w:rPr>
          <w:rFonts w:ascii="Calibri Light" w:hAnsi="Calibri Light" w:cs="Calibri Light"/>
          <w:i/>
          <w:sz w:val="24"/>
          <w:szCs w:val="24"/>
        </w:rPr>
        <w:t xml:space="preserve">(co najmniej </w:t>
      </w:r>
      <w:r>
        <w:rPr>
          <w:rFonts w:ascii="Calibri Light" w:hAnsi="Calibri Light" w:cs="Calibri Light"/>
          <w:i/>
          <w:sz w:val="24"/>
          <w:szCs w:val="24"/>
        </w:rPr>
        <w:t>1):</w:t>
      </w:r>
    </w:p>
    <w:p w14:paraId="160DFDA1" w14:textId="4FE273D1" w:rsidR="00243116" w:rsidRPr="003752D0" w:rsidRDefault="00243116" w:rsidP="00243116">
      <w:pPr>
        <w:pStyle w:val="Akapitzlist"/>
        <w:numPr>
          <w:ilvl w:val="0"/>
          <w:numId w:val="41"/>
        </w:numPr>
        <w:shd w:val="clear" w:color="auto" w:fill="FFFFFF"/>
        <w:spacing w:line="360" w:lineRule="auto"/>
        <w:ind w:right="20"/>
        <w:rPr>
          <w:ins w:id="22" w:author="propka" w:date="2025-05-28T08:24:00Z" w16du:dateUtc="2025-05-28T06:24:00Z"/>
          <w:rFonts w:ascii="Calibri Light" w:eastAsia="Verdana" w:hAnsi="Calibri Light" w:cs="Calibri Light"/>
          <w:sz w:val="24"/>
          <w:szCs w:val="24"/>
          <w:u w:val="single"/>
        </w:rPr>
      </w:pPr>
      <w:ins w:id="23" w:author="propka" w:date="2025-05-28T08:24:00Z" w16du:dateUtc="2025-05-28T06:24:00Z">
        <w:r w:rsidRPr="003752D0">
          <w:rPr>
            <w:rFonts w:ascii="Calibri Light" w:eastAsia="Verdana" w:hAnsi="Calibri Light" w:cs="Calibri Light"/>
            <w:sz w:val="24"/>
            <w:szCs w:val="24"/>
            <w:u w:val="single"/>
          </w:rPr>
          <w:t xml:space="preserve">Do prowadzenia szkolenia nr </w:t>
        </w:r>
        <w:r>
          <w:rPr>
            <w:rFonts w:ascii="Calibri Light" w:eastAsia="Verdana" w:hAnsi="Calibri Light" w:cs="Calibri Light"/>
            <w:sz w:val="24"/>
            <w:szCs w:val="24"/>
            <w:u w:val="single"/>
          </w:rPr>
          <w:t>11</w:t>
        </w:r>
        <w:r w:rsidRPr="003752D0">
          <w:rPr>
            <w:rFonts w:ascii="Calibri Light" w:eastAsia="Verdana" w:hAnsi="Calibri Light" w:cs="Calibri Light"/>
            <w:sz w:val="24"/>
            <w:szCs w:val="24"/>
            <w:u w:val="single"/>
          </w:rPr>
          <w:t>:</w:t>
        </w:r>
      </w:ins>
    </w:p>
    <w:p w14:paraId="0A3D1C62" w14:textId="09DF66E4" w:rsidR="00243116" w:rsidDel="00797AED" w:rsidRDefault="00243116" w:rsidP="00317425">
      <w:pPr>
        <w:spacing w:before="400" w:after="400" w:line="360" w:lineRule="auto"/>
        <w:rPr>
          <w:del w:id="24" w:author="twieczorek" w:date="2025-05-28T10:02:00Z" w16du:dateUtc="2025-05-28T08:02:00Z"/>
          <w:rFonts w:ascii="Calibri Light" w:hAnsi="Calibri Light" w:cs="Calibri Light"/>
          <w:i/>
          <w:sz w:val="24"/>
          <w:szCs w:val="24"/>
        </w:rPr>
      </w:pPr>
    </w:p>
    <w:p w14:paraId="251671D9" w14:textId="0663EB2F" w:rsidR="00833A12" w:rsidRPr="00833A12" w:rsidRDefault="00317425" w:rsidP="00833A12">
      <w:pPr>
        <w:numPr>
          <w:ilvl w:val="0"/>
          <w:numId w:val="34"/>
        </w:numPr>
        <w:suppressAutoHyphens/>
        <w:spacing w:after="240" w:line="360" w:lineRule="auto"/>
        <w:ind w:left="714" w:hanging="357"/>
        <w:rPr>
          <w:rFonts w:ascii="Calibri Light" w:hAnsi="Calibri Light" w:cs="Calibri Light"/>
          <w:sz w:val="24"/>
          <w:szCs w:val="24"/>
        </w:rPr>
      </w:pPr>
      <w:r w:rsidRPr="00833A12">
        <w:rPr>
          <w:rFonts w:ascii="Calibri Light" w:hAnsi="Calibri Light" w:cs="Calibri Light"/>
          <w:sz w:val="24"/>
          <w:szCs w:val="24"/>
        </w:rPr>
        <w:t xml:space="preserve">………………………… (Imię i Nazwisko) posiada doświadczenie uzyskane w okresie ostatnich 3 lat przed dniem składania ofert w postaci przeprowadzonych ......... (uzupełnić odpowiednio) godzin dydaktycznych szkoleń </w:t>
      </w:r>
      <w:r w:rsidR="00833A12" w:rsidRPr="00833A12">
        <w:rPr>
          <w:rFonts w:ascii="Calibri Light" w:hAnsi="Calibri Light" w:cs="Calibri Light"/>
          <w:sz w:val="24"/>
          <w:szCs w:val="24"/>
        </w:rPr>
        <w:t>w</w:t>
      </w:r>
      <w:r w:rsidRPr="00833A12">
        <w:rPr>
          <w:rFonts w:ascii="Calibri Light" w:hAnsi="Calibri Light" w:cs="Calibri Light"/>
          <w:sz w:val="24"/>
          <w:szCs w:val="24"/>
        </w:rPr>
        <w:t xml:space="preserve"> </w:t>
      </w:r>
      <w:r w:rsidRPr="00695B1F">
        <w:rPr>
          <w:rFonts w:ascii="Calibri Light" w:hAnsi="Calibri Light" w:cs="Calibri Light"/>
          <w:sz w:val="24"/>
          <w:szCs w:val="24"/>
        </w:rPr>
        <w:t>zakres</w:t>
      </w:r>
      <w:r w:rsidR="00833A12" w:rsidRPr="00695B1F">
        <w:rPr>
          <w:rFonts w:ascii="Calibri Light" w:hAnsi="Calibri Light" w:cs="Calibri Light"/>
          <w:sz w:val="24"/>
          <w:szCs w:val="24"/>
        </w:rPr>
        <w:t>ie</w:t>
      </w:r>
      <w:r w:rsidRPr="00695B1F">
        <w:rPr>
          <w:rFonts w:ascii="Calibri Light" w:hAnsi="Calibri Light" w:cs="Calibri Light"/>
          <w:sz w:val="24"/>
          <w:szCs w:val="24"/>
        </w:rPr>
        <w:t xml:space="preserve"> </w:t>
      </w:r>
      <w:r w:rsidR="00833A12" w:rsidRPr="00695B1F">
        <w:rPr>
          <w:rFonts w:ascii="Calibri Light" w:hAnsi="Calibri Light" w:cs="Calibri Light"/>
          <w:sz w:val="24"/>
          <w:szCs w:val="24"/>
        </w:rPr>
        <w:t>podejmowania interwencji w sytuacji przemocy.</w:t>
      </w:r>
    </w:p>
    <w:p w14:paraId="72C1AE59" w14:textId="5441F5DF" w:rsidR="00317425" w:rsidRPr="00833A12" w:rsidRDefault="00317425" w:rsidP="00695B1F">
      <w:pPr>
        <w:suppressAutoHyphens/>
        <w:spacing w:after="240" w:line="360" w:lineRule="auto"/>
        <w:rPr>
          <w:rFonts w:ascii="Calibri Light" w:hAnsi="Calibri Light" w:cs="Calibri Light"/>
          <w:i/>
          <w:sz w:val="24"/>
          <w:szCs w:val="24"/>
        </w:rPr>
      </w:pPr>
      <w:r w:rsidRPr="00833A12">
        <w:rPr>
          <w:rFonts w:ascii="Calibri Light" w:hAnsi="Calibri Light" w:cs="Calibri Light"/>
          <w:i/>
          <w:sz w:val="24"/>
          <w:szCs w:val="24"/>
        </w:rPr>
        <w:t>Wypełnić poniższe punkty jeżeli Wykonawca do realizacji zamówienia</w:t>
      </w:r>
      <w:ins w:id="25" w:author="propka" w:date="2025-05-28T08:24:00Z" w16du:dateUtc="2025-05-28T06:24:00Z">
        <w:r w:rsidR="00243116">
          <w:rPr>
            <w:rFonts w:ascii="Calibri Light" w:hAnsi="Calibri Light" w:cs="Calibri Light"/>
            <w:i/>
            <w:sz w:val="24"/>
            <w:szCs w:val="24"/>
          </w:rPr>
          <w:t xml:space="preserve"> w zakresie prowadzenia szkolenia nr 11</w:t>
        </w:r>
      </w:ins>
      <w:ins w:id="26" w:author="propka" w:date="2025-05-28T08:25:00Z" w16du:dateUtc="2025-05-28T06:25:00Z">
        <w:r w:rsidR="00243116">
          <w:rPr>
            <w:rFonts w:ascii="Calibri Light" w:hAnsi="Calibri Light" w:cs="Calibri Light"/>
            <w:i/>
            <w:sz w:val="24"/>
            <w:szCs w:val="24"/>
          </w:rPr>
          <w:t>,</w:t>
        </w:r>
      </w:ins>
      <w:r w:rsidRPr="00833A12">
        <w:rPr>
          <w:rFonts w:ascii="Calibri Light" w:hAnsi="Calibri Light" w:cs="Calibri Light"/>
          <w:i/>
          <w:sz w:val="24"/>
          <w:szCs w:val="24"/>
        </w:rPr>
        <w:t xml:space="preserve"> skieruje więcej niż jedną osobę:</w:t>
      </w:r>
    </w:p>
    <w:p w14:paraId="0B4A772F" w14:textId="5A473911" w:rsidR="00317425" w:rsidRPr="00833A12" w:rsidRDefault="00317425" w:rsidP="00833A12">
      <w:pPr>
        <w:numPr>
          <w:ilvl w:val="0"/>
          <w:numId w:val="34"/>
        </w:numPr>
        <w:suppressAutoHyphens/>
        <w:spacing w:after="240" w:line="360" w:lineRule="auto"/>
        <w:ind w:left="714" w:hanging="357"/>
        <w:rPr>
          <w:rFonts w:ascii="Calibri Light" w:hAnsi="Calibri Light" w:cs="Calibri Light"/>
          <w:sz w:val="24"/>
          <w:szCs w:val="24"/>
        </w:rPr>
      </w:pPr>
      <w:r w:rsidRPr="00833A12">
        <w:rPr>
          <w:rFonts w:ascii="Calibri Light" w:hAnsi="Calibri Light" w:cs="Calibri Light"/>
          <w:sz w:val="24"/>
          <w:szCs w:val="24"/>
        </w:rPr>
        <w:t xml:space="preserve">………………………… (Imię i Nazwisko) posiada doświadczenie uzyskane w okresie ostatnich 3 lat przed dniem składania ofert w postaci przeprowadzonych ......... (uzupełnić odpowiednio) godzin dydaktycznych szkoleń </w:t>
      </w:r>
      <w:r w:rsidR="00833A12" w:rsidRPr="00833A12">
        <w:rPr>
          <w:rFonts w:ascii="Calibri Light" w:hAnsi="Calibri Light" w:cs="Calibri Light"/>
          <w:sz w:val="24"/>
          <w:szCs w:val="24"/>
        </w:rPr>
        <w:t xml:space="preserve">w </w:t>
      </w:r>
      <w:r w:rsidR="00833A12" w:rsidRPr="00695B1F">
        <w:rPr>
          <w:rFonts w:ascii="Calibri Light" w:hAnsi="Calibri Light" w:cs="Calibri Light"/>
          <w:sz w:val="24"/>
          <w:szCs w:val="24"/>
        </w:rPr>
        <w:t xml:space="preserve">zakresie </w:t>
      </w:r>
      <w:r w:rsidR="00833A12" w:rsidRPr="00833A12">
        <w:rPr>
          <w:rFonts w:ascii="Calibri Light" w:hAnsi="Calibri Light" w:cs="Calibri Light"/>
          <w:sz w:val="24"/>
          <w:szCs w:val="24"/>
        </w:rPr>
        <w:t>podejmowania interwencji w sytuacji przemocy</w:t>
      </w:r>
      <w:r w:rsidR="00833A12" w:rsidRPr="00695B1F">
        <w:rPr>
          <w:rFonts w:ascii="Calibri Light" w:hAnsi="Calibri Light" w:cs="Calibri Light"/>
          <w:sz w:val="24"/>
          <w:szCs w:val="24"/>
        </w:rPr>
        <w:t>.</w:t>
      </w:r>
    </w:p>
    <w:p w14:paraId="42CAFA73" w14:textId="77777777" w:rsidR="00317425" w:rsidRPr="002A13B7" w:rsidRDefault="00317425" w:rsidP="00317425">
      <w:pPr>
        <w:numPr>
          <w:ilvl w:val="0"/>
          <w:numId w:val="34"/>
        </w:numPr>
        <w:suppressAutoHyphens/>
        <w:spacing w:after="40" w:line="360" w:lineRule="auto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>…</w:t>
      </w:r>
    </w:p>
    <w:p w14:paraId="7FF6E657" w14:textId="41372350" w:rsidR="00317425" w:rsidRDefault="00317425" w:rsidP="00317425">
      <w:pPr>
        <w:spacing w:after="40" w:line="360" w:lineRule="auto"/>
        <w:rPr>
          <w:rFonts w:ascii="Calibri Light" w:hAnsi="Calibri Light" w:cs="Calibri Light"/>
          <w:i/>
          <w:sz w:val="24"/>
          <w:szCs w:val="24"/>
        </w:rPr>
      </w:pPr>
      <w:r w:rsidRPr="002A13B7">
        <w:rPr>
          <w:rFonts w:ascii="Calibri Light" w:hAnsi="Calibri Light" w:cs="Calibri Light"/>
          <w:i/>
          <w:sz w:val="24"/>
          <w:szCs w:val="24"/>
        </w:rPr>
        <w:t>* Punkty zostaną przyznane zgodnie z informacją zawartą w rozdz. XIX SWZ. W przypadku, gdy Wykonawca pozostawi przedmiotowe pola bez uzupełnienia</w:t>
      </w:r>
      <w:r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2A13B7">
        <w:rPr>
          <w:rFonts w:ascii="Calibri Light" w:hAnsi="Calibri Light" w:cs="Calibri Light"/>
          <w:i/>
          <w:sz w:val="24"/>
          <w:szCs w:val="24"/>
        </w:rPr>
        <w:t>lub wskaże informacje niezgodne z zapisami rozdz. XIX  SWZ, oferta Wykonawcy otrzyma 0 pkt. w tym kryterium.</w:t>
      </w:r>
    </w:p>
    <w:p w14:paraId="228438C5" w14:textId="77777777" w:rsidR="00317155" w:rsidRDefault="004239BA" w:rsidP="007117D3">
      <w:pPr>
        <w:pStyle w:val="Akapitzlist"/>
        <w:spacing w:before="480" w:line="360" w:lineRule="auto"/>
        <w:ind w:left="357" w:hanging="357"/>
        <w:contextualSpacing w:val="0"/>
        <w:jc w:val="center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lastRenderedPageBreak/>
        <w:pict w14:anchorId="0F5BA9D4">
          <v:rect id="_x0000_i1029" style="width:0;height:1.5pt" o:hralign="center" o:hrstd="t" o:hr="t" fillcolor="#a0a0a0" stroked="f"/>
        </w:pict>
      </w:r>
    </w:p>
    <w:p w14:paraId="4221E9B2" w14:textId="12DDE70B" w:rsidR="00317425" w:rsidRPr="00317155" w:rsidRDefault="00317425" w:rsidP="00317425">
      <w:pPr>
        <w:spacing w:before="120" w:after="120" w:line="360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317155">
        <w:rPr>
          <w:rFonts w:ascii="Calibri Light" w:hAnsi="Calibri Light" w:cs="Calibri Light"/>
          <w:b/>
          <w:bCs/>
          <w:sz w:val="24"/>
          <w:szCs w:val="24"/>
        </w:rPr>
        <w:t xml:space="preserve">CZĘŚĆ </w:t>
      </w:r>
      <w:r>
        <w:rPr>
          <w:rFonts w:ascii="Calibri Light" w:hAnsi="Calibri Light" w:cs="Calibri Light"/>
          <w:b/>
          <w:bCs/>
          <w:sz w:val="24"/>
          <w:szCs w:val="24"/>
        </w:rPr>
        <w:t>V</w:t>
      </w:r>
      <w:r w:rsidRPr="00317155">
        <w:rPr>
          <w:rFonts w:ascii="Calibri Light" w:hAnsi="Calibri Light" w:cs="Calibri Light"/>
          <w:b/>
          <w:bCs/>
          <w:sz w:val="24"/>
          <w:szCs w:val="24"/>
        </w:rPr>
        <w:t xml:space="preserve"> ZAMÓWIENIA</w:t>
      </w:r>
    </w:p>
    <w:p w14:paraId="2A0F2BA8" w14:textId="77777777" w:rsidR="00317425" w:rsidRPr="00BE0EF3" w:rsidRDefault="00317425" w:rsidP="00317425">
      <w:pPr>
        <w:spacing w:before="120" w:after="120" w:line="360" w:lineRule="auto"/>
        <w:rPr>
          <w:rFonts w:ascii="Calibri Light" w:hAnsi="Calibri Light" w:cs="Calibri Light"/>
          <w:sz w:val="24"/>
          <w:szCs w:val="24"/>
        </w:rPr>
      </w:pPr>
      <w:r w:rsidRPr="00BE0EF3">
        <w:rPr>
          <w:rFonts w:ascii="Calibri Light" w:hAnsi="Calibri Light" w:cs="Calibri Light"/>
          <w:sz w:val="24"/>
          <w:szCs w:val="24"/>
        </w:rPr>
        <w:t>Oferujemy wykonanie zamówienia w pełnym zakresie i na warunkach określonych w SWZ za następującą cenę:</w:t>
      </w:r>
    </w:p>
    <w:tbl>
      <w:tblPr>
        <w:tblStyle w:val="Tabela-Siatka1"/>
        <w:tblW w:w="5000" w:type="pct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17425" w:rsidRPr="002A13B7" w14:paraId="76D87805" w14:textId="77777777" w:rsidTr="005E71DC">
        <w:trPr>
          <w:trHeight w:val="607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C5F0" w14:textId="6BE4A98D" w:rsidR="00317425" w:rsidRPr="002A13B7" w:rsidRDefault="00317425" w:rsidP="00B109E6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Liczba</w:t>
            </w: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 g</w:t>
            </w:r>
            <w:r w:rsidR="00B109E6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odzin</w:t>
            </w: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 szkoleniowych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7D86" w14:textId="77777777" w:rsidR="00317425" w:rsidRPr="002A13B7" w:rsidRDefault="00317425" w:rsidP="005E71DC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Cena </w:t>
            </w:r>
            <w:r w:rsidRPr="002A13B7">
              <w:rPr>
                <w:rFonts w:ascii="Calibri Light" w:hAnsi="Calibri Light" w:cs="Calibri Light"/>
                <w:b/>
                <w:sz w:val="24"/>
                <w:szCs w:val="24"/>
                <w:lang w:eastAsia="pl-PL"/>
              </w:rPr>
              <w:t>jednostkowa</w:t>
            </w: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  brutto</w:t>
            </w: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 za godzinę szkoleniową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68C0" w14:textId="77777777" w:rsidR="00317425" w:rsidRPr="002A13B7" w:rsidRDefault="00317425" w:rsidP="005E71DC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Suma BRUTTO</w:t>
            </w:r>
          </w:p>
          <w:p w14:paraId="54D47D51" w14:textId="77777777" w:rsidR="00317425" w:rsidRPr="002A13B7" w:rsidRDefault="00317425" w:rsidP="005E71DC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(Cena ofertowa)</w:t>
            </w:r>
          </w:p>
        </w:tc>
      </w:tr>
      <w:tr w:rsidR="00317425" w:rsidRPr="002A13B7" w14:paraId="13D2F48F" w14:textId="77777777" w:rsidTr="005E71DC">
        <w:trPr>
          <w:trHeight w:val="186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151B9" w14:textId="77777777" w:rsidR="00317425" w:rsidRPr="002A13B7" w:rsidRDefault="00317425" w:rsidP="005E71DC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</w:rPr>
              <w:t>a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146E" w14:textId="77777777" w:rsidR="00317425" w:rsidRPr="002A13B7" w:rsidRDefault="00317425" w:rsidP="005E71DC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</w:rPr>
              <w:t>b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7ADB" w14:textId="77777777" w:rsidR="00317425" w:rsidRPr="002A13B7" w:rsidRDefault="00317425" w:rsidP="005E71DC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</w:rPr>
              <w:t>c= (a*b)</w:t>
            </w:r>
          </w:p>
        </w:tc>
      </w:tr>
      <w:tr w:rsidR="00317425" w:rsidRPr="002A13B7" w14:paraId="1525F36F" w14:textId="77777777" w:rsidTr="005E71DC">
        <w:trPr>
          <w:trHeight w:val="484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D2FD" w14:textId="50FC9B59" w:rsidR="00317425" w:rsidRPr="002A13B7" w:rsidRDefault="00B109E6" w:rsidP="005E71DC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00DC" w14:textId="77777777" w:rsidR="00317425" w:rsidRPr="002A13B7" w:rsidRDefault="00317425" w:rsidP="005E71DC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8E6AB" w14:textId="77777777" w:rsidR="00317425" w:rsidRPr="002A13B7" w:rsidRDefault="00317425" w:rsidP="005E71DC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</w:p>
        </w:tc>
      </w:tr>
    </w:tbl>
    <w:p w14:paraId="6BF89D79" w14:textId="77777777" w:rsidR="00317425" w:rsidRDefault="00317425" w:rsidP="00317425">
      <w:pPr>
        <w:spacing w:before="400" w:after="400" w:line="360" w:lineRule="auto"/>
        <w:rPr>
          <w:ins w:id="27" w:author="propka" w:date="2025-05-28T08:25:00Z" w16du:dateUtc="2025-05-28T06:25:00Z"/>
          <w:rFonts w:ascii="Calibri Light" w:hAnsi="Calibri Light" w:cs="Calibri Light"/>
          <w:i/>
          <w:sz w:val="24"/>
          <w:szCs w:val="24"/>
        </w:rPr>
      </w:pPr>
      <w:r w:rsidRPr="002A13B7">
        <w:rPr>
          <w:rFonts w:ascii="Calibri Light" w:hAnsi="Calibri Light" w:cs="Calibri Light"/>
          <w:b/>
          <w:bCs/>
          <w:sz w:val="24"/>
          <w:szCs w:val="24"/>
        </w:rPr>
        <w:t xml:space="preserve">DO REALIZACJI ZAMÓWIENIA </w:t>
      </w:r>
      <w:r>
        <w:rPr>
          <w:rFonts w:ascii="Calibri Light" w:hAnsi="Calibri Light" w:cs="Calibri Light"/>
          <w:b/>
          <w:bCs/>
          <w:sz w:val="24"/>
          <w:szCs w:val="24"/>
        </w:rPr>
        <w:t xml:space="preserve">W ZAKRESIE PROWADZENIA SZKOLEŃ </w:t>
      </w:r>
      <w:r w:rsidRPr="002A13B7">
        <w:rPr>
          <w:rFonts w:ascii="Calibri Light" w:hAnsi="Calibri Light" w:cs="Calibri Light"/>
          <w:b/>
          <w:bCs/>
          <w:sz w:val="24"/>
          <w:szCs w:val="24"/>
        </w:rPr>
        <w:t>WYKONAWCA SKIERUJE</w:t>
      </w:r>
      <w:r w:rsidRPr="002A13B7">
        <w:rPr>
          <w:rFonts w:ascii="Calibri Light" w:hAnsi="Calibri Light" w:cs="Calibri Light"/>
          <w:sz w:val="24"/>
          <w:szCs w:val="24"/>
        </w:rPr>
        <w:t xml:space="preserve"> ………… </w:t>
      </w:r>
      <w:r w:rsidRPr="002A13B7">
        <w:rPr>
          <w:rFonts w:ascii="Calibri Light" w:hAnsi="Calibri Light" w:cs="Calibri Light"/>
          <w:i/>
          <w:sz w:val="24"/>
          <w:szCs w:val="24"/>
        </w:rPr>
        <w:t>(wskazać liczbę)</w:t>
      </w:r>
      <w:r w:rsidRPr="002A13B7">
        <w:rPr>
          <w:rFonts w:ascii="Calibri Light" w:hAnsi="Calibri Light" w:cs="Calibri Light"/>
          <w:sz w:val="24"/>
          <w:szCs w:val="24"/>
        </w:rPr>
        <w:t xml:space="preserve">  trenerów</w:t>
      </w:r>
      <w:r w:rsidRPr="002A13B7">
        <w:rPr>
          <w:rFonts w:ascii="Calibri Light" w:hAnsi="Calibri Light" w:cs="Calibri Light"/>
          <w:i/>
          <w:sz w:val="24"/>
          <w:szCs w:val="24"/>
        </w:rPr>
        <w:t>*</w:t>
      </w:r>
      <w:r w:rsidRPr="002A13B7">
        <w:rPr>
          <w:rFonts w:ascii="Calibri Light" w:hAnsi="Calibri Light" w:cs="Calibri Light"/>
          <w:sz w:val="24"/>
          <w:szCs w:val="24"/>
        </w:rPr>
        <w:t xml:space="preserve">  </w:t>
      </w:r>
      <w:r w:rsidRPr="002A13B7">
        <w:rPr>
          <w:rFonts w:ascii="Calibri Light" w:hAnsi="Calibri Light" w:cs="Calibri Light"/>
          <w:i/>
          <w:sz w:val="24"/>
          <w:szCs w:val="24"/>
        </w:rPr>
        <w:t xml:space="preserve">(co najmniej </w:t>
      </w:r>
      <w:r>
        <w:rPr>
          <w:rFonts w:ascii="Calibri Light" w:hAnsi="Calibri Light" w:cs="Calibri Light"/>
          <w:i/>
          <w:sz w:val="24"/>
          <w:szCs w:val="24"/>
        </w:rPr>
        <w:t>1):</w:t>
      </w:r>
    </w:p>
    <w:p w14:paraId="7EE933BC" w14:textId="65C31040" w:rsidR="00243116" w:rsidRPr="003752D0" w:rsidRDefault="00243116" w:rsidP="00243116">
      <w:pPr>
        <w:pStyle w:val="Akapitzlist"/>
        <w:numPr>
          <w:ilvl w:val="0"/>
          <w:numId w:val="42"/>
        </w:numPr>
        <w:shd w:val="clear" w:color="auto" w:fill="FFFFFF"/>
        <w:spacing w:line="360" w:lineRule="auto"/>
        <w:ind w:right="20"/>
        <w:rPr>
          <w:ins w:id="28" w:author="propka" w:date="2025-05-28T08:25:00Z" w16du:dateUtc="2025-05-28T06:25:00Z"/>
          <w:rFonts w:ascii="Calibri Light" w:eastAsia="Verdana" w:hAnsi="Calibri Light" w:cs="Calibri Light"/>
          <w:sz w:val="24"/>
          <w:szCs w:val="24"/>
          <w:u w:val="single"/>
        </w:rPr>
      </w:pPr>
      <w:ins w:id="29" w:author="propka" w:date="2025-05-28T08:25:00Z" w16du:dateUtc="2025-05-28T06:25:00Z">
        <w:r w:rsidRPr="003752D0">
          <w:rPr>
            <w:rFonts w:ascii="Calibri Light" w:eastAsia="Verdana" w:hAnsi="Calibri Light" w:cs="Calibri Light"/>
            <w:sz w:val="24"/>
            <w:szCs w:val="24"/>
            <w:u w:val="single"/>
          </w:rPr>
          <w:t xml:space="preserve">Do prowadzenia szkolenia nr </w:t>
        </w:r>
        <w:r>
          <w:rPr>
            <w:rFonts w:ascii="Calibri Light" w:eastAsia="Verdana" w:hAnsi="Calibri Light" w:cs="Calibri Light"/>
            <w:sz w:val="24"/>
            <w:szCs w:val="24"/>
            <w:u w:val="single"/>
          </w:rPr>
          <w:t>12</w:t>
        </w:r>
        <w:r w:rsidRPr="003752D0">
          <w:rPr>
            <w:rFonts w:ascii="Calibri Light" w:eastAsia="Verdana" w:hAnsi="Calibri Light" w:cs="Calibri Light"/>
            <w:sz w:val="24"/>
            <w:szCs w:val="24"/>
            <w:u w:val="single"/>
          </w:rPr>
          <w:t>:</w:t>
        </w:r>
      </w:ins>
    </w:p>
    <w:p w14:paraId="7E217B2D" w14:textId="3AC11DD2" w:rsidR="00243116" w:rsidDel="00797AED" w:rsidRDefault="00243116" w:rsidP="00317425">
      <w:pPr>
        <w:spacing w:before="400" w:after="400" w:line="360" w:lineRule="auto"/>
        <w:rPr>
          <w:del w:id="30" w:author="twieczorek" w:date="2025-05-28T10:02:00Z" w16du:dateUtc="2025-05-28T08:02:00Z"/>
          <w:rFonts w:ascii="Calibri Light" w:hAnsi="Calibri Light" w:cs="Calibri Light"/>
          <w:i/>
          <w:sz w:val="24"/>
          <w:szCs w:val="24"/>
        </w:rPr>
      </w:pPr>
    </w:p>
    <w:p w14:paraId="3BBE14FB" w14:textId="2814A068" w:rsidR="00317425" w:rsidRDefault="00317425" w:rsidP="00317425">
      <w:pPr>
        <w:numPr>
          <w:ilvl w:val="0"/>
          <w:numId w:val="34"/>
        </w:numPr>
        <w:suppressAutoHyphens/>
        <w:spacing w:after="240" w:line="360" w:lineRule="auto"/>
        <w:ind w:left="714" w:hanging="357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 xml:space="preserve">………………………… (Imię i Nazwisko) posiada doświadczenie uzyskane w okresie ostatnich 3 lat przed dniem składania ofert w postaci przeprowadzonych ......... (uzupełnić odpowiednio) godzin dydaktycznych </w:t>
      </w:r>
      <w:r w:rsidRPr="00317425">
        <w:rPr>
          <w:rFonts w:ascii="Calibri Light" w:hAnsi="Calibri Light" w:cs="Calibri Light"/>
          <w:sz w:val="24"/>
          <w:szCs w:val="24"/>
        </w:rPr>
        <w:t xml:space="preserve">szkoleń </w:t>
      </w:r>
      <w:r w:rsidR="00966F23">
        <w:rPr>
          <w:rFonts w:ascii="Calibri Light" w:hAnsi="Calibri Light" w:cs="Calibri Light"/>
          <w:sz w:val="24"/>
          <w:szCs w:val="24"/>
        </w:rPr>
        <w:t>z</w:t>
      </w:r>
      <w:r>
        <w:rPr>
          <w:rFonts w:ascii="Calibri Light" w:hAnsi="Calibri Light" w:cs="Calibri Light"/>
          <w:sz w:val="24"/>
          <w:szCs w:val="24"/>
        </w:rPr>
        <w:t xml:space="preserve"> zakres</w:t>
      </w:r>
      <w:r w:rsidR="00966F23">
        <w:rPr>
          <w:rFonts w:ascii="Calibri Light" w:hAnsi="Calibri Light" w:cs="Calibri Light"/>
          <w:sz w:val="24"/>
          <w:szCs w:val="24"/>
        </w:rPr>
        <w:t>u</w:t>
      </w:r>
      <w:r w:rsidRPr="00317425">
        <w:rPr>
          <w:rFonts w:ascii="Calibri Light" w:hAnsi="Calibri Light" w:cs="Calibri Light"/>
          <w:sz w:val="24"/>
          <w:szCs w:val="24"/>
        </w:rPr>
        <w:t xml:space="preserve"> </w:t>
      </w:r>
      <w:r w:rsidR="00B109E6" w:rsidRPr="00B109E6">
        <w:rPr>
          <w:rFonts w:ascii="Calibri Light" w:hAnsi="Calibri Light" w:cs="Calibri Light"/>
          <w:sz w:val="24"/>
          <w:szCs w:val="24"/>
        </w:rPr>
        <w:t>budowania lokalnego systemu wsparcia dziecka i rodziny/współpracy międzysektorowej na rzecz wsparcia dziecka i rodziny</w:t>
      </w:r>
      <w:r w:rsidR="00255B32">
        <w:rPr>
          <w:rFonts w:ascii="Calibri Light" w:hAnsi="Calibri Light" w:cs="Calibri Light"/>
          <w:sz w:val="24"/>
          <w:szCs w:val="24"/>
        </w:rPr>
        <w:t>.</w:t>
      </w:r>
    </w:p>
    <w:p w14:paraId="0637BBED" w14:textId="208394D4" w:rsidR="00317425" w:rsidRPr="007117D3" w:rsidRDefault="00317425" w:rsidP="00317425">
      <w:pPr>
        <w:spacing w:after="240" w:line="360" w:lineRule="auto"/>
        <w:rPr>
          <w:rFonts w:ascii="Calibri Light" w:hAnsi="Calibri Light" w:cs="Calibri Light"/>
          <w:i/>
          <w:sz w:val="24"/>
          <w:szCs w:val="24"/>
        </w:rPr>
      </w:pPr>
      <w:r w:rsidRPr="007117D3">
        <w:rPr>
          <w:rFonts w:ascii="Calibri Light" w:hAnsi="Calibri Light" w:cs="Calibri Light"/>
          <w:i/>
          <w:sz w:val="24"/>
          <w:szCs w:val="24"/>
        </w:rPr>
        <w:t>Wypełnić poniższe punkty jeżeli Wykonawca do realizacji zamówienia skieruje</w:t>
      </w:r>
      <w:ins w:id="31" w:author="propka" w:date="2025-05-28T08:25:00Z" w16du:dateUtc="2025-05-28T06:25:00Z">
        <w:r w:rsidR="00243116" w:rsidRPr="00243116">
          <w:t xml:space="preserve"> </w:t>
        </w:r>
        <w:r w:rsidR="00243116" w:rsidRPr="00243116">
          <w:rPr>
            <w:rFonts w:ascii="Calibri Light" w:hAnsi="Calibri Light" w:cs="Calibri Light"/>
            <w:i/>
            <w:sz w:val="24"/>
            <w:szCs w:val="24"/>
          </w:rPr>
          <w:t>w zakresie prowadzenia szkolenia nr 1</w:t>
        </w:r>
        <w:r w:rsidR="00243116">
          <w:rPr>
            <w:rFonts w:ascii="Calibri Light" w:hAnsi="Calibri Light" w:cs="Calibri Light"/>
            <w:i/>
            <w:sz w:val="24"/>
            <w:szCs w:val="24"/>
          </w:rPr>
          <w:t>2</w:t>
        </w:r>
        <w:r w:rsidR="00243116" w:rsidRPr="00243116">
          <w:rPr>
            <w:rFonts w:ascii="Calibri Light" w:hAnsi="Calibri Light" w:cs="Calibri Light"/>
            <w:i/>
            <w:sz w:val="24"/>
            <w:szCs w:val="24"/>
          </w:rPr>
          <w:t>,</w:t>
        </w:r>
      </w:ins>
      <w:r w:rsidRPr="007117D3">
        <w:rPr>
          <w:rFonts w:ascii="Calibri Light" w:hAnsi="Calibri Light" w:cs="Calibri Light"/>
          <w:i/>
          <w:sz w:val="24"/>
          <w:szCs w:val="24"/>
        </w:rPr>
        <w:t xml:space="preserve"> więcej niż jedną osobę:</w:t>
      </w:r>
    </w:p>
    <w:p w14:paraId="2331254D" w14:textId="21B483FD" w:rsidR="00317425" w:rsidRDefault="00317425" w:rsidP="00317425">
      <w:pPr>
        <w:numPr>
          <w:ilvl w:val="0"/>
          <w:numId w:val="34"/>
        </w:numPr>
        <w:suppressAutoHyphens/>
        <w:spacing w:after="240" w:line="360" w:lineRule="auto"/>
        <w:ind w:left="714" w:hanging="357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 xml:space="preserve">………………………… (Imię i Nazwisko) posiada doświadczenie uzyskane w okresie ostatnich 3 lat przed dniem składania ofert w postaci przeprowadzonych ......... (uzupełnić odpowiednio) godzin dydaktycznych </w:t>
      </w:r>
      <w:r w:rsidRPr="00317425">
        <w:rPr>
          <w:rFonts w:ascii="Calibri Light" w:hAnsi="Calibri Light" w:cs="Calibri Light"/>
          <w:sz w:val="24"/>
          <w:szCs w:val="24"/>
        </w:rPr>
        <w:t xml:space="preserve">szkoleń </w:t>
      </w:r>
      <w:r w:rsidR="00966F23">
        <w:rPr>
          <w:rFonts w:ascii="Calibri Light" w:hAnsi="Calibri Light" w:cs="Calibri Light"/>
          <w:sz w:val="24"/>
          <w:szCs w:val="24"/>
        </w:rPr>
        <w:t>z</w:t>
      </w:r>
      <w:r>
        <w:rPr>
          <w:rFonts w:ascii="Calibri Light" w:hAnsi="Calibri Light" w:cs="Calibri Light"/>
          <w:sz w:val="24"/>
          <w:szCs w:val="24"/>
        </w:rPr>
        <w:t xml:space="preserve"> zakres</w:t>
      </w:r>
      <w:r w:rsidR="00966F23">
        <w:rPr>
          <w:rFonts w:ascii="Calibri Light" w:hAnsi="Calibri Light" w:cs="Calibri Light"/>
          <w:sz w:val="24"/>
          <w:szCs w:val="24"/>
        </w:rPr>
        <w:t>u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="00B109E6" w:rsidRPr="00B109E6">
        <w:rPr>
          <w:rFonts w:ascii="Calibri Light" w:hAnsi="Calibri Light" w:cs="Calibri Light"/>
          <w:sz w:val="24"/>
          <w:szCs w:val="24"/>
        </w:rPr>
        <w:t>budowania lokalnego systemu wsparcia dziecka i rodziny/współpracy międzysektorowej na rzecz wsparcia dziecka i rodziny</w:t>
      </w:r>
      <w:r>
        <w:rPr>
          <w:rFonts w:ascii="Calibri Light" w:hAnsi="Calibri Light" w:cs="Calibri Light"/>
          <w:sz w:val="24"/>
          <w:szCs w:val="24"/>
        </w:rPr>
        <w:t>.</w:t>
      </w:r>
    </w:p>
    <w:p w14:paraId="2F70C946" w14:textId="77777777" w:rsidR="00317425" w:rsidRPr="002A13B7" w:rsidRDefault="00317425" w:rsidP="00317425">
      <w:pPr>
        <w:numPr>
          <w:ilvl w:val="0"/>
          <w:numId w:val="34"/>
        </w:numPr>
        <w:suppressAutoHyphens/>
        <w:spacing w:after="40" w:line="360" w:lineRule="auto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>…</w:t>
      </w:r>
    </w:p>
    <w:p w14:paraId="1DE4E973" w14:textId="50A41143" w:rsidR="00317425" w:rsidRDefault="00317425" w:rsidP="00317425">
      <w:pPr>
        <w:spacing w:after="40" w:line="360" w:lineRule="auto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i/>
          <w:sz w:val="24"/>
          <w:szCs w:val="24"/>
        </w:rPr>
        <w:lastRenderedPageBreak/>
        <w:t>* Punkty zostaną przyznane zgodnie z informacją zawartą w rozdz. XIX SWZ. W przypadku, gdy Wykonawca pozostawi przedmiotowe pola bez uzupełnienia</w:t>
      </w:r>
      <w:r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2A13B7">
        <w:rPr>
          <w:rFonts w:ascii="Calibri Light" w:hAnsi="Calibri Light" w:cs="Calibri Light"/>
          <w:i/>
          <w:sz w:val="24"/>
          <w:szCs w:val="24"/>
        </w:rPr>
        <w:t>lub wskaże informacje niezgodne z zapisami rozdz. XIX  SWZ, oferta Wykonawcy otrzyma 0 pkt. w tym kryterium.</w:t>
      </w:r>
      <w:r w:rsidR="004239BA">
        <w:rPr>
          <w:rFonts w:ascii="Calibri Light" w:hAnsi="Calibri Light" w:cs="Calibri Light"/>
          <w:sz w:val="24"/>
          <w:szCs w:val="24"/>
        </w:rPr>
        <w:pict w14:anchorId="2F565418">
          <v:rect id="_x0000_i1030" style="width:0;height:1.5pt" o:hralign="center" o:hrstd="t" o:hr="t" fillcolor="#a0a0a0" stroked="f"/>
        </w:pict>
      </w:r>
    </w:p>
    <w:p w14:paraId="71DC9440" w14:textId="7154FD23" w:rsidR="00317425" w:rsidRPr="00317155" w:rsidRDefault="00317425" w:rsidP="00317425">
      <w:pPr>
        <w:spacing w:before="120" w:after="120" w:line="360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317155">
        <w:rPr>
          <w:rFonts w:ascii="Calibri Light" w:hAnsi="Calibri Light" w:cs="Calibri Light"/>
          <w:b/>
          <w:bCs/>
          <w:sz w:val="24"/>
          <w:szCs w:val="24"/>
        </w:rPr>
        <w:t xml:space="preserve">CZĘŚĆ </w:t>
      </w:r>
      <w:r>
        <w:rPr>
          <w:rFonts w:ascii="Calibri Light" w:hAnsi="Calibri Light" w:cs="Calibri Light"/>
          <w:b/>
          <w:bCs/>
          <w:sz w:val="24"/>
          <w:szCs w:val="24"/>
        </w:rPr>
        <w:t>VI</w:t>
      </w:r>
      <w:r w:rsidRPr="00317155">
        <w:rPr>
          <w:rFonts w:ascii="Calibri Light" w:hAnsi="Calibri Light" w:cs="Calibri Light"/>
          <w:b/>
          <w:bCs/>
          <w:sz w:val="24"/>
          <w:szCs w:val="24"/>
        </w:rPr>
        <w:t xml:space="preserve"> ZAMÓWIENIA</w:t>
      </w:r>
    </w:p>
    <w:p w14:paraId="36305349" w14:textId="77777777" w:rsidR="00317425" w:rsidRPr="00BE0EF3" w:rsidRDefault="00317425" w:rsidP="00317425">
      <w:pPr>
        <w:spacing w:before="120" w:after="120" w:line="360" w:lineRule="auto"/>
        <w:rPr>
          <w:rFonts w:ascii="Calibri Light" w:hAnsi="Calibri Light" w:cs="Calibri Light"/>
          <w:sz w:val="24"/>
          <w:szCs w:val="24"/>
        </w:rPr>
      </w:pPr>
      <w:r w:rsidRPr="00BE0EF3">
        <w:rPr>
          <w:rFonts w:ascii="Calibri Light" w:hAnsi="Calibri Light" w:cs="Calibri Light"/>
          <w:sz w:val="24"/>
          <w:szCs w:val="24"/>
        </w:rPr>
        <w:t>Oferujemy wykonanie zamówienia w pełnym zakresie i na warunkach określonych w SWZ za następującą cenę:</w:t>
      </w:r>
    </w:p>
    <w:tbl>
      <w:tblPr>
        <w:tblStyle w:val="Tabela-Siatka1"/>
        <w:tblW w:w="5000" w:type="pct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17425" w:rsidRPr="002A13B7" w14:paraId="63B34BB2" w14:textId="77777777" w:rsidTr="005E71DC">
        <w:trPr>
          <w:trHeight w:val="607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A89D" w14:textId="306D3004" w:rsidR="00317425" w:rsidRPr="002A13B7" w:rsidRDefault="00317425" w:rsidP="00B109E6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Liczba</w:t>
            </w: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 </w:t>
            </w:r>
            <w:r w:rsidR="00B109E6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godzin</w:t>
            </w: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 szkoleniowych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C52B1" w14:textId="77777777" w:rsidR="00317425" w:rsidRPr="002A13B7" w:rsidRDefault="00317425" w:rsidP="005E71DC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Cena </w:t>
            </w:r>
            <w:r w:rsidRPr="002A13B7">
              <w:rPr>
                <w:rFonts w:ascii="Calibri Light" w:hAnsi="Calibri Light" w:cs="Calibri Light"/>
                <w:b/>
                <w:sz w:val="24"/>
                <w:szCs w:val="24"/>
                <w:lang w:eastAsia="pl-PL"/>
              </w:rPr>
              <w:t>jednostkowa</w:t>
            </w: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  brutto</w:t>
            </w: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 za godzinę szkoleniową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D5155" w14:textId="77777777" w:rsidR="00317425" w:rsidRPr="002A13B7" w:rsidRDefault="00317425" w:rsidP="005E71DC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Suma BRUTTO</w:t>
            </w:r>
          </w:p>
          <w:p w14:paraId="3E65D543" w14:textId="77777777" w:rsidR="00317425" w:rsidRPr="002A13B7" w:rsidRDefault="00317425" w:rsidP="005E71DC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(Cena ofertowa)</w:t>
            </w:r>
          </w:p>
        </w:tc>
      </w:tr>
      <w:tr w:rsidR="00317425" w:rsidRPr="002A13B7" w14:paraId="73EE7C6D" w14:textId="77777777" w:rsidTr="005E71DC">
        <w:trPr>
          <w:trHeight w:val="186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DC21" w14:textId="77777777" w:rsidR="00317425" w:rsidRPr="002A13B7" w:rsidRDefault="00317425" w:rsidP="005E71DC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</w:rPr>
              <w:t>a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8D07A" w14:textId="77777777" w:rsidR="00317425" w:rsidRPr="002A13B7" w:rsidRDefault="00317425" w:rsidP="005E71DC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</w:rPr>
              <w:t>b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2C724" w14:textId="77777777" w:rsidR="00317425" w:rsidRPr="002A13B7" w:rsidRDefault="00317425" w:rsidP="005E71DC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</w:rPr>
              <w:t>c= (a*b)</w:t>
            </w:r>
          </w:p>
        </w:tc>
      </w:tr>
      <w:tr w:rsidR="00317425" w:rsidRPr="002A13B7" w14:paraId="2DE5DA11" w14:textId="77777777" w:rsidTr="005E71DC">
        <w:trPr>
          <w:trHeight w:val="484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86553" w14:textId="1FD0020E" w:rsidR="00317425" w:rsidRPr="002A13B7" w:rsidRDefault="00B109E6" w:rsidP="005E71DC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3E137" w14:textId="77777777" w:rsidR="00317425" w:rsidRPr="002A13B7" w:rsidRDefault="00317425" w:rsidP="005E71DC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E06F" w14:textId="77777777" w:rsidR="00317425" w:rsidRPr="002A13B7" w:rsidRDefault="00317425" w:rsidP="005E71DC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</w:p>
        </w:tc>
      </w:tr>
    </w:tbl>
    <w:p w14:paraId="65EB8C8C" w14:textId="77777777" w:rsidR="00317425" w:rsidRDefault="00317425" w:rsidP="00317425">
      <w:pPr>
        <w:spacing w:before="400" w:after="400" w:line="360" w:lineRule="auto"/>
        <w:rPr>
          <w:rFonts w:ascii="Calibri Light" w:hAnsi="Calibri Light" w:cs="Calibri Light"/>
          <w:i/>
          <w:sz w:val="24"/>
          <w:szCs w:val="24"/>
        </w:rPr>
      </w:pPr>
      <w:r w:rsidRPr="002A13B7">
        <w:rPr>
          <w:rFonts w:ascii="Calibri Light" w:hAnsi="Calibri Light" w:cs="Calibri Light"/>
          <w:b/>
          <w:bCs/>
          <w:sz w:val="24"/>
          <w:szCs w:val="24"/>
        </w:rPr>
        <w:t xml:space="preserve">DO REALIZACJI ZAMÓWIENIA </w:t>
      </w:r>
      <w:r>
        <w:rPr>
          <w:rFonts w:ascii="Calibri Light" w:hAnsi="Calibri Light" w:cs="Calibri Light"/>
          <w:b/>
          <w:bCs/>
          <w:sz w:val="24"/>
          <w:szCs w:val="24"/>
        </w:rPr>
        <w:t xml:space="preserve">W ZAKRESIE PROWADZENIA SZKOLEŃ </w:t>
      </w:r>
      <w:r w:rsidRPr="002A13B7">
        <w:rPr>
          <w:rFonts w:ascii="Calibri Light" w:hAnsi="Calibri Light" w:cs="Calibri Light"/>
          <w:b/>
          <w:bCs/>
          <w:sz w:val="24"/>
          <w:szCs w:val="24"/>
        </w:rPr>
        <w:t>WYKONAWCA SKIERUJE</w:t>
      </w:r>
      <w:r w:rsidRPr="002A13B7">
        <w:rPr>
          <w:rFonts w:ascii="Calibri Light" w:hAnsi="Calibri Light" w:cs="Calibri Light"/>
          <w:sz w:val="24"/>
          <w:szCs w:val="24"/>
        </w:rPr>
        <w:t xml:space="preserve"> ………… </w:t>
      </w:r>
      <w:r w:rsidRPr="002A13B7">
        <w:rPr>
          <w:rFonts w:ascii="Calibri Light" w:hAnsi="Calibri Light" w:cs="Calibri Light"/>
          <w:i/>
          <w:sz w:val="24"/>
          <w:szCs w:val="24"/>
        </w:rPr>
        <w:t>(wskazać liczbę)</w:t>
      </w:r>
      <w:r w:rsidRPr="002A13B7">
        <w:rPr>
          <w:rFonts w:ascii="Calibri Light" w:hAnsi="Calibri Light" w:cs="Calibri Light"/>
          <w:sz w:val="24"/>
          <w:szCs w:val="24"/>
        </w:rPr>
        <w:t xml:space="preserve">  trenerów</w:t>
      </w:r>
      <w:r w:rsidRPr="002A13B7">
        <w:rPr>
          <w:rFonts w:ascii="Calibri Light" w:hAnsi="Calibri Light" w:cs="Calibri Light"/>
          <w:i/>
          <w:sz w:val="24"/>
          <w:szCs w:val="24"/>
        </w:rPr>
        <w:t>*</w:t>
      </w:r>
      <w:r w:rsidRPr="002A13B7">
        <w:rPr>
          <w:rFonts w:ascii="Calibri Light" w:hAnsi="Calibri Light" w:cs="Calibri Light"/>
          <w:sz w:val="24"/>
          <w:szCs w:val="24"/>
        </w:rPr>
        <w:t xml:space="preserve">  </w:t>
      </w:r>
      <w:r w:rsidRPr="002A13B7">
        <w:rPr>
          <w:rFonts w:ascii="Calibri Light" w:hAnsi="Calibri Light" w:cs="Calibri Light"/>
          <w:i/>
          <w:sz w:val="24"/>
          <w:szCs w:val="24"/>
        </w:rPr>
        <w:t xml:space="preserve">(co najmniej </w:t>
      </w:r>
      <w:r>
        <w:rPr>
          <w:rFonts w:ascii="Calibri Light" w:hAnsi="Calibri Light" w:cs="Calibri Light"/>
          <w:i/>
          <w:sz w:val="24"/>
          <w:szCs w:val="24"/>
        </w:rPr>
        <w:t>1):</w:t>
      </w:r>
    </w:p>
    <w:p w14:paraId="04E61323" w14:textId="6F364952" w:rsidR="00B109E6" w:rsidRPr="003752D0" w:rsidRDefault="00B109E6">
      <w:pPr>
        <w:pStyle w:val="Akapitzlist"/>
        <w:numPr>
          <w:ilvl w:val="0"/>
          <w:numId w:val="40"/>
        </w:numPr>
        <w:shd w:val="clear" w:color="auto" w:fill="FFFFFF"/>
        <w:spacing w:line="360" w:lineRule="auto"/>
        <w:ind w:right="20"/>
        <w:rPr>
          <w:rFonts w:ascii="Calibri Light" w:eastAsia="Verdana" w:hAnsi="Calibri Light" w:cs="Calibri Light"/>
          <w:sz w:val="24"/>
          <w:szCs w:val="24"/>
          <w:u w:val="single"/>
        </w:rPr>
        <w:pPrChange w:id="32" w:author="propka" w:date="2025-05-28T08:20:00Z" w16du:dateUtc="2025-05-28T06:20:00Z">
          <w:pPr>
            <w:pStyle w:val="Akapitzlist"/>
            <w:numPr>
              <w:numId w:val="39"/>
            </w:numPr>
            <w:shd w:val="clear" w:color="auto" w:fill="FFFFFF"/>
            <w:spacing w:line="360" w:lineRule="auto"/>
            <w:ind w:left="884" w:right="20" w:hanging="360"/>
          </w:pPr>
        </w:pPrChange>
      </w:pPr>
      <w:r w:rsidRPr="003752D0">
        <w:rPr>
          <w:rFonts w:ascii="Calibri Light" w:eastAsia="Verdana" w:hAnsi="Calibri Light" w:cs="Calibri Light"/>
          <w:sz w:val="24"/>
          <w:szCs w:val="24"/>
          <w:u w:val="single"/>
        </w:rPr>
        <w:t xml:space="preserve">Do prowadzenia szkolenia nr </w:t>
      </w:r>
      <w:r>
        <w:rPr>
          <w:rFonts w:ascii="Calibri Light" w:eastAsia="Verdana" w:hAnsi="Calibri Light" w:cs="Calibri Light"/>
          <w:sz w:val="24"/>
          <w:szCs w:val="24"/>
          <w:u w:val="single"/>
        </w:rPr>
        <w:t>13</w:t>
      </w:r>
      <w:r w:rsidRPr="003752D0">
        <w:rPr>
          <w:rFonts w:ascii="Calibri Light" w:eastAsia="Verdana" w:hAnsi="Calibri Light" w:cs="Calibri Light"/>
          <w:sz w:val="24"/>
          <w:szCs w:val="24"/>
          <w:u w:val="single"/>
        </w:rPr>
        <w:t>:</w:t>
      </w:r>
    </w:p>
    <w:p w14:paraId="0978D885" w14:textId="0CB864D5" w:rsidR="00B109E6" w:rsidRPr="008D1210" w:rsidRDefault="00B109E6" w:rsidP="00B109E6">
      <w:pPr>
        <w:numPr>
          <w:ilvl w:val="0"/>
          <w:numId w:val="34"/>
        </w:numPr>
        <w:suppressAutoHyphens/>
        <w:spacing w:after="240" w:line="360" w:lineRule="auto"/>
        <w:ind w:left="714" w:hanging="357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>………………………… (Imię i Nazwisko) posiada doświadczenie uzyskane w okresie ostatnich 3 lat przed dniem składania ofert w postaci przeprowadzonych ......... (uzupełnić odpowiednio) godzin</w:t>
      </w:r>
      <w:r>
        <w:rPr>
          <w:rFonts w:ascii="Calibri Light" w:hAnsi="Calibri Light" w:cs="Calibri Light"/>
          <w:sz w:val="24"/>
          <w:szCs w:val="24"/>
        </w:rPr>
        <w:t>y</w:t>
      </w:r>
      <w:r w:rsidRPr="002A13B7">
        <w:rPr>
          <w:rFonts w:ascii="Calibri Light" w:hAnsi="Calibri Light" w:cs="Calibri Light"/>
          <w:sz w:val="24"/>
          <w:szCs w:val="24"/>
        </w:rPr>
        <w:t xml:space="preserve"> dydaktyczn</w:t>
      </w:r>
      <w:r>
        <w:rPr>
          <w:rFonts w:ascii="Calibri Light" w:hAnsi="Calibri Light" w:cs="Calibri Light"/>
          <w:sz w:val="24"/>
          <w:szCs w:val="24"/>
        </w:rPr>
        <w:t>e</w:t>
      </w:r>
      <w:r w:rsidRPr="002A13B7">
        <w:rPr>
          <w:rFonts w:ascii="Calibri Light" w:hAnsi="Calibri Light" w:cs="Calibri Light"/>
          <w:sz w:val="24"/>
          <w:szCs w:val="24"/>
        </w:rPr>
        <w:t xml:space="preserve"> szkoleń </w:t>
      </w:r>
      <w:r w:rsidRPr="003752D0">
        <w:rPr>
          <w:rFonts w:ascii="Calibri Light" w:hAnsi="Calibri Light" w:cs="Calibri Light"/>
          <w:sz w:val="24"/>
          <w:szCs w:val="24"/>
        </w:rPr>
        <w:t>w zakresie</w:t>
      </w:r>
      <w:r w:rsidRPr="00B109E6">
        <w:rPr>
          <w:rFonts w:ascii="Calibri Light" w:hAnsi="Calibri Light" w:cs="Calibri Light"/>
          <w:sz w:val="24"/>
          <w:szCs w:val="24"/>
        </w:rPr>
        <w:t xml:space="preserve"> przepisów prawa w </w:t>
      </w:r>
      <w:r w:rsidRPr="008D1210">
        <w:rPr>
          <w:rFonts w:ascii="Calibri Light" w:hAnsi="Calibri Light" w:cs="Calibri Light"/>
          <w:sz w:val="24"/>
          <w:szCs w:val="24"/>
        </w:rPr>
        <w:t>obszarze zdrowia psychicznego.</w:t>
      </w:r>
    </w:p>
    <w:p w14:paraId="7C171FA2" w14:textId="3F107F33" w:rsidR="00B109E6" w:rsidRPr="008D1210" w:rsidRDefault="00B109E6" w:rsidP="00B109E6">
      <w:pPr>
        <w:spacing w:after="240" w:line="360" w:lineRule="auto"/>
        <w:rPr>
          <w:rFonts w:ascii="Calibri Light" w:hAnsi="Calibri Light" w:cs="Calibri Light"/>
          <w:i/>
          <w:sz w:val="24"/>
          <w:szCs w:val="24"/>
        </w:rPr>
      </w:pPr>
      <w:r w:rsidRPr="008D1210">
        <w:rPr>
          <w:rFonts w:ascii="Calibri Light" w:hAnsi="Calibri Light" w:cs="Calibri Light"/>
          <w:i/>
          <w:sz w:val="24"/>
          <w:szCs w:val="24"/>
        </w:rPr>
        <w:t>Wypełnić poniższe punkty jeżeli Wykonawca do realizacji zamówienia w zakresie prowadzenia szkolenia nr 13 skieruje więcej niż jedną osobę:</w:t>
      </w:r>
    </w:p>
    <w:p w14:paraId="1E258855" w14:textId="0F4385C6" w:rsidR="00B109E6" w:rsidRPr="008D1210" w:rsidRDefault="00B109E6" w:rsidP="00B109E6">
      <w:pPr>
        <w:numPr>
          <w:ilvl w:val="0"/>
          <w:numId w:val="34"/>
        </w:numPr>
        <w:suppressAutoHyphens/>
        <w:spacing w:after="240" w:line="360" w:lineRule="auto"/>
        <w:ind w:left="714" w:hanging="357"/>
        <w:rPr>
          <w:rFonts w:ascii="Calibri Light" w:hAnsi="Calibri Light" w:cs="Calibri Light"/>
          <w:sz w:val="24"/>
          <w:szCs w:val="24"/>
        </w:rPr>
      </w:pPr>
      <w:r w:rsidRPr="008D1210">
        <w:rPr>
          <w:rFonts w:ascii="Calibri Light" w:hAnsi="Calibri Light" w:cs="Calibri Light"/>
          <w:sz w:val="24"/>
          <w:szCs w:val="24"/>
        </w:rPr>
        <w:t>………………………… (Imię i Nazwisko) posiada doświadczenie uzyskane w okresie ostatnich 3 lat przed dniem składania ofert w postaci przeprowadzonych ......... (uzupełnić odpowiednio) godzin dydaktycznych szkoleń w zakresie przepisów prawa w obszarze zdrowia psychicznego.</w:t>
      </w:r>
    </w:p>
    <w:p w14:paraId="20EBEFBC" w14:textId="047C7BF5" w:rsidR="00B109E6" w:rsidRPr="008D1210" w:rsidRDefault="00B109E6">
      <w:pPr>
        <w:pStyle w:val="Akapitzlist"/>
        <w:numPr>
          <w:ilvl w:val="0"/>
          <w:numId w:val="40"/>
        </w:numPr>
        <w:shd w:val="clear" w:color="auto" w:fill="FFFFFF"/>
        <w:spacing w:line="360" w:lineRule="auto"/>
        <w:ind w:right="20"/>
        <w:rPr>
          <w:rFonts w:ascii="Calibri Light" w:eastAsia="Verdana" w:hAnsi="Calibri Light" w:cs="Calibri Light"/>
          <w:sz w:val="24"/>
          <w:szCs w:val="24"/>
          <w:u w:val="single"/>
        </w:rPr>
        <w:pPrChange w:id="33" w:author="propka" w:date="2025-05-28T08:20:00Z" w16du:dateUtc="2025-05-28T06:20:00Z">
          <w:pPr>
            <w:pStyle w:val="Akapitzlist"/>
            <w:numPr>
              <w:numId w:val="39"/>
            </w:numPr>
            <w:shd w:val="clear" w:color="auto" w:fill="FFFFFF"/>
            <w:spacing w:line="360" w:lineRule="auto"/>
            <w:ind w:left="884" w:right="20" w:hanging="360"/>
          </w:pPr>
        </w:pPrChange>
      </w:pPr>
      <w:r w:rsidRPr="008D1210">
        <w:rPr>
          <w:rFonts w:ascii="Calibri Light" w:eastAsia="Verdana" w:hAnsi="Calibri Light" w:cs="Calibri Light"/>
          <w:sz w:val="24"/>
          <w:szCs w:val="24"/>
          <w:u w:val="single"/>
        </w:rPr>
        <w:t>Do prowadzenia szkolenia nr 14:</w:t>
      </w:r>
    </w:p>
    <w:p w14:paraId="1658C462" w14:textId="756A9904" w:rsidR="00B109E6" w:rsidRPr="008D1210" w:rsidRDefault="00B109E6" w:rsidP="00B109E6">
      <w:pPr>
        <w:numPr>
          <w:ilvl w:val="0"/>
          <w:numId w:val="34"/>
        </w:numPr>
        <w:suppressAutoHyphens/>
        <w:spacing w:after="240" w:line="360" w:lineRule="auto"/>
        <w:ind w:left="714" w:hanging="357"/>
        <w:rPr>
          <w:rFonts w:ascii="Calibri Light" w:hAnsi="Calibri Light" w:cs="Calibri Light"/>
          <w:sz w:val="24"/>
          <w:szCs w:val="24"/>
        </w:rPr>
      </w:pPr>
      <w:r w:rsidRPr="008D1210">
        <w:rPr>
          <w:rFonts w:ascii="Calibri Light" w:hAnsi="Calibri Light" w:cs="Calibri Light"/>
          <w:sz w:val="24"/>
          <w:szCs w:val="24"/>
        </w:rPr>
        <w:t xml:space="preserve">………………………… (Imię i Nazwisko) posiada doświadczenie uzyskane w okresie ostatnich 3 lat przed dniem składania ofert w postaci przeprowadzonych ......... </w:t>
      </w:r>
      <w:r w:rsidRPr="008D1210">
        <w:rPr>
          <w:rFonts w:ascii="Calibri Light" w:hAnsi="Calibri Light" w:cs="Calibri Light"/>
          <w:sz w:val="24"/>
          <w:szCs w:val="24"/>
        </w:rPr>
        <w:lastRenderedPageBreak/>
        <w:t xml:space="preserve">(uzupełnić odpowiednio) godzin dydaktycznych szkoleń w zakresie </w:t>
      </w:r>
      <w:ins w:id="34" w:author="twieczorek" w:date="2025-05-28T14:32:00Z" w16du:dateUtc="2025-05-28T12:32:00Z">
        <w:r w:rsidR="004239BA" w:rsidRPr="004239BA">
          <w:rPr>
            <w:rFonts w:ascii="Calibri Light" w:hAnsi="Calibri Light" w:cs="Calibri Light"/>
            <w:sz w:val="24"/>
            <w:szCs w:val="24"/>
          </w:rPr>
          <w:t>kontroli zarządczej</w:t>
        </w:r>
      </w:ins>
      <w:del w:id="35" w:author="twieczorek" w:date="2025-05-28T14:32:00Z" w16du:dateUtc="2025-05-28T12:32:00Z">
        <w:r w:rsidRPr="008D1210" w:rsidDel="004239BA">
          <w:rPr>
            <w:rFonts w:ascii="Calibri Light" w:hAnsi="Calibri Light" w:cs="Calibri Light"/>
            <w:sz w:val="24"/>
            <w:szCs w:val="24"/>
          </w:rPr>
          <w:delText>przepisów prawa w obszarze funkcjonowania /organizacji instytucji publicznych</w:delText>
        </w:r>
      </w:del>
      <w:r w:rsidRPr="008D1210">
        <w:rPr>
          <w:rFonts w:ascii="Calibri Light" w:hAnsi="Calibri Light" w:cs="Calibri Light"/>
          <w:sz w:val="24"/>
          <w:szCs w:val="24"/>
        </w:rPr>
        <w:t>.</w:t>
      </w:r>
    </w:p>
    <w:p w14:paraId="6672A935" w14:textId="6752C890" w:rsidR="00B109E6" w:rsidRPr="008D1210" w:rsidRDefault="00B109E6" w:rsidP="00B109E6">
      <w:pPr>
        <w:spacing w:after="240" w:line="360" w:lineRule="auto"/>
        <w:rPr>
          <w:rFonts w:ascii="Calibri Light" w:hAnsi="Calibri Light" w:cs="Calibri Light"/>
          <w:i/>
          <w:sz w:val="24"/>
          <w:szCs w:val="24"/>
        </w:rPr>
      </w:pPr>
      <w:r w:rsidRPr="008D1210">
        <w:rPr>
          <w:rFonts w:ascii="Calibri Light" w:hAnsi="Calibri Light" w:cs="Calibri Light"/>
          <w:i/>
          <w:sz w:val="24"/>
          <w:szCs w:val="24"/>
        </w:rPr>
        <w:t>Wypełnić poniższe punkty jeżeli Wykonawca do realizacji zamówienia w zakresie prowadzenia szkolenia nr 14 skieruje więcej niż jedną osobę:</w:t>
      </w:r>
    </w:p>
    <w:p w14:paraId="57D24CA4" w14:textId="2284D09A" w:rsidR="00B109E6" w:rsidRDefault="00B109E6" w:rsidP="00B109E6">
      <w:pPr>
        <w:numPr>
          <w:ilvl w:val="0"/>
          <w:numId w:val="34"/>
        </w:numPr>
        <w:suppressAutoHyphens/>
        <w:spacing w:after="240" w:line="360" w:lineRule="auto"/>
        <w:ind w:left="714" w:hanging="357"/>
        <w:rPr>
          <w:rFonts w:ascii="Calibri Light" w:hAnsi="Calibri Light" w:cs="Calibri Light"/>
          <w:sz w:val="24"/>
          <w:szCs w:val="24"/>
        </w:rPr>
      </w:pPr>
      <w:r w:rsidRPr="008D1210">
        <w:rPr>
          <w:rFonts w:ascii="Calibri Light" w:hAnsi="Calibri Light" w:cs="Calibri Light"/>
          <w:sz w:val="24"/>
          <w:szCs w:val="24"/>
        </w:rPr>
        <w:t xml:space="preserve">………………………… (Imię i Nazwisko) posiada doświadczenie uzyskane w okresie ostatnich 3 lat przed dniem składania ofert w postaci przeprowadzonych ......... (uzupełnić odpowiednio) godzin dydaktycznych szkoleń w zakresie </w:t>
      </w:r>
      <w:ins w:id="36" w:author="twieczorek" w:date="2025-05-28T14:32:00Z" w16du:dateUtc="2025-05-28T12:32:00Z">
        <w:r w:rsidR="004239BA" w:rsidRPr="004239BA">
          <w:rPr>
            <w:rFonts w:ascii="Calibri Light" w:hAnsi="Calibri Light" w:cs="Calibri Light"/>
            <w:sz w:val="24"/>
            <w:szCs w:val="24"/>
          </w:rPr>
          <w:t>kontroli zarządczej</w:t>
        </w:r>
      </w:ins>
      <w:del w:id="37" w:author="twieczorek" w:date="2025-05-28T14:32:00Z" w16du:dateUtc="2025-05-28T12:32:00Z">
        <w:r w:rsidRPr="008D1210" w:rsidDel="004239BA">
          <w:rPr>
            <w:rFonts w:ascii="Calibri Light" w:hAnsi="Calibri Light" w:cs="Calibri Light"/>
            <w:sz w:val="24"/>
            <w:szCs w:val="24"/>
          </w:rPr>
          <w:delText>przepisów prawa w obszarze</w:delText>
        </w:r>
        <w:r w:rsidRPr="00B109E6" w:rsidDel="004239BA">
          <w:rPr>
            <w:rFonts w:ascii="Calibri Light" w:hAnsi="Calibri Light" w:cs="Calibri Light"/>
            <w:sz w:val="24"/>
            <w:szCs w:val="24"/>
          </w:rPr>
          <w:delText xml:space="preserve"> funkcjonowania /organizacji instytucji publicznych</w:delText>
        </w:r>
      </w:del>
      <w:r w:rsidRPr="002A13B7">
        <w:rPr>
          <w:rFonts w:ascii="Calibri Light" w:hAnsi="Calibri Light" w:cs="Calibri Light"/>
          <w:sz w:val="24"/>
          <w:szCs w:val="24"/>
        </w:rPr>
        <w:t>.</w:t>
      </w:r>
    </w:p>
    <w:p w14:paraId="0C344E83" w14:textId="77777777" w:rsidR="00317425" w:rsidRPr="002A13B7" w:rsidRDefault="00317425" w:rsidP="00317425">
      <w:pPr>
        <w:numPr>
          <w:ilvl w:val="0"/>
          <w:numId w:val="34"/>
        </w:numPr>
        <w:suppressAutoHyphens/>
        <w:spacing w:after="40" w:line="360" w:lineRule="auto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>…</w:t>
      </w:r>
    </w:p>
    <w:p w14:paraId="59045B22" w14:textId="44FD9E05" w:rsidR="00317425" w:rsidRDefault="00317425" w:rsidP="00317425">
      <w:pPr>
        <w:spacing w:after="40" w:line="360" w:lineRule="auto"/>
        <w:rPr>
          <w:rFonts w:ascii="Calibri Light" w:hAnsi="Calibri Light" w:cs="Calibri Light"/>
          <w:i/>
          <w:sz w:val="24"/>
          <w:szCs w:val="24"/>
        </w:rPr>
      </w:pPr>
      <w:r w:rsidRPr="002A13B7">
        <w:rPr>
          <w:rFonts w:ascii="Calibri Light" w:hAnsi="Calibri Light" w:cs="Calibri Light"/>
          <w:i/>
          <w:sz w:val="24"/>
          <w:szCs w:val="24"/>
        </w:rPr>
        <w:t>* Punkty zostaną przyznane zgodnie z informacją zawartą w rozdz. XIX SWZ. W przypadku, gdy Wykonawca pozostawi przedmiotowe pola bez uzupełnienia</w:t>
      </w:r>
      <w:r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2A13B7">
        <w:rPr>
          <w:rFonts w:ascii="Calibri Light" w:hAnsi="Calibri Light" w:cs="Calibri Light"/>
          <w:i/>
          <w:sz w:val="24"/>
          <w:szCs w:val="24"/>
        </w:rPr>
        <w:t>lub wskaże informacje niezgodne z zapisami rozdz. XIX  SWZ, oferta Wykonawcy otrzyma 0 pkt. w tym kryterium.</w:t>
      </w:r>
    </w:p>
    <w:p w14:paraId="038407B7" w14:textId="77777777" w:rsidR="00317425" w:rsidRDefault="004239BA" w:rsidP="00317425">
      <w:pPr>
        <w:spacing w:after="40" w:line="360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pict w14:anchorId="2FFC7793">
          <v:rect id="_x0000_i1031" style="width:0;height:1.5pt" o:hralign="center" o:hrstd="t" o:hr="t" fillcolor="#a0a0a0" stroked="f"/>
        </w:pict>
      </w:r>
    </w:p>
    <w:p w14:paraId="7B28ABA1" w14:textId="395040C0" w:rsidR="00317425" w:rsidRPr="00317155" w:rsidRDefault="00317425" w:rsidP="00317425">
      <w:pPr>
        <w:spacing w:before="120" w:after="120" w:line="360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317155">
        <w:rPr>
          <w:rFonts w:ascii="Calibri Light" w:hAnsi="Calibri Light" w:cs="Calibri Light"/>
          <w:b/>
          <w:bCs/>
          <w:sz w:val="24"/>
          <w:szCs w:val="24"/>
        </w:rPr>
        <w:t xml:space="preserve">CZĘŚĆ </w:t>
      </w:r>
      <w:r>
        <w:rPr>
          <w:rFonts w:ascii="Calibri Light" w:hAnsi="Calibri Light" w:cs="Calibri Light"/>
          <w:b/>
          <w:bCs/>
          <w:sz w:val="24"/>
          <w:szCs w:val="24"/>
        </w:rPr>
        <w:t>VII</w:t>
      </w:r>
      <w:r w:rsidRPr="00317155">
        <w:rPr>
          <w:rFonts w:ascii="Calibri Light" w:hAnsi="Calibri Light" w:cs="Calibri Light"/>
          <w:b/>
          <w:bCs/>
          <w:sz w:val="24"/>
          <w:szCs w:val="24"/>
        </w:rPr>
        <w:t xml:space="preserve"> ZAMÓWIENIA</w:t>
      </w:r>
    </w:p>
    <w:p w14:paraId="624D2983" w14:textId="77777777" w:rsidR="00317425" w:rsidRPr="00BE0EF3" w:rsidRDefault="00317425" w:rsidP="00317425">
      <w:pPr>
        <w:spacing w:before="120" w:after="120" w:line="360" w:lineRule="auto"/>
        <w:rPr>
          <w:rFonts w:ascii="Calibri Light" w:hAnsi="Calibri Light" w:cs="Calibri Light"/>
          <w:sz w:val="24"/>
          <w:szCs w:val="24"/>
        </w:rPr>
      </w:pPr>
      <w:r w:rsidRPr="00BE0EF3">
        <w:rPr>
          <w:rFonts w:ascii="Calibri Light" w:hAnsi="Calibri Light" w:cs="Calibri Light"/>
          <w:sz w:val="24"/>
          <w:szCs w:val="24"/>
        </w:rPr>
        <w:t>Oferujemy wykonanie zamówienia w pełnym zakresie i na warunkach określonych w SWZ za następującą cenę:</w:t>
      </w:r>
    </w:p>
    <w:tbl>
      <w:tblPr>
        <w:tblStyle w:val="Tabela-Siatka1"/>
        <w:tblW w:w="5000" w:type="pct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17425" w:rsidRPr="002A13B7" w14:paraId="247B25B8" w14:textId="77777777" w:rsidTr="005E71DC">
        <w:trPr>
          <w:trHeight w:val="607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8AC16" w14:textId="31B1CC06" w:rsidR="00317425" w:rsidRPr="002A13B7" w:rsidRDefault="00317425" w:rsidP="00B109E6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Liczba</w:t>
            </w: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 grup szkoleniowych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6FEF" w14:textId="77777777" w:rsidR="00317425" w:rsidRPr="002A13B7" w:rsidRDefault="00317425" w:rsidP="005E71DC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Cena </w:t>
            </w:r>
            <w:r w:rsidRPr="002A13B7">
              <w:rPr>
                <w:rFonts w:ascii="Calibri Light" w:hAnsi="Calibri Light" w:cs="Calibri Light"/>
                <w:b/>
                <w:sz w:val="24"/>
                <w:szCs w:val="24"/>
                <w:lang w:eastAsia="pl-PL"/>
              </w:rPr>
              <w:t>jednostkowa</w:t>
            </w: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  brutto</w:t>
            </w: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 za godzinę szkoleniową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D02F" w14:textId="77777777" w:rsidR="00317425" w:rsidRPr="002A13B7" w:rsidRDefault="00317425" w:rsidP="005E71DC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Suma BRUTTO</w:t>
            </w:r>
          </w:p>
          <w:p w14:paraId="255762EF" w14:textId="77777777" w:rsidR="00317425" w:rsidRPr="002A13B7" w:rsidRDefault="00317425" w:rsidP="005E71DC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(Cena ofertowa)</w:t>
            </w:r>
          </w:p>
        </w:tc>
      </w:tr>
      <w:tr w:rsidR="00317425" w:rsidRPr="002A13B7" w14:paraId="2A5C5018" w14:textId="77777777" w:rsidTr="005E71DC">
        <w:trPr>
          <w:trHeight w:val="186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D4D8" w14:textId="77777777" w:rsidR="00317425" w:rsidRPr="002A13B7" w:rsidRDefault="00317425" w:rsidP="005E71DC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</w:rPr>
              <w:t>a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C2382" w14:textId="77777777" w:rsidR="00317425" w:rsidRPr="002A13B7" w:rsidRDefault="00317425" w:rsidP="005E71DC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</w:rPr>
              <w:t>b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FF2E" w14:textId="77777777" w:rsidR="00317425" w:rsidRPr="002A13B7" w:rsidRDefault="00317425" w:rsidP="005E71DC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</w:rPr>
              <w:t>c= (a*b)</w:t>
            </w:r>
          </w:p>
        </w:tc>
      </w:tr>
      <w:tr w:rsidR="00317425" w:rsidRPr="002A13B7" w14:paraId="08BBA8EA" w14:textId="77777777" w:rsidTr="005E71DC">
        <w:trPr>
          <w:trHeight w:val="484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96E07" w14:textId="1ECC4865" w:rsidR="00317425" w:rsidRPr="002A13B7" w:rsidRDefault="00B109E6" w:rsidP="005E71DC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72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EDD0E" w14:textId="77777777" w:rsidR="00317425" w:rsidRPr="002A13B7" w:rsidRDefault="00317425" w:rsidP="005E71DC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34C1C" w14:textId="77777777" w:rsidR="00317425" w:rsidRPr="002A13B7" w:rsidRDefault="00317425" w:rsidP="005E71DC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</w:p>
        </w:tc>
      </w:tr>
    </w:tbl>
    <w:p w14:paraId="224BCB36" w14:textId="77777777" w:rsidR="00317425" w:rsidRDefault="00317425" w:rsidP="00317425">
      <w:pPr>
        <w:spacing w:before="400" w:after="400" w:line="360" w:lineRule="auto"/>
        <w:rPr>
          <w:ins w:id="38" w:author="propka" w:date="2025-05-28T08:27:00Z" w16du:dateUtc="2025-05-28T06:27:00Z"/>
          <w:rFonts w:ascii="Calibri Light" w:hAnsi="Calibri Light" w:cs="Calibri Light"/>
          <w:i/>
          <w:sz w:val="24"/>
          <w:szCs w:val="24"/>
        </w:rPr>
      </w:pPr>
      <w:r w:rsidRPr="002A13B7">
        <w:rPr>
          <w:rFonts w:ascii="Calibri Light" w:hAnsi="Calibri Light" w:cs="Calibri Light"/>
          <w:b/>
          <w:bCs/>
          <w:sz w:val="24"/>
          <w:szCs w:val="24"/>
        </w:rPr>
        <w:t xml:space="preserve">DO REALIZACJI ZAMÓWIENIA </w:t>
      </w:r>
      <w:r>
        <w:rPr>
          <w:rFonts w:ascii="Calibri Light" w:hAnsi="Calibri Light" w:cs="Calibri Light"/>
          <w:b/>
          <w:bCs/>
          <w:sz w:val="24"/>
          <w:szCs w:val="24"/>
        </w:rPr>
        <w:t xml:space="preserve">W ZAKRESIE PROWADZENIA SZKOLEŃ </w:t>
      </w:r>
      <w:r w:rsidRPr="002A13B7">
        <w:rPr>
          <w:rFonts w:ascii="Calibri Light" w:hAnsi="Calibri Light" w:cs="Calibri Light"/>
          <w:b/>
          <w:bCs/>
          <w:sz w:val="24"/>
          <w:szCs w:val="24"/>
        </w:rPr>
        <w:t>WYKONAWCA SKIERUJE</w:t>
      </w:r>
      <w:r w:rsidRPr="002A13B7">
        <w:rPr>
          <w:rFonts w:ascii="Calibri Light" w:hAnsi="Calibri Light" w:cs="Calibri Light"/>
          <w:sz w:val="24"/>
          <w:szCs w:val="24"/>
        </w:rPr>
        <w:t xml:space="preserve"> ………… </w:t>
      </w:r>
      <w:r w:rsidRPr="002A13B7">
        <w:rPr>
          <w:rFonts w:ascii="Calibri Light" w:hAnsi="Calibri Light" w:cs="Calibri Light"/>
          <w:i/>
          <w:sz w:val="24"/>
          <w:szCs w:val="24"/>
        </w:rPr>
        <w:t>(wskazać liczbę)</w:t>
      </w:r>
      <w:r w:rsidRPr="002A13B7">
        <w:rPr>
          <w:rFonts w:ascii="Calibri Light" w:hAnsi="Calibri Light" w:cs="Calibri Light"/>
          <w:sz w:val="24"/>
          <w:szCs w:val="24"/>
        </w:rPr>
        <w:t xml:space="preserve">  trenerów</w:t>
      </w:r>
      <w:r w:rsidRPr="002A13B7">
        <w:rPr>
          <w:rFonts w:ascii="Calibri Light" w:hAnsi="Calibri Light" w:cs="Calibri Light"/>
          <w:i/>
          <w:sz w:val="24"/>
          <w:szCs w:val="24"/>
        </w:rPr>
        <w:t>*</w:t>
      </w:r>
      <w:r w:rsidRPr="002A13B7">
        <w:rPr>
          <w:rFonts w:ascii="Calibri Light" w:hAnsi="Calibri Light" w:cs="Calibri Light"/>
          <w:sz w:val="24"/>
          <w:szCs w:val="24"/>
        </w:rPr>
        <w:t xml:space="preserve">  </w:t>
      </w:r>
      <w:r w:rsidRPr="002A13B7">
        <w:rPr>
          <w:rFonts w:ascii="Calibri Light" w:hAnsi="Calibri Light" w:cs="Calibri Light"/>
          <w:i/>
          <w:sz w:val="24"/>
          <w:szCs w:val="24"/>
        </w:rPr>
        <w:t xml:space="preserve">(co najmniej </w:t>
      </w:r>
      <w:r>
        <w:rPr>
          <w:rFonts w:ascii="Calibri Light" w:hAnsi="Calibri Light" w:cs="Calibri Light"/>
          <w:i/>
          <w:sz w:val="24"/>
          <w:szCs w:val="24"/>
        </w:rPr>
        <w:t>1):</w:t>
      </w:r>
    </w:p>
    <w:p w14:paraId="1608F30E" w14:textId="1FEF02D2" w:rsidR="00243116" w:rsidRPr="00243116" w:rsidRDefault="00243116">
      <w:pPr>
        <w:pStyle w:val="Akapitzlist"/>
        <w:numPr>
          <w:ilvl w:val="0"/>
          <w:numId w:val="43"/>
        </w:numPr>
        <w:spacing w:before="400" w:after="400" w:line="360" w:lineRule="auto"/>
        <w:rPr>
          <w:rFonts w:ascii="Calibri Light" w:hAnsi="Calibri Light" w:cs="Calibri Light"/>
          <w:i/>
          <w:sz w:val="24"/>
          <w:szCs w:val="24"/>
          <w:rPrChange w:id="39" w:author="propka" w:date="2025-05-28T08:27:00Z" w16du:dateUtc="2025-05-28T06:27:00Z">
            <w:rPr/>
          </w:rPrChange>
        </w:rPr>
        <w:pPrChange w:id="40" w:author="propka" w:date="2025-05-28T08:27:00Z" w16du:dateUtc="2025-05-28T06:27:00Z">
          <w:pPr>
            <w:spacing w:before="400" w:after="400" w:line="360" w:lineRule="auto"/>
          </w:pPr>
        </w:pPrChange>
      </w:pPr>
      <w:ins w:id="41" w:author="propka" w:date="2025-05-28T08:27:00Z" w16du:dateUtc="2025-05-28T06:27:00Z">
        <w:r w:rsidRPr="00243116">
          <w:rPr>
            <w:rFonts w:ascii="Calibri Light" w:hAnsi="Calibri Light" w:cs="Calibri Light"/>
            <w:i/>
            <w:sz w:val="24"/>
            <w:szCs w:val="24"/>
            <w:rPrChange w:id="42" w:author="propka" w:date="2025-05-28T08:27:00Z" w16du:dateUtc="2025-05-28T06:27:00Z">
              <w:rPr/>
            </w:rPrChange>
          </w:rPr>
          <w:t>Do prowadzenia szkolenia nr 15:</w:t>
        </w:r>
      </w:ins>
    </w:p>
    <w:p w14:paraId="50BFA4EB" w14:textId="66C7409F" w:rsidR="00317425" w:rsidRDefault="00317425" w:rsidP="00317425">
      <w:pPr>
        <w:numPr>
          <w:ilvl w:val="0"/>
          <w:numId w:val="34"/>
        </w:numPr>
        <w:suppressAutoHyphens/>
        <w:spacing w:after="240" w:line="360" w:lineRule="auto"/>
        <w:ind w:left="714" w:hanging="357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 xml:space="preserve">………………………… (Imię i Nazwisko) posiada doświadczenie uzyskane w okresie ostatnich 3 lat przed dniem składania ofert w postaci przeprowadzonych ......... </w:t>
      </w:r>
      <w:r w:rsidRPr="002A13B7">
        <w:rPr>
          <w:rFonts w:ascii="Calibri Light" w:hAnsi="Calibri Light" w:cs="Calibri Light"/>
          <w:sz w:val="24"/>
          <w:szCs w:val="24"/>
        </w:rPr>
        <w:lastRenderedPageBreak/>
        <w:t xml:space="preserve">(uzupełnić odpowiednio) godzin dydaktycznych </w:t>
      </w:r>
      <w:r w:rsidRPr="00317425">
        <w:rPr>
          <w:rFonts w:ascii="Calibri Light" w:hAnsi="Calibri Light" w:cs="Calibri Light"/>
          <w:sz w:val="24"/>
          <w:szCs w:val="24"/>
        </w:rPr>
        <w:t xml:space="preserve">szkoleń </w:t>
      </w:r>
      <w:r w:rsidR="00966F23">
        <w:rPr>
          <w:rFonts w:ascii="Calibri Light" w:hAnsi="Calibri Light" w:cs="Calibri Light"/>
          <w:sz w:val="24"/>
          <w:szCs w:val="24"/>
        </w:rPr>
        <w:t>z</w:t>
      </w:r>
      <w:r>
        <w:rPr>
          <w:rFonts w:ascii="Calibri Light" w:hAnsi="Calibri Light" w:cs="Calibri Light"/>
          <w:sz w:val="24"/>
          <w:szCs w:val="24"/>
        </w:rPr>
        <w:t xml:space="preserve"> zakres</w:t>
      </w:r>
      <w:r w:rsidR="00966F23">
        <w:rPr>
          <w:rFonts w:ascii="Calibri Light" w:hAnsi="Calibri Light" w:cs="Calibri Light"/>
          <w:sz w:val="24"/>
          <w:szCs w:val="24"/>
        </w:rPr>
        <w:t>u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="00B109E6" w:rsidRPr="00B109E6">
        <w:rPr>
          <w:rFonts w:ascii="Calibri Light" w:hAnsi="Calibri Light" w:cs="Calibri Light"/>
          <w:sz w:val="24"/>
          <w:szCs w:val="24"/>
        </w:rPr>
        <w:t>metody trenera zatrudnienia wspomaganego</w:t>
      </w:r>
      <w:r w:rsidRPr="002A13B7">
        <w:rPr>
          <w:rFonts w:ascii="Calibri Light" w:hAnsi="Calibri Light" w:cs="Calibri Light"/>
          <w:sz w:val="24"/>
          <w:szCs w:val="24"/>
        </w:rPr>
        <w:t>.</w:t>
      </w:r>
    </w:p>
    <w:p w14:paraId="63269E17" w14:textId="43AB9174" w:rsidR="00317425" w:rsidRPr="007117D3" w:rsidRDefault="00317425" w:rsidP="00317425">
      <w:pPr>
        <w:spacing w:after="240" w:line="360" w:lineRule="auto"/>
        <w:rPr>
          <w:rFonts w:ascii="Calibri Light" w:hAnsi="Calibri Light" w:cs="Calibri Light"/>
          <w:i/>
          <w:sz w:val="24"/>
          <w:szCs w:val="24"/>
        </w:rPr>
      </w:pPr>
      <w:r w:rsidRPr="007117D3">
        <w:rPr>
          <w:rFonts w:ascii="Calibri Light" w:hAnsi="Calibri Light" w:cs="Calibri Light"/>
          <w:i/>
          <w:sz w:val="24"/>
          <w:szCs w:val="24"/>
        </w:rPr>
        <w:t>Wypełnić poniższe punkty jeżeli Wykonawca do realizacji zamówienia skieruje</w:t>
      </w:r>
      <w:ins w:id="43" w:author="propka" w:date="2025-05-28T08:27:00Z" w16du:dateUtc="2025-05-28T06:27:00Z">
        <w:r w:rsidR="00243116" w:rsidRPr="00243116">
          <w:t xml:space="preserve"> </w:t>
        </w:r>
        <w:r w:rsidR="00243116" w:rsidRPr="00243116">
          <w:rPr>
            <w:rFonts w:ascii="Calibri Light" w:hAnsi="Calibri Light" w:cs="Calibri Light"/>
            <w:i/>
            <w:sz w:val="24"/>
            <w:szCs w:val="24"/>
          </w:rPr>
          <w:t>w zakresie prowadzenia szkolenia nr 1</w:t>
        </w:r>
        <w:r w:rsidR="00243116">
          <w:rPr>
            <w:rFonts w:ascii="Calibri Light" w:hAnsi="Calibri Light" w:cs="Calibri Light"/>
            <w:i/>
            <w:sz w:val="24"/>
            <w:szCs w:val="24"/>
          </w:rPr>
          <w:t>5</w:t>
        </w:r>
        <w:r w:rsidR="00243116" w:rsidRPr="00243116">
          <w:rPr>
            <w:rFonts w:ascii="Calibri Light" w:hAnsi="Calibri Light" w:cs="Calibri Light"/>
            <w:i/>
            <w:sz w:val="24"/>
            <w:szCs w:val="24"/>
          </w:rPr>
          <w:t>,</w:t>
        </w:r>
      </w:ins>
      <w:r w:rsidRPr="007117D3">
        <w:rPr>
          <w:rFonts w:ascii="Calibri Light" w:hAnsi="Calibri Light" w:cs="Calibri Light"/>
          <w:i/>
          <w:sz w:val="24"/>
          <w:szCs w:val="24"/>
        </w:rPr>
        <w:t xml:space="preserve"> więcej niż jedną osobę:</w:t>
      </w:r>
    </w:p>
    <w:p w14:paraId="5B8BC693" w14:textId="32836471" w:rsidR="00317425" w:rsidRDefault="00317425" w:rsidP="00317425">
      <w:pPr>
        <w:numPr>
          <w:ilvl w:val="0"/>
          <w:numId w:val="34"/>
        </w:numPr>
        <w:suppressAutoHyphens/>
        <w:spacing w:after="240" w:line="360" w:lineRule="auto"/>
        <w:ind w:left="714" w:hanging="357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 xml:space="preserve">………………………… (Imię i Nazwisko) posiada doświadczenie uzyskane w okresie ostatnich 3 lat przed dniem składania ofert w postaci przeprowadzonych ......... (uzupełnić odpowiednio) godzin dydaktycznych </w:t>
      </w:r>
      <w:r w:rsidRPr="00317425">
        <w:rPr>
          <w:rFonts w:ascii="Calibri Light" w:hAnsi="Calibri Light" w:cs="Calibri Light"/>
          <w:sz w:val="24"/>
          <w:szCs w:val="24"/>
        </w:rPr>
        <w:t xml:space="preserve">szkoleń </w:t>
      </w:r>
      <w:r w:rsidR="00966F23">
        <w:rPr>
          <w:rFonts w:ascii="Calibri Light" w:hAnsi="Calibri Light" w:cs="Calibri Light"/>
          <w:sz w:val="24"/>
          <w:szCs w:val="24"/>
        </w:rPr>
        <w:t>z</w:t>
      </w:r>
      <w:r>
        <w:rPr>
          <w:rFonts w:ascii="Calibri Light" w:hAnsi="Calibri Light" w:cs="Calibri Light"/>
          <w:sz w:val="24"/>
          <w:szCs w:val="24"/>
        </w:rPr>
        <w:t xml:space="preserve"> zakres</w:t>
      </w:r>
      <w:r w:rsidR="00966F23">
        <w:rPr>
          <w:rFonts w:ascii="Calibri Light" w:hAnsi="Calibri Light" w:cs="Calibri Light"/>
          <w:sz w:val="24"/>
          <w:szCs w:val="24"/>
        </w:rPr>
        <w:t>u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="00B109E6" w:rsidRPr="00B109E6">
        <w:rPr>
          <w:rFonts w:ascii="Calibri Light" w:hAnsi="Calibri Light" w:cs="Calibri Light"/>
          <w:sz w:val="24"/>
          <w:szCs w:val="24"/>
        </w:rPr>
        <w:t>metody trenera zatrudnienia wspomaganego</w:t>
      </w:r>
      <w:r>
        <w:rPr>
          <w:rFonts w:ascii="Calibri Light" w:hAnsi="Calibri Light" w:cs="Calibri Light"/>
          <w:sz w:val="24"/>
          <w:szCs w:val="24"/>
        </w:rPr>
        <w:t>.</w:t>
      </w:r>
    </w:p>
    <w:p w14:paraId="1C4DD6A9" w14:textId="77777777" w:rsidR="00317425" w:rsidRPr="002A13B7" w:rsidRDefault="00317425" w:rsidP="00317425">
      <w:pPr>
        <w:numPr>
          <w:ilvl w:val="0"/>
          <w:numId w:val="34"/>
        </w:numPr>
        <w:suppressAutoHyphens/>
        <w:spacing w:after="40" w:line="360" w:lineRule="auto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>…</w:t>
      </w:r>
    </w:p>
    <w:p w14:paraId="058BB46E" w14:textId="1E898340" w:rsidR="00966F23" w:rsidRDefault="00317425" w:rsidP="00B109E6">
      <w:pPr>
        <w:spacing w:after="40" w:line="360" w:lineRule="auto"/>
        <w:rPr>
          <w:rFonts w:ascii="Calibri Light" w:hAnsi="Calibri Light" w:cs="Calibri Light"/>
          <w:i/>
          <w:sz w:val="24"/>
          <w:szCs w:val="24"/>
        </w:rPr>
      </w:pPr>
      <w:r w:rsidRPr="002A13B7">
        <w:rPr>
          <w:rFonts w:ascii="Calibri Light" w:hAnsi="Calibri Light" w:cs="Calibri Light"/>
          <w:i/>
          <w:sz w:val="24"/>
          <w:szCs w:val="24"/>
        </w:rPr>
        <w:t>* Punkty zostaną przyznane zgodnie z informacją zawartą w rozdz. XIX SWZ. W przypadku, gdy Wykonawca pozostawi przedmiotowe pola bez uzupełnienia</w:t>
      </w:r>
      <w:r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2A13B7">
        <w:rPr>
          <w:rFonts w:ascii="Calibri Light" w:hAnsi="Calibri Light" w:cs="Calibri Light"/>
          <w:i/>
          <w:sz w:val="24"/>
          <w:szCs w:val="24"/>
        </w:rPr>
        <w:t>lub wskaże informacje niezgodne z zapisami rozdz. XIX  SWZ, oferta Wykonawcy otrzyma 0 pkt. w tym kryterium.</w:t>
      </w:r>
    </w:p>
    <w:p w14:paraId="11BF3E76" w14:textId="312F1F62" w:rsidR="00966F23" w:rsidRDefault="004239BA" w:rsidP="00966F23">
      <w:pPr>
        <w:spacing w:after="40" w:line="360" w:lineRule="auto"/>
        <w:rPr>
          <w:rFonts w:ascii="Calibri Light" w:hAnsi="Calibri Light" w:cs="Calibri Light"/>
          <w:i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pict w14:anchorId="28E34086">
          <v:rect id="_x0000_i1032" style="width:0;height:1.5pt" o:hralign="center" o:hrstd="t" o:hr="t" fillcolor="#a0a0a0" stroked="f"/>
        </w:pict>
      </w:r>
    </w:p>
    <w:p w14:paraId="4F6A6AE5" w14:textId="2D6FEC7B" w:rsidR="00B109E6" w:rsidDel="00805CC2" w:rsidRDefault="00B109E6" w:rsidP="002A13B7">
      <w:pPr>
        <w:pStyle w:val="Akapitzlist"/>
        <w:spacing w:before="480" w:line="360" w:lineRule="auto"/>
        <w:ind w:left="357"/>
        <w:contextualSpacing w:val="0"/>
        <w:jc w:val="center"/>
        <w:rPr>
          <w:del w:id="44" w:author="propka" w:date="2025-05-28T08:33:00Z" w16du:dateUtc="2025-05-28T06:33:00Z"/>
          <w:rFonts w:ascii="Calibri Light" w:hAnsi="Calibri Light" w:cs="Calibri Light"/>
          <w:b/>
          <w:bCs/>
          <w:sz w:val="24"/>
          <w:szCs w:val="24"/>
        </w:rPr>
        <w:sectPr w:rsidR="00B109E6" w:rsidDel="00805CC2" w:rsidSect="002A13B7">
          <w:footerReference w:type="default" r:id="rId8"/>
          <w:headerReference w:type="first" r:id="rId9"/>
          <w:footerReference w:type="first" r:id="rId10"/>
          <w:pgSz w:w="11906" w:h="16838" w:code="9"/>
          <w:pgMar w:top="1417" w:right="1417" w:bottom="1417" w:left="1417" w:header="142" w:footer="170" w:gutter="0"/>
          <w:cols w:space="708"/>
          <w:titlePg/>
          <w:docGrid w:linePitch="360"/>
        </w:sectPr>
      </w:pPr>
    </w:p>
    <w:p w14:paraId="5FF18D83" w14:textId="77777777" w:rsidR="002A13B7" w:rsidRPr="00F76A17" w:rsidRDefault="002A13B7" w:rsidP="002A13B7">
      <w:pPr>
        <w:pStyle w:val="Akapitzlist"/>
        <w:spacing w:before="480" w:line="360" w:lineRule="auto"/>
        <w:ind w:left="357"/>
        <w:contextualSpacing w:val="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F76A17">
        <w:rPr>
          <w:rFonts w:ascii="Calibri Light" w:hAnsi="Calibri Light" w:cs="Calibri Light"/>
          <w:b/>
          <w:bCs/>
          <w:sz w:val="24"/>
          <w:szCs w:val="24"/>
        </w:rPr>
        <w:lastRenderedPageBreak/>
        <w:t>Oświadczenie dot. obowiązków informacyjnych</w:t>
      </w:r>
    </w:p>
    <w:p w14:paraId="50CEC955" w14:textId="77777777" w:rsidR="002A13B7" w:rsidRPr="00F76A17" w:rsidRDefault="002A13B7" w:rsidP="002A13B7">
      <w:pPr>
        <w:pStyle w:val="Akapitzlist"/>
        <w:spacing w:line="360" w:lineRule="auto"/>
        <w:ind w:left="357"/>
        <w:contextualSpacing w:val="0"/>
        <w:rPr>
          <w:rFonts w:ascii="Calibri Light" w:hAnsi="Calibri Light" w:cs="Calibri Light"/>
          <w:sz w:val="24"/>
          <w:szCs w:val="24"/>
          <w:lang w:val="x-none"/>
        </w:rPr>
      </w:pPr>
      <w:r w:rsidRPr="00F76A17">
        <w:rPr>
          <w:rFonts w:ascii="Calibri Light" w:hAnsi="Calibri Light" w:cs="Calibri Light"/>
          <w:sz w:val="24"/>
          <w:szCs w:val="24"/>
          <w:lang w:val="x-none"/>
        </w:rPr>
        <w:t>Oświadczam, że:</w:t>
      </w:r>
    </w:p>
    <w:p w14:paraId="280EAD8D" w14:textId="77777777" w:rsidR="002A13B7" w:rsidRPr="00F76A17" w:rsidRDefault="002A13B7" w:rsidP="002A13B7">
      <w:pPr>
        <w:pStyle w:val="Akapitzlist"/>
        <w:numPr>
          <w:ilvl w:val="0"/>
          <w:numId w:val="36"/>
        </w:numPr>
        <w:spacing w:line="360" w:lineRule="auto"/>
        <w:contextualSpacing w:val="0"/>
        <w:rPr>
          <w:rFonts w:ascii="Calibri Light" w:hAnsi="Calibri Light" w:cs="Calibri Light"/>
          <w:sz w:val="24"/>
          <w:szCs w:val="24"/>
          <w:lang w:val="x-none"/>
        </w:rPr>
      </w:pPr>
      <w:r w:rsidRPr="00F76A17">
        <w:rPr>
          <w:rFonts w:ascii="Calibri Light" w:hAnsi="Calibri Light" w:cs="Calibri Light"/>
          <w:sz w:val="24"/>
          <w:szCs w:val="24"/>
          <w:lang w:val="x-none"/>
        </w:rPr>
        <w:t>zostałem poinformowany zgodnie z art. 13 ust. 1 i 2 RODO</w:t>
      </w:r>
      <w:r w:rsidRPr="00F76A17">
        <w:rPr>
          <w:rStyle w:val="Odwoanieprzypisudolnego"/>
          <w:rFonts w:ascii="Calibri Light" w:hAnsi="Calibri Light" w:cs="Calibri Light"/>
          <w:sz w:val="24"/>
          <w:szCs w:val="24"/>
          <w:lang w:val="x-none"/>
        </w:rPr>
        <w:footnoteReference w:id="1"/>
      </w:r>
      <w:r w:rsidRPr="00F76A17">
        <w:rPr>
          <w:rFonts w:ascii="Calibri Light" w:hAnsi="Calibri Light" w:cs="Calibri Light"/>
          <w:sz w:val="24"/>
          <w:szCs w:val="24"/>
          <w:lang w:val="x-none"/>
        </w:rPr>
        <w:t xml:space="preserve"> o przetwarzaniu moich danych osobowych na potrzeby niniejszego postępowania o udzielenie zamówienia publicznego oraz zawarcia i realizacji umowy</w:t>
      </w:r>
      <w:r w:rsidRPr="00F76A17">
        <w:rPr>
          <w:rStyle w:val="Odwoanieprzypisudolnego"/>
          <w:rFonts w:ascii="Calibri Light" w:hAnsi="Calibri Light" w:cs="Calibri Light"/>
          <w:sz w:val="24"/>
          <w:szCs w:val="24"/>
          <w:lang w:val="x-none"/>
        </w:rPr>
        <w:footnoteReference w:id="2"/>
      </w:r>
      <w:r w:rsidRPr="00F76A17">
        <w:rPr>
          <w:rFonts w:ascii="Calibri Light" w:hAnsi="Calibri Light" w:cs="Calibri Light"/>
          <w:sz w:val="24"/>
          <w:szCs w:val="24"/>
        </w:rPr>
        <w:t>,</w:t>
      </w:r>
    </w:p>
    <w:p w14:paraId="5624D4BC" w14:textId="2F9BE906" w:rsidR="002A13B7" w:rsidRPr="00A107E1" w:rsidRDefault="002A13B7" w:rsidP="002A13B7">
      <w:pPr>
        <w:pStyle w:val="Akapitzlist"/>
        <w:numPr>
          <w:ilvl w:val="0"/>
          <w:numId w:val="36"/>
        </w:numPr>
        <w:spacing w:after="360" w:line="360" w:lineRule="auto"/>
        <w:ind w:left="714" w:hanging="357"/>
        <w:contextualSpacing w:val="0"/>
        <w:rPr>
          <w:rFonts w:ascii="Calibri Light" w:hAnsi="Calibri Light" w:cs="Calibri Light"/>
          <w:sz w:val="24"/>
          <w:szCs w:val="24"/>
          <w:lang w:val="x-none"/>
        </w:rPr>
      </w:pPr>
      <w:r w:rsidRPr="00F76A17">
        <w:rPr>
          <w:rFonts w:ascii="Calibri Light" w:hAnsi="Calibri Light" w:cs="Calibri Light"/>
          <w:sz w:val="24"/>
          <w:szCs w:val="24"/>
        </w:rPr>
        <w:t xml:space="preserve">wypełniłem </w:t>
      </w:r>
      <w:r w:rsidRPr="00F76A17">
        <w:rPr>
          <w:rFonts w:ascii="Calibri Light" w:hAnsi="Calibri Light" w:cs="Calibri Light"/>
          <w:sz w:val="24"/>
          <w:szCs w:val="24"/>
          <w:lang w:val="x-none"/>
        </w:rPr>
        <w:t xml:space="preserve">obowiązki informacyjne przewidziane w art. 13 lub art. 14 RODO </w:t>
      </w:r>
      <w:r w:rsidR="001B0A95" w:rsidRPr="001B0A95">
        <w:rPr>
          <w:rFonts w:ascii="Calibri Light" w:hAnsi="Calibri Light" w:cs="Calibri Light"/>
          <w:sz w:val="24"/>
          <w:szCs w:val="24"/>
          <w:lang w:val="x-none"/>
        </w:rPr>
        <w:t>(w tym za Zamawiającego, zgodnie z</w:t>
      </w:r>
      <w:r w:rsidR="00B15BF6">
        <w:rPr>
          <w:rFonts w:ascii="Calibri Light" w:hAnsi="Calibri Light" w:cs="Calibri Light"/>
          <w:sz w:val="24"/>
          <w:szCs w:val="24"/>
          <w:lang w:val="x-none"/>
        </w:rPr>
        <w:t>e</w:t>
      </w:r>
      <w:r w:rsidR="001B0A95" w:rsidRPr="001B0A95">
        <w:rPr>
          <w:rFonts w:ascii="Calibri Light" w:hAnsi="Calibri Light" w:cs="Calibri Light"/>
          <w:sz w:val="24"/>
          <w:szCs w:val="24"/>
          <w:lang w:val="x-none"/>
        </w:rPr>
        <w:t xml:space="preserve"> </w:t>
      </w:r>
      <w:r w:rsidR="00BE5530" w:rsidRPr="001B0A95">
        <w:rPr>
          <w:rFonts w:ascii="Calibri Light" w:hAnsi="Calibri Light" w:cs="Calibri Light"/>
          <w:sz w:val="24"/>
          <w:szCs w:val="24"/>
          <w:lang w:val="x-none"/>
        </w:rPr>
        <w:t>wzor</w:t>
      </w:r>
      <w:r w:rsidR="00BE5530">
        <w:rPr>
          <w:rFonts w:ascii="Calibri Light" w:hAnsi="Calibri Light" w:cs="Calibri Light"/>
          <w:sz w:val="24"/>
          <w:szCs w:val="24"/>
          <w:lang w:val="x-none"/>
        </w:rPr>
        <w:t>em</w:t>
      </w:r>
      <w:r w:rsidR="00BE5530" w:rsidRPr="001B0A95">
        <w:rPr>
          <w:rFonts w:ascii="Calibri Light" w:hAnsi="Calibri Light" w:cs="Calibri Light"/>
          <w:sz w:val="24"/>
          <w:szCs w:val="24"/>
          <w:lang w:val="x-none"/>
        </w:rPr>
        <w:t xml:space="preserve"> </w:t>
      </w:r>
      <w:r w:rsidR="001B0A95" w:rsidRPr="001B0A95">
        <w:rPr>
          <w:rFonts w:ascii="Calibri Light" w:hAnsi="Calibri Light" w:cs="Calibri Light"/>
          <w:sz w:val="24"/>
          <w:szCs w:val="24"/>
          <w:lang w:val="x-none"/>
        </w:rPr>
        <w:t xml:space="preserve">klauzul </w:t>
      </w:r>
      <w:r w:rsidR="00B15BF6" w:rsidRPr="001B0A95">
        <w:rPr>
          <w:rFonts w:ascii="Calibri Light" w:hAnsi="Calibri Light" w:cs="Calibri Light"/>
          <w:sz w:val="24"/>
          <w:szCs w:val="24"/>
          <w:lang w:val="x-none"/>
        </w:rPr>
        <w:t>informacyjn</w:t>
      </w:r>
      <w:r w:rsidR="00B15BF6">
        <w:rPr>
          <w:rFonts w:ascii="Calibri Light" w:hAnsi="Calibri Light" w:cs="Calibri Light"/>
          <w:sz w:val="24"/>
          <w:szCs w:val="24"/>
          <w:lang w:val="x-none"/>
        </w:rPr>
        <w:t>ych</w:t>
      </w:r>
      <w:r w:rsidR="00B15BF6" w:rsidRPr="001B0A95">
        <w:rPr>
          <w:rFonts w:ascii="Calibri Light" w:hAnsi="Calibri Light" w:cs="Calibri Light"/>
          <w:sz w:val="24"/>
          <w:szCs w:val="24"/>
          <w:lang w:val="x-none"/>
        </w:rPr>
        <w:t xml:space="preserve"> zamieszczon</w:t>
      </w:r>
      <w:r w:rsidR="00B15BF6">
        <w:rPr>
          <w:rFonts w:ascii="Calibri Light" w:hAnsi="Calibri Light" w:cs="Calibri Light"/>
          <w:sz w:val="24"/>
          <w:szCs w:val="24"/>
          <w:lang w:val="x-none"/>
        </w:rPr>
        <w:t xml:space="preserve">ych </w:t>
      </w:r>
      <w:r w:rsidR="001B0A95" w:rsidRPr="001B0A95">
        <w:rPr>
          <w:rFonts w:ascii="Calibri Light" w:hAnsi="Calibri Light" w:cs="Calibri Light"/>
          <w:sz w:val="24"/>
          <w:szCs w:val="24"/>
          <w:lang w:val="x-none"/>
        </w:rPr>
        <w:t xml:space="preserve">w </w:t>
      </w:r>
      <w:r w:rsidR="00B109E6">
        <w:rPr>
          <w:rFonts w:ascii="Calibri Light" w:hAnsi="Calibri Light" w:cs="Calibri Light"/>
          <w:sz w:val="24"/>
          <w:szCs w:val="24"/>
          <w:lang w:val="x-none"/>
        </w:rPr>
        <w:t>załączniku nr 8 do SWZ</w:t>
      </w:r>
      <w:r w:rsidR="001B0A95" w:rsidRPr="001B0A95">
        <w:rPr>
          <w:rFonts w:ascii="Calibri Light" w:hAnsi="Calibri Light" w:cs="Calibri Light"/>
          <w:sz w:val="24"/>
          <w:szCs w:val="24"/>
          <w:lang w:val="x-none"/>
        </w:rPr>
        <w:t xml:space="preserve">) </w:t>
      </w:r>
      <w:r w:rsidRPr="00F76A17">
        <w:rPr>
          <w:rFonts w:ascii="Calibri Light" w:hAnsi="Calibri Light" w:cs="Calibri Light"/>
          <w:sz w:val="24"/>
          <w:szCs w:val="24"/>
          <w:lang w:val="x-none"/>
        </w:rPr>
        <w:t>wobec osób fizycznych, których dane osobowe bezpośrednio lub pośrednio pozyskałem w</w:t>
      </w:r>
      <w:r w:rsidRPr="00F76A17">
        <w:rPr>
          <w:rFonts w:ascii="Calibri Light" w:hAnsi="Calibri Light" w:cs="Calibri Light"/>
          <w:sz w:val="24"/>
          <w:szCs w:val="24"/>
        </w:rPr>
        <w:t> </w:t>
      </w:r>
      <w:r w:rsidRPr="00F76A17">
        <w:rPr>
          <w:rFonts w:ascii="Calibri Light" w:hAnsi="Calibri Light" w:cs="Calibri Light"/>
          <w:sz w:val="24"/>
          <w:szCs w:val="24"/>
          <w:lang w:val="x-none"/>
        </w:rPr>
        <w:t>celu ubiegania się o udzielenie zamówienia publicznego i</w:t>
      </w:r>
      <w:r w:rsidRPr="00F76A17">
        <w:rPr>
          <w:rFonts w:ascii="Calibri Light" w:hAnsi="Calibri Light" w:cs="Calibri Light"/>
          <w:sz w:val="24"/>
          <w:szCs w:val="24"/>
        </w:rPr>
        <w:t> </w:t>
      </w:r>
      <w:r w:rsidRPr="00F76A17">
        <w:rPr>
          <w:rFonts w:ascii="Calibri Light" w:hAnsi="Calibri Light" w:cs="Calibri Light"/>
          <w:sz w:val="24"/>
          <w:szCs w:val="24"/>
          <w:lang w:val="x-none"/>
        </w:rPr>
        <w:t>zobowiązuję się wypełnić je wobec osób fizycznych których dane osobowe bezpośrednio lub pośrednio pozyskam w celu zawarcia i realizacji umowy</w:t>
      </w:r>
      <w:r w:rsidRPr="00F76A17">
        <w:rPr>
          <w:rStyle w:val="Odwoanieprzypisudolnego"/>
          <w:rFonts w:ascii="Calibri Light" w:hAnsi="Calibri Light" w:cs="Calibri Light"/>
          <w:sz w:val="24"/>
          <w:szCs w:val="24"/>
          <w:lang w:val="x-none"/>
        </w:rPr>
        <w:footnoteReference w:id="3"/>
      </w:r>
      <w:r w:rsidRPr="00F76A17">
        <w:rPr>
          <w:rStyle w:val="Odwoanieprzypisudolnego"/>
          <w:rFonts w:ascii="Calibri Light" w:hAnsi="Calibri Light" w:cs="Calibri Light"/>
          <w:sz w:val="24"/>
          <w:szCs w:val="24"/>
          <w:lang w:val="x-none"/>
        </w:rPr>
        <w:t>.</w:t>
      </w: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  <w:tblDescription w:val="Informacja o formie i podpisie "/>
      </w:tblPr>
      <w:tblGrid>
        <w:gridCol w:w="9026"/>
      </w:tblGrid>
      <w:tr w:rsidR="002A13B7" w:rsidRPr="00A107E1" w14:paraId="2EFCEB46" w14:textId="77777777" w:rsidTr="00C92864">
        <w:trPr>
          <w:tblHeader/>
        </w:trPr>
        <w:tc>
          <w:tcPr>
            <w:tcW w:w="9700" w:type="dxa"/>
          </w:tcPr>
          <w:p w14:paraId="2D858724" w14:textId="77777777" w:rsidR="002A13B7" w:rsidRPr="00A107E1" w:rsidRDefault="002A13B7" w:rsidP="00C92864">
            <w:pPr>
              <w:pStyle w:val="Style19"/>
              <w:widowControl/>
              <w:tabs>
                <w:tab w:val="left" w:pos="4066"/>
              </w:tabs>
              <w:spacing w:line="360" w:lineRule="auto"/>
              <w:ind w:right="1517"/>
              <w:jc w:val="both"/>
              <w:rPr>
                <w:rFonts w:ascii="Calibri Light" w:hAnsi="Calibri Light" w:cs="Calibri Light"/>
                <w:iCs/>
              </w:rPr>
            </w:pPr>
            <w:r w:rsidRPr="00A107E1">
              <w:rPr>
                <w:rFonts w:ascii="Calibri Light" w:hAnsi="Calibri Light" w:cs="Calibri Light"/>
                <w:iCs/>
              </w:rPr>
              <w:t xml:space="preserve">UWAGA! </w:t>
            </w:r>
          </w:p>
          <w:p w14:paraId="769E38FB" w14:textId="77777777" w:rsidR="002A13B7" w:rsidRPr="00A107E1" w:rsidRDefault="002A13B7" w:rsidP="00C92864">
            <w:pPr>
              <w:spacing w:line="360" w:lineRule="auto"/>
              <w:ind w:right="29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 w:rsidRPr="00A107E1">
              <w:rPr>
                <w:rFonts w:ascii="Calibri Light" w:hAnsi="Calibri Light" w:cs="Calibri Light"/>
                <w:iCs/>
                <w:sz w:val="24"/>
                <w:szCs w:val="24"/>
              </w:rPr>
              <w:t>Dokument pod rygorem nieważności musi zostać sporządzony w formie elektronicznej ( tj. opatrzonej kwalifikowanym podpisem elektronicznym) lub w postaci elektronicznej opatrzonej podpisem zaufanym lub podpisem osobistym.</w:t>
            </w:r>
          </w:p>
        </w:tc>
      </w:tr>
    </w:tbl>
    <w:p w14:paraId="66C75CE4" w14:textId="193C5FCF" w:rsidR="002A13B7" w:rsidRDefault="002A13B7" w:rsidP="002A13B7">
      <w:pPr>
        <w:spacing w:after="40" w:line="360" w:lineRule="auto"/>
        <w:jc w:val="both"/>
        <w:rPr>
          <w:sz w:val="24"/>
          <w:szCs w:val="24"/>
        </w:rPr>
      </w:pPr>
    </w:p>
    <w:p w14:paraId="0E0606FD" w14:textId="77777777" w:rsidR="002A13B7" w:rsidRPr="002A13B7" w:rsidRDefault="002A13B7" w:rsidP="002A13B7">
      <w:pPr>
        <w:spacing w:after="40" w:line="360" w:lineRule="auto"/>
        <w:jc w:val="both"/>
        <w:rPr>
          <w:sz w:val="24"/>
          <w:szCs w:val="24"/>
        </w:rPr>
      </w:pPr>
    </w:p>
    <w:sectPr w:rsidR="002A13B7" w:rsidRPr="002A13B7" w:rsidSect="002A13B7">
      <w:pgSz w:w="11906" w:h="16838" w:code="9"/>
      <w:pgMar w:top="1417" w:right="1417" w:bottom="1417" w:left="1417" w:header="142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5F7FE" w14:textId="77777777" w:rsidR="000C6E79" w:rsidRDefault="000C6E79" w:rsidP="009D2A0F">
      <w:r>
        <w:separator/>
      </w:r>
    </w:p>
  </w:endnote>
  <w:endnote w:type="continuationSeparator" w:id="0">
    <w:p w14:paraId="21D7D290" w14:textId="77777777" w:rsidR="000C6E79" w:rsidRDefault="000C6E79" w:rsidP="009D2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114948059"/>
      <w:docPartObj>
        <w:docPartGallery w:val="Page Numbers (Bottom of Page)"/>
        <w:docPartUnique/>
      </w:docPartObj>
    </w:sdtPr>
    <w:sdtEndPr/>
    <w:sdtContent>
      <w:p w14:paraId="7484F937" w14:textId="77777777" w:rsidR="00BD1219" w:rsidRPr="00BD1219" w:rsidRDefault="00BD1219" w:rsidP="00D51458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D121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BD121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BD121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D6344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BD1219">
          <w:rPr>
            <w:rFonts w:asciiTheme="minorHAnsi" w:hAnsiTheme="minorHAnsi" w:cstheme="minorHAnsi"/>
            <w:sz w:val="22"/>
            <w:szCs w:val="22"/>
          </w:rPr>
          <w:fldChar w:fldCharType="end"/>
        </w:r>
      </w:p>
      <w:p w14:paraId="1BA1FB94" w14:textId="63D692EA" w:rsidR="00BD1219" w:rsidRPr="00BD1219" w:rsidRDefault="004239BA" w:rsidP="00D51458">
        <w:pPr>
          <w:pStyle w:val="Stopka"/>
          <w:ind w:left="993"/>
          <w:rPr>
            <w:rFonts w:asciiTheme="minorHAnsi" w:hAnsiTheme="minorHAnsi" w:cstheme="minorHAnsi"/>
            <w:sz w:val="22"/>
            <w:szCs w:val="22"/>
          </w:rPr>
        </w:pPr>
      </w:p>
    </w:sdtContent>
  </w:sdt>
  <w:p w14:paraId="51C0B3F5" w14:textId="6F6548AD" w:rsidR="003D403F" w:rsidRPr="002913C1" w:rsidRDefault="003D403F" w:rsidP="00BD1219">
    <w:pPr>
      <w:pStyle w:val="Stopka"/>
      <w:rPr>
        <w:rFonts w:asciiTheme="minorHAnsi" w:hAnsiTheme="minorHAns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0089B" w14:textId="3FBEAF3C" w:rsidR="00727E6A" w:rsidRDefault="00727E6A">
    <w:pPr>
      <w:pStyle w:val="Stopka"/>
    </w:pPr>
    <w:r>
      <w:rPr>
        <w:noProof/>
      </w:rPr>
      <w:drawing>
        <wp:inline distT="0" distB="0" distL="0" distR="0" wp14:anchorId="115576ED" wp14:editId="5333A683">
          <wp:extent cx="5760720" cy="794385"/>
          <wp:effectExtent l="0" t="0" r="0" b="0"/>
          <wp:docPr id="9974826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FF114" w14:textId="77777777" w:rsidR="000C6E79" w:rsidRDefault="000C6E79" w:rsidP="009D2A0F">
      <w:r>
        <w:separator/>
      </w:r>
    </w:p>
  </w:footnote>
  <w:footnote w:type="continuationSeparator" w:id="0">
    <w:p w14:paraId="6586532A" w14:textId="77777777" w:rsidR="000C6E79" w:rsidRDefault="000C6E79" w:rsidP="009D2A0F">
      <w:r>
        <w:continuationSeparator/>
      </w:r>
    </w:p>
  </w:footnote>
  <w:footnote w:id="1">
    <w:p w14:paraId="5E021A52" w14:textId="77777777" w:rsidR="002A13B7" w:rsidRPr="00BD436C" w:rsidRDefault="002A13B7" w:rsidP="002A13B7">
      <w:pPr>
        <w:pStyle w:val="Tekstprzypisudolnego"/>
        <w:ind w:left="142" w:hanging="142"/>
        <w:rPr>
          <w:rFonts w:ascii="Calibri Light" w:hAnsi="Calibri Light" w:cs="Calibri Light"/>
          <w:sz w:val="16"/>
          <w:szCs w:val="16"/>
        </w:rPr>
      </w:pPr>
      <w:r w:rsidRPr="00BD436C">
        <w:rPr>
          <w:rFonts w:ascii="Calibri Light" w:hAnsi="Calibri Light" w:cs="Calibri Light"/>
          <w:sz w:val="16"/>
          <w:szCs w:val="16"/>
        </w:rPr>
        <w:footnoteRef/>
      </w:r>
      <w:r w:rsidRPr="00BD436C">
        <w:rPr>
          <w:rFonts w:ascii="Calibri Light" w:hAnsi="Calibri Light" w:cs="Calibri Light"/>
          <w:sz w:val="16"/>
          <w:szCs w:val="16"/>
        </w:rPr>
        <w:t xml:space="preserve"> </w:t>
      </w:r>
      <w:r w:rsidRPr="00BD436C">
        <w:rPr>
          <w:rFonts w:ascii="Calibri Light" w:hAnsi="Calibri Light" w:cs="Calibri Light"/>
          <w:sz w:val="16"/>
          <w:szCs w:val="16"/>
        </w:rPr>
        <w:tab/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  </w:t>
      </w:r>
    </w:p>
  </w:footnote>
  <w:footnote w:id="2">
    <w:p w14:paraId="11B89675" w14:textId="77777777" w:rsidR="002A13B7" w:rsidRPr="00BD436C" w:rsidRDefault="002A13B7" w:rsidP="002A13B7">
      <w:pPr>
        <w:pStyle w:val="Tekstprzypisudolnego"/>
        <w:ind w:left="142" w:hanging="142"/>
        <w:rPr>
          <w:rFonts w:ascii="Calibri Light" w:hAnsi="Calibri Light" w:cs="Calibri Light"/>
          <w:sz w:val="16"/>
          <w:szCs w:val="16"/>
        </w:rPr>
      </w:pPr>
      <w:r w:rsidRPr="00BD436C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BD436C">
        <w:rPr>
          <w:rFonts w:ascii="Calibri Light" w:hAnsi="Calibri Light" w:cs="Calibri Light"/>
          <w:sz w:val="16"/>
          <w:szCs w:val="16"/>
        </w:rPr>
        <w:t xml:space="preserve"> </w:t>
      </w:r>
      <w:r w:rsidRPr="00BD436C">
        <w:rPr>
          <w:rFonts w:ascii="Calibri Light" w:hAnsi="Calibri Light" w:cs="Calibri Light"/>
          <w:sz w:val="16"/>
          <w:szCs w:val="16"/>
        </w:rPr>
        <w:tab/>
        <w:t>Dotyczy wykonawcy, z którym zostanie zawarta umowa.</w:t>
      </w:r>
    </w:p>
  </w:footnote>
  <w:footnote w:id="3">
    <w:p w14:paraId="7170B1BC" w14:textId="77777777" w:rsidR="002A13B7" w:rsidRPr="00242ED2" w:rsidRDefault="002A13B7" w:rsidP="002A13B7">
      <w:pPr>
        <w:pStyle w:val="Tekstprzypisudolnego"/>
        <w:ind w:left="142" w:hanging="142"/>
      </w:pPr>
      <w:r w:rsidRPr="00BD436C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BD436C">
        <w:rPr>
          <w:rFonts w:ascii="Calibri Light" w:hAnsi="Calibri Light" w:cs="Calibri Light"/>
          <w:sz w:val="16"/>
          <w:szCs w:val="16"/>
        </w:rPr>
        <w:t xml:space="preserve"> </w:t>
      </w:r>
      <w:r w:rsidRPr="00BD436C">
        <w:rPr>
          <w:rFonts w:ascii="Calibri Light" w:hAnsi="Calibri Light" w:cs="Calibri Light"/>
          <w:sz w:val="16"/>
          <w:szCs w:val="16"/>
        </w:rPr>
        <w:tab/>
        <w:t>Dotyczy wykonawcy, z którym zostanie zawarta umowa.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BB83D" w14:textId="57D4FE71" w:rsidR="00C2486A" w:rsidRPr="00155573" w:rsidRDefault="001B0A95" w:rsidP="001B0A95">
    <w:pPr>
      <w:ind w:left="-851" w:right="70" w:firstLine="425"/>
      <w:jc w:val="right"/>
      <w:rPr>
        <w:rFonts w:asciiTheme="minorHAnsi" w:hAnsiTheme="minorHAnsi"/>
        <w:sz w:val="22"/>
      </w:rPr>
    </w:pPr>
    <w:r>
      <w:rPr>
        <w:noProof/>
      </w:rPr>
      <w:t xml:space="preserve">    </w:t>
    </w:r>
    <w:r w:rsidR="004E67F3">
      <w:rPr>
        <w:noProof/>
      </w:rPr>
      <w:drawing>
        <wp:inline distT="0" distB="0" distL="0" distR="0" wp14:anchorId="21321B41" wp14:editId="4EE0B699">
          <wp:extent cx="5760720" cy="652121"/>
          <wp:effectExtent l="0" t="0" r="0" b="0"/>
          <wp:docPr id="16314501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21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486A">
      <w:rPr>
        <w:rFonts w:asciiTheme="minorHAnsi" w:hAnsiTheme="minorHAnsi"/>
        <w:sz w:val="22"/>
      </w:rPr>
      <w:t xml:space="preserve"> </w:t>
    </w:r>
    <w:r w:rsidR="00C2486A" w:rsidRPr="00155573">
      <w:rPr>
        <w:rFonts w:asciiTheme="minorHAnsi" w:hAnsiTheme="minorHAnsi"/>
        <w:sz w:val="22"/>
      </w:rPr>
      <w:t>Załącznik nr 1 do SWZ</w:t>
    </w:r>
  </w:p>
  <w:p w14:paraId="244E4851" w14:textId="245D1849" w:rsidR="00C2486A" w:rsidRPr="0036687B" w:rsidRDefault="00C2486A" w:rsidP="0036687B">
    <w:pPr>
      <w:spacing w:line="276" w:lineRule="auto"/>
      <w:jc w:val="right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 xml:space="preserve">Numer postępowania </w:t>
    </w:r>
    <w:r w:rsidRPr="00D51458">
      <w:rPr>
        <w:rFonts w:asciiTheme="minorHAnsi" w:hAnsiTheme="minorHAnsi"/>
        <w:sz w:val="22"/>
      </w:rPr>
      <w:t>OR-ZP-261-</w:t>
    </w:r>
    <w:r w:rsidR="004E67F3">
      <w:rPr>
        <w:rFonts w:asciiTheme="minorHAnsi" w:hAnsiTheme="minorHAnsi"/>
        <w:sz w:val="22"/>
      </w:rPr>
      <w:t>13/25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rect id="_x0000_i1025" style="width:0;height:1.5pt" o:hralign="center" o:bullet="t" o:hrstd="t" o:hr="t" fillcolor="#a0a0a0" stroked="f"/>
    </w:pict>
  </w:numPicBullet>
  <w:abstractNum w:abstractNumId="0" w15:restartNumberingAfterBreak="0">
    <w:nsid w:val="00237CAE"/>
    <w:multiLevelType w:val="hybridMultilevel"/>
    <w:tmpl w:val="B810F5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270EE"/>
    <w:multiLevelType w:val="hybridMultilevel"/>
    <w:tmpl w:val="4A3ADFB4"/>
    <w:lvl w:ilvl="0" w:tplc="FFFFFFFF">
      <w:start w:val="1"/>
      <w:numFmt w:val="lowerLetter"/>
      <w:lvlText w:val="%1)"/>
      <w:lvlJc w:val="left"/>
      <w:pPr>
        <w:ind w:left="884" w:hanging="360"/>
      </w:pPr>
      <w:rPr>
        <w:rFonts w:hint="default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64E13"/>
    <w:multiLevelType w:val="hybridMultilevel"/>
    <w:tmpl w:val="C2B644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D3F2C"/>
    <w:multiLevelType w:val="hybridMultilevel"/>
    <w:tmpl w:val="58DC497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2120D"/>
    <w:multiLevelType w:val="hybridMultilevel"/>
    <w:tmpl w:val="5B0EC5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09256F"/>
    <w:multiLevelType w:val="hybridMultilevel"/>
    <w:tmpl w:val="E834960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EF26BE"/>
    <w:multiLevelType w:val="hybridMultilevel"/>
    <w:tmpl w:val="FE0C9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BD03F1"/>
    <w:multiLevelType w:val="hybridMultilevel"/>
    <w:tmpl w:val="5C5EE25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EB2E9F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1BF709B5"/>
    <w:multiLevelType w:val="hybridMultilevel"/>
    <w:tmpl w:val="4A3ADFB4"/>
    <w:lvl w:ilvl="0" w:tplc="9C608654">
      <w:start w:val="1"/>
      <w:numFmt w:val="lowerLetter"/>
      <w:lvlText w:val="%1)"/>
      <w:lvlJc w:val="left"/>
      <w:pPr>
        <w:ind w:left="884" w:hanging="360"/>
      </w:pPr>
      <w:rPr>
        <w:rFonts w:hint="default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21DCA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1" w15:restartNumberingAfterBreak="0">
    <w:nsid w:val="1E6B1C59"/>
    <w:multiLevelType w:val="hybridMultilevel"/>
    <w:tmpl w:val="7EB6771C"/>
    <w:lvl w:ilvl="0" w:tplc="1AAA55D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AE2C45"/>
    <w:multiLevelType w:val="hybridMultilevel"/>
    <w:tmpl w:val="725E0634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FB70A2"/>
    <w:multiLevelType w:val="hybridMultilevel"/>
    <w:tmpl w:val="AECE81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6229DB"/>
    <w:multiLevelType w:val="hybridMultilevel"/>
    <w:tmpl w:val="FEE2C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B87401"/>
    <w:multiLevelType w:val="hybridMultilevel"/>
    <w:tmpl w:val="567430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58105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7" w15:restartNumberingAfterBreak="0">
    <w:nsid w:val="33D2311D"/>
    <w:multiLevelType w:val="multilevel"/>
    <w:tmpl w:val="5E3210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8" w15:restartNumberingAfterBreak="0">
    <w:nsid w:val="358C6AEE"/>
    <w:multiLevelType w:val="hybridMultilevel"/>
    <w:tmpl w:val="EC0661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BA3A81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0" w15:restartNumberingAfterBreak="0">
    <w:nsid w:val="40663C1F"/>
    <w:multiLevelType w:val="hybridMultilevel"/>
    <w:tmpl w:val="4DF8A52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E875AB"/>
    <w:multiLevelType w:val="hybridMultilevel"/>
    <w:tmpl w:val="BEFA1E9E"/>
    <w:lvl w:ilvl="0" w:tplc="0A0E2F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CA28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2A27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2A08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A0CFE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8273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82C4D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34894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8B640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42F61780"/>
    <w:multiLevelType w:val="hybridMultilevel"/>
    <w:tmpl w:val="AC6673B4"/>
    <w:lvl w:ilvl="0" w:tplc="3EFE0824">
      <w:start w:val="14"/>
      <w:numFmt w:val="bullet"/>
      <w:lvlText w:val=""/>
      <w:lvlJc w:val="left"/>
      <w:pPr>
        <w:ind w:left="720" w:hanging="360"/>
      </w:pPr>
      <w:rPr>
        <w:rFonts w:ascii="Symbol" w:eastAsia="TimesNewRomanPSMT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47F54441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5" w15:restartNumberingAfterBreak="0">
    <w:nsid w:val="56070753"/>
    <w:multiLevelType w:val="hybridMultilevel"/>
    <w:tmpl w:val="027A7C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85223"/>
    <w:multiLevelType w:val="hybridMultilevel"/>
    <w:tmpl w:val="8AF8B0F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0141C1"/>
    <w:multiLevelType w:val="hybridMultilevel"/>
    <w:tmpl w:val="D6A28678"/>
    <w:lvl w:ilvl="0" w:tplc="41DADCB0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0020B5"/>
    <w:multiLevelType w:val="hybridMultilevel"/>
    <w:tmpl w:val="4A3ADFB4"/>
    <w:lvl w:ilvl="0" w:tplc="FFFFFFFF">
      <w:start w:val="1"/>
      <w:numFmt w:val="lowerLetter"/>
      <w:lvlText w:val="%1)"/>
      <w:lvlJc w:val="left"/>
      <w:pPr>
        <w:ind w:left="884" w:hanging="360"/>
      </w:pPr>
      <w:rPr>
        <w:rFonts w:hint="default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AA0F05"/>
    <w:multiLevelType w:val="hybridMultilevel"/>
    <w:tmpl w:val="4A3ADFB4"/>
    <w:lvl w:ilvl="0" w:tplc="FFFFFFFF">
      <w:start w:val="1"/>
      <w:numFmt w:val="lowerLetter"/>
      <w:lvlText w:val="%1)"/>
      <w:lvlJc w:val="left"/>
      <w:pPr>
        <w:ind w:left="884" w:hanging="360"/>
      </w:pPr>
      <w:rPr>
        <w:rFonts w:hint="default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99430E"/>
    <w:multiLevelType w:val="multilevel"/>
    <w:tmpl w:val="D72E91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1" w15:restartNumberingAfterBreak="0">
    <w:nsid w:val="67D2374C"/>
    <w:multiLevelType w:val="hybridMultilevel"/>
    <w:tmpl w:val="46F69B34"/>
    <w:lvl w:ilvl="0" w:tplc="B80C5E4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sz w:val="24"/>
        <w:szCs w:val="24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32" w15:restartNumberingAfterBreak="0">
    <w:nsid w:val="69470983"/>
    <w:multiLevelType w:val="hybridMultilevel"/>
    <w:tmpl w:val="3F0052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1A2B37"/>
    <w:multiLevelType w:val="hybridMultilevel"/>
    <w:tmpl w:val="BC663A9C"/>
    <w:lvl w:ilvl="0" w:tplc="E9A4D5F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70569E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35" w15:restartNumberingAfterBreak="0">
    <w:nsid w:val="6EB31073"/>
    <w:multiLevelType w:val="hybridMultilevel"/>
    <w:tmpl w:val="BECC455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7F0969"/>
    <w:multiLevelType w:val="hybridMultilevel"/>
    <w:tmpl w:val="BD807862"/>
    <w:lvl w:ilvl="0" w:tplc="B37C0B9C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13428E"/>
    <w:multiLevelType w:val="hybridMultilevel"/>
    <w:tmpl w:val="0D70E8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95398D"/>
    <w:multiLevelType w:val="multilevel"/>
    <w:tmpl w:val="34DC28B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9" w15:restartNumberingAfterBreak="0">
    <w:nsid w:val="78D25377"/>
    <w:multiLevelType w:val="hybridMultilevel"/>
    <w:tmpl w:val="64082478"/>
    <w:lvl w:ilvl="0" w:tplc="90EC48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8D6312"/>
    <w:multiLevelType w:val="hybridMultilevel"/>
    <w:tmpl w:val="66E27580"/>
    <w:lvl w:ilvl="0" w:tplc="D2464174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8708E46C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 w:hint="default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328436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2064554">
    <w:abstractNumId w:val="7"/>
  </w:num>
  <w:num w:numId="3" w16cid:durableId="853609602">
    <w:abstractNumId w:val="3"/>
  </w:num>
  <w:num w:numId="4" w16cid:durableId="1163621007">
    <w:abstractNumId w:val="5"/>
  </w:num>
  <w:num w:numId="5" w16cid:durableId="1819567643">
    <w:abstractNumId w:val="8"/>
  </w:num>
  <w:num w:numId="6" w16cid:durableId="950210728">
    <w:abstractNumId w:val="25"/>
  </w:num>
  <w:num w:numId="7" w16cid:durableId="1838687487">
    <w:abstractNumId w:val="6"/>
  </w:num>
  <w:num w:numId="8" w16cid:durableId="624117992">
    <w:abstractNumId w:val="33"/>
  </w:num>
  <w:num w:numId="9" w16cid:durableId="790321606">
    <w:abstractNumId w:val="20"/>
  </w:num>
  <w:num w:numId="10" w16cid:durableId="1982690147">
    <w:abstractNumId w:val="34"/>
  </w:num>
  <w:num w:numId="11" w16cid:durableId="1838227100">
    <w:abstractNumId w:val="24"/>
  </w:num>
  <w:num w:numId="12" w16cid:durableId="35350587">
    <w:abstractNumId w:val="19"/>
  </w:num>
  <w:num w:numId="13" w16cid:durableId="988217476">
    <w:abstractNumId w:val="16"/>
  </w:num>
  <w:num w:numId="14" w16cid:durableId="1723793600">
    <w:abstractNumId w:val="10"/>
  </w:num>
  <w:num w:numId="15" w16cid:durableId="92747917">
    <w:abstractNumId w:val="8"/>
    <w:lvlOverride w:ilvl="0">
      <w:startOverride w:val="1"/>
    </w:lvlOverride>
  </w:num>
  <w:num w:numId="16" w16cid:durableId="240137671">
    <w:abstractNumId w:val="17"/>
  </w:num>
  <w:num w:numId="17" w16cid:durableId="593511686">
    <w:abstractNumId w:val="26"/>
  </w:num>
  <w:num w:numId="18" w16cid:durableId="70348416">
    <w:abstractNumId w:val="12"/>
  </w:num>
  <w:num w:numId="19" w16cid:durableId="882324236">
    <w:abstractNumId w:val="39"/>
  </w:num>
  <w:num w:numId="20" w16cid:durableId="924415511">
    <w:abstractNumId w:val="14"/>
  </w:num>
  <w:num w:numId="21" w16cid:durableId="451173842">
    <w:abstractNumId w:val="4"/>
  </w:num>
  <w:num w:numId="22" w16cid:durableId="504397554">
    <w:abstractNumId w:val="30"/>
  </w:num>
  <w:num w:numId="23" w16cid:durableId="1437141625">
    <w:abstractNumId w:val="38"/>
  </w:num>
  <w:num w:numId="24" w16cid:durableId="1444421944">
    <w:abstractNumId w:val="22"/>
  </w:num>
  <w:num w:numId="25" w16cid:durableId="1219586231">
    <w:abstractNumId w:val="27"/>
  </w:num>
  <w:num w:numId="26" w16cid:durableId="1187794813">
    <w:abstractNumId w:val="13"/>
  </w:num>
  <w:num w:numId="27" w16cid:durableId="417865765">
    <w:abstractNumId w:val="36"/>
  </w:num>
  <w:num w:numId="28" w16cid:durableId="315112568">
    <w:abstractNumId w:val="0"/>
  </w:num>
  <w:num w:numId="29" w16cid:durableId="888103317">
    <w:abstractNumId w:val="40"/>
  </w:num>
  <w:num w:numId="30" w16cid:durableId="1805846743">
    <w:abstractNumId w:val="2"/>
  </w:num>
  <w:num w:numId="31" w16cid:durableId="55320714">
    <w:abstractNumId w:val="15"/>
  </w:num>
  <w:num w:numId="32" w16cid:durableId="99181961">
    <w:abstractNumId w:val="32"/>
  </w:num>
  <w:num w:numId="33" w16cid:durableId="131143031">
    <w:abstractNumId w:val="35"/>
  </w:num>
  <w:num w:numId="34" w16cid:durableId="1573392878">
    <w:abstractNumId w:val="2"/>
  </w:num>
  <w:num w:numId="35" w16cid:durableId="2035495994">
    <w:abstractNumId w:val="21"/>
  </w:num>
  <w:num w:numId="36" w16cid:durableId="1266617378">
    <w:abstractNumId w:val="23"/>
  </w:num>
  <w:num w:numId="37" w16cid:durableId="960696578">
    <w:abstractNumId w:val="18"/>
  </w:num>
  <w:num w:numId="38" w16cid:durableId="266698233">
    <w:abstractNumId w:val="31"/>
  </w:num>
  <w:num w:numId="39" w16cid:durableId="858544457">
    <w:abstractNumId w:val="9"/>
  </w:num>
  <w:num w:numId="40" w16cid:durableId="1804614909">
    <w:abstractNumId w:val="29"/>
  </w:num>
  <w:num w:numId="41" w16cid:durableId="1718355906">
    <w:abstractNumId w:val="28"/>
  </w:num>
  <w:num w:numId="42" w16cid:durableId="470052978">
    <w:abstractNumId w:val="1"/>
  </w:num>
  <w:num w:numId="43" w16cid:durableId="545802527">
    <w:abstractNumId w:val="3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ropka">
    <w15:presenceInfo w15:providerId="None" w15:userId="propka"/>
  </w15:person>
  <w15:person w15:author="twieczorek">
    <w15:presenceInfo w15:providerId="None" w15:userId="twieczor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markup="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51C"/>
    <w:rsid w:val="00001A56"/>
    <w:rsid w:val="00001AB2"/>
    <w:rsid w:val="00002D07"/>
    <w:rsid w:val="00003440"/>
    <w:rsid w:val="000106E3"/>
    <w:rsid w:val="0001435F"/>
    <w:rsid w:val="00015CF5"/>
    <w:rsid w:val="00025092"/>
    <w:rsid w:val="00031A96"/>
    <w:rsid w:val="000374A2"/>
    <w:rsid w:val="0003755A"/>
    <w:rsid w:val="00037E8D"/>
    <w:rsid w:val="000409CB"/>
    <w:rsid w:val="00053277"/>
    <w:rsid w:val="00071C1F"/>
    <w:rsid w:val="000748AD"/>
    <w:rsid w:val="00081257"/>
    <w:rsid w:val="000835A9"/>
    <w:rsid w:val="00086D61"/>
    <w:rsid w:val="000877C2"/>
    <w:rsid w:val="000921F7"/>
    <w:rsid w:val="00093BE0"/>
    <w:rsid w:val="0009650F"/>
    <w:rsid w:val="000A3A62"/>
    <w:rsid w:val="000A64E3"/>
    <w:rsid w:val="000B0FCB"/>
    <w:rsid w:val="000B178F"/>
    <w:rsid w:val="000B2382"/>
    <w:rsid w:val="000B5312"/>
    <w:rsid w:val="000B729E"/>
    <w:rsid w:val="000C039B"/>
    <w:rsid w:val="000C43CB"/>
    <w:rsid w:val="000C4E86"/>
    <w:rsid w:val="000C5E2B"/>
    <w:rsid w:val="000C6E79"/>
    <w:rsid w:val="000D1469"/>
    <w:rsid w:val="000D1765"/>
    <w:rsid w:val="000D6344"/>
    <w:rsid w:val="000E0A08"/>
    <w:rsid w:val="000E127E"/>
    <w:rsid w:val="000E22DB"/>
    <w:rsid w:val="000E38AA"/>
    <w:rsid w:val="000F4550"/>
    <w:rsid w:val="0010160C"/>
    <w:rsid w:val="00103BA8"/>
    <w:rsid w:val="0011351F"/>
    <w:rsid w:val="00114712"/>
    <w:rsid w:val="001152FC"/>
    <w:rsid w:val="00122B30"/>
    <w:rsid w:val="0013116B"/>
    <w:rsid w:val="00131701"/>
    <w:rsid w:val="001325AD"/>
    <w:rsid w:val="001333AD"/>
    <w:rsid w:val="00135FC5"/>
    <w:rsid w:val="0013664F"/>
    <w:rsid w:val="00143705"/>
    <w:rsid w:val="0014383D"/>
    <w:rsid w:val="0014543F"/>
    <w:rsid w:val="0014680E"/>
    <w:rsid w:val="0015547D"/>
    <w:rsid w:val="00155573"/>
    <w:rsid w:val="00161CAC"/>
    <w:rsid w:val="00162ADD"/>
    <w:rsid w:val="00171800"/>
    <w:rsid w:val="001752BB"/>
    <w:rsid w:val="00175D3B"/>
    <w:rsid w:val="00177358"/>
    <w:rsid w:val="001775C5"/>
    <w:rsid w:val="0018149E"/>
    <w:rsid w:val="0018295F"/>
    <w:rsid w:val="001857EA"/>
    <w:rsid w:val="0018763E"/>
    <w:rsid w:val="0018779D"/>
    <w:rsid w:val="0019116B"/>
    <w:rsid w:val="00193197"/>
    <w:rsid w:val="0019394D"/>
    <w:rsid w:val="001A10F6"/>
    <w:rsid w:val="001A2A59"/>
    <w:rsid w:val="001A4910"/>
    <w:rsid w:val="001B0A95"/>
    <w:rsid w:val="001B0D1E"/>
    <w:rsid w:val="001B1A07"/>
    <w:rsid w:val="001B4286"/>
    <w:rsid w:val="001D1CBF"/>
    <w:rsid w:val="001D5BFF"/>
    <w:rsid w:val="001D6A8F"/>
    <w:rsid w:val="001E02CB"/>
    <w:rsid w:val="001E1495"/>
    <w:rsid w:val="001E32C6"/>
    <w:rsid w:val="001E4F06"/>
    <w:rsid w:val="001E53A4"/>
    <w:rsid w:val="001F1C7F"/>
    <w:rsid w:val="001F2E30"/>
    <w:rsid w:val="002110C1"/>
    <w:rsid w:val="00212169"/>
    <w:rsid w:val="00212FFB"/>
    <w:rsid w:val="00214E9A"/>
    <w:rsid w:val="00215592"/>
    <w:rsid w:val="00220B41"/>
    <w:rsid w:val="00221CBC"/>
    <w:rsid w:val="0022257E"/>
    <w:rsid w:val="00222E53"/>
    <w:rsid w:val="0022352A"/>
    <w:rsid w:val="00225FBA"/>
    <w:rsid w:val="002270E8"/>
    <w:rsid w:val="002276BA"/>
    <w:rsid w:val="00227851"/>
    <w:rsid w:val="002310F0"/>
    <w:rsid w:val="002318D9"/>
    <w:rsid w:val="00233243"/>
    <w:rsid w:val="0023650E"/>
    <w:rsid w:val="00236E72"/>
    <w:rsid w:val="002379F5"/>
    <w:rsid w:val="00243116"/>
    <w:rsid w:val="00243ECA"/>
    <w:rsid w:val="002444F4"/>
    <w:rsid w:val="00245A76"/>
    <w:rsid w:val="002478FE"/>
    <w:rsid w:val="002519F3"/>
    <w:rsid w:val="00251CAB"/>
    <w:rsid w:val="00252ECF"/>
    <w:rsid w:val="00254480"/>
    <w:rsid w:val="00255739"/>
    <w:rsid w:val="00255B32"/>
    <w:rsid w:val="00256DED"/>
    <w:rsid w:val="00257F3C"/>
    <w:rsid w:val="00260BFC"/>
    <w:rsid w:val="00266CCF"/>
    <w:rsid w:val="00267B9A"/>
    <w:rsid w:val="00275C68"/>
    <w:rsid w:val="00275D81"/>
    <w:rsid w:val="002763CC"/>
    <w:rsid w:val="0028602F"/>
    <w:rsid w:val="002869F0"/>
    <w:rsid w:val="00287DF5"/>
    <w:rsid w:val="002913C1"/>
    <w:rsid w:val="0029710C"/>
    <w:rsid w:val="002A0699"/>
    <w:rsid w:val="002A13B7"/>
    <w:rsid w:val="002A7FCE"/>
    <w:rsid w:val="002B0C80"/>
    <w:rsid w:val="002B0D47"/>
    <w:rsid w:val="002B7087"/>
    <w:rsid w:val="002C596A"/>
    <w:rsid w:val="002D1AE4"/>
    <w:rsid w:val="002D3696"/>
    <w:rsid w:val="002D40F7"/>
    <w:rsid w:val="002E1DE1"/>
    <w:rsid w:val="002E52CB"/>
    <w:rsid w:val="002F13E4"/>
    <w:rsid w:val="002F36D0"/>
    <w:rsid w:val="00303A87"/>
    <w:rsid w:val="0030429F"/>
    <w:rsid w:val="0030507A"/>
    <w:rsid w:val="00310EE9"/>
    <w:rsid w:val="003119BD"/>
    <w:rsid w:val="00314470"/>
    <w:rsid w:val="0031586A"/>
    <w:rsid w:val="00317155"/>
    <w:rsid w:val="00317425"/>
    <w:rsid w:val="00327A83"/>
    <w:rsid w:val="003320E6"/>
    <w:rsid w:val="003401CE"/>
    <w:rsid w:val="00341C15"/>
    <w:rsid w:val="00346144"/>
    <w:rsid w:val="00357BEF"/>
    <w:rsid w:val="00361293"/>
    <w:rsid w:val="00366806"/>
    <w:rsid w:val="0036687B"/>
    <w:rsid w:val="00366FF4"/>
    <w:rsid w:val="00372660"/>
    <w:rsid w:val="00373D0C"/>
    <w:rsid w:val="00374C8C"/>
    <w:rsid w:val="003752D0"/>
    <w:rsid w:val="003779EF"/>
    <w:rsid w:val="00390FC8"/>
    <w:rsid w:val="0039394A"/>
    <w:rsid w:val="00397C12"/>
    <w:rsid w:val="003A46F4"/>
    <w:rsid w:val="003A48A5"/>
    <w:rsid w:val="003B3F81"/>
    <w:rsid w:val="003B3FAF"/>
    <w:rsid w:val="003C0F4E"/>
    <w:rsid w:val="003C25C6"/>
    <w:rsid w:val="003C2C21"/>
    <w:rsid w:val="003D403F"/>
    <w:rsid w:val="003D426B"/>
    <w:rsid w:val="003D5FB5"/>
    <w:rsid w:val="003E2079"/>
    <w:rsid w:val="003E49CA"/>
    <w:rsid w:val="003E5201"/>
    <w:rsid w:val="003F0E6A"/>
    <w:rsid w:val="003F3E5C"/>
    <w:rsid w:val="003F7A67"/>
    <w:rsid w:val="004106A8"/>
    <w:rsid w:val="004132F4"/>
    <w:rsid w:val="004156B5"/>
    <w:rsid w:val="004239BA"/>
    <w:rsid w:val="0042587B"/>
    <w:rsid w:val="00427EF3"/>
    <w:rsid w:val="0043040B"/>
    <w:rsid w:val="00446B06"/>
    <w:rsid w:val="00450254"/>
    <w:rsid w:val="0045299A"/>
    <w:rsid w:val="00453E77"/>
    <w:rsid w:val="00456BDB"/>
    <w:rsid w:val="0046778B"/>
    <w:rsid w:val="00470408"/>
    <w:rsid w:val="0047079B"/>
    <w:rsid w:val="004800ED"/>
    <w:rsid w:val="0048057B"/>
    <w:rsid w:val="00485363"/>
    <w:rsid w:val="00485A2F"/>
    <w:rsid w:val="00485BF0"/>
    <w:rsid w:val="00491860"/>
    <w:rsid w:val="00494010"/>
    <w:rsid w:val="004A2466"/>
    <w:rsid w:val="004A3702"/>
    <w:rsid w:val="004A441E"/>
    <w:rsid w:val="004A5F1E"/>
    <w:rsid w:val="004A6F27"/>
    <w:rsid w:val="004B0ED5"/>
    <w:rsid w:val="004B2029"/>
    <w:rsid w:val="004B505F"/>
    <w:rsid w:val="004C2791"/>
    <w:rsid w:val="004C4DCF"/>
    <w:rsid w:val="004C4EEB"/>
    <w:rsid w:val="004D18E6"/>
    <w:rsid w:val="004D4E24"/>
    <w:rsid w:val="004D5144"/>
    <w:rsid w:val="004D58DF"/>
    <w:rsid w:val="004D5CDB"/>
    <w:rsid w:val="004E2959"/>
    <w:rsid w:val="004E2D07"/>
    <w:rsid w:val="004E437B"/>
    <w:rsid w:val="004E568E"/>
    <w:rsid w:val="004E67F3"/>
    <w:rsid w:val="004F4DD4"/>
    <w:rsid w:val="00500D96"/>
    <w:rsid w:val="00501E7D"/>
    <w:rsid w:val="005047EB"/>
    <w:rsid w:val="005048CD"/>
    <w:rsid w:val="00505BD6"/>
    <w:rsid w:val="00506657"/>
    <w:rsid w:val="00513831"/>
    <w:rsid w:val="005157CB"/>
    <w:rsid w:val="00523CD4"/>
    <w:rsid w:val="00533BFD"/>
    <w:rsid w:val="00542B45"/>
    <w:rsid w:val="00552BBD"/>
    <w:rsid w:val="005570E9"/>
    <w:rsid w:val="00561D09"/>
    <w:rsid w:val="005638DC"/>
    <w:rsid w:val="00563936"/>
    <w:rsid w:val="00564769"/>
    <w:rsid w:val="00565BC7"/>
    <w:rsid w:val="00571B2D"/>
    <w:rsid w:val="00587A0F"/>
    <w:rsid w:val="00587C04"/>
    <w:rsid w:val="00591540"/>
    <w:rsid w:val="005932F0"/>
    <w:rsid w:val="00597307"/>
    <w:rsid w:val="005A269F"/>
    <w:rsid w:val="005B0D41"/>
    <w:rsid w:val="005B1741"/>
    <w:rsid w:val="005B1777"/>
    <w:rsid w:val="005B1E46"/>
    <w:rsid w:val="005B1EA8"/>
    <w:rsid w:val="005B21FD"/>
    <w:rsid w:val="005D13FB"/>
    <w:rsid w:val="005D2296"/>
    <w:rsid w:val="005E0890"/>
    <w:rsid w:val="005E2A55"/>
    <w:rsid w:val="005E4EEB"/>
    <w:rsid w:val="005F6082"/>
    <w:rsid w:val="005F6F1C"/>
    <w:rsid w:val="006044E7"/>
    <w:rsid w:val="00607435"/>
    <w:rsid w:val="00610D59"/>
    <w:rsid w:val="00611E05"/>
    <w:rsid w:val="00627F7A"/>
    <w:rsid w:val="006323A4"/>
    <w:rsid w:val="0063315B"/>
    <w:rsid w:val="006423CE"/>
    <w:rsid w:val="006446CF"/>
    <w:rsid w:val="00645986"/>
    <w:rsid w:val="00645C7B"/>
    <w:rsid w:val="00647E2C"/>
    <w:rsid w:val="006512A0"/>
    <w:rsid w:val="00651738"/>
    <w:rsid w:val="00652535"/>
    <w:rsid w:val="00654F83"/>
    <w:rsid w:val="006741D9"/>
    <w:rsid w:val="00675DED"/>
    <w:rsid w:val="0068483B"/>
    <w:rsid w:val="00695B1F"/>
    <w:rsid w:val="0069718F"/>
    <w:rsid w:val="006975E7"/>
    <w:rsid w:val="006A0445"/>
    <w:rsid w:val="006A1CEF"/>
    <w:rsid w:val="006A3473"/>
    <w:rsid w:val="006A6A45"/>
    <w:rsid w:val="006B11BA"/>
    <w:rsid w:val="006B448D"/>
    <w:rsid w:val="006C3B42"/>
    <w:rsid w:val="006C698A"/>
    <w:rsid w:val="006C7806"/>
    <w:rsid w:val="006D337E"/>
    <w:rsid w:val="006D6FFB"/>
    <w:rsid w:val="006E2949"/>
    <w:rsid w:val="006E3AA1"/>
    <w:rsid w:val="006E3F90"/>
    <w:rsid w:val="006E604B"/>
    <w:rsid w:val="006E73B8"/>
    <w:rsid w:val="006F4DC0"/>
    <w:rsid w:val="006F50F8"/>
    <w:rsid w:val="00700704"/>
    <w:rsid w:val="00701888"/>
    <w:rsid w:val="00703EDD"/>
    <w:rsid w:val="007117D3"/>
    <w:rsid w:val="00711DE2"/>
    <w:rsid w:val="00720041"/>
    <w:rsid w:val="00720EAA"/>
    <w:rsid w:val="007211A9"/>
    <w:rsid w:val="00727E6A"/>
    <w:rsid w:val="00731360"/>
    <w:rsid w:val="00734102"/>
    <w:rsid w:val="0073486B"/>
    <w:rsid w:val="007364EE"/>
    <w:rsid w:val="00743FBA"/>
    <w:rsid w:val="00744720"/>
    <w:rsid w:val="00745A1F"/>
    <w:rsid w:val="00747156"/>
    <w:rsid w:val="0075006F"/>
    <w:rsid w:val="007536C3"/>
    <w:rsid w:val="00757F84"/>
    <w:rsid w:val="0076444B"/>
    <w:rsid w:val="007656AA"/>
    <w:rsid w:val="0076610E"/>
    <w:rsid w:val="00774E03"/>
    <w:rsid w:val="007864AD"/>
    <w:rsid w:val="00787E68"/>
    <w:rsid w:val="00797662"/>
    <w:rsid w:val="00797AED"/>
    <w:rsid w:val="007A0A9E"/>
    <w:rsid w:val="007A2FE3"/>
    <w:rsid w:val="007A43C6"/>
    <w:rsid w:val="007B1D23"/>
    <w:rsid w:val="007B6CCA"/>
    <w:rsid w:val="007C00B8"/>
    <w:rsid w:val="007C2C39"/>
    <w:rsid w:val="007D033B"/>
    <w:rsid w:val="007D0C83"/>
    <w:rsid w:val="007D568D"/>
    <w:rsid w:val="007D6390"/>
    <w:rsid w:val="007D78A4"/>
    <w:rsid w:val="007E0A43"/>
    <w:rsid w:val="007E13FE"/>
    <w:rsid w:val="007E28F1"/>
    <w:rsid w:val="007F0DCE"/>
    <w:rsid w:val="007F2548"/>
    <w:rsid w:val="007F39E6"/>
    <w:rsid w:val="007F5C71"/>
    <w:rsid w:val="00801EFF"/>
    <w:rsid w:val="008049FC"/>
    <w:rsid w:val="00805CC2"/>
    <w:rsid w:val="00806BA2"/>
    <w:rsid w:val="008103BD"/>
    <w:rsid w:val="008138AE"/>
    <w:rsid w:val="00813AB1"/>
    <w:rsid w:val="008220F5"/>
    <w:rsid w:val="00822203"/>
    <w:rsid w:val="008247EA"/>
    <w:rsid w:val="00824D05"/>
    <w:rsid w:val="00826A9E"/>
    <w:rsid w:val="00833A12"/>
    <w:rsid w:val="00844A52"/>
    <w:rsid w:val="00847979"/>
    <w:rsid w:val="00853177"/>
    <w:rsid w:val="00854CFF"/>
    <w:rsid w:val="00860CFD"/>
    <w:rsid w:val="00870545"/>
    <w:rsid w:val="008709E6"/>
    <w:rsid w:val="00871D40"/>
    <w:rsid w:val="00872802"/>
    <w:rsid w:val="00874BCD"/>
    <w:rsid w:val="00876526"/>
    <w:rsid w:val="008811FC"/>
    <w:rsid w:val="008825C0"/>
    <w:rsid w:val="008858DB"/>
    <w:rsid w:val="0088681C"/>
    <w:rsid w:val="00892549"/>
    <w:rsid w:val="00896FBE"/>
    <w:rsid w:val="008A47A0"/>
    <w:rsid w:val="008A6F58"/>
    <w:rsid w:val="008B4249"/>
    <w:rsid w:val="008B6846"/>
    <w:rsid w:val="008D1210"/>
    <w:rsid w:val="008D4AC9"/>
    <w:rsid w:val="008D649C"/>
    <w:rsid w:val="008E4AEE"/>
    <w:rsid w:val="008F6FE3"/>
    <w:rsid w:val="00905070"/>
    <w:rsid w:val="00910F54"/>
    <w:rsid w:val="00912422"/>
    <w:rsid w:val="0092082E"/>
    <w:rsid w:val="009256BF"/>
    <w:rsid w:val="00931269"/>
    <w:rsid w:val="00933C44"/>
    <w:rsid w:val="0093467E"/>
    <w:rsid w:val="009375C9"/>
    <w:rsid w:val="00941D84"/>
    <w:rsid w:val="00945DA0"/>
    <w:rsid w:val="00946F91"/>
    <w:rsid w:val="0094767F"/>
    <w:rsid w:val="00954D51"/>
    <w:rsid w:val="00966590"/>
    <w:rsid w:val="00966F23"/>
    <w:rsid w:val="0097169F"/>
    <w:rsid w:val="00977462"/>
    <w:rsid w:val="00984883"/>
    <w:rsid w:val="00993B01"/>
    <w:rsid w:val="009A24A4"/>
    <w:rsid w:val="009A562D"/>
    <w:rsid w:val="009A65DE"/>
    <w:rsid w:val="009B5DCD"/>
    <w:rsid w:val="009C7119"/>
    <w:rsid w:val="009C7E44"/>
    <w:rsid w:val="009D2A0F"/>
    <w:rsid w:val="009D35C1"/>
    <w:rsid w:val="009D5CED"/>
    <w:rsid w:val="009D6945"/>
    <w:rsid w:val="009D6EC7"/>
    <w:rsid w:val="009E37BF"/>
    <w:rsid w:val="009E3E1E"/>
    <w:rsid w:val="009E6569"/>
    <w:rsid w:val="009E66DC"/>
    <w:rsid w:val="009E7D02"/>
    <w:rsid w:val="009F2A17"/>
    <w:rsid w:val="009F5C53"/>
    <w:rsid w:val="00A052A9"/>
    <w:rsid w:val="00A06D26"/>
    <w:rsid w:val="00A13138"/>
    <w:rsid w:val="00A20D19"/>
    <w:rsid w:val="00A511B2"/>
    <w:rsid w:val="00A540B2"/>
    <w:rsid w:val="00A5421C"/>
    <w:rsid w:val="00A54E79"/>
    <w:rsid w:val="00A72D95"/>
    <w:rsid w:val="00A734F5"/>
    <w:rsid w:val="00A7365D"/>
    <w:rsid w:val="00A767B3"/>
    <w:rsid w:val="00A76D12"/>
    <w:rsid w:val="00A844A2"/>
    <w:rsid w:val="00A857DE"/>
    <w:rsid w:val="00A87387"/>
    <w:rsid w:val="00A95801"/>
    <w:rsid w:val="00A9676C"/>
    <w:rsid w:val="00AA2BE8"/>
    <w:rsid w:val="00AA4E9F"/>
    <w:rsid w:val="00AB1517"/>
    <w:rsid w:val="00AB4104"/>
    <w:rsid w:val="00AD4F21"/>
    <w:rsid w:val="00AD5D97"/>
    <w:rsid w:val="00AD6363"/>
    <w:rsid w:val="00AD670A"/>
    <w:rsid w:val="00AD74E2"/>
    <w:rsid w:val="00AE1199"/>
    <w:rsid w:val="00AE1567"/>
    <w:rsid w:val="00AE2B61"/>
    <w:rsid w:val="00AE4C95"/>
    <w:rsid w:val="00AE7BC7"/>
    <w:rsid w:val="00AF1911"/>
    <w:rsid w:val="00AF4A30"/>
    <w:rsid w:val="00AF7BBA"/>
    <w:rsid w:val="00B00BD5"/>
    <w:rsid w:val="00B05799"/>
    <w:rsid w:val="00B0723D"/>
    <w:rsid w:val="00B109E6"/>
    <w:rsid w:val="00B15BF6"/>
    <w:rsid w:val="00B27D21"/>
    <w:rsid w:val="00B309C1"/>
    <w:rsid w:val="00B32FB2"/>
    <w:rsid w:val="00B3352E"/>
    <w:rsid w:val="00B3529F"/>
    <w:rsid w:val="00B3630F"/>
    <w:rsid w:val="00B4310B"/>
    <w:rsid w:val="00B536E0"/>
    <w:rsid w:val="00B539DB"/>
    <w:rsid w:val="00B56464"/>
    <w:rsid w:val="00B61F5A"/>
    <w:rsid w:val="00B62BBF"/>
    <w:rsid w:val="00B65DEA"/>
    <w:rsid w:val="00B7253A"/>
    <w:rsid w:val="00B72BF3"/>
    <w:rsid w:val="00B740D3"/>
    <w:rsid w:val="00B7543B"/>
    <w:rsid w:val="00B8780A"/>
    <w:rsid w:val="00B90BD1"/>
    <w:rsid w:val="00B945CC"/>
    <w:rsid w:val="00B95213"/>
    <w:rsid w:val="00B97125"/>
    <w:rsid w:val="00BA03FF"/>
    <w:rsid w:val="00BA67D1"/>
    <w:rsid w:val="00BA6EEF"/>
    <w:rsid w:val="00BC255A"/>
    <w:rsid w:val="00BC4D0C"/>
    <w:rsid w:val="00BD1219"/>
    <w:rsid w:val="00BE0EF3"/>
    <w:rsid w:val="00BE1797"/>
    <w:rsid w:val="00BE182B"/>
    <w:rsid w:val="00BE5530"/>
    <w:rsid w:val="00BE6F97"/>
    <w:rsid w:val="00BF223A"/>
    <w:rsid w:val="00BF233B"/>
    <w:rsid w:val="00C01EB4"/>
    <w:rsid w:val="00C02545"/>
    <w:rsid w:val="00C059F3"/>
    <w:rsid w:val="00C05E4B"/>
    <w:rsid w:val="00C0709A"/>
    <w:rsid w:val="00C07670"/>
    <w:rsid w:val="00C11D9F"/>
    <w:rsid w:val="00C12A9E"/>
    <w:rsid w:val="00C138AB"/>
    <w:rsid w:val="00C1469E"/>
    <w:rsid w:val="00C211DC"/>
    <w:rsid w:val="00C2165C"/>
    <w:rsid w:val="00C21F9C"/>
    <w:rsid w:val="00C23AA2"/>
    <w:rsid w:val="00C2486A"/>
    <w:rsid w:val="00C26015"/>
    <w:rsid w:val="00C423CA"/>
    <w:rsid w:val="00C441B5"/>
    <w:rsid w:val="00C515AD"/>
    <w:rsid w:val="00C605E4"/>
    <w:rsid w:val="00C63F3A"/>
    <w:rsid w:val="00C72EC6"/>
    <w:rsid w:val="00C90539"/>
    <w:rsid w:val="00C924A8"/>
    <w:rsid w:val="00C94DCF"/>
    <w:rsid w:val="00CA07EF"/>
    <w:rsid w:val="00CA568D"/>
    <w:rsid w:val="00CA6A0D"/>
    <w:rsid w:val="00CB65E3"/>
    <w:rsid w:val="00CC166E"/>
    <w:rsid w:val="00CC1C8D"/>
    <w:rsid w:val="00CC21E5"/>
    <w:rsid w:val="00CC4D67"/>
    <w:rsid w:val="00CC5230"/>
    <w:rsid w:val="00CD0D26"/>
    <w:rsid w:val="00CD3399"/>
    <w:rsid w:val="00CD3D80"/>
    <w:rsid w:val="00CD40AE"/>
    <w:rsid w:val="00CE13F0"/>
    <w:rsid w:val="00CE3A58"/>
    <w:rsid w:val="00CE3C11"/>
    <w:rsid w:val="00CE6A16"/>
    <w:rsid w:val="00CE70C4"/>
    <w:rsid w:val="00CE79A4"/>
    <w:rsid w:val="00CF5B9A"/>
    <w:rsid w:val="00D115C0"/>
    <w:rsid w:val="00D13E23"/>
    <w:rsid w:val="00D14816"/>
    <w:rsid w:val="00D17847"/>
    <w:rsid w:val="00D20C73"/>
    <w:rsid w:val="00D27536"/>
    <w:rsid w:val="00D34CDD"/>
    <w:rsid w:val="00D36EC9"/>
    <w:rsid w:val="00D464D7"/>
    <w:rsid w:val="00D51458"/>
    <w:rsid w:val="00D51CD8"/>
    <w:rsid w:val="00D635E8"/>
    <w:rsid w:val="00D71F98"/>
    <w:rsid w:val="00D737BD"/>
    <w:rsid w:val="00D82DCD"/>
    <w:rsid w:val="00D857A3"/>
    <w:rsid w:val="00D95575"/>
    <w:rsid w:val="00DA1AB9"/>
    <w:rsid w:val="00DA6B9C"/>
    <w:rsid w:val="00DB2AA1"/>
    <w:rsid w:val="00DB422C"/>
    <w:rsid w:val="00DE2882"/>
    <w:rsid w:val="00DE551C"/>
    <w:rsid w:val="00DF10DA"/>
    <w:rsid w:val="00DF2DF1"/>
    <w:rsid w:val="00DF3F86"/>
    <w:rsid w:val="00DF4241"/>
    <w:rsid w:val="00DF651B"/>
    <w:rsid w:val="00DF6728"/>
    <w:rsid w:val="00E03B89"/>
    <w:rsid w:val="00E04C51"/>
    <w:rsid w:val="00E05B13"/>
    <w:rsid w:val="00E07B62"/>
    <w:rsid w:val="00E17A50"/>
    <w:rsid w:val="00E204D6"/>
    <w:rsid w:val="00E2444F"/>
    <w:rsid w:val="00E26981"/>
    <w:rsid w:val="00E30CDF"/>
    <w:rsid w:val="00E30E4B"/>
    <w:rsid w:val="00E3266B"/>
    <w:rsid w:val="00E34645"/>
    <w:rsid w:val="00E36469"/>
    <w:rsid w:val="00E52650"/>
    <w:rsid w:val="00E60528"/>
    <w:rsid w:val="00E62A3C"/>
    <w:rsid w:val="00E63551"/>
    <w:rsid w:val="00E71C92"/>
    <w:rsid w:val="00E720AE"/>
    <w:rsid w:val="00E72667"/>
    <w:rsid w:val="00E76701"/>
    <w:rsid w:val="00E76AF5"/>
    <w:rsid w:val="00E904B3"/>
    <w:rsid w:val="00E928C0"/>
    <w:rsid w:val="00EA2112"/>
    <w:rsid w:val="00EB340B"/>
    <w:rsid w:val="00EB4CB9"/>
    <w:rsid w:val="00EC621D"/>
    <w:rsid w:val="00ED1623"/>
    <w:rsid w:val="00ED262F"/>
    <w:rsid w:val="00ED3081"/>
    <w:rsid w:val="00ED70BE"/>
    <w:rsid w:val="00EE2576"/>
    <w:rsid w:val="00EE3324"/>
    <w:rsid w:val="00EE367A"/>
    <w:rsid w:val="00EE3CA3"/>
    <w:rsid w:val="00EE6137"/>
    <w:rsid w:val="00EE7F08"/>
    <w:rsid w:val="00EF7E25"/>
    <w:rsid w:val="00F001F1"/>
    <w:rsid w:val="00F00367"/>
    <w:rsid w:val="00F04695"/>
    <w:rsid w:val="00F079F1"/>
    <w:rsid w:val="00F114D1"/>
    <w:rsid w:val="00F12CFB"/>
    <w:rsid w:val="00F2002B"/>
    <w:rsid w:val="00F21144"/>
    <w:rsid w:val="00F21B4D"/>
    <w:rsid w:val="00F22198"/>
    <w:rsid w:val="00F33CA8"/>
    <w:rsid w:val="00F342D0"/>
    <w:rsid w:val="00F345CD"/>
    <w:rsid w:val="00F41E46"/>
    <w:rsid w:val="00F47027"/>
    <w:rsid w:val="00F508DC"/>
    <w:rsid w:val="00F56A34"/>
    <w:rsid w:val="00F60A52"/>
    <w:rsid w:val="00F67564"/>
    <w:rsid w:val="00F70106"/>
    <w:rsid w:val="00F70E61"/>
    <w:rsid w:val="00F71FAA"/>
    <w:rsid w:val="00F75074"/>
    <w:rsid w:val="00F85F29"/>
    <w:rsid w:val="00F87CB5"/>
    <w:rsid w:val="00F922F1"/>
    <w:rsid w:val="00F95608"/>
    <w:rsid w:val="00F95678"/>
    <w:rsid w:val="00FA1E13"/>
    <w:rsid w:val="00FB52F5"/>
    <w:rsid w:val="00FB6696"/>
    <w:rsid w:val="00FB6E5C"/>
    <w:rsid w:val="00FD637D"/>
    <w:rsid w:val="00FE07E2"/>
    <w:rsid w:val="00FE2DF7"/>
    <w:rsid w:val="00FE5280"/>
    <w:rsid w:val="00FE6C7D"/>
    <w:rsid w:val="00FE7D76"/>
    <w:rsid w:val="00FF31DA"/>
    <w:rsid w:val="00FF667F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2"/>
    </o:shapelayout>
  </w:shapeDefaults>
  <w:decimalSymbol w:val=","/>
  <w:listSeparator w:val=";"/>
  <w14:docId w14:val="11769746"/>
  <w15:docId w15:val="{C80AE189-ECF1-4D47-88A2-375D78FC0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7425"/>
    <w:rPr>
      <w:rFonts w:ascii="Times New Roman" w:eastAsia="Times New Roman" w:hAnsi="Times New Roman"/>
    </w:rPr>
  </w:style>
  <w:style w:type="paragraph" w:styleId="Nagwek1">
    <w:name w:val="heading 1"/>
    <w:basedOn w:val="Normalny"/>
    <w:link w:val="Nagwek1Znak"/>
    <w:qFormat/>
    <w:rsid w:val="00155573"/>
    <w:pPr>
      <w:keepNext/>
      <w:jc w:val="center"/>
      <w:outlineLvl w:val="0"/>
    </w:pPr>
    <w:rPr>
      <w:rFonts w:asciiTheme="minorHAnsi" w:hAnsiTheme="minorHAnsi"/>
      <w:b/>
      <w:sz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780A"/>
    <w:pPr>
      <w:keepNext/>
      <w:keepLines/>
      <w:spacing w:before="40"/>
      <w:outlineLvl w:val="1"/>
    </w:pPr>
    <w:rPr>
      <w:rFonts w:asciiTheme="minorHAnsi" w:eastAsiaTheme="majorEastAsia" w:hAnsiTheme="minorHAnsi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C698A"/>
    <w:pPr>
      <w:keepNext/>
      <w:keepLines/>
      <w:spacing w:before="40"/>
      <w:jc w:val="center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DE551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55573"/>
    <w:rPr>
      <w:rFonts w:asciiTheme="minorHAnsi" w:eastAsia="Times New Roman" w:hAnsiTheme="minorHAnsi"/>
      <w:b/>
      <w:sz w:val="32"/>
    </w:rPr>
  </w:style>
  <w:style w:type="character" w:customStyle="1" w:styleId="Nagwek4Znak">
    <w:name w:val="Nagłówek 4 Znak"/>
    <w:link w:val="Nagwek4"/>
    <w:rsid w:val="00DE551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C924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2A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2A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2A0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2A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A0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D2A0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5">
    <w:name w:val="Style5"/>
    <w:basedOn w:val="Normalny"/>
    <w:uiPriority w:val="99"/>
    <w:rsid w:val="00485BF0"/>
    <w:pPr>
      <w:widowControl w:val="0"/>
      <w:autoSpaceDE w:val="0"/>
      <w:autoSpaceDN w:val="0"/>
      <w:adjustRightInd w:val="0"/>
      <w:spacing w:line="290" w:lineRule="exact"/>
    </w:pPr>
    <w:rPr>
      <w:rFonts w:ascii="Tahoma" w:hAnsi="Tahoma" w:cs="Tahoma"/>
      <w:sz w:val="24"/>
      <w:szCs w:val="24"/>
    </w:rPr>
  </w:style>
  <w:style w:type="paragraph" w:customStyle="1" w:styleId="Style11">
    <w:name w:val="Style11"/>
    <w:basedOn w:val="Normalny"/>
    <w:uiPriority w:val="99"/>
    <w:rsid w:val="00485BF0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 w:val="24"/>
      <w:szCs w:val="24"/>
    </w:rPr>
  </w:style>
  <w:style w:type="paragraph" w:customStyle="1" w:styleId="Style15">
    <w:name w:val="Style15"/>
    <w:basedOn w:val="Normalny"/>
    <w:uiPriority w:val="99"/>
    <w:rsid w:val="00485BF0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7">
    <w:name w:val="Style17"/>
    <w:basedOn w:val="Normalny"/>
    <w:uiPriority w:val="99"/>
    <w:rsid w:val="00485BF0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Style18">
    <w:name w:val="Style18"/>
    <w:basedOn w:val="Normalny"/>
    <w:uiPriority w:val="99"/>
    <w:rsid w:val="00485BF0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9">
    <w:name w:val="Style19"/>
    <w:basedOn w:val="Normalny"/>
    <w:uiPriority w:val="99"/>
    <w:rsid w:val="00485BF0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character" w:customStyle="1" w:styleId="FontStyle22">
    <w:name w:val="Font Style22"/>
    <w:uiPriority w:val="99"/>
    <w:rsid w:val="00485BF0"/>
    <w:rPr>
      <w:rFonts w:ascii="Tahoma" w:hAnsi="Tahoma" w:cs="Tahoma"/>
      <w:sz w:val="22"/>
      <w:szCs w:val="22"/>
    </w:rPr>
  </w:style>
  <w:style w:type="character" w:customStyle="1" w:styleId="FontStyle25">
    <w:name w:val="Font Style25"/>
    <w:uiPriority w:val="99"/>
    <w:rsid w:val="00485BF0"/>
    <w:rPr>
      <w:rFonts w:ascii="Tahoma" w:hAnsi="Tahoma" w:cs="Tahoma"/>
      <w:sz w:val="18"/>
      <w:szCs w:val="18"/>
    </w:rPr>
  </w:style>
  <w:style w:type="character" w:customStyle="1" w:styleId="FontStyle27">
    <w:name w:val="Font Style27"/>
    <w:uiPriority w:val="99"/>
    <w:rsid w:val="00485BF0"/>
    <w:rPr>
      <w:rFonts w:ascii="Tahoma" w:hAnsi="Tahoma" w:cs="Tahoma"/>
      <w:sz w:val="22"/>
      <w:szCs w:val="22"/>
    </w:rPr>
  </w:style>
  <w:style w:type="character" w:customStyle="1" w:styleId="FontStyle28">
    <w:name w:val="Font Style28"/>
    <w:uiPriority w:val="99"/>
    <w:rsid w:val="00485BF0"/>
    <w:rPr>
      <w:rFonts w:ascii="Tahoma" w:hAnsi="Tahoma" w:cs="Tahoma"/>
      <w:i/>
      <w:iCs/>
      <w:sz w:val="18"/>
      <w:szCs w:val="18"/>
    </w:rPr>
  </w:style>
  <w:style w:type="table" w:styleId="Tabela-Siatka">
    <w:name w:val="Table Grid"/>
    <w:basedOn w:val="Standardowy"/>
    <w:uiPriority w:val="59"/>
    <w:rsid w:val="00C12A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3">
    <w:name w:val="Font Style33"/>
    <w:uiPriority w:val="99"/>
    <w:rsid w:val="000835A9"/>
    <w:rPr>
      <w:rFonts w:ascii="Tahoma" w:hAnsi="Tahoma" w:cs="Tahoma" w:hint="default"/>
      <w:i/>
      <w:iCs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23650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3650E"/>
  </w:style>
  <w:style w:type="character" w:customStyle="1" w:styleId="TekstkomentarzaZnak">
    <w:name w:val="Tekst komentarza Znak"/>
    <w:link w:val="Tekstkomentarza"/>
    <w:uiPriority w:val="99"/>
    <w:rsid w:val="002365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650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3650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040B"/>
  </w:style>
  <w:style w:type="character" w:customStyle="1" w:styleId="TekstprzypisukocowegoZnak">
    <w:name w:val="Tekst przypisu końcowego Znak"/>
    <w:link w:val="Tekstprzypisukocowego"/>
    <w:uiPriority w:val="99"/>
    <w:semiHidden/>
    <w:rsid w:val="0043040B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43040B"/>
    <w:rPr>
      <w:vertAlign w:val="superscript"/>
    </w:rPr>
  </w:style>
  <w:style w:type="paragraph" w:customStyle="1" w:styleId="Default">
    <w:name w:val="Default"/>
    <w:rsid w:val="00B62B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0D1469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0D1469"/>
    <w:rPr>
      <w:lang w:eastAsia="en-US"/>
    </w:rPr>
  </w:style>
  <w:style w:type="paragraph" w:styleId="NormalnyWeb">
    <w:name w:val="Normal (Web)"/>
    <w:basedOn w:val="Normalny"/>
    <w:uiPriority w:val="99"/>
    <w:unhideWhenUsed/>
    <w:rsid w:val="000D1469"/>
    <w:rPr>
      <w:rFonts w:eastAsia="Calibri"/>
      <w:sz w:val="24"/>
      <w:szCs w:val="24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0D146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C4E86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AE1199"/>
    <w:rPr>
      <w:rFonts w:ascii="Times New Roman" w:eastAsia="Times New Roman" w:hAnsi="Times New Roman"/>
    </w:rPr>
  </w:style>
  <w:style w:type="character" w:customStyle="1" w:styleId="alb">
    <w:name w:val="a_lb"/>
    <w:basedOn w:val="Domylnaczcionkaakapitu"/>
    <w:rsid w:val="000B729E"/>
  </w:style>
  <w:style w:type="character" w:customStyle="1" w:styleId="Nagwek2Znak">
    <w:name w:val="Nagłówek 2 Znak"/>
    <w:basedOn w:val="Domylnaczcionkaakapitu"/>
    <w:link w:val="Nagwek2"/>
    <w:uiPriority w:val="9"/>
    <w:rsid w:val="00B8780A"/>
    <w:rPr>
      <w:rFonts w:asciiTheme="minorHAnsi" w:eastAsiaTheme="majorEastAsia" w:hAnsiTheme="minorHAnsi" w:cstheme="majorBidi"/>
      <w:b/>
      <w:sz w:val="28"/>
      <w:szCs w:val="26"/>
    </w:rPr>
  </w:style>
  <w:style w:type="table" w:customStyle="1" w:styleId="Tabela-Siatka1">
    <w:name w:val="Tabela - Siatka1"/>
    <w:basedOn w:val="Standardowy"/>
    <w:next w:val="Tabela-Siatka"/>
    <w:uiPriority w:val="59"/>
    <w:rsid w:val="009E37BF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6C698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E03B8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5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0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1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EAF47A-B939-42B1-A326-6F620653E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2268</Words>
  <Characters>13614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 - Formularz ofertowy</vt:lpstr>
    </vt:vector>
  </TitlesOfParts>
  <Company>Microsoft</Company>
  <LinksUpToDate>false</LinksUpToDate>
  <CharactersWithSpaces>15851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 - Formularz ofertowy</dc:title>
  <dc:creator>ROPS Kraków ROPS Kraków</dc:creator>
  <cp:lastModifiedBy>twieczorek</cp:lastModifiedBy>
  <cp:revision>6</cp:revision>
  <cp:lastPrinted>2012-08-23T10:22:00Z</cp:lastPrinted>
  <dcterms:created xsi:type="dcterms:W3CDTF">2025-05-27T05:58:00Z</dcterms:created>
  <dcterms:modified xsi:type="dcterms:W3CDTF">2025-05-28T12:32:00Z</dcterms:modified>
</cp:coreProperties>
</file>