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48FA2" w14:textId="77777777" w:rsidR="00150B8E" w:rsidRDefault="00150B8E" w:rsidP="00902A2B">
      <w:pPr>
        <w:spacing w:line="300" w:lineRule="auto"/>
        <w:jc w:val="center"/>
        <w:rPr>
          <w:rFonts w:ascii="Cambria" w:hAnsi="Cambria"/>
          <w:b/>
          <w:color w:val="000000" w:themeColor="text1"/>
          <w:sz w:val="20"/>
          <w:szCs w:val="20"/>
        </w:rPr>
      </w:pPr>
      <w:bookmarkStart w:id="0" w:name="_Hlk59429758"/>
    </w:p>
    <w:p w14:paraId="4DE4BF9E" w14:textId="77777777" w:rsidR="00007592" w:rsidRDefault="00007592" w:rsidP="00902A2B">
      <w:pPr>
        <w:spacing w:line="300" w:lineRule="auto"/>
        <w:jc w:val="center"/>
        <w:rPr>
          <w:rFonts w:ascii="Cambria" w:hAnsi="Cambria"/>
          <w:b/>
          <w:color w:val="000000" w:themeColor="text1"/>
          <w:sz w:val="20"/>
          <w:szCs w:val="20"/>
        </w:rPr>
      </w:pPr>
    </w:p>
    <w:p w14:paraId="6C97C820" w14:textId="77777777" w:rsidR="00007592" w:rsidRDefault="00007592" w:rsidP="00902A2B">
      <w:pPr>
        <w:spacing w:line="300" w:lineRule="auto"/>
        <w:jc w:val="center"/>
        <w:rPr>
          <w:rFonts w:ascii="Cambria" w:hAnsi="Cambria"/>
          <w:b/>
          <w:color w:val="000000" w:themeColor="text1"/>
          <w:sz w:val="20"/>
          <w:szCs w:val="20"/>
        </w:rPr>
      </w:pPr>
    </w:p>
    <w:p w14:paraId="1BDBFD52" w14:textId="77777777" w:rsidR="00007592" w:rsidRDefault="00007592" w:rsidP="00902A2B">
      <w:pPr>
        <w:spacing w:line="300" w:lineRule="auto"/>
        <w:jc w:val="center"/>
        <w:rPr>
          <w:rFonts w:ascii="Cambria" w:hAnsi="Cambria"/>
          <w:b/>
          <w:color w:val="000000" w:themeColor="text1"/>
          <w:sz w:val="20"/>
          <w:szCs w:val="20"/>
        </w:rPr>
      </w:pPr>
    </w:p>
    <w:p w14:paraId="376C1728" w14:textId="77777777" w:rsidR="00007592" w:rsidRDefault="00007592" w:rsidP="00902A2B">
      <w:pPr>
        <w:spacing w:line="300" w:lineRule="auto"/>
        <w:jc w:val="center"/>
        <w:rPr>
          <w:rFonts w:ascii="Cambria" w:hAnsi="Cambria"/>
          <w:b/>
          <w:color w:val="000000" w:themeColor="text1"/>
          <w:sz w:val="20"/>
          <w:szCs w:val="20"/>
        </w:rPr>
      </w:pPr>
    </w:p>
    <w:p w14:paraId="38EF76EA" w14:textId="77777777" w:rsidR="00AA7D00" w:rsidRDefault="00AA7D00" w:rsidP="00902A2B">
      <w:pPr>
        <w:spacing w:line="300" w:lineRule="auto"/>
        <w:jc w:val="center"/>
        <w:rPr>
          <w:rFonts w:ascii="Cambria" w:hAnsi="Cambria"/>
          <w:b/>
          <w:color w:val="000000" w:themeColor="text1"/>
          <w:sz w:val="20"/>
          <w:szCs w:val="20"/>
        </w:rPr>
      </w:pPr>
    </w:p>
    <w:p w14:paraId="191A7B21" w14:textId="77777777" w:rsidR="00AA7D00" w:rsidRDefault="00AA7D00" w:rsidP="00902A2B">
      <w:pPr>
        <w:spacing w:line="300" w:lineRule="auto"/>
        <w:jc w:val="center"/>
        <w:rPr>
          <w:rFonts w:ascii="Cambria" w:hAnsi="Cambria"/>
          <w:b/>
          <w:color w:val="000000" w:themeColor="text1"/>
          <w:sz w:val="20"/>
          <w:szCs w:val="20"/>
        </w:rPr>
      </w:pPr>
    </w:p>
    <w:tbl>
      <w:tblPr>
        <w:tblW w:w="0" w:type="auto"/>
        <w:jc w:val="center"/>
        <w:tblLook w:val="04A0" w:firstRow="1" w:lastRow="0" w:firstColumn="1" w:lastColumn="0" w:noHBand="0" w:noVBand="1"/>
      </w:tblPr>
      <w:tblGrid>
        <w:gridCol w:w="8646"/>
      </w:tblGrid>
      <w:tr w:rsidR="00954AF6" w:rsidRPr="007D3593" w14:paraId="0E129D92" w14:textId="77777777" w:rsidTr="008B378A">
        <w:trPr>
          <w:trHeight w:val="1768"/>
          <w:jc w:val="center"/>
        </w:trPr>
        <w:tc>
          <w:tcPr>
            <w:tcW w:w="8646" w:type="dxa"/>
            <w:shd w:val="clear" w:color="auto" w:fill="auto"/>
          </w:tcPr>
          <w:p w14:paraId="01116348" w14:textId="77777777" w:rsidR="00954AF6" w:rsidRPr="007D3593" w:rsidRDefault="00954AF6" w:rsidP="002653B6">
            <w:pPr>
              <w:spacing w:line="300" w:lineRule="auto"/>
              <w:jc w:val="center"/>
              <w:rPr>
                <w:rFonts w:ascii="Cambria" w:hAnsi="Cambria"/>
                <w:b/>
                <w:lang w:val="pl-PL"/>
              </w:rPr>
            </w:pPr>
            <w:r w:rsidRPr="007D3593">
              <w:rPr>
                <w:rFonts w:ascii="Cambria" w:hAnsi="Cambria"/>
                <w:b/>
                <w:sz w:val="22"/>
                <w:szCs w:val="22"/>
                <w:lang w:val="pl-PL"/>
              </w:rPr>
              <w:t>GMINA NIELISZ</w:t>
            </w:r>
          </w:p>
          <w:p w14:paraId="131A7FF3" w14:textId="77777777" w:rsidR="00954AF6" w:rsidRPr="007D3593" w:rsidRDefault="00954AF6" w:rsidP="002653B6">
            <w:pPr>
              <w:spacing w:line="300" w:lineRule="auto"/>
              <w:jc w:val="center"/>
              <w:rPr>
                <w:rFonts w:ascii="Cambria" w:hAnsi="Cambria"/>
                <w:b/>
                <w:sz w:val="10"/>
                <w:szCs w:val="10"/>
                <w:lang w:val="pl-PL"/>
              </w:rPr>
            </w:pPr>
          </w:p>
          <w:p w14:paraId="7AAB48FE" w14:textId="77777777" w:rsidR="00954AF6" w:rsidRPr="007D3593" w:rsidRDefault="00954AF6" w:rsidP="002653B6">
            <w:pPr>
              <w:spacing w:line="300" w:lineRule="auto"/>
              <w:jc w:val="center"/>
              <w:rPr>
                <w:rFonts w:ascii="Cambria" w:hAnsi="Cambria"/>
                <w:lang w:val="pl-PL"/>
              </w:rPr>
            </w:pPr>
            <w:r w:rsidRPr="007D3593">
              <w:rPr>
                <w:rFonts w:ascii="Cambria" w:hAnsi="Cambria"/>
                <w:noProof/>
                <w:lang w:val="pl-PL"/>
              </w:rPr>
              <w:drawing>
                <wp:inline distT="0" distB="0" distL="0" distR="0" wp14:anchorId="0CAAAEB6" wp14:editId="0AFD25C8">
                  <wp:extent cx="685800" cy="800100"/>
                  <wp:effectExtent l="0" t="0" r="0" b="0"/>
                  <wp:docPr id="2" name="Obraz 1" descr="H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Herb"/>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a:ln>
                            <a:noFill/>
                          </a:ln>
                        </pic:spPr>
                      </pic:pic>
                    </a:graphicData>
                  </a:graphic>
                </wp:inline>
              </w:drawing>
            </w:r>
          </w:p>
          <w:p w14:paraId="181C3B10" w14:textId="77777777" w:rsidR="00954AF6" w:rsidRPr="007D3593" w:rsidRDefault="00954AF6" w:rsidP="002653B6">
            <w:pPr>
              <w:spacing w:line="300" w:lineRule="auto"/>
              <w:jc w:val="center"/>
              <w:rPr>
                <w:rFonts w:ascii="Cambria" w:hAnsi="Cambria" w:cs="Arial"/>
                <w:b/>
                <w:sz w:val="10"/>
                <w:szCs w:val="10"/>
                <w:lang w:val="pl-PL"/>
              </w:rPr>
            </w:pPr>
          </w:p>
        </w:tc>
      </w:tr>
    </w:tbl>
    <w:p w14:paraId="7B33ABD3" w14:textId="77777777" w:rsidR="00954AF6" w:rsidRPr="007D3593" w:rsidRDefault="00954AF6" w:rsidP="002653B6">
      <w:pPr>
        <w:spacing w:line="300" w:lineRule="auto"/>
        <w:jc w:val="center"/>
        <w:rPr>
          <w:rFonts w:ascii="Cambria" w:hAnsi="Cambria" w:cs="Arial"/>
          <w:sz w:val="22"/>
          <w:szCs w:val="22"/>
          <w:lang w:val="pl-PL"/>
        </w:rPr>
      </w:pPr>
      <w:r w:rsidRPr="007D3593">
        <w:rPr>
          <w:rFonts w:ascii="Cambria" w:hAnsi="Cambria" w:cs="Arial"/>
          <w:sz w:val="22"/>
          <w:szCs w:val="22"/>
          <w:lang w:val="pl-PL"/>
        </w:rPr>
        <w:t xml:space="preserve">reprezentowana przez </w:t>
      </w:r>
    </w:p>
    <w:p w14:paraId="0853A9ED" w14:textId="77777777" w:rsidR="00954AF6" w:rsidRPr="007D3593" w:rsidRDefault="00954AF6" w:rsidP="002653B6">
      <w:pPr>
        <w:spacing w:line="300" w:lineRule="auto"/>
        <w:jc w:val="center"/>
        <w:rPr>
          <w:rFonts w:ascii="Cambria" w:hAnsi="Cambria"/>
          <w:b/>
          <w:color w:val="000000"/>
          <w:sz w:val="22"/>
          <w:szCs w:val="22"/>
          <w:lang w:val="pl-PL"/>
        </w:rPr>
      </w:pPr>
      <w:r w:rsidRPr="007D3593">
        <w:rPr>
          <w:rFonts w:ascii="Cambria" w:hAnsi="Cambria" w:cs="Arial"/>
          <w:sz w:val="22"/>
          <w:szCs w:val="22"/>
          <w:lang w:val="pl-PL"/>
        </w:rPr>
        <w:t>Wójta Gminy Nielisz</w:t>
      </w:r>
    </w:p>
    <w:p w14:paraId="293307C6" w14:textId="77777777" w:rsidR="00150B8E" w:rsidRPr="007D3593" w:rsidRDefault="00150B8E" w:rsidP="002653B6">
      <w:pPr>
        <w:spacing w:line="300" w:lineRule="auto"/>
        <w:jc w:val="center"/>
        <w:rPr>
          <w:rFonts w:ascii="Cambria" w:hAnsi="Cambria"/>
          <w:lang w:val="pl-PL"/>
        </w:rPr>
      </w:pPr>
    </w:p>
    <w:p w14:paraId="25BE0EF9" w14:textId="77777777" w:rsidR="00DC4FD0" w:rsidRPr="007D3593" w:rsidRDefault="00DC4FD0" w:rsidP="002653B6">
      <w:pPr>
        <w:widowControl/>
        <w:spacing w:line="300" w:lineRule="auto"/>
        <w:jc w:val="center"/>
        <w:rPr>
          <w:rFonts w:ascii="Cambria" w:hAnsi="Cambria" w:cs="Times New Roman"/>
          <w:kern w:val="0"/>
          <w:lang w:val="pl-PL" w:eastAsia="pl-PL"/>
        </w:rPr>
      </w:pPr>
    </w:p>
    <w:p w14:paraId="5ACE0216" w14:textId="77777777" w:rsidR="00954AF6" w:rsidRPr="007D3593" w:rsidRDefault="00954AF6" w:rsidP="002653B6">
      <w:pPr>
        <w:widowControl/>
        <w:spacing w:line="300" w:lineRule="auto"/>
        <w:jc w:val="center"/>
        <w:rPr>
          <w:rFonts w:ascii="Cambria" w:hAnsi="Cambria" w:cs="Times New Roman"/>
          <w:kern w:val="0"/>
          <w:lang w:val="pl-PL" w:eastAsia="pl-PL"/>
        </w:rPr>
      </w:pPr>
    </w:p>
    <w:tbl>
      <w:tblPr>
        <w:tblW w:w="9463" w:type="dxa"/>
        <w:tblInd w:w="-5" w:type="dxa"/>
        <w:tblLayout w:type="fixed"/>
        <w:tblLook w:val="00A0" w:firstRow="1" w:lastRow="0" w:firstColumn="1" w:lastColumn="0" w:noHBand="0" w:noVBand="0"/>
      </w:tblPr>
      <w:tblGrid>
        <w:gridCol w:w="9463"/>
      </w:tblGrid>
      <w:tr w:rsidR="00DC4FD0" w:rsidRPr="007D3593" w14:paraId="4FD23B2C" w14:textId="77777777" w:rsidTr="00AA7D00">
        <w:trPr>
          <w:trHeight w:val="660"/>
        </w:trPr>
        <w:tc>
          <w:tcPr>
            <w:tcW w:w="9463" w:type="dxa"/>
            <w:tcBorders>
              <w:top w:val="single" w:sz="4" w:space="0" w:color="000000"/>
              <w:bottom w:val="single" w:sz="4" w:space="0" w:color="000000"/>
            </w:tcBorders>
          </w:tcPr>
          <w:p w14:paraId="4679D604" w14:textId="77777777" w:rsidR="00AA7D00" w:rsidRPr="007D3593" w:rsidRDefault="00AA7D00" w:rsidP="002653B6">
            <w:pPr>
              <w:spacing w:line="300" w:lineRule="auto"/>
              <w:jc w:val="center"/>
              <w:rPr>
                <w:rFonts w:ascii="Cambria" w:hAnsi="Cambria" w:cs="Arial"/>
                <w:b/>
                <w:kern w:val="0"/>
                <w:sz w:val="10"/>
                <w:szCs w:val="10"/>
                <w:lang w:val="pl-PL" w:eastAsia="pl-PL"/>
              </w:rPr>
            </w:pPr>
          </w:p>
          <w:p w14:paraId="58F2DF9A" w14:textId="77777777" w:rsidR="00DC4FD0" w:rsidRPr="007D3593" w:rsidRDefault="00DC4FD0" w:rsidP="002653B6">
            <w:pPr>
              <w:spacing w:line="300" w:lineRule="auto"/>
              <w:jc w:val="center"/>
              <w:rPr>
                <w:rFonts w:ascii="Cambria" w:hAnsi="Cambria" w:cs="Arial"/>
                <w:b/>
                <w:kern w:val="0"/>
                <w:sz w:val="38"/>
                <w:szCs w:val="38"/>
                <w:lang w:val="pl-PL" w:eastAsia="pl-PL"/>
              </w:rPr>
            </w:pPr>
            <w:r w:rsidRPr="007D3593">
              <w:rPr>
                <w:rFonts w:ascii="Cambria" w:hAnsi="Cambria" w:cs="Arial"/>
                <w:b/>
                <w:kern w:val="0"/>
                <w:sz w:val="38"/>
                <w:szCs w:val="38"/>
                <w:lang w:val="pl-PL" w:eastAsia="pl-PL"/>
              </w:rPr>
              <w:t>SPECYFIKACJA WARUNKÓW ZAMÓWIENIA</w:t>
            </w:r>
          </w:p>
          <w:p w14:paraId="07512A59" w14:textId="0CA8E585" w:rsidR="00AA7D00" w:rsidRPr="007D3593" w:rsidRDefault="00AA7D00" w:rsidP="002653B6">
            <w:pPr>
              <w:spacing w:line="300" w:lineRule="auto"/>
              <w:jc w:val="center"/>
              <w:rPr>
                <w:rFonts w:ascii="Cambria" w:hAnsi="Cambria" w:cs="Arial"/>
                <w:b/>
                <w:kern w:val="0"/>
                <w:sz w:val="10"/>
                <w:szCs w:val="10"/>
                <w:lang w:val="pl-PL" w:eastAsia="pl-PL"/>
              </w:rPr>
            </w:pPr>
          </w:p>
        </w:tc>
      </w:tr>
    </w:tbl>
    <w:p w14:paraId="4F34F295" w14:textId="77777777" w:rsidR="00BF51E6" w:rsidRPr="007D3593" w:rsidRDefault="00BF51E6" w:rsidP="002653B6">
      <w:pPr>
        <w:widowControl/>
        <w:spacing w:line="300" w:lineRule="auto"/>
        <w:jc w:val="center"/>
        <w:rPr>
          <w:rFonts w:ascii="Cambria" w:hAnsi="Cambria" w:cs="Times New Roman"/>
          <w:bCs/>
          <w:kern w:val="0"/>
          <w:lang w:val="pl-PL" w:eastAsia="pl-PL"/>
        </w:rPr>
      </w:pPr>
    </w:p>
    <w:p w14:paraId="3D4B11AD" w14:textId="51C2D6D7" w:rsidR="00BF51E6" w:rsidRPr="007D3593" w:rsidRDefault="00DC4FD0" w:rsidP="002653B6">
      <w:pPr>
        <w:widowControl/>
        <w:spacing w:line="300" w:lineRule="auto"/>
        <w:jc w:val="center"/>
        <w:rPr>
          <w:rFonts w:ascii="Cambria" w:hAnsi="Cambria" w:cs="Times New Roman"/>
          <w:bCs/>
          <w:kern w:val="0"/>
          <w:lang w:val="pl-PL" w:eastAsia="pl-PL"/>
        </w:rPr>
      </w:pPr>
      <w:r w:rsidRPr="007D3593">
        <w:rPr>
          <w:rFonts w:ascii="Cambria" w:hAnsi="Cambria" w:cs="Times New Roman"/>
          <w:bCs/>
          <w:kern w:val="0"/>
          <w:lang w:val="pl-PL" w:eastAsia="pl-PL"/>
        </w:rPr>
        <w:t>w postępowaniu o udzielenie zamówienia publicznego na zadanie</w:t>
      </w:r>
      <w:r w:rsidR="001B7C74" w:rsidRPr="007D3593">
        <w:rPr>
          <w:rFonts w:ascii="Cambria" w:hAnsi="Cambria" w:cs="Times New Roman"/>
          <w:bCs/>
          <w:kern w:val="0"/>
          <w:lang w:val="pl-PL" w:eastAsia="pl-PL"/>
        </w:rPr>
        <w:t xml:space="preserve"> pn.</w:t>
      </w:r>
    </w:p>
    <w:p w14:paraId="03F1E1A2" w14:textId="77777777" w:rsidR="00BF51E6" w:rsidRPr="007D3593" w:rsidRDefault="00BF51E6" w:rsidP="002653B6">
      <w:pPr>
        <w:widowControl/>
        <w:spacing w:line="300" w:lineRule="auto"/>
        <w:rPr>
          <w:rFonts w:ascii="Cambria" w:hAnsi="Cambria" w:cs="Times New Roman"/>
          <w:bCs/>
          <w:kern w:val="0"/>
          <w:sz w:val="26"/>
          <w:szCs w:val="26"/>
          <w:lang w:val="pl-PL" w:eastAsia="pl-PL"/>
        </w:rPr>
      </w:pPr>
    </w:p>
    <w:p w14:paraId="7FBC2268" w14:textId="773C48BE" w:rsidR="00DC4FD0" w:rsidRPr="007D3593" w:rsidRDefault="00BF51E6" w:rsidP="002653B6">
      <w:pPr>
        <w:spacing w:line="300" w:lineRule="auto"/>
        <w:ind w:left="426"/>
        <w:contextualSpacing/>
        <w:jc w:val="center"/>
        <w:textAlignment w:val="baseline"/>
        <w:rPr>
          <w:rFonts w:ascii="Cambria" w:hAnsi="Cambria"/>
          <w:i/>
          <w:color w:val="000000" w:themeColor="text1"/>
          <w:sz w:val="28"/>
          <w:szCs w:val="28"/>
          <w:lang w:val="pl-PL"/>
        </w:rPr>
      </w:pPr>
      <w:r w:rsidRPr="007D3593">
        <w:rPr>
          <w:rFonts w:ascii="Cambria" w:hAnsi="Cambria" w:cs="Times New Roman"/>
          <w:b/>
          <w:color w:val="000000" w:themeColor="text1"/>
          <w:kern w:val="0"/>
          <w:sz w:val="28"/>
          <w:szCs w:val="28"/>
          <w:lang w:val="pl-PL" w:eastAsia="pl-PL"/>
        </w:rPr>
        <w:t>„</w:t>
      </w:r>
      <w:r w:rsidR="00B6227D" w:rsidRPr="007D3593">
        <w:rPr>
          <w:rFonts w:ascii="Cambria" w:hAnsi="Cambria"/>
          <w:b/>
          <w:bCs/>
          <w:i/>
          <w:iCs/>
          <w:color w:val="000000" w:themeColor="text1"/>
          <w:sz w:val="28"/>
          <w:szCs w:val="28"/>
          <w:lang w:val="pl-PL"/>
        </w:rPr>
        <w:t>Budowa sieci wodociągowej w Gminie Nielisz</w:t>
      </w:r>
      <w:r w:rsidR="00007592">
        <w:rPr>
          <w:rFonts w:ascii="Cambria" w:hAnsi="Cambria"/>
          <w:b/>
          <w:bCs/>
          <w:i/>
          <w:iCs/>
          <w:color w:val="000000" w:themeColor="text1"/>
          <w:sz w:val="28"/>
          <w:szCs w:val="28"/>
          <w:lang w:val="pl-PL"/>
        </w:rPr>
        <w:t xml:space="preserve"> – II etap</w:t>
      </w:r>
      <w:r w:rsidR="00C92C92" w:rsidRPr="007D3593">
        <w:rPr>
          <w:rFonts w:ascii="Cambria" w:hAnsi="Cambria"/>
          <w:b/>
          <w:bCs/>
          <w:i/>
          <w:iCs/>
          <w:color w:val="000000" w:themeColor="text1"/>
          <w:sz w:val="28"/>
          <w:szCs w:val="28"/>
          <w:lang w:val="pl-PL"/>
        </w:rPr>
        <w:t>”</w:t>
      </w:r>
    </w:p>
    <w:p w14:paraId="6F80FD2B" w14:textId="77777777" w:rsidR="001835D3" w:rsidRPr="007D3593" w:rsidRDefault="001835D3" w:rsidP="002653B6">
      <w:pPr>
        <w:tabs>
          <w:tab w:val="left" w:pos="567"/>
        </w:tabs>
        <w:spacing w:line="300" w:lineRule="auto"/>
        <w:jc w:val="center"/>
        <w:rPr>
          <w:rFonts w:ascii="Cambria" w:hAnsi="Cambria" w:cs="Cambria"/>
          <w:b/>
          <w:lang w:val="pl-PL"/>
        </w:rPr>
      </w:pPr>
    </w:p>
    <w:p w14:paraId="1305CE5F" w14:textId="753206ED" w:rsidR="00954AF6" w:rsidRPr="007D3593" w:rsidRDefault="00954AF6" w:rsidP="002653B6">
      <w:pPr>
        <w:tabs>
          <w:tab w:val="left" w:pos="567"/>
        </w:tabs>
        <w:spacing w:line="300" w:lineRule="auto"/>
        <w:contextualSpacing/>
        <w:jc w:val="center"/>
        <w:rPr>
          <w:rFonts w:ascii="Cambria" w:hAnsi="Cambria"/>
          <w:b/>
          <w:lang w:val="pl-PL"/>
        </w:rPr>
      </w:pPr>
      <w:r w:rsidRPr="007D3593">
        <w:rPr>
          <w:rFonts w:ascii="Cambria" w:hAnsi="Cambria"/>
          <w:bCs/>
          <w:lang w:val="pl-PL"/>
        </w:rPr>
        <w:t>(Numer referencyjny:</w:t>
      </w:r>
      <w:r w:rsidRPr="007D3593">
        <w:rPr>
          <w:rFonts w:ascii="Cambria" w:hAnsi="Cambria"/>
          <w:b/>
          <w:lang w:val="pl-PL"/>
        </w:rPr>
        <w:t xml:space="preserve"> UZP.271</w:t>
      </w:r>
      <w:r w:rsidR="00124C33" w:rsidRPr="007D3593">
        <w:rPr>
          <w:rFonts w:ascii="Cambria" w:hAnsi="Cambria"/>
          <w:b/>
          <w:lang w:val="pl-PL"/>
        </w:rPr>
        <w:t>.</w:t>
      </w:r>
      <w:r w:rsidR="00007592">
        <w:rPr>
          <w:rFonts w:ascii="Cambria" w:hAnsi="Cambria"/>
          <w:b/>
          <w:lang w:val="pl-PL"/>
        </w:rPr>
        <w:t>4</w:t>
      </w:r>
      <w:r w:rsidR="00124C33" w:rsidRPr="007D3593">
        <w:rPr>
          <w:rFonts w:ascii="Cambria" w:hAnsi="Cambria"/>
          <w:b/>
          <w:lang w:val="pl-PL"/>
        </w:rPr>
        <w:t>.</w:t>
      </w:r>
      <w:r w:rsidRPr="007D3593">
        <w:rPr>
          <w:rFonts w:ascii="Cambria" w:hAnsi="Cambria"/>
          <w:b/>
          <w:lang w:val="pl-PL"/>
        </w:rPr>
        <w:t>2025</w:t>
      </w:r>
      <w:r w:rsidRPr="007D3593">
        <w:rPr>
          <w:rFonts w:ascii="Cambria" w:hAnsi="Cambria"/>
          <w:bCs/>
          <w:lang w:val="pl-PL"/>
        </w:rPr>
        <w:t>)</w:t>
      </w:r>
    </w:p>
    <w:p w14:paraId="60CAC5D6" w14:textId="77777777" w:rsidR="00954AF6" w:rsidRPr="007D3593" w:rsidRDefault="00954AF6" w:rsidP="002653B6">
      <w:pPr>
        <w:tabs>
          <w:tab w:val="left" w:pos="567"/>
        </w:tabs>
        <w:spacing w:line="300" w:lineRule="auto"/>
        <w:contextualSpacing/>
        <w:jc w:val="center"/>
        <w:rPr>
          <w:rFonts w:ascii="Cambria" w:hAnsi="Cambria"/>
          <w:b/>
          <w:lang w:val="pl-PL"/>
        </w:rPr>
      </w:pPr>
    </w:p>
    <w:p w14:paraId="5E148CD7" w14:textId="77777777" w:rsidR="00954AF6" w:rsidRPr="007D3593" w:rsidRDefault="00954AF6" w:rsidP="002653B6">
      <w:pPr>
        <w:spacing w:line="300" w:lineRule="auto"/>
        <w:jc w:val="center"/>
        <w:rPr>
          <w:rFonts w:ascii="Cambria" w:hAnsi="Cambria" w:cs="Arial"/>
          <w:b/>
          <w:bCs/>
          <w:lang w:val="pl-PL"/>
        </w:rPr>
      </w:pPr>
      <w:r w:rsidRPr="007D3593">
        <w:rPr>
          <w:rFonts w:ascii="Cambria" w:hAnsi="Cambria" w:cs="Arial"/>
          <w:b/>
          <w:bCs/>
          <w:lang w:val="pl-PL"/>
        </w:rPr>
        <w:t>ZATWIERDZIŁ</w:t>
      </w:r>
    </w:p>
    <w:p w14:paraId="556BF5BC" w14:textId="77777777" w:rsidR="00954AF6" w:rsidRPr="007D3593" w:rsidRDefault="00954AF6" w:rsidP="002653B6">
      <w:pPr>
        <w:spacing w:line="300" w:lineRule="auto"/>
        <w:jc w:val="center"/>
        <w:rPr>
          <w:rFonts w:ascii="Cambria" w:hAnsi="Cambria" w:cs="Arial"/>
          <w:b/>
          <w:bCs/>
          <w:lang w:val="pl-PL"/>
        </w:rPr>
      </w:pPr>
    </w:p>
    <w:p w14:paraId="29BF2123" w14:textId="77777777" w:rsidR="00954AF6" w:rsidRPr="007D3593" w:rsidRDefault="00954AF6" w:rsidP="002653B6">
      <w:pPr>
        <w:spacing w:line="300" w:lineRule="auto"/>
        <w:jc w:val="center"/>
        <w:rPr>
          <w:rFonts w:ascii="Cambria" w:hAnsi="Cambria"/>
          <w:b/>
          <w:lang w:val="pl-PL"/>
        </w:rPr>
      </w:pPr>
      <w:r w:rsidRPr="007D3593">
        <w:rPr>
          <w:rFonts w:ascii="Cambria" w:hAnsi="Cambria"/>
          <w:b/>
          <w:lang w:val="pl-PL"/>
        </w:rPr>
        <w:t>Wójt Gminy Nielisz - Adam Wal</w:t>
      </w:r>
    </w:p>
    <w:p w14:paraId="24670E83" w14:textId="77777777" w:rsidR="00954AF6" w:rsidRPr="007D3593" w:rsidRDefault="00954AF6" w:rsidP="002653B6">
      <w:pPr>
        <w:spacing w:line="300" w:lineRule="auto"/>
        <w:jc w:val="center"/>
        <w:rPr>
          <w:rFonts w:ascii="Cambria" w:hAnsi="Cambria" w:cs="Arial"/>
          <w:lang w:val="pl-PL"/>
        </w:rPr>
      </w:pPr>
    </w:p>
    <w:p w14:paraId="20A4866B" w14:textId="77777777" w:rsidR="00954AF6" w:rsidRPr="007D3593" w:rsidRDefault="00954AF6" w:rsidP="002653B6">
      <w:pPr>
        <w:spacing w:line="300" w:lineRule="auto"/>
        <w:rPr>
          <w:rFonts w:ascii="Cambria" w:hAnsi="Cambria" w:cs="Arial"/>
          <w:lang w:val="pl-PL"/>
        </w:rPr>
      </w:pPr>
    </w:p>
    <w:p w14:paraId="62C56DA4" w14:textId="77777777" w:rsidR="00954AF6" w:rsidRPr="007D3593" w:rsidRDefault="00954AF6" w:rsidP="002653B6">
      <w:pPr>
        <w:spacing w:line="300" w:lineRule="auto"/>
        <w:rPr>
          <w:rFonts w:ascii="Cambria" w:hAnsi="Cambria" w:cs="Arial"/>
          <w:lang w:val="pl-PL"/>
        </w:rPr>
      </w:pPr>
    </w:p>
    <w:p w14:paraId="4B0C2450" w14:textId="77777777" w:rsidR="00954AF6" w:rsidRPr="007D3593" w:rsidRDefault="00954AF6" w:rsidP="002653B6">
      <w:pPr>
        <w:spacing w:line="300" w:lineRule="auto"/>
        <w:jc w:val="center"/>
        <w:rPr>
          <w:rFonts w:ascii="Cambria" w:hAnsi="Cambria" w:cs="Arial"/>
          <w:lang w:val="pl-PL"/>
        </w:rPr>
      </w:pPr>
    </w:p>
    <w:p w14:paraId="2BD9F4F2" w14:textId="77777777" w:rsidR="00954AF6" w:rsidRPr="007D3593" w:rsidRDefault="00954AF6" w:rsidP="002653B6">
      <w:pPr>
        <w:spacing w:line="300" w:lineRule="auto"/>
        <w:jc w:val="center"/>
        <w:rPr>
          <w:rFonts w:ascii="Cambria" w:hAnsi="Cambria" w:cs="Arial"/>
          <w:lang w:val="pl-PL"/>
        </w:rPr>
      </w:pPr>
      <w:r w:rsidRPr="007D3593">
        <w:rPr>
          <w:rFonts w:ascii="Cambria" w:hAnsi="Cambria" w:cs="Arial"/>
          <w:lang w:val="pl-PL"/>
        </w:rPr>
        <w:t>--------------------------------------------------------</w:t>
      </w:r>
    </w:p>
    <w:p w14:paraId="6396A042" w14:textId="77777777" w:rsidR="00954AF6" w:rsidRPr="007D3593" w:rsidRDefault="00954AF6" w:rsidP="002653B6">
      <w:pPr>
        <w:spacing w:line="300" w:lineRule="auto"/>
        <w:jc w:val="center"/>
        <w:rPr>
          <w:rFonts w:ascii="Cambria" w:hAnsi="Cambria"/>
          <w:i/>
          <w:sz w:val="18"/>
          <w:szCs w:val="18"/>
          <w:lang w:val="pl-PL"/>
        </w:rPr>
      </w:pPr>
      <w:r w:rsidRPr="007D3593">
        <w:rPr>
          <w:rFonts w:ascii="Cambria" w:hAnsi="Cambria"/>
          <w:i/>
          <w:sz w:val="18"/>
          <w:szCs w:val="18"/>
          <w:lang w:val="pl-PL"/>
        </w:rPr>
        <w:t>(podpis Kierownika Zamawiającego)</w:t>
      </w:r>
    </w:p>
    <w:p w14:paraId="248EF499" w14:textId="77777777" w:rsidR="00954AF6" w:rsidRPr="007D3593" w:rsidRDefault="00954AF6" w:rsidP="002653B6">
      <w:pPr>
        <w:spacing w:line="300" w:lineRule="auto"/>
        <w:jc w:val="center"/>
        <w:rPr>
          <w:rFonts w:ascii="Cambria" w:hAnsi="Cambria"/>
          <w:i/>
          <w:sz w:val="18"/>
          <w:szCs w:val="18"/>
          <w:lang w:val="pl-PL"/>
        </w:rPr>
      </w:pPr>
    </w:p>
    <w:p w14:paraId="3F51616B" w14:textId="77777777" w:rsidR="00902A2B" w:rsidRPr="007D3593" w:rsidRDefault="00902A2B" w:rsidP="002653B6">
      <w:pPr>
        <w:spacing w:line="300" w:lineRule="auto"/>
        <w:jc w:val="center"/>
        <w:rPr>
          <w:rFonts w:ascii="Cambria" w:hAnsi="Cambria"/>
          <w:i/>
          <w:sz w:val="18"/>
          <w:szCs w:val="18"/>
          <w:lang w:val="pl-PL"/>
        </w:rPr>
      </w:pPr>
    </w:p>
    <w:p w14:paraId="678C481C" w14:textId="77777777" w:rsidR="00902A2B" w:rsidRPr="007D3593" w:rsidRDefault="00902A2B" w:rsidP="002653B6">
      <w:pPr>
        <w:spacing w:line="300" w:lineRule="auto"/>
        <w:jc w:val="center"/>
        <w:rPr>
          <w:rFonts w:ascii="Cambria" w:hAnsi="Cambria"/>
          <w:i/>
          <w:sz w:val="18"/>
          <w:szCs w:val="18"/>
          <w:lang w:val="pl-PL"/>
        </w:rPr>
      </w:pPr>
    </w:p>
    <w:p w14:paraId="77065B22" w14:textId="77777777" w:rsidR="00D9781A" w:rsidRPr="007D3593" w:rsidRDefault="00D9781A" w:rsidP="002653B6">
      <w:pPr>
        <w:spacing w:line="300" w:lineRule="auto"/>
        <w:jc w:val="center"/>
        <w:rPr>
          <w:rFonts w:ascii="Cambria" w:hAnsi="Cambria"/>
          <w:iCs/>
          <w:sz w:val="18"/>
          <w:szCs w:val="18"/>
          <w:lang w:val="pl-PL"/>
        </w:rPr>
      </w:pPr>
    </w:p>
    <w:p w14:paraId="0B50C1BD" w14:textId="734B14DA" w:rsidR="00954AF6" w:rsidRPr="007D3593" w:rsidRDefault="00954AF6" w:rsidP="002653B6">
      <w:pPr>
        <w:spacing w:line="300" w:lineRule="auto"/>
        <w:jc w:val="center"/>
        <w:rPr>
          <w:rFonts w:ascii="Cambria" w:hAnsi="Cambria"/>
          <w:lang w:val="pl-PL"/>
        </w:rPr>
      </w:pPr>
      <w:r w:rsidRPr="007D3593">
        <w:rPr>
          <w:rFonts w:ascii="Cambria" w:hAnsi="Cambria"/>
          <w:lang w:val="pl-PL"/>
        </w:rPr>
        <w:t xml:space="preserve">Nielisz, </w:t>
      </w:r>
      <w:r w:rsidR="005A6AC5">
        <w:rPr>
          <w:rFonts w:ascii="Cambria" w:hAnsi="Cambria"/>
          <w:lang w:val="pl-PL"/>
        </w:rPr>
        <w:t>2</w:t>
      </w:r>
      <w:r w:rsidR="006D1A7B">
        <w:rPr>
          <w:rFonts w:ascii="Cambria" w:hAnsi="Cambria"/>
          <w:lang w:val="pl-PL"/>
        </w:rPr>
        <w:t>8</w:t>
      </w:r>
      <w:r w:rsidR="005A6AC5">
        <w:rPr>
          <w:rFonts w:ascii="Cambria" w:hAnsi="Cambria"/>
          <w:lang w:val="pl-PL"/>
        </w:rPr>
        <w:t xml:space="preserve"> </w:t>
      </w:r>
      <w:r w:rsidR="00007592">
        <w:rPr>
          <w:rFonts w:ascii="Cambria" w:hAnsi="Cambria"/>
          <w:lang w:val="pl-PL"/>
        </w:rPr>
        <w:t xml:space="preserve">maj </w:t>
      </w:r>
      <w:r w:rsidRPr="007D3593">
        <w:rPr>
          <w:rFonts w:ascii="Cambria" w:hAnsi="Cambria"/>
          <w:lang w:val="pl-PL"/>
        </w:rPr>
        <w:t>2025 roku</w:t>
      </w:r>
    </w:p>
    <w:p w14:paraId="3AC347E1" w14:textId="77777777" w:rsidR="001835D3" w:rsidRPr="007D3593" w:rsidRDefault="001835D3" w:rsidP="002653B6">
      <w:pPr>
        <w:spacing w:line="300" w:lineRule="auto"/>
        <w:rPr>
          <w:rFonts w:ascii="Cambria" w:hAnsi="Cambria"/>
          <w:lang w:val="pl-PL"/>
        </w:rPr>
        <w:sectPr w:rsidR="001835D3" w:rsidRPr="007D3593" w:rsidSect="00AA7D00">
          <w:headerReference w:type="even" r:id="rId9"/>
          <w:headerReference w:type="default" r:id="rId10"/>
          <w:footerReference w:type="even" r:id="rId11"/>
          <w:footerReference w:type="default" r:id="rId12"/>
          <w:footerReference w:type="first" r:id="rId13"/>
          <w:pgSz w:w="11906" w:h="16838"/>
          <w:pgMar w:top="487" w:right="1091" w:bottom="1191" w:left="1050" w:header="426" w:footer="1127" w:gutter="0"/>
          <w:cols w:space="708"/>
          <w:titlePg/>
          <w:docGrid w:linePitch="600" w:charSpace="32768"/>
        </w:sectPr>
      </w:pPr>
    </w:p>
    <w:tbl>
      <w:tblPr>
        <w:tblW w:w="9214" w:type="dxa"/>
        <w:tblLayout w:type="fixed"/>
        <w:tblLook w:val="0000" w:firstRow="0" w:lastRow="0" w:firstColumn="0" w:lastColumn="0" w:noHBand="0" w:noVBand="0"/>
      </w:tblPr>
      <w:tblGrid>
        <w:gridCol w:w="9214"/>
      </w:tblGrid>
      <w:tr w:rsidR="001835D3" w:rsidRPr="007D3593" w14:paraId="1D7EC382" w14:textId="77777777" w:rsidTr="00794AD8">
        <w:trPr>
          <w:trHeight w:val="735"/>
        </w:trPr>
        <w:tc>
          <w:tcPr>
            <w:tcW w:w="9214" w:type="dxa"/>
            <w:tcBorders>
              <w:bottom w:val="single" w:sz="4" w:space="0" w:color="000000"/>
            </w:tcBorders>
            <w:shd w:val="clear" w:color="auto" w:fill="D9D9D9"/>
          </w:tcPr>
          <w:p w14:paraId="70A9541C" w14:textId="77777777" w:rsidR="001835D3" w:rsidRPr="007D3593" w:rsidRDefault="001835D3" w:rsidP="002653B6">
            <w:pPr>
              <w:spacing w:line="300" w:lineRule="auto"/>
              <w:jc w:val="center"/>
              <w:rPr>
                <w:rFonts w:ascii="Cambria" w:hAnsi="Cambria" w:cs="Cambria"/>
                <w:b/>
                <w:bCs/>
                <w:sz w:val="26"/>
                <w:szCs w:val="26"/>
                <w:lang w:val="pl-PL"/>
              </w:rPr>
            </w:pPr>
            <w:r w:rsidRPr="007D3593">
              <w:rPr>
                <w:rFonts w:ascii="Cambria" w:hAnsi="Cambria" w:cs="Cambria"/>
                <w:sz w:val="26"/>
                <w:szCs w:val="26"/>
                <w:lang w:val="pl-PL"/>
              </w:rPr>
              <w:lastRenderedPageBreak/>
              <w:t>Rozdział 1</w:t>
            </w:r>
          </w:p>
          <w:p w14:paraId="2B0C9A0E"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bCs/>
                <w:sz w:val="26"/>
                <w:szCs w:val="26"/>
                <w:lang w:val="pl-PL"/>
              </w:rPr>
              <w:t>POSTANOWIENIA OGÓLNE</w:t>
            </w:r>
          </w:p>
        </w:tc>
      </w:tr>
    </w:tbl>
    <w:p w14:paraId="231F2373" w14:textId="77777777" w:rsidR="001835D3" w:rsidRPr="007D3593" w:rsidRDefault="001835D3" w:rsidP="002653B6">
      <w:pPr>
        <w:spacing w:line="300" w:lineRule="auto"/>
        <w:ind w:left="567"/>
        <w:jc w:val="both"/>
        <w:rPr>
          <w:rFonts w:ascii="Cambria" w:hAnsi="Cambria" w:cs="Cambria"/>
          <w:bCs/>
          <w:color w:val="000000"/>
          <w:sz w:val="16"/>
          <w:szCs w:val="16"/>
          <w:lang w:val="pl-PL"/>
        </w:rPr>
      </w:pPr>
    </w:p>
    <w:p w14:paraId="7C9FC8B7" w14:textId="77777777" w:rsidR="001835D3" w:rsidRPr="007D3593" w:rsidRDefault="001835D3" w:rsidP="002653B6">
      <w:pPr>
        <w:numPr>
          <w:ilvl w:val="1"/>
          <w:numId w:val="3"/>
        </w:numPr>
        <w:spacing w:line="300" w:lineRule="auto"/>
        <w:ind w:left="567" w:hanging="567"/>
        <w:jc w:val="both"/>
        <w:rPr>
          <w:rFonts w:ascii="Cambria" w:hAnsi="Cambria" w:cs="Cambria"/>
          <w:b/>
          <w:color w:val="000000"/>
          <w:lang w:val="pl-PL"/>
        </w:rPr>
      </w:pPr>
      <w:r w:rsidRPr="007D3593">
        <w:rPr>
          <w:rFonts w:ascii="Cambria" w:hAnsi="Cambria" w:cs="Cambria"/>
          <w:b/>
          <w:bCs/>
          <w:lang w:val="pl-PL"/>
        </w:rPr>
        <w:t>Nazwa oraz adres Zamawiającego.</w:t>
      </w:r>
    </w:p>
    <w:p w14:paraId="749D2454" w14:textId="77777777" w:rsidR="00902A2B" w:rsidRPr="007D3593" w:rsidRDefault="00902A2B" w:rsidP="002653B6">
      <w:pPr>
        <w:spacing w:line="300" w:lineRule="auto"/>
        <w:ind w:firstLine="567"/>
        <w:rPr>
          <w:rFonts w:ascii="Cambria" w:hAnsi="Cambria"/>
          <w:lang w:val="pl-PL"/>
        </w:rPr>
      </w:pPr>
      <w:bookmarkStart w:id="1" w:name="_Hlk75519690"/>
      <w:r w:rsidRPr="007D3593">
        <w:rPr>
          <w:rFonts w:ascii="Cambria" w:hAnsi="Cambria"/>
          <w:b/>
          <w:lang w:val="pl-PL"/>
        </w:rPr>
        <w:t xml:space="preserve">Gmina Nielisz, </w:t>
      </w:r>
      <w:r w:rsidRPr="007D3593">
        <w:rPr>
          <w:rFonts w:ascii="Cambria" w:hAnsi="Cambria"/>
          <w:lang w:val="pl-PL"/>
        </w:rPr>
        <w:t>zwana dalej „Zamawiającym”,</w:t>
      </w:r>
    </w:p>
    <w:p w14:paraId="4B879DC1" w14:textId="0965CB31" w:rsidR="00902A2B" w:rsidRPr="007D3593" w:rsidRDefault="00902A2B" w:rsidP="002653B6">
      <w:pPr>
        <w:spacing w:line="300" w:lineRule="auto"/>
        <w:ind w:left="1134" w:hanging="567"/>
        <w:rPr>
          <w:rFonts w:ascii="Cambria" w:hAnsi="Cambria" w:cs="Arial"/>
          <w:bCs/>
          <w:color w:val="000000"/>
          <w:lang w:val="pl-PL"/>
        </w:rPr>
      </w:pPr>
      <w:r w:rsidRPr="007D3593">
        <w:rPr>
          <w:rFonts w:ascii="Cambria" w:hAnsi="Cambria" w:cs="Arial"/>
          <w:bCs/>
          <w:color w:val="000000"/>
          <w:lang w:val="pl-PL"/>
        </w:rPr>
        <w:t>Nielisz 279, 22-413 Nielisz</w:t>
      </w:r>
    </w:p>
    <w:p w14:paraId="2CBBDCE4" w14:textId="2130D299" w:rsidR="00902A2B" w:rsidRPr="007D3593" w:rsidRDefault="00902A2B" w:rsidP="002653B6">
      <w:pPr>
        <w:spacing w:line="300" w:lineRule="auto"/>
        <w:ind w:left="567"/>
        <w:jc w:val="both"/>
        <w:outlineLvl w:val="3"/>
        <w:rPr>
          <w:rFonts w:ascii="Cambria" w:hAnsi="Cambria" w:cs="Arial"/>
          <w:bCs/>
          <w:color w:val="000000"/>
          <w:lang w:val="pl-PL"/>
        </w:rPr>
      </w:pPr>
      <w:r w:rsidRPr="007D3593">
        <w:rPr>
          <w:rFonts w:ascii="Cambria" w:hAnsi="Cambria" w:cs="Arial"/>
          <w:bCs/>
          <w:color w:val="000000"/>
          <w:lang w:val="pl-PL"/>
        </w:rPr>
        <w:t xml:space="preserve">NIP: 9222750048, REGON: 950368530 </w:t>
      </w:r>
    </w:p>
    <w:p w14:paraId="3E15E042" w14:textId="690BE91C" w:rsidR="00902A2B" w:rsidRPr="007D3593" w:rsidRDefault="00902A2B" w:rsidP="002653B6">
      <w:pPr>
        <w:spacing w:line="300" w:lineRule="auto"/>
        <w:ind w:left="567"/>
        <w:jc w:val="both"/>
        <w:outlineLvl w:val="3"/>
        <w:rPr>
          <w:rFonts w:ascii="Cambria" w:hAnsi="Cambria" w:cs="Arial"/>
          <w:bCs/>
          <w:color w:val="000000"/>
          <w:lang w:val="pl-PL"/>
        </w:rPr>
      </w:pPr>
      <w:r w:rsidRPr="007D3593">
        <w:rPr>
          <w:rFonts w:ascii="Cambria" w:hAnsi="Cambria" w:cs="Arial"/>
          <w:bCs/>
          <w:color w:val="000000"/>
          <w:lang w:val="pl-PL"/>
        </w:rPr>
        <w:t>Numer tel. 84 631 27 27</w:t>
      </w:r>
    </w:p>
    <w:p w14:paraId="68491E1D" w14:textId="426CA696" w:rsidR="00902A2B" w:rsidRPr="007D3593" w:rsidRDefault="00902A2B" w:rsidP="002653B6">
      <w:pPr>
        <w:tabs>
          <w:tab w:val="left" w:pos="567"/>
        </w:tabs>
        <w:autoSpaceDE w:val="0"/>
        <w:autoSpaceDN w:val="0"/>
        <w:adjustRightInd w:val="0"/>
        <w:spacing w:line="300" w:lineRule="auto"/>
        <w:jc w:val="both"/>
        <w:rPr>
          <w:rFonts w:ascii="Cambria" w:hAnsi="Cambria" w:cs="Arial"/>
          <w:bCs/>
          <w:lang w:val="pl-PL"/>
        </w:rPr>
      </w:pPr>
      <w:r w:rsidRPr="007D3593">
        <w:rPr>
          <w:rFonts w:ascii="Cambria" w:hAnsi="Cambria" w:cs="Arial"/>
          <w:bCs/>
          <w:lang w:val="pl-PL"/>
        </w:rPr>
        <w:tab/>
        <w:t xml:space="preserve">Poczta elektroniczna [e-mail]: </w:t>
      </w:r>
      <w:hyperlink r:id="rId14" w:history="1">
        <w:r w:rsidRPr="007D3593">
          <w:rPr>
            <w:rStyle w:val="Hipercze"/>
            <w:rFonts w:ascii="Cambria" w:hAnsi="Cambria" w:cs="Arial"/>
            <w:bCs/>
            <w:lang w:val="pl-PL"/>
          </w:rPr>
          <w:t>sekretariat@nielisz.pl</w:t>
        </w:r>
      </w:hyperlink>
      <w:r w:rsidRPr="007D3593">
        <w:rPr>
          <w:rFonts w:ascii="Cambria" w:hAnsi="Cambria" w:cs="Arial"/>
          <w:bCs/>
          <w:lang w:val="pl-PL"/>
        </w:rPr>
        <w:t xml:space="preserve"> </w:t>
      </w:r>
    </w:p>
    <w:p w14:paraId="58152C14" w14:textId="05B32BD2" w:rsidR="00902A2B" w:rsidRPr="007D3593" w:rsidRDefault="00902A2B" w:rsidP="002653B6">
      <w:pPr>
        <w:tabs>
          <w:tab w:val="left" w:pos="567"/>
        </w:tabs>
        <w:autoSpaceDE w:val="0"/>
        <w:autoSpaceDN w:val="0"/>
        <w:adjustRightInd w:val="0"/>
        <w:spacing w:line="300" w:lineRule="auto"/>
        <w:jc w:val="both"/>
        <w:rPr>
          <w:rFonts w:ascii="Cambria" w:hAnsi="Cambria"/>
          <w:color w:val="0070C0"/>
          <w:u w:val="single"/>
          <w:lang w:val="pl-PL"/>
        </w:rPr>
      </w:pPr>
      <w:r w:rsidRPr="007D3593">
        <w:rPr>
          <w:rFonts w:ascii="Cambria" w:hAnsi="Cambria" w:cs="Arial"/>
          <w:bCs/>
          <w:lang w:val="pl-PL"/>
        </w:rPr>
        <w:tab/>
        <w:t xml:space="preserve">Strona internetowa Zamawiającego [URL]: </w:t>
      </w:r>
      <w:hyperlink r:id="rId15" w:history="1">
        <w:r w:rsidRPr="007D3593">
          <w:rPr>
            <w:rStyle w:val="Hipercze"/>
            <w:rFonts w:ascii="Cambria" w:hAnsi="Cambria"/>
            <w:lang w:val="pl-PL"/>
          </w:rPr>
          <w:t>http://www.nielisz.pl</w:t>
        </w:r>
      </w:hyperlink>
      <w:r w:rsidRPr="007D3593">
        <w:rPr>
          <w:rFonts w:ascii="Cambria" w:hAnsi="Cambria" w:cs="Times New Roman"/>
          <w:lang w:val="pl-PL"/>
        </w:rPr>
        <w:t xml:space="preserve"> </w:t>
      </w:r>
    </w:p>
    <w:bookmarkEnd w:id="1"/>
    <w:p w14:paraId="7F7294CC" w14:textId="77777777" w:rsidR="00BF51E6" w:rsidRPr="007D3593" w:rsidRDefault="00D555DB" w:rsidP="002653B6">
      <w:pPr>
        <w:numPr>
          <w:ilvl w:val="1"/>
          <w:numId w:val="3"/>
        </w:numPr>
        <w:spacing w:line="300" w:lineRule="auto"/>
        <w:ind w:left="567" w:hanging="567"/>
        <w:jc w:val="both"/>
        <w:rPr>
          <w:rFonts w:ascii="Cambria" w:hAnsi="Cambria"/>
          <w:lang w:val="pl-PL"/>
        </w:rPr>
      </w:pPr>
      <w:r w:rsidRPr="007D3593">
        <w:rPr>
          <w:rFonts w:ascii="Cambria" w:hAnsi="Cambria" w:cs="Arial"/>
          <w:b/>
          <w:bCs/>
          <w:lang w:val="pl-PL"/>
        </w:rPr>
        <w:t>Adres strony internetowej prowadzonego postępowania:</w:t>
      </w:r>
      <w:r w:rsidR="00BF51E6" w:rsidRPr="007D3593">
        <w:rPr>
          <w:rFonts w:ascii="Cambria" w:hAnsi="Cambria" w:cs="Arial"/>
          <w:b/>
          <w:bCs/>
          <w:lang w:val="pl-PL"/>
        </w:rPr>
        <w:t xml:space="preserve"> </w:t>
      </w:r>
    </w:p>
    <w:p w14:paraId="756C5999" w14:textId="1D0A033D" w:rsidR="00351B10" w:rsidRPr="007D3593" w:rsidRDefault="005A6AC5" w:rsidP="002653B6">
      <w:pPr>
        <w:spacing w:line="300" w:lineRule="auto"/>
        <w:ind w:left="567"/>
        <w:contextualSpacing/>
        <w:jc w:val="both"/>
        <w:rPr>
          <w:rFonts w:ascii="Cambria" w:eastAsia="SimSun" w:hAnsi="Cambria"/>
          <w:lang w:val="pl-PL" w:eastAsia="zh-CN"/>
        </w:rPr>
      </w:pPr>
      <w:hyperlink r:id="rId16" w:history="1">
        <w:r w:rsidRPr="00570CF8">
          <w:rPr>
            <w:rStyle w:val="Hipercze"/>
            <w:rFonts w:cs="Tahoma"/>
            <w:lang w:val="pl-PL"/>
          </w:rPr>
          <w:t>https://ezamowienia.gov.pl/mp-client/search/list/ocds-148610-3a347b35-69ff-4e55-b9dd-305b1f2592a4</w:t>
        </w:r>
      </w:hyperlink>
      <w:r>
        <w:rPr>
          <w:lang w:val="pl-PL"/>
        </w:rPr>
        <w:t xml:space="preserve"> </w:t>
      </w:r>
      <w:r w:rsidR="00C7166F">
        <w:rPr>
          <w:lang w:val="pl-PL"/>
        </w:rPr>
        <w:t xml:space="preserve"> </w:t>
      </w:r>
      <w:r w:rsidR="00AA7D00" w:rsidRPr="007D3593">
        <w:rPr>
          <w:rFonts w:ascii="Cambria" w:hAnsi="Cambria"/>
          <w:lang w:val="pl-PL"/>
        </w:rPr>
        <w:t>na której</w:t>
      </w:r>
      <w:r w:rsidR="00351B10" w:rsidRPr="007D3593">
        <w:rPr>
          <w:rFonts w:ascii="Cambria" w:eastAsia="SimSun" w:hAnsi="Cambria"/>
          <w:lang w:val="pl-PL" w:eastAsia="zh-CN"/>
        </w:rPr>
        <w:t xml:space="preserve"> będą </w:t>
      </w:r>
      <w:r w:rsidR="00AA7D00" w:rsidRPr="007D3593">
        <w:rPr>
          <w:rFonts w:ascii="Cambria" w:eastAsia="SimSun" w:hAnsi="Cambria"/>
          <w:lang w:val="pl-PL" w:eastAsia="zh-CN"/>
        </w:rPr>
        <w:t xml:space="preserve">udostępniane </w:t>
      </w:r>
      <w:r w:rsidR="00351B10" w:rsidRPr="007D3593">
        <w:rPr>
          <w:rFonts w:ascii="Cambria" w:eastAsia="SimSun" w:hAnsi="Cambria"/>
          <w:lang w:val="pl-PL" w:eastAsia="zh-CN"/>
        </w:rPr>
        <w:t>zmiany i wyjaśnienia treści SWZ oraz inne dokumenty zamówienia bezpośrednio związanie z postępowaniem o udzielenie zamówienia.</w:t>
      </w:r>
    </w:p>
    <w:p w14:paraId="596914EF" w14:textId="77777777" w:rsidR="001835D3" w:rsidRPr="007D3593" w:rsidRDefault="001835D3" w:rsidP="002653B6">
      <w:pPr>
        <w:numPr>
          <w:ilvl w:val="1"/>
          <w:numId w:val="3"/>
        </w:numPr>
        <w:spacing w:line="300" w:lineRule="auto"/>
        <w:ind w:left="567" w:hanging="567"/>
        <w:jc w:val="both"/>
        <w:rPr>
          <w:rFonts w:ascii="Cambria" w:hAnsi="Cambria" w:cs="Cambria"/>
          <w:b/>
          <w:bCs/>
          <w:lang w:val="pl-PL"/>
        </w:rPr>
      </w:pPr>
      <w:r w:rsidRPr="007D3593">
        <w:rPr>
          <w:rFonts w:ascii="Cambria" w:hAnsi="Cambria" w:cs="Cambria"/>
          <w:b/>
          <w:bCs/>
          <w:lang w:val="pl-PL"/>
        </w:rPr>
        <w:t>Tryb udzielenia zamówienia.</w:t>
      </w:r>
    </w:p>
    <w:p w14:paraId="66780602" w14:textId="3CF659F4" w:rsidR="00205E90" w:rsidRPr="007D3593" w:rsidRDefault="001835D3" w:rsidP="002653B6">
      <w:pPr>
        <w:pStyle w:val="Akapitzlist"/>
        <w:numPr>
          <w:ilvl w:val="0"/>
          <w:numId w:val="61"/>
        </w:numPr>
        <w:spacing w:before="0" w:after="0" w:line="300" w:lineRule="auto"/>
        <w:rPr>
          <w:rFonts w:ascii="Cambria" w:eastAsia="MS Mincho" w:hAnsi="Cambria" w:cs="Cambria"/>
          <w:b/>
          <w:bCs/>
          <w:sz w:val="24"/>
          <w:szCs w:val="24"/>
        </w:rPr>
      </w:pPr>
      <w:r w:rsidRPr="007D3593">
        <w:rPr>
          <w:rFonts w:ascii="Cambria" w:hAnsi="Cambria" w:cs="Cambria"/>
          <w:bCs/>
          <w:sz w:val="24"/>
          <w:szCs w:val="24"/>
        </w:rPr>
        <w:t xml:space="preserve">Niniejsze postępowanie o udzielenie zamówienia publicznego prowadzone jest </w:t>
      </w:r>
      <w:r w:rsidR="00D76830" w:rsidRPr="007D3593">
        <w:rPr>
          <w:rFonts w:ascii="Cambria" w:hAnsi="Cambria" w:cs="Cambria"/>
          <w:bCs/>
          <w:sz w:val="24"/>
          <w:szCs w:val="24"/>
        </w:rPr>
        <w:br/>
      </w:r>
      <w:r w:rsidRPr="007D3593">
        <w:rPr>
          <w:rFonts w:ascii="Cambria" w:hAnsi="Cambria" w:cs="Cambria"/>
          <w:bCs/>
          <w:sz w:val="24"/>
          <w:szCs w:val="24"/>
        </w:rPr>
        <w:t xml:space="preserve">w trybie podstawowym, w </w:t>
      </w:r>
      <w:r w:rsidRPr="007D3593">
        <w:rPr>
          <w:rFonts w:ascii="Cambria" w:hAnsi="Cambria" w:cs="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D3593">
        <w:rPr>
          <w:rFonts w:ascii="Cambria" w:hAnsi="Cambria" w:cs="Cambria"/>
          <w:color w:val="000000"/>
          <w:sz w:val="24"/>
          <w:szCs w:val="24"/>
        </w:rPr>
        <w:t>Pzp</w:t>
      </w:r>
      <w:proofErr w:type="spellEnd"/>
      <w:r w:rsidRPr="007D3593">
        <w:rPr>
          <w:rFonts w:ascii="Cambria" w:hAnsi="Cambria" w:cs="Cambria"/>
          <w:color w:val="000000"/>
          <w:sz w:val="24"/>
          <w:szCs w:val="24"/>
        </w:rPr>
        <w:t xml:space="preserve">). </w:t>
      </w:r>
    </w:p>
    <w:p w14:paraId="2F54E958" w14:textId="51E5B810" w:rsidR="001835D3" w:rsidRPr="007D3593" w:rsidRDefault="001835D3" w:rsidP="002653B6">
      <w:pPr>
        <w:pStyle w:val="Akapitzlist"/>
        <w:numPr>
          <w:ilvl w:val="0"/>
          <w:numId w:val="61"/>
        </w:numPr>
        <w:spacing w:before="0" w:after="0" w:line="300" w:lineRule="auto"/>
        <w:rPr>
          <w:rFonts w:ascii="Cambria" w:eastAsia="MS Mincho" w:hAnsi="Cambria" w:cs="Cambria"/>
          <w:b/>
          <w:bCs/>
          <w:sz w:val="24"/>
          <w:szCs w:val="24"/>
        </w:rPr>
      </w:pPr>
      <w:r w:rsidRPr="007D3593">
        <w:rPr>
          <w:rFonts w:ascii="Cambria" w:hAnsi="Cambria" w:cs="Cambria"/>
          <w:color w:val="000000"/>
          <w:sz w:val="24"/>
          <w:szCs w:val="24"/>
        </w:rPr>
        <w:t xml:space="preserve">Zamawiający nie przewiduje możliwości wyboru najkorzystniejszej oferty </w:t>
      </w:r>
      <w:r w:rsidR="00D76830" w:rsidRPr="007D3593">
        <w:rPr>
          <w:rFonts w:ascii="Cambria" w:hAnsi="Cambria" w:cs="Cambria"/>
          <w:color w:val="000000"/>
          <w:sz w:val="24"/>
          <w:szCs w:val="24"/>
        </w:rPr>
        <w:br/>
      </w:r>
      <w:r w:rsidRPr="007D3593">
        <w:rPr>
          <w:rFonts w:ascii="Cambria" w:hAnsi="Cambria" w:cs="Cambria"/>
          <w:color w:val="000000"/>
          <w:sz w:val="24"/>
          <w:szCs w:val="24"/>
        </w:rPr>
        <w:t xml:space="preserve">z możliwością prowadzenia negocjacji (art. 275 pkt 2 ustawy </w:t>
      </w:r>
      <w:proofErr w:type="spellStart"/>
      <w:r w:rsidRPr="007D3593">
        <w:rPr>
          <w:rFonts w:ascii="Cambria" w:hAnsi="Cambria" w:cs="Cambria"/>
          <w:color w:val="000000"/>
          <w:sz w:val="24"/>
          <w:szCs w:val="24"/>
        </w:rPr>
        <w:t>Pzp</w:t>
      </w:r>
      <w:proofErr w:type="spellEnd"/>
      <w:r w:rsidRPr="007D3593">
        <w:rPr>
          <w:rFonts w:ascii="Cambria" w:hAnsi="Cambria" w:cs="Cambria"/>
          <w:color w:val="000000"/>
          <w:sz w:val="24"/>
          <w:szCs w:val="24"/>
        </w:rPr>
        <w:t>).</w:t>
      </w:r>
    </w:p>
    <w:p w14:paraId="6788AA9C" w14:textId="77777777" w:rsidR="001835D3" w:rsidRPr="007D3593" w:rsidRDefault="001835D3" w:rsidP="002653B6">
      <w:pPr>
        <w:numPr>
          <w:ilvl w:val="1"/>
          <w:numId w:val="3"/>
        </w:numPr>
        <w:spacing w:line="300" w:lineRule="auto"/>
        <w:ind w:left="567" w:hanging="567"/>
        <w:jc w:val="both"/>
        <w:rPr>
          <w:rFonts w:ascii="Cambria" w:eastAsia="MS Mincho" w:hAnsi="Cambria" w:cs="Cambria"/>
          <w:bCs/>
          <w:lang w:val="pl-PL"/>
        </w:rPr>
      </w:pPr>
      <w:r w:rsidRPr="007D3593">
        <w:rPr>
          <w:rFonts w:ascii="Cambria" w:eastAsia="MS Mincho" w:hAnsi="Cambria" w:cs="Cambria"/>
          <w:b/>
          <w:bCs/>
          <w:lang w:val="pl-PL"/>
        </w:rPr>
        <w:t>Wartość zamówienia.</w:t>
      </w:r>
    </w:p>
    <w:p w14:paraId="0106141E" w14:textId="77777777" w:rsidR="004D7293" w:rsidRPr="007D3593" w:rsidRDefault="001835D3" w:rsidP="002653B6">
      <w:pPr>
        <w:spacing w:line="300" w:lineRule="auto"/>
        <w:ind w:left="567"/>
        <w:jc w:val="both"/>
        <w:rPr>
          <w:rFonts w:ascii="Cambria" w:eastAsia="MS Mincho" w:hAnsi="Cambria" w:cs="Cambria"/>
          <w:b/>
          <w:bCs/>
          <w:szCs w:val="23"/>
          <w:lang w:val="pl-PL"/>
        </w:rPr>
      </w:pPr>
      <w:r w:rsidRPr="007D3593">
        <w:rPr>
          <w:rFonts w:ascii="Cambria" w:eastAsia="MS Mincho" w:hAnsi="Cambria" w:cs="Cambria"/>
          <w:bCs/>
          <w:szCs w:val="23"/>
          <w:lang w:val="pl-PL"/>
        </w:rPr>
        <w:t xml:space="preserve">Niniejsze zamówienie jest zamówieniem klasycznym w rozumieniu art. 7 pkt 33) ustawy </w:t>
      </w:r>
      <w:proofErr w:type="spellStart"/>
      <w:r w:rsidRPr="007D3593">
        <w:rPr>
          <w:rFonts w:ascii="Cambria" w:hAnsi="Cambria" w:cs="Cambria"/>
          <w:color w:val="000000"/>
          <w:szCs w:val="23"/>
          <w:lang w:val="pl-PL"/>
        </w:rPr>
        <w:t>Pzp</w:t>
      </w:r>
      <w:proofErr w:type="spellEnd"/>
      <w:r w:rsidRPr="007D3593">
        <w:rPr>
          <w:rFonts w:ascii="Cambria" w:eastAsia="MS Mincho" w:hAnsi="Cambria" w:cs="Cambria"/>
          <w:bCs/>
          <w:szCs w:val="23"/>
          <w:lang w:val="pl-PL"/>
        </w:rPr>
        <w:t xml:space="preserve">. Wartość zamówienia </w:t>
      </w:r>
      <w:r w:rsidRPr="007D3593">
        <w:rPr>
          <w:rFonts w:ascii="Cambria" w:eastAsia="MS Mincho" w:hAnsi="Cambria" w:cs="Cambria"/>
          <w:b/>
          <w:szCs w:val="23"/>
          <w:lang w:val="pl-PL"/>
        </w:rPr>
        <w:t>nie przekracza progów unijnych</w:t>
      </w:r>
      <w:r w:rsidRPr="007D3593">
        <w:rPr>
          <w:rFonts w:ascii="Cambria" w:eastAsia="MS Mincho" w:hAnsi="Cambria" w:cs="Cambria"/>
          <w:bCs/>
          <w:szCs w:val="23"/>
          <w:lang w:val="pl-PL"/>
        </w:rPr>
        <w:t xml:space="preserve"> w rozumieniu art. 3 ustawy </w:t>
      </w:r>
      <w:proofErr w:type="spellStart"/>
      <w:r w:rsidRPr="007D3593">
        <w:rPr>
          <w:rFonts w:ascii="Cambria" w:eastAsia="MS Mincho" w:hAnsi="Cambria" w:cs="Cambria"/>
          <w:bCs/>
          <w:szCs w:val="23"/>
          <w:lang w:val="pl-PL"/>
        </w:rPr>
        <w:t>Pzp</w:t>
      </w:r>
      <w:proofErr w:type="spellEnd"/>
      <w:r w:rsidRPr="007D3593">
        <w:rPr>
          <w:rFonts w:ascii="Cambria" w:eastAsia="MS Mincho" w:hAnsi="Cambria" w:cs="Cambria"/>
          <w:bCs/>
          <w:szCs w:val="23"/>
          <w:lang w:val="pl-PL"/>
        </w:rPr>
        <w:t>.</w:t>
      </w:r>
    </w:p>
    <w:p w14:paraId="613E7686" w14:textId="77777777" w:rsidR="001835D3" w:rsidRPr="007D3593" w:rsidRDefault="001835D3" w:rsidP="002653B6">
      <w:pPr>
        <w:numPr>
          <w:ilvl w:val="1"/>
          <w:numId w:val="3"/>
        </w:numPr>
        <w:spacing w:line="300" w:lineRule="auto"/>
        <w:ind w:left="567" w:hanging="567"/>
        <w:jc w:val="both"/>
        <w:rPr>
          <w:rFonts w:ascii="Cambria" w:eastAsia="MS Mincho" w:hAnsi="Cambria" w:cs="Cambria"/>
          <w:b/>
          <w:bCs/>
          <w:szCs w:val="23"/>
          <w:lang w:val="pl-PL"/>
        </w:rPr>
      </w:pPr>
      <w:r w:rsidRPr="007D3593">
        <w:rPr>
          <w:rFonts w:ascii="Cambria" w:eastAsia="MS Mincho" w:hAnsi="Cambria" w:cs="Cambria"/>
          <w:b/>
          <w:bCs/>
          <w:lang w:val="pl-PL"/>
        </w:rPr>
        <w:t>Słownik</w:t>
      </w:r>
      <w:r w:rsidRPr="007D3593">
        <w:rPr>
          <w:rFonts w:ascii="Cambria" w:eastAsia="MS Mincho" w:hAnsi="Cambria" w:cs="MS Mincho"/>
          <w:b/>
          <w:bCs/>
          <w:lang w:val="pl-PL"/>
        </w:rPr>
        <w:t>.</w:t>
      </w:r>
    </w:p>
    <w:p w14:paraId="3455D24A" w14:textId="77777777" w:rsidR="00DE385C" w:rsidRPr="007D3593" w:rsidRDefault="00DE385C" w:rsidP="002653B6">
      <w:pPr>
        <w:spacing w:line="300" w:lineRule="auto"/>
        <w:ind w:left="567"/>
        <w:jc w:val="both"/>
        <w:outlineLvl w:val="3"/>
        <w:rPr>
          <w:rFonts w:ascii="Cambria" w:eastAsia="MS Mincho" w:hAnsi="Cambria" w:cs="MS Mincho"/>
          <w:bCs/>
          <w:kern w:val="0"/>
          <w:lang w:val="pl-PL" w:eastAsia="pl-PL"/>
        </w:rPr>
      </w:pPr>
      <w:r w:rsidRPr="007D3593">
        <w:rPr>
          <w:rFonts w:ascii="Cambria" w:eastAsia="MS Mincho" w:hAnsi="Cambria" w:cs="MS Mincho"/>
          <w:bCs/>
          <w:lang w:val="pl-PL"/>
        </w:rPr>
        <w:t>Użyte w niniejszej SWZ (oraz w załącznikach) terminy mają następujące znaczenie:</w:t>
      </w:r>
    </w:p>
    <w:p w14:paraId="5B713D7E" w14:textId="08FAB37D"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„ustawa”</w:t>
      </w:r>
      <w:r w:rsidRPr="007D3593">
        <w:rPr>
          <w:rFonts w:ascii="Cambria" w:eastAsia="MS Mincho" w:hAnsi="Cambria" w:cs="MS Mincho"/>
          <w:bCs/>
          <w:sz w:val="24"/>
          <w:szCs w:val="24"/>
          <w:lang w:val="pl-PL"/>
        </w:rPr>
        <w:t xml:space="preserve"> – ustawa z dnia 11 września 2019 r. Prawo zamówień publicznych </w:t>
      </w:r>
      <w:r w:rsidRPr="007D3593">
        <w:rPr>
          <w:rFonts w:ascii="Cambria" w:eastAsia="MS Mincho" w:hAnsi="Cambria" w:cs="MS Mincho"/>
          <w:bCs/>
          <w:sz w:val="24"/>
          <w:szCs w:val="24"/>
          <w:lang w:val="pl-PL"/>
        </w:rPr>
        <w:br/>
        <w:t>(</w:t>
      </w:r>
      <w:proofErr w:type="spellStart"/>
      <w:r w:rsidRPr="007D3593">
        <w:rPr>
          <w:rFonts w:ascii="Cambria" w:eastAsia="MS Mincho" w:hAnsi="Cambria" w:cs="MS Mincho"/>
          <w:bCs/>
          <w:sz w:val="24"/>
          <w:szCs w:val="24"/>
          <w:lang w:val="pl-PL"/>
        </w:rPr>
        <w:t>t.j</w:t>
      </w:r>
      <w:proofErr w:type="spellEnd"/>
      <w:r w:rsidRPr="007D3593">
        <w:rPr>
          <w:rFonts w:ascii="Cambria" w:eastAsia="MS Mincho" w:hAnsi="Cambria" w:cs="MS Mincho"/>
          <w:bCs/>
          <w:sz w:val="24"/>
          <w:szCs w:val="24"/>
          <w:lang w:val="pl-PL"/>
        </w:rPr>
        <w:t>. Dz. U. z 202</w:t>
      </w:r>
      <w:r w:rsidR="000D79E3" w:rsidRPr="007D3593">
        <w:rPr>
          <w:rFonts w:ascii="Cambria" w:eastAsia="MS Mincho" w:hAnsi="Cambria" w:cs="MS Mincho"/>
          <w:bCs/>
          <w:sz w:val="24"/>
          <w:szCs w:val="24"/>
          <w:lang w:val="pl-PL"/>
        </w:rPr>
        <w:t>4</w:t>
      </w:r>
      <w:r w:rsidRPr="007D3593">
        <w:rPr>
          <w:rFonts w:ascii="Cambria" w:eastAsia="MS Mincho" w:hAnsi="Cambria" w:cs="MS Mincho"/>
          <w:bCs/>
          <w:sz w:val="24"/>
          <w:szCs w:val="24"/>
          <w:lang w:val="pl-PL"/>
        </w:rPr>
        <w:t xml:space="preserve"> r., poz. </w:t>
      </w:r>
      <w:r w:rsidR="009C7CA3" w:rsidRPr="007D3593">
        <w:rPr>
          <w:rFonts w:ascii="Cambria" w:eastAsia="MS Mincho" w:hAnsi="Cambria" w:cs="MS Mincho"/>
          <w:bCs/>
          <w:sz w:val="24"/>
          <w:szCs w:val="24"/>
          <w:lang w:val="pl-PL"/>
        </w:rPr>
        <w:t>1</w:t>
      </w:r>
      <w:r w:rsidR="000D79E3" w:rsidRPr="007D3593">
        <w:rPr>
          <w:rFonts w:ascii="Cambria" w:eastAsia="MS Mincho" w:hAnsi="Cambria" w:cs="MS Mincho"/>
          <w:bCs/>
          <w:sz w:val="24"/>
          <w:szCs w:val="24"/>
          <w:lang w:val="pl-PL"/>
        </w:rPr>
        <w:t>320</w:t>
      </w:r>
      <w:r w:rsidRPr="007D3593">
        <w:rPr>
          <w:rFonts w:ascii="Cambria" w:eastAsia="MS Mincho" w:hAnsi="Cambria" w:cs="MS Mincho"/>
          <w:bCs/>
          <w:sz w:val="24"/>
          <w:szCs w:val="24"/>
          <w:lang w:val="pl-PL"/>
        </w:rPr>
        <w:t xml:space="preserve"> </w:t>
      </w:r>
      <w:r w:rsidR="003941FB" w:rsidRPr="007D3593">
        <w:rPr>
          <w:rFonts w:ascii="Cambria" w:eastAsia="MS Mincho" w:hAnsi="Cambria" w:cs="MS Mincho"/>
          <w:bCs/>
          <w:sz w:val="24"/>
          <w:szCs w:val="24"/>
          <w:lang w:val="pl-PL"/>
        </w:rPr>
        <w:t xml:space="preserve">z </w:t>
      </w:r>
      <w:proofErr w:type="spellStart"/>
      <w:r w:rsidR="003941FB" w:rsidRPr="007D3593">
        <w:rPr>
          <w:rFonts w:ascii="Cambria" w:hAnsi="Cambria" w:cs="Arial"/>
          <w:bCs/>
          <w:sz w:val="24"/>
          <w:szCs w:val="24"/>
          <w:lang w:val="pl-PL"/>
        </w:rPr>
        <w:t>późn</w:t>
      </w:r>
      <w:proofErr w:type="spellEnd"/>
      <w:r w:rsidR="003941FB" w:rsidRPr="007D3593">
        <w:rPr>
          <w:rFonts w:ascii="Cambria" w:hAnsi="Cambria" w:cs="Arial"/>
          <w:bCs/>
          <w:sz w:val="24"/>
          <w:szCs w:val="24"/>
          <w:lang w:val="pl-PL"/>
        </w:rPr>
        <w:t>.</w:t>
      </w:r>
      <w:r w:rsidRPr="007D3593">
        <w:rPr>
          <w:rFonts w:ascii="Cambria" w:hAnsi="Cambria" w:cs="Arial"/>
          <w:bCs/>
          <w:sz w:val="24"/>
          <w:szCs w:val="24"/>
          <w:lang w:val="pl-PL"/>
        </w:rPr>
        <w:t xml:space="preserve"> zm.</w:t>
      </w:r>
      <w:r w:rsidRPr="007D3593">
        <w:rPr>
          <w:rFonts w:ascii="Cambria" w:eastAsia="MS Mincho" w:hAnsi="Cambria" w:cs="MS Mincho"/>
          <w:bCs/>
          <w:sz w:val="24"/>
          <w:szCs w:val="24"/>
          <w:lang w:val="pl-PL"/>
        </w:rPr>
        <w:t>),</w:t>
      </w:r>
    </w:p>
    <w:p w14:paraId="2250F819"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„SWZ”</w:t>
      </w:r>
      <w:r w:rsidRPr="007D3593">
        <w:rPr>
          <w:rFonts w:ascii="Cambria" w:eastAsia="MS Mincho" w:hAnsi="Cambria" w:cs="MS Mincho"/>
          <w:bCs/>
          <w:sz w:val="24"/>
          <w:szCs w:val="24"/>
          <w:lang w:val="pl-PL"/>
        </w:rPr>
        <w:t xml:space="preserve"> – niniejsza Specyfikacja Warunków Zamówienia,</w:t>
      </w:r>
    </w:p>
    <w:p w14:paraId="174A8B16"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„zamówienie”</w:t>
      </w:r>
      <w:r w:rsidRPr="007D3593">
        <w:rPr>
          <w:rFonts w:ascii="Cambria" w:eastAsia="MS Mincho" w:hAnsi="Cambria" w:cs="MS Mincho"/>
          <w:bCs/>
          <w:sz w:val="24"/>
          <w:szCs w:val="24"/>
          <w:lang w:val="pl-PL"/>
        </w:rPr>
        <w:t xml:space="preserve"> – zamówienie publiczne będące przedmiotem niniejszego postępowania,</w:t>
      </w:r>
    </w:p>
    <w:p w14:paraId="21C680B8"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„postępowanie”</w:t>
      </w:r>
      <w:r w:rsidRPr="007D3593">
        <w:rPr>
          <w:rFonts w:ascii="Cambria" w:eastAsia="MS Mincho" w:hAnsi="Cambria" w:cs="MS Mincho"/>
          <w:bCs/>
          <w:sz w:val="24"/>
          <w:szCs w:val="24"/>
          <w:lang w:val="pl-PL"/>
        </w:rPr>
        <w:t xml:space="preserve"> – postępowanie o udzielenie zamówienia publicznego, którego dotyczy niniejsza SWZ,</w:t>
      </w:r>
    </w:p>
    <w:p w14:paraId="5744CF62" w14:textId="59EB7D10"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„Zamawiający”</w:t>
      </w:r>
      <w:r w:rsidRPr="007D3593">
        <w:rPr>
          <w:rFonts w:ascii="Cambria" w:eastAsia="MS Mincho" w:hAnsi="Cambria" w:cs="MS Mincho"/>
          <w:bCs/>
          <w:sz w:val="24"/>
          <w:szCs w:val="24"/>
          <w:lang w:val="pl-PL"/>
        </w:rPr>
        <w:t xml:space="preserve"> – </w:t>
      </w:r>
      <w:r w:rsidRPr="007D3593">
        <w:rPr>
          <w:rFonts w:ascii="Cambria" w:hAnsi="Cambria" w:cs="Cambria"/>
          <w:bCs/>
          <w:color w:val="000000"/>
          <w:sz w:val="24"/>
          <w:szCs w:val="24"/>
          <w:lang w:val="pl-PL"/>
        </w:rPr>
        <w:t xml:space="preserve">Gmina </w:t>
      </w:r>
      <w:r w:rsidR="00902A2B" w:rsidRPr="007D3593">
        <w:rPr>
          <w:rFonts w:ascii="Cambria" w:hAnsi="Cambria" w:cs="Cambria"/>
          <w:bCs/>
          <w:color w:val="000000"/>
          <w:sz w:val="24"/>
          <w:szCs w:val="24"/>
          <w:lang w:val="pl-PL"/>
        </w:rPr>
        <w:t>Nielisz</w:t>
      </w:r>
      <w:r w:rsidR="00205E90" w:rsidRPr="007D3593">
        <w:rPr>
          <w:rFonts w:ascii="Cambria" w:hAnsi="Cambria" w:cs="Cambria"/>
          <w:bCs/>
          <w:color w:val="000000"/>
          <w:sz w:val="24"/>
          <w:szCs w:val="24"/>
          <w:lang w:val="pl-PL"/>
        </w:rPr>
        <w:t>,</w:t>
      </w:r>
    </w:p>
    <w:p w14:paraId="05D4D9D1" w14:textId="77777777" w:rsidR="00DE385C" w:rsidRPr="007D3593" w:rsidRDefault="00DE385C" w:rsidP="002653B6">
      <w:pPr>
        <w:pStyle w:val="Akapitzlist"/>
        <w:widowControl w:val="0"/>
        <w:numPr>
          <w:ilvl w:val="0"/>
          <w:numId w:val="42"/>
        </w:numPr>
        <w:spacing w:before="0" w:after="0" w:line="300" w:lineRule="auto"/>
        <w:ind w:left="993" w:hanging="426"/>
        <w:outlineLvl w:val="3"/>
        <w:rPr>
          <w:rFonts w:ascii="Cambria" w:eastAsia="MS Mincho" w:hAnsi="Cambria" w:cs="MS Mincho"/>
          <w:bCs/>
          <w:sz w:val="24"/>
          <w:szCs w:val="24"/>
        </w:rPr>
      </w:pPr>
      <w:r w:rsidRPr="007D3593">
        <w:rPr>
          <w:rFonts w:ascii="Cambria" w:eastAsia="MS Mincho" w:hAnsi="Cambria" w:cs="MS Mincho"/>
          <w:b/>
          <w:bCs/>
          <w:sz w:val="24"/>
          <w:szCs w:val="24"/>
        </w:rPr>
        <w:t>„Wykonawca”</w:t>
      </w:r>
      <w:r w:rsidRPr="007D3593">
        <w:rPr>
          <w:rFonts w:ascii="Cambria" w:eastAsia="MS Mincho" w:hAnsi="Cambria" w:cs="MS Mincho"/>
          <w:bCs/>
          <w:sz w:val="24"/>
          <w:szCs w:val="24"/>
        </w:rPr>
        <w:t xml:space="preserve"> – </w:t>
      </w:r>
      <w:r w:rsidRPr="007D3593">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7D3593">
        <w:rPr>
          <w:rFonts w:ascii="Cambria" w:hAnsi="Cambria"/>
          <w:color w:val="000000"/>
          <w:sz w:val="24"/>
          <w:szCs w:val="24"/>
          <w:shd w:val="clear" w:color="auto" w:fill="FFFFFF"/>
        </w:rPr>
        <w:lastRenderedPageBreak/>
        <w:t>produktów lub świadczenie usług lub ubiega się o udzielenie zamówienia, złożyła ofertę lub zawarła umowę w sprawie zamówienia publicznego</w:t>
      </w:r>
      <w:r w:rsidRPr="007D3593">
        <w:rPr>
          <w:rFonts w:ascii="Cambria" w:eastAsia="MS Mincho" w:hAnsi="Cambria" w:cs="MS Mincho"/>
          <w:bCs/>
          <w:sz w:val="24"/>
          <w:szCs w:val="24"/>
        </w:rPr>
        <w:t>,</w:t>
      </w:r>
    </w:p>
    <w:p w14:paraId="221D13BD" w14:textId="49E3114D" w:rsidR="00D555DB" w:rsidRPr="007D3593" w:rsidRDefault="00D555DB"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Platforma e-zamówienia”</w:t>
      </w:r>
      <w:r w:rsidRPr="007D3593">
        <w:rPr>
          <w:rFonts w:ascii="Cambria" w:eastAsia="MS Mincho" w:hAnsi="Cambria" w:cs="MS Mincho"/>
          <w:bCs/>
          <w:sz w:val="24"/>
          <w:szCs w:val="24"/>
          <w:lang w:val="pl-PL"/>
        </w:rPr>
        <w:t xml:space="preserve"> – ogólnodostępne i nieodpłatne narzędzie informatyczne do obsługi postępowań o udzielenie zamówienia publicznego </w:t>
      </w:r>
      <w:r w:rsidR="00D9781A" w:rsidRPr="007D3593">
        <w:rPr>
          <w:rFonts w:ascii="Cambria" w:eastAsia="MS Mincho" w:hAnsi="Cambria" w:cs="MS Mincho"/>
          <w:bCs/>
          <w:sz w:val="24"/>
          <w:szCs w:val="24"/>
          <w:lang w:val="pl-PL"/>
        </w:rPr>
        <w:br/>
      </w:r>
      <w:r w:rsidRPr="007D3593">
        <w:rPr>
          <w:rFonts w:ascii="Cambria" w:eastAsia="MS Mincho" w:hAnsi="Cambria" w:cs="MS Mincho"/>
          <w:bCs/>
          <w:sz w:val="24"/>
          <w:szCs w:val="24"/>
          <w:lang w:val="pl-PL"/>
        </w:rPr>
        <w:t>w tym przedmiotowego post</w:t>
      </w:r>
      <w:r w:rsidR="001B7C74" w:rsidRPr="007D3593">
        <w:rPr>
          <w:rFonts w:ascii="Cambria" w:eastAsia="MS Mincho" w:hAnsi="Cambria" w:cs="MS Mincho"/>
          <w:bCs/>
          <w:sz w:val="24"/>
          <w:szCs w:val="24"/>
          <w:lang w:val="pl-PL"/>
        </w:rPr>
        <w:t>ę</w:t>
      </w:r>
      <w:r w:rsidRPr="007D3593">
        <w:rPr>
          <w:rFonts w:ascii="Cambria" w:eastAsia="MS Mincho" w:hAnsi="Cambria" w:cs="MS Mincho"/>
          <w:bCs/>
          <w:sz w:val="24"/>
          <w:szCs w:val="24"/>
          <w:lang w:val="pl-PL"/>
        </w:rPr>
        <w:t xml:space="preserve">powania, w szczególności do elektronicznego składania ofert dostępne pod adresem: </w:t>
      </w:r>
      <w:hyperlink r:id="rId17" w:history="1">
        <w:r w:rsidRPr="007D3593">
          <w:rPr>
            <w:rStyle w:val="Hipercze"/>
            <w:rFonts w:ascii="Cambria" w:eastAsia="MS Mincho" w:hAnsi="Cambria" w:cs="MS Mincho"/>
            <w:bCs/>
            <w:sz w:val="24"/>
            <w:szCs w:val="24"/>
            <w:lang w:val="pl-PL"/>
          </w:rPr>
          <w:t>https://ezamowienia.gov.pl</w:t>
        </w:r>
      </w:hyperlink>
    </w:p>
    <w:p w14:paraId="508B014A" w14:textId="77777777"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 xml:space="preserve">„kwalifikowany podpis elektroniczny” </w:t>
      </w:r>
      <w:r w:rsidRPr="007D3593">
        <w:rPr>
          <w:rFonts w:ascii="Cambria" w:hAnsi="Cambria" w:cs="Arial"/>
          <w:sz w:val="24"/>
          <w:szCs w:val="24"/>
          <w:lang w:val="pl-PL"/>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w:t>
      </w:r>
      <w:r w:rsidR="00877261" w:rsidRPr="007D3593">
        <w:rPr>
          <w:rFonts w:ascii="Cambria" w:hAnsi="Cambria" w:cs="Arial"/>
          <w:sz w:val="24"/>
          <w:szCs w:val="24"/>
          <w:lang w:val="pl-PL"/>
        </w:rPr>
        <w:t>24</w:t>
      </w:r>
      <w:r w:rsidRPr="007D3593">
        <w:rPr>
          <w:rFonts w:ascii="Cambria" w:hAnsi="Cambria" w:cs="Arial"/>
          <w:sz w:val="24"/>
          <w:szCs w:val="24"/>
          <w:lang w:val="pl-PL"/>
        </w:rPr>
        <w:t xml:space="preserve"> r. poz. </w:t>
      </w:r>
      <w:r w:rsidR="00877261" w:rsidRPr="007D3593">
        <w:rPr>
          <w:rFonts w:ascii="Cambria" w:hAnsi="Cambria" w:cs="Arial"/>
          <w:sz w:val="24"/>
          <w:szCs w:val="24"/>
          <w:lang w:val="pl-PL"/>
        </w:rPr>
        <w:t>422</w:t>
      </w:r>
      <w:r w:rsidR="009C7CA3" w:rsidRPr="007D3593">
        <w:rPr>
          <w:rFonts w:ascii="Cambria" w:hAnsi="Cambria" w:cs="Arial"/>
          <w:sz w:val="24"/>
          <w:szCs w:val="24"/>
          <w:lang w:val="pl-PL"/>
        </w:rPr>
        <w:t xml:space="preserve"> z </w:t>
      </w:r>
      <w:proofErr w:type="spellStart"/>
      <w:r w:rsidR="009C7CA3" w:rsidRPr="007D3593">
        <w:rPr>
          <w:rFonts w:ascii="Cambria" w:hAnsi="Cambria" w:cs="Arial"/>
          <w:sz w:val="24"/>
          <w:szCs w:val="24"/>
          <w:lang w:val="pl-PL"/>
        </w:rPr>
        <w:t>późn</w:t>
      </w:r>
      <w:proofErr w:type="spellEnd"/>
      <w:r w:rsidR="009C7CA3" w:rsidRPr="007D3593">
        <w:rPr>
          <w:rFonts w:ascii="Cambria" w:hAnsi="Cambria" w:cs="Arial"/>
          <w:sz w:val="24"/>
          <w:szCs w:val="24"/>
          <w:lang w:val="pl-PL"/>
        </w:rPr>
        <w:t>. zm.</w:t>
      </w:r>
      <w:r w:rsidRPr="007D3593">
        <w:rPr>
          <w:rFonts w:ascii="Cambria" w:hAnsi="Cambria" w:cs="Arial"/>
          <w:sz w:val="24"/>
          <w:szCs w:val="24"/>
          <w:lang w:val="pl-PL"/>
        </w:rPr>
        <w:t xml:space="preserve">), </w:t>
      </w:r>
    </w:p>
    <w:p w14:paraId="7FBD6698" w14:textId="77777777"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„podpis zaufany”</w:t>
      </w:r>
      <w:r w:rsidRPr="007D3593">
        <w:rPr>
          <w:rFonts w:ascii="Cambria" w:hAnsi="Cambria" w:cs="Arial"/>
          <w:sz w:val="24"/>
          <w:szCs w:val="24"/>
          <w:lang w:val="pl-PL"/>
        </w:rPr>
        <w:t xml:space="preserve"> – podpis elektroniczny, którego autentyczność </w:t>
      </w:r>
      <w:r w:rsidRPr="007D3593">
        <w:rPr>
          <w:rFonts w:ascii="Cambria" w:hAnsi="Cambria" w:cs="Arial"/>
          <w:sz w:val="24"/>
          <w:szCs w:val="24"/>
          <w:lang w:val="pl-PL"/>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015D8F2" w14:textId="271B8AD2"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„podpis osobisty”</w:t>
      </w:r>
      <w:r w:rsidRPr="007D3593">
        <w:rPr>
          <w:rFonts w:ascii="Cambria" w:hAnsi="Cambria" w:cs="Arial"/>
          <w:sz w:val="24"/>
          <w:szCs w:val="24"/>
          <w:lang w:val="pl-PL"/>
        </w:rPr>
        <w:t xml:space="preserve"> – zaawansowany podpis elektroniczny w rozumieniu art. 3 pkt 11 rozporządzenia Parlamentu Europejskiego i Rady (UE) nr 910/2014 </w:t>
      </w:r>
      <w:r w:rsidRPr="007D3593">
        <w:rPr>
          <w:rFonts w:ascii="Cambria" w:hAnsi="Cambria" w:cs="Arial"/>
          <w:sz w:val="24"/>
          <w:szCs w:val="24"/>
          <w:lang w:val="pl-PL"/>
        </w:rPr>
        <w:br/>
        <w:t xml:space="preserve">z 23 lipca 2014 r. w sprawie identyfikacji elektronicznej i usług zaufania </w:t>
      </w:r>
      <w:r w:rsidR="00D9781A" w:rsidRPr="007D3593">
        <w:rPr>
          <w:rFonts w:ascii="Cambria" w:hAnsi="Cambria" w:cs="Arial"/>
          <w:sz w:val="24"/>
          <w:szCs w:val="24"/>
          <w:lang w:val="pl-PL"/>
        </w:rPr>
        <w:br/>
      </w:r>
      <w:r w:rsidRPr="007D3593">
        <w:rPr>
          <w:rFonts w:ascii="Cambria" w:hAnsi="Cambria" w:cs="Arial"/>
          <w:sz w:val="24"/>
          <w:szCs w:val="24"/>
          <w:lang w:val="pl-PL"/>
        </w:rPr>
        <w:t>w odniesieniu do transakcji elektronicznych na rynku wewnętrznym oraz uchylającego dyrektywę 1999/93/WE, weryfikowany za pomocą certyfikatu podpisu osobistego</w:t>
      </w:r>
      <w:r w:rsidRPr="007D3593">
        <w:rPr>
          <w:rFonts w:ascii="Cambria" w:eastAsia="MS Mincho" w:hAnsi="Cambria" w:cs="Cambria"/>
          <w:b/>
          <w:bCs/>
          <w:sz w:val="24"/>
          <w:szCs w:val="24"/>
          <w:lang w:val="pl-PL"/>
        </w:rPr>
        <w:t xml:space="preserve"> </w:t>
      </w:r>
    </w:p>
    <w:p w14:paraId="01307BD5" w14:textId="355EBE3D" w:rsidR="001835D3" w:rsidRPr="007D3593" w:rsidRDefault="001835D3" w:rsidP="002653B6">
      <w:pPr>
        <w:numPr>
          <w:ilvl w:val="1"/>
          <w:numId w:val="3"/>
        </w:numPr>
        <w:spacing w:line="300" w:lineRule="auto"/>
        <w:ind w:left="567" w:hanging="567"/>
        <w:jc w:val="both"/>
        <w:rPr>
          <w:rFonts w:ascii="Cambria" w:eastAsia="MS Mincho" w:hAnsi="Cambria" w:cs="MS Mincho"/>
          <w:bCs/>
          <w:lang w:val="pl-PL"/>
        </w:rPr>
      </w:pPr>
      <w:r w:rsidRPr="007D3593">
        <w:rPr>
          <w:rFonts w:ascii="Cambria" w:eastAsia="MS Mincho" w:hAnsi="Cambria" w:cs="Cambria"/>
          <w:b/>
          <w:bCs/>
          <w:lang w:val="pl-PL"/>
        </w:rPr>
        <w:t>Wykonawca</w:t>
      </w:r>
      <w:r w:rsidRPr="007D3593">
        <w:rPr>
          <w:rFonts w:ascii="Cambria" w:hAnsi="Cambria" w:cs="Arial"/>
          <w:bCs/>
          <w:lang w:val="pl-PL"/>
        </w:rPr>
        <w:t xml:space="preserve"> powinien dokładnie zapoznać się z niniejszą SWZ i złożyć ofertę zgodnie z jej wymaganiami.</w:t>
      </w:r>
    </w:p>
    <w:p w14:paraId="2DCD55CC" w14:textId="77777777" w:rsidR="00205E90" w:rsidRPr="007D3593" w:rsidRDefault="00205E90" w:rsidP="002653B6">
      <w:pPr>
        <w:spacing w:line="300" w:lineRule="auto"/>
        <w:jc w:val="both"/>
        <w:rPr>
          <w:rFonts w:ascii="Cambria" w:hAnsi="Cambria" w:cs="Cambria"/>
          <w:bCs/>
          <w:lang w:val="pl-PL"/>
        </w:rPr>
      </w:pPr>
    </w:p>
    <w:tbl>
      <w:tblPr>
        <w:tblW w:w="9072" w:type="dxa"/>
        <w:tblLayout w:type="fixed"/>
        <w:tblLook w:val="0000" w:firstRow="0" w:lastRow="0" w:firstColumn="0" w:lastColumn="0" w:noHBand="0" w:noVBand="0"/>
      </w:tblPr>
      <w:tblGrid>
        <w:gridCol w:w="9072"/>
      </w:tblGrid>
      <w:tr w:rsidR="00D76830" w:rsidRPr="007D3593" w14:paraId="7DCD29AD" w14:textId="77777777" w:rsidTr="00E1448A">
        <w:trPr>
          <w:trHeight w:val="507"/>
        </w:trPr>
        <w:tc>
          <w:tcPr>
            <w:tcW w:w="9072" w:type="dxa"/>
            <w:tcBorders>
              <w:bottom w:val="single" w:sz="4" w:space="0" w:color="000000"/>
            </w:tcBorders>
            <w:shd w:val="clear" w:color="auto" w:fill="D9D9D9"/>
          </w:tcPr>
          <w:p w14:paraId="53EE1ACB" w14:textId="568E39AB" w:rsidR="00D76830" w:rsidRPr="007D3593" w:rsidRDefault="00D76830"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w:t>
            </w:r>
          </w:p>
          <w:p w14:paraId="7086C8AB" w14:textId="77777777" w:rsidR="00D76830" w:rsidRPr="007D3593" w:rsidRDefault="00D76830" w:rsidP="002653B6">
            <w:pPr>
              <w:spacing w:line="300" w:lineRule="auto"/>
              <w:jc w:val="center"/>
              <w:rPr>
                <w:rFonts w:ascii="Cambria" w:hAnsi="Cambria"/>
                <w:lang w:val="pl-PL"/>
              </w:rPr>
            </w:pPr>
            <w:r w:rsidRPr="007D3593">
              <w:rPr>
                <w:rFonts w:ascii="Cambria" w:hAnsi="Cambria" w:cs="Cambria"/>
                <w:b/>
                <w:sz w:val="26"/>
                <w:szCs w:val="26"/>
                <w:lang w:val="pl-PL"/>
              </w:rPr>
              <w:t>KLAUZULA ZATRUDNIENIA</w:t>
            </w:r>
          </w:p>
        </w:tc>
      </w:tr>
    </w:tbl>
    <w:p w14:paraId="42C4BEB8" w14:textId="77777777" w:rsidR="00D76830" w:rsidRPr="007D3593" w:rsidRDefault="00D76830" w:rsidP="002653B6">
      <w:pPr>
        <w:pStyle w:val="Kolorowalistaakcent11"/>
        <w:shd w:val="clear" w:color="auto" w:fill="FFFFFF"/>
        <w:spacing w:before="0" w:after="0" w:line="300" w:lineRule="auto"/>
        <w:ind w:left="0"/>
        <w:rPr>
          <w:rFonts w:ascii="Cambria" w:hAnsi="Cambria" w:cs="Cambria"/>
          <w:color w:val="000000"/>
          <w:sz w:val="16"/>
          <w:szCs w:val="16"/>
          <w:lang w:val="pl-PL"/>
        </w:rPr>
      </w:pPr>
    </w:p>
    <w:p w14:paraId="4034136E" w14:textId="66A95794" w:rsidR="00D76830" w:rsidRPr="007D3593" w:rsidRDefault="00D76830" w:rsidP="002653B6">
      <w:pPr>
        <w:pStyle w:val="Kolorowalistaakcent11"/>
        <w:numPr>
          <w:ilvl w:val="1"/>
          <w:numId w:val="63"/>
        </w:numPr>
        <w:shd w:val="clear" w:color="auto" w:fill="FFFFFF"/>
        <w:spacing w:before="0" w:after="0" w:line="300" w:lineRule="auto"/>
        <w:ind w:left="567" w:hanging="567"/>
        <w:rPr>
          <w:rFonts w:ascii="Cambria" w:hAnsi="Cambria" w:cs="Cambria"/>
          <w:i/>
          <w:color w:val="000000"/>
          <w:sz w:val="24"/>
          <w:szCs w:val="24"/>
          <w:lang w:val="pl-PL"/>
        </w:rPr>
      </w:pPr>
      <w:r w:rsidRPr="007D3593">
        <w:rPr>
          <w:rFonts w:ascii="Cambria" w:hAnsi="Cambria" w:cs="Cambria"/>
          <w:color w:val="000000"/>
          <w:sz w:val="24"/>
          <w:szCs w:val="24"/>
          <w:lang w:val="pl-PL"/>
        </w:rPr>
        <w:t xml:space="preserve">Zamawiający stosownie do art. 95 ust. 1 ustawy </w:t>
      </w:r>
      <w:proofErr w:type="spellStart"/>
      <w:r w:rsidRPr="007D3593">
        <w:rPr>
          <w:rFonts w:ascii="Cambria" w:hAnsi="Cambria" w:cs="Cambria"/>
          <w:color w:val="000000"/>
          <w:sz w:val="24"/>
          <w:szCs w:val="24"/>
          <w:lang w:val="pl-PL"/>
        </w:rPr>
        <w:t>Pzp</w:t>
      </w:r>
      <w:proofErr w:type="spellEnd"/>
      <w:r w:rsidRPr="007D3593">
        <w:rPr>
          <w:rFonts w:ascii="Cambria" w:hAnsi="Cambria" w:cs="Cambria"/>
          <w:color w:val="000000"/>
          <w:sz w:val="24"/>
          <w:szCs w:val="24"/>
          <w:lang w:val="pl-PL"/>
        </w:rPr>
        <w:t xml:space="preserve">, określa obowiązek zatrudnienia na podstawie umowy o pracę osób wykonujących następujące czynności w zakresie realizacji zamówienia: </w:t>
      </w:r>
      <w:r w:rsidRPr="007D3593">
        <w:rPr>
          <w:rFonts w:ascii="Cambria" w:eastAsia="Cambria" w:hAnsi="Cambria" w:cs="Cambria"/>
          <w:b/>
          <w:color w:val="000000"/>
          <w:sz w:val="24"/>
          <w:szCs w:val="24"/>
          <w:lang w:val="pl-PL"/>
        </w:rPr>
        <w:t>wykonywanie prac fizycznych przy realizacji robót budowlanych, operatorzy sprzętu i prace fizyczne objęte zakresem zamówienia (nie dotyczy kierowników budowy i kierowników robót)</w:t>
      </w:r>
      <w:r w:rsidRPr="007D3593">
        <w:rPr>
          <w:rFonts w:ascii="Cambria" w:hAnsi="Cambria" w:cs="Cambria"/>
          <w:i/>
          <w:color w:val="000000"/>
          <w:sz w:val="24"/>
          <w:szCs w:val="24"/>
          <w:lang w:val="pl-PL"/>
        </w:rPr>
        <w:t xml:space="preserve"> (obowiązek ten nie dotyczy sytuacji, gdy prace te będą wykonywane samodzielnie i osobiście przez osoby fizyczne prowadzące działalność gospodarczą </w:t>
      </w:r>
      <w:r w:rsidR="00D9781A" w:rsidRPr="007D3593">
        <w:rPr>
          <w:rFonts w:ascii="Cambria" w:hAnsi="Cambria" w:cs="Cambria"/>
          <w:i/>
          <w:color w:val="000000"/>
          <w:sz w:val="24"/>
          <w:szCs w:val="24"/>
          <w:lang w:val="pl-PL"/>
        </w:rPr>
        <w:br/>
      </w:r>
      <w:r w:rsidRPr="007D3593">
        <w:rPr>
          <w:rFonts w:ascii="Cambria" w:hAnsi="Cambria" w:cs="Cambria"/>
          <w:i/>
          <w:color w:val="000000"/>
          <w:sz w:val="24"/>
          <w:szCs w:val="24"/>
          <w:lang w:val="pl-PL"/>
        </w:rPr>
        <w:t xml:space="preserve">w postaci tzw. samozatrudnienia, jako podwykonawcy). </w:t>
      </w:r>
    </w:p>
    <w:p w14:paraId="28DA4951" w14:textId="58117FA3" w:rsidR="00D76830" w:rsidRPr="007D3593" w:rsidRDefault="00D76830" w:rsidP="002653B6">
      <w:pPr>
        <w:pStyle w:val="Kolorowalistaakcent11"/>
        <w:numPr>
          <w:ilvl w:val="1"/>
          <w:numId w:val="63"/>
        </w:numPr>
        <w:shd w:val="clear" w:color="auto" w:fill="FFFFFF"/>
        <w:spacing w:before="0" w:after="0" w:line="300" w:lineRule="auto"/>
        <w:ind w:left="567" w:hanging="567"/>
        <w:rPr>
          <w:rFonts w:ascii="Cambria" w:hAnsi="Cambria" w:cs="Cambria"/>
          <w:color w:val="000000"/>
          <w:sz w:val="10"/>
          <w:szCs w:val="10"/>
          <w:lang w:val="pl-PL"/>
        </w:rPr>
      </w:pPr>
      <w:r w:rsidRPr="007D3593">
        <w:rPr>
          <w:rFonts w:ascii="Cambria" w:hAnsi="Cambria" w:cs="Cambria"/>
          <w:color w:val="000000"/>
          <w:sz w:val="24"/>
          <w:szCs w:val="24"/>
          <w:lang w:val="pl-PL"/>
        </w:rPr>
        <w:t xml:space="preserve">Szczegółowy sposób dokumentowania zatrudnienia ww. osób, uprawnienia Zamawiającego w zakresie kontroli spełniania przez Wykonawcę wymagań, o których mowa w art. 95 ust. 1 ustawy </w:t>
      </w:r>
      <w:proofErr w:type="spellStart"/>
      <w:r w:rsidRPr="007D3593">
        <w:rPr>
          <w:rFonts w:ascii="Cambria" w:hAnsi="Cambria" w:cs="Cambria"/>
          <w:color w:val="000000"/>
          <w:sz w:val="24"/>
          <w:szCs w:val="24"/>
          <w:lang w:val="pl-PL"/>
        </w:rPr>
        <w:t>Pzp</w:t>
      </w:r>
      <w:proofErr w:type="spellEnd"/>
      <w:r w:rsidRPr="007D3593">
        <w:rPr>
          <w:rFonts w:ascii="Cambria" w:hAnsi="Cambria" w:cs="Cambria"/>
          <w:color w:val="000000"/>
          <w:sz w:val="24"/>
          <w:szCs w:val="24"/>
          <w:lang w:val="pl-PL"/>
        </w:rPr>
        <w:t xml:space="preserve"> oraz sankcji z tytułu niespełnienia tych </w:t>
      </w:r>
      <w:r w:rsidRPr="007D3593">
        <w:rPr>
          <w:rFonts w:ascii="Cambria" w:hAnsi="Cambria" w:cs="Cambria"/>
          <w:color w:val="000000"/>
          <w:sz w:val="24"/>
          <w:szCs w:val="24"/>
          <w:lang w:val="pl-PL"/>
        </w:rPr>
        <w:lastRenderedPageBreak/>
        <w:t xml:space="preserve">wymagań, rodzaju czynności niezbędnych do realizacji zamówienia, których dotyczą wymagania zatrudnienia na podstawie umowy o pracę przez Wykonawcę lub podwykonawcę osób wykonujących czynności w trakcie realizacji zamówienia zawarte są w Projekcie </w:t>
      </w:r>
      <w:r w:rsidR="001B7C74" w:rsidRPr="007D3593">
        <w:rPr>
          <w:rFonts w:ascii="Cambria" w:hAnsi="Cambria" w:cs="Cambria"/>
          <w:color w:val="000000"/>
          <w:sz w:val="24"/>
          <w:szCs w:val="24"/>
          <w:lang w:val="pl-PL"/>
        </w:rPr>
        <w:t>u</w:t>
      </w:r>
      <w:r w:rsidRPr="007D3593">
        <w:rPr>
          <w:rFonts w:ascii="Cambria" w:hAnsi="Cambria" w:cs="Cambria"/>
          <w:color w:val="000000"/>
          <w:sz w:val="24"/>
          <w:szCs w:val="24"/>
          <w:lang w:val="pl-PL"/>
        </w:rPr>
        <w:t>mowy.</w:t>
      </w:r>
    </w:p>
    <w:p w14:paraId="3CB75BF7" w14:textId="325A86C1" w:rsidR="00D76830" w:rsidRPr="007D3593" w:rsidRDefault="00794AD8" w:rsidP="002653B6">
      <w:pPr>
        <w:pStyle w:val="Kolorowalistaakcent11"/>
        <w:shd w:val="clear" w:color="auto" w:fill="FFFFFF"/>
        <w:tabs>
          <w:tab w:val="left" w:pos="2719"/>
        </w:tabs>
        <w:spacing w:before="0" w:after="0" w:line="300" w:lineRule="auto"/>
        <w:ind w:left="567"/>
        <w:rPr>
          <w:rFonts w:ascii="Cambria" w:hAnsi="Cambria" w:cs="Cambria"/>
          <w:color w:val="000000"/>
          <w:sz w:val="24"/>
          <w:szCs w:val="24"/>
          <w:lang w:val="pl-PL"/>
        </w:rPr>
      </w:pPr>
      <w:r w:rsidRPr="007D3593">
        <w:rPr>
          <w:rFonts w:ascii="Cambria" w:hAnsi="Cambria" w:cs="Cambria"/>
          <w:color w:val="000000"/>
          <w:sz w:val="10"/>
          <w:szCs w:val="10"/>
          <w:lang w:val="pl-PL"/>
        </w:rPr>
        <w:tab/>
      </w:r>
    </w:p>
    <w:tbl>
      <w:tblPr>
        <w:tblW w:w="9072" w:type="dxa"/>
        <w:tblLayout w:type="fixed"/>
        <w:tblLook w:val="0000" w:firstRow="0" w:lastRow="0" w:firstColumn="0" w:lastColumn="0" w:noHBand="0" w:noVBand="0"/>
      </w:tblPr>
      <w:tblGrid>
        <w:gridCol w:w="9072"/>
      </w:tblGrid>
      <w:tr w:rsidR="001835D3" w:rsidRPr="007D3593" w14:paraId="288D6100" w14:textId="77777777" w:rsidTr="00E1448A">
        <w:tc>
          <w:tcPr>
            <w:tcW w:w="9072" w:type="dxa"/>
            <w:tcBorders>
              <w:bottom w:val="single" w:sz="4" w:space="0" w:color="000000"/>
            </w:tcBorders>
            <w:shd w:val="clear" w:color="auto" w:fill="D9D9D9"/>
          </w:tcPr>
          <w:p w14:paraId="729C318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3</w:t>
            </w:r>
          </w:p>
          <w:p w14:paraId="6D2466EC"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ŹRÓDŁA FINANSOWANIA</w:t>
            </w:r>
          </w:p>
        </w:tc>
      </w:tr>
    </w:tbl>
    <w:p w14:paraId="52CEFAD1" w14:textId="77777777" w:rsidR="001835D3" w:rsidRPr="007D3593" w:rsidRDefault="001835D3" w:rsidP="002653B6">
      <w:pPr>
        <w:pStyle w:val="Akapitzlist2"/>
        <w:spacing w:before="0" w:after="0" w:line="300" w:lineRule="auto"/>
        <w:ind w:left="567"/>
        <w:rPr>
          <w:rFonts w:ascii="Cambria" w:hAnsi="Cambria" w:cs="Cambria"/>
          <w:bCs/>
          <w:sz w:val="16"/>
          <w:szCs w:val="16"/>
          <w:lang w:val="pl-PL"/>
        </w:rPr>
      </w:pPr>
    </w:p>
    <w:p w14:paraId="70CF3977" w14:textId="391023FD" w:rsidR="00124C33" w:rsidRPr="00007592" w:rsidRDefault="00257B2D" w:rsidP="002653B6">
      <w:pPr>
        <w:spacing w:line="300" w:lineRule="auto"/>
        <w:jc w:val="both"/>
        <w:outlineLvl w:val="3"/>
        <w:rPr>
          <w:rFonts w:ascii="Cambria" w:hAnsi="Cambria"/>
          <w:bCs/>
          <w:lang w:val="pl-PL"/>
        </w:rPr>
      </w:pPr>
      <w:r w:rsidRPr="00007592">
        <w:rPr>
          <w:rFonts w:ascii="Cambria" w:hAnsi="Cambria" w:cs="Arial"/>
          <w:bCs/>
          <w:lang w:val="pl-PL"/>
        </w:rPr>
        <w:t xml:space="preserve">Zamawiający informuje, iż </w:t>
      </w:r>
      <w:r w:rsidR="00007592" w:rsidRPr="00007592">
        <w:rPr>
          <w:rFonts w:ascii="Cambria" w:hAnsi="Cambria"/>
          <w:bCs/>
          <w:lang w:val="pl-PL"/>
        </w:rPr>
        <w:t xml:space="preserve">zadanie jest finansowane z budżetu Gminy. </w:t>
      </w:r>
    </w:p>
    <w:p w14:paraId="4FC01BEB" w14:textId="77777777" w:rsidR="00D76830" w:rsidRPr="007D3593" w:rsidRDefault="00D76830" w:rsidP="002653B6">
      <w:pPr>
        <w:spacing w:line="300" w:lineRule="auto"/>
        <w:outlineLvl w:val="3"/>
        <w:rPr>
          <w:rFonts w:ascii="Cambria" w:hAnsi="Cambria"/>
          <w:b/>
          <w:lang w:val="pl-PL"/>
        </w:rPr>
      </w:pPr>
    </w:p>
    <w:tbl>
      <w:tblPr>
        <w:tblW w:w="9072" w:type="dxa"/>
        <w:tblLayout w:type="fixed"/>
        <w:tblLook w:val="0000" w:firstRow="0" w:lastRow="0" w:firstColumn="0" w:lastColumn="0" w:noHBand="0" w:noVBand="0"/>
      </w:tblPr>
      <w:tblGrid>
        <w:gridCol w:w="9072"/>
      </w:tblGrid>
      <w:tr w:rsidR="001835D3" w:rsidRPr="007D3593" w14:paraId="1F97B120" w14:textId="77777777" w:rsidTr="00E1448A">
        <w:tc>
          <w:tcPr>
            <w:tcW w:w="9072" w:type="dxa"/>
            <w:tcBorders>
              <w:bottom w:val="single" w:sz="4" w:space="0" w:color="000000"/>
            </w:tcBorders>
            <w:shd w:val="clear" w:color="auto" w:fill="D9D9D9"/>
          </w:tcPr>
          <w:p w14:paraId="65FD3979"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4</w:t>
            </w:r>
          </w:p>
          <w:p w14:paraId="3E92C4E1"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PRZEDMIOTU ZAMÓWIENIA</w:t>
            </w:r>
          </w:p>
        </w:tc>
      </w:tr>
    </w:tbl>
    <w:p w14:paraId="1972D3BF" w14:textId="77777777" w:rsidR="001835D3" w:rsidRPr="007D3593" w:rsidRDefault="001835D3" w:rsidP="002653B6">
      <w:pPr>
        <w:pStyle w:val="Kolorowalistaakcent11"/>
        <w:tabs>
          <w:tab w:val="left" w:pos="567"/>
        </w:tabs>
        <w:spacing w:before="0" w:after="0" w:line="300" w:lineRule="auto"/>
        <w:ind w:left="0"/>
        <w:rPr>
          <w:rFonts w:ascii="Cambria" w:hAnsi="Cambria" w:cs="Cambria"/>
          <w:bCs/>
          <w:vanish/>
          <w:sz w:val="16"/>
          <w:szCs w:val="16"/>
          <w:lang w:val="pl-PL"/>
        </w:rPr>
      </w:pPr>
    </w:p>
    <w:p w14:paraId="653205ED" w14:textId="77777777" w:rsidR="001835D3" w:rsidRPr="007D3593" w:rsidRDefault="001835D3" w:rsidP="002653B6">
      <w:pPr>
        <w:pStyle w:val="Kolorowalistaakcent11"/>
        <w:tabs>
          <w:tab w:val="left" w:pos="567"/>
        </w:tabs>
        <w:spacing w:before="0" w:after="0" w:line="300" w:lineRule="auto"/>
        <w:ind w:left="567"/>
        <w:rPr>
          <w:rFonts w:ascii="Cambria" w:hAnsi="Cambria" w:cs="Cambria"/>
          <w:b/>
          <w:bCs/>
          <w:sz w:val="24"/>
          <w:szCs w:val="24"/>
          <w:lang w:val="pl-PL"/>
        </w:rPr>
      </w:pPr>
    </w:p>
    <w:p w14:paraId="4B1A3023" w14:textId="3009B472" w:rsidR="00197CBC" w:rsidRPr="007D3593" w:rsidRDefault="001835D3" w:rsidP="002653B6">
      <w:pPr>
        <w:numPr>
          <w:ilvl w:val="1"/>
          <w:numId w:val="17"/>
        </w:numPr>
        <w:spacing w:line="300" w:lineRule="auto"/>
        <w:ind w:left="567" w:hanging="567"/>
        <w:jc w:val="both"/>
        <w:rPr>
          <w:rFonts w:ascii="Cambria" w:hAnsi="Cambria"/>
          <w:bCs/>
          <w:lang w:val="pl-PL"/>
        </w:rPr>
      </w:pPr>
      <w:r w:rsidRPr="007D3593">
        <w:rPr>
          <w:rFonts w:ascii="Cambria" w:hAnsi="Cambria" w:cs="Cambria"/>
          <w:lang w:val="pl-PL"/>
        </w:rPr>
        <w:t>Przedmiotem zamówienia jest</w:t>
      </w:r>
      <w:bookmarkStart w:id="2" w:name="_Hlk95842425"/>
      <w:r w:rsidR="00A43A07" w:rsidRPr="007D3593">
        <w:rPr>
          <w:rFonts w:ascii="Cambria" w:hAnsi="Cambria" w:cs="Cambria"/>
          <w:lang w:val="pl-PL"/>
        </w:rPr>
        <w:t xml:space="preserve"> </w:t>
      </w:r>
      <w:r w:rsidR="00CF5CCD" w:rsidRPr="007D3593">
        <w:rPr>
          <w:rFonts w:ascii="Cambria" w:hAnsi="Cambria" w:cs="Times New Roman"/>
          <w:b/>
          <w:i/>
          <w:iCs/>
          <w:color w:val="000000"/>
          <w:kern w:val="0"/>
          <w:lang w:val="pl-PL" w:eastAsia="pl-PL"/>
        </w:rPr>
        <w:t xml:space="preserve"> </w:t>
      </w:r>
      <w:r w:rsidR="00A43A07" w:rsidRPr="007D3593">
        <w:rPr>
          <w:rFonts w:ascii="Cambria" w:hAnsi="Cambria" w:cs="Times New Roman"/>
          <w:bCs/>
          <w:color w:val="000000"/>
          <w:kern w:val="0"/>
          <w:lang w:val="pl-PL" w:eastAsia="pl-PL"/>
        </w:rPr>
        <w:t xml:space="preserve">realizacja </w:t>
      </w:r>
      <w:r w:rsidR="00A43A07" w:rsidRPr="007D3593">
        <w:rPr>
          <w:rFonts w:ascii="Cambria" w:hAnsi="Cambria" w:cs="Times New Roman"/>
          <w:bCs/>
          <w:kern w:val="0"/>
          <w:lang w:val="pl-PL" w:eastAsia="pl-PL"/>
        </w:rPr>
        <w:t xml:space="preserve">zamierzenia inwestycyjnego </w:t>
      </w:r>
      <w:r w:rsidR="005C78F9" w:rsidRPr="007D3593">
        <w:rPr>
          <w:rFonts w:ascii="Cambria" w:hAnsi="Cambria" w:cs="Times New Roman"/>
          <w:bCs/>
          <w:kern w:val="0"/>
          <w:lang w:val="pl-PL" w:eastAsia="pl-PL"/>
        </w:rPr>
        <w:br/>
      </w:r>
      <w:r w:rsidR="00A43A07" w:rsidRPr="007D3593">
        <w:rPr>
          <w:rFonts w:ascii="Cambria" w:hAnsi="Cambria" w:cs="Times New Roman"/>
          <w:bCs/>
          <w:kern w:val="0"/>
          <w:lang w:val="pl-PL" w:eastAsia="pl-PL"/>
        </w:rPr>
        <w:t xml:space="preserve">pn. </w:t>
      </w:r>
      <w:r w:rsidR="00A43A07" w:rsidRPr="007D3593">
        <w:rPr>
          <w:rFonts w:ascii="Cambria" w:hAnsi="Cambria" w:cs="Times New Roman"/>
          <w:b/>
          <w:i/>
          <w:iCs/>
          <w:kern w:val="0"/>
          <w:lang w:val="pl-PL" w:eastAsia="pl-PL"/>
        </w:rPr>
        <w:t>„</w:t>
      </w:r>
      <w:r w:rsidR="00902A2B" w:rsidRPr="007D3593">
        <w:rPr>
          <w:rFonts w:ascii="Cambria" w:hAnsi="Cambria" w:cs="Times New Roman"/>
          <w:b/>
          <w:i/>
          <w:iCs/>
          <w:kern w:val="0"/>
          <w:lang w:val="pl-PL" w:eastAsia="pl-PL"/>
        </w:rPr>
        <w:t>Budowa sieci wodociągowej w Gminie Nielisz</w:t>
      </w:r>
      <w:r w:rsidR="00007592">
        <w:rPr>
          <w:rFonts w:ascii="Cambria" w:hAnsi="Cambria" w:cs="Times New Roman"/>
          <w:b/>
          <w:i/>
          <w:iCs/>
          <w:kern w:val="0"/>
          <w:lang w:val="pl-PL" w:eastAsia="pl-PL"/>
        </w:rPr>
        <w:t xml:space="preserve"> – II etap</w:t>
      </w:r>
      <w:r w:rsidR="00A43A07" w:rsidRPr="007D3593">
        <w:rPr>
          <w:rFonts w:ascii="Cambria" w:hAnsi="Cambria" w:cs="Times New Roman"/>
          <w:b/>
          <w:i/>
          <w:iCs/>
          <w:kern w:val="0"/>
          <w:lang w:val="pl-PL" w:eastAsia="pl-PL"/>
        </w:rPr>
        <w:t>”.</w:t>
      </w:r>
    </w:p>
    <w:p w14:paraId="46B57CCA" w14:textId="7A85B84B" w:rsidR="009D74C5" w:rsidRPr="007D3593" w:rsidRDefault="009D74C5" w:rsidP="002653B6">
      <w:pPr>
        <w:numPr>
          <w:ilvl w:val="1"/>
          <w:numId w:val="17"/>
        </w:numPr>
        <w:spacing w:line="300" w:lineRule="auto"/>
        <w:ind w:left="567" w:hanging="567"/>
        <w:jc w:val="both"/>
        <w:rPr>
          <w:rFonts w:ascii="Cambria" w:hAnsi="Cambria" w:cs="Helvetica"/>
          <w:bCs/>
          <w:color w:val="000000" w:themeColor="text1"/>
          <w:lang w:val="pl-PL"/>
        </w:rPr>
      </w:pPr>
      <w:r w:rsidRPr="007D3593">
        <w:rPr>
          <w:rFonts w:ascii="Cambria" w:hAnsi="Cambria" w:cs="Helvetica"/>
          <w:bCs/>
          <w:color w:val="000000" w:themeColor="text1"/>
          <w:lang w:val="pl-PL"/>
        </w:rPr>
        <w:t xml:space="preserve">Zakres zamówienia obejmuje: </w:t>
      </w:r>
    </w:p>
    <w:p w14:paraId="717C5534" w14:textId="62672308" w:rsidR="00E54BE1" w:rsidRPr="007D3593" w:rsidRDefault="00E54BE1" w:rsidP="002653B6">
      <w:pPr>
        <w:pStyle w:val="Akapitzlist"/>
        <w:numPr>
          <w:ilvl w:val="0"/>
          <w:numId w:val="68"/>
        </w:numPr>
        <w:tabs>
          <w:tab w:val="left" w:pos="851"/>
        </w:tabs>
        <w:autoSpaceDE w:val="0"/>
        <w:autoSpaceDN w:val="0"/>
        <w:adjustRightInd w:val="0"/>
        <w:spacing w:before="0" w:after="0" w:line="300" w:lineRule="auto"/>
        <w:ind w:hanging="153"/>
        <w:rPr>
          <w:rFonts w:ascii="Cambria" w:eastAsiaTheme="minorHAnsi" w:hAnsi="Cambria"/>
          <w:sz w:val="24"/>
          <w:szCs w:val="24"/>
          <w:lang w:eastAsia="en-US"/>
        </w:rPr>
      </w:pPr>
      <w:r w:rsidRPr="007D3593">
        <w:rPr>
          <w:rFonts w:ascii="Cambria" w:eastAsiaTheme="minorHAnsi" w:hAnsi="Cambria"/>
          <w:sz w:val="24"/>
          <w:szCs w:val="24"/>
          <w:lang w:eastAsia="en-US"/>
        </w:rPr>
        <w:t xml:space="preserve">wodociąg w miejscowości Wólka </w:t>
      </w:r>
      <w:r w:rsidR="00007592">
        <w:rPr>
          <w:rFonts w:ascii="Cambria" w:eastAsiaTheme="minorHAnsi" w:hAnsi="Cambria"/>
          <w:sz w:val="24"/>
          <w:szCs w:val="24"/>
          <w:lang w:eastAsia="en-US"/>
        </w:rPr>
        <w:t>Nieliska i Pruskie Piaski</w:t>
      </w:r>
      <w:r w:rsidRPr="007D3593">
        <w:rPr>
          <w:rFonts w:ascii="Cambria" w:eastAsiaTheme="minorHAnsi" w:hAnsi="Cambria"/>
          <w:sz w:val="24"/>
          <w:szCs w:val="24"/>
          <w:lang w:eastAsia="en-US"/>
        </w:rPr>
        <w:t>:</w:t>
      </w:r>
    </w:p>
    <w:p w14:paraId="49DD98C3" w14:textId="1F30E982" w:rsidR="00E54BE1" w:rsidRPr="007D3593" w:rsidRDefault="00E54BE1" w:rsidP="002653B6">
      <w:pPr>
        <w:pStyle w:val="Akapitzlist"/>
        <w:numPr>
          <w:ilvl w:val="1"/>
          <w:numId w:val="69"/>
        </w:numPr>
        <w:autoSpaceDE w:val="0"/>
        <w:autoSpaceDN w:val="0"/>
        <w:adjustRightInd w:val="0"/>
        <w:spacing w:before="0" w:after="0" w:line="300" w:lineRule="auto"/>
        <w:ind w:left="1134" w:hanging="283"/>
        <w:rPr>
          <w:rFonts w:ascii="Cambria" w:eastAsiaTheme="minorHAnsi" w:hAnsi="Cambria"/>
          <w:sz w:val="24"/>
          <w:szCs w:val="24"/>
          <w:lang w:eastAsia="en-US"/>
        </w:rPr>
      </w:pPr>
      <w:r w:rsidRPr="007D3593">
        <w:rPr>
          <w:rFonts w:ascii="Cambria" w:eastAsiaTheme="minorHAnsi" w:hAnsi="Cambria"/>
          <w:sz w:val="24"/>
          <w:szCs w:val="24"/>
          <w:lang w:eastAsia="en-US"/>
        </w:rPr>
        <w:t>rurociąg PE100 SDR</w:t>
      </w:r>
      <w:r w:rsidR="002F3F50" w:rsidRPr="007D3593">
        <w:rPr>
          <w:rFonts w:ascii="Cambria" w:eastAsiaTheme="minorHAnsi" w:hAnsi="Cambria"/>
          <w:sz w:val="24"/>
          <w:szCs w:val="24"/>
          <w:lang w:eastAsia="en-US"/>
        </w:rPr>
        <w:t xml:space="preserve"> </w:t>
      </w:r>
      <w:r w:rsidRPr="007D3593">
        <w:rPr>
          <w:rFonts w:ascii="Cambria" w:eastAsiaTheme="minorHAnsi" w:hAnsi="Cambria"/>
          <w:sz w:val="24"/>
          <w:szCs w:val="24"/>
          <w:lang w:eastAsia="en-US"/>
        </w:rPr>
        <w:t xml:space="preserve">17 fi </w:t>
      </w:r>
      <w:r w:rsidR="00007592">
        <w:rPr>
          <w:rFonts w:ascii="Cambria" w:eastAsiaTheme="minorHAnsi" w:hAnsi="Cambria"/>
          <w:sz w:val="24"/>
          <w:szCs w:val="24"/>
          <w:lang w:eastAsia="en-US"/>
        </w:rPr>
        <w:t>110x6,6 mm</w:t>
      </w:r>
      <w:r w:rsidRPr="007D3593">
        <w:rPr>
          <w:rFonts w:ascii="Cambria" w:eastAsiaTheme="minorHAnsi" w:hAnsi="Cambria"/>
          <w:sz w:val="24"/>
          <w:szCs w:val="24"/>
          <w:lang w:eastAsia="en-US"/>
        </w:rPr>
        <w:t xml:space="preserve"> o długości </w:t>
      </w:r>
      <w:r w:rsidR="00007592">
        <w:rPr>
          <w:rFonts w:ascii="Cambria" w:eastAsiaTheme="minorHAnsi" w:hAnsi="Cambria"/>
          <w:sz w:val="24"/>
          <w:szCs w:val="24"/>
          <w:lang w:eastAsia="en-US"/>
        </w:rPr>
        <w:t>377,5</w:t>
      </w:r>
      <w:r w:rsidRPr="007D3593">
        <w:rPr>
          <w:rFonts w:ascii="Cambria" w:eastAsiaTheme="minorHAnsi" w:hAnsi="Cambria"/>
          <w:sz w:val="24"/>
          <w:szCs w:val="24"/>
          <w:lang w:eastAsia="en-US"/>
        </w:rPr>
        <w:t xml:space="preserve"> m</w:t>
      </w:r>
      <w:r w:rsidR="001B7C74" w:rsidRPr="007D3593">
        <w:rPr>
          <w:rFonts w:ascii="Cambria" w:eastAsiaTheme="minorHAnsi" w:hAnsi="Cambria"/>
          <w:sz w:val="24"/>
          <w:szCs w:val="24"/>
          <w:lang w:eastAsia="en-US"/>
        </w:rPr>
        <w:t>,</w:t>
      </w:r>
    </w:p>
    <w:p w14:paraId="553A47D5" w14:textId="2C0BF819" w:rsidR="00E54BE1" w:rsidRPr="007D3593" w:rsidRDefault="00007592" w:rsidP="002653B6">
      <w:pPr>
        <w:pStyle w:val="Akapitzlist"/>
        <w:numPr>
          <w:ilvl w:val="1"/>
          <w:numId w:val="69"/>
        </w:numPr>
        <w:autoSpaceDE w:val="0"/>
        <w:autoSpaceDN w:val="0"/>
        <w:adjustRightInd w:val="0"/>
        <w:spacing w:before="0" w:after="0" w:line="300" w:lineRule="auto"/>
        <w:ind w:left="1134" w:hanging="283"/>
        <w:rPr>
          <w:rFonts w:ascii="Cambria" w:eastAsiaTheme="minorHAnsi" w:hAnsi="Cambria"/>
          <w:sz w:val="24"/>
          <w:szCs w:val="24"/>
          <w:lang w:eastAsia="en-US"/>
        </w:rPr>
      </w:pPr>
      <w:r>
        <w:rPr>
          <w:rFonts w:ascii="Cambria" w:eastAsiaTheme="minorHAnsi" w:hAnsi="Cambria"/>
          <w:sz w:val="24"/>
          <w:szCs w:val="24"/>
          <w:lang w:eastAsia="en-US"/>
        </w:rPr>
        <w:t>zasuwy DN 100 – 1 szt.</w:t>
      </w:r>
    </w:p>
    <w:p w14:paraId="3AF48ADB" w14:textId="0A44E00B" w:rsidR="00E54BE1" w:rsidRPr="007D3593" w:rsidRDefault="00E54BE1" w:rsidP="002653B6">
      <w:pPr>
        <w:widowControl/>
        <w:suppressAutoHyphens w:val="0"/>
        <w:autoSpaceDE w:val="0"/>
        <w:autoSpaceDN w:val="0"/>
        <w:adjustRightInd w:val="0"/>
        <w:spacing w:line="300" w:lineRule="auto"/>
        <w:ind w:firstLine="567"/>
        <w:rPr>
          <w:rFonts w:ascii="Cambria" w:eastAsiaTheme="minorHAnsi" w:hAnsi="Cambria" w:cs="Times New Roman"/>
          <w:kern w:val="0"/>
          <w:lang w:val="pl-PL" w:eastAsia="en-US"/>
        </w:rPr>
      </w:pPr>
      <w:r w:rsidRPr="007D3593">
        <w:rPr>
          <w:rFonts w:ascii="Cambria" w:eastAsiaTheme="minorHAnsi" w:hAnsi="Cambria" w:cs="Times New Roman"/>
          <w:kern w:val="0"/>
          <w:lang w:val="pl-PL" w:eastAsia="en-US"/>
        </w:rPr>
        <w:t>W zakres robót wchodzą:</w:t>
      </w:r>
    </w:p>
    <w:p w14:paraId="527FD3D7" w14:textId="76F9CD21" w:rsidR="00E54BE1" w:rsidRPr="007D3593" w:rsidRDefault="00E54BE1" w:rsidP="002653B6">
      <w:pPr>
        <w:pStyle w:val="Akapitzlist"/>
        <w:numPr>
          <w:ilvl w:val="0"/>
          <w:numId w:val="74"/>
        </w:numPr>
        <w:autoSpaceDE w:val="0"/>
        <w:autoSpaceDN w:val="0"/>
        <w:adjustRightInd w:val="0"/>
        <w:spacing w:before="0" w:after="0" w:line="300" w:lineRule="auto"/>
        <w:ind w:left="851" w:hanging="284"/>
        <w:rPr>
          <w:rFonts w:ascii="Cambria" w:eastAsiaTheme="minorHAnsi" w:hAnsi="Cambria"/>
          <w:sz w:val="24"/>
          <w:szCs w:val="24"/>
          <w:lang w:eastAsia="en-US"/>
        </w:rPr>
      </w:pPr>
      <w:r w:rsidRPr="007D3593">
        <w:rPr>
          <w:rFonts w:ascii="Cambria" w:eastAsiaTheme="minorHAnsi" w:hAnsi="Cambria"/>
          <w:sz w:val="24"/>
          <w:szCs w:val="24"/>
          <w:lang w:eastAsia="en-US"/>
        </w:rPr>
        <w:t>roboty przygotowawcze</w:t>
      </w:r>
      <w:r w:rsidR="00437BC4" w:rsidRPr="007D3593">
        <w:rPr>
          <w:rFonts w:ascii="Cambria" w:eastAsiaTheme="minorHAnsi" w:hAnsi="Cambria"/>
          <w:sz w:val="24"/>
          <w:szCs w:val="24"/>
          <w:lang w:eastAsia="en-US"/>
        </w:rPr>
        <w:t>,</w:t>
      </w:r>
    </w:p>
    <w:p w14:paraId="0CEEC89C" w14:textId="33F42640" w:rsidR="00E54BE1" w:rsidRPr="007D3593" w:rsidRDefault="00E54BE1" w:rsidP="002653B6">
      <w:pPr>
        <w:pStyle w:val="Akapitzlist"/>
        <w:numPr>
          <w:ilvl w:val="0"/>
          <w:numId w:val="74"/>
        </w:numPr>
        <w:autoSpaceDE w:val="0"/>
        <w:autoSpaceDN w:val="0"/>
        <w:adjustRightInd w:val="0"/>
        <w:spacing w:before="0" w:after="0" w:line="300" w:lineRule="auto"/>
        <w:ind w:left="851" w:hanging="284"/>
        <w:rPr>
          <w:rFonts w:ascii="Cambria" w:eastAsiaTheme="minorHAnsi" w:hAnsi="Cambria"/>
          <w:sz w:val="24"/>
          <w:szCs w:val="24"/>
          <w:lang w:eastAsia="en-US"/>
        </w:rPr>
      </w:pPr>
      <w:r w:rsidRPr="007D3593">
        <w:rPr>
          <w:rFonts w:ascii="Cambria" w:eastAsiaTheme="minorHAnsi" w:hAnsi="Cambria"/>
          <w:sz w:val="24"/>
          <w:szCs w:val="24"/>
          <w:lang w:eastAsia="en-US"/>
        </w:rPr>
        <w:t>roboty ziemne</w:t>
      </w:r>
      <w:r w:rsidR="00437BC4" w:rsidRPr="007D3593">
        <w:rPr>
          <w:rFonts w:ascii="Cambria" w:eastAsiaTheme="minorHAnsi" w:hAnsi="Cambria"/>
          <w:sz w:val="24"/>
          <w:szCs w:val="24"/>
          <w:lang w:eastAsia="en-US"/>
        </w:rPr>
        <w:t>,</w:t>
      </w:r>
    </w:p>
    <w:p w14:paraId="3F92B28F" w14:textId="2B5B826E" w:rsidR="00E54BE1" w:rsidRPr="007D3593" w:rsidRDefault="00E54BE1" w:rsidP="002653B6">
      <w:pPr>
        <w:pStyle w:val="Akapitzlist"/>
        <w:numPr>
          <w:ilvl w:val="0"/>
          <w:numId w:val="74"/>
        </w:numPr>
        <w:autoSpaceDE w:val="0"/>
        <w:autoSpaceDN w:val="0"/>
        <w:adjustRightInd w:val="0"/>
        <w:spacing w:before="0" w:after="0" w:line="300" w:lineRule="auto"/>
        <w:ind w:left="851" w:hanging="284"/>
        <w:rPr>
          <w:rFonts w:ascii="Cambria" w:eastAsiaTheme="minorHAnsi" w:hAnsi="Cambria"/>
          <w:sz w:val="24"/>
          <w:szCs w:val="24"/>
          <w:lang w:eastAsia="en-US"/>
        </w:rPr>
      </w:pPr>
      <w:r w:rsidRPr="007D3593">
        <w:rPr>
          <w:rFonts w:ascii="Cambria" w:eastAsiaTheme="minorHAnsi" w:hAnsi="Cambria"/>
          <w:sz w:val="24"/>
          <w:szCs w:val="24"/>
          <w:lang w:eastAsia="en-US"/>
        </w:rPr>
        <w:t>roboty towarzyszące</w:t>
      </w:r>
      <w:r w:rsidR="00437BC4" w:rsidRPr="007D3593">
        <w:rPr>
          <w:rFonts w:ascii="Cambria" w:eastAsiaTheme="minorHAnsi" w:hAnsi="Cambria"/>
          <w:sz w:val="24"/>
          <w:szCs w:val="24"/>
          <w:lang w:eastAsia="en-US"/>
        </w:rPr>
        <w:t>,</w:t>
      </w:r>
    </w:p>
    <w:p w14:paraId="79D8E007" w14:textId="63D7C496" w:rsidR="00E54BE1" w:rsidRPr="007D3593" w:rsidRDefault="00E54BE1" w:rsidP="002653B6">
      <w:pPr>
        <w:pStyle w:val="Akapitzlist"/>
        <w:numPr>
          <w:ilvl w:val="0"/>
          <w:numId w:val="74"/>
        </w:numPr>
        <w:autoSpaceDE w:val="0"/>
        <w:autoSpaceDN w:val="0"/>
        <w:adjustRightInd w:val="0"/>
        <w:spacing w:before="0" w:after="0" w:line="300" w:lineRule="auto"/>
        <w:ind w:left="851" w:hanging="284"/>
        <w:rPr>
          <w:rFonts w:ascii="Cambria" w:eastAsiaTheme="minorHAnsi" w:hAnsi="Cambria"/>
          <w:sz w:val="24"/>
          <w:szCs w:val="24"/>
          <w:lang w:eastAsia="en-US"/>
        </w:rPr>
      </w:pPr>
      <w:r w:rsidRPr="007D3593">
        <w:rPr>
          <w:rFonts w:ascii="Cambria" w:eastAsiaTheme="minorHAnsi" w:hAnsi="Cambria"/>
          <w:sz w:val="24"/>
          <w:szCs w:val="24"/>
          <w:lang w:eastAsia="en-US"/>
        </w:rPr>
        <w:t>roboty montażowe</w:t>
      </w:r>
      <w:r w:rsidR="00437BC4" w:rsidRPr="007D3593">
        <w:rPr>
          <w:rFonts w:ascii="Cambria" w:eastAsiaTheme="minorHAnsi" w:hAnsi="Cambria"/>
          <w:sz w:val="24"/>
          <w:szCs w:val="24"/>
          <w:lang w:eastAsia="en-US"/>
        </w:rPr>
        <w:t>,</w:t>
      </w:r>
    </w:p>
    <w:p w14:paraId="36B923D3" w14:textId="25D984A2" w:rsidR="00F8197E" w:rsidRPr="007D3593" w:rsidRDefault="00E54BE1" w:rsidP="002653B6">
      <w:pPr>
        <w:pStyle w:val="Akapitzlist"/>
        <w:numPr>
          <w:ilvl w:val="0"/>
          <w:numId w:val="74"/>
        </w:numPr>
        <w:autoSpaceDE w:val="0"/>
        <w:autoSpaceDN w:val="0"/>
        <w:adjustRightInd w:val="0"/>
        <w:spacing w:before="0" w:after="0" w:line="300" w:lineRule="auto"/>
        <w:ind w:left="851" w:hanging="284"/>
        <w:rPr>
          <w:rFonts w:ascii="Cambria" w:hAnsi="Cambria"/>
          <w:sz w:val="24"/>
          <w:szCs w:val="24"/>
        </w:rPr>
      </w:pPr>
      <w:r w:rsidRPr="007D3593">
        <w:rPr>
          <w:rFonts w:ascii="Cambria" w:eastAsiaTheme="minorHAnsi" w:hAnsi="Cambria"/>
          <w:sz w:val="24"/>
          <w:szCs w:val="24"/>
          <w:lang w:eastAsia="en-US"/>
        </w:rPr>
        <w:t>obsługa geodezyjna.</w:t>
      </w:r>
    </w:p>
    <w:p w14:paraId="33C8955A" w14:textId="77777777" w:rsidR="009D74C5" w:rsidRPr="007D3593" w:rsidRDefault="009D74C5" w:rsidP="002653B6">
      <w:pPr>
        <w:pStyle w:val="Akapitzlist"/>
        <w:numPr>
          <w:ilvl w:val="1"/>
          <w:numId w:val="17"/>
        </w:numPr>
        <w:spacing w:before="0" w:after="0" w:line="300" w:lineRule="auto"/>
        <w:ind w:left="567" w:hanging="567"/>
        <w:rPr>
          <w:rFonts w:ascii="Cambria" w:hAnsi="Cambria" w:cs="Helvetica"/>
          <w:bCs/>
          <w:color w:val="000000" w:themeColor="text1"/>
          <w:sz w:val="24"/>
          <w:szCs w:val="24"/>
        </w:rPr>
      </w:pPr>
      <w:r w:rsidRPr="007D3593">
        <w:rPr>
          <w:rFonts w:ascii="Cambria" w:hAnsi="Cambria" w:cs="Helvetica"/>
          <w:bCs/>
          <w:color w:val="000000" w:themeColor="text1"/>
          <w:sz w:val="24"/>
          <w:szCs w:val="24"/>
        </w:rPr>
        <w:t xml:space="preserve">Szczegółowy opis przedmiotu zamówienia znajduje się w </w:t>
      </w:r>
      <w:r w:rsidR="00026F95" w:rsidRPr="007D3593">
        <w:rPr>
          <w:rFonts w:ascii="Cambria" w:hAnsi="Cambria" w:cs="Helvetica"/>
          <w:b/>
          <w:color w:val="000000" w:themeColor="text1"/>
          <w:sz w:val="24"/>
          <w:szCs w:val="24"/>
        </w:rPr>
        <w:t xml:space="preserve">Załączniku </w:t>
      </w:r>
      <w:r w:rsidRPr="007D3593">
        <w:rPr>
          <w:rFonts w:ascii="Cambria" w:hAnsi="Cambria" w:cs="Helvetica"/>
          <w:b/>
          <w:color w:val="000000" w:themeColor="text1"/>
          <w:sz w:val="24"/>
          <w:szCs w:val="24"/>
        </w:rPr>
        <w:t>Nr 1 do SWZ.</w:t>
      </w:r>
      <w:r w:rsidRPr="007D3593">
        <w:rPr>
          <w:rFonts w:ascii="Cambria" w:hAnsi="Cambria" w:cs="Helvetica"/>
          <w:bCs/>
          <w:color w:val="000000" w:themeColor="text1"/>
          <w:sz w:val="24"/>
          <w:szCs w:val="24"/>
        </w:rPr>
        <w:t xml:space="preserve"> Składają się na niego następujące dokumenty:</w:t>
      </w:r>
    </w:p>
    <w:p w14:paraId="037CFD0A" w14:textId="115DDEFA" w:rsidR="00902A2B" w:rsidRPr="007D3593" w:rsidRDefault="009D74C5" w:rsidP="002653B6">
      <w:pPr>
        <w:pStyle w:val="Akapitzlist"/>
        <w:numPr>
          <w:ilvl w:val="0"/>
          <w:numId w:val="59"/>
        </w:numPr>
        <w:suppressAutoHyphens/>
        <w:spacing w:before="0" w:after="0" w:line="300" w:lineRule="auto"/>
        <w:ind w:left="993" w:hanging="426"/>
        <w:rPr>
          <w:rFonts w:ascii="Cambria" w:hAnsi="Cambria" w:cs="Helvetica"/>
          <w:bCs/>
          <w:color w:val="000000" w:themeColor="text1"/>
          <w:sz w:val="24"/>
          <w:szCs w:val="24"/>
        </w:rPr>
      </w:pPr>
      <w:r w:rsidRPr="007D3593">
        <w:rPr>
          <w:rFonts w:ascii="Cambria" w:hAnsi="Cambria" w:cs="Helvetica"/>
          <w:bCs/>
          <w:color w:val="000000" w:themeColor="text1"/>
          <w:sz w:val="24"/>
          <w:szCs w:val="24"/>
        </w:rPr>
        <w:t>dokumentacja projektowa</w:t>
      </w:r>
      <w:r w:rsidR="00F8197E" w:rsidRPr="007D3593">
        <w:rPr>
          <w:rFonts w:ascii="Cambria" w:hAnsi="Cambria" w:cs="Helvetica"/>
          <w:bCs/>
          <w:color w:val="000000" w:themeColor="text1"/>
          <w:sz w:val="24"/>
          <w:szCs w:val="24"/>
        </w:rPr>
        <w:t>, w tym</w:t>
      </w:r>
      <w:r w:rsidR="00836CAE" w:rsidRPr="007D3593">
        <w:rPr>
          <w:rFonts w:ascii="Cambria" w:hAnsi="Cambria" w:cs="Helvetica"/>
          <w:bCs/>
          <w:color w:val="000000" w:themeColor="text1"/>
          <w:sz w:val="24"/>
          <w:szCs w:val="24"/>
        </w:rPr>
        <w:t>:</w:t>
      </w:r>
    </w:p>
    <w:p w14:paraId="31166554" w14:textId="6A2D42D0" w:rsidR="00FA04CA" w:rsidRPr="007D3593" w:rsidRDefault="00F8197E" w:rsidP="002653B6">
      <w:pPr>
        <w:pStyle w:val="Akapitzlist"/>
        <w:numPr>
          <w:ilvl w:val="0"/>
          <w:numId w:val="67"/>
        </w:numPr>
        <w:suppressAutoHyphens/>
        <w:spacing w:before="0" w:after="0" w:line="300" w:lineRule="auto"/>
        <w:ind w:left="1276"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ARCHITEKTONICZNO–BUDOWLANY,</w:t>
      </w:r>
    </w:p>
    <w:p w14:paraId="7A957E1A" w14:textId="51E261B0" w:rsidR="00F8197E" w:rsidRPr="007D3593" w:rsidRDefault="00F8197E" w:rsidP="002653B6">
      <w:pPr>
        <w:pStyle w:val="Akapitzlist"/>
        <w:numPr>
          <w:ilvl w:val="0"/>
          <w:numId w:val="67"/>
        </w:numPr>
        <w:suppressAutoHyphens/>
        <w:spacing w:before="0" w:after="0" w:line="300" w:lineRule="auto"/>
        <w:ind w:left="1276"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ZAGOSPODAROWANIA TERENU,</w:t>
      </w:r>
    </w:p>
    <w:p w14:paraId="16F379B1" w14:textId="7D43DA03" w:rsidR="00F8197E" w:rsidRPr="007D3593" w:rsidRDefault="00F8197E" w:rsidP="002653B6">
      <w:pPr>
        <w:pStyle w:val="Akapitzlist"/>
        <w:numPr>
          <w:ilvl w:val="0"/>
          <w:numId w:val="67"/>
        </w:numPr>
        <w:suppressAutoHyphens/>
        <w:spacing w:before="0" w:after="0" w:line="300" w:lineRule="auto"/>
        <w:ind w:left="1276"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TECHNICZNY,</w:t>
      </w:r>
    </w:p>
    <w:p w14:paraId="07B4EF71" w14:textId="02A1272C" w:rsidR="00F8197E" w:rsidRPr="007D3593" w:rsidRDefault="00F8197E" w:rsidP="002653B6">
      <w:pPr>
        <w:pStyle w:val="Akapitzlist"/>
        <w:numPr>
          <w:ilvl w:val="0"/>
          <w:numId w:val="67"/>
        </w:numPr>
        <w:suppressAutoHyphens/>
        <w:spacing w:before="0" w:after="0" w:line="300" w:lineRule="auto"/>
        <w:ind w:left="1276"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OPINIE, UZGODNIENIA, POZWOLENIA I INNE DOKUMENTY</w:t>
      </w:r>
    </w:p>
    <w:p w14:paraId="58D1146B" w14:textId="6B616713" w:rsidR="00F8197E" w:rsidRPr="007D3593" w:rsidRDefault="00F8197E" w:rsidP="002653B6">
      <w:pPr>
        <w:pStyle w:val="Akapitzlist"/>
        <w:numPr>
          <w:ilvl w:val="0"/>
          <w:numId w:val="67"/>
        </w:numPr>
        <w:suppressAutoHyphens/>
        <w:spacing w:before="0" w:after="0" w:line="300" w:lineRule="auto"/>
        <w:ind w:left="1276"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INFORMACJA DOTYCZĄCA BEZPIECZEŃSTWA I OCHRONY ZDROWIA,</w:t>
      </w:r>
    </w:p>
    <w:p w14:paraId="433A13DE" w14:textId="77777777" w:rsidR="009D74C5" w:rsidRPr="007D3593" w:rsidRDefault="009D74C5" w:rsidP="002653B6">
      <w:pPr>
        <w:pStyle w:val="Akapitzlist"/>
        <w:numPr>
          <w:ilvl w:val="0"/>
          <w:numId w:val="59"/>
        </w:numPr>
        <w:suppressAutoHyphens/>
        <w:spacing w:before="0" w:after="0" w:line="300" w:lineRule="auto"/>
        <w:ind w:left="993" w:hanging="426"/>
        <w:rPr>
          <w:rFonts w:ascii="Cambria" w:hAnsi="Cambria" w:cs="Helvetica"/>
          <w:bCs/>
          <w:color w:val="000000" w:themeColor="text1"/>
          <w:sz w:val="24"/>
          <w:szCs w:val="24"/>
        </w:rPr>
      </w:pPr>
      <w:r w:rsidRPr="007D3593">
        <w:rPr>
          <w:rFonts w:ascii="Cambria" w:hAnsi="Cambria" w:cs="Helvetica"/>
          <w:bCs/>
          <w:color w:val="000000" w:themeColor="text1"/>
          <w:sz w:val="24"/>
          <w:szCs w:val="24"/>
        </w:rPr>
        <w:t>Specyfikacja techniczna wykonania i odbioru robót budowlanych (</w:t>
      </w:r>
      <w:proofErr w:type="spellStart"/>
      <w:r w:rsidRPr="007D3593">
        <w:rPr>
          <w:rFonts w:ascii="Cambria" w:hAnsi="Cambria" w:cs="Helvetica"/>
          <w:bCs/>
          <w:color w:val="000000" w:themeColor="text1"/>
          <w:sz w:val="24"/>
          <w:szCs w:val="24"/>
        </w:rPr>
        <w:t>STWiORB</w:t>
      </w:r>
      <w:proofErr w:type="spellEnd"/>
      <w:r w:rsidRPr="007D3593">
        <w:rPr>
          <w:rFonts w:ascii="Cambria" w:hAnsi="Cambria" w:cs="Helvetica"/>
          <w:bCs/>
          <w:color w:val="000000" w:themeColor="text1"/>
          <w:sz w:val="24"/>
          <w:szCs w:val="24"/>
        </w:rPr>
        <w:t>)</w:t>
      </w:r>
      <w:r w:rsidRPr="007D3593">
        <w:rPr>
          <w:rFonts w:ascii="Cambria" w:eastAsia="Lucida Sans Unicode" w:hAnsi="Cambria" w:cs="Arial"/>
          <w:sz w:val="24"/>
          <w:szCs w:val="24"/>
        </w:rPr>
        <w:t>,</w:t>
      </w:r>
    </w:p>
    <w:p w14:paraId="26190903" w14:textId="77777777" w:rsidR="009D74C5" w:rsidRPr="007D3593" w:rsidRDefault="009D74C5" w:rsidP="002653B6">
      <w:pPr>
        <w:pStyle w:val="Akapitzlist"/>
        <w:numPr>
          <w:ilvl w:val="0"/>
          <w:numId w:val="59"/>
        </w:numPr>
        <w:suppressAutoHyphens/>
        <w:spacing w:before="0" w:after="0" w:line="300" w:lineRule="auto"/>
        <w:ind w:left="993" w:hanging="426"/>
        <w:rPr>
          <w:rFonts w:ascii="Cambria" w:hAnsi="Cambria" w:cs="Helvetica"/>
          <w:bCs/>
          <w:color w:val="000000" w:themeColor="text1"/>
          <w:sz w:val="24"/>
          <w:szCs w:val="24"/>
        </w:rPr>
      </w:pPr>
      <w:r w:rsidRPr="007D3593">
        <w:rPr>
          <w:rFonts w:ascii="Cambria" w:eastAsia="Lucida Sans Unicode" w:hAnsi="Cambria" w:cs="Arial"/>
          <w:sz w:val="24"/>
          <w:szCs w:val="24"/>
        </w:rPr>
        <w:t>Przedmiar robót,</w:t>
      </w:r>
    </w:p>
    <w:p w14:paraId="297B7801" w14:textId="0991B8F0" w:rsidR="009D74C5" w:rsidRPr="007D3593" w:rsidRDefault="009D74C5" w:rsidP="002653B6">
      <w:pPr>
        <w:tabs>
          <w:tab w:val="left" w:pos="567"/>
        </w:tabs>
        <w:spacing w:line="300" w:lineRule="auto"/>
        <w:ind w:left="567"/>
        <w:jc w:val="both"/>
        <w:rPr>
          <w:rFonts w:ascii="Cambria" w:hAnsi="Cambria" w:cs="Helvetica"/>
          <w:bCs/>
          <w:i/>
          <w:color w:val="000000"/>
          <w:lang w:val="pl-PL"/>
        </w:rPr>
      </w:pPr>
      <w:r w:rsidRPr="007D3593">
        <w:rPr>
          <w:rFonts w:ascii="Cambria" w:hAnsi="Cambria" w:cs="Helvetica"/>
          <w:i/>
          <w:color w:val="000000"/>
          <w:lang w:val="pl-PL"/>
        </w:rPr>
        <w:t xml:space="preserve">Z uwagi na to, </w:t>
      </w:r>
      <w:r w:rsidRPr="007D3593">
        <w:rPr>
          <w:rFonts w:ascii="Cambria" w:eastAsia="Calibri" w:hAnsi="Cambria"/>
          <w:i/>
          <w:color w:val="000000"/>
          <w:lang w:val="pl-PL"/>
        </w:rPr>
        <w:t>ż</w:t>
      </w:r>
      <w:r w:rsidRPr="007D3593">
        <w:rPr>
          <w:rFonts w:ascii="Cambria" w:hAnsi="Cambria" w:cs="Helvetica"/>
          <w:i/>
          <w:color w:val="000000"/>
          <w:lang w:val="pl-PL"/>
        </w:rPr>
        <w:t xml:space="preserve">e </w:t>
      </w:r>
      <w:r w:rsidRPr="007D3593">
        <w:rPr>
          <w:rFonts w:ascii="Cambria" w:hAnsi="Cambria" w:cs="Helvetica"/>
          <w:b/>
          <w:bCs/>
          <w:i/>
          <w:color w:val="000000"/>
          <w:lang w:val="pl-PL"/>
        </w:rPr>
        <w:t>wynagrodzenie Wykonawcy wskazane w ofercie będzie miało charakter ryczałtowy</w:t>
      </w:r>
      <w:r w:rsidRPr="007D3593">
        <w:rPr>
          <w:rFonts w:ascii="Cambria" w:hAnsi="Cambria" w:cs="Helvetica"/>
          <w:i/>
          <w:color w:val="000000"/>
          <w:lang w:val="pl-PL"/>
        </w:rPr>
        <w:t>, Wykonawca przy wycenie oferty powinien opierać się na zakresie wskazanym w dokumentacji projektowej, o której mowa w pkt 4.</w:t>
      </w:r>
      <w:r w:rsidR="0076680A" w:rsidRPr="007D3593">
        <w:rPr>
          <w:rFonts w:ascii="Cambria" w:hAnsi="Cambria" w:cs="Helvetica"/>
          <w:i/>
          <w:color w:val="000000"/>
          <w:lang w:val="pl-PL"/>
        </w:rPr>
        <w:t>3</w:t>
      </w:r>
      <w:r w:rsidRPr="007D3593">
        <w:rPr>
          <w:rFonts w:ascii="Cambria" w:hAnsi="Cambria" w:cs="Helvetica"/>
          <w:i/>
          <w:color w:val="000000"/>
          <w:lang w:val="pl-PL"/>
        </w:rPr>
        <w:t>.</w:t>
      </w:r>
      <w:r w:rsidR="008261D1" w:rsidRPr="007D3593">
        <w:rPr>
          <w:rFonts w:ascii="Cambria" w:hAnsi="Cambria" w:cs="Helvetica"/>
          <w:i/>
          <w:color w:val="000000"/>
          <w:lang w:val="pl-PL"/>
        </w:rPr>
        <w:t xml:space="preserve"> pkt. </w:t>
      </w:r>
      <w:r w:rsidRPr="007D3593">
        <w:rPr>
          <w:rFonts w:ascii="Cambria" w:hAnsi="Cambria" w:cs="Helvetica"/>
          <w:i/>
          <w:color w:val="000000"/>
          <w:lang w:val="pl-PL"/>
        </w:rPr>
        <w:t xml:space="preserve">1) oraz </w:t>
      </w:r>
      <w:proofErr w:type="spellStart"/>
      <w:r w:rsidRPr="007D3593">
        <w:rPr>
          <w:rFonts w:ascii="Cambria" w:hAnsi="Cambria" w:cs="Helvetica"/>
          <w:i/>
          <w:color w:val="000000"/>
          <w:lang w:val="pl-PL"/>
        </w:rPr>
        <w:t>STW</w:t>
      </w:r>
      <w:r w:rsidR="00196A4B" w:rsidRPr="007D3593">
        <w:rPr>
          <w:rFonts w:ascii="Cambria" w:hAnsi="Cambria" w:cs="Helvetica"/>
          <w:i/>
          <w:color w:val="000000"/>
          <w:lang w:val="pl-PL"/>
        </w:rPr>
        <w:t>i</w:t>
      </w:r>
      <w:r w:rsidRPr="007D3593">
        <w:rPr>
          <w:rFonts w:ascii="Cambria" w:hAnsi="Cambria" w:cs="Helvetica"/>
          <w:i/>
          <w:color w:val="000000"/>
          <w:lang w:val="pl-PL"/>
        </w:rPr>
        <w:t>ORB</w:t>
      </w:r>
      <w:proofErr w:type="spellEnd"/>
      <w:r w:rsidRPr="007D3593">
        <w:rPr>
          <w:rFonts w:ascii="Cambria" w:hAnsi="Cambria" w:cs="Helvetica"/>
          <w:i/>
          <w:color w:val="000000"/>
          <w:lang w:val="pl-PL"/>
        </w:rPr>
        <w:t xml:space="preserve">. </w:t>
      </w:r>
      <w:r w:rsidRPr="007D3593">
        <w:rPr>
          <w:rFonts w:ascii="Cambria" w:hAnsi="Cambria" w:cs="Helvetica"/>
          <w:b/>
          <w:bCs/>
          <w:i/>
          <w:color w:val="000000"/>
          <w:lang w:val="pl-PL"/>
        </w:rPr>
        <w:t>Przedmiar robót ma charakter pomocniczy</w:t>
      </w:r>
      <w:r w:rsidRPr="007D3593">
        <w:rPr>
          <w:rFonts w:ascii="Cambria" w:hAnsi="Cambria" w:cs="Helvetica"/>
          <w:i/>
          <w:color w:val="000000"/>
          <w:lang w:val="pl-PL"/>
        </w:rPr>
        <w:t>. Wyst</w:t>
      </w:r>
      <w:r w:rsidRPr="007D3593">
        <w:rPr>
          <w:rFonts w:ascii="Cambria" w:eastAsia="Calibri" w:hAnsi="Cambria"/>
          <w:i/>
          <w:color w:val="000000"/>
          <w:lang w:val="pl-PL"/>
        </w:rPr>
        <w:t>ą</w:t>
      </w:r>
      <w:r w:rsidRPr="007D3593">
        <w:rPr>
          <w:rFonts w:ascii="Cambria" w:hAnsi="Cambria" w:cs="Helvetica"/>
          <w:i/>
          <w:color w:val="000000"/>
          <w:lang w:val="pl-PL"/>
        </w:rPr>
        <w:t xml:space="preserve">pienie w trakcie </w:t>
      </w:r>
      <w:r w:rsidRPr="007D3593">
        <w:rPr>
          <w:rFonts w:ascii="Cambria" w:hAnsi="Cambria" w:cs="Helvetica"/>
          <w:i/>
          <w:color w:val="000000"/>
          <w:lang w:val="pl-PL"/>
        </w:rPr>
        <w:lastRenderedPageBreak/>
        <w:t>realizacji umowy robót nieujętych w przedmiarze lub robót w wi</w:t>
      </w:r>
      <w:r w:rsidRPr="007D3593">
        <w:rPr>
          <w:rFonts w:ascii="Cambria" w:eastAsia="Calibri" w:hAnsi="Cambria"/>
          <w:i/>
          <w:color w:val="000000"/>
          <w:lang w:val="pl-PL"/>
        </w:rPr>
        <w:t>ę</w:t>
      </w:r>
      <w:r w:rsidRPr="007D3593">
        <w:rPr>
          <w:rFonts w:ascii="Cambria" w:hAnsi="Cambria" w:cs="Helvetica"/>
          <w:i/>
          <w:color w:val="000000"/>
          <w:lang w:val="pl-PL"/>
        </w:rPr>
        <w:t>kszej ilo</w:t>
      </w:r>
      <w:r w:rsidRPr="007D3593">
        <w:rPr>
          <w:rFonts w:ascii="Cambria" w:eastAsia="Calibri" w:hAnsi="Cambria"/>
          <w:i/>
          <w:color w:val="000000"/>
          <w:lang w:val="pl-PL"/>
        </w:rPr>
        <w:t>ś</w:t>
      </w:r>
      <w:r w:rsidRPr="007D3593">
        <w:rPr>
          <w:rFonts w:ascii="Cambria" w:hAnsi="Cambria" w:cs="Helvetica"/>
          <w:i/>
          <w:color w:val="000000"/>
          <w:lang w:val="pl-PL"/>
        </w:rPr>
        <w:t xml:space="preserve">ci </w:t>
      </w:r>
      <w:r w:rsidR="00D9781A" w:rsidRPr="007D3593">
        <w:rPr>
          <w:rFonts w:ascii="Cambria" w:hAnsi="Cambria" w:cs="Helvetica"/>
          <w:i/>
          <w:color w:val="000000"/>
          <w:lang w:val="pl-PL"/>
        </w:rPr>
        <w:br/>
      </w:r>
      <w:r w:rsidRPr="007D3593">
        <w:rPr>
          <w:rFonts w:ascii="Cambria" w:hAnsi="Cambria" w:cs="Helvetica"/>
          <w:i/>
          <w:color w:val="000000"/>
          <w:lang w:val="pl-PL"/>
        </w:rPr>
        <w:t>w stosunku do przyjętej w przedmiarze nie b</w:t>
      </w:r>
      <w:r w:rsidRPr="007D3593">
        <w:rPr>
          <w:rFonts w:ascii="Cambria" w:eastAsia="Calibri" w:hAnsi="Cambria"/>
          <w:i/>
          <w:color w:val="000000"/>
          <w:lang w:val="pl-PL"/>
        </w:rPr>
        <w:t>ę</w:t>
      </w:r>
      <w:r w:rsidRPr="007D3593">
        <w:rPr>
          <w:rFonts w:ascii="Cambria" w:hAnsi="Cambria" w:cs="Helvetica"/>
          <w:i/>
          <w:color w:val="000000"/>
          <w:lang w:val="pl-PL"/>
        </w:rPr>
        <w:t>dzie uprawnia</w:t>
      </w:r>
      <w:r w:rsidRPr="007D3593">
        <w:rPr>
          <w:rFonts w:ascii="Cambria" w:eastAsia="Calibri" w:hAnsi="Cambria"/>
          <w:i/>
          <w:color w:val="000000"/>
          <w:lang w:val="pl-PL"/>
        </w:rPr>
        <w:t>ł</w:t>
      </w:r>
      <w:r w:rsidRPr="007D3593">
        <w:rPr>
          <w:rFonts w:ascii="Cambria" w:hAnsi="Cambria" w:cs="Helvetica"/>
          <w:i/>
          <w:color w:val="000000"/>
          <w:lang w:val="pl-PL"/>
        </w:rPr>
        <w:t xml:space="preserve">o Wykonawcy do </w:t>
      </w:r>
      <w:r w:rsidRPr="007D3593">
        <w:rPr>
          <w:rFonts w:ascii="Cambria" w:eastAsia="Calibri" w:hAnsi="Cambria"/>
          <w:i/>
          <w:color w:val="000000"/>
          <w:lang w:val="pl-PL"/>
        </w:rPr>
        <w:t>żą</w:t>
      </w:r>
      <w:r w:rsidRPr="007D3593">
        <w:rPr>
          <w:rFonts w:ascii="Cambria" w:hAnsi="Cambria" w:cs="Helvetica"/>
          <w:i/>
          <w:color w:val="000000"/>
          <w:lang w:val="pl-PL"/>
        </w:rPr>
        <w:t>dania dodatkowego wynagrodzenia - je</w:t>
      </w:r>
      <w:r w:rsidRPr="007D3593">
        <w:rPr>
          <w:rFonts w:ascii="Cambria" w:eastAsia="Calibri" w:hAnsi="Cambria"/>
          <w:i/>
          <w:color w:val="000000"/>
          <w:lang w:val="pl-PL"/>
        </w:rPr>
        <w:t>ż</w:t>
      </w:r>
      <w:r w:rsidRPr="007D3593">
        <w:rPr>
          <w:rFonts w:ascii="Cambria" w:hAnsi="Cambria" w:cs="Helvetica"/>
          <w:i/>
          <w:color w:val="000000"/>
          <w:lang w:val="pl-PL"/>
        </w:rPr>
        <w:t>eli roboty te uj</w:t>
      </w:r>
      <w:r w:rsidRPr="007D3593">
        <w:rPr>
          <w:rFonts w:ascii="Cambria" w:eastAsia="Calibri" w:hAnsi="Cambria"/>
          <w:i/>
          <w:color w:val="000000"/>
          <w:lang w:val="pl-PL"/>
        </w:rPr>
        <w:t>ę</w:t>
      </w:r>
      <w:r w:rsidRPr="007D3593">
        <w:rPr>
          <w:rFonts w:ascii="Cambria" w:hAnsi="Cambria" w:cs="Helvetica"/>
          <w:i/>
          <w:color w:val="000000"/>
          <w:lang w:val="pl-PL"/>
        </w:rPr>
        <w:t>te by</w:t>
      </w:r>
      <w:r w:rsidRPr="007D3593">
        <w:rPr>
          <w:rFonts w:ascii="Cambria" w:eastAsia="Calibri" w:hAnsi="Cambria"/>
          <w:i/>
          <w:color w:val="000000"/>
          <w:lang w:val="pl-PL"/>
        </w:rPr>
        <w:t>ł</w:t>
      </w:r>
      <w:r w:rsidRPr="007D3593">
        <w:rPr>
          <w:rFonts w:ascii="Cambria" w:hAnsi="Cambria" w:cs="Helvetica"/>
          <w:i/>
          <w:color w:val="000000"/>
          <w:lang w:val="pl-PL"/>
        </w:rPr>
        <w:t>y w dokumentacji projektowej, o której mowa w pkt 4.</w:t>
      </w:r>
      <w:r w:rsidR="0076680A" w:rsidRPr="007D3593">
        <w:rPr>
          <w:rFonts w:ascii="Cambria" w:hAnsi="Cambria" w:cs="Helvetica"/>
          <w:i/>
          <w:color w:val="000000"/>
          <w:lang w:val="pl-PL"/>
        </w:rPr>
        <w:t>3</w:t>
      </w:r>
      <w:r w:rsidRPr="007D3593">
        <w:rPr>
          <w:rFonts w:ascii="Cambria" w:hAnsi="Cambria" w:cs="Helvetica"/>
          <w:i/>
          <w:color w:val="000000"/>
          <w:lang w:val="pl-PL"/>
        </w:rPr>
        <w:t xml:space="preserve"> </w:t>
      </w:r>
      <w:r w:rsidR="008261D1" w:rsidRPr="007D3593">
        <w:rPr>
          <w:rFonts w:ascii="Cambria" w:hAnsi="Cambria" w:cs="Helvetica"/>
          <w:i/>
          <w:color w:val="000000"/>
          <w:lang w:val="pl-PL"/>
        </w:rPr>
        <w:t>pkt.</w:t>
      </w:r>
      <w:r w:rsidRPr="007D3593">
        <w:rPr>
          <w:rFonts w:ascii="Cambria" w:hAnsi="Cambria" w:cs="Helvetica"/>
          <w:i/>
          <w:color w:val="000000"/>
          <w:lang w:val="pl-PL"/>
        </w:rPr>
        <w:t xml:space="preserve">1) oraz </w:t>
      </w:r>
      <w:proofErr w:type="spellStart"/>
      <w:r w:rsidRPr="007D3593">
        <w:rPr>
          <w:rFonts w:ascii="Cambria" w:hAnsi="Cambria" w:cs="Helvetica"/>
          <w:i/>
          <w:color w:val="000000"/>
          <w:lang w:val="pl-PL"/>
        </w:rPr>
        <w:t>STW</w:t>
      </w:r>
      <w:r w:rsidR="001B7C74" w:rsidRPr="007D3593">
        <w:rPr>
          <w:rFonts w:ascii="Cambria" w:hAnsi="Cambria" w:cs="Helvetica"/>
          <w:i/>
          <w:color w:val="000000"/>
          <w:lang w:val="pl-PL"/>
        </w:rPr>
        <w:t>i</w:t>
      </w:r>
      <w:r w:rsidRPr="007D3593">
        <w:rPr>
          <w:rFonts w:ascii="Cambria" w:hAnsi="Cambria" w:cs="Helvetica"/>
          <w:i/>
          <w:color w:val="000000"/>
          <w:lang w:val="pl-PL"/>
        </w:rPr>
        <w:t>ORB</w:t>
      </w:r>
      <w:proofErr w:type="spellEnd"/>
      <w:r w:rsidRPr="007D3593">
        <w:rPr>
          <w:rFonts w:ascii="Cambria" w:hAnsi="Cambria" w:cs="Helvetica"/>
          <w:i/>
          <w:color w:val="000000"/>
          <w:lang w:val="pl-PL"/>
        </w:rPr>
        <w:t>.</w:t>
      </w:r>
      <w:r w:rsidRPr="007D3593">
        <w:rPr>
          <w:rFonts w:ascii="Cambria" w:hAnsi="Cambria" w:cs="Helvetica"/>
          <w:bCs/>
          <w:i/>
          <w:color w:val="000000"/>
          <w:lang w:val="pl-PL"/>
        </w:rPr>
        <w:t xml:space="preserve"> </w:t>
      </w:r>
    </w:p>
    <w:bookmarkEnd w:id="2"/>
    <w:p w14:paraId="00B795E2"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lang w:val="pl-PL"/>
        </w:rPr>
      </w:pPr>
      <w:r w:rsidRPr="007D3593">
        <w:rPr>
          <w:rFonts w:ascii="Cambria" w:hAnsi="Cambria" w:cs="Cambria"/>
          <w:b/>
          <w:bCs/>
          <w:sz w:val="24"/>
          <w:szCs w:val="24"/>
          <w:lang w:val="pl-PL"/>
        </w:rPr>
        <w:t>Nazwa/y i kod/y Wspólnego Słownika Zamówień: (CPV):</w:t>
      </w:r>
    </w:p>
    <w:p w14:paraId="0D32FA5A" w14:textId="3E9911FD" w:rsidR="00805901" w:rsidRPr="007D3593" w:rsidRDefault="00805901" w:rsidP="002653B6">
      <w:pPr>
        <w:pStyle w:val="Akapitzlist2"/>
        <w:spacing w:before="0" w:after="0" w:line="300" w:lineRule="auto"/>
        <w:ind w:left="567"/>
        <w:rPr>
          <w:rFonts w:ascii="Cambria" w:hAnsi="Cambria" w:cs="Cambria"/>
          <w:sz w:val="24"/>
          <w:szCs w:val="24"/>
          <w:lang w:val="pl-PL"/>
        </w:rPr>
      </w:pPr>
      <w:r w:rsidRPr="007D3593">
        <w:rPr>
          <w:rFonts w:ascii="Cambria" w:hAnsi="Cambria" w:cs="Cambria"/>
          <w:sz w:val="24"/>
          <w:szCs w:val="24"/>
          <w:lang w:val="pl-PL"/>
        </w:rPr>
        <w:t xml:space="preserve">45000000-7 </w:t>
      </w:r>
      <w:r w:rsidRPr="007D3593">
        <w:rPr>
          <w:rFonts w:ascii="Cambria" w:hAnsi="Cambria" w:cs="Cambria"/>
          <w:sz w:val="24"/>
          <w:szCs w:val="24"/>
          <w:lang w:val="pl-PL"/>
        </w:rPr>
        <w:tab/>
        <w:t>Roboty budowlane,</w:t>
      </w:r>
    </w:p>
    <w:p w14:paraId="77BB0251" w14:textId="1153E85C" w:rsidR="00805901" w:rsidRPr="007D3593" w:rsidRDefault="00805901" w:rsidP="002653B6">
      <w:pPr>
        <w:pStyle w:val="Akapitzlist2"/>
        <w:spacing w:before="0" w:after="0" w:line="300" w:lineRule="auto"/>
        <w:ind w:left="2127" w:hanging="1560"/>
        <w:rPr>
          <w:rFonts w:ascii="Cambria" w:hAnsi="Cambria" w:cs="Cambria"/>
          <w:sz w:val="24"/>
          <w:szCs w:val="24"/>
          <w:lang w:val="pl-PL"/>
        </w:rPr>
      </w:pPr>
      <w:r w:rsidRPr="007D3593">
        <w:rPr>
          <w:rFonts w:ascii="Cambria" w:hAnsi="Cambria" w:cs="Cambria"/>
          <w:sz w:val="24"/>
          <w:szCs w:val="24"/>
          <w:lang w:val="pl-PL"/>
        </w:rPr>
        <w:t xml:space="preserve">45111200-0 </w:t>
      </w:r>
      <w:r w:rsidRPr="007D3593">
        <w:rPr>
          <w:rFonts w:ascii="Cambria" w:hAnsi="Cambria" w:cs="Cambria"/>
          <w:sz w:val="24"/>
          <w:szCs w:val="24"/>
          <w:lang w:val="pl-PL"/>
        </w:rPr>
        <w:tab/>
        <w:t>Roboty w zakresie przygotowania terenu pod budowę i roboty ziemne,</w:t>
      </w:r>
    </w:p>
    <w:p w14:paraId="5C54E365" w14:textId="5B05D5E8" w:rsidR="00805901" w:rsidRPr="007D3593" w:rsidRDefault="00805901" w:rsidP="002653B6">
      <w:pPr>
        <w:pStyle w:val="Akapitzlist2"/>
        <w:spacing w:before="0" w:after="0" w:line="300" w:lineRule="auto"/>
        <w:ind w:left="567"/>
        <w:rPr>
          <w:rFonts w:ascii="Cambria" w:hAnsi="Cambria" w:cs="Cambria"/>
          <w:sz w:val="24"/>
          <w:szCs w:val="24"/>
          <w:lang w:val="pl-PL"/>
        </w:rPr>
      </w:pPr>
      <w:r w:rsidRPr="007D3593">
        <w:rPr>
          <w:rFonts w:ascii="Cambria" w:hAnsi="Cambria" w:cs="Cambria"/>
          <w:sz w:val="24"/>
          <w:szCs w:val="24"/>
          <w:lang w:val="pl-PL"/>
        </w:rPr>
        <w:t xml:space="preserve">45231300-8 </w:t>
      </w:r>
      <w:r w:rsidRPr="007D3593">
        <w:rPr>
          <w:rFonts w:ascii="Cambria" w:hAnsi="Cambria" w:cs="Cambria"/>
          <w:sz w:val="24"/>
          <w:szCs w:val="24"/>
          <w:lang w:val="pl-PL"/>
        </w:rPr>
        <w:tab/>
        <w:t>Roboty budowlane w zakresie budowy wodociągów i rurociągów do</w:t>
      </w:r>
    </w:p>
    <w:p w14:paraId="79520302" w14:textId="09EBFFE0" w:rsidR="00902A2B" w:rsidRPr="007D3593" w:rsidRDefault="00805901" w:rsidP="002653B6">
      <w:pPr>
        <w:pStyle w:val="Akapitzlist2"/>
        <w:spacing w:before="0" w:after="0" w:line="300" w:lineRule="auto"/>
        <w:ind w:left="1985" w:firstLine="142"/>
        <w:rPr>
          <w:rFonts w:ascii="Cambria" w:hAnsi="Cambria" w:cs="Cambria"/>
          <w:sz w:val="24"/>
          <w:szCs w:val="24"/>
          <w:lang w:val="pl-PL"/>
        </w:rPr>
      </w:pPr>
      <w:r w:rsidRPr="007D3593">
        <w:rPr>
          <w:rFonts w:ascii="Cambria" w:hAnsi="Cambria" w:cs="Cambria"/>
          <w:sz w:val="24"/>
          <w:szCs w:val="24"/>
          <w:lang w:val="pl-PL"/>
        </w:rPr>
        <w:t>odprowadzania ścieków.</w:t>
      </w:r>
    </w:p>
    <w:p w14:paraId="18A61D25"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bCs/>
          <w:color w:val="000000"/>
          <w:lang w:val="pl-PL"/>
        </w:rPr>
      </w:pPr>
      <w:r w:rsidRPr="007D3593">
        <w:rPr>
          <w:rFonts w:ascii="Cambria" w:hAnsi="Cambria" w:cs="Cambria"/>
          <w:b/>
          <w:bCs/>
          <w:color w:val="000000"/>
          <w:sz w:val="24"/>
          <w:szCs w:val="24"/>
          <w:lang w:val="pl-PL"/>
        </w:rPr>
        <w:t>Rozwiązania równoważne.</w:t>
      </w:r>
    </w:p>
    <w:p w14:paraId="37B8CFA3" w14:textId="36707F71" w:rsidR="00632E68" w:rsidRPr="007D3593" w:rsidRDefault="00632E68" w:rsidP="002653B6">
      <w:pPr>
        <w:spacing w:line="300" w:lineRule="auto"/>
        <w:ind w:left="567"/>
        <w:jc w:val="both"/>
        <w:rPr>
          <w:rFonts w:ascii="Cambria" w:eastAsia="Cambria" w:hAnsi="Cambria" w:cs="Cambria"/>
          <w:lang w:val="pl-PL"/>
        </w:rPr>
      </w:pPr>
      <w:r w:rsidRPr="007D3593">
        <w:rPr>
          <w:rFonts w:ascii="Cambria" w:eastAsia="Cambria" w:hAnsi="Cambria" w:cs="Cambria"/>
          <w:color w:val="000000"/>
          <w:lang w:val="pl-PL"/>
        </w:rPr>
        <w:t>W każdym przypadku użycia w opisie przedmiotu zamówienia norm, ocen technicznych, specyfikacji technicznych i systemów referencji technicznych,</w:t>
      </w:r>
      <w:r w:rsidR="00D81382" w:rsidRPr="007D3593">
        <w:rPr>
          <w:rFonts w:ascii="Cambria" w:eastAsia="Cambria" w:hAnsi="Cambria" w:cs="Cambria"/>
          <w:color w:val="000000"/>
          <w:lang w:val="pl-PL"/>
        </w:rPr>
        <w:t xml:space="preserve"> </w:t>
      </w:r>
      <w:r w:rsidR="00D9781A" w:rsidRPr="007D3593">
        <w:rPr>
          <w:rFonts w:ascii="Cambria" w:eastAsia="Cambria" w:hAnsi="Cambria" w:cs="Cambria"/>
          <w:color w:val="000000"/>
          <w:lang w:val="pl-PL"/>
        </w:rPr>
        <w:br/>
      </w:r>
      <w:r w:rsidRPr="007D3593">
        <w:rPr>
          <w:rFonts w:ascii="Cambria" w:eastAsia="Cambria" w:hAnsi="Cambria" w:cs="Cambria"/>
          <w:color w:val="000000"/>
          <w:lang w:val="pl-PL"/>
        </w:rPr>
        <w:t xml:space="preserve">o których mowa w art. 101 ust. 1 pkt. 2 oraz ust. 3 ustawy </w:t>
      </w:r>
      <w:proofErr w:type="spellStart"/>
      <w:r w:rsidRPr="007D3593">
        <w:rPr>
          <w:rFonts w:ascii="Cambria" w:eastAsia="Cambria" w:hAnsi="Cambria" w:cs="Cambria"/>
          <w:color w:val="000000"/>
          <w:lang w:val="pl-PL"/>
        </w:rPr>
        <w:t>Pzp</w:t>
      </w:r>
      <w:proofErr w:type="spellEnd"/>
      <w:r w:rsidRPr="007D3593">
        <w:rPr>
          <w:rFonts w:ascii="Cambria" w:eastAsia="Cambria" w:hAnsi="Cambria" w:cs="Cambria"/>
          <w:color w:val="000000"/>
          <w:lang w:val="pl-PL"/>
        </w:rPr>
        <w:t xml:space="preserve"> Wykonawca powinien przyjąć, że odniesieniu takiemu towarzyszą wyrazy </w:t>
      </w:r>
      <w:r w:rsidRPr="007D3593">
        <w:rPr>
          <w:rFonts w:ascii="Cambria" w:eastAsia="Cambria" w:hAnsi="Cambria" w:cs="Cambria"/>
          <w:i/>
          <w:color w:val="000000"/>
          <w:lang w:val="pl-PL"/>
        </w:rPr>
        <w:t>„lub równoważne”.</w:t>
      </w:r>
    </w:p>
    <w:p w14:paraId="480266B9" w14:textId="77777777" w:rsidR="00632E68" w:rsidRPr="007D3593" w:rsidRDefault="00632E68" w:rsidP="002653B6">
      <w:pPr>
        <w:spacing w:line="300" w:lineRule="auto"/>
        <w:ind w:left="567"/>
        <w:jc w:val="both"/>
        <w:rPr>
          <w:rFonts w:ascii="Cambria" w:eastAsia="Cambria" w:hAnsi="Cambria" w:cs="Cambria"/>
          <w:lang w:val="pl-PL"/>
        </w:rPr>
      </w:pPr>
      <w:r w:rsidRPr="007D3593">
        <w:rPr>
          <w:rFonts w:ascii="Cambria" w:eastAsia="Cambria" w:hAnsi="Cambria" w:cs="Cambria"/>
          <w:color w:val="000000"/>
          <w:lang w:val="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dokumentacji projektowej towarzyszy wyraz </w:t>
      </w:r>
      <w:r w:rsidRPr="007D3593">
        <w:rPr>
          <w:rFonts w:ascii="Cambria" w:eastAsia="Cambria" w:hAnsi="Cambria" w:cs="Cambria"/>
          <w:i/>
          <w:color w:val="000000"/>
          <w:lang w:val="pl-PL"/>
        </w:rPr>
        <w:t>„lub równoważne"</w:t>
      </w:r>
      <w:r w:rsidRPr="007D3593">
        <w:rPr>
          <w:rFonts w:ascii="Cambria" w:eastAsia="Cambria" w:hAnsi="Cambria" w:cs="Cambria"/>
          <w:color w:val="000000"/>
          <w:lang w:val="pl-PL"/>
        </w:rPr>
        <w:t>.</w:t>
      </w:r>
    </w:p>
    <w:p w14:paraId="1F2B9E20" w14:textId="77777777" w:rsidR="00632E68" w:rsidRPr="007D3593" w:rsidRDefault="00632E68" w:rsidP="002653B6">
      <w:pPr>
        <w:spacing w:line="300" w:lineRule="auto"/>
        <w:ind w:left="567"/>
        <w:jc w:val="both"/>
        <w:rPr>
          <w:rFonts w:ascii="Cambria" w:eastAsia="Cambria" w:hAnsi="Cambria" w:cs="Cambria"/>
          <w:lang w:val="pl-PL"/>
        </w:rPr>
      </w:pPr>
      <w:r w:rsidRPr="007D3593">
        <w:rPr>
          <w:rFonts w:ascii="Cambria" w:eastAsia="Cambria" w:hAnsi="Cambria" w:cs="Cambria"/>
          <w:color w:val="000000"/>
          <w:lang w:val="pl-PL"/>
        </w:rPr>
        <w:t>W przypadku, gdy w dokumentacji projektowej lub specyfikacji technicznej wykonania i</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odbioru robót zostały użyte znaki towarowe, oznacza to, że są podane przykładowo i</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określają jedynie minimalne oczekiwane parametry jakościowe oraz wymagany standard. Wykonawca może zastosować materiały lub urządzenia równoważne, lecz o</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675E0013" w14:textId="0522FBBC" w:rsidR="00632E68" w:rsidRPr="007D3593" w:rsidRDefault="00632E68" w:rsidP="002653B6">
      <w:pPr>
        <w:spacing w:line="300" w:lineRule="auto"/>
        <w:ind w:left="567"/>
        <w:jc w:val="both"/>
        <w:rPr>
          <w:rFonts w:ascii="Cambria" w:eastAsia="Cambria" w:hAnsi="Cambria" w:cs="Cambria"/>
          <w:color w:val="000000"/>
          <w:lang w:val="pl-PL"/>
        </w:rPr>
      </w:pPr>
      <w:r w:rsidRPr="007D3593">
        <w:rPr>
          <w:rFonts w:ascii="Cambria" w:eastAsia="Cambria" w:hAnsi="Cambria" w:cs="Cambria"/>
          <w:color w:val="000000"/>
          <w:lang w:val="pl-PL"/>
        </w:rPr>
        <w:t xml:space="preserve">Użycie w dokumentacji projektowej etykiety oznacza, że Zamawiający akceptuje wszystkie etykiety potwierdzające, że dane roboty budowlane, dostawy lub usługi spełniają równoważne wymagania określonej przez </w:t>
      </w:r>
      <w:r w:rsidR="00FD0DBA" w:rsidRPr="007D3593">
        <w:rPr>
          <w:rFonts w:ascii="Cambria" w:eastAsia="Cambria" w:hAnsi="Cambria" w:cs="Cambria"/>
          <w:color w:val="000000"/>
          <w:lang w:val="pl-PL"/>
        </w:rPr>
        <w:t>Z</w:t>
      </w:r>
      <w:r w:rsidRPr="007D3593">
        <w:rPr>
          <w:rFonts w:ascii="Cambria" w:eastAsia="Cambria" w:hAnsi="Cambria" w:cs="Cambria"/>
          <w:color w:val="000000"/>
          <w:lang w:val="pl-PL"/>
        </w:rPr>
        <w:t xml:space="preserve">amawiającego etykiety. </w:t>
      </w:r>
      <w:r w:rsidRPr="007D3593">
        <w:rPr>
          <w:rFonts w:ascii="Cambria" w:eastAsia="Cambria" w:hAnsi="Cambria" w:cs="Cambria"/>
          <w:color w:val="000000"/>
          <w:lang w:val="pl-PL"/>
        </w:rPr>
        <w:br/>
        <w:t xml:space="preserve">W przypadku gdy </w:t>
      </w:r>
      <w:r w:rsidR="003A6AE4" w:rsidRPr="007D3593">
        <w:rPr>
          <w:rFonts w:ascii="Cambria" w:eastAsia="Cambria" w:hAnsi="Cambria" w:cs="Cambria"/>
          <w:color w:val="000000"/>
          <w:lang w:val="pl-PL"/>
        </w:rPr>
        <w:t>W</w:t>
      </w:r>
      <w:r w:rsidRPr="007D3593">
        <w:rPr>
          <w:rFonts w:ascii="Cambria" w:eastAsia="Cambria" w:hAnsi="Cambria" w:cs="Cambria"/>
          <w:color w:val="000000"/>
          <w:lang w:val="pl-PL"/>
        </w:rPr>
        <w:t xml:space="preserve">ykonawca z przyczyn od niego niezależnych nie może uzyskać określonej przez </w:t>
      </w:r>
      <w:r w:rsidR="00FD0DBA" w:rsidRPr="007D3593">
        <w:rPr>
          <w:rFonts w:ascii="Cambria" w:eastAsia="Cambria" w:hAnsi="Cambria" w:cs="Cambria"/>
          <w:color w:val="000000"/>
          <w:lang w:val="pl-PL"/>
        </w:rPr>
        <w:t>Z</w:t>
      </w:r>
      <w:r w:rsidRPr="007D3593">
        <w:rPr>
          <w:rFonts w:ascii="Cambria" w:eastAsia="Cambria" w:hAnsi="Cambria" w:cs="Cambria"/>
          <w:color w:val="000000"/>
          <w:lang w:val="pl-PL"/>
        </w:rPr>
        <w:t xml:space="preserve">amawiającego etykiety lub równoważnej etykiety, </w:t>
      </w:r>
      <w:r w:rsidR="00FD0DBA" w:rsidRPr="007D3593">
        <w:rPr>
          <w:rFonts w:ascii="Cambria" w:eastAsia="Cambria" w:hAnsi="Cambria" w:cs="Cambria"/>
          <w:color w:val="000000"/>
          <w:lang w:val="pl-PL"/>
        </w:rPr>
        <w:t>Z</w:t>
      </w:r>
      <w:r w:rsidRPr="007D3593">
        <w:rPr>
          <w:rFonts w:ascii="Cambria" w:eastAsia="Cambria" w:hAnsi="Cambria" w:cs="Cambria"/>
          <w:color w:val="000000"/>
          <w:lang w:val="pl-PL"/>
        </w:rPr>
        <w:t>amawiający, w</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 xml:space="preserve">terminie, przez siebie wyznaczonym akceptuje inne odpowiednie przedmiotowe środki dowodowe, w szczególności dokumentację techniczną producenta, o ile dany </w:t>
      </w:r>
      <w:r w:rsidR="003A6AE4" w:rsidRPr="007D3593">
        <w:rPr>
          <w:rFonts w:ascii="Cambria" w:eastAsia="Cambria" w:hAnsi="Cambria" w:cs="Cambria"/>
          <w:color w:val="000000"/>
          <w:lang w:val="pl-PL"/>
        </w:rPr>
        <w:t>W</w:t>
      </w:r>
      <w:r w:rsidRPr="007D3593">
        <w:rPr>
          <w:rFonts w:ascii="Cambria" w:eastAsia="Cambria" w:hAnsi="Cambria" w:cs="Cambria"/>
          <w:color w:val="000000"/>
          <w:lang w:val="pl-PL"/>
        </w:rPr>
        <w:t xml:space="preserve">ykonawca udowodni, że roboty budowlane, dostawy lub usługi, które mają zostać przez niego wykonane, spełniają wymagania określonej etykiety lub określone </w:t>
      </w:r>
      <w:r w:rsidRPr="007D3593">
        <w:rPr>
          <w:rFonts w:ascii="Cambria" w:eastAsia="Cambria" w:hAnsi="Cambria" w:cs="Cambria"/>
          <w:color w:val="000000"/>
          <w:lang w:val="pl-PL"/>
        </w:rPr>
        <w:lastRenderedPageBreak/>
        <w:t>wymagania wskazane przez Zamawiającego.</w:t>
      </w:r>
    </w:p>
    <w:p w14:paraId="1C35B990" w14:textId="68C12033" w:rsidR="00632E68" w:rsidRPr="007D3593" w:rsidRDefault="00632E68" w:rsidP="002653B6">
      <w:pPr>
        <w:spacing w:line="300" w:lineRule="auto"/>
        <w:ind w:left="567"/>
        <w:jc w:val="both"/>
        <w:rPr>
          <w:rFonts w:ascii="Cambria" w:eastAsia="Cambria" w:hAnsi="Cambria" w:cs="Cambria"/>
          <w:color w:val="222222"/>
          <w:lang w:val="pl-PL"/>
        </w:rPr>
      </w:pPr>
      <w:r w:rsidRPr="007D3593">
        <w:rPr>
          <w:rFonts w:ascii="Cambria" w:eastAsia="Cambria" w:hAnsi="Cambria" w:cs="Cambria"/>
          <w:color w:val="000000"/>
          <w:lang w:val="pl-PL"/>
        </w:rPr>
        <w:t xml:space="preserve">Użycie w dokumentacji projektowej wymogu posiadania certyfikatu wydanego przez jednostkę oceniającą zgodność lub sprawozdania z badań przeprowadzonych przez tę jednostkę jako środka dowodowego potwierdzającego zgodność </w:t>
      </w:r>
      <w:r w:rsidR="00D9781A" w:rsidRPr="007D3593">
        <w:rPr>
          <w:rFonts w:ascii="Cambria" w:eastAsia="Cambria" w:hAnsi="Cambria" w:cs="Cambria"/>
          <w:color w:val="000000"/>
          <w:lang w:val="pl-PL"/>
        </w:rPr>
        <w:br/>
      </w:r>
      <w:r w:rsidRPr="007D3593">
        <w:rPr>
          <w:rFonts w:ascii="Cambria" w:eastAsia="Cambria" w:hAnsi="Cambria" w:cs="Cambria"/>
          <w:color w:val="000000"/>
          <w:lang w:val="pl-PL"/>
        </w:rPr>
        <w:t xml:space="preserve">z wymaganiami lub cechami określonymi w opisie przedmiotu zamówienia, kryteriach oceny ofert lub warunkach realizacji zamówienia oznacza, </w:t>
      </w:r>
      <w:r w:rsidR="00D9781A" w:rsidRPr="007D3593">
        <w:rPr>
          <w:rFonts w:ascii="Cambria" w:eastAsia="Cambria" w:hAnsi="Cambria" w:cs="Cambria"/>
          <w:color w:val="000000"/>
          <w:lang w:val="pl-PL"/>
        </w:rPr>
        <w:br/>
      </w:r>
      <w:r w:rsidRPr="007D3593">
        <w:rPr>
          <w:rFonts w:ascii="Cambria" w:eastAsia="Cambria" w:hAnsi="Cambria" w:cs="Cambria"/>
          <w:color w:val="000000"/>
          <w:lang w:val="pl-PL"/>
        </w:rPr>
        <w:t xml:space="preserve">że </w:t>
      </w:r>
      <w:r w:rsidR="00FD0DBA" w:rsidRPr="007D3593">
        <w:rPr>
          <w:rFonts w:ascii="Cambria" w:eastAsia="Cambria" w:hAnsi="Cambria" w:cs="Cambria"/>
          <w:color w:val="000000"/>
          <w:lang w:val="pl-PL"/>
        </w:rPr>
        <w:t>Z</w:t>
      </w:r>
      <w:r w:rsidRPr="007D3593">
        <w:rPr>
          <w:rFonts w:ascii="Cambria" w:eastAsia="Cambria" w:hAnsi="Cambria" w:cs="Cambria"/>
          <w:color w:val="000000"/>
          <w:lang w:val="pl-PL"/>
        </w:rPr>
        <w:t xml:space="preserve">amawiający akceptuje również certyfikaty wydane przez inne równoważne jednostki oceniające zgodność. Zamawiający akceptuje także inne odpowiednie środki dowodowe, w szczególności dokumentację techniczną producenta, </w:t>
      </w:r>
      <w:r w:rsidR="00D9781A" w:rsidRPr="007D3593">
        <w:rPr>
          <w:rFonts w:ascii="Cambria" w:eastAsia="Cambria" w:hAnsi="Cambria" w:cs="Cambria"/>
          <w:color w:val="000000"/>
          <w:lang w:val="pl-PL"/>
        </w:rPr>
        <w:br/>
      </w:r>
      <w:r w:rsidRPr="007D3593">
        <w:rPr>
          <w:rFonts w:ascii="Cambria" w:eastAsia="Cambria" w:hAnsi="Cambria" w:cs="Cambria"/>
          <w:color w:val="000000"/>
          <w:lang w:val="pl-PL"/>
        </w:rPr>
        <w:t>w przypadku, gdy dany Wykonawca nie ma ani dostępu do certyfikatów lub sprawozdań z badań, ani możliwości ich uzyskania w</w:t>
      </w:r>
      <w:r w:rsidR="00945DB1" w:rsidRPr="007D3593">
        <w:rPr>
          <w:rFonts w:ascii="Cambria" w:eastAsia="Cambria" w:hAnsi="Cambria" w:cs="Cambria"/>
          <w:color w:val="000000"/>
          <w:lang w:val="pl-PL"/>
        </w:rPr>
        <w:t xml:space="preserve"> </w:t>
      </w:r>
      <w:r w:rsidRPr="007D3593">
        <w:rPr>
          <w:rFonts w:ascii="Cambria" w:eastAsia="Cambria" w:hAnsi="Cambria" w:cs="Cambria"/>
          <w:color w:val="000000"/>
          <w:lang w:val="pl-PL"/>
        </w:rPr>
        <w:t>odpowiednim terminie, o ile ten brak dostępu nie może być przypisany danemu Wykonawcy, oraz pod warunkiem, że dany Wykonawca udowodni, że wykonywane przez niego roboty budowlane, dostawy lub usługi spełniają wymogi lub kryteria określone w</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opisie przedmiotu zamówienia, kryteriach oceny ofert lub wymagania związane z</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realizacją zamówienia.</w:t>
      </w:r>
    </w:p>
    <w:p w14:paraId="541C88ED" w14:textId="77777777" w:rsidR="00632E68" w:rsidRPr="007D3593" w:rsidRDefault="00632E68" w:rsidP="002653B6">
      <w:pPr>
        <w:spacing w:line="300" w:lineRule="auto"/>
        <w:ind w:left="567"/>
        <w:jc w:val="both"/>
        <w:rPr>
          <w:rFonts w:ascii="Cambria" w:eastAsia="Cambria" w:hAnsi="Cambria" w:cs="Cambria"/>
          <w:color w:val="000000"/>
          <w:lang w:val="pl-PL"/>
        </w:rPr>
      </w:pPr>
      <w:bookmarkStart w:id="3" w:name="_heading=h.2et92p0" w:colFirst="0" w:colLast="0"/>
      <w:bookmarkEnd w:id="3"/>
      <w:r w:rsidRPr="007D3593">
        <w:rPr>
          <w:rFonts w:ascii="Cambria" w:eastAsia="Cambria" w:hAnsi="Cambria" w:cs="Cambria"/>
          <w:color w:val="000000"/>
          <w:lang w:val="pl-PL"/>
        </w:rPr>
        <w:t>Jeżeli w opisie przedmiotu zamówienia ujęto zapis wynikający z KNR lub KNNR wskazujący na konieczność wykorzystywania przy realizacji zamówienia konkretnego sprzętu o konkretnych parametrach Zamawiający dopuszcza używanie innego sprzętu o</w:t>
      </w:r>
      <w:r w:rsidR="00945DB1" w:rsidRPr="007D3593">
        <w:rPr>
          <w:rFonts w:ascii="Cambria" w:eastAsia="Cambria" w:hAnsi="Cambria" w:cs="Cambria"/>
          <w:color w:val="000000"/>
          <w:lang w:val="pl-PL"/>
        </w:rPr>
        <w:t> </w:t>
      </w:r>
      <w:r w:rsidRPr="007D3593">
        <w:rPr>
          <w:rFonts w:ascii="Cambria" w:eastAsia="Cambria" w:hAnsi="Cambria" w:cs="Cambria"/>
          <w:color w:val="000000"/>
          <w:lang w:val="pl-PL"/>
        </w:rPr>
        <w:t>ile zapewni to osiągnięcie zakładanych parametrów projektowych i nie spowoduje ryzyka niezgodności wykonanych prac z dokumentacją techniczną.</w:t>
      </w:r>
    </w:p>
    <w:p w14:paraId="2BBA6A3F" w14:textId="77777777" w:rsidR="003E7A91" w:rsidRPr="007D3593" w:rsidRDefault="003E7A91" w:rsidP="002653B6">
      <w:pPr>
        <w:pStyle w:val="Akapitzlist"/>
        <w:numPr>
          <w:ilvl w:val="1"/>
          <w:numId w:val="64"/>
        </w:numPr>
        <w:suppressAutoHyphens/>
        <w:spacing w:before="0" w:after="0" w:line="300" w:lineRule="auto"/>
        <w:ind w:left="567" w:hanging="567"/>
        <w:rPr>
          <w:rFonts w:ascii="Cambria" w:hAnsi="Cambria" w:cs="Helvetica"/>
          <w:b/>
          <w:bCs/>
          <w:color w:val="000000" w:themeColor="text1"/>
          <w:sz w:val="24"/>
          <w:szCs w:val="24"/>
        </w:rPr>
      </w:pPr>
      <w:r w:rsidRPr="007D3593">
        <w:rPr>
          <w:rFonts w:ascii="Cambria" w:hAnsi="Cambria" w:cs="Helvetica"/>
          <w:b/>
          <w:bCs/>
          <w:color w:val="000000" w:themeColor="text1"/>
          <w:sz w:val="24"/>
          <w:szCs w:val="24"/>
        </w:rPr>
        <w:t>Ubezpieczenie.</w:t>
      </w:r>
    </w:p>
    <w:p w14:paraId="298ACDA0" w14:textId="5B2FC773" w:rsidR="003E7A91" w:rsidRPr="007D3593" w:rsidRDefault="003E7A91" w:rsidP="002653B6">
      <w:pPr>
        <w:spacing w:line="300" w:lineRule="auto"/>
        <w:ind w:left="567"/>
        <w:jc w:val="both"/>
        <w:rPr>
          <w:rFonts w:ascii="Cambria" w:hAnsi="Cambria" w:cs="Helvetica"/>
          <w:bCs/>
          <w:color w:val="000000"/>
          <w:lang w:val="pl-PL"/>
        </w:rPr>
      </w:pPr>
      <w:r w:rsidRPr="007D3593">
        <w:rPr>
          <w:rFonts w:ascii="Cambria" w:hAnsi="Cambria" w:cs="Helvetica"/>
          <w:bCs/>
          <w:color w:val="000000"/>
          <w:lang w:val="pl-PL"/>
        </w:rPr>
        <w:t>Zamawiający wymaga od Wykonawcy ubezpieczenia robót zgodnie z warunkami określonymi przez Zamawiającego w § 1</w:t>
      </w:r>
      <w:r w:rsidR="00747CB2" w:rsidRPr="007D3593">
        <w:rPr>
          <w:rFonts w:ascii="Cambria" w:hAnsi="Cambria" w:cs="Helvetica"/>
          <w:bCs/>
          <w:color w:val="000000"/>
          <w:lang w:val="pl-PL"/>
        </w:rPr>
        <w:t>1</w:t>
      </w:r>
      <w:r w:rsidRPr="007D3593">
        <w:rPr>
          <w:rFonts w:ascii="Cambria" w:hAnsi="Cambria" w:cs="Helvetica"/>
          <w:bCs/>
          <w:color w:val="000000"/>
          <w:lang w:val="pl-PL"/>
        </w:rPr>
        <w:t xml:space="preserve"> Projektu umowy.</w:t>
      </w:r>
    </w:p>
    <w:p w14:paraId="65BDCE1A"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bCs/>
          <w:color w:val="000000"/>
          <w:sz w:val="24"/>
          <w:szCs w:val="24"/>
          <w:lang w:val="pl-PL"/>
        </w:rPr>
      </w:pPr>
      <w:r w:rsidRPr="007D3593">
        <w:rPr>
          <w:rFonts w:ascii="Cambria" w:hAnsi="Cambria" w:cs="Cambria"/>
          <w:b/>
          <w:bCs/>
          <w:color w:val="000000"/>
          <w:sz w:val="24"/>
          <w:szCs w:val="24"/>
          <w:lang w:val="pl-PL"/>
        </w:rPr>
        <w:t>Gwarancja.</w:t>
      </w:r>
    </w:p>
    <w:p w14:paraId="3D98ABC3" w14:textId="143C4692" w:rsidR="003876BC" w:rsidRPr="007D3593" w:rsidRDefault="00F16256" w:rsidP="002653B6">
      <w:pPr>
        <w:pStyle w:val="Akapitzlist"/>
        <w:spacing w:before="0" w:after="0" w:line="300" w:lineRule="auto"/>
        <w:ind w:left="567"/>
        <w:rPr>
          <w:rFonts w:ascii="Cambria" w:eastAsia="Cambria" w:hAnsi="Cambria" w:cs="Cambria"/>
          <w:color w:val="000000"/>
          <w:sz w:val="24"/>
          <w:szCs w:val="24"/>
        </w:rPr>
      </w:pPr>
      <w:bookmarkStart w:id="4" w:name="_Hlk111716872"/>
      <w:r w:rsidRPr="00F16256">
        <w:rPr>
          <w:rFonts w:ascii="Cambria" w:eastAsia="Cambria" w:hAnsi="Cambria" w:cs="Cambria"/>
          <w:color w:val="000000"/>
          <w:sz w:val="24"/>
          <w:szCs w:val="24"/>
        </w:rPr>
        <w:t>Długość okresu gwarancji jakości na wykonane roboty budowlane oraz dostarczone i wbudowane materiały wynosi min. 36 miesięcy od dnia podpisania protokołu odbioru końcowego oraz stanowi kryterium oceny ofert. Zamawiający określa go na okres w przedziale od 36 miesięcy (termin minimalny) do 60 miesięcy (termin maksymalny).</w:t>
      </w:r>
      <w:r w:rsidR="001E11C2" w:rsidRPr="007D3593">
        <w:rPr>
          <w:rFonts w:ascii="Cambria" w:eastAsia="Cambria" w:hAnsi="Cambria" w:cs="Cambria"/>
          <w:color w:val="000000"/>
          <w:sz w:val="24"/>
          <w:szCs w:val="24"/>
        </w:rPr>
        <w:t xml:space="preserve"> </w:t>
      </w:r>
      <w:r w:rsidR="003876BC" w:rsidRPr="007D3593">
        <w:rPr>
          <w:rFonts w:ascii="Cambria" w:eastAsia="Cambria" w:hAnsi="Cambria" w:cs="Cambria"/>
          <w:color w:val="000000"/>
          <w:sz w:val="24"/>
          <w:szCs w:val="24"/>
        </w:rPr>
        <w:t xml:space="preserve">Wykonawca odpowiada z tytułu rękojmi za wady na zasadach określonych w </w:t>
      </w:r>
      <w:sdt>
        <w:sdtPr>
          <w:rPr>
            <w:rFonts w:ascii="Cambria" w:hAnsi="Cambria"/>
            <w:sz w:val="24"/>
            <w:szCs w:val="24"/>
          </w:rPr>
          <w:tag w:val="goog_rdk_6"/>
          <w:id w:val="1977683"/>
        </w:sdtPr>
        <w:sdtContent/>
      </w:sdt>
      <w:sdt>
        <w:sdtPr>
          <w:rPr>
            <w:rFonts w:ascii="Cambria" w:hAnsi="Cambria"/>
            <w:sz w:val="24"/>
            <w:szCs w:val="24"/>
          </w:rPr>
          <w:tag w:val="goog_rdk_7"/>
          <w:id w:val="1977684"/>
        </w:sdtPr>
        <w:sdtContent/>
      </w:sdt>
      <w:r w:rsidR="003876BC" w:rsidRPr="007D3593">
        <w:rPr>
          <w:rFonts w:ascii="Cambria" w:eastAsia="Cambria" w:hAnsi="Cambria" w:cs="Cambria"/>
          <w:sz w:val="24"/>
          <w:szCs w:val="24"/>
        </w:rPr>
        <w:t>§ 1</w:t>
      </w:r>
      <w:r w:rsidR="00747CB2" w:rsidRPr="007D3593">
        <w:rPr>
          <w:rFonts w:ascii="Cambria" w:eastAsia="Cambria" w:hAnsi="Cambria" w:cs="Cambria"/>
          <w:sz w:val="24"/>
          <w:szCs w:val="24"/>
        </w:rPr>
        <w:t>2</w:t>
      </w:r>
      <w:r w:rsidR="003876BC" w:rsidRPr="007D3593">
        <w:rPr>
          <w:rFonts w:ascii="Cambria" w:eastAsia="Cambria" w:hAnsi="Cambria" w:cs="Cambria"/>
          <w:sz w:val="24"/>
          <w:szCs w:val="24"/>
        </w:rPr>
        <w:t xml:space="preserve"> </w:t>
      </w:r>
      <w:r w:rsidR="003876BC" w:rsidRPr="007D3593">
        <w:rPr>
          <w:rFonts w:ascii="Cambria" w:eastAsia="Cambria" w:hAnsi="Cambria" w:cs="Cambria"/>
          <w:color w:val="000000"/>
          <w:sz w:val="24"/>
          <w:szCs w:val="24"/>
        </w:rPr>
        <w:t xml:space="preserve">Projektu umowy. </w:t>
      </w:r>
    </w:p>
    <w:p w14:paraId="25023C65" w14:textId="77777777" w:rsidR="0013753F" w:rsidRPr="007D3593" w:rsidRDefault="008C5174" w:rsidP="002653B6">
      <w:pPr>
        <w:pStyle w:val="Akapitzlist2"/>
        <w:numPr>
          <w:ilvl w:val="1"/>
          <w:numId w:val="17"/>
        </w:numPr>
        <w:spacing w:before="0" w:after="0" w:line="300" w:lineRule="auto"/>
        <w:ind w:left="567" w:hanging="567"/>
        <w:rPr>
          <w:rFonts w:ascii="Cambria" w:hAnsi="Cambria" w:cs="Cambria"/>
          <w:b/>
          <w:color w:val="000000"/>
          <w:sz w:val="24"/>
          <w:szCs w:val="24"/>
          <w:lang w:val="pl-PL"/>
        </w:rPr>
      </w:pPr>
      <w:r w:rsidRPr="007D3593">
        <w:rPr>
          <w:rFonts w:ascii="Cambria" w:hAnsi="Cambria" w:cs="Cambria"/>
          <w:b/>
          <w:color w:val="000000"/>
          <w:sz w:val="24"/>
          <w:szCs w:val="24"/>
          <w:lang w:val="pl-PL"/>
        </w:rPr>
        <w:t>Uzasadnienie niedokonania podziału zamówienia na części:</w:t>
      </w:r>
    </w:p>
    <w:p w14:paraId="49212DFB" w14:textId="77777777" w:rsidR="003E7A91" w:rsidRPr="007D3593" w:rsidRDefault="003E7A91" w:rsidP="002653B6">
      <w:pPr>
        <w:spacing w:line="300" w:lineRule="auto"/>
        <w:ind w:left="567"/>
        <w:jc w:val="both"/>
        <w:outlineLvl w:val="3"/>
        <w:rPr>
          <w:rFonts w:ascii="Cambria" w:hAnsi="Cambria" w:cs="Arial"/>
          <w:lang w:val="pl-PL"/>
        </w:rPr>
      </w:pPr>
      <w:r w:rsidRPr="007D3593">
        <w:rPr>
          <w:rFonts w:ascii="Cambria" w:hAnsi="Cambria" w:cs="Arial"/>
          <w:color w:val="222222"/>
          <w:lang w:val="pl-PL"/>
        </w:rPr>
        <w:t>Wartość zamówienia jest niższa od tzw. progów unijnych które zobowiązują do implementacji dyrektyw UE. Dyrektywa 2014/24/UE w treści motywu 78 wskazuje, że aby zwiększyć konkurencję, </w:t>
      </w:r>
      <w:r w:rsidRPr="007D3593">
        <w:rPr>
          <w:rFonts w:ascii="Cambria" w:hAnsi="Cambria" w:cs="Arial"/>
          <w:bCs/>
          <w:color w:val="222222"/>
          <w:lang w:val="pl-PL"/>
        </w:rPr>
        <w:t xml:space="preserve">instytucje zamawiające należy w szczególności zachęcać do dzielenia </w:t>
      </w:r>
      <w:r w:rsidRPr="007D3593">
        <w:rPr>
          <w:rFonts w:ascii="Cambria" w:hAnsi="Cambria" w:cs="Arial"/>
          <w:color w:val="222222"/>
          <w:lang w:val="pl-PL"/>
        </w:rPr>
        <w:t xml:space="preserve">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7D3593">
        <w:rPr>
          <w:rFonts w:ascii="Cambria" w:hAnsi="Cambria"/>
          <w:color w:val="000000"/>
          <w:lang w:val="pl-PL"/>
        </w:rPr>
        <w:t xml:space="preserve">Zamówienie nie </w:t>
      </w:r>
      <w:r w:rsidRPr="007D3593">
        <w:rPr>
          <w:rFonts w:ascii="Cambria" w:hAnsi="Cambria"/>
          <w:color w:val="000000"/>
          <w:lang w:val="pl-PL"/>
        </w:rPr>
        <w:lastRenderedPageBreak/>
        <w:t xml:space="preserve">zostało podzielone na części z następujących względów: </w:t>
      </w:r>
    </w:p>
    <w:p w14:paraId="18EDCCBA" w14:textId="2BEC07B5"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Przedmiotem zamówienia jest wykonanie robót funkcjonalnie ze sobą </w:t>
      </w:r>
      <w:r w:rsidRPr="007D3593">
        <w:rPr>
          <w:rFonts w:ascii="Cambria" w:hAnsi="Cambria"/>
          <w:color w:val="000000"/>
          <w:sz w:val="24"/>
          <w:szCs w:val="24"/>
        </w:rPr>
        <w:br/>
        <w:t xml:space="preserve">związanych. Rozdzielenie robót groziłoby niedającymi się wyeliminować problemami organizacyjnymi związanymi z odpowiedzialnością za poszczególne elementy robót wykonywanych przez różnych </w:t>
      </w:r>
      <w:r w:rsidR="003A6AE4" w:rsidRPr="007D3593">
        <w:rPr>
          <w:rFonts w:ascii="Cambria" w:hAnsi="Cambria"/>
          <w:color w:val="000000"/>
          <w:sz w:val="24"/>
          <w:szCs w:val="24"/>
        </w:rPr>
        <w:t>W</w:t>
      </w:r>
      <w:r w:rsidRPr="007D3593">
        <w:rPr>
          <w:rFonts w:ascii="Cambria" w:hAnsi="Cambria"/>
          <w:color w:val="000000"/>
          <w:sz w:val="24"/>
          <w:szCs w:val="24"/>
        </w:rPr>
        <w:t>ykonawców.</w:t>
      </w:r>
    </w:p>
    <w:p w14:paraId="75D3CD8A" w14:textId="58F7081F"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Przy tego typu robotach nie ma możliwości jednoznacznego określenia zasad odpowiedzialności za jeden plac budowy (przekazany byłby równolegle wielu </w:t>
      </w:r>
      <w:r w:rsidR="003A6AE4" w:rsidRPr="007D3593">
        <w:rPr>
          <w:rFonts w:ascii="Cambria" w:hAnsi="Cambria"/>
          <w:color w:val="000000"/>
          <w:sz w:val="24"/>
          <w:szCs w:val="24"/>
        </w:rPr>
        <w:t>W</w:t>
      </w:r>
      <w:r w:rsidRPr="007D3593">
        <w:rPr>
          <w:rFonts w:ascii="Cambria" w:hAnsi="Cambria"/>
          <w:color w:val="000000"/>
          <w:sz w:val="24"/>
          <w:szCs w:val="24"/>
        </w:rPr>
        <w:t>ykonawcom). Nie jest także możliwe rozgraniczenie odpowiedzialności wielu kierowników budowy.</w:t>
      </w:r>
    </w:p>
    <w:p w14:paraId="59811C65" w14:textId="756CF950"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Podział przedmiotu zamówienia na zadania groziłby znaczącym zwiększeniem kosztów oraz trudnościami technologicznymi wynikającymi z wykonywania przedmiotu zamówienia przez większą liczbę </w:t>
      </w:r>
      <w:r w:rsidR="003A6AE4" w:rsidRPr="007D3593">
        <w:rPr>
          <w:rFonts w:ascii="Cambria" w:hAnsi="Cambria"/>
          <w:color w:val="000000"/>
          <w:sz w:val="24"/>
          <w:szCs w:val="24"/>
        </w:rPr>
        <w:t>W</w:t>
      </w:r>
      <w:r w:rsidRPr="007D3593">
        <w:rPr>
          <w:rFonts w:ascii="Cambria" w:hAnsi="Cambria"/>
          <w:color w:val="000000"/>
          <w:sz w:val="24"/>
          <w:szCs w:val="24"/>
        </w:rPr>
        <w:t xml:space="preserve">ykonawców (poszczególni </w:t>
      </w:r>
      <w:r w:rsidR="003A6AE4" w:rsidRPr="007D3593">
        <w:rPr>
          <w:rFonts w:ascii="Cambria" w:hAnsi="Cambria"/>
          <w:color w:val="000000"/>
          <w:sz w:val="24"/>
          <w:szCs w:val="24"/>
        </w:rPr>
        <w:t>W</w:t>
      </w:r>
      <w:r w:rsidRPr="007D3593">
        <w:rPr>
          <w:rFonts w:ascii="Cambria" w:hAnsi="Cambria"/>
          <w:color w:val="000000"/>
          <w:sz w:val="24"/>
          <w:szCs w:val="24"/>
        </w:rPr>
        <w:t xml:space="preserve">ykonawcy mogliby wykonywać prace w różnych technologiach dopuszczonych dokumentacją projektową, co powodowałoby problemy </w:t>
      </w:r>
      <w:r w:rsidR="00D9781A" w:rsidRPr="007D3593">
        <w:rPr>
          <w:rFonts w:ascii="Cambria" w:hAnsi="Cambria"/>
          <w:color w:val="000000"/>
          <w:sz w:val="24"/>
          <w:szCs w:val="24"/>
        </w:rPr>
        <w:br/>
      </w:r>
      <w:r w:rsidRPr="007D3593">
        <w:rPr>
          <w:rFonts w:ascii="Cambria" w:hAnsi="Cambria"/>
          <w:color w:val="000000"/>
          <w:sz w:val="24"/>
          <w:szCs w:val="24"/>
        </w:rPr>
        <w:t>w połączeniu obszarów objętych inwestycją).</w:t>
      </w:r>
    </w:p>
    <w:p w14:paraId="492B32DF" w14:textId="775F13D8"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Przy tego typu robotach wykonywanych przez różnych </w:t>
      </w:r>
      <w:r w:rsidR="003A6AE4" w:rsidRPr="007D3593">
        <w:rPr>
          <w:rFonts w:ascii="Cambria" w:hAnsi="Cambria"/>
          <w:color w:val="000000"/>
          <w:sz w:val="24"/>
          <w:szCs w:val="24"/>
        </w:rPr>
        <w:t>W</w:t>
      </w:r>
      <w:r w:rsidRPr="007D3593">
        <w:rPr>
          <w:rFonts w:ascii="Cambria" w:hAnsi="Cambria"/>
          <w:color w:val="000000"/>
          <w:sz w:val="24"/>
          <w:szCs w:val="24"/>
        </w:rPr>
        <w:t xml:space="preserve">ykonawców opóźnienie jednego z </w:t>
      </w:r>
      <w:r w:rsidR="003A6AE4" w:rsidRPr="007D3593">
        <w:rPr>
          <w:rFonts w:ascii="Cambria" w:hAnsi="Cambria"/>
          <w:color w:val="000000"/>
          <w:sz w:val="24"/>
          <w:szCs w:val="24"/>
        </w:rPr>
        <w:t>W</w:t>
      </w:r>
      <w:r w:rsidRPr="007D3593">
        <w:rPr>
          <w:rFonts w:ascii="Cambria" w:hAnsi="Cambria"/>
          <w:color w:val="000000"/>
          <w:sz w:val="24"/>
          <w:szCs w:val="24"/>
        </w:rPr>
        <w:t xml:space="preserve">ykonawców wpłynęłoby negatywnie na terminowość wykonania innych elementów inwestycji – zależnych od terminowego wykonania prac przez innego </w:t>
      </w:r>
      <w:r w:rsidR="003A6AE4" w:rsidRPr="007D3593">
        <w:rPr>
          <w:rFonts w:ascii="Cambria" w:hAnsi="Cambria"/>
          <w:color w:val="000000"/>
          <w:sz w:val="24"/>
          <w:szCs w:val="24"/>
        </w:rPr>
        <w:t>W</w:t>
      </w:r>
      <w:r w:rsidRPr="007D3593">
        <w:rPr>
          <w:rFonts w:ascii="Cambria" w:hAnsi="Cambria"/>
          <w:color w:val="000000"/>
          <w:sz w:val="24"/>
          <w:szCs w:val="24"/>
        </w:rPr>
        <w:t>ykonawcę.</w:t>
      </w:r>
    </w:p>
    <w:p w14:paraId="194B693C" w14:textId="4CF81807"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Wykonawcy powielaliby koszty pośrednie prac, co wpływałoby na koszty inwestycji. W każdej z ofert częściowych </w:t>
      </w:r>
      <w:r w:rsidR="003A6AE4" w:rsidRPr="007D3593">
        <w:rPr>
          <w:rFonts w:ascii="Cambria" w:hAnsi="Cambria"/>
          <w:color w:val="000000"/>
          <w:sz w:val="24"/>
          <w:szCs w:val="24"/>
        </w:rPr>
        <w:t>W</w:t>
      </w:r>
      <w:r w:rsidRPr="007D3593">
        <w:rPr>
          <w:rFonts w:ascii="Cambria" w:hAnsi="Cambria"/>
          <w:color w:val="000000"/>
          <w:sz w:val="24"/>
          <w:szCs w:val="24"/>
        </w:rPr>
        <w:t xml:space="preserve">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14:paraId="7D10DC90" w14:textId="01C5F0A5" w:rsidR="003E7A91" w:rsidRPr="007D3593" w:rsidRDefault="003E7A91" w:rsidP="002653B6">
      <w:pPr>
        <w:pStyle w:val="Akapitzlist"/>
        <w:numPr>
          <w:ilvl w:val="2"/>
          <w:numId w:val="65"/>
        </w:numPr>
        <w:spacing w:before="0" w:after="0" w:line="300" w:lineRule="auto"/>
        <w:ind w:left="993" w:hanging="426"/>
        <w:rPr>
          <w:rFonts w:ascii="Cambria" w:hAnsi="Cambria"/>
          <w:color w:val="000000"/>
          <w:sz w:val="24"/>
          <w:szCs w:val="24"/>
        </w:rPr>
      </w:pPr>
      <w:r w:rsidRPr="007D3593">
        <w:rPr>
          <w:rFonts w:ascii="Cambria" w:hAnsi="Cambria"/>
          <w:color w:val="000000"/>
          <w:sz w:val="24"/>
          <w:szCs w:val="24"/>
        </w:rPr>
        <w:t xml:space="preserve">Każdy z </w:t>
      </w:r>
      <w:r w:rsidR="003A6AE4" w:rsidRPr="007D3593">
        <w:rPr>
          <w:rFonts w:ascii="Cambria" w:hAnsi="Cambria"/>
          <w:color w:val="000000"/>
          <w:sz w:val="24"/>
          <w:szCs w:val="24"/>
        </w:rPr>
        <w:t>W</w:t>
      </w:r>
      <w:r w:rsidRPr="007D3593">
        <w:rPr>
          <w:rFonts w:ascii="Cambria" w:hAnsi="Cambria"/>
          <w:color w:val="000000"/>
          <w:sz w:val="24"/>
          <w:szCs w:val="24"/>
        </w:rPr>
        <w:t xml:space="preserve">ykonawców w cenę wliczyłby odrębne koszty polisy OC, co zwiększyłoby poziom wydatków </w:t>
      </w:r>
      <w:r w:rsidR="00FD0DBA" w:rsidRPr="007D3593">
        <w:rPr>
          <w:rFonts w:ascii="Cambria" w:hAnsi="Cambria"/>
          <w:color w:val="000000"/>
          <w:sz w:val="24"/>
          <w:szCs w:val="24"/>
        </w:rPr>
        <w:t>Z</w:t>
      </w:r>
      <w:r w:rsidRPr="007D3593">
        <w:rPr>
          <w:rFonts w:ascii="Cambria" w:hAnsi="Cambria"/>
          <w:color w:val="000000"/>
          <w:sz w:val="24"/>
          <w:szCs w:val="24"/>
        </w:rPr>
        <w:t>amawiającego.</w:t>
      </w:r>
    </w:p>
    <w:p w14:paraId="0AEA823E" w14:textId="1D93B701" w:rsidR="003E7A91" w:rsidRPr="007D3593" w:rsidRDefault="003E7A91" w:rsidP="002653B6">
      <w:pPr>
        <w:pStyle w:val="Akapitzlist"/>
        <w:numPr>
          <w:ilvl w:val="2"/>
          <w:numId w:val="65"/>
        </w:numPr>
        <w:spacing w:before="0" w:after="0" w:line="300" w:lineRule="auto"/>
        <w:ind w:left="993" w:hanging="426"/>
        <w:rPr>
          <w:rFonts w:ascii="Cambria" w:hAnsi="Cambria"/>
          <w:sz w:val="24"/>
          <w:szCs w:val="24"/>
        </w:rPr>
      </w:pPr>
      <w:r w:rsidRPr="007D3593">
        <w:rPr>
          <w:rFonts w:ascii="Cambria" w:hAnsi="Cambria"/>
          <w:sz w:val="24"/>
          <w:szCs w:val="24"/>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t>
      </w:r>
      <w:r w:rsidR="003A6AE4" w:rsidRPr="007D3593">
        <w:rPr>
          <w:rFonts w:ascii="Cambria" w:hAnsi="Cambria"/>
          <w:sz w:val="24"/>
          <w:szCs w:val="24"/>
        </w:rPr>
        <w:t>W</w:t>
      </w:r>
      <w:r w:rsidRPr="007D3593">
        <w:rPr>
          <w:rFonts w:ascii="Cambria" w:hAnsi="Cambria"/>
          <w:sz w:val="24"/>
          <w:szCs w:val="24"/>
        </w:rPr>
        <w:t xml:space="preserve">ykonawca musiałby założyć odrębną wycenę użycia dostawy tego samego rodzaju materiału, w sytuacji, </w:t>
      </w:r>
      <w:r w:rsidRPr="007D3593">
        <w:rPr>
          <w:rFonts w:ascii="Cambria" w:hAnsi="Cambria"/>
          <w:sz w:val="24"/>
          <w:szCs w:val="24"/>
        </w:rPr>
        <w:br/>
        <w:t xml:space="preserve">w której, składając jedną ofertę, dostawę materiału wyceniłby jednokrotnie. </w:t>
      </w:r>
    </w:p>
    <w:p w14:paraId="619336A6" w14:textId="7312814F" w:rsidR="003E7A91" w:rsidRPr="007D3593" w:rsidRDefault="003E7A91" w:rsidP="002653B6">
      <w:pPr>
        <w:spacing w:line="300" w:lineRule="auto"/>
        <w:ind w:left="567"/>
        <w:jc w:val="both"/>
        <w:rPr>
          <w:rFonts w:ascii="Cambria" w:hAnsi="Cambria" w:cs="Arial"/>
          <w:color w:val="222222"/>
          <w:lang w:val="pl-PL"/>
        </w:rPr>
      </w:pPr>
      <w:r w:rsidRPr="007D3593">
        <w:rPr>
          <w:rFonts w:ascii="Cambria" w:hAnsi="Cambria"/>
          <w:color w:val="000000"/>
          <w:lang w:val="pl-PL"/>
        </w:rPr>
        <w:t xml:space="preserve">Reasumując, Zamawiający nie dokonał podziału zamówienia na części ze względu na to, że podział taki </w:t>
      </w:r>
      <w:r w:rsidRPr="007D3593">
        <w:rPr>
          <w:rFonts w:ascii="Cambria" w:hAnsi="Cambria"/>
          <w:color w:val="222222"/>
          <w:lang w:val="pl-PL"/>
        </w:rPr>
        <w:t xml:space="preserve">groziłby nadmiernymi trudnościami technicznymi oraz nadmiernymi kosztami wykonania zamówienia. Potrzeba skoordynowania działań różnych </w:t>
      </w:r>
      <w:r w:rsidR="003A6AE4" w:rsidRPr="007D3593">
        <w:rPr>
          <w:rFonts w:ascii="Cambria" w:hAnsi="Cambria"/>
          <w:color w:val="222222"/>
          <w:lang w:val="pl-PL"/>
        </w:rPr>
        <w:t>W</w:t>
      </w:r>
      <w:r w:rsidRPr="007D3593">
        <w:rPr>
          <w:rFonts w:ascii="Cambria" w:hAnsi="Cambria"/>
          <w:color w:val="222222"/>
          <w:lang w:val="pl-PL"/>
        </w:rPr>
        <w:t>ykonawców realizujących poszczególne części zamówienia mogłaby poważnie zagrozić właściwemu wykonaniu zamówienia. Niedokonanie podziału zamówienia podyktowane</w:t>
      </w:r>
      <w:r w:rsidRPr="007D3593">
        <w:rPr>
          <w:rFonts w:ascii="Cambria" w:hAnsi="Cambria"/>
          <w:color w:val="111111"/>
          <w:lang w:val="pl-PL"/>
        </w:rPr>
        <w:t xml:space="preserve"> było zatem względami technicznymi, organizacyjnym </w:t>
      </w:r>
      <w:r w:rsidRPr="007D3593">
        <w:rPr>
          <w:rFonts w:ascii="Cambria" w:hAnsi="Cambria"/>
          <w:color w:val="111111"/>
          <w:lang w:val="pl-PL"/>
        </w:rPr>
        <w:lastRenderedPageBreak/>
        <w:t>oraz charakterem przedmiotu zamówienia. Zastosowany ewentualnie podział zamówienia na części nie zwiększyłby konkurencyjności </w:t>
      </w:r>
      <w:r w:rsidRPr="007D3593">
        <w:rPr>
          <w:rFonts w:ascii="Cambria" w:hAnsi="Cambria"/>
          <w:color w:val="2C2B2B"/>
          <w:lang w:val="pl-PL"/>
        </w:rPr>
        <w:t xml:space="preserve">w sektorze małych </w:t>
      </w:r>
      <w:r w:rsidR="00D9781A" w:rsidRPr="007D3593">
        <w:rPr>
          <w:rFonts w:ascii="Cambria" w:hAnsi="Cambria"/>
          <w:color w:val="2C2B2B"/>
          <w:lang w:val="pl-PL"/>
        </w:rPr>
        <w:br/>
      </w:r>
      <w:r w:rsidRPr="007D3593">
        <w:rPr>
          <w:rFonts w:ascii="Cambria" w:hAnsi="Cambria"/>
          <w:color w:val="2C2B2B"/>
          <w:lang w:val="pl-PL"/>
        </w:rPr>
        <w:t xml:space="preserve">i średnich przedsiębiorstw – zakres zamówienia jest zakresem typowym, umożliwiającym złożenie oferty </w:t>
      </w:r>
      <w:r w:rsidR="003A6AE4" w:rsidRPr="007D3593">
        <w:rPr>
          <w:rFonts w:ascii="Cambria" w:hAnsi="Cambria"/>
          <w:color w:val="2C2B2B"/>
          <w:lang w:val="pl-PL"/>
        </w:rPr>
        <w:t>W</w:t>
      </w:r>
      <w:r w:rsidRPr="007D3593">
        <w:rPr>
          <w:rFonts w:ascii="Cambria" w:hAnsi="Cambria"/>
          <w:color w:val="2C2B2B"/>
          <w:lang w:val="pl-PL"/>
        </w:rPr>
        <w:t xml:space="preserve">ykonawcom z grupy małych lub średnich przedsiębiorstw. </w:t>
      </w:r>
      <w:r w:rsidRPr="007D3593">
        <w:rPr>
          <w:rFonts w:ascii="Cambria" w:hAnsi="Cambria" w:cs="Arial"/>
          <w:color w:val="222222"/>
          <w:lang w:val="pl-PL"/>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bookmarkEnd w:id="4"/>
    <w:p w14:paraId="66B08D15"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sz w:val="24"/>
          <w:szCs w:val="24"/>
          <w:lang w:val="pl-PL"/>
        </w:rPr>
      </w:pPr>
      <w:r w:rsidRPr="007D3593">
        <w:rPr>
          <w:rFonts w:ascii="Cambria" w:hAnsi="Cambria" w:cs="Cambria"/>
          <w:b/>
          <w:bCs/>
          <w:sz w:val="24"/>
          <w:szCs w:val="24"/>
          <w:lang w:val="pl-PL"/>
        </w:rPr>
        <w:t>Przedmiotowe środki dowodowe.</w:t>
      </w:r>
    </w:p>
    <w:p w14:paraId="1E214EE0" w14:textId="77777777" w:rsidR="001835D3" w:rsidRPr="007D3593" w:rsidRDefault="001835D3" w:rsidP="002653B6">
      <w:pPr>
        <w:pStyle w:val="Akapitzlist2"/>
        <w:spacing w:before="0" w:after="0" w:line="300" w:lineRule="auto"/>
        <w:ind w:left="567"/>
        <w:rPr>
          <w:rFonts w:ascii="Cambria" w:hAnsi="Cambria" w:cs="Cambria"/>
          <w:sz w:val="24"/>
          <w:szCs w:val="24"/>
          <w:lang w:val="pl-PL"/>
        </w:rPr>
      </w:pPr>
      <w:r w:rsidRPr="007D3593">
        <w:rPr>
          <w:rFonts w:ascii="Cambria" w:hAnsi="Cambria" w:cs="Cambria"/>
          <w:sz w:val="24"/>
          <w:szCs w:val="24"/>
          <w:lang w:val="pl-PL"/>
        </w:rPr>
        <w:t>Zamawiający nie wymaga od Wykonawcy złożenia wraz z ofertą przedmiotowych środków dowodowych</w:t>
      </w:r>
      <w:r w:rsidR="004F08F4" w:rsidRPr="007D3593">
        <w:rPr>
          <w:rFonts w:ascii="Cambria" w:hAnsi="Cambria" w:cs="Cambria"/>
          <w:sz w:val="24"/>
          <w:szCs w:val="24"/>
          <w:lang w:val="pl-PL"/>
        </w:rPr>
        <w:t>.</w:t>
      </w:r>
    </w:p>
    <w:p w14:paraId="3ADA4F11" w14:textId="77777777" w:rsidR="001D5D54" w:rsidRPr="007D3593" w:rsidRDefault="001D5D54" w:rsidP="002653B6">
      <w:pPr>
        <w:spacing w:line="300" w:lineRule="auto"/>
        <w:jc w:val="both"/>
        <w:rPr>
          <w:rFonts w:ascii="Cambria" w:hAnsi="Cambria"/>
          <w:lang w:val="pl-PL"/>
        </w:rPr>
      </w:pPr>
    </w:p>
    <w:tbl>
      <w:tblPr>
        <w:tblW w:w="9072" w:type="dxa"/>
        <w:tblLayout w:type="fixed"/>
        <w:tblLook w:val="0000" w:firstRow="0" w:lastRow="0" w:firstColumn="0" w:lastColumn="0" w:noHBand="0" w:noVBand="0"/>
      </w:tblPr>
      <w:tblGrid>
        <w:gridCol w:w="9072"/>
      </w:tblGrid>
      <w:tr w:rsidR="001835D3" w:rsidRPr="007D3593" w14:paraId="10958121" w14:textId="77777777" w:rsidTr="00E1448A">
        <w:tc>
          <w:tcPr>
            <w:tcW w:w="9072" w:type="dxa"/>
            <w:tcBorders>
              <w:bottom w:val="single" w:sz="4" w:space="0" w:color="000000"/>
            </w:tcBorders>
            <w:shd w:val="clear" w:color="auto" w:fill="D9D9D9"/>
          </w:tcPr>
          <w:p w14:paraId="65FAC292"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5</w:t>
            </w:r>
          </w:p>
          <w:p w14:paraId="60073BFF"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TERMIN WYKONANIA ZAMÓWIENIA</w:t>
            </w:r>
          </w:p>
        </w:tc>
      </w:tr>
    </w:tbl>
    <w:p w14:paraId="52877A25" w14:textId="77777777" w:rsidR="001835D3" w:rsidRPr="007D3593" w:rsidRDefault="001835D3" w:rsidP="002653B6">
      <w:pPr>
        <w:pStyle w:val="Akapitzlist2"/>
        <w:spacing w:before="0" w:after="0" w:line="300" w:lineRule="auto"/>
        <w:ind w:left="567"/>
        <w:rPr>
          <w:rFonts w:ascii="Cambria" w:hAnsi="Cambria" w:cs="Cambria"/>
          <w:bCs/>
          <w:sz w:val="16"/>
          <w:szCs w:val="16"/>
          <w:lang w:val="pl-PL"/>
        </w:rPr>
      </w:pPr>
    </w:p>
    <w:p w14:paraId="3265CF42" w14:textId="71608109" w:rsidR="0076680A" w:rsidRPr="007D3593" w:rsidRDefault="001835D3" w:rsidP="002653B6">
      <w:pPr>
        <w:pStyle w:val="Akapitzlist2"/>
        <w:widowControl/>
        <w:numPr>
          <w:ilvl w:val="1"/>
          <w:numId w:val="27"/>
        </w:numPr>
        <w:suppressAutoHyphens w:val="0"/>
        <w:spacing w:before="0" w:after="0" w:line="300" w:lineRule="auto"/>
        <w:ind w:left="602" w:hanging="567"/>
        <w:contextualSpacing/>
        <w:rPr>
          <w:rFonts w:ascii="Cambria" w:hAnsi="Cambria" w:cs="Cambria"/>
          <w:b/>
          <w:sz w:val="24"/>
          <w:szCs w:val="24"/>
          <w:lang w:val="pl-PL"/>
        </w:rPr>
      </w:pPr>
      <w:r w:rsidRPr="007D3593">
        <w:rPr>
          <w:rFonts w:ascii="Cambria" w:hAnsi="Cambria" w:cs="Cambria"/>
          <w:bCs/>
          <w:color w:val="000000"/>
          <w:sz w:val="24"/>
          <w:szCs w:val="24"/>
          <w:lang w:val="pl-PL"/>
        </w:rPr>
        <w:t>Wykonawca</w:t>
      </w:r>
      <w:r w:rsidRPr="007D3593">
        <w:rPr>
          <w:rFonts w:ascii="Cambria" w:hAnsi="Cambria" w:cs="Cambria"/>
          <w:bCs/>
          <w:sz w:val="24"/>
          <w:szCs w:val="24"/>
          <w:lang w:val="pl-PL"/>
        </w:rPr>
        <w:t xml:space="preserve"> jest zobowiązany wykonać zamówienie w terminie:</w:t>
      </w:r>
      <w:r w:rsidR="003E7A91" w:rsidRPr="007D3593">
        <w:rPr>
          <w:rFonts w:ascii="Cambria" w:hAnsi="Cambria" w:cs="Cambria"/>
          <w:bCs/>
          <w:sz w:val="24"/>
          <w:szCs w:val="24"/>
          <w:lang w:val="pl-PL"/>
        </w:rPr>
        <w:t xml:space="preserve"> do</w:t>
      </w:r>
      <w:r w:rsidR="004250C2" w:rsidRPr="007D3593">
        <w:rPr>
          <w:rFonts w:ascii="Cambria" w:hAnsi="Cambria" w:cs="Cambria"/>
          <w:bCs/>
          <w:sz w:val="24"/>
          <w:szCs w:val="24"/>
          <w:lang w:val="pl-PL"/>
        </w:rPr>
        <w:t xml:space="preserve"> </w:t>
      </w:r>
      <w:r w:rsidR="00007592">
        <w:rPr>
          <w:rFonts w:ascii="Cambria" w:hAnsi="Cambria" w:cs="Cambria"/>
          <w:b/>
          <w:sz w:val="24"/>
          <w:szCs w:val="24"/>
          <w:lang w:val="pl-PL"/>
        </w:rPr>
        <w:t>3</w:t>
      </w:r>
      <w:r w:rsidR="000D7E82" w:rsidRPr="007D3593">
        <w:rPr>
          <w:rFonts w:ascii="Cambria" w:hAnsi="Cambria" w:cs="Cambria"/>
          <w:b/>
          <w:sz w:val="24"/>
          <w:szCs w:val="24"/>
          <w:lang w:val="pl-PL"/>
        </w:rPr>
        <w:t xml:space="preserve"> </w:t>
      </w:r>
      <w:r w:rsidR="00632E68" w:rsidRPr="007D3593">
        <w:rPr>
          <w:rFonts w:ascii="Cambria" w:hAnsi="Cambria" w:cs="Cambria"/>
          <w:b/>
          <w:sz w:val="24"/>
          <w:szCs w:val="24"/>
          <w:lang w:val="pl-PL"/>
        </w:rPr>
        <w:t>miesi</w:t>
      </w:r>
      <w:ins w:id="5" w:author="Klaudia Mańka" w:date="2025-05-21T16:30:00Z" w16du:dateUtc="2025-05-21T14:30:00Z">
        <w:r w:rsidR="00E10618">
          <w:rPr>
            <w:rFonts w:ascii="Cambria" w:hAnsi="Cambria" w:cs="Cambria"/>
            <w:b/>
            <w:sz w:val="24"/>
            <w:szCs w:val="24"/>
            <w:lang w:val="pl-PL"/>
          </w:rPr>
          <w:t>ęcy</w:t>
        </w:r>
      </w:ins>
      <w:del w:id="6" w:author="Klaudia Mańka" w:date="2025-05-21T16:30:00Z" w16du:dateUtc="2025-05-21T14:30:00Z">
        <w:r w:rsidR="00007592" w:rsidDel="00E10618">
          <w:rPr>
            <w:rFonts w:ascii="Cambria" w:hAnsi="Cambria" w:cs="Cambria"/>
            <w:b/>
            <w:sz w:val="24"/>
            <w:szCs w:val="24"/>
            <w:lang w:val="pl-PL"/>
          </w:rPr>
          <w:delText>ące</w:delText>
        </w:r>
      </w:del>
      <w:r w:rsidRPr="007D3593">
        <w:rPr>
          <w:rFonts w:ascii="Cambria" w:hAnsi="Cambria" w:cs="Cambria"/>
          <w:b/>
          <w:sz w:val="24"/>
          <w:szCs w:val="24"/>
          <w:lang w:val="pl-PL"/>
        </w:rPr>
        <w:t xml:space="preserve"> </w:t>
      </w:r>
      <w:r w:rsidR="000D7E82" w:rsidRPr="007D3593">
        <w:rPr>
          <w:rFonts w:ascii="Cambria" w:hAnsi="Cambria" w:cs="Cambria"/>
          <w:b/>
          <w:sz w:val="24"/>
          <w:szCs w:val="24"/>
          <w:lang w:val="pl-PL"/>
        </w:rPr>
        <w:br/>
      </w:r>
      <w:r w:rsidRPr="007D3593">
        <w:rPr>
          <w:rFonts w:ascii="Cambria" w:hAnsi="Cambria" w:cs="Cambria"/>
          <w:b/>
          <w:sz w:val="24"/>
          <w:szCs w:val="24"/>
          <w:lang w:val="pl-PL"/>
        </w:rPr>
        <w:t>od dnia</w:t>
      </w:r>
      <w:r w:rsidR="00735C8C" w:rsidRPr="007D3593">
        <w:rPr>
          <w:rFonts w:ascii="Cambria" w:hAnsi="Cambria" w:cs="Cambria"/>
          <w:b/>
          <w:sz w:val="24"/>
          <w:szCs w:val="24"/>
          <w:lang w:val="pl-PL"/>
        </w:rPr>
        <w:t xml:space="preserve"> </w:t>
      </w:r>
      <w:r w:rsidR="00F277FC" w:rsidRPr="007D3593">
        <w:rPr>
          <w:rFonts w:ascii="Cambria" w:hAnsi="Cambria" w:cs="Cambria"/>
          <w:b/>
          <w:sz w:val="24"/>
          <w:szCs w:val="24"/>
          <w:lang w:val="pl-PL"/>
        </w:rPr>
        <w:t>zawarcia</w:t>
      </w:r>
      <w:r w:rsidRPr="007D3593">
        <w:rPr>
          <w:rFonts w:ascii="Cambria" w:hAnsi="Cambria" w:cs="Cambria"/>
          <w:b/>
          <w:sz w:val="24"/>
          <w:szCs w:val="24"/>
          <w:lang w:val="pl-PL"/>
        </w:rPr>
        <w:t xml:space="preserve"> umowy</w:t>
      </w:r>
      <w:r w:rsidR="0076680A" w:rsidRPr="007D3593">
        <w:rPr>
          <w:rFonts w:ascii="Cambria" w:hAnsi="Cambria" w:cs="Cambria"/>
          <w:b/>
          <w:sz w:val="24"/>
          <w:szCs w:val="24"/>
          <w:lang w:val="pl-PL"/>
        </w:rPr>
        <w:t xml:space="preserve">. </w:t>
      </w:r>
    </w:p>
    <w:p w14:paraId="06CCED73" w14:textId="77777777" w:rsidR="00A32430" w:rsidRPr="007D3593" w:rsidRDefault="0076680A" w:rsidP="002653B6">
      <w:pPr>
        <w:pStyle w:val="Akapitzlist2"/>
        <w:widowControl/>
        <w:numPr>
          <w:ilvl w:val="1"/>
          <w:numId w:val="27"/>
        </w:numPr>
        <w:suppressAutoHyphens w:val="0"/>
        <w:spacing w:before="0" w:after="0" w:line="300" w:lineRule="auto"/>
        <w:ind w:left="602" w:hanging="567"/>
        <w:contextualSpacing/>
        <w:rPr>
          <w:rFonts w:ascii="Cambria" w:hAnsi="Cambria" w:cs="Cambria"/>
          <w:b/>
          <w:sz w:val="24"/>
          <w:szCs w:val="24"/>
          <w:lang w:val="pl-PL"/>
        </w:rPr>
      </w:pPr>
      <w:r w:rsidRPr="007D3593">
        <w:rPr>
          <w:rFonts w:ascii="Cambria" w:hAnsi="Cambria" w:cs="Cambria"/>
          <w:bCs/>
          <w:sz w:val="24"/>
          <w:szCs w:val="24"/>
          <w:lang w:val="pl-PL"/>
        </w:rPr>
        <w:t>Z</w:t>
      </w:r>
      <w:r w:rsidR="00A32430" w:rsidRPr="007D3593">
        <w:rPr>
          <w:rFonts w:ascii="Cambria" w:hAnsi="Cambria"/>
          <w:sz w:val="24"/>
          <w:szCs w:val="24"/>
          <w:lang w:val="pl-PL"/>
        </w:rPr>
        <w:t>a termin wykonania całości zamówienia uznaje się dzień zgłoszenia przez Wykonawcę osiągnięcia gotowości do odbioru końcowego.</w:t>
      </w:r>
    </w:p>
    <w:p w14:paraId="7EBDF96A" w14:textId="68B28F98" w:rsidR="004250C2" w:rsidRPr="007D3593" w:rsidRDefault="004250C2" w:rsidP="002653B6">
      <w:pPr>
        <w:pStyle w:val="Akapitzlist2"/>
        <w:widowControl/>
        <w:numPr>
          <w:ilvl w:val="1"/>
          <w:numId w:val="27"/>
        </w:numPr>
        <w:suppressAutoHyphens w:val="0"/>
        <w:spacing w:before="0" w:after="0" w:line="300" w:lineRule="auto"/>
        <w:ind w:left="602" w:hanging="567"/>
        <w:rPr>
          <w:rFonts w:ascii="Cambria" w:hAnsi="Cambria" w:cs="Tahoma"/>
          <w:sz w:val="24"/>
          <w:szCs w:val="24"/>
          <w:lang w:val="pl-PL"/>
        </w:rPr>
      </w:pPr>
      <w:r w:rsidRPr="007D3593">
        <w:rPr>
          <w:rFonts w:ascii="Cambria" w:hAnsi="Cambria"/>
          <w:sz w:val="24"/>
          <w:szCs w:val="24"/>
          <w:lang w:val="pl-PL"/>
        </w:rPr>
        <w:t>Terminy wykonania poszczególnych robót wskazane będą w harmonogramie rzeczowo-finansowym, o którym mowa w § 2</w:t>
      </w:r>
      <w:r w:rsidR="003E7A91" w:rsidRPr="007D3593">
        <w:rPr>
          <w:rFonts w:ascii="Cambria" w:hAnsi="Cambria"/>
          <w:sz w:val="24"/>
          <w:szCs w:val="24"/>
          <w:lang w:val="pl-PL"/>
        </w:rPr>
        <w:t xml:space="preserve"> ust. 4</w:t>
      </w:r>
      <w:r w:rsidRPr="007D3593">
        <w:rPr>
          <w:rFonts w:ascii="Cambria" w:hAnsi="Cambria"/>
          <w:sz w:val="24"/>
          <w:szCs w:val="24"/>
          <w:lang w:val="pl-PL"/>
        </w:rPr>
        <w:t xml:space="preserve"> </w:t>
      </w:r>
      <w:r w:rsidR="003E7A91" w:rsidRPr="007D3593">
        <w:rPr>
          <w:rFonts w:ascii="Cambria" w:hAnsi="Cambria"/>
          <w:sz w:val="24"/>
          <w:szCs w:val="24"/>
          <w:lang w:val="pl-PL"/>
        </w:rPr>
        <w:t>P</w:t>
      </w:r>
      <w:r w:rsidRPr="007D3593">
        <w:rPr>
          <w:rFonts w:ascii="Cambria" w:hAnsi="Cambria"/>
          <w:sz w:val="24"/>
          <w:szCs w:val="24"/>
          <w:lang w:val="pl-PL"/>
        </w:rPr>
        <w:t xml:space="preserve">rojektu umowy (Załącznik </w:t>
      </w:r>
      <w:r w:rsidR="008756BC" w:rsidRPr="007D3593">
        <w:rPr>
          <w:rFonts w:ascii="Cambria" w:hAnsi="Cambria"/>
          <w:sz w:val="24"/>
          <w:szCs w:val="24"/>
          <w:lang w:val="pl-PL"/>
        </w:rPr>
        <w:br/>
      </w:r>
      <w:r w:rsidRPr="007D3593">
        <w:rPr>
          <w:rFonts w:ascii="Cambria" w:hAnsi="Cambria"/>
          <w:sz w:val="24"/>
          <w:szCs w:val="24"/>
          <w:lang w:val="pl-PL"/>
        </w:rPr>
        <w:t>Nr 2 do SWZ)</w:t>
      </w:r>
      <w:r w:rsidR="003E7A91" w:rsidRPr="007D3593">
        <w:rPr>
          <w:rFonts w:ascii="Cambria" w:hAnsi="Cambria"/>
          <w:sz w:val="24"/>
          <w:szCs w:val="24"/>
          <w:lang w:val="pl-PL"/>
        </w:rPr>
        <w:t>.</w:t>
      </w:r>
    </w:p>
    <w:p w14:paraId="07DB6A4A" w14:textId="77777777" w:rsidR="001D5D54" w:rsidRPr="007D3593" w:rsidRDefault="001D5D54" w:rsidP="002653B6">
      <w:pPr>
        <w:pStyle w:val="Akapitzlist2"/>
        <w:widowControl/>
        <w:suppressAutoHyphens w:val="0"/>
        <w:spacing w:before="0" w:after="0" w:line="300" w:lineRule="auto"/>
        <w:ind w:left="602"/>
        <w:rPr>
          <w:rFonts w:ascii="Cambria" w:hAnsi="Cambria" w:cs="Tahoma"/>
          <w:sz w:val="24"/>
          <w:szCs w:val="24"/>
          <w:lang w:val="pl-PL"/>
        </w:rPr>
      </w:pPr>
    </w:p>
    <w:tbl>
      <w:tblPr>
        <w:tblW w:w="9072" w:type="dxa"/>
        <w:tblLayout w:type="fixed"/>
        <w:tblLook w:val="0000" w:firstRow="0" w:lastRow="0" w:firstColumn="0" w:lastColumn="0" w:noHBand="0" w:noVBand="0"/>
      </w:tblPr>
      <w:tblGrid>
        <w:gridCol w:w="9072"/>
      </w:tblGrid>
      <w:tr w:rsidR="001835D3" w:rsidRPr="00134463" w14:paraId="2F049FB4" w14:textId="77777777" w:rsidTr="00E1448A">
        <w:tc>
          <w:tcPr>
            <w:tcW w:w="9072" w:type="dxa"/>
            <w:tcBorders>
              <w:bottom w:val="single" w:sz="4" w:space="0" w:color="000000"/>
            </w:tcBorders>
            <w:shd w:val="clear" w:color="auto" w:fill="D9D9D9"/>
          </w:tcPr>
          <w:p w14:paraId="482A1E8F"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sz w:val="26"/>
                <w:szCs w:val="26"/>
                <w:lang w:val="pl-PL"/>
              </w:rPr>
              <w:t>Rozdział 6</w:t>
            </w:r>
          </w:p>
          <w:p w14:paraId="12E324BA"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INFORMACJE O WARUNKACH UDZIAŁU W POSTĘPOWANIU</w:t>
            </w:r>
          </w:p>
        </w:tc>
      </w:tr>
    </w:tbl>
    <w:p w14:paraId="56CF0802" w14:textId="77777777" w:rsidR="001835D3" w:rsidRPr="007D3593" w:rsidRDefault="001835D3" w:rsidP="002653B6">
      <w:pPr>
        <w:pStyle w:val="Kolorowalistaakcent11"/>
        <w:spacing w:before="0" w:after="0" w:line="300" w:lineRule="auto"/>
        <w:ind w:left="0"/>
        <w:rPr>
          <w:rFonts w:ascii="Cambria" w:hAnsi="Cambria" w:cs="Cambria"/>
          <w:bCs/>
          <w:sz w:val="16"/>
          <w:szCs w:val="16"/>
          <w:lang w:val="pl-PL"/>
        </w:rPr>
      </w:pPr>
    </w:p>
    <w:p w14:paraId="5F732AF6" w14:textId="77777777" w:rsidR="001835D3" w:rsidRPr="007D3593" w:rsidRDefault="001835D3" w:rsidP="002653B6">
      <w:pPr>
        <w:pStyle w:val="Kolorowalistaakcent11"/>
        <w:spacing w:before="0" w:after="0" w:line="300" w:lineRule="auto"/>
        <w:ind w:left="0"/>
        <w:rPr>
          <w:rFonts w:ascii="Cambria" w:hAnsi="Cambria" w:cs="Cambria"/>
          <w:bCs/>
          <w:vanish/>
          <w:sz w:val="24"/>
          <w:szCs w:val="24"/>
          <w:lang w:val="pl-PL"/>
        </w:rPr>
      </w:pPr>
    </w:p>
    <w:p w14:paraId="2E59CE49" w14:textId="2AB9686E" w:rsidR="001835D3" w:rsidRPr="007D3593" w:rsidRDefault="001835D3" w:rsidP="002653B6">
      <w:pPr>
        <w:pStyle w:val="Kolorowalistaakcent11"/>
        <w:numPr>
          <w:ilvl w:val="1"/>
          <w:numId w:val="6"/>
        </w:numPr>
        <w:spacing w:before="0" w:after="0" w:line="300" w:lineRule="auto"/>
        <w:ind w:left="567" w:hanging="567"/>
        <w:rPr>
          <w:rFonts w:ascii="Cambria" w:hAnsi="Cambria" w:cs="Cambria"/>
          <w:bCs/>
          <w:sz w:val="10"/>
          <w:szCs w:val="10"/>
          <w:lang w:val="pl-PL"/>
        </w:rPr>
      </w:pPr>
      <w:r w:rsidRPr="007D3593">
        <w:rPr>
          <w:rFonts w:ascii="Cambria" w:hAnsi="Cambria" w:cs="Cambria"/>
          <w:bCs/>
          <w:sz w:val="24"/>
          <w:szCs w:val="24"/>
          <w:lang w:val="pl-PL"/>
        </w:rPr>
        <w:t>O udzielenie zamówienia mogą ubiegać się Wykonawcy, którzy spełniają warunki udziału w postępowaniu dotyczące:</w:t>
      </w:r>
    </w:p>
    <w:p w14:paraId="464B8948"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zdolności do występowania w obrocie gospodarczym;</w:t>
      </w:r>
    </w:p>
    <w:p w14:paraId="5ADE62ED" w14:textId="77777777" w:rsidR="001835D3" w:rsidRPr="007D3593" w:rsidRDefault="001835D3" w:rsidP="002653B6">
      <w:pPr>
        <w:spacing w:line="300" w:lineRule="auto"/>
        <w:ind w:left="1276"/>
        <w:jc w:val="both"/>
        <w:rPr>
          <w:rFonts w:ascii="Cambria" w:hAnsi="Cambria" w:cs="Cambria"/>
          <w:b/>
          <w:lang w:val="pl-PL"/>
        </w:rPr>
      </w:pPr>
      <w:r w:rsidRPr="007D3593">
        <w:rPr>
          <w:rFonts w:ascii="Cambria" w:hAnsi="Cambria" w:cs="Cambria"/>
          <w:i/>
          <w:lang w:val="pl-PL"/>
        </w:rPr>
        <w:t>Zamawiający nie określa warunku w ww. zakresie.</w:t>
      </w:r>
    </w:p>
    <w:p w14:paraId="2085FAC9"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uprawnień do prowadzenia określonej działalności gospodarczej lub zawodowej, o ile wynika to z odrębnych przepisów;</w:t>
      </w:r>
    </w:p>
    <w:p w14:paraId="4EF2BEF2" w14:textId="77777777" w:rsidR="001835D3" w:rsidRPr="007D3593" w:rsidRDefault="001835D3" w:rsidP="002653B6">
      <w:pPr>
        <w:spacing w:line="300" w:lineRule="auto"/>
        <w:ind w:left="1276"/>
        <w:jc w:val="both"/>
        <w:rPr>
          <w:rFonts w:ascii="Cambria" w:hAnsi="Cambria" w:cs="Cambria"/>
          <w:b/>
          <w:lang w:val="pl-PL"/>
        </w:rPr>
      </w:pPr>
      <w:r w:rsidRPr="007D3593">
        <w:rPr>
          <w:rFonts w:ascii="Cambria" w:hAnsi="Cambria" w:cs="Cambria"/>
          <w:i/>
          <w:lang w:val="pl-PL"/>
        </w:rPr>
        <w:t>Zamawiający nie określa warunku w ww. zakresie.</w:t>
      </w:r>
    </w:p>
    <w:p w14:paraId="51942028"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sytuacji ekonomicznej lub finansowej;</w:t>
      </w:r>
    </w:p>
    <w:p w14:paraId="3AA27AFE" w14:textId="77777777" w:rsidR="001835D3" w:rsidRPr="007D3593" w:rsidRDefault="001835D3" w:rsidP="002653B6">
      <w:pPr>
        <w:spacing w:line="300" w:lineRule="auto"/>
        <w:ind w:left="567" w:firstLine="709"/>
        <w:rPr>
          <w:rFonts w:ascii="Cambria" w:hAnsi="Cambria" w:cs="Cambria"/>
          <w:b/>
          <w:lang w:val="pl-PL"/>
        </w:rPr>
      </w:pPr>
      <w:r w:rsidRPr="007D3593">
        <w:rPr>
          <w:rFonts w:ascii="Cambria" w:hAnsi="Cambria" w:cs="Cambria"/>
          <w:i/>
          <w:lang w:val="pl-PL"/>
        </w:rPr>
        <w:t>Zamawiający nie określa warunku w ww. zakresie</w:t>
      </w:r>
    </w:p>
    <w:p w14:paraId="065541A9" w14:textId="77777777" w:rsidR="001835D3" w:rsidRPr="007D3593" w:rsidRDefault="001835D3" w:rsidP="002653B6">
      <w:pPr>
        <w:pStyle w:val="Kolorowalistaakcent11"/>
        <w:numPr>
          <w:ilvl w:val="2"/>
          <w:numId w:val="31"/>
        </w:numPr>
        <w:spacing w:before="0" w:after="0" w:line="300" w:lineRule="auto"/>
        <w:ind w:left="1276" w:hanging="709"/>
        <w:rPr>
          <w:rFonts w:ascii="Cambria" w:hAnsi="Cambria" w:cs="Cambria"/>
          <w:bCs/>
          <w:i/>
          <w:color w:val="000000"/>
          <w:sz w:val="24"/>
          <w:szCs w:val="24"/>
          <w:lang w:val="pl-PL"/>
        </w:rPr>
      </w:pPr>
      <w:r w:rsidRPr="007D3593">
        <w:rPr>
          <w:rFonts w:ascii="Cambria" w:hAnsi="Cambria" w:cs="Cambria"/>
          <w:b/>
          <w:sz w:val="24"/>
          <w:szCs w:val="24"/>
          <w:lang w:val="pl-PL"/>
        </w:rPr>
        <w:t>zdolności technicznej lub zawodowej w zakresie:</w:t>
      </w:r>
    </w:p>
    <w:p w14:paraId="1B44B8F8" w14:textId="7A511CCD" w:rsidR="000D7E82" w:rsidRPr="007D3593" w:rsidRDefault="001835D3" w:rsidP="00D9781A">
      <w:pPr>
        <w:pStyle w:val="Akapitzlist2"/>
        <w:spacing w:before="0" w:after="0" w:line="300" w:lineRule="auto"/>
        <w:ind w:left="709" w:firstLine="515"/>
        <w:rPr>
          <w:rFonts w:ascii="Cambria" w:hAnsi="Cambria" w:cs="Cambria"/>
          <w:bCs/>
          <w:i/>
          <w:color w:val="000000"/>
          <w:sz w:val="24"/>
          <w:szCs w:val="24"/>
          <w:lang w:val="pl-PL"/>
        </w:rPr>
      </w:pPr>
      <w:r w:rsidRPr="007D3593">
        <w:rPr>
          <w:rFonts w:ascii="Cambria" w:hAnsi="Cambria" w:cs="Cambria"/>
          <w:bCs/>
          <w:i/>
          <w:color w:val="000000"/>
          <w:sz w:val="24"/>
          <w:szCs w:val="24"/>
          <w:lang w:val="pl-PL"/>
        </w:rPr>
        <w:t>Opis sposobu dokonywania oceny spełniania tego warunku:</w:t>
      </w:r>
    </w:p>
    <w:p w14:paraId="3DC489A5" w14:textId="3C90119F" w:rsidR="000D7E82" w:rsidRPr="007D3593" w:rsidRDefault="001835D3" w:rsidP="00D9781A">
      <w:pPr>
        <w:pStyle w:val="Akapitzlist"/>
        <w:numPr>
          <w:ilvl w:val="0"/>
          <w:numId w:val="66"/>
        </w:numPr>
        <w:spacing w:before="0" w:after="0" w:line="300" w:lineRule="auto"/>
        <w:ind w:left="1560" w:hanging="284"/>
        <w:rPr>
          <w:rFonts w:ascii="Cambria" w:hAnsi="Cambria" w:cs="Arial"/>
          <w:b/>
          <w:color w:val="000000" w:themeColor="text1"/>
          <w:sz w:val="24"/>
          <w:szCs w:val="24"/>
        </w:rPr>
      </w:pPr>
      <w:r w:rsidRPr="007D3593">
        <w:rPr>
          <w:rFonts w:ascii="Cambria" w:hAnsi="Cambria" w:cs="Cambria"/>
          <w:sz w:val="24"/>
          <w:szCs w:val="24"/>
        </w:rPr>
        <w:t xml:space="preserve">Wykonawca winien wykazać, że wykonał należycie nie wcześniej niż </w:t>
      </w:r>
      <w:r w:rsidR="00A31919" w:rsidRPr="007D3593">
        <w:rPr>
          <w:rFonts w:ascii="Cambria" w:hAnsi="Cambria" w:cs="Cambria"/>
          <w:sz w:val="24"/>
          <w:szCs w:val="24"/>
        </w:rPr>
        <w:br/>
      </w:r>
      <w:r w:rsidRPr="007D3593">
        <w:rPr>
          <w:rFonts w:ascii="Cambria" w:hAnsi="Cambria" w:cs="Cambria"/>
          <w:b/>
          <w:sz w:val="24"/>
          <w:szCs w:val="24"/>
        </w:rPr>
        <w:t>w okresie ostatnich 5 lat przed upływem terminu składania ofert</w:t>
      </w:r>
      <w:r w:rsidRPr="007D3593">
        <w:rPr>
          <w:rFonts w:ascii="Cambria" w:hAnsi="Cambria" w:cs="Cambria"/>
          <w:sz w:val="24"/>
          <w:szCs w:val="24"/>
        </w:rPr>
        <w:t xml:space="preserve">, </w:t>
      </w:r>
      <w:r w:rsidR="00D9781A" w:rsidRPr="007D3593">
        <w:rPr>
          <w:rFonts w:ascii="Cambria" w:hAnsi="Cambria" w:cs="Cambria"/>
          <w:sz w:val="24"/>
          <w:szCs w:val="24"/>
        </w:rPr>
        <w:br/>
      </w:r>
      <w:r w:rsidRPr="007D3593">
        <w:rPr>
          <w:rFonts w:ascii="Cambria" w:hAnsi="Cambria" w:cs="Cambria"/>
          <w:sz w:val="24"/>
          <w:szCs w:val="24"/>
        </w:rPr>
        <w:lastRenderedPageBreak/>
        <w:t>a jeżeli okres prowadzenia działalności jest krótszy - w tym okresie</w:t>
      </w:r>
      <w:r w:rsidR="00A87102" w:rsidRPr="007D3593">
        <w:rPr>
          <w:rFonts w:ascii="Cambria" w:hAnsi="Cambria" w:cs="Cambria"/>
          <w:sz w:val="24"/>
          <w:szCs w:val="24"/>
        </w:rPr>
        <w:t xml:space="preserve"> </w:t>
      </w:r>
      <w:r w:rsidR="00A31919" w:rsidRPr="007D3593">
        <w:rPr>
          <w:rFonts w:ascii="Cambria" w:hAnsi="Cambria" w:cs="Cambria"/>
          <w:sz w:val="24"/>
          <w:szCs w:val="24"/>
        </w:rPr>
        <w:br/>
      </w:r>
      <w:r w:rsidR="000102EE" w:rsidRPr="007D3593">
        <w:rPr>
          <w:rFonts w:ascii="Cambria" w:hAnsi="Cambria"/>
          <w:b/>
          <w:sz w:val="24"/>
          <w:szCs w:val="24"/>
        </w:rPr>
        <w:t xml:space="preserve">co najmniej </w:t>
      </w:r>
      <w:r w:rsidR="00E37184" w:rsidRPr="007D3593">
        <w:rPr>
          <w:rFonts w:ascii="Cambria" w:hAnsi="Cambria" w:cs="Arial"/>
          <w:b/>
          <w:sz w:val="24"/>
          <w:szCs w:val="24"/>
        </w:rPr>
        <w:t xml:space="preserve">jedną </w:t>
      </w:r>
      <w:r w:rsidR="008100E7" w:rsidRPr="007D3593">
        <w:rPr>
          <w:rFonts w:ascii="Cambria" w:hAnsi="Cambria" w:cs="Arial"/>
          <w:b/>
          <w:sz w:val="24"/>
          <w:szCs w:val="24"/>
        </w:rPr>
        <w:t>robot</w:t>
      </w:r>
      <w:r w:rsidR="00E37184" w:rsidRPr="007D3593">
        <w:rPr>
          <w:rFonts w:ascii="Cambria" w:hAnsi="Cambria" w:cs="Arial"/>
          <w:b/>
          <w:sz w:val="24"/>
          <w:szCs w:val="24"/>
        </w:rPr>
        <w:t>ę</w:t>
      </w:r>
      <w:r w:rsidR="008100E7" w:rsidRPr="007D3593">
        <w:rPr>
          <w:rFonts w:ascii="Cambria" w:hAnsi="Cambria" w:cs="Arial"/>
          <w:b/>
          <w:sz w:val="24"/>
          <w:szCs w:val="24"/>
        </w:rPr>
        <w:t xml:space="preserve"> budowlan</w:t>
      </w:r>
      <w:r w:rsidR="00E37184" w:rsidRPr="007D3593">
        <w:rPr>
          <w:rFonts w:ascii="Cambria" w:hAnsi="Cambria" w:cs="Arial"/>
          <w:b/>
          <w:sz w:val="24"/>
          <w:szCs w:val="24"/>
        </w:rPr>
        <w:t>ą</w:t>
      </w:r>
      <w:r w:rsidR="003E7A91" w:rsidRPr="007D3593">
        <w:rPr>
          <w:rFonts w:ascii="Cambria" w:hAnsi="Cambria" w:cs="Arial"/>
          <w:b/>
          <w:sz w:val="24"/>
          <w:szCs w:val="24"/>
        </w:rPr>
        <w:t xml:space="preserve">, </w:t>
      </w:r>
      <w:r w:rsidR="00E37184" w:rsidRPr="007D3593">
        <w:rPr>
          <w:rFonts w:ascii="Cambria" w:hAnsi="Cambria" w:cs="Arial"/>
          <w:b/>
          <w:sz w:val="24"/>
          <w:szCs w:val="24"/>
        </w:rPr>
        <w:t>która</w:t>
      </w:r>
      <w:r w:rsidR="00A31919" w:rsidRPr="007D3593">
        <w:rPr>
          <w:rFonts w:ascii="Cambria" w:hAnsi="Cambria" w:cs="Arial"/>
          <w:b/>
          <w:sz w:val="24"/>
          <w:szCs w:val="24"/>
        </w:rPr>
        <w:t xml:space="preserve"> </w:t>
      </w:r>
      <w:r w:rsidR="0071029E" w:rsidRPr="007D3593">
        <w:rPr>
          <w:rFonts w:ascii="Cambria" w:hAnsi="Cambria" w:cs="Arial"/>
          <w:b/>
          <w:sz w:val="24"/>
          <w:szCs w:val="24"/>
        </w:rPr>
        <w:t>polegał</w:t>
      </w:r>
      <w:r w:rsidR="008100E7" w:rsidRPr="007D3593">
        <w:rPr>
          <w:rFonts w:ascii="Cambria" w:hAnsi="Cambria" w:cs="Arial"/>
          <w:b/>
          <w:sz w:val="24"/>
          <w:szCs w:val="24"/>
        </w:rPr>
        <w:t>a</w:t>
      </w:r>
      <w:r w:rsidR="0071029E" w:rsidRPr="007D3593">
        <w:rPr>
          <w:rFonts w:ascii="Cambria" w:hAnsi="Cambria" w:cs="Arial"/>
          <w:b/>
          <w:sz w:val="24"/>
          <w:szCs w:val="24"/>
        </w:rPr>
        <w:t xml:space="preserve"> na budowie  lub przebudowie</w:t>
      </w:r>
      <w:r w:rsidR="008100E7" w:rsidRPr="007D3593">
        <w:rPr>
          <w:rFonts w:ascii="Cambria" w:hAnsi="Cambria" w:cs="Arial"/>
          <w:b/>
          <w:sz w:val="24"/>
          <w:szCs w:val="24"/>
        </w:rPr>
        <w:t xml:space="preserve"> </w:t>
      </w:r>
      <w:r w:rsidR="000D7E82" w:rsidRPr="007D3593">
        <w:rPr>
          <w:rFonts w:ascii="Cambria" w:hAnsi="Cambria"/>
          <w:b/>
          <w:bCs/>
          <w:color w:val="000000" w:themeColor="text1"/>
          <w:sz w:val="24"/>
          <w:szCs w:val="24"/>
        </w:rPr>
        <w:t xml:space="preserve">sieci wodociągowej o </w:t>
      </w:r>
      <w:r w:rsidR="00A31919" w:rsidRPr="007D3593">
        <w:rPr>
          <w:rFonts w:ascii="Cambria" w:hAnsi="Cambria"/>
          <w:b/>
          <w:bCs/>
          <w:color w:val="000000" w:themeColor="text1"/>
          <w:sz w:val="24"/>
          <w:szCs w:val="24"/>
        </w:rPr>
        <w:t>łącznej długości</w:t>
      </w:r>
      <w:r w:rsidR="000D7E82" w:rsidRPr="007D3593">
        <w:rPr>
          <w:rFonts w:ascii="Cambria" w:hAnsi="Cambria"/>
          <w:b/>
          <w:bCs/>
          <w:color w:val="000000" w:themeColor="text1"/>
          <w:sz w:val="24"/>
          <w:szCs w:val="24"/>
        </w:rPr>
        <w:t xml:space="preserve"> sieci min. </w:t>
      </w:r>
      <w:r w:rsidR="00007592">
        <w:rPr>
          <w:rFonts w:ascii="Cambria" w:hAnsi="Cambria"/>
          <w:b/>
          <w:bCs/>
          <w:color w:val="000000" w:themeColor="text1"/>
          <w:sz w:val="24"/>
          <w:szCs w:val="24"/>
        </w:rPr>
        <w:t>0,</w:t>
      </w:r>
      <w:r w:rsidR="00134463">
        <w:rPr>
          <w:rFonts w:ascii="Cambria" w:hAnsi="Cambria"/>
          <w:b/>
          <w:bCs/>
          <w:color w:val="000000" w:themeColor="text1"/>
          <w:sz w:val="24"/>
          <w:szCs w:val="24"/>
        </w:rPr>
        <w:t>3</w:t>
      </w:r>
      <w:r w:rsidR="000D7E82" w:rsidRPr="007D3593">
        <w:rPr>
          <w:rFonts w:ascii="Cambria" w:hAnsi="Cambria"/>
          <w:b/>
          <w:bCs/>
          <w:color w:val="000000" w:themeColor="text1"/>
          <w:sz w:val="24"/>
          <w:szCs w:val="24"/>
        </w:rPr>
        <w:t xml:space="preserve"> km.</w:t>
      </w:r>
    </w:p>
    <w:p w14:paraId="760E0281" w14:textId="14CAD7F1" w:rsidR="00931E6A" w:rsidRPr="007D3593" w:rsidRDefault="001835D3" w:rsidP="002653B6">
      <w:pPr>
        <w:pStyle w:val="Akapitzlist2"/>
        <w:numPr>
          <w:ilvl w:val="0"/>
          <w:numId w:val="29"/>
        </w:numPr>
        <w:spacing w:before="0" w:after="0" w:line="300" w:lineRule="auto"/>
        <w:ind w:left="1560" w:hanging="284"/>
        <w:rPr>
          <w:rFonts w:ascii="Cambria" w:hAnsi="Cambria"/>
          <w:sz w:val="24"/>
          <w:szCs w:val="24"/>
          <w:lang w:val="pl-PL"/>
        </w:rPr>
      </w:pPr>
      <w:r w:rsidRPr="007D3593">
        <w:rPr>
          <w:rFonts w:ascii="Cambria" w:hAnsi="Cambria" w:cs="Cambria"/>
          <w:color w:val="000000"/>
          <w:sz w:val="24"/>
          <w:szCs w:val="24"/>
          <w:lang w:val="pl-PL"/>
        </w:rPr>
        <w:t>O udzielenie zamówienia mogą ubiegać się Wykonawcy, którzy dysponują lub będą dysponować w okresie wykonywania zamówienia i skierują do jego realizacji</w:t>
      </w:r>
      <w:r w:rsidR="000D7E82" w:rsidRPr="007D3593">
        <w:rPr>
          <w:rFonts w:ascii="Cambria" w:hAnsi="Cambria" w:cs="Cambria"/>
          <w:color w:val="000000"/>
          <w:sz w:val="24"/>
          <w:szCs w:val="24"/>
          <w:lang w:val="pl-PL"/>
        </w:rPr>
        <w:t xml:space="preserve">: </w:t>
      </w:r>
      <w:r w:rsidR="00931E6A" w:rsidRPr="007D3593">
        <w:rPr>
          <w:rFonts w:ascii="Cambria" w:hAnsi="Cambria"/>
          <w:color w:val="000000" w:themeColor="text1"/>
          <w:sz w:val="24"/>
          <w:szCs w:val="24"/>
          <w:lang w:val="pl-PL"/>
        </w:rPr>
        <w:t xml:space="preserve">min. jedną </w:t>
      </w:r>
      <w:r w:rsidR="00931E6A" w:rsidRPr="007D3593">
        <w:rPr>
          <w:rFonts w:ascii="Cambria" w:hAnsi="Cambria"/>
          <w:b/>
          <w:color w:val="000000" w:themeColor="text1"/>
          <w:sz w:val="24"/>
          <w:szCs w:val="24"/>
          <w:lang w:val="pl-PL"/>
        </w:rPr>
        <w:t xml:space="preserve">osobą </w:t>
      </w:r>
      <w:r w:rsidR="00931E6A" w:rsidRPr="007D3593">
        <w:rPr>
          <w:rFonts w:ascii="Cambria" w:hAnsi="Cambria"/>
          <w:b/>
          <w:sz w:val="24"/>
          <w:szCs w:val="24"/>
          <w:lang w:val="pl-PL"/>
        </w:rPr>
        <w:t xml:space="preserve">(pełniącą funkcję </w:t>
      </w:r>
      <w:r w:rsidR="003E7A91" w:rsidRPr="007D3593">
        <w:rPr>
          <w:rFonts w:ascii="Cambria" w:hAnsi="Cambria"/>
          <w:b/>
          <w:sz w:val="24"/>
          <w:szCs w:val="24"/>
          <w:lang w:val="pl-PL"/>
        </w:rPr>
        <w:t>K</w:t>
      </w:r>
      <w:r w:rsidR="00931E6A" w:rsidRPr="007D3593">
        <w:rPr>
          <w:rFonts w:ascii="Cambria" w:hAnsi="Cambria"/>
          <w:b/>
          <w:sz w:val="24"/>
          <w:szCs w:val="24"/>
          <w:lang w:val="pl-PL"/>
        </w:rPr>
        <w:t>ierownika budowy</w:t>
      </w:r>
      <w:r w:rsidR="003E7A91" w:rsidRPr="007D3593">
        <w:rPr>
          <w:rFonts w:ascii="Cambria" w:hAnsi="Cambria"/>
          <w:b/>
          <w:sz w:val="24"/>
          <w:szCs w:val="24"/>
          <w:lang w:val="pl-PL"/>
        </w:rPr>
        <w:t xml:space="preserve"> branży </w:t>
      </w:r>
      <w:r w:rsidR="000D7E82" w:rsidRPr="007D3593">
        <w:rPr>
          <w:rFonts w:ascii="Cambria" w:hAnsi="Cambria"/>
          <w:b/>
          <w:sz w:val="24"/>
          <w:szCs w:val="24"/>
          <w:lang w:val="pl-PL"/>
        </w:rPr>
        <w:t>sanitarnej</w:t>
      </w:r>
      <w:r w:rsidR="00931E6A" w:rsidRPr="007D3593">
        <w:rPr>
          <w:rFonts w:ascii="Cambria" w:hAnsi="Cambria"/>
          <w:b/>
          <w:sz w:val="24"/>
          <w:szCs w:val="24"/>
          <w:lang w:val="pl-PL"/>
        </w:rPr>
        <w:t xml:space="preserve">) </w:t>
      </w:r>
      <w:r w:rsidR="00931E6A" w:rsidRPr="007D3593">
        <w:rPr>
          <w:rFonts w:ascii="Cambria" w:hAnsi="Cambria"/>
          <w:b/>
          <w:color w:val="000000" w:themeColor="text1"/>
          <w:sz w:val="24"/>
          <w:szCs w:val="24"/>
          <w:lang w:val="pl-PL"/>
        </w:rPr>
        <w:t xml:space="preserve">posiadającą uprawnienia budowlane </w:t>
      </w:r>
      <w:r w:rsidR="000D7E82" w:rsidRPr="007D3593">
        <w:rPr>
          <w:rFonts w:ascii="Cambria" w:hAnsi="Cambria"/>
          <w:b/>
          <w:color w:val="000000" w:themeColor="text1"/>
          <w:sz w:val="24"/>
          <w:szCs w:val="24"/>
          <w:lang w:val="pl-PL"/>
        </w:rPr>
        <w:br/>
      </w:r>
      <w:r w:rsidR="00931E6A" w:rsidRPr="007D3593">
        <w:rPr>
          <w:rFonts w:ascii="Cambria" w:hAnsi="Cambria"/>
          <w:b/>
          <w:color w:val="000000" w:themeColor="text1"/>
          <w:sz w:val="24"/>
          <w:szCs w:val="24"/>
          <w:lang w:val="pl-PL"/>
        </w:rPr>
        <w:t xml:space="preserve">do kierowania robotami budowlanymi </w:t>
      </w:r>
      <w:r w:rsidR="000D7E82" w:rsidRPr="007D3593">
        <w:rPr>
          <w:rFonts w:ascii="Cambria" w:hAnsi="Cambria" w:cs="Arial"/>
          <w:b/>
          <w:sz w:val="24"/>
          <w:szCs w:val="24"/>
          <w:u w:val="single"/>
          <w:lang w:val="pl-PL"/>
        </w:rPr>
        <w:t xml:space="preserve">w specjalności instalacyjnej </w:t>
      </w:r>
      <w:r w:rsidR="000D7E82" w:rsidRPr="007D3593">
        <w:rPr>
          <w:rFonts w:ascii="Cambria" w:hAnsi="Cambria" w:cs="Arial"/>
          <w:b/>
          <w:sz w:val="24"/>
          <w:szCs w:val="24"/>
          <w:u w:val="single"/>
          <w:lang w:val="pl-PL"/>
        </w:rPr>
        <w:br/>
        <w:t>w zakresie sieci, instalacji i urządzeń wodociągowych</w:t>
      </w:r>
      <w:r w:rsidR="00931E6A" w:rsidRPr="007D3593">
        <w:rPr>
          <w:rFonts w:ascii="Cambria" w:hAnsi="Cambria"/>
          <w:b/>
          <w:sz w:val="24"/>
          <w:szCs w:val="24"/>
          <w:lang w:val="pl-PL"/>
        </w:rPr>
        <w:t xml:space="preserve">, </w:t>
      </w:r>
      <w:r w:rsidR="00931E6A" w:rsidRPr="007D3593">
        <w:rPr>
          <w:rFonts w:ascii="Cambria" w:hAnsi="Cambria" w:cs="Cambria"/>
          <w:b/>
          <w:sz w:val="24"/>
          <w:szCs w:val="24"/>
          <w:lang w:val="pl-PL"/>
        </w:rPr>
        <w:t>których zakres uprawnia go do kierowania robotami objętymi przedmiotem zamówienia</w:t>
      </w:r>
      <w:r w:rsidR="00931E6A" w:rsidRPr="007D3593">
        <w:rPr>
          <w:rFonts w:ascii="Cambria" w:hAnsi="Cambria" w:cs="Cambria"/>
          <w:sz w:val="24"/>
          <w:szCs w:val="24"/>
          <w:lang w:val="pl-PL"/>
        </w:rPr>
        <w:t xml:space="preserve"> lub odpowiadające im równoważne uprawnienia budowlane wydane na podstawie wcześniej obowiązujących przepisów, </w:t>
      </w:r>
      <w:r w:rsidR="00D9781A" w:rsidRPr="007D3593">
        <w:rPr>
          <w:rFonts w:ascii="Cambria" w:hAnsi="Cambria" w:cs="Cambria"/>
          <w:sz w:val="24"/>
          <w:szCs w:val="24"/>
          <w:lang w:val="pl-PL"/>
        </w:rPr>
        <w:br/>
      </w:r>
      <w:r w:rsidR="00931E6A" w:rsidRPr="007D3593">
        <w:rPr>
          <w:rFonts w:ascii="Cambria" w:hAnsi="Cambria" w:cs="Cambria"/>
          <w:sz w:val="24"/>
          <w:szCs w:val="24"/>
          <w:lang w:val="pl-PL"/>
        </w:rPr>
        <w:t xml:space="preserve">a w przypadku </w:t>
      </w:r>
      <w:r w:rsidR="00931E6A" w:rsidRPr="007D3593">
        <w:rPr>
          <w:rFonts w:ascii="Cambria" w:hAnsi="Cambria" w:cs="Cambria"/>
          <w:color w:val="000000" w:themeColor="text1"/>
          <w:sz w:val="24"/>
          <w:szCs w:val="24"/>
          <w:lang w:val="pl-PL"/>
        </w:rPr>
        <w:t>Wykonawców zagranicznych – uprawnienia budowlane do kierowania robotami równoważne do wyżej wskazanych</w:t>
      </w:r>
      <w:r w:rsidR="000D7E82" w:rsidRPr="007D3593">
        <w:rPr>
          <w:rFonts w:ascii="Cambria" w:hAnsi="Cambria" w:cs="Cambria"/>
          <w:color w:val="000000" w:themeColor="text1"/>
          <w:sz w:val="24"/>
          <w:szCs w:val="24"/>
          <w:lang w:val="pl-PL"/>
        </w:rPr>
        <w:t>.</w:t>
      </w:r>
    </w:p>
    <w:p w14:paraId="360060CC" w14:textId="77777777" w:rsidR="00E37184" w:rsidRPr="007D3593" w:rsidRDefault="00E37184" w:rsidP="00E37184">
      <w:pPr>
        <w:pStyle w:val="Akapitzlist2"/>
        <w:spacing w:before="0" w:after="0" w:line="300" w:lineRule="auto"/>
        <w:ind w:left="1560"/>
        <w:rPr>
          <w:rFonts w:ascii="Cambria" w:hAnsi="Cambria"/>
          <w:sz w:val="10"/>
          <w:szCs w:val="10"/>
          <w:lang w:val="pl-PL"/>
        </w:rPr>
      </w:pPr>
    </w:p>
    <w:p w14:paraId="12830B2C" w14:textId="5C952627" w:rsidR="001835D3" w:rsidRPr="007D3593" w:rsidRDefault="001835D3" w:rsidP="002653B6">
      <w:pPr>
        <w:spacing w:line="300" w:lineRule="auto"/>
        <w:ind w:left="1418"/>
        <w:jc w:val="center"/>
        <w:rPr>
          <w:rFonts w:ascii="Cambria" w:hAnsi="Cambria" w:cs="Cambria"/>
          <w:b/>
          <w:bCs/>
          <w:sz w:val="10"/>
          <w:szCs w:val="10"/>
          <w:lang w:val="pl-PL"/>
        </w:rPr>
      </w:pPr>
      <w:r w:rsidRPr="007D3593">
        <w:rPr>
          <w:rFonts w:ascii="Cambria" w:hAnsi="Cambria" w:cs="Cambria"/>
          <w:b/>
          <w:bCs/>
          <w:lang w:val="pl-PL"/>
        </w:rPr>
        <w:t xml:space="preserve">DODATKOWE INFORMACJE DOTYCZĄCE WARUNKÓW </w:t>
      </w:r>
      <w:r w:rsidRPr="007D3593">
        <w:rPr>
          <w:rFonts w:ascii="Cambria" w:hAnsi="Cambria" w:cs="Cambria"/>
          <w:b/>
          <w:bCs/>
          <w:lang w:val="pl-PL"/>
        </w:rPr>
        <w:br/>
        <w:t>UDZIAŁU W POSTĘPOWANIU:</w:t>
      </w:r>
    </w:p>
    <w:tbl>
      <w:tblPr>
        <w:tblW w:w="7512" w:type="dxa"/>
        <w:tblInd w:w="1555" w:type="dxa"/>
        <w:tblLayout w:type="fixed"/>
        <w:tblLook w:val="0000" w:firstRow="0" w:lastRow="0" w:firstColumn="0" w:lastColumn="0" w:noHBand="0" w:noVBand="0"/>
      </w:tblPr>
      <w:tblGrid>
        <w:gridCol w:w="7512"/>
      </w:tblGrid>
      <w:tr w:rsidR="001835D3" w:rsidRPr="00134463" w14:paraId="1EE18BC8" w14:textId="77777777" w:rsidTr="00E1448A">
        <w:trPr>
          <w:trHeight w:val="1183"/>
        </w:trPr>
        <w:tc>
          <w:tcPr>
            <w:tcW w:w="7512" w:type="dxa"/>
            <w:tcBorders>
              <w:top w:val="single" w:sz="4" w:space="0" w:color="000000"/>
              <w:left w:val="single" w:sz="4" w:space="0" w:color="000000"/>
              <w:bottom w:val="single" w:sz="4" w:space="0" w:color="000000"/>
              <w:right w:val="single" w:sz="4" w:space="0" w:color="000000"/>
            </w:tcBorders>
            <w:shd w:val="clear" w:color="auto" w:fill="FFFFFF"/>
          </w:tcPr>
          <w:p w14:paraId="28F9C06A" w14:textId="0D9FD513" w:rsidR="00B036CE" w:rsidRPr="007D3593" w:rsidRDefault="00931E6A" w:rsidP="002653B6">
            <w:pPr>
              <w:pStyle w:val="Akapitzlist2"/>
              <w:numPr>
                <w:ilvl w:val="0"/>
                <w:numId w:val="28"/>
              </w:numPr>
              <w:spacing w:before="0" w:after="0" w:line="300" w:lineRule="auto"/>
              <w:ind w:left="344" w:hanging="344"/>
              <w:rPr>
                <w:rFonts w:ascii="Cambria" w:hAnsi="Cambria" w:cs="Cambria"/>
                <w:bCs/>
                <w:i/>
                <w:color w:val="000000"/>
                <w:sz w:val="24"/>
                <w:szCs w:val="24"/>
                <w:lang w:val="pl-PL"/>
              </w:rPr>
            </w:pPr>
            <w:r w:rsidRPr="007D3593">
              <w:rPr>
                <w:rFonts w:ascii="Cambria" w:hAnsi="Cambria" w:cs="Cambria"/>
                <w:bCs/>
                <w:i/>
                <w:color w:val="000000"/>
                <w:sz w:val="24"/>
                <w:szCs w:val="24"/>
                <w:lang w:val="pl-PL"/>
              </w:rPr>
              <w:t xml:space="preserve">Wykonawca powinien w wykazie robót wyraźnie określić zakres </w:t>
            </w:r>
            <w:r w:rsidR="00FC3262">
              <w:rPr>
                <w:rFonts w:ascii="Cambria" w:hAnsi="Cambria" w:cs="Cambria"/>
                <w:bCs/>
                <w:i/>
                <w:color w:val="000000"/>
                <w:sz w:val="24"/>
                <w:szCs w:val="24"/>
                <w:lang w:val="pl-PL"/>
              </w:rPr>
              <w:br/>
            </w:r>
            <w:r w:rsidRPr="007D3593">
              <w:rPr>
                <w:rFonts w:ascii="Cambria" w:hAnsi="Cambria" w:cs="Cambria"/>
                <w:bCs/>
                <w:i/>
                <w:color w:val="000000"/>
                <w:sz w:val="24"/>
                <w:szCs w:val="24"/>
                <w:lang w:val="pl-PL"/>
              </w:rPr>
              <w:t xml:space="preserve">(w tym </w:t>
            </w:r>
            <w:r w:rsidR="008F42D4" w:rsidRPr="007D3593">
              <w:rPr>
                <w:rFonts w:ascii="Cambria" w:hAnsi="Cambria" w:cs="Cambria"/>
                <w:bCs/>
                <w:i/>
                <w:color w:val="000000"/>
                <w:sz w:val="24"/>
                <w:szCs w:val="24"/>
                <w:lang w:val="pl-PL"/>
              </w:rPr>
              <w:t>długość</w:t>
            </w:r>
            <w:r w:rsidR="00CD1B94" w:rsidRPr="007D3593">
              <w:rPr>
                <w:rFonts w:ascii="Cambria" w:hAnsi="Cambria" w:cs="Cambria"/>
                <w:bCs/>
                <w:i/>
                <w:color w:val="000000"/>
                <w:sz w:val="24"/>
                <w:szCs w:val="24"/>
                <w:lang w:val="pl-PL"/>
              </w:rPr>
              <w:t xml:space="preserve"> </w:t>
            </w:r>
            <w:r w:rsidR="000D7E82" w:rsidRPr="007D3593">
              <w:rPr>
                <w:rFonts w:ascii="Cambria" w:hAnsi="Cambria" w:cs="Cambria"/>
                <w:bCs/>
                <w:i/>
                <w:color w:val="000000"/>
                <w:sz w:val="24"/>
                <w:szCs w:val="24"/>
                <w:lang w:val="pl-PL"/>
              </w:rPr>
              <w:t>sieci</w:t>
            </w:r>
            <w:r w:rsidRPr="007D3593">
              <w:rPr>
                <w:rFonts w:ascii="Cambria" w:hAnsi="Cambria" w:cs="Cambria"/>
                <w:bCs/>
                <w:i/>
                <w:color w:val="000000"/>
                <w:sz w:val="24"/>
                <w:szCs w:val="24"/>
                <w:lang w:val="pl-PL"/>
              </w:rPr>
              <w:t>), aby można było ustalić, czy spełnia warunek udziału w postępowaniu.</w:t>
            </w:r>
          </w:p>
          <w:p w14:paraId="25A40398" w14:textId="44CAE894" w:rsidR="001835D3" w:rsidRPr="007D3593" w:rsidRDefault="001835D3" w:rsidP="002653B6">
            <w:pPr>
              <w:pStyle w:val="Akapitzlist2"/>
              <w:numPr>
                <w:ilvl w:val="0"/>
                <w:numId w:val="28"/>
              </w:numPr>
              <w:spacing w:before="0" w:after="0" w:line="300" w:lineRule="auto"/>
              <w:ind w:left="344" w:hanging="344"/>
              <w:rPr>
                <w:rFonts w:ascii="Cambria" w:hAnsi="Cambria" w:cs="Cambria"/>
                <w:i/>
                <w:sz w:val="24"/>
                <w:szCs w:val="24"/>
                <w:lang w:val="pl-PL"/>
              </w:rPr>
            </w:pPr>
            <w:r w:rsidRPr="007D3593">
              <w:rPr>
                <w:rFonts w:ascii="Cambria" w:hAnsi="Cambria" w:cs="Cambria"/>
                <w:i/>
                <w:sz w:val="24"/>
                <w:szCs w:val="24"/>
                <w:lang w:val="pl-PL"/>
              </w:rPr>
              <w:t>Przez posiadanie uprawnień budowlanych wymaganych prawem dla osób uczestniczących w realizacji zamówienia, rozumie się uprawnienia do wykonywania samodzielnych funkcji w budownictwie w rozumieniu art. 15a ustawy z dnia 7 lipca 1994 r. Prawo budowlane (</w:t>
            </w:r>
            <w:proofErr w:type="spellStart"/>
            <w:r w:rsidRPr="007D3593">
              <w:rPr>
                <w:rFonts w:ascii="Cambria" w:hAnsi="Cambria" w:cs="Cambria"/>
                <w:i/>
                <w:sz w:val="24"/>
                <w:szCs w:val="24"/>
                <w:lang w:val="pl-PL"/>
              </w:rPr>
              <w:t>t.j</w:t>
            </w:r>
            <w:proofErr w:type="spellEnd"/>
            <w:r w:rsidRPr="007D3593">
              <w:rPr>
                <w:rFonts w:ascii="Cambria" w:hAnsi="Cambria" w:cs="Cambria"/>
                <w:i/>
                <w:sz w:val="24"/>
                <w:szCs w:val="24"/>
                <w:lang w:val="pl-PL"/>
              </w:rPr>
              <w:t xml:space="preserve">. Dz. U. </w:t>
            </w:r>
            <w:r w:rsidR="005E261C" w:rsidRPr="007D3593">
              <w:rPr>
                <w:rFonts w:ascii="Cambria" w:hAnsi="Cambria" w:cs="Cambria"/>
                <w:i/>
                <w:sz w:val="24"/>
                <w:szCs w:val="24"/>
                <w:lang w:val="pl-PL"/>
              </w:rPr>
              <w:t>202</w:t>
            </w:r>
            <w:r w:rsidR="008D7038" w:rsidRPr="007D3593">
              <w:rPr>
                <w:rFonts w:ascii="Cambria" w:hAnsi="Cambria" w:cs="Cambria"/>
                <w:i/>
                <w:sz w:val="24"/>
                <w:szCs w:val="24"/>
                <w:lang w:val="pl-PL"/>
              </w:rPr>
              <w:t>4</w:t>
            </w:r>
            <w:r w:rsidRPr="007D3593">
              <w:rPr>
                <w:rFonts w:ascii="Cambria" w:hAnsi="Cambria" w:cs="Cambria"/>
                <w:i/>
                <w:sz w:val="24"/>
                <w:szCs w:val="24"/>
                <w:lang w:val="pl-PL"/>
              </w:rPr>
              <w:t xml:space="preserve"> r, poz. </w:t>
            </w:r>
            <w:r w:rsidR="008D7038" w:rsidRPr="007D3593">
              <w:rPr>
                <w:rFonts w:ascii="Cambria" w:hAnsi="Cambria" w:cs="Cambria"/>
                <w:i/>
                <w:sz w:val="24"/>
                <w:szCs w:val="24"/>
                <w:lang w:val="pl-PL"/>
              </w:rPr>
              <w:t>725</w:t>
            </w:r>
            <w:r w:rsidRPr="007D3593">
              <w:rPr>
                <w:rFonts w:ascii="Cambria" w:hAnsi="Cambria" w:cs="Cambria"/>
                <w:i/>
                <w:sz w:val="24"/>
                <w:szCs w:val="24"/>
                <w:lang w:val="pl-PL"/>
              </w:rPr>
              <w:t xml:space="preserve"> z </w:t>
            </w:r>
            <w:proofErr w:type="spellStart"/>
            <w:r w:rsidRPr="007D3593">
              <w:rPr>
                <w:rFonts w:ascii="Cambria" w:hAnsi="Cambria" w:cs="Cambria"/>
                <w:i/>
                <w:sz w:val="24"/>
                <w:szCs w:val="24"/>
                <w:lang w:val="pl-PL"/>
              </w:rPr>
              <w:t>późn</w:t>
            </w:r>
            <w:proofErr w:type="spellEnd"/>
            <w:r w:rsidRPr="007D3593">
              <w:rPr>
                <w:rFonts w:ascii="Cambria" w:hAnsi="Cambria" w:cs="Cambria"/>
                <w:i/>
                <w:sz w:val="24"/>
                <w:szCs w:val="24"/>
                <w:lang w:val="pl-PL"/>
              </w:rPr>
              <w:t xml:space="preserve">. zm.) oraz przepisów wcześniejszych. Samodzielne funkcje techniczne w budownictwie (nazwy specjalności </w:t>
            </w:r>
            <w:r w:rsidR="00D9781A" w:rsidRPr="007D3593">
              <w:rPr>
                <w:rFonts w:ascii="Cambria" w:hAnsi="Cambria" w:cs="Cambria"/>
                <w:i/>
                <w:sz w:val="24"/>
                <w:szCs w:val="24"/>
                <w:lang w:val="pl-PL"/>
              </w:rPr>
              <w:br/>
            </w:r>
            <w:r w:rsidRPr="007D3593">
              <w:rPr>
                <w:rFonts w:ascii="Cambria" w:hAnsi="Cambria" w:cs="Cambria"/>
                <w:i/>
                <w:sz w:val="24"/>
                <w:szCs w:val="24"/>
                <w:lang w:val="pl-PL"/>
              </w:rPr>
              <w:t>i ich zakresy) będą rozpatrywane zgodnie z przepisami regulującymi nadawanie uprawnień budowlanych w dacie ich nadania</w:t>
            </w:r>
            <w:r w:rsidR="00DC2E9D" w:rsidRPr="007D3593">
              <w:rPr>
                <w:rFonts w:ascii="Cambria" w:hAnsi="Cambria" w:cs="Cambria"/>
                <w:i/>
                <w:sz w:val="24"/>
                <w:szCs w:val="24"/>
                <w:lang w:val="pl-PL"/>
              </w:rPr>
              <w:t xml:space="preserve"> </w:t>
            </w:r>
            <w:r w:rsidR="00DB115A" w:rsidRPr="007D3593">
              <w:rPr>
                <w:rFonts w:ascii="Cambria" w:hAnsi="Cambria" w:cs="Cambria"/>
                <w:i/>
                <w:sz w:val="24"/>
                <w:szCs w:val="24"/>
                <w:lang w:val="pl-PL"/>
              </w:rPr>
              <w:t>oraz zgodnie z treścią decyzji o ich nadaniu.</w:t>
            </w:r>
          </w:p>
          <w:p w14:paraId="56F3A490" w14:textId="6A6F1E70" w:rsidR="00CD1B94" w:rsidRPr="007D3593" w:rsidRDefault="001835D3" w:rsidP="002653B6">
            <w:pPr>
              <w:pStyle w:val="Akapitzlist2"/>
              <w:numPr>
                <w:ilvl w:val="0"/>
                <w:numId w:val="28"/>
              </w:numPr>
              <w:spacing w:before="0" w:after="0" w:line="300" w:lineRule="auto"/>
              <w:ind w:left="344" w:hanging="344"/>
              <w:rPr>
                <w:rFonts w:ascii="Cambria" w:hAnsi="Cambria" w:cs="Cambria"/>
                <w:bCs/>
                <w:i/>
                <w:color w:val="000000"/>
                <w:sz w:val="24"/>
                <w:szCs w:val="24"/>
                <w:lang w:val="pl-PL"/>
              </w:rPr>
            </w:pPr>
            <w:r w:rsidRPr="007D3593">
              <w:rPr>
                <w:rFonts w:ascii="Cambria" w:hAnsi="Cambria" w:cs="Cambria"/>
                <w:i/>
                <w:sz w:val="24"/>
                <w:szCs w:val="24"/>
                <w:lang w:val="pl-PL"/>
              </w:rPr>
              <w:t xml:space="preserve">Wykonawca w celu wykazania spełniania warunków określonych </w:t>
            </w:r>
            <w:r w:rsidR="00D9781A" w:rsidRPr="007D3593">
              <w:rPr>
                <w:rFonts w:ascii="Cambria" w:hAnsi="Cambria" w:cs="Cambria"/>
                <w:i/>
                <w:sz w:val="24"/>
                <w:szCs w:val="24"/>
                <w:lang w:val="pl-PL"/>
              </w:rPr>
              <w:br/>
            </w:r>
            <w:r w:rsidRPr="007D3593">
              <w:rPr>
                <w:rFonts w:ascii="Cambria" w:hAnsi="Cambria" w:cs="Cambria"/>
                <w:i/>
                <w:sz w:val="24"/>
                <w:szCs w:val="24"/>
                <w:lang w:val="pl-PL"/>
              </w:rPr>
              <w:t xml:space="preserve">w pkt 6.1.4, </w:t>
            </w:r>
            <w:proofErr w:type="spellStart"/>
            <w:r w:rsidRPr="007D3593">
              <w:rPr>
                <w:rFonts w:ascii="Cambria" w:hAnsi="Cambria" w:cs="Cambria"/>
                <w:i/>
                <w:sz w:val="24"/>
                <w:szCs w:val="24"/>
                <w:lang w:val="pl-PL"/>
              </w:rPr>
              <w:t>ppkt</w:t>
            </w:r>
            <w:proofErr w:type="spellEnd"/>
            <w:r w:rsidRPr="007D3593">
              <w:rPr>
                <w:rFonts w:ascii="Cambria" w:hAnsi="Cambria" w:cs="Cambria"/>
                <w:i/>
                <w:sz w:val="24"/>
                <w:szCs w:val="24"/>
                <w:lang w:val="pl-PL"/>
              </w:rPr>
              <w:t xml:space="preserve"> 2) SWZ może wskazać osobę będącą obywatelem państwa członkowskiego </w:t>
            </w:r>
            <w:r w:rsidRPr="007D3593">
              <w:rPr>
                <w:rFonts w:ascii="Cambria" w:hAnsi="Cambria" w:cs="Cambria"/>
                <w:i/>
                <w:iCs/>
                <w:sz w:val="24"/>
                <w:szCs w:val="24"/>
                <w:lang w:val="pl-PL"/>
              </w:rPr>
              <w:t xml:space="preserve">w rozumieniu art. 4a ust. 1  ustawy z dnia </w:t>
            </w:r>
            <w:r w:rsidR="00D9781A" w:rsidRPr="007D3593">
              <w:rPr>
                <w:rFonts w:ascii="Cambria" w:hAnsi="Cambria" w:cs="Cambria"/>
                <w:i/>
                <w:iCs/>
                <w:sz w:val="24"/>
                <w:szCs w:val="24"/>
                <w:lang w:val="pl-PL"/>
              </w:rPr>
              <w:br/>
            </w:r>
            <w:r w:rsidRPr="007D3593">
              <w:rPr>
                <w:rFonts w:ascii="Cambria" w:hAnsi="Cambria" w:cs="Cambria"/>
                <w:i/>
                <w:iCs/>
                <w:sz w:val="24"/>
                <w:szCs w:val="24"/>
                <w:lang w:val="pl-PL"/>
              </w:rPr>
              <w:t>15 grudnia 2000 r. o samorządach zawodowych architektów oraz inżynierów budownictwa (</w:t>
            </w:r>
            <w:r w:rsidR="008F42D4" w:rsidRPr="007D3593">
              <w:rPr>
                <w:rFonts w:ascii="Cambria" w:hAnsi="Cambria" w:cs="Cambria"/>
                <w:i/>
                <w:iCs/>
                <w:sz w:val="24"/>
                <w:szCs w:val="24"/>
                <w:lang w:val="pl-PL"/>
              </w:rPr>
              <w:t>Dz. U. z 2023 r. poz. 551</w:t>
            </w:r>
            <w:r w:rsidRPr="007D3593">
              <w:rPr>
                <w:rFonts w:ascii="Cambria" w:hAnsi="Cambria" w:cs="Cambria"/>
                <w:i/>
                <w:iCs/>
                <w:sz w:val="24"/>
                <w:szCs w:val="24"/>
                <w:lang w:val="pl-PL"/>
              </w:rPr>
              <w:t>)</w:t>
            </w:r>
            <w:r w:rsidRPr="007D3593">
              <w:rPr>
                <w:rFonts w:ascii="Cambria" w:hAnsi="Cambria" w:cs="Cambria"/>
                <w:i/>
                <w:sz w:val="24"/>
                <w:szCs w:val="24"/>
                <w:lang w:val="pl-PL"/>
              </w:rPr>
              <w:t>, która nabyła kwalifikacje zawodowe do wykonywania działalności</w:t>
            </w:r>
            <w:r w:rsidR="001D5D54" w:rsidRPr="007D3593">
              <w:rPr>
                <w:rFonts w:ascii="Cambria" w:hAnsi="Cambria" w:cs="Cambria"/>
                <w:i/>
                <w:sz w:val="24"/>
                <w:szCs w:val="24"/>
                <w:lang w:val="pl-PL"/>
              </w:rPr>
              <w:t xml:space="preserve"> </w:t>
            </w:r>
            <w:r w:rsidRPr="007D3593">
              <w:rPr>
                <w:rFonts w:ascii="Cambria" w:hAnsi="Cambria" w:cs="Cambria"/>
                <w:i/>
                <w:sz w:val="24"/>
                <w:szCs w:val="24"/>
                <w:lang w:val="pl-PL"/>
              </w:rPr>
              <w:t>w budownictwie, równoznaczne wykonywaniu samodzielnych funkcji technicznych w</w:t>
            </w:r>
            <w:r w:rsidR="00931E6A" w:rsidRPr="007D3593">
              <w:rPr>
                <w:rFonts w:ascii="Cambria" w:hAnsi="Cambria" w:cs="Cambria"/>
                <w:i/>
                <w:sz w:val="24"/>
                <w:szCs w:val="24"/>
                <w:lang w:val="pl-PL"/>
              </w:rPr>
              <w:t> </w:t>
            </w:r>
            <w:r w:rsidRPr="007D3593">
              <w:rPr>
                <w:rFonts w:ascii="Cambria" w:hAnsi="Cambria" w:cs="Cambria"/>
                <w:i/>
                <w:sz w:val="24"/>
                <w:szCs w:val="24"/>
                <w:lang w:val="pl-PL"/>
              </w:rPr>
              <w:t>budownictwie na terytorium Rzeczypospolitej Polskiej – zgodnie z</w:t>
            </w:r>
            <w:r w:rsidR="00931E6A" w:rsidRPr="007D3593">
              <w:rPr>
                <w:rFonts w:ascii="Cambria" w:hAnsi="Cambria" w:cs="Cambria"/>
                <w:i/>
                <w:sz w:val="24"/>
                <w:szCs w:val="24"/>
                <w:lang w:val="pl-PL"/>
              </w:rPr>
              <w:t> </w:t>
            </w:r>
            <w:r w:rsidRPr="007D3593">
              <w:rPr>
                <w:rFonts w:ascii="Cambria" w:hAnsi="Cambria" w:cs="Cambria"/>
                <w:i/>
                <w:sz w:val="24"/>
                <w:szCs w:val="24"/>
                <w:lang w:val="pl-PL"/>
              </w:rPr>
              <w:t>właściwymi przepisami, w szczególności z ustawą z dnia 22 grudnia 2015 r. o zasadach uznawania kwalifikacji zawodowych nabytych w państwach członkowskich Unii Europejskiej (</w:t>
            </w:r>
            <w:proofErr w:type="spellStart"/>
            <w:r w:rsidRPr="007D3593">
              <w:rPr>
                <w:rFonts w:ascii="Cambria" w:hAnsi="Cambria" w:cs="Cambria"/>
                <w:i/>
                <w:sz w:val="24"/>
                <w:szCs w:val="24"/>
                <w:lang w:val="pl-PL"/>
              </w:rPr>
              <w:t>t.j</w:t>
            </w:r>
            <w:proofErr w:type="spellEnd"/>
            <w:r w:rsidRPr="007D3593">
              <w:rPr>
                <w:rFonts w:ascii="Cambria" w:hAnsi="Cambria" w:cs="Cambria"/>
                <w:i/>
                <w:sz w:val="24"/>
                <w:szCs w:val="24"/>
                <w:lang w:val="pl-PL"/>
              </w:rPr>
              <w:t xml:space="preserve">. Dz. U. </w:t>
            </w:r>
            <w:r w:rsidR="00D9781A" w:rsidRPr="007D3593">
              <w:rPr>
                <w:rFonts w:ascii="Cambria" w:hAnsi="Cambria" w:cs="Cambria"/>
                <w:i/>
                <w:sz w:val="24"/>
                <w:szCs w:val="24"/>
                <w:lang w:val="pl-PL"/>
              </w:rPr>
              <w:br/>
            </w:r>
            <w:r w:rsidRPr="007D3593">
              <w:rPr>
                <w:rFonts w:ascii="Cambria" w:hAnsi="Cambria" w:cs="Cambria"/>
                <w:i/>
                <w:sz w:val="24"/>
                <w:szCs w:val="24"/>
                <w:lang w:val="pl-PL"/>
              </w:rPr>
              <w:lastRenderedPageBreak/>
              <w:t>z 202</w:t>
            </w:r>
            <w:r w:rsidR="00877261" w:rsidRPr="007D3593">
              <w:rPr>
                <w:rFonts w:ascii="Cambria" w:hAnsi="Cambria" w:cs="Cambria"/>
                <w:i/>
                <w:sz w:val="24"/>
                <w:szCs w:val="24"/>
                <w:lang w:val="pl-PL"/>
              </w:rPr>
              <w:t>3</w:t>
            </w:r>
            <w:r w:rsidRPr="007D3593">
              <w:rPr>
                <w:rFonts w:ascii="Cambria" w:hAnsi="Cambria" w:cs="Cambria"/>
                <w:i/>
                <w:sz w:val="24"/>
                <w:szCs w:val="24"/>
                <w:lang w:val="pl-PL"/>
              </w:rPr>
              <w:t xml:space="preserve"> r., poz. </w:t>
            </w:r>
            <w:r w:rsidR="00877261" w:rsidRPr="007D3593">
              <w:rPr>
                <w:rFonts w:ascii="Cambria" w:hAnsi="Cambria" w:cs="Cambria"/>
                <w:i/>
                <w:sz w:val="24"/>
                <w:szCs w:val="24"/>
                <w:lang w:val="pl-PL"/>
              </w:rPr>
              <w:t>334</w:t>
            </w:r>
            <w:r w:rsidRPr="007D3593">
              <w:rPr>
                <w:rFonts w:ascii="Cambria" w:hAnsi="Cambria" w:cs="Cambria"/>
                <w:i/>
                <w:sz w:val="24"/>
                <w:szCs w:val="24"/>
                <w:lang w:val="pl-PL"/>
              </w:rPr>
              <w:t xml:space="preserve">) oraz ustawą z dnia 15 grudnia 2000 r. </w:t>
            </w:r>
            <w:r w:rsidR="00D9781A" w:rsidRPr="007D3593">
              <w:rPr>
                <w:rFonts w:ascii="Cambria" w:hAnsi="Cambria" w:cs="Cambria"/>
                <w:i/>
                <w:sz w:val="24"/>
                <w:szCs w:val="24"/>
                <w:lang w:val="pl-PL"/>
              </w:rPr>
              <w:br/>
            </w:r>
            <w:r w:rsidRPr="007D3593">
              <w:rPr>
                <w:rFonts w:ascii="Cambria" w:hAnsi="Cambria" w:cs="Cambria"/>
                <w:i/>
                <w:sz w:val="24"/>
                <w:szCs w:val="24"/>
                <w:lang w:val="pl-PL"/>
              </w:rPr>
              <w:t>o samorządach zawodowych architektów oraz inżynierów budownictwa (Dz. U. z </w:t>
            </w:r>
            <w:r w:rsidR="008F42D4" w:rsidRPr="007D3593">
              <w:rPr>
                <w:rFonts w:ascii="Cambria" w:hAnsi="Cambria" w:cs="Cambria"/>
                <w:i/>
                <w:sz w:val="24"/>
                <w:szCs w:val="24"/>
                <w:lang w:val="pl-PL"/>
              </w:rPr>
              <w:t>2023 poz. 551</w:t>
            </w:r>
            <w:r w:rsidRPr="007D3593">
              <w:rPr>
                <w:rFonts w:ascii="Cambria" w:hAnsi="Cambria" w:cs="Cambria"/>
                <w:i/>
                <w:sz w:val="24"/>
                <w:szCs w:val="24"/>
                <w:lang w:val="pl-PL"/>
              </w:rPr>
              <w:t>)</w:t>
            </w:r>
            <w:r w:rsidR="00CD1B94" w:rsidRPr="007D3593">
              <w:rPr>
                <w:rFonts w:ascii="Cambria" w:hAnsi="Cambria" w:cs="Cambria"/>
                <w:i/>
                <w:sz w:val="24"/>
                <w:szCs w:val="24"/>
                <w:lang w:val="pl-PL"/>
              </w:rPr>
              <w:t>,</w:t>
            </w:r>
          </w:p>
          <w:p w14:paraId="6F2023CA" w14:textId="7B161988" w:rsidR="00CD1B94" w:rsidRPr="007D3593" w:rsidRDefault="00CD1B94" w:rsidP="002653B6">
            <w:pPr>
              <w:pStyle w:val="Akapitzlist"/>
              <w:widowControl w:val="0"/>
              <w:numPr>
                <w:ilvl w:val="0"/>
                <w:numId w:val="28"/>
              </w:numPr>
              <w:suppressAutoHyphens/>
              <w:spacing w:before="0" w:after="0" w:line="300" w:lineRule="auto"/>
              <w:ind w:left="344" w:hanging="344"/>
              <w:rPr>
                <w:rFonts w:ascii="Cambria" w:hAnsi="Cambria" w:cs="Helvetica"/>
                <w:bCs/>
                <w:i/>
                <w:color w:val="000000"/>
                <w:sz w:val="24"/>
                <w:szCs w:val="24"/>
              </w:rPr>
            </w:pPr>
            <w:r w:rsidRPr="007D3593">
              <w:rPr>
                <w:rFonts w:ascii="Cambria" w:hAnsi="Cambria" w:cs="Helvetica"/>
                <w:bCs/>
                <w:i/>
                <w:color w:val="000000"/>
                <w:sz w:val="24"/>
                <w:szCs w:val="24"/>
              </w:rPr>
              <w:t xml:space="preserve">Zgodnie art. 3 pkt 6 ustawy z dnia 7 lipca 1994 r. Prawo budowlane </w:t>
            </w:r>
            <w:r w:rsidRPr="007D3593">
              <w:rPr>
                <w:rFonts w:ascii="Cambria" w:hAnsi="Cambria" w:cs="Helvetica"/>
                <w:bCs/>
                <w:i/>
                <w:color w:val="000000"/>
                <w:sz w:val="24"/>
                <w:szCs w:val="24"/>
              </w:rPr>
              <w:br/>
              <w:t xml:space="preserve">(Dz. U. z 2024 r., poz. 725), przez </w:t>
            </w:r>
            <w:r w:rsidRPr="007D3593">
              <w:rPr>
                <w:rFonts w:ascii="Cambria" w:hAnsi="Cambria" w:cs="Helvetica"/>
                <w:b/>
                <w:i/>
                <w:color w:val="000000"/>
                <w:sz w:val="24"/>
                <w:szCs w:val="24"/>
                <w:u w:val="single"/>
              </w:rPr>
              <w:t>„budowę”</w:t>
            </w:r>
            <w:r w:rsidRPr="007D3593">
              <w:rPr>
                <w:rFonts w:ascii="Cambria" w:hAnsi="Cambria" w:cs="Helvetica"/>
                <w:bCs/>
                <w:i/>
                <w:color w:val="000000"/>
                <w:sz w:val="24"/>
                <w:szCs w:val="24"/>
              </w:rPr>
              <w:t xml:space="preserve"> rozumie się wykonywanie obiektu budowlanego w określonym miejscu, </w:t>
            </w:r>
            <w:r w:rsidRPr="007D3593">
              <w:rPr>
                <w:rFonts w:ascii="Cambria" w:hAnsi="Cambria" w:cs="Helvetica"/>
                <w:b/>
                <w:i/>
                <w:color w:val="000000"/>
                <w:sz w:val="24"/>
                <w:szCs w:val="24"/>
              </w:rPr>
              <w:t>a także</w:t>
            </w:r>
            <w:r w:rsidRPr="007D3593">
              <w:rPr>
                <w:rFonts w:ascii="Cambria" w:hAnsi="Cambria" w:cs="Helvetica"/>
                <w:bCs/>
                <w:i/>
                <w:color w:val="000000"/>
                <w:sz w:val="24"/>
                <w:szCs w:val="24"/>
              </w:rPr>
              <w:t xml:space="preserve"> </w:t>
            </w:r>
            <w:r w:rsidRPr="007D3593">
              <w:rPr>
                <w:rFonts w:ascii="Cambria" w:hAnsi="Cambria" w:cs="Helvetica"/>
                <w:b/>
                <w:i/>
                <w:color w:val="000000"/>
                <w:sz w:val="24"/>
                <w:szCs w:val="24"/>
              </w:rPr>
              <w:t>odbudowę, rozbudowę, nadbudowę</w:t>
            </w:r>
            <w:r w:rsidRPr="007D3593">
              <w:rPr>
                <w:rFonts w:ascii="Cambria" w:hAnsi="Cambria" w:cs="Helvetica"/>
                <w:bCs/>
                <w:i/>
                <w:color w:val="000000"/>
                <w:sz w:val="24"/>
                <w:szCs w:val="24"/>
              </w:rPr>
              <w:t xml:space="preserve"> obiektu budowlanego.</w:t>
            </w:r>
          </w:p>
          <w:p w14:paraId="202AA3FB" w14:textId="43EF95DD" w:rsidR="00CD1B94" w:rsidRPr="007D3593" w:rsidRDefault="00CD1B94" w:rsidP="002653B6">
            <w:pPr>
              <w:pStyle w:val="Akapitzlist"/>
              <w:widowControl w:val="0"/>
              <w:numPr>
                <w:ilvl w:val="0"/>
                <w:numId w:val="28"/>
              </w:numPr>
              <w:suppressAutoHyphens/>
              <w:spacing w:before="0" w:after="0" w:line="300" w:lineRule="auto"/>
              <w:ind w:left="344" w:hanging="344"/>
              <w:rPr>
                <w:rFonts w:ascii="Cambria" w:hAnsi="Cambria" w:cs="Helvetica"/>
                <w:b/>
                <w:i/>
                <w:color w:val="000000"/>
                <w:sz w:val="24"/>
                <w:szCs w:val="24"/>
              </w:rPr>
            </w:pPr>
            <w:r w:rsidRPr="007D3593">
              <w:rPr>
                <w:rFonts w:ascii="Cambria" w:hAnsi="Cambria" w:cs="Helvetica"/>
                <w:bCs/>
                <w:i/>
                <w:color w:val="000000"/>
                <w:sz w:val="24"/>
                <w:szCs w:val="24"/>
              </w:rPr>
              <w:t xml:space="preserve">Zgodnie z art. 3 pkt 7a ustawy z dnia 7 lipca 1994 r. Prawo budowlane, przez </w:t>
            </w:r>
            <w:r w:rsidRPr="007D3593">
              <w:rPr>
                <w:rFonts w:ascii="Cambria" w:hAnsi="Cambria" w:cs="Helvetica"/>
                <w:b/>
                <w:i/>
                <w:color w:val="000000"/>
                <w:sz w:val="24"/>
                <w:szCs w:val="24"/>
                <w:u w:val="single"/>
              </w:rPr>
              <w:t>„przebudowę”</w:t>
            </w:r>
            <w:r w:rsidRPr="007D3593">
              <w:rPr>
                <w:rFonts w:ascii="Cambria" w:hAnsi="Cambria" w:cs="Helvetica"/>
                <w:bCs/>
                <w:i/>
                <w:color w:val="000000"/>
                <w:sz w:val="24"/>
                <w:szCs w:val="24"/>
              </w:rPr>
              <w:t xml:space="preserve"> rozumie się wykonywanie robót budowlanych, </w:t>
            </w:r>
            <w:r w:rsidRPr="007D3593">
              <w:rPr>
                <w:rFonts w:ascii="Cambria" w:hAnsi="Cambria" w:cs="Helvetica"/>
                <w:bCs/>
                <w:i/>
                <w:color w:val="000000"/>
                <w:sz w:val="24"/>
                <w:szCs w:val="24"/>
              </w:rPr>
              <w:br/>
              <w:t xml:space="preserve">w wyniku których następuje zmiana parametrów użytkowych lub technicznych istniejącego obiektu budowlanego, z wyjątkiem charakterystycznych parametrów, jak: kubatura, powierzchnia zabudowy, wysokość, długość, szerokość bądź liczba kondygnacji; </w:t>
            </w:r>
            <w:r w:rsidR="00D9781A" w:rsidRPr="007D3593">
              <w:rPr>
                <w:rFonts w:ascii="Cambria" w:hAnsi="Cambria" w:cs="Helvetica"/>
                <w:bCs/>
                <w:i/>
                <w:color w:val="000000"/>
                <w:sz w:val="24"/>
                <w:szCs w:val="24"/>
              </w:rPr>
              <w:br/>
            </w:r>
            <w:r w:rsidRPr="007D3593">
              <w:rPr>
                <w:rFonts w:ascii="Cambria" w:hAnsi="Cambria" w:cs="Helvetica"/>
                <w:bCs/>
                <w:i/>
                <w:color w:val="000000"/>
                <w:sz w:val="24"/>
                <w:szCs w:val="24"/>
              </w:rPr>
              <w:t>w przypadku dróg są dopuszczalne zmiany charakterystycznych parametrów w zakresie niewymagającym zmiany granic pasa drogowego.</w:t>
            </w:r>
          </w:p>
        </w:tc>
      </w:tr>
    </w:tbl>
    <w:p w14:paraId="4DBC48F4" w14:textId="77777777" w:rsidR="001835D3" w:rsidRPr="007D3593" w:rsidRDefault="001835D3" w:rsidP="002653B6">
      <w:pPr>
        <w:spacing w:line="300" w:lineRule="auto"/>
        <w:ind w:left="1276"/>
        <w:jc w:val="both"/>
        <w:rPr>
          <w:rFonts w:ascii="Cambria" w:hAnsi="Cambria" w:cs="Cambria"/>
          <w:bCs/>
          <w:sz w:val="10"/>
          <w:szCs w:val="10"/>
          <w:lang w:val="pl-PL"/>
        </w:rPr>
      </w:pPr>
    </w:p>
    <w:p w14:paraId="4B47958D" w14:textId="77777777" w:rsidR="001835D3" w:rsidRPr="007D3593" w:rsidRDefault="001835D3" w:rsidP="002653B6">
      <w:pPr>
        <w:pStyle w:val="Kolorowalistaakcent11"/>
        <w:numPr>
          <w:ilvl w:val="1"/>
          <w:numId w:val="6"/>
        </w:numPr>
        <w:spacing w:before="0" w:after="0" w:line="300" w:lineRule="auto"/>
        <w:ind w:left="567" w:hanging="567"/>
        <w:rPr>
          <w:rFonts w:ascii="Cambria" w:hAnsi="Cambria" w:cs="Cambria"/>
          <w:color w:val="000000"/>
          <w:sz w:val="24"/>
          <w:szCs w:val="24"/>
          <w:lang w:val="pl-PL"/>
        </w:rPr>
      </w:pPr>
      <w:r w:rsidRPr="007D3593">
        <w:rPr>
          <w:rFonts w:ascii="Cambria" w:hAnsi="Cambria" w:cs="Cambria"/>
          <w:sz w:val="24"/>
          <w:szCs w:val="24"/>
          <w:lang w:val="pl-PL"/>
        </w:rPr>
        <w:t xml:space="preserve">Zamawiający może, </w:t>
      </w:r>
      <w:r w:rsidRPr="007D3593">
        <w:rPr>
          <w:rFonts w:ascii="Cambria" w:hAnsi="Cambria" w:cs="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7D3593">
        <w:rPr>
          <w:rFonts w:ascii="Cambria" w:hAnsi="Cambria" w:cs="Cambria"/>
          <w:sz w:val="24"/>
          <w:szCs w:val="24"/>
          <w:lang w:val="pl-PL"/>
        </w:rPr>
        <w:t xml:space="preserve"> na każdym etapie postępowania (art. 116 ust. 2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w:t>
      </w:r>
    </w:p>
    <w:p w14:paraId="1441250E" w14:textId="77777777" w:rsidR="001835D3" w:rsidRPr="007D3593" w:rsidRDefault="001835D3" w:rsidP="002653B6">
      <w:pPr>
        <w:pStyle w:val="Kolorowalistaakcent11"/>
        <w:numPr>
          <w:ilvl w:val="1"/>
          <w:numId w:val="6"/>
        </w:numPr>
        <w:spacing w:before="0" w:after="0" w:line="300" w:lineRule="auto"/>
        <w:ind w:left="567" w:hanging="567"/>
        <w:rPr>
          <w:rFonts w:ascii="Cambria" w:hAnsi="Cambria" w:cs="Cambria"/>
          <w:iCs/>
          <w:sz w:val="24"/>
          <w:szCs w:val="24"/>
          <w:lang w:val="pl-PL"/>
        </w:rPr>
      </w:pPr>
      <w:r w:rsidRPr="007D3593">
        <w:rPr>
          <w:rFonts w:ascii="Cambria" w:hAnsi="Cambria" w:cs="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sidRPr="007D3593">
        <w:rPr>
          <w:rFonts w:ascii="Cambria" w:hAnsi="Cambria" w:cs="Cambria"/>
          <w:b/>
          <w:bCs/>
          <w:color w:val="000000"/>
          <w:sz w:val="24"/>
          <w:szCs w:val="24"/>
          <w:lang w:val="pl-PL"/>
        </w:rPr>
        <w:t xml:space="preserve">mogą polegać na zdolnościach tych </w:t>
      </w:r>
      <w:r w:rsidR="00A87102" w:rsidRPr="007D3593">
        <w:rPr>
          <w:rFonts w:ascii="Cambria" w:hAnsi="Cambria" w:cs="Cambria"/>
          <w:b/>
          <w:bCs/>
          <w:color w:val="000000"/>
          <w:sz w:val="24"/>
          <w:szCs w:val="24"/>
          <w:lang w:val="pl-PL"/>
        </w:rPr>
        <w:br/>
      </w:r>
      <w:r w:rsidRPr="007D3593">
        <w:rPr>
          <w:rFonts w:ascii="Cambria" w:hAnsi="Cambria" w:cs="Cambria"/>
          <w:b/>
          <w:bCs/>
          <w:color w:val="000000"/>
          <w:sz w:val="24"/>
          <w:szCs w:val="24"/>
          <w:lang w:val="pl-PL"/>
        </w:rPr>
        <w:t>z Wykonawców, którzy wykonają roboty budowlane lub usługi, do realizacji których te zdolności są wymagane</w:t>
      </w:r>
      <w:r w:rsidR="00487B9C" w:rsidRPr="007D3593">
        <w:rPr>
          <w:rFonts w:ascii="Cambria" w:hAnsi="Cambria" w:cs="Cambria"/>
          <w:b/>
          <w:bCs/>
          <w:color w:val="000000"/>
          <w:sz w:val="24"/>
          <w:szCs w:val="24"/>
          <w:lang w:val="pl-PL"/>
        </w:rPr>
        <w:t>.</w:t>
      </w:r>
    </w:p>
    <w:p w14:paraId="223753F8" w14:textId="7EA835D3" w:rsidR="001835D3" w:rsidRPr="007D3593" w:rsidRDefault="001835D3" w:rsidP="002653B6">
      <w:pPr>
        <w:pStyle w:val="Kolorowalistaakcent11"/>
        <w:numPr>
          <w:ilvl w:val="1"/>
          <w:numId w:val="6"/>
        </w:numPr>
        <w:tabs>
          <w:tab w:val="left" w:pos="567"/>
        </w:tabs>
        <w:spacing w:before="0" w:after="0" w:line="300" w:lineRule="auto"/>
        <w:ind w:left="567" w:hanging="567"/>
        <w:rPr>
          <w:rFonts w:ascii="Cambria" w:hAnsi="Cambria"/>
          <w:lang w:val="pl-PL"/>
        </w:rPr>
      </w:pPr>
      <w:r w:rsidRPr="007D3593">
        <w:rPr>
          <w:rFonts w:ascii="Cambria" w:hAnsi="Cambria" w:cs="Cambria"/>
          <w:iCs/>
          <w:sz w:val="24"/>
          <w:szCs w:val="24"/>
          <w:lang w:val="pl-PL"/>
        </w:rPr>
        <w:t xml:space="preserve">Sposób wykazania warunków udziału w postępowaniu wskazano w rozdziale </w:t>
      </w:r>
      <w:r w:rsidR="001B7C74" w:rsidRPr="007D3593">
        <w:rPr>
          <w:rFonts w:ascii="Cambria" w:hAnsi="Cambria" w:cs="Cambria"/>
          <w:iCs/>
          <w:sz w:val="24"/>
          <w:szCs w:val="24"/>
          <w:lang w:val="pl-PL"/>
        </w:rPr>
        <w:br/>
      </w:r>
      <w:r w:rsidRPr="007D3593">
        <w:rPr>
          <w:rFonts w:ascii="Cambria" w:hAnsi="Cambria" w:cs="Cambria"/>
          <w:iCs/>
          <w:sz w:val="24"/>
          <w:szCs w:val="24"/>
          <w:lang w:val="pl-PL"/>
        </w:rPr>
        <w:t>8 SWZ.</w:t>
      </w:r>
    </w:p>
    <w:p w14:paraId="3F9D0851" w14:textId="77777777" w:rsidR="001835D3" w:rsidRPr="007D3593" w:rsidRDefault="001835D3" w:rsidP="002653B6">
      <w:pPr>
        <w:pStyle w:val="Kolorowalistaakcent11"/>
        <w:tabs>
          <w:tab w:val="left" w:pos="567"/>
        </w:tabs>
        <w:spacing w:before="0" w:after="0" w:line="300" w:lineRule="auto"/>
        <w:ind w:left="567" w:hanging="567"/>
        <w:rPr>
          <w:rFonts w:ascii="Cambria" w:hAnsi="Cambria"/>
          <w:sz w:val="24"/>
          <w:szCs w:val="24"/>
          <w:lang w:val="pl-PL"/>
        </w:rPr>
      </w:pPr>
    </w:p>
    <w:tbl>
      <w:tblPr>
        <w:tblW w:w="9072" w:type="dxa"/>
        <w:tblLayout w:type="fixed"/>
        <w:tblLook w:val="0000" w:firstRow="0" w:lastRow="0" w:firstColumn="0" w:lastColumn="0" w:noHBand="0" w:noVBand="0"/>
      </w:tblPr>
      <w:tblGrid>
        <w:gridCol w:w="9072"/>
      </w:tblGrid>
      <w:tr w:rsidR="001835D3" w:rsidRPr="007D3593" w14:paraId="010E0C98" w14:textId="77777777" w:rsidTr="00E1448A">
        <w:tc>
          <w:tcPr>
            <w:tcW w:w="9072" w:type="dxa"/>
            <w:tcBorders>
              <w:bottom w:val="single" w:sz="4" w:space="0" w:color="000000"/>
            </w:tcBorders>
            <w:shd w:val="clear" w:color="auto" w:fill="D9D9D9"/>
          </w:tcPr>
          <w:p w14:paraId="0654E040"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sz w:val="26"/>
                <w:szCs w:val="26"/>
                <w:lang w:val="pl-PL"/>
              </w:rPr>
              <w:t>Rozdział 7</w:t>
            </w:r>
          </w:p>
          <w:p w14:paraId="012B9C0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PODSTAWY WYKLUCZENIA</w:t>
            </w:r>
          </w:p>
        </w:tc>
      </w:tr>
    </w:tbl>
    <w:p w14:paraId="1305D859" w14:textId="77777777" w:rsidR="001835D3" w:rsidRPr="007D3593" w:rsidRDefault="001835D3" w:rsidP="002653B6">
      <w:pPr>
        <w:spacing w:line="300" w:lineRule="auto"/>
        <w:rPr>
          <w:rFonts w:ascii="Cambria" w:hAnsi="Cambria" w:cs="Cambria"/>
          <w:bCs/>
          <w:sz w:val="16"/>
          <w:szCs w:val="16"/>
          <w:lang w:val="pl-PL"/>
        </w:rPr>
      </w:pPr>
    </w:p>
    <w:p w14:paraId="624984FD" w14:textId="77777777" w:rsidR="005E261C" w:rsidRPr="007D3593" w:rsidRDefault="005E261C"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sz w:val="24"/>
          <w:szCs w:val="24"/>
          <w:lang w:val="pl-PL"/>
        </w:rPr>
        <w:t xml:space="preserve">Z postępowania o udzielenie zamówienia wyklucza się Wykonawcę, w stosunku, do którego zachodzi którakolwiek z okoliczności, o których mowa w art. 108 </w:t>
      </w:r>
      <w:r w:rsidR="00BF4FFC" w:rsidRPr="007D3593">
        <w:rPr>
          <w:rFonts w:ascii="Cambria" w:hAnsi="Cambria" w:cs="Cambria"/>
          <w:sz w:val="24"/>
          <w:szCs w:val="24"/>
          <w:lang w:val="pl-PL"/>
        </w:rPr>
        <w:t xml:space="preserve">ust. 1 </w:t>
      </w:r>
      <w:r w:rsidRPr="007D3593">
        <w:rPr>
          <w:rFonts w:ascii="Cambria" w:hAnsi="Cambria" w:cs="Cambria"/>
          <w:sz w:val="24"/>
          <w:szCs w:val="24"/>
          <w:lang w:val="pl-PL"/>
        </w:rPr>
        <w:t xml:space="preserve">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tj. Wykonawcę:</w:t>
      </w:r>
    </w:p>
    <w:p w14:paraId="397FC75F" w14:textId="77777777" w:rsidR="005E261C" w:rsidRPr="007D3593" w:rsidRDefault="005E261C" w:rsidP="002653B6">
      <w:pPr>
        <w:pStyle w:val="Akapitzlist"/>
        <w:numPr>
          <w:ilvl w:val="2"/>
          <w:numId w:val="39"/>
        </w:numPr>
        <w:shd w:val="clear" w:color="auto" w:fill="FFFFFF"/>
        <w:spacing w:before="0" w:after="0" w:line="300" w:lineRule="auto"/>
        <w:ind w:left="993" w:hanging="426"/>
        <w:rPr>
          <w:rFonts w:ascii="Cambria" w:hAnsi="Cambria"/>
          <w:sz w:val="24"/>
          <w:szCs w:val="24"/>
        </w:rPr>
      </w:pPr>
      <w:r w:rsidRPr="007D3593">
        <w:rPr>
          <w:rFonts w:ascii="Cambria" w:hAnsi="Cambria"/>
          <w:sz w:val="24"/>
          <w:szCs w:val="24"/>
        </w:rPr>
        <w:t>będącego osobą fizyczną, którego prawomocnie skazano za przestępstwo:</w:t>
      </w:r>
    </w:p>
    <w:p w14:paraId="7610677E" w14:textId="3B5CE5B9"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lastRenderedPageBreak/>
        <w:t xml:space="preserve">udziału w zorganizowanej grupie przestępczej albo związku mającym na celu popełnienie przestępstwa lub przestępstwa skarbowego, o którym mowa </w:t>
      </w:r>
      <w:r w:rsidR="00D9781A" w:rsidRPr="007D3593">
        <w:rPr>
          <w:rFonts w:ascii="Cambria" w:hAnsi="Cambria"/>
          <w:sz w:val="24"/>
          <w:szCs w:val="24"/>
        </w:rPr>
        <w:br/>
      </w:r>
      <w:r w:rsidRPr="007D3593">
        <w:rPr>
          <w:rFonts w:ascii="Cambria" w:hAnsi="Cambria"/>
          <w:sz w:val="24"/>
          <w:szCs w:val="24"/>
        </w:rPr>
        <w:t>w art. 258 Kodeksu karnego,</w:t>
      </w:r>
    </w:p>
    <w:p w14:paraId="6E5F40C3"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handlu ludźmi, o którym mowa w art. 189a Kodeksu karnego,</w:t>
      </w:r>
    </w:p>
    <w:p w14:paraId="0375EC31" w14:textId="5B3EF9FF" w:rsidR="00DA0C5F" w:rsidRPr="007D3593" w:rsidRDefault="00DA0C5F"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o którym mowa w art. 228-230a, art. 250a Kodeksu karnego, w art. 46-48 ustawy z dnia 25 czerwca 2010 r. o sporcie (</w:t>
      </w:r>
      <w:proofErr w:type="spellStart"/>
      <w:r w:rsidRPr="007D3593">
        <w:rPr>
          <w:rFonts w:ascii="Cambria" w:hAnsi="Cambria"/>
          <w:sz w:val="24"/>
          <w:szCs w:val="24"/>
        </w:rPr>
        <w:t>t.j</w:t>
      </w:r>
      <w:proofErr w:type="spellEnd"/>
      <w:r w:rsidRPr="007D3593">
        <w:rPr>
          <w:rFonts w:ascii="Cambria" w:hAnsi="Cambria"/>
          <w:sz w:val="24"/>
          <w:szCs w:val="24"/>
        </w:rPr>
        <w:t>. Dz. U. z 2024 r., poz. 1488) lub w art. 54 ust. 1-4 ustawy z dnia 12 maja 2011 r. o refundacji leków, środków spożywczych specjalnego przeznaczenia żywieniowego oraz wyrobów medycznych (</w:t>
      </w:r>
      <w:proofErr w:type="spellStart"/>
      <w:r w:rsidRPr="007D3593">
        <w:rPr>
          <w:rFonts w:ascii="Cambria" w:hAnsi="Cambria"/>
          <w:sz w:val="24"/>
          <w:szCs w:val="24"/>
        </w:rPr>
        <w:t>t.j</w:t>
      </w:r>
      <w:proofErr w:type="spellEnd"/>
      <w:r w:rsidRPr="007D3593">
        <w:rPr>
          <w:rFonts w:ascii="Cambria" w:hAnsi="Cambria"/>
          <w:sz w:val="24"/>
          <w:szCs w:val="24"/>
        </w:rPr>
        <w:t>. Dz. U. z 2024 r., poz. 930),</w:t>
      </w:r>
    </w:p>
    <w:p w14:paraId="742D230F"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finansowania przestępstwa o charakterze terrorystycznym, o którym mowa </w:t>
      </w:r>
      <w:r w:rsidR="00A87102" w:rsidRPr="007D3593">
        <w:rPr>
          <w:rFonts w:ascii="Cambria" w:hAnsi="Cambria"/>
          <w:sz w:val="24"/>
          <w:szCs w:val="24"/>
        </w:rPr>
        <w:br/>
      </w:r>
      <w:r w:rsidRPr="007D3593">
        <w:rPr>
          <w:rFonts w:ascii="Cambria" w:hAnsi="Cambria"/>
          <w:sz w:val="24"/>
          <w:szCs w:val="24"/>
        </w:rPr>
        <w:t>w art. 165a Kodeksu karnego, lub przestępstwo udaremniania lub utrudniania stwierdzenia przestępnego pochodzenia pieniędzy lub ukrywania ich pochodzenia, o którym mowa w art. 299 Kodeksu karnego,</w:t>
      </w:r>
    </w:p>
    <w:p w14:paraId="02A6DB4F"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o charakterze terrorystycznym, o którym mowa w art. 115 § 20 Kodeksu karnego, lub mające na celu popełnienie tego przestępstwa,</w:t>
      </w:r>
    </w:p>
    <w:p w14:paraId="5638058B"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877261" w:rsidRPr="007D3593">
        <w:rPr>
          <w:rFonts w:ascii="Cambria" w:hAnsi="Cambria"/>
          <w:sz w:val="24"/>
          <w:szCs w:val="24"/>
        </w:rPr>
        <w:t xml:space="preserve">z 2021 r., </w:t>
      </w:r>
      <w:r w:rsidRPr="007D3593">
        <w:rPr>
          <w:rFonts w:ascii="Cambria" w:hAnsi="Cambria"/>
          <w:sz w:val="24"/>
          <w:szCs w:val="24"/>
        </w:rPr>
        <w:t xml:space="preserve">poz. </w:t>
      </w:r>
      <w:r w:rsidR="00877261" w:rsidRPr="007D3593">
        <w:rPr>
          <w:rFonts w:ascii="Cambria" w:hAnsi="Cambria"/>
          <w:sz w:val="24"/>
          <w:szCs w:val="24"/>
        </w:rPr>
        <w:t>1745</w:t>
      </w:r>
      <w:r w:rsidRPr="007D3593">
        <w:rPr>
          <w:rFonts w:ascii="Cambria" w:hAnsi="Cambria"/>
          <w:sz w:val="24"/>
          <w:szCs w:val="24"/>
        </w:rPr>
        <w:t>),</w:t>
      </w:r>
    </w:p>
    <w:p w14:paraId="3E3986E8" w14:textId="75E5C16C"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przeciwko obrotowi gospodarczemu, o których mowa w art. 296-307 Kodeksu karnego, przestępstwo oszustwa, o którym mowa w art. 286 Kodeksu karnego, przestępstwo przeciwko wiarygodności dokumentów, </w:t>
      </w:r>
      <w:r w:rsidR="00D9781A" w:rsidRPr="007D3593">
        <w:rPr>
          <w:rFonts w:ascii="Cambria" w:hAnsi="Cambria"/>
          <w:sz w:val="24"/>
          <w:szCs w:val="24"/>
        </w:rPr>
        <w:br/>
      </w:r>
      <w:r w:rsidRPr="007D3593">
        <w:rPr>
          <w:rFonts w:ascii="Cambria" w:hAnsi="Cambria"/>
          <w:sz w:val="24"/>
          <w:szCs w:val="24"/>
        </w:rPr>
        <w:t>o których mowa w art. 270-277d Kodeksu karnego, lub przestępstwo skarbowe,</w:t>
      </w:r>
    </w:p>
    <w:p w14:paraId="3FF941DB" w14:textId="1625D6B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o którym mowa w art. 9 ust. 1 i 3 lub art. 10 ustawy z dnia 15 czerwca </w:t>
      </w:r>
      <w:r w:rsidR="001B7C74" w:rsidRPr="007D3593">
        <w:rPr>
          <w:rFonts w:ascii="Cambria" w:hAnsi="Cambria"/>
          <w:sz w:val="24"/>
          <w:szCs w:val="24"/>
        </w:rPr>
        <w:br/>
      </w:r>
      <w:r w:rsidRPr="007D3593">
        <w:rPr>
          <w:rFonts w:ascii="Cambria" w:hAnsi="Cambria"/>
          <w:sz w:val="24"/>
          <w:szCs w:val="24"/>
        </w:rPr>
        <w:t>2012 r. o skutkach powierzania wykonywania pracy cudzoziemcom przebywającym wbrew przepisom na terytorium Rzeczypospolitej Polskiej</w:t>
      </w:r>
    </w:p>
    <w:p w14:paraId="586044A6" w14:textId="77777777" w:rsidR="005E261C" w:rsidRPr="007D3593" w:rsidRDefault="005E261C" w:rsidP="002653B6">
      <w:pPr>
        <w:pStyle w:val="text-justify"/>
        <w:shd w:val="clear" w:color="auto" w:fill="FFFFFF"/>
        <w:spacing w:before="0" w:after="0" w:line="300" w:lineRule="auto"/>
        <w:ind w:left="284" w:firstLine="709"/>
        <w:jc w:val="both"/>
        <w:rPr>
          <w:rFonts w:ascii="Cambria" w:hAnsi="Cambria"/>
          <w:lang w:val="pl-PL"/>
        </w:rPr>
      </w:pPr>
      <w:r w:rsidRPr="007D3593">
        <w:rPr>
          <w:rFonts w:ascii="Cambria" w:hAnsi="Cambria"/>
          <w:lang w:val="pl-PL"/>
        </w:rPr>
        <w:t>- lub za odpowiedni czyn zabroniony określony w przepisach prawa obcego;</w:t>
      </w:r>
    </w:p>
    <w:p w14:paraId="00368932" w14:textId="0A3A3690"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urzędującego członka jego organu zarządzającego lub nadzorczego, wspólnika spółki w spółce jawnej lub partnerskiej albo komplementariusza </w:t>
      </w:r>
      <w:r w:rsidR="00D9781A" w:rsidRPr="007D3593">
        <w:rPr>
          <w:rFonts w:ascii="Cambria" w:hAnsi="Cambria"/>
          <w:sz w:val="24"/>
          <w:szCs w:val="24"/>
        </w:rPr>
        <w:br/>
      </w:r>
      <w:r w:rsidRPr="007D3593">
        <w:rPr>
          <w:rFonts w:ascii="Cambria" w:hAnsi="Cambria"/>
          <w:sz w:val="24"/>
          <w:szCs w:val="24"/>
        </w:rPr>
        <w:t>w spółce komandytowej lub komandytowo-akcyjnej lub prokurenta prawomocnie skazano za przestępstwo, o którym mowa w pkt 1;</w:t>
      </w:r>
    </w:p>
    <w:p w14:paraId="473A046D" w14:textId="764BDC32"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D9781A" w:rsidRPr="007D3593">
        <w:rPr>
          <w:rFonts w:ascii="Cambria" w:hAnsi="Cambria"/>
          <w:sz w:val="24"/>
          <w:szCs w:val="24"/>
        </w:rPr>
        <w:br/>
      </w:r>
      <w:r w:rsidRPr="007D3593">
        <w:rPr>
          <w:rFonts w:ascii="Cambria" w:hAnsi="Cambria"/>
          <w:sz w:val="24"/>
          <w:szCs w:val="24"/>
        </w:rPr>
        <w:t xml:space="preserve">w postępowaniu albo przed upływem terminu składania ofert dokonał płatności należnych podatków, opłat lub składek na ubezpieczenie społeczne lub zdrowotne </w:t>
      </w:r>
      <w:r w:rsidRPr="007D3593">
        <w:rPr>
          <w:rFonts w:ascii="Cambria" w:hAnsi="Cambria"/>
          <w:sz w:val="24"/>
          <w:szCs w:val="24"/>
        </w:rPr>
        <w:lastRenderedPageBreak/>
        <w:t>wraz z odsetkami lub grzywnami lub zawarł wiążące porozumienie w sprawie spłaty tych należności;</w:t>
      </w:r>
    </w:p>
    <w:p w14:paraId="17C8AB75" w14:textId="77777777"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wobec którego prawomocnie orzeczono zakaz ubiegania się o zamówienia publiczne;</w:t>
      </w:r>
    </w:p>
    <w:p w14:paraId="086671E9" w14:textId="574B589B"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Zamawiający może stwierdzić, na podstawie wiarygodnych przesłanek, </w:t>
      </w:r>
      <w:r w:rsidR="00A87102" w:rsidRPr="007D3593">
        <w:rPr>
          <w:rFonts w:ascii="Cambria" w:hAnsi="Cambria"/>
          <w:sz w:val="24"/>
          <w:szCs w:val="24"/>
        </w:rPr>
        <w:br/>
      </w:r>
      <w:r w:rsidRPr="007D3593">
        <w:rPr>
          <w:rFonts w:ascii="Cambria" w:hAnsi="Cambria"/>
          <w:sz w:val="24"/>
          <w:szCs w:val="24"/>
        </w:rPr>
        <w:t xml:space="preserve">że Wykonawca zawarł z innymi Wykonawcami porozumienie mające na celu zakłócenie konkurencji, w </w:t>
      </w:r>
      <w:r w:rsidR="00EE4967" w:rsidRPr="007D3593">
        <w:rPr>
          <w:rFonts w:ascii="Cambria" w:hAnsi="Cambria"/>
          <w:sz w:val="24"/>
          <w:szCs w:val="24"/>
        </w:rPr>
        <w:t>szczególności,</w:t>
      </w:r>
      <w:r w:rsidRPr="007D3593">
        <w:rPr>
          <w:rFonts w:ascii="Cambria" w:hAnsi="Cambria"/>
          <w:sz w:val="24"/>
          <w:szCs w:val="24"/>
        </w:rPr>
        <w:t xml:space="preserve"> jeżeli należąc do tej samej grupy kapitałowej w rozumieniu ustawy z dnia 16 lutego 2007 r. o ochronie konkurencji i konsumentów, złożyli odrębne oferty, oferty częściowe lub wnioski </w:t>
      </w:r>
      <w:r w:rsidR="00D9781A" w:rsidRPr="007D3593">
        <w:rPr>
          <w:rFonts w:ascii="Cambria" w:hAnsi="Cambria"/>
          <w:sz w:val="24"/>
          <w:szCs w:val="24"/>
        </w:rPr>
        <w:br/>
      </w:r>
      <w:r w:rsidRPr="007D3593">
        <w:rPr>
          <w:rFonts w:ascii="Cambria" w:hAnsi="Cambria"/>
          <w:sz w:val="24"/>
          <w:szCs w:val="24"/>
        </w:rPr>
        <w:t>o dopuszczenie do udziału w postępowaniu, chyba że wykażą, że przygotowali te oferty lub wnioski niezależnie od siebie;</w:t>
      </w:r>
    </w:p>
    <w:p w14:paraId="5D2CB948" w14:textId="58205329"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w przypadkach, o których mowa w art. 85 ust. 1, doszło do zakłócenia konkurencji wynikającego z wcześniejszego zaangażowania tego Wykonawcy lub podmiotu, który należy z </w:t>
      </w:r>
      <w:r w:rsidR="003A6AE4" w:rsidRPr="007D3593">
        <w:rPr>
          <w:rFonts w:ascii="Cambria" w:hAnsi="Cambria"/>
          <w:sz w:val="24"/>
          <w:szCs w:val="24"/>
        </w:rPr>
        <w:t>W</w:t>
      </w:r>
      <w:r w:rsidRPr="007D3593">
        <w:rPr>
          <w:rFonts w:ascii="Cambria" w:hAnsi="Cambria"/>
          <w:sz w:val="24"/>
          <w:szCs w:val="24"/>
        </w:rPr>
        <w:t xml:space="preserve">ykonawcą do tej samej grupy kapitałowej </w:t>
      </w:r>
      <w:r w:rsidR="00D9781A" w:rsidRPr="007D3593">
        <w:rPr>
          <w:rFonts w:ascii="Cambria" w:hAnsi="Cambria"/>
          <w:sz w:val="24"/>
          <w:szCs w:val="24"/>
        </w:rPr>
        <w:br/>
      </w:r>
      <w:r w:rsidRPr="007D3593">
        <w:rPr>
          <w:rFonts w:ascii="Cambria" w:hAnsi="Cambria"/>
          <w:sz w:val="24"/>
          <w:szCs w:val="24"/>
        </w:rPr>
        <w:t xml:space="preserve">w rozumieniu ustawy z dnia 16 lutego 2007 r. o ochronie konkurencji </w:t>
      </w:r>
      <w:r w:rsidR="00D9781A" w:rsidRPr="007D3593">
        <w:rPr>
          <w:rFonts w:ascii="Cambria" w:hAnsi="Cambria"/>
          <w:sz w:val="24"/>
          <w:szCs w:val="24"/>
        </w:rPr>
        <w:br/>
      </w:r>
      <w:r w:rsidRPr="007D3593">
        <w:rPr>
          <w:rFonts w:ascii="Cambria" w:hAnsi="Cambria"/>
          <w:sz w:val="24"/>
          <w:szCs w:val="24"/>
        </w:rPr>
        <w:t xml:space="preserve">i konsumentów, chyba że spowodowane tym zakłócenie konkurencji może być wyeliminowane w inny sposób niż przez wykluczenie Wykonawcy z udziału </w:t>
      </w:r>
      <w:r w:rsidR="00D9781A" w:rsidRPr="007D3593">
        <w:rPr>
          <w:rFonts w:ascii="Cambria" w:hAnsi="Cambria"/>
          <w:sz w:val="24"/>
          <w:szCs w:val="24"/>
        </w:rPr>
        <w:br/>
      </w:r>
      <w:r w:rsidRPr="007D3593">
        <w:rPr>
          <w:rFonts w:ascii="Cambria" w:hAnsi="Cambria"/>
          <w:sz w:val="24"/>
          <w:szCs w:val="24"/>
        </w:rPr>
        <w:t>w postępowaniu o udzielenie zamówienia.</w:t>
      </w:r>
    </w:p>
    <w:p w14:paraId="17CCDD7E"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sz w:val="24"/>
          <w:szCs w:val="24"/>
          <w:lang w:val="pl-PL"/>
        </w:rPr>
        <w:t xml:space="preserve">Zamawiający </w:t>
      </w:r>
      <w:r w:rsidRPr="007D3593">
        <w:rPr>
          <w:rFonts w:ascii="Cambria" w:hAnsi="Cambria" w:cs="Cambria"/>
          <w:sz w:val="24"/>
          <w:szCs w:val="24"/>
          <w:u w:val="single"/>
          <w:lang w:val="pl-PL"/>
        </w:rPr>
        <w:t>nie przewiduje</w:t>
      </w:r>
      <w:r w:rsidRPr="007D3593">
        <w:rPr>
          <w:rFonts w:ascii="Cambria" w:hAnsi="Cambria" w:cs="Cambria"/>
          <w:sz w:val="24"/>
          <w:szCs w:val="24"/>
          <w:lang w:val="pl-PL"/>
        </w:rPr>
        <w:t xml:space="preserve"> podstaw wykluczenia wskazanych w art. 109 ust. 1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w:t>
      </w:r>
    </w:p>
    <w:p w14:paraId="2959F88D"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color w:val="000000"/>
          <w:sz w:val="24"/>
          <w:szCs w:val="24"/>
          <w:lang w:val="pl-PL"/>
        </w:rPr>
        <w:t>Wykonawca może zostać wykluczony przez Zamawiającego na każdym etapie postępowania o udzielenie zamówienia.</w:t>
      </w:r>
    </w:p>
    <w:p w14:paraId="7BA10186"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nie podlega wykluczeniu w okolicznościach określonych w art. 108 ust. 1 pkt 1, 2 i 5 </w:t>
      </w:r>
      <w:r w:rsidRPr="007D3593">
        <w:rPr>
          <w:rFonts w:ascii="Cambria" w:hAnsi="Cambria" w:cs="Cambria"/>
          <w:bCs/>
          <w:sz w:val="24"/>
          <w:szCs w:val="24"/>
          <w:lang w:val="pl-PL"/>
        </w:rPr>
        <w:t xml:space="preserve">ustawy </w:t>
      </w:r>
      <w:proofErr w:type="spellStart"/>
      <w:r w:rsidRPr="007D3593">
        <w:rPr>
          <w:rFonts w:ascii="Cambria" w:hAnsi="Cambria" w:cs="Cambria"/>
          <w:bCs/>
          <w:sz w:val="24"/>
          <w:szCs w:val="24"/>
          <w:lang w:val="pl-PL"/>
        </w:rPr>
        <w:t>Pzp</w:t>
      </w:r>
      <w:proofErr w:type="spellEnd"/>
      <w:r w:rsidRPr="007D3593">
        <w:rPr>
          <w:rFonts w:ascii="Cambria" w:hAnsi="Cambria" w:cs="Cambria"/>
          <w:color w:val="000000"/>
          <w:sz w:val="24"/>
          <w:szCs w:val="24"/>
          <w:lang w:val="pl-PL"/>
        </w:rPr>
        <w:t>, jeżeli udowodni Zamawiającemu, że spełnił łącznie następujące przesłanki:</w:t>
      </w:r>
    </w:p>
    <w:p w14:paraId="6AC47CBF" w14:textId="6B2340E5"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 xml:space="preserve">naprawił lub zobowiązał się do naprawienia szkody wyrządzonej przestępstwem, wykroczeniem lub swoim nieprawidłowym postępowaniem,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w tym poprzez zadośćuczynienie pieniężne;</w:t>
      </w:r>
    </w:p>
    <w:p w14:paraId="0EF28A06" w14:textId="427D700D"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 xml:space="preserve">wyczerpująco wyjaśnił fakty i okoliczności związane z przestępstwem, wykroczeniem lub swoim nieprawidłowym postępowaniem oraz spowodowanymi przez nie szkodami, aktywnie współpracując odpowiednio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z właściwymi organami, w tym organami ścigania, lub Zamawiającym;</w:t>
      </w:r>
    </w:p>
    <w:p w14:paraId="09A5CB8B" w14:textId="77777777"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14:paraId="387E5249"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zerwał wszelkie powiązania z osobami lub podmiotami odpowiedzialnymi za nieprawidłowe postępowanie Wykonawcy,</w:t>
      </w:r>
    </w:p>
    <w:p w14:paraId="61279C99"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zreorganizował personel,</w:t>
      </w:r>
    </w:p>
    <w:p w14:paraId="47AF90DE"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wdrożył system sprawozdawczości i kontroli,</w:t>
      </w:r>
    </w:p>
    <w:p w14:paraId="35557515"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utworzył struktury audytu wewnętrznego do monitorowania </w:t>
      </w:r>
      <w:r w:rsidRPr="007D3593">
        <w:rPr>
          <w:rFonts w:ascii="Cambria" w:hAnsi="Cambria" w:cs="Cambria"/>
          <w:color w:val="000000"/>
          <w:sz w:val="24"/>
          <w:szCs w:val="24"/>
          <w:lang w:val="pl-PL"/>
        </w:rPr>
        <w:lastRenderedPageBreak/>
        <w:t>przestrzegania przepisów, wewnętrznych regulacji lub standardów,</w:t>
      </w:r>
    </w:p>
    <w:p w14:paraId="2A7977B4" w14:textId="61407B10"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wprowadził wewnętrzne regulacje dotyczące odpowiedzialności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i odszkodowań za nieprzestrzeganie przepisów, wewnętrznych regulacji lub standardów.</w:t>
      </w:r>
    </w:p>
    <w:p w14:paraId="10F1FC66" w14:textId="620FD9CA"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iCs/>
          <w:sz w:val="24"/>
          <w:szCs w:val="24"/>
          <w:lang w:val="pl-PL"/>
        </w:rPr>
      </w:pPr>
      <w:r w:rsidRPr="007D3593">
        <w:rPr>
          <w:rFonts w:ascii="Cambria" w:hAnsi="Cambria" w:cs="Cambria"/>
          <w:color w:val="000000"/>
          <w:sz w:val="24"/>
          <w:szCs w:val="24"/>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2E6C9DE3" w14:textId="01BDF493" w:rsidR="005329D5" w:rsidRPr="007D3593" w:rsidRDefault="005329D5"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sz w:val="24"/>
          <w:szCs w:val="24"/>
          <w:lang w:val="pl-PL"/>
        </w:rPr>
        <w:t xml:space="preserve">Wykonawca podlega wykluczeniu także w oparciu o podstawy wykluczenia wskazane </w:t>
      </w:r>
      <w:r w:rsidRPr="007D3593">
        <w:rPr>
          <w:rFonts w:ascii="Cambria" w:hAnsi="Cambria" w:cs="Cambria"/>
          <w:iCs/>
          <w:sz w:val="24"/>
          <w:szCs w:val="24"/>
          <w:lang w:val="pl-PL"/>
        </w:rPr>
        <w:t>art. 7 ustawy</w:t>
      </w:r>
      <w:r w:rsidRPr="007D3593">
        <w:rPr>
          <w:rFonts w:ascii="Cambria" w:hAnsi="Cambria" w:cs="Cambria"/>
          <w:sz w:val="24"/>
          <w:szCs w:val="24"/>
          <w:lang w:val="pl-PL"/>
        </w:rPr>
        <w:t xml:space="preserve"> z dnia 13 kwietnia 2022 r. o szczególnych rozwiązaniach </w:t>
      </w:r>
      <w:r w:rsidR="00D9781A" w:rsidRPr="007D3593">
        <w:rPr>
          <w:rFonts w:ascii="Cambria" w:hAnsi="Cambria" w:cs="Cambria"/>
          <w:sz w:val="24"/>
          <w:szCs w:val="24"/>
          <w:lang w:val="pl-PL"/>
        </w:rPr>
        <w:br/>
      </w:r>
      <w:r w:rsidRPr="007D3593">
        <w:rPr>
          <w:rFonts w:ascii="Cambria" w:hAnsi="Cambria" w:cs="Cambria"/>
          <w:sz w:val="24"/>
          <w:szCs w:val="24"/>
          <w:lang w:val="pl-PL"/>
        </w:rPr>
        <w:t>w zakresie przeciwdziałania wspieraniu agresji na Ukrainę oraz służących ochronie bezpieczeństwa narodowego.</w:t>
      </w:r>
    </w:p>
    <w:p w14:paraId="17F1D639" w14:textId="77777777" w:rsidR="00FE4628" w:rsidRPr="007D3593" w:rsidRDefault="00FE4628"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iCs/>
          <w:sz w:val="24"/>
          <w:szCs w:val="24"/>
          <w:lang w:val="pl-PL"/>
        </w:rPr>
        <w:t xml:space="preserve">Zamawiający informuje, że wykluczeniu z postępowania </w:t>
      </w:r>
      <w:r w:rsidR="00204A33" w:rsidRPr="007D3593">
        <w:rPr>
          <w:rFonts w:ascii="Cambria" w:hAnsi="Cambria" w:cs="Cambria"/>
          <w:iCs/>
          <w:sz w:val="24"/>
          <w:szCs w:val="24"/>
          <w:lang w:val="pl-PL"/>
        </w:rPr>
        <w:t xml:space="preserve">na podstawie </w:t>
      </w:r>
      <w:r w:rsidR="005329D5" w:rsidRPr="007D3593">
        <w:rPr>
          <w:rFonts w:ascii="Cambria" w:hAnsi="Cambria" w:cs="Cambria"/>
          <w:iCs/>
          <w:sz w:val="24"/>
          <w:szCs w:val="24"/>
          <w:lang w:val="pl-PL"/>
        </w:rPr>
        <w:t>pkt 7.</w:t>
      </w:r>
      <w:r w:rsidR="00DD022C" w:rsidRPr="007D3593">
        <w:rPr>
          <w:rFonts w:ascii="Cambria" w:hAnsi="Cambria" w:cs="Cambria"/>
          <w:iCs/>
          <w:sz w:val="24"/>
          <w:szCs w:val="24"/>
          <w:lang w:val="pl-PL"/>
        </w:rPr>
        <w:t>6</w:t>
      </w:r>
      <w:r w:rsidR="005329D5" w:rsidRPr="007D3593">
        <w:rPr>
          <w:rFonts w:ascii="Cambria" w:hAnsi="Cambria" w:cs="Cambria"/>
          <w:iCs/>
          <w:sz w:val="24"/>
          <w:szCs w:val="24"/>
          <w:lang w:val="pl-PL"/>
        </w:rPr>
        <w:t xml:space="preserve"> SWZ </w:t>
      </w:r>
      <w:r w:rsidR="00944A2D" w:rsidRPr="007D3593">
        <w:rPr>
          <w:rFonts w:ascii="Cambria" w:hAnsi="Cambria" w:cs="Cambria"/>
          <w:iCs/>
          <w:sz w:val="24"/>
          <w:szCs w:val="24"/>
          <w:lang w:val="pl-PL"/>
        </w:rPr>
        <w:t>podlegają:</w:t>
      </w:r>
    </w:p>
    <w:p w14:paraId="33B40A7F" w14:textId="1A55B86A" w:rsidR="00AE2370" w:rsidRPr="007D3593" w:rsidRDefault="00AE2370" w:rsidP="002653B6">
      <w:pPr>
        <w:pStyle w:val="Akapitzlist"/>
        <w:numPr>
          <w:ilvl w:val="2"/>
          <w:numId w:val="60"/>
        </w:numPr>
        <w:suppressAutoHyphens/>
        <w:spacing w:before="0" w:after="0" w:line="300" w:lineRule="auto"/>
        <w:ind w:left="851" w:hanging="284"/>
        <w:rPr>
          <w:rStyle w:val="act"/>
          <w:rFonts w:ascii="Cambria" w:hAnsi="Cambria" w:cs="Cambria"/>
          <w:sz w:val="24"/>
          <w:szCs w:val="24"/>
        </w:rPr>
      </w:pPr>
      <w:r w:rsidRPr="007D3593">
        <w:rPr>
          <w:rFonts w:ascii="Cambria" w:hAnsi="Cambria"/>
          <w:sz w:val="24"/>
          <w:szCs w:val="24"/>
        </w:rPr>
        <w:t xml:space="preserve">wymienieni w wykazach określonych w </w:t>
      </w:r>
      <w:r w:rsidRPr="007D3593">
        <w:rPr>
          <w:rStyle w:val="act"/>
          <w:rFonts w:ascii="Cambria" w:hAnsi="Cambria"/>
          <w:sz w:val="24"/>
          <w:szCs w:val="24"/>
        </w:rPr>
        <w:t xml:space="preserve">rozporządzeniu 765/2006 </w:t>
      </w:r>
      <w:r w:rsidRPr="007D3593">
        <w:rPr>
          <w:rFonts w:ascii="Cambria" w:hAnsi="Cambria" w:cs="Cambria"/>
          <w:sz w:val="24"/>
          <w:szCs w:val="24"/>
        </w:rPr>
        <w:t xml:space="preserve">z dnia </w:t>
      </w:r>
      <w:r w:rsidR="00FF365B">
        <w:rPr>
          <w:rFonts w:ascii="Cambria" w:hAnsi="Cambria" w:cs="Cambria"/>
          <w:sz w:val="24"/>
          <w:szCs w:val="24"/>
        </w:rPr>
        <w:br/>
      </w:r>
      <w:r w:rsidRPr="007D3593">
        <w:rPr>
          <w:rFonts w:ascii="Cambria" w:hAnsi="Cambria" w:cs="Cambria"/>
          <w:sz w:val="24"/>
          <w:szCs w:val="24"/>
        </w:rPr>
        <w:t xml:space="preserve">18 maja 2006 r. dotyczącego środków ograniczających w związku z sytuacją na Białorusi i udziałem Białorusi w agresji Rosji wobec Ukrainy (Dz. Urz. UE L 134 </w:t>
      </w:r>
      <w:r w:rsidR="00D9781A" w:rsidRPr="007D3593">
        <w:rPr>
          <w:rFonts w:ascii="Cambria" w:hAnsi="Cambria" w:cs="Cambria"/>
          <w:sz w:val="24"/>
          <w:szCs w:val="24"/>
        </w:rPr>
        <w:br/>
      </w:r>
      <w:r w:rsidRPr="007D3593">
        <w:rPr>
          <w:rFonts w:ascii="Cambria" w:hAnsi="Cambria" w:cs="Cambria"/>
          <w:sz w:val="24"/>
          <w:szCs w:val="24"/>
        </w:rPr>
        <w:t xml:space="preserve">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i rozporządzeniu 269/2014 </w:t>
      </w:r>
      <w:r w:rsidRPr="007D3593">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albo wpisanego na listę na podstawie decyzji w sprawie wpisu na listę rozstrzygającej o zastosowaniu środka, o którym mowa w art. 1 pkt 3 </w:t>
      </w:r>
      <w:r w:rsidRPr="007D3593">
        <w:rPr>
          <w:rFonts w:ascii="Cambria" w:hAnsi="Cambria" w:cs="Cambria"/>
          <w:sz w:val="24"/>
          <w:szCs w:val="24"/>
        </w:rPr>
        <w:t>powołanej ustawy;</w:t>
      </w:r>
    </w:p>
    <w:p w14:paraId="1D03700C" w14:textId="2D41D136" w:rsidR="00AE2370" w:rsidRPr="007D3593" w:rsidRDefault="00AE2370" w:rsidP="002653B6">
      <w:pPr>
        <w:pStyle w:val="Akapitzlist"/>
        <w:numPr>
          <w:ilvl w:val="2"/>
          <w:numId w:val="60"/>
        </w:numPr>
        <w:suppressAutoHyphens/>
        <w:spacing w:before="0" w:after="0" w:line="300" w:lineRule="auto"/>
        <w:ind w:left="851" w:hanging="284"/>
        <w:rPr>
          <w:rStyle w:val="act"/>
          <w:rFonts w:ascii="Cambria" w:hAnsi="Cambria" w:cs="Cambria"/>
          <w:sz w:val="24"/>
          <w:szCs w:val="24"/>
        </w:rPr>
      </w:pPr>
      <w:r w:rsidRPr="007D3593">
        <w:rPr>
          <w:rFonts w:ascii="Cambria" w:hAnsi="Cambria"/>
          <w:sz w:val="24"/>
          <w:szCs w:val="24"/>
        </w:rPr>
        <w:t xml:space="preserve">którego beneficjentem rzeczywistym w rozumieniu ustawy z dnia 1 marca </w:t>
      </w:r>
      <w:r w:rsidR="00D9781A" w:rsidRPr="007D3593">
        <w:rPr>
          <w:rFonts w:ascii="Cambria" w:hAnsi="Cambria"/>
          <w:sz w:val="24"/>
          <w:szCs w:val="24"/>
        </w:rPr>
        <w:br/>
      </w:r>
      <w:r w:rsidRPr="007D3593">
        <w:rPr>
          <w:rFonts w:ascii="Cambria" w:hAnsi="Cambria"/>
          <w:sz w:val="24"/>
          <w:szCs w:val="24"/>
        </w:rPr>
        <w:t>2018 r. o</w:t>
      </w:r>
      <w:r w:rsidR="00877261" w:rsidRPr="007D3593">
        <w:rPr>
          <w:rFonts w:ascii="Cambria" w:hAnsi="Cambria"/>
          <w:sz w:val="24"/>
          <w:szCs w:val="24"/>
        </w:rPr>
        <w:t> </w:t>
      </w:r>
      <w:r w:rsidRPr="007D3593">
        <w:rPr>
          <w:rFonts w:ascii="Cambria" w:hAnsi="Cambria"/>
          <w:sz w:val="24"/>
          <w:szCs w:val="24"/>
        </w:rPr>
        <w:t xml:space="preserve">przeciwdziałaniu praniu pieniędzy oraz finansowaniu terroryzmu </w:t>
      </w:r>
      <w:r w:rsidR="00D9781A" w:rsidRPr="007D3593">
        <w:rPr>
          <w:rFonts w:ascii="Cambria" w:hAnsi="Cambria"/>
          <w:sz w:val="24"/>
          <w:szCs w:val="24"/>
        </w:rPr>
        <w:br/>
      </w:r>
      <w:r w:rsidRPr="007D3593">
        <w:rPr>
          <w:rFonts w:ascii="Cambria" w:hAnsi="Cambria"/>
          <w:sz w:val="24"/>
          <w:szCs w:val="24"/>
        </w:rPr>
        <w:t>(Dz. U. z 202</w:t>
      </w:r>
      <w:r w:rsidR="00877261" w:rsidRPr="007D3593">
        <w:rPr>
          <w:rFonts w:ascii="Cambria" w:hAnsi="Cambria"/>
          <w:sz w:val="24"/>
          <w:szCs w:val="24"/>
        </w:rPr>
        <w:t>3</w:t>
      </w:r>
      <w:r w:rsidRPr="007D3593">
        <w:rPr>
          <w:rFonts w:ascii="Cambria" w:hAnsi="Cambria"/>
          <w:sz w:val="24"/>
          <w:szCs w:val="24"/>
        </w:rPr>
        <w:t xml:space="preserve"> r. poz. </w:t>
      </w:r>
      <w:r w:rsidR="00877261" w:rsidRPr="007D3593">
        <w:rPr>
          <w:rFonts w:ascii="Cambria" w:hAnsi="Cambria"/>
          <w:sz w:val="24"/>
          <w:szCs w:val="24"/>
        </w:rPr>
        <w:t xml:space="preserve">1124 z </w:t>
      </w:r>
      <w:proofErr w:type="spellStart"/>
      <w:r w:rsidR="00877261" w:rsidRPr="007D3593">
        <w:rPr>
          <w:rFonts w:ascii="Cambria" w:hAnsi="Cambria"/>
          <w:sz w:val="24"/>
          <w:szCs w:val="24"/>
        </w:rPr>
        <w:t>późn</w:t>
      </w:r>
      <w:proofErr w:type="spellEnd"/>
      <w:r w:rsidR="00877261" w:rsidRPr="007D3593">
        <w:rPr>
          <w:rFonts w:ascii="Cambria" w:hAnsi="Cambria"/>
          <w:sz w:val="24"/>
          <w:szCs w:val="24"/>
        </w:rPr>
        <w:t>. zm.</w:t>
      </w:r>
      <w:r w:rsidRPr="007D3593">
        <w:rPr>
          <w:rFonts w:ascii="Cambria" w:hAnsi="Cambria"/>
          <w:sz w:val="24"/>
          <w:szCs w:val="24"/>
        </w:rPr>
        <w:t>) jest osoba wymieniona w wykazach określonych w</w:t>
      </w:r>
      <w:r w:rsidR="00877261" w:rsidRPr="007D3593">
        <w:rPr>
          <w:rFonts w:ascii="Cambria" w:hAnsi="Cambria"/>
          <w:sz w:val="24"/>
          <w:szCs w:val="24"/>
        </w:rPr>
        <w:t> </w:t>
      </w:r>
      <w:r w:rsidRPr="007D3593">
        <w:rPr>
          <w:rStyle w:val="act"/>
          <w:rFonts w:ascii="Cambria" w:hAnsi="Cambria"/>
          <w:sz w:val="24"/>
          <w:szCs w:val="24"/>
        </w:rPr>
        <w:t xml:space="preserve">rozporządzeniu 765/2006 </w:t>
      </w:r>
      <w:r w:rsidRPr="007D3593">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00D9781A" w:rsidRPr="007D3593">
        <w:rPr>
          <w:rFonts w:ascii="Cambria" w:hAnsi="Cambria" w:cs="Cambria"/>
          <w:sz w:val="24"/>
          <w:szCs w:val="24"/>
        </w:rPr>
        <w:br/>
      </w:r>
      <w:r w:rsidRPr="007D3593">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7D3593">
        <w:rPr>
          <w:rFonts w:ascii="Cambria" w:hAnsi="Cambria" w:cs="Cambria"/>
          <w:sz w:val="24"/>
          <w:szCs w:val="24"/>
        </w:rPr>
        <w:t>powołanej ustawy;</w:t>
      </w:r>
    </w:p>
    <w:p w14:paraId="27EE41E5" w14:textId="546AEB81" w:rsidR="00204A33" w:rsidRPr="007D3593" w:rsidRDefault="00AE2370" w:rsidP="002653B6">
      <w:pPr>
        <w:pStyle w:val="Akapitzlist"/>
        <w:numPr>
          <w:ilvl w:val="2"/>
          <w:numId w:val="60"/>
        </w:numPr>
        <w:suppressAutoHyphens/>
        <w:spacing w:before="0" w:after="0" w:line="300" w:lineRule="auto"/>
        <w:ind w:left="851" w:hanging="284"/>
        <w:rPr>
          <w:rFonts w:ascii="Cambria" w:hAnsi="Cambria" w:cs="Cambria"/>
          <w:sz w:val="24"/>
          <w:szCs w:val="24"/>
        </w:rPr>
      </w:pPr>
      <w:r w:rsidRPr="007D3593">
        <w:rPr>
          <w:rFonts w:ascii="Cambria" w:hAnsi="Cambria"/>
          <w:sz w:val="24"/>
          <w:szCs w:val="24"/>
        </w:rPr>
        <w:t xml:space="preserve">którego jednostką dominującą w rozumieniu art. 3 ust. 1 pkt 37 ustawy z dnia </w:t>
      </w:r>
      <w:r w:rsidR="00D9781A" w:rsidRPr="007D3593">
        <w:rPr>
          <w:rFonts w:ascii="Cambria" w:hAnsi="Cambria"/>
          <w:sz w:val="24"/>
          <w:szCs w:val="24"/>
        </w:rPr>
        <w:br/>
      </w:r>
      <w:r w:rsidRPr="007D3593">
        <w:rPr>
          <w:rFonts w:ascii="Cambria" w:hAnsi="Cambria"/>
          <w:sz w:val="24"/>
          <w:szCs w:val="24"/>
        </w:rPr>
        <w:t>29 września 1994 r. o rachunkowości (Dz. U. z 202</w:t>
      </w:r>
      <w:r w:rsidR="00877261" w:rsidRPr="007D3593">
        <w:rPr>
          <w:rFonts w:ascii="Cambria" w:hAnsi="Cambria"/>
          <w:sz w:val="24"/>
          <w:szCs w:val="24"/>
        </w:rPr>
        <w:t>3</w:t>
      </w:r>
      <w:r w:rsidRPr="007D3593">
        <w:rPr>
          <w:rFonts w:ascii="Cambria" w:hAnsi="Cambria"/>
          <w:sz w:val="24"/>
          <w:szCs w:val="24"/>
        </w:rPr>
        <w:t xml:space="preserve"> r. poz. </w:t>
      </w:r>
      <w:r w:rsidR="00877261" w:rsidRPr="007D3593">
        <w:rPr>
          <w:rFonts w:ascii="Cambria" w:hAnsi="Cambria"/>
          <w:sz w:val="24"/>
          <w:szCs w:val="24"/>
        </w:rPr>
        <w:t xml:space="preserve">120 z </w:t>
      </w:r>
      <w:proofErr w:type="spellStart"/>
      <w:r w:rsidR="00877261" w:rsidRPr="007D3593">
        <w:rPr>
          <w:rFonts w:ascii="Cambria" w:hAnsi="Cambria"/>
          <w:sz w:val="24"/>
          <w:szCs w:val="24"/>
        </w:rPr>
        <w:t>późn</w:t>
      </w:r>
      <w:proofErr w:type="spellEnd"/>
      <w:r w:rsidR="00877261" w:rsidRPr="007D3593">
        <w:rPr>
          <w:rFonts w:ascii="Cambria" w:hAnsi="Cambria"/>
          <w:sz w:val="24"/>
          <w:szCs w:val="24"/>
        </w:rPr>
        <w:t>. zm.</w:t>
      </w:r>
      <w:r w:rsidRPr="007D3593">
        <w:rPr>
          <w:rFonts w:ascii="Cambria" w:hAnsi="Cambria"/>
          <w:sz w:val="24"/>
          <w:szCs w:val="24"/>
        </w:rPr>
        <w:t xml:space="preserve">) jest podmiot wymieniony w wykazach określonych w </w:t>
      </w:r>
      <w:r w:rsidRPr="007D3593">
        <w:rPr>
          <w:rStyle w:val="act"/>
          <w:rFonts w:ascii="Cambria" w:hAnsi="Cambria"/>
          <w:sz w:val="24"/>
          <w:szCs w:val="24"/>
        </w:rPr>
        <w:t xml:space="preserve">rozporządzeniu 765/2006 </w:t>
      </w:r>
      <w:r w:rsidR="00D9781A" w:rsidRPr="007D3593">
        <w:rPr>
          <w:rStyle w:val="act"/>
          <w:rFonts w:ascii="Cambria" w:hAnsi="Cambria"/>
          <w:sz w:val="24"/>
          <w:szCs w:val="24"/>
        </w:rPr>
        <w:br/>
      </w:r>
      <w:r w:rsidRPr="007D3593">
        <w:rPr>
          <w:rFonts w:ascii="Cambria" w:hAnsi="Cambria" w:cs="Cambria"/>
          <w:sz w:val="24"/>
          <w:szCs w:val="24"/>
        </w:rPr>
        <w:t xml:space="preserve">z dnia 18 maja 2006 r. dotyczącego środków ograniczających w związku </w:t>
      </w:r>
      <w:r w:rsidR="00D9781A" w:rsidRPr="007D3593">
        <w:rPr>
          <w:rFonts w:ascii="Cambria" w:hAnsi="Cambria" w:cs="Cambria"/>
          <w:sz w:val="24"/>
          <w:szCs w:val="24"/>
        </w:rPr>
        <w:br/>
      </w:r>
      <w:r w:rsidRPr="007D3593">
        <w:rPr>
          <w:rFonts w:ascii="Cambria" w:hAnsi="Cambria" w:cs="Cambria"/>
          <w:sz w:val="24"/>
          <w:szCs w:val="24"/>
        </w:rPr>
        <w:t xml:space="preserve">z sytuacją na Białorusi i udziałem Białorusi w agresji Rosji wobec Ukrainy </w:t>
      </w:r>
      <w:r w:rsidR="00D9781A" w:rsidRPr="007D3593">
        <w:rPr>
          <w:rFonts w:ascii="Cambria" w:hAnsi="Cambria" w:cs="Cambria"/>
          <w:sz w:val="24"/>
          <w:szCs w:val="24"/>
        </w:rPr>
        <w:br/>
      </w:r>
      <w:r w:rsidRPr="007D3593">
        <w:rPr>
          <w:rFonts w:ascii="Cambria" w:hAnsi="Cambria" w:cs="Cambria"/>
          <w:sz w:val="24"/>
          <w:szCs w:val="24"/>
        </w:rPr>
        <w:t xml:space="preserve">(Dz. Urz. UE L 134 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i rozporządzeniu 269/2014 </w:t>
      </w:r>
      <w:r w:rsidR="00D9781A" w:rsidRPr="007D3593">
        <w:rPr>
          <w:rStyle w:val="act"/>
          <w:rFonts w:ascii="Cambria" w:hAnsi="Cambria"/>
          <w:sz w:val="24"/>
          <w:szCs w:val="24"/>
        </w:rPr>
        <w:br/>
      </w:r>
      <w:r w:rsidRPr="007D3593">
        <w:rPr>
          <w:rFonts w:ascii="Cambria" w:hAnsi="Cambria" w:cs="Cambria"/>
          <w:sz w:val="24"/>
          <w:szCs w:val="24"/>
        </w:rPr>
        <w:lastRenderedPageBreak/>
        <w:t>z dnia 17 marca 2014 r. w sprawie środków ograniczających w odniesieniu do działań podważających integralność terytorialną, suwerenność i niezależność Ukrainy lub im zagrażających (Dz. Urz. UE L 78 z 17.03.2014, str. 6,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albo wpisany na listę </w:t>
      </w:r>
      <w:r w:rsidRPr="007D3593">
        <w:rPr>
          <w:rFonts w:ascii="Cambria" w:hAnsi="Cambria" w:cs="Cambria"/>
          <w:sz w:val="24"/>
          <w:szCs w:val="24"/>
        </w:rPr>
        <w:t xml:space="preserve">o której mowa w art. 2 ustawy z dnia 13 kwietnia 2022 r. </w:t>
      </w:r>
      <w:r w:rsidR="00D9781A" w:rsidRPr="007D3593">
        <w:rPr>
          <w:rFonts w:ascii="Cambria" w:hAnsi="Cambria" w:cs="Cambria"/>
          <w:sz w:val="24"/>
          <w:szCs w:val="24"/>
        </w:rPr>
        <w:br/>
      </w:r>
      <w:r w:rsidRPr="007D3593">
        <w:rPr>
          <w:rFonts w:ascii="Cambria" w:hAnsi="Cambria" w:cs="Cambria"/>
          <w:sz w:val="24"/>
          <w:szCs w:val="24"/>
        </w:rPr>
        <w:t xml:space="preserve">o szczególnych rozwiązaniach w zakresie przeciwdziałania wspieraniu agresji na Ukrainę oraz służących ochronie bezpieczeństwa narodowego </w:t>
      </w:r>
      <w:r w:rsidRPr="007D3593">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7D3593">
        <w:rPr>
          <w:rFonts w:ascii="Cambria" w:hAnsi="Cambria" w:cs="Cambria"/>
          <w:sz w:val="24"/>
          <w:szCs w:val="24"/>
        </w:rPr>
        <w:t>powołanej ustawy;</w:t>
      </w:r>
    </w:p>
    <w:p w14:paraId="7A62B73E" w14:textId="77777777" w:rsidR="005329D5" w:rsidRPr="007D3593" w:rsidRDefault="005329D5" w:rsidP="002653B6">
      <w:pPr>
        <w:pStyle w:val="Kolorowalistaakcent11"/>
        <w:spacing w:before="0" w:after="0" w:line="300" w:lineRule="auto"/>
        <w:ind w:left="567" w:hanging="567"/>
        <w:rPr>
          <w:rFonts w:ascii="Cambria" w:hAnsi="Cambria" w:cs="Cambria"/>
          <w:sz w:val="24"/>
          <w:szCs w:val="24"/>
          <w:lang w:val="pl-PL"/>
        </w:rPr>
      </w:pPr>
      <w:r w:rsidRPr="007D3593">
        <w:rPr>
          <w:rFonts w:ascii="Cambria" w:hAnsi="Cambria" w:cs="Cambria"/>
          <w:b/>
          <w:bCs/>
          <w:sz w:val="24"/>
          <w:szCs w:val="24"/>
          <w:lang w:val="pl-PL"/>
        </w:rPr>
        <w:t>7.</w:t>
      </w:r>
      <w:r w:rsidR="003F55E9" w:rsidRPr="007D3593">
        <w:rPr>
          <w:rFonts w:ascii="Cambria" w:hAnsi="Cambria" w:cs="Cambria"/>
          <w:b/>
          <w:bCs/>
          <w:sz w:val="24"/>
          <w:szCs w:val="24"/>
          <w:lang w:val="pl-PL"/>
        </w:rPr>
        <w:t>8</w:t>
      </w:r>
      <w:r w:rsidRPr="007D3593">
        <w:rPr>
          <w:rFonts w:ascii="Cambria" w:hAnsi="Cambria" w:cs="Cambria"/>
          <w:sz w:val="24"/>
          <w:szCs w:val="24"/>
          <w:lang w:val="pl-PL"/>
        </w:rPr>
        <w:t xml:space="preserve"> </w:t>
      </w:r>
      <w:r w:rsidRPr="007D3593">
        <w:rPr>
          <w:rFonts w:ascii="Cambria" w:hAnsi="Cambria" w:cs="Cambria"/>
          <w:sz w:val="24"/>
          <w:szCs w:val="24"/>
          <w:lang w:val="pl-PL"/>
        </w:rPr>
        <w:tab/>
      </w:r>
      <w:r w:rsidR="00944A2D" w:rsidRPr="007D3593">
        <w:rPr>
          <w:rFonts w:ascii="Cambria" w:hAnsi="Cambria" w:cs="Cambria"/>
          <w:sz w:val="24"/>
          <w:szCs w:val="24"/>
          <w:lang w:val="pl-PL"/>
        </w:rPr>
        <w:t>Wykluczenie</w:t>
      </w:r>
      <w:r w:rsidRPr="007D3593">
        <w:rPr>
          <w:rFonts w:ascii="Cambria" w:hAnsi="Cambria" w:cs="Cambria"/>
          <w:sz w:val="24"/>
          <w:szCs w:val="24"/>
          <w:lang w:val="pl-PL"/>
        </w:rPr>
        <w:t>,</w:t>
      </w:r>
      <w:r w:rsidR="00944A2D" w:rsidRPr="007D3593">
        <w:rPr>
          <w:rFonts w:ascii="Cambria" w:hAnsi="Cambria" w:cs="Cambria"/>
          <w:sz w:val="24"/>
          <w:szCs w:val="24"/>
          <w:lang w:val="pl-PL"/>
        </w:rPr>
        <w:t xml:space="preserve"> </w:t>
      </w:r>
      <w:r w:rsidRPr="007D3593">
        <w:rPr>
          <w:rFonts w:ascii="Cambria" w:hAnsi="Cambria" w:cs="Cambria"/>
          <w:sz w:val="24"/>
          <w:szCs w:val="24"/>
          <w:lang w:val="pl-PL"/>
        </w:rPr>
        <w:t>o którym mowa w pkt 7.</w:t>
      </w:r>
      <w:r w:rsidR="00CF3D97" w:rsidRPr="007D3593">
        <w:rPr>
          <w:rFonts w:ascii="Cambria" w:hAnsi="Cambria" w:cs="Cambria"/>
          <w:sz w:val="24"/>
          <w:szCs w:val="24"/>
          <w:lang w:val="pl-PL"/>
        </w:rPr>
        <w:t xml:space="preserve">6 </w:t>
      </w:r>
      <w:r w:rsidR="00944A2D" w:rsidRPr="007D3593">
        <w:rPr>
          <w:rFonts w:ascii="Cambria" w:hAnsi="Cambria" w:cs="Cambria"/>
          <w:sz w:val="24"/>
          <w:szCs w:val="24"/>
          <w:lang w:val="pl-PL"/>
        </w:rPr>
        <w:t xml:space="preserve">następuje na okres trwania </w:t>
      </w:r>
      <w:r w:rsidR="00204A33" w:rsidRPr="007D3593">
        <w:rPr>
          <w:rFonts w:ascii="Cambria" w:hAnsi="Cambria" w:cs="Cambria"/>
          <w:sz w:val="24"/>
          <w:szCs w:val="24"/>
          <w:lang w:val="pl-PL"/>
        </w:rPr>
        <w:t xml:space="preserve">ww. </w:t>
      </w:r>
      <w:r w:rsidR="00944A2D" w:rsidRPr="007D3593">
        <w:rPr>
          <w:rFonts w:ascii="Cambria" w:hAnsi="Cambria" w:cs="Cambria"/>
          <w:sz w:val="24"/>
          <w:szCs w:val="24"/>
          <w:lang w:val="pl-PL"/>
        </w:rPr>
        <w:t>okoliczności.</w:t>
      </w:r>
    </w:p>
    <w:p w14:paraId="381CC98C" w14:textId="24D99CB1" w:rsidR="005329D5" w:rsidRPr="007D3593" w:rsidRDefault="005329D5" w:rsidP="002653B6">
      <w:pPr>
        <w:pStyle w:val="Kolorowalistaakcent11"/>
        <w:spacing w:before="0" w:after="0" w:line="300" w:lineRule="auto"/>
        <w:ind w:left="567" w:hanging="567"/>
        <w:rPr>
          <w:rFonts w:ascii="Cambria" w:hAnsi="Cambria" w:cs="Cambria"/>
          <w:sz w:val="24"/>
          <w:szCs w:val="24"/>
          <w:lang w:val="pl-PL"/>
        </w:rPr>
      </w:pPr>
      <w:r w:rsidRPr="007D3593">
        <w:rPr>
          <w:rFonts w:ascii="Cambria" w:hAnsi="Cambria" w:cs="Cambria"/>
          <w:b/>
          <w:bCs/>
          <w:sz w:val="24"/>
          <w:szCs w:val="24"/>
          <w:lang w:val="pl-PL"/>
        </w:rPr>
        <w:t>7.</w:t>
      </w:r>
      <w:r w:rsidR="003F55E9" w:rsidRPr="007D3593">
        <w:rPr>
          <w:rFonts w:ascii="Cambria" w:hAnsi="Cambria" w:cs="Cambria"/>
          <w:b/>
          <w:bCs/>
          <w:sz w:val="24"/>
          <w:szCs w:val="24"/>
          <w:lang w:val="pl-PL"/>
        </w:rPr>
        <w:t>9</w:t>
      </w:r>
      <w:r w:rsidRPr="007D3593">
        <w:rPr>
          <w:rFonts w:ascii="Cambria" w:hAnsi="Cambria" w:cs="Cambria"/>
          <w:sz w:val="24"/>
          <w:szCs w:val="24"/>
          <w:lang w:val="pl-PL"/>
        </w:rPr>
        <w:t xml:space="preserve"> </w:t>
      </w:r>
      <w:r w:rsidRPr="007D3593">
        <w:rPr>
          <w:rFonts w:ascii="Cambria" w:hAnsi="Cambria" w:cs="Cambria"/>
          <w:sz w:val="24"/>
          <w:szCs w:val="24"/>
          <w:lang w:val="pl-PL"/>
        </w:rPr>
        <w:tab/>
      </w:r>
      <w:r w:rsidR="00944A2D" w:rsidRPr="007D3593">
        <w:rPr>
          <w:rFonts w:ascii="Cambria" w:hAnsi="Cambria" w:cs="Cambria"/>
          <w:sz w:val="24"/>
          <w:szCs w:val="24"/>
          <w:lang w:val="pl-PL"/>
        </w:rPr>
        <w:t xml:space="preserve">W przypadku </w:t>
      </w:r>
      <w:r w:rsidR="003A6AE4" w:rsidRPr="007D3593">
        <w:rPr>
          <w:rFonts w:ascii="Cambria" w:hAnsi="Cambria" w:cs="Cambria"/>
          <w:sz w:val="24"/>
          <w:szCs w:val="24"/>
          <w:lang w:val="pl-PL"/>
        </w:rPr>
        <w:t>W</w:t>
      </w:r>
      <w:r w:rsidR="00944A2D" w:rsidRPr="007D3593">
        <w:rPr>
          <w:rFonts w:ascii="Cambria" w:hAnsi="Cambria" w:cs="Cambria"/>
          <w:sz w:val="24"/>
          <w:szCs w:val="24"/>
          <w:lang w:val="pl-PL"/>
        </w:rPr>
        <w:t xml:space="preserve">ykonawcy wykluczonego na podstawie </w:t>
      </w:r>
      <w:r w:rsidRPr="007D3593">
        <w:rPr>
          <w:rFonts w:ascii="Cambria" w:hAnsi="Cambria" w:cs="Cambria"/>
          <w:sz w:val="24"/>
          <w:szCs w:val="24"/>
          <w:lang w:val="pl-PL"/>
        </w:rPr>
        <w:t xml:space="preserve">przesłanek wskazanych </w:t>
      </w:r>
      <w:r w:rsidR="00D9781A" w:rsidRPr="007D3593">
        <w:rPr>
          <w:rFonts w:ascii="Cambria" w:hAnsi="Cambria" w:cs="Cambria"/>
          <w:sz w:val="24"/>
          <w:szCs w:val="24"/>
          <w:lang w:val="pl-PL"/>
        </w:rPr>
        <w:br/>
      </w:r>
      <w:r w:rsidRPr="007D3593">
        <w:rPr>
          <w:rFonts w:ascii="Cambria" w:hAnsi="Cambria" w:cs="Cambria"/>
          <w:sz w:val="24"/>
          <w:szCs w:val="24"/>
          <w:lang w:val="pl-PL"/>
        </w:rPr>
        <w:t>w pkt 7.</w:t>
      </w:r>
      <w:r w:rsidR="00CF3D97" w:rsidRPr="007D3593">
        <w:rPr>
          <w:rFonts w:ascii="Cambria" w:hAnsi="Cambria" w:cs="Cambria"/>
          <w:sz w:val="24"/>
          <w:szCs w:val="24"/>
          <w:lang w:val="pl-PL"/>
        </w:rPr>
        <w:t>6</w:t>
      </w:r>
      <w:r w:rsidR="00944A2D" w:rsidRPr="007D3593">
        <w:rPr>
          <w:rFonts w:ascii="Cambria" w:hAnsi="Cambria" w:cs="Cambria"/>
          <w:sz w:val="24"/>
          <w:szCs w:val="24"/>
          <w:lang w:val="pl-PL"/>
        </w:rPr>
        <w:t xml:space="preserve">, </w:t>
      </w:r>
      <w:r w:rsidR="00FD0DBA" w:rsidRPr="007D3593">
        <w:rPr>
          <w:rFonts w:ascii="Cambria" w:hAnsi="Cambria" w:cs="Cambria"/>
          <w:sz w:val="24"/>
          <w:szCs w:val="24"/>
          <w:lang w:val="pl-PL"/>
        </w:rPr>
        <w:t>Z</w:t>
      </w:r>
      <w:r w:rsidR="00944A2D" w:rsidRPr="007D3593">
        <w:rPr>
          <w:rFonts w:ascii="Cambria" w:hAnsi="Cambria" w:cs="Cambria"/>
          <w:sz w:val="24"/>
          <w:szCs w:val="24"/>
          <w:lang w:val="pl-PL"/>
        </w:rPr>
        <w:t xml:space="preserve">amawiający odrzuca ofertę takiego </w:t>
      </w:r>
      <w:r w:rsidR="003A6AE4" w:rsidRPr="007D3593">
        <w:rPr>
          <w:rFonts w:ascii="Cambria" w:hAnsi="Cambria" w:cs="Cambria"/>
          <w:sz w:val="24"/>
          <w:szCs w:val="24"/>
          <w:lang w:val="pl-PL"/>
        </w:rPr>
        <w:t>W</w:t>
      </w:r>
      <w:r w:rsidR="00944A2D" w:rsidRPr="007D3593">
        <w:rPr>
          <w:rFonts w:ascii="Cambria" w:hAnsi="Cambria" w:cs="Cambria"/>
          <w:sz w:val="24"/>
          <w:szCs w:val="24"/>
          <w:lang w:val="pl-PL"/>
        </w:rPr>
        <w:t xml:space="preserve">ykonawcy </w:t>
      </w:r>
    </w:p>
    <w:p w14:paraId="436CDBA6" w14:textId="4B5CEA32" w:rsidR="00CF3D97" w:rsidRPr="007D3593" w:rsidRDefault="000102EE" w:rsidP="002653B6">
      <w:pPr>
        <w:pStyle w:val="Kolorowalistaakcent11"/>
        <w:numPr>
          <w:ilvl w:val="1"/>
          <w:numId w:val="45"/>
        </w:numPr>
        <w:spacing w:before="0" w:after="0" w:line="300" w:lineRule="auto"/>
        <w:ind w:left="588" w:hanging="574"/>
        <w:rPr>
          <w:rFonts w:ascii="Cambria" w:hAnsi="Cambria" w:cs="Cambria"/>
          <w:sz w:val="24"/>
          <w:szCs w:val="24"/>
          <w:lang w:val="pl-PL"/>
        </w:rPr>
      </w:pPr>
      <w:r w:rsidRPr="007D3593">
        <w:rPr>
          <w:rFonts w:ascii="Cambria" w:hAnsi="Cambria" w:cs="Cambria"/>
          <w:sz w:val="24"/>
          <w:szCs w:val="24"/>
          <w:lang w:val="pl-PL"/>
        </w:rPr>
        <w:t>Osoba lub podmiot podlegające wykluczeniu na podstawie pkt 7.</w:t>
      </w:r>
      <w:r w:rsidR="00CF3D97" w:rsidRPr="007D3593">
        <w:rPr>
          <w:rFonts w:ascii="Cambria" w:hAnsi="Cambria" w:cs="Cambria"/>
          <w:sz w:val="24"/>
          <w:szCs w:val="24"/>
          <w:lang w:val="pl-PL"/>
        </w:rPr>
        <w:t>6</w:t>
      </w:r>
      <w:r w:rsidRPr="007D3593">
        <w:rPr>
          <w:rFonts w:ascii="Cambria" w:hAnsi="Cambria" w:cs="Cambria"/>
          <w:sz w:val="24"/>
          <w:szCs w:val="24"/>
          <w:lang w:val="pl-PL"/>
        </w:rPr>
        <w:t>, które w okresie tego wykluczenia ubiegają się o udzielenie zamówienia publicznego lub biorą udział w</w:t>
      </w:r>
      <w:r w:rsidR="003F55E9" w:rsidRPr="007D3593">
        <w:rPr>
          <w:rFonts w:ascii="Cambria" w:hAnsi="Cambria" w:cs="Cambria"/>
          <w:sz w:val="24"/>
          <w:szCs w:val="24"/>
          <w:lang w:val="pl-PL"/>
        </w:rPr>
        <w:t> </w:t>
      </w:r>
      <w:r w:rsidRPr="007D3593">
        <w:rPr>
          <w:rFonts w:ascii="Cambria" w:hAnsi="Cambria" w:cs="Cambria"/>
          <w:sz w:val="24"/>
          <w:szCs w:val="24"/>
          <w:lang w:val="pl-PL"/>
        </w:rPr>
        <w:t xml:space="preserve">postępowaniu o udzielenie zamówienia publicznego, podlegają karze pieniężnej. Karę pieniężną, nakłada Prezes Urzędu Zamówień Publicznych, w drodze decyzji, </w:t>
      </w:r>
      <w:r w:rsidR="00D9781A" w:rsidRPr="007D3593">
        <w:rPr>
          <w:rFonts w:ascii="Cambria" w:hAnsi="Cambria" w:cs="Cambria"/>
          <w:sz w:val="24"/>
          <w:szCs w:val="24"/>
          <w:lang w:val="pl-PL"/>
        </w:rPr>
        <w:br/>
      </w:r>
      <w:r w:rsidRPr="007D3593">
        <w:rPr>
          <w:rFonts w:ascii="Cambria" w:hAnsi="Cambria" w:cs="Cambria"/>
          <w:sz w:val="24"/>
          <w:szCs w:val="24"/>
          <w:lang w:val="pl-PL"/>
        </w:rPr>
        <w:t>w wysokości do 20 000 000 zł.</w:t>
      </w:r>
    </w:p>
    <w:p w14:paraId="42333656" w14:textId="77777777" w:rsidR="00CF3D97" w:rsidRPr="007D3593" w:rsidRDefault="00CF3D97" w:rsidP="002653B6">
      <w:pPr>
        <w:pStyle w:val="Kolorowalistaakcent11"/>
        <w:numPr>
          <w:ilvl w:val="1"/>
          <w:numId w:val="45"/>
        </w:numPr>
        <w:spacing w:before="0" w:after="0" w:line="300" w:lineRule="auto"/>
        <w:ind w:left="567" w:hanging="567"/>
        <w:rPr>
          <w:rFonts w:ascii="Cambria" w:hAnsi="Cambria" w:cs="Cambria"/>
          <w:sz w:val="24"/>
          <w:szCs w:val="24"/>
          <w:lang w:val="pl-PL"/>
        </w:rPr>
      </w:pPr>
      <w:r w:rsidRPr="007D3593">
        <w:rPr>
          <w:rFonts w:ascii="Cambria" w:hAnsi="Cambria" w:cs="Cambria"/>
          <w:iCs/>
          <w:sz w:val="24"/>
          <w:szCs w:val="24"/>
          <w:lang w:val="pl-PL"/>
        </w:rPr>
        <w:t>Sposób wykazania braku podstaw wykluczenia wskazano w rozdziale 8 SWZ.</w:t>
      </w:r>
    </w:p>
    <w:p w14:paraId="41B86293" w14:textId="77777777" w:rsidR="00487B9C" w:rsidRPr="007D3593" w:rsidRDefault="00487B9C" w:rsidP="002653B6">
      <w:pPr>
        <w:pStyle w:val="Kolorowalistaakcent11"/>
        <w:spacing w:before="0" w:after="0" w:line="300" w:lineRule="auto"/>
        <w:ind w:left="567" w:hanging="567"/>
        <w:rPr>
          <w:rFonts w:ascii="Cambria" w:hAnsi="Cambria" w:cs="Cambria"/>
          <w:sz w:val="24"/>
          <w:szCs w:val="24"/>
          <w:lang w:val="pl-PL"/>
        </w:rPr>
      </w:pPr>
    </w:p>
    <w:tbl>
      <w:tblPr>
        <w:tblW w:w="9072" w:type="dxa"/>
        <w:tblLayout w:type="fixed"/>
        <w:tblLook w:val="0000" w:firstRow="0" w:lastRow="0" w:firstColumn="0" w:lastColumn="0" w:noHBand="0" w:noVBand="0"/>
      </w:tblPr>
      <w:tblGrid>
        <w:gridCol w:w="9072"/>
      </w:tblGrid>
      <w:tr w:rsidR="001835D3" w:rsidRPr="00134463" w14:paraId="7E0DBF49" w14:textId="77777777" w:rsidTr="00E1448A">
        <w:tc>
          <w:tcPr>
            <w:tcW w:w="9072" w:type="dxa"/>
            <w:tcBorders>
              <w:bottom w:val="single" w:sz="4" w:space="0" w:color="000000"/>
            </w:tcBorders>
            <w:shd w:val="clear" w:color="auto" w:fill="D9D9D9"/>
          </w:tcPr>
          <w:p w14:paraId="59AA795E"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8</w:t>
            </w:r>
          </w:p>
          <w:p w14:paraId="7BFEEE6D"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INFORMACJA O OŚWIADCZENIU WSTĘPNYM I PODMIOTOWYCH ŚRODKACH DOWODOWYCH</w:t>
            </w:r>
          </w:p>
        </w:tc>
      </w:tr>
    </w:tbl>
    <w:p w14:paraId="70703EBD"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1D23D62B" w14:textId="77777777" w:rsidR="001835D3" w:rsidRPr="007D3593" w:rsidRDefault="001835D3" w:rsidP="002653B6">
      <w:pPr>
        <w:pStyle w:val="Kolorowalistaakcent11"/>
        <w:spacing w:before="0" w:after="0" w:line="300" w:lineRule="auto"/>
        <w:ind w:left="0"/>
        <w:rPr>
          <w:rFonts w:ascii="Cambria" w:hAnsi="Cambria" w:cs="Cambria"/>
          <w:bCs/>
          <w:vanish/>
          <w:sz w:val="24"/>
          <w:szCs w:val="24"/>
          <w:lang w:val="pl-PL"/>
        </w:rPr>
      </w:pPr>
    </w:p>
    <w:p w14:paraId="02DBECB1"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bCs/>
          <w:sz w:val="24"/>
          <w:szCs w:val="24"/>
          <w:lang w:val="pl-PL"/>
        </w:rPr>
        <w:t xml:space="preserve">Wykonawca zobowiązany jest złożyć </w:t>
      </w:r>
      <w:r w:rsidRPr="007D3593">
        <w:rPr>
          <w:rFonts w:ascii="Cambria" w:hAnsi="Cambria" w:cs="Cambria"/>
          <w:b/>
          <w:sz w:val="24"/>
          <w:szCs w:val="24"/>
          <w:u w:val="single"/>
          <w:lang w:val="pl-PL"/>
        </w:rPr>
        <w:t>wraz z ofertą</w:t>
      </w:r>
      <w:r w:rsidR="00A87102" w:rsidRPr="007D3593">
        <w:rPr>
          <w:rFonts w:ascii="Cambria" w:hAnsi="Cambria" w:cs="Cambria"/>
          <w:b/>
          <w:sz w:val="24"/>
          <w:szCs w:val="24"/>
          <w:u w:val="single"/>
          <w:lang w:val="pl-PL"/>
        </w:rPr>
        <w:t xml:space="preserve"> </w:t>
      </w:r>
      <w:r w:rsidRPr="007D3593">
        <w:rPr>
          <w:rFonts w:ascii="Cambria" w:hAnsi="Cambria" w:cs="Cambria"/>
          <w:sz w:val="24"/>
          <w:szCs w:val="24"/>
          <w:lang w:val="pl-PL"/>
        </w:rPr>
        <w:t>oświadczenia stanowiące wstępne potwierdzenie, że Wykonawca na dzień składania ofert:</w:t>
      </w:r>
    </w:p>
    <w:p w14:paraId="4A13F733" w14:textId="77777777" w:rsidR="001835D3" w:rsidRPr="007D3593" w:rsidRDefault="001835D3" w:rsidP="002653B6">
      <w:pPr>
        <w:pStyle w:val="Kolorowalistaakcent11"/>
        <w:numPr>
          <w:ilvl w:val="0"/>
          <w:numId w:val="33"/>
        </w:numPr>
        <w:tabs>
          <w:tab w:val="left" w:pos="851"/>
          <w:tab w:val="left" w:pos="1134"/>
        </w:tabs>
        <w:spacing w:before="0" w:after="0" w:line="300" w:lineRule="auto"/>
        <w:ind w:left="1134" w:hanging="425"/>
        <w:rPr>
          <w:rFonts w:ascii="Cambria" w:hAnsi="Cambria" w:cs="Cambria"/>
          <w:sz w:val="24"/>
          <w:szCs w:val="24"/>
          <w:lang w:val="pl-PL"/>
        </w:rPr>
      </w:pPr>
      <w:r w:rsidRPr="007D3593">
        <w:rPr>
          <w:rFonts w:ascii="Cambria" w:hAnsi="Cambria" w:cs="Cambria"/>
          <w:sz w:val="24"/>
          <w:szCs w:val="24"/>
          <w:lang w:val="pl-PL"/>
        </w:rPr>
        <w:t>nie podlega wykluczeniu,</w:t>
      </w:r>
    </w:p>
    <w:p w14:paraId="7AFF4282" w14:textId="77777777" w:rsidR="001835D3" w:rsidRPr="007D3593" w:rsidRDefault="001835D3" w:rsidP="002653B6">
      <w:pPr>
        <w:pStyle w:val="Kolorowalistaakcent11"/>
        <w:numPr>
          <w:ilvl w:val="0"/>
          <w:numId w:val="33"/>
        </w:numPr>
        <w:tabs>
          <w:tab w:val="left" w:pos="851"/>
          <w:tab w:val="left" w:pos="1134"/>
        </w:tabs>
        <w:spacing w:before="0" w:after="0" w:line="300" w:lineRule="auto"/>
        <w:ind w:left="1134" w:hanging="425"/>
        <w:rPr>
          <w:rFonts w:ascii="Cambria" w:hAnsi="Cambria" w:cs="Cambria"/>
          <w:sz w:val="24"/>
          <w:szCs w:val="24"/>
          <w:lang w:val="pl-PL"/>
        </w:rPr>
      </w:pPr>
      <w:r w:rsidRPr="007D3593">
        <w:rPr>
          <w:rFonts w:ascii="Cambria" w:hAnsi="Cambria" w:cs="Cambria"/>
          <w:sz w:val="24"/>
          <w:szCs w:val="24"/>
          <w:lang w:val="pl-PL"/>
        </w:rPr>
        <w:t>spełnia warunki udziału w postępowaniu.</w:t>
      </w:r>
    </w:p>
    <w:p w14:paraId="2DA7640C" w14:textId="7A32EF0A"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b/>
          <w:bCs/>
          <w:color w:val="000000"/>
          <w:sz w:val="24"/>
          <w:szCs w:val="24"/>
          <w:lang w:val="pl-PL"/>
        </w:rPr>
        <w:t>Oświadczeni</w:t>
      </w:r>
      <w:r w:rsidR="006B25AA" w:rsidRPr="007D3593">
        <w:rPr>
          <w:rFonts w:ascii="Cambria" w:hAnsi="Cambria" w:cs="Cambria"/>
          <w:b/>
          <w:bCs/>
          <w:color w:val="000000"/>
          <w:sz w:val="24"/>
          <w:szCs w:val="24"/>
          <w:lang w:val="pl-PL"/>
        </w:rPr>
        <w:t>e</w:t>
      </w:r>
      <w:r w:rsidRPr="007D3593">
        <w:rPr>
          <w:rFonts w:ascii="Cambria" w:hAnsi="Cambria" w:cs="Cambria"/>
          <w:b/>
          <w:bCs/>
          <w:color w:val="000000"/>
          <w:sz w:val="24"/>
          <w:szCs w:val="24"/>
          <w:lang w:val="pl-PL"/>
        </w:rPr>
        <w:t xml:space="preserve"> należy złożyć wg</w:t>
      </w:r>
      <w:r w:rsidRPr="007D3593">
        <w:rPr>
          <w:rFonts w:ascii="Cambria" w:hAnsi="Cambria" w:cs="Cambria"/>
          <w:b/>
          <w:bCs/>
          <w:sz w:val="24"/>
          <w:szCs w:val="24"/>
          <w:lang w:val="pl-PL"/>
        </w:rPr>
        <w:t xml:space="preserve"> wymogów </w:t>
      </w:r>
      <w:r w:rsidR="008756BC" w:rsidRPr="007D3593">
        <w:rPr>
          <w:rFonts w:ascii="Cambria" w:hAnsi="Cambria" w:cs="Cambria"/>
          <w:b/>
          <w:bCs/>
          <w:sz w:val="24"/>
          <w:szCs w:val="24"/>
          <w:lang w:val="pl-PL"/>
        </w:rPr>
        <w:t>Z</w:t>
      </w:r>
      <w:r w:rsidRPr="007D3593">
        <w:rPr>
          <w:rFonts w:ascii="Cambria" w:hAnsi="Cambria" w:cs="Cambria"/>
          <w:b/>
          <w:bCs/>
          <w:sz w:val="24"/>
          <w:szCs w:val="24"/>
          <w:lang w:val="pl-PL"/>
        </w:rPr>
        <w:t xml:space="preserve">ałącznika Nr </w:t>
      </w:r>
      <w:r w:rsidR="00F277FC" w:rsidRPr="007D3593">
        <w:rPr>
          <w:rFonts w:ascii="Cambria" w:hAnsi="Cambria" w:cs="Cambria"/>
          <w:b/>
          <w:bCs/>
          <w:sz w:val="24"/>
          <w:szCs w:val="24"/>
          <w:lang w:val="pl-PL"/>
        </w:rPr>
        <w:t>4</w:t>
      </w:r>
      <w:r w:rsidR="006B25AA" w:rsidRPr="007D3593">
        <w:rPr>
          <w:rFonts w:ascii="Cambria" w:hAnsi="Cambria" w:cs="Cambria"/>
          <w:b/>
          <w:bCs/>
          <w:sz w:val="24"/>
          <w:szCs w:val="24"/>
          <w:lang w:val="pl-PL"/>
        </w:rPr>
        <w:t xml:space="preserve"> do SWZ.</w:t>
      </w:r>
    </w:p>
    <w:p w14:paraId="09B5ECB7" w14:textId="7E40DB4E"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Jeżeli Wykonawca nie złożył oświadcze</w:t>
      </w:r>
      <w:r w:rsidR="006B25AA" w:rsidRPr="007D3593">
        <w:rPr>
          <w:rFonts w:ascii="Cambria" w:hAnsi="Cambria" w:cs="Cambria"/>
          <w:color w:val="000000"/>
          <w:sz w:val="24"/>
          <w:szCs w:val="24"/>
          <w:lang w:val="pl-PL"/>
        </w:rPr>
        <w:t>nia</w:t>
      </w:r>
      <w:r w:rsidRPr="007D3593">
        <w:rPr>
          <w:rFonts w:ascii="Cambria" w:hAnsi="Cambria" w:cs="Cambria"/>
          <w:color w:val="000000"/>
          <w:sz w:val="24"/>
          <w:szCs w:val="24"/>
          <w:lang w:val="pl-PL"/>
        </w:rPr>
        <w:t xml:space="preserve">, o którym mowa w pkt 8.1 SWZ lub są one niekompletne lub zawierają błędy, Zamawiający wezwie Wykonawcę odpowiednio do ich złożenia, poprawienia lub uzupełnienia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w wyznaczonym terminie, chyba że oferta Wykonawcy podlega odrzuceniu bez względu na ich złożenie, uzupełnienie lub poprawienie lub zachodzą przesłanki unieważnienia postępowania.</w:t>
      </w:r>
    </w:p>
    <w:p w14:paraId="2346DF7B" w14:textId="271BB679"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może żądać od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wyjaśnień dotyczących treści złożonych oświadczeń, o których mowa w pkt 8.1 SWZ.</w:t>
      </w:r>
    </w:p>
    <w:p w14:paraId="70F83198" w14:textId="77777777"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Jeżeli złożone przez Wykonawcę oświadczenia, o którym mowa w pkt 8.1 SWZ budzą wątpliwości Zamawiającego, może on zwrócić się bezpośrednio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do podmiotu, który jest w posiadaniu informacji lub dokumentów istotnych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tym zakresie dla oceny spełniania przez Wykonawcę warunków udziału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lastRenderedPageBreak/>
        <w:t>w postępowaniu lub braku podstaw wykluczenia, o przedstawienie takich informacji lub dokumentów.</w:t>
      </w:r>
    </w:p>
    <w:p w14:paraId="7C939218" w14:textId="3DD6DAC0" w:rsidR="001835D3" w:rsidRPr="007D3593" w:rsidRDefault="001835D3" w:rsidP="002653B6">
      <w:pPr>
        <w:pStyle w:val="Kolorowalistaakcent11"/>
        <w:numPr>
          <w:ilvl w:val="1"/>
          <w:numId w:val="16"/>
        </w:numPr>
        <w:spacing w:before="0" w:after="0" w:line="300" w:lineRule="auto"/>
        <w:rPr>
          <w:rFonts w:ascii="Cambria" w:hAnsi="Cambria" w:cs="Cambria"/>
          <w:sz w:val="24"/>
          <w:szCs w:val="24"/>
          <w:lang w:val="pl-PL"/>
        </w:rPr>
      </w:pPr>
      <w:r w:rsidRPr="007D3593">
        <w:rPr>
          <w:rFonts w:ascii="Cambria" w:hAnsi="Cambria" w:cs="Cambria"/>
          <w:color w:val="000000"/>
          <w:sz w:val="24"/>
          <w:szCs w:val="24"/>
          <w:lang w:val="pl-PL"/>
        </w:rPr>
        <w:t xml:space="preserve">W przypadku, o którym mowa w rozdziale 6.3 SWZ Wykonawcy wspólnie ubiegający się o udzielenie zamówienia </w:t>
      </w:r>
      <w:r w:rsidRPr="007D3593">
        <w:rPr>
          <w:rFonts w:ascii="Cambria" w:hAnsi="Cambria" w:cs="Cambria"/>
          <w:b/>
          <w:bCs/>
          <w:color w:val="000000"/>
          <w:sz w:val="24"/>
          <w:szCs w:val="24"/>
          <w:lang w:val="pl-PL"/>
        </w:rPr>
        <w:t>dołączają do oferty</w:t>
      </w:r>
      <w:r w:rsidRPr="007D3593">
        <w:rPr>
          <w:rFonts w:ascii="Cambria" w:hAnsi="Cambria" w:cs="Cambria"/>
          <w:color w:val="000000"/>
          <w:sz w:val="24"/>
          <w:szCs w:val="24"/>
          <w:lang w:val="pl-PL"/>
        </w:rPr>
        <w:t xml:space="preserve"> oświadczenie, z którego wynika, które roboty budowlane, dostawy lub usługi wykonają poszczególni </w:t>
      </w:r>
      <w:r w:rsidRPr="007D3593">
        <w:rPr>
          <w:rFonts w:ascii="Cambria" w:hAnsi="Cambria" w:cs="Cambria"/>
          <w:sz w:val="24"/>
          <w:szCs w:val="24"/>
          <w:lang w:val="pl-PL"/>
        </w:rPr>
        <w:t>Wykonawcy. W przypadku gdy ofertę składa spółka cywilna, a pełen zakres prac wykonają wspólnicy wspólnie w ramach umowy spółki oświadczenie powinno potwierdzać ten fakt</w:t>
      </w:r>
      <w:r w:rsidRPr="007D3593">
        <w:rPr>
          <w:rFonts w:ascii="Cambria" w:hAnsi="Cambria" w:cs="Cambria"/>
          <w:b/>
          <w:bCs/>
          <w:sz w:val="24"/>
          <w:szCs w:val="24"/>
          <w:lang w:val="pl-PL"/>
        </w:rPr>
        <w:t xml:space="preserve">. Oświadczenie należy złożyć wg wymogów </w:t>
      </w:r>
      <w:r w:rsidR="001B7C74" w:rsidRPr="007D3593">
        <w:rPr>
          <w:rFonts w:ascii="Cambria" w:hAnsi="Cambria" w:cs="Cambria"/>
          <w:b/>
          <w:bCs/>
          <w:sz w:val="24"/>
          <w:szCs w:val="24"/>
          <w:lang w:val="pl-PL"/>
        </w:rPr>
        <w:t>Z</w:t>
      </w:r>
      <w:r w:rsidRPr="007D3593">
        <w:rPr>
          <w:rFonts w:ascii="Cambria" w:hAnsi="Cambria" w:cs="Cambria"/>
          <w:b/>
          <w:bCs/>
          <w:sz w:val="24"/>
          <w:szCs w:val="24"/>
          <w:lang w:val="pl-PL"/>
        </w:rPr>
        <w:t xml:space="preserve">ałącznika </w:t>
      </w:r>
      <w:r w:rsidR="001B7C74" w:rsidRPr="007D3593">
        <w:rPr>
          <w:rFonts w:ascii="Cambria" w:hAnsi="Cambria" w:cs="Cambria"/>
          <w:b/>
          <w:bCs/>
          <w:sz w:val="24"/>
          <w:szCs w:val="24"/>
          <w:lang w:val="pl-PL"/>
        </w:rPr>
        <w:t>N</w:t>
      </w:r>
      <w:r w:rsidRPr="007D3593">
        <w:rPr>
          <w:rFonts w:ascii="Cambria" w:hAnsi="Cambria" w:cs="Cambria"/>
          <w:b/>
          <w:bCs/>
          <w:sz w:val="24"/>
          <w:szCs w:val="24"/>
          <w:lang w:val="pl-PL"/>
        </w:rPr>
        <w:t xml:space="preserve">r </w:t>
      </w:r>
      <w:r w:rsidR="00F277FC" w:rsidRPr="007D3593">
        <w:rPr>
          <w:rFonts w:ascii="Cambria" w:hAnsi="Cambria" w:cs="Cambria"/>
          <w:b/>
          <w:bCs/>
          <w:sz w:val="24"/>
          <w:szCs w:val="24"/>
          <w:lang w:val="pl-PL"/>
        </w:rPr>
        <w:t>5</w:t>
      </w:r>
      <w:r w:rsidRPr="007D3593">
        <w:rPr>
          <w:rFonts w:ascii="Cambria" w:hAnsi="Cambria" w:cs="Cambria"/>
          <w:b/>
          <w:bCs/>
          <w:sz w:val="24"/>
          <w:szCs w:val="24"/>
          <w:lang w:val="pl-PL"/>
        </w:rPr>
        <w:t xml:space="preserve"> do SWZ.</w:t>
      </w:r>
    </w:p>
    <w:p w14:paraId="4458A8EA" w14:textId="77777777" w:rsidR="001835D3" w:rsidRPr="007D3593" w:rsidRDefault="001835D3" w:rsidP="002653B6">
      <w:pPr>
        <w:pStyle w:val="Kolorowalistaakcent11"/>
        <w:numPr>
          <w:ilvl w:val="1"/>
          <w:numId w:val="16"/>
        </w:numPr>
        <w:spacing w:before="0" w:after="0" w:line="300" w:lineRule="auto"/>
        <w:rPr>
          <w:rFonts w:ascii="Cambria" w:hAnsi="Cambria" w:cs="Cambria"/>
          <w:sz w:val="24"/>
          <w:szCs w:val="24"/>
          <w:lang w:val="pl-PL"/>
        </w:rPr>
      </w:pPr>
      <w:r w:rsidRPr="007D3593">
        <w:rPr>
          <w:rFonts w:ascii="Cambria" w:hAnsi="Cambria" w:cs="Cambria"/>
          <w:sz w:val="24"/>
          <w:szCs w:val="24"/>
          <w:lang w:val="pl-PL"/>
        </w:rPr>
        <w:t xml:space="preserve">Zamawiający </w:t>
      </w:r>
      <w:r w:rsidRPr="007D3593">
        <w:rPr>
          <w:rFonts w:ascii="Cambria" w:hAnsi="Cambria" w:cs="Cambria"/>
          <w:b/>
          <w:bCs/>
          <w:sz w:val="24"/>
          <w:szCs w:val="24"/>
          <w:lang w:val="pl-PL"/>
        </w:rPr>
        <w:t xml:space="preserve">wezwie </w:t>
      </w:r>
      <w:r w:rsidRPr="007D3593">
        <w:rPr>
          <w:rFonts w:ascii="Cambria" w:hAnsi="Cambria" w:cs="Cambria"/>
          <w:b/>
          <w:bCs/>
          <w:color w:val="000000"/>
          <w:sz w:val="24"/>
          <w:szCs w:val="24"/>
          <w:lang w:val="pl-PL"/>
        </w:rPr>
        <w:t>Wykonawcę</w:t>
      </w:r>
      <w:r w:rsidRPr="007D3593">
        <w:rPr>
          <w:rFonts w:ascii="Cambria" w:hAnsi="Cambria" w:cs="Cambria"/>
          <w:color w:val="000000"/>
          <w:sz w:val="24"/>
          <w:szCs w:val="24"/>
          <w:lang w:val="pl-PL"/>
        </w:rPr>
        <w:t xml:space="preserve">, którego oferta została najwyżej oceniona,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do złożenia w wyznaczonym terminie (nie krótszym niż 5 dni od dnia wezwania) następujących podmiotowych środków dowodowych (aktualnych na dzień złożenia):</w:t>
      </w:r>
    </w:p>
    <w:p w14:paraId="1854FF23" w14:textId="77777777" w:rsidR="001835D3" w:rsidRPr="007D3593" w:rsidRDefault="001835D3" w:rsidP="002653B6">
      <w:pPr>
        <w:pStyle w:val="Kolorowalistaakcent11"/>
        <w:numPr>
          <w:ilvl w:val="2"/>
          <w:numId w:val="16"/>
        </w:numPr>
        <w:spacing w:before="0" w:after="0" w:line="300" w:lineRule="auto"/>
        <w:ind w:left="709" w:firstLine="0"/>
        <w:rPr>
          <w:rFonts w:ascii="Cambria" w:hAnsi="Cambria" w:cs="Cambria"/>
          <w:b/>
          <w:bCs/>
          <w:sz w:val="24"/>
          <w:szCs w:val="24"/>
          <w:lang w:val="pl-PL"/>
        </w:rPr>
      </w:pPr>
      <w:r w:rsidRPr="007D3593">
        <w:rPr>
          <w:rFonts w:ascii="Cambria" w:hAnsi="Cambria" w:cs="Cambria"/>
          <w:b/>
          <w:sz w:val="24"/>
          <w:szCs w:val="24"/>
          <w:lang w:val="pl-PL"/>
        </w:rPr>
        <w:t>W celu potwierdzenia spełniania warunków udziału w postępowaniu:</w:t>
      </w:r>
    </w:p>
    <w:p w14:paraId="0FCCAB4C" w14:textId="045E8843" w:rsidR="001835D3" w:rsidRPr="007D3593" w:rsidRDefault="001835D3" w:rsidP="002653B6">
      <w:pPr>
        <w:pStyle w:val="Akapitzlist2"/>
        <w:numPr>
          <w:ilvl w:val="0"/>
          <w:numId w:val="36"/>
        </w:numPr>
        <w:spacing w:before="0" w:after="0" w:line="300" w:lineRule="auto"/>
        <w:ind w:left="1843" w:hanging="401"/>
        <w:rPr>
          <w:rFonts w:ascii="Cambria" w:hAnsi="Cambria" w:cs="Cambria"/>
          <w:b/>
          <w:bCs/>
          <w:sz w:val="24"/>
          <w:szCs w:val="24"/>
          <w:lang w:val="pl-PL"/>
        </w:rPr>
      </w:pPr>
      <w:r w:rsidRPr="007D3593">
        <w:rPr>
          <w:rFonts w:ascii="Cambria" w:hAnsi="Cambria" w:cs="Cambria"/>
          <w:b/>
          <w:bCs/>
          <w:sz w:val="24"/>
          <w:szCs w:val="24"/>
          <w:lang w:val="pl-PL"/>
        </w:rPr>
        <w:t>wykazu robót budowlanych</w:t>
      </w:r>
      <w:r w:rsidRPr="007D3593">
        <w:rPr>
          <w:rFonts w:ascii="Cambria" w:hAnsi="Cambria" w:cs="Cambria"/>
          <w:sz w:val="24"/>
          <w:szCs w:val="24"/>
          <w:lang w:val="pl-PL"/>
        </w:rPr>
        <w:t xml:space="preserve"> wykonanych nie wcześniej niż w okresie ostatnich </w:t>
      </w:r>
      <w:r w:rsidRPr="007D3593">
        <w:rPr>
          <w:rFonts w:ascii="Cambria" w:hAnsi="Cambria" w:cs="Cambria"/>
          <w:b/>
          <w:bCs/>
          <w:sz w:val="24"/>
          <w:szCs w:val="24"/>
          <w:lang w:val="pl-PL"/>
        </w:rPr>
        <w:t>5 lat przed terminem składania ofert</w:t>
      </w:r>
      <w:r w:rsidRPr="007D3593">
        <w:rPr>
          <w:rFonts w:ascii="Cambria" w:hAnsi="Cambria" w:cs="Cambria"/>
          <w:sz w:val="24"/>
          <w:szCs w:val="24"/>
          <w:lang w:val="pl-PL"/>
        </w:rPr>
        <w:t xml:space="preserve">, a jeżeli okres prowadzenia działalności jest krótszy – w tym okresie, wraz </w:t>
      </w:r>
      <w:r w:rsidR="00D9781A" w:rsidRPr="007D3593">
        <w:rPr>
          <w:rFonts w:ascii="Cambria" w:hAnsi="Cambria" w:cs="Cambria"/>
          <w:sz w:val="24"/>
          <w:szCs w:val="24"/>
          <w:lang w:val="pl-PL"/>
        </w:rPr>
        <w:br/>
      </w:r>
      <w:r w:rsidRPr="007D3593">
        <w:rPr>
          <w:rFonts w:ascii="Cambria" w:hAnsi="Cambria" w:cs="Cambria"/>
          <w:sz w:val="24"/>
          <w:szCs w:val="24"/>
          <w:lang w:val="pl-PL"/>
        </w:rPr>
        <w:t xml:space="preserve">z podaniem ich rodzaju, wartości, daty i miejsca wykonania oraz podmiotów, na rzecz których roboty te zostały wykonane </w:t>
      </w:r>
      <w:r w:rsidRPr="007D3593">
        <w:rPr>
          <w:rFonts w:ascii="Cambria" w:hAnsi="Cambria" w:cs="Cambria"/>
          <w:color w:val="000000"/>
          <w:sz w:val="24"/>
          <w:szCs w:val="24"/>
          <w:lang w:val="pl-PL"/>
        </w:rPr>
        <w:t>(</w:t>
      </w:r>
      <w:r w:rsidRPr="007D3593">
        <w:rPr>
          <w:rFonts w:ascii="Cambria" w:hAnsi="Cambria" w:cs="Cambria"/>
          <w:sz w:val="24"/>
          <w:szCs w:val="24"/>
          <w:lang w:val="pl-PL"/>
        </w:rPr>
        <w:t>sporządzonego zgodnie z</w:t>
      </w:r>
      <w:r w:rsidR="00931E6A" w:rsidRPr="007D3593">
        <w:rPr>
          <w:rFonts w:ascii="Cambria" w:hAnsi="Cambria" w:cs="Cambria"/>
          <w:sz w:val="24"/>
          <w:szCs w:val="24"/>
          <w:lang w:val="pl-PL"/>
        </w:rPr>
        <w:t> </w:t>
      </w:r>
      <w:r w:rsidRPr="007D3593">
        <w:rPr>
          <w:rFonts w:ascii="Cambria" w:hAnsi="Cambria" w:cs="Cambria"/>
          <w:b/>
          <w:sz w:val="24"/>
          <w:szCs w:val="24"/>
          <w:lang w:val="pl-PL"/>
        </w:rPr>
        <w:t xml:space="preserve">Załącznikiem Nr </w:t>
      </w:r>
      <w:r w:rsidR="00F277FC" w:rsidRPr="007D3593">
        <w:rPr>
          <w:rFonts w:ascii="Cambria" w:hAnsi="Cambria" w:cs="Cambria"/>
          <w:b/>
          <w:sz w:val="24"/>
          <w:szCs w:val="24"/>
          <w:lang w:val="pl-PL"/>
        </w:rPr>
        <w:t>6</w:t>
      </w:r>
      <w:r w:rsidRPr="007D3593">
        <w:rPr>
          <w:rFonts w:ascii="Cambria" w:hAnsi="Cambria" w:cs="Cambria"/>
          <w:b/>
          <w:sz w:val="24"/>
          <w:szCs w:val="24"/>
          <w:lang w:val="pl-PL"/>
        </w:rPr>
        <w:t xml:space="preserve"> do SWZ</w:t>
      </w:r>
      <w:r w:rsidRPr="007D3593">
        <w:rPr>
          <w:rFonts w:ascii="Cambria" w:hAnsi="Cambria" w:cs="Cambria"/>
          <w:sz w:val="24"/>
          <w:szCs w:val="24"/>
          <w:lang w:val="pl-PL"/>
        </w:rPr>
        <w:t xml:space="preserve">), </w:t>
      </w:r>
      <w:r w:rsidRPr="007D3593">
        <w:rPr>
          <w:rFonts w:ascii="Cambria" w:hAnsi="Cambria" w:cs="Cambria"/>
          <w:b/>
          <w:bCs/>
          <w:sz w:val="24"/>
          <w:szCs w:val="24"/>
          <w:lang w:val="pl-PL"/>
        </w:rPr>
        <w:t>oraz załączeniem dowodów określających</w:t>
      </w:r>
      <w:r w:rsidRPr="007D3593">
        <w:rPr>
          <w:rFonts w:ascii="Cambria" w:hAnsi="Cambria" w:cs="Cambria"/>
          <w:sz w:val="24"/>
          <w:szCs w:val="24"/>
          <w:lang w:val="pl-PL"/>
        </w:rPr>
        <w:t xml:space="preserve">, czy te roboty budowlane zostały wykonane należycie, przy czym dowodami, o których mowa, są referencje bądź inne dokumenty sporządzone przez podmiot, na rzecz którego roboty budowlane zostały wykonane, a jeżeli </w:t>
      </w:r>
      <w:r w:rsidR="003A6AE4" w:rsidRPr="007D3593">
        <w:rPr>
          <w:rFonts w:ascii="Cambria" w:hAnsi="Cambria" w:cs="Cambria"/>
          <w:sz w:val="24"/>
          <w:szCs w:val="24"/>
          <w:lang w:val="pl-PL"/>
        </w:rPr>
        <w:t>W</w:t>
      </w:r>
      <w:r w:rsidRPr="007D3593">
        <w:rPr>
          <w:rFonts w:ascii="Cambria" w:hAnsi="Cambria" w:cs="Cambria"/>
          <w:sz w:val="24"/>
          <w:szCs w:val="24"/>
          <w:lang w:val="pl-PL"/>
        </w:rPr>
        <w:t xml:space="preserve">ykonawca </w:t>
      </w:r>
      <w:r w:rsidR="00D9781A" w:rsidRPr="007D3593">
        <w:rPr>
          <w:rFonts w:ascii="Cambria" w:hAnsi="Cambria" w:cs="Cambria"/>
          <w:sz w:val="24"/>
          <w:szCs w:val="24"/>
          <w:lang w:val="pl-PL"/>
        </w:rPr>
        <w:br/>
      </w:r>
      <w:r w:rsidRPr="007D3593">
        <w:rPr>
          <w:rFonts w:ascii="Cambria" w:hAnsi="Cambria" w:cs="Cambria"/>
          <w:sz w:val="24"/>
          <w:szCs w:val="24"/>
          <w:lang w:val="pl-PL"/>
        </w:rPr>
        <w:t>z przyczyn niezależnych od niego nie jest w</w:t>
      </w:r>
      <w:r w:rsidR="00A87102" w:rsidRPr="007D3593">
        <w:rPr>
          <w:rFonts w:ascii="Cambria" w:hAnsi="Cambria" w:cs="Cambria"/>
          <w:sz w:val="24"/>
          <w:szCs w:val="24"/>
          <w:lang w:val="pl-PL"/>
        </w:rPr>
        <w:t xml:space="preserve">stanie uzyskać tych dokumentów - </w:t>
      </w:r>
      <w:r w:rsidRPr="007D3593">
        <w:rPr>
          <w:rFonts w:ascii="Cambria" w:hAnsi="Cambria" w:cs="Cambria"/>
          <w:sz w:val="24"/>
          <w:szCs w:val="24"/>
          <w:lang w:val="pl-PL"/>
        </w:rPr>
        <w:t xml:space="preserve">inne odpowiednie dokumenty </w:t>
      </w:r>
      <w:r w:rsidRPr="007D3593">
        <w:rPr>
          <w:rFonts w:ascii="Cambria" w:hAnsi="Cambria" w:cs="Cambria"/>
          <w:b/>
          <w:color w:val="000000"/>
          <w:sz w:val="24"/>
          <w:szCs w:val="24"/>
          <w:lang w:val="pl-PL"/>
        </w:rPr>
        <w:t xml:space="preserve"> </w:t>
      </w:r>
      <w:r w:rsidRPr="007D3593">
        <w:rPr>
          <w:rFonts w:ascii="Cambria" w:hAnsi="Cambria" w:cs="Cambria"/>
          <w:i/>
          <w:color w:val="000000"/>
          <w:sz w:val="24"/>
          <w:szCs w:val="24"/>
          <w:u w:val="single"/>
          <w:lang w:val="pl-PL"/>
        </w:rPr>
        <w:t>w</w:t>
      </w:r>
      <w:r w:rsidR="00931E6A" w:rsidRPr="007D3593">
        <w:rPr>
          <w:rFonts w:ascii="Cambria" w:hAnsi="Cambria" w:cs="Cambria"/>
          <w:i/>
          <w:color w:val="000000"/>
          <w:sz w:val="24"/>
          <w:szCs w:val="24"/>
          <w:u w:val="single"/>
          <w:lang w:val="pl-PL"/>
        </w:rPr>
        <w:t> </w:t>
      </w:r>
      <w:r w:rsidRPr="007D3593">
        <w:rPr>
          <w:rFonts w:ascii="Cambria" w:hAnsi="Cambria" w:cs="Cambria"/>
          <w:i/>
          <w:color w:val="000000"/>
          <w:sz w:val="24"/>
          <w:szCs w:val="24"/>
          <w:u w:val="single"/>
          <w:lang w:val="pl-PL"/>
        </w:rPr>
        <w:t xml:space="preserve">odniesieniu do warunku określonego w pkt. 6.1.4. </w:t>
      </w:r>
      <w:proofErr w:type="spellStart"/>
      <w:r w:rsidRPr="007D3593">
        <w:rPr>
          <w:rFonts w:ascii="Cambria" w:hAnsi="Cambria" w:cs="Cambria"/>
          <w:i/>
          <w:color w:val="000000"/>
          <w:sz w:val="24"/>
          <w:szCs w:val="24"/>
          <w:u w:val="single"/>
          <w:lang w:val="pl-PL"/>
        </w:rPr>
        <w:t>ppkt</w:t>
      </w:r>
      <w:proofErr w:type="spellEnd"/>
      <w:r w:rsidRPr="007D3593">
        <w:rPr>
          <w:rFonts w:ascii="Cambria" w:hAnsi="Cambria" w:cs="Cambria"/>
          <w:i/>
          <w:color w:val="000000"/>
          <w:sz w:val="24"/>
          <w:szCs w:val="24"/>
          <w:u w:val="single"/>
          <w:lang w:val="pl-PL"/>
        </w:rPr>
        <w:t>. 1) SWZ,</w:t>
      </w:r>
    </w:p>
    <w:p w14:paraId="39D44452" w14:textId="77777777" w:rsidR="001835D3" w:rsidRPr="007D3593" w:rsidRDefault="001835D3" w:rsidP="002653B6">
      <w:pPr>
        <w:pStyle w:val="Akapitzlist2"/>
        <w:numPr>
          <w:ilvl w:val="0"/>
          <w:numId w:val="36"/>
        </w:numPr>
        <w:spacing w:before="0" w:after="0" w:line="300" w:lineRule="auto"/>
        <w:ind w:left="1843" w:hanging="401"/>
        <w:rPr>
          <w:rFonts w:ascii="Cambria" w:hAnsi="Cambria" w:cs="Cambria"/>
          <w:sz w:val="10"/>
          <w:szCs w:val="10"/>
          <w:lang w:val="pl-PL"/>
        </w:rPr>
      </w:pPr>
      <w:r w:rsidRPr="007D3593">
        <w:rPr>
          <w:rFonts w:ascii="Cambria" w:hAnsi="Cambria" w:cs="Cambria"/>
          <w:b/>
          <w:bCs/>
          <w:sz w:val="24"/>
          <w:szCs w:val="24"/>
          <w:lang w:val="pl-PL"/>
        </w:rPr>
        <w:t>wykazu osób</w:t>
      </w:r>
      <w:r w:rsidRPr="007D3593">
        <w:rPr>
          <w:rFonts w:ascii="Cambria" w:hAnsi="Cambria" w:cs="Cambria"/>
          <w:sz w:val="24"/>
          <w:szCs w:val="24"/>
          <w:lang w:val="pl-PL"/>
        </w:rPr>
        <w:t>, skierowanych przez Wykonawcę do realizacji zamówienia publicznego, w szczególności odpowiedzialnych za świadczenie usług, kontrolę jakości lub kierowanie robotami budowlanymi, wraz z</w:t>
      </w:r>
      <w:r w:rsidR="00931E6A" w:rsidRPr="007D3593">
        <w:rPr>
          <w:rFonts w:ascii="Cambria" w:hAnsi="Cambria" w:cs="Cambria"/>
          <w:sz w:val="24"/>
          <w:szCs w:val="24"/>
          <w:lang w:val="pl-PL"/>
        </w:rPr>
        <w:t> </w:t>
      </w:r>
      <w:r w:rsidRPr="007D3593">
        <w:rPr>
          <w:rFonts w:ascii="Cambria" w:hAnsi="Cambria" w:cs="Cambria"/>
          <w:sz w:val="24"/>
          <w:szCs w:val="24"/>
          <w:lang w:val="pl-PL"/>
        </w:rPr>
        <w:t xml:space="preserve">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7D3593">
        <w:rPr>
          <w:rFonts w:ascii="Cambria" w:hAnsi="Cambria" w:cs="Cambria"/>
          <w:b/>
          <w:sz w:val="24"/>
          <w:szCs w:val="24"/>
          <w:lang w:val="pl-PL"/>
        </w:rPr>
        <w:t xml:space="preserve">Załącznikiem Nr </w:t>
      </w:r>
      <w:r w:rsidR="00F277FC" w:rsidRPr="007D3593">
        <w:rPr>
          <w:rFonts w:ascii="Cambria" w:hAnsi="Cambria" w:cs="Cambria"/>
          <w:b/>
          <w:sz w:val="24"/>
          <w:szCs w:val="24"/>
          <w:lang w:val="pl-PL"/>
        </w:rPr>
        <w:t>7</w:t>
      </w:r>
      <w:r w:rsidRPr="007D3593">
        <w:rPr>
          <w:rFonts w:ascii="Cambria" w:hAnsi="Cambria" w:cs="Cambria"/>
          <w:b/>
          <w:sz w:val="24"/>
          <w:szCs w:val="24"/>
          <w:lang w:val="pl-PL"/>
        </w:rPr>
        <w:t xml:space="preserve"> do SWZ</w:t>
      </w:r>
      <w:r w:rsidR="00A87102" w:rsidRPr="007D3593">
        <w:rPr>
          <w:rFonts w:ascii="Cambria" w:hAnsi="Cambria" w:cs="Cambria"/>
          <w:i/>
          <w:color w:val="000000"/>
          <w:sz w:val="24"/>
          <w:szCs w:val="24"/>
          <w:lang w:val="pl-PL"/>
        </w:rPr>
        <w:t xml:space="preserve"> -</w:t>
      </w:r>
      <w:r w:rsidRPr="007D3593">
        <w:rPr>
          <w:rFonts w:ascii="Cambria" w:hAnsi="Cambria" w:cs="Cambria"/>
          <w:i/>
          <w:color w:val="000000"/>
          <w:sz w:val="24"/>
          <w:szCs w:val="24"/>
          <w:lang w:val="pl-PL"/>
        </w:rPr>
        <w:t xml:space="preserve"> w odniesieniu do warunku określonego w pkt. 6.1.4. </w:t>
      </w:r>
      <w:proofErr w:type="spellStart"/>
      <w:r w:rsidRPr="007D3593">
        <w:rPr>
          <w:rFonts w:ascii="Cambria" w:hAnsi="Cambria" w:cs="Cambria"/>
          <w:i/>
          <w:color w:val="000000"/>
          <w:sz w:val="24"/>
          <w:szCs w:val="24"/>
          <w:lang w:val="pl-PL"/>
        </w:rPr>
        <w:t>ppkt</w:t>
      </w:r>
      <w:proofErr w:type="spellEnd"/>
      <w:r w:rsidRPr="007D3593">
        <w:rPr>
          <w:rFonts w:ascii="Cambria" w:hAnsi="Cambria" w:cs="Cambria"/>
          <w:i/>
          <w:color w:val="000000"/>
          <w:sz w:val="24"/>
          <w:szCs w:val="24"/>
          <w:lang w:val="pl-PL"/>
        </w:rPr>
        <w:t>. 2) SWZ.</w:t>
      </w:r>
    </w:p>
    <w:p w14:paraId="1F4DE318" w14:textId="77777777" w:rsidR="001835D3" w:rsidRPr="007D3593" w:rsidRDefault="001835D3" w:rsidP="002653B6">
      <w:pPr>
        <w:pStyle w:val="Kolorowalistaakcent11"/>
        <w:numPr>
          <w:ilvl w:val="2"/>
          <w:numId w:val="16"/>
        </w:numPr>
        <w:spacing w:before="0" w:after="0" w:line="300" w:lineRule="auto"/>
        <w:ind w:left="1418" w:hanging="709"/>
        <w:rPr>
          <w:rFonts w:ascii="Cambria" w:hAnsi="Cambria" w:cs="Cambria"/>
          <w:bCs/>
          <w:i/>
          <w:iCs/>
          <w:sz w:val="24"/>
          <w:szCs w:val="24"/>
          <w:lang w:val="pl-PL"/>
        </w:rPr>
      </w:pPr>
      <w:r w:rsidRPr="007D3593">
        <w:rPr>
          <w:rFonts w:ascii="Cambria" w:hAnsi="Cambria" w:cs="Cambria"/>
          <w:b/>
          <w:sz w:val="24"/>
          <w:szCs w:val="24"/>
          <w:lang w:val="pl-PL"/>
        </w:rPr>
        <w:t>W celu potwierdzenia braku podstaw do wykluczenia z udziału w postępowaniu:</w:t>
      </w:r>
    </w:p>
    <w:p w14:paraId="0A0DD960" w14:textId="77777777" w:rsidR="001835D3" w:rsidRPr="007D3593" w:rsidRDefault="001835D3" w:rsidP="002653B6">
      <w:pPr>
        <w:pStyle w:val="Kolorowalistaakcent11"/>
        <w:spacing w:before="0" w:after="0" w:line="300" w:lineRule="auto"/>
        <w:ind w:left="1418" w:hanging="2"/>
        <w:rPr>
          <w:rFonts w:ascii="Cambria" w:hAnsi="Cambria" w:cs="Cambria"/>
          <w:sz w:val="10"/>
          <w:szCs w:val="10"/>
          <w:lang w:val="pl-PL"/>
        </w:rPr>
      </w:pPr>
      <w:r w:rsidRPr="007D3593">
        <w:rPr>
          <w:rFonts w:ascii="Cambria" w:hAnsi="Cambria" w:cs="Cambria"/>
          <w:bCs/>
          <w:i/>
          <w:iCs/>
          <w:sz w:val="24"/>
          <w:szCs w:val="24"/>
          <w:lang w:val="pl-PL"/>
        </w:rPr>
        <w:t xml:space="preserve">Zamawiający </w:t>
      </w:r>
      <w:r w:rsidRPr="007D3593">
        <w:rPr>
          <w:rFonts w:ascii="Cambria" w:hAnsi="Cambria" w:cs="Cambria"/>
          <w:bCs/>
          <w:i/>
          <w:iCs/>
          <w:sz w:val="24"/>
          <w:szCs w:val="24"/>
          <w:u w:val="single"/>
          <w:lang w:val="pl-PL"/>
        </w:rPr>
        <w:t>nie wymaga</w:t>
      </w:r>
      <w:r w:rsidRPr="007D3593">
        <w:rPr>
          <w:rFonts w:ascii="Cambria" w:hAnsi="Cambria" w:cs="Cambria"/>
          <w:bCs/>
          <w:i/>
          <w:iCs/>
          <w:sz w:val="24"/>
          <w:szCs w:val="24"/>
          <w:lang w:val="pl-PL"/>
        </w:rPr>
        <w:t xml:space="preserve"> złożenia przez Wykonawcę podmiotowych </w:t>
      </w:r>
      <w:r w:rsidRPr="007D3593">
        <w:rPr>
          <w:rFonts w:ascii="Cambria" w:hAnsi="Cambria" w:cs="Cambria"/>
          <w:bCs/>
          <w:i/>
          <w:iCs/>
          <w:sz w:val="24"/>
          <w:szCs w:val="24"/>
          <w:lang w:val="pl-PL"/>
        </w:rPr>
        <w:lastRenderedPageBreak/>
        <w:t>środków dowodowych w tym zakresie.</w:t>
      </w:r>
    </w:p>
    <w:p w14:paraId="5059008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składa podmiotowe środki dowodowe na wezwanie Zamawiającego. Dokumenty te powinny być aktualne na dzień ich złożenia.</w:t>
      </w:r>
    </w:p>
    <w:p w14:paraId="017728C6" w14:textId="3B0BB8A4"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Jeżeli zachodzą uzasadnione podstawy do uznania, że złożone uprzednio podmiotowe środki dowodowe nie są już aktualne, Zamawiający może w każdym czasie wezwać Wykonawcę lub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do złożenia wszystkich lub niektórych podmiotowych środków dowodowych, aktualnych na dzień ich złożenia.</w:t>
      </w:r>
    </w:p>
    <w:p w14:paraId="5363D798" w14:textId="7692DB7A"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nie będzie wzywał do złożenia podmiotowych środków dowodowych, jeżeli może je uzyskać za pomocą bezpłatnych i ogólnodostępnych baz danych, w szczególności rejestrów publicznych w rozumieniu ustawy z dnia </w:t>
      </w:r>
      <w:r w:rsidR="001B7C74" w:rsidRPr="007D3593">
        <w:rPr>
          <w:rFonts w:ascii="Cambria" w:hAnsi="Cambria" w:cs="Cambria"/>
          <w:color w:val="000000"/>
          <w:sz w:val="24"/>
          <w:szCs w:val="24"/>
          <w:lang w:val="pl-PL"/>
        </w:rPr>
        <w:br/>
      </w:r>
      <w:r w:rsidRPr="007D3593">
        <w:rPr>
          <w:rFonts w:ascii="Cambria" w:hAnsi="Cambria" w:cs="Cambria"/>
          <w:color w:val="000000"/>
          <w:sz w:val="24"/>
          <w:szCs w:val="24"/>
          <w:lang w:val="pl-PL"/>
        </w:rPr>
        <w:t>17 lutego 2005 r. o informatyzacji działalności podmiotów realizujących zadania publiczne, o ile Wykonawca wskazał w oświadczeniu, o którym mowa w pkt 8.1 SWZ dane umożliwiające dostęp do tych środków.</w:t>
      </w:r>
    </w:p>
    <w:p w14:paraId="3852CDB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5BABCA10"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873B20F" w14:textId="5036F3D2"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może żądać od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wyjaśnień dotyczących treści złożonych podmiotowych środków dowodowych.</w:t>
      </w:r>
    </w:p>
    <w:p w14:paraId="3982D905" w14:textId="0497BDE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BCC5A0C" w14:textId="45441E69"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Oświadczenia</w:t>
      </w:r>
      <w:r w:rsidR="00DA0C5F" w:rsidRPr="007D3593">
        <w:rPr>
          <w:rFonts w:ascii="Cambria" w:hAnsi="Cambria" w:cs="Cambria"/>
          <w:sz w:val="24"/>
          <w:szCs w:val="24"/>
          <w:lang w:val="pl-PL"/>
        </w:rPr>
        <w:t>,</w:t>
      </w:r>
      <w:r w:rsidRPr="007D3593">
        <w:rPr>
          <w:rFonts w:ascii="Cambria" w:hAnsi="Cambria" w:cs="Cambria"/>
          <w:sz w:val="24"/>
          <w:szCs w:val="24"/>
          <w:lang w:val="pl-PL"/>
        </w:rPr>
        <w:t xml:space="preserve"> o których mowa w </w:t>
      </w:r>
      <w:r w:rsidR="00DA0C5F" w:rsidRPr="007D3593">
        <w:rPr>
          <w:rFonts w:ascii="Cambria" w:hAnsi="Cambria" w:cs="Cambria"/>
          <w:sz w:val="24"/>
          <w:szCs w:val="24"/>
          <w:lang w:val="pl-PL"/>
        </w:rPr>
        <w:t>pkt</w:t>
      </w:r>
      <w:r w:rsidRPr="007D3593">
        <w:rPr>
          <w:rFonts w:ascii="Cambria" w:hAnsi="Cambria" w:cs="Cambria"/>
          <w:sz w:val="24"/>
          <w:szCs w:val="24"/>
          <w:lang w:val="pl-PL"/>
        </w:rPr>
        <w:t xml:space="preserve"> 8.1</w:t>
      </w:r>
      <w:r w:rsidR="00DA0C5F" w:rsidRPr="007D3593">
        <w:rPr>
          <w:rFonts w:ascii="Cambria" w:hAnsi="Cambria" w:cs="Cambria"/>
          <w:sz w:val="24"/>
          <w:szCs w:val="24"/>
          <w:lang w:val="pl-PL"/>
        </w:rPr>
        <w:t xml:space="preserve"> i 8.2</w:t>
      </w:r>
      <w:r w:rsidRPr="007D3593">
        <w:rPr>
          <w:rFonts w:ascii="Cambria" w:hAnsi="Cambria" w:cs="Cambria"/>
          <w:sz w:val="24"/>
          <w:szCs w:val="24"/>
          <w:lang w:val="pl-PL"/>
        </w:rPr>
        <w:t xml:space="preserve"> SWZ </w:t>
      </w:r>
      <w:r w:rsidRPr="007D3593">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19A77845" w14:textId="399E1C73"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Podmiotowe środki dowodowe </w:t>
      </w:r>
      <w:r w:rsidRPr="007D3593">
        <w:rPr>
          <w:rFonts w:ascii="Cambria" w:hAnsi="Cambria" w:cs="Cambria"/>
          <w:color w:val="000000"/>
          <w:sz w:val="24"/>
          <w:szCs w:val="24"/>
          <w:lang w:val="pl-PL"/>
        </w:rPr>
        <w:t xml:space="preserve">sporządza się w postaci elektronicznej,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formatach danych określonych w przepisach wydanych na podstawie </w:t>
      </w:r>
      <w:r w:rsidRPr="007D3593">
        <w:rPr>
          <w:rFonts w:ascii="Cambria" w:hAnsi="Cambria" w:cs="Cambria"/>
          <w:sz w:val="24"/>
          <w:szCs w:val="24"/>
          <w:lang w:val="pl-PL"/>
        </w:rPr>
        <w:t>art. 18</w:t>
      </w:r>
      <w:r w:rsidRPr="007D3593">
        <w:rPr>
          <w:rFonts w:ascii="Cambria" w:hAnsi="Cambria" w:cs="Cambria"/>
          <w:color w:val="000000"/>
          <w:sz w:val="24"/>
          <w:szCs w:val="24"/>
          <w:lang w:val="pl-PL"/>
        </w:rPr>
        <w:t xml:space="preserve"> ustawy z dnia 17 lutego 2005 r. o informatyzacji działalności podmiotów realizujących zadania publiczne (Dz. U. z 202</w:t>
      </w:r>
      <w:r w:rsidR="00877261" w:rsidRPr="007D3593">
        <w:rPr>
          <w:rFonts w:ascii="Cambria" w:hAnsi="Cambria" w:cs="Cambria"/>
          <w:color w:val="000000"/>
          <w:sz w:val="24"/>
          <w:szCs w:val="24"/>
          <w:lang w:val="pl-PL"/>
        </w:rPr>
        <w:t>4</w:t>
      </w:r>
      <w:r w:rsidRPr="007D3593">
        <w:rPr>
          <w:rFonts w:ascii="Cambria" w:hAnsi="Cambria" w:cs="Cambria"/>
          <w:color w:val="000000"/>
          <w:sz w:val="24"/>
          <w:szCs w:val="24"/>
          <w:lang w:val="pl-PL"/>
        </w:rPr>
        <w:t xml:space="preserve"> r. poz.</w:t>
      </w:r>
      <w:r w:rsidR="00877261" w:rsidRPr="007D3593">
        <w:rPr>
          <w:rFonts w:ascii="Cambria" w:hAnsi="Cambria" w:cs="Cambria"/>
          <w:color w:val="000000"/>
          <w:sz w:val="24"/>
          <w:szCs w:val="24"/>
          <w:lang w:val="pl-PL"/>
        </w:rPr>
        <w:t xml:space="preserve"> </w:t>
      </w:r>
      <w:r w:rsidR="00DA0C5F" w:rsidRPr="007D3593">
        <w:rPr>
          <w:rFonts w:ascii="Cambria" w:hAnsi="Cambria" w:cs="Cambria"/>
          <w:color w:val="000000"/>
          <w:sz w:val="24"/>
          <w:szCs w:val="24"/>
          <w:lang w:val="pl-PL"/>
        </w:rPr>
        <w:t>1557</w:t>
      </w:r>
      <w:r w:rsidRPr="007D3593">
        <w:rPr>
          <w:rFonts w:ascii="Cambria" w:hAnsi="Cambria" w:cs="Cambria"/>
          <w:color w:val="000000"/>
          <w:sz w:val="24"/>
          <w:szCs w:val="24"/>
          <w:lang w:val="pl-PL"/>
        </w:rPr>
        <w:t>), z zastrzeżeniem formatów, o których mowa w </w:t>
      </w:r>
      <w:r w:rsidRPr="007D3593">
        <w:rPr>
          <w:rFonts w:ascii="Cambria" w:hAnsi="Cambria" w:cs="Cambria"/>
          <w:sz w:val="24"/>
          <w:szCs w:val="24"/>
          <w:lang w:val="pl-PL"/>
        </w:rPr>
        <w:t>art. 66 ust. 1</w:t>
      </w:r>
      <w:r w:rsidRPr="007D3593">
        <w:rPr>
          <w:rFonts w:ascii="Cambria" w:hAnsi="Cambria" w:cs="Cambria"/>
          <w:color w:val="000000"/>
          <w:sz w:val="24"/>
          <w:szCs w:val="24"/>
          <w:lang w:val="pl-PL"/>
        </w:rPr>
        <w:t xml:space="preserve"> ustawy, z uwzględnieniem rodzaju przekazywanych danych.</w:t>
      </w:r>
    </w:p>
    <w:p w14:paraId="48BDB6EC" w14:textId="02CF312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Podmiotowe środki dowodowe przekazuje się wg zasad określonych </w:t>
      </w:r>
      <w:r w:rsidR="00A87102" w:rsidRPr="007D3593">
        <w:rPr>
          <w:rFonts w:ascii="Cambria" w:hAnsi="Cambria" w:cs="Cambria"/>
          <w:sz w:val="24"/>
          <w:szCs w:val="24"/>
          <w:lang w:val="pl-PL"/>
        </w:rPr>
        <w:br/>
      </w:r>
      <w:r w:rsidRPr="007D3593">
        <w:rPr>
          <w:rFonts w:ascii="Cambria" w:hAnsi="Cambria" w:cs="Cambria"/>
          <w:sz w:val="24"/>
          <w:szCs w:val="24"/>
          <w:lang w:val="pl-PL"/>
        </w:rPr>
        <w:t xml:space="preserve">w rozporządzeniu Prezesa Rady Ministrów w sprawie sposobu sporządzania </w:t>
      </w:r>
      <w:r w:rsidR="00A87102" w:rsidRPr="007D3593">
        <w:rPr>
          <w:rFonts w:ascii="Cambria" w:hAnsi="Cambria" w:cs="Cambria"/>
          <w:sz w:val="24"/>
          <w:szCs w:val="24"/>
          <w:lang w:val="pl-PL"/>
        </w:rPr>
        <w:br/>
      </w:r>
      <w:r w:rsidRPr="007D3593">
        <w:rPr>
          <w:rFonts w:ascii="Cambria" w:hAnsi="Cambria" w:cs="Cambria"/>
          <w:sz w:val="24"/>
          <w:szCs w:val="24"/>
          <w:lang w:val="pl-PL"/>
        </w:rPr>
        <w:lastRenderedPageBreak/>
        <w:t xml:space="preserve">i przekazywania informacji oraz wymagań technicznych dla dokumentów elektronicznych oraz środków komunikacji elektronicznej w postępowaniu </w:t>
      </w:r>
      <w:r w:rsidR="00A87102" w:rsidRPr="007D3593">
        <w:rPr>
          <w:rFonts w:ascii="Cambria" w:hAnsi="Cambria" w:cs="Cambria"/>
          <w:sz w:val="24"/>
          <w:szCs w:val="24"/>
          <w:lang w:val="pl-PL"/>
        </w:rPr>
        <w:br/>
      </w:r>
      <w:r w:rsidRPr="007D3593">
        <w:rPr>
          <w:rFonts w:ascii="Cambria" w:hAnsi="Cambria" w:cs="Cambria"/>
          <w:sz w:val="24"/>
          <w:szCs w:val="24"/>
          <w:lang w:val="pl-PL"/>
        </w:rPr>
        <w:t>o udzielenie zamówienia publicznego lub konkursie (Dz.</w:t>
      </w:r>
      <w:r w:rsidR="001B7C74" w:rsidRPr="007D3593">
        <w:rPr>
          <w:rFonts w:ascii="Cambria" w:hAnsi="Cambria" w:cs="Cambria"/>
          <w:sz w:val="24"/>
          <w:szCs w:val="24"/>
          <w:lang w:val="pl-PL"/>
        </w:rPr>
        <w:t xml:space="preserve"> </w:t>
      </w:r>
      <w:r w:rsidRPr="007D3593">
        <w:rPr>
          <w:rFonts w:ascii="Cambria" w:hAnsi="Cambria" w:cs="Cambria"/>
          <w:sz w:val="24"/>
          <w:szCs w:val="24"/>
          <w:lang w:val="pl-PL"/>
        </w:rPr>
        <w:t>U.</w:t>
      </w:r>
      <w:r w:rsidR="001B7C74" w:rsidRPr="007D3593">
        <w:rPr>
          <w:rFonts w:ascii="Cambria" w:hAnsi="Cambria" w:cs="Cambria"/>
          <w:sz w:val="24"/>
          <w:szCs w:val="24"/>
          <w:lang w:val="pl-PL"/>
        </w:rPr>
        <w:t xml:space="preserve"> </w:t>
      </w:r>
      <w:r w:rsidRPr="007D3593">
        <w:rPr>
          <w:rFonts w:ascii="Cambria" w:hAnsi="Cambria" w:cs="Cambria"/>
          <w:sz w:val="24"/>
          <w:szCs w:val="24"/>
          <w:lang w:val="pl-PL"/>
        </w:rPr>
        <w:t>2020 poz. 2452)</w:t>
      </w:r>
    </w:p>
    <w:p w14:paraId="311F5CF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w tym pliku odpowiednio kwalifikowanym podpisem elektronicznym, podpisem zaufanym lub podpisem osobistym.</w:t>
      </w:r>
    </w:p>
    <w:p w14:paraId="1B3F4D46" w14:textId="624D2214"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Oświadczenia wskazane w </w:t>
      </w:r>
      <w:r w:rsidR="00DA0C5F" w:rsidRPr="007D3593">
        <w:rPr>
          <w:rFonts w:ascii="Cambria" w:hAnsi="Cambria" w:cs="Cambria"/>
          <w:sz w:val="24"/>
          <w:szCs w:val="24"/>
          <w:lang w:val="pl-PL"/>
        </w:rPr>
        <w:t>pkt</w:t>
      </w:r>
      <w:r w:rsidRPr="007D3593">
        <w:rPr>
          <w:rFonts w:ascii="Cambria" w:hAnsi="Cambria" w:cs="Cambria"/>
          <w:sz w:val="24"/>
          <w:szCs w:val="24"/>
          <w:lang w:val="pl-PL"/>
        </w:rPr>
        <w:t xml:space="preserve"> 8.1</w:t>
      </w:r>
      <w:r w:rsidR="00DA0C5F" w:rsidRPr="007D3593">
        <w:rPr>
          <w:rFonts w:ascii="Cambria" w:hAnsi="Cambria" w:cs="Cambria"/>
          <w:sz w:val="24"/>
          <w:szCs w:val="24"/>
          <w:lang w:val="pl-PL"/>
        </w:rPr>
        <w:t xml:space="preserve"> i 8.2</w:t>
      </w:r>
      <w:r w:rsidRPr="007D3593">
        <w:rPr>
          <w:rFonts w:ascii="Cambria" w:hAnsi="Cambria" w:cs="Cambria"/>
          <w:sz w:val="24"/>
          <w:szCs w:val="24"/>
          <w:lang w:val="pl-PL"/>
        </w:rPr>
        <w:t xml:space="preserve"> SWZ i podmiotowe środki dowodowe przekazuje się środkiem komunikacji elektronicznej wskazanym w rozdziale </w:t>
      </w:r>
      <w:r w:rsidR="001D5D54" w:rsidRPr="007D3593">
        <w:rPr>
          <w:rFonts w:ascii="Cambria" w:hAnsi="Cambria" w:cs="Cambria"/>
          <w:sz w:val="24"/>
          <w:szCs w:val="24"/>
          <w:lang w:val="pl-PL"/>
        </w:rPr>
        <w:br/>
      </w:r>
      <w:r w:rsidRPr="007D3593">
        <w:rPr>
          <w:rFonts w:ascii="Cambria" w:hAnsi="Cambria" w:cs="Cambria"/>
          <w:sz w:val="24"/>
          <w:szCs w:val="24"/>
          <w:lang w:val="pl-PL"/>
        </w:rPr>
        <w:t>11 SWZ.</w:t>
      </w:r>
    </w:p>
    <w:p w14:paraId="66843777" w14:textId="4878D6A3"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 xml:space="preserve">W przypadku, gdy oświadczenia o których mowa w </w:t>
      </w:r>
      <w:r w:rsidR="00DA0C5F" w:rsidRPr="007D3593">
        <w:rPr>
          <w:rFonts w:ascii="Cambria" w:hAnsi="Cambria" w:cs="Cambria"/>
          <w:color w:val="000000"/>
          <w:sz w:val="24"/>
          <w:szCs w:val="24"/>
          <w:lang w:val="pl-PL"/>
        </w:rPr>
        <w:t>pkt</w:t>
      </w:r>
      <w:r w:rsidRPr="007D3593">
        <w:rPr>
          <w:rFonts w:ascii="Cambria" w:hAnsi="Cambria" w:cs="Cambria"/>
          <w:color w:val="000000"/>
          <w:sz w:val="24"/>
          <w:szCs w:val="24"/>
          <w:lang w:val="pl-PL"/>
        </w:rPr>
        <w:t xml:space="preserve"> 8.1</w:t>
      </w:r>
      <w:r w:rsidR="00DA0C5F" w:rsidRPr="007D3593">
        <w:rPr>
          <w:rFonts w:ascii="Cambria" w:hAnsi="Cambria" w:cs="Cambria"/>
          <w:color w:val="000000"/>
          <w:sz w:val="24"/>
          <w:szCs w:val="24"/>
          <w:lang w:val="pl-PL"/>
        </w:rPr>
        <w:t xml:space="preserve"> i 8.2</w:t>
      </w:r>
      <w:r w:rsidRPr="007D3593">
        <w:rPr>
          <w:rFonts w:ascii="Cambria" w:hAnsi="Cambria" w:cs="Cambria"/>
          <w:color w:val="000000"/>
          <w:sz w:val="24"/>
          <w:szCs w:val="24"/>
          <w:lang w:val="pl-PL"/>
        </w:rPr>
        <w:t xml:space="preserve"> SWZ lub </w:t>
      </w:r>
      <w:r w:rsidRPr="007D3593">
        <w:rPr>
          <w:rFonts w:ascii="Cambria" w:hAnsi="Cambria" w:cs="Cambria"/>
          <w:sz w:val="24"/>
          <w:szCs w:val="24"/>
          <w:lang w:val="pl-PL"/>
        </w:rPr>
        <w:t xml:space="preserve">podmiotowe środki dowodowe </w:t>
      </w:r>
      <w:r w:rsidRPr="007D3593">
        <w:rPr>
          <w:rFonts w:ascii="Cambria" w:hAnsi="Cambria" w:cs="Cambria"/>
          <w:color w:val="000000"/>
          <w:sz w:val="24"/>
          <w:szCs w:val="24"/>
          <w:lang w:val="pl-PL"/>
        </w:rPr>
        <w:t xml:space="preserve">zawierają informacje stanowiące tajemnicę przedsiębiorstwa w rozumieniu przepisów </w:t>
      </w:r>
      <w:r w:rsidRPr="007D3593">
        <w:rPr>
          <w:rFonts w:ascii="Cambria" w:hAnsi="Cambria" w:cs="Cambria"/>
          <w:sz w:val="24"/>
          <w:szCs w:val="24"/>
          <w:lang w:val="pl-PL"/>
        </w:rPr>
        <w:t>ustawy</w:t>
      </w:r>
      <w:r w:rsidRPr="007D3593">
        <w:rPr>
          <w:rFonts w:ascii="Cambria" w:hAnsi="Cambria" w:cs="Cambria"/>
          <w:color w:val="000000"/>
          <w:sz w:val="24"/>
          <w:szCs w:val="24"/>
          <w:lang w:val="pl-PL"/>
        </w:rPr>
        <w:t xml:space="preserve"> z dnia 16 kwietnia 1993 r.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o zwalczaniu nieuczciwej konkurencji (Dz. U. z 202</w:t>
      </w:r>
      <w:r w:rsidR="00AE2370" w:rsidRPr="007D3593">
        <w:rPr>
          <w:rFonts w:ascii="Cambria" w:hAnsi="Cambria" w:cs="Cambria"/>
          <w:color w:val="000000"/>
          <w:sz w:val="24"/>
          <w:szCs w:val="24"/>
          <w:lang w:val="pl-PL"/>
        </w:rPr>
        <w:t>2</w:t>
      </w:r>
      <w:r w:rsidRPr="007D3593">
        <w:rPr>
          <w:rFonts w:ascii="Cambria" w:hAnsi="Cambria" w:cs="Cambria"/>
          <w:color w:val="000000"/>
          <w:sz w:val="24"/>
          <w:szCs w:val="24"/>
          <w:lang w:val="pl-PL"/>
        </w:rPr>
        <w:t xml:space="preserve"> r. poz. 1</w:t>
      </w:r>
      <w:r w:rsidR="00AE2370" w:rsidRPr="007D3593">
        <w:rPr>
          <w:rFonts w:ascii="Cambria" w:hAnsi="Cambria" w:cs="Cambria"/>
          <w:color w:val="000000"/>
          <w:sz w:val="24"/>
          <w:szCs w:val="24"/>
          <w:lang w:val="pl-PL"/>
        </w:rPr>
        <w:t>233</w:t>
      </w:r>
      <w:r w:rsidRPr="007D3593">
        <w:rPr>
          <w:rFonts w:ascii="Cambria" w:hAnsi="Cambria" w:cs="Cambria"/>
          <w:color w:val="000000"/>
          <w:sz w:val="24"/>
          <w:szCs w:val="24"/>
          <w:lang w:val="pl-PL"/>
        </w:rPr>
        <w:t xml:space="preserve">), Wykonawca,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celu utrzymania w poufności tych informacji, przekazuje je w wydzielonym </w:t>
      </w:r>
      <w:r w:rsidR="001D5D54" w:rsidRPr="007D3593">
        <w:rPr>
          <w:rFonts w:ascii="Cambria" w:hAnsi="Cambria" w:cs="Cambria"/>
          <w:color w:val="000000"/>
          <w:sz w:val="24"/>
          <w:szCs w:val="24"/>
          <w:lang w:val="pl-PL"/>
        </w:rPr>
        <w:br/>
      </w:r>
      <w:r w:rsidRPr="007D3593">
        <w:rPr>
          <w:rFonts w:ascii="Cambria" w:hAnsi="Cambria" w:cs="Cambria"/>
          <w:color w:val="000000"/>
          <w:sz w:val="24"/>
          <w:szCs w:val="24"/>
          <w:lang w:val="pl-PL"/>
        </w:rPr>
        <w:t>i odpowiednio oznaczonym pliku.</w:t>
      </w:r>
    </w:p>
    <w:p w14:paraId="7950C38B"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Podmiotowe i środki dowodowe </w:t>
      </w:r>
      <w:r w:rsidRPr="007D3593">
        <w:rPr>
          <w:rFonts w:ascii="Cambria" w:hAnsi="Cambria" w:cs="Cambria"/>
          <w:color w:val="000000"/>
          <w:sz w:val="24"/>
          <w:szCs w:val="24"/>
          <w:lang w:val="pl-PL"/>
        </w:rPr>
        <w:t xml:space="preserve">sporządzone w języku obcym przekazuje się wraz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z tłumaczeniem na język polski.</w:t>
      </w:r>
    </w:p>
    <w:p w14:paraId="2A6A9A3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Dokumenty elektroniczne muszą spełnia łącznie następujące wymagania:</w:t>
      </w:r>
    </w:p>
    <w:p w14:paraId="56AC01D5" w14:textId="6E63EC56"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są utrwalone w sposób umożliwiający ich wielokrotne odczytanie, zapisanie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i powielenie, a także przekazanie przy użyciu środków komunikacji elektronicznej lub na informatycznym nośniku danych</w:t>
      </w:r>
      <w:r w:rsidR="001B7C74" w:rsidRPr="007D3593">
        <w:rPr>
          <w:rFonts w:ascii="Cambria" w:hAnsi="Cambria" w:cs="Cambria"/>
          <w:color w:val="000000"/>
          <w:sz w:val="24"/>
          <w:szCs w:val="24"/>
          <w:lang w:val="pl-PL"/>
        </w:rPr>
        <w:t>,</w:t>
      </w:r>
    </w:p>
    <w:p w14:paraId="1FCF22E5" w14:textId="4C9ABB9E"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umożliwiają prezentację treści w postaci elektronicznej, w szczególności przez wyświetlenie tej treści na monitorze ekranowym</w:t>
      </w:r>
      <w:r w:rsidR="001B7C74" w:rsidRPr="007D3593">
        <w:rPr>
          <w:rFonts w:ascii="Cambria" w:hAnsi="Cambria" w:cs="Cambria"/>
          <w:color w:val="000000"/>
          <w:sz w:val="24"/>
          <w:szCs w:val="24"/>
          <w:lang w:val="pl-PL"/>
        </w:rPr>
        <w:t>,</w:t>
      </w:r>
    </w:p>
    <w:p w14:paraId="687A6ED9" w14:textId="4AB16B2B"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umożliwiają prezentację treści w postaci papierowej, w szczególności za pomocą wydruku</w:t>
      </w:r>
      <w:r w:rsidR="001B7C74" w:rsidRPr="007D3593">
        <w:rPr>
          <w:rFonts w:ascii="Cambria" w:hAnsi="Cambria" w:cs="Cambria"/>
          <w:color w:val="000000"/>
          <w:sz w:val="24"/>
          <w:szCs w:val="24"/>
          <w:lang w:val="pl-PL"/>
        </w:rPr>
        <w:t>,</w:t>
      </w:r>
    </w:p>
    <w:p w14:paraId="0885A429" w14:textId="6D4E2A35" w:rsidR="001D5D54" w:rsidRPr="007D3593" w:rsidRDefault="001835D3" w:rsidP="00D9781A">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zawierają dane w układzie niepozostawiającym wątpliwości co do treści i kontekstu zapisanych informacji.</w:t>
      </w:r>
    </w:p>
    <w:p w14:paraId="39CB7885" w14:textId="77777777" w:rsidR="001835D3" w:rsidRPr="007D3593" w:rsidRDefault="001835D3" w:rsidP="002653B6">
      <w:pPr>
        <w:pStyle w:val="Akapitzlist2"/>
        <w:shd w:val="clear" w:color="auto" w:fill="FFFFFF"/>
        <w:spacing w:before="0" w:after="0" w:line="300" w:lineRule="auto"/>
        <w:ind w:left="1134"/>
        <w:rPr>
          <w:rFonts w:ascii="Cambria" w:hAnsi="Cambria" w:cs="Cambria"/>
          <w:color w:val="000000"/>
          <w:sz w:val="24"/>
          <w:szCs w:val="24"/>
          <w:lang w:val="pl-PL"/>
        </w:rPr>
      </w:pPr>
    </w:p>
    <w:tbl>
      <w:tblPr>
        <w:tblW w:w="0" w:type="auto"/>
        <w:tblInd w:w="108" w:type="dxa"/>
        <w:tblLayout w:type="fixed"/>
        <w:tblLook w:val="0000" w:firstRow="0" w:lastRow="0" w:firstColumn="0" w:lastColumn="0" w:noHBand="0" w:noVBand="0"/>
      </w:tblPr>
      <w:tblGrid>
        <w:gridCol w:w="8964"/>
      </w:tblGrid>
      <w:tr w:rsidR="001835D3" w:rsidRPr="00134463" w14:paraId="190A584F" w14:textId="77777777" w:rsidTr="00E1448A">
        <w:tc>
          <w:tcPr>
            <w:tcW w:w="8964" w:type="dxa"/>
            <w:tcBorders>
              <w:bottom w:val="single" w:sz="4" w:space="0" w:color="000000"/>
            </w:tcBorders>
            <w:shd w:val="clear" w:color="auto" w:fill="D9D9D9"/>
          </w:tcPr>
          <w:p w14:paraId="72E81D01" w14:textId="77777777" w:rsidR="001835D3" w:rsidRPr="007D3593" w:rsidRDefault="001835D3" w:rsidP="002653B6">
            <w:pPr>
              <w:spacing w:line="300" w:lineRule="auto"/>
              <w:jc w:val="center"/>
              <w:rPr>
                <w:rFonts w:ascii="Cambria" w:hAnsi="Cambria" w:cs="Cambria"/>
                <w:sz w:val="26"/>
                <w:szCs w:val="26"/>
                <w:lang w:val="pl-PL"/>
              </w:rPr>
            </w:pPr>
            <w:r w:rsidRPr="007D3593">
              <w:rPr>
                <w:rFonts w:ascii="Cambria" w:hAnsi="Cambria" w:cs="Cambria"/>
                <w:sz w:val="26"/>
                <w:szCs w:val="26"/>
                <w:lang w:val="pl-PL"/>
              </w:rPr>
              <w:t>Rozdział 9</w:t>
            </w:r>
          </w:p>
          <w:p w14:paraId="4DADA11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INFORMACJA DLA WYKONAWCÓW POLEGAJĄCYCH </w:t>
            </w:r>
            <w:r w:rsidRPr="007D3593">
              <w:rPr>
                <w:rFonts w:ascii="Cambria" w:hAnsi="Cambria" w:cs="Cambria"/>
                <w:b/>
                <w:sz w:val="26"/>
                <w:szCs w:val="26"/>
                <w:lang w:val="pl-PL"/>
              </w:rPr>
              <w:br/>
              <w:t xml:space="preserve">NA ZASOBACH INNYCH PODMIOTÓW, NA ZASADACH OKREŚLONYCH </w:t>
            </w:r>
            <w:r w:rsidRPr="007D3593">
              <w:rPr>
                <w:rFonts w:ascii="Cambria" w:hAnsi="Cambria" w:cs="Cambria"/>
                <w:b/>
                <w:sz w:val="26"/>
                <w:szCs w:val="26"/>
                <w:lang w:val="pl-PL"/>
              </w:rPr>
              <w:br/>
              <w:t>W ART. 118 USTAWY PZP ORAZ ZAMIERZAJĄCYCH POWIERZYĆ WYKONANIE CZĘŚCI ZAMÓWIENIA PODWYKONAWCOM</w:t>
            </w:r>
          </w:p>
        </w:tc>
      </w:tr>
    </w:tbl>
    <w:p w14:paraId="3CEA9DD3" w14:textId="77777777" w:rsidR="001835D3" w:rsidRPr="007D3593" w:rsidRDefault="001835D3" w:rsidP="002653B6">
      <w:pPr>
        <w:pStyle w:val="Akapitzlist2"/>
        <w:spacing w:before="0" w:after="0" w:line="300" w:lineRule="auto"/>
        <w:ind w:left="0"/>
        <w:rPr>
          <w:rFonts w:ascii="Cambria" w:hAnsi="Cambria" w:cs="Cambria"/>
          <w:sz w:val="16"/>
          <w:szCs w:val="16"/>
          <w:lang w:val="pl-PL"/>
        </w:rPr>
      </w:pPr>
    </w:p>
    <w:p w14:paraId="0FB57A4D"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może w celu potwierdzenia spełniania warunków udziału w postępowaniu, w stosownych sytuacjach oraz w odniesieniu do konkretnego </w:t>
      </w:r>
      <w:r w:rsidRPr="007D3593">
        <w:rPr>
          <w:rFonts w:ascii="Cambria" w:hAnsi="Cambria" w:cs="Cambria"/>
          <w:color w:val="000000"/>
          <w:sz w:val="24"/>
          <w:szCs w:val="24"/>
          <w:lang w:val="pl-PL"/>
        </w:rPr>
        <w:lastRenderedPageBreak/>
        <w:t xml:space="preserve">zamówienia, lub jego części, polegać na zdolnościach technicznych lub zawodowych podmiotów udostępniających zasoby, niezależnie od charakteru prawnego łączących go z nimi stosunków prawnych. </w:t>
      </w:r>
    </w:p>
    <w:p w14:paraId="40219CDC"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8B894C"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7D3593">
        <w:rPr>
          <w:rFonts w:ascii="Cambria" w:hAnsi="Cambria" w:cs="Cambria"/>
          <w:b/>
          <w:bCs/>
          <w:color w:val="000000"/>
          <w:sz w:val="24"/>
          <w:szCs w:val="24"/>
          <w:lang w:val="pl-PL"/>
        </w:rPr>
        <w:t>jeśli podmioty te wykonają roboty budowlane lub usługi, do realizacji których te zdolności są wymagane.</w:t>
      </w:r>
    </w:p>
    <w:p w14:paraId="581F1F98" w14:textId="1D8C9124"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który polega na zdolnościach lub sytuacji podmiotów udostępniających zasoby, składa </w:t>
      </w:r>
      <w:r w:rsidRPr="007D3593">
        <w:rPr>
          <w:rFonts w:ascii="Cambria" w:hAnsi="Cambria" w:cs="Cambria"/>
          <w:b/>
          <w:bCs/>
          <w:color w:val="000000"/>
          <w:sz w:val="24"/>
          <w:szCs w:val="24"/>
          <w:u w:val="single"/>
          <w:lang w:val="pl-PL"/>
        </w:rPr>
        <w:t>wraz z ofertą</w:t>
      </w:r>
      <w:r w:rsidRPr="007D3593">
        <w:rPr>
          <w:rFonts w:ascii="Cambria" w:hAnsi="Cambria" w:cs="Cambria"/>
          <w:color w:val="000000"/>
          <w:sz w:val="24"/>
          <w:szCs w:val="24"/>
          <w:lang w:val="pl-PL"/>
        </w:rPr>
        <w:t xml:space="preserve">, </w:t>
      </w:r>
      <w:r w:rsidRPr="007D3593">
        <w:rPr>
          <w:rFonts w:ascii="Cambria" w:hAnsi="Cambria" w:cs="Cambria"/>
          <w:b/>
          <w:bCs/>
          <w:color w:val="000000"/>
          <w:sz w:val="24"/>
          <w:szCs w:val="24"/>
          <w:lang w:val="pl-P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7D3593">
        <w:rPr>
          <w:rFonts w:ascii="Cambria" w:hAnsi="Cambria" w:cs="Cambria"/>
          <w:sz w:val="24"/>
          <w:szCs w:val="24"/>
          <w:lang w:val="pl-PL"/>
        </w:rPr>
        <w:t>.</w:t>
      </w:r>
    </w:p>
    <w:p w14:paraId="3D0BF524"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Zobowiązanie podmiotu udostępniającego zasoby lub inny środek dowodowy,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o którym mowa w pkt 9.4 SWZ potwierdza, że stosunek łączący Wykonawcę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z podmiotami udostępniającymi zasoby gwarantuje rzeczywisty dostęp do tych zasobów oraz określa w szczególności:</w:t>
      </w:r>
    </w:p>
    <w:p w14:paraId="0EC847A3" w14:textId="0E61A96D"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zakres dostępnych Wykonawcy zasobów podmiotu udostępniającego zasoby</w:t>
      </w:r>
      <w:r w:rsidR="0039271D" w:rsidRPr="007D3593">
        <w:rPr>
          <w:rFonts w:ascii="Cambria" w:hAnsi="Cambria" w:cs="Cambria"/>
          <w:color w:val="000000"/>
          <w:sz w:val="24"/>
          <w:szCs w:val="24"/>
          <w:lang w:val="pl-PL"/>
        </w:rPr>
        <w:t>,</w:t>
      </w:r>
    </w:p>
    <w:p w14:paraId="3470FEB9" w14:textId="429D9B75"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sposób i okres udostępnienia Wykonawcy i wykorzystania przez niego zasobów podmiotu udostępniającego te zasoby przy wykonywaniu zamówienia</w:t>
      </w:r>
      <w:r w:rsidR="0039271D" w:rsidRPr="007D3593">
        <w:rPr>
          <w:rFonts w:ascii="Cambria" w:hAnsi="Cambria" w:cs="Cambria"/>
          <w:color w:val="000000"/>
          <w:sz w:val="24"/>
          <w:szCs w:val="24"/>
          <w:lang w:val="pl-PL"/>
        </w:rPr>
        <w:t>,</w:t>
      </w:r>
    </w:p>
    <w:p w14:paraId="6DE8D61F" w14:textId="77777777"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6B5814"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7D3593">
        <w:rPr>
          <w:rFonts w:ascii="Cambria" w:hAnsi="Cambria" w:cs="Cambria"/>
          <w:sz w:val="24"/>
          <w:szCs w:val="24"/>
          <w:lang w:val="pl-PL"/>
        </w:rPr>
        <w:t>.</w:t>
      </w:r>
    </w:p>
    <w:p w14:paraId="691EB1A2" w14:textId="34A8D2E4"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99180CC" w14:textId="5F525F5A"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lastRenderedPageBreak/>
        <w:t xml:space="preserve">Wykonawca, w przypadku polegania na zdolnościach lub sytuacji podmiotów udostępniających zasoby, przedstawia, wraz z oświadczeniami, o którym mowa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w pkt 8.1 SWZ także oświadczenia podmiotu udostępniającego zasoby, potwierdzające brak podstaw wykluczenia tego podmiotu oraz spełnianie warunków udziału w postępowaniu, w zakresie, w jakim Wykonawca powołuje się na jego zasoby</w:t>
      </w:r>
      <w:r w:rsidR="00AC21DD" w:rsidRPr="007D3593">
        <w:rPr>
          <w:rFonts w:ascii="Cambria" w:hAnsi="Cambria" w:cs="Cambria"/>
          <w:color w:val="000000"/>
          <w:sz w:val="24"/>
          <w:szCs w:val="24"/>
          <w:lang w:val="pl-PL"/>
        </w:rPr>
        <w:t xml:space="preserve"> </w:t>
      </w:r>
      <w:r w:rsidR="00AC21DD" w:rsidRPr="007D3593">
        <w:rPr>
          <w:rFonts w:ascii="Cambria" w:hAnsi="Cambria" w:cs="Cambria"/>
          <w:b/>
          <w:bCs/>
          <w:color w:val="000000"/>
          <w:sz w:val="24"/>
          <w:szCs w:val="24"/>
          <w:lang w:val="pl-PL"/>
        </w:rPr>
        <w:t xml:space="preserve">wg wymogów Załącznika </w:t>
      </w:r>
      <w:r w:rsidR="0039271D" w:rsidRPr="007D3593">
        <w:rPr>
          <w:rFonts w:ascii="Cambria" w:hAnsi="Cambria" w:cs="Cambria"/>
          <w:b/>
          <w:bCs/>
          <w:color w:val="000000"/>
          <w:sz w:val="24"/>
          <w:szCs w:val="24"/>
          <w:lang w:val="pl-PL"/>
        </w:rPr>
        <w:t>N</w:t>
      </w:r>
      <w:r w:rsidR="00AC21DD" w:rsidRPr="007D3593">
        <w:rPr>
          <w:rFonts w:ascii="Cambria" w:hAnsi="Cambria" w:cs="Cambria"/>
          <w:b/>
          <w:bCs/>
          <w:color w:val="000000"/>
          <w:sz w:val="24"/>
          <w:szCs w:val="24"/>
          <w:lang w:val="pl-PL"/>
        </w:rPr>
        <w:t xml:space="preserve">r </w:t>
      </w:r>
      <w:r w:rsidR="00F277FC" w:rsidRPr="007D3593">
        <w:rPr>
          <w:rFonts w:ascii="Cambria" w:hAnsi="Cambria" w:cs="Cambria"/>
          <w:b/>
          <w:bCs/>
          <w:color w:val="000000"/>
          <w:sz w:val="24"/>
          <w:szCs w:val="24"/>
          <w:lang w:val="pl-PL"/>
        </w:rPr>
        <w:t>4</w:t>
      </w:r>
      <w:r w:rsidR="00AC21DD" w:rsidRPr="007D3593">
        <w:rPr>
          <w:rFonts w:ascii="Cambria" w:hAnsi="Cambria" w:cs="Cambria"/>
          <w:b/>
          <w:bCs/>
          <w:color w:val="000000"/>
          <w:sz w:val="24"/>
          <w:szCs w:val="24"/>
          <w:lang w:val="pl-PL"/>
        </w:rPr>
        <w:t>a do SWZ.</w:t>
      </w:r>
    </w:p>
    <w:p w14:paraId="3E06EFFF" w14:textId="77777777"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w:t>
      </w:r>
      <w:r w:rsidRPr="007D3593">
        <w:rPr>
          <w:rFonts w:ascii="Cambria" w:hAnsi="Cambria" w:cs="Cambria"/>
          <w:b/>
          <w:bCs/>
          <w:color w:val="000000"/>
          <w:sz w:val="24"/>
          <w:szCs w:val="24"/>
          <w:u w:val="single"/>
          <w:lang w:val="pl-PL"/>
        </w:rPr>
        <w:t>nie żąda</w:t>
      </w:r>
      <w:r w:rsidRPr="007D3593">
        <w:rPr>
          <w:rFonts w:ascii="Cambria" w:hAnsi="Cambria" w:cs="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2B31D3F8" w14:textId="7EE9CB76"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19D8BC4" w14:textId="77777777" w:rsidR="001835D3" w:rsidRPr="007D3593" w:rsidRDefault="001835D3" w:rsidP="002653B6">
      <w:pPr>
        <w:pStyle w:val="Akapitzlist2"/>
        <w:numPr>
          <w:ilvl w:val="1"/>
          <w:numId w:val="7"/>
        </w:numPr>
        <w:spacing w:before="0" w:after="0" w:line="300" w:lineRule="auto"/>
        <w:ind w:left="709" w:hanging="705"/>
        <w:rPr>
          <w:rFonts w:ascii="Cambria" w:hAnsi="Cambria" w:cs="Cambria"/>
          <w:bCs/>
          <w:lang w:val="pl-PL"/>
        </w:rPr>
      </w:pPr>
      <w:r w:rsidRPr="007D3593">
        <w:rPr>
          <w:rFonts w:ascii="Cambria" w:hAnsi="Cambria" w:cs="Cambria"/>
          <w:color w:val="000000"/>
          <w:sz w:val="24"/>
          <w:szCs w:val="24"/>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04079A4D" w14:textId="77777777" w:rsidR="001835D3" w:rsidRPr="007D3593" w:rsidRDefault="001835D3" w:rsidP="002653B6">
      <w:pPr>
        <w:pStyle w:val="Akapitzlist2"/>
        <w:spacing w:before="0" w:after="0" w:line="300" w:lineRule="auto"/>
        <w:ind w:left="0"/>
        <w:rPr>
          <w:rFonts w:ascii="Cambria" w:hAnsi="Cambria" w:cs="Cambria"/>
          <w:bCs/>
          <w:sz w:val="24"/>
          <w:szCs w:val="24"/>
          <w:lang w:val="pl-PL"/>
        </w:rPr>
      </w:pPr>
    </w:p>
    <w:tbl>
      <w:tblPr>
        <w:tblW w:w="0" w:type="auto"/>
        <w:tblLayout w:type="fixed"/>
        <w:tblLook w:val="0000" w:firstRow="0" w:lastRow="0" w:firstColumn="0" w:lastColumn="0" w:noHBand="0" w:noVBand="0"/>
      </w:tblPr>
      <w:tblGrid>
        <w:gridCol w:w="9072"/>
      </w:tblGrid>
      <w:tr w:rsidR="001835D3" w:rsidRPr="00134463" w14:paraId="09D50B52" w14:textId="77777777" w:rsidTr="00E1448A">
        <w:tc>
          <w:tcPr>
            <w:tcW w:w="9072" w:type="dxa"/>
            <w:tcBorders>
              <w:bottom w:val="single" w:sz="4" w:space="0" w:color="000000"/>
            </w:tcBorders>
            <w:shd w:val="clear" w:color="auto" w:fill="D9D9D9"/>
          </w:tcPr>
          <w:p w14:paraId="32B7230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10</w:t>
            </w:r>
          </w:p>
          <w:p w14:paraId="36C6F5E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INFORMACJA DLA WYKONAWCÓW WSPÓLNIE UBIEGAJĄCYCH SIĘ </w:t>
            </w:r>
            <w:r w:rsidRPr="007D3593">
              <w:rPr>
                <w:rFonts w:ascii="Cambria" w:hAnsi="Cambria" w:cs="Cambria"/>
                <w:b/>
                <w:sz w:val="26"/>
                <w:szCs w:val="26"/>
                <w:lang w:val="pl-PL"/>
              </w:rPr>
              <w:br/>
              <w:t>O UDZIELENIE ZAMÓWIENIA (W TYM SPÓŁKI CYWILNE)</w:t>
            </w:r>
          </w:p>
        </w:tc>
      </w:tr>
    </w:tbl>
    <w:p w14:paraId="4D1FFF30" w14:textId="77777777" w:rsidR="001835D3" w:rsidRPr="007D3593" w:rsidRDefault="001835D3" w:rsidP="002653B6">
      <w:pPr>
        <w:pStyle w:val="Akapitzlist2"/>
        <w:spacing w:before="0" w:after="0" w:line="300" w:lineRule="auto"/>
        <w:ind w:left="709"/>
        <w:rPr>
          <w:rFonts w:ascii="Cambria" w:hAnsi="Cambria" w:cs="Cambria"/>
          <w:bCs/>
          <w:sz w:val="16"/>
          <w:szCs w:val="16"/>
          <w:lang w:val="pl-PL"/>
        </w:rPr>
      </w:pPr>
    </w:p>
    <w:p w14:paraId="5F8DA954" w14:textId="7393D000"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 xml:space="preserve">Wykonawcy </w:t>
      </w:r>
      <w:r w:rsidRPr="007D3593">
        <w:rPr>
          <w:rFonts w:ascii="Cambria" w:hAnsi="Cambria" w:cs="Cambria"/>
          <w:color w:val="000000"/>
          <w:sz w:val="24"/>
          <w:szCs w:val="24"/>
          <w:lang w:val="pl-PL"/>
        </w:rPr>
        <w:t xml:space="preserve">mogą wspólnie ubiegać się o udzielenie zamówienia. W takim przypadku, Wykonawcy ustanawiają pełnomocnika do reprezentowania ich </w:t>
      </w:r>
      <w:r w:rsidR="001D5D54" w:rsidRPr="007D3593">
        <w:rPr>
          <w:rFonts w:ascii="Cambria" w:hAnsi="Cambria" w:cs="Cambria"/>
          <w:color w:val="000000"/>
          <w:sz w:val="24"/>
          <w:szCs w:val="24"/>
          <w:lang w:val="pl-PL"/>
        </w:rPr>
        <w:br/>
      </w:r>
      <w:r w:rsidRPr="007D3593">
        <w:rPr>
          <w:rFonts w:ascii="Cambria" w:hAnsi="Cambria" w:cs="Cambria"/>
          <w:color w:val="000000"/>
          <w:sz w:val="24"/>
          <w:szCs w:val="24"/>
          <w:lang w:val="pl-PL"/>
        </w:rPr>
        <w:t>w postępowaniu o udzielenie zamówienia albo do reprezentowania w postępowaniu i zawarcia umowy w sprawie zamówienia publicznego.</w:t>
      </w:r>
    </w:p>
    <w:p w14:paraId="58A5F400" w14:textId="77777777"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W przypadku Wykonawców wspólnie ubiegających się o udzielenie zamówienia:</w:t>
      </w:r>
    </w:p>
    <w:p w14:paraId="718E80D5" w14:textId="671A21B6" w:rsidR="001835D3" w:rsidRPr="007D3593" w:rsidRDefault="001835D3" w:rsidP="002653B6">
      <w:pPr>
        <w:pStyle w:val="Akapitzlist2"/>
        <w:numPr>
          <w:ilvl w:val="0"/>
          <w:numId w:val="5"/>
        </w:numPr>
        <w:spacing w:before="0" w:after="0" w:line="300" w:lineRule="auto"/>
        <w:ind w:left="1134" w:hanging="425"/>
        <w:rPr>
          <w:rFonts w:ascii="Cambria" w:hAnsi="Cambria" w:cs="Cambria"/>
          <w:color w:val="000000"/>
          <w:sz w:val="24"/>
          <w:szCs w:val="24"/>
          <w:lang w:val="pl-PL"/>
        </w:rPr>
      </w:pPr>
      <w:r w:rsidRPr="007D3593">
        <w:rPr>
          <w:rFonts w:ascii="Cambria" w:hAnsi="Cambria" w:cs="Cambria"/>
          <w:bCs/>
          <w:sz w:val="24"/>
          <w:szCs w:val="24"/>
          <w:lang w:val="pl-PL"/>
        </w:rPr>
        <w:t xml:space="preserve">oświadczenia o których mowa w pkt. 8.1 SWZ </w:t>
      </w:r>
      <w:r w:rsidRPr="007D3593">
        <w:rPr>
          <w:rFonts w:ascii="Cambria" w:hAnsi="Cambria" w:cs="Cambria"/>
          <w:b/>
          <w:bCs/>
          <w:sz w:val="24"/>
          <w:szCs w:val="24"/>
          <w:u w:val="single"/>
          <w:lang w:val="pl-PL"/>
        </w:rPr>
        <w:t xml:space="preserve">składa </w:t>
      </w:r>
      <w:r w:rsidRPr="007D3593">
        <w:rPr>
          <w:rFonts w:ascii="Cambria" w:hAnsi="Cambria" w:cs="Cambria"/>
          <w:b/>
          <w:sz w:val="24"/>
          <w:szCs w:val="24"/>
          <w:u w:val="single"/>
          <w:lang w:val="pl-PL"/>
        </w:rPr>
        <w:t>z ofertą</w:t>
      </w:r>
      <w:r w:rsidRPr="007D3593">
        <w:rPr>
          <w:rFonts w:ascii="Cambria" w:hAnsi="Cambria" w:cs="Cambria"/>
          <w:b/>
          <w:bCs/>
          <w:sz w:val="24"/>
          <w:szCs w:val="24"/>
          <w:lang w:val="pl-PL"/>
        </w:rPr>
        <w:t xml:space="preserve"> każdy </w:t>
      </w:r>
      <w:r w:rsidR="00A87102" w:rsidRPr="007D3593">
        <w:rPr>
          <w:rFonts w:ascii="Cambria" w:hAnsi="Cambria" w:cs="Cambria"/>
          <w:b/>
          <w:bCs/>
          <w:sz w:val="24"/>
          <w:szCs w:val="24"/>
          <w:lang w:val="pl-PL"/>
        </w:rPr>
        <w:br/>
      </w:r>
      <w:r w:rsidRPr="007D3593">
        <w:rPr>
          <w:rFonts w:ascii="Cambria" w:hAnsi="Cambria" w:cs="Cambria"/>
          <w:b/>
          <w:bCs/>
          <w:sz w:val="24"/>
          <w:szCs w:val="24"/>
          <w:lang w:val="pl-PL"/>
        </w:rPr>
        <w:t>z Wykonawców wspólnie ubiegających się o zamówienie</w:t>
      </w:r>
      <w:r w:rsidRPr="007D3593">
        <w:rPr>
          <w:rFonts w:ascii="Cambria" w:hAnsi="Cambria" w:cs="Cambria"/>
          <w:bCs/>
          <w:sz w:val="24"/>
          <w:szCs w:val="24"/>
          <w:lang w:val="pl-PL"/>
        </w:rPr>
        <w:t xml:space="preserve">. </w:t>
      </w:r>
      <w:r w:rsidRPr="007D3593">
        <w:rPr>
          <w:rFonts w:ascii="Cambria" w:hAnsi="Cambria" w:cs="Cambria"/>
          <w:color w:val="000000"/>
          <w:sz w:val="24"/>
          <w:szCs w:val="24"/>
          <w:lang w:val="pl-PL"/>
        </w:rPr>
        <w:t xml:space="preserve">Oświadczenia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te potwierdzają brak podstaw wykluczenia oraz spełnianie warunków udziału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postępowaniu w zakresie, w jakim każdy z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wykazuje spełnianie warunków udziału w postępowaniu.</w:t>
      </w:r>
    </w:p>
    <w:p w14:paraId="02F16D9C" w14:textId="089F84F7" w:rsidR="001835D3" w:rsidRPr="007D3593" w:rsidRDefault="001835D3" w:rsidP="002653B6">
      <w:pPr>
        <w:pStyle w:val="Akapitzlist2"/>
        <w:numPr>
          <w:ilvl w:val="0"/>
          <w:numId w:val="5"/>
        </w:numPr>
        <w:spacing w:before="0" w:after="0" w:line="300" w:lineRule="auto"/>
        <w:ind w:left="1134" w:hanging="425"/>
        <w:rPr>
          <w:rFonts w:ascii="Cambria" w:hAnsi="Cambria" w:cs="Cambria"/>
          <w:bCs/>
          <w:sz w:val="24"/>
          <w:szCs w:val="24"/>
          <w:lang w:val="pl-PL"/>
        </w:rPr>
      </w:pPr>
      <w:r w:rsidRPr="007D3593">
        <w:rPr>
          <w:rFonts w:ascii="Cambria" w:hAnsi="Cambria" w:cs="Cambria"/>
          <w:color w:val="000000"/>
          <w:sz w:val="24"/>
          <w:szCs w:val="24"/>
          <w:lang w:val="pl-PL"/>
        </w:rPr>
        <w:t xml:space="preserve">w przypadku, o którym mowa w rozdziale 6.3 SWZ Wykonawcy wspólnie ubiegający się o udzielenie zamówienia </w:t>
      </w:r>
      <w:r w:rsidRPr="007D3593">
        <w:rPr>
          <w:rFonts w:ascii="Cambria" w:hAnsi="Cambria" w:cs="Cambria"/>
          <w:b/>
          <w:bCs/>
          <w:color w:val="000000"/>
          <w:sz w:val="24"/>
          <w:szCs w:val="24"/>
          <w:u w:val="single"/>
          <w:lang w:val="pl-PL"/>
        </w:rPr>
        <w:t>dołączają do oferty</w:t>
      </w:r>
      <w:r w:rsidRPr="007D3593">
        <w:rPr>
          <w:rFonts w:ascii="Cambria" w:hAnsi="Cambria" w:cs="Cambria"/>
          <w:color w:val="000000"/>
          <w:sz w:val="24"/>
          <w:szCs w:val="24"/>
          <w:lang w:val="pl-PL"/>
        </w:rPr>
        <w:t xml:space="preserve"> oświadczenie,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z którego wynika, które roboty budowlane, dostawy lub usługi </w:t>
      </w:r>
      <w:r w:rsidRPr="007D3593">
        <w:rPr>
          <w:rFonts w:ascii="Cambria" w:hAnsi="Cambria" w:cs="Cambria"/>
          <w:sz w:val="24"/>
          <w:szCs w:val="24"/>
          <w:lang w:val="pl-PL"/>
        </w:rPr>
        <w:t xml:space="preserve">wykonają poszczególni Wykonawcy. W przypadku gdy ofertę składa spółka cywilna, </w:t>
      </w:r>
      <w:r w:rsidR="001D5D54" w:rsidRPr="007D3593">
        <w:rPr>
          <w:rFonts w:ascii="Cambria" w:hAnsi="Cambria" w:cs="Cambria"/>
          <w:sz w:val="24"/>
          <w:szCs w:val="24"/>
          <w:lang w:val="pl-PL"/>
        </w:rPr>
        <w:br/>
      </w:r>
      <w:r w:rsidRPr="007D3593">
        <w:rPr>
          <w:rFonts w:ascii="Cambria" w:hAnsi="Cambria" w:cs="Cambria"/>
          <w:sz w:val="24"/>
          <w:szCs w:val="24"/>
          <w:lang w:val="pl-PL"/>
        </w:rPr>
        <w:t xml:space="preserve">a pełen zakres prac wykonają wspólnicy wspólnie w ramach umowy spółki </w:t>
      </w:r>
      <w:r w:rsidRPr="007D3593">
        <w:rPr>
          <w:rFonts w:ascii="Cambria" w:hAnsi="Cambria" w:cs="Cambria"/>
          <w:sz w:val="24"/>
          <w:szCs w:val="24"/>
          <w:lang w:val="pl-PL"/>
        </w:rPr>
        <w:lastRenderedPageBreak/>
        <w:t>oświadczenie powinno potwierdzać ten fakt</w:t>
      </w:r>
      <w:r w:rsidRPr="007D3593">
        <w:rPr>
          <w:rFonts w:ascii="Cambria" w:hAnsi="Cambria" w:cs="Cambria"/>
          <w:b/>
          <w:bCs/>
          <w:sz w:val="24"/>
          <w:szCs w:val="24"/>
          <w:lang w:val="pl-PL"/>
        </w:rPr>
        <w:t xml:space="preserve">. </w:t>
      </w:r>
    </w:p>
    <w:p w14:paraId="0306A150" w14:textId="77777777" w:rsidR="001835D3" w:rsidRPr="007D3593" w:rsidRDefault="001835D3" w:rsidP="002653B6">
      <w:pPr>
        <w:pStyle w:val="Akapitzlist2"/>
        <w:numPr>
          <w:ilvl w:val="0"/>
          <w:numId w:val="5"/>
        </w:numPr>
        <w:spacing w:before="0" w:after="0" w:line="300" w:lineRule="auto"/>
        <w:ind w:left="1134" w:hanging="425"/>
        <w:rPr>
          <w:rFonts w:ascii="Cambria" w:hAnsi="Cambria" w:cs="Cambria"/>
          <w:color w:val="000000"/>
          <w:sz w:val="24"/>
          <w:szCs w:val="24"/>
          <w:lang w:val="pl-PL"/>
        </w:rPr>
      </w:pPr>
      <w:r w:rsidRPr="007D3593">
        <w:rPr>
          <w:rFonts w:ascii="Cambria" w:hAnsi="Cambria" w:cs="Cambria"/>
          <w:bCs/>
          <w:sz w:val="24"/>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306730EA" w14:textId="77777777"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01CC49FD" w14:textId="77777777" w:rsidR="001835D3" w:rsidRPr="007D3593" w:rsidRDefault="001835D3" w:rsidP="002653B6">
      <w:pPr>
        <w:pStyle w:val="Akapitzlist2"/>
        <w:spacing w:before="0" w:after="0" w:line="300" w:lineRule="auto"/>
        <w:ind w:left="0"/>
        <w:rPr>
          <w:rFonts w:ascii="Cambria" w:hAnsi="Cambria" w:cs="Cambria"/>
          <w:bCs/>
          <w:sz w:val="24"/>
          <w:szCs w:val="24"/>
          <w:lang w:val="pl-PL"/>
        </w:rPr>
      </w:pPr>
    </w:p>
    <w:tbl>
      <w:tblPr>
        <w:tblW w:w="8964" w:type="dxa"/>
        <w:tblInd w:w="108" w:type="dxa"/>
        <w:tblLayout w:type="fixed"/>
        <w:tblLook w:val="0000" w:firstRow="0" w:lastRow="0" w:firstColumn="0" w:lastColumn="0" w:noHBand="0" w:noVBand="0"/>
      </w:tblPr>
      <w:tblGrid>
        <w:gridCol w:w="8964"/>
      </w:tblGrid>
      <w:tr w:rsidR="001835D3" w:rsidRPr="00134463" w14:paraId="300B2A5A" w14:textId="77777777" w:rsidTr="00E1448A">
        <w:trPr>
          <w:trHeight w:val="819"/>
        </w:trPr>
        <w:tc>
          <w:tcPr>
            <w:tcW w:w="8964" w:type="dxa"/>
            <w:tcBorders>
              <w:bottom w:val="single" w:sz="4" w:space="0" w:color="000000"/>
            </w:tcBorders>
            <w:shd w:val="clear" w:color="auto" w:fill="D9D9D9"/>
          </w:tcPr>
          <w:p w14:paraId="153F1799"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11</w:t>
            </w:r>
          </w:p>
          <w:p w14:paraId="30791443"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37649AA2" w14:textId="77777777" w:rsidR="001835D3" w:rsidRPr="007D3593" w:rsidRDefault="001835D3" w:rsidP="002653B6">
      <w:pPr>
        <w:pStyle w:val="Kolorowalistaakcent11"/>
        <w:spacing w:before="0" w:after="0" w:line="300" w:lineRule="auto"/>
        <w:ind w:left="0"/>
        <w:outlineLvl w:val="3"/>
        <w:rPr>
          <w:rFonts w:ascii="Cambria" w:hAnsi="Cambria"/>
          <w:b/>
          <w:sz w:val="24"/>
          <w:szCs w:val="24"/>
          <w:highlight w:val="yellow"/>
          <w:lang w:val="pl-PL"/>
        </w:rPr>
      </w:pPr>
    </w:p>
    <w:p w14:paraId="298D0DD2" w14:textId="3028ADCF" w:rsidR="00A03FB3"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 postępowaniu o udzielenie zamówienia publicznego komunikacja między Zamawiającym, a Wykonawcami odbywa się przy użyciu Platformy </w:t>
      </w:r>
      <w:r w:rsidRPr="007D3593">
        <w:rPr>
          <w:rFonts w:ascii="Cambria" w:hAnsi="Cambria"/>
          <w:sz w:val="24"/>
          <w:szCs w:val="24"/>
        </w:rPr>
        <w:br/>
        <w:t xml:space="preserve">e-Zamówienia, która jest dostępna pod </w:t>
      </w:r>
      <w:r w:rsidR="00BB0A96" w:rsidRPr="007D3593">
        <w:rPr>
          <w:rFonts w:ascii="Cambria" w:hAnsi="Cambria"/>
          <w:sz w:val="24"/>
          <w:szCs w:val="24"/>
        </w:rPr>
        <w:t>adresem:</w:t>
      </w:r>
      <w:r w:rsidR="00134463">
        <w:rPr>
          <w:rFonts w:ascii="Cambria" w:hAnsi="Cambria"/>
          <w:sz w:val="24"/>
          <w:szCs w:val="24"/>
        </w:rPr>
        <w:t xml:space="preserve"> </w:t>
      </w:r>
      <w:hyperlink r:id="rId18" w:history="1">
        <w:r w:rsidR="00134463" w:rsidRPr="00570CF8">
          <w:rPr>
            <w:rStyle w:val="Hipercze"/>
            <w:rFonts w:ascii="Cambria" w:hAnsi="Cambria"/>
            <w:sz w:val="24"/>
            <w:szCs w:val="24"/>
          </w:rPr>
          <w:t>https://ezamowienia.gov.pl</w:t>
        </w:r>
      </w:hyperlink>
      <w:r w:rsidR="00134463">
        <w:rPr>
          <w:rFonts w:ascii="Cambria" w:hAnsi="Cambria"/>
          <w:sz w:val="24"/>
          <w:szCs w:val="24"/>
        </w:rPr>
        <w:t xml:space="preserve"> </w:t>
      </w:r>
    </w:p>
    <w:p w14:paraId="039303F5"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Korzystanie z Platformy e-Zamówienia jest bezpłatne.</w:t>
      </w:r>
    </w:p>
    <w:p w14:paraId="66CF1937" w14:textId="472C12BC"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Zamawiający wyznacza następujące osoby do kontaktu z Wykonawcami:</w:t>
      </w:r>
      <w:r w:rsidR="0039271D" w:rsidRPr="007D3593">
        <w:rPr>
          <w:rFonts w:ascii="Cambria" w:hAnsi="Cambria"/>
          <w:sz w:val="24"/>
          <w:szCs w:val="24"/>
        </w:rPr>
        <w:t xml:space="preserve"> Agnieszka Gil</w:t>
      </w:r>
      <w:r w:rsidR="00DA0C5F" w:rsidRPr="007D3593">
        <w:rPr>
          <w:rFonts w:ascii="Cambria" w:hAnsi="Cambria"/>
          <w:sz w:val="24"/>
          <w:szCs w:val="24"/>
        </w:rPr>
        <w:t>,</w:t>
      </w:r>
      <w:r w:rsidR="00340362" w:rsidRPr="007D3593">
        <w:rPr>
          <w:rFonts w:ascii="Cambria" w:hAnsi="Cambria"/>
          <w:sz w:val="24"/>
          <w:szCs w:val="24"/>
        </w:rPr>
        <w:t xml:space="preserve"> </w:t>
      </w:r>
      <w:r w:rsidRPr="007D3593">
        <w:rPr>
          <w:rFonts w:ascii="Cambria" w:hAnsi="Cambria"/>
          <w:sz w:val="24"/>
          <w:szCs w:val="24"/>
        </w:rPr>
        <w:t xml:space="preserve">tel.  </w:t>
      </w:r>
      <w:r w:rsidR="0039271D" w:rsidRPr="007D3593">
        <w:rPr>
          <w:rFonts w:ascii="Cambria" w:hAnsi="Cambria" w:cs="Arial"/>
          <w:bCs/>
          <w:color w:val="000000"/>
          <w:sz w:val="24"/>
          <w:szCs w:val="24"/>
        </w:rPr>
        <w:t>84 631 27 27</w:t>
      </w:r>
      <w:r w:rsidR="00FD1017" w:rsidRPr="007D3593">
        <w:rPr>
          <w:rFonts w:ascii="Cambria" w:hAnsi="Cambria"/>
          <w:sz w:val="24"/>
          <w:szCs w:val="24"/>
        </w:rPr>
        <w:t>, e-mail</w:t>
      </w:r>
      <w:r w:rsidRPr="007D3593">
        <w:rPr>
          <w:rFonts w:ascii="Cambria" w:hAnsi="Cambria"/>
          <w:sz w:val="24"/>
          <w:szCs w:val="24"/>
        </w:rPr>
        <w:t>:</w:t>
      </w:r>
      <w:r w:rsidR="00340362" w:rsidRPr="007D3593">
        <w:rPr>
          <w:rFonts w:ascii="Cambria" w:hAnsi="Cambria"/>
          <w:sz w:val="24"/>
          <w:szCs w:val="24"/>
        </w:rPr>
        <w:t xml:space="preserve"> </w:t>
      </w:r>
      <w:r w:rsidR="00134463">
        <w:rPr>
          <w:rStyle w:val="Hipercze"/>
          <w:rFonts w:ascii="Cambria" w:hAnsi="Cambria"/>
          <w:sz w:val="24"/>
          <w:szCs w:val="24"/>
          <w:u w:val="none"/>
        </w:rPr>
        <w:t>uzp</w:t>
      </w:r>
      <w:r w:rsidR="0039271D" w:rsidRPr="007D3593">
        <w:rPr>
          <w:rStyle w:val="Hipercze"/>
          <w:rFonts w:ascii="Cambria" w:hAnsi="Cambria"/>
          <w:sz w:val="24"/>
          <w:szCs w:val="24"/>
          <w:u w:val="none"/>
        </w:rPr>
        <w:t>@nielisz.pl</w:t>
      </w:r>
    </w:p>
    <w:p w14:paraId="320741F3" w14:textId="03BF98EA"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Wykonawca zamierzający wziąć udział w postępowaniu o udzielenie zamówienia publicznego musi posiadać konto podmiotu </w:t>
      </w:r>
      <w:r w:rsidRPr="007D3593">
        <w:rPr>
          <w:rFonts w:ascii="Cambria" w:hAnsi="Cambria"/>
          <w:i/>
          <w:iCs/>
          <w:sz w:val="24"/>
          <w:szCs w:val="24"/>
        </w:rPr>
        <w:t>„Wykonawca”</w:t>
      </w:r>
      <w:r w:rsidRPr="007D3593">
        <w:rPr>
          <w:rFonts w:ascii="Cambria" w:hAnsi="Cambria"/>
          <w:sz w:val="24"/>
          <w:szCs w:val="24"/>
        </w:rPr>
        <w:t xml:space="preserve"> na Platformie </w:t>
      </w:r>
      <w:r w:rsidR="00DA0C5F" w:rsidRPr="007D3593">
        <w:rPr>
          <w:rFonts w:ascii="Cambria" w:hAnsi="Cambria"/>
          <w:sz w:val="24"/>
          <w:szCs w:val="24"/>
        </w:rPr>
        <w:br/>
      </w:r>
      <w:r w:rsidRPr="007D3593">
        <w:rPr>
          <w:rFonts w:ascii="Cambria" w:hAnsi="Cambria"/>
          <w:sz w:val="24"/>
          <w:szCs w:val="24"/>
        </w:rPr>
        <w:t xml:space="preserve">e-Zamówienia. Szczegółowe informacje na temat zakładania kont podmiotów oraz zasady i warunki korzystania z Platformy e-Zamówienia określa </w:t>
      </w:r>
      <w:r w:rsidR="00DA0C5F" w:rsidRPr="007D3593">
        <w:rPr>
          <w:rFonts w:ascii="Cambria" w:hAnsi="Cambria"/>
          <w:sz w:val="24"/>
          <w:szCs w:val="24"/>
        </w:rPr>
        <w:br/>
      </w:r>
      <w:r w:rsidRPr="007D3593">
        <w:rPr>
          <w:rFonts w:ascii="Cambria" w:hAnsi="Cambria"/>
          <w:sz w:val="24"/>
          <w:szCs w:val="24"/>
        </w:rPr>
        <w:t xml:space="preserve">Regulamin Platformy e-Zamówienia, dostępny na stronie internetowej </w:t>
      </w:r>
      <w:hyperlink r:id="rId19" w:anchor="regulamin-serwisu" w:history="1">
        <w:r w:rsidR="00DA0C5F" w:rsidRPr="007D3593">
          <w:rPr>
            <w:rStyle w:val="Hipercze"/>
            <w:rFonts w:ascii="Cambria" w:hAnsi="Cambria"/>
            <w:sz w:val="24"/>
            <w:szCs w:val="24"/>
          </w:rPr>
          <w:t>https://ezamowienia.gov.pl/pl/regulamin/#regulamin-serwisu</w:t>
        </w:r>
      </w:hyperlink>
      <w:r w:rsidR="00DA0C5F" w:rsidRPr="007D3593">
        <w:rPr>
          <w:rFonts w:ascii="Cambria" w:hAnsi="Cambria"/>
          <w:sz w:val="24"/>
          <w:szCs w:val="24"/>
        </w:rPr>
        <w:t xml:space="preserve"> </w:t>
      </w:r>
      <w:r w:rsidRPr="007D3593">
        <w:rPr>
          <w:rFonts w:ascii="Cambria" w:hAnsi="Cambria"/>
          <w:sz w:val="24"/>
          <w:szCs w:val="24"/>
        </w:rPr>
        <w:t xml:space="preserve">oraz informacje zamieszczone w zakładce </w:t>
      </w:r>
      <w:r w:rsidRPr="007D3593">
        <w:rPr>
          <w:rFonts w:ascii="Cambria" w:hAnsi="Cambria"/>
          <w:i/>
          <w:iCs/>
          <w:sz w:val="24"/>
          <w:szCs w:val="24"/>
        </w:rPr>
        <w:t>„Centrum Pomocy”.</w:t>
      </w:r>
    </w:p>
    <w:p w14:paraId="5B79E17D"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Przeglądanie i pobieranie publicznej treści dokumentacji postępowania nie wymaga posiadania konta na Platformie e-Zamówienia ani logowania do Platformy e-Zamówienia.</w:t>
      </w:r>
    </w:p>
    <w:p w14:paraId="6DCC6CEC"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w:t>
      </w:r>
      <w:r w:rsidRPr="007D3593">
        <w:rPr>
          <w:rFonts w:ascii="Cambria" w:hAnsi="Cambria"/>
          <w:sz w:val="24"/>
          <w:szCs w:val="24"/>
        </w:rPr>
        <w:lastRenderedPageBreak/>
        <w:t>elektronicznej w postępowaniu o udzielenie zamówienia publicznego lub konkursie.</w:t>
      </w:r>
    </w:p>
    <w:p w14:paraId="567B84E1" w14:textId="5A6A6B28"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w:t>
      </w:r>
      <w:r w:rsidR="00DA0C5F" w:rsidRPr="007D3593">
        <w:rPr>
          <w:rFonts w:ascii="Cambria" w:hAnsi="Cambria"/>
          <w:sz w:val="24"/>
          <w:szCs w:val="24"/>
        </w:rPr>
        <w:t>(Zamawiający dopuszcza także format RAR)</w:t>
      </w:r>
      <w:r w:rsidRPr="007D3593">
        <w:rPr>
          <w:rFonts w:ascii="Cambria" w:hAnsi="Cambria"/>
          <w:sz w:val="24"/>
          <w:szCs w:val="24"/>
        </w:rPr>
        <w:t xml:space="preserve"> </w:t>
      </w:r>
      <w:r w:rsidR="00EE124D" w:rsidRPr="007D3593">
        <w:rPr>
          <w:rFonts w:ascii="Cambria" w:hAnsi="Cambria"/>
          <w:sz w:val="24"/>
          <w:szCs w:val="24"/>
        </w:rPr>
        <w:br/>
      </w:r>
      <w:r w:rsidRPr="007D3593">
        <w:rPr>
          <w:rFonts w:ascii="Cambria" w:hAnsi="Cambria"/>
          <w:sz w:val="24"/>
          <w:szCs w:val="24"/>
        </w:rPr>
        <w:t xml:space="preserve">i przekazuje się jako załączniki. W przypadku formatów, o których mowa w art. 66 ust. 1 ustawy </w:t>
      </w:r>
      <w:proofErr w:type="spellStart"/>
      <w:r w:rsidRPr="007D3593">
        <w:rPr>
          <w:rFonts w:ascii="Cambria" w:hAnsi="Cambria"/>
          <w:sz w:val="24"/>
          <w:szCs w:val="24"/>
        </w:rPr>
        <w:t>Pzp</w:t>
      </w:r>
      <w:proofErr w:type="spellEnd"/>
      <w:r w:rsidRPr="007D3593">
        <w:rPr>
          <w:rFonts w:ascii="Cambria" w:hAnsi="Cambria"/>
          <w:sz w:val="24"/>
          <w:szCs w:val="24"/>
        </w:rPr>
        <w:t>, ww. regulacje nie będą miały bezpośredniego zastosowania.</w:t>
      </w:r>
    </w:p>
    <w:p w14:paraId="5BA5A233"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Informacje, oświadczenia lub dokumenty, inne niż wymienione w § 2 ust. 1 rozporządzenia, o którym mowa w pkt 11.6 SWZ, przekazywane w postępowaniu sporządza się w postaci elektronicznej:</w:t>
      </w:r>
    </w:p>
    <w:p w14:paraId="7C4C5F08" w14:textId="590B4A29" w:rsidR="00AC21DD" w:rsidRPr="007D3593" w:rsidRDefault="00AC21DD" w:rsidP="002653B6">
      <w:pPr>
        <w:pStyle w:val="Akapitzlist"/>
        <w:numPr>
          <w:ilvl w:val="0"/>
          <w:numId w:val="47"/>
        </w:numPr>
        <w:spacing w:before="0" w:after="0" w:line="300" w:lineRule="auto"/>
        <w:ind w:left="993" w:hanging="284"/>
        <w:rPr>
          <w:rFonts w:ascii="Cambria" w:hAnsi="Cambria"/>
          <w:sz w:val="24"/>
          <w:szCs w:val="24"/>
        </w:rPr>
      </w:pPr>
      <w:r w:rsidRPr="007D3593">
        <w:rPr>
          <w:rFonts w:ascii="Cambria" w:hAnsi="Cambria"/>
          <w:sz w:val="24"/>
          <w:szCs w:val="24"/>
        </w:rPr>
        <w:t xml:space="preserve">w formatach danych określonych w przepisach rozporządzenia Rady Ministrów w sprawie Krajowych Ram Interoperacyjności </w:t>
      </w:r>
      <w:r w:rsidR="00DA0C5F" w:rsidRPr="007D3593">
        <w:rPr>
          <w:rFonts w:ascii="Cambria" w:hAnsi="Cambria"/>
          <w:sz w:val="24"/>
          <w:szCs w:val="24"/>
        </w:rPr>
        <w:t xml:space="preserve">(Zamawiający dopuszcza także format RAR) </w:t>
      </w:r>
      <w:r w:rsidRPr="007D3593">
        <w:rPr>
          <w:rFonts w:ascii="Cambria" w:hAnsi="Cambria"/>
          <w:sz w:val="24"/>
          <w:szCs w:val="24"/>
        </w:rPr>
        <w:t xml:space="preserve">z uwzględnieniem rodzaju przekazywanych danych (i przekazuje się jako załącznik), </w:t>
      </w:r>
    </w:p>
    <w:p w14:paraId="18E6B450" w14:textId="77777777" w:rsidR="00AC21DD" w:rsidRPr="007D3593" w:rsidRDefault="00AC21DD" w:rsidP="002653B6">
      <w:pPr>
        <w:pStyle w:val="Akapitzlist"/>
        <w:spacing w:before="0" w:after="0" w:line="300" w:lineRule="auto"/>
        <w:rPr>
          <w:rFonts w:ascii="Cambria" w:hAnsi="Cambria"/>
          <w:sz w:val="24"/>
          <w:szCs w:val="24"/>
        </w:rPr>
      </w:pPr>
      <w:r w:rsidRPr="007D3593">
        <w:rPr>
          <w:rFonts w:ascii="Cambria" w:hAnsi="Cambria"/>
          <w:sz w:val="24"/>
          <w:szCs w:val="24"/>
        </w:rPr>
        <w:t>lub</w:t>
      </w:r>
    </w:p>
    <w:p w14:paraId="65A02505" w14:textId="3F9DD4D1" w:rsidR="00AC21DD" w:rsidRPr="007D3593" w:rsidRDefault="00AC21DD" w:rsidP="002653B6">
      <w:pPr>
        <w:pStyle w:val="Akapitzlist"/>
        <w:numPr>
          <w:ilvl w:val="0"/>
          <w:numId w:val="47"/>
        </w:numPr>
        <w:spacing w:before="0" w:after="0" w:line="300" w:lineRule="auto"/>
        <w:ind w:left="993" w:hanging="284"/>
        <w:rPr>
          <w:rFonts w:ascii="Cambria" w:hAnsi="Cambria"/>
          <w:sz w:val="24"/>
          <w:szCs w:val="24"/>
        </w:rPr>
      </w:pPr>
      <w:r w:rsidRPr="007D3593">
        <w:rPr>
          <w:rFonts w:ascii="Cambria" w:hAnsi="Cambria"/>
          <w:sz w:val="24"/>
          <w:szCs w:val="24"/>
        </w:rPr>
        <w:t xml:space="preserve">jako tekst wpisany bezpośrednio do wiadomości przekazywanej przy użyciu środków komunikacji elektronicznej (np. w treści wiadomości e-mail lub </w:t>
      </w:r>
      <w:r w:rsidR="00EE124D" w:rsidRPr="007D3593">
        <w:rPr>
          <w:rFonts w:ascii="Cambria" w:hAnsi="Cambria"/>
          <w:sz w:val="24"/>
          <w:szCs w:val="24"/>
        </w:rPr>
        <w:br/>
      </w:r>
      <w:r w:rsidRPr="007D3593">
        <w:rPr>
          <w:rFonts w:ascii="Cambria" w:hAnsi="Cambria"/>
          <w:sz w:val="24"/>
          <w:szCs w:val="24"/>
        </w:rPr>
        <w:t xml:space="preserve">w treści </w:t>
      </w:r>
      <w:r w:rsidRPr="007D3593">
        <w:rPr>
          <w:rFonts w:ascii="Cambria" w:hAnsi="Cambria"/>
          <w:i/>
          <w:iCs/>
          <w:sz w:val="24"/>
          <w:szCs w:val="24"/>
        </w:rPr>
        <w:t>„Formularza do komunikacji”</w:t>
      </w:r>
      <w:r w:rsidRPr="007D3593">
        <w:rPr>
          <w:rFonts w:ascii="Cambria" w:hAnsi="Cambria"/>
          <w:sz w:val="24"/>
          <w:szCs w:val="24"/>
        </w:rPr>
        <w:t>).</w:t>
      </w:r>
    </w:p>
    <w:p w14:paraId="4BB9275A" w14:textId="2E04387F"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Jeżeli dokumenty elektroniczne, przekazywane przy użyciu środków komunikacji elektronicznej, zawierają informacje stanowiące tajemnicę przedsiębiorstwa </w:t>
      </w:r>
      <w:r w:rsidR="00EE124D" w:rsidRPr="007D3593">
        <w:rPr>
          <w:rFonts w:ascii="Cambria" w:hAnsi="Cambria"/>
          <w:sz w:val="24"/>
          <w:szCs w:val="24"/>
        </w:rPr>
        <w:br/>
      </w:r>
      <w:r w:rsidRPr="007D3593">
        <w:rPr>
          <w:rFonts w:ascii="Cambria" w:hAnsi="Cambria"/>
          <w:sz w:val="24"/>
          <w:szCs w:val="24"/>
        </w:rPr>
        <w:t xml:space="preserve">w rozumieniu przepisów ustawy z dnia 16 kwietnia 1993 r. o zwalczaniu nieuczciwej konkurencji </w:t>
      </w:r>
      <w:r w:rsidRPr="007D3593">
        <w:rPr>
          <w:rFonts w:ascii="Cambria" w:eastAsia="Calibri" w:hAnsi="Cambria" w:cs="Arial"/>
          <w:sz w:val="24"/>
          <w:szCs w:val="24"/>
        </w:rPr>
        <w:t>(Dz. U. z 202</w:t>
      </w:r>
      <w:r w:rsidR="003941FB" w:rsidRPr="007D3593">
        <w:rPr>
          <w:rFonts w:ascii="Cambria" w:eastAsia="Calibri" w:hAnsi="Cambria" w:cs="Arial"/>
          <w:sz w:val="24"/>
          <w:szCs w:val="24"/>
        </w:rPr>
        <w:t>2</w:t>
      </w:r>
      <w:r w:rsidRPr="007D3593">
        <w:rPr>
          <w:rFonts w:ascii="Cambria" w:eastAsia="Calibri" w:hAnsi="Cambria" w:cs="Arial"/>
          <w:sz w:val="24"/>
          <w:szCs w:val="24"/>
        </w:rPr>
        <w:t xml:space="preserve"> r. poz. 1</w:t>
      </w:r>
      <w:r w:rsidR="003941FB" w:rsidRPr="007D3593">
        <w:rPr>
          <w:rFonts w:ascii="Cambria" w:eastAsia="Calibri" w:hAnsi="Cambria" w:cs="Arial"/>
          <w:sz w:val="24"/>
          <w:szCs w:val="24"/>
        </w:rPr>
        <w:t>233</w:t>
      </w:r>
      <w:r w:rsidRPr="007D3593">
        <w:rPr>
          <w:rFonts w:ascii="Cambria" w:eastAsia="Calibri" w:hAnsi="Cambria" w:cs="Arial"/>
          <w:sz w:val="24"/>
          <w:szCs w:val="24"/>
        </w:rPr>
        <w:t xml:space="preserve">), </w:t>
      </w:r>
      <w:r w:rsidR="003A6AE4" w:rsidRPr="007D3593">
        <w:rPr>
          <w:rFonts w:ascii="Cambria" w:hAnsi="Cambria"/>
          <w:sz w:val="24"/>
          <w:szCs w:val="24"/>
        </w:rPr>
        <w:t>W</w:t>
      </w:r>
      <w:r w:rsidRPr="007D3593">
        <w:rPr>
          <w:rFonts w:ascii="Cambria" w:hAnsi="Cambria"/>
          <w:sz w:val="24"/>
          <w:szCs w:val="24"/>
        </w:rPr>
        <w:t xml:space="preserve">ykonawca, w celu utrzymania w poufności tych informacji, przekazuje je w wydzielonym </w:t>
      </w:r>
      <w:r w:rsidR="00EE124D" w:rsidRPr="007D3593">
        <w:rPr>
          <w:rFonts w:ascii="Cambria" w:hAnsi="Cambria"/>
          <w:sz w:val="24"/>
          <w:szCs w:val="24"/>
        </w:rPr>
        <w:br/>
      </w:r>
      <w:r w:rsidRPr="007D3593">
        <w:rPr>
          <w:rFonts w:ascii="Cambria" w:hAnsi="Cambria"/>
          <w:sz w:val="24"/>
          <w:szCs w:val="24"/>
        </w:rPr>
        <w:t xml:space="preserve">i odpowiednio oznaczonym pliku, wraz z jednoczesnym zaznaczeniem w nazwie pliku </w:t>
      </w:r>
      <w:r w:rsidRPr="007D3593">
        <w:rPr>
          <w:rFonts w:ascii="Cambria" w:hAnsi="Cambria"/>
          <w:i/>
          <w:iCs/>
          <w:sz w:val="24"/>
          <w:szCs w:val="24"/>
        </w:rPr>
        <w:t>„Dokument stanowiący tajemnicę przedsiębiorstwa”.</w:t>
      </w:r>
    </w:p>
    <w:p w14:paraId="19278F2D"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Komunikacja w postępowaniu, </w:t>
      </w:r>
      <w:r w:rsidRPr="007D3593">
        <w:rPr>
          <w:rFonts w:ascii="Cambria" w:hAnsi="Cambria"/>
          <w:b/>
          <w:bCs/>
          <w:sz w:val="24"/>
          <w:szCs w:val="24"/>
          <w:u w:val="single"/>
        </w:rPr>
        <w:t>z wyłączeniem składania ofert</w:t>
      </w:r>
      <w:r w:rsidRPr="007D3593">
        <w:rPr>
          <w:rFonts w:ascii="Cambria" w:hAnsi="Cambria"/>
          <w:sz w:val="24"/>
          <w:szCs w:val="24"/>
        </w:rPr>
        <w:t xml:space="preserve"> </w:t>
      </w:r>
      <w:r w:rsidRPr="007D3593">
        <w:rPr>
          <w:rFonts w:ascii="Cambria" w:hAnsi="Cambria"/>
          <w:b/>
          <w:bCs/>
          <w:sz w:val="24"/>
          <w:szCs w:val="24"/>
        </w:rPr>
        <w:t>(sposób składania ofert opisano w rozdziale 13 SWZ)</w:t>
      </w:r>
      <w:r w:rsidRPr="007D3593">
        <w:rPr>
          <w:rFonts w:ascii="Cambria" w:hAnsi="Cambria"/>
          <w:sz w:val="24"/>
          <w:szCs w:val="24"/>
        </w:rPr>
        <w:t xml:space="preserve"> odbywa się drogą elektroniczną za pośrednictwem formularzy do komunikacji dostępnych w zakładce </w:t>
      </w:r>
      <w:r w:rsidRPr="007D3593">
        <w:rPr>
          <w:rFonts w:ascii="Cambria" w:hAnsi="Cambria"/>
          <w:i/>
          <w:iCs/>
          <w:sz w:val="24"/>
          <w:szCs w:val="24"/>
        </w:rPr>
        <w:t>„Formularze”</w:t>
      </w:r>
      <w:r w:rsidRPr="007D3593">
        <w:rPr>
          <w:rFonts w:ascii="Cambria" w:hAnsi="Cambria"/>
          <w:sz w:val="24"/>
          <w:szCs w:val="24"/>
        </w:rPr>
        <w:t xml:space="preserve"> </w:t>
      </w:r>
      <w:r w:rsidRPr="007D3593">
        <w:rPr>
          <w:rFonts w:ascii="Cambria" w:hAnsi="Cambria"/>
          <w:i/>
          <w:iCs/>
          <w:sz w:val="24"/>
          <w:szCs w:val="24"/>
        </w:rPr>
        <w:t>(„Formularze do komunikacji”).</w:t>
      </w:r>
      <w:r w:rsidRPr="007D3593">
        <w:rPr>
          <w:rFonts w:ascii="Cambria" w:hAnsi="Cambria"/>
          <w:sz w:val="24"/>
          <w:szCs w:val="24"/>
        </w:rPr>
        <w:t xml:space="preserve"> Za pośrednictwem </w:t>
      </w:r>
      <w:r w:rsidRPr="007D3593">
        <w:rPr>
          <w:rFonts w:ascii="Cambria" w:hAnsi="Cambria"/>
          <w:i/>
          <w:iCs/>
          <w:sz w:val="24"/>
          <w:szCs w:val="24"/>
        </w:rPr>
        <w:t xml:space="preserve">„Formularzy do komunikacji” </w:t>
      </w:r>
      <w:r w:rsidRPr="007D3593">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1DAC5EE8"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Możliwość korzystania w postępowaniu z „</w:t>
      </w:r>
      <w:r w:rsidRPr="007D3593">
        <w:rPr>
          <w:rFonts w:ascii="Cambria" w:hAnsi="Cambria"/>
          <w:i/>
          <w:iCs/>
          <w:sz w:val="24"/>
          <w:szCs w:val="24"/>
        </w:rPr>
        <w:t>Formularzy do komunikacji”</w:t>
      </w:r>
      <w:r w:rsidRPr="007D3593">
        <w:rPr>
          <w:rFonts w:ascii="Cambria" w:hAnsi="Cambria"/>
          <w:sz w:val="24"/>
          <w:szCs w:val="24"/>
        </w:rPr>
        <w:t xml:space="preserve"> w pełnym zakresie wymaga posiadania konta „Wykonawcy” na Platformie e-Zamówienia oraz zalogowania się na Platformie e-Zamówienia. Do korzystania z </w:t>
      </w:r>
      <w:r w:rsidRPr="007D3593">
        <w:rPr>
          <w:rFonts w:ascii="Cambria" w:hAnsi="Cambria"/>
          <w:i/>
          <w:iCs/>
          <w:sz w:val="24"/>
          <w:szCs w:val="24"/>
        </w:rPr>
        <w:t xml:space="preserve">„Formularzy </w:t>
      </w:r>
      <w:r w:rsidRPr="007D3593">
        <w:rPr>
          <w:rFonts w:ascii="Cambria" w:hAnsi="Cambria"/>
          <w:i/>
          <w:iCs/>
          <w:sz w:val="24"/>
          <w:szCs w:val="24"/>
        </w:rPr>
        <w:lastRenderedPageBreak/>
        <w:t xml:space="preserve">do komunikacji” </w:t>
      </w:r>
      <w:r w:rsidRPr="007D3593">
        <w:rPr>
          <w:rFonts w:ascii="Cambria" w:hAnsi="Cambria"/>
          <w:sz w:val="24"/>
          <w:szCs w:val="24"/>
        </w:rPr>
        <w:t>służących do zadawania pytań dotyczących treści dokumentów zamówienia wystarczające jest posiadanie tzw. konta uproszczonego na Platformie e-Zamówienia.</w:t>
      </w:r>
    </w:p>
    <w:p w14:paraId="78C1AE8A" w14:textId="5AEFEB84"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Wszystkie wysłane i odebrane w postępowaniu przez </w:t>
      </w:r>
      <w:r w:rsidR="003A6AE4" w:rsidRPr="007D3593">
        <w:rPr>
          <w:rFonts w:ascii="Cambria" w:hAnsi="Cambria"/>
          <w:sz w:val="24"/>
          <w:szCs w:val="24"/>
        </w:rPr>
        <w:t>W</w:t>
      </w:r>
      <w:r w:rsidRPr="007D3593">
        <w:rPr>
          <w:rFonts w:ascii="Cambria" w:hAnsi="Cambria"/>
          <w:sz w:val="24"/>
          <w:szCs w:val="24"/>
        </w:rPr>
        <w:t xml:space="preserve">ykonawcę wiadomości widoczne są po zalogowaniu w podglądzie postępowania w zakładce </w:t>
      </w:r>
      <w:r w:rsidRPr="007D3593">
        <w:rPr>
          <w:rFonts w:ascii="Cambria" w:hAnsi="Cambria"/>
          <w:i/>
          <w:iCs/>
          <w:sz w:val="24"/>
          <w:szCs w:val="24"/>
        </w:rPr>
        <w:t>„Komunikacja”.</w:t>
      </w:r>
    </w:p>
    <w:p w14:paraId="3951D02E"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Maksymalny rozmiar plików przesyłanych za pośrednictwem </w:t>
      </w:r>
      <w:r w:rsidRPr="007D3593">
        <w:rPr>
          <w:rFonts w:ascii="Cambria" w:hAnsi="Cambria"/>
          <w:i/>
          <w:iCs/>
          <w:sz w:val="24"/>
          <w:szCs w:val="24"/>
        </w:rPr>
        <w:t xml:space="preserve">„Formularzy do komunikacji” </w:t>
      </w:r>
      <w:r w:rsidRPr="007D3593">
        <w:rPr>
          <w:rFonts w:ascii="Cambria" w:hAnsi="Cambria"/>
          <w:sz w:val="24"/>
          <w:szCs w:val="24"/>
        </w:rPr>
        <w:t>wynosi 150 MB (wielkość ta dotyczy plików przesyłanych jako załączniki do jednego formularza).</w:t>
      </w:r>
    </w:p>
    <w:p w14:paraId="12AC4BB5" w14:textId="72F82824"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Minimalne wymagania techniczne dotyczące sprzętu używanego w celu korzystania z usług Platformy e-Zamówienia oraz informacje dotyczące specyfikacji połączenia określa § 12 Regulamin Platformy e-Zamówienia, </w:t>
      </w:r>
      <w:r w:rsidR="00EE124D" w:rsidRPr="007D3593">
        <w:rPr>
          <w:rFonts w:ascii="Cambria" w:hAnsi="Cambria" w:cs="Arial"/>
          <w:sz w:val="24"/>
          <w:szCs w:val="24"/>
        </w:rPr>
        <w:br/>
      </w:r>
      <w:r w:rsidRPr="007D3593">
        <w:rPr>
          <w:rFonts w:ascii="Cambria" w:hAnsi="Cambria" w:cs="Arial"/>
          <w:sz w:val="24"/>
          <w:szCs w:val="24"/>
        </w:rPr>
        <w:t>a mianowicie:</w:t>
      </w:r>
    </w:p>
    <w:p w14:paraId="76E10DCE" w14:textId="77777777" w:rsidR="00AC21DD" w:rsidRPr="007D3593" w:rsidRDefault="00AC21DD" w:rsidP="002653B6">
      <w:pPr>
        <w:pStyle w:val="Akapitzlist"/>
        <w:numPr>
          <w:ilvl w:val="2"/>
          <w:numId w:val="51"/>
        </w:numPr>
        <w:tabs>
          <w:tab w:val="left" w:pos="1843"/>
        </w:tabs>
        <w:spacing w:before="0" w:after="0" w:line="300" w:lineRule="auto"/>
        <w:ind w:left="1843" w:hanging="1134"/>
        <w:rPr>
          <w:rFonts w:ascii="Cambria" w:hAnsi="Cambria"/>
          <w:sz w:val="24"/>
          <w:szCs w:val="24"/>
        </w:rPr>
      </w:pPr>
      <w:r w:rsidRPr="007D3593">
        <w:rPr>
          <w:rFonts w:ascii="Cambria" w:hAnsi="Cambria"/>
          <w:sz w:val="24"/>
          <w:szCs w:val="24"/>
        </w:rPr>
        <w:t>W celu prawidłowego korzystania z usług Platformy e-Zamówienia wymagany jest:</w:t>
      </w:r>
    </w:p>
    <w:p w14:paraId="32DB9ABD" w14:textId="77777777" w:rsidR="00AC21DD" w:rsidRPr="007D3593" w:rsidRDefault="00AC21DD" w:rsidP="002653B6">
      <w:pPr>
        <w:pStyle w:val="Akapitzlist"/>
        <w:numPr>
          <w:ilvl w:val="3"/>
          <w:numId w:val="46"/>
        </w:numPr>
        <w:tabs>
          <w:tab w:val="left" w:pos="993"/>
          <w:tab w:val="left" w:pos="1134"/>
        </w:tabs>
        <w:spacing w:before="0" w:after="0" w:line="300" w:lineRule="auto"/>
        <w:ind w:left="1843" w:firstLine="0"/>
        <w:rPr>
          <w:rFonts w:ascii="Cambria" w:hAnsi="Cambria" w:cs="Arial"/>
          <w:sz w:val="24"/>
          <w:szCs w:val="24"/>
        </w:rPr>
      </w:pPr>
      <w:r w:rsidRPr="007D3593">
        <w:rPr>
          <w:rFonts w:ascii="Cambria" w:hAnsi="Cambria"/>
          <w:sz w:val="24"/>
          <w:szCs w:val="24"/>
        </w:rPr>
        <w:t>Komputer PC:         </w:t>
      </w:r>
    </w:p>
    <w:p w14:paraId="2DCC04BA" w14:textId="77777777" w:rsidR="00AC21DD" w:rsidRPr="00FC3262"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lang w:val="en-US"/>
        </w:rPr>
      </w:pPr>
      <w:r w:rsidRPr="00FC3262">
        <w:rPr>
          <w:rFonts w:ascii="Cambria" w:hAnsi="Cambria"/>
          <w:sz w:val="24"/>
          <w:szCs w:val="24"/>
          <w:lang w:val="en-US"/>
        </w:rPr>
        <w:t>parametry minimum: Intel Core2 Duo, 2 GB RAM, HD,</w:t>
      </w:r>
    </w:p>
    <w:p w14:paraId="06DE12AA" w14:textId="240CAA34" w:rsidR="00AC21DD" w:rsidRPr="007D3593"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rPr>
      </w:pPr>
      <w:r w:rsidRPr="007D3593">
        <w:rPr>
          <w:rFonts w:ascii="Cambria" w:hAnsi="Cambria"/>
          <w:sz w:val="24"/>
          <w:szCs w:val="24"/>
        </w:rPr>
        <w:t>zainstalowany jed</w:t>
      </w:r>
      <w:r w:rsidR="00DA0C5F" w:rsidRPr="007D3593">
        <w:rPr>
          <w:rFonts w:ascii="Cambria" w:hAnsi="Cambria"/>
          <w:sz w:val="24"/>
          <w:szCs w:val="24"/>
        </w:rPr>
        <w:t>en</w:t>
      </w:r>
      <w:r w:rsidRPr="007D3593">
        <w:rPr>
          <w:rFonts w:ascii="Cambria" w:hAnsi="Cambria"/>
          <w:sz w:val="24"/>
          <w:szCs w:val="24"/>
        </w:rPr>
        <w:t xml:space="preserve"> z poniższych systemów operacyjnych: MS Windows 7 lub nowszy, OSX/Mac OS 10.10, </w:t>
      </w:r>
      <w:proofErr w:type="spellStart"/>
      <w:r w:rsidRPr="007D3593">
        <w:rPr>
          <w:rFonts w:ascii="Cambria" w:hAnsi="Cambria"/>
          <w:sz w:val="24"/>
          <w:szCs w:val="24"/>
        </w:rPr>
        <w:t>Ubuntu</w:t>
      </w:r>
      <w:proofErr w:type="spellEnd"/>
      <w:r w:rsidRPr="007D3593">
        <w:rPr>
          <w:rFonts w:ascii="Cambria" w:hAnsi="Cambria"/>
          <w:sz w:val="24"/>
          <w:szCs w:val="24"/>
        </w:rPr>
        <w:t xml:space="preserve"> 14.04,</w:t>
      </w:r>
    </w:p>
    <w:p w14:paraId="107EB4FD" w14:textId="77777777" w:rsidR="00AC21DD" w:rsidRPr="007D3593"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rPr>
      </w:pPr>
      <w:r w:rsidRPr="007D3593">
        <w:rPr>
          <w:rFonts w:ascii="Cambria" w:hAnsi="Cambria"/>
          <w:sz w:val="24"/>
          <w:szCs w:val="24"/>
        </w:rPr>
        <w:t xml:space="preserve">zainstalowana jedna z poniższych przeglądarek: Chrome 66.0 lub nowsza, </w:t>
      </w:r>
      <w:proofErr w:type="spellStart"/>
      <w:r w:rsidRPr="007D3593">
        <w:rPr>
          <w:rFonts w:ascii="Cambria" w:hAnsi="Cambria"/>
          <w:sz w:val="24"/>
          <w:szCs w:val="24"/>
        </w:rPr>
        <w:t>Firefox</w:t>
      </w:r>
      <w:proofErr w:type="spellEnd"/>
      <w:r w:rsidRPr="007D3593">
        <w:rPr>
          <w:rFonts w:ascii="Cambria" w:hAnsi="Cambria"/>
          <w:sz w:val="24"/>
          <w:szCs w:val="24"/>
        </w:rPr>
        <w:t xml:space="preserve"> 59.0 lub nowszy, Safari 11.1 lub nowsza, Edge 14.0 i nowsze,</w:t>
      </w:r>
    </w:p>
    <w:p w14:paraId="67F20E59" w14:textId="77777777" w:rsidR="00AC21DD" w:rsidRPr="007D3593" w:rsidRDefault="00AC21DD" w:rsidP="002653B6">
      <w:pPr>
        <w:spacing w:line="300" w:lineRule="auto"/>
        <w:ind w:left="1559" w:firstLine="284"/>
        <w:rPr>
          <w:rFonts w:ascii="Cambria" w:hAnsi="Cambria"/>
          <w:lang w:val="pl-PL"/>
        </w:rPr>
      </w:pPr>
      <w:r w:rsidRPr="007D3593">
        <w:rPr>
          <w:rFonts w:ascii="Cambria" w:hAnsi="Cambria"/>
          <w:lang w:val="pl-PL"/>
        </w:rPr>
        <w:t>albo</w:t>
      </w:r>
    </w:p>
    <w:p w14:paraId="4C1D4E43" w14:textId="77777777" w:rsidR="00AC21DD" w:rsidRPr="007D3593" w:rsidRDefault="00AC21DD" w:rsidP="002653B6">
      <w:pPr>
        <w:pStyle w:val="Akapitzlist"/>
        <w:numPr>
          <w:ilvl w:val="3"/>
          <w:numId w:val="46"/>
        </w:numPr>
        <w:spacing w:before="0" w:after="0" w:line="300" w:lineRule="auto"/>
        <w:ind w:left="2127" w:hanging="293"/>
        <w:rPr>
          <w:rFonts w:ascii="Cambria" w:hAnsi="Cambria"/>
          <w:sz w:val="24"/>
          <w:szCs w:val="24"/>
        </w:rPr>
      </w:pPr>
      <w:r w:rsidRPr="007D3593">
        <w:rPr>
          <w:rFonts w:ascii="Cambria" w:hAnsi="Cambria"/>
          <w:sz w:val="24"/>
          <w:szCs w:val="24"/>
        </w:rPr>
        <w:t>Tablet/Telefon:</w:t>
      </w:r>
    </w:p>
    <w:p w14:paraId="1B5049B1" w14:textId="77777777" w:rsidR="00AC21DD" w:rsidRPr="007D3593" w:rsidRDefault="00AC21DD" w:rsidP="002653B6">
      <w:pPr>
        <w:pStyle w:val="Akapitzlist"/>
        <w:numPr>
          <w:ilvl w:val="0"/>
          <w:numId w:val="49"/>
        </w:numPr>
        <w:spacing w:before="0" w:after="0" w:line="300" w:lineRule="auto"/>
        <w:ind w:left="2492" w:hanging="350"/>
        <w:rPr>
          <w:rFonts w:ascii="Cambria" w:hAnsi="Cambria"/>
          <w:sz w:val="24"/>
          <w:szCs w:val="24"/>
        </w:rPr>
      </w:pPr>
      <w:r w:rsidRPr="007D3593">
        <w:rPr>
          <w:rFonts w:ascii="Cambria" w:hAnsi="Cambria"/>
          <w:sz w:val="24"/>
          <w:szCs w:val="24"/>
        </w:rPr>
        <w:t xml:space="preserve">parametry minimum: 4 rdzenie procesora, 2GB RAM, Android 6.0 </w:t>
      </w:r>
      <w:proofErr w:type="spellStart"/>
      <w:r w:rsidRPr="007D3593">
        <w:rPr>
          <w:rFonts w:ascii="Cambria" w:hAnsi="Cambria"/>
          <w:sz w:val="24"/>
          <w:szCs w:val="24"/>
        </w:rPr>
        <w:t>Marshmallow</w:t>
      </w:r>
      <w:proofErr w:type="spellEnd"/>
      <w:r w:rsidRPr="007D3593">
        <w:rPr>
          <w:rFonts w:ascii="Cambria" w:hAnsi="Cambria"/>
          <w:sz w:val="24"/>
          <w:szCs w:val="24"/>
        </w:rPr>
        <w:t>, iOS 10.3,</w:t>
      </w:r>
    </w:p>
    <w:p w14:paraId="7227CD9C" w14:textId="4AA849B6" w:rsidR="00AC21DD" w:rsidRPr="007D3593" w:rsidRDefault="00AC21DD" w:rsidP="002653B6">
      <w:pPr>
        <w:pStyle w:val="Akapitzlist"/>
        <w:numPr>
          <w:ilvl w:val="0"/>
          <w:numId w:val="49"/>
        </w:numPr>
        <w:spacing w:before="0" w:after="0" w:line="300" w:lineRule="auto"/>
        <w:ind w:left="2492" w:hanging="350"/>
        <w:rPr>
          <w:rFonts w:ascii="Cambria" w:hAnsi="Cambria"/>
          <w:sz w:val="24"/>
          <w:szCs w:val="24"/>
        </w:rPr>
      </w:pPr>
      <w:r w:rsidRPr="007D3593">
        <w:rPr>
          <w:rFonts w:ascii="Cambria" w:hAnsi="Cambria"/>
          <w:sz w:val="24"/>
          <w:szCs w:val="24"/>
        </w:rPr>
        <w:t>przeglądarka Chrome 61 lub now</w:t>
      </w:r>
      <w:r w:rsidR="00DA0C5F" w:rsidRPr="007D3593">
        <w:rPr>
          <w:rFonts w:ascii="Cambria" w:hAnsi="Cambria"/>
          <w:sz w:val="24"/>
          <w:szCs w:val="24"/>
        </w:rPr>
        <w:t>sza.</w:t>
      </w:r>
    </w:p>
    <w:p w14:paraId="7C07D05B" w14:textId="3E5C6453" w:rsidR="00AC21DD" w:rsidRPr="007D3593" w:rsidRDefault="00AC21DD" w:rsidP="002653B6">
      <w:pPr>
        <w:pStyle w:val="Akapitzlist"/>
        <w:numPr>
          <w:ilvl w:val="2"/>
          <w:numId w:val="51"/>
        </w:numPr>
        <w:tabs>
          <w:tab w:val="left" w:pos="426"/>
        </w:tabs>
        <w:spacing w:before="0" w:after="0" w:line="300" w:lineRule="auto"/>
        <w:ind w:left="1834" w:hanging="1125"/>
        <w:rPr>
          <w:rFonts w:ascii="Cambria" w:hAnsi="Cambria" w:cs="Arial"/>
          <w:sz w:val="24"/>
          <w:szCs w:val="24"/>
        </w:rPr>
      </w:pPr>
      <w:r w:rsidRPr="007D3593">
        <w:rPr>
          <w:rFonts w:ascii="Cambria" w:hAnsi="Cambria"/>
          <w:sz w:val="24"/>
          <w:szCs w:val="24"/>
        </w:rPr>
        <w:t xml:space="preserve">Dla skorzystania z pełnej funkcjonalności może być konieczne włączenie w przeglądarce obsługi protokołu bezpiecznej transmisji danych SSL, obsługi Java </w:t>
      </w:r>
      <w:proofErr w:type="spellStart"/>
      <w:r w:rsidRPr="007D3593">
        <w:rPr>
          <w:rFonts w:ascii="Cambria" w:hAnsi="Cambria"/>
          <w:sz w:val="24"/>
          <w:szCs w:val="24"/>
        </w:rPr>
        <w:t>Script</w:t>
      </w:r>
      <w:proofErr w:type="spellEnd"/>
      <w:r w:rsidRPr="007D3593">
        <w:rPr>
          <w:rFonts w:ascii="Cambria" w:hAnsi="Cambria"/>
          <w:sz w:val="24"/>
          <w:szCs w:val="24"/>
        </w:rPr>
        <w:t xml:space="preserve">, oraz </w:t>
      </w:r>
      <w:proofErr w:type="spellStart"/>
      <w:r w:rsidRPr="007D3593">
        <w:rPr>
          <w:rFonts w:ascii="Cambria" w:hAnsi="Cambria"/>
          <w:sz w:val="24"/>
          <w:szCs w:val="24"/>
        </w:rPr>
        <w:t>cookies</w:t>
      </w:r>
      <w:proofErr w:type="spellEnd"/>
      <w:r w:rsidRPr="007D3593">
        <w:rPr>
          <w:rFonts w:ascii="Cambria" w:hAnsi="Cambria"/>
          <w:sz w:val="24"/>
          <w:szCs w:val="24"/>
        </w:rPr>
        <w:t>;</w:t>
      </w:r>
    </w:p>
    <w:p w14:paraId="52D12878" w14:textId="77777777" w:rsidR="00AC21DD" w:rsidRPr="007D3593" w:rsidRDefault="00AC21DD" w:rsidP="002653B6">
      <w:pPr>
        <w:pStyle w:val="Akapitzlist"/>
        <w:numPr>
          <w:ilvl w:val="2"/>
          <w:numId w:val="51"/>
        </w:numPr>
        <w:tabs>
          <w:tab w:val="left" w:pos="426"/>
        </w:tabs>
        <w:spacing w:before="0" w:after="0" w:line="300" w:lineRule="auto"/>
        <w:ind w:left="1876" w:hanging="1167"/>
        <w:rPr>
          <w:rFonts w:ascii="Cambria" w:hAnsi="Cambria" w:cs="Arial"/>
          <w:sz w:val="24"/>
          <w:szCs w:val="24"/>
        </w:rPr>
      </w:pPr>
      <w:r w:rsidRPr="007D3593">
        <w:rPr>
          <w:rFonts w:ascii="Cambria" w:hAnsi="Cambria"/>
          <w:sz w:val="24"/>
          <w:szCs w:val="24"/>
        </w:rPr>
        <w:t xml:space="preserve">Specyfikacja połączenia, formatu przesyłanych danych oraz kodowania </w:t>
      </w:r>
      <w:r w:rsidRPr="007D3593">
        <w:rPr>
          <w:rFonts w:ascii="Cambria" w:hAnsi="Cambria"/>
          <w:sz w:val="24"/>
          <w:szCs w:val="24"/>
        </w:rPr>
        <w:br/>
        <w:t>i oznaczania czasu odbioru danych:</w:t>
      </w:r>
    </w:p>
    <w:p w14:paraId="3D0A75B6"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specyfikacja połączenia – formularze udostępnione są za pomocą protokołu TLS 1.2,</w:t>
      </w:r>
    </w:p>
    <w:p w14:paraId="55529318"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format danych oraz kodowanie: formularze dostępne są w formacie HTML z kodowaniem UTF-8,</w:t>
      </w:r>
    </w:p>
    <w:p w14:paraId="5BE1E09A"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 xml:space="preserve">oznaczenia czasu odbioru danych: wszelkie operacje opierają się </w:t>
      </w:r>
      <w:r w:rsidRPr="007D3593">
        <w:rPr>
          <w:rFonts w:ascii="Cambria" w:hAnsi="Cambria"/>
          <w:sz w:val="24"/>
          <w:szCs w:val="24"/>
        </w:rPr>
        <w:br/>
        <w:t>o czas serwera i dane zapisywane są z dokładnością co do sekundy.</w:t>
      </w:r>
    </w:p>
    <w:p w14:paraId="03724878" w14:textId="4E357E70"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lastRenderedPageBreak/>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20" w:history="1">
        <w:r w:rsidR="00DA0C5F" w:rsidRPr="007D3593">
          <w:rPr>
            <w:rStyle w:val="Hipercze"/>
            <w:rFonts w:ascii="Cambria" w:hAnsi="Cambria"/>
            <w:sz w:val="24"/>
            <w:szCs w:val="24"/>
          </w:rPr>
          <w:t>https://ezamowienia.gov.pl</w:t>
        </w:r>
      </w:hyperlink>
      <w:r w:rsidR="00DA0C5F" w:rsidRPr="007D3593">
        <w:rPr>
          <w:rFonts w:ascii="Cambria" w:hAnsi="Cambria"/>
          <w:sz w:val="24"/>
          <w:szCs w:val="24"/>
        </w:rPr>
        <w:t xml:space="preserve"> </w:t>
      </w:r>
      <w:r w:rsidRPr="007D3593">
        <w:rPr>
          <w:rFonts w:ascii="Cambria" w:hAnsi="Cambria"/>
          <w:sz w:val="24"/>
          <w:szCs w:val="24"/>
        </w:rPr>
        <w:t xml:space="preserve">w zakładce </w:t>
      </w:r>
      <w:r w:rsidRPr="007D3593">
        <w:rPr>
          <w:rFonts w:ascii="Cambria" w:hAnsi="Cambria"/>
          <w:i/>
          <w:iCs/>
          <w:sz w:val="24"/>
          <w:szCs w:val="24"/>
        </w:rPr>
        <w:t>„Zgłoś problem”.</w:t>
      </w:r>
    </w:p>
    <w:p w14:paraId="5252D2DF" w14:textId="246791B1"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00E1448A" w:rsidRPr="007D3593">
        <w:rPr>
          <w:rFonts w:ascii="Cambria" w:hAnsi="Cambria" w:cs="Arial"/>
          <w:sz w:val="24"/>
          <w:szCs w:val="24"/>
        </w:rPr>
        <w:br/>
      </w:r>
      <w:r w:rsidRPr="007D3593">
        <w:rPr>
          <w:rFonts w:ascii="Cambria" w:hAnsi="Cambria" w:cs="Arial"/>
          <w:sz w:val="24"/>
          <w:szCs w:val="24"/>
        </w:rPr>
        <w:t>e-mai</w:t>
      </w:r>
      <w:r w:rsidR="004B4756" w:rsidRPr="007D3593">
        <w:rPr>
          <w:rFonts w:ascii="Cambria" w:hAnsi="Cambria" w:cs="Arial"/>
          <w:sz w:val="24"/>
          <w:szCs w:val="24"/>
        </w:rPr>
        <w:t>l</w:t>
      </w:r>
      <w:r w:rsidR="002B4B29" w:rsidRPr="007D3593">
        <w:rPr>
          <w:rFonts w:ascii="Cambria" w:hAnsi="Cambria" w:cs="Arial"/>
          <w:sz w:val="24"/>
          <w:szCs w:val="24"/>
        </w:rPr>
        <w:t>:</w:t>
      </w:r>
      <w:r w:rsidR="00A03FB3" w:rsidRPr="007D3593">
        <w:rPr>
          <w:rFonts w:ascii="Cambria" w:hAnsi="Cambria" w:cs="Arial"/>
          <w:sz w:val="24"/>
          <w:szCs w:val="24"/>
        </w:rPr>
        <w:t xml:space="preserve"> </w:t>
      </w:r>
      <w:hyperlink r:id="rId21" w:history="1">
        <w:r w:rsidR="00A31919" w:rsidRPr="007D3593">
          <w:rPr>
            <w:rStyle w:val="Hipercze"/>
            <w:rFonts w:ascii="Cambria" w:hAnsi="Cambria" w:cs="Arial"/>
            <w:bCs/>
            <w:sz w:val="24"/>
            <w:szCs w:val="24"/>
          </w:rPr>
          <w:t>sekretariat@nielisz.pl</w:t>
        </w:r>
      </w:hyperlink>
      <w:r w:rsidR="00A31919" w:rsidRPr="007D3593">
        <w:rPr>
          <w:rFonts w:ascii="Cambria" w:hAnsi="Cambria" w:cs="Arial"/>
          <w:bCs/>
          <w:sz w:val="24"/>
          <w:szCs w:val="24"/>
        </w:rPr>
        <w:t xml:space="preserve"> </w:t>
      </w:r>
      <w:r w:rsidR="00FD1017" w:rsidRPr="007D3593">
        <w:rPr>
          <w:rFonts w:ascii="Cambria" w:hAnsi="Cambria" w:cs="Arial"/>
          <w:sz w:val="24"/>
          <w:szCs w:val="24"/>
        </w:rPr>
        <w:t>(</w:t>
      </w:r>
      <w:r w:rsidRPr="007D3593">
        <w:rPr>
          <w:rFonts w:ascii="Cambria" w:hAnsi="Cambria" w:cs="Arial"/>
          <w:b/>
          <w:bCs/>
          <w:sz w:val="24"/>
          <w:szCs w:val="24"/>
        </w:rPr>
        <w:t>nie dotyczy składania ofert w postępowaniu).</w:t>
      </w:r>
    </w:p>
    <w:p w14:paraId="4E70A674" w14:textId="244B20A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Przy porozumiewaniu się w ramach niniejszego postępowania Wykonawcy powinni posługiwać się znakiem postępowania: </w:t>
      </w:r>
      <w:r w:rsidR="00A31919" w:rsidRPr="007D3593">
        <w:rPr>
          <w:rFonts w:ascii="Cambria" w:hAnsi="Cambria"/>
          <w:b/>
          <w:sz w:val="24"/>
          <w:szCs w:val="24"/>
        </w:rPr>
        <w:t>UZP.271.</w:t>
      </w:r>
      <w:r w:rsidR="00007592">
        <w:rPr>
          <w:rFonts w:ascii="Cambria" w:hAnsi="Cambria"/>
          <w:b/>
          <w:sz w:val="24"/>
          <w:szCs w:val="24"/>
        </w:rPr>
        <w:t>4</w:t>
      </w:r>
      <w:r w:rsidR="00A31919" w:rsidRPr="007D3593">
        <w:rPr>
          <w:rFonts w:ascii="Cambria" w:hAnsi="Cambria"/>
          <w:b/>
          <w:sz w:val="24"/>
          <w:szCs w:val="24"/>
        </w:rPr>
        <w:t>.2025.</w:t>
      </w:r>
    </w:p>
    <w:p w14:paraId="79F64934" w14:textId="77777777" w:rsidR="00E1448A" w:rsidRPr="007D3593" w:rsidRDefault="00E1448A" w:rsidP="002653B6">
      <w:pPr>
        <w:pStyle w:val="Akapitzlist"/>
        <w:spacing w:before="0" w:after="0" w:line="300" w:lineRule="auto"/>
        <w:ind w:left="709"/>
        <w:rPr>
          <w:rFonts w:ascii="Cambria" w:hAnsi="Cambria"/>
          <w:sz w:val="24"/>
          <w:szCs w:val="24"/>
        </w:rPr>
      </w:pPr>
    </w:p>
    <w:tbl>
      <w:tblPr>
        <w:tblW w:w="8964" w:type="dxa"/>
        <w:tblInd w:w="108" w:type="dxa"/>
        <w:tblLayout w:type="fixed"/>
        <w:tblLook w:val="0000" w:firstRow="0" w:lastRow="0" w:firstColumn="0" w:lastColumn="0" w:noHBand="0" w:noVBand="0"/>
      </w:tblPr>
      <w:tblGrid>
        <w:gridCol w:w="8964"/>
      </w:tblGrid>
      <w:tr w:rsidR="001835D3" w:rsidRPr="007D3593" w14:paraId="53DBA5E8" w14:textId="77777777" w:rsidTr="00E1448A">
        <w:trPr>
          <w:trHeight w:val="819"/>
        </w:trPr>
        <w:tc>
          <w:tcPr>
            <w:tcW w:w="8964" w:type="dxa"/>
            <w:tcBorders>
              <w:bottom w:val="single" w:sz="4" w:space="0" w:color="000000"/>
            </w:tcBorders>
            <w:shd w:val="clear" w:color="auto" w:fill="D9D9D9"/>
          </w:tcPr>
          <w:p w14:paraId="0CF5F39A"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12</w:t>
            </w:r>
          </w:p>
          <w:p w14:paraId="528F05B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WYMAGANIA DOTYCZĄCE WADIUM</w:t>
            </w:r>
          </w:p>
        </w:tc>
      </w:tr>
    </w:tbl>
    <w:p w14:paraId="2C78A05B" w14:textId="77777777" w:rsidR="001835D3" w:rsidRPr="007D3593" w:rsidRDefault="001835D3" w:rsidP="002653B6">
      <w:pPr>
        <w:spacing w:line="300" w:lineRule="auto"/>
        <w:rPr>
          <w:rFonts w:ascii="Cambria" w:hAnsi="Cambria" w:cs="Cambria"/>
          <w:bCs/>
          <w:sz w:val="16"/>
          <w:szCs w:val="16"/>
          <w:lang w:val="pl-PL"/>
        </w:rPr>
      </w:pPr>
    </w:p>
    <w:p w14:paraId="2AAC8C31" w14:textId="77777777" w:rsidR="001835D3" w:rsidRPr="007D3593" w:rsidRDefault="001835D3" w:rsidP="002653B6">
      <w:pPr>
        <w:pStyle w:val="Kolorowalistaakcent11"/>
        <w:spacing w:before="0" w:after="0" w:line="300" w:lineRule="auto"/>
        <w:ind w:left="0"/>
        <w:rPr>
          <w:rFonts w:ascii="Cambria" w:hAnsi="Cambria" w:cs="Cambria"/>
          <w:bCs/>
          <w:vanish/>
          <w:sz w:val="24"/>
          <w:szCs w:val="24"/>
          <w:lang w:val="pl-PL"/>
        </w:rPr>
      </w:pPr>
    </w:p>
    <w:p w14:paraId="2E25B236" w14:textId="77777777" w:rsidR="0043052F" w:rsidRPr="0043052F" w:rsidRDefault="0043052F" w:rsidP="0043052F">
      <w:pPr>
        <w:pStyle w:val="Kolorowalistaakcent11"/>
        <w:tabs>
          <w:tab w:val="left" w:pos="709"/>
        </w:tabs>
        <w:spacing w:before="0" w:after="0" w:line="300" w:lineRule="auto"/>
        <w:ind w:left="0"/>
        <w:rPr>
          <w:rFonts w:ascii="Cambria" w:hAnsi="Cambria" w:cs="Arial"/>
          <w:bCs/>
          <w:sz w:val="24"/>
          <w:szCs w:val="24"/>
          <w:lang w:val="pl-PL" w:eastAsia="pl-PL"/>
        </w:rPr>
      </w:pPr>
      <w:r w:rsidRPr="0043052F">
        <w:rPr>
          <w:rFonts w:ascii="Cambria" w:hAnsi="Cambria" w:cs="Arial"/>
          <w:bCs/>
          <w:sz w:val="24"/>
          <w:szCs w:val="24"/>
          <w:lang w:val="pl-PL" w:eastAsia="pl-PL"/>
        </w:rPr>
        <w:t>Zamawiający nie wymaga wadium w niniejszym postępowaniu.</w:t>
      </w:r>
    </w:p>
    <w:p w14:paraId="3E7B3B0F" w14:textId="77777777" w:rsidR="001835D3" w:rsidRPr="007D3593" w:rsidRDefault="001835D3" w:rsidP="002653B6">
      <w:pPr>
        <w:spacing w:line="300" w:lineRule="auto"/>
        <w:rPr>
          <w:rFonts w:ascii="Cambria" w:hAnsi="Cambria"/>
          <w:lang w:val="pl-PL"/>
        </w:rPr>
      </w:pPr>
    </w:p>
    <w:tbl>
      <w:tblPr>
        <w:tblW w:w="9072" w:type="dxa"/>
        <w:tblLayout w:type="fixed"/>
        <w:tblLook w:val="0000" w:firstRow="0" w:lastRow="0" w:firstColumn="0" w:lastColumn="0" w:noHBand="0" w:noVBand="0"/>
      </w:tblPr>
      <w:tblGrid>
        <w:gridCol w:w="9072"/>
      </w:tblGrid>
      <w:tr w:rsidR="001835D3" w:rsidRPr="00134463" w14:paraId="0640AD71" w14:textId="77777777" w:rsidTr="00E1448A">
        <w:trPr>
          <w:trHeight w:val="819"/>
        </w:trPr>
        <w:tc>
          <w:tcPr>
            <w:tcW w:w="9072" w:type="dxa"/>
            <w:tcBorders>
              <w:bottom w:val="single" w:sz="4" w:space="0" w:color="000000"/>
            </w:tcBorders>
            <w:shd w:val="clear" w:color="auto" w:fill="D9D9D9"/>
          </w:tcPr>
          <w:p w14:paraId="1895970D"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13</w:t>
            </w:r>
          </w:p>
          <w:p w14:paraId="3DD09714"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SPOSOBU PRZYGOTOWANIA OFERTY</w:t>
            </w:r>
          </w:p>
        </w:tc>
      </w:tr>
    </w:tbl>
    <w:p w14:paraId="7A4A6CFD" w14:textId="77777777" w:rsidR="001835D3" w:rsidRPr="007D3593" w:rsidRDefault="001835D3" w:rsidP="002653B6">
      <w:pPr>
        <w:spacing w:line="300" w:lineRule="auto"/>
        <w:rPr>
          <w:rFonts w:ascii="Cambria" w:hAnsi="Cambria"/>
          <w:sz w:val="16"/>
          <w:szCs w:val="16"/>
          <w:lang w:val="pl-PL"/>
        </w:rPr>
      </w:pPr>
    </w:p>
    <w:p w14:paraId="144414CF" w14:textId="77777777" w:rsidR="00AC21DD" w:rsidRPr="007D3593" w:rsidRDefault="00AC21DD" w:rsidP="002653B6">
      <w:pPr>
        <w:pStyle w:val="Akapitzlist2"/>
        <w:numPr>
          <w:ilvl w:val="1"/>
          <w:numId w:val="52"/>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Każdy Wykonawca może złożyć </w:t>
      </w:r>
      <w:r w:rsidRPr="007D3593">
        <w:rPr>
          <w:rFonts w:ascii="Cambria" w:hAnsi="Cambria" w:cs="Cambria"/>
          <w:b/>
          <w:bCs/>
          <w:sz w:val="24"/>
          <w:szCs w:val="24"/>
          <w:lang w:val="pl-PL"/>
        </w:rPr>
        <w:t>tylko jedną ofertę</w:t>
      </w:r>
      <w:r w:rsidRPr="007D3593">
        <w:rPr>
          <w:rFonts w:ascii="Cambria" w:hAnsi="Cambria" w:cs="Cambria"/>
          <w:bCs/>
          <w:sz w:val="24"/>
          <w:szCs w:val="24"/>
          <w:lang w:val="pl-PL"/>
        </w:rPr>
        <w:t xml:space="preserve">. </w:t>
      </w:r>
    </w:p>
    <w:p w14:paraId="12DEF616" w14:textId="77777777" w:rsidR="00AC21DD" w:rsidRPr="007D3593" w:rsidRDefault="00AC21DD" w:rsidP="002653B6">
      <w:pPr>
        <w:pStyle w:val="Akapitzlist2"/>
        <w:numPr>
          <w:ilvl w:val="1"/>
          <w:numId w:val="52"/>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Oferta musi być sporządzona w języku polskim.</w:t>
      </w:r>
    </w:p>
    <w:p w14:paraId="0E9355E7" w14:textId="7B507D83"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
          <w:bCs/>
          <w:sz w:val="24"/>
          <w:szCs w:val="24"/>
          <w:lang w:val="pl-PL"/>
        </w:rPr>
        <w:t xml:space="preserve">Ofertę składa się, </w:t>
      </w:r>
      <w:r w:rsidRPr="007D3593">
        <w:rPr>
          <w:rFonts w:ascii="Cambria" w:hAnsi="Cambria" w:cs="Cambria"/>
          <w:b/>
          <w:bCs/>
          <w:sz w:val="24"/>
          <w:szCs w:val="24"/>
          <w:u w:val="single"/>
          <w:lang w:val="pl-PL"/>
        </w:rPr>
        <w:t>pod rygorem nieważności</w:t>
      </w:r>
      <w:r w:rsidRPr="007D3593">
        <w:rPr>
          <w:rFonts w:ascii="Cambria" w:hAnsi="Cambria" w:cs="Cambria"/>
          <w:b/>
          <w:bCs/>
          <w:sz w:val="24"/>
          <w:szCs w:val="24"/>
          <w:lang w:val="pl-PL"/>
        </w:rPr>
        <w:t xml:space="preserve">, w formie elektronicznej lub </w:t>
      </w:r>
      <w:r w:rsidR="00EE124D" w:rsidRPr="007D3593">
        <w:rPr>
          <w:rFonts w:ascii="Cambria" w:hAnsi="Cambria" w:cs="Cambria"/>
          <w:b/>
          <w:bCs/>
          <w:sz w:val="24"/>
          <w:szCs w:val="24"/>
          <w:lang w:val="pl-PL"/>
        </w:rPr>
        <w:br/>
      </w:r>
      <w:r w:rsidRPr="007D3593">
        <w:rPr>
          <w:rFonts w:ascii="Cambria" w:hAnsi="Cambria" w:cs="Cambria"/>
          <w:b/>
          <w:bCs/>
          <w:sz w:val="24"/>
          <w:szCs w:val="24"/>
          <w:lang w:val="pl-PL"/>
        </w:rPr>
        <w:t>w postaci elektronicznej opatrzonej podpisem zaufanym lub podpisem osobistym</w:t>
      </w:r>
      <w:r w:rsidRPr="007D3593">
        <w:rPr>
          <w:rFonts w:ascii="Cambria" w:hAnsi="Cambria" w:cs="Cambria"/>
          <w:bCs/>
          <w:sz w:val="24"/>
          <w:szCs w:val="24"/>
          <w:lang w:val="pl-PL"/>
        </w:rPr>
        <w:t xml:space="preserve"> w</w:t>
      </w:r>
      <w:r w:rsidR="00A03FB3" w:rsidRPr="007D3593">
        <w:rPr>
          <w:rFonts w:ascii="Cambria" w:hAnsi="Cambria" w:cs="Cambria"/>
          <w:bCs/>
          <w:sz w:val="24"/>
          <w:szCs w:val="24"/>
          <w:lang w:val="pl-PL"/>
        </w:rPr>
        <w:t> </w:t>
      </w:r>
      <w:r w:rsidRPr="007D3593">
        <w:rPr>
          <w:rFonts w:ascii="Cambria" w:hAnsi="Cambria" w:cs="Cambria"/>
          <w:bCs/>
          <w:sz w:val="24"/>
          <w:szCs w:val="24"/>
          <w:lang w:val="pl-PL"/>
        </w:rPr>
        <w:t>formatach danych określonych w przepisach wydanych na podstawie art. 18 ustawy z</w:t>
      </w:r>
      <w:r w:rsidR="00A03FB3" w:rsidRPr="007D3593">
        <w:rPr>
          <w:rFonts w:ascii="Cambria" w:hAnsi="Cambria" w:cs="Cambria"/>
          <w:bCs/>
          <w:sz w:val="24"/>
          <w:szCs w:val="24"/>
          <w:lang w:val="pl-PL"/>
        </w:rPr>
        <w:t> </w:t>
      </w:r>
      <w:r w:rsidRPr="007D3593">
        <w:rPr>
          <w:rFonts w:ascii="Cambria" w:hAnsi="Cambria" w:cs="Cambria"/>
          <w:bCs/>
          <w:sz w:val="24"/>
          <w:szCs w:val="24"/>
          <w:lang w:val="pl-PL"/>
        </w:rPr>
        <w:t>dnia 17 lutego 2005 r. o informatyzacji działalności podmiotów realizujących zadania publiczne (</w:t>
      </w:r>
      <w:proofErr w:type="spellStart"/>
      <w:r w:rsidR="00794AD8" w:rsidRPr="007D3593">
        <w:rPr>
          <w:rFonts w:ascii="Cambria" w:hAnsi="Cambria" w:cs="Cambria"/>
          <w:bCs/>
          <w:sz w:val="24"/>
          <w:szCs w:val="24"/>
          <w:lang w:val="pl-PL"/>
        </w:rPr>
        <w:t>t.j</w:t>
      </w:r>
      <w:proofErr w:type="spellEnd"/>
      <w:r w:rsidR="00794AD8" w:rsidRPr="007D3593">
        <w:rPr>
          <w:rFonts w:ascii="Cambria" w:hAnsi="Cambria" w:cs="Cambria"/>
          <w:bCs/>
          <w:sz w:val="24"/>
          <w:szCs w:val="24"/>
          <w:lang w:val="pl-PL"/>
        </w:rPr>
        <w:t xml:space="preserve">. </w:t>
      </w:r>
      <w:r w:rsidRPr="007D3593">
        <w:rPr>
          <w:rFonts w:ascii="Cambria" w:hAnsi="Cambria" w:cs="Cambria"/>
          <w:bCs/>
          <w:sz w:val="24"/>
          <w:szCs w:val="24"/>
          <w:lang w:val="pl-PL"/>
        </w:rPr>
        <w:t>Dz. U. z 202</w:t>
      </w:r>
      <w:r w:rsidR="00F333D5" w:rsidRPr="007D3593">
        <w:rPr>
          <w:rFonts w:ascii="Cambria" w:hAnsi="Cambria" w:cs="Cambria"/>
          <w:bCs/>
          <w:sz w:val="24"/>
          <w:szCs w:val="24"/>
          <w:lang w:val="pl-PL"/>
        </w:rPr>
        <w:t>4</w:t>
      </w:r>
      <w:r w:rsidRPr="007D3593">
        <w:rPr>
          <w:rFonts w:ascii="Cambria" w:hAnsi="Cambria" w:cs="Cambria"/>
          <w:bCs/>
          <w:sz w:val="24"/>
          <w:szCs w:val="24"/>
          <w:lang w:val="pl-PL"/>
        </w:rPr>
        <w:t xml:space="preserve"> r. poz. </w:t>
      </w:r>
      <w:r w:rsidR="00794AD8" w:rsidRPr="007D3593">
        <w:rPr>
          <w:rFonts w:ascii="Cambria" w:hAnsi="Cambria" w:cs="Cambria"/>
          <w:bCs/>
          <w:sz w:val="24"/>
          <w:szCs w:val="24"/>
          <w:lang w:val="pl-PL"/>
        </w:rPr>
        <w:t>1557</w:t>
      </w:r>
      <w:r w:rsidR="003941FB" w:rsidRPr="007D3593">
        <w:rPr>
          <w:rFonts w:ascii="Cambria" w:hAnsi="Cambria" w:cs="Cambria"/>
          <w:bCs/>
          <w:sz w:val="24"/>
          <w:szCs w:val="24"/>
          <w:lang w:val="pl-PL"/>
        </w:rPr>
        <w:t>)</w:t>
      </w:r>
      <w:r w:rsidRPr="007D3593">
        <w:rPr>
          <w:rFonts w:ascii="Cambria" w:hAnsi="Cambria" w:cs="Cambria"/>
          <w:bCs/>
          <w:sz w:val="24"/>
          <w:szCs w:val="24"/>
          <w:lang w:val="pl-PL"/>
        </w:rPr>
        <w:t xml:space="preserve"> </w:t>
      </w:r>
      <w:r w:rsidR="00E1448A" w:rsidRPr="007D3593">
        <w:rPr>
          <w:rFonts w:ascii="Cambria" w:hAnsi="Cambria" w:cs="Cambria"/>
          <w:bCs/>
          <w:sz w:val="24"/>
          <w:szCs w:val="24"/>
          <w:lang w:val="pl-PL"/>
        </w:rPr>
        <w:br/>
      </w:r>
      <w:r w:rsidRPr="007D3593">
        <w:rPr>
          <w:rFonts w:ascii="Cambria" w:hAnsi="Cambria" w:cs="Cambria"/>
          <w:bCs/>
          <w:sz w:val="24"/>
          <w:szCs w:val="24"/>
          <w:lang w:val="pl-PL"/>
        </w:rPr>
        <w:t xml:space="preserve">z zastrzeżeniem formatów, o których mowa w art. 66 ust. 1 ustawy </w:t>
      </w:r>
      <w:proofErr w:type="spellStart"/>
      <w:r w:rsidRPr="007D3593">
        <w:rPr>
          <w:rFonts w:ascii="Cambria" w:hAnsi="Cambria" w:cs="Cambria"/>
          <w:bCs/>
          <w:sz w:val="24"/>
          <w:szCs w:val="24"/>
          <w:lang w:val="pl-PL"/>
        </w:rPr>
        <w:t>Pzp</w:t>
      </w:r>
      <w:proofErr w:type="spellEnd"/>
      <w:r w:rsidRPr="007D3593">
        <w:rPr>
          <w:rFonts w:ascii="Cambria" w:hAnsi="Cambria" w:cs="Cambria"/>
          <w:bCs/>
          <w:sz w:val="24"/>
          <w:szCs w:val="24"/>
          <w:lang w:val="pl-PL"/>
        </w:rPr>
        <w:t xml:space="preserve">, </w:t>
      </w:r>
      <w:r w:rsidR="00E1448A" w:rsidRPr="007D3593">
        <w:rPr>
          <w:rFonts w:ascii="Cambria" w:hAnsi="Cambria" w:cs="Cambria"/>
          <w:bCs/>
          <w:sz w:val="24"/>
          <w:szCs w:val="24"/>
          <w:lang w:val="pl-PL"/>
        </w:rPr>
        <w:br/>
      </w:r>
      <w:r w:rsidRPr="007D3593">
        <w:rPr>
          <w:rFonts w:ascii="Cambria" w:hAnsi="Cambria" w:cs="Cambria"/>
          <w:bCs/>
          <w:sz w:val="24"/>
          <w:szCs w:val="24"/>
          <w:lang w:val="pl-PL"/>
        </w:rPr>
        <w:t>z uwzględnieniem rodzaju przekazywanych danych.</w:t>
      </w:r>
    </w:p>
    <w:p w14:paraId="45534354"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Każdy dokument składający się na ofertę lub złożony wraz z ofertą sporządzony w</w:t>
      </w:r>
      <w:r w:rsidR="00A03FB3" w:rsidRPr="007D3593">
        <w:rPr>
          <w:rFonts w:ascii="Cambria" w:hAnsi="Cambria" w:cs="Cambria"/>
          <w:bCs/>
          <w:sz w:val="24"/>
          <w:szCs w:val="24"/>
          <w:lang w:val="pl-PL"/>
        </w:rPr>
        <w:t> </w:t>
      </w:r>
      <w:r w:rsidRPr="007D3593">
        <w:rPr>
          <w:rFonts w:ascii="Cambria" w:hAnsi="Cambria" w:cs="Cambria"/>
          <w:bCs/>
          <w:sz w:val="24"/>
          <w:szCs w:val="24"/>
          <w:lang w:val="pl-PL"/>
        </w:rPr>
        <w:t>języku innym niż polski musi być złożony wraz z tłumaczeniem na język polski.</w:t>
      </w:r>
    </w:p>
    <w:p w14:paraId="264AC123"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Treść oferty musi być zgodna z treścią SWZ.</w:t>
      </w:r>
    </w:p>
    <w:p w14:paraId="1CE02A78" w14:textId="77777777" w:rsidR="00F677B6"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Wykonawca ponosi wszelkie koszty związane z przygotowaniem i złożeniem oferty.</w:t>
      </w:r>
    </w:p>
    <w:p w14:paraId="5EC9ED65" w14:textId="59EBF583" w:rsidR="00F677B6" w:rsidRPr="007D3593" w:rsidRDefault="00F677B6"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sz w:val="24"/>
          <w:szCs w:val="24"/>
          <w:lang w:val="pl-PL"/>
        </w:rPr>
        <w:t xml:space="preserve">Wykonawca składa </w:t>
      </w:r>
      <w:r w:rsidR="00E9173B" w:rsidRPr="007D3593">
        <w:rPr>
          <w:rFonts w:ascii="Cambria" w:hAnsi="Cambria"/>
          <w:sz w:val="24"/>
          <w:szCs w:val="24"/>
          <w:lang w:val="pl-PL"/>
        </w:rPr>
        <w:t>ofertę</w:t>
      </w:r>
      <w:r w:rsidRPr="007D3593">
        <w:rPr>
          <w:rFonts w:ascii="Cambria" w:hAnsi="Cambria"/>
          <w:sz w:val="24"/>
          <w:szCs w:val="24"/>
          <w:lang w:val="pl-PL"/>
        </w:rPr>
        <w:t xml:space="preserve">̨ poprzez </w:t>
      </w:r>
      <w:r w:rsidR="00E9173B" w:rsidRPr="007D3593">
        <w:rPr>
          <w:rFonts w:ascii="Cambria" w:hAnsi="Cambria"/>
          <w:sz w:val="24"/>
          <w:szCs w:val="24"/>
          <w:lang w:val="pl-PL"/>
        </w:rPr>
        <w:t>Platformę</w:t>
      </w:r>
      <w:r w:rsidRPr="007D3593">
        <w:rPr>
          <w:rFonts w:ascii="Cambria" w:hAnsi="Cambria"/>
          <w:sz w:val="24"/>
          <w:szCs w:val="24"/>
          <w:lang w:val="pl-PL"/>
        </w:rPr>
        <w:t xml:space="preserve">̨ </w:t>
      </w:r>
      <w:proofErr w:type="spellStart"/>
      <w:r w:rsidRPr="007D3593">
        <w:rPr>
          <w:rFonts w:ascii="Cambria" w:hAnsi="Cambria"/>
          <w:sz w:val="24"/>
          <w:szCs w:val="24"/>
          <w:lang w:val="pl-PL"/>
        </w:rPr>
        <w:t>e-Zamówienia</w:t>
      </w:r>
      <w:proofErr w:type="spellEnd"/>
      <w:r w:rsidRPr="007D3593">
        <w:rPr>
          <w:rFonts w:ascii="Cambria" w:hAnsi="Cambria"/>
          <w:sz w:val="24"/>
          <w:szCs w:val="24"/>
          <w:lang w:val="pl-PL"/>
        </w:rPr>
        <w:t xml:space="preserve"> za </w:t>
      </w:r>
      <w:r w:rsidR="00E9173B" w:rsidRPr="007D3593">
        <w:rPr>
          <w:rFonts w:ascii="Cambria" w:hAnsi="Cambria"/>
          <w:sz w:val="24"/>
          <w:szCs w:val="24"/>
          <w:lang w:val="pl-PL"/>
        </w:rPr>
        <w:t>pośrednictwem</w:t>
      </w:r>
      <w:r w:rsidRPr="007D3593">
        <w:rPr>
          <w:rFonts w:ascii="Cambria" w:hAnsi="Cambria"/>
          <w:sz w:val="24"/>
          <w:szCs w:val="24"/>
          <w:lang w:val="pl-PL"/>
        </w:rPr>
        <w:t xml:space="preserve"> zakładki „Oferty/wnioski”, widocznej w </w:t>
      </w:r>
      <w:r w:rsidR="00E9173B" w:rsidRPr="007D3593">
        <w:rPr>
          <w:rFonts w:ascii="Cambria" w:hAnsi="Cambria"/>
          <w:sz w:val="24"/>
          <w:szCs w:val="24"/>
          <w:lang w:val="pl-PL"/>
        </w:rPr>
        <w:t>podglądzie</w:t>
      </w:r>
      <w:r w:rsidRPr="007D3593">
        <w:rPr>
          <w:rFonts w:ascii="Cambria" w:hAnsi="Cambria"/>
          <w:sz w:val="24"/>
          <w:szCs w:val="24"/>
          <w:lang w:val="pl-PL"/>
        </w:rPr>
        <w:t xml:space="preserve"> </w:t>
      </w:r>
      <w:r w:rsidR="00E9173B" w:rsidRPr="007D3593">
        <w:rPr>
          <w:rFonts w:ascii="Cambria" w:hAnsi="Cambria"/>
          <w:sz w:val="24"/>
          <w:szCs w:val="24"/>
          <w:lang w:val="pl-PL"/>
        </w:rPr>
        <w:t>post</w:t>
      </w:r>
      <w:r w:rsidR="00196A4B" w:rsidRPr="007D3593">
        <w:rPr>
          <w:rFonts w:ascii="Cambria" w:hAnsi="Cambria"/>
          <w:sz w:val="24"/>
          <w:szCs w:val="24"/>
          <w:lang w:val="pl-PL"/>
        </w:rPr>
        <w:t>ę</w:t>
      </w:r>
      <w:r w:rsidR="00E9173B" w:rsidRPr="007D3593">
        <w:rPr>
          <w:rFonts w:ascii="Cambria" w:hAnsi="Cambria"/>
          <w:sz w:val="24"/>
          <w:szCs w:val="24"/>
          <w:lang w:val="pl-PL"/>
        </w:rPr>
        <w:t>powania</w:t>
      </w:r>
      <w:r w:rsidRPr="007D3593">
        <w:rPr>
          <w:rFonts w:ascii="Cambria" w:hAnsi="Cambria"/>
          <w:sz w:val="24"/>
          <w:szCs w:val="24"/>
          <w:lang w:val="pl-PL"/>
        </w:rPr>
        <w:t xml:space="preserve"> po zalogowaniu </w:t>
      </w:r>
      <w:proofErr w:type="spellStart"/>
      <w:r w:rsidRPr="007D3593">
        <w:rPr>
          <w:rFonts w:ascii="Cambria" w:hAnsi="Cambria"/>
          <w:sz w:val="24"/>
          <w:szCs w:val="24"/>
          <w:lang w:val="pl-PL"/>
        </w:rPr>
        <w:t>sie</w:t>
      </w:r>
      <w:proofErr w:type="spellEnd"/>
      <w:r w:rsidRPr="007D3593">
        <w:rPr>
          <w:rFonts w:ascii="Cambria" w:hAnsi="Cambria"/>
          <w:sz w:val="24"/>
          <w:szCs w:val="24"/>
          <w:lang w:val="pl-PL"/>
        </w:rPr>
        <w:t>̨ na konto Wykonawcy. Po wybraniu przycisku „</w:t>
      </w:r>
      <w:r w:rsidR="00E9173B" w:rsidRPr="007D3593">
        <w:rPr>
          <w:rFonts w:ascii="Cambria" w:hAnsi="Cambria"/>
          <w:sz w:val="24"/>
          <w:szCs w:val="24"/>
          <w:lang w:val="pl-PL"/>
        </w:rPr>
        <w:t>Złóż</w:t>
      </w:r>
      <w:r w:rsidRPr="007D3593">
        <w:rPr>
          <w:rFonts w:ascii="Cambria" w:hAnsi="Cambria"/>
          <w:sz w:val="24"/>
          <w:szCs w:val="24"/>
          <w:lang w:val="pl-PL"/>
        </w:rPr>
        <w:t xml:space="preserve">̇ </w:t>
      </w:r>
      <w:r w:rsidR="00E9173B" w:rsidRPr="007D3593">
        <w:rPr>
          <w:rFonts w:ascii="Cambria" w:hAnsi="Cambria"/>
          <w:sz w:val="24"/>
          <w:szCs w:val="24"/>
          <w:lang w:val="pl-PL"/>
        </w:rPr>
        <w:t>ofertę</w:t>
      </w:r>
      <w:r w:rsidRPr="007D3593">
        <w:rPr>
          <w:rFonts w:ascii="Cambria" w:hAnsi="Cambria"/>
          <w:sz w:val="24"/>
          <w:szCs w:val="24"/>
          <w:lang w:val="pl-PL"/>
        </w:rPr>
        <w:t xml:space="preserve">̨” system prezentuje okno składania oferty </w:t>
      </w:r>
      <w:r w:rsidR="00E9173B" w:rsidRPr="007D3593">
        <w:rPr>
          <w:rFonts w:ascii="Cambria" w:hAnsi="Cambria"/>
          <w:sz w:val="24"/>
          <w:szCs w:val="24"/>
          <w:lang w:val="pl-PL"/>
        </w:rPr>
        <w:t>umożliwiające</w:t>
      </w:r>
      <w:r w:rsidRPr="007D3593">
        <w:rPr>
          <w:rFonts w:ascii="Cambria" w:hAnsi="Cambria"/>
          <w:sz w:val="24"/>
          <w:szCs w:val="24"/>
          <w:lang w:val="pl-PL"/>
        </w:rPr>
        <w:t xml:space="preserve"> przekazanie </w:t>
      </w:r>
      <w:r w:rsidR="00E9173B" w:rsidRPr="007D3593">
        <w:rPr>
          <w:rFonts w:ascii="Cambria" w:hAnsi="Cambria"/>
          <w:sz w:val="24"/>
          <w:szCs w:val="24"/>
          <w:lang w:val="pl-PL"/>
        </w:rPr>
        <w:t>dokumentów</w:t>
      </w:r>
      <w:r w:rsidRPr="007D3593">
        <w:rPr>
          <w:rFonts w:ascii="Cambria" w:hAnsi="Cambria"/>
          <w:sz w:val="24"/>
          <w:szCs w:val="24"/>
          <w:lang w:val="pl-PL"/>
        </w:rPr>
        <w:t xml:space="preserve"> elektronicznych, </w:t>
      </w:r>
      <w:r w:rsidR="00EE124D" w:rsidRPr="007D3593">
        <w:rPr>
          <w:rFonts w:ascii="Cambria" w:hAnsi="Cambria"/>
          <w:sz w:val="24"/>
          <w:szCs w:val="24"/>
          <w:lang w:val="pl-PL"/>
        </w:rPr>
        <w:br/>
      </w:r>
      <w:r w:rsidRPr="007D3593">
        <w:rPr>
          <w:rFonts w:ascii="Cambria" w:hAnsi="Cambria"/>
          <w:sz w:val="24"/>
          <w:szCs w:val="24"/>
          <w:lang w:val="pl-PL"/>
        </w:rPr>
        <w:t xml:space="preserve">w </w:t>
      </w:r>
      <w:r w:rsidR="00E9173B" w:rsidRPr="007D3593">
        <w:rPr>
          <w:rFonts w:ascii="Cambria" w:hAnsi="Cambria"/>
          <w:sz w:val="24"/>
          <w:szCs w:val="24"/>
          <w:lang w:val="pl-PL"/>
        </w:rPr>
        <w:t>którym</w:t>
      </w:r>
      <w:r w:rsidRPr="007D3593">
        <w:rPr>
          <w:rFonts w:ascii="Cambria" w:hAnsi="Cambria"/>
          <w:sz w:val="24"/>
          <w:szCs w:val="24"/>
          <w:lang w:val="pl-PL"/>
        </w:rPr>
        <w:t xml:space="preserve"> </w:t>
      </w:r>
      <w:r w:rsidR="00E9173B" w:rsidRPr="007D3593">
        <w:rPr>
          <w:rFonts w:ascii="Cambria" w:hAnsi="Cambria"/>
          <w:sz w:val="24"/>
          <w:szCs w:val="24"/>
          <w:lang w:val="pl-PL"/>
        </w:rPr>
        <w:t>znajdują</w:t>
      </w:r>
      <w:r w:rsidRPr="007D3593">
        <w:rPr>
          <w:rFonts w:ascii="Cambria" w:hAnsi="Cambria"/>
          <w:sz w:val="24"/>
          <w:szCs w:val="24"/>
          <w:lang w:val="pl-PL"/>
        </w:rPr>
        <w:t xml:space="preserve">̨ </w:t>
      </w:r>
      <w:r w:rsidR="00E9173B" w:rsidRPr="007D3593">
        <w:rPr>
          <w:rFonts w:ascii="Cambria" w:hAnsi="Cambria"/>
          <w:sz w:val="24"/>
          <w:szCs w:val="24"/>
          <w:lang w:val="pl-PL"/>
        </w:rPr>
        <w:t>się</w:t>
      </w:r>
      <w:r w:rsidRPr="007D3593">
        <w:rPr>
          <w:rFonts w:ascii="Cambria" w:hAnsi="Cambria"/>
          <w:sz w:val="24"/>
          <w:szCs w:val="24"/>
          <w:lang w:val="pl-PL"/>
        </w:rPr>
        <w:t xml:space="preserve">̨ dwa pola </w:t>
      </w:r>
      <w:proofErr w:type="spellStart"/>
      <w:r w:rsidRPr="007D3593">
        <w:rPr>
          <w:rFonts w:ascii="Cambria" w:hAnsi="Cambria"/>
          <w:sz w:val="24"/>
          <w:szCs w:val="24"/>
          <w:lang w:val="pl-PL"/>
        </w:rPr>
        <w:t>drag&amp;drop</w:t>
      </w:r>
      <w:proofErr w:type="spellEnd"/>
      <w:r w:rsidRPr="007D3593">
        <w:rPr>
          <w:rFonts w:ascii="Cambria" w:hAnsi="Cambria"/>
          <w:sz w:val="24"/>
          <w:szCs w:val="24"/>
          <w:lang w:val="pl-PL"/>
        </w:rPr>
        <w:t xml:space="preserve"> („</w:t>
      </w:r>
      <w:r w:rsidR="00E9173B" w:rsidRPr="007D3593">
        <w:rPr>
          <w:rFonts w:ascii="Cambria" w:hAnsi="Cambria"/>
          <w:sz w:val="24"/>
          <w:szCs w:val="24"/>
          <w:lang w:val="pl-PL"/>
        </w:rPr>
        <w:t>przeciągnij</w:t>
      </w:r>
      <w:r w:rsidRPr="007D3593">
        <w:rPr>
          <w:rFonts w:ascii="Cambria" w:hAnsi="Cambria"/>
          <w:sz w:val="24"/>
          <w:szCs w:val="24"/>
          <w:lang w:val="pl-PL"/>
        </w:rPr>
        <w:t>” i „</w:t>
      </w:r>
      <w:r w:rsidR="00E9173B" w:rsidRPr="007D3593">
        <w:rPr>
          <w:rFonts w:ascii="Cambria" w:hAnsi="Cambria"/>
          <w:sz w:val="24"/>
          <w:szCs w:val="24"/>
          <w:lang w:val="pl-PL"/>
        </w:rPr>
        <w:t>upuść</w:t>
      </w:r>
      <w:r w:rsidRPr="007D3593">
        <w:rPr>
          <w:rFonts w:ascii="Cambria" w:hAnsi="Cambria"/>
          <w:sz w:val="24"/>
          <w:szCs w:val="24"/>
          <w:lang w:val="pl-PL"/>
        </w:rPr>
        <w:t xml:space="preserve">́”) </w:t>
      </w:r>
      <w:r w:rsidR="00E9173B" w:rsidRPr="007D3593">
        <w:rPr>
          <w:rFonts w:ascii="Cambria" w:hAnsi="Cambria"/>
          <w:sz w:val="24"/>
          <w:szCs w:val="24"/>
          <w:lang w:val="pl-PL"/>
        </w:rPr>
        <w:t>służące</w:t>
      </w:r>
      <w:r w:rsidRPr="007D3593">
        <w:rPr>
          <w:rFonts w:ascii="Cambria" w:hAnsi="Cambria"/>
          <w:sz w:val="24"/>
          <w:szCs w:val="24"/>
          <w:lang w:val="pl-PL"/>
        </w:rPr>
        <w:t xml:space="preserve"> do dodawania </w:t>
      </w:r>
      <w:r w:rsidR="00E9173B" w:rsidRPr="007D3593">
        <w:rPr>
          <w:rFonts w:ascii="Cambria" w:hAnsi="Cambria"/>
          <w:sz w:val="24"/>
          <w:szCs w:val="24"/>
          <w:lang w:val="pl-PL"/>
        </w:rPr>
        <w:t>plików</w:t>
      </w:r>
      <w:r w:rsidRPr="007D3593">
        <w:rPr>
          <w:rFonts w:ascii="Cambria" w:hAnsi="Cambria"/>
          <w:sz w:val="24"/>
          <w:szCs w:val="24"/>
          <w:lang w:val="pl-PL"/>
        </w:rPr>
        <w:t xml:space="preserve">. </w:t>
      </w:r>
    </w:p>
    <w:p w14:paraId="03A5378D" w14:textId="4C368439"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lastRenderedPageBreak/>
        <w:t xml:space="preserve">Wykonawca dodaje wybrany z dysku i uprzednio podpisany „Formularz oferty – </w:t>
      </w:r>
      <w:r w:rsidR="00E9173B" w:rsidRPr="007D3593">
        <w:rPr>
          <w:rFonts w:ascii="Cambria" w:hAnsi="Cambria"/>
          <w:sz w:val="24"/>
          <w:szCs w:val="24"/>
          <w:lang w:val="pl-PL"/>
        </w:rPr>
        <w:t>Załącznik</w:t>
      </w:r>
      <w:r w:rsidRPr="007D3593">
        <w:rPr>
          <w:rFonts w:ascii="Cambria" w:hAnsi="Cambria"/>
          <w:sz w:val="24"/>
          <w:szCs w:val="24"/>
          <w:lang w:val="pl-PL"/>
        </w:rPr>
        <w:t xml:space="preserve"> Nr 3 do SWZ” w pierwszym polu („Wypełniony formularz oferty”). </w:t>
      </w:r>
      <w:r w:rsidR="00EE124D" w:rsidRPr="007D3593">
        <w:rPr>
          <w:rFonts w:ascii="Cambria" w:hAnsi="Cambria"/>
          <w:sz w:val="24"/>
          <w:szCs w:val="24"/>
          <w:lang w:val="pl-PL"/>
        </w:rPr>
        <w:br/>
      </w:r>
      <w:r w:rsidRPr="007D3593">
        <w:rPr>
          <w:rFonts w:ascii="Cambria" w:hAnsi="Cambria"/>
          <w:sz w:val="24"/>
          <w:szCs w:val="24"/>
          <w:lang w:val="pl-PL"/>
        </w:rPr>
        <w:t>W kolejnym polu („</w:t>
      </w:r>
      <w:r w:rsidR="00E9173B" w:rsidRPr="007D3593">
        <w:rPr>
          <w:rFonts w:ascii="Cambria" w:hAnsi="Cambria"/>
          <w:sz w:val="24"/>
          <w:szCs w:val="24"/>
          <w:lang w:val="pl-PL"/>
        </w:rPr>
        <w:t>Załączniki</w:t>
      </w:r>
      <w:r w:rsidRPr="007D3593">
        <w:rPr>
          <w:rFonts w:ascii="Cambria" w:hAnsi="Cambria"/>
          <w:sz w:val="24"/>
          <w:szCs w:val="24"/>
          <w:lang w:val="pl-PL"/>
        </w:rPr>
        <w:t xml:space="preserve"> i inne dokumenty przedstawione 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Wykonawca dodaje pozostałe pliki </w:t>
      </w:r>
      <w:r w:rsidR="00E9173B" w:rsidRPr="007D3593">
        <w:rPr>
          <w:rFonts w:ascii="Cambria" w:hAnsi="Cambria"/>
          <w:sz w:val="24"/>
          <w:szCs w:val="24"/>
          <w:lang w:val="pl-PL"/>
        </w:rPr>
        <w:t>stanowiące</w:t>
      </w:r>
      <w:r w:rsidRPr="007D3593">
        <w:rPr>
          <w:rFonts w:ascii="Cambria" w:hAnsi="Cambria"/>
          <w:sz w:val="24"/>
          <w:szCs w:val="24"/>
          <w:lang w:val="pl-PL"/>
        </w:rPr>
        <w:t xml:space="preserve"> </w:t>
      </w:r>
      <w:r w:rsidR="00E9173B" w:rsidRPr="007D3593">
        <w:rPr>
          <w:rFonts w:ascii="Cambria" w:hAnsi="Cambria"/>
          <w:sz w:val="24"/>
          <w:szCs w:val="24"/>
          <w:lang w:val="pl-PL"/>
        </w:rPr>
        <w:t>ofertę</w:t>
      </w:r>
      <w:r w:rsidRPr="007D3593">
        <w:rPr>
          <w:rFonts w:ascii="Cambria" w:hAnsi="Cambria"/>
          <w:sz w:val="24"/>
          <w:szCs w:val="24"/>
          <w:lang w:val="pl-PL"/>
        </w:rPr>
        <w:t xml:space="preserve">̨ lub składane wraz z ofertą. </w:t>
      </w:r>
    </w:p>
    <w:p w14:paraId="6F25DF3B" w14:textId="77777777" w:rsidR="00A31919" w:rsidRPr="007D3593" w:rsidRDefault="00A31919" w:rsidP="002653B6">
      <w:pPr>
        <w:pStyle w:val="Akapitzlist"/>
        <w:widowControl w:val="0"/>
        <w:spacing w:before="0" w:after="0" w:line="300" w:lineRule="auto"/>
        <w:jc w:val="center"/>
        <w:outlineLvl w:val="3"/>
        <w:rPr>
          <w:rStyle w:val="x4k7w5x"/>
          <w:rFonts w:ascii="Cambria" w:hAnsi="Cambria" w:cstheme="minorHAnsi"/>
          <w:b/>
          <w:bCs/>
          <w:color w:val="000000" w:themeColor="text1"/>
          <w:sz w:val="24"/>
          <w:szCs w:val="24"/>
        </w:rPr>
      </w:pPr>
      <w:r w:rsidRPr="007D3593">
        <w:rPr>
          <w:rStyle w:val="x4k7w5x"/>
          <w:rFonts w:ascii="Cambria" w:hAnsi="Cambria" w:cstheme="minorHAnsi"/>
          <w:b/>
          <w:color w:val="000000" w:themeColor="text1"/>
          <w:sz w:val="24"/>
          <w:szCs w:val="24"/>
        </w:rPr>
        <w:t>UWAGA:</w:t>
      </w:r>
    </w:p>
    <w:p w14:paraId="1AF1C7FB" w14:textId="799F499E" w:rsidR="00A31919" w:rsidRPr="007D3593" w:rsidRDefault="00A31919" w:rsidP="002653B6">
      <w:pPr>
        <w:pStyle w:val="Akapitzlist"/>
        <w:widowControl w:val="0"/>
        <w:spacing w:before="0" w:after="0" w:line="300" w:lineRule="auto"/>
        <w:outlineLvl w:val="3"/>
        <w:rPr>
          <w:rStyle w:val="x4k7w5x"/>
          <w:rFonts w:ascii="Cambria" w:hAnsi="Cambria" w:cstheme="minorHAnsi"/>
          <w:b/>
          <w:bCs/>
          <w:i/>
          <w:iCs/>
          <w:color w:val="000000" w:themeColor="text1"/>
          <w:sz w:val="24"/>
          <w:szCs w:val="24"/>
        </w:rPr>
      </w:pPr>
      <w:r w:rsidRPr="007D3593">
        <w:rPr>
          <w:rStyle w:val="x4k7w5x"/>
          <w:rFonts w:ascii="Cambria" w:hAnsi="Cambria" w:cstheme="minorHAnsi"/>
          <w:b/>
          <w:i/>
          <w:iCs/>
          <w:color w:val="000000" w:themeColor="text1"/>
          <w:sz w:val="24"/>
          <w:szCs w:val="24"/>
        </w:rPr>
        <w:t>W związku z tym, że Zamawiający udostępnia Wykonawcom własny „Formularz ofert</w:t>
      </w:r>
      <w:r w:rsidR="0039271D" w:rsidRPr="007D3593">
        <w:rPr>
          <w:rStyle w:val="x4k7w5x"/>
          <w:rFonts w:ascii="Cambria" w:hAnsi="Cambria" w:cstheme="minorHAnsi"/>
          <w:b/>
          <w:i/>
          <w:iCs/>
          <w:color w:val="000000" w:themeColor="text1"/>
          <w:sz w:val="24"/>
          <w:szCs w:val="24"/>
        </w:rPr>
        <w:t>owy</w:t>
      </w:r>
      <w:r w:rsidRPr="007D3593">
        <w:rPr>
          <w:rStyle w:val="x4k7w5x"/>
          <w:rFonts w:ascii="Cambria" w:hAnsi="Cambria" w:cstheme="minorHAnsi"/>
          <w:b/>
          <w:i/>
          <w:iCs/>
          <w:color w:val="000000" w:themeColor="text1"/>
          <w:sz w:val="24"/>
          <w:szCs w:val="24"/>
        </w:rPr>
        <w:t xml:space="preserve"> – Załącznik Nr 3 do SWZ" (tj. nie za pośrednictwem interaktywnego Formularza ofertowego, który umożliwia Platforma </w:t>
      </w:r>
      <w:r w:rsidRPr="007D3593">
        <w:rPr>
          <w:rStyle w:val="x4k7w5x"/>
          <w:rFonts w:ascii="Cambria" w:hAnsi="Cambria" w:cstheme="minorHAnsi"/>
          <w:b/>
          <w:i/>
          <w:iCs/>
          <w:color w:val="000000" w:themeColor="text1"/>
          <w:sz w:val="24"/>
          <w:szCs w:val="24"/>
        </w:rPr>
        <w:br/>
        <w:t xml:space="preserve">e-zamówienia), podczas czynności składania oferty może pojawić się komunikat o następującej treści: </w:t>
      </w:r>
    </w:p>
    <w:p w14:paraId="4891B117" w14:textId="77777777" w:rsidR="00A31919" w:rsidRPr="007D3593" w:rsidRDefault="00A31919" w:rsidP="002653B6">
      <w:pPr>
        <w:suppressAutoHyphens w:val="0"/>
        <w:spacing w:line="300" w:lineRule="auto"/>
        <w:jc w:val="center"/>
        <w:rPr>
          <w:rFonts w:ascii="Cambria" w:hAnsi="Cambria" w:cstheme="minorHAnsi"/>
          <w:color w:val="7030A0"/>
          <w:highlight w:val="cyan"/>
          <w:lang w:val="pl-PL"/>
        </w:rPr>
      </w:pPr>
      <w:r w:rsidRPr="007D3593">
        <w:rPr>
          <w:rFonts w:ascii="Cambria" w:hAnsi="Cambria" w:cstheme="minorHAnsi"/>
          <w:color w:val="7030A0"/>
          <w:highlight w:val="cyan"/>
          <w:lang w:val="pl-PL"/>
        </w:rPr>
        <w:fldChar w:fldCharType="begin"/>
      </w:r>
      <w:r w:rsidRPr="007D3593">
        <w:rPr>
          <w:rFonts w:ascii="Cambria" w:hAnsi="Cambria" w:cstheme="minorHAnsi"/>
          <w:color w:val="7030A0"/>
          <w:highlight w:val="cyan"/>
          <w:lang w:val="pl-PL"/>
        </w:rPr>
        <w:instrText xml:space="preserve"> INCLUDEPICTURE "https://media.ezamowienia.gov.pl/pod/2023/01/Oferta3.png" \* MERGEFORMATINET </w:instrText>
      </w:r>
      <w:r w:rsidRPr="007D3593">
        <w:rPr>
          <w:rFonts w:ascii="Cambria" w:hAnsi="Cambria" w:cstheme="minorHAnsi"/>
          <w:color w:val="7030A0"/>
          <w:highlight w:val="cyan"/>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drawing>
          <wp:inline distT="0" distB="0" distL="0" distR="0" wp14:anchorId="1295EBB5" wp14:editId="1C8037ED">
            <wp:extent cx="4483100" cy="1610360"/>
            <wp:effectExtent l="0" t="0" r="0" b="0"/>
            <wp:docPr id="331612133" name="Obraz 331612133"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83100" cy="1610360"/>
                    </a:xfrm>
                    <a:prstGeom prst="rect">
                      <a:avLst/>
                    </a:prstGeom>
                    <a:noFill/>
                    <a:ln>
                      <a:noFill/>
                    </a:ln>
                  </pic:spPr>
                </pic:pic>
              </a:graphicData>
            </a:graphic>
          </wp:inline>
        </w:drawing>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color w:val="7030A0"/>
          <w:highlight w:val="cyan"/>
          <w:lang w:val="pl-PL"/>
        </w:rPr>
        <w:fldChar w:fldCharType="end"/>
      </w:r>
    </w:p>
    <w:p w14:paraId="18438F15" w14:textId="77777777" w:rsidR="00A31919" w:rsidRPr="007D3593" w:rsidRDefault="00A31919" w:rsidP="002653B6">
      <w:pPr>
        <w:suppressAutoHyphens w:val="0"/>
        <w:spacing w:line="300" w:lineRule="auto"/>
        <w:ind w:left="708"/>
        <w:jc w:val="both"/>
        <w:rPr>
          <w:rFonts w:ascii="Cambria" w:hAnsi="Cambria" w:cstheme="minorHAnsi"/>
          <w:color w:val="000000" w:themeColor="text1"/>
          <w:sz w:val="10"/>
          <w:szCs w:val="10"/>
          <w:lang w:val="pl-PL"/>
        </w:rPr>
      </w:pPr>
    </w:p>
    <w:p w14:paraId="72D4D64B" w14:textId="77777777" w:rsidR="00A31919" w:rsidRPr="007D3593" w:rsidRDefault="00A31919" w:rsidP="002653B6">
      <w:pPr>
        <w:suppressAutoHyphens w:val="0"/>
        <w:spacing w:line="300" w:lineRule="auto"/>
        <w:ind w:left="709"/>
        <w:jc w:val="both"/>
        <w:rPr>
          <w:rFonts w:ascii="Cambria" w:hAnsi="Cambria" w:cstheme="minorHAnsi"/>
          <w:color w:val="000000" w:themeColor="text1"/>
          <w:lang w:val="pl-PL"/>
        </w:rPr>
      </w:pPr>
      <w:r w:rsidRPr="007D3593">
        <w:rPr>
          <w:rFonts w:ascii="Cambria" w:hAnsi="Cambria" w:cstheme="minorHAnsi"/>
          <w:color w:val="000000" w:themeColor="text1"/>
          <w:lang w:val="pl-PL"/>
        </w:rPr>
        <w:t xml:space="preserve">Wykonawca potwierdza chęć złożenia tej oferty poprzez wybranie przycisku </w:t>
      </w:r>
      <w:r w:rsidRPr="007D3593">
        <w:rPr>
          <w:rFonts w:ascii="Cambria" w:hAnsi="Cambria" w:cstheme="minorHAnsi"/>
          <w:i/>
          <w:iCs/>
          <w:color w:val="000000" w:themeColor="text1"/>
          <w:lang w:val="pl-PL"/>
        </w:rPr>
        <w:t>„</w:t>
      </w:r>
      <w:r w:rsidRPr="007D3593">
        <w:rPr>
          <w:rFonts w:ascii="Cambria" w:hAnsi="Cambria" w:cstheme="minorHAnsi"/>
          <w:b/>
          <w:bCs/>
          <w:i/>
          <w:iCs/>
          <w:color w:val="000000" w:themeColor="text1"/>
          <w:lang w:val="pl-PL"/>
        </w:rPr>
        <w:t>Tak, chcę kontynuować”</w:t>
      </w:r>
      <w:r w:rsidRPr="007D3593">
        <w:rPr>
          <w:rFonts w:ascii="Cambria" w:hAnsi="Cambria" w:cstheme="minorHAnsi"/>
          <w:i/>
          <w:iCs/>
          <w:color w:val="000000" w:themeColor="text1"/>
          <w:lang w:val="pl-PL"/>
        </w:rPr>
        <w:t xml:space="preserve">. </w:t>
      </w:r>
      <w:r w:rsidRPr="007D3593">
        <w:rPr>
          <w:rFonts w:ascii="Cambria" w:hAnsi="Cambria" w:cstheme="minorHAnsi"/>
          <w:color w:val="000000" w:themeColor="text1"/>
          <w:lang w:val="pl-PL"/>
        </w:rPr>
        <w:t>Oferta zostanie złożona z wykorzystaniem tego formularza ofertowego.</w:t>
      </w:r>
    </w:p>
    <w:p w14:paraId="6A2DE7E4" w14:textId="77777777" w:rsidR="00A31919" w:rsidRPr="007D3593" w:rsidRDefault="00A31919" w:rsidP="002653B6">
      <w:pPr>
        <w:pStyle w:val="Akapitzlist"/>
        <w:widowControl w:val="0"/>
        <w:spacing w:before="0" w:after="0" w:line="300" w:lineRule="auto"/>
        <w:outlineLvl w:val="3"/>
        <w:rPr>
          <w:rFonts w:ascii="Cambria" w:hAnsi="Cambria" w:cs="Arial"/>
          <w:b/>
          <w:bCs/>
          <w:color w:val="000000" w:themeColor="text1"/>
          <w:sz w:val="24"/>
          <w:szCs w:val="24"/>
          <w:u w:val="single"/>
        </w:rPr>
      </w:pPr>
      <w:r w:rsidRPr="007D3593">
        <w:rPr>
          <w:rFonts w:ascii="Cambria" w:hAnsi="Cambria" w:cstheme="minorHAnsi"/>
          <w:noProof/>
          <w:sz w:val="24"/>
          <w:szCs w:val="24"/>
          <w:lang w:eastAsia="pl-PL"/>
        </w:rPr>
        <w:fldChar w:fldCharType="begin"/>
      </w:r>
      <w:r w:rsidRPr="007D3593">
        <w:rPr>
          <w:rFonts w:ascii="Cambria" w:hAnsi="Cambria" w:cstheme="minorHAnsi"/>
          <w:noProof/>
          <w:sz w:val="24"/>
          <w:szCs w:val="24"/>
          <w:lang w:eastAsia="pl-PL"/>
        </w:rPr>
        <w:instrText xml:space="preserve"> INCLUDEPICTURE  "https://media.ezamowienia.gov.pl/pod/2023/01/Oferta4.png" \* MERGEFORMATINET </w:instrText>
      </w:r>
      <w:r w:rsidRPr="007D3593">
        <w:rPr>
          <w:rFonts w:ascii="Cambria" w:hAnsi="Cambria" w:cstheme="minorHAnsi"/>
          <w:noProof/>
          <w:sz w:val="24"/>
          <w:szCs w:val="24"/>
          <w:lang w:eastAsia="pl-PL"/>
        </w:rPr>
        <w:fldChar w:fldCharType="separate"/>
      </w:r>
      <w:r w:rsidRPr="007D3593">
        <w:rPr>
          <w:rFonts w:ascii="Cambria" w:hAnsi="Cambria" w:cstheme="minorHAnsi"/>
          <w:noProof/>
          <w:sz w:val="24"/>
          <w:szCs w:val="24"/>
          <w:lang w:eastAsia="pl-PL"/>
        </w:rPr>
        <w:fldChar w:fldCharType="begin"/>
      </w:r>
      <w:r w:rsidRPr="007D3593">
        <w:rPr>
          <w:rFonts w:ascii="Cambria" w:hAnsi="Cambria" w:cstheme="minorHAnsi"/>
          <w:noProof/>
          <w:sz w:val="24"/>
          <w:szCs w:val="24"/>
          <w:lang w:eastAsia="pl-PL"/>
        </w:rPr>
        <w:instrText xml:space="preserve"> INCLUDEPICTURE  "https://media.ezamowienia.gov.pl/pod/2023/01/Oferta4.png" \* MERGEFORMATINET </w:instrText>
      </w:r>
      <w:r w:rsidRPr="007D3593">
        <w:rPr>
          <w:rFonts w:ascii="Cambria" w:hAnsi="Cambria" w:cstheme="minorHAnsi"/>
          <w:noProof/>
          <w:sz w:val="24"/>
          <w:szCs w:val="24"/>
          <w:lang w:eastAsia="pl-PL"/>
        </w:rPr>
        <w:fldChar w:fldCharType="separate"/>
      </w:r>
      <w:r w:rsidRPr="007D3593">
        <w:rPr>
          <w:rFonts w:ascii="Cambria" w:hAnsi="Cambria" w:cstheme="minorHAnsi"/>
          <w:noProof/>
          <w:sz w:val="24"/>
          <w:szCs w:val="24"/>
          <w:lang w:eastAsia="pl-PL"/>
        </w:rPr>
        <w:drawing>
          <wp:inline distT="0" distB="0" distL="0" distR="0" wp14:anchorId="7DEE4946" wp14:editId="397DFBE4">
            <wp:extent cx="4749800" cy="2136140"/>
            <wp:effectExtent l="0" t="0" r="0" b="0"/>
            <wp:docPr id="4" name="Obraz 4"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49800" cy="2136140"/>
                    </a:xfrm>
                    <a:prstGeom prst="rect">
                      <a:avLst/>
                    </a:prstGeom>
                    <a:noFill/>
                    <a:ln>
                      <a:noFill/>
                    </a:ln>
                  </pic:spPr>
                </pic:pic>
              </a:graphicData>
            </a:graphic>
          </wp:inline>
        </w:drawing>
      </w:r>
      <w:r w:rsidRPr="007D3593">
        <w:rPr>
          <w:rFonts w:ascii="Cambria" w:hAnsi="Cambria" w:cstheme="minorHAnsi"/>
          <w:noProof/>
          <w:sz w:val="24"/>
          <w:szCs w:val="24"/>
          <w:lang w:eastAsia="pl-PL"/>
        </w:rPr>
        <w:fldChar w:fldCharType="end"/>
      </w:r>
      <w:r w:rsidRPr="007D3593">
        <w:rPr>
          <w:rFonts w:ascii="Cambria" w:hAnsi="Cambria" w:cstheme="minorHAnsi"/>
          <w:noProof/>
          <w:sz w:val="24"/>
          <w:szCs w:val="24"/>
          <w:lang w:eastAsia="pl-PL"/>
        </w:rPr>
        <w:fldChar w:fldCharType="end"/>
      </w:r>
    </w:p>
    <w:p w14:paraId="7450D95C" w14:textId="627B4C2E"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t xml:space="preserve"> Formularz ofertowy podpisuje </w:t>
      </w:r>
      <w:proofErr w:type="spellStart"/>
      <w:r w:rsidRPr="007D3593">
        <w:rPr>
          <w:rFonts w:ascii="Cambria" w:hAnsi="Cambria"/>
          <w:sz w:val="24"/>
          <w:szCs w:val="24"/>
          <w:lang w:val="pl-PL"/>
        </w:rPr>
        <w:t>sie</w:t>
      </w:r>
      <w:proofErr w:type="spellEnd"/>
      <w:r w:rsidRPr="007D3593">
        <w:rPr>
          <w:rFonts w:ascii="Cambria" w:hAnsi="Cambria"/>
          <w:sz w:val="24"/>
          <w:szCs w:val="24"/>
          <w:lang w:val="pl-PL"/>
        </w:rPr>
        <w:t xml:space="preserve">̨ kwalifikowanym podpisem elektronicznym, podpisem zaufanym lub podpisem osobistym. Rekomendowanym wariantem podpisu jest typ </w:t>
      </w:r>
      <w:r w:rsidR="00E9173B" w:rsidRPr="007D3593">
        <w:rPr>
          <w:rFonts w:ascii="Cambria" w:hAnsi="Cambria"/>
          <w:sz w:val="24"/>
          <w:szCs w:val="24"/>
          <w:lang w:val="pl-PL"/>
        </w:rPr>
        <w:t>wewnętrzny</w:t>
      </w:r>
      <w:r w:rsidRPr="007D3593">
        <w:rPr>
          <w:rFonts w:ascii="Cambria" w:hAnsi="Cambria"/>
          <w:sz w:val="24"/>
          <w:szCs w:val="24"/>
          <w:lang w:val="pl-PL"/>
        </w:rPr>
        <w:t xml:space="preserve">. Podpis formularza ofertowego wariantem podpisu w typie </w:t>
      </w:r>
      <w:r w:rsidR="00E9173B" w:rsidRPr="007D3593">
        <w:rPr>
          <w:rFonts w:ascii="Cambria" w:hAnsi="Cambria"/>
          <w:sz w:val="24"/>
          <w:szCs w:val="24"/>
          <w:lang w:val="pl-PL"/>
        </w:rPr>
        <w:t>zewnętrznym</w:t>
      </w:r>
      <w:r w:rsidRPr="007D3593">
        <w:rPr>
          <w:rFonts w:ascii="Cambria" w:hAnsi="Cambria"/>
          <w:sz w:val="24"/>
          <w:szCs w:val="24"/>
          <w:lang w:val="pl-PL"/>
        </w:rPr>
        <w:t xml:space="preserve"> </w:t>
      </w:r>
      <w:r w:rsidR="00E9173B" w:rsidRPr="007D3593">
        <w:rPr>
          <w:rFonts w:ascii="Cambria" w:hAnsi="Cambria"/>
          <w:sz w:val="24"/>
          <w:szCs w:val="24"/>
          <w:lang w:val="pl-PL"/>
        </w:rPr>
        <w:t>również</w:t>
      </w:r>
      <w:r w:rsidRPr="007D3593">
        <w:rPr>
          <w:rFonts w:ascii="Cambria" w:hAnsi="Cambria"/>
          <w:sz w:val="24"/>
          <w:szCs w:val="24"/>
          <w:lang w:val="pl-PL"/>
        </w:rPr>
        <w:t xml:space="preserve">̇ jest </w:t>
      </w:r>
      <w:r w:rsidR="00E9173B" w:rsidRPr="007D3593">
        <w:rPr>
          <w:rFonts w:ascii="Cambria" w:hAnsi="Cambria"/>
          <w:sz w:val="24"/>
          <w:szCs w:val="24"/>
          <w:lang w:val="pl-PL"/>
        </w:rPr>
        <w:t>możliwy</w:t>
      </w:r>
      <w:r w:rsidRPr="007D3593">
        <w:rPr>
          <w:rFonts w:ascii="Cambria" w:hAnsi="Cambria"/>
          <w:sz w:val="24"/>
          <w:szCs w:val="24"/>
          <w:lang w:val="pl-PL"/>
        </w:rPr>
        <w:t xml:space="preserve">, tylko w tym przypadku, powstały oddzielny plik podpisu dla tego formularza </w:t>
      </w:r>
      <w:r w:rsidR="00E9173B" w:rsidRPr="007D3593">
        <w:rPr>
          <w:rFonts w:ascii="Cambria" w:hAnsi="Cambria"/>
          <w:sz w:val="24"/>
          <w:szCs w:val="24"/>
          <w:lang w:val="pl-PL"/>
        </w:rPr>
        <w:t>należy</w:t>
      </w:r>
      <w:r w:rsidRPr="007D3593">
        <w:rPr>
          <w:rFonts w:ascii="Cambria" w:hAnsi="Cambria"/>
          <w:sz w:val="24"/>
          <w:szCs w:val="24"/>
          <w:lang w:val="pl-PL"/>
        </w:rPr>
        <w:t xml:space="preserve"> </w:t>
      </w:r>
      <w:r w:rsidR="00E9173B" w:rsidRPr="007D3593">
        <w:rPr>
          <w:rFonts w:ascii="Cambria" w:hAnsi="Cambria"/>
          <w:sz w:val="24"/>
          <w:szCs w:val="24"/>
          <w:lang w:val="pl-PL"/>
        </w:rPr>
        <w:t>załączyć</w:t>
      </w:r>
      <w:r w:rsidRPr="007D3593">
        <w:rPr>
          <w:rFonts w:ascii="Cambria" w:hAnsi="Cambria"/>
          <w:sz w:val="24"/>
          <w:szCs w:val="24"/>
          <w:lang w:val="pl-PL"/>
        </w:rPr>
        <w:t>́ w polu „</w:t>
      </w:r>
      <w:r w:rsidR="00E9173B" w:rsidRPr="007D3593">
        <w:rPr>
          <w:rFonts w:ascii="Cambria" w:hAnsi="Cambria"/>
          <w:sz w:val="24"/>
          <w:szCs w:val="24"/>
          <w:lang w:val="pl-PL"/>
        </w:rPr>
        <w:t>Załączniki</w:t>
      </w:r>
      <w:r w:rsidRPr="007D3593">
        <w:rPr>
          <w:rFonts w:ascii="Cambria" w:hAnsi="Cambria"/>
          <w:sz w:val="24"/>
          <w:szCs w:val="24"/>
          <w:lang w:val="pl-PL"/>
        </w:rPr>
        <w:t xml:space="preserve"> </w:t>
      </w:r>
      <w:r w:rsidR="00EE124D" w:rsidRPr="007D3593">
        <w:rPr>
          <w:rFonts w:ascii="Cambria" w:hAnsi="Cambria"/>
          <w:sz w:val="24"/>
          <w:szCs w:val="24"/>
          <w:lang w:val="pl-PL"/>
        </w:rPr>
        <w:br/>
      </w:r>
      <w:r w:rsidRPr="007D3593">
        <w:rPr>
          <w:rFonts w:ascii="Cambria" w:hAnsi="Cambria"/>
          <w:sz w:val="24"/>
          <w:szCs w:val="24"/>
          <w:lang w:val="pl-PL"/>
        </w:rPr>
        <w:t xml:space="preserve">i inne dokumenty przedstawione 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w:t>
      </w:r>
    </w:p>
    <w:p w14:paraId="5CAFA704" w14:textId="721E2ED5"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 xml:space="preserve">Pozostałe dokumenty </w:t>
      </w:r>
      <w:r w:rsidR="00E9173B" w:rsidRPr="007D3593">
        <w:rPr>
          <w:rFonts w:ascii="Cambria" w:hAnsi="Cambria"/>
          <w:sz w:val="24"/>
          <w:szCs w:val="24"/>
          <w:lang w:val="pl-PL"/>
        </w:rPr>
        <w:t>wchodzące</w:t>
      </w:r>
      <w:r w:rsidRPr="007D3593">
        <w:rPr>
          <w:rFonts w:ascii="Cambria" w:hAnsi="Cambria"/>
          <w:sz w:val="24"/>
          <w:szCs w:val="24"/>
          <w:lang w:val="pl-PL"/>
        </w:rPr>
        <w:t xml:space="preserve"> w skład oferty lub składane wraz z ofertą, </w:t>
      </w:r>
      <w:r w:rsidR="00E9173B" w:rsidRPr="007D3593">
        <w:rPr>
          <w:rFonts w:ascii="Cambria" w:hAnsi="Cambria"/>
          <w:sz w:val="24"/>
          <w:szCs w:val="24"/>
          <w:lang w:val="pl-PL"/>
        </w:rPr>
        <w:t>które</w:t>
      </w:r>
      <w:r w:rsidRPr="007D3593">
        <w:rPr>
          <w:rFonts w:ascii="Cambria" w:hAnsi="Cambria"/>
          <w:sz w:val="24"/>
          <w:szCs w:val="24"/>
          <w:lang w:val="pl-PL"/>
        </w:rPr>
        <w:t xml:space="preserve"> </w:t>
      </w:r>
      <w:r w:rsidR="00E9173B" w:rsidRPr="007D3593">
        <w:rPr>
          <w:rFonts w:ascii="Cambria" w:hAnsi="Cambria"/>
          <w:sz w:val="24"/>
          <w:szCs w:val="24"/>
          <w:lang w:val="pl-PL"/>
        </w:rPr>
        <w:t>są</w:t>
      </w:r>
      <w:r w:rsidRPr="007D3593">
        <w:rPr>
          <w:rFonts w:ascii="Cambria" w:hAnsi="Cambria"/>
          <w:sz w:val="24"/>
          <w:szCs w:val="24"/>
          <w:lang w:val="pl-PL"/>
        </w:rPr>
        <w:t xml:space="preserve">̨ zgodne z ustawą </w:t>
      </w:r>
      <w:proofErr w:type="spellStart"/>
      <w:r w:rsidRPr="007D3593">
        <w:rPr>
          <w:rFonts w:ascii="Cambria" w:hAnsi="Cambria"/>
          <w:sz w:val="24"/>
          <w:szCs w:val="24"/>
          <w:lang w:val="pl-PL"/>
        </w:rPr>
        <w:t>Pzp</w:t>
      </w:r>
      <w:proofErr w:type="spellEnd"/>
      <w:r w:rsidRPr="007D3593">
        <w:rPr>
          <w:rFonts w:ascii="Cambria" w:hAnsi="Cambria"/>
          <w:sz w:val="24"/>
          <w:szCs w:val="24"/>
          <w:lang w:val="pl-PL"/>
        </w:rPr>
        <w:t xml:space="preserve"> lub </w:t>
      </w:r>
      <w:r w:rsidR="00E9173B" w:rsidRPr="007D3593">
        <w:rPr>
          <w:rFonts w:ascii="Cambria" w:hAnsi="Cambria"/>
          <w:sz w:val="24"/>
          <w:szCs w:val="24"/>
          <w:lang w:val="pl-PL"/>
        </w:rPr>
        <w:t>rozporządzeniem</w:t>
      </w:r>
      <w:r w:rsidRPr="007D3593">
        <w:rPr>
          <w:rFonts w:ascii="Cambria" w:hAnsi="Cambria"/>
          <w:sz w:val="24"/>
          <w:szCs w:val="24"/>
          <w:lang w:val="pl-PL"/>
        </w:rPr>
        <w:t xml:space="preserve"> Prezesa Rady Ministr</w:t>
      </w:r>
      <w:r w:rsidR="00E9173B" w:rsidRPr="007D3593">
        <w:rPr>
          <w:rFonts w:ascii="Cambria" w:hAnsi="Cambria"/>
          <w:sz w:val="24"/>
          <w:szCs w:val="24"/>
          <w:lang w:val="pl-PL"/>
        </w:rPr>
        <w:t>ó</w:t>
      </w:r>
      <w:r w:rsidRPr="007D3593">
        <w:rPr>
          <w:rFonts w:ascii="Cambria" w:hAnsi="Cambria"/>
          <w:sz w:val="24"/>
          <w:szCs w:val="24"/>
          <w:lang w:val="pl-PL"/>
        </w:rPr>
        <w:t xml:space="preserve">w z dnia </w:t>
      </w:r>
      <w:r w:rsidR="0039271D" w:rsidRPr="007D3593">
        <w:rPr>
          <w:rFonts w:ascii="Cambria" w:hAnsi="Cambria"/>
          <w:sz w:val="24"/>
          <w:szCs w:val="24"/>
          <w:lang w:val="pl-PL"/>
        </w:rPr>
        <w:br/>
      </w:r>
      <w:r w:rsidRPr="007D3593">
        <w:rPr>
          <w:rFonts w:ascii="Cambria" w:hAnsi="Cambria"/>
          <w:sz w:val="24"/>
          <w:szCs w:val="24"/>
          <w:lang w:val="pl-PL"/>
        </w:rPr>
        <w:lastRenderedPageBreak/>
        <w:t xml:space="preserve">30 grudnia 2020 r. w sprawie sposobu </w:t>
      </w:r>
      <w:r w:rsidR="00E9173B" w:rsidRPr="007D3593">
        <w:rPr>
          <w:rFonts w:ascii="Cambria" w:hAnsi="Cambria"/>
          <w:sz w:val="24"/>
          <w:szCs w:val="24"/>
          <w:lang w:val="pl-PL"/>
        </w:rPr>
        <w:t>sporządzania</w:t>
      </w:r>
      <w:r w:rsidRPr="007D3593">
        <w:rPr>
          <w:rFonts w:ascii="Cambria" w:hAnsi="Cambria"/>
          <w:sz w:val="24"/>
          <w:szCs w:val="24"/>
          <w:lang w:val="pl-PL"/>
        </w:rPr>
        <w:t xml:space="preserve"> i przekazywania informacji oraz wymaga</w:t>
      </w:r>
      <w:r w:rsidR="00E9173B" w:rsidRPr="007D3593">
        <w:rPr>
          <w:rFonts w:ascii="Cambria" w:hAnsi="Cambria"/>
          <w:sz w:val="24"/>
          <w:szCs w:val="24"/>
          <w:lang w:val="pl-PL"/>
        </w:rPr>
        <w:t>ń</w:t>
      </w:r>
      <w:r w:rsidRPr="007D3593">
        <w:rPr>
          <w:rFonts w:ascii="Cambria" w:hAnsi="Cambria"/>
          <w:sz w:val="24"/>
          <w:szCs w:val="24"/>
          <w:lang w:val="pl-PL"/>
        </w:rPr>
        <w:t xml:space="preserve"> technicznych dla </w:t>
      </w:r>
      <w:r w:rsidR="00E9173B" w:rsidRPr="007D3593">
        <w:rPr>
          <w:rFonts w:ascii="Cambria" w:hAnsi="Cambria"/>
          <w:sz w:val="24"/>
          <w:szCs w:val="24"/>
          <w:lang w:val="pl-PL"/>
        </w:rPr>
        <w:t xml:space="preserve">dokumentów </w:t>
      </w:r>
      <w:r w:rsidRPr="007D3593">
        <w:rPr>
          <w:rFonts w:ascii="Cambria" w:hAnsi="Cambria"/>
          <w:sz w:val="24"/>
          <w:szCs w:val="24"/>
          <w:lang w:val="pl-PL"/>
        </w:rPr>
        <w:t xml:space="preserve">elektronicznych oraz </w:t>
      </w:r>
      <w:r w:rsidR="009C16F3" w:rsidRPr="007D3593">
        <w:rPr>
          <w:rFonts w:ascii="Cambria" w:hAnsi="Cambria"/>
          <w:sz w:val="24"/>
          <w:szCs w:val="24"/>
          <w:lang w:val="pl-PL"/>
        </w:rPr>
        <w:t>ś</w:t>
      </w:r>
      <w:r w:rsidR="00E9173B" w:rsidRPr="007D3593">
        <w:rPr>
          <w:rFonts w:ascii="Cambria" w:hAnsi="Cambria"/>
          <w:sz w:val="24"/>
          <w:szCs w:val="24"/>
          <w:lang w:val="pl-PL"/>
        </w:rPr>
        <w:t>r</w:t>
      </w:r>
      <w:r w:rsidR="009C16F3" w:rsidRPr="007D3593">
        <w:rPr>
          <w:rFonts w:ascii="Cambria" w:hAnsi="Cambria"/>
          <w:sz w:val="24"/>
          <w:szCs w:val="24"/>
          <w:lang w:val="pl-PL"/>
        </w:rPr>
        <w:t>o</w:t>
      </w:r>
      <w:r w:rsidR="00E9173B" w:rsidRPr="007D3593">
        <w:rPr>
          <w:rFonts w:ascii="Cambria" w:hAnsi="Cambria"/>
          <w:sz w:val="24"/>
          <w:szCs w:val="24"/>
          <w:lang w:val="pl-PL"/>
        </w:rPr>
        <w:t>dk</w:t>
      </w:r>
      <w:r w:rsidR="009C16F3" w:rsidRPr="007D3593">
        <w:rPr>
          <w:rFonts w:ascii="Cambria" w:hAnsi="Cambria"/>
          <w:sz w:val="24"/>
          <w:szCs w:val="24"/>
          <w:lang w:val="pl-PL"/>
        </w:rPr>
        <w:t>ó</w:t>
      </w:r>
      <w:r w:rsidR="00E9173B" w:rsidRPr="007D3593">
        <w:rPr>
          <w:rFonts w:ascii="Cambria" w:hAnsi="Cambria"/>
          <w:sz w:val="24"/>
          <w:szCs w:val="24"/>
          <w:lang w:val="pl-PL"/>
        </w:rPr>
        <w:t xml:space="preserve">w </w:t>
      </w:r>
      <w:r w:rsidRPr="007D3593">
        <w:rPr>
          <w:rFonts w:ascii="Cambria" w:hAnsi="Cambria"/>
          <w:sz w:val="24"/>
          <w:szCs w:val="24"/>
          <w:lang w:val="pl-PL"/>
        </w:rPr>
        <w:t xml:space="preserve">komunikacji elektronicznej w </w:t>
      </w:r>
      <w:r w:rsidR="00E9173B" w:rsidRPr="007D3593">
        <w:rPr>
          <w:rFonts w:ascii="Cambria" w:hAnsi="Cambria"/>
          <w:sz w:val="24"/>
          <w:szCs w:val="24"/>
          <w:lang w:val="pl-PL"/>
        </w:rPr>
        <w:t xml:space="preserve">postępowaniu </w:t>
      </w:r>
      <w:r w:rsidRPr="007D3593">
        <w:rPr>
          <w:rFonts w:ascii="Cambria" w:hAnsi="Cambria"/>
          <w:sz w:val="24"/>
          <w:szCs w:val="24"/>
          <w:lang w:val="pl-PL"/>
        </w:rPr>
        <w:t xml:space="preserve">o udzielenie </w:t>
      </w:r>
      <w:r w:rsidR="00E9173B" w:rsidRPr="007D3593">
        <w:rPr>
          <w:rFonts w:ascii="Cambria" w:hAnsi="Cambria"/>
          <w:sz w:val="24"/>
          <w:szCs w:val="24"/>
          <w:lang w:val="pl-PL"/>
        </w:rPr>
        <w:t xml:space="preserve">zamówienia </w:t>
      </w:r>
      <w:r w:rsidRPr="007D3593">
        <w:rPr>
          <w:rFonts w:ascii="Cambria" w:hAnsi="Cambria"/>
          <w:sz w:val="24"/>
          <w:szCs w:val="24"/>
          <w:lang w:val="pl-PL"/>
        </w:rPr>
        <w:t xml:space="preserve">publicznego lub konkursie opatrzone kwalifikowanym podpisem elektronicznym, podpisem zaufanym lub podpisem osobistym, </w:t>
      </w:r>
      <w:r w:rsidR="00E9173B" w:rsidRPr="007D3593">
        <w:rPr>
          <w:rFonts w:ascii="Cambria" w:hAnsi="Cambria"/>
          <w:sz w:val="24"/>
          <w:szCs w:val="24"/>
          <w:lang w:val="pl-PL"/>
        </w:rPr>
        <w:t xml:space="preserve">mogą być </w:t>
      </w:r>
      <w:r w:rsidRPr="007D3593">
        <w:rPr>
          <w:rFonts w:ascii="Cambria" w:hAnsi="Cambria"/>
          <w:sz w:val="24"/>
          <w:szCs w:val="24"/>
          <w:lang w:val="pl-PL"/>
        </w:rPr>
        <w:t xml:space="preserve">zgodnie z wyborem </w:t>
      </w:r>
      <w:r w:rsidR="003A6AE4" w:rsidRPr="007D3593">
        <w:rPr>
          <w:rFonts w:ascii="Cambria" w:hAnsi="Cambria"/>
          <w:sz w:val="24"/>
          <w:szCs w:val="24"/>
          <w:lang w:val="pl-PL"/>
        </w:rPr>
        <w:t>W</w:t>
      </w:r>
      <w:r w:rsidRPr="007D3593">
        <w:rPr>
          <w:rFonts w:ascii="Cambria" w:hAnsi="Cambria"/>
          <w:sz w:val="24"/>
          <w:szCs w:val="24"/>
          <w:lang w:val="pl-PL"/>
        </w:rPr>
        <w:t>ykonawcy/</w:t>
      </w:r>
      <w:r w:rsidR="003A6AE4" w:rsidRPr="007D3593">
        <w:rPr>
          <w:rFonts w:ascii="Cambria" w:hAnsi="Cambria"/>
          <w:sz w:val="24"/>
          <w:szCs w:val="24"/>
          <w:lang w:val="pl-PL"/>
        </w:rPr>
        <w:t>W</w:t>
      </w:r>
      <w:r w:rsidRPr="007D3593">
        <w:rPr>
          <w:rFonts w:ascii="Cambria" w:hAnsi="Cambria"/>
          <w:sz w:val="24"/>
          <w:szCs w:val="24"/>
          <w:lang w:val="pl-PL"/>
        </w:rPr>
        <w:t xml:space="preserve">ykonawcy </w:t>
      </w:r>
      <w:r w:rsidR="00E9173B" w:rsidRPr="007D3593">
        <w:rPr>
          <w:rFonts w:ascii="Cambria" w:hAnsi="Cambria"/>
          <w:sz w:val="24"/>
          <w:szCs w:val="24"/>
          <w:lang w:val="pl-PL"/>
        </w:rPr>
        <w:t xml:space="preserve">wspólnie ubiegającego się </w:t>
      </w:r>
      <w:r w:rsidRPr="007D3593">
        <w:rPr>
          <w:rFonts w:ascii="Cambria" w:hAnsi="Cambria"/>
          <w:sz w:val="24"/>
          <w:szCs w:val="24"/>
          <w:lang w:val="pl-PL"/>
        </w:rPr>
        <w:t xml:space="preserve">o udzielenie </w:t>
      </w:r>
      <w:r w:rsidR="00E9173B" w:rsidRPr="007D3593">
        <w:rPr>
          <w:rFonts w:ascii="Cambria" w:hAnsi="Cambria"/>
          <w:sz w:val="24"/>
          <w:szCs w:val="24"/>
          <w:lang w:val="pl-PL"/>
        </w:rPr>
        <w:t>zamówienia</w:t>
      </w:r>
      <w:r w:rsidRPr="007D3593">
        <w:rPr>
          <w:rFonts w:ascii="Cambria" w:hAnsi="Cambria"/>
          <w:sz w:val="24"/>
          <w:szCs w:val="24"/>
          <w:lang w:val="pl-PL"/>
        </w:rPr>
        <w:t xml:space="preserve">/podmiotu </w:t>
      </w:r>
      <w:r w:rsidR="009C16F3" w:rsidRPr="007D3593">
        <w:rPr>
          <w:rFonts w:ascii="Cambria" w:hAnsi="Cambria"/>
          <w:sz w:val="24"/>
          <w:szCs w:val="24"/>
          <w:lang w:val="pl-PL"/>
        </w:rPr>
        <w:t>udostepniającego</w:t>
      </w:r>
      <w:r w:rsidR="00E9173B" w:rsidRPr="007D3593">
        <w:rPr>
          <w:rFonts w:ascii="Cambria" w:hAnsi="Cambria"/>
          <w:sz w:val="24"/>
          <w:szCs w:val="24"/>
          <w:lang w:val="pl-PL"/>
        </w:rPr>
        <w:t xml:space="preserve"> </w:t>
      </w:r>
      <w:r w:rsidRPr="007D3593">
        <w:rPr>
          <w:rFonts w:ascii="Cambria" w:hAnsi="Cambria"/>
          <w:sz w:val="24"/>
          <w:szCs w:val="24"/>
          <w:lang w:val="pl-PL"/>
        </w:rPr>
        <w:t xml:space="preserve">zasoby opatrzone podpisem typu </w:t>
      </w:r>
      <w:r w:rsidR="00E9173B" w:rsidRPr="007D3593">
        <w:rPr>
          <w:rFonts w:ascii="Cambria" w:hAnsi="Cambria"/>
          <w:sz w:val="24"/>
          <w:szCs w:val="24"/>
          <w:lang w:val="pl-PL"/>
        </w:rPr>
        <w:t xml:space="preserve">zewnętrznego </w:t>
      </w:r>
      <w:r w:rsidRPr="007D3593">
        <w:rPr>
          <w:rFonts w:ascii="Cambria" w:hAnsi="Cambria"/>
          <w:sz w:val="24"/>
          <w:szCs w:val="24"/>
          <w:lang w:val="pl-PL"/>
        </w:rPr>
        <w:t xml:space="preserve">lub </w:t>
      </w:r>
      <w:r w:rsidR="00E9173B" w:rsidRPr="007D3593">
        <w:rPr>
          <w:rFonts w:ascii="Cambria" w:hAnsi="Cambria"/>
          <w:sz w:val="24"/>
          <w:szCs w:val="24"/>
          <w:lang w:val="pl-PL"/>
        </w:rPr>
        <w:t>wewnętrznego</w:t>
      </w:r>
      <w:r w:rsidRPr="007D3593">
        <w:rPr>
          <w:rFonts w:ascii="Cambria" w:hAnsi="Cambria"/>
          <w:sz w:val="24"/>
          <w:szCs w:val="24"/>
          <w:lang w:val="pl-PL"/>
        </w:rPr>
        <w:t xml:space="preserve">. W </w:t>
      </w:r>
      <w:r w:rsidR="00E9173B" w:rsidRPr="007D3593">
        <w:rPr>
          <w:rFonts w:ascii="Cambria" w:hAnsi="Cambria"/>
          <w:sz w:val="24"/>
          <w:szCs w:val="24"/>
          <w:lang w:val="pl-PL"/>
        </w:rPr>
        <w:t xml:space="preserve">zależności </w:t>
      </w:r>
      <w:r w:rsidRPr="007D3593">
        <w:rPr>
          <w:rFonts w:ascii="Cambria" w:hAnsi="Cambria"/>
          <w:sz w:val="24"/>
          <w:szCs w:val="24"/>
          <w:lang w:val="pl-PL"/>
        </w:rPr>
        <w:t>od rodzaju podpisu i jego typu (</w:t>
      </w:r>
      <w:r w:rsidR="00E9173B" w:rsidRPr="007D3593">
        <w:rPr>
          <w:rFonts w:ascii="Cambria" w:hAnsi="Cambria"/>
          <w:sz w:val="24"/>
          <w:szCs w:val="24"/>
          <w:lang w:val="pl-PL"/>
        </w:rPr>
        <w:t>zewnętrzny</w:t>
      </w:r>
      <w:r w:rsidRPr="007D3593">
        <w:rPr>
          <w:rFonts w:ascii="Cambria" w:hAnsi="Cambria"/>
          <w:sz w:val="24"/>
          <w:szCs w:val="24"/>
          <w:lang w:val="pl-PL"/>
        </w:rPr>
        <w:t xml:space="preserve">, </w:t>
      </w:r>
      <w:r w:rsidR="00E9173B" w:rsidRPr="007D3593">
        <w:rPr>
          <w:rFonts w:ascii="Cambria" w:hAnsi="Cambria"/>
          <w:sz w:val="24"/>
          <w:szCs w:val="24"/>
          <w:lang w:val="pl-PL"/>
        </w:rPr>
        <w:t>wewnętrzny</w:t>
      </w:r>
      <w:r w:rsidRPr="007D3593">
        <w:rPr>
          <w:rFonts w:ascii="Cambria" w:hAnsi="Cambria"/>
          <w:sz w:val="24"/>
          <w:szCs w:val="24"/>
          <w:lang w:val="pl-PL"/>
        </w:rPr>
        <w:t>) w polu „</w:t>
      </w:r>
      <w:r w:rsidR="00E9173B" w:rsidRPr="007D3593">
        <w:rPr>
          <w:rFonts w:ascii="Cambria" w:hAnsi="Cambria"/>
          <w:sz w:val="24"/>
          <w:szCs w:val="24"/>
          <w:lang w:val="pl-PL"/>
        </w:rPr>
        <w:t xml:space="preserve">Załączniki </w:t>
      </w:r>
      <w:r w:rsidRPr="007D3593">
        <w:rPr>
          <w:rFonts w:ascii="Cambria" w:hAnsi="Cambria"/>
          <w:sz w:val="24"/>
          <w:szCs w:val="24"/>
          <w:lang w:val="pl-PL"/>
        </w:rPr>
        <w:t xml:space="preserve">i inne dokumenty przedstawione </w:t>
      </w:r>
      <w:r w:rsidR="00EE124D" w:rsidRPr="007D3593">
        <w:rPr>
          <w:rFonts w:ascii="Cambria" w:hAnsi="Cambria"/>
          <w:sz w:val="24"/>
          <w:szCs w:val="24"/>
          <w:lang w:val="pl-PL"/>
        </w:rPr>
        <w:br/>
      </w:r>
      <w:r w:rsidRPr="007D3593">
        <w:rPr>
          <w:rFonts w:ascii="Cambria" w:hAnsi="Cambria"/>
          <w:sz w:val="24"/>
          <w:szCs w:val="24"/>
          <w:lang w:val="pl-PL"/>
        </w:rPr>
        <w:t xml:space="preserve">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dodaje </w:t>
      </w:r>
      <w:r w:rsidR="00E9173B" w:rsidRPr="007D3593">
        <w:rPr>
          <w:rFonts w:ascii="Cambria" w:hAnsi="Cambria"/>
          <w:sz w:val="24"/>
          <w:szCs w:val="24"/>
          <w:lang w:val="pl-PL"/>
        </w:rPr>
        <w:t xml:space="preserve">się </w:t>
      </w:r>
      <w:r w:rsidRPr="007D3593">
        <w:rPr>
          <w:rFonts w:ascii="Cambria" w:hAnsi="Cambria"/>
          <w:sz w:val="24"/>
          <w:szCs w:val="24"/>
          <w:lang w:val="pl-PL"/>
        </w:rPr>
        <w:t xml:space="preserve">uprzednio podpisane dokumenty wraz </w:t>
      </w:r>
      <w:r w:rsidR="00EE124D" w:rsidRPr="007D3593">
        <w:rPr>
          <w:rFonts w:ascii="Cambria" w:hAnsi="Cambria"/>
          <w:sz w:val="24"/>
          <w:szCs w:val="24"/>
          <w:lang w:val="pl-PL"/>
        </w:rPr>
        <w:br/>
      </w:r>
      <w:r w:rsidRPr="007D3593">
        <w:rPr>
          <w:rFonts w:ascii="Cambria" w:hAnsi="Cambria"/>
          <w:sz w:val="24"/>
          <w:szCs w:val="24"/>
          <w:lang w:val="pl-PL"/>
        </w:rPr>
        <w:t xml:space="preserve">z wygenerowanym plikiem podpisu (typ </w:t>
      </w:r>
      <w:r w:rsidR="00E9173B" w:rsidRPr="007D3593">
        <w:rPr>
          <w:rFonts w:ascii="Cambria" w:hAnsi="Cambria"/>
          <w:sz w:val="24"/>
          <w:szCs w:val="24"/>
          <w:lang w:val="pl-PL"/>
        </w:rPr>
        <w:t>zewnętrzny</w:t>
      </w:r>
      <w:r w:rsidRPr="007D3593">
        <w:rPr>
          <w:rFonts w:ascii="Cambria" w:hAnsi="Cambria"/>
          <w:sz w:val="24"/>
          <w:szCs w:val="24"/>
          <w:lang w:val="pl-PL"/>
        </w:rPr>
        <w:t xml:space="preserve">) lub dokument z wszytym podpisem (typ </w:t>
      </w:r>
      <w:r w:rsidR="00E9173B" w:rsidRPr="007D3593">
        <w:rPr>
          <w:rFonts w:ascii="Cambria" w:hAnsi="Cambria"/>
          <w:sz w:val="24"/>
          <w:szCs w:val="24"/>
          <w:lang w:val="pl-PL"/>
        </w:rPr>
        <w:t>wewnętrzny</w:t>
      </w:r>
      <w:r w:rsidRPr="007D3593">
        <w:rPr>
          <w:rFonts w:ascii="Cambria" w:hAnsi="Cambria"/>
          <w:sz w:val="24"/>
          <w:szCs w:val="24"/>
          <w:lang w:val="pl-PL"/>
        </w:rPr>
        <w:t xml:space="preserve">). </w:t>
      </w:r>
    </w:p>
    <w:p w14:paraId="59A72363" w14:textId="7ED2ED6D"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 xml:space="preserve">W przypadku przekazywania dokumentu elektronicznego w formacie </w:t>
      </w:r>
      <w:r w:rsidR="009C16F3" w:rsidRPr="007D3593">
        <w:rPr>
          <w:rFonts w:ascii="Cambria" w:hAnsi="Cambria"/>
          <w:sz w:val="24"/>
          <w:szCs w:val="24"/>
          <w:lang w:val="pl-PL"/>
        </w:rPr>
        <w:t xml:space="preserve">poddającym </w:t>
      </w:r>
      <w:r w:rsidRPr="007D3593">
        <w:rPr>
          <w:rFonts w:ascii="Cambria" w:hAnsi="Cambria"/>
          <w:sz w:val="24"/>
          <w:szCs w:val="24"/>
          <w:lang w:val="pl-PL"/>
        </w:rPr>
        <w:t xml:space="preserve">dane kompresji, opatrzenie pliku </w:t>
      </w:r>
      <w:r w:rsidR="009C16F3" w:rsidRPr="007D3593">
        <w:rPr>
          <w:rFonts w:ascii="Cambria" w:hAnsi="Cambria"/>
          <w:sz w:val="24"/>
          <w:szCs w:val="24"/>
          <w:lang w:val="pl-PL"/>
        </w:rPr>
        <w:t xml:space="preserve">zawierającego </w:t>
      </w:r>
      <w:r w:rsidRPr="007D3593">
        <w:rPr>
          <w:rFonts w:ascii="Cambria" w:hAnsi="Cambria"/>
          <w:sz w:val="24"/>
          <w:szCs w:val="24"/>
          <w:lang w:val="pl-PL"/>
        </w:rPr>
        <w:t xml:space="preserve">skompresowane dokumenty kwalifikowanym podpisem elektronicznym, podpisem zaufanym lub podpisem osobistym, jest </w:t>
      </w:r>
      <w:r w:rsidR="009C16F3" w:rsidRPr="007D3593">
        <w:rPr>
          <w:rFonts w:ascii="Cambria" w:hAnsi="Cambria"/>
          <w:sz w:val="24"/>
          <w:szCs w:val="24"/>
          <w:lang w:val="pl-PL"/>
        </w:rPr>
        <w:t xml:space="preserve">równoznaczne </w:t>
      </w:r>
      <w:r w:rsidRPr="007D3593">
        <w:rPr>
          <w:rFonts w:ascii="Cambria" w:hAnsi="Cambria"/>
          <w:sz w:val="24"/>
          <w:szCs w:val="24"/>
          <w:lang w:val="pl-PL"/>
        </w:rPr>
        <w:t>z opatrzeniem wszystkich dokument</w:t>
      </w:r>
      <w:r w:rsidR="00E9173B" w:rsidRPr="007D3593">
        <w:rPr>
          <w:rFonts w:ascii="Cambria" w:hAnsi="Cambria"/>
          <w:sz w:val="24"/>
          <w:szCs w:val="24"/>
          <w:lang w:val="pl-PL"/>
        </w:rPr>
        <w:t>ó</w:t>
      </w:r>
      <w:r w:rsidRPr="007D3593">
        <w:rPr>
          <w:rFonts w:ascii="Cambria" w:hAnsi="Cambria"/>
          <w:sz w:val="24"/>
          <w:szCs w:val="24"/>
          <w:lang w:val="pl-PL"/>
        </w:rPr>
        <w:t xml:space="preserve">w zawartych w tym pliku odpowiednio kwalifikowanym podpisem elektronicznym, podpisem zaufanym lub podpisem osobistym. </w:t>
      </w:r>
    </w:p>
    <w:p w14:paraId="7C056C1F" w14:textId="597D1D2F"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System sprawdza, czy zło</w:t>
      </w:r>
      <w:r w:rsidR="009C16F3" w:rsidRPr="007D3593">
        <w:rPr>
          <w:rFonts w:ascii="Cambria" w:hAnsi="Cambria"/>
          <w:sz w:val="24"/>
          <w:szCs w:val="24"/>
          <w:lang w:val="pl-PL"/>
        </w:rPr>
        <w:t>ż</w:t>
      </w:r>
      <w:r w:rsidRPr="007D3593">
        <w:rPr>
          <w:rFonts w:ascii="Cambria" w:hAnsi="Cambria"/>
          <w:sz w:val="24"/>
          <w:szCs w:val="24"/>
          <w:lang w:val="pl-PL"/>
        </w:rPr>
        <w:t xml:space="preserve">one pliki </w:t>
      </w:r>
      <w:r w:rsidR="009C16F3" w:rsidRPr="007D3593">
        <w:rPr>
          <w:rFonts w:ascii="Cambria" w:hAnsi="Cambria"/>
          <w:sz w:val="24"/>
          <w:szCs w:val="24"/>
          <w:lang w:val="pl-PL"/>
        </w:rPr>
        <w:t xml:space="preserve">są </w:t>
      </w:r>
      <w:r w:rsidRPr="007D3593">
        <w:rPr>
          <w:rFonts w:ascii="Cambria" w:hAnsi="Cambria"/>
          <w:sz w:val="24"/>
          <w:szCs w:val="24"/>
          <w:lang w:val="pl-PL"/>
        </w:rPr>
        <w:t xml:space="preserve">podpisane i automatycznie je szyfruje, </w:t>
      </w:r>
      <w:r w:rsidR="009C16F3" w:rsidRPr="007D3593">
        <w:rPr>
          <w:rFonts w:ascii="Cambria" w:hAnsi="Cambria"/>
          <w:sz w:val="24"/>
          <w:szCs w:val="24"/>
          <w:lang w:val="pl-PL"/>
        </w:rPr>
        <w:t xml:space="preserve">jednocześnie informując </w:t>
      </w:r>
      <w:r w:rsidRPr="007D3593">
        <w:rPr>
          <w:rFonts w:ascii="Cambria" w:hAnsi="Cambria"/>
          <w:sz w:val="24"/>
          <w:szCs w:val="24"/>
          <w:lang w:val="pl-PL"/>
        </w:rPr>
        <w:t xml:space="preserve">o tym </w:t>
      </w:r>
      <w:r w:rsidR="009C16F3" w:rsidRPr="007D3593">
        <w:rPr>
          <w:rFonts w:ascii="Cambria" w:hAnsi="Cambria"/>
          <w:sz w:val="24"/>
          <w:szCs w:val="24"/>
          <w:lang w:val="pl-PL"/>
        </w:rPr>
        <w:t>Wykonawcę</w:t>
      </w:r>
      <w:r w:rsidRPr="007D3593">
        <w:rPr>
          <w:rFonts w:ascii="Cambria" w:hAnsi="Cambria"/>
          <w:sz w:val="24"/>
          <w:szCs w:val="24"/>
          <w:lang w:val="pl-PL"/>
        </w:rPr>
        <w:t xml:space="preserve">. Potwierdzenie czasu przekazania </w:t>
      </w:r>
      <w:r w:rsidR="00EE124D" w:rsidRPr="007D3593">
        <w:rPr>
          <w:rFonts w:ascii="Cambria" w:hAnsi="Cambria"/>
          <w:sz w:val="24"/>
          <w:szCs w:val="24"/>
          <w:lang w:val="pl-PL"/>
        </w:rPr>
        <w:br/>
      </w:r>
      <w:r w:rsidRPr="007D3593">
        <w:rPr>
          <w:rFonts w:ascii="Cambria" w:hAnsi="Cambria"/>
          <w:sz w:val="24"/>
          <w:szCs w:val="24"/>
          <w:lang w:val="pl-PL"/>
        </w:rPr>
        <w:t>i odbioru oferty znajduje si</w:t>
      </w:r>
      <w:r w:rsidR="009C16F3" w:rsidRPr="007D3593">
        <w:rPr>
          <w:rFonts w:ascii="Cambria" w:hAnsi="Cambria"/>
          <w:sz w:val="24"/>
          <w:szCs w:val="24"/>
          <w:lang w:val="pl-PL"/>
        </w:rPr>
        <w:t>ę</w:t>
      </w:r>
      <w:r w:rsidRPr="007D3593">
        <w:rPr>
          <w:rFonts w:ascii="Cambria" w:hAnsi="Cambria"/>
          <w:sz w:val="24"/>
          <w:szCs w:val="24"/>
          <w:lang w:val="pl-PL"/>
        </w:rPr>
        <w:t xml:space="preserve"> w Elektronicznym Potwierdzeniu Przesłania (EPP) </w:t>
      </w:r>
      <w:r w:rsidR="00EE124D" w:rsidRPr="007D3593">
        <w:rPr>
          <w:rFonts w:ascii="Cambria" w:hAnsi="Cambria"/>
          <w:sz w:val="24"/>
          <w:szCs w:val="24"/>
          <w:lang w:val="pl-PL"/>
        </w:rPr>
        <w:br/>
      </w:r>
      <w:r w:rsidRPr="007D3593">
        <w:rPr>
          <w:rFonts w:ascii="Cambria" w:hAnsi="Cambria"/>
          <w:sz w:val="24"/>
          <w:szCs w:val="24"/>
          <w:lang w:val="pl-PL"/>
        </w:rPr>
        <w:t xml:space="preserve">i Elektronicznym Potwierdzeniu Odebrania (EPO). EPP i EPO </w:t>
      </w:r>
      <w:r w:rsidR="009C16F3" w:rsidRPr="007D3593">
        <w:rPr>
          <w:rFonts w:ascii="Cambria" w:hAnsi="Cambria"/>
          <w:sz w:val="24"/>
          <w:szCs w:val="24"/>
          <w:lang w:val="pl-PL"/>
        </w:rPr>
        <w:t xml:space="preserve">dostępne są </w:t>
      </w:r>
      <w:r w:rsidRPr="007D3593">
        <w:rPr>
          <w:rFonts w:ascii="Cambria" w:hAnsi="Cambria"/>
          <w:sz w:val="24"/>
          <w:szCs w:val="24"/>
          <w:lang w:val="pl-PL"/>
        </w:rPr>
        <w:t xml:space="preserve">dla zalogowanego Wykonawcy w zakładce „Oferty/Wnioski”. </w:t>
      </w:r>
    </w:p>
    <w:p w14:paraId="7711D553" w14:textId="2FD57EEC"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t xml:space="preserve">Maksymalny </w:t>
      </w:r>
      <w:r w:rsidR="009C16F3" w:rsidRPr="007D3593">
        <w:rPr>
          <w:rFonts w:ascii="Cambria" w:hAnsi="Cambria"/>
          <w:sz w:val="24"/>
          <w:szCs w:val="24"/>
          <w:lang w:val="pl-PL"/>
        </w:rPr>
        <w:t>łączny</w:t>
      </w:r>
      <w:r w:rsidRPr="007D3593">
        <w:rPr>
          <w:rFonts w:ascii="Cambria" w:hAnsi="Cambria"/>
          <w:sz w:val="24"/>
          <w:szCs w:val="24"/>
          <w:lang w:val="pl-PL"/>
        </w:rPr>
        <w:t xml:space="preserve"> rozmiar </w:t>
      </w:r>
      <w:r w:rsidR="009C16F3" w:rsidRPr="007D3593">
        <w:rPr>
          <w:rFonts w:ascii="Cambria" w:hAnsi="Cambria"/>
          <w:sz w:val="24"/>
          <w:szCs w:val="24"/>
          <w:lang w:val="pl-PL"/>
        </w:rPr>
        <w:t xml:space="preserve">plików stanowiących ofertę </w:t>
      </w:r>
      <w:r w:rsidRPr="007D3593">
        <w:rPr>
          <w:rFonts w:ascii="Cambria" w:hAnsi="Cambria"/>
          <w:sz w:val="24"/>
          <w:szCs w:val="24"/>
          <w:lang w:val="pl-PL"/>
        </w:rPr>
        <w:t xml:space="preserve">lub składanych wraz </w:t>
      </w:r>
      <w:r w:rsidR="00EE124D" w:rsidRPr="007D3593">
        <w:rPr>
          <w:rFonts w:ascii="Cambria" w:hAnsi="Cambria"/>
          <w:sz w:val="24"/>
          <w:szCs w:val="24"/>
          <w:lang w:val="pl-PL"/>
        </w:rPr>
        <w:br/>
      </w:r>
      <w:r w:rsidRPr="007D3593">
        <w:rPr>
          <w:rFonts w:ascii="Cambria" w:hAnsi="Cambria"/>
          <w:sz w:val="24"/>
          <w:szCs w:val="24"/>
          <w:lang w:val="pl-PL"/>
        </w:rPr>
        <w:t xml:space="preserve">z ofertą to 250 MB. </w:t>
      </w:r>
    </w:p>
    <w:p w14:paraId="0231B8EF"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Na potrzeby oceny ofert oferta musi zawierać:</w:t>
      </w:r>
    </w:p>
    <w:p w14:paraId="48904BF7" w14:textId="067ED4E3" w:rsidR="00345965"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 xml:space="preserve">Formularz </w:t>
      </w:r>
      <w:r w:rsidR="00FD1E02" w:rsidRPr="007D3593">
        <w:rPr>
          <w:rFonts w:ascii="Cambria" w:hAnsi="Cambria" w:cs="Cambria"/>
          <w:b/>
          <w:bCs/>
          <w:sz w:val="24"/>
          <w:szCs w:val="24"/>
          <w:lang w:val="pl-PL"/>
        </w:rPr>
        <w:t>o</w:t>
      </w:r>
      <w:r w:rsidRPr="007D3593">
        <w:rPr>
          <w:rFonts w:ascii="Cambria" w:hAnsi="Cambria" w:cs="Cambria"/>
          <w:b/>
          <w:bCs/>
          <w:sz w:val="24"/>
          <w:szCs w:val="24"/>
          <w:lang w:val="pl-PL"/>
        </w:rPr>
        <w:t>fertowy</w:t>
      </w:r>
      <w:r w:rsidRPr="007D3593">
        <w:rPr>
          <w:rFonts w:ascii="Cambria" w:hAnsi="Cambria" w:cs="Cambria"/>
          <w:bCs/>
          <w:sz w:val="24"/>
          <w:szCs w:val="24"/>
          <w:lang w:val="pl-PL"/>
        </w:rPr>
        <w:t xml:space="preserve"> </w:t>
      </w:r>
      <w:r w:rsidR="00345965" w:rsidRPr="007D3593">
        <w:rPr>
          <w:rFonts w:ascii="Cambria" w:hAnsi="Cambria" w:cs="Arial"/>
          <w:bCs/>
          <w:sz w:val="24"/>
          <w:szCs w:val="24"/>
          <w:lang w:val="pl-PL"/>
        </w:rPr>
        <w:t xml:space="preserve">do wykorzystania wzór (druk), stanowiący </w:t>
      </w:r>
      <w:r w:rsidR="00345965" w:rsidRPr="007D3593">
        <w:rPr>
          <w:rFonts w:ascii="Cambria" w:hAnsi="Cambria" w:cs="Arial"/>
          <w:b/>
          <w:bCs/>
          <w:sz w:val="24"/>
          <w:szCs w:val="24"/>
          <w:lang w:val="pl-PL"/>
        </w:rPr>
        <w:t xml:space="preserve">Załącznik </w:t>
      </w:r>
      <w:r w:rsidR="0039271D" w:rsidRPr="007D3593">
        <w:rPr>
          <w:rFonts w:ascii="Cambria" w:hAnsi="Cambria" w:cs="Arial"/>
          <w:b/>
          <w:bCs/>
          <w:sz w:val="24"/>
          <w:szCs w:val="24"/>
          <w:lang w:val="pl-PL"/>
        </w:rPr>
        <w:t>N</w:t>
      </w:r>
      <w:r w:rsidR="00345965" w:rsidRPr="007D3593">
        <w:rPr>
          <w:rFonts w:ascii="Cambria" w:hAnsi="Cambria" w:cs="Arial"/>
          <w:b/>
          <w:bCs/>
          <w:sz w:val="24"/>
          <w:szCs w:val="24"/>
          <w:lang w:val="pl-PL"/>
        </w:rPr>
        <w:t xml:space="preserve">r 3 do SWZ </w:t>
      </w:r>
      <w:r w:rsidR="00345965" w:rsidRPr="007D3593">
        <w:rPr>
          <w:rFonts w:ascii="Cambria" w:hAnsi="Cambria" w:cs="Arial"/>
          <w:bCs/>
          <w:sz w:val="24"/>
          <w:szCs w:val="24"/>
          <w:lang w:val="pl-PL"/>
        </w:rPr>
        <w:t>(przy czym Wykonawca może sporządzić ofertę wg innego wzorca, powinna ona wówczas obejmować dane wymagane dla oferty w SWZ i załącznikach).</w:t>
      </w:r>
    </w:p>
    <w:p w14:paraId="62BF23D7" w14:textId="169ED138"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Oświadczenie</w:t>
      </w:r>
      <w:r w:rsidRPr="007D3593">
        <w:rPr>
          <w:rFonts w:ascii="Cambria" w:hAnsi="Cambria" w:cs="Cambria"/>
          <w:bCs/>
          <w:sz w:val="24"/>
          <w:szCs w:val="24"/>
          <w:lang w:val="pl-PL"/>
        </w:rPr>
        <w:t xml:space="preserve"> </w:t>
      </w:r>
      <w:r w:rsidR="003A6AE4" w:rsidRPr="007D3593">
        <w:rPr>
          <w:rFonts w:ascii="Cambria" w:hAnsi="Cambria" w:cs="Cambria"/>
          <w:b/>
          <w:bCs/>
          <w:sz w:val="24"/>
          <w:szCs w:val="24"/>
          <w:lang w:val="pl-PL"/>
        </w:rPr>
        <w:t>W</w:t>
      </w:r>
      <w:r w:rsidRPr="007D3593">
        <w:rPr>
          <w:rFonts w:ascii="Cambria" w:hAnsi="Cambria" w:cs="Cambria"/>
          <w:b/>
          <w:bCs/>
          <w:sz w:val="24"/>
          <w:szCs w:val="24"/>
          <w:lang w:val="pl-PL"/>
        </w:rPr>
        <w:t>ykonawcy/</w:t>
      </w:r>
      <w:r w:rsidR="003A6AE4" w:rsidRPr="007D3593">
        <w:rPr>
          <w:rFonts w:ascii="Cambria" w:hAnsi="Cambria" w:cs="Cambria"/>
          <w:b/>
          <w:bCs/>
          <w:sz w:val="24"/>
          <w:szCs w:val="24"/>
          <w:lang w:val="pl-PL"/>
        </w:rPr>
        <w:t>W</w:t>
      </w:r>
      <w:r w:rsidRPr="007D3593">
        <w:rPr>
          <w:rFonts w:ascii="Cambria" w:hAnsi="Cambria" w:cs="Cambria"/>
          <w:b/>
          <w:bCs/>
          <w:sz w:val="24"/>
          <w:szCs w:val="24"/>
          <w:lang w:val="pl-PL"/>
        </w:rPr>
        <w:t xml:space="preserve">ykonawcy wspólnie ubiegającego się </w:t>
      </w:r>
      <w:r w:rsidRPr="007D3593">
        <w:rPr>
          <w:rFonts w:ascii="Cambria" w:hAnsi="Cambria" w:cs="Cambria"/>
          <w:b/>
          <w:bCs/>
          <w:sz w:val="24"/>
          <w:szCs w:val="24"/>
          <w:lang w:val="pl-PL"/>
        </w:rPr>
        <w:br/>
        <w:t xml:space="preserve">o udzielenie zamówienia składane na podstawie art. 125 ust. 1 ustawy </w:t>
      </w:r>
      <w:proofErr w:type="spellStart"/>
      <w:r w:rsidRPr="007D3593">
        <w:rPr>
          <w:rFonts w:ascii="Cambria" w:hAnsi="Cambria" w:cs="Cambria"/>
          <w:b/>
          <w:bCs/>
          <w:sz w:val="24"/>
          <w:szCs w:val="24"/>
          <w:lang w:val="pl-PL"/>
        </w:rPr>
        <w:t>Pzp</w:t>
      </w:r>
      <w:proofErr w:type="spellEnd"/>
      <w:r w:rsidRPr="007D3593">
        <w:rPr>
          <w:rFonts w:ascii="Cambria" w:hAnsi="Cambria" w:cs="Cambria"/>
          <w:bCs/>
          <w:sz w:val="24"/>
          <w:szCs w:val="24"/>
          <w:lang w:val="pl-PL"/>
        </w:rPr>
        <w:t>, o którym mowa w rozdziale 8.1 SWZ;</w:t>
      </w:r>
    </w:p>
    <w:p w14:paraId="59CEC92B"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Oświadczenie</w:t>
      </w:r>
      <w:r w:rsidRPr="007D3593">
        <w:rPr>
          <w:rFonts w:ascii="Cambria" w:hAnsi="Cambria" w:cs="Cambria"/>
          <w:bCs/>
          <w:sz w:val="24"/>
          <w:szCs w:val="24"/>
          <w:lang w:val="pl-PL"/>
        </w:rPr>
        <w:t>, o którym mowa w pkt. 8.</w:t>
      </w:r>
      <w:r w:rsidR="008F46DB" w:rsidRPr="007D3593">
        <w:rPr>
          <w:rFonts w:ascii="Cambria" w:hAnsi="Cambria" w:cs="Cambria"/>
          <w:bCs/>
          <w:sz w:val="24"/>
          <w:szCs w:val="24"/>
          <w:lang w:val="pl-PL"/>
        </w:rPr>
        <w:t>2</w:t>
      </w:r>
      <w:r w:rsidRPr="007D3593">
        <w:rPr>
          <w:rFonts w:ascii="Cambria" w:hAnsi="Cambria" w:cs="Cambria"/>
          <w:bCs/>
          <w:sz w:val="24"/>
          <w:szCs w:val="24"/>
          <w:lang w:val="pl-PL"/>
        </w:rPr>
        <w:t xml:space="preserve"> SWZ </w:t>
      </w:r>
      <w:r w:rsidRPr="007D3593">
        <w:rPr>
          <w:rFonts w:ascii="Cambria" w:hAnsi="Cambria" w:cs="Cambria"/>
          <w:bCs/>
          <w:i/>
          <w:sz w:val="24"/>
          <w:szCs w:val="24"/>
          <w:lang w:val="pl-PL"/>
        </w:rPr>
        <w:t>(jeżeli dotyczy)</w:t>
      </w:r>
      <w:r w:rsidRPr="007D3593">
        <w:rPr>
          <w:rFonts w:ascii="Cambria" w:hAnsi="Cambria" w:cs="Cambria"/>
          <w:bCs/>
          <w:sz w:val="24"/>
          <w:szCs w:val="24"/>
          <w:lang w:val="pl-PL"/>
        </w:rPr>
        <w:t>,</w:t>
      </w:r>
    </w:p>
    <w:p w14:paraId="6D085D32"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Zobowiązanie lub inne dokumenty</w:t>
      </w:r>
      <w:r w:rsidRPr="007D3593">
        <w:rPr>
          <w:rFonts w:ascii="Cambria" w:hAnsi="Cambria" w:cs="Cambria"/>
          <w:bCs/>
          <w:sz w:val="24"/>
          <w:szCs w:val="24"/>
          <w:lang w:val="pl-PL"/>
        </w:rPr>
        <w:t xml:space="preserve">, o których mowa w pkt 9.4 SWZ </w:t>
      </w:r>
      <w:r w:rsidRPr="007D3593">
        <w:rPr>
          <w:rFonts w:ascii="Cambria" w:hAnsi="Cambria" w:cs="Cambria"/>
          <w:bCs/>
          <w:i/>
          <w:sz w:val="24"/>
          <w:szCs w:val="24"/>
          <w:lang w:val="pl-PL"/>
        </w:rPr>
        <w:t>(jeżeli dotyczy).</w:t>
      </w:r>
    </w:p>
    <w:p w14:paraId="74EC3A8D"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 xml:space="preserve">Oświadczenie podmiotu udostępniającego zasoby składane na podstawie art. 125 ust. 1 ustawy </w:t>
      </w:r>
      <w:proofErr w:type="spellStart"/>
      <w:r w:rsidRPr="007D3593">
        <w:rPr>
          <w:rFonts w:ascii="Cambria" w:hAnsi="Cambria" w:cs="Cambria"/>
          <w:b/>
          <w:bCs/>
          <w:sz w:val="24"/>
          <w:szCs w:val="24"/>
          <w:lang w:val="pl-PL"/>
        </w:rPr>
        <w:t>Pzp</w:t>
      </w:r>
      <w:proofErr w:type="spellEnd"/>
      <w:r w:rsidRPr="007D3593">
        <w:rPr>
          <w:rFonts w:ascii="Cambria" w:hAnsi="Cambria" w:cs="Cambria"/>
          <w:bCs/>
          <w:sz w:val="24"/>
          <w:szCs w:val="24"/>
          <w:lang w:val="pl-PL"/>
        </w:rPr>
        <w:t xml:space="preserve">, o którym mowa w pkt. 9.8 SWZ </w:t>
      </w:r>
      <w:r w:rsidRPr="007D3593">
        <w:rPr>
          <w:rFonts w:ascii="Cambria" w:hAnsi="Cambria" w:cs="Cambria"/>
          <w:bCs/>
          <w:i/>
          <w:sz w:val="24"/>
          <w:szCs w:val="24"/>
          <w:lang w:val="pl-PL"/>
        </w:rPr>
        <w:t>(jeżeli dotyczy)</w:t>
      </w:r>
      <w:r w:rsidRPr="007D3593">
        <w:rPr>
          <w:rFonts w:ascii="Cambria" w:hAnsi="Cambria" w:cs="Cambria"/>
          <w:bCs/>
          <w:sz w:val="24"/>
          <w:szCs w:val="24"/>
          <w:lang w:val="pl-PL"/>
        </w:rPr>
        <w:t>,</w:t>
      </w:r>
    </w:p>
    <w:p w14:paraId="258F28F0"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 xml:space="preserve">Uzasadnienie do zastrzeżenia informacji znajdujących się w ofercie jako </w:t>
      </w:r>
      <w:r w:rsidRPr="007D3593">
        <w:rPr>
          <w:rFonts w:ascii="Cambria" w:hAnsi="Cambria" w:cs="Cambria"/>
          <w:b/>
          <w:bCs/>
          <w:sz w:val="24"/>
          <w:szCs w:val="24"/>
          <w:lang w:val="pl-PL"/>
        </w:rPr>
        <w:lastRenderedPageBreak/>
        <w:t>tajemnica przedsiębiorstwa</w:t>
      </w:r>
      <w:r w:rsidRPr="007D3593">
        <w:rPr>
          <w:rFonts w:ascii="Cambria" w:hAnsi="Cambria" w:cs="Cambria"/>
          <w:bCs/>
          <w:sz w:val="24"/>
          <w:szCs w:val="24"/>
          <w:lang w:val="pl-PL"/>
        </w:rPr>
        <w:t xml:space="preserve"> </w:t>
      </w:r>
      <w:r w:rsidRPr="007D3593">
        <w:rPr>
          <w:rFonts w:ascii="Cambria" w:hAnsi="Cambria" w:cs="Cambria"/>
          <w:i/>
          <w:sz w:val="24"/>
          <w:szCs w:val="24"/>
          <w:lang w:val="pl-PL"/>
        </w:rPr>
        <w:t>(jeżeli dotyczy)</w:t>
      </w:r>
      <w:r w:rsidRPr="007D3593">
        <w:rPr>
          <w:rFonts w:ascii="Cambria" w:hAnsi="Cambria" w:cs="Cambria"/>
          <w:sz w:val="24"/>
          <w:szCs w:val="24"/>
          <w:lang w:val="pl-PL"/>
        </w:rPr>
        <w:t>.</w:t>
      </w:r>
    </w:p>
    <w:p w14:paraId="00224074"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Potwierdzenie umocowania do działania w imieniu Wykonawcy:</w:t>
      </w:r>
    </w:p>
    <w:p w14:paraId="3D0F5DA2" w14:textId="099A0BC9" w:rsidR="00AC21DD" w:rsidRPr="007D3593" w:rsidRDefault="00FD0DBA"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Z</w:t>
      </w:r>
      <w:r w:rsidR="00AC21DD" w:rsidRPr="007D3593">
        <w:rPr>
          <w:rFonts w:ascii="Cambria" w:hAnsi="Cambria" w:cs="Cambria"/>
          <w:bCs/>
          <w:sz w:val="24"/>
          <w:szCs w:val="24"/>
          <w:lang w:val="pl-PL"/>
        </w:rPr>
        <w:t>amawiający w</w:t>
      </w:r>
      <w:r w:rsidR="00AC21DD" w:rsidRPr="007D3593">
        <w:rPr>
          <w:rFonts w:ascii="Cambria" w:hAnsi="Cambria" w:cs="Cambria"/>
          <w:b/>
          <w:bCs/>
          <w:sz w:val="24"/>
          <w:szCs w:val="24"/>
          <w:lang w:val="pl-PL"/>
        </w:rPr>
        <w:t xml:space="preserve"> </w:t>
      </w:r>
      <w:r w:rsidR="00AC21DD" w:rsidRPr="007D3593">
        <w:rPr>
          <w:rFonts w:ascii="Cambria" w:hAnsi="Cambria" w:cs="Cambria"/>
          <w:bCs/>
          <w:sz w:val="24"/>
          <w:szCs w:val="24"/>
          <w:lang w:val="pl-PL"/>
        </w:rPr>
        <w:t xml:space="preserve">celu potwierdzenia, że osoba działająca w imieniu </w:t>
      </w:r>
      <w:r w:rsidR="003A6AE4" w:rsidRPr="007D3593">
        <w:rPr>
          <w:rFonts w:ascii="Cambria" w:hAnsi="Cambria" w:cs="Cambria"/>
          <w:bCs/>
          <w:sz w:val="24"/>
          <w:szCs w:val="24"/>
          <w:lang w:val="pl-PL"/>
        </w:rPr>
        <w:t>W</w:t>
      </w:r>
      <w:r w:rsidR="00AC21DD" w:rsidRPr="007D3593">
        <w:rPr>
          <w:rFonts w:ascii="Cambria" w:hAnsi="Cambria" w:cs="Cambria"/>
          <w:bCs/>
          <w:sz w:val="24"/>
          <w:szCs w:val="24"/>
          <w:lang w:val="pl-PL"/>
        </w:rPr>
        <w:t>ykonawcy jest umocowana do jego reprezentowania, żąda złożenia wraz z ofertą odpisu lub informacji z Krajowego Rejestru Sądowego, Centralnej Ewidencji i Informacji o Działalności Gospodarczej lub innego właściwego rejestru;</w:t>
      </w:r>
    </w:p>
    <w:p w14:paraId="1187F23D" w14:textId="75129E05" w:rsidR="00AC21DD" w:rsidRPr="007D3593" w:rsidRDefault="003A6AE4"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W</w:t>
      </w:r>
      <w:r w:rsidR="00AC21DD" w:rsidRPr="007D3593">
        <w:rPr>
          <w:rFonts w:ascii="Cambria" w:hAnsi="Cambria" w:cs="Cambria"/>
          <w:bCs/>
          <w:sz w:val="24"/>
          <w:szCs w:val="24"/>
          <w:lang w:val="pl-PL"/>
        </w:rPr>
        <w:t xml:space="preserve">ykonawca nie jest zobowiązany do złożenia dokumentów, o których mowa w lit a), jeżeli </w:t>
      </w:r>
      <w:r w:rsidR="00FD0DBA" w:rsidRPr="007D3593">
        <w:rPr>
          <w:rFonts w:ascii="Cambria" w:hAnsi="Cambria" w:cs="Cambria"/>
          <w:bCs/>
          <w:sz w:val="24"/>
          <w:szCs w:val="24"/>
          <w:lang w:val="pl-PL"/>
        </w:rPr>
        <w:t>Z</w:t>
      </w:r>
      <w:r w:rsidR="00AC21DD" w:rsidRPr="007D3593">
        <w:rPr>
          <w:rFonts w:ascii="Cambria" w:hAnsi="Cambria" w:cs="Cambria"/>
          <w:bCs/>
          <w:sz w:val="24"/>
          <w:szCs w:val="24"/>
          <w:lang w:val="pl-PL"/>
        </w:rPr>
        <w:t xml:space="preserve">amawiający może je uzyskać za pomocą bezpłatnych i ogólnodostępnych baz danych, o ile </w:t>
      </w:r>
      <w:r w:rsidR="005E7A6B" w:rsidRPr="007D3593">
        <w:rPr>
          <w:rFonts w:ascii="Cambria" w:hAnsi="Cambria" w:cs="Cambria"/>
          <w:bCs/>
          <w:sz w:val="24"/>
          <w:szCs w:val="24"/>
          <w:lang w:val="pl-PL"/>
        </w:rPr>
        <w:t>W</w:t>
      </w:r>
      <w:r w:rsidR="00AC21DD" w:rsidRPr="007D3593">
        <w:rPr>
          <w:rFonts w:ascii="Cambria" w:hAnsi="Cambria" w:cs="Cambria"/>
          <w:bCs/>
          <w:sz w:val="24"/>
          <w:szCs w:val="24"/>
          <w:lang w:val="pl-PL"/>
        </w:rPr>
        <w:t>ykonawca wskazał dane umożliwiające dostęp do tych dokumentów.</w:t>
      </w:r>
    </w:p>
    <w:p w14:paraId="2764BC9E" w14:textId="63B426E7" w:rsidR="00AC21DD" w:rsidRPr="007D3593" w:rsidRDefault="00AC21DD"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 xml:space="preserve">jeżeli w imieniu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działa osoba, której umocowanie do jego reprezentowania nie wynika z dokumentów, o których mowa w lit a), </w:t>
      </w:r>
      <w:r w:rsidR="00FD0DBA" w:rsidRPr="007D3593">
        <w:rPr>
          <w:rFonts w:ascii="Cambria" w:hAnsi="Cambria" w:cs="Cambria"/>
          <w:bCs/>
          <w:sz w:val="24"/>
          <w:szCs w:val="24"/>
          <w:lang w:val="pl-PL"/>
        </w:rPr>
        <w:t>Z</w:t>
      </w:r>
      <w:r w:rsidRPr="007D3593">
        <w:rPr>
          <w:rFonts w:ascii="Cambria" w:hAnsi="Cambria" w:cs="Cambria"/>
          <w:bCs/>
          <w:sz w:val="24"/>
          <w:szCs w:val="24"/>
          <w:lang w:val="pl-PL"/>
        </w:rPr>
        <w:t xml:space="preserve">amawiający żąda od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złożenia wraz z ofertą pełnomocnictwa lub innego dokumentu potwierdzającego umocowanie do reprezentowania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w:t>
      </w:r>
    </w:p>
    <w:p w14:paraId="5EA4C48D" w14:textId="66EEE7A6" w:rsidR="00AC21DD" w:rsidRPr="007D3593" w:rsidRDefault="00AC21DD" w:rsidP="002653B6">
      <w:pPr>
        <w:pStyle w:val="Akapitzlist2"/>
        <w:numPr>
          <w:ilvl w:val="2"/>
          <w:numId w:val="55"/>
        </w:numPr>
        <w:spacing w:before="0" w:after="0" w:line="300" w:lineRule="auto"/>
        <w:ind w:left="1276" w:hanging="425"/>
        <w:rPr>
          <w:rFonts w:ascii="Cambria" w:hAnsi="Cambria" w:cs="Cambria"/>
          <w:bCs/>
          <w:sz w:val="24"/>
          <w:szCs w:val="24"/>
          <w:lang w:val="pl-PL"/>
        </w:rPr>
      </w:pPr>
      <w:r w:rsidRPr="007D3593">
        <w:rPr>
          <w:rFonts w:ascii="Cambria" w:hAnsi="Cambria" w:cs="Cambria"/>
          <w:b/>
          <w:bCs/>
          <w:sz w:val="24"/>
          <w:szCs w:val="24"/>
          <w:lang w:val="pl-PL"/>
        </w:rPr>
        <w:t xml:space="preserve">Pełnomocnictwo </w:t>
      </w:r>
      <w:r w:rsidRPr="007D3593">
        <w:rPr>
          <w:rFonts w:ascii="Cambria" w:hAnsi="Cambria" w:cs="Cambria"/>
          <w:bCs/>
          <w:sz w:val="24"/>
          <w:szCs w:val="24"/>
          <w:lang w:val="pl-PL"/>
        </w:rPr>
        <w:t xml:space="preserve">do reprezentowania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ykonawców wspólnie ubiegających się o udzielenie zamówienia w postępowaniu o udzielenie zamówienia albo do reprezentowania ich w postępowaniu i zawarcia umowy w sprawie zamówienia publicznego </w:t>
      </w:r>
      <w:r w:rsidRPr="007D3593">
        <w:rPr>
          <w:rFonts w:ascii="Cambria" w:hAnsi="Cambria" w:cs="Cambria"/>
          <w:i/>
          <w:sz w:val="24"/>
          <w:szCs w:val="24"/>
          <w:lang w:val="pl-PL"/>
        </w:rPr>
        <w:t>(jeżeli dotyczy)</w:t>
      </w:r>
      <w:r w:rsidRPr="007D3593">
        <w:rPr>
          <w:rFonts w:ascii="Cambria" w:hAnsi="Cambria" w:cs="Cambria"/>
          <w:sz w:val="24"/>
          <w:szCs w:val="24"/>
          <w:lang w:val="pl-PL"/>
        </w:rPr>
        <w:t>.</w:t>
      </w:r>
    </w:p>
    <w:p w14:paraId="25D8D5D4" w14:textId="2C72FE53" w:rsidR="00794AD8" w:rsidRPr="007D3593" w:rsidRDefault="00794AD8"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eastAsia="Calibri" w:hAnsi="Cambria" w:cs="AppleSystemUIFontBold"/>
          <w:b/>
          <w:bCs/>
          <w:sz w:val="24"/>
          <w:szCs w:val="24"/>
          <w:lang w:val="pl-PL"/>
        </w:rPr>
        <w:t>Pełnomocnictwo</w:t>
      </w:r>
      <w:r w:rsidRPr="007D3593">
        <w:rPr>
          <w:rFonts w:ascii="Cambria" w:eastAsia="Calibri" w:hAnsi="Cambria" w:cs="AppleSystemUIFont"/>
          <w:sz w:val="24"/>
          <w:szCs w:val="24"/>
          <w:lang w:val="pl-PL"/>
        </w:rPr>
        <w:t xml:space="preserve">, o którym mowa w rozdziale 13.4 pkt 7) lit c) i pkt 8) SWZ składa się w postaci elektronicznej i opatruje się kwalifikowanym podpisem elektronicznym, podpisem zaufanym lub podpisem osobistym. W przypadku, gdy pełnomocnictwo zostało sporządzone jako dokument w postaci papierowej </w:t>
      </w:r>
      <w:r w:rsidR="00EE124D" w:rsidRPr="007D3593">
        <w:rPr>
          <w:rFonts w:ascii="Cambria" w:eastAsia="Calibri" w:hAnsi="Cambria" w:cs="AppleSystemUIFont"/>
          <w:sz w:val="24"/>
          <w:szCs w:val="24"/>
          <w:lang w:val="pl-PL"/>
        </w:rPr>
        <w:br/>
      </w:r>
      <w:r w:rsidRPr="007D3593">
        <w:rPr>
          <w:rFonts w:ascii="Cambria" w:eastAsia="Calibri" w:hAnsi="Cambria" w:cs="AppleSystemUIFont"/>
          <w:sz w:val="24"/>
          <w:szCs w:val="24"/>
          <w:lang w:val="pl-PL"/>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7D3593">
        <w:rPr>
          <w:rFonts w:ascii="Cambria" w:eastAsia="Calibri" w:hAnsi="Cambria" w:cs="AppleSystemUIFont"/>
          <w:sz w:val="24"/>
          <w:szCs w:val="24"/>
          <w:u w:val="single"/>
          <w:lang w:val="pl-PL"/>
        </w:rPr>
        <w:t>Poświadczenia zgodności cyfrowego odwzorowania z dokumentem w postaci papierowej dokonuje mocodawca. Poświadczenia zgodności cyfrowego odwzorowania pełnomocnictwa z dokumentem w postaci papierowej może dokonać również notariusz.</w:t>
      </w:r>
    </w:p>
    <w:p w14:paraId="32CC5E33" w14:textId="13CBD00E"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Wszelkie informacje stanowiące </w:t>
      </w:r>
      <w:r w:rsidRPr="007D3593">
        <w:rPr>
          <w:rFonts w:ascii="Cambria" w:hAnsi="Cambria" w:cs="Cambria"/>
          <w:b/>
          <w:bCs/>
          <w:sz w:val="24"/>
          <w:szCs w:val="24"/>
          <w:lang w:val="pl-PL"/>
        </w:rPr>
        <w:t>tajemnicę przedsiębiorstwa</w:t>
      </w:r>
      <w:r w:rsidRPr="007D3593">
        <w:rPr>
          <w:rFonts w:ascii="Cambria" w:hAnsi="Cambria" w:cs="Cambria"/>
          <w:bCs/>
          <w:sz w:val="24"/>
          <w:szCs w:val="24"/>
          <w:lang w:val="pl-PL"/>
        </w:rPr>
        <w:t xml:space="preserve"> w rozumieniu ustawy z</w:t>
      </w:r>
      <w:r w:rsidR="008F46DB" w:rsidRPr="007D3593">
        <w:rPr>
          <w:rFonts w:ascii="Cambria" w:hAnsi="Cambria" w:cs="Cambria"/>
          <w:bCs/>
          <w:sz w:val="24"/>
          <w:szCs w:val="24"/>
          <w:lang w:val="pl-PL"/>
        </w:rPr>
        <w:t> </w:t>
      </w:r>
      <w:r w:rsidRPr="007D3593">
        <w:rPr>
          <w:rFonts w:ascii="Cambria" w:hAnsi="Cambria" w:cs="Cambria"/>
          <w:bCs/>
          <w:sz w:val="24"/>
          <w:szCs w:val="24"/>
          <w:lang w:val="pl-PL"/>
        </w:rPr>
        <w:t>dnia 16 kwietnia 1993 r. o zwalczaniu nieuczciwej konkurencji</w:t>
      </w:r>
      <w:r w:rsidR="00794AD8" w:rsidRPr="007D3593">
        <w:rPr>
          <w:rFonts w:ascii="Cambria" w:hAnsi="Cambria" w:cs="Cambria"/>
          <w:bCs/>
          <w:sz w:val="24"/>
          <w:szCs w:val="24"/>
          <w:lang w:val="pl-PL"/>
        </w:rPr>
        <w:t xml:space="preserve">, </w:t>
      </w:r>
      <w:r w:rsidRPr="007D3593">
        <w:rPr>
          <w:rFonts w:ascii="Cambria" w:hAnsi="Cambria" w:cs="Cambria"/>
          <w:bCs/>
          <w:sz w:val="24"/>
          <w:szCs w:val="24"/>
          <w:lang w:val="pl-PL"/>
        </w:rPr>
        <w:t xml:space="preserve">które Wykonawca zastrzeże jako tajemnicę przedsiębiorstwa, powinny zostać </w:t>
      </w:r>
      <w:r w:rsidRPr="007D3593">
        <w:rPr>
          <w:rFonts w:ascii="Cambria" w:hAnsi="Cambria" w:cs="Cambria"/>
          <w:b/>
          <w:bCs/>
          <w:sz w:val="24"/>
          <w:szCs w:val="24"/>
          <w:lang w:val="pl-PL"/>
        </w:rPr>
        <w:t>złożone w osobnym pliku</w:t>
      </w:r>
      <w:r w:rsidRPr="007D3593">
        <w:rPr>
          <w:rFonts w:ascii="Cambria" w:hAnsi="Cambria" w:cs="Cambria"/>
          <w:bCs/>
          <w:sz w:val="24"/>
          <w:szCs w:val="24"/>
          <w:lang w:val="pl-PL"/>
        </w:rPr>
        <w:t xml:space="preserve"> wraz z jednoczesnym zaznaczeniem polecenia </w:t>
      </w:r>
      <w:r w:rsidRPr="007D3593">
        <w:rPr>
          <w:rFonts w:ascii="Cambria" w:hAnsi="Cambria" w:cs="Cambria"/>
          <w:bCs/>
          <w:i/>
          <w:iCs/>
          <w:sz w:val="24"/>
          <w:szCs w:val="24"/>
          <w:lang w:val="pl-PL"/>
        </w:rPr>
        <w:t>„Dokument stanowiący tajemnicę przedsiębiorstwa”</w:t>
      </w:r>
      <w:r w:rsidRPr="007D3593">
        <w:rPr>
          <w:rFonts w:ascii="Cambria" w:hAnsi="Cambria" w:cs="Cambria"/>
          <w:bCs/>
          <w:sz w:val="24"/>
          <w:szCs w:val="24"/>
          <w:lang w:val="pl-PL"/>
        </w:rPr>
        <w:t xml:space="preserve">, a następnie wraz z plikami stanowiącymi jawną część skompresowane do jednego pliku. Wykonawca zobowiązany jest, wraz z przekazaniem tych informacji, wykazać spełnienie przesłanek określonych w art. 11 ust. 2 ustawy z dnia 16 kwietnia 1993 r. o zwalczaniu nieuczciwej konkurencji. Zaleca się, aby uzasadnienie zastrzeżenia informacji jako tajemnicy </w:t>
      </w:r>
      <w:r w:rsidRPr="007D3593">
        <w:rPr>
          <w:rFonts w:ascii="Cambria" w:hAnsi="Cambria" w:cs="Cambria"/>
          <w:bCs/>
          <w:sz w:val="24"/>
          <w:szCs w:val="24"/>
          <w:lang w:val="pl-PL"/>
        </w:rPr>
        <w:lastRenderedPageBreak/>
        <w:t>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5469C1F"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Wykonawca nie może zastrzec informacji, o których mowa w art. 222 ust. 5 ustawy </w:t>
      </w:r>
      <w:proofErr w:type="spellStart"/>
      <w:r w:rsidRPr="007D3593">
        <w:rPr>
          <w:rFonts w:ascii="Cambria" w:hAnsi="Cambria" w:cs="Cambria"/>
          <w:bCs/>
          <w:sz w:val="24"/>
          <w:szCs w:val="24"/>
          <w:lang w:val="pl-PL"/>
        </w:rPr>
        <w:t>Pzp</w:t>
      </w:r>
      <w:proofErr w:type="spellEnd"/>
      <w:r w:rsidRPr="007D3593">
        <w:rPr>
          <w:rFonts w:ascii="Cambria" w:hAnsi="Cambria" w:cs="Cambria"/>
          <w:bCs/>
          <w:sz w:val="24"/>
          <w:szCs w:val="24"/>
          <w:lang w:val="pl-PL"/>
        </w:rPr>
        <w:t>.</w:t>
      </w:r>
    </w:p>
    <w:p w14:paraId="60E04A0B"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Oświadczenia i dokumenty, o których mowa w pkt. 13.</w:t>
      </w:r>
      <w:r w:rsidR="00E9173B" w:rsidRPr="007D3593">
        <w:rPr>
          <w:rFonts w:ascii="Cambria" w:hAnsi="Cambria" w:cs="Cambria"/>
          <w:bCs/>
          <w:sz w:val="24"/>
          <w:szCs w:val="24"/>
          <w:lang w:val="pl-PL"/>
        </w:rPr>
        <w:t>14</w:t>
      </w:r>
      <w:r w:rsidR="00F277FC" w:rsidRPr="007D3593">
        <w:rPr>
          <w:rFonts w:ascii="Cambria" w:hAnsi="Cambria" w:cs="Cambria"/>
          <w:bCs/>
          <w:sz w:val="24"/>
          <w:szCs w:val="24"/>
          <w:lang w:val="pl-PL"/>
        </w:rPr>
        <w:t xml:space="preserve"> </w:t>
      </w:r>
      <w:r w:rsidRPr="007D3593">
        <w:rPr>
          <w:rFonts w:ascii="Cambria" w:hAnsi="Cambria" w:cs="Cambria"/>
          <w:bCs/>
          <w:sz w:val="24"/>
          <w:szCs w:val="24"/>
          <w:lang w:val="pl-PL"/>
        </w:rPr>
        <w:t>SWZ sporządza się pod rygorem nieważności w postaci elektronicznej i opatruje się kwalifikowanym podpisem elektronicznym lub podpisem zaufanym lud podpisem zaufanym lub podpisem osobistym.</w:t>
      </w:r>
    </w:p>
    <w:p w14:paraId="67801BBD" w14:textId="77777777" w:rsidR="005E43C6" w:rsidRPr="007D3593" w:rsidRDefault="005E43C6" w:rsidP="002653B6">
      <w:pPr>
        <w:suppressAutoHyphens w:val="0"/>
        <w:spacing w:line="300" w:lineRule="auto"/>
        <w:ind w:left="720"/>
        <w:jc w:val="both"/>
        <w:outlineLvl w:val="3"/>
        <w:rPr>
          <w:rFonts w:ascii="Cambria" w:hAnsi="Cambria" w:cs="Arial"/>
          <w:bCs/>
          <w:lang w:val="pl-PL"/>
        </w:rPr>
      </w:pPr>
    </w:p>
    <w:tbl>
      <w:tblPr>
        <w:tblpPr w:leftFromText="141" w:rightFromText="141" w:vertAnchor="text" w:horzAnchor="page" w:tblpX="1372" w:tblpY="-6"/>
        <w:tblW w:w="9214" w:type="dxa"/>
        <w:tblLook w:val="0000" w:firstRow="0" w:lastRow="0" w:firstColumn="0" w:lastColumn="0" w:noHBand="0" w:noVBand="0"/>
      </w:tblPr>
      <w:tblGrid>
        <w:gridCol w:w="9214"/>
      </w:tblGrid>
      <w:tr w:rsidR="00794AD8" w:rsidRPr="00134463" w14:paraId="4BACCC6C" w14:textId="77777777" w:rsidTr="00794AD8">
        <w:tc>
          <w:tcPr>
            <w:tcW w:w="9214" w:type="dxa"/>
            <w:tcBorders>
              <w:bottom w:val="single" w:sz="4" w:space="0" w:color="000000"/>
            </w:tcBorders>
            <w:shd w:val="clear" w:color="auto" w:fill="D9D9D9"/>
            <w:vAlign w:val="center"/>
          </w:tcPr>
          <w:p w14:paraId="0E2D4662" w14:textId="77777777" w:rsidR="00794AD8" w:rsidRPr="007D3593" w:rsidRDefault="00794AD8"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14</w:t>
            </w:r>
          </w:p>
          <w:p w14:paraId="79F1C8AF" w14:textId="77777777" w:rsidR="00794AD8" w:rsidRPr="007D3593" w:rsidRDefault="00794AD8" w:rsidP="002653B6">
            <w:pPr>
              <w:spacing w:line="300" w:lineRule="auto"/>
              <w:jc w:val="center"/>
              <w:rPr>
                <w:rFonts w:ascii="Cambria" w:hAnsi="Cambria"/>
                <w:lang w:val="pl-PL"/>
              </w:rPr>
            </w:pPr>
            <w:r w:rsidRPr="007D3593">
              <w:rPr>
                <w:rFonts w:ascii="Cambria" w:hAnsi="Cambria" w:cs="Cambria"/>
                <w:b/>
                <w:sz w:val="26"/>
                <w:szCs w:val="26"/>
                <w:lang w:val="pl-PL"/>
              </w:rPr>
              <w:t>SKŁADANIE I OTWARCIE OFERT</w:t>
            </w:r>
          </w:p>
        </w:tc>
      </w:tr>
    </w:tbl>
    <w:p w14:paraId="65872F45" w14:textId="77777777" w:rsidR="00794AD8" w:rsidRPr="007D3593" w:rsidRDefault="00794AD8" w:rsidP="002653B6">
      <w:pPr>
        <w:suppressAutoHyphens w:val="0"/>
        <w:spacing w:line="300" w:lineRule="auto"/>
        <w:ind w:left="720"/>
        <w:jc w:val="both"/>
        <w:outlineLvl w:val="3"/>
        <w:rPr>
          <w:rFonts w:ascii="Cambria" w:hAnsi="Cambria" w:cs="Arial"/>
          <w:bCs/>
          <w:sz w:val="16"/>
          <w:szCs w:val="16"/>
          <w:lang w:val="pl-PL"/>
        </w:rPr>
      </w:pPr>
    </w:p>
    <w:p w14:paraId="38B51B32" w14:textId="04E9F46F" w:rsidR="00B61888" w:rsidRPr="007D3593" w:rsidRDefault="00AC21DD" w:rsidP="002653B6">
      <w:pPr>
        <w:numPr>
          <w:ilvl w:val="1"/>
          <w:numId w:val="38"/>
        </w:numPr>
        <w:suppressAutoHyphens w:val="0"/>
        <w:spacing w:line="300" w:lineRule="auto"/>
        <w:jc w:val="both"/>
        <w:outlineLvl w:val="3"/>
        <w:rPr>
          <w:rFonts w:ascii="Cambria" w:hAnsi="Cambria" w:cs="Arial"/>
          <w:b/>
          <w:lang w:val="pl-PL"/>
        </w:rPr>
      </w:pPr>
      <w:r w:rsidRPr="007D3593">
        <w:rPr>
          <w:rFonts w:ascii="Cambria" w:hAnsi="Cambria" w:cs="Arial"/>
          <w:b/>
          <w:lang w:val="pl-PL"/>
        </w:rPr>
        <w:t>Wykonawca składa ofertę za pomocą Platformy e-Zamówienia dostępnej pod adresem</w:t>
      </w:r>
      <w:r w:rsidR="00794AD8" w:rsidRPr="007D3593">
        <w:rPr>
          <w:rFonts w:ascii="Cambria" w:hAnsi="Cambria" w:cs="Arial"/>
          <w:b/>
          <w:lang w:val="pl-PL"/>
        </w:rPr>
        <w:t xml:space="preserve"> wskazanym w punkcie 1.2 SWZ.</w:t>
      </w:r>
    </w:p>
    <w:p w14:paraId="54747C20" w14:textId="6B185C85" w:rsidR="00AC21DD" w:rsidRPr="00953986" w:rsidRDefault="00AC21DD" w:rsidP="002653B6">
      <w:pPr>
        <w:numPr>
          <w:ilvl w:val="1"/>
          <w:numId w:val="38"/>
        </w:numPr>
        <w:suppressAutoHyphens w:val="0"/>
        <w:spacing w:line="300" w:lineRule="auto"/>
        <w:jc w:val="both"/>
        <w:outlineLvl w:val="3"/>
        <w:rPr>
          <w:rFonts w:ascii="Cambria" w:hAnsi="Cambria" w:cs="Arial"/>
          <w:color w:val="000000" w:themeColor="text1"/>
          <w:lang w:val="pl-PL"/>
        </w:rPr>
      </w:pPr>
      <w:r w:rsidRPr="007D3593">
        <w:rPr>
          <w:rFonts w:ascii="Cambria" w:hAnsi="Cambria" w:cs="Arial"/>
          <w:bCs/>
          <w:color w:val="000000" w:themeColor="text1"/>
          <w:lang w:val="pl-PL"/>
        </w:rPr>
        <w:t>Termin składania ofert</w:t>
      </w:r>
      <w:r w:rsidRPr="00953986">
        <w:rPr>
          <w:rFonts w:ascii="Cambria" w:hAnsi="Cambria" w:cs="Arial"/>
          <w:bCs/>
          <w:color w:val="000000" w:themeColor="text1"/>
          <w:lang w:val="pl-PL"/>
        </w:rPr>
        <w:t xml:space="preserve">: </w:t>
      </w:r>
      <w:r w:rsidR="00953986" w:rsidRPr="00953986">
        <w:rPr>
          <w:rFonts w:ascii="Cambria" w:hAnsi="Cambria" w:cs="Arial"/>
          <w:b/>
          <w:bCs/>
          <w:color w:val="000000" w:themeColor="text1"/>
          <w:lang w:val="pl-PL"/>
        </w:rPr>
        <w:t>12.</w:t>
      </w:r>
      <w:r w:rsidR="00007592" w:rsidRPr="00953986">
        <w:rPr>
          <w:rFonts w:ascii="Cambria" w:hAnsi="Cambria" w:cs="Arial"/>
          <w:b/>
          <w:bCs/>
          <w:color w:val="000000" w:themeColor="text1"/>
          <w:lang w:val="pl-PL"/>
        </w:rPr>
        <w:t>06.</w:t>
      </w:r>
      <w:r w:rsidR="00E37184" w:rsidRPr="00953986">
        <w:rPr>
          <w:rFonts w:ascii="Cambria" w:hAnsi="Cambria" w:cs="Arial"/>
          <w:b/>
          <w:bCs/>
          <w:color w:val="000000" w:themeColor="text1"/>
          <w:lang w:val="pl-PL"/>
        </w:rPr>
        <w:t xml:space="preserve">2025 </w:t>
      </w:r>
      <w:r w:rsidR="00DC09DA" w:rsidRPr="00953986">
        <w:rPr>
          <w:rFonts w:ascii="Cambria" w:hAnsi="Cambria" w:cs="Arial"/>
          <w:b/>
          <w:bCs/>
          <w:color w:val="000000" w:themeColor="text1"/>
          <w:lang w:val="pl-PL"/>
        </w:rPr>
        <w:t>r.</w:t>
      </w:r>
      <w:r w:rsidRPr="00953986">
        <w:rPr>
          <w:rFonts w:ascii="Cambria" w:hAnsi="Cambria" w:cs="Arial"/>
          <w:b/>
          <w:bCs/>
          <w:color w:val="000000" w:themeColor="text1"/>
          <w:lang w:val="pl-PL"/>
        </w:rPr>
        <w:t xml:space="preserve">, godz. </w:t>
      </w:r>
      <w:r w:rsidR="00A31919" w:rsidRPr="00953986">
        <w:rPr>
          <w:rFonts w:ascii="Cambria" w:hAnsi="Cambria" w:cs="Arial"/>
          <w:b/>
          <w:bCs/>
          <w:color w:val="000000" w:themeColor="text1"/>
          <w:lang w:val="pl-PL"/>
        </w:rPr>
        <w:t>10</w:t>
      </w:r>
      <w:r w:rsidR="003D346D" w:rsidRPr="00953986">
        <w:rPr>
          <w:rFonts w:ascii="Cambria" w:hAnsi="Cambria" w:cs="Arial"/>
          <w:b/>
          <w:bCs/>
          <w:color w:val="000000" w:themeColor="text1"/>
          <w:lang w:val="pl-PL"/>
        </w:rPr>
        <w:t>:00</w:t>
      </w:r>
      <w:r w:rsidR="00794AD8" w:rsidRPr="00953986">
        <w:rPr>
          <w:rFonts w:ascii="Cambria" w:hAnsi="Cambria" w:cs="Arial"/>
          <w:b/>
          <w:bCs/>
          <w:color w:val="000000" w:themeColor="text1"/>
          <w:lang w:val="pl-PL"/>
        </w:rPr>
        <w:t>.</w:t>
      </w:r>
    </w:p>
    <w:p w14:paraId="13CAAAE0" w14:textId="747CA9D3" w:rsidR="00AC21DD" w:rsidRPr="007D3593" w:rsidRDefault="00AC21DD" w:rsidP="002653B6">
      <w:pPr>
        <w:numPr>
          <w:ilvl w:val="1"/>
          <w:numId w:val="38"/>
        </w:numPr>
        <w:suppressAutoHyphens w:val="0"/>
        <w:spacing w:line="300" w:lineRule="auto"/>
        <w:jc w:val="both"/>
        <w:outlineLvl w:val="3"/>
        <w:rPr>
          <w:rFonts w:ascii="Cambria" w:hAnsi="Cambria" w:cs="Arial"/>
          <w:color w:val="000000" w:themeColor="text1"/>
          <w:lang w:val="pl-PL"/>
        </w:rPr>
      </w:pPr>
      <w:r w:rsidRPr="00953986">
        <w:rPr>
          <w:rFonts w:ascii="Cambria" w:hAnsi="Cambria" w:cs="Arial"/>
          <w:bCs/>
          <w:color w:val="000000" w:themeColor="text1"/>
          <w:lang w:val="pl-PL"/>
        </w:rPr>
        <w:t xml:space="preserve">Termin otwarcia ofert: </w:t>
      </w:r>
      <w:r w:rsidR="00953986" w:rsidRPr="00953986">
        <w:rPr>
          <w:rFonts w:ascii="Cambria" w:hAnsi="Cambria" w:cs="Arial"/>
          <w:bCs/>
          <w:color w:val="000000" w:themeColor="text1"/>
          <w:lang w:val="pl-PL"/>
        </w:rPr>
        <w:t>12.</w:t>
      </w:r>
      <w:r w:rsidR="00007592" w:rsidRPr="00953986">
        <w:rPr>
          <w:rFonts w:ascii="Cambria" w:hAnsi="Cambria" w:cs="Arial"/>
          <w:bCs/>
          <w:color w:val="000000" w:themeColor="text1"/>
          <w:lang w:val="pl-PL"/>
        </w:rPr>
        <w:t>06</w:t>
      </w:r>
      <w:r w:rsidR="00E37184" w:rsidRPr="00953986">
        <w:rPr>
          <w:rFonts w:ascii="Cambria" w:hAnsi="Cambria" w:cs="Arial"/>
          <w:b/>
          <w:bCs/>
          <w:color w:val="000000" w:themeColor="text1"/>
          <w:lang w:val="pl-PL"/>
        </w:rPr>
        <w:t xml:space="preserve">.2025 </w:t>
      </w:r>
      <w:r w:rsidR="00DC09DA" w:rsidRPr="00953986">
        <w:rPr>
          <w:rFonts w:ascii="Cambria" w:hAnsi="Cambria" w:cs="Arial"/>
          <w:b/>
          <w:bCs/>
          <w:color w:val="000000" w:themeColor="text1"/>
          <w:lang w:val="pl-PL"/>
        </w:rPr>
        <w:t>r.</w:t>
      </w:r>
      <w:r w:rsidRPr="00953986">
        <w:rPr>
          <w:rFonts w:ascii="Cambria" w:hAnsi="Cambria" w:cs="Arial"/>
          <w:b/>
          <w:color w:val="000000" w:themeColor="text1"/>
          <w:lang w:val="pl-PL"/>
        </w:rPr>
        <w:t>,</w:t>
      </w:r>
      <w:r w:rsidRPr="007D3593">
        <w:rPr>
          <w:rFonts w:ascii="Cambria" w:hAnsi="Cambria" w:cs="Arial"/>
          <w:b/>
          <w:bCs/>
          <w:color w:val="000000" w:themeColor="text1"/>
          <w:lang w:val="pl-PL"/>
        </w:rPr>
        <w:t xml:space="preserve"> godz. </w:t>
      </w:r>
      <w:r w:rsidR="00A31919" w:rsidRPr="007D3593">
        <w:rPr>
          <w:rFonts w:ascii="Cambria" w:hAnsi="Cambria" w:cs="Arial"/>
          <w:b/>
          <w:bCs/>
          <w:color w:val="000000" w:themeColor="text1"/>
          <w:lang w:val="pl-PL"/>
        </w:rPr>
        <w:t>11</w:t>
      </w:r>
      <w:r w:rsidR="003D346D" w:rsidRPr="007D3593">
        <w:rPr>
          <w:rFonts w:ascii="Cambria" w:hAnsi="Cambria" w:cs="Arial"/>
          <w:b/>
          <w:bCs/>
          <w:color w:val="000000" w:themeColor="text1"/>
          <w:lang w:val="pl-PL"/>
        </w:rPr>
        <w:t>:</w:t>
      </w:r>
      <w:r w:rsidR="00A31919" w:rsidRPr="007D3593">
        <w:rPr>
          <w:rFonts w:ascii="Cambria" w:hAnsi="Cambria" w:cs="Arial"/>
          <w:b/>
          <w:bCs/>
          <w:color w:val="000000" w:themeColor="text1"/>
          <w:lang w:val="pl-PL"/>
        </w:rPr>
        <w:t>00.</w:t>
      </w:r>
    </w:p>
    <w:p w14:paraId="6109FF48"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lang w:val="pl-PL"/>
        </w:rPr>
        <w:t>Oferta może być złożona tylko do upływu terminu składania ofert.</w:t>
      </w:r>
    </w:p>
    <w:p w14:paraId="579357EE"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cs="Arial"/>
          <w:bCs/>
          <w:color w:val="000000" w:themeColor="text1"/>
          <w:lang w:val="pl-PL"/>
        </w:rPr>
        <w:t>Wykonawca może przed upływem terminu składania ofert wycofać ofertę. Wykonawca wycofuje ofertę w zakładce „Oferty/wnioski” używając przycisku „Wycofaj ofertę”.</w:t>
      </w:r>
    </w:p>
    <w:p w14:paraId="4AA11915"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eastAsia="Calibri" w:hAnsi="Cambria" w:cs="AppleSystemUIFont"/>
          <w:lang w:val="pl-PL"/>
        </w:rPr>
        <w:t xml:space="preserve">Zamawiający, najpóźniej przed otwarciem ofert, udostępnia na stronie internetowej prowadzonego postępowania informację o kwocie, jaką zamierza przeznaczyć na sfinansowanie zamówienia. </w:t>
      </w:r>
    </w:p>
    <w:p w14:paraId="214C0961"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lang w:val="pl-PL"/>
        </w:rPr>
        <w:t xml:space="preserve">Otwarcie ofert następuje poprzez użycie mechanizmu do odszyfrowania ofert </w:t>
      </w:r>
      <w:r w:rsidRPr="007D3593">
        <w:rPr>
          <w:rFonts w:ascii="Cambria" w:hAnsi="Cambria"/>
          <w:lang w:val="pl-PL"/>
        </w:rPr>
        <w:br/>
        <w:t>dostępnego po zalogowaniu w zakładce „</w:t>
      </w:r>
      <w:r w:rsidRPr="007D3593">
        <w:rPr>
          <w:rFonts w:ascii="Cambria" w:hAnsi="Cambria"/>
          <w:i/>
          <w:iCs/>
          <w:lang w:val="pl-PL"/>
        </w:rPr>
        <w:t>Oferty/wnioski”</w:t>
      </w:r>
      <w:r w:rsidRPr="007D3593">
        <w:rPr>
          <w:rFonts w:ascii="Cambria" w:hAnsi="Cambria"/>
          <w:lang w:val="pl-PL"/>
        </w:rPr>
        <w:t>.</w:t>
      </w:r>
    </w:p>
    <w:p w14:paraId="7D10A467"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cs="Arial"/>
          <w:bCs/>
          <w:lang w:val="pl-PL"/>
        </w:rPr>
        <w:t>Zamawiający, niezwłocznie po otwarciu ofert, udostępnia na stronie internetowej prowadzonego postępowania informacje o:</w:t>
      </w:r>
    </w:p>
    <w:p w14:paraId="027FFF47" w14:textId="22358C6B" w:rsidR="00AC21DD" w:rsidRPr="007D3593" w:rsidRDefault="00AC21DD" w:rsidP="002653B6">
      <w:pPr>
        <w:pStyle w:val="Akapitzlist"/>
        <w:widowControl w:val="0"/>
        <w:numPr>
          <w:ilvl w:val="0"/>
          <w:numId w:val="56"/>
        </w:numPr>
        <w:spacing w:before="0" w:after="0" w:line="300" w:lineRule="auto"/>
        <w:ind w:left="993" w:hanging="284"/>
        <w:outlineLvl w:val="3"/>
        <w:rPr>
          <w:rFonts w:ascii="Cambria" w:hAnsi="Cambria" w:cs="Arial"/>
          <w:bCs/>
          <w:sz w:val="24"/>
          <w:szCs w:val="24"/>
        </w:rPr>
      </w:pPr>
      <w:r w:rsidRPr="007D3593">
        <w:rPr>
          <w:rFonts w:ascii="Cambria" w:hAnsi="Cambria" w:cs="Arial"/>
          <w:bCs/>
          <w:sz w:val="24"/>
          <w:szCs w:val="24"/>
        </w:rPr>
        <w:t xml:space="preserve">nazwach albo imionach i nazwiskach oraz siedzibach lub miejscach prowadzonej działalności gospodarczej albo miejscach zamieszkania </w:t>
      </w:r>
      <w:r w:rsidR="005E7A6B" w:rsidRPr="007D3593">
        <w:rPr>
          <w:rFonts w:ascii="Cambria" w:hAnsi="Cambria" w:cs="Arial"/>
          <w:bCs/>
          <w:sz w:val="24"/>
          <w:szCs w:val="24"/>
        </w:rPr>
        <w:t>W</w:t>
      </w:r>
      <w:r w:rsidRPr="007D3593">
        <w:rPr>
          <w:rFonts w:ascii="Cambria" w:hAnsi="Cambria" w:cs="Arial"/>
          <w:bCs/>
          <w:sz w:val="24"/>
          <w:szCs w:val="24"/>
        </w:rPr>
        <w:t>ykonawców, których oferty zostały otwarte;</w:t>
      </w:r>
    </w:p>
    <w:p w14:paraId="03710403" w14:textId="77777777" w:rsidR="00AC21DD" w:rsidRPr="007D3593" w:rsidRDefault="00AC21DD" w:rsidP="002653B6">
      <w:pPr>
        <w:pStyle w:val="Akapitzlist"/>
        <w:widowControl w:val="0"/>
        <w:numPr>
          <w:ilvl w:val="0"/>
          <w:numId w:val="56"/>
        </w:numPr>
        <w:spacing w:before="0" w:after="0" w:line="300" w:lineRule="auto"/>
        <w:ind w:left="993" w:hanging="284"/>
        <w:outlineLvl w:val="3"/>
        <w:rPr>
          <w:rFonts w:ascii="Cambria" w:hAnsi="Cambria" w:cs="Arial"/>
          <w:bCs/>
          <w:sz w:val="24"/>
          <w:szCs w:val="24"/>
        </w:rPr>
      </w:pPr>
      <w:r w:rsidRPr="007D3593">
        <w:rPr>
          <w:rFonts w:ascii="Cambria" w:hAnsi="Cambria" w:cs="Arial"/>
          <w:bCs/>
          <w:sz w:val="24"/>
          <w:szCs w:val="24"/>
        </w:rPr>
        <w:t>cenach lub kosztach zawartych w ofertach.</w:t>
      </w:r>
    </w:p>
    <w:p w14:paraId="21B3A9EE" w14:textId="3BC6569C" w:rsidR="00AC21DD" w:rsidRPr="007D3593" w:rsidRDefault="00AC21DD" w:rsidP="002653B6">
      <w:pPr>
        <w:pStyle w:val="Akapitzlist"/>
        <w:widowControl w:val="0"/>
        <w:numPr>
          <w:ilvl w:val="1"/>
          <w:numId w:val="38"/>
        </w:numPr>
        <w:spacing w:before="0" w:after="0" w:line="300" w:lineRule="auto"/>
        <w:ind w:left="709" w:hanging="709"/>
        <w:outlineLvl w:val="3"/>
        <w:rPr>
          <w:rFonts w:ascii="Cambria" w:hAnsi="Cambria" w:cs="Arial"/>
          <w:sz w:val="24"/>
          <w:szCs w:val="24"/>
        </w:rPr>
      </w:pPr>
      <w:r w:rsidRPr="007D3593">
        <w:rPr>
          <w:rFonts w:ascii="Cambria" w:hAnsi="Cambria" w:cs="Arial"/>
          <w:sz w:val="24"/>
          <w:szCs w:val="24"/>
        </w:rPr>
        <w:t xml:space="preserve">Zamawiający odrzuca ofertę, jeżeli została złożona po terminie składania ofert, </w:t>
      </w:r>
      <w:r w:rsidRPr="007D3593">
        <w:rPr>
          <w:rFonts w:ascii="Cambria" w:hAnsi="Cambria" w:cs="Arial"/>
          <w:sz w:val="24"/>
          <w:szCs w:val="24"/>
        </w:rPr>
        <w:br/>
        <w:t xml:space="preserve">o którym mowa w pkt. </w:t>
      </w:r>
      <w:r w:rsidR="00794AD8" w:rsidRPr="007D3593">
        <w:rPr>
          <w:rFonts w:ascii="Cambria" w:hAnsi="Cambria" w:cs="Arial"/>
          <w:sz w:val="24"/>
          <w:szCs w:val="24"/>
        </w:rPr>
        <w:t>14.</w:t>
      </w:r>
      <w:r w:rsidRPr="007D3593">
        <w:rPr>
          <w:rFonts w:ascii="Cambria" w:hAnsi="Cambria" w:cs="Arial"/>
          <w:sz w:val="24"/>
          <w:szCs w:val="24"/>
        </w:rPr>
        <w:t>2</w:t>
      </w:r>
      <w:r w:rsidR="00794AD8" w:rsidRPr="007D3593">
        <w:rPr>
          <w:rFonts w:ascii="Cambria" w:hAnsi="Cambria" w:cs="Arial"/>
          <w:sz w:val="24"/>
          <w:szCs w:val="24"/>
        </w:rPr>
        <w:t xml:space="preserve"> SWZ</w:t>
      </w:r>
      <w:r w:rsidRPr="007D3593">
        <w:rPr>
          <w:rFonts w:ascii="Cambria" w:hAnsi="Cambria" w:cs="Arial"/>
          <w:sz w:val="24"/>
          <w:szCs w:val="24"/>
        </w:rPr>
        <w:t>.</w:t>
      </w:r>
    </w:p>
    <w:p w14:paraId="048ADAD7" w14:textId="77777777" w:rsidR="00AC21DD" w:rsidRPr="007D3593" w:rsidRDefault="00AC21DD" w:rsidP="002653B6">
      <w:pPr>
        <w:numPr>
          <w:ilvl w:val="1"/>
          <w:numId w:val="38"/>
        </w:numPr>
        <w:suppressAutoHyphens w:val="0"/>
        <w:spacing w:line="300" w:lineRule="auto"/>
        <w:ind w:left="709" w:hanging="709"/>
        <w:jc w:val="both"/>
        <w:outlineLvl w:val="3"/>
        <w:rPr>
          <w:rFonts w:ascii="Cambria" w:hAnsi="Cambria" w:cs="Arial"/>
          <w:lang w:val="pl-PL"/>
        </w:rPr>
      </w:pPr>
      <w:r w:rsidRPr="007D3593">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tbl>
      <w:tblPr>
        <w:tblW w:w="0" w:type="auto"/>
        <w:tblLayout w:type="fixed"/>
        <w:tblLook w:val="0000" w:firstRow="0" w:lastRow="0" w:firstColumn="0" w:lastColumn="0" w:noHBand="0" w:noVBand="0"/>
      </w:tblPr>
      <w:tblGrid>
        <w:gridCol w:w="9072"/>
      </w:tblGrid>
      <w:tr w:rsidR="001835D3" w:rsidRPr="007D3593" w14:paraId="597006D8" w14:textId="77777777" w:rsidTr="00E1448A">
        <w:trPr>
          <w:trHeight w:val="652"/>
        </w:trPr>
        <w:tc>
          <w:tcPr>
            <w:tcW w:w="9072" w:type="dxa"/>
            <w:tcBorders>
              <w:bottom w:val="single" w:sz="4" w:space="0" w:color="000000"/>
            </w:tcBorders>
            <w:shd w:val="clear" w:color="auto" w:fill="D9D9D9"/>
          </w:tcPr>
          <w:p w14:paraId="5C9BCDD6"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lastRenderedPageBreak/>
              <w:t>Rozdział 15</w:t>
            </w:r>
          </w:p>
          <w:p w14:paraId="6034821A"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TERMIN ZWIĄZANIA OFERTĄ</w:t>
            </w:r>
          </w:p>
        </w:tc>
      </w:tr>
    </w:tbl>
    <w:p w14:paraId="39C37FC9" w14:textId="77777777" w:rsidR="001835D3" w:rsidRPr="007D3593" w:rsidRDefault="001835D3" w:rsidP="002653B6">
      <w:pPr>
        <w:pStyle w:val="Kolorowalistaakcent11"/>
        <w:spacing w:before="0" w:after="0" w:line="300" w:lineRule="auto"/>
        <w:ind w:left="340"/>
        <w:rPr>
          <w:rFonts w:ascii="Cambria" w:hAnsi="Cambria" w:cs="Cambria"/>
          <w:bCs/>
          <w:sz w:val="16"/>
          <w:szCs w:val="16"/>
          <w:lang w:val="pl-PL"/>
        </w:rPr>
      </w:pPr>
    </w:p>
    <w:p w14:paraId="1C0A0A67" w14:textId="77777777" w:rsidR="001835D3" w:rsidRPr="007D3593" w:rsidRDefault="001835D3" w:rsidP="002653B6">
      <w:pPr>
        <w:pStyle w:val="Kolorowalistaakcent11"/>
        <w:spacing w:before="0" w:after="0" w:line="300" w:lineRule="auto"/>
        <w:ind w:left="340"/>
        <w:rPr>
          <w:rFonts w:ascii="Cambria" w:hAnsi="Cambria" w:cs="Cambria"/>
          <w:bCs/>
          <w:vanish/>
          <w:sz w:val="24"/>
          <w:szCs w:val="24"/>
          <w:lang w:val="pl-PL"/>
        </w:rPr>
      </w:pPr>
    </w:p>
    <w:p w14:paraId="483DD6BA" w14:textId="23BABA0A" w:rsidR="001835D3" w:rsidRPr="007D3593" w:rsidRDefault="001835D3" w:rsidP="002653B6">
      <w:pPr>
        <w:pStyle w:val="Akapitzlist2"/>
        <w:numPr>
          <w:ilvl w:val="1"/>
          <w:numId w:val="10"/>
        </w:numPr>
        <w:spacing w:before="0" w:after="0" w:line="300" w:lineRule="auto"/>
        <w:rPr>
          <w:rFonts w:ascii="Cambria" w:hAnsi="Cambria" w:cs="Cambria"/>
          <w:color w:val="000000"/>
          <w:sz w:val="24"/>
          <w:szCs w:val="24"/>
          <w:lang w:val="pl-PL"/>
        </w:rPr>
      </w:pPr>
      <w:r w:rsidRPr="007D3593">
        <w:rPr>
          <w:rFonts w:ascii="Cambria" w:hAnsi="Cambria" w:cs="Cambria"/>
          <w:bCs/>
          <w:sz w:val="24"/>
          <w:szCs w:val="24"/>
          <w:lang w:val="pl-PL"/>
        </w:rPr>
        <w:t>Wykonawca jest związany ofertą do d</w:t>
      </w:r>
      <w:r w:rsidRPr="005A6AC5">
        <w:rPr>
          <w:rFonts w:ascii="Cambria" w:hAnsi="Cambria" w:cs="Cambria"/>
          <w:bCs/>
          <w:sz w:val="24"/>
          <w:szCs w:val="24"/>
          <w:lang w:val="pl-PL"/>
        </w:rPr>
        <w:t>nia</w:t>
      </w:r>
      <w:r w:rsidR="00AA3CAA" w:rsidRPr="005A6AC5">
        <w:rPr>
          <w:rFonts w:ascii="Cambria" w:hAnsi="Cambria" w:cs="Cambria"/>
          <w:b/>
          <w:sz w:val="24"/>
          <w:szCs w:val="24"/>
          <w:lang w:val="pl-PL"/>
        </w:rPr>
        <w:t xml:space="preserve"> </w:t>
      </w:r>
      <w:r w:rsidR="00953986" w:rsidRPr="005A6AC5">
        <w:rPr>
          <w:rFonts w:ascii="Cambria" w:hAnsi="Cambria" w:cs="Cambria"/>
          <w:b/>
          <w:color w:val="000000" w:themeColor="text1"/>
          <w:sz w:val="24"/>
          <w:szCs w:val="24"/>
          <w:lang w:val="pl-PL"/>
        </w:rPr>
        <w:t xml:space="preserve">11 lipca </w:t>
      </w:r>
      <w:r w:rsidR="00DC09DA" w:rsidRPr="005A6AC5">
        <w:rPr>
          <w:rFonts w:ascii="Cambria" w:hAnsi="Cambria" w:cs="Cambria"/>
          <w:b/>
          <w:color w:val="000000" w:themeColor="text1"/>
          <w:sz w:val="24"/>
          <w:szCs w:val="24"/>
          <w:lang w:val="pl-PL"/>
        </w:rPr>
        <w:t>202</w:t>
      </w:r>
      <w:r w:rsidR="00A31919" w:rsidRPr="005A6AC5">
        <w:rPr>
          <w:rFonts w:ascii="Cambria" w:hAnsi="Cambria" w:cs="Cambria"/>
          <w:b/>
          <w:color w:val="000000" w:themeColor="text1"/>
          <w:sz w:val="24"/>
          <w:szCs w:val="24"/>
          <w:lang w:val="pl-PL"/>
        </w:rPr>
        <w:t>5</w:t>
      </w:r>
      <w:r w:rsidRPr="005A6AC5">
        <w:rPr>
          <w:rFonts w:ascii="Cambria" w:hAnsi="Cambria" w:cs="Cambria"/>
          <w:b/>
          <w:color w:val="000000" w:themeColor="text1"/>
          <w:sz w:val="24"/>
          <w:szCs w:val="24"/>
          <w:lang w:val="pl-PL"/>
        </w:rPr>
        <w:t xml:space="preserve"> r.</w:t>
      </w:r>
    </w:p>
    <w:p w14:paraId="07637816" w14:textId="6A0BECA6" w:rsidR="001835D3" w:rsidRPr="007D3593" w:rsidRDefault="001835D3" w:rsidP="002653B6">
      <w:pPr>
        <w:pStyle w:val="Akapitzlist2"/>
        <w:numPr>
          <w:ilvl w:val="1"/>
          <w:numId w:val="10"/>
        </w:numPr>
        <w:spacing w:before="0" w:after="0" w:line="300" w:lineRule="auto"/>
        <w:rPr>
          <w:rFonts w:ascii="Cambria" w:hAnsi="Cambria" w:cs="Cambria"/>
          <w:bCs/>
          <w:sz w:val="24"/>
          <w:szCs w:val="24"/>
          <w:lang w:val="pl-PL"/>
        </w:rPr>
      </w:pPr>
      <w:r w:rsidRPr="007D3593">
        <w:rPr>
          <w:rFonts w:ascii="Cambria" w:hAnsi="Cambria" w:cs="Cambria"/>
          <w:color w:val="000000"/>
          <w:sz w:val="24"/>
          <w:szCs w:val="24"/>
          <w:lang w:val="pl-PL"/>
        </w:rPr>
        <w:t xml:space="preserve">W przypadku gdy wybór najkorzystniejszej oferty nie nastąpi przed upływem terminu związania ofertą, o którym mowa w pkt 15.1 SWZ, Zamawiający przed upływem terminu związania ofertą, zwróci się jednokrotnie do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 xml:space="preserve">ykonawców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o wyrażenie zgody na przedłużenie tego terminu o wskazywany przez niego okres, nie dłuższy niż 30 dni.</w:t>
      </w:r>
    </w:p>
    <w:p w14:paraId="0E02A7A8" w14:textId="77777777" w:rsidR="001835D3" w:rsidRPr="007D3593" w:rsidRDefault="001835D3" w:rsidP="002653B6">
      <w:pPr>
        <w:pStyle w:val="Akapitzlist2"/>
        <w:numPr>
          <w:ilvl w:val="1"/>
          <w:numId w:val="10"/>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Przedłużenie terminu związania ofertą, o którym mowa w pkt. 15.</w:t>
      </w:r>
      <w:r w:rsidR="005E261C" w:rsidRPr="007D3593">
        <w:rPr>
          <w:rFonts w:ascii="Cambria" w:hAnsi="Cambria" w:cs="Cambria"/>
          <w:bCs/>
          <w:sz w:val="24"/>
          <w:szCs w:val="24"/>
          <w:lang w:val="pl-PL"/>
        </w:rPr>
        <w:t>1</w:t>
      </w:r>
      <w:r w:rsidRPr="007D3593">
        <w:rPr>
          <w:rFonts w:ascii="Cambria" w:hAnsi="Cambria" w:cs="Cambria"/>
          <w:bCs/>
          <w:sz w:val="24"/>
          <w:szCs w:val="24"/>
          <w:lang w:val="pl-PL"/>
        </w:rPr>
        <w:t xml:space="preserve"> SWZ, wymaga złożenia przez Wykonawcę pisemnego oświadczenia o wyrażeniu zgody na przedłużenie terminu związania ofertą.</w:t>
      </w:r>
    </w:p>
    <w:p w14:paraId="16E68C56" w14:textId="77777777" w:rsidR="001835D3" w:rsidRPr="007D3593" w:rsidRDefault="001835D3" w:rsidP="002653B6">
      <w:pPr>
        <w:pStyle w:val="Akapitzlist2"/>
        <w:numPr>
          <w:ilvl w:val="1"/>
          <w:numId w:val="10"/>
        </w:numPr>
        <w:spacing w:before="0" w:after="0" w:line="300" w:lineRule="auto"/>
        <w:rPr>
          <w:rFonts w:ascii="Cambria" w:hAnsi="Cambria" w:cs="Cambria"/>
          <w:bCs/>
          <w:sz w:val="16"/>
          <w:szCs w:val="16"/>
          <w:lang w:val="pl-PL"/>
        </w:rPr>
      </w:pPr>
      <w:r w:rsidRPr="007D3593">
        <w:rPr>
          <w:rFonts w:ascii="Cambria" w:hAnsi="Cambria" w:cs="Cambria"/>
          <w:bCs/>
          <w:sz w:val="24"/>
          <w:szCs w:val="24"/>
          <w:lang w:val="pl-PL"/>
        </w:rPr>
        <w:t>W przypadku, gdy Zamawiający żąda wniesienia wadium, przedłużenie terminu związania ofertą, o którym mowa pkt. 15.</w:t>
      </w:r>
      <w:r w:rsidR="005E261C" w:rsidRPr="007D3593">
        <w:rPr>
          <w:rFonts w:ascii="Cambria" w:hAnsi="Cambria" w:cs="Cambria"/>
          <w:bCs/>
          <w:sz w:val="24"/>
          <w:szCs w:val="24"/>
          <w:lang w:val="pl-PL"/>
        </w:rPr>
        <w:t>1</w:t>
      </w:r>
      <w:r w:rsidRPr="007D3593">
        <w:rPr>
          <w:rFonts w:ascii="Cambria" w:hAnsi="Cambria" w:cs="Cambria"/>
          <w:bCs/>
          <w:sz w:val="24"/>
          <w:szCs w:val="24"/>
          <w:lang w:val="pl-PL"/>
        </w:rPr>
        <w:t xml:space="preserve"> SWZ, następuje wraz z przedłużeniem okresu ważności wadium albo jeżeli nie jest to możliwe, z wniesieniem nowego wadium na przedłużony okres związania ofertą.</w:t>
      </w:r>
    </w:p>
    <w:p w14:paraId="25A26A7A" w14:textId="77777777" w:rsidR="001835D3" w:rsidRPr="007D3593" w:rsidRDefault="001835D3" w:rsidP="002653B6">
      <w:pPr>
        <w:spacing w:line="300" w:lineRule="auto"/>
        <w:ind w:left="720"/>
        <w:jc w:val="both"/>
        <w:rPr>
          <w:rFonts w:ascii="Cambria" w:hAnsi="Cambria" w:cs="Cambria"/>
          <w:bCs/>
          <w:sz w:val="16"/>
          <w:szCs w:val="16"/>
          <w:lang w:val="pl-PL"/>
        </w:rPr>
      </w:pPr>
    </w:p>
    <w:tbl>
      <w:tblPr>
        <w:tblW w:w="9072" w:type="dxa"/>
        <w:tblLayout w:type="fixed"/>
        <w:tblLook w:val="0000" w:firstRow="0" w:lastRow="0" w:firstColumn="0" w:lastColumn="0" w:noHBand="0" w:noVBand="0"/>
      </w:tblPr>
      <w:tblGrid>
        <w:gridCol w:w="9072"/>
      </w:tblGrid>
      <w:tr w:rsidR="001835D3" w:rsidRPr="00134463" w14:paraId="4FFF7454" w14:textId="77777777" w:rsidTr="00E1448A">
        <w:tc>
          <w:tcPr>
            <w:tcW w:w="9072" w:type="dxa"/>
            <w:tcBorders>
              <w:bottom w:val="single" w:sz="4" w:space="0" w:color="000000"/>
            </w:tcBorders>
            <w:shd w:val="clear" w:color="auto" w:fill="D9D9D9"/>
          </w:tcPr>
          <w:p w14:paraId="1E18F75F"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16</w:t>
            </w:r>
          </w:p>
          <w:p w14:paraId="3ED6C2E4"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SPOSOBU OBLICZENIA CENY OFERTY</w:t>
            </w:r>
          </w:p>
        </w:tc>
      </w:tr>
    </w:tbl>
    <w:p w14:paraId="161E89A5" w14:textId="77777777" w:rsidR="00F001FF" w:rsidRPr="007D3593" w:rsidRDefault="00F001FF" w:rsidP="002653B6">
      <w:pPr>
        <w:pStyle w:val="Kolorowalistaakcent11"/>
        <w:spacing w:before="0" w:after="0" w:line="300" w:lineRule="auto"/>
        <w:ind w:left="0"/>
        <w:outlineLvl w:val="3"/>
        <w:rPr>
          <w:rFonts w:ascii="Cambria" w:hAnsi="Cambria" w:cs="Arial"/>
          <w:bCs/>
          <w:sz w:val="16"/>
          <w:szCs w:val="16"/>
          <w:lang w:val="pl-PL" w:eastAsia="pl-PL"/>
        </w:rPr>
      </w:pPr>
    </w:p>
    <w:p w14:paraId="2C932B3A" w14:textId="77777777" w:rsidR="00F001FF" w:rsidRPr="007D3593" w:rsidRDefault="00F001FF" w:rsidP="002653B6">
      <w:pPr>
        <w:pStyle w:val="Kolorowalistaakcent11"/>
        <w:spacing w:before="0" w:after="0" w:line="300" w:lineRule="auto"/>
        <w:ind w:left="0"/>
        <w:outlineLvl w:val="3"/>
        <w:rPr>
          <w:rFonts w:ascii="Cambria" w:hAnsi="Cambria" w:cs="Arial"/>
          <w:bCs/>
          <w:vanish/>
          <w:sz w:val="24"/>
          <w:szCs w:val="24"/>
          <w:lang w:val="pl-PL" w:eastAsia="pl-PL"/>
        </w:rPr>
      </w:pPr>
    </w:p>
    <w:p w14:paraId="24EE10F6" w14:textId="77777777" w:rsidR="00735C8C" w:rsidRPr="007D3593" w:rsidRDefault="00735C8C" w:rsidP="002653B6">
      <w:pPr>
        <w:pStyle w:val="Akapitzlist"/>
        <w:widowControl w:val="0"/>
        <w:numPr>
          <w:ilvl w:val="1"/>
          <w:numId w:val="57"/>
        </w:numPr>
        <w:spacing w:before="0" w:after="0" w:line="300" w:lineRule="auto"/>
        <w:outlineLvl w:val="3"/>
        <w:rPr>
          <w:rFonts w:ascii="Cambria" w:hAnsi="Cambria" w:cs="Arial"/>
          <w:bCs/>
          <w:sz w:val="24"/>
          <w:szCs w:val="24"/>
        </w:rPr>
      </w:pPr>
      <w:r w:rsidRPr="007D3593">
        <w:rPr>
          <w:rFonts w:ascii="Cambria" w:hAnsi="Cambria" w:cs="Arial"/>
          <w:bCs/>
          <w:sz w:val="24"/>
          <w:szCs w:val="24"/>
        </w:rPr>
        <w:t xml:space="preserve">Obowiązującą formą wynagrodzenia za wykonanie przez Wykonawcę przedmiotu zamówienia będzie </w:t>
      </w:r>
      <w:r w:rsidRPr="007D3593">
        <w:rPr>
          <w:rFonts w:ascii="Cambria" w:hAnsi="Cambria" w:cs="Arial"/>
          <w:b/>
          <w:bCs/>
          <w:sz w:val="24"/>
          <w:szCs w:val="24"/>
        </w:rPr>
        <w:t>wynagrodzenie ryczałtowe</w:t>
      </w:r>
      <w:r w:rsidRPr="007D3593">
        <w:rPr>
          <w:rFonts w:ascii="Cambria" w:hAnsi="Cambria" w:cs="Arial"/>
          <w:bCs/>
          <w:sz w:val="24"/>
          <w:szCs w:val="24"/>
        </w:rPr>
        <w:t xml:space="preserve"> wskazane w </w:t>
      </w:r>
      <w:r w:rsidRPr="007D3593">
        <w:rPr>
          <w:rFonts w:ascii="Cambria" w:hAnsi="Cambria" w:cs="Arial"/>
          <w:b/>
          <w:sz w:val="24"/>
          <w:szCs w:val="24"/>
        </w:rPr>
        <w:t>Formularzu ofertowym – Załącznik Nr 3 do SWZ</w:t>
      </w:r>
      <w:r w:rsidRPr="007D3593">
        <w:rPr>
          <w:rFonts w:ascii="Cambria" w:hAnsi="Cambria" w:cs="Arial"/>
          <w:bCs/>
          <w:sz w:val="24"/>
          <w:szCs w:val="24"/>
        </w:rPr>
        <w:t xml:space="preserve">. Cena ryczałtowa obejmuje wszystkie koszty i składniki związane z wykonaniem zamówienia w zakresie wynikającym z opisu przedmiotu zamówienia. </w:t>
      </w:r>
    </w:p>
    <w:p w14:paraId="5C0D6C61" w14:textId="36A8E5CD" w:rsidR="00735C8C" w:rsidRPr="007D3593" w:rsidRDefault="00735C8C" w:rsidP="002653B6">
      <w:pPr>
        <w:widowControl/>
        <w:numPr>
          <w:ilvl w:val="1"/>
          <w:numId w:val="57"/>
        </w:numPr>
        <w:tabs>
          <w:tab w:val="left" w:pos="1276"/>
        </w:tabs>
        <w:suppressAutoHyphens w:val="0"/>
        <w:spacing w:line="300" w:lineRule="auto"/>
        <w:contextualSpacing/>
        <w:jc w:val="both"/>
        <w:rPr>
          <w:rFonts w:ascii="Cambria" w:eastAsia="Cambria" w:hAnsi="Cambria" w:cs="Cambria"/>
          <w:kern w:val="0"/>
          <w:lang w:val="pl-PL" w:eastAsia="pl-PL"/>
        </w:rPr>
      </w:pPr>
      <w:r w:rsidRPr="007D3593">
        <w:rPr>
          <w:rFonts w:ascii="Cambria" w:eastAsia="Cambria" w:hAnsi="Cambria" w:cs="Cambria"/>
          <w:lang w:val="pl-PL"/>
        </w:rPr>
        <w:t xml:space="preserve">Na druku oferty </w:t>
      </w:r>
      <w:r w:rsidR="0039271D" w:rsidRPr="007D3593">
        <w:rPr>
          <w:rFonts w:ascii="Cambria" w:eastAsia="Cambria" w:hAnsi="Cambria" w:cs="Cambria"/>
          <w:b/>
          <w:lang w:val="pl-PL"/>
        </w:rPr>
        <w:t>Z</w:t>
      </w:r>
      <w:r w:rsidRPr="007D3593">
        <w:rPr>
          <w:rFonts w:ascii="Cambria" w:eastAsia="Cambria" w:hAnsi="Cambria" w:cs="Cambria"/>
          <w:b/>
          <w:lang w:val="pl-PL"/>
        </w:rPr>
        <w:t xml:space="preserve">ałącznik </w:t>
      </w:r>
      <w:r w:rsidR="0039271D" w:rsidRPr="007D3593">
        <w:rPr>
          <w:rFonts w:ascii="Cambria" w:eastAsia="Cambria" w:hAnsi="Cambria" w:cs="Cambria"/>
          <w:b/>
          <w:lang w:val="pl-PL"/>
        </w:rPr>
        <w:t>N</w:t>
      </w:r>
      <w:r w:rsidRPr="007D3593">
        <w:rPr>
          <w:rFonts w:ascii="Cambria" w:eastAsia="Cambria" w:hAnsi="Cambria" w:cs="Cambria"/>
          <w:b/>
          <w:lang w:val="pl-PL"/>
        </w:rPr>
        <w:t>r 3 do SWZ</w:t>
      </w:r>
      <w:r w:rsidRPr="007D3593">
        <w:rPr>
          <w:rFonts w:ascii="Cambria" w:eastAsia="Cambria" w:hAnsi="Cambria" w:cs="Cambria"/>
          <w:lang w:val="pl-PL"/>
        </w:rPr>
        <w:t xml:space="preserve"> należy podać całkowitą cenę ofertową (brutto) obejmującą realizację całego zamówienia w złotych polskich (PLN), wraz z podaniem stawki podatku VAT.</w:t>
      </w:r>
    </w:p>
    <w:p w14:paraId="0A03BC3A"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Cena winna uwzględniać wymagania wskazane w dokumentacji projektowej opisującej przedmiot zamówienia, SWZ i Projektem umowy.</w:t>
      </w:r>
    </w:p>
    <w:p w14:paraId="4C58C1A1" w14:textId="77777777" w:rsidR="003B0F35" w:rsidRPr="007D3593" w:rsidRDefault="003B0F35"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Times New Roman"/>
          <w:kern w:val="0"/>
          <w:sz w:val="24"/>
          <w:szCs w:val="24"/>
          <w:lang w:val="pl-PL" w:eastAsia="pl-PL"/>
        </w:rPr>
      </w:pP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należy</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obliczyc</w:t>
      </w:r>
      <w:proofErr w:type="spellEnd"/>
      <w:r w:rsidRPr="007D3593">
        <w:rPr>
          <w:rFonts w:ascii="Cambria" w:hAnsi="Cambria"/>
          <w:sz w:val="24"/>
          <w:szCs w:val="24"/>
          <w:lang w:val="pl-PL"/>
        </w:rPr>
        <w:t xml:space="preserve">́: </w:t>
      </w:r>
    </w:p>
    <w:p w14:paraId="04091F0D"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a)  </w:t>
      </w:r>
      <w:proofErr w:type="spellStart"/>
      <w:r w:rsidRPr="007D3593">
        <w:rPr>
          <w:rFonts w:ascii="Cambria" w:hAnsi="Cambria"/>
          <w:sz w:val="24"/>
          <w:szCs w:val="24"/>
          <w:lang w:val="pl-PL"/>
        </w:rPr>
        <w:t>podając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netto, </w:t>
      </w:r>
    </w:p>
    <w:p w14:paraId="6CF8D5DD"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b)  </w:t>
      </w:r>
      <w:proofErr w:type="spellStart"/>
      <w:r w:rsidRPr="007D3593">
        <w:rPr>
          <w:rFonts w:ascii="Cambria" w:hAnsi="Cambria"/>
          <w:sz w:val="24"/>
          <w:szCs w:val="24"/>
          <w:lang w:val="pl-PL"/>
        </w:rPr>
        <w:t>wskazując</w:t>
      </w:r>
      <w:proofErr w:type="spellEnd"/>
      <w:r w:rsidRPr="007D3593">
        <w:rPr>
          <w:rFonts w:ascii="Cambria" w:hAnsi="Cambria"/>
          <w:sz w:val="24"/>
          <w:szCs w:val="24"/>
          <w:lang w:val="pl-PL"/>
        </w:rPr>
        <w:t xml:space="preserve"> zastosowaną </w:t>
      </w:r>
      <w:proofErr w:type="spellStart"/>
      <w:r w:rsidRPr="007D3593">
        <w:rPr>
          <w:rFonts w:ascii="Cambria" w:hAnsi="Cambria"/>
          <w:sz w:val="24"/>
          <w:szCs w:val="24"/>
          <w:lang w:val="pl-PL"/>
        </w:rPr>
        <w:t>stawke</w:t>
      </w:r>
      <w:proofErr w:type="spellEnd"/>
      <w:r w:rsidRPr="007D3593">
        <w:rPr>
          <w:rFonts w:ascii="Cambria" w:hAnsi="Cambria"/>
          <w:sz w:val="24"/>
          <w:szCs w:val="24"/>
          <w:lang w:val="pl-PL"/>
        </w:rPr>
        <w:t xml:space="preserve">̨ podatku VAT, </w:t>
      </w:r>
    </w:p>
    <w:p w14:paraId="21317C91"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c)  </w:t>
      </w:r>
      <w:proofErr w:type="spellStart"/>
      <w:r w:rsidRPr="007D3593">
        <w:rPr>
          <w:rFonts w:ascii="Cambria" w:hAnsi="Cambria"/>
          <w:sz w:val="24"/>
          <w:szCs w:val="24"/>
          <w:lang w:val="pl-PL"/>
        </w:rPr>
        <w:t>obliczając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wysokośc</w:t>
      </w:r>
      <w:proofErr w:type="spellEnd"/>
      <w:r w:rsidRPr="007D3593">
        <w:rPr>
          <w:rFonts w:ascii="Cambria" w:hAnsi="Cambria"/>
          <w:sz w:val="24"/>
          <w:szCs w:val="24"/>
          <w:lang w:val="pl-PL"/>
        </w:rPr>
        <w:t>́ podatku VAT,</w:t>
      </w:r>
    </w:p>
    <w:p w14:paraId="02849521"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cs="Times New Roman"/>
          <w:kern w:val="0"/>
          <w:sz w:val="24"/>
          <w:szCs w:val="24"/>
          <w:lang w:val="pl-PL" w:eastAsia="pl-PL"/>
        </w:rPr>
      </w:pPr>
      <w:r w:rsidRPr="007D3593">
        <w:rPr>
          <w:rFonts w:ascii="Cambria" w:hAnsi="Cambria"/>
          <w:sz w:val="24"/>
          <w:szCs w:val="24"/>
          <w:lang w:val="pl-PL"/>
        </w:rPr>
        <w:t>d)  </w:t>
      </w:r>
      <w:proofErr w:type="spellStart"/>
      <w:r w:rsidRPr="007D3593">
        <w:rPr>
          <w:rFonts w:ascii="Cambria" w:hAnsi="Cambria"/>
          <w:sz w:val="24"/>
          <w:szCs w:val="24"/>
          <w:lang w:val="pl-PL"/>
        </w:rPr>
        <w:t>podając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brutto </w:t>
      </w:r>
      <w:proofErr w:type="spellStart"/>
      <w:r w:rsidRPr="007D3593">
        <w:rPr>
          <w:rFonts w:ascii="Cambria" w:hAnsi="Cambria"/>
          <w:sz w:val="24"/>
          <w:szCs w:val="24"/>
          <w:lang w:val="pl-PL"/>
        </w:rPr>
        <w:t>stanowiąca</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sume</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wartości</w:t>
      </w:r>
      <w:proofErr w:type="spellEnd"/>
      <w:r w:rsidRPr="007D3593">
        <w:rPr>
          <w:rFonts w:ascii="Cambria" w:hAnsi="Cambria"/>
          <w:sz w:val="24"/>
          <w:szCs w:val="24"/>
          <w:lang w:val="pl-PL"/>
        </w:rPr>
        <w:t xml:space="preserve"> netto i </w:t>
      </w:r>
      <w:proofErr w:type="spellStart"/>
      <w:r w:rsidRPr="007D3593">
        <w:rPr>
          <w:rFonts w:ascii="Cambria" w:hAnsi="Cambria"/>
          <w:sz w:val="24"/>
          <w:szCs w:val="24"/>
          <w:lang w:val="pl-PL"/>
        </w:rPr>
        <w:t>wysokości</w:t>
      </w:r>
      <w:proofErr w:type="spellEnd"/>
      <w:r w:rsidRPr="007D3593">
        <w:rPr>
          <w:rFonts w:ascii="Cambria" w:hAnsi="Cambria"/>
          <w:sz w:val="24"/>
          <w:szCs w:val="24"/>
          <w:lang w:val="pl-PL"/>
        </w:rPr>
        <w:t xml:space="preserve"> podatku VAT.</w:t>
      </w:r>
    </w:p>
    <w:p w14:paraId="3359CD49"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Wszelkie rozliczenia dotyczące realizacji przedmiotu zamówienia opisanego w</w:t>
      </w:r>
      <w:r w:rsidR="00B61888" w:rsidRPr="007D3593">
        <w:rPr>
          <w:rFonts w:ascii="Cambria" w:hAnsi="Cambria" w:cs="Arial"/>
          <w:sz w:val="24"/>
          <w:szCs w:val="24"/>
          <w:lang w:val="pl-PL"/>
        </w:rPr>
        <w:t> </w:t>
      </w:r>
      <w:r w:rsidRPr="007D3593">
        <w:rPr>
          <w:rFonts w:ascii="Cambria" w:hAnsi="Cambria" w:cs="Arial"/>
          <w:sz w:val="24"/>
          <w:szCs w:val="24"/>
          <w:lang w:val="pl-PL"/>
        </w:rPr>
        <w:t>niniejszej specyfikacji dokonywane będą w złotych polskich.</w:t>
      </w:r>
    </w:p>
    <w:p w14:paraId="17252924" w14:textId="377C69C9"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 xml:space="preserve">Jeżeli została złożona oferta, której wybór prowadziłby do powstania </w:t>
      </w:r>
      <w:r w:rsidR="00EE124D" w:rsidRPr="007D3593">
        <w:rPr>
          <w:rFonts w:ascii="Cambria" w:hAnsi="Cambria" w:cs="Arial"/>
          <w:sz w:val="24"/>
          <w:szCs w:val="24"/>
          <w:lang w:val="pl-PL"/>
        </w:rPr>
        <w:br/>
      </w:r>
      <w:r w:rsidRPr="007D3593">
        <w:rPr>
          <w:rFonts w:ascii="Cambria" w:hAnsi="Cambria" w:cs="Arial"/>
          <w:sz w:val="24"/>
          <w:szCs w:val="24"/>
          <w:lang w:val="pl-PL"/>
        </w:rPr>
        <w:t xml:space="preserve">u </w:t>
      </w:r>
      <w:r w:rsidR="00FD0DBA" w:rsidRPr="007D3593">
        <w:rPr>
          <w:rFonts w:ascii="Cambria" w:hAnsi="Cambria" w:cs="Arial"/>
          <w:sz w:val="24"/>
          <w:szCs w:val="24"/>
          <w:lang w:val="pl-PL"/>
        </w:rPr>
        <w:t>Z</w:t>
      </w:r>
      <w:r w:rsidRPr="007D3593">
        <w:rPr>
          <w:rFonts w:ascii="Cambria" w:hAnsi="Cambria" w:cs="Arial"/>
          <w:sz w:val="24"/>
          <w:szCs w:val="24"/>
          <w:lang w:val="pl-PL"/>
        </w:rPr>
        <w:t xml:space="preserve">amawiającego obowiązku podatkowego zgodnie z ustawą z dnia 11 marca </w:t>
      </w:r>
      <w:r w:rsidR="00EE124D" w:rsidRPr="007D3593">
        <w:rPr>
          <w:rFonts w:ascii="Cambria" w:hAnsi="Cambria" w:cs="Arial"/>
          <w:sz w:val="24"/>
          <w:szCs w:val="24"/>
          <w:lang w:val="pl-PL"/>
        </w:rPr>
        <w:br/>
      </w:r>
      <w:r w:rsidRPr="007D3593">
        <w:rPr>
          <w:rFonts w:ascii="Cambria" w:hAnsi="Cambria" w:cs="Arial"/>
          <w:sz w:val="24"/>
          <w:szCs w:val="24"/>
          <w:lang w:val="pl-PL"/>
        </w:rPr>
        <w:t>2004 r. o podatku od towarów i usług (Dz. U. z 20</w:t>
      </w:r>
      <w:r w:rsidR="00B75A56" w:rsidRPr="007D3593">
        <w:rPr>
          <w:rFonts w:ascii="Cambria" w:hAnsi="Cambria" w:cs="Arial"/>
          <w:sz w:val="24"/>
          <w:szCs w:val="24"/>
          <w:lang w:val="pl-PL"/>
        </w:rPr>
        <w:t>2</w:t>
      </w:r>
      <w:r w:rsidR="00F333D5" w:rsidRPr="007D3593">
        <w:rPr>
          <w:rFonts w:ascii="Cambria" w:hAnsi="Cambria" w:cs="Arial"/>
          <w:sz w:val="24"/>
          <w:szCs w:val="24"/>
          <w:lang w:val="pl-PL"/>
        </w:rPr>
        <w:t>4</w:t>
      </w:r>
      <w:r w:rsidRPr="007D3593">
        <w:rPr>
          <w:rFonts w:ascii="Cambria" w:hAnsi="Cambria" w:cs="Arial"/>
          <w:sz w:val="24"/>
          <w:szCs w:val="24"/>
          <w:lang w:val="pl-PL"/>
        </w:rPr>
        <w:t xml:space="preserve"> r. poz. </w:t>
      </w:r>
      <w:r w:rsidR="00F333D5" w:rsidRPr="007D3593">
        <w:rPr>
          <w:rFonts w:ascii="Cambria" w:hAnsi="Cambria" w:cs="Arial"/>
          <w:sz w:val="24"/>
          <w:szCs w:val="24"/>
          <w:lang w:val="pl-PL"/>
        </w:rPr>
        <w:t>361</w:t>
      </w:r>
      <w:r w:rsidRPr="007D3593">
        <w:rPr>
          <w:rFonts w:ascii="Cambria" w:hAnsi="Cambria" w:cs="Arial"/>
          <w:sz w:val="24"/>
          <w:szCs w:val="24"/>
          <w:lang w:val="pl-PL"/>
        </w:rPr>
        <w:t xml:space="preserve">, z </w:t>
      </w:r>
      <w:proofErr w:type="spellStart"/>
      <w:r w:rsidRPr="007D3593">
        <w:rPr>
          <w:rFonts w:ascii="Cambria" w:hAnsi="Cambria" w:cs="Arial"/>
          <w:sz w:val="24"/>
          <w:szCs w:val="24"/>
          <w:lang w:val="pl-PL"/>
        </w:rPr>
        <w:t>późn</w:t>
      </w:r>
      <w:proofErr w:type="spellEnd"/>
      <w:r w:rsidRPr="007D3593">
        <w:rPr>
          <w:rFonts w:ascii="Cambria" w:hAnsi="Cambria" w:cs="Arial"/>
          <w:sz w:val="24"/>
          <w:szCs w:val="24"/>
          <w:lang w:val="pl-PL"/>
        </w:rPr>
        <w:t xml:space="preserve">. zm.), dla </w:t>
      </w:r>
      <w:r w:rsidRPr="007D3593">
        <w:rPr>
          <w:rFonts w:ascii="Cambria" w:hAnsi="Cambria" w:cs="Arial"/>
          <w:sz w:val="24"/>
          <w:szCs w:val="24"/>
          <w:lang w:val="pl-PL"/>
        </w:rPr>
        <w:lastRenderedPageBreak/>
        <w:t xml:space="preserve">celów zastosowania kryterium ceny lub kosztu </w:t>
      </w:r>
      <w:r w:rsidR="00FD0DBA" w:rsidRPr="007D3593">
        <w:rPr>
          <w:rFonts w:ascii="Cambria" w:hAnsi="Cambria" w:cs="Arial"/>
          <w:sz w:val="24"/>
          <w:szCs w:val="24"/>
          <w:lang w:val="pl-PL"/>
        </w:rPr>
        <w:t>Z</w:t>
      </w:r>
      <w:r w:rsidRPr="007D3593">
        <w:rPr>
          <w:rFonts w:ascii="Cambria" w:hAnsi="Cambria" w:cs="Arial"/>
          <w:sz w:val="24"/>
          <w:szCs w:val="24"/>
          <w:lang w:val="pl-PL"/>
        </w:rPr>
        <w:t>amawiający dolicza do przedstawionej w tej ofercie ceny kwotę podatku od towarów i usług, którą miałby obowiązek rozliczyć.</w:t>
      </w:r>
    </w:p>
    <w:p w14:paraId="07A7F65D"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 przypadku, o którym mowa w pkt 16.</w:t>
      </w:r>
      <w:r w:rsidR="00954B64" w:rsidRPr="007D3593">
        <w:rPr>
          <w:rFonts w:ascii="Cambria" w:hAnsi="Cambria" w:cs="Arial"/>
          <w:sz w:val="24"/>
          <w:szCs w:val="24"/>
          <w:lang w:val="pl-PL"/>
        </w:rPr>
        <w:t>6</w:t>
      </w:r>
      <w:r w:rsidRPr="007D3593">
        <w:rPr>
          <w:rFonts w:ascii="Cambria" w:hAnsi="Cambria" w:cs="Arial"/>
          <w:sz w:val="24"/>
          <w:szCs w:val="24"/>
          <w:lang w:val="pl-PL"/>
        </w:rPr>
        <w:t xml:space="preserve"> SWZ, Wykonawca ma obowiązek:</w:t>
      </w:r>
    </w:p>
    <w:p w14:paraId="51A30EAC" w14:textId="6F2FFC1D"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poinformowania w ofercie </w:t>
      </w:r>
      <w:r w:rsidR="00FD0DBA" w:rsidRPr="007D3593">
        <w:rPr>
          <w:rFonts w:ascii="Cambria" w:hAnsi="Cambria" w:cs="Arial"/>
          <w:sz w:val="24"/>
          <w:szCs w:val="24"/>
          <w:lang w:val="pl-PL"/>
        </w:rPr>
        <w:t>Z</w:t>
      </w:r>
      <w:r w:rsidRPr="007D3593">
        <w:rPr>
          <w:rFonts w:ascii="Cambria" w:hAnsi="Cambria" w:cs="Arial"/>
          <w:sz w:val="24"/>
          <w:szCs w:val="24"/>
          <w:lang w:val="pl-PL"/>
        </w:rPr>
        <w:t xml:space="preserve">amawiającego, że wybór jego oferty będzie prowadził do powstania u </w:t>
      </w:r>
      <w:r w:rsidR="00FD0DBA" w:rsidRPr="007D3593">
        <w:rPr>
          <w:rFonts w:ascii="Cambria" w:hAnsi="Cambria" w:cs="Arial"/>
          <w:sz w:val="24"/>
          <w:szCs w:val="24"/>
          <w:lang w:val="pl-PL"/>
        </w:rPr>
        <w:t>Z</w:t>
      </w:r>
      <w:r w:rsidRPr="007D3593">
        <w:rPr>
          <w:rFonts w:ascii="Cambria" w:hAnsi="Cambria" w:cs="Arial"/>
          <w:sz w:val="24"/>
          <w:szCs w:val="24"/>
          <w:lang w:val="pl-PL"/>
        </w:rPr>
        <w:t>amawiającego obowiązku podatkowego;</w:t>
      </w:r>
    </w:p>
    <w:p w14:paraId="7776C1DC" w14:textId="77777777"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wskazania w ofercie nazwy (rodzaju) towaru lub usługi, których dostawa lub świadczenie będą prowadziły do powstania obowiązku podatkowego;</w:t>
      </w:r>
    </w:p>
    <w:p w14:paraId="21F80BE9" w14:textId="3F592E57"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wskazania w ofercie wartości towaru lub usługi objętego obowiązkiem podatkowym </w:t>
      </w:r>
      <w:r w:rsidR="00FD0DBA" w:rsidRPr="007D3593">
        <w:rPr>
          <w:rFonts w:ascii="Cambria" w:hAnsi="Cambria" w:cs="Arial"/>
          <w:sz w:val="24"/>
          <w:szCs w:val="24"/>
          <w:lang w:val="pl-PL"/>
        </w:rPr>
        <w:t>Z</w:t>
      </w:r>
      <w:r w:rsidRPr="007D3593">
        <w:rPr>
          <w:rFonts w:ascii="Cambria" w:hAnsi="Cambria" w:cs="Arial"/>
          <w:sz w:val="24"/>
          <w:szCs w:val="24"/>
          <w:lang w:val="pl-PL"/>
        </w:rPr>
        <w:t>amawiającego, bez kwoty podatku;</w:t>
      </w:r>
    </w:p>
    <w:p w14:paraId="43EDAE34" w14:textId="3AF30E46"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wskazania w ofercie stawki podatku od towarów i usług, która zgodnie </w:t>
      </w:r>
      <w:r w:rsidR="00EE124D" w:rsidRPr="007D3593">
        <w:rPr>
          <w:rFonts w:ascii="Cambria" w:hAnsi="Cambria" w:cs="Arial"/>
          <w:sz w:val="24"/>
          <w:szCs w:val="24"/>
          <w:lang w:val="pl-PL"/>
        </w:rPr>
        <w:br/>
      </w:r>
      <w:r w:rsidRPr="007D3593">
        <w:rPr>
          <w:rFonts w:ascii="Cambria" w:hAnsi="Cambria" w:cs="Arial"/>
          <w:sz w:val="24"/>
          <w:szCs w:val="24"/>
          <w:lang w:val="pl-PL"/>
        </w:rPr>
        <w:t xml:space="preserve">z wiedzą </w:t>
      </w:r>
      <w:r w:rsidR="005E7A6B" w:rsidRPr="007D3593">
        <w:rPr>
          <w:rFonts w:ascii="Cambria" w:hAnsi="Cambria" w:cs="Arial"/>
          <w:sz w:val="24"/>
          <w:szCs w:val="24"/>
          <w:lang w:val="pl-PL"/>
        </w:rPr>
        <w:t>W</w:t>
      </w:r>
      <w:r w:rsidRPr="007D3593">
        <w:rPr>
          <w:rFonts w:ascii="Cambria" w:hAnsi="Cambria" w:cs="Arial"/>
          <w:sz w:val="24"/>
          <w:szCs w:val="24"/>
          <w:lang w:val="pl-PL"/>
        </w:rPr>
        <w:t>ykonawcy, będzie miała zastosowanie.</w:t>
      </w:r>
    </w:p>
    <w:p w14:paraId="1040E273" w14:textId="17FB6073" w:rsidR="00F001FF" w:rsidRPr="007D3593" w:rsidRDefault="00F001FF" w:rsidP="002653B6">
      <w:pPr>
        <w:pStyle w:val="Kolorowalistaakcent11"/>
        <w:widowControl/>
        <w:numPr>
          <w:ilvl w:val="1"/>
          <w:numId w:val="57"/>
        </w:numPr>
        <w:suppressAutoHyphens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 Formularzu ofert</w:t>
      </w:r>
      <w:r w:rsidR="00FD1E02" w:rsidRPr="007D3593">
        <w:rPr>
          <w:rFonts w:ascii="Cambria" w:hAnsi="Cambria" w:cs="Arial"/>
          <w:sz w:val="24"/>
          <w:szCs w:val="24"/>
          <w:lang w:val="pl-PL"/>
        </w:rPr>
        <w:t>owym</w:t>
      </w:r>
      <w:r w:rsidRPr="007D3593">
        <w:rPr>
          <w:rFonts w:ascii="Cambria" w:hAnsi="Cambria" w:cs="Arial"/>
          <w:sz w:val="24"/>
          <w:szCs w:val="24"/>
          <w:lang w:val="pl-PL"/>
        </w:rPr>
        <w:t xml:space="preserve"> Wykonawca podaje cenę, z dokładnością do dwóch miejsc po przecinku w rozumieniu art. 3 ust. 1 pkt 1 i ust. 2 ustawy z dnia 9 maja 2014 r. o</w:t>
      </w:r>
      <w:r w:rsidR="00B61888" w:rsidRPr="007D3593">
        <w:rPr>
          <w:rFonts w:ascii="Cambria" w:hAnsi="Cambria" w:cs="Arial"/>
          <w:sz w:val="24"/>
          <w:szCs w:val="24"/>
          <w:lang w:val="pl-PL"/>
        </w:rPr>
        <w:t> </w:t>
      </w:r>
      <w:r w:rsidRPr="007D3593">
        <w:rPr>
          <w:rFonts w:ascii="Cambria" w:hAnsi="Cambria" w:cs="Arial"/>
          <w:sz w:val="24"/>
          <w:szCs w:val="24"/>
          <w:lang w:val="pl-PL"/>
        </w:rPr>
        <w:t xml:space="preserve">informowaniu o cenach towarów i usług oraz ustawy z dnia 7 lipca 1994 r. o denominacji złotego, za którą podejmuje się zrealizować przedmiot zamówienia. </w:t>
      </w:r>
    </w:p>
    <w:p w14:paraId="243C1C49" w14:textId="77777777" w:rsidR="00F001FF" w:rsidRPr="007D3593" w:rsidRDefault="00F001FF" w:rsidP="002653B6">
      <w:pPr>
        <w:pStyle w:val="Kolorowalistaakcent11"/>
        <w:widowControl/>
        <w:numPr>
          <w:ilvl w:val="1"/>
          <w:numId w:val="57"/>
        </w:numPr>
        <w:suppressAutoHyphens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 xml:space="preserve">Wynagrodzenie będzie płatne zgodnie z </w:t>
      </w:r>
      <w:r w:rsidRPr="007D3593">
        <w:rPr>
          <w:rFonts w:ascii="Cambria" w:hAnsi="Cambria" w:cs="Arial"/>
          <w:b/>
          <w:bCs/>
          <w:sz w:val="24"/>
          <w:szCs w:val="24"/>
          <w:lang w:val="pl-PL"/>
        </w:rPr>
        <w:t>Projektem umowy Załącznik Nr 2 do SWZ</w:t>
      </w:r>
      <w:r w:rsidRPr="007D3593">
        <w:rPr>
          <w:rFonts w:ascii="Cambria" w:hAnsi="Cambria" w:cs="Arial"/>
          <w:sz w:val="24"/>
          <w:szCs w:val="24"/>
          <w:lang w:val="pl-PL"/>
        </w:rPr>
        <w:t xml:space="preserve">. </w:t>
      </w:r>
    </w:p>
    <w:p w14:paraId="365D83DF" w14:textId="77777777" w:rsidR="00A31919" w:rsidRPr="007D3593" w:rsidRDefault="00A31919" w:rsidP="002653B6">
      <w:pPr>
        <w:pStyle w:val="Kolorowalistaakcent11"/>
        <w:widowControl/>
        <w:suppressAutoHyphens w:val="0"/>
        <w:spacing w:before="0" w:after="0" w:line="300" w:lineRule="auto"/>
        <w:ind w:left="495"/>
        <w:contextualSpacing/>
        <w:rPr>
          <w:rFonts w:ascii="Cambria" w:hAnsi="Cambria" w:cs="Arial"/>
          <w:sz w:val="24"/>
          <w:szCs w:val="24"/>
          <w:lang w:val="pl-PL"/>
        </w:rPr>
      </w:pPr>
    </w:p>
    <w:tbl>
      <w:tblPr>
        <w:tblW w:w="9072" w:type="dxa"/>
        <w:tblLayout w:type="fixed"/>
        <w:tblLook w:val="0000" w:firstRow="0" w:lastRow="0" w:firstColumn="0" w:lastColumn="0" w:noHBand="0" w:noVBand="0"/>
      </w:tblPr>
      <w:tblGrid>
        <w:gridCol w:w="9072"/>
      </w:tblGrid>
      <w:tr w:rsidR="001835D3" w:rsidRPr="00134463" w14:paraId="5146B37D" w14:textId="77777777" w:rsidTr="00A31919">
        <w:tc>
          <w:tcPr>
            <w:tcW w:w="9072" w:type="dxa"/>
            <w:tcBorders>
              <w:bottom w:val="single" w:sz="4" w:space="0" w:color="000000"/>
            </w:tcBorders>
            <w:shd w:val="clear" w:color="auto" w:fill="D9D9D9"/>
          </w:tcPr>
          <w:p w14:paraId="3228DE2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17</w:t>
            </w:r>
          </w:p>
          <w:p w14:paraId="64DEC55F" w14:textId="4FF44498"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KRYTERIÓW OCENY OFERT, WRAZ Z PODANIEM WAG TYCH KRYTERIÓW I SPOSOBU OCENY OFERT</w:t>
            </w:r>
          </w:p>
        </w:tc>
      </w:tr>
    </w:tbl>
    <w:p w14:paraId="661FFDF9" w14:textId="733C0F4C" w:rsidR="001D5D54" w:rsidRPr="007D3593" w:rsidRDefault="001D5D54" w:rsidP="00EE124D">
      <w:pPr>
        <w:pStyle w:val="Listanumerowana22"/>
        <w:tabs>
          <w:tab w:val="clear" w:pos="0"/>
        </w:tabs>
        <w:spacing w:line="300" w:lineRule="auto"/>
        <w:ind w:left="0" w:firstLine="0"/>
        <w:rPr>
          <w:rFonts w:ascii="Cambria" w:hAnsi="Cambria" w:cs="Cambria"/>
          <w:color w:val="000000"/>
          <w:sz w:val="16"/>
          <w:szCs w:val="16"/>
          <w:lang w:val="pl-PL"/>
        </w:rPr>
      </w:pPr>
    </w:p>
    <w:p w14:paraId="66BCEBD3" w14:textId="77777777" w:rsidR="0043052F" w:rsidRPr="0043052F" w:rsidRDefault="0043052F" w:rsidP="0043052F">
      <w:pPr>
        <w:pStyle w:val="Listanumerowana2"/>
        <w:widowControl/>
        <w:numPr>
          <w:ilvl w:val="1"/>
          <w:numId w:val="78"/>
        </w:numPr>
        <w:spacing w:line="300" w:lineRule="auto"/>
        <w:ind w:left="709" w:hanging="709"/>
        <w:contextualSpacing w:val="0"/>
        <w:jc w:val="both"/>
        <w:rPr>
          <w:rFonts w:ascii="Cambria" w:hAnsi="Cambria"/>
          <w:lang w:val="pl-PL"/>
        </w:rPr>
      </w:pPr>
      <w:r w:rsidRPr="0043052F">
        <w:rPr>
          <w:rFonts w:ascii="Cambria" w:hAnsi="Cambria"/>
          <w:color w:val="000000" w:themeColor="text1"/>
          <w:lang w:val="pl-PL"/>
        </w:rPr>
        <w:t>Zamawiający dokona oceny ofert, które nie zostały odrzucone, na podstawie następujących kryteriów oceny ofert:</w:t>
      </w:r>
    </w:p>
    <w:tbl>
      <w:tblPr>
        <w:tblW w:w="8363" w:type="dxa"/>
        <w:tblInd w:w="704" w:type="dxa"/>
        <w:tblLayout w:type="fixed"/>
        <w:tblLook w:val="04A0" w:firstRow="1" w:lastRow="0" w:firstColumn="1" w:lastColumn="0" w:noHBand="0" w:noVBand="1"/>
      </w:tblPr>
      <w:tblGrid>
        <w:gridCol w:w="793"/>
        <w:gridCol w:w="4423"/>
        <w:gridCol w:w="3147"/>
      </w:tblGrid>
      <w:tr w:rsidR="0043052F" w:rsidRPr="002B55D2" w14:paraId="7B0876B3" w14:textId="77777777" w:rsidTr="008A0C40">
        <w:tc>
          <w:tcPr>
            <w:tcW w:w="793" w:type="dxa"/>
            <w:tcBorders>
              <w:top w:val="single" w:sz="4" w:space="0" w:color="000000"/>
              <w:left w:val="single" w:sz="4" w:space="0" w:color="000000"/>
              <w:bottom w:val="single" w:sz="4" w:space="0" w:color="000000"/>
              <w:right w:val="single" w:sz="4" w:space="0" w:color="000000"/>
            </w:tcBorders>
            <w:shd w:val="pct10" w:color="auto" w:fill="auto"/>
          </w:tcPr>
          <w:p w14:paraId="78AFDF95"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sidRPr="002B55D2">
              <w:rPr>
                <w:rFonts w:ascii="Cambria" w:hAnsi="Cambria"/>
                <w:b/>
                <w:color w:val="000000" w:themeColor="text1"/>
                <w:sz w:val="24"/>
                <w:szCs w:val="24"/>
              </w:rPr>
              <w:t>Lp.</w:t>
            </w:r>
          </w:p>
        </w:tc>
        <w:tc>
          <w:tcPr>
            <w:tcW w:w="4423" w:type="dxa"/>
            <w:tcBorders>
              <w:top w:val="single" w:sz="4" w:space="0" w:color="000000"/>
              <w:left w:val="single" w:sz="4" w:space="0" w:color="000000"/>
              <w:bottom w:val="single" w:sz="4" w:space="0" w:color="000000"/>
              <w:right w:val="single" w:sz="4" w:space="0" w:color="000000"/>
            </w:tcBorders>
            <w:shd w:val="pct10" w:color="auto" w:fill="auto"/>
          </w:tcPr>
          <w:p w14:paraId="0E21407B" w14:textId="77777777" w:rsidR="0043052F" w:rsidRPr="002B55D2" w:rsidRDefault="0043052F" w:rsidP="008A0C40">
            <w:pPr>
              <w:pStyle w:val="Akapitzlist"/>
              <w:widowControl w:val="0"/>
              <w:tabs>
                <w:tab w:val="left" w:pos="709"/>
                <w:tab w:val="left" w:pos="1276"/>
                <w:tab w:val="left" w:pos="1418"/>
              </w:tabs>
              <w:spacing w:before="0" w:after="0" w:line="300" w:lineRule="auto"/>
              <w:ind w:left="0"/>
              <w:rPr>
                <w:rFonts w:ascii="Cambria" w:hAnsi="Cambria"/>
                <w:b/>
                <w:color w:val="000000" w:themeColor="text1"/>
                <w:sz w:val="24"/>
                <w:szCs w:val="24"/>
              </w:rPr>
            </w:pPr>
            <w:r w:rsidRPr="002B55D2">
              <w:rPr>
                <w:rFonts w:ascii="Cambria" w:hAnsi="Cambria"/>
                <w:b/>
                <w:color w:val="000000" w:themeColor="text1"/>
                <w:sz w:val="24"/>
                <w:szCs w:val="24"/>
              </w:rPr>
              <w:t>Nazwa kryterium</w:t>
            </w:r>
          </w:p>
        </w:tc>
        <w:tc>
          <w:tcPr>
            <w:tcW w:w="3147" w:type="dxa"/>
            <w:tcBorders>
              <w:top w:val="single" w:sz="4" w:space="0" w:color="000000"/>
              <w:left w:val="single" w:sz="4" w:space="0" w:color="000000"/>
              <w:bottom w:val="single" w:sz="4" w:space="0" w:color="000000"/>
              <w:right w:val="single" w:sz="4" w:space="0" w:color="000000"/>
            </w:tcBorders>
            <w:shd w:val="pct10" w:color="auto" w:fill="auto"/>
          </w:tcPr>
          <w:p w14:paraId="2CB37126"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sidRPr="002B55D2">
              <w:rPr>
                <w:rFonts w:ascii="Cambria" w:hAnsi="Cambria"/>
                <w:b/>
                <w:color w:val="000000" w:themeColor="text1"/>
                <w:sz w:val="24"/>
                <w:szCs w:val="24"/>
              </w:rPr>
              <w:t>Znaczenie kryterium (w %)</w:t>
            </w:r>
          </w:p>
        </w:tc>
      </w:tr>
      <w:tr w:rsidR="0043052F" w:rsidRPr="002B55D2" w14:paraId="1A8CA025" w14:textId="77777777" w:rsidTr="008A0C40">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E9E34"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2B55D2">
              <w:rPr>
                <w:rFonts w:ascii="Cambria" w:hAnsi="Cambria"/>
                <w:color w:val="000000" w:themeColor="text1"/>
                <w:sz w:val="24"/>
                <w:szCs w:val="24"/>
              </w:rPr>
              <w:t>1</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41C7D708" w14:textId="77777777" w:rsidR="0043052F" w:rsidRPr="002B55D2" w:rsidRDefault="0043052F" w:rsidP="008A0C40">
            <w:pPr>
              <w:pStyle w:val="Akapitzlist"/>
              <w:widowControl w:val="0"/>
              <w:tabs>
                <w:tab w:val="left" w:pos="709"/>
                <w:tab w:val="left" w:pos="1276"/>
                <w:tab w:val="left" w:pos="1418"/>
              </w:tabs>
              <w:spacing w:before="0" w:after="0" w:line="300" w:lineRule="auto"/>
              <w:ind w:left="0"/>
              <w:rPr>
                <w:rFonts w:ascii="Cambria" w:hAnsi="Cambria"/>
                <w:color w:val="000000" w:themeColor="text1"/>
                <w:sz w:val="24"/>
                <w:szCs w:val="24"/>
              </w:rPr>
            </w:pPr>
            <w:r w:rsidRPr="002B55D2">
              <w:rPr>
                <w:rFonts w:ascii="Cambria" w:hAnsi="Cambria"/>
                <w:color w:val="000000" w:themeColor="text1"/>
                <w:sz w:val="24"/>
                <w:szCs w:val="24"/>
              </w:rPr>
              <w:t>Cena</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2A9112D8"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2B55D2">
              <w:rPr>
                <w:rFonts w:ascii="Cambria" w:hAnsi="Cambria"/>
                <w:color w:val="000000" w:themeColor="text1"/>
                <w:sz w:val="24"/>
                <w:szCs w:val="24"/>
              </w:rPr>
              <w:t>60</w:t>
            </w:r>
          </w:p>
        </w:tc>
      </w:tr>
      <w:tr w:rsidR="0043052F" w:rsidRPr="002B55D2" w14:paraId="7AE8AECD" w14:textId="77777777" w:rsidTr="008A0C40">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5D59"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2B55D2">
              <w:rPr>
                <w:rFonts w:ascii="Cambria" w:hAnsi="Cambria"/>
                <w:color w:val="000000" w:themeColor="text1"/>
                <w:sz w:val="24"/>
                <w:szCs w:val="24"/>
              </w:rPr>
              <w:t>2</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14:paraId="3051D1C3" w14:textId="77777777" w:rsidR="0043052F" w:rsidRPr="0043052F" w:rsidRDefault="0043052F" w:rsidP="008A0C40">
            <w:pPr>
              <w:tabs>
                <w:tab w:val="left" w:pos="709"/>
                <w:tab w:val="left" w:pos="1276"/>
                <w:tab w:val="left" w:pos="1418"/>
              </w:tabs>
              <w:spacing w:line="300" w:lineRule="auto"/>
              <w:jc w:val="both"/>
              <w:rPr>
                <w:rFonts w:ascii="Cambria" w:hAnsi="Cambria"/>
                <w:color w:val="000000" w:themeColor="text1"/>
                <w:lang w:val="pl-PL"/>
              </w:rPr>
            </w:pPr>
            <w:r w:rsidRPr="0043052F">
              <w:rPr>
                <w:rFonts w:ascii="Cambria" w:hAnsi="Cambria"/>
                <w:color w:val="000000" w:themeColor="text1"/>
                <w:lang w:val="pl-PL"/>
              </w:rPr>
              <w:t>Długość okresu gwarancji jakości na wykonane roboty budowlane oraz dostarczone i wbudowane materiały</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4DE8E2AE"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p>
          <w:p w14:paraId="7A4D19EE" w14:textId="77777777" w:rsidR="0043052F" w:rsidRPr="002B55D2" w:rsidRDefault="0043052F" w:rsidP="008A0C40">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2B55D2">
              <w:rPr>
                <w:rFonts w:ascii="Cambria" w:hAnsi="Cambria"/>
                <w:color w:val="000000" w:themeColor="text1"/>
                <w:sz w:val="24"/>
                <w:szCs w:val="24"/>
              </w:rPr>
              <w:t>40</w:t>
            </w:r>
          </w:p>
        </w:tc>
      </w:tr>
    </w:tbl>
    <w:p w14:paraId="4B86EBAD" w14:textId="77777777" w:rsidR="0043052F" w:rsidRPr="002B55D2" w:rsidRDefault="0043052F" w:rsidP="0043052F">
      <w:pPr>
        <w:pStyle w:val="Akapitzlist"/>
        <w:tabs>
          <w:tab w:val="left" w:pos="709"/>
          <w:tab w:val="left" w:pos="1276"/>
          <w:tab w:val="left" w:pos="1418"/>
        </w:tabs>
        <w:spacing w:before="0" w:after="0" w:line="300" w:lineRule="auto"/>
        <w:ind w:left="709"/>
        <w:rPr>
          <w:rFonts w:ascii="Cambria" w:hAnsi="Cambria"/>
          <w:color w:val="000000" w:themeColor="text1"/>
          <w:sz w:val="10"/>
          <w:szCs w:val="10"/>
        </w:rPr>
      </w:pPr>
    </w:p>
    <w:p w14:paraId="120C39C5" w14:textId="77777777" w:rsidR="0043052F" w:rsidRPr="0043052F" w:rsidRDefault="0043052F" w:rsidP="0043052F">
      <w:pPr>
        <w:tabs>
          <w:tab w:val="left" w:pos="709"/>
          <w:tab w:val="left" w:pos="1276"/>
          <w:tab w:val="left" w:pos="1418"/>
        </w:tabs>
        <w:spacing w:line="300" w:lineRule="auto"/>
        <w:ind w:left="709"/>
        <w:rPr>
          <w:rFonts w:ascii="Cambria" w:hAnsi="Cambria"/>
          <w:i/>
          <w:iCs/>
          <w:color w:val="000000" w:themeColor="text1"/>
          <w:lang w:val="pl-PL"/>
        </w:rPr>
      </w:pPr>
      <w:r w:rsidRPr="0043052F">
        <w:rPr>
          <w:rFonts w:ascii="Cambria" w:hAnsi="Cambria"/>
          <w:i/>
          <w:iCs/>
          <w:color w:val="000000" w:themeColor="text1"/>
          <w:lang w:val="pl-PL"/>
        </w:rPr>
        <w:t>Zamawiający dokona oceny ofert przyznając punkty w ramach poszczególnych kryteriów oceny ofert, przyjmując zasadę, że 1% = 1 punkt.</w:t>
      </w:r>
    </w:p>
    <w:p w14:paraId="7A10FFF2" w14:textId="77777777" w:rsidR="0043052F" w:rsidRPr="002B55D2" w:rsidRDefault="0043052F" w:rsidP="0043052F">
      <w:pPr>
        <w:pStyle w:val="Akapitzlist"/>
        <w:numPr>
          <w:ilvl w:val="1"/>
          <w:numId w:val="79"/>
        </w:numPr>
        <w:tabs>
          <w:tab w:val="left" w:pos="709"/>
          <w:tab w:val="left" w:pos="1276"/>
          <w:tab w:val="left" w:pos="1418"/>
        </w:tabs>
        <w:suppressAutoHyphens/>
        <w:spacing w:before="0" w:after="0" w:line="300" w:lineRule="auto"/>
        <w:rPr>
          <w:rFonts w:ascii="Cambria" w:hAnsi="Cambria"/>
          <w:color w:val="000000" w:themeColor="text1"/>
          <w:sz w:val="24"/>
          <w:szCs w:val="24"/>
        </w:rPr>
      </w:pPr>
      <w:r w:rsidRPr="002B55D2">
        <w:rPr>
          <w:rFonts w:ascii="Cambria" w:hAnsi="Cambria"/>
          <w:color w:val="000000" w:themeColor="text1"/>
          <w:sz w:val="24"/>
          <w:szCs w:val="24"/>
        </w:rPr>
        <w:t xml:space="preserve">Punkty za kryterium </w:t>
      </w:r>
      <w:r w:rsidRPr="002B55D2">
        <w:rPr>
          <w:rFonts w:ascii="Cambria" w:hAnsi="Cambria"/>
          <w:b/>
          <w:color w:val="000000" w:themeColor="text1"/>
          <w:sz w:val="24"/>
          <w:szCs w:val="24"/>
        </w:rPr>
        <w:t>„Cena”</w:t>
      </w:r>
      <w:r w:rsidRPr="002B55D2">
        <w:rPr>
          <w:rFonts w:ascii="Cambria" w:hAnsi="Cambria"/>
          <w:color w:val="000000" w:themeColor="text1"/>
          <w:sz w:val="24"/>
          <w:szCs w:val="24"/>
        </w:rPr>
        <w:t xml:space="preserve"> zostaną obliczone według wzoru:</w:t>
      </w:r>
    </w:p>
    <w:p w14:paraId="7937EEC2" w14:textId="77777777" w:rsidR="0043052F" w:rsidRPr="002B55D2" w:rsidRDefault="0043052F" w:rsidP="0043052F">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2B55D2">
        <w:rPr>
          <w:rFonts w:ascii="Cambria" w:hAnsi="Cambria"/>
          <w:i/>
          <w:color w:val="000000" w:themeColor="text1"/>
          <w:sz w:val="24"/>
          <w:szCs w:val="24"/>
        </w:rPr>
        <w:tab/>
      </w:r>
      <w:r w:rsidRPr="002B55D2">
        <w:rPr>
          <w:rFonts w:ascii="Cambria" w:hAnsi="Cambria"/>
          <w:b/>
          <w:i/>
          <w:color w:val="000000" w:themeColor="text1"/>
          <w:sz w:val="24"/>
          <w:szCs w:val="24"/>
        </w:rPr>
        <w:tab/>
      </w:r>
      <w:proofErr w:type="spellStart"/>
      <w:r w:rsidRPr="002B55D2">
        <w:rPr>
          <w:rFonts w:ascii="Cambria" w:hAnsi="Cambria"/>
          <w:b/>
          <w:i/>
          <w:color w:val="000000" w:themeColor="text1"/>
          <w:sz w:val="24"/>
          <w:szCs w:val="24"/>
        </w:rPr>
        <w:t>C</w:t>
      </w:r>
      <w:r w:rsidRPr="002B55D2">
        <w:rPr>
          <w:rFonts w:ascii="Cambria" w:hAnsi="Cambria"/>
          <w:b/>
          <w:i/>
          <w:color w:val="000000" w:themeColor="text1"/>
          <w:sz w:val="24"/>
          <w:szCs w:val="24"/>
          <w:vertAlign w:val="subscript"/>
        </w:rPr>
        <w:t>n</w:t>
      </w:r>
      <w:proofErr w:type="spellEnd"/>
    </w:p>
    <w:p w14:paraId="71CF6E74" w14:textId="77777777" w:rsidR="0043052F" w:rsidRPr="002B55D2" w:rsidRDefault="0043052F" w:rsidP="0043052F">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2B55D2">
        <w:rPr>
          <w:rFonts w:ascii="Cambria" w:hAnsi="Cambria"/>
          <w:b/>
          <w:i/>
          <w:color w:val="000000" w:themeColor="text1"/>
          <w:sz w:val="24"/>
          <w:szCs w:val="24"/>
        </w:rPr>
        <w:t>P</w:t>
      </w:r>
      <w:r w:rsidRPr="002B55D2">
        <w:rPr>
          <w:rFonts w:ascii="Cambria" w:hAnsi="Cambria"/>
          <w:b/>
          <w:i/>
          <w:color w:val="000000" w:themeColor="text1"/>
          <w:sz w:val="24"/>
          <w:szCs w:val="24"/>
          <w:vertAlign w:val="subscript"/>
        </w:rPr>
        <w:t>C</w:t>
      </w:r>
      <w:r w:rsidRPr="002B55D2">
        <w:rPr>
          <w:rFonts w:ascii="Cambria" w:hAnsi="Cambria"/>
          <w:b/>
          <w:i/>
          <w:color w:val="000000" w:themeColor="text1"/>
          <w:sz w:val="24"/>
          <w:szCs w:val="24"/>
        </w:rPr>
        <w:t xml:space="preserve"> = </w:t>
      </w:r>
      <w:r w:rsidRPr="002B55D2">
        <w:rPr>
          <w:rFonts w:ascii="Cambria" w:hAnsi="Cambria"/>
          <w:b/>
          <w:i/>
          <w:color w:val="000000" w:themeColor="text1"/>
          <w:sz w:val="24"/>
          <w:szCs w:val="24"/>
        </w:rPr>
        <w:tab/>
        <w:t xml:space="preserve">------- x 60 pkt </w:t>
      </w:r>
    </w:p>
    <w:p w14:paraId="3DCD3A39" w14:textId="77777777" w:rsidR="0043052F" w:rsidRPr="002B55D2" w:rsidRDefault="0043052F" w:rsidP="0043052F">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2B55D2">
        <w:rPr>
          <w:rFonts w:ascii="Cambria" w:hAnsi="Cambria"/>
          <w:b/>
          <w:i/>
          <w:color w:val="000000" w:themeColor="text1"/>
          <w:sz w:val="24"/>
          <w:szCs w:val="24"/>
        </w:rPr>
        <w:tab/>
      </w:r>
      <w:proofErr w:type="spellStart"/>
      <w:r w:rsidRPr="002B55D2">
        <w:rPr>
          <w:rFonts w:ascii="Cambria" w:hAnsi="Cambria"/>
          <w:b/>
          <w:i/>
          <w:color w:val="000000" w:themeColor="text1"/>
          <w:sz w:val="24"/>
          <w:szCs w:val="24"/>
        </w:rPr>
        <w:t>C</w:t>
      </w:r>
      <w:r w:rsidRPr="002B55D2">
        <w:rPr>
          <w:rFonts w:ascii="Cambria" w:hAnsi="Cambria"/>
          <w:b/>
          <w:i/>
          <w:color w:val="000000" w:themeColor="text1"/>
          <w:sz w:val="24"/>
          <w:szCs w:val="24"/>
          <w:vertAlign w:val="subscript"/>
        </w:rPr>
        <w:t>b</w:t>
      </w:r>
      <w:proofErr w:type="spellEnd"/>
    </w:p>
    <w:p w14:paraId="053F6DB5" w14:textId="77777777" w:rsidR="0043052F" w:rsidRPr="0043052F" w:rsidRDefault="0043052F" w:rsidP="0043052F">
      <w:pPr>
        <w:tabs>
          <w:tab w:val="left" w:pos="709"/>
          <w:tab w:val="left" w:pos="1276"/>
          <w:tab w:val="left" w:pos="1418"/>
        </w:tabs>
        <w:spacing w:line="300" w:lineRule="auto"/>
        <w:rPr>
          <w:rFonts w:ascii="Cambria" w:hAnsi="Cambria"/>
          <w:color w:val="000000" w:themeColor="text1"/>
          <w:lang w:val="pl-PL"/>
        </w:rPr>
      </w:pPr>
      <w:r w:rsidRPr="0043052F">
        <w:rPr>
          <w:rFonts w:ascii="Cambria" w:hAnsi="Cambria"/>
          <w:b/>
          <w:color w:val="000000" w:themeColor="text1"/>
          <w:lang w:val="pl-PL"/>
        </w:rPr>
        <w:tab/>
      </w:r>
      <w:r w:rsidRPr="0043052F">
        <w:rPr>
          <w:rFonts w:ascii="Cambria" w:hAnsi="Cambria"/>
          <w:color w:val="000000" w:themeColor="text1"/>
          <w:lang w:val="pl-PL"/>
        </w:rPr>
        <w:t>gdzie,</w:t>
      </w:r>
    </w:p>
    <w:p w14:paraId="6D6079CA" w14:textId="77777777" w:rsidR="0043052F" w:rsidRPr="002B55D2" w:rsidRDefault="0043052F" w:rsidP="0043052F">
      <w:pPr>
        <w:pStyle w:val="Bezodstpw"/>
        <w:spacing w:line="300" w:lineRule="auto"/>
        <w:ind w:left="708"/>
        <w:jc w:val="both"/>
        <w:rPr>
          <w:rFonts w:ascii="Cambria" w:hAnsi="Cambria"/>
          <w:color w:val="000000" w:themeColor="text1"/>
          <w:sz w:val="24"/>
          <w:szCs w:val="24"/>
        </w:rPr>
      </w:pPr>
      <w:r w:rsidRPr="002B55D2">
        <w:rPr>
          <w:rFonts w:ascii="Cambria" w:hAnsi="Cambria"/>
          <w:b/>
          <w:color w:val="000000" w:themeColor="text1"/>
          <w:sz w:val="24"/>
          <w:szCs w:val="24"/>
        </w:rPr>
        <w:lastRenderedPageBreak/>
        <w:t>P</w:t>
      </w:r>
      <w:r w:rsidRPr="002B55D2">
        <w:rPr>
          <w:rFonts w:ascii="Cambria" w:hAnsi="Cambria"/>
          <w:b/>
          <w:color w:val="000000" w:themeColor="text1"/>
          <w:sz w:val="24"/>
          <w:szCs w:val="24"/>
          <w:vertAlign w:val="subscript"/>
        </w:rPr>
        <w:t xml:space="preserve">C </w:t>
      </w:r>
      <w:r w:rsidRPr="002B55D2">
        <w:rPr>
          <w:rFonts w:ascii="Cambria" w:hAnsi="Cambria"/>
          <w:b/>
          <w:color w:val="000000" w:themeColor="text1"/>
          <w:sz w:val="24"/>
          <w:szCs w:val="24"/>
        </w:rPr>
        <w:t>-</w:t>
      </w:r>
      <w:r w:rsidRPr="002B55D2">
        <w:rPr>
          <w:rFonts w:ascii="Cambria" w:hAnsi="Cambria"/>
          <w:color w:val="000000" w:themeColor="text1"/>
          <w:sz w:val="24"/>
          <w:szCs w:val="24"/>
        </w:rPr>
        <w:t xml:space="preserve"> ilość punktów za kryterium cena,</w:t>
      </w:r>
    </w:p>
    <w:p w14:paraId="292D2DB3" w14:textId="77777777" w:rsidR="0043052F" w:rsidRPr="002B55D2" w:rsidRDefault="0043052F" w:rsidP="0043052F">
      <w:pPr>
        <w:pStyle w:val="Bezodstpw"/>
        <w:spacing w:line="300" w:lineRule="auto"/>
        <w:ind w:left="708"/>
        <w:jc w:val="both"/>
        <w:rPr>
          <w:rFonts w:ascii="Cambria" w:hAnsi="Cambria"/>
          <w:color w:val="000000" w:themeColor="text1"/>
          <w:sz w:val="24"/>
          <w:szCs w:val="24"/>
        </w:rPr>
      </w:pPr>
      <w:proofErr w:type="spellStart"/>
      <w:r w:rsidRPr="002B55D2">
        <w:rPr>
          <w:rFonts w:ascii="Cambria" w:hAnsi="Cambria"/>
          <w:b/>
          <w:color w:val="000000" w:themeColor="text1"/>
          <w:sz w:val="24"/>
          <w:szCs w:val="24"/>
        </w:rPr>
        <w:t>C</w:t>
      </w:r>
      <w:r w:rsidRPr="002B55D2">
        <w:rPr>
          <w:rFonts w:ascii="Cambria" w:hAnsi="Cambria"/>
          <w:b/>
          <w:color w:val="000000" w:themeColor="text1"/>
          <w:sz w:val="24"/>
          <w:szCs w:val="24"/>
          <w:vertAlign w:val="subscript"/>
        </w:rPr>
        <w:t>n</w:t>
      </w:r>
      <w:proofErr w:type="spellEnd"/>
      <w:r w:rsidRPr="002B55D2">
        <w:rPr>
          <w:rFonts w:ascii="Cambria" w:hAnsi="Cambria"/>
          <w:b/>
          <w:color w:val="000000" w:themeColor="text1"/>
          <w:sz w:val="24"/>
          <w:szCs w:val="24"/>
        </w:rPr>
        <w:t xml:space="preserve"> -</w:t>
      </w:r>
      <w:r w:rsidRPr="002B55D2">
        <w:rPr>
          <w:rFonts w:ascii="Cambria" w:hAnsi="Cambria"/>
          <w:color w:val="000000" w:themeColor="text1"/>
          <w:sz w:val="24"/>
          <w:szCs w:val="24"/>
        </w:rPr>
        <w:t xml:space="preserve"> najniższa cena ofertowa spośród ofert nieodrzuconych,</w:t>
      </w:r>
    </w:p>
    <w:p w14:paraId="453EF47C" w14:textId="77777777" w:rsidR="0043052F" w:rsidRPr="00A76DD7" w:rsidRDefault="0043052F" w:rsidP="0043052F">
      <w:pPr>
        <w:pStyle w:val="Bezodstpw"/>
        <w:spacing w:line="300" w:lineRule="auto"/>
        <w:ind w:left="708"/>
        <w:jc w:val="both"/>
        <w:rPr>
          <w:rFonts w:ascii="Cambria" w:hAnsi="Cambria"/>
          <w:color w:val="000000" w:themeColor="text1"/>
          <w:sz w:val="24"/>
          <w:szCs w:val="24"/>
        </w:rPr>
      </w:pPr>
      <w:proofErr w:type="spellStart"/>
      <w:r w:rsidRPr="002B55D2">
        <w:rPr>
          <w:rFonts w:ascii="Cambria" w:hAnsi="Cambria"/>
          <w:b/>
          <w:color w:val="000000" w:themeColor="text1"/>
          <w:sz w:val="24"/>
          <w:szCs w:val="24"/>
        </w:rPr>
        <w:t>C</w:t>
      </w:r>
      <w:r w:rsidRPr="002B55D2">
        <w:rPr>
          <w:rFonts w:ascii="Cambria" w:hAnsi="Cambria"/>
          <w:b/>
          <w:color w:val="000000" w:themeColor="text1"/>
          <w:sz w:val="24"/>
          <w:szCs w:val="24"/>
          <w:vertAlign w:val="subscript"/>
        </w:rPr>
        <w:t>b</w:t>
      </w:r>
      <w:proofErr w:type="spellEnd"/>
      <w:r w:rsidRPr="002B55D2">
        <w:rPr>
          <w:rFonts w:ascii="Cambria" w:hAnsi="Cambria"/>
          <w:b/>
          <w:color w:val="000000" w:themeColor="text1"/>
          <w:sz w:val="24"/>
          <w:szCs w:val="24"/>
        </w:rPr>
        <w:t xml:space="preserve"> –</w:t>
      </w:r>
      <w:r w:rsidRPr="002B55D2">
        <w:rPr>
          <w:rFonts w:ascii="Cambria" w:hAnsi="Cambria"/>
          <w:color w:val="000000" w:themeColor="text1"/>
          <w:sz w:val="24"/>
          <w:szCs w:val="24"/>
        </w:rPr>
        <w:t xml:space="preserve"> cena oferty badanej.</w:t>
      </w:r>
    </w:p>
    <w:p w14:paraId="1B360554" w14:textId="77777777" w:rsidR="0043052F" w:rsidRPr="00A76DD7" w:rsidRDefault="0043052F" w:rsidP="0043052F">
      <w:pPr>
        <w:pStyle w:val="Akapitzlist"/>
        <w:spacing w:before="0" w:after="0" w:line="300" w:lineRule="auto"/>
        <w:ind w:left="708"/>
        <w:rPr>
          <w:rFonts w:ascii="Cambria" w:hAnsi="Cambria"/>
          <w:color w:val="000000" w:themeColor="text1"/>
          <w:sz w:val="24"/>
          <w:szCs w:val="24"/>
        </w:rPr>
      </w:pPr>
      <w:r w:rsidRPr="002B55D2">
        <w:rPr>
          <w:rFonts w:ascii="Cambria" w:hAnsi="Cambria"/>
          <w:color w:val="000000" w:themeColor="text1"/>
          <w:sz w:val="24"/>
          <w:szCs w:val="24"/>
        </w:rPr>
        <w:t>W kryterium „</w:t>
      </w:r>
      <w:r w:rsidRPr="002B55D2">
        <w:rPr>
          <w:rFonts w:ascii="Cambria" w:hAnsi="Cambria"/>
          <w:b/>
          <w:color w:val="000000" w:themeColor="text1"/>
          <w:sz w:val="24"/>
          <w:szCs w:val="24"/>
        </w:rPr>
        <w:t>Cena”</w:t>
      </w:r>
      <w:r w:rsidRPr="002B55D2">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0277178C" w14:textId="77777777" w:rsidR="0043052F" w:rsidRPr="0043052F" w:rsidRDefault="0043052F" w:rsidP="0043052F">
      <w:pPr>
        <w:pStyle w:val="Listanumerowana2"/>
        <w:widowControl/>
        <w:numPr>
          <w:ilvl w:val="1"/>
          <w:numId w:val="79"/>
        </w:numPr>
        <w:spacing w:line="300" w:lineRule="auto"/>
        <w:contextualSpacing w:val="0"/>
        <w:jc w:val="both"/>
        <w:rPr>
          <w:rFonts w:ascii="Cambria" w:hAnsi="Cambria"/>
          <w:color w:val="000000" w:themeColor="text1"/>
          <w:lang w:val="pl-PL"/>
        </w:rPr>
      </w:pPr>
      <w:r w:rsidRPr="0043052F">
        <w:rPr>
          <w:rFonts w:ascii="Cambria" w:hAnsi="Cambria"/>
          <w:color w:val="000000" w:themeColor="text1"/>
          <w:lang w:val="pl-PL"/>
        </w:rPr>
        <w:t xml:space="preserve">Kryterium </w:t>
      </w:r>
      <w:r w:rsidRPr="0043052F">
        <w:rPr>
          <w:rFonts w:ascii="Cambria" w:hAnsi="Cambria"/>
          <w:b/>
          <w:color w:val="000000" w:themeColor="text1"/>
          <w:lang w:val="pl-PL"/>
        </w:rPr>
        <w:t>„Długość okresu gwarancji jakości na wykonane roboty budowlane oraz dostarczone i wbudowane materiały</w:t>
      </w:r>
      <w:r w:rsidRPr="0043052F">
        <w:rPr>
          <w:rFonts w:ascii="Cambria" w:hAnsi="Cambria"/>
          <w:color w:val="000000" w:themeColor="text1"/>
          <w:lang w:val="pl-PL"/>
        </w:rPr>
        <w:t>” liczone w okresach miesięcznych:</w:t>
      </w:r>
    </w:p>
    <w:p w14:paraId="2DCF19E5" w14:textId="77777777" w:rsidR="0043052F" w:rsidRPr="0043052F" w:rsidRDefault="0043052F" w:rsidP="0043052F">
      <w:pPr>
        <w:tabs>
          <w:tab w:val="left" w:pos="360"/>
        </w:tabs>
        <w:spacing w:line="300" w:lineRule="auto"/>
        <w:ind w:left="709"/>
        <w:contextualSpacing/>
        <w:jc w:val="both"/>
        <w:rPr>
          <w:rFonts w:ascii="Cambria" w:hAnsi="Cambria" w:cs="Helvetica"/>
          <w:color w:val="000000" w:themeColor="text1"/>
          <w:lang w:val="pl-PL"/>
        </w:rPr>
      </w:pPr>
      <w:r w:rsidRPr="0043052F">
        <w:rPr>
          <w:rFonts w:ascii="Cambria" w:eastAsia="Calibri" w:hAnsi="Cambria" w:cs="Helvetica"/>
          <w:color w:val="000000" w:themeColor="text1"/>
          <w:lang w:val="pl-PL"/>
        </w:rPr>
        <w:t>W przypadku zaoferowania minimalnej długości okresu gwarancji tj. 36 miesięcy, Wykonawca otrzyma zero (0) punktów.</w:t>
      </w:r>
      <w:r w:rsidRPr="0043052F">
        <w:rPr>
          <w:rFonts w:ascii="Cambria" w:hAnsi="Cambria" w:cs="Helvetica"/>
          <w:color w:val="000000" w:themeColor="text1"/>
          <w:lang w:val="pl-PL"/>
        </w:rPr>
        <w:t xml:space="preserve"> </w:t>
      </w:r>
    </w:p>
    <w:p w14:paraId="7D213D55" w14:textId="77777777" w:rsidR="0043052F" w:rsidRPr="0043052F" w:rsidRDefault="0043052F" w:rsidP="0043052F">
      <w:pPr>
        <w:tabs>
          <w:tab w:val="left" w:pos="360"/>
        </w:tabs>
        <w:spacing w:line="300" w:lineRule="auto"/>
        <w:ind w:left="709"/>
        <w:contextualSpacing/>
        <w:jc w:val="both"/>
        <w:rPr>
          <w:rFonts w:ascii="Cambria" w:hAnsi="Cambria" w:cs="Helvetica"/>
          <w:color w:val="000000" w:themeColor="text1"/>
          <w:lang w:val="pl-PL"/>
        </w:rPr>
      </w:pPr>
      <w:r w:rsidRPr="0043052F">
        <w:rPr>
          <w:rFonts w:ascii="Cambria" w:eastAsia="Calibri" w:hAnsi="Cambria" w:cs="Helvetica"/>
          <w:color w:val="000000" w:themeColor="text1"/>
          <w:lang w:val="pl-PL"/>
        </w:rPr>
        <w:t xml:space="preserve">W przypadku zaoferowania </w:t>
      </w:r>
      <w:r w:rsidRPr="0043052F">
        <w:rPr>
          <w:rFonts w:ascii="Cambria" w:hAnsi="Cambria" w:cs="Helvetica"/>
          <w:color w:val="000000" w:themeColor="text1"/>
          <w:lang w:val="pl-PL"/>
        </w:rPr>
        <w:t>maksymalnej długości okresu gwarancji tj. 60</w:t>
      </w:r>
      <w:r w:rsidRPr="0043052F">
        <w:rPr>
          <w:rFonts w:ascii="Cambria" w:eastAsia="Calibri" w:hAnsi="Cambria" w:cs="Helvetica"/>
          <w:color w:val="000000" w:themeColor="text1"/>
          <w:lang w:val="pl-PL"/>
        </w:rPr>
        <w:t xml:space="preserve"> miesięcy, Wykonawca otrzyma </w:t>
      </w:r>
      <w:r w:rsidRPr="0043052F">
        <w:rPr>
          <w:rFonts w:ascii="Cambria" w:hAnsi="Cambria" w:cs="Helvetica"/>
          <w:color w:val="000000" w:themeColor="text1"/>
          <w:lang w:val="pl-PL"/>
        </w:rPr>
        <w:t>czterdzieści (40</w:t>
      </w:r>
      <w:r w:rsidRPr="0043052F">
        <w:rPr>
          <w:rFonts w:ascii="Cambria" w:eastAsia="Calibri" w:hAnsi="Cambria" w:cs="Helvetica"/>
          <w:color w:val="000000" w:themeColor="text1"/>
          <w:lang w:val="pl-PL"/>
        </w:rPr>
        <w:t>) punktów.</w:t>
      </w:r>
      <w:r w:rsidRPr="0043052F">
        <w:rPr>
          <w:rFonts w:ascii="Cambria" w:hAnsi="Cambria" w:cs="Helvetica"/>
          <w:color w:val="000000" w:themeColor="text1"/>
          <w:lang w:val="pl-PL"/>
        </w:rPr>
        <w:t xml:space="preserve"> </w:t>
      </w:r>
    </w:p>
    <w:p w14:paraId="7F3AE03C" w14:textId="77777777" w:rsidR="0043052F" w:rsidRPr="0043052F" w:rsidRDefault="0043052F" w:rsidP="0043052F">
      <w:pPr>
        <w:tabs>
          <w:tab w:val="left" w:pos="360"/>
        </w:tabs>
        <w:spacing w:line="300" w:lineRule="auto"/>
        <w:ind w:left="709"/>
        <w:contextualSpacing/>
        <w:jc w:val="both"/>
        <w:rPr>
          <w:rFonts w:ascii="Cambria" w:hAnsi="Cambria" w:cs="Helvetica"/>
          <w:color w:val="000000" w:themeColor="text1"/>
          <w:lang w:val="pl-PL"/>
        </w:rPr>
      </w:pPr>
      <w:r w:rsidRPr="0043052F">
        <w:rPr>
          <w:rFonts w:ascii="Cambria" w:hAnsi="Cambria" w:cs="Helvetica"/>
          <w:color w:val="000000" w:themeColor="text1"/>
          <w:lang w:val="pl-PL"/>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43052F" w:rsidRPr="002B55D2" w14:paraId="626BFBF4" w14:textId="77777777" w:rsidTr="008A0C40">
        <w:trPr>
          <w:jc w:val="center"/>
        </w:trPr>
        <w:tc>
          <w:tcPr>
            <w:tcW w:w="850" w:type="dxa"/>
            <w:shd w:val="clear" w:color="auto" w:fill="auto"/>
          </w:tcPr>
          <w:p w14:paraId="10B94F77" w14:textId="77777777" w:rsidR="0043052F" w:rsidRPr="0043052F" w:rsidRDefault="0043052F" w:rsidP="008A0C40">
            <w:pPr>
              <w:spacing w:line="300" w:lineRule="auto"/>
              <w:contextualSpacing/>
              <w:jc w:val="center"/>
              <w:rPr>
                <w:rFonts w:ascii="Cambria" w:eastAsia="Calibri" w:hAnsi="Cambria" w:cs="Helvetica"/>
                <w:b/>
                <w:i/>
                <w:color w:val="000000" w:themeColor="text1"/>
                <w:lang w:val="pl-PL"/>
              </w:rPr>
            </w:pPr>
          </w:p>
        </w:tc>
        <w:tc>
          <w:tcPr>
            <w:tcW w:w="2971" w:type="dxa"/>
            <w:shd w:val="clear" w:color="auto" w:fill="auto"/>
          </w:tcPr>
          <w:p w14:paraId="302A50D6" w14:textId="77777777" w:rsidR="0043052F" w:rsidRPr="002B55D2" w:rsidRDefault="0043052F" w:rsidP="008A0C40">
            <w:pPr>
              <w:spacing w:line="300" w:lineRule="auto"/>
              <w:contextualSpacing/>
              <w:rPr>
                <w:rFonts w:ascii="Cambria" w:eastAsia="Calibri" w:hAnsi="Cambria" w:cs="Helvetica"/>
                <w:b/>
                <w:i/>
                <w:color w:val="000000" w:themeColor="text1"/>
              </w:rPr>
            </w:pPr>
            <w:r w:rsidRPr="0043052F">
              <w:rPr>
                <w:rFonts w:ascii="Cambria" w:eastAsia="Calibri" w:hAnsi="Cambria" w:cs="Helvetica"/>
                <w:b/>
                <w:i/>
                <w:color w:val="000000" w:themeColor="text1"/>
                <w:lang w:val="pl-PL"/>
              </w:rPr>
              <w:t xml:space="preserve">      </w:t>
            </w:r>
            <w:r w:rsidRPr="002B55D2">
              <w:rPr>
                <w:rFonts w:ascii="Cambria" w:eastAsia="Calibri" w:hAnsi="Cambria" w:cs="Helvetica"/>
                <w:b/>
                <w:i/>
                <w:color w:val="000000" w:themeColor="text1"/>
              </w:rPr>
              <w:t xml:space="preserve">G </w:t>
            </w:r>
            <w:r w:rsidRPr="002B55D2">
              <w:rPr>
                <w:rFonts w:ascii="Cambria" w:eastAsia="Calibri" w:hAnsi="Cambria" w:cs="Helvetica"/>
                <w:b/>
                <w:i/>
                <w:color w:val="000000" w:themeColor="text1"/>
                <w:vertAlign w:val="subscript"/>
              </w:rPr>
              <w:t>o</w:t>
            </w:r>
          </w:p>
        </w:tc>
      </w:tr>
      <w:tr w:rsidR="0043052F" w:rsidRPr="002B55D2" w14:paraId="07221E87" w14:textId="77777777" w:rsidTr="008A0C40">
        <w:trPr>
          <w:jc w:val="center"/>
        </w:trPr>
        <w:tc>
          <w:tcPr>
            <w:tcW w:w="850" w:type="dxa"/>
            <w:shd w:val="clear" w:color="auto" w:fill="auto"/>
          </w:tcPr>
          <w:p w14:paraId="63ADB427" w14:textId="77777777" w:rsidR="0043052F" w:rsidRPr="002B55D2" w:rsidRDefault="0043052F" w:rsidP="008A0C40">
            <w:pPr>
              <w:spacing w:line="300" w:lineRule="auto"/>
              <w:contextualSpacing/>
              <w:jc w:val="center"/>
              <w:rPr>
                <w:rFonts w:ascii="Cambria" w:eastAsia="Calibri" w:hAnsi="Cambria" w:cs="Helvetica"/>
                <w:b/>
                <w:i/>
                <w:color w:val="000000" w:themeColor="text1"/>
              </w:rPr>
            </w:pPr>
            <w:r w:rsidRPr="002B55D2">
              <w:rPr>
                <w:rFonts w:ascii="Cambria" w:eastAsia="Calibri" w:hAnsi="Cambria" w:cs="Helvetica"/>
                <w:b/>
                <w:i/>
                <w:color w:val="000000" w:themeColor="text1"/>
              </w:rPr>
              <w:t>P</w:t>
            </w:r>
            <w:r w:rsidRPr="002B55D2">
              <w:rPr>
                <w:rFonts w:ascii="Cambria" w:eastAsia="Calibri" w:hAnsi="Cambria" w:cs="Helvetica"/>
                <w:b/>
                <w:i/>
                <w:color w:val="000000" w:themeColor="text1"/>
                <w:vertAlign w:val="subscript"/>
              </w:rPr>
              <w:t xml:space="preserve">G </w:t>
            </w:r>
            <w:r w:rsidRPr="002B55D2">
              <w:rPr>
                <w:rFonts w:ascii="Cambria" w:eastAsia="Calibri" w:hAnsi="Cambria" w:cs="Helvetica"/>
                <w:b/>
                <w:i/>
                <w:color w:val="000000" w:themeColor="text1"/>
              </w:rPr>
              <w:t xml:space="preserve">    =</w:t>
            </w:r>
          </w:p>
        </w:tc>
        <w:tc>
          <w:tcPr>
            <w:tcW w:w="2971" w:type="dxa"/>
            <w:shd w:val="clear" w:color="auto" w:fill="auto"/>
          </w:tcPr>
          <w:p w14:paraId="19E52751" w14:textId="77777777" w:rsidR="0043052F" w:rsidRPr="002B55D2" w:rsidRDefault="0043052F" w:rsidP="008A0C40">
            <w:pPr>
              <w:spacing w:line="300" w:lineRule="auto"/>
              <w:contextualSpacing/>
              <w:rPr>
                <w:rFonts w:ascii="Cambria" w:eastAsia="Calibri" w:hAnsi="Cambria" w:cs="Helvetica"/>
                <w:b/>
                <w:i/>
                <w:color w:val="000000" w:themeColor="text1"/>
              </w:rPr>
            </w:pPr>
            <w:r w:rsidRPr="002B55D2">
              <w:rPr>
                <w:rFonts w:ascii="Cambria" w:eastAsia="Calibri" w:hAnsi="Cambria" w:cs="Helvetica"/>
                <w:b/>
                <w:i/>
                <w:color w:val="000000" w:themeColor="text1"/>
              </w:rPr>
              <w:t>-----------   x 40 pkt</w:t>
            </w:r>
          </w:p>
        </w:tc>
      </w:tr>
      <w:tr w:rsidR="0043052F" w:rsidRPr="002B55D2" w14:paraId="5C986A91" w14:textId="77777777" w:rsidTr="008A0C40">
        <w:trPr>
          <w:jc w:val="center"/>
        </w:trPr>
        <w:tc>
          <w:tcPr>
            <w:tcW w:w="850" w:type="dxa"/>
            <w:shd w:val="clear" w:color="auto" w:fill="auto"/>
          </w:tcPr>
          <w:p w14:paraId="42F9DB30" w14:textId="77777777" w:rsidR="0043052F" w:rsidRPr="002B55D2" w:rsidRDefault="0043052F" w:rsidP="008A0C40">
            <w:pPr>
              <w:spacing w:line="300" w:lineRule="auto"/>
              <w:contextualSpacing/>
              <w:jc w:val="center"/>
              <w:rPr>
                <w:rFonts w:ascii="Cambria" w:eastAsia="Calibri" w:hAnsi="Cambria" w:cs="Helvetica"/>
                <w:b/>
                <w:i/>
                <w:color w:val="000000" w:themeColor="text1"/>
              </w:rPr>
            </w:pPr>
          </w:p>
        </w:tc>
        <w:tc>
          <w:tcPr>
            <w:tcW w:w="2971" w:type="dxa"/>
            <w:shd w:val="clear" w:color="auto" w:fill="auto"/>
          </w:tcPr>
          <w:p w14:paraId="065A987B" w14:textId="77777777" w:rsidR="0043052F" w:rsidRPr="002B55D2" w:rsidRDefault="0043052F" w:rsidP="008A0C40">
            <w:pPr>
              <w:spacing w:line="300" w:lineRule="auto"/>
              <w:contextualSpacing/>
              <w:rPr>
                <w:rFonts w:ascii="Cambria" w:eastAsia="Calibri" w:hAnsi="Cambria" w:cs="Helvetica"/>
                <w:b/>
                <w:i/>
                <w:color w:val="000000" w:themeColor="text1"/>
              </w:rPr>
            </w:pPr>
            <w:r w:rsidRPr="002B55D2">
              <w:rPr>
                <w:rFonts w:ascii="Cambria" w:eastAsia="Calibri" w:hAnsi="Cambria" w:cs="Helvetica"/>
                <w:b/>
                <w:i/>
                <w:color w:val="000000" w:themeColor="text1"/>
              </w:rPr>
              <w:t xml:space="preserve">     G </w:t>
            </w:r>
            <w:r w:rsidRPr="002B55D2">
              <w:rPr>
                <w:rFonts w:ascii="Cambria" w:eastAsia="Calibri" w:hAnsi="Cambria" w:cs="Helvetica"/>
                <w:b/>
                <w:i/>
                <w:color w:val="000000" w:themeColor="text1"/>
                <w:vertAlign w:val="subscript"/>
              </w:rPr>
              <w:t>max.</w:t>
            </w:r>
          </w:p>
        </w:tc>
      </w:tr>
    </w:tbl>
    <w:p w14:paraId="5E3D2C3E" w14:textId="77777777" w:rsidR="0043052F" w:rsidRPr="002B55D2" w:rsidRDefault="0043052F" w:rsidP="0043052F">
      <w:pPr>
        <w:tabs>
          <w:tab w:val="left" w:pos="360"/>
        </w:tabs>
        <w:spacing w:line="300" w:lineRule="auto"/>
        <w:ind w:firstLine="993"/>
        <w:contextualSpacing/>
        <w:jc w:val="both"/>
        <w:rPr>
          <w:rFonts w:ascii="Cambria" w:eastAsia="Calibri" w:hAnsi="Cambria" w:cs="Arial"/>
          <w:bCs/>
          <w:color w:val="000000" w:themeColor="text1"/>
        </w:rPr>
      </w:pPr>
      <w:proofErr w:type="spellStart"/>
      <w:r w:rsidRPr="002B55D2">
        <w:rPr>
          <w:rFonts w:ascii="Cambria" w:eastAsia="Calibri" w:hAnsi="Cambria" w:cs="Arial"/>
          <w:bCs/>
          <w:color w:val="000000" w:themeColor="text1"/>
        </w:rPr>
        <w:t>gdzie</w:t>
      </w:r>
      <w:proofErr w:type="spellEnd"/>
      <w:r w:rsidRPr="002B55D2">
        <w:rPr>
          <w:rFonts w:ascii="Cambria" w:eastAsia="Calibri" w:hAnsi="Cambria" w:cs="Arial"/>
          <w:bCs/>
          <w:color w:val="000000" w:themeColor="text1"/>
        </w:rPr>
        <w:t>:</w:t>
      </w:r>
      <w:r w:rsidRPr="002B55D2">
        <w:rPr>
          <w:rFonts w:ascii="Cambria" w:eastAsia="Calibri" w:hAnsi="Cambria" w:cs="Arial"/>
          <w:bCs/>
          <w:color w:val="000000" w:themeColor="text1"/>
        </w:rPr>
        <w:tab/>
      </w:r>
    </w:p>
    <w:p w14:paraId="6BD7321E" w14:textId="77777777" w:rsidR="0043052F" w:rsidRPr="0043052F" w:rsidRDefault="0043052F" w:rsidP="0043052F">
      <w:pPr>
        <w:tabs>
          <w:tab w:val="left" w:pos="360"/>
        </w:tabs>
        <w:spacing w:line="300" w:lineRule="auto"/>
        <w:ind w:firstLine="993"/>
        <w:contextualSpacing/>
        <w:jc w:val="both"/>
        <w:rPr>
          <w:rFonts w:ascii="Cambria" w:eastAsia="Calibri" w:hAnsi="Cambria" w:cs="Arial"/>
          <w:bCs/>
          <w:color w:val="000000" w:themeColor="text1"/>
          <w:lang w:val="pl-PL"/>
        </w:rPr>
      </w:pPr>
      <w:r w:rsidRPr="0043052F">
        <w:rPr>
          <w:rFonts w:ascii="Cambria" w:eastAsia="Calibri" w:hAnsi="Cambria" w:cs="Arial"/>
          <w:b/>
          <w:bCs/>
          <w:color w:val="000000" w:themeColor="text1"/>
          <w:lang w:val="pl-PL"/>
        </w:rPr>
        <w:t>P</w:t>
      </w:r>
      <w:r w:rsidRPr="0043052F">
        <w:rPr>
          <w:rFonts w:ascii="Cambria" w:eastAsia="Calibri" w:hAnsi="Cambria" w:cs="Arial"/>
          <w:b/>
          <w:bCs/>
          <w:color w:val="000000" w:themeColor="text1"/>
          <w:vertAlign w:val="subscript"/>
          <w:lang w:val="pl-PL"/>
        </w:rPr>
        <w:t>G</w:t>
      </w:r>
      <w:r w:rsidRPr="0043052F">
        <w:rPr>
          <w:rFonts w:ascii="Cambria" w:eastAsia="Calibri" w:hAnsi="Cambria" w:cs="Arial"/>
          <w:b/>
          <w:bCs/>
          <w:color w:val="000000" w:themeColor="text1"/>
          <w:lang w:val="pl-PL"/>
        </w:rPr>
        <w:t xml:space="preserve"> </w:t>
      </w:r>
      <w:r w:rsidRPr="0043052F">
        <w:rPr>
          <w:rFonts w:ascii="Cambria" w:eastAsia="Calibri" w:hAnsi="Cambria" w:cs="Arial"/>
          <w:b/>
          <w:bCs/>
          <w:color w:val="000000" w:themeColor="text1"/>
          <w:lang w:val="pl-PL"/>
        </w:rPr>
        <w:tab/>
      </w:r>
      <w:r w:rsidRPr="0043052F">
        <w:rPr>
          <w:rFonts w:ascii="Cambria" w:eastAsia="Calibri" w:hAnsi="Cambria" w:cs="Arial"/>
          <w:bCs/>
          <w:color w:val="000000" w:themeColor="text1"/>
          <w:lang w:val="pl-PL"/>
        </w:rPr>
        <w:t xml:space="preserve">- </w:t>
      </w:r>
      <w:r w:rsidRPr="0043052F">
        <w:rPr>
          <w:rFonts w:ascii="Cambria" w:eastAsia="Calibri" w:hAnsi="Cambria" w:cs="Arial"/>
          <w:bCs/>
          <w:color w:val="000000" w:themeColor="text1"/>
          <w:lang w:val="pl-PL"/>
        </w:rPr>
        <w:tab/>
        <w:t>wartość punktowa, którą należy wyznaczyć,</w:t>
      </w:r>
    </w:p>
    <w:p w14:paraId="39AAA2CF" w14:textId="77777777" w:rsidR="0043052F" w:rsidRPr="0043052F" w:rsidRDefault="0043052F" w:rsidP="0043052F">
      <w:pPr>
        <w:tabs>
          <w:tab w:val="left" w:pos="360"/>
        </w:tabs>
        <w:spacing w:line="300" w:lineRule="auto"/>
        <w:ind w:left="2113" w:hanging="1120"/>
        <w:contextualSpacing/>
        <w:jc w:val="both"/>
        <w:rPr>
          <w:rFonts w:ascii="Cambria" w:eastAsia="Calibri" w:hAnsi="Cambria" w:cs="Arial"/>
          <w:bCs/>
          <w:color w:val="000000" w:themeColor="text1"/>
          <w:lang w:val="pl-PL"/>
        </w:rPr>
      </w:pPr>
      <w:r w:rsidRPr="0043052F">
        <w:rPr>
          <w:rFonts w:ascii="Cambria" w:eastAsia="Calibri" w:hAnsi="Cambria" w:cs="Arial"/>
          <w:b/>
          <w:bCs/>
          <w:color w:val="000000" w:themeColor="text1"/>
          <w:lang w:val="pl-PL"/>
        </w:rPr>
        <w:t xml:space="preserve">G </w:t>
      </w:r>
      <w:r w:rsidRPr="0043052F">
        <w:rPr>
          <w:rFonts w:ascii="Cambria" w:eastAsia="Calibri" w:hAnsi="Cambria" w:cs="Arial"/>
          <w:b/>
          <w:bCs/>
          <w:color w:val="000000" w:themeColor="text1"/>
          <w:vertAlign w:val="subscript"/>
          <w:lang w:val="pl-PL"/>
        </w:rPr>
        <w:t>max.</w:t>
      </w:r>
      <w:r w:rsidRPr="0043052F">
        <w:rPr>
          <w:rFonts w:ascii="Cambria" w:eastAsia="Calibri" w:hAnsi="Cambria" w:cs="Arial"/>
          <w:bCs/>
          <w:color w:val="000000" w:themeColor="text1"/>
          <w:lang w:val="pl-PL"/>
        </w:rPr>
        <w:t xml:space="preserve"> - </w:t>
      </w:r>
      <w:r w:rsidRPr="0043052F">
        <w:rPr>
          <w:rFonts w:ascii="Cambria" w:eastAsia="Calibri" w:hAnsi="Cambria" w:cs="Arial"/>
          <w:bCs/>
          <w:color w:val="000000" w:themeColor="text1"/>
          <w:lang w:val="pl-PL"/>
        </w:rPr>
        <w:tab/>
        <w:t>najdłuższy oferowany okres gwarancji,</w:t>
      </w:r>
    </w:p>
    <w:p w14:paraId="6234A70E" w14:textId="77777777" w:rsidR="0043052F" w:rsidRPr="0043052F" w:rsidRDefault="0043052F" w:rsidP="0043052F">
      <w:pPr>
        <w:tabs>
          <w:tab w:val="left" w:pos="360"/>
        </w:tabs>
        <w:spacing w:line="300" w:lineRule="auto"/>
        <w:ind w:firstLine="993"/>
        <w:contextualSpacing/>
        <w:jc w:val="both"/>
        <w:rPr>
          <w:rFonts w:ascii="Cambria" w:eastAsia="Calibri" w:hAnsi="Cambria" w:cs="Arial"/>
          <w:bCs/>
          <w:color w:val="000000" w:themeColor="text1"/>
          <w:lang w:val="pl-PL"/>
        </w:rPr>
      </w:pPr>
      <w:r w:rsidRPr="0043052F">
        <w:rPr>
          <w:rFonts w:ascii="Cambria" w:eastAsia="Calibri" w:hAnsi="Cambria" w:cs="Arial"/>
          <w:b/>
          <w:bCs/>
          <w:color w:val="000000" w:themeColor="text1"/>
          <w:lang w:val="pl-PL"/>
        </w:rPr>
        <w:t>G</w:t>
      </w:r>
      <w:r w:rsidRPr="0043052F">
        <w:rPr>
          <w:rFonts w:ascii="Cambria" w:eastAsia="Calibri" w:hAnsi="Cambria" w:cs="Arial"/>
          <w:b/>
          <w:bCs/>
          <w:color w:val="000000" w:themeColor="text1"/>
          <w:vertAlign w:val="subscript"/>
          <w:lang w:val="pl-PL"/>
        </w:rPr>
        <w:t>o</w:t>
      </w:r>
      <w:r w:rsidRPr="0043052F">
        <w:rPr>
          <w:rFonts w:ascii="Cambria" w:eastAsia="Calibri" w:hAnsi="Cambria" w:cs="Arial"/>
          <w:b/>
          <w:bCs/>
          <w:color w:val="000000" w:themeColor="text1"/>
          <w:vertAlign w:val="subscript"/>
          <w:lang w:val="pl-PL"/>
        </w:rPr>
        <w:tab/>
      </w:r>
      <w:r w:rsidRPr="0043052F">
        <w:rPr>
          <w:rFonts w:ascii="Cambria" w:eastAsia="Calibri" w:hAnsi="Cambria" w:cs="Arial"/>
          <w:bCs/>
          <w:color w:val="000000" w:themeColor="text1"/>
          <w:lang w:val="pl-PL"/>
        </w:rPr>
        <w:t xml:space="preserve">- </w:t>
      </w:r>
      <w:r w:rsidRPr="0043052F">
        <w:rPr>
          <w:rFonts w:ascii="Cambria" w:eastAsia="Calibri" w:hAnsi="Cambria" w:cs="Arial"/>
          <w:bCs/>
          <w:color w:val="000000" w:themeColor="text1"/>
          <w:lang w:val="pl-PL"/>
        </w:rPr>
        <w:tab/>
        <w:t>okres gwarancji podany w badanej ofercie.</w:t>
      </w:r>
    </w:p>
    <w:p w14:paraId="18F9A558" w14:textId="77777777" w:rsidR="0043052F" w:rsidRPr="002B55D2" w:rsidRDefault="0043052F" w:rsidP="0043052F">
      <w:pPr>
        <w:pStyle w:val="Akapitzlist"/>
        <w:tabs>
          <w:tab w:val="left" w:pos="851"/>
        </w:tabs>
        <w:spacing w:before="0" w:after="0" w:line="300" w:lineRule="auto"/>
        <w:ind w:left="360"/>
        <w:jc w:val="center"/>
        <w:rPr>
          <w:rFonts w:ascii="Cambria" w:eastAsia="Calibri" w:hAnsi="Cambria" w:cs="Helvetica"/>
          <w:b/>
          <w:bCs/>
          <w:color w:val="000000" w:themeColor="text1"/>
          <w:sz w:val="24"/>
          <w:szCs w:val="24"/>
        </w:rPr>
      </w:pPr>
      <w:r w:rsidRPr="002B55D2">
        <w:rPr>
          <w:rFonts w:ascii="Cambria" w:eastAsia="Calibri" w:hAnsi="Cambria" w:cs="Helvetica"/>
          <w:b/>
          <w:bCs/>
          <w:color w:val="000000" w:themeColor="text1"/>
          <w:sz w:val="24"/>
          <w:szCs w:val="24"/>
        </w:rPr>
        <w:t>Uwaga:</w:t>
      </w:r>
    </w:p>
    <w:tbl>
      <w:tblPr>
        <w:tblW w:w="8360" w:type="dxa"/>
        <w:tblInd w:w="820" w:type="dxa"/>
        <w:tblLayout w:type="fixed"/>
        <w:tblLook w:val="04A0" w:firstRow="1" w:lastRow="0" w:firstColumn="1" w:lastColumn="0" w:noHBand="0" w:noVBand="1"/>
      </w:tblPr>
      <w:tblGrid>
        <w:gridCol w:w="8360"/>
      </w:tblGrid>
      <w:tr w:rsidR="0043052F" w:rsidRPr="00134463" w14:paraId="55777821" w14:textId="77777777" w:rsidTr="008A0C40">
        <w:trPr>
          <w:trHeight w:val="855"/>
        </w:trPr>
        <w:tc>
          <w:tcPr>
            <w:tcW w:w="8360" w:type="dxa"/>
            <w:tcBorders>
              <w:top w:val="single" w:sz="4" w:space="0" w:color="000000"/>
              <w:left w:val="single" w:sz="4" w:space="0" w:color="000000"/>
              <w:bottom w:val="single" w:sz="4" w:space="0" w:color="000000"/>
              <w:right w:val="single" w:sz="4" w:space="0" w:color="000000"/>
            </w:tcBorders>
            <w:shd w:val="clear" w:color="auto" w:fill="auto"/>
          </w:tcPr>
          <w:p w14:paraId="3C48F1F7" w14:textId="77777777" w:rsidR="0043052F" w:rsidRPr="0043052F" w:rsidRDefault="0043052F" w:rsidP="008A0C40">
            <w:pPr>
              <w:spacing w:line="300" w:lineRule="auto"/>
              <w:jc w:val="both"/>
              <w:rPr>
                <w:rFonts w:ascii="Cambria" w:eastAsia="Calibri" w:hAnsi="Cambria" w:cs="Helvetica"/>
                <w:b/>
                <w:color w:val="000000" w:themeColor="text1"/>
                <w:lang w:val="pl-PL"/>
              </w:rPr>
            </w:pPr>
            <w:r w:rsidRPr="0043052F">
              <w:rPr>
                <w:rFonts w:ascii="Cambria" w:eastAsia="Calibri" w:hAnsi="Cambria" w:cs="Helvetica"/>
                <w:color w:val="000000" w:themeColor="text1"/>
                <w:lang w:val="pl-PL"/>
              </w:rPr>
              <w:t xml:space="preserve">Zamawiający określa minimalną oraz maksymalną długość okresu gwarancji, </w:t>
            </w:r>
            <w:r w:rsidRPr="0043052F">
              <w:rPr>
                <w:rFonts w:ascii="Cambria" w:eastAsia="Calibri" w:hAnsi="Cambria" w:cs="Helvetica"/>
                <w:color w:val="000000" w:themeColor="text1"/>
                <w:lang w:val="pl-PL"/>
              </w:rPr>
              <w:br/>
              <w:t xml:space="preserve">w przedziale od 36 miesięcy do 60 miesięcy. </w:t>
            </w:r>
            <w:r w:rsidRPr="0043052F">
              <w:rPr>
                <w:rFonts w:ascii="Cambria" w:eastAsia="Calibri" w:hAnsi="Cambria" w:cs="Helvetica"/>
                <w:b/>
                <w:color w:val="000000" w:themeColor="text1"/>
                <w:lang w:val="pl-PL"/>
              </w:rPr>
              <w:t>W przypadku zaoferowania przez Wykonawcę długości gwarancji krótszego niż 36 miesięcy, Zamawiający ofertę odrzuci</w:t>
            </w:r>
            <w:r w:rsidRPr="0043052F">
              <w:rPr>
                <w:rFonts w:ascii="Cambria" w:eastAsia="Calibri" w:hAnsi="Cambria" w:cs="Helvetica"/>
                <w:color w:val="000000" w:themeColor="text1"/>
                <w:lang w:val="pl-PL"/>
              </w:rPr>
              <w:t xml:space="preserve">. </w:t>
            </w:r>
            <w:r w:rsidRPr="0043052F">
              <w:rPr>
                <w:rFonts w:ascii="Cambria" w:eastAsia="Calibri" w:hAnsi="Cambria" w:cs="Helvetica"/>
                <w:b/>
                <w:color w:val="000000" w:themeColor="text1"/>
                <w:lang w:val="pl-PL"/>
              </w:rPr>
              <w:t xml:space="preserve">W przypadku, gdy Wykonawca w ogóle nie wskaże </w:t>
            </w:r>
            <w:r w:rsidRPr="0043052F">
              <w:rPr>
                <w:rFonts w:ascii="Cambria" w:eastAsia="Calibri" w:hAnsi="Cambria" w:cs="Helvetica"/>
                <w:b/>
                <w:color w:val="000000" w:themeColor="text1"/>
                <w:lang w:val="pl-PL"/>
              </w:rPr>
              <w:br/>
              <w:t xml:space="preserve">w ofercie oferowanego okresu gwarancji Zamawiający przyjmie, </w:t>
            </w:r>
            <w:r w:rsidRPr="0043052F">
              <w:rPr>
                <w:rFonts w:ascii="Cambria" w:eastAsia="Calibri" w:hAnsi="Cambria" w:cs="Helvetica"/>
                <w:b/>
                <w:color w:val="000000" w:themeColor="text1"/>
                <w:lang w:val="pl-PL"/>
              </w:rPr>
              <w:br/>
              <w:t>że Wykonawca nie oferuje gwarancji, i ofertę odrzuci.</w:t>
            </w:r>
            <w:r w:rsidRPr="0043052F">
              <w:rPr>
                <w:rFonts w:ascii="Cambria" w:eastAsia="Calibri" w:hAnsi="Cambria" w:cs="Helvetica"/>
                <w:color w:val="000000" w:themeColor="text1"/>
                <w:lang w:val="pl-PL"/>
              </w:rPr>
              <w:t xml:space="preserve"> Wykonawca może zaproponować długość okresu gwarancji dłuższy niż wyznaczony maksymalny 60 miesięcy, jednak w tym przypadku Zamawiający przyjmie do obliczeń wartość 60 m-</w:t>
            </w:r>
            <w:proofErr w:type="spellStart"/>
            <w:r w:rsidRPr="0043052F">
              <w:rPr>
                <w:rFonts w:ascii="Cambria" w:eastAsia="Calibri" w:hAnsi="Cambria" w:cs="Helvetica"/>
                <w:color w:val="000000" w:themeColor="text1"/>
                <w:lang w:val="pl-PL"/>
              </w:rPr>
              <w:t>cy</w:t>
            </w:r>
            <w:proofErr w:type="spellEnd"/>
            <w:r w:rsidRPr="0043052F">
              <w:rPr>
                <w:rFonts w:ascii="Cambria" w:eastAsia="Calibri" w:hAnsi="Cambria" w:cs="Helvetica"/>
                <w:color w:val="000000" w:themeColor="text1"/>
                <w:lang w:val="pl-PL"/>
              </w:rPr>
              <w:t xml:space="preserve"> - najdłuższy przyjęty w kryterium oceny ofert „Długość okresu gwarancji jakości na wykonane roboty budowlane oraz dostarczone </w:t>
            </w:r>
            <w:r w:rsidRPr="0043052F">
              <w:rPr>
                <w:rFonts w:ascii="Cambria" w:eastAsia="Calibri" w:hAnsi="Cambria" w:cs="Helvetica"/>
                <w:color w:val="000000" w:themeColor="text1"/>
                <w:lang w:val="pl-PL"/>
              </w:rPr>
              <w:br/>
              <w:t xml:space="preserve">i wbudowane materiały”. </w:t>
            </w:r>
            <w:r w:rsidRPr="0043052F">
              <w:rPr>
                <w:rFonts w:ascii="Cambria" w:eastAsia="Calibri" w:hAnsi="Cambria" w:cs="Helvetica"/>
                <w:b/>
                <w:color w:val="000000" w:themeColor="text1"/>
                <w:lang w:val="pl-PL"/>
              </w:rPr>
              <w:t xml:space="preserve">Wykonawcy oferują długości okresu gwarancji </w:t>
            </w:r>
            <w:r w:rsidRPr="0043052F">
              <w:rPr>
                <w:rFonts w:ascii="Cambria" w:eastAsia="Calibri" w:hAnsi="Cambria" w:cs="Helvetica"/>
                <w:b/>
                <w:color w:val="000000" w:themeColor="text1"/>
                <w:lang w:val="pl-PL"/>
              </w:rPr>
              <w:br/>
              <w:t>w pełnych miesiącach (w przedziale od 36 do 60 miesięcy).</w:t>
            </w:r>
          </w:p>
        </w:tc>
      </w:tr>
    </w:tbl>
    <w:p w14:paraId="63487D4D" w14:textId="77777777" w:rsidR="0043052F" w:rsidRPr="0043052F" w:rsidRDefault="0043052F" w:rsidP="0043052F">
      <w:pPr>
        <w:pStyle w:val="Listanumerowana2"/>
        <w:widowControl/>
        <w:numPr>
          <w:ilvl w:val="1"/>
          <w:numId w:val="79"/>
        </w:numPr>
        <w:spacing w:line="300" w:lineRule="auto"/>
        <w:ind w:left="709" w:hanging="709"/>
        <w:contextualSpacing w:val="0"/>
        <w:jc w:val="both"/>
        <w:rPr>
          <w:rFonts w:ascii="Cambria" w:hAnsi="Cambria"/>
          <w:lang w:val="pl-PL"/>
        </w:rPr>
      </w:pPr>
      <w:r w:rsidRPr="0043052F">
        <w:rPr>
          <w:rFonts w:ascii="Cambria" w:hAnsi="Cambria"/>
          <w:lang w:val="pl-PL"/>
        </w:rPr>
        <w:t>Za najkorzystniejszą ofertę zostanie uznana oferta, która otrzyma największą ilość punktów (P</w:t>
      </w:r>
      <w:r w:rsidRPr="0043052F">
        <w:rPr>
          <w:rFonts w:ascii="Cambria" w:hAnsi="Cambria"/>
          <w:vertAlign w:val="subscript"/>
          <w:lang w:val="pl-PL"/>
        </w:rPr>
        <w:t>O</w:t>
      </w:r>
      <w:r w:rsidRPr="0043052F">
        <w:rPr>
          <w:rFonts w:ascii="Cambria" w:hAnsi="Cambria"/>
          <w:lang w:val="pl-PL"/>
        </w:rPr>
        <w:t>) obliczoną na podstawie wzoru:</w:t>
      </w:r>
    </w:p>
    <w:p w14:paraId="6EFBE1B7" w14:textId="77777777" w:rsidR="0043052F" w:rsidRPr="002B55D2" w:rsidRDefault="0043052F" w:rsidP="0043052F">
      <w:pPr>
        <w:pStyle w:val="Akapitzlist"/>
        <w:tabs>
          <w:tab w:val="left" w:pos="993"/>
        </w:tabs>
        <w:spacing w:before="0" w:after="0" w:line="300" w:lineRule="auto"/>
        <w:ind w:left="993"/>
        <w:jc w:val="center"/>
        <w:rPr>
          <w:rFonts w:ascii="Cambria" w:hAnsi="Cambria" w:cs="Helvetica"/>
          <w:b/>
          <w:bCs/>
          <w:color w:val="000000"/>
          <w:sz w:val="24"/>
          <w:szCs w:val="24"/>
        </w:rPr>
      </w:pPr>
      <w:r w:rsidRPr="002B55D2">
        <w:rPr>
          <w:rFonts w:ascii="Cambria" w:hAnsi="Cambria" w:cs="Helvetica"/>
          <w:b/>
          <w:bCs/>
          <w:color w:val="000000"/>
          <w:sz w:val="24"/>
          <w:szCs w:val="24"/>
        </w:rPr>
        <w:t>P</w:t>
      </w:r>
      <w:r w:rsidRPr="002B55D2">
        <w:rPr>
          <w:rFonts w:ascii="Cambria" w:hAnsi="Cambria" w:cs="Helvetica"/>
          <w:b/>
          <w:bCs/>
          <w:color w:val="000000"/>
          <w:sz w:val="24"/>
          <w:szCs w:val="24"/>
          <w:vertAlign w:val="subscript"/>
        </w:rPr>
        <w:t>O</w:t>
      </w:r>
      <w:r w:rsidRPr="002B55D2">
        <w:rPr>
          <w:rFonts w:ascii="Cambria" w:hAnsi="Cambria" w:cs="Helvetica"/>
          <w:b/>
          <w:bCs/>
          <w:color w:val="000000"/>
          <w:sz w:val="24"/>
          <w:szCs w:val="24"/>
        </w:rPr>
        <w:t xml:space="preserve"> = P</w:t>
      </w:r>
      <w:r w:rsidRPr="002B55D2">
        <w:rPr>
          <w:rFonts w:ascii="Cambria" w:hAnsi="Cambria" w:cs="Helvetica"/>
          <w:b/>
          <w:bCs/>
          <w:color w:val="000000"/>
          <w:sz w:val="24"/>
          <w:szCs w:val="24"/>
          <w:vertAlign w:val="subscript"/>
        </w:rPr>
        <w:t>C</w:t>
      </w:r>
      <w:r w:rsidRPr="002B55D2">
        <w:rPr>
          <w:rFonts w:ascii="Cambria" w:hAnsi="Cambria" w:cs="Helvetica"/>
          <w:b/>
          <w:bCs/>
          <w:color w:val="000000"/>
          <w:sz w:val="24"/>
          <w:szCs w:val="24"/>
        </w:rPr>
        <w:t xml:space="preserve"> + P</w:t>
      </w:r>
      <w:r w:rsidRPr="002B55D2">
        <w:rPr>
          <w:rFonts w:ascii="Cambria" w:hAnsi="Cambria" w:cs="Helvetica"/>
          <w:b/>
          <w:bCs/>
          <w:color w:val="000000"/>
          <w:sz w:val="24"/>
          <w:szCs w:val="24"/>
          <w:vertAlign w:val="subscript"/>
        </w:rPr>
        <w:t>G</w:t>
      </w:r>
      <w:r w:rsidRPr="002B55D2">
        <w:rPr>
          <w:rFonts w:ascii="Cambria" w:hAnsi="Cambria" w:cs="Helvetica"/>
          <w:b/>
          <w:bCs/>
          <w:color w:val="000000"/>
          <w:sz w:val="24"/>
          <w:szCs w:val="24"/>
        </w:rPr>
        <w:t xml:space="preserve"> </w:t>
      </w:r>
    </w:p>
    <w:p w14:paraId="500F1527" w14:textId="77777777" w:rsidR="0043052F" w:rsidRPr="002B55D2" w:rsidRDefault="0043052F" w:rsidP="0043052F">
      <w:pPr>
        <w:pStyle w:val="Akapitzlist"/>
        <w:tabs>
          <w:tab w:val="left" w:pos="709"/>
        </w:tabs>
        <w:spacing w:before="0" w:after="0" w:line="300" w:lineRule="auto"/>
        <w:ind w:left="709"/>
        <w:rPr>
          <w:rFonts w:ascii="Cambria" w:hAnsi="Cambria" w:cs="Helvetica"/>
          <w:bCs/>
          <w:color w:val="000000"/>
          <w:sz w:val="24"/>
          <w:szCs w:val="24"/>
          <w:u w:val="single"/>
        </w:rPr>
      </w:pPr>
      <w:r w:rsidRPr="002B55D2">
        <w:rPr>
          <w:rFonts w:ascii="Cambria" w:hAnsi="Cambria" w:cs="Helvetica"/>
          <w:bCs/>
          <w:color w:val="000000"/>
          <w:sz w:val="24"/>
          <w:szCs w:val="24"/>
          <w:u w:val="single"/>
        </w:rPr>
        <w:t xml:space="preserve">gdzie: </w:t>
      </w:r>
    </w:p>
    <w:p w14:paraId="6DAB53C1" w14:textId="77777777" w:rsidR="0043052F" w:rsidRPr="002B55D2" w:rsidRDefault="0043052F" w:rsidP="0043052F">
      <w:pPr>
        <w:pStyle w:val="Akapitzlist"/>
        <w:tabs>
          <w:tab w:val="left" w:pos="709"/>
        </w:tabs>
        <w:spacing w:before="0" w:after="0" w:line="300" w:lineRule="auto"/>
        <w:ind w:left="709"/>
        <w:rPr>
          <w:rFonts w:ascii="Cambria" w:hAnsi="Cambria" w:cs="Helvetica"/>
          <w:bCs/>
          <w:color w:val="000000"/>
          <w:sz w:val="24"/>
          <w:szCs w:val="24"/>
        </w:rPr>
      </w:pPr>
      <w:r w:rsidRPr="002B55D2">
        <w:rPr>
          <w:rFonts w:ascii="Cambria" w:hAnsi="Cambria" w:cs="Helvetica"/>
          <w:b/>
          <w:bCs/>
          <w:color w:val="000000"/>
          <w:sz w:val="24"/>
          <w:szCs w:val="24"/>
        </w:rPr>
        <w:lastRenderedPageBreak/>
        <w:t>P</w:t>
      </w:r>
      <w:r w:rsidRPr="002B55D2">
        <w:rPr>
          <w:rFonts w:ascii="Cambria" w:hAnsi="Cambria" w:cs="Helvetica"/>
          <w:b/>
          <w:bCs/>
          <w:color w:val="000000"/>
          <w:sz w:val="24"/>
          <w:szCs w:val="24"/>
          <w:vertAlign w:val="subscript"/>
        </w:rPr>
        <w:t xml:space="preserve">O </w:t>
      </w:r>
      <w:r w:rsidRPr="002B55D2">
        <w:rPr>
          <w:rFonts w:ascii="Cambria" w:hAnsi="Cambria" w:cs="Helvetica"/>
          <w:bCs/>
          <w:color w:val="000000"/>
          <w:sz w:val="24"/>
          <w:szCs w:val="24"/>
        </w:rPr>
        <w:t xml:space="preserve">- łączna ilość punktów oferty ocenianej, </w:t>
      </w:r>
    </w:p>
    <w:p w14:paraId="60B9041A" w14:textId="77777777" w:rsidR="0043052F" w:rsidRPr="002B55D2" w:rsidRDefault="0043052F" w:rsidP="0043052F">
      <w:pPr>
        <w:pStyle w:val="Akapitzlist"/>
        <w:tabs>
          <w:tab w:val="left" w:pos="709"/>
        </w:tabs>
        <w:spacing w:before="0" w:after="0" w:line="300" w:lineRule="auto"/>
        <w:ind w:left="709"/>
        <w:rPr>
          <w:rFonts w:ascii="Cambria" w:hAnsi="Cambria" w:cs="Helvetica"/>
          <w:bCs/>
          <w:color w:val="000000"/>
          <w:sz w:val="24"/>
          <w:szCs w:val="24"/>
        </w:rPr>
      </w:pPr>
      <w:r w:rsidRPr="002B55D2">
        <w:rPr>
          <w:rFonts w:ascii="Cambria" w:hAnsi="Cambria" w:cs="Helvetica"/>
          <w:b/>
          <w:bCs/>
          <w:color w:val="000000"/>
          <w:sz w:val="24"/>
          <w:szCs w:val="24"/>
        </w:rPr>
        <w:t>P</w:t>
      </w:r>
      <w:r w:rsidRPr="002B55D2">
        <w:rPr>
          <w:rFonts w:ascii="Cambria" w:hAnsi="Cambria" w:cs="Helvetica"/>
          <w:b/>
          <w:bCs/>
          <w:color w:val="000000"/>
          <w:sz w:val="24"/>
          <w:szCs w:val="24"/>
          <w:vertAlign w:val="subscript"/>
        </w:rPr>
        <w:t xml:space="preserve">C </w:t>
      </w:r>
      <w:r w:rsidRPr="002B55D2">
        <w:rPr>
          <w:rFonts w:ascii="Cambria" w:hAnsi="Cambria" w:cs="Helvetica"/>
          <w:bCs/>
          <w:color w:val="000000"/>
          <w:sz w:val="24"/>
          <w:szCs w:val="24"/>
        </w:rPr>
        <w:t xml:space="preserve">- liczba punktów uzyskanych w kryterium </w:t>
      </w:r>
      <w:r w:rsidRPr="002B55D2">
        <w:rPr>
          <w:rFonts w:ascii="Cambria" w:hAnsi="Cambria" w:cs="Helvetica"/>
          <w:b/>
          <w:bCs/>
          <w:color w:val="000000"/>
          <w:sz w:val="24"/>
          <w:szCs w:val="24"/>
        </w:rPr>
        <w:t>„Cena”</w:t>
      </w:r>
      <w:r w:rsidRPr="002B55D2">
        <w:rPr>
          <w:rFonts w:ascii="Cambria" w:hAnsi="Cambria" w:cs="Helvetica"/>
          <w:bCs/>
          <w:color w:val="000000"/>
          <w:sz w:val="24"/>
          <w:szCs w:val="24"/>
        </w:rPr>
        <w:t>,</w:t>
      </w:r>
    </w:p>
    <w:p w14:paraId="34DF565A" w14:textId="77777777" w:rsidR="0043052F" w:rsidRPr="00A76DD7" w:rsidRDefault="0043052F" w:rsidP="0043052F">
      <w:pPr>
        <w:pStyle w:val="Akapitzlist"/>
        <w:tabs>
          <w:tab w:val="left" w:pos="709"/>
        </w:tabs>
        <w:spacing w:before="0" w:after="0" w:line="300" w:lineRule="auto"/>
        <w:ind w:left="709"/>
        <w:rPr>
          <w:rFonts w:ascii="Cambria" w:hAnsi="Cambria" w:cs="Helvetica"/>
          <w:bCs/>
          <w:color w:val="000000"/>
          <w:sz w:val="24"/>
          <w:szCs w:val="24"/>
        </w:rPr>
      </w:pPr>
      <w:r w:rsidRPr="002B55D2">
        <w:rPr>
          <w:rFonts w:ascii="Cambria" w:hAnsi="Cambria" w:cs="Helvetica"/>
          <w:b/>
          <w:bCs/>
          <w:color w:val="000000"/>
          <w:sz w:val="24"/>
          <w:szCs w:val="24"/>
        </w:rPr>
        <w:t>P</w:t>
      </w:r>
      <w:r w:rsidRPr="002B55D2">
        <w:rPr>
          <w:rFonts w:ascii="Cambria" w:hAnsi="Cambria" w:cs="Helvetica"/>
          <w:b/>
          <w:bCs/>
          <w:color w:val="000000"/>
          <w:sz w:val="24"/>
          <w:szCs w:val="24"/>
          <w:vertAlign w:val="subscript"/>
        </w:rPr>
        <w:t xml:space="preserve">G </w:t>
      </w:r>
      <w:r w:rsidRPr="002B55D2">
        <w:rPr>
          <w:rFonts w:ascii="Cambria" w:hAnsi="Cambria" w:cs="Helvetica"/>
          <w:bCs/>
          <w:color w:val="000000"/>
          <w:sz w:val="24"/>
          <w:szCs w:val="24"/>
        </w:rPr>
        <w:t xml:space="preserve">- liczba punktów uzyskanych w kryterium </w:t>
      </w:r>
      <w:r w:rsidRPr="002B55D2">
        <w:rPr>
          <w:rFonts w:ascii="Cambria" w:hAnsi="Cambria" w:cs="Helvetica"/>
          <w:b/>
          <w:bCs/>
          <w:color w:val="000000"/>
          <w:sz w:val="24"/>
          <w:szCs w:val="24"/>
        </w:rPr>
        <w:t>„Długość okresu gwarancji jakości na wykonane roboty budowlane oraz dostarczone i wbudowane materiały”.</w:t>
      </w:r>
    </w:p>
    <w:p w14:paraId="273CFEC1" w14:textId="77777777" w:rsidR="00E1448A" w:rsidRPr="007D3593" w:rsidRDefault="00E1448A" w:rsidP="002653B6">
      <w:pPr>
        <w:pStyle w:val="Akapitzlist2"/>
        <w:tabs>
          <w:tab w:val="left" w:pos="709"/>
        </w:tabs>
        <w:spacing w:before="0" w:after="0" w:line="300" w:lineRule="auto"/>
        <w:ind w:left="709"/>
        <w:rPr>
          <w:rFonts w:ascii="Cambria" w:hAnsi="Cambria" w:cs="Cambria"/>
          <w:b/>
          <w:bCs/>
          <w:color w:val="000000"/>
          <w:sz w:val="10"/>
          <w:szCs w:val="10"/>
          <w:lang w:val="pl-PL"/>
        </w:rPr>
      </w:pPr>
    </w:p>
    <w:p w14:paraId="00C2CC49" w14:textId="77777777" w:rsidR="001835D3" w:rsidRPr="007D3593" w:rsidRDefault="001835D3" w:rsidP="002653B6">
      <w:pPr>
        <w:pStyle w:val="Kolorowalistaakcent11"/>
        <w:tabs>
          <w:tab w:val="left" w:pos="709"/>
          <w:tab w:val="left" w:pos="1276"/>
          <w:tab w:val="left" w:pos="1418"/>
        </w:tabs>
        <w:spacing w:before="0" w:after="0" w:line="300" w:lineRule="auto"/>
        <w:ind w:left="709" w:hanging="709"/>
        <w:rPr>
          <w:rFonts w:ascii="Cambria" w:hAnsi="Cambria" w:cs="Cambria"/>
          <w:sz w:val="10"/>
          <w:szCs w:val="10"/>
          <w:lang w:val="pl-PL"/>
        </w:rPr>
      </w:pPr>
    </w:p>
    <w:tbl>
      <w:tblPr>
        <w:tblW w:w="9072" w:type="dxa"/>
        <w:tblLayout w:type="fixed"/>
        <w:tblLook w:val="0000" w:firstRow="0" w:lastRow="0" w:firstColumn="0" w:lastColumn="0" w:noHBand="0" w:noVBand="0"/>
      </w:tblPr>
      <w:tblGrid>
        <w:gridCol w:w="9072"/>
      </w:tblGrid>
      <w:tr w:rsidR="001835D3" w:rsidRPr="007D3593" w14:paraId="23725715" w14:textId="77777777" w:rsidTr="00E1448A">
        <w:tc>
          <w:tcPr>
            <w:tcW w:w="9072" w:type="dxa"/>
            <w:tcBorders>
              <w:bottom w:val="single" w:sz="4" w:space="0" w:color="000000"/>
            </w:tcBorders>
            <w:shd w:val="clear" w:color="auto" w:fill="D9D9D9"/>
          </w:tcPr>
          <w:p w14:paraId="4C23BA27"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18</w:t>
            </w:r>
          </w:p>
          <w:p w14:paraId="11A93566"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WYBÓR NAJKORZYSTNIEJSZEJ OFERTY</w:t>
            </w:r>
          </w:p>
        </w:tc>
      </w:tr>
    </w:tbl>
    <w:p w14:paraId="74838FFA" w14:textId="77777777" w:rsidR="001835D3" w:rsidRPr="007D3593" w:rsidRDefault="001835D3" w:rsidP="002653B6">
      <w:pPr>
        <w:pStyle w:val="Kolorowalistaakcent11"/>
        <w:tabs>
          <w:tab w:val="left" w:pos="709"/>
          <w:tab w:val="left" w:pos="1276"/>
          <w:tab w:val="left" w:pos="1418"/>
        </w:tabs>
        <w:spacing w:before="0" w:after="0" w:line="300" w:lineRule="auto"/>
        <w:ind w:left="0"/>
        <w:rPr>
          <w:rFonts w:ascii="Cambria" w:hAnsi="Cambria" w:cs="Cambria"/>
          <w:color w:val="000000"/>
          <w:lang w:val="pl-PL"/>
        </w:rPr>
      </w:pPr>
    </w:p>
    <w:p w14:paraId="7637515E" w14:textId="77777777" w:rsidR="001835D3" w:rsidRPr="007D3593" w:rsidRDefault="001835D3" w:rsidP="002653B6">
      <w:pPr>
        <w:pStyle w:val="Akapitzlist2"/>
        <w:numPr>
          <w:ilvl w:val="1"/>
          <w:numId w:val="26"/>
        </w:numPr>
        <w:shd w:val="clear" w:color="auto" w:fill="FFFFFF"/>
        <w:tabs>
          <w:tab w:val="left" w:pos="709"/>
        </w:tabs>
        <w:spacing w:before="0" w:after="0" w:line="300" w:lineRule="auto"/>
        <w:ind w:left="709" w:hanging="709"/>
        <w:rPr>
          <w:rFonts w:ascii="Cambria" w:hAnsi="Cambria" w:cs="Cambria"/>
          <w:b/>
          <w:bCs/>
          <w:color w:val="000000"/>
          <w:sz w:val="24"/>
          <w:lang w:val="pl-PL"/>
        </w:rPr>
      </w:pPr>
      <w:r w:rsidRPr="007D3593">
        <w:rPr>
          <w:rFonts w:ascii="Cambria" w:hAnsi="Cambria" w:cs="Cambria"/>
          <w:color w:val="000000"/>
          <w:sz w:val="24"/>
          <w:szCs w:val="24"/>
          <w:lang w:val="pl-PL"/>
        </w:rPr>
        <w:t>Zamawiający wybiera najkorzystniejszą ofertę w terminie związania ofertą.</w:t>
      </w:r>
    </w:p>
    <w:p w14:paraId="43398466" w14:textId="77777777" w:rsidR="001835D3" w:rsidRPr="007D3593" w:rsidRDefault="001835D3" w:rsidP="002653B6">
      <w:pPr>
        <w:pStyle w:val="Listanumerowana22"/>
        <w:numPr>
          <w:ilvl w:val="1"/>
          <w:numId w:val="26"/>
        </w:numPr>
        <w:tabs>
          <w:tab w:val="left" w:pos="709"/>
          <w:tab w:val="left" w:pos="993"/>
        </w:tabs>
        <w:spacing w:line="300" w:lineRule="auto"/>
        <w:ind w:left="709" w:hanging="709"/>
        <w:rPr>
          <w:rFonts w:ascii="Cambria" w:hAnsi="Cambria" w:cs="Cambria"/>
          <w:color w:val="000000"/>
          <w:sz w:val="24"/>
          <w:lang w:val="pl-PL"/>
        </w:rPr>
      </w:pPr>
      <w:r w:rsidRPr="007D3593">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7D3593">
        <w:rPr>
          <w:rFonts w:ascii="Cambria" w:hAnsi="Cambria" w:cs="Arial"/>
          <w:color w:val="000000"/>
          <w:sz w:val="24"/>
          <w:lang w:val="pl-PL"/>
        </w:rPr>
        <w:t xml:space="preserve"> z zastrzeżeniem art. 226 ust. 1 pkt 13 ustawy </w:t>
      </w:r>
      <w:proofErr w:type="spellStart"/>
      <w:r w:rsidRPr="007D3593">
        <w:rPr>
          <w:rFonts w:ascii="Cambria" w:hAnsi="Cambria" w:cs="Arial"/>
          <w:color w:val="000000"/>
          <w:sz w:val="24"/>
          <w:lang w:val="pl-PL"/>
        </w:rPr>
        <w:t>Pzp</w:t>
      </w:r>
      <w:proofErr w:type="spellEnd"/>
      <w:r w:rsidRPr="007D3593">
        <w:rPr>
          <w:rFonts w:ascii="Cambria" w:hAnsi="Cambria" w:cs="Cambria"/>
          <w:color w:val="000000"/>
          <w:sz w:val="24"/>
          <w:lang w:val="pl-PL"/>
        </w:rPr>
        <w:t>.</w:t>
      </w:r>
    </w:p>
    <w:p w14:paraId="109923A2" w14:textId="77777777" w:rsidR="001835D3" w:rsidRPr="007D3593" w:rsidRDefault="001835D3" w:rsidP="002653B6">
      <w:pPr>
        <w:pStyle w:val="Listanumerowana22"/>
        <w:numPr>
          <w:ilvl w:val="1"/>
          <w:numId w:val="26"/>
        </w:numPr>
        <w:tabs>
          <w:tab w:val="left" w:pos="709"/>
          <w:tab w:val="left" w:pos="993"/>
        </w:tabs>
        <w:spacing w:line="300" w:lineRule="auto"/>
        <w:ind w:left="709" w:hanging="709"/>
        <w:rPr>
          <w:rFonts w:ascii="Cambria" w:hAnsi="Cambria" w:cs="Cambria"/>
          <w:color w:val="000000"/>
          <w:sz w:val="24"/>
          <w:lang w:val="pl-PL"/>
        </w:rPr>
      </w:pPr>
      <w:r w:rsidRPr="007D3593">
        <w:rPr>
          <w:rFonts w:ascii="Cambria" w:hAnsi="Cambria" w:cs="Cambria"/>
          <w:color w:val="000000"/>
          <w:sz w:val="24"/>
          <w:lang w:val="pl-PL"/>
        </w:rPr>
        <w:t xml:space="preserve">Stosownie do art. 253 ust. 1 ustawy </w:t>
      </w:r>
      <w:proofErr w:type="spellStart"/>
      <w:r w:rsidRPr="007D3593">
        <w:rPr>
          <w:rFonts w:ascii="Cambria" w:hAnsi="Cambria" w:cs="Cambria"/>
          <w:color w:val="000000"/>
          <w:sz w:val="24"/>
          <w:lang w:val="pl-PL"/>
        </w:rPr>
        <w:t>Pzp</w:t>
      </w:r>
      <w:proofErr w:type="spellEnd"/>
      <w:r w:rsidRPr="007D3593">
        <w:rPr>
          <w:rFonts w:ascii="Cambria" w:hAnsi="Cambria" w:cs="Cambria"/>
          <w:color w:val="000000"/>
          <w:sz w:val="24"/>
          <w:lang w:val="pl-PL"/>
        </w:rPr>
        <w:t xml:space="preserve">, Zamawiający niezwłocznie po wyborze najkorzystniejszej oferty informuje równocześnie Wykonawców, którzy złożyli </w:t>
      </w:r>
      <w:r w:rsidRPr="007D3593">
        <w:rPr>
          <w:rFonts w:ascii="Cambria" w:hAnsi="Cambria" w:cs="Cambria"/>
          <w:color w:val="000000"/>
          <w:sz w:val="24"/>
          <w:lang w:val="pl-PL"/>
        </w:rPr>
        <w:br/>
        <w:t>oferty, o:</w:t>
      </w:r>
    </w:p>
    <w:p w14:paraId="5DF8CAE0" w14:textId="24BC0485" w:rsidR="001835D3" w:rsidRPr="007D3593" w:rsidRDefault="001835D3" w:rsidP="002653B6">
      <w:pPr>
        <w:pStyle w:val="Akapitzlist2"/>
        <w:numPr>
          <w:ilvl w:val="0"/>
          <w:numId w:val="25"/>
        </w:numPr>
        <w:tabs>
          <w:tab w:val="left" w:pos="1134"/>
          <w:tab w:val="left" w:pos="1276"/>
        </w:tabs>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i nazwiska, siedziby albo miejsca zamieszkania, jeżeli są miejscami wykonywania działalności Wykonawców, którzy złożyli oferty, a także punktację przyznaną ofertom w każdym kryterium oceny ofert i łączną punktację,</w:t>
      </w:r>
    </w:p>
    <w:p w14:paraId="2C8BE917" w14:textId="77777777" w:rsidR="001835D3" w:rsidRPr="007D3593" w:rsidRDefault="001835D3" w:rsidP="002653B6">
      <w:pPr>
        <w:pStyle w:val="Akapitzlist2"/>
        <w:numPr>
          <w:ilvl w:val="0"/>
          <w:numId w:val="25"/>
        </w:numPr>
        <w:tabs>
          <w:tab w:val="left" w:pos="1134"/>
          <w:tab w:val="left" w:pos="1276"/>
        </w:tabs>
        <w:spacing w:before="0" w:after="0" w:line="300" w:lineRule="auto"/>
        <w:ind w:left="1134" w:hanging="425"/>
        <w:rPr>
          <w:rFonts w:ascii="Cambria" w:hAnsi="Cambria" w:cs="Cambria"/>
          <w:i/>
          <w:color w:val="000000"/>
          <w:sz w:val="24"/>
          <w:szCs w:val="24"/>
          <w:lang w:val="pl-PL"/>
        </w:rPr>
      </w:pPr>
      <w:r w:rsidRPr="007D3593">
        <w:rPr>
          <w:rFonts w:ascii="Cambria" w:hAnsi="Cambria" w:cs="Cambria"/>
          <w:color w:val="000000"/>
          <w:sz w:val="24"/>
          <w:szCs w:val="24"/>
          <w:lang w:val="pl-PL"/>
        </w:rPr>
        <w:t>Wykonawcach, których oferty zostały odrzucone.</w:t>
      </w:r>
    </w:p>
    <w:p w14:paraId="0E79D88C" w14:textId="77777777" w:rsidR="001835D3" w:rsidRPr="007D3593" w:rsidRDefault="001835D3" w:rsidP="002653B6">
      <w:pPr>
        <w:pStyle w:val="Akapitzlist2"/>
        <w:tabs>
          <w:tab w:val="left" w:pos="709"/>
          <w:tab w:val="left" w:pos="1276"/>
          <w:tab w:val="left" w:pos="1418"/>
        </w:tabs>
        <w:spacing w:before="0" w:after="0" w:line="300" w:lineRule="auto"/>
        <w:ind w:left="709" w:hanging="709"/>
        <w:rPr>
          <w:rFonts w:ascii="Cambria" w:hAnsi="Cambria" w:cs="Cambria"/>
          <w:i/>
          <w:color w:val="000000"/>
          <w:sz w:val="24"/>
          <w:szCs w:val="24"/>
          <w:lang w:val="pl-PL"/>
        </w:rPr>
      </w:pPr>
      <w:r w:rsidRPr="007D3593">
        <w:rPr>
          <w:rFonts w:ascii="Cambria" w:hAnsi="Cambria" w:cs="Cambria"/>
          <w:i/>
          <w:color w:val="000000"/>
          <w:sz w:val="24"/>
          <w:szCs w:val="24"/>
          <w:lang w:val="pl-PL"/>
        </w:rPr>
        <w:tab/>
        <w:t>podaj</w:t>
      </w:r>
      <w:r w:rsidRPr="007D3593">
        <w:rPr>
          <w:rFonts w:ascii="Cambria" w:eastAsia="Calibri" w:hAnsi="Cambria" w:cs="Cambria"/>
          <w:i/>
          <w:color w:val="000000"/>
          <w:sz w:val="24"/>
          <w:szCs w:val="24"/>
          <w:lang w:val="pl-PL"/>
        </w:rPr>
        <w:t>ą</w:t>
      </w:r>
      <w:r w:rsidRPr="007D3593">
        <w:rPr>
          <w:rFonts w:ascii="Cambria" w:hAnsi="Cambria" w:cs="Cambria"/>
          <w:i/>
          <w:color w:val="000000"/>
          <w:sz w:val="24"/>
          <w:szCs w:val="24"/>
          <w:lang w:val="pl-PL"/>
        </w:rPr>
        <w:t>c uzasadnienie faktyczne i prawne.</w:t>
      </w:r>
    </w:p>
    <w:p w14:paraId="73752762" w14:textId="5120D203" w:rsidR="001D2783" w:rsidRPr="007D3593" w:rsidRDefault="001D2783" w:rsidP="002653B6">
      <w:pPr>
        <w:tabs>
          <w:tab w:val="left" w:pos="709"/>
          <w:tab w:val="left" w:pos="1276"/>
          <w:tab w:val="left" w:pos="1418"/>
        </w:tabs>
        <w:spacing w:line="300" w:lineRule="auto"/>
        <w:ind w:left="709" w:hanging="709"/>
        <w:jc w:val="both"/>
        <w:rPr>
          <w:rFonts w:ascii="Cambria" w:hAnsi="Cambria" w:cs="Arial"/>
          <w:bCs/>
          <w:color w:val="000000" w:themeColor="text1"/>
          <w:lang w:val="pl-PL"/>
        </w:rPr>
      </w:pPr>
      <w:r w:rsidRPr="007D3593">
        <w:rPr>
          <w:rFonts w:ascii="Cambria" w:hAnsi="Cambria" w:cs="Arial"/>
          <w:b/>
          <w:color w:val="000000" w:themeColor="text1"/>
          <w:lang w:val="pl-PL"/>
        </w:rPr>
        <w:t>18.4</w:t>
      </w:r>
      <w:r w:rsidRPr="007D3593">
        <w:rPr>
          <w:rFonts w:ascii="Cambria" w:hAnsi="Cambria" w:cs="Arial"/>
          <w:bCs/>
          <w:color w:val="000000" w:themeColor="text1"/>
          <w:lang w:val="pl-PL"/>
        </w:rPr>
        <w:t xml:space="preserve"> </w:t>
      </w:r>
      <w:r w:rsidR="00B615D2" w:rsidRPr="007D3593">
        <w:rPr>
          <w:rFonts w:ascii="Cambria" w:hAnsi="Cambria" w:cs="Arial"/>
          <w:bCs/>
          <w:color w:val="000000" w:themeColor="text1"/>
          <w:lang w:val="pl-PL"/>
        </w:rPr>
        <w:tab/>
      </w:r>
      <w:r w:rsidRPr="007D3593">
        <w:rPr>
          <w:rFonts w:ascii="Cambria" w:hAnsi="Cambria" w:cs="Arial"/>
          <w:bCs/>
          <w:color w:val="000000" w:themeColor="text1"/>
          <w:lang w:val="pl-PL"/>
        </w:rPr>
        <w:t xml:space="preserve">Zamawiający udostępnia niezwłocznie informacje, o których mowa w pkt </w:t>
      </w:r>
      <w:r w:rsidRPr="007D3593">
        <w:rPr>
          <w:rFonts w:ascii="Cambria" w:hAnsi="Cambria"/>
          <w:color w:val="000000"/>
          <w:lang w:val="pl-PL"/>
        </w:rPr>
        <w:t xml:space="preserve">18.3 </w:t>
      </w:r>
      <w:proofErr w:type="spellStart"/>
      <w:r w:rsidRPr="007D3593">
        <w:rPr>
          <w:rFonts w:ascii="Cambria" w:hAnsi="Cambria"/>
          <w:color w:val="000000"/>
          <w:lang w:val="pl-PL"/>
        </w:rPr>
        <w:t>tire</w:t>
      </w:r>
      <w:r w:rsidR="00BC3FA5" w:rsidRPr="007D3593">
        <w:rPr>
          <w:rFonts w:ascii="Cambria" w:hAnsi="Cambria"/>
          <w:color w:val="000000"/>
          <w:lang w:val="pl-PL"/>
        </w:rPr>
        <w:t>t</w:t>
      </w:r>
      <w:proofErr w:type="spellEnd"/>
      <w:r w:rsidR="00BC3FA5" w:rsidRPr="007D3593">
        <w:rPr>
          <w:rFonts w:ascii="Cambria" w:hAnsi="Cambria"/>
          <w:color w:val="000000"/>
          <w:lang w:val="pl-PL"/>
        </w:rPr>
        <w:t xml:space="preserve"> </w:t>
      </w:r>
      <w:r w:rsidRPr="007D3593">
        <w:rPr>
          <w:rFonts w:ascii="Cambria" w:hAnsi="Cambria"/>
          <w:color w:val="000000"/>
          <w:lang w:val="pl-PL"/>
        </w:rPr>
        <w:t>pierwszy SWZ</w:t>
      </w:r>
      <w:r w:rsidRPr="007D3593">
        <w:rPr>
          <w:rFonts w:ascii="Cambria" w:hAnsi="Cambria" w:cs="Arial"/>
          <w:bCs/>
          <w:color w:val="000000" w:themeColor="text1"/>
          <w:lang w:val="pl-PL"/>
        </w:rPr>
        <w:t>, na stronie internetowej prowadzonego postępowania</w:t>
      </w:r>
      <w:r w:rsidR="00996790" w:rsidRPr="007D3593">
        <w:rPr>
          <w:rFonts w:ascii="Cambria" w:hAnsi="Cambria" w:cs="Arial"/>
          <w:bCs/>
          <w:color w:val="000000" w:themeColor="text1"/>
          <w:lang w:val="pl-PL"/>
        </w:rPr>
        <w:t>, o której mowa w pkt. 1.2 SWZ.</w:t>
      </w:r>
    </w:p>
    <w:p w14:paraId="7074C11A" w14:textId="77777777" w:rsidR="001D2783" w:rsidRPr="007D3593" w:rsidRDefault="001D2783" w:rsidP="002653B6">
      <w:pPr>
        <w:pStyle w:val="Akapitzlist2"/>
        <w:tabs>
          <w:tab w:val="left" w:pos="709"/>
          <w:tab w:val="left" w:pos="1276"/>
          <w:tab w:val="left" w:pos="1418"/>
        </w:tabs>
        <w:spacing w:before="0" w:after="0" w:line="300" w:lineRule="auto"/>
        <w:ind w:left="709" w:hanging="709"/>
        <w:rPr>
          <w:rFonts w:ascii="Cambria" w:hAnsi="Cambria" w:cs="Cambria"/>
          <w:bCs/>
          <w:color w:val="000000"/>
          <w:sz w:val="24"/>
          <w:szCs w:val="24"/>
          <w:lang w:val="pl-PL"/>
        </w:rPr>
      </w:pPr>
    </w:p>
    <w:p w14:paraId="4A20EEDE" w14:textId="77777777" w:rsidR="001835D3" w:rsidRPr="007D3593" w:rsidRDefault="001835D3" w:rsidP="002653B6">
      <w:pPr>
        <w:pStyle w:val="Kolorowalistaakcent11"/>
        <w:tabs>
          <w:tab w:val="left" w:pos="1134"/>
          <w:tab w:val="left" w:pos="1276"/>
          <w:tab w:val="left" w:pos="1418"/>
        </w:tabs>
        <w:spacing w:before="0" w:after="0" w:line="300" w:lineRule="auto"/>
        <w:ind w:left="0"/>
        <w:rPr>
          <w:rFonts w:ascii="Cambria" w:hAnsi="Cambria" w:cs="Cambria"/>
          <w:vanish/>
          <w:sz w:val="24"/>
          <w:szCs w:val="24"/>
          <w:lang w:val="pl-PL"/>
        </w:rPr>
      </w:pPr>
    </w:p>
    <w:tbl>
      <w:tblPr>
        <w:tblW w:w="9072" w:type="dxa"/>
        <w:tblLayout w:type="fixed"/>
        <w:tblLook w:val="0000" w:firstRow="0" w:lastRow="0" w:firstColumn="0" w:lastColumn="0" w:noHBand="0" w:noVBand="0"/>
      </w:tblPr>
      <w:tblGrid>
        <w:gridCol w:w="9072"/>
      </w:tblGrid>
      <w:tr w:rsidR="001835D3" w:rsidRPr="00134463" w14:paraId="1149AD35" w14:textId="77777777" w:rsidTr="00996790">
        <w:trPr>
          <w:trHeight w:val="1015"/>
        </w:trPr>
        <w:tc>
          <w:tcPr>
            <w:tcW w:w="9072" w:type="dxa"/>
            <w:tcBorders>
              <w:bottom w:val="single" w:sz="4" w:space="0" w:color="000000"/>
            </w:tcBorders>
            <w:shd w:val="clear" w:color="auto" w:fill="D9D9D9"/>
          </w:tcPr>
          <w:p w14:paraId="6C788E31"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19</w:t>
            </w:r>
          </w:p>
          <w:p w14:paraId="67F3DBF1" w14:textId="04EBBCC1"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INFORMACJE O FORMALNOŚCIACH, JAKIE MUSZĄ ZOSTAĆ DOPEŁNIONE </w:t>
            </w:r>
            <w:r w:rsidR="00A31919" w:rsidRPr="007D3593">
              <w:rPr>
                <w:rFonts w:ascii="Cambria" w:hAnsi="Cambria" w:cs="Cambria"/>
                <w:b/>
                <w:sz w:val="26"/>
                <w:szCs w:val="26"/>
                <w:lang w:val="pl-PL"/>
              </w:rPr>
              <w:br/>
            </w:r>
            <w:r w:rsidRPr="007D3593">
              <w:rPr>
                <w:rFonts w:ascii="Cambria" w:hAnsi="Cambria" w:cs="Cambria"/>
                <w:b/>
                <w:sz w:val="26"/>
                <w:szCs w:val="26"/>
                <w:lang w:val="pl-PL"/>
              </w:rPr>
              <w:t>PO WYBORZE OFERTY W CELU ZAWARCIA UMOWY W SPRAWIE ZAMÓWIENIA PUBLICZNEGO</w:t>
            </w:r>
          </w:p>
        </w:tc>
      </w:tr>
    </w:tbl>
    <w:p w14:paraId="52867902"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0BDD28C2"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3E714496"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Osoby reprezentujące Wykonawcę przy podpisywaniu umowy powinny posiadać ze sobą dokumenty potwierdzające ich umocowanie do reprezentowania </w:t>
      </w:r>
      <w:r w:rsidRPr="007D3593">
        <w:rPr>
          <w:rFonts w:ascii="Cambria" w:hAnsi="Cambria" w:cs="Cambria"/>
          <w:sz w:val="24"/>
          <w:szCs w:val="24"/>
          <w:lang w:val="pl-PL"/>
        </w:rPr>
        <w:lastRenderedPageBreak/>
        <w:t xml:space="preserve">Wykonawcy, </w:t>
      </w:r>
      <w:r w:rsidR="005234D0" w:rsidRPr="007D3593">
        <w:rPr>
          <w:rFonts w:ascii="Cambria" w:hAnsi="Cambria" w:cs="Cambria"/>
          <w:sz w:val="24"/>
          <w:szCs w:val="24"/>
          <w:lang w:val="pl-PL"/>
        </w:rPr>
        <w:br/>
      </w:r>
      <w:r w:rsidRPr="007D3593">
        <w:rPr>
          <w:rFonts w:ascii="Cambria" w:hAnsi="Cambria" w:cs="Cambria"/>
          <w:sz w:val="24"/>
          <w:szCs w:val="24"/>
          <w:lang w:val="pl-PL"/>
        </w:rPr>
        <w:t>o ile umocowanie to nie będzie wynikać z dokumentów załączonych do oferty.</w:t>
      </w:r>
    </w:p>
    <w:p w14:paraId="1A610B7B"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O terminie złożenia dokumentu, o którym mowa w pkt 19.1 SWZ Zamawiający powiadomi Wykonawcę odrębnym pismem.</w:t>
      </w:r>
    </w:p>
    <w:p w14:paraId="1802311F" w14:textId="77777777" w:rsidR="005234D0"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Wykonawca zobowiązany jest do wniesienia zabezpieczenia należytego wykonania umowy na warunkach określonych w rozdziale 20 niniejszej SWZ</w:t>
      </w:r>
      <w:r w:rsidR="00632E68" w:rsidRPr="007D3593">
        <w:rPr>
          <w:rFonts w:ascii="Cambria" w:hAnsi="Cambria" w:cs="Cambria"/>
          <w:sz w:val="24"/>
          <w:szCs w:val="24"/>
          <w:lang w:val="pl-PL"/>
        </w:rPr>
        <w:t>.</w:t>
      </w:r>
    </w:p>
    <w:p w14:paraId="27233806" w14:textId="2D6681CE" w:rsidR="00632E68" w:rsidRPr="007D3593" w:rsidRDefault="00632E68" w:rsidP="002653B6">
      <w:pPr>
        <w:numPr>
          <w:ilvl w:val="1"/>
          <w:numId w:val="20"/>
        </w:numPr>
        <w:pBdr>
          <w:top w:val="nil"/>
          <w:left w:val="nil"/>
          <w:bottom w:val="nil"/>
          <w:right w:val="nil"/>
          <w:between w:val="nil"/>
        </w:pBdr>
        <w:suppressAutoHyphens w:val="0"/>
        <w:spacing w:line="300" w:lineRule="auto"/>
        <w:ind w:left="709" w:hanging="709"/>
        <w:jc w:val="both"/>
        <w:rPr>
          <w:rFonts w:ascii="Cambria" w:eastAsia="Cambria" w:hAnsi="Cambria" w:cs="Cambria"/>
          <w:color w:val="000000"/>
          <w:lang w:val="pl-PL"/>
        </w:rPr>
      </w:pPr>
      <w:r w:rsidRPr="007D3593">
        <w:rPr>
          <w:rFonts w:ascii="Cambria" w:eastAsia="Cambria" w:hAnsi="Cambria" w:cs="Cambria"/>
          <w:color w:val="000000"/>
          <w:lang w:val="pl-PL"/>
        </w:rPr>
        <w:t xml:space="preserve">Wykonawca </w:t>
      </w:r>
      <w:r w:rsidRPr="007D3593">
        <w:rPr>
          <w:rFonts w:ascii="Cambria" w:eastAsia="Cambria" w:hAnsi="Cambria" w:cs="Cambria"/>
          <w:b/>
          <w:color w:val="000000"/>
          <w:u w:val="single"/>
          <w:lang w:val="pl-PL"/>
        </w:rPr>
        <w:t>przed podpisaniem umowy</w:t>
      </w:r>
      <w:r w:rsidRPr="007D3593">
        <w:rPr>
          <w:rFonts w:ascii="Cambria" w:eastAsia="Cambria" w:hAnsi="Cambria" w:cs="Cambria"/>
          <w:color w:val="000000"/>
          <w:lang w:val="pl-PL"/>
        </w:rPr>
        <w:t xml:space="preserve"> złoży Zamawiającemu </w:t>
      </w:r>
      <w:r w:rsidRPr="007D3593">
        <w:rPr>
          <w:rFonts w:ascii="Cambria" w:eastAsia="Cambria" w:hAnsi="Cambria" w:cs="Cambria"/>
          <w:b/>
          <w:color w:val="000000"/>
          <w:lang w:val="pl-PL"/>
        </w:rPr>
        <w:t>kosztorys uproszczony wskazujący sposób wyliczenia ceny ofertowej z podziałem na branże i zakres rzeczowy zamówienia</w:t>
      </w:r>
      <w:r w:rsidR="006D5EAC" w:rsidRPr="007D3593">
        <w:rPr>
          <w:rFonts w:ascii="Cambria" w:eastAsia="Cambria" w:hAnsi="Cambria" w:cs="Cambria"/>
          <w:b/>
          <w:color w:val="000000"/>
          <w:lang w:val="pl-PL"/>
        </w:rPr>
        <w:t xml:space="preserve"> </w:t>
      </w:r>
      <w:r w:rsidR="006D5EAC" w:rsidRPr="007D3593">
        <w:rPr>
          <w:rFonts w:ascii="Cambria" w:hAnsi="Cambria" w:cs="Calibri"/>
          <w:lang w:val="pl-PL"/>
        </w:rPr>
        <w:t xml:space="preserve">z wyszczególnieniem zastosowanych </w:t>
      </w:r>
      <w:r w:rsidR="00EE124D" w:rsidRPr="007D3593">
        <w:rPr>
          <w:rFonts w:ascii="Cambria" w:hAnsi="Cambria" w:cs="Calibri"/>
          <w:lang w:val="pl-PL"/>
        </w:rPr>
        <w:br/>
      </w:r>
      <w:r w:rsidR="006D5EAC" w:rsidRPr="007D3593">
        <w:rPr>
          <w:rFonts w:ascii="Cambria" w:hAnsi="Cambria" w:cs="Calibri"/>
          <w:lang w:val="pl-PL"/>
        </w:rPr>
        <w:t xml:space="preserve">w kosztorysie ofertowym składników cenotwórczych (stawka r-g w zł; </w:t>
      </w:r>
      <w:proofErr w:type="spellStart"/>
      <w:r w:rsidR="006D5EAC" w:rsidRPr="007D3593">
        <w:rPr>
          <w:rFonts w:ascii="Cambria" w:hAnsi="Cambria" w:cs="Calibri"/>
          <w:lang w:val="pl-PL"/>
        </w:rPr>
        <w:t>Kp</w:t>
      </w:r>
      <w:proofErr w:type="spellEnd"/>
      <w:r w:rsidR="006D5EAC" w:rsidRPr="007D3593">
        <w:rPr>
          <w:rFonts w:ascii="Cambria" w:hAnsi="Cambria" w:cs="Calibri"/>
          <w:lang w:val="pl-PL"/>
        </w:rPr>
        <w:t xml:space="preserve"> - koszty pośrednie w % od R i S; </w:t>
      </w:r>
      <w:proofErr w:type="spellStart"/>
      <w:r w:rsidR="006D5EAC" w:rsidRPr="007D3593">
        <w:rPr>
          <w:rFonts w:ascii="Cambria" w:hAnsi="Cambria" w:cs="Calibri"/>
          <w:lang w:val="pl-PL"/>
        </w:rPr>
        <w:t>Kz</w:t>
      </w:r>
      <w:proofErr w:type="spellEnd"/>
      <w:r w:rsidR="006D5EAC" w:rsidRPr="007D3593">
        <w:rPr>
          <w:rFonts w:ascii="Cambria" w:hAnsi="Cambria" w:cs="Calibri"/>
          <w:lang w:val="pl-PL"/>
        </w:rPr>
        <w:t xml:space="preserve"> – koszty zakupu w % od M; Z- zysk w % od R, S, </w:t>
      </w:r>
      <w:proofErr w:type="spellStart"/>
      <w:r w:rsidR="006D5EAC" w:rsidRPr="007D3593">
        <w:rPr>
          <w:rFonts w:ascii="Cambria" w:hAnsi="Cambria" w:cs="Calibri"/>
          <w:lang w:val="pl-PL"/>
        </w:rPr>
        <w:t>Kp</w:t>
      </w:r>
      <w:proofErr w:type="spellEnd"/>
      <w:r w:rsidR="006D5EAC" w:rsidRPr="007D3593">
        <w:rPr>
          <w:rFonts w:ascii="Cambria" w:hAnsi="Cambria" w:cs="Calibri"/>
          <w:lang w:val="pl-PL"/>
        </w:rPr>
        <w:t>)</w:t>
      </w:r>
      <w:r w:rsidRPr="007D3593">
        <w:rPr>
          <w:rFonts w:ascii="Cambria" w:eastAsia="Cambria" w:hAnsi="Cambria" w:cs="Cambria"/>
          <w:b/>
          <w:color w:val="000000"/>
          <w:lang w:val="pl-PL"/>
        </w:rPr>
        <w:t>.</w:t>
      </w:r>
    </w:p>
    <w:p w14:paraId="0D28F5C8" w14:textId="77777777" w:rsidR="00152971" w:rsidRPr="007D3593" w:rsidRDefault="00152971" w:rsidP="002653B6">
      <w:pPr>
        <w:pBdr>
          <w:top w:val="nil"/>
          <w:left w:val="nil"/>
          <w:bottom w:val="nil"/>
          <w:right w:val="nil"/>
          <w:between w:val="nil"/>
        </w:pBdr>
        <w:suppressAutoHyphens w:val="0"/>
        <w:spacing w:line="300" w:lineRule="auto"/>
        <w:ind w:left="709"/>
        <w:jc w:val="both"/>
        <w:rPr>
          <w:rFonts w:ascii="Cambria" w:eastAsia="Cambria" w:hAnsi="Cambria" w:cs="Cambria"/>
          <w:color w:val="000000"/>
          <w:lang w:val="pl-PL"/>
        </w:rPr>
      </w:pPr>
    </w:p>
    <w:tbl>
      <w:tblPr>
        <w:tblW w:w="0" w:type="auto"/>
        <w:tblLayout w:type="fixed"/>
        <w:tblLook w:val="0000" w:firstRow="0" w:lastRow="0" w:firstColumn="0" w:lastColumn="0" w:noHBand="0" w:noVBand="0"/>
      </w:tblPr>
      <w:tblGrid>
        <w:gridCol w:w="9072"/>
      </w:tblGrid>
      <w:tr w:rsidR="001835D3" w:rsidRPr="00134463" w14:paraId="57A26F08" w14:textId="77777777" w:rsidTr="00996790">
        <w:tc>
          <w:tcPr>
            <w:tcW w:w="9072" w:type="dxa"/>
            <w:tcBorders>
              <w:bottom w:val="single" w:sz="4" w:space="0" w:color="000000"/>
            </w:tcBorders>
            <w:shd w:val="clear" w:color="auto" w:fill="D9D9D9"/>
          </w:tcPr>
          <w:p w14:paraId="7769A496"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20</w:t>
            </w:r>
          </w:p>
          <w:p w14:paraId="2ADC11C5"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WYMAGANIA DOTYCZĄCE ZABEZPIECZENIA NALEŻYTEGO </w:t>
            </w:r>
            <w:r w:rsidRPr="007D3593">
              <w:rPr>
                <w:rFonts w:ascii="Cambria" w:hAnsi="Cambria" w:cs="Cambria"/>
                <w:b/>
                <w:sz w:val="26"/>
                <w:szCs w:val="26"/>
                <w:lang w:val="pl-PL"/>
              </w:rPr>
              <w:br/>
              <w:t>WYKONANIA UMOWY</w:t>
            </w:r>
          </w:p>
        </w:tc>
      </w:tr>
    </w:tbl>
    <w:p w14:paraId="0D8A7627" w14:textId="77777777" w:rsidR="001835D3" w:rsidRPr="007D3593" w:rsidRDefault="001835D3" w:rsidP="002653B6">
      <w:pPr>
        <w:pStyle w:val="Kolorowalistaakcent11"/>
        <w:tabs>
          <w:tab w:val="left" w:pos="709"/>
        </w:tabs>
        <w:spacing w:before="0" w:after="0" w:line="300" w:lineRule="auto"/>
        <w:rPr>
          <w:rFonts w:ascii="Cambria" w:hAnsi="Cambria" w:cs="Cambria"/>
          <w:bCs/>
          <w:sz w:val="16"/>
          <w:szCs w:val="16"/>
          <w:lang w:val="pl-PL"/>
        </w:rPr>
      </w:pPr>
    </w:p>
    <w:p w14:paraId="13E36D65"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 xml:space="preserve">Wykonawca, którego oferta zostanie uznana za najkorzystniejszą, zobowiązany będzie do wniesienia zabezpieczenia należytego wykonania umowy w wysokości </w:t>
      </w:r>
      <w:r w:rsidR="005234D0" w:rsidRPr="007D3593">
        <w:rPr>
          <w:rFonts w:ascii="Cambria" w:hAnsi="Cambria" w:cs="Cambria"/>
          <w:b/>
          <w:bCs/>
          <w:sz w:val="24"/>
          <w:szCs w:val="24"/>
          <w:lang w:val="pl-PL"/>
        </w:rPr>
        <w:t>5</w:t>
      </w:r>
      <w:r w:rsidRPr="007D3593">
        <w:rPr>
          <w:rFonts w:ascii="Cambria" w:hAnsi="Cambria" w:cs="Cambria"/>
          <w:b/>
          <w:bCs/>
          <w:sz w:val="24"/>
          <w:szCs w:val="24"/>
          <w:lang w:val="pl-PL"/>
        </w:rPr>
        <w:t>% ceny brutto oferty (z podatkiem VAT)</w:t>
      </w:r>
      <w:r w:rsidRPr="007D3593">
        <w:rPr>
          <w:rFonts w:ascii="Cambria" w:hAnsi="Cambria" w:cs="Helvetica"/>
          <w:i/>
          <w:iCs/>
          <w:sz w:val="24"/>
          <w:szCs w:val="24"/>
          <w:lang w:val="pl-PL"/>
        </w:rPr>
        <w:t>.</w:t>
      </w:r>
    </w:p>
    <w:p w14:paraId="16E86A26"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Zabezpieczenie należytego wykonania umowy może być wniesione według wyboru Wykonawcy w jednej lub w kilku następujących formach:</w:t>
      </w:r>
    </w:p>
    <w:p w14:paraId="6D3CFEF5" w14:textId="77777777" w:rsidR="001835D3" w:rsidRPr="007D3593" w:rsidRDefault="001835D3" w:rsidP="002653B6">
      <w:pPr>
        <w:pStyle w:val="Kolorowalistaakcent11"/>
        <w:numPr>
          <w:ilvl w:val="1"/>
          <w:numId w:val="14"/>
        </w:numPr>
        <w:tabs>
          <w:tab w:val="left" w:pos="993"/>
        </w:tabs>
        <w:spacing w:before="0" w:after="0" w:line="300" w:lineRule="auto"/>
        <w:ind w:left="993" w:hanging="283"/>
        <w:rPr>
          <w:rFonts w:ascii="Cambria" w:hAnsi="Cambria" w:cs="Cambria"/>
          <w:bCs/>
          <w:sz w:val="24"/>
          <w:szCs w:val="24"/>
          <w:lang w:val="pl-PL"/>
        </w:rPr>
      </w:pPr>
      <w:r w:rsidRPr="007D3593">
        <w:rPr>
          <w:rFonts w:ascii="Cambria" w:hAnsi="Cambria" w:cs="Cambria"/>
          <w:bCs/>
          <w:sz w:val="24"/>
          <w:szCs w:val="24"/>
          <w:lang w:val="pl-PL"/>
        </w:rPr>
        <w:t>pieniądzu,</w:t>
      </w:r>
    </w:p>
    <w:p w14:paraId="580DDDF6" w14:textId="77777777" w:rsidR="001835D3" w:rsidRPr="007D3593" w:rsidRDefault="001835D3" w:rsidP="002653B6">
      <w:pPr>
        <w:pStyle w:val="Kolorowalistaakcent11"/>
        <w:numPr>
          <w:ilvl w:val="1"/>
          <w:numId w:val="14"/>
        </w:numPr>
        <w:tabs>
          <w:tab w:val="left" w:pos="993"/>
        </w:tabs>
        <w:spacing w:before="0" w:after="0" w:line="300" w:lineRule="auto"/>
        <w:ind w:left="993" w:hanging="283"/>
        <w:rPr>
          <w:rFonts w:ascii="Cambria" w:hAnsi="Cambria" w:cs="Cambria"/>
          <w:bCs/>
          <w:sz w:val="24"/>
          <w:szCs w:val="24"/>
          <w:lang w:val="pl-PL"/>
        </w:rPr>
      </w:pPr>
      <w:r w:rsidRPr="007D3593">
        <w:rPr>
          <w:rFonts w:ascii="Cambria" w:hAnsi="Cambria" w:cs="Cambria"/>
          <w:bCs/>
          <w:sz w:val="24"/>
          <w:szCs w:val="24"/>
          <w:lang w:val="pl-PL"/>
        </w:rPr>
        <w:t>poręczeniach bankowych lub poręczeniach spółdzielczej kasy oszczędnościowo-kredytowej, z tym, że poręczenie kasy jest zawsze zobowiązaniem pieniężnym,</w:t>
      </w:r>
    </w:p>
    <w:p w14:paraId="270901DB" w14:textId="77777777" w:rsidR="001835D3" w:rsidRPr="007D3593" w:rsidRDefault="001835D3" w:rsidP="002653B6">
      <w:pPr>
        <w:pStyle w:val="Kolorowalistaakcent11"/>
        <w:numPr>
          <w:ilvl w:val="1"/>
          <w:numId w:val="14"/>
        </w:numPr>
        <w:tabs>
          <w:tab w:val="left" w:pos="993"/>
        </w:tabs>
        <w:spacing w:before="0" w:after="0" w:line="300" w:lineRule="auto"/>
        <w:ind w:left="993" w:hanging="283"/>
        <w:rPr>
          <w:rFonts w:ascii="Cambria" w:hAnsi="Cambria" w:cs="Cambria"/>
          <w:bCs/>
          <w:sz w:val="24"/>
          <w:szCs w:val="24"/>
          <w:lang w:val="pl-PL"/>
        </w:rPr>
      </w:pPr>
      <w:r w:rsidRPr="007D3593">
        <w:rPr>
          <w:rFonts w:ascii="Cambria" w:hAnsi="Cambria" w:cs="Cambria"/>
          <w:bCs/>
          <w:sz w:val="24"/>
          <w:szCs w:val="24"/>
          <w:lang w:val="pl-PL"/>
        </w:rPr>
        <w:t xml:space="preserve">gwarancjach bankowych, </w:t>
      </w:r>
    </w:p>
    <w:p w14:paraId="1F990015" w14:textId="77777777" w:rsidR="001835D3" w:rsidRPr="007D3593" w:rsidRDefault="001835D3" w:rsidP="002653B6">
      <w:pPr>
        <w:pStyle w:val="Kolorowalistaakcent11"/>
        <w:numPr>
          <w:ilvl w:val="1"/>
          <w:numId w:val="14"/>
        </w:numPr>
        <w:tabs>
          <w:tab w:val="left" w:pos="993"/>
        </w:tabs>
        <w:spacing w:before="0" w:after="0" w:line="300" w:lineRule="auto"/>
        <w:ind w:left="993" w:hanging="283"/>
        <w:rPr>
          <w:rFonts w:ascii="Cambria" w:hAnsi="Cambria" w:cs="Cambria"/>
          <w:bCs/>
          <w:sz w:val="24"/>
          <w:szCs w:val="24"/>
          <w:lang w:val="pl-PL"/>
        </w:rPr>
      </w:pPr>
      <w:r w:rsidRPr="007D3593">
        <w:rPr>
          <w:rFonts w:ascii="Cambria" w:hAnsi="Cambria" w:cs="Cambria"/>
          <w:bCs/>
          <w:sz w:val="24"/>
          <w:szCs w:val="24"/>
          <w:lang w:val="pl-PL"/>
        </w:rPr>
        <w:t>gwarancjach ubezpieczeniowych,</w:t>
      </w:r>
    </w:p>
    <w:p w14:paraId="4BA4F115" w14:textId="77777777" w:rsidR="001835D3" w:rsidRPr="007D3593" w:rsidRDefault="001835D3" w:rsidP="002653B6">
      <w:pPr>
        <w:pStyle w:val="Kolorowalistaakcent11"/>
        <w:numPr>
          <w:ilvl w:val="1"/>
          <w:numId w:val="14"/>
        </w:numPr>
        <w:tabs>
          <w:tab w:val="left" w:pos="993"/>
        </w:tabs>
        <w:spacing w:before="0" w:after="0" w:line="300" w:lineRule="auto"/>
        <w:ind w:left="993" w:hanging="283"/>
        <w:rPr>
          <w:rFonts w:ascii="Cambria" w:hAnsi="Cambria" w:cs="Cambria"/>
          <w:bCs/>
          <w:sz w:val="24"/>
          <w:szCs w:val="24"/>
          <w:lang w:val="pl-PL"/>
        </w:rPr>
      </w:pPr>
      <w:r w:rsidRPr="007D3593">
        <w:rPr>
          <w:rFonts w:ascii="Cambria" w:hAnsi="Cambria" w:cs="Cambria"/>
          <w:bCs/>
          <w:sz w:val="24"/>
          <w:szCs w:val="24"/>
          <w:lang w:val="pl-PL"/>
        </w:rPr>
        <w:t>poręczeniach udzielanych przez podmioty, o których mowa w art. 6b ust. 5 pkt 2 ustawy z dnia 9 listopada 2000 r. o utworzeniu Polskiej Agencji Rozwoju Przedsiębiorczości.</w:t>
      </w:r>
    </w:p>
    <w:p w14:paraId="11C18919" w14:textId="77777777" w:rsidR="001835D3" w:rsidRPr="007D3593" w:rsidRDefault="001835D3" w:rsidP="002653B6">
      <w:pPr>
        <w:pStyle w:val="Kolorowalistaakcent11"/>
        <w:numPr>
          <w:ilvl w:val="1"/>
          <w:numId w:val="21"/>
        </w:numPr>
        <w:tabs>
          <w:tab w:val="left" w:pos="709"/>
        </w:tabs>
        <w:spacing w:before="0" w:after="0" w:line="300" w:lineRule="auto"/>
        <w:ind w:left="709" w:hanging="709"/>
        <w:rPr>
          <w:rFonts w:ascii="Cambria" w:eastAsia="Calibri" w:hAnsi="Cambria" w:cs="Cambria"/>
          <w:b/>
          <w:color w:val="000000"/>
          <w:sz w:val="24"/>
          <w:szCs w:val="24"/>
          <w:lang w:val="pl-PL"/>
        </w:rPr>
      </w:pPr>
      <w:r w:rsidRPr="007D3593">
        <w:rPr>
          <w:rFonts w:ascii="Cambria" w:hAnsi="Cambria" w:cs="Cambria"/>
          <w:bCs/>
          <w:sz w:val="24"/>
          <w:szCs w:val="24"/>
          <w:lang w:val="pl-PL"/>
        </w:rPr>
        <w:t>Zabezpieczenie wnoszone w pieniądzu wpłaca się przelewem na rachunek bankowy Zamawiającego:</w:t>
      </w:r>
    </w:p>
    <w:p w14:paraId="320D3BC8" w14:textId="1369A6C1" w:rsidR="00A31919" w:rsidRPr="007D3593" w:rsidRDefault="00A31919" w:rsidP="002653B6">
      <w:pPr>
        <w:tabs>
          <w:tab w:val="left" w:pos="709"/>
        </w:tabs>
        <w:spacing w:line="300" w:lineRule="auto"/>
        <w:jc w:val="both"/>
        <w:rPr>
          <w:rFonts w:ascii="Cambria" w:hAnsi="Cambria" w:cs="Arial"/>
          <w:b/>
          <w:lang w:val="pl-PL"/>
        </w:rPr>
      </w:pPr>
      <w:r w:rsidRPr="007D3593">
        <w:rPr>
          <w:rFonts w:ascii="Cambria" w:hAnsi="Cambria"/>
          <w:b/>
          <w:bCs/>
          <w:color w:val="1A1A1A"/>
          <w:lang w:val="pl-PL"/>
        </w:rPr>
        <w:tab/>
      </w:r>
      <w:r w:rsidRPr="007D3593">
        <w:rPr>
          <w:rFonts w:ascii="Cambria" w:hAnsi="Cambria" w:cs="Arial"/>
          <w:b/>
          <w:lang w:val="pl-PL"/>
        </w:rPr>
        <w:t xml:space="preserve">Bank Spółdzielczy w Krasnymstawie O/Nielisz, </w:t>
      </w:r>
    </w:p>
    <w:p w14:paraId="40BB2A45" w14:textId="77777777" w:rsidR="00A31919" w:rsidRPr="007D3593" w:rsidRDefault="00A31919" w:rsidP="002653B6">
      <w:pPr>
        <w:spacing w:line="300" w:lineRule="auto"/>
        <w:ind w:firstLine="709"/>
        <w:outlineLvl w:val="3"/>
        <w:rPr>
          <w:rFonts w:ascii="Cambria" w:hAnsi="Cambria" w:cs="Arial"/>
          <w:b/>
          <w:bCs/>
          <w:lang w:val="pl-PL"/>
        </w:rPr>
      </w:pPr>
      <w:r w:rsidRPr="007D3593">
        <w:rPr>
          <w:rFonts w:ascii="Cambria" w:hAnsi="Cambria" w:cs="Arial"/>
          <w:bCs/>
          <w:lang w:val="pl-PL"/>
        </w:rPr>
        <w:t xml:space="preserve">nr rachunku: </w:t>
      </w:r>
      <w:r w:rsidRPr="007D3593">
        <w:rPr>
          <w:rFonts w:ascii="Cambria" w:hAnsi="Cambria" w:cs="Arial"/>
          <w:b/>
          <w:lang w:val="pl-PL"/>
        </w:rPr>
        <w:t>93 9628 0007 2001 0000 0013 3351</w:t>
      </w:r>
    </w:p>
    <w:p w14:paraId="67515EE6" w14:textId="5FABD8F6" w:rsidR="00A31919" w:rsidRPr="007D3593" w:rsidRDefault="00A31919" w:rsidP="002653B6">
      <w:pPr>
        <w:tabs>
          <w:tab w:val="left" w:pos="851"/>
        </w:tabs>
        <w:spacing w:line="300" w:lineRule="auto"/>
        <w:ind w:left="720"/>
        <w:jc w:val="both"/>
        <w:rPr>
          <w:rFonts w:ascii="Cambria" w:hAnsi="Cambria" w:cs="Arial"/>
          <w:b/>
          <w:color w:val="000000"/>
          <w:lang w:val="pl-PL"/>
        </w:rPr>
      </w:pPr>
      <w:r w:rsidRPr="007D3593">
        <w:rPr>
          <w:rFonts w:ascii="Cambria" w:hAnsi="Cambria" w:cs="Helvetica"/>
          <w:b/>
          <w:bCs/>
          <w:lang w:val="pl-PL"/>
        </w:rPr>
        <w:t>Tytuł przelewu: „</w:t>
      </w:r>
      <w:r w:rsidRPr="007D3593">
        <w:rPr>
          <w:rFonts w:ascii="Cambria" w:hAnsi="Cambria" w:cs="Helvetica"/>
          <w:b/>
          <w:bCs/>
          <w:color w:val="000000" w:themeColor="text1"/>
          <w:lang w:val="pl-PL"/>
        </w:rPr>
        <w:t>Numer referencyjny</w:t>
      </w:r>
      <w:r w:rsidRPr="007D3593">
        <w:rPr>
          <w:rFonts w:ascii="Cambria" w:hAnsi="Cambria" w:cs="Helvetica"/>
          <w:b/>
          <w:bCs/>
          <w:lang w:val="pl-PL"/>
        </w:rPr>
        <w:t xml:space="preserve">: </w:t>
      </w:r>
      <w:r w:rsidRPr="007D3593">
        <w:rPr>
          <w:rFonts w:ascii="Cambria" w:hAnsi="Cambria"/>
          <w:b/>
          <w:color w:val="000000"/>
          <w:lang w:val="pl-PL"/>
        </w:rPr>
        <w:t>UZP.271.</w:t>
      </w:r>
      <w:r w:rsidR="00007592">
        <w:rPr>
          <w:rFonts w:ascii="Cambria" w:hAnsi="Cambria"/>
          <w:b/>
          <w:color w:val="000000"/>
          <w:lang w:val="pl-PL"/>
        </w:rPr>
        <w:t>4</w:t>
      </w:r>
      <w:r w:rsidRPr="007D3593">
        <w:rPr>
          <w:rFonts w:ascii="Cambria" w:hAnsi="Cambria"/>
          <w:b/>
          <w:color w:val="000000"/>
          <w:lang w:val="pl-PL"/>
        </w:rPr>
        <w:t xml:space="preserve">.2025 </w:t>
      </w:r>
      <w:r w:rsidRPr="007D3593">
        <w:rPr>
          <w:rFonts w:ascii="Cambria" w:hAnsi="Cambria" w:cs="Helvetica"/>
          <w:b/>
          <w:bCs/>
          <w:lang w:val="pl-PL"/>
        </w:rPr>
        <w:t>– ZNWU”.</w:t>
      </w:r>
    </w:p>
    <w:p w14:paraId="5F966923" w14:textId="2F555D48" w:rsidR="001835D3" w:rsidRPr="007D3593" w:rsidRDefault="001835D3" w:rsidP="002653B6">
      <w:pPr>
        <w:pStyle w:val="Kolorowalistaakcent11"/>
        <w:numPr>
          <w:ilvl w:val="1"/>
          <w:numId w:val="21"/>
        </w:numPr>
        <w:tabs>
          <w:tab w:val="left" w:pos="709"/>
        </w:tabs>
        <w:spacing w:before="0" w:after="0" w:line="300" w:lineRule="auto"/>
        <w:ind w:left="709" w:hanging="709"/>
        <w:rPr>
          <w:rFonts w:ascii="Cambria" w:eastAsia="Calibri" w:hAnsi="Cambria" w:cs="Cambria"/>
          <w:b/>
          <w:color w:val="000000"/>
          <w:sz w:val="24"/>
          <w:szCs w:val="24"/>
          <w:lang w:val="pl-PL"/>
        </w:rPr>
      </w:pPr>
      <w:r w:rsidRPr="007D3593">
        <w:rPr>
          <w:rFonts w:ascii="Cambria" w:hAnsi="Cambria" w:cs="Cambria"/>
          <w:bCs/>
          <w:sz w:val="24"/>
          <w:szCs w:val="24"/>
          <w:lang w:val="pl-PL"/>
        </w:rPr>
        <w:t xml:space="preserve">Zabezpieczenie należytego wykonania umowy musi być wniesione najpóźniej </w:t>
      </w:r>
      <w:r w:rsidR="00EE124D" w:rsidRPr="007D3593">
        <w:rPr>
          <w:rFonts w:ascii="Cambria" w:hAnsi="Cambria" w:cs="Cambria"/>
          <w:bCs/>
          <w:sz w:val="24"/>
          <w:szCs w:val="24"/>
          <w:lang w:val="pl-PL"/>
        </w:rPr>
        <w:br/>
      </w:r>
      <w:r w:rsidRPr="007D3593">
        <w:rPr>
          <w:rFonts w:ascii="Cambria" w:hAnsi="Cambria" w:cs="Cambria"/>
          <w:bCs/>
          <w:sz w:val="24"/>
          <w:szCs w:val="24"/>
          <w:lang w:val="pl-PL"/>
        </w:rPr>
        <w:t xml:space="preserve">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00EE124D" w:rsidRPr="007D3593">
        <w:rPr>
          <w:rFonts w:ascii="Cambria" w:hAnsi="Cambria" w:cs="Cambria"/>
          <w:bCs/>
          <w:sz w:val="24"/>
          <w:szCs w:val="24"/>
          <w:lang w:val="pl-PL"/>
        </w:rPr>
        <w:br/>
      </w:r>
      <w:r w:rsidRPr="007D3593">
        <w:rPr>
          <w:rFonts w:ascii="Cambria" w:hAnsi="Cambria" w:cs="Cambria"/>
          <w:color w:val="000000"/>
          <w:sz w:val="24"/>
          <w:szCs w:val="24"/>
          <w:lang w:val="pl-PL"/>
        </w:rPr>
        <w:lastRenderedPageBreak/>
        <w:t>W przypadku wniesienia wadium w pieniądzu Wykonawca może wyrazić zgodę na zaliczenie kwoty wadium na poczet zabezpieczenia.</w:t>
      </w:r>
    </w:p>
    <w:p w14:paraId="284C3D2E"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Zabezpieczenie służy pokryciu roszczeń z tytułu niewykonania lub nienależytego wykonania umowy. Kwota stanowiąca 70% zabezpieczenia należytego wykonania umowy, zostanie zwrócona w terminie 30 dni od dnia podpisania protokołu odbioru końcowego.</w:t>
      </w:r>
    </w:p>
    <w:p w14:paraId="0FD3E2E8"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Kwota pozostawiona na zabezpieczenie roszczeń z tytułu rękojmi za wady fizyczne</w:t>
      </w:r>
      <w:r w:rsidR="005234D0" w:rsidRPr="007D3593">
        <w:rPr>
          <w:rFonts w:ascii="Cambria" w:hAnsi="Cambria" w:cs="Cambria"/>
          <w:color w:val="000000"/>
          <w:sz w:val="24"/>
          <w:szCs w:val="24"/>
          <w:lang w:val="pl-PL"/>
        </w:rPr>
        <w:br/>
      </w:r>
      <w:r w:rsidRPr="007D3593">
        <w:rPr>
          <w:rFonts w:ascii="Cambria" w:hAnsi="Cambria" w:cs="Cambria"/>
          <w:color w:val="000000"/>
          <w:sz w:val="24"/>
          <w:szCs w:val="24"/>
          <w:lang w:val="pl-PL"/>
        </w:rPr>
        <w:t>i gwarancji, wynosząca 30% wartości zabezpieczenia należytego wykonania umowy, zostanie zwrócona nie później niż w 15 dniu po upływie 60 miesięcy od dnia odbioru końcowego.</w:t>
      </w:r>
    </w:p>
    <w:p w14:paraId="4EB4A5EA"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bCs/>
          <w:sz w:val="24"/>
          <w:szCs w:val="24"/>
          <w:lang w:val="pl-PL"/>
        </w:rPr>
      </w:pPr>
      <w:r w:rsidRPr="007D3593">
        <w:rPr>
          <w:rFonts w:ascii="Cambria" w:hAnsi="Cambria" w:cs="Cambria"/>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34DCE5D" w14:textId="77777777" w:rsidR="001835D3" w:rsidRPr="007D3593" w:rsidRDefault="001835D3" w:rsidP="002653B6">
      <w:pPr>
        <w:pStyle w:val="Kolorowalistaakcent11"/>
        <w:numPr>
          <w:ilvl w:val="1"/>
          <w:numId w:val="21"/>
        </w:numPr>
        <w:spacing w:before="0" w:after="0" w:line="300" w:lineRule="auto"/>
        <w:ind w:left="709" w:hanging="709"/>
        <w:rPr>
          <w:rFonts w:ascii="Cambria" w:hAnsi="Cambria" w:cs="Cambria"/>
          <w:sz w:val="24"/>
          <w:szCs w:val="24"/>
          <w:lang w:val="pl-PL"/>
        </w:rPr>
      </w:pPr>
      <w:r w:rsidRPr="007D3593">
        <w:rPr>
          <w:rFonts w:ascii="Cambria" w:hAnsi="Cambria" w:cs="Cambria"/>
          <w:bCs/>
          <w:sz w:val="24"/>
          <w:szCs w:val="24"/>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D0BC644" w14:textId="77777777" w:rsidR="001D5D54" w:rsidRPr="007D3593" w:rsidRDefault="001D5D54" w:rsidP="002653B6">
      <w:pPr>
        <w:pStyle w:val="Kolorowalistaakcent11"/>
        <w:tabs>
          <w:tab w:val="left" w:pos="709"/>
        </w:tabs>
        <w:spacing w:before="0" w:after="0" w:line="300" w:lineRule="auto"/>
        <w:ind w:left="709"/>
        <w:rPr>
          <w:rFonts w:ascii="Cambria" w:hAnsi="Cambria" w:cs="Cambria"/>
          <w:bCs/>
          <w:sz w:val="24"/>
          <w:szCs w:val="24"/>
          <w:lang w:val="pl-PL"/>
        </w:rPr>
      </w:pPr>
    </w:p>
    <w:tbl>
      <w:tblPr>
        <w:tblW w:w="0" w:type="auto"/>
        <w:tblLayout w:type="fixed"/>
        <w:tblLook w:val="0000" w:firstRow="0" w:lastRow="0" w:firstColumn="0" w:lastColumn="0" w:noHBand="0" w:noVBand="0"/>
      </w:tblPr>
      <w:tblGrid>
        <w:gridCol w:w="9072"/>
      </w:tblGrid>
      <w:tr w:rsidR="001835D3" w:rsidRPr="007D3593" w14:paraId="4EB7E2E2" w14:textId="77777777" w:rsidTr="00996790">
        <w:tc>
          <w:tcPr>
            <w:tcW w:w="9072" w:type="dxa"/>
            <w:tcBorders>
              <w:bottom w:val="single" w:sz="4" w:space="0" w:color="000000"/>
            </w:tcBorders>
            <w:shd w:val="clear" w:color="auto" w:fill="D9D9D9"/>
          </w:tcPr>
          <w:p w14:paraId="23A9EAF0"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21</w:t>
            </w:r>
          </w:p>
          <w:p w14:paraId="48A6C158"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b/>
                <w:sz w:val="26"/>
                <w:szCs w:val="26"/>
                <w:lang w:val="pl-PL"/>
              </w:rPr>
              <w:t xml:space="preserve">PROJEKTOWANE POSTANOWIENIA UMOWY W SPRAWIE ZAMÓWIENIA </w:t>
            </w:r>
          </w:p>
          <w:p w14:paraId="405423BC"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b/>
                <w:sz w:val="26"/>
                <w:szCs w:val="26"/>
                <w:lang w:val="pl-PL"/>
              </w:rPr>
              <w:t xml:space="preserve">PUBLICZNEGO, KTÓRE ZOSTANĄ WPROWADZONE DO UMOWY </w:t>
            </w:r>
          </w:p>
          <w:p w14:paraId="76EBCA2C"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 SPRAWIE ZAMÓWIENIA PUBLICZNEGO</w:t>
            </w:r>
          </w:p>
        </w:tc>
      </w:tr>
    </w:tbl>
    <w:p w14:paraId="7F87DD53" w14:textId="77777777" w:rsidR="001835D3" w:rsidRPr="007D3593" w:rsidRDefault="001835D3" w:rsidP="002653B6">
      <w:pPr>
        <w:pStyle w:val="Kolorowalistaakcent11"/>
        <w:spacing w:before="0" w:after="0" w:line="300" w:lineRule="auto"/>
        <w:rPr>
          <w:rFonts w:ascii="Cambria" w:hAnsi="Cambria" w:cs="Cambria"/>
          <w:sz w:val="16"/>
          <w:szCs w:val="16"/>
          <w:lang w:val="pl-PL"/>
        </w:rPr>
      </w:pPr>
    </w:p>
    <w:p w14:paraId="1A42C891" w14:textId="05C55CC5" w:rsidR="001835D3" w:rsidRPr="007D3593" w:rsidRDefault="001835D3" w:rsidP="002653B6">
      <w:pPr>
        <w:pStyle w:val="Kolorowalistaakcent11"/>
        <w:numPr>
          <w:ilvl w:val="1"/>
          <w:numId w:val="22"/>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Projekt </w:t>
      </w:r>
      <w:r w:rsidR="008756BC" w:rsidRPr="007D3593">
        <w:rPr>
          <w:rFonts w:ascii="Cambria" w:hAnsi="Cambria" w:cs="Cambria"/>
          <w:sz w:val="24"/>
          <w:szCs w:val="24"/>
          <w:lang w:val="pl-PL"/>
        </w:rPr>
        <w:t>u</w:t>
      </w:r>
      <w:r w:rsidRPr="007D3593">
        <w:rPr>
          <w:rFonts w:ascii="Cambria" w:hAnsi="Cambria" w:cs="Cambria"/>
          <w:sz w:val="24"/>
          <w:szCs w:val="24"/>
          <w:lang w:val="pl-PL"/>
        </w:rPr>
        <w:t xml:space="preserve">mowy stanowi </w:t>
      </w:r>
      <w:r w:rsidRPr="007D3593">
        <w:rPr>
          <w:rFonts w:ascii="Cambria" w:hAnsi="Cambria" w:cs="Cambria"/>
          <w:b/>
          <w:sz w:val="24"/>
          <w:szCs w:val="24"/>
          <w:lang w:val="pl-PL"/>
        </w:rPr>
        <w:t xml:space="preserve">Załącznik Nr </w:t>
      </w:r>
      <w:r w:rsidR="00352119" w:rsidRPr="007D3593">
        <w:rPr>
          <w:rFonts w:ascii="Cambria" w:hAnsi="Cambria" w:cs="Cambria"/>
          <w:b/>
          <w:sz w:val="24"/>
          <w:szCs w:val="24"/>
          <w:lang w:val="pl-PL"/>
        </w:rPr>
        <w:t>2 do</w:t>
      </w:r>
      <w:r w:rsidRPr="007D3593">
        <w:rPr>
          <w:rFonts w:ascii="Cambria" w:hAnsi="Cambria" w:cs="Cambria"/>
          <w:b/>
          <w:sz w:val="24"/>
          <w:szCs w:val="24"/>
          <w:lang w:val="pl-PL"/>
        </w:rPr>
        <w:t xml:space="preserve"> SWZ</w:t>
      </w:r>
      <w:r w:rsidRPr="007D3593">
        <w:rPr>
          <w:rFonts w:ascii="Cambria" w:hAnsi="Cambria" w:cs="Cambria"/>
          <w:sz w:val="24"/>
          <w:szCs w:val="24"/>
          <w:lang w:val="pl-PL"/>
        </w:rPr>
        <w:t>.</w:t>
      </w:r>
    </w:p>
    <w:p w14:paraId="0F152F7B" w14:textId="1CAE6056" w:rsidR="001835D3" w:rsidRPr="007D3593" w:rsidRDefault="001835D3" w:rsidP="002653B6">
      <w:pPr>
        <w:pStyle w:val="Kolorowalistaakcent11"/>
        <w:numPr>
          <w:ilvl w:val="1"/>
          <w:numId w:val="22"/>
        </w:numPr>
        <w:spacing w:before="0" w:after="0" w:line="300" w:lineRule="auto"/>
        <w:ind w:left="709" w:hanging="709"/>
        <w:rPr>
          <w:rFonts w:ascii="Cambria" w:hAnsi="Cambria"/>
          <w:lang w:val="pl-PL"/>
        </w:rPr>
      </w:pPr>
      <w:r w:rsidRPr="007D3593">
        <w:rPr>
          <w:rFonts w:ascii="Cambria" w:hAnsi="Cambria" w:cs="Cambria"/>
          <w:sz w:val="24"/>
          <w:szCs w:val="24"/>
          <w:lang w:val="pl-PL"/>
        </w:rPr>
        <w:t xml:space="preserve">Zamawiający przewiduje możliwości wprowadzenia zmian do zawartej umowy, </w:t>
      </w:r>
      <w:r w:rsidR="005234D0" w:rsidRPr="007D3593">
        <w:rPr>
          <w:rFonts w:ascii="Cambria" w:hAnsi="Cambria" w:cs="Cambria"/>
          <w:sz w:val="24"/>
          <w:szCs w:val="24"/>
          <w:lang w:val="pl-PL"/>
        </w:rPr>
        <w:br/>
      </w:r>
      <w:r w:rsidRPr="007D3593">
        <w:rPr>
          <w:rFonts w:ascii="Cambria" w:hAnsi="Cambria" w:cs="Cambria"/>
          <w:sz w:val="24"/>
          <w:szCs w:val="24"/>
          <w:lang w:val="pl-PL"/>
        </w:rPr>
        <w:t xml:space="preserve">na podstawie art. 454-455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postanowień Projektu </w:t>
      </w:r>
      <w:r w:rsidR="008756BC" w:rsidRPr="007D3593">
        <w:rPr>
          <w:rFonts w:ascii="Cambria" w:hAnsi="Cambria" w:cs="Cambria"/>
          <w:sz w:val="24"/>
          <w:szCs w:val="24"/>
          <w:lang w:val="pl-PL"/>
        </w:rPr>
        <w:t>u</w:t>
      </w:r>
      <w:r w:rsidR="003941FB" w:rsidRPr="007D3593">
        <w:rPr>
          <w:rFonts w:ascii="Cambria" w:hAnsi="Cambria" w:cs="Cambria"/>
          <w:sz w:val="24"/>
          <w:szCs w:val="24"/>
          <w:lang w:val="pl-PL"/>
        </w:rPr>
        <w:t>mowy.</w:t>
      </w:r>
    </w:p>
    <w:p w14:paraId="3ACB3C21" w14:textId="77777777" w:rsidR="001835D3" w:rsidRPr="007D3593" w:rsidRDefault="001835D3" w:rsidP="002653B6">
      <w:pPr>
        <w:pStyle w:val="Kolorowalistaakcent11"/>
        <w:spacing w:before="0" w:after="0" w:line="300" w:lineRule="auto"/>
        <w:ind w:left="709" w:hanging="709"/>
        <w:rPr>
          <w:rFonts w:ascii="Cambria" w:hAnsi="Cambria"/>
          <w:sz w:val="24"/>
          <w:szCs w:val="24"/>
          <w:lang w:val="pl-PL"/>
        </w:rPr>
      </w:pPr>
    </w:p>
    <w:tbl>
      <w:tblPr>
        <w:tblW w:w="0" w:type="auto"/>
        <w:tblLayout w:type="fixed"/>
        <w:tblLook w:val="0000" w:firstRow="0" w:lastRow="0" w:firstColumn="0" w:lastColumn="0" w:noHBand="0" w:noVBand="0"/>
      </w:tblPr>
      <w:tblGrid>
        <w:gridCol w:w="9072"/>
      </w:tblGrid>
      <w:tr w:rsidR="001835D3" w:rsidRPr="007D3593" w14:paraId="2D317042" w14:textId="77777777" w:rsidTr="00996790">
        <w:trPr>
          <w:trHeight w:val="507"/>
        </w:trPr>
        <w:tc>
          <w:tcPr>
            <w:tcW w:w="9072" w:type="dxa"/>
            <w:tcBorders>
              <w:bottom w:val="single" w:sz="4" w:space="0" w:color="auto"/>
            </w:tcBorders>
            <w:shd w:val="clear" w:color="auto" w:fill="D9D9D9"/>
          </w:tcPr>
          <w:p w14:paraId="21CE8B8B"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color w:val="000000"/>
                <w:sz w:val="26"/>
                <w:szCs w:val="26"/>
                <w:lang w:val="pl-PL"/>
              </w:rPr>
              <w:t>Rozdział 22</w:t>
            </w:r>
          </w:p>
          <w:p w14:paraId="0BCC06E7"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OCHRONA DANYCH OSOBOWYCH</w:t>
            </w:r>
          </w:p>
        </w:tc>
      </w:tr>
    </w:tbl>
    <w:p w14:paraId="5CAC717C" w14:textId="77777777" w:rsidR="001835D3" w:rsidRPr="007D3593" w:rsidRDefault="001835D3" w:rsidP="002653B6">
      <w:pPr>
        <w:spacing w:line="300" w:lineRule="auto"/>
        <w:rPr>
          <w:rFonts w:ascii="Cambria" w:hAnsi="Cambria" w:cs="Cambria"/>
          <w:bCs/>
          <w:sz w:val="16"/>
          <w:szCs w:val="16"/>
          <w:lang w:val="pl-PL"/>
        </w:rPr>
      </w:pPr>
    </w:p>
    <w:p w14:paraId="5E8A9642" w14:textId="7E62AF42" w:rsidR="001835D3" w:rsidRPr="007D3593" w:rsidRDefault="001835D3" w:rsidP="002653B6">
      <w:pPr>
        <w:spacing w:line="300" w:lineRule="auto"/>
        <w:jc w:val="both"/>
        <w:rPr>
          <w:rFonts w:ascii="Cambria" w:hAnsi="Cambria" w:cs="Cambria"/>
          <w:lang w:val="pl-PL"/>
        </w:rPr>
      </w:pPr>
      <w:r w:rsidRPr="007D3593">
        <w:rPr>
          <w:rFonts w:ascii="Cambria" w:hAnsi="Cambria" w:cs="Cambria"/>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EE124D" w:rsidRPr="007D3593">
        <w:rPr>
          <w:rFonts w:ascii="Cambria" w:hAnsi="Cambria" w:cs="Cambria"/>
          <w:lang w:val="pl-PL"/>
        </w:rPr>
        <w:br/>
      </w:r>
      <w:r w:rsidRPr="007D3593">
        <w:rPr>
          <w:rFonts w:ascii="Cambria" w:hAnsi="Cambria" w:cs="Cambria"/>
          <w:lang w:val="pl-PL"/>
        </w:rPr>
        <w:t xml:space="preserve">(Dz. Urz. UE L 119 z 04.05.2016, str. 1), dalej </w:t>
      </w:r>
      <w:r w:rsidRPr="007D3593">
        <w:rPr>
          <w:rFonts w:ascii="Cambria" w:hAnsi="Cambria" w:cs="Cambria"/>
          <w:i/>
          <w:iCs/>
          <w:lang w:val="pl-PL"/>
        </w:rPr>
        <w:t>„RODO”,</w:t>
      </w:r>
      <w:r w:rsidR="005234D0" w:rsidRPr="007D3593">
        <w:rPr>
          <w:rFonts w:ascii="Cambria" w:hAnsi="Cambria" w:cs="Cambria"/>
          <w:i/>
          <w:iCs/>
          <w:lang w:val="pl-PL"/>
        </w:rPr>
        <w:t xml:space="preserve"> </w:t>
      </w:r>
      <w:r w:rsidRPr="007D3593">
        <w:rPr>
          <w:rFonts w:ascii="Cambria" w:hAnsi="Cambria" w:cs="Cambria"/>
          <w:b/>
          <w:lang w:val="pl-PL"/>
        </w:rPr>
        <w:t xml:space="preserve">Zamawiający informuje, że: </w:t>
      </w:r>
    </w:p>
    <w:p w14:paraId="05B3579E" w14:textId="4F6FD3CE" w:rsidR="008E1D3F" w:rsidRPr="007D3593" w:rsidRDefault="00996790" w:rsidP="002653B6">
      <w:pPr>
        <w:pStyle w:val="Akapitzlist2"/>
        <w:numPr>
          <w:ilvl w:val="0"/>
          <w:numId w:val="13"/>
        </w:numPr>
        <w:spacing w:before="0" w:after="0" w:line="300" w:lineRule="auto"/>
        <w:ind w:left="426" w:hanging="426"/>
        <w:contextualSpacing/>
        <w:textAlignment w:val="baseline"/>
        <w:rPr>
          <w:rFonts w:ascii="Cambria" w:eastAsia="Times New Roman" w:hAnsi="Cambria" w:cs="Cambria"/>
          <w:sz w:val="24"/>
          <w:szCs w:val="24"/>
          <w:lang w:val="pl-PL"/>
        </w:rPr>
      </w:pPr>
      <w:r w:rsidRPr="007D3593">
        <w:rPr>
          <w:rFonts w:ascii="Cambria" w:eastAsia="Times New Roman" w:hAnsi="Cambria" w:cs="Cambria"/>
          <w:sz w:val="24"/>
          <w:szCs w:val="24"/>
          <w:lang w:val="pl-PL"/>
        </w:rPr>
        <w:t>j</w:t>
      </w:r>
      <w:r w:rsidR="001835D3" w:rsidRPr="007D3593">
        <w:rPr>
          <w:rFonts w:ascii="Cambria" w:eastAsia="Times New Roman" w:hAnsi="Cambria" w:cs="Cambria"/>
          <w:sz w:val="24"/>
          <w:szCs w:val="24"/>
          <w:lang w:val="pl-PL"/>
        </w:rPr>
        <w:t>est administratorem danych osobowych Wykonawcy oraz osób, których dane Wykonawca przekazał w niniejszym postępowaniu</w:t>
      </w:r>
      <w:r w:rsidR="001835D3" w:rsidRPr="007D3593">
        <w:rPr>
          <w:rFonts w:ascii="Cambria" w:hAnsi="Cambria" w:cs="Cambria"/>
          <w:i/>
          <w:sz w:val="24"/>
          <w:szCs w:val="24"/>
          <w:lang w:val="pl-PL"/>
        </w:rPr>
        <w:t>;</w:t>
      </w:r>
    </w:p>
    <w:p w14:paraId="4C35029E" w14:textId="2B255D0B" w:rsidR="001835D3" w:rsidRPr="007D3593" w:rsidRDefault="001835D3" w:rsidP="002653B6">
      <w:pPr>
        <w:pStyle w:val="Akapitzlist2"/>
        <w:numPr>
          <w:ilvl w:val="0"/>
          <w:numId w:val="13"/>
        </w:numPr>
        <w:spacing w:before="0" w:after="0" w:line="300" w:lineRule="auto"/>
        <w:ind w:left="426" w:hanging="426"/>
        <w:contextualSpacing/>
        <w:textAlignment w:val="baseline"/>
        <w:rPr>
          <w:rFonts w:ascii="Cambria" w:eastAsia="Times New Roman" w:hAnsi="Cambria" w:cs="Cambria"/>
          <w:sz w:val="24"/>
          <w:szCs w:val="24"/>
          <w:lang w:val="pl-PL"/>
        </w:rPr>
      </w:pPr>
      <w:r w:rsidRPr="007D3593">
        <w:rPr>
          <w:rFonts w:ascii="Cambria" w:eastAsia="Times New Roman" w:hAnsi="Cambria" w:cs="Cambria"/>
          <w:sz w:val="24"/>
          <w:szCs w:val="24"/>
          <w:lang w:val="pl-PL"/>
        </w:rPr>
        <w:lastRenderedPageBreak/>
        <w:t>dane osobowe Wykonawcy przetwarzane będą na podstawie art. 6 ust. 1 lit. c</w:t>
      </w:r>
      <w:r w:rsidR="001A7D5A" w:rsidRPr="007D3593">
        <w:rPr>
          <w:rFonts w:ascii="Cambria" w:eastAsia="Times New Roman" w:hAnsi="Cambria" w:cs="Cambria"/>
          <w:sz w:val="24"/>
          <w:szCs w:val="24"/>
          <w:lang w:val="pl-PL"/>
        </w:rPr>
        <w:t xml:space="preserve"> </w:t>
      </w:r>
      <w:r w:rsidRPr="007D3593">
        <w:rPr>
          <w:rFonts w:ascii="Cambria" w:eastAsia="Times New Roman" w:hAnsi="Cambria" w:cs="Cambria"/>
          <w:sz w:val="24"/>
          <w:szCs w:val="24"/>
          <w:lang w:val="pl-PL"/>
        </w:rPr>
        <w:t xml:space="preserve">RODO w celu </w:t>
      </w:r>
      <w:r w:rsidRPr="007D3593">
        <w:rPr>
          <w:rFonts w:ascii="Cambria" w:hAnsi="Cambria" w:cs="Cambria"/>
          <w:sz w:val="24"/>
          <w:szCs w:val="24"/>
          <w:lang w:val="pl-PL"/>
        </w:rPr>
        <w:t xml:space="preserve">związanym z postępowaniem o udzielenie zamówienia publicznego na zadanie </w:t>
      </w:r>
      <w:r w:rsidR="00FA780F" w:rsidRPr="007D3593">
        <w:rPr>
          <w:rFonts w:ascii="Cambria" w:hAnsi="Cambria" w:cs="Cambria"/>
          <w:sz w:val="24"/>
          <w:szCs w:val="24"/>
          <w:lang w:val="pl-PL"/>
        </w:rPr>
        <w:t>pn.</w:t>
      </w:r>
      <w:r w:rsidR="00FA780F" w:rsidRPr="007D3593">
        <w:rPr>
          <w:rFonts w:ascii="Cambria" w:hAnsi="Cambria" w:cs="Cambria"/>
          <w:b/>
          <w:bCs/>
          <w:sz w:val="24"/>
          <w:szCs w:val="24"/>
          <w:lang w:val="pl-PL"/>
        </w:rPr>
        <w:t xml:space="preserve"> „</w:t>
      </w:r>
      <w:r w:rsidR="00A31919" w:rsidRPr="007D3593">
        <w:rPr>
          <w:rFonts w:ascii="Cambria" w:hAnsi="Cambria"/>
          <w:b/>
          <w:bCs/>
          <w:i/>
          <w:iCs/>
          <w:sz w:val="24"/>
          <w:szCs w:val="24"/>
          <w:lang w:val="pl-PL"/>
        </w:rPr>
        <w:t>Budowa sieci wodociągowej w Gminie Nielisz</w:t>
      </w:r>
      <w:r w:rsidR="00007592">
        <w:rPr>
          <w:rFonts w:ascii="Cambria" w:hAnsi="Cambria"/>
          <w:b/>
          <w:bCs/>
          <w:i/>
          <w:iCs/>
          <w:sz w:val="24"/>
          <w:szCs w:val="24"/>
          <w:lang w:val="pl-PL"/>
        </w:rPr>
        <w:t xml:space="preserve"> – II etap</w:t>
      </w:r>
      <w:r w:rsidR="004F7F40" w:rsidRPr="007D3593">
        <w:rPr>
          <w:rFonts w:ascii="Cambria" w:hAnsi="Cambria" w:cs="Cambria"/>
          <w:b/>
          <w:bCs/>
          <w:sz w:val="24"/>
          <w:szCs w:val="24"/>
          <w:lang w:val="pl-PL"/>
        </w:rPr>
        <w:t xml:space="preserve">”, </w:t>
      </w:r>
      <w:r w:rsidR="004F7F40" w:rsidRPr="007D3593">
        <w:rPr>
          <w:rFonts w:ascii="Cambria" w:hAnsi="Cambria" w:cs="Cambria"/>
          <w:sz w:val="24"/>
          <w:szCs w:val="24"/>
          <w:lang w:val="pl-PL"/>
        </w:rPr>
        <w:t>prowadzonym</w:t>
      </w:r>
      <w:r w:rsidRPr="007D3593">
        <w:rPr>
          <w:rFonts w:ascii="Cambria" w:hAnsi="Cambria" w:cs="Cambria"/>
          <w:sz w:val="24"/>
          <w:szCs w:val="24"/>
          <w:lang w:val="pl-PL"/>
        </w:rPr>
        <w:t xml:space="preserve"> w trybie </w:t>
      </w:r>
      <w:r w:rsidR="008E1D3F" w:rsidRPr="007D3593">
        <w:rPr>
          <w:rFonts w:ascii="Cambria" w:hAnsi="Cambria" w:cs="Cambria"/>
          <w:sz w:val="24"/>
          <w:szCs w:val="24"/>
          <w:lang w:val="pl-PL"/>
        </w:rPr>
        <w:t>p</w:t>
      </w:r>
      <w:r w:rsidRPr="007D3593">
        <w:rPr>
          <w:rFonts w:ascii="Cambria" w:hAnsi="Cambria" w:cs="Cambria"/>
          <w:sz w:val="24"/>
          <w:szCs w:val="24"/>
          <w:lang w:val="pl-PL"/>
        </w:rPr>
        <w:t>odstawowym;</w:t>
      </w:r>
    </w:p>
    <w:p w14:paraId="28B24669" w14:textId="2C55B90F"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odbiorcami danych osobowych Wykonawcy będą osoby lub podmioty, którym udostępniona zostanie dokumentacja postępowania w oparciu o art. 18 oraz art. 74 ustawy</w:t>
      </w:r>
      <w:r w:rsidR="00996790" w:rsidRPr="007D3593">
        <w:rPr>
          <w:rFonts w:ascii="Cambria" w:eastAsia="Times New Roman" w:hAnsi="Cambria" w:cs="Cambria"/>
          <w:sz w:val="24"/>
          <w:szCs w:val="24"/>
          <w:lang w:val="pl-PL"/>
        </w:rPr>
        <w:t xml:space="preserve"> </w:t>
      </w:r>
      <w:proofErr w:type="spellStart"/>
      <w:r w:rsidR="00996790" w:rsidRPr="007D3593">
        <w:rPr>
          <w:rFonts w:ascii="Cambria" w:eastAsia="Times New Roman" w:hAnsi="Cambria" w:cs="Cambria"/>
          <w:sz w:val="24"/>
          <w:szCs w:val="24"/>
          <w:lang w:val="pl-PL"/>
        </w:rPr>
        <w:t>Pzp</w:t>
      </w:r>
      <w:proofErr w:type="spellEnd"/>
      <w:r w:rsidR="00996790" w:rsidRPr="007D3593">
        <w:rPr>
          <w:rFonts w:ascii="Cambria" w:eastAsia="Times New Roman" w:hAnsi="Cambria" w:cs="Cambria"/>
          <w:sz w:val="24"/>
          <w:szCs w:val="24"/>
          <w:lang w:val="pl-PL"/>
        </w:rPr>
        <w:t>,</w:t>
      </w:r>
    </w:p>
    <w:p w14:paraId="5A43E9E8" w14:textId="2AEA8198"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dane osobowe Wykonawcy będą przechowywane, zgodnie z art. 78 ust. 1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przez okres 4 lat od dnia zakończenia postępowania o udzielenie zamówienia, </w:t>
      </w:r>
      <w:r w:rsidR="00EE124D"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w sposób gwarantujący jego nienaruszalność.</w:t>
      </w:r>
    </w:p>
    <w:p w14:paraId="7A715939"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związanym z udziałem w postępowaniu o udzielenie zamówienia publicznego; konsekwencje niepodania określonych danych wynikają z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w:t>
      </w:r>
    </w:p>
    <w:p w14:paraId="6978C7C8"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w odniesieniu do danych osobowych Wykonawcy decyzje nie będą podejmowane </w:t>
      </w:r>
      <w:r w:rsidR="005234D0"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w sposób zautomatyzowany, stosowanie do art. 22 RODO;</w:t>
      </w:r>
    </w:p>
    <w:p w14:paraId="59952908"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Wykonawca posiada:</w:t>
      </w:r>
    </w:p>
    <w:p w14:paraId="4A540EE4"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na podstawie art. 15 RODO prawo dostępu do danych osobowych dotyczących Wykonawcy;</w:t>
      </w:r>
    </w:p>
    <w:p w14:paraId="15CC2BC1"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na podstawie art. 16 RODO prawo do sprostowania danych osobowych, o ile ich zmiana nie skutkuje zmianą </w:t>
      </w:r>
      <w:r w:rsidRPr="007D3593">
        <w:rPr>
          <w:rFonts w:ascii="Cambria" w:hAnsi="Cambria" w:cs="Cambria"/>
          <w:sz w:val="24"/>
          <w:szCs w:val="24"/>
          <w:lang w:val="pl-PL"/>
        </w:rPr>
        <w:t xml:space="preserve">wyniku postępowania o udzielenie zamówienia publicznego ani zmianą postanowień umowy w zakresie niezgodnym z ustawą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nie narusza integralności protokołu oraz jego załączników</w:t>
      </w:r>
      <w:r w:rsidRPr="007D3593">
        <w:rPr>
          <w:rFonts w:ascii="Cambria" w:eastAsia="Times New Roman" w:hAnsi="Cambria" w:cs="Cambria"/>
          <w:sz w:val="24"/>
          <w:szCs w:val="24"/>
          <w:lang w:val="pl-PL"/>
        </w:rPr>
        <w:t>;</w:t>
      </w:r>
    </w:p>
    <w:p w14:paraId="54B7464E"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005234D0"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 xml:space="preserve">w art. 18 ust. 2 RODO;  </w:t>
      </w:r>
    </w:p>
    <w:p w14:paraId="16110B36"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26E7C72C"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Wykonawcy nie przysługuje:</w:t>
      </w:r>
    </w:p>
    <w:p w14:paraId="24D0B170" w14:textId="77777777" w:rsidR="001835D3" w:rsidRPr="007D3593" w:rsidRDefault="001835D3" w:rsidP="002653B6">
      <w:pPr>
        <w:pStyle w:val="Akapitzlist2"/>
        <w:numPr>
          <w:ilvl w:val="0"/>
          <w:numId w:val="12"/>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w związku z art. 17 ust. 3 lit. b, d lub e RODO prawo do usunięcia danych osobowych;</w:t>
      </w:r>
    </w:p>
    <w:p w14:paraId="7533CFFB" w14:textId="77777777" w:rsidR="001835D3" w:rsidRPr="007D3593" w:rsidRDefault="001835D3" w:rsidP="002653B6">
      <w:pPr>
        <w:pStyle w:val="Akapitzlist2"/>
        <w:numPr>
          <w:ilvl w:val="0"/>
          <w:numId w:val="12"/>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prawo do przenoszenia danych osobowych, o którym mowa w art. 20 RODO;</w:t>
      </w:r>
    </w:p>
    <w:p w14:paraId="5FBEB629" w14:textId="77777777" w:rsidR="001835D3" w:rsidRPr="007D3593" w:rsidRDefault="001835D3" w:rsidP="002653B6">
      <w:pPr>
        <w:pStyle w:val="Akapitzlist2"/>
        <w:numPr>
          <w:ilvl w:val="0"/>
          <w:numId w:val="12"/>
        </w:numPr>
        <w:spacing w:before="0" w:after="0" w:line="300" w:lineRule="auto"/>
        <w:ind w:left="709" w:hanging="283"/>
        <w:rPr>
          <w:rFonts w:ascii="Cambria" w:hAnsi="Cambria" w:cs="Cambria"/>
          <w:lang w:val="pl-PL"/>
        </w:rPr>
      </w:pPr>
      <w:r w:rsidRPr="007D3593">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325F24FA"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5234D0" w:rsidRPr="007D3593">
        <w:rPr>
          <w:rFonts w:ascii="Cambria" w:hAnsi="Cambria" w:cs="Cambria"/>
          <w:lang w:val="pl-PL"/>
        </w:rPr>
        <w:br/>
      </w:r>
      <w:r w:rsidRPr="007D3593">
        <w:rPr>
          <w:rFonts w:ascii="Cambria" w:hAnsi="Cambria" w:cs="Cambria"/>
          <w:lang w:val="pl-PL"/>
        </w:rPr>
        <w:lastRenderedPageBreak/>
        <w:t>o udzielenie zamówienia publicznego lub konkursu.</w:t>
      </w:r>
    </w:p>
    <w:p w14:paraId="071A5BBF"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Skorzystanie przez osobę, której dane dotyczą, z uprawnienia do sprostowania lub uzupełnienia danych osobowych, o którym mowa w art. 16 rozporządzenia 2016/679, </w:t>
      </w:r>
      <w:r w:rsidR="005234D0" w:rsidRPr="007D3593">
        <w:rPr>
          <w:rFonts w:ascii="Cambria" w:hAnsi="Cambria" w:cs="Cambria"/>
          <w:lang w:val="pl-PL"/>
        </w:rPr>
        <w:br/>
      </w:r>
      <w:r w:rsidRPr="007D3593">
        <w:rPr>
          <w:rFonts w:ascii="Cambria" w:hAnsi="Cambria" w:cs="Cambria"/>
          <w:lang w:val="pl-PL"/>
        </w:rPr>
        <w:t xml:space="preserve">nie może skutkować zmianą wyniku postępowania o udzielenie zamówienia publicznego </w:t>
      </w:r>
      <w:r w:rsidR="005234D0" w:rsidRPr="007D3593">
        <w:rPr>
          <w:rFonts w:ascii="Cambria" w:hAnsi="Cambria" w:cs="Cambria"/>
          <w:lang w:val="pl-PL"/>
        </w:rPr>
        <w:br/>
      </w:r>
      <w:r w:rsidRPr="007D3593">
        <w:rPr>
          <w:rFonts w:ascii="Cambria" w:hAnsi="Cambria" w:cs="Cambria"/>
          <w:lang w:val="pl-PL"/>
        </w:rPr>
        <w:t>lub konkursu ani zmianą postanowień umowy w zakresie niezgodnym z ustawą.</w:t>
      </w:r>
    </w:p>
    <w:p w14:paraId="193E6875"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Wystąpienie z żądaniem, o którym mowa w art. 18 ust. 1 rozporządzenia 2016/679, nie ogranicza przetwarzania danych osobowych do czasu zakończenia postępowania </w:t>
      </w:r>
      <w:r w:rsidR="005234D0" w:rsidRPr="007D3593">
        <w:rPr>
          <w:rFonts w:ascii="Cambria" w:hAnsi="Cambria" w:cs="Cambria"/>
          <w:lang w:val="pl-PL"/>
        </w:rPr>
        <w:br/>
      </w:r>
      <w:r w:rsidRPr="007D3593">
        <w:rPr>
          <w:rFonts w:ascii="Cambria" w:hAnsi="Cambria" w:cs="Cambria"/>
          <w:lang w:val="pl-PL"/>
        </w:rPr>
        <w:t>o udzielenie zamówienia publicznego lub konkursu.</w:t>
      </w:r>
    </w:p>
    <w:p w14:paraId="0A3A2194" w14:textId="77777777" w:rsidR="001835D3" w:rsidRPr="007D3593" w:rsidRDefault="001835D3" w:rsidP="002653B6">
      <w:pPr>
        <w:spacing w:line="300" w:lineRule="auto"/>
        <w:ind w:left="142"/>
        <w:jc w:val="both"/>
        <w:rPr>
          <w:rFonts w:ascii="Cambria" w:hAnsi="Cambria" w:cs="Cambria"/>
          <w:lang w:val="pl-PL"/>
        </w:rPr>
      </w:pPr>
      <w:r w:rsidRPr="007D3593">
        <w:rPr>
          <w:rFonts w:ascii="Cambria" w:hAnsi="Cambria" w:cs="Cambria"/>
          <w:lang w:val="pl-PL"/>
        </w:rPr>
        <w:t>W przypadku danych osobowych zamieszczonych przez Zamawiającego w Biuletynie Zamówień Publicznych, prawa, o których mowa w art. 15 i art. 16 rozporządzenia 2016/679, są wykonywane w drodze żądania skierowanego do Zamawiającego.</w:t>
      </w:r>
    </w:p>
    <w:p w14:paraId="7326F2C5" w14:textId="77777777" w:rsidR="006C1E61" w:rsidRPr="007D3593" w:rsidRDefault="006C1E61" w:rsidP="002653B6">
      <w:pPr>
        <w:spacing w:line="300" w:lineRule="auto"/>
        <w:jc w:val="both"/>
        <w:rPr>
          <w:rFonts w:ascii="Cambria" w:hAnsi="Cambria" w:cs="Cambria"/>
          <w:lang w:val="pl-PL"/>
        </w:rPr>
      </w:pPr>
    </w:p>
    <w:tbl>
      <w:tblPr>
        <w:tblW w:w="0" w:type="auto"/>
        <w:tblLayout w:type="fixed"/>
        <w:tblLook w:val="0000" w:firstRow="0" w:lastRow="0" w:firstColumn="0" w:lastColumn="0" w:noHBand="0" w:noVBand="0"/>
      </w:tblPr>
      <w:tblGrid>
        <w:gridCol w:w="9072"/>
      </w:tblGrid>
      <w:tr w:rsidR="001835D3" w:rsidRPr="00134463" w14:paraId="1057DA5F" w14:textId="77777777" w:rsidTr="00996790">
        <w:tc>
          <w:tcPr>
            <w:tcW w:w="9072" w:type="dxa"/>
            <w:tcBorders>
              <w:bottom w:val="single" w:sz="4" w:space="0" w:color="000000"/>
            </w:tcBorders>
            <w:shd w:val="clear" w:color="auto" w:fill="D9D9D9"/>
          </w:tcPr>
          <w:p w14:paraId="383C5EC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23</w:t>
            </w:r>
          </w:p>
          <w:p w14:paraId="7F0C2797"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POUCZENIE O ŚRODKACH OCHRONY PRAWNEJ</w:t>
            </w:r>
          </w:p>
        </w:tc>
      </w:tr>
    </w:tbl>
    <w:p w14:paraId="1561346C" w14:textId="77777777" w:rsidR="001835D3" w:rsidRPr="007D3593" w:rsidRDefault="001835D3" w:rsidP="002653B6">
      <w:pPr>
        <w:pStyle w:val="Kolorowalistaakcent11"/>
        <w:spacing w:before="0" w:after="0" w:line="300" w:lineRule="auto"/>
        <w:rPr>
          <w:rFonts w:ascii="Cambria" w:hAnsi="Cambria" w:cs="Cambria"/>
          <w:sz w:val="16"/>
          <w:szCs w:val="16"/>
          <w:lang w:val="pl-PL"/>
        </w:rPr>
      </w:pPr>
    </w:p>
    <w:p w14:paraId="4D24D8C4"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Środki ochrony prawnej przewidziane są w dziale IX ustawy.</w:t>
      </w:r>
    </w:p>
    <w:p w14:paraId="199CC6A0"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Środkami ochrony prawnej są odwołanie i skarga do sądu.</w:t>
      </w:r>
    </w:p>
    <w:p w14:paraId="2E7C9F6C" w14:textId="60A16FAB"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Środki ochrony prawnej przysługują </w:t>
      </w:r>
      <w:r w:rsidR="005E7A6B" w:rsidRPr="007D3593">
        <w:rPr>
          <w:rFonts w:ascii="Cambria" w:hAnsi="Cambria" w:cs="Cambria"/>
          <w:sz w:val="24"/>
          <w:szCs w:val="24"/>
          <w:lang w:val="pl-PL"/>
        </w:rPr>
        <w:t>W</w:t>
      </w:r>
      <w:r w:rsidRPr="007D3593">
        <w:rPr>
          <w:rFonts w:ascii="Cambria" w:hAnsi="Cambria" w:cs="Cambria"/>
          <w:sz w:val="24"/>
          <w:szCs w:val="24"/>
          <w:lang w:val="pl-PL"/>
        </w:rPr>
        <w:t xml:space="preserve">ykonawcy oraz innemu podmiotowi, jeżeli ma lub miał interes w uzyskaniu zamówienia lub nagrody w konkursie oraz poniósł lub może ponieść szkodę w wyniku naruszenia przez </w:t>
      </w:r>
      <w:r w:rsidR="00FD0DBA" w:rsidRPr="007D3593">
        <w:rPr>
          <w:rFonts w:ascii="Cambria" w:hAnsi="Cambria" w:cs="Cambria"/>
          <w:sz w:val="24"/>
          <w:szCs w:val="24"/>
          <w:lang w:val="pl-PL"/>
        </w:rPr>
        <w:t>Z</w:t>
      </w:r>
      <w:r w:rsidRPr="007D3593">
        <w:rPr>
          <w:rFonts w:ascii="Cambria" w:hAnsi="Cambria" w:cs="Cambria"/>
          <w:sz w:val="24"/>
          <w:szCs w:val="24"/>
          <w:lang w:val="pl-PL"/>
        </w:rPr>
        <w:t xml:space="preserve">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Rzecznikowi Małych i Średnich Przedsiębiorców.</w:t>
      </w:r>
    </w:p>
    <w:p w14:paraId="7DFCCE05"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Odwołanie </w:t>
      </w:r>
      <w:r w:rsidRPr="007D3593">
        <w:rPr>
          <w:rFonts w:ascii="Cambria" w:hAnsi="Cambria" w:cs="Cambria"/>
          <w:color w:val="000000"/>
          <w:sz w:val="24"/>
          <w:szCs w:val="24"/>
          <w:lang w:val="pl-PL"/>
        </w:rPr>
        <w:t>przysługuje na:</w:t>
      </w:r>
    </w:p>
    <w:p w14:paraId="66788336" w14:textId="7D3B0786"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 xml:space="preserve">niezgodną z przepisami ustawy czynność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podjętą w postępowaniu o udzielenie zamówienia, w tym na projektowane postanowienie umowy;</w:t>
      </w:r>
    </w:p>
    <w:p w14:paraId="384E8FF3" w14:textId="623AC674"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2)</w:t>
      </w:r>
      <w:r w:rsidRPr="007D3593">
        <w:rPr>
          <w:rFonts w:ascii="Cambria" w:hAnsi="Cambria" w:cs="Cambria"/>
          <w:color w:val="000000"/>
          <w:sz w:val="24"/>
          <w:szCs w:val="24"/>
          <w:lang w:val="pl-PL"/>
        </w:rPr>
        <w:tab/>
        <w:t xml:space="preserve">zaniechanie czynności w postępowaniu o udzielenie zamówienia, do której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amawiający był obowiązany na podstawie ustawy;</w:t>
      </w:r>
    </w:p>
    <w:p w14:paraId="38F5353E" w14:textId="7EDF7C28"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3)</w:t>
      </w:r>
      <w:r w:rsidRPr="007D3593">
        <w:rPr>
          <w:rFonts w:ascii="Cambria" w:hAnsi="Cambria" w:cs="Cambria"/>
          <w:color w:val="000000"/>
          <w:sz w:val="24"/>
          <w:szCs w:val="24"/>
          <w:lang w:val="pl-PL"/>
        </w:rPr>
        <w:tab/>
        <w:t>zaniechanie przeprowadzenia postępowania o udzielenie zamówienia lub zorganizowania konkursu na podstawie ustawy, mimo że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amawiający był do tego obowiązany.</w:t>
      </w:r>
    </w:p>
    <w:p w14:paraId="32086ECE" w14:textId="66C411F8"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Odwołanie wnosi się do Prezesa Krajowej Izby Odwoławczej. Odwołujący przekazuje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amawiającemu odwołanie wniesione w formie elektronicznej albo postaci elektronicznej albo kopię tego odwołania, jeżeli zostało ono wniesione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formie pisemnej, przed upływem terminu do wniesienia odwołania w taki sposób, aby mógł on zapoznać się z jego treścią przed upływem tego terminu. Domniemywa się, że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amawiający mógł zapoznać się z treścią odwołania przed upływem terminu do jego wniesienia, jeżeli przekazanie odpowiednio odwołania </w:t>
      </w:r>
      <w:r w:rsidRPr="007D3593">
        <w:rPr>
          <w:rFonts w:ascii="Cambria" w:hAnsi="Cambria" w:cs="Cambria"/>
          <w:color w:val="000000"/>
          <w:sz w:val="24"/>
          <w:szCs w:val="24"/>
          <w:lang w:val="pl-PL"/>
        </w:rPr>
        <w:lastRenderedPageBreak/>
        <w:t>albo jego kopii nastąpiło przed upływem terminu do jego wniesienia przy użyciu środków komunikacji elektronicznej.</w:t>
      </w:r>
    </w:p>
    <w:p w14:paraId="088FA22A"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Terminy wnoszenia </w:t>
      </w:r>
      <w:proofErr w:type="spellStart"/>
      <w:r w:rsidRPr="007D3593">
        <w:rPr>
          <w:rFonts w:ascii="Cambria" w:hAnsi="Cambria" w:cs="Cambria"/>
          <w:color w:val="000000"/>
          <w:sz w:val="24"/>
          <w:szCs w:val="24"/>
          <w:lang w:val="pl-PL"/>
        </w:rPr>
        <w:t>odwołań</w:t>
      </w:r>
      <w:proofErr w:type="spellEnd"/>
      <w:r w:rsidRPr="007D3593">
        <w:rPr>
          <w:rFonts w:ascii="Cambria" w:hAnsi="Cambria" w:cs="Cambria"/>
          <w:color w:val="000000"/>
          <w:sz w:val="24"/>
          <w:szCs w:val="24"/>
          <w:lang w:val="pl-PL"/>
        </w:rPr>
        <w:t>.</w:t>
      </w:r>
    </w:p>
    <w:p w14:paraId="094CEA1F" w14:textId="77777777"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Odwołanie wnosi się w terminie:</w:t>
      </w:r>
    </w:p>
    <w:p w14:paraId="66BE57F7" w14:textId="787179E7"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a)</w:t>
      </w:r>
      <w:r w:rsidRPr="007D3593">
        <w:rPr>
          <w:rFonts w:ascii="Cambria" w:hAnsi="Cambria" w:cs="Cambria"/>
          <w:color w:val="000000"/>
          <w:sz w:val="24"/>
          <w:szCs w:val="24"/>
          <w:lang w:val="pl-PL"/>
        </w:rPr>
        <w:tab/>
        <w:t xml:space="preserve">5 dni od dnia przekazania informacji o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stanowiącej podstawę jego wniesienia, jeżeli informacja została przekazana przy użyciu środków komunikacji elektronicznej,</w:t>
      </w:r>
    </w:p>
    <w:p w14:paraId="2F417B1E" w14:textId="28BDDAC6"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b)</w:t>
      </w:r>
      <w:r w:rsidRPr="007D3593">
        <w:rPr>
          <w:rFonts w:ascii="Cambria" w:hAnsi="Cambria" w:cs="Cambria"/>
          <w:color w:val="000000"/>
          <w:sz w:val="24"/>
          <w:szCs w:val="24"/>
          <w:lang w:val="pl-PL"/>
        </w:rPr>
        <w:tab/>
        <w:t xml:space="preserve">10 dni od dnia przekazania informacji o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stanowiącej podstawę jego wniesienia, jeżeli informacja została przekazana w sposób inny niż określony w lit. a.</w:t>
      </w:r>
    </w:p>
    <w:p w14:paraId="7E1D064F" w14:textId="0AF24445"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t>2. </w:t>
      </w:r>
      <w:r w:rsidRPr="007D3593">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 terminie 5 dni od dnia zamieszczenia ogłoszenia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w Biuletynie Zamówień Publicznych lub dokumentów zamówienia na stronie internetowej.</w:t>
      </w:r>
    </w:p>
    <w:p w14:paraId="3A8811CA" w14:textId="77777777"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t>3. </w:t>
      </w:r>
      <w:r w:rsidRPr="007D3593">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11F4D6D" w14:textId="0B31B122"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t>4. </w:t>
      </w:r>
      <w:r w:rsidRPr="007D3593">
        <w:rPr>
          <w:rFonts w:ascii="Cambria" w:hAnsi="Cambria" w:cs="Cambria"/>
          <w:color w:val="000000"/>
          <w:sz w:val="24"/>
          <w:szCs w:val="24"/>
          <w:lang w:val="pl-PL"/>
        </w:rPr>
        <w:tab/>
        <w:t xml:space="preserve">Jeżeli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amawiający nie opublikował ogłoszenia o zamiarze zawarcia umowy lub mimo takiego obowiązku nie przesłał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 xml:space="preserve">ykonawcy zawiadomienia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o wyborze najkorzystniejszej oferty lub nie zaprosił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ykonawcy do złożenia oferty w ramach dynamicznego systemu zakupów lub umowy ramowej, odwołanie wnosi się nie później niż w terminie:</w:t>
      </w:r>
    </w:p>
    <w:p w14:paraId="78E9F64E" w14:textId="77777777"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15 dni od dnia zamieszczenia w Biuletynie Zamówień Publicznych ogłoszenia o wyniku postępowania</w:t>
      </w:r>
    </w:p>
    <w:p w14:paraId="429B18E1" w14:textId="19F2A492" w:rsidR="001835D3" w:rsidRPr="007D3593" w:rsidRDefault="00996790"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2</w:t>
      </w:r>
      <w:r w:rsidR="001835D3" w:rsidRPr="007D3593">
        <w:rPr>
          <w:rFonts w:ascii="Cambria" w:hAnsi="Cambria" w:cs="Cambria"/>
          <w:color w:val="000000"/>
          <w:sz w:val="24"/>
          <w:szCs w:val="24"/>
          <w:lang w:val="pl-PL"/>
        </w:rPr>
        <w:t>)</w:t>
      </w:r>
      <w:r w:rsidR="001835D3" w:rsidRPr="007D3593">
        <w:rPr>
          <w:rFonts w:ascii="Cambria" w:hAnsi="Cambria" w:cs="Cambria"/>
          <w:color w:val="000000"/>
          <w:sz w:val="24"/>
          <w:szCs w:val="24"/>
          <w:lang w:val="pl-PL"/>
        </w:rPr>
        <w:tab/>
        <w:t xml:space="preserve">miesiąca od dnia zawarcia umowy, jeżeli </w:t>
      </w:r>
      <w:r w:rsidR="00FD0DBA" w:rsidRPr="007D3593">
        <w:rPr>
          <w:rFonts w:ascii="Cambria" w:hAnsi="Cambria" w:cs="Cambria"/>
          <w:color w:val="000000"/>
          <w:sz w:val="24"/>
          <w:szCs w:val="24"/>
          <w:lang w:val="pl-PL"/>
        </w:rPr>
        <w:t>Z</w:t>
      </w:r>
      <w:r w:rsidR="001835D3" w:rsidRPr="007D3593">
        <w:rPr>
          <w:rFonts w:ascii="Cambria" w:hAnsi="Cambria" w:cs="Cambria"/>
          <w:color w:val="000000"/>
          <w:sz w:val="24"/>
          <w:szCs w:val="24"/>
          <w:lang w:val="pl-PL"/>
        </w:rPr>
        <w:t>amawiający:</w:t>
      </w:r>
    </w:p>
    <w:p w14:paraId="53164408" w14:textId="0C652352" w:rsidR="001835D3" w:rsidRPr="007D3593" w:rsidRDefault="001835D3" w:rsidP="002653B6">
      <w:pPr>
        <w:pStyle w:val="Akapitzlist2"/>
        <w:shd w:val="clear" w:color="auto" w:fill="FFFFFF"/>
        <w:spacing w:before="0" w:after="0" w:line="300" w:lineRule="auto"/>
        <w:ind w:left="2268" w:hanging="567"/>
        <w:rPr>
          <w:rFonts w:ascii="Cambria" w:hAnsi="Cambria" w:cs="Cambria"/>
          <w:color w:val="000000"/>
          <w:sz w:val="24"/>
          <w:szCs w:val="24"/>
          <w:lang w:val="pl-PL"/>
        </w:rPr>
      </w:pPr>
      <w:r w:rsidRPr="007D3593">
        <w:rPr>
          <w:rFonts w:ascii="Cambria" w:hAnsi="Cambria" w:cs="Cambria"/>
          <w:color w:val="000000"/>
          <w:sz w:val="24"/>
          <w:szCs w:val="24"/>
          <w:lang w:val="pl-PL"/>
        </w:rPr>
        <w:t>a)</w:t>
      </w:r>
      <w:r w:rsidRPr="007D3593">
        <w:rPr>
          <w:rFonts w:ascii="Cambria" w:hAnsi="Cambria" w:cs="Cambria"/>
          <w:color w:val="000000"/>
          <w:sz w:val="24"/>
          <w:szCs w:val="24"/>
          <w:lang w:val="pl-PL"/>
        </w:rPr>
        <w:tab/>
        <w:t xml:space="preserve">nie zamieścił w Biuletynie Zamówień Publicznych ogłoszenia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o wyniku postępowania albo</w:t>
      </w:r>
    </w:p>
    <w:p w14:paraId="183CCE03" w14:textId="2D377805" w:rsidR="001835D3" w:rsidRPr="007D3593" w:rsidRDefault="001835D3" w:rsidP="002653B6">
      <w:pPr>
        <w:pStyle w:val="Akapitzlist2"/>
        <w:shd w:val="clear" w:color="auto" w:fill="FFFFFF"/>
        <w:spacing w:before="0" w:after="0" w:line="300" w:lineRule="auto"/>
        <w:ind w:left="2268" w:hanging="567"/>
        <w:rPr>
          <w:rFonts w:ascii="Cambria" w:hAnsi="Cambria" w:cs="Cambria"/>
          <w:color w:val="000000"/>
          <w:sz w:val="24"/>
          <w:szCs w:val="24"/>
          <w:lang w:val="pl-PL"/>
        </w:rPr>
      </w:pPr>
      <w:r w:rsidRPr="007D3593">
        <w:rPr>
          <w:rFonts w:ascii="Cambria" w:hAnsi="Cambria" w:cs="Cambria"/>
          <w:color w:val="000000"/>
          <w:sz w:val="24"/>
          <w:szCs w:val="24"/>
          <w:lang w:val="pl-PL"/>
        </w:rPr>
        <w:t>b)</w:t>
      </w:r>
      <w:r w:rsidRPr="007D3593">
        <w:rPr>
          <w:rFonts w:ascii="Cambria" w:hAnsi="Cambria" w:cs="Cambria"/>
          <w:color w:val="000000"/>
          <w:sz w:val="24"/>
          <w:szCs w:val="24"/>
          <w:lang w:val="pl-PL"/>
        </w:rPr>
        <w:tab/>
        <w:t xml:space="preserve">zamieścił w Biuletynie Zamówień Publicznych ogłoszenie o wyniku postępowania, które nie zawiera uzasadnienia udzielenia zamówienia w trybie negocjacji bez ogłoszenia albo zamówienia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z wolnej ręki.</w:t>
      </w:r>
    </w:p>
    <w:p w14:paraId="6FB7FA2A"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Odwołanie zawiera:</w:t>
      </w:r>
    </w:p>
    <w:p w14:paraId="00051C7E" w14:textId="44043421"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 xml:space="preserve">imię i nazwisko albo nazwę, miejsce zamieszkania albo siedzibę, numer telefonu oraz adres poczty elektronicznej odwołującego oraz imię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i nazwisko przedstawiciela (przedstawicieli);</w:t>
      </w:r>
    </w:p>
    <w:p w14:paraId="5F22AB38" w14:textId="3BC474CC"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2)</w:t>
      </w:r>
      <w:r w:rsidRPr="007D3593">
        <w:rPr>
          <w:rFonts w:ascii="Cambria" w:hAnsi="Cambria" w:cs="Cambria"/>
          <w:color w:val="000000"/>
          <w:sz w:val="24"/>
          <w:szCs w:val="24"/>
          <w:lang w:val="pl-PL"/>
        </w:rPr>
        <w:tab/>
        <w:t xml:space="preserve">nazwę i siedzibę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amawiającego, numer telefonu oraz adres poczty elektronicznej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w:t>
      </w:r>
    </w:p>
    <w:p w14:paraId="500F6BF2"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lastRenderedPageBreak/>
        <w:t>3)</w:t>
      </w:r>
      <w:r w:rsidRPr="007D3593">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7AACFA21"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4)</w:t>
      </w:r>
      <w:r w:rsidRPr="007D3593">
        <w:rPr>
          <w:rFonts w:ascii="Cambria" w:hAnsi="Cambria" w:cs="Cambria"/>
          <w:color w:val="000000"/>
          <w:sz w:val="24"/>
          <w:szCs w:val="24"/>
          <w:lang w:val="pl-PL"/>
        </w:rPr>
        <w:tab/>
        <w:t xml:space="preserve">numer w Krajowym Rejestrze Sądowym, a w przypadku jego braku - numer </w:t>
      </w:r>
      <w:r w:rsidR="0011752A" w:rsidRPr="007D3593">
        <w:rPr>
          <w:rFonts w:ascii="Cambria" w:hAnsi="Cambria" w:cs="Cambria"/>
          <w:color w:val="000000"/>
          <w:sz w:val="24"/>
          <w:szCs w:val="24"/>
          <w:lang w:val="pl-PL"/>
        </w:rPr>
        <w:br/>
      </w:r>
      <w:r w:rsidRPr="007D3593">
        <w:rPr>
          <w:rFonts w:ascii="Cambria" w:hAnsi="Cambria" w:cs="Cambria"/>
          <w:color w:val="000000"/>
          <w:sz w:val="24"/>
          <w:szCs w:val="24"/>
          <w:lang w:val="pl-PL"/>
        </w:rPr>
        <w:t>w innym właściwym rejestrze, ewidencji lub NIP odwołującego niebędącego osobą fizyczną, który nie ma obowiązku wpisu we właściwym rejestrze lub ewidencji, jeżeli jest on obowiązany do jego posiadania;</w:t>
      </w:r>
    </w:p>
    <w:p w14:paraId="5904AE4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5)</w:t>
      </w:r>
      <w:r w:rsidRPr="007D3593">
        <w:rPr>
          <w:rFonts w:ascii="Cambria" w:hAnsi="Cambria" w:cs="Cambria"/>
          <w:color w:val="000000"/>
          <w:sz w:val="24"/>
          <w:szCs w:val="24"/>
          <w:lang w:val="pl-PL"/>
        </w:rPr>
        <w:tab/>
        <w:t>określenie przedmiotu zamówienia;</w:t>
      </w:r>
    </w:p>
    <w:p w14:paraId="23A00350"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6)</w:t>
      </w:r>
      <w:r w:rsidRPr="007D3593">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CABDC25" w14:textId="6D6BDE14"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7)  </w:t>
      </w:r>
      <w:r w:rsidRPr="007D3593">
        <w:rPr>
          <w:rFonts w:ascii="Cambria" w:hAnsi="Cambria" w:cs="Cambria"/>
          <w:color w:val="000000"/>
          <w:sz w:val="24"/>
          <w:szCs w:val="24"/>
          <w:lang w:val="pl-PL"/>
        </w:rPr>
        <w:tab/>
        <w:t xml:space="preserve">wskazanie czynności lub zaniechania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której zarzuca się niezgodność z przepisami ustawy, lub wskazanie zaniechania przeprowadzenia postępowania o udzielenie zamówienia lub zorganizowania konkursu na podstawie ustawy;</w:t>
      </w:r>
    </w:p>
    <w:p w14:paraId="7829473D"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8)</w:t>
      </w:r>
      <w:r w:rsidRPr="007D3593">
        <w:rPr>
          <w:rFonts w:ascii="Cambria" w:hAnsi="Cambria" w:cs="Cambria"/>
          <w:color w:val="000000"/>
          <w:sz w:val="24"/>
          <w:szCs w:val="24"/>
          <w:lang w:val="pl-PL"/>
        </w:rPr>
        <w:tab/>
        <w:t>zwięzłe przedstawienie zarzutów;</w:t>
      </w:r>
    </w:p>
    <w:p w14:paraId="629EDA28"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9)</w:t>
      </w:r>
      <w:r w:rsidRPr="007D3593">
        <w:rPr>
          <w:rFonts w:ascii="Cambria" w:hAnsi="Cambria" w:cs="Cambria"/>
          <w:color w:val="000000"/>
          <w:sz w:val="24"/>
          <w:szCs w:val="24"/>
          <w:lang w:val="pl-PL"/>
        </w:rPr>
        <w:tab/>
        <w:t>żądanie co do sposobu rozstrzygnięcia odwołania;</w:t>
      </w:r>
    </w:p>
    <w:p w14:paraId="0324190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10)</w:t>
      </w:r>
      <w:r w:rsidRPr="007D3593">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1AE216D7"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11)</w:t>
      </w:r>
      <w:r w:rsidRPr="007D3593">
        <w:rPr>
          <w:rFonts w:ascii="Cambria" w:hAnsi="Cambria" w:cs="Cambria"/>
          <w:color w:val="000000"/>
          <w:sz w:val="24"/>
          <w:szCs w:val="24"/>
          <w:lang w:val="pl-PL"/>
        </w:rPr>
        <w:tab/>
        <w:t>podpis odwołującego albo jego przedstawiciela lub przedstawicieli;</w:t>
      </w:r>
    </w:p>
    <w:p w14:paraId="6E92E709"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lang w:val="pl-PL"/>
        </w:rPr>
      </w:pPr>
      <w:r w:rsidRPr="007D3593">
        <w:rPr>
          <w:rFonts w:ascii="Cambria" w:hAnsi="Cambria" w:cs="Cambria"/>
          <w:color w:val="000000"/>
          <w:sz w:val="24"/>
          <w:szCs w:val="24"/>
          <w:lang w:val="pl-PL"/>
        </w:rPr>
        <w:t>12)</w:t>
      </w:r>
      <w:r w:rsidRPr="007D3593">
        <w:rPr>
          <w:rFonts w:ascii="Cambria" w:hAnsi="Cambria" w:cs="Cambria"/>
          <w:color w:val="000000"/>
          <w:sz w:val="24"/>
          <w:szCs w:val="24"/>
          <w:lang w:val="pl-PL"/>
        </w:rPr>
        <w:tab/>
        <w:t>wykaz załączników.</w:t>
      </w:r>
    </w:p>
    <w:p w14:paraId="14B62634" w14:textId="77777777" w:rsidR="001835D3" w:rsidRPr="007D3593" w:rsidRDefault="001835D3" w:rsidP="002653B6">
      <w:pPr>
        <w:shd w:val="clear" w:color="auto" w:fill="FFFFFF"/>
        <w:spacing w:line="300" w:lineRule="auto"/>
        <w:ind w:firstLine="709"/>
        <w:rPr>
          <w:rFonts w:ascii="Cambria" w:hAnsi="Cambria" w:cs="Cambria"/>
          <w:color w:val="000000"/>
          <w:lang w:val="pl-PL"/>
        </w:rPr>
      </w:pPr>
      <w:r w:rsidRPr="007D3593">
        <w:rPr>
          <w:rFonts w:ascii="Cambria" w:hAnsi="Cambria" w:cs="Cambria"/>
          <w:color w:val="000000"/>
          <w:lang w:val="pl-PL"/>
        </w:rPr>
        <w:t>Do odwołania dołącza się:</w:t>
      </w:r>
    </w:p>
    <w:p w14:paraId="2AE45BF4"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dowód uiszczenia wpisu od odwołania w wymaganej wysokości;</w:t>
      </w:r>
    </w:p>
    <w:p w14:paraId="15A868EC" w14:textId="7BD61B91"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2) </w:t>
      </w:r>
      <w:r w:rsidRPr="007D3593">
        <w:rPr>
          <w:rFonts w:ascii="Cambria" w:hAnsi="Cambria" w:cs="Cambria"/>
          <w:color w:val="000000"/>
          <w:sz w:val="24"/>
          <w:szCs w:val="24"/>
          <w:lang w:val="pl-PL"/>
        </w:rPr>
        <w:tab/>
        <w:t xml:space="preserve">dowód przekazania odpowiednio odwołania albo jego kopii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amawiającemu;</w:t>
      </w:r>
    </w:p>
    <w:p w14:paraId="78CDF1E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sz w:val="24"/>
          <w:szCs w:val="24"/>
          <w:lang w:val="pl-PL"/>
        </w:rPr>
      </w:pPr>
      <w:r w:rsidRPr="007D3593">
        <w:rPr>
          <w:rFonts w:ascii="Cambria" w:hAnsi="Cambria" w:cs="Cambria"/>
          <w:color w:val="000000"/>
          <w:sz w:val="24"/>
          <w:szCs w:val="24"/>
          <w:lang w:val="pl-PL"/>
        </w:rPr>
        <w:t>3)</w:t>
      </w:r>
      <w:r w:rsidRPr="007D3593">
        <w:rPr>
          <w:rFonts w:ascii="Cambria" w:hAnsi="Cambria" w:cs="Cambria"/>
          <w:color w:val="000000"/>
          <w:sz w:val="24"/>
          <w:szCs w:val="24"/>
          <w:lang w:val="pl-PL"/>
        </w:rPr>
        <w:tab/>
        <w:t>dokument potwierdzający umocowanie do reprezentowania odwołującego.</w:t>
      </w:r>
    </w:p>
    <w:p w14:paraId="0FC7539D" w14:textId="77777777" w:rsidR="001835D3" w:rsidRPr="007D3593" w:rsidRDefault="001835D3" w:rsidP="002653B6">
      <w:pPr>
        <w:pStyle w:val="Kolorowalistaakcent11"/>
        <w:numPr>
          <w:ilvl w:val="1"/>
          <w:numId w:val="23"/>
        </w:numPr>
        <w:shd w:val="clear" w:color="auto" w:fill="FFFFFF"/>
        <w:spacing w:before="0" w:after="0" w:line="300" w:lineRule="auto"/>
        <w:ind w:left="709" w:hanging="709"/>
        <w:rPr>
          <w:rFonts w:ascii="Cambria" w:hAnsi="Cambria"/>
          <w:lang w:val="pl-PL"/>
        </w:rPr>
      </w:pPr>
      <w:r w:rsidRPr="007D3593">
        <w:rPr>
          <w:rFonts w:ascii="Cambria" w:hAnsi="Cambria" w:cs="Cambria"/>
          <w:sz w:val="24"/>
          <w:szCs w:val="24"/>
          <w:lang w:val="pl-PL"/>
        </w:rPr>
        <w:t xml:space="preserve">Na </w:t>
      </w:r>
      <w:r w:rsidRPr="007D3593">
        <w:rPr>
          <w:rFonts w:ascii="Cambria" w:hAnsi="Cambria" w:cs="Cambria"/>
          <w:color w:val="000000"/>
          <w:sz w:val="24"/>
          <w:szCs w:val="24"/>
          <w:lang w:val="pl-PL"/>
        </w:rPr>
        <w:t>orzeczenie Izby stronom oraz uczestnikom postępowania odwoławczego przysługuje skarga do sądu. Skargę wnosi się do Sądu Okręgowego w Warszawie - sądu zamówień publicznych.</w:t>
      </w:r>
    </w:p>
    <w:tbl>
      <w:tblPr>
        <w:tblW w:w="0" w:type="auto"/>
        <w:tblLayout w:type="fixed"/>
        <w:tblLook w:val="0000" w:firstRow="0" w:lastRow="0" w:firstColumn="0" w:lastColumn="0" w:noHBand="0" w:noVBand="0"/>
      </w:tblPr>
      <w:tblGrid>
        <w:gridCol w:w="9072"/>
      </w:tblGrid>
      <w:tr w:rsidR="001835D3" w:rsidRPr="007D3593" w14:paraId="45D5BC0C" w14:textId="77777777" w:rsidTr="00996790">
        <w:trPr>
          <w:trHeight w:val="507"/>
        </w:trPr>
        <w:tc>
          <w:tcPr>
            <w:tcW w:w="9072" w:type="dxa"/>
            <w:tcBorders>
              <w:bottom w:val="single" w:sz="4" w:space="0" w:color="000000"/>
            </w:tcBorders>
            <w:shd w:val="clear" w:color="auto" w:fill="D9D9D9"/>
          </w:tcPr>
          <w:p w14:paraId="5BF59843" w14:textId="4626CD30"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w:t>
            </w:r>
            <w:r w:rsidR="00205E90" w:rsidRPr="007D3593">
              <w:rPr>
                <w:rFonts w:ascii="Cambria" w:hAnsi="Cambria" w:cs="Cambria"/>
                <w:sz w:val="26"/>
                <w:szCs w:val="26"/>
                <w:lang w:val="pl-PL"/>
              </w:rPr>
              <w:t>4</w:t>
            </w:r>
          </w:p>
          <w:p w14:paraId="77DF1FD9"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INFORMACJE DODATKOWE</w:t>
            </w:r>
          </w:p>
        </w:tc>
      </w:tr>
    </w:tbl>
    <w:p w14:paraId="339BE7B6" w14:textId="77777777" w:rsidR="001835D3" w:rsidRPr="007D3593" w:rsidRDefault="001835D3" w:rsidP="002653B6">
      <w:pPr>
        <w:spacing w:line="300" w:lineRule="auto"/>
        <w:ind w:left="340"/>
        <w:rPr>
          <w:rFonts w:ascii="Cambria" w:hAnsi="Cambria" w:cs="Cambria"/>
          <w:bCs/>
          <w:sz w:val="16"/>
          <w:szCs w:val="16"/>
          <w:lang w:val="pl-PL"/>
        </w:rPr>
      </w:pPr>
    </w:p>
    <w:p w14:paraId="7F14F24D" w14:textId="571DD896"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00DB115A" w:rsidRPr="007D3593">
        <w:rPr>
          <w:rFonts w:ascii="Cambria" w:eastAsia="Cambria" w:hAnsi="Cambria" w:cs="Cambria"/>
          <w:b/>
          <w:bCs/>
          <w:sz w:val="24"/>
          <w:szCs w:val="24"/>
          <w:u w:val="single"/>
          <w:lang w:val="pl-PL"/>
        </w:rPr>
        <w:t xml:space="preserve">nie </w:t>
      </w:r>
      <w:r w:rsidRPr="007D3593">
        <w:rPr>
          <w:rFonts w:ascii="Cambria" w:eastAsia="Cambria" w:hAnsi="Cambria" w:cs="Cambria"/>
          <w:b/>
          <w:bCs/>
          <w:sz w:val="24"/>
          <w:szCs w:val="24"/>
          <w:u w:val="single"/>
          <w:lang w:val="pl-PL"/>
        </w:rPr>
        <w:t>dopuszcza</w:t>
      </w:r>
      <w:r w:rsidR="0011752A" w:rsidRPr="007D3593">
        <w:rPr>
          <w:rFonts w:ascii="Cambria" w:eastAsia="Cambria" w:hAnsi="Cambria" w:cs="Cambria"/>
          <w:b/>
          <w:bCs/>
          <w:sz w:val="24"/>
          <w:szCs w:val="24"/>
          <w:u w:val="single"/>
          <w:lang w:val="pl-PL"/>
        </w:rPr>
        <w:t xml:space="preserve"> </w:t>
      </w:r>
      <w:r w:rsidRPr="007D3593">
        <w:rPr>
          <w:rFonts w:ascii="Cambria" w:eastAsia="Cambria" w:hAnsi="Cambria" w:cs="Cambria"/>
          <w:sz w:val="24"/>
          <w:szCs w:val="24"/>
          <w:lang w:val="pl-PL"/>
        </w:rPr>
        <w:t>składani</w:t>
      </w:r>
      <w:r w:rsidR="00DB115A" w:rsidRPr="007D3593">
        <w:rPr>
          <w:rFonts w:ascii="Cambria" w:eastAsia="Cambria" w:hAnsi="Cambria" w:cs="Cambria"/>
          <w:sz w:val="24"/>
          <w:szCs w:val="24"/>
          <w:lang w:val="pl-PL"/>
        </w:rPr>
        <w:t>a</w:t>
      </w:r>
      <w:r w:rsidRPr="007D3593">
        <w:rPr>
          <w:rFonts w:ascii="Cambria" w:eastAsia="Cambria" w:hAnsi="Cambria" w:cs="Cambria"/>
          <w:sz w:val="24"/>
          <w:szCs w:val="24"/>
          <w:lang w:val="pl-PL"/>
        </w:rPr>
        <w:t xml:space="preserve"> ofert częściowych.</w:t>
      </w:r>
    </w:p>
    <w:p w14:paraId="61A07539" w14:textId="23DFC673"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dopuszcza</w:t>
      </w:r>
      <w:r w:rsidRPr="007D3593">
        <w:rPr>
          <w:rFonts w:ascii="Cambria" w:eastAsia="Cambria" w:hAnsi="Cambria" w:cs="Cambria"/>
          <w:sz w:val="24"/>
          <w:szCs w:val="24"/>
          <w:lang w:val="pl-PL"/>
        </w:rPr>
        <w:t xml:space="preserve"> składania ofert wariantowych.</w:t>
      </w:r>
    </w:p>
    <w:p w14:paraId="63BDF248"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Pr="007D3593">
        <w:rPr>
          <w:rFonts w:ascii="Cambria" w:eastAsia="Cambria" w:hAnsi="Cambria" w:cs="Cambria"/>
          <w:sz w:val="24"/>
          <w:szCs w:val="24"/>
          <w:lang w:val="pl-PL"/>
        </w:rPr>
        <w:t xml:space="preserve"> wymagań wskazanych w art. 96 ust. 2 pkt 2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0904A78D" w14:textId="6A454B2F"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836155"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zamówień, o których mowa w art. 214 ust. 1 pkt 7 </w:t>
      </w:r>
      <w:r w:rsidR="00EE124D"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i 8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129C7536"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wymaga</w:t>
      </w:r>
      <w:r w:rsidRPr="007D3593">
        <w:rPr>
          <w:rFonts w:ascii="Cambria" w:eastAsia="Cambria" w:hAnsi="Cambria" w:cs="Cambria"/>
          <w:sz w:val="24"/>
          <w:szCs w:val="24"/>
          <w:lang w:val="pl-PL"/>
        </w:rPr>
        <w:t xml:space="preserve"> przeprowadzenia przez Wykonawcę wizji lokalnej lub </w:t>
      </w:r>
      <w:r w:rsidRPr="007D3593">
        <w:rPr>
          <w:rFonts w:ascii="Cambria" w:eastAsia="Cambria" w:hAnsi="Cambria" w:cs="Cambria"/>
          <w:sz w:val="24"/>
          <w:szCs w:val="24"/>
          <w:lang w:val="pl-PL"/>
        </w:rPr>
        <w:lastRenderedPageBreak/>
        <w:t xml:space="preserve">sprawdzenia przez niego dokumentów niezbędnych do realizacji zamówienia, </w:t>
      </w:r>
      <w:r w:rsidR="0011752A"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o których mowa w art. 131 ust. 2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174959CF"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rozliczenia między Zamawiającym a Wykonawcą </w:t>
      </w:r>
      <w:r w:rsidR="0011752A" w:rsidRPr="007D3593">
        <w:rPr>
          <w:rFonts w:ascii="Cambria" w:eastAsia="Cambria" w:hAnsi="Cambria" w:cs="Cambria"/>
          <w:sz w:val="24"/>
          <w:szCs w:val="24"/>
          <w:lang w:val="pl-PL"/>
        </w:rPr>
        <w:br/>
      </w:r>
      <w:r w:rsidRPr="007D3593">
        <w:rPr>
          <w:rFonts w:ascii="Cambria" w:eastAsia="Cambria" w:hAnsi="Cambria" w:cs="Cambria"/>
          <w:sz w:val="24"/>
          <w:szCs w:val="24"/>
          <w:lang w:val="pl-PL"/>
        </w:rPr>
        <w:t>w walutach obcych.</w:t>
      </w:r>
    </w:p>
    <w:p w14:paraId="74070EB9"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zwrotu kosztów udziału w postępowaniu.</w:t>
      </w:r>
    </w:p>
    <w:p w14:paraId="4DCCB5B5"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wymaga</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obowiązku osobistego wykonania przez Wykonawcę kluczowych zadań zgodnie z art. 60 i art. 121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4163CD2D"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zawarcia umowy ramowej.</w:t>
      </w:r>
    </w:p>
    <w:p w14:paraId="2CC30AD2"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wyboru najkorzystniejszej oferty z zastosowaniem aukcji elektronicznej wraz z informacjami, o których mowa w art. 230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5182DB1A" w14:textId="7F62487A" w:rsidR="001835D3" w:rsidRPr="007D3593" w:rsidRDefault="001835D3" w:rsidP="002653B6">
      <w:pPr>
        <w:pStyle w:val="Akapitzlist2"/>
        <w:numPr>
          <w:ilvl w:val="1"/>
          <w:numId w:val="62"/>
        </w:numPr>
        <w:spacing w:before="0" w:after="0" w:line="300" w:lineRule="auto"/>
        <w:rPr>
          <w:rFonts w:ascii="Cambria" w:hAnsi="Cambria" w:cs="Cambria"/>
          <w:sz w:val="10"/>
          <w:szCs w:val="10"/>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stawia</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wymogu lub możliwości złożenia ofert w postaci katalogów elektronicznych lub dołączenia katalogów elektronicznych do oferty, </w:t>
      </w:r>
      <w:r w:rsidR="00EE124D"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w sytuacji określonej w art. 93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tbl>
      <w:tblPr>
        <w:tblW w:w="9747" w:type="dxa"/>
        <w:tblLayout w:type="fixed"/>
        <w:tblLook w:val="0000" w:firstRow="0" w:lastRow="0" w:firstColumn="0" w:lastColumn="0" w:noHBand="0" w:noVBand="0"/>
      </w:tblPr>
      <w:tblGrid>
        <w:gridCol w:w="9747"/>
      </w:tblGrid>
      <w:tr w:rsidR="001835D3" w:rsidRPr="007D3593" w14:paraId="58E2E8CE" w14:textId="77777777" w:rsidTr="00996790">
        <w:trPr>
          <w:trHeight w:val="507"/>
        </w:trPr>
        <w:tc>
          <w:tcPr>
            <w:tcW w:w="9747" w:type="dxa"/>
            <w:tcBorders>
              <w:bottom w:val="single" w:sz="4" w:space="0" w:color="000000"/>
            </w:tcBorders>
            <w:shd w:val="clear" w:color="auto" w:fill="D9D9D9"/>
          </w:tcPr>
          <w:p w14:paraId="32182486" w14:textId="2D978C0B"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w:t>
            </w:r>
            <w:r w:rsidR="005A6AC5">
              <w:rPr>
                <w:rFonts w:ascii="Cambria" w:hAnsi="Cambria" w:cs="Cambria"/>
                <w:sz w:val="26"/>
                <w:szCs w:val="26"/>
                <w:lang w:val="pl-PL"/>
              </w:rPr>
              <w:t>5</w:t>
            </w:r>
          </w:p>
          <w:p w14:paraId="633DE765"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ZAŁĄCZNIKI DO SWZ</w:t>
            </w:r>
          </w:p>
        </w:tc>
      </w:tr>
    </w:tbl>
    <w:p w14:paraId="1409FBE2"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5E10C6CB" w14:textId="77777777" w:rsidR="001835D3" w:rsidRPr="007D3593" w:rsidRDefault="001835D3" w:rsidP="002653B6">
      <w:pPr>
        <w:pStyle w:val="Kolorowalistaakcent11"/>
        <w:spacing w:before="0" w:after="0" w:line="300" w:lineRule="auto"/>
        <w:ind w:left="0"/>
        <w:rPr>
          <w:rFonts w:ascii="Cambria" w:hAnsi="Cambria" w:cs="Cambria"/>
          <w:vanish/>
          <w:sz w:val="24"/>
          <w:szCs w:val="24"/>
          <w:lang w:val="pl-PL"/>
        </w:rPr>
      </w:pPr>
    </w:p>
    <w:p w14:paraId="44A754B4" w14:textId="77777777" w:rsidR="001835D3" w:rsidRPr="007D3593" w:rsidRDefault="001835D3" w:rsidP="002653B6">
      <w:pPr>
        <w:spacing w:line="300" w:lineRule="auto"/>
        <w:ind w:left="340" w:hanging="340"/>
        <w:rPr>
          <w:rFonts w:ascii="Cambria" w:hAnsi="Cambria" w:cs="Cambria"/>
          <w:lang w:val="pl-PL"/>
        </w:rPr>
      </w:pPr>
      <w:r w:rsidRPr="007D3593">
        <w:rPr>
          <w:rFonts w:ascii="Cambria" w:hAnsi="Cambria" w:cs="Cambria"/>
          <w:u w:val="single"/>
          <w:lang w:val="pl-PL"/>
        </w:rPr>
        <w:t>Integralną częścią SWZ są załączniki:</w:t>
      </w:r>
    </w:p>
    <w:p w14:paraId="2E7F03F9" w14:textId="759C304C" w:rsidR="00A31919" w:rsidRPr="007D3593" w:rsidRDefault="001835D3" w:rsidP="002653B6">
      <w:pPr>
        <w:spacing w:line="300" w:lineRule="auto"/>
        <w:ind w:left="1985" w:hanging="1985"/>
        <w:jc w:val="both"/>
        <w:rPr>
          <w:rFonts w:ascii="Cambria" w:hAnsi="Cambria" w:cs="Cambria"/>
          <w:lang w:val="pl-PL"/>
        </w:rPr>
      </w:pPr>
      <w:r w:rsidRPr="007D3593">
        <w:rPr>
          <w:rFonts w:ascii="Cambria" w:hAnsi="Cambria" w:cs="Cambria"/>
          <w:lang w:val="pl-PL"/>
        </w:rPr>
        <w:t xml:space="preserve">Załącznik Nr 1 – </w:t>
      </w:r>
      <w:r w:rsidRPr="007D3593">
        <w:rPr>
          <w:rFonts w:ascii="Cambria" w:hAnsi="Cambria" w:cs="Cambria"/>
          <w:lang w:val="pl-PL"/>
        </w:rPr>
        <w:tab/>
      </w:r>
      <w:r w:rsidR="00A31919" w:rsidRPr="007D3593">
        <w:rPr>
          <w:rFonts w:ascii="Cambria" w:hAnsi="Cambria" w:cs="Helvetica"/>
          <w:bCs/>
          <w:color w:val="000000" w:themeColor="text1"/>
          <w:lang w:val="pl-PL"/>
        </w:rPr>
        <w:t>Szczegółowy opis przedmiotu zamówienia, na który składają się następujące dokumenty:</w:t>
      </w:r>
    </w:p>
    <w:p w14:paraId="59C83E5F" w14:textId="77777777" w:rsidR="00A31919" w:rsidRPr="007D3593" w:rsidRDefault="00A31919" w:rsidP="0079022A">
      <w:pPr>
        <w:pStyle w:val="Akapitzlist"/>
        <w:numPr>
          <w:ilvl w:val="0"/>
          <w:numId w:val="75"/>
        </w:numPr>
        <w:suppressAutoHyphens/>
        <w:spacing w:before="0" w:after="0" w:line="300" w:lineRule="auto"/>
        <w:ind w:left="1985"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dokumentacja projektowa, w tym:</w:t>
      </w:r>
    </w:p>
    <w:p w14:paraId="720DB752" w14:textId="75DD1883" w:rsidR="00A31919" w:rsidRPr="007D3593" w:rsidRDefault="00A31919" w:rsidP="0079022A">
      <w:pPr>
        <w:pStyle w:val="Akapitzlist"/>
        <w:numPr>
          <w:ilvl w:val="0"/>
          <w:numId w:val="67"/>
        </w:numPr>
        <w:suppressAutoHyphens/>
        <w:spacing w:before="0" w:after="0" w:line="300" w:lineRule="auto"/>
        <w:ind w:left="1985" w:hanging="284"/>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ARCHITEKTONICZNO–BUDOWLANY,</w:t>
      </w:r>
    </w:p>
    <w:p w14:paraId="133ECBD0" w14:textId="77777777" w:rsidR="00A31919" w:rsidRPr="007D3593" w:rsidRDefault="00A31919" w:rsidP="0079022A">
      <w:pPr>
        <w:pStyle w:val="Akapitzlist"/>
        <w:numPr>
          <w:ilvl w:val="0"/>
          <w:numId w:val="67"/>
        </w:numPr>
        <w:suppressAutoHyphens/>
        <w:spacing w:before="0" w:after="0" w:line="300" w:lineRule="auto"/>
        <w:ind w:left="1985" w:hanging="284"/>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ZAGOSPODAROWANIA TERENU,</w:t>
      </w:r>
    </w:p>
    <w:p w14:paraId="6B1DAA2D" w14:textId="77777777" w:rsidR="00A31919" w:rsidRPr="007D3593" w:rsidRDefault="00A31919" w:rsidP="0079022A">
      <w:pPr>
        <w:pStyle w:val="Akapitzlist"/>
        <w:numPr>
          <w:ilvl w:val="0"/>
          <w:numId w:val="67"/>
        </w:numPr>
        <w:suppressAutoHyphens/>
        <w:spacing w:before="0" w:after="0" w:line="300" w:lineRule="auto"/>
        <w:ind w:left="1985" w:hanging="284"/>
        <w:rPr>
          <w:rFonts w:ascii="Cambria" w:hAnsi="Cambria" w:cs="Helvetica"/>
          <w:bCs/>
          <w:color w:val="000000" w:themeColor="text1"/>
          <w:sz w:val="24"/>
          <w:szCs w:val="24"/>
        </w:rPr>
      </w:pPr>
      <w:r w:rsidRPr="007D3593">
        <w:rPr>
          <w:rFonts w:ascii="Cambria" w:hAnsi="Cambria" w:cs="Helvetica"/>
          <w:bCs/>
          <w:color w:val="000000" w:themeColor="text1"/>
          <w:sz w:val="24"/>
          <w:szCs w:val="24"/>
        </w:rPr>
        <w:t>PROJEKT TECHNICZNY,</w:t>
      </w:r>
    </w:p>
    <w:p w14:paraId="6C16625A" w14:textId="77777777" w:rsidR="00A31919" w:rsidRPr="007D3593" w:rsidRDefault="00A31919" w:rsidP="0079022A">
      <w:pPr>
        <w:pStyle w:val="Akapitzlist"/>
        <w:numPr>
          <w:ilvl w:val="0"/>
          <w:numId w:val="67"/>
        </w:numPr>
        <w:suppressAutoHyphens/>
        <w:spacing w:before="0" w:after="0" w:line="300" w:lineRule="auto"/>
        <w:ind w:left="1985" w:hanging="284"/>
        <w:rPr>
          <w:rFonts w:ascii="Cambria" w:hAnsi="Cambria" w:cs="Helvetica"/>
          <w:bCs/>
          <w:color w:val="000000" w:themeColor="text1"/>
          <w:sz w:val="24"/>
          <w:szCs w:val="24"/>
        </w:rPr>
      </w:pPr>
      <w:r w:rsidRPr="007D3593">
        <w:rPr>
          <w:rFonts w:ascii="Cambria" w:hAnsi="Cambria" w:cs="Helvetica"/>
          <w:bCs/>
          <w:color w:val="000000" w:themeColor="text1"/>
          <w:sz w:val="24"/>
          <w:szCs w:val="24"/>
        </w:rPr>
        <w:t>OPINIE, UZGODNIENIA, POZWOLENIA I INNE DOKUMENTY</w:t>
      </w:r>
    </w:p>
    <w:p w14:paraId="31C80704" w14:textId="77777777" w:rsidR="00A31919" w:rsidRPr="007D3593" w:rsidRDefault="00A31919" w:rsidP="0079022A">
      <w:pPr>
        <w:pStyle w:val="Akapitzlist"/>
        <w:numPr>
          <w:ilvl w:val="0"/>
          <w:numId w:val="67"/>
        </w:numPr>
        <w:suppressAutoHyphens/>
        <w:spacing w:before="0" w:after="0" w:line="300" w:lineRule="auto"/>
        <w:ind w:left="1985" w:hanging="284"/>
        <w:rPr>
          <w:rFonts w:ascii="Cambria" w:hAnsi="Cambria" w:cs="Helvetica"/>
          <w:bCs/>
          <w:color w:val="000000" w:themeColor="text1"/>
          <w:sz w:val="24"/>
          <w:szCs w:val="24"/>
        </w:rPr>
      </w:pPr>
      <w:r w:rsidRPr="007D3593">
        <w:rPr>
          <w:rFonts w:ascii="Cambria" w:hAnsi="Cambria" w:cs="Helvetica"/>
          <w:bCs/>
          <w:color w:val="000000" w:themeColor="text1"/>
          <w:sz w:val="24"/>
          <w:szCs w:val="24"/>
        </w:rPr>
        <w:t>INFORMACJA DOTYCZĄCA BEZPIECZEŃSTWA I OCHRONY ZDROWIA,</w:t>
      </w:r>
    </w:p>
    <w:p w14:paraId="61C1E2B8" w14:textId="77777777" w:rsidR="00A31919" w:rsidRPr="007D3593" w:rsidRDefault="00A31919" w:rsidP="0079022A">
      <w:pPr>
        <w:pStyle w:val="Akapitzlist"/>
        <w:numPr>
          <w:ilvl w:val="0"/>
          <w:numId w:val="75"/>
        </w:numPr>
        <w:suppressAutoHyphens/>
        <w:spacing w:before="0" w:after="0" w:line="300" w:lineRule="auto"/>
        <w:ind w:left="1985" w:hanging="283"/>
        <w:rPr>
          <w:rFonts w:ascii="Cambria" w:hAnsi="Cambria" w:cs="Helvetica"/>
          <w:bCs/>
          <w:color w:val="000000" w:themeColor="text1"/>
          <w:sz w:val="24"/>
          <w:szCs w:val="24"/>
        </w:rPr>
      </w:pPr>
      <w:r w:rsidRPr="007D3593">
        <w:rPr>
          <w:rFonts w:ascii="Cambria" w:hAnsi="Cambria" w:cs="Helvetica"/>
          <w:bCs/>
          <w:color w:val="000000" w:themeColor="text1"/>
          <w:sz w:val="24"/>
          <w:szCs w:val="24"/>
        </w:rPr>
        <w:t>Specyfikacja techniczna wykonania i odbioru robót budowlanych (</w:t>
      </w:r>
      <w:proofErr w:type="spellStart"/>
      <w:r w:rsidRPr="007D3593">
        <w:rPr>
          <w:rFonts w:ascii="Cambria" w:hAnsi="Cambria" w:cs="Helvetica"/>
          <w:bCs/>
          <w:color w:val="000000" w:themeColor="text1"/>
          <w:sz w:val="24"/>
          <w:szCs w:val="24"/>
        </w:rPr>
        <w:t>STWiORB</w:t>
      </w:r>
      <w:proofErr w:type="spellEnd"/>
      <w:r w:rsidRPr="007D3593">
        <w:rPr>
          <w:rFonts w:ascii="Cambria" w:hAnsi="Cambria" w:cs="Helvetica"/>
          <w:bCs/>
          <w:color w:val="000000" w:themeColor="text1"/>
          <w:sz w:val="24"/>
          <w:szCs w:val="24"/>
        </w:rPr>
        <w:t>)</w:t>
      </w:r>
      <w:r w:rsidRPr="007D3593">
        <w:rPr>
          <w:rFonts w:ascii="Cambria" w:eastAsia="Lucida Sans Unicode" w:hAnsi="Cambria" w:cs="Arial"/>
          <w:sz w:val="24"/>
          <w:szCs w:val="24"/>
        </w:rPr>
        <w:t>,</w:t>
      </w:r>
    </w:p>
    <w:p w14:paraId="66238482" w14:textId="465BBBCB" w:rsidR="00A31919" w:rsidRPr="007D3593" w:rsidRDefault="00A31919" w:rsidP="0079022A">
      <w:pPr>
        <w:pStyle w:val="Akapitzlist"/>
        <w:numPr>
          <w:ilvl w:val="0"/>
          <w:numId w:val="75"/>
        </w:numPr>
        <w:suppressAutoHyphens/>
        <w:spacing w:before="0" w:after="0" w:line="300" w:lineRule="auto"/>
        <w:ind w:left="1985" w:hanging="283"/>
        <w:rPr>
          <w:rFonts w:ascii="Cambria" w:hAnsi="Cambria" w:cs="Helvetica"/>
          <w:bCs/>
          <w:color w:val="000000" w:themeColor="text1"/>
          <w:sz w:val="24"/>
          <w:szCs w:val="24"/>
        </w:rPr>
      </w:pPr>
      <w:r w:rsidRPr="007D3593">
        <w:rPr>
          <w:rFonts w:ascii="Cambria" w:eastAsia="Lucida Sans Unicode" w:hAnsi="Cambria" w:cs="Arial"/>
          <w:sz w:val="24"/>
          <w:szCs w:val="24"/>
        </w:rPr>
        <w:t>Przedmiar robót.</w:t>
      </w:r>
    </w:p>
    <w:p w14:paraId="5C8C6384" w14:textId="416C273D" w:rsidR="001835D3" w:rsidRPr="007D3593" w:rsidRDefault="001835D3" w:rsidP="002653B6">
      <w:pPr>
        <w:spacing w:line="300" w:lineRule="auto"/>
        <w:ind w:left="1980" w:hanging="1980"/>
        <w:jc w:val="both"/>
        <w:rPr>
          <w:rFonts w:ascii="Cambria" w:hAnsi="Cambria" w:cs="Cambria"/>
          <w:lang w:val="pl-PL"/>
        </w:rPr>
      </w:pPr>
      <w:r w:rsidRPr="007D3593">
        <w:rPr>
          <w:rFonts w:ascii="Cambria" w:hAnsi="Cambria" w:cs="Cambria"/>
          <w:lang w:val="pl-PL"/>
        </w:rPr>
        <w:t>Załącznik Nr 2</w:t>
      </w:r>
      <w:r w:rsidR="00EE124D" w:rsidRPr="007D3593">
        <w:rPr>
          <w:rFonts w:ascii="Cambria" w:hAnsi="Cambria" w:cs="Cambria"/>
          <w:lang w:val="pl-PL"/>
        </w:rPr>
        <w:t xml:space="preserve"> </w:t>
      </w:r>
      <w:r w:rsidRPr="007D3593">
        <w:rPr>
          <w:rFonts w:ascii="Cambria" w:hAnsi="Cambria" w:cs="Cambria"/>
          <w:lang w:val="pl-PL"/>
        </w:rPr>
        <w:t>–</w:t>
      </w:r>
      <w:r w:rsidRPr="007D3593">
        <w:rPr>
          <w:rFonts w:ascii="Cambria" w:hAnsi="Cambria" w:cs="Cambria"/>
          <w:lang w:val="pl-PL"/>
        </w:rPr>
        <w:tab/>
        <w:t>Projekt umowy.</w:t>
      </w:r>
    </w:p>
    <w:p w14:paraId="10D2B62B" w14:textId="77777777" w:rsidR="007B44AD" w:rsidRPr="007D3593" w:rsidRDefault="007B44AD" w:rsidP="002653B6">
      <w:pPr>
        <w:spacing w:line="300" w:lineRule="auto"/>
        <w:ind w:left="1980" w:hanging="1980"/>
        <w:jc w:val="both"/>
        <w:rPr>
          <w:rFonts w:ascii="Cambria" w:hAnsi="Cambria" w:cs="Cambria"/>
          <w:lang w:val="pl-PL"/>
        </w:rPr>
      </w:pPr>
      <w:r w:rsidRPr="007D3593">
        <w:rPr>
          <w:rFonts w:ascii="Cambria" w:hAnsi="Cambria" w:cs="Cambria"/>
          <w:lang w:val="pl-PL"/>
        </w:rPr>
        <w:t xml:space="preserve">Załącznik Nr 3 – </w:t>
      </w:r>
      <w:r w:rsidR="00F767E8" w:rsidRPr="007D3593">
        <w:rPr>
          <w:rFonts w:ascii="Cambria" w:hAnsi="Cambria" w:cs="Cambria"/>
          <w:lang w:val="pl-PL"/>
        </w:rPr>
        <w:tab/>
      </w:r>
      <w:r w:rsidRPr="007D3593">
        <w:rPr>
          <w:rFonts w:ascii="Cambria" w:hAnsi="Cambria" w:cs="Cambria"/>
          <w:lang w:val="pl-PL"/>
        </w:rPr>
        <w:t xml:space="preserve">Formularz ofertowy – wzór </w:t>
      </w:r>
    </w:p>
    <w:p w14:paraId="7EA342B8" w14:textId="1669293C"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4</w:t>
      </w:r>
      <w:r w:rsidRPr="007D3593">
        <w:rPr>
          <w:rFonts w:ascii="Cambria" w:hAnsi="Cambria" w:cs="Cambria"/>
          <w:color w:val="000000"/>
          <w:lang w:val="pl-PL"/>
        </w:rPr>
        <w:t xml:space="preserve"> – </w:t>
      </w:r>
      <w:r w:rsidRPr="007D3593">
        <w:rPr>
          <w:rFonts w:ascii="Cambria" w:hAnsi="Cambria" w:cs="Cambria"/>
          <w:color w:val="000000"/>
          <w:lang w:val="pl-PL"/>
        </w:rPr>
        <w:tab/>
      </w:r>
      <w:r w:rsidR="00F001FF" w:rsidRPr="007D3593">
        <w:rPr>
          <w:rFonts w:ascii="Cambria" w:hAnsi="Cambria" w:cs="Arial"/>
          <w:color w:val="000000" w:themeColor="text1"/>
          <w:lang w:val="pl-PL"/>
        </w:rPr>
        <w:t xml:space="preserve">Wzór oświadczenia </w:t>
      </w:r>
      <w:r w:rsidR="005E7A6B" w:rsidRPr="007D3593">
        <w:rPr>
          <w:rFonts w:ascii="Cambria" w:hAnsi="Cambria" w:cs="Arial"/>
          <w:color w:val="000000" w:themeColor="text1"/>
          <w:lang w:val="pl-PL"/>
        </w:rPr>
        <w:t>W</w:t>
      </w:r>
      <w:r w:rsidR="00F001FF" w:rsidRPr="007D3593">
        <w:rPr>
          <w:rFonts w:ascii="Cambria" w:hAnsi="Cambria" w:cs="Arial"/>
          <w:color w:val="000000" w:themeColor="text1"/>
          <w:lang w:val="pl-PL"/>
        </w:rPr>
        <w:t>ykonawcy/</w:t>
      </w:r>
      <w:r w:rsidR="005E7A6B" w:rsidRPr="007D3593">
        <w:rPr>
          <w:rFonts w:ascii="Cambria" w:hAnsi="Cambria" w:cs="Arial"/>
          <w:color w:val="000000" w:themeColor="text1"/>
          <w:lang w:val="pl-PL"/>
        </w:rPr>
        <w:t>W</w:t>
      </w:r>
      <w:r w:rsidR="00F001FF" w:rsidRPr="007D3593">
        <w:rPr>
          <w:rFonts w:ascii="Cambria" w:hAnsi="Cambria" w:cs="Arial"/>
          <w:color w:val="000000" w:themeColor="text1"/>
          <w:lang w:val="pl-PL"/>
        </w:rPr>
        <w:t xml:space="preserve">ykonawcy wspólnie ubiegającego się o udzielenie zamówienia składanego na podstawie art. 125 ust. 1 ustawy </w:t>
      </w:r>
      <w:proofErr w:type="spellStart"/>
      <w:r w:rsidR="00F001FF" w:rsidRPr="007D3593">
        <w:rPr>
          <w:rFonts w:ascii="Cambria" w:hAnsi="Cambria" w:cs="Arial"/>
          <w:color w:val="000000" w:themeColor="text1"/>
          <w:lang w:val="pl-PL"/>
        </w:rPr>
        <w:t>Pzp</w:t>
      </w:r>
      <w:proofErr w:type="spellEnd"/>
    </w:p>
    <w:p w14:paraId="58438866" w14:textId="77777777"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4</w:t>
      </w:r>
      <w:r w:rsidR="00F001FF" w:rsidRPr="007D3593">
        <w:rPr>
          <w:rFonts w:ascii="Cambria" w:hAnsi="Cambria" w:cs="Cambria"/>
          <w:color w:val="000000"/>
          <w:lang w:val="pl-PL"/>
        </w:rPr>
        <w:t>a</w:t>
      </w:r>
      <w:r w:rsidRPr="007D3593">
        <w:rPr>
          <w:rFonts w:ascii="Cambria" w:hAnsi="Cambria" w:cs="Cambria"/>
          <w:color w:val="000000"/>
          <w:lang w:val="pl-PL"/>
        </w:rPr>
        <w:t xml:space="preserve"> – </w:t>
      </w:r>
      <w:r w:rsidRPr="007D3593">
        <w:rPr>
          <w:rFonts w:ascii="Cambria" w:hAnsi="Cambria" w:cs="Cambria"/>
          <w:color w:val="000000"/>
          <w:lang w:val="pl-PL"/>
        </w:rPr>
        <w:tab/>
      </w:r>
      <w:r w:rsidR="00F001FF" w:rsidRPr="007D3593">
        <w:rPr>
          <w:rFonts w:ascii="Cambria" w:hAnsi="Cambria" w:cs="Arial"/>
          <w:color w:val="000000" w:themeColor="text1"/>
          <w:lang w:val="pl-PL"/>
        </w:rPr>
        <w:t xml:space="preserve">Wzór oświadczenia podmiotu udostępniającego zasoby składanego na podstawie art. 125 ust. 1 ustawy </w:t>
      </w:r>
      <w:proofErr w:type="spellStart"/>
      <w:r w:rsidR="00F001FF" w:rsidRPr="007D3593">
        <w:rPr>
          <w:rFonts w:ascii="Cambria" w:hAnsi="Cambria" w:cs="Arial"/>
          <w:color w:val="000000" w:themeColor="text1"/>
          <w:lang w:val="pl-PL"/>
        </w:rPr>
        <w:t>Pzp</w:t>
      </w:r>
      <w:proofErr w:type="spellEnd"/>
    </w:p>
    <w:p w14:paraId="31D49F20" w14:textId="6D2A155E"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 xml:space="preserve">5 </w:t>
      </w:r>
      <w:r w:rsidRPr="007D3593">
        <w:rPr>
          <w:rFonts w:ascii="Cambria" w:hAnsi="Cambria" w:cs="Cambria"/>
          <w:color w:val="000000"/>
          <w:lang w:val="pl-PL"/>
        </w:rPr>
        <w:t>–</w:t>
      </w:r>
      <w:r w:rsidRPr="007D3593">
        <w:rPr>
          <w:rFonts w:ascii="Cambria" w:hAnsi="Cambria" w:cs="Cambria"/>
          <w:color w:val="000000"/>
          <w:lang w:val="pl-PL"/>
        </w:rPr>
        <w:tab/>
        <w:t xml:space="preserve">Wzór oświadczenia </w:t>
      </w:r>
      <w:r w:rsidR="005E7A6B" w:rsidRPr="007D3593">
        <w:rPr>
          <w:rFonts w:ascii="Cambria" w:hAnsi="Cambria" w:cs="Cambria"/>
          <w:color w:val="000000"/>
          <w:lang w:val="pl-PL"/>
        </w:rPr>
        <w:t>W</w:t>
      </w:r>
      <w:r w:rsidRPr="007D3593">
        <w:rPr>
          <w:rFonts w:ascii="Cambria" w:hAnsi="Cambria" w:cs="Cambria"/>
          <w:color w:val="000000"/>
          <w:lang w:val="pl-PL"/>
        </w:rPr>
        <w:t xml:space="preserve">ykonawców wspólnie ubiegających się </w:t>
      </w:r>
      <w:r w:rsidR="00EE124D" w:rsidRPr="007D3593">
        <w:rPr>
          <w:rFonts w:ascii="Cambria" w:hAnsi="Cambria" w:cs="Cambria"/>
          <w:color w:val="000000"/>
          <w:lang w:val="pl-PL"/>
        </w:rPr>
        <w:br/>
      </w:r>
      <w:r w:rsidRPr="007D3593">
        <w:rPr>
          <w:rFonts w:ascii="Cambria" w:hAnsi="Cambria" w:cs="Cambria"/>
          <w:color w:val="000000"/>
          <w:lang w:val="pl-PL"/>
        </w:rPr>
        <w:t xml:space="preserve">o udzielenie zamówienia </w:t>
      </w:r>
      <w:r w:rsidRPr="007D3593">
        <w:rPr>
          <w:rFonts w:ascii="Cambria" w:hAnsi="Cambria" w:cs="Cambria"/>
          <w:i/>
          <w:iCs/>
          <w:color w:val="000000"/>
          <w:lang w:val="pl-PL"/>
        </w:rPr>
        <w:t>– jeżeli dotyczy.</w:t>
      </w:r>
    </w:p>
    <w:p w14:paraId="44E961F2" w14:textId="77777777"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 xml:space="preserve">6 </w:t>
      </w:r>
      <w:r w:rsidRPr="007D3593">
        <w:rPr>
          <w:rFonts w:ascii="Cambria" w:hAnsi="Cambria" w:cs="Cambria"/>
          <w:color w:val="000000"/>
          <w:lang w:val="pl-PL"/>
        </w:rPr>
        <w:t xml:space="preserve">– </w:t>
      </w:r>
      <w:r w:rsidRPr="007D3593">
        <w:rPr>
          <w:rFonts w:ascii="Cambria" w:hAnsi="Cambria" w:cs="Cambria"/>
          <w:color w:val="000000"/>
          <w:lang w:val="pl-PL"/>
        </w:rPr>
        <w:tab/>
        <w:t>Wzór wykazu robót budowlanych.</w:t>
      </w:r>
    </w:p>
    <w:p w14:paraId="177EFC49" w14:textId="739A2DE8" w:rsidR="001835D3" w:rsidRPr="007D3593" w:rsidRDefault="001835D3" w:rsidP="0079022A">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 xml:space="preserve">7 </w:t>
      </w:r>
      <w:r w:rsidRPr="007D3593">
        <w:rPr>
          <w:rFonts w:ascii="Cambria" w:hAnsi="Cambria" w:cs="Cambria"/>
          <w:color w:val="000000"/>
          <w:lang w:val="pl-PL"/>
        </w:rPr>
        <w:t xml:space="preserve">– </w:t>
      </w:r>
      <w:r w:rsidRPr="007D3593">
        <w:rPr>
          <w:rFonts w:ascii="Cambria" w:hAnsi="Cambria" w:cs="Cambria"/>
          <w:color w:val="000000"/>
          <w:lang w:val="pl-PL"/>
        </w:rPr>
        <w:tab/>
        <w:t>Wzór wykazu osób.</w:t>
      </w:r>
      <w:bookmarkEnd w:id="0"/>
    </w:p>
    <w:sectPr w:rsidR="001835D3" w:rsidRPr="007D3593" w:rsidSect="00794AD8">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417" w:left="1417" w:header="375" w:footer="77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DDA58" w14:textId="77777777" w:rsidR="00035D1E" w:rsidRDefault="00035D1E" w:rsidP="00820051">
      <w:r>
        <w:separator/>
      </w:r>
    </w:p>
  </w:endnote>
  <w:endnote w:type="continuationSeparator" w:id="0">
    <w:p w14:paraId="5D67EBB0" w14:textId="77777777" w:rsidR="00035D1E" w:rsidRDefault="00035D1E"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AppleGothic"/>
    <w:charset w:val="EE"/>
    <w:family w:val="roman"/>
    <w:pitch w:val="variable"/>
  </w:font>
  <w:font w:name="Optima">
    <w:charset w:val="00"/>
    <w:family w:val="auto"/>
    <w:pitch w:val="variable"/>
    <w:sig w:usb0="80000067" w:usb1="00000000" w:usb2="00000000" w:usb3="00000000" w:csb0="00000001" w:csb1="00000000"/>
  </w:font>
  <w:font w:name="Helvetica Neue">
    <w:altName w:val="Corbel"/>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ED024" w14:textId="77777777" w:rsidR="00340362" w:rsidRDefault="00340362">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44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4A5F9" w14:textId="77777777" w:rsidR="00340362" w:rsidRPr="00DC4FD0" w:rsidRDefault="00340362"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lang w:val="pl-PL"/>
      </w:rPr>
      <w:t>46</w:t>
    </w:r>
    <w:r>
      <w:rPr>
        <w:rFonts w:ascii="Cambria" w:hAnsi="Cambria"/>
        <w:b/>
        <w:sz w:val="20"/>
        <w:bdr w:val="single" w:sz="4" w:space="0" w:color="000000"/>
      </w:rPr>
      <w:fldChar w:fldCharType="end"/>
    </w:r>
  </w:p>
  <w:p w14:paraId="2080014C" w14:textId="77777777" w:rsidR="00340362" w:rsidRPr="00DC4FD0" w:rsidRDefault="00340362">
    <w:pPr>
      <w:pStyle w:val="Stopka"/>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EFD12" w14:textId="77777777" w:rsidR="00340362" w:rsidRPr="00EC180D" w:rsidRDefault="00340362" w:rsidP="00EC180D">
    <w:pPr>
      <w:pStyle w:val="Stopka"/>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7F2324">
      <w:rPr>
        <w:rFonts w:ascii="Cambria" w:hAnsi="Cambria"/>
        <w:sz w:val="20"/>
        <w:bdr w:val="single" w:sz="4" w:space="0" w:color="000000"/>
        <w:lang w:val="pl-PL"/>
      </w:rPr>
      <w:t xml:space="preserve">Specyfikacja Warunków Zamówienia (SWZ)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5E2188">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5E2188">
      <w:rPr>
        <w:rFonts w:ascii="Cambria" w:hAnsi="Cambria"/>
        <w:b/>
        <w:noProof/>
        <w:sz w:val="20"/>
        <w:bdr w:val="single" w:sz="4" w:space="0" w:color="000000"/>
        <w:lang w:val="pl-PL"/>
      </w:rPr>
      <w:t>40</w:t>
    </w:r>
    <w:r>
      <w:rPr>
        <w:rFonts w:ascii="Cambria" w:hAnsi="Cambria"/>
        <w:b/>
        <w:sz w:val="20"/>
        <w:bdr w:val="single" w:sz="4" w:space="0" w:color="00000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7507" w14:textId="77777777" w:rsidR="00340362" w:rsidRPr="00085B5E" w:rsidRDefault="00340362">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44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D1194" w14:textId="20B1127D" w:rsidR="00340362" w:rsidRPr="00DC4FD0" w:rsidRDefault="00340362" w:rsidP="00C57B6F">
    <w:pPr>
      <w:pStyle w:val="Stopka"/>
      <w:tabs>
        <w:tab w:val="clear" w:pos="9072"/>
        <w:tab w:val="right" w:pos="9631"/>
      </w:tabs>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9C7CA3">
      <w:rPr>
        <w:rFonts w:ascii="Cambria" w:hAnsi="Cambria"/>
        <w:sz w:val="20"/>
        <w:bdr w:val="single" w:sz="4" w:space="0" w:color="000000"/>
        <w:lang w:val="pl-PL"/>
      </w:rPr>
      <w:t>Specyfikacja Warunków Zamówienia (SWZ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8A4BE5">
      <w:rPr>
        <w:rFonts w:ascii="Cambria" w:hAnsi="Cambria"/>
        <w:b/>
        <w:noProof/>
        <w:sz w:val="20"/>
        <w:bdr w:val="single" w:sz="4" w:space="0" w:color="000000"/>
        <w:lang w:val="pl-PL"/>
      </w:rPr>
      <w:t>40</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8A4BE5">
      <w:rPr>
        <w:rFonts w:ascii="Cambria" w:hAnsi="Cambria"/>
        <w:b/>
        <w:noProof/>
        <w:sz w:val="20"/>
        <w:bdr w:val="single" w:sz="4" w:space="0" w:color="000000"/>
        <w:lang w:val="pl-PL"/>
      </w:rPr>
      <w:t>40</w:t>
    </w:r>
    <w:r>
      <w:rPr>
        <w:rFonts w:ascii="Cambria" w:hAnsi="Cambria"/>
        <w:b/>
        <w:sz w:val="20"/>
        <w:bdr w:val="single" w:sz="4" w:space="0" w:color="000000"/>
      </w:rPr>
      <w:fldChar w:fldCharType="end"/>
    </w:r>
  </w:p>
  <w:p w14:paraId="4C881D4D" w14:textId="77777777" w:rsidR="00340362" w:rsidRPr="00085B5E" w:rsidRDefault="00340362">
    <w:pPr>
      <w:pStyle w:val="Stopka"/>
      <w:rPr>
        <w:lang w:val="pl-P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BFA7C" w14:textId="77777777" w:rsidR="00340362" w:rsidRDefault="003403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AB6E6" w14:textId="77777777" w:rsidR="00035D1E" w:rsidRDefault="00035D1E" w:rsidP="00820051">
      <w:r>
        <w:separator/>
      </w:r>
    </w:p>
  </w:footnote>
  <w:footnote w:type="continuationSeparator" w:id="0">
    <w:p w14:paraId="6E6D1596" w14:textId="77777777" w:rsidR="00035D1E" w:rsidRDefault="00035D1E" w:rsidP="00820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34C90" w14:textId="77777777" w:rsidR="00340362" w:rsidRDefault="00340362">
    <w:pPr>
      <w:jc w:val="center"/>
    </w:pPr>
    <w:r>
      <w:rPr>
        <w:noProof/>
        <w:lang w:val="pl-PL" w:eastAsia="pl-PL"/>
      </w:rPr>
      <w:drawing>
        <wp:anchor distT="0" distB="0" distL="114300" distR="114300" simplePos="0" relativeHeight="251663360" behindDoc="0" locked="0" layoutInCell="1" allowOverlap="1" wp14:anchorId="19CD400A" wp14:editId="721E76C7">
          <wp:simplePos x="0" y="0"/>
          <wp:positionH relativeFrom="column">
            <wp:posOffset>4018915</wp:posOffset>
          </wp:positionH>
          <wp:positionV relativeFrom="paragraph">
            <wp:posOffset>118745</wp:posOffset>
          </wp:positionV>
          <wp:extent cx="1317625" cy="855980"/>
          <wp:effectExtent l="0" t="0" r="0" b="1270"/>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704D11CB" w14:textId="77777777" w:rsidR="00340362" w:rsidRDefault="00340362">
    <w:pPr>
      <w:jc w:val="center"/>
    </w:pPr>
    <w:r>
      <w:rPr>
        <w:noProof/>
        <w:lang w:val="pl-PL" w:eastAsia="pl-PL"/>
      </w:rPr>
      <w:drawing>
        <wp:anchor distT="0" distB="0" distL="114300" distR="114300" simplePos="0" relativeHeight="251664384" behindDoc="0" locked="0" layoutInCell="1" allowOverlap="1" wp14:anchorId="15BFA482" wp14:editId="7416DE93">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57B07EA6" w14:textId="77777777" w:rsidR="00340362" w:rsidRDefault="00340362">
    <w:pPr>
      <w:jc w:val="center"/>
    </w:pPr>
  </w:p>
  <w:p w14:paraId="28F78158" w14:textId="77777777" w:rsidR="00340362" w:rsidRDefault="00340362">
    <w:pPr>
      <w:pStyle w:val="Nagwek"/>
      <w:rPr>
        <w:sz w:val="16"/>
        <w:szCs w:val="16"/>
      </w:rPr>
    </w:pPr>
  </w:p>
  <w:p w14:paraId="3A29DB0B" w14:textId="77777777" w:rsidR="00340362" w:rsidRDefault="00340362">
    <w:pPr>
      <w:pStyle w:val="Nagwek"/>
      <w:jc w:val="center"/>
      <w:rPr>
        <w:rFonts w:ascii="Cambria" w:hAnsi="Cambria" w:cs="Cambria"/>
        <w:sz w:val="17"/>
        <w:szCs w:val="17"/>
      </w:rPr>
    </w:pPr>
  </w:p>
  <w:p w14:paraId="72C5192C" w14:textId="77777777" w:rsidR="00340362" w:rsidRDefault="00340362">
    <w:pPr>
      <w:pStyle w:val="Nagwek"/>
      <w:jc w:val="center"/>
      <w:rPr>
        <w:rFonts w:ascii="Cambria" w:hAnsi="Cambria" w:cs="Cambria"/>
        <w:sz w:val="17"/>
        <w:szCs w:val="17"/>
      </w:rPr>
    </w:pPr>
  </w:p>
  <w:p w14:paraId="0E63A792" w14:textId="77777777" w:rsidR="00340362" w:rsidRDefault="00340362">
    <w:pPr>
      <w:pStyle w:val="Nagwek"/>
      <w:jc w:val="center"/>
      <w:rPr>
        <w:rFonts w:ascii="Cambria" w:hAnsi="Cambria" w:cs="Cambria"/>
      </w:rPr>
    </w:pPr>
  </w:p>
  <w:p w14:paraId="202045D0" w14:textId="77777777" w:rsidR="00340362" w:rsidRDefault="00340362">
    <w:pPr>
      <w:pStyle w:val="Nagwek"/>
      <w:spacing w:line="264" w:lineRule="auto"/>
      <w:jc w:val="center"/>
      <w:rPr>
        <w:rFonts w:ascii="Cambria" w:hAnsi="Cambria" w:cs="Cambria"/>
        <w:sz w:val="10"/>
        <w:szCs w:val="10"/>
      </w:rPr>
    </w:pPr>
  </w:p>
  <w:p w14:paraId="1122F1C4" w14:textId="77777777" w:rsidR="00340362" w:rsidRPr="00085B5E" w:rsidRDefault="00340362">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04A19E56" w14:textId="77777777" w:rsidR="00340362" w:rsidRPr="00085B5E" w:rsidRDefault="00340362">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66C4E" w14:textId="77777777" w:rsidR="00124C33" w:rsidRDefault="00124C33" w:rsidP="00124C33">
    <w:pPr>
      <w:jc w:val="center"/>
      <w:rPr>
        <w:rFonts w:ascii="Book Antiqua" w:hAnsi="Book Antiqua"/>
        <w:bCs/>
        <w:lang w:val="pl-PL"/>
      </w:rPr>
    </w:pPr>
    <w:r w:rsidRPr="002863AF">
      <w:rPr>
        <w:noProof/>
      </w:rPr>
      <w:drawing>
        <wp:inline distT="0" distB="0" distL="0" distR="0" wp14:anchorId="2A4936F2" wp14:editId="55CDB6CF">
          <wp:extent cx="5565140" cy="706080"/>
          <wp:effectExtent l="0" t="0" r="0" b="0"/>
          <wp:docPr id="1609320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7590" cy="712735"/>
                  </a:xfrm>
                  <a:prstGeom prst="rect">
                    <a:avLst/>
                  </a:prstGeom>
                  <a:noFill/>
                  <a:ln>
                    <a:noFill/>
                  </a:ln>
                </pic:spPr>
              </pic:pic>
            </a:graphicData>
          </a:graphic>
        </wp:inline>
      </w:drawing>
    </w:r>
  </w:p>
  <w:p w14:paraId="4CD5A86E" w14:textId="77777777" w:rsidR="00124C33" w:rsidRDefault="00124C33" w:rsidP="00124C33">
    <w:pPr>
      <w:jc w:val="center"/>
      <w:rPr>
        <w:rFonts w:ascii="Book Antiqua" w:hAnsi="Book Antiqua"/>
        <w:bCs/>
        <w:lang w:val="pl-PL"/>
      </w:rPr>
    </w:pPr>
  </w:p>
  <w:p w14:paraId="3BAB515D" w14:textId="77777777" w:rsidR="00124C33" w:rsidRPr="00124C33" w:rsidRDefault="00124C33" w:rsidP="00124C33">
    <w:pPr>
      <w:jc w:val="center"/>
      <w:rPr>
        <w:rFonts w:ascii="Cambria" w:hAnsi="Cambria"/>
        <w:sz w:val="22"/>
        <w:szCs w:val="22"/>
      </w:rPr>
    </w:pPr>
    <w:r w:rsidRPr="00124C33">
      <w:rPr>
        <w:rFonts w:ascii="Cambria" w:hAnsi="Cambria"/>
        <w:bCs/>
        <w:sz w:val="22"/>
        <w:szCs w:val="22"/>
        <w:lang w:val="pl-PL"/>
      </w:rPr>
      <w:t xml:space="preserve">Projekt pn. </w:t>
    </w:r>
    <w:r w:rsidRPr="00124C33">
      <w:rPr>
        <w:rFonts w:ascii="Cambria" w:hAnsi="Cambria"/>
        <w:b/>
        <w:bCs/>
        <w:sz w:val="22"/>
        <w:szCs w:val="22"/>
        <w:lang w:val="pl-PL"/>
      </w:rPr>
      <w:t>„Budowa sieci wodociągowej w Gminie Nielisz”</w:t>
    </w:r>
    <w:r w:rsidRPr="00124C33">
      <w:rPr>
        <w:rFonts w:ascii="Cambria" w:hAnsi="Cambria" w:cs="Calibri"/>
        <w:b/>
        <w:bCs/>
        <w:sz w:val="22"/>
        <w:szCs w:val="22"/>
        <w:lang w:val="pl-PL"/>
      </w:rPr>
      <w:t>,</w:t>
    </w:r>
    <w:r w:rsidRPr="00124C33">
      <w:rPr>
        <w:rFonts w:ascii="Cambria" w:hAnsi="Cambria" w:cs="Calibri"/>
        <w:sz w:val="22"/>
        <w:szCs w:val="22"/>
        <w:lang w:val="pl-PL"/>
      </w:rPr>
      <w:t xml:space="preserve"> </w:t>
    </w:r>
    <w:r w:rsidRPr="00124C33">
      <w:rPr>
        <w:rFonts w:ascii="Cambria" w:hAnsi="Cambria"/>
        <w:sz w:val="22"/>
        <w:szCs w:val="22"/>
        <w:lang w:val="pl-PL"/>
      </w:rPr>
      <w:t xml:space="preserve">ramach Krajowego Programu </w:t>
    </w:r>
    <w:r>
      <w:rPr>
        <w:rFonts w:ascii="Cambria" w:hAnsi="Cambria"/>
        <w:sz w:val="22"/>
        <w:szCs w:val="22"/>
        <w:lang w:val="pl-PL"/>
      </w:rPr>
      <w:br/>
    </w:r>
    <w:r w:rsidRPr="00124C33">
      <w:rPr>
        <w:rFonts w:ascii="Cambria" w:hAnsi="Cambria"/>
        <w:sz w:val="22"/>
        <w:szCs w:val="22"/>
        <w:lang w:val="pl-PL"/>
      </w:rPr>
      <w:t xml:space="preserve">Odbudowy i Zwiększania Odporności, Inwestycja: B3.1.1. Inwestycje w zrównoważoną gospodarkę </w:t>
    </w:r>
    <w:r>
      <w:rPr>
        <w:rFonts w:ascii="Cambria" w:hAnsi="Cambria"/>
        <w:sz w:val="22"/>
        <w:szCs w:val="22"/>
        <w:lang w:val="pl-PL"/>
      </w:rPr>
      <w:br/>
    </w:r>
    <w:r w:rsidRPr="00124C33">
      <w:rPr>
        <w:rFonts w:ascii="Cambria" w:hAnsi="Cambria"/>
        <w:sz w:val="22"/>
        <w:szCs w:val="22"/>
        <w:lang w:val="pl-PL"/>
      </w:rPr>
      <w:t>wodno-ściekową na terenach wiejskich</w:t>
    </w:r>
  </w:p>
  <w:p w14:paraId="365D289D" w14:textId="77777777" w:rsidR="00124C33" w:rsidRPr="00A173A3" w:rsidRDefault="00124C33" w:rsidP="00124C33">
    <w:pPr>
      <w:pStyle w:val="Nagwek"/>
      <w:rPr>
        <w:rFonts w:ascii="Cambria" w:hAnsi="Cambria"/>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49360" w14:textId="77777777" w:rsidR="00340362" w:rsidRDefault="00340362"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4C5B9ED7" wp14:editId="71E98547">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26AAF991" wp14:editId="0835046C">
          <wp:simplePos x="0" y="0"/>
          <wp:positionH relativeFrom="column">
            <wp:posOffset>4885690</wp:posOffset>
          </wp:positionH>
          <wp:positionV relativeFrom="paragraph">
            <wp:posOffset>-455295</wp:posOffset>
          </wp:positionV>
          <wp:extent cx="1318895" cy="857250"/>
          <wp:effectExtent l="0" t="0" r="0" b="0"/>
          <wp:wrapSquare wrapText="bothSides"/>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13369FD2" w14:textId="77777777" w:rsidR="00340362" w:rsidRDefault="00340362" w:rsidP="00CD36A9">
    <w:pPr>
      <w:jc w:val="center"/>
      <w:rPr>
        <w:rFonts w:ascii="Cambria" w:hAnsi="Cambria" w:cs="Cambria"/>
      </w:rPr>
    </w:pPr>
  </w:p>
  <w:p w14:paraId="319DFBE1" w14:textId="77777777" w:rsidR="00340362" w:rsidRDefault="00340362" w:rsidP="00CD36A9">
    <w:pPr>
      <w:jc w:val="center"/>
      <w:rPr>
        <w:rFonts w:ascii="Cambria" w:hAnsi="Cambria" w:cs="Cambria"/>
      </w:rPr>
    </w:pPr>
  </w:p>
  <w:p w14:paraId="14D4B03F" w14:textId="77777777" w:rsidR="00340362" w:rsidRDefault="00340362" w:rsidP="00CD36A9">
    <w:pPr>
      <w:pStyle w:val="Nagwek"/>
      <w:widowControl/>
      <w:ind w:right="300"/>
      <w:jc w:val="center"/>
      <w:rPr>
        <w:rFonts w:ascii="Cambria" w:hAnsi="Cambria" w:cs="Cambria"/>
        <w:sz w:val="15"/>
        <w:szCs w:val="15"/>
        <w:highlight w:val="yellow"/>
        <w:lang w:val="pl-PL"/>
      </w:rPr>
    </w:pPr>
  </w:p>
  <w:p w14:paraId="3E7A1BA2" w14:textId="77777777" w:rsidR="00340362" w:rsidRPr="006218E3" w:rsidRDefault="00340362"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t>
    </w:r>
    <w:proofErr w:type="spellStart"/>
    <w:r w:rsidRPr="00380C2C">
      <w:rPr>
        <w:rFonts w:ascii="Cambria" w:hAnsi="Cambria" w:cs="Cambria"/>
        <w:iCs/>
        <w:sz w:val="15"/>
        <w:szCs w:val="15"/>
        <w:highlight w:val="yellow"/>
        <w:lang w:val="pl-PL"/>
      </w:rPr>
      <w:t>wodno</w:t>
    </w:r>
    <w:proofErr w:type="spellEnd"/>
    <w:r w:rsidRPr="00380C2C">
      <w:rPr>
        <w:rFonts w:ascii="Cambria" w:hAnsi="Cambria" w:cs="Cambria"/>
        <w:iCs/>
        <w:sz w:val="15"/>
        <w:szCs w:val="15"/>
        <w:highlight w:val="yellow"/>
        <w:lang w:val="pl-PL"/>
      </w:rPr>
      <w:t xml:space="preserve">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6D82D8E9" w14:textId="77777777" w:rsidR="00340362" w:rsidRPr="00981F7B" w:rsidRDefault="00340362" w:rsidP="00CD36A9">
    <w:pPr>
      <w:pStyle w:val="Nagwek"/>
      <w:widowControl/>
      <w:ind w:right="300"/>
      <w:jc w:val="center"/>
      <w:rPr>
        <w:rFonts w:ascii="Cambria" w:hAnsi="Cambria" w:cs="Cambria"/>
        <w:sz w:val="15"/>
        <w:szCs w:val="15"/>
        <w:highlight w:val="yellow"/>
        <w:lang w:val="pl-P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17814" w14:textId="77777777" w:rsidR="00124C33" w:rsidRPr="00A173A3" w:rsidRDefault="00124C33" w:rsidP="00124C33">
    <w:pPr>
      <w:pStyle w:val="Nagwek"/>
      <w:rPr>
        <w:rFonts w:ascii="Cambria" w:hAnsi="Cambria"/>
        <w:sz w:val="16"/>
        <w:szCs w:val="16"/>
        <w:lang w:val="pl-P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6A594" w14:textId="77777777" w:rsidR="00340362" w:rsidRDefault="003403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CF00E776"/>
    <w:lvl w:ilvl="0">
      <w:start w:val="1"/>
      <w:numFmt w:val="decimal"/>
      <w:pStyle w:val="Listanumerowana2"/>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multilevel"/>
    <w:tmpl w:val="EA74E90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Times New Roman" w:hint="default"/>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6"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4"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5"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7"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8"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9" w15:restartNumberingAfterBreak="0">
    <w:nsid w:val="00000018"/>
    <w:multiLevelType w:val="multilevel"/>
    <w:tmpl w:val="3E1AEF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bCs w:val="0"/>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0"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1"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2"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15:restartNumberingAfterBreak="0">
    <w:nsid w:val="0000001F"/>
    <w:multiLevelType w:val="multilevel"/>
    <w:tmpl w:val="B6F08C04"/>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1"/>
    <w:multiLevelType w:val="multilevel"/>
    <w:tmpl w:val="AE84889A"/>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00000022"/>
    <w:multiLevelType w:val="multilevel"/>
    <w:tmpl w:val="934EBFE6"/>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7" w15:restartNumberingAfterBreak="0">
    <w:nsid w:val="00000023"/>
    <w:multiLevelType w:val="multilevel"/>
    <w:tmpl w:val="8D963CE6"/>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val="0"/>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8"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9"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30" w15:restartNumberingAfterBreak="0">
    <w:nsid w:val="00000027"/>
    <w:multiLevelType w:val="multilevel"/>
    <w:tmpl w:val="176CD7C2"/>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1" w15:restartNumberingAfterBreak="0">
    <w:nsid w:val="00000028"/>
    <w:multiLevelType w:val="multilevel"/>
    <w:tmpl w:val="2A18447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3" w15:restartNumberingAfterBreak="0">
    <w:nsid w:val="0000002A"/>
    <w:multiLevelType w:val="multilevel"/>
    <w:tmpl w:val="8C425E60"/>
    <w:name w:val="WW8Num42"/>
    <w:lvl w:ilvl="0">
      <w:start w:val="1"/>
      <w:numFmt w:val="decimal"/>
      <w:lvlText w:val="%1)"/>
      <w:lvlJc w:val="left"/>
      <w:pPr>
        <w:tabs>
          <w:tab w:val="num" w:pos="632"/>
        </w:tabs>
        <w:ind w:left="1636" w:hanging="360"/>
      </w:pPr>
      <w:rPr>
        <w:rFonts w:cs="Cambria"/>
        <w:b w:val="0"/>
        <w:bCs w:val="0"/>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4"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C"/>
    <w:multiLevelType w:val="multilevel"/>
    <w:tmpl w:val="5D82B092"/>
    <w:name w:val="WW8Num44"/>
    <w:lvl w:ilvl="0">
      <w:start w:val="2"/>
      <w:numFmt w:val="decimal"/>
      <w:lvlText w:val="%1)"/>
      <w:lvlJc w:val="left"/>
      <w:pPr>
        <w:tabs>
          <w:tab w:val="num" w:pos="0"/>
        </w:tabs>
        <w:ind w:left="720" w:hanging="360"/>
      </w:pPr>
      <w:rPr>
        <w:rFonts w:ascii="Cambria" w:eastAsia="SimSun" w:hAnsi="Cambria" w:cs="Times New Roman" w:hint="default"/>
        <w:b w:val="0"/>
        <w:b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E"/>
    <w:multiLevelType w:val="multilevel"/>
    <w:tmpl w:val="ED8CB2A6"/>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i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7"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15:restartNumberingAfterBreak="0">
    <w:nsid w:val="00000032"/>
    <w:multiLevelType w:val="multilevel"/>
    <w:tmpl w:val="7990EBD6"/>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bCs/>
        <w:i w:val="0"/>
        <w:iCs/>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9"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40"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1"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3"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8"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02505309"/>
    <w:multiLevelType w:val="multilevel"/>
    <w:tmpl w:val="CEE84C48"/>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0D5F2F74"/>
    <w:multiLevelType w:val="hybridMultilevel"/>
    <w:tmpl w:val="5E78B940"/>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194E744E"/>
    <w:multiLevelType w:val="multilevel"/>
    <w:tmpl w:val="67EA0EAE"/>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FA00256"/>
    <w:multiLevelType w:val="hybridMultilevel"/>
    <w:tmpl w:val="72DA7CB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8" w15:restartNumberingAfterBreak="0">
    <w:nsid w:val="219E5452"/>
    <w:multiLevelType w:val="hybridMultilevel"/>
    <w:tmpl w:val="D8BC558A"/>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9" w15:restartNumberingAfterBreak="0">
    <w:nsid w:val="222403FE"/>
    <w:multiLevelType w:val="multilevel"/>
    <w:tmpl w:val="9DDA4E5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0" w15:restartNumberingAfterBreak="0">
    <w:nsid w:val="22DA440C"/>
    <w:multiLevelType w:val="hybridMultilevel"/>
    <w:tmpl w:val="97B4525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1568AC"/>
    <w:multiLevelType w:val="hybridMultilevel"/>
    <w:tmpl w:val="132023B2"/>
    <w:lvl w:ilvl="0" w:tplc="3BE2C49C">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3"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2B4815B9"/>
    <w:multiLevelType w:val="hybridMultilevel"/>
    <w:tmpl w:val="A0C073DC"/>
    <w:lvl w:ilvl="0" w:tplc="04150011">
      <w:start w:val="1"/>
      <w:numFmt w:val="decimal"/>
      <w:lvlText w:val="%1)"/>
      <w:lvlJc w:val="left"/>
      <w:pPr>
        <w:ind w:left="720" w:hanging="360"/>
      </w:pPr>
    </w:lvl>
    <w:lvl w:ilvl="1" w:tplc="801896E6">
      <w:start w:val="1"/>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7" w15:restartNumberingAfterBreak="0">
    <w:nsid w:val="2EAA6370"/>
    <w:multiLevelType w:val="multilevel"/>
    <w:tmpl w:val="E272C218"/>
    <w:lvl w:ilvl="0">
      <w:start w:val="2"/>
      <w:numFmt w:val="decimal"/>
      <w:lvlText w:val="%1."/>
      <w:lvlJc w:val="left"/>
      <w:pPr>
        <w:ind w:left="360" w:hanging="360"/>
      </w:pPr>
      <w:rPr>
        <w:rFonts w:hint="default"/>
        <w:i w:val="0"/>
      </w:rPr>
    </w:lvl>
    <w:lvl w:ilvl="1">
      <w:start w:val="1"/>
      <w:numFmt w:val="decimal"/>
      <w:lvlText w:val="%1.%2."/>
      <w:lvlJc w:val="left"/>
      <w:pPr>
        <w:ind w:left="720" w:hanging="720"/>
      </w:pPr>
      <w:rPr>
        <w:rFonts w:hint="default"/>
        <w:b/>
        <w:bCs/>
        <w:i w:val="0"/>
        <w:sz w:val="24"/>
        <w:szCs w:val="24"/>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68" w15:restartNumberingAfterBreak="0">
    <w:nsid w:val="30DD4ED9"/>
    <w:multiLevelType w:val="hybridMultilevel"/>
    <w:tmpl w:val="B092820C"/>
    <w:lvl w:ilvl="0" w:tplc="0414F110">
      <w:start w:val="1"/>
      <w:numFmt w:val="decimal"/>
      <w:lvlText w:val="%1)"/>
      <w:lvlJc w:val="left"/>
      <w:pPr>
        <w:ind w:left="927" w:hanging="360"/>
      </w:pPr>
      <w:rPr>
        <w:rFonts w:eastAsia="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39EB298A"/>
    <w:multiLevelType w:val="multilevel"/>
    <w:tmpl w:val="934C3346"/>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71" w15:restartNumberingAfterBreak="0">
    <w:nsid w:val="3B612E02"/>
    <w:multiLevelType w:val="multilevel"/>
    <w:tmpl w:val="4F946F4A"/>
    <w:lvl w:ilvl="0">
      <w:start w:val="1"/>
      <w:numFmt w:val="lowerLetter"/>
      <w:lvlText w:val="%1)"/>
      <w:lvlJc w:val="left"/>
      <w:pPr>
        <w:ind w:left="720" w:hanging="360"/>
      </w:pPr>
      <w:rPr>
        <w:rFonts w:ascii="Cambria" w:hAnsi="Cambria" w:cs="Cambria" w:hint="default"/>
        <w:b w:val="0"/>
        <w:bCs w:val="0"/>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2" w15:restartNumberingAfterBreak="0">
    <w:nsid w:val="41464FFF"/>
    <w:multiLevelType w:val="multilevel"/>
    <w:tmpl w:val="37E4A194"/>
    <w:lvl w:ilvl="0">
      <w:start w:val="1"/>
      <w:numFmt w:val="lowerLetter"/>
      <w:lvlText w:val="%1)"/>
      <w:lvlJc w:val="left"/>
      <w:pPr>
        <w:ind w:left="720" w:hanging="360"/>
      </w:pPr>
      <w:rPr>
        <w:b w:val="0"/>
        <w:bCs w:val="0"/>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3"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5" w15:restartNumberingAfterBreak="0">
    <w:nsid w:val="597A7254"/>
    <w:multiLevelType w:val="hybridMultilevel"/>
    <w:tmpl w:val="487AD86A"/>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9" w15:restartNumberingAfterBreak="0">
    <w:nsid w:val="663261E3"/>
    <w:multiLevelType w:val="hybridMultilevel"/>
    <w:tmpl w:val="6A584BD6"/>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0" w15:restartNumberingAfterBreak="0">
    <w:nsid w:val="67E03BFE"/>
    <w:multiLevelType w:val="hybridMultilevel"/>
    <w:tmpl w:val="1CB6E368"/>
    <w:lvl w:ilvl="0" w:tplc="5694BEB0">
      <w:start w:val="1"/>
      <w:numFmt w:val="decimal"/>
      <w:lvlText w:val="%1)"/>
      <w:lvlJc w:val="left"/>
      <w:pPr>
        <w:ind w:left="1920" w:hanging="360"/>
      </w:pPr>
      <w:rPr>
        <w:rFonts w:cs="Cambria" w:hint="default"/>
        <w:b w:val="0"/>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1" w15:restartNumberingAfterBreak="0">
    <w:nsid w:val="683576C8"/>
    <w:multiLevelType w:val="hybridMultilevel"/>
    <w:tmpl w:val="6F941E7A"/>
    <w:lvl w:ilvl="0" w:tplc="54F0D52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2"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3" w15:restartNumberingAfterBreak="0">
    <w:nsid w:val="6E2A008A"/>
    <w:multiLevelType w:val="multilevel"/>
    <w:tmpl w:val="AACE0D2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84"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6" w15:restartNumberingAfterBreak="0">
    <w:nsid w:val="76D06C83"/>
    <w:multiLevelType w:val="multilevel"/>
    <w:tmpl w:val="F600DE1E"/>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7" w15:restartNumberingAfterBreak="0">
    <w:nsid w:val="773D25BC"/>
    <w:multiLevelType w:val="multilevel"/>
    <w:tmpl w:val="934C3346"/>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88" w15:restartNumberingAfterBreak="0">
    <w:nsid w:val="7B2B621B"/>
    <w:multiLevelType w:val="multilevel"/>
    <w:tmpl w:val="4C38684E"/>
    <w:lvl w:ilvl="0">
      <w:start w:val="7"/>
      <w:numFmt w:val="decimal"/>
      <w:lvlText w:val="%1"/>
      <w:lvlJc w:val="left"/>
      <w:pPr>
        <w:ind w:left="492" w:hanging="492"/>
      </w:pPr>
      <w:rPr>
        <w:rFonts w:hint="default"/>
        <w:b/>
      </w:rPr>
    </w:lvl>
    <w:lvl w:ilvl="1">
      <w:start w:val="10"/>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89" w15:restartNumberingAfterBreak="0">
    <w:nsid w:val="7C785D3A"/>
    <w:multiLevelType w:val="multilevel"/>
    <w:tmpl w:val="AA54F490"/>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425349">
    <w:abstractNumId w:val="1"/>
  </w:num>
  <w:num w:numId="2" w16cid:durableId="686298735">
    <w:abstractNumId w:val="2"/>
  </w:num>
  <w:num w:numId="3" w16cid:durableId="1164204308">
    <w:abstractNumId w:val="3"/>
  </w:num>
  <w:num w:numId="4" w16cid:durableId="357583081">
    <w:abstractNumId w:val="4"/>
  </w:num>
  <w:num w:numId="5" w16cid:durableId="1593976157">
    <w:abstractNumId w:val="5"/>
  </w:num>
  <w:num w:numId="6" w16cid:durableId="1361273084">
    <w:abstractNumId w:val="6"/>
  </w:num>
  <w:num w:numId="7" w16cid:durableId="1018504045">
    <w:abstractNumId w:val="7"/>
  </w:num>
  <w:num w:numId="8" w16cid:durableId="571743919">
    <w:abstractNumId w:val="8"/>
  </w:num>
  <w:num w:numId="9" w16cid:durableId="1261841434">
    <w:abstractNumId w:val="9"/>
  </w:num>
  <w:num w:numId="10" w16cid:durableId="1237785929">
    <w:abstractNumId w:val="10"/>
  </w:num>
  <w:num w:numId="11" w16cid:durableId="96679593">
    <w:abstractNumId w:val="12"/>
  </w:num>
  <w:num w:numId="12" w16cid:durableId="962463003">
    <w:abstractNumId w:val="13"/>
  </w:num>
  <w:num w:numId="13" w16cid:durableId="1629703571">
    <w:abstractNumId w:val="14"/>
  </w:num>
  <w:num w:numId="14" w16cid:durableId="1800295803">
    <w:abstractNumId w:val="16"/>
  </w:num>
  <w:num w:numId="15" w16cid:durableId="1629511135">
    <w:abstractNumId w:val="17"/>
  </w:num>
  <w:num w:numId="16" w16cid:durableId="1453523797">
    <w:abstractNumId w:val="18"/>
  </w:num>
  <w:num w:numId="17" w16cid:durableId="2119254400">
    <w:abstractNumId w:val="19"/>
  </w:num>
  <w:num w:numId="18" w16cid:durableId="1544320473">
    <w:abstractNumId w:val="20"/>
  </w:num>
  <w:num w:numId="19" w16cid:durableId="1687827972">
    <w:abstractNumId w:val="22"/>
  </w:num>
  <w:num w:numId="20" w16cid:durableId="397634181">
    <w:abstractNumId w:val="23"/>
  </w:num>
  <w:num w:numId="21" w16cid:durableId="2113815721">
    <w:abstractNumId w:val="24"/>
  </w:num>
  <w:num w:numId="22" w16cid:durableId="297227039">
    <w:abstractNumId w:val="25"/>
  </w:num>
  <w:num w:numId="23" w16cid:durableId="2098090682">
    <w:abstractNumId w:val="26"/>
  </w:num>
  <w:num w:numId="24" w16cid:durableId="1474561728">
    <w:abstractNumId w:val="27"/>
  </w:num>
  <w:num w:numId="25" w16cid:durableId="1997416532">
    <w:abstractNumId w:val="29"/>
  </w:num>
  <w:num w:numId="26" w16cid:durableId="539323015">
    <w:abstractNumId w:val="30"/>
  </w:num>
  <w:num w:numId="27" w16cid:durableId="252403272">
    <w:abstractNumId w:val="32"/>
  </w:num>
  <w:num w:numId="28" w16cid:durableId="1251310836">
    <w:abstractNumId w:val="34"/>
  </w:num>
  <w:num w:numId="29" w16cid:durableId="1783109351">
    <w:abstractNumId w:val="35"/>
  </w:num>
  <w:num w:numId="30" w16cid:durableId="642807176">
    <w:abstractNumId w:val="36"/>
  </w:num>
  <w:num w:numId="31" w16cid:durableId="542786559">
    <w:abstractNumId w:val="39"/>
  </w:num>
  <w:num w:numId="32" w16cid:durableId="513232295">
    <w:abstractNumId w:val="43"/>
  </w:num>
  <w:num w:numId="33" w16cid:durableId="514927049">
    <w:abstractNumId w:val="44"/>
  </w:num>
  <w:num w:numId="34" w16cid:durableId="304818187">
    <w:abstractNumId w:val="45"/>
  </w:num>
  <w:num w:numId="35" w16cid:durableId="1315912191">
    <w:abstractNumId w:val="46"/>
  </w:num>
  <w:num w:numId="36" w16cid:durableId="2129624123">
    <w:abstractNumId w:val="72"/>
  </w:num>
  <w:num w:numId="37" w16cid:durableId="2026786020">
    <w:abstractNumId w:val="71"/>
  </w:num>
  <w:num w:numId="38" w16cid:durableId="382338877">
    <w:abstractNumId w:val="63"/>
  </w:num>
  <w:num w:numId="39" w16cid:durableId="638801109">
    <w:abstractNumId w:val="77"/>
  </w:num>
  <w:num w:numId="40" w16cid:durableId="864057077">
    <w:abstractNumId w:val="84"/>
  </w:num>
  <w:num w:numId="41" w16cid:durableId="1154906686">
    <w:abstractNumId w:val="51"/>
  </w:num>
  <w:num w:numId="42" w16cid:durableId="86274145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4168958">
    <w:abstractNumId w:val="66"/>
  </w:num>
  <w:num w:numId="44" w16cid:durableId="1308317466">
    <w:abstractNumId w:val="64"/>
  </w:num>
  <w:num w:numId="45" w16cid:durableId="1818304902">
    <w:abstractNumId w:val="88"/>
  </w:num>
  <w:num w:numId="46" w16cid:durableId="1097167487">
    <w:abstractNumId w:val="52"/>
  </w:num>
  <w:num w:numId="47" w16cid:durableId="1915509976">
    <w:abstractNumId w:val="91"/>
  </w:num>
  <w:num w:numId="48" w16cid:durableId="878250571">
    <w:abstractNumId w:val="50"/>
  </w:num>
  <w:num w:numId="49" w16cid:durableId="1533955586">
    <w:abstractNumId w:val="73"/>
  </w:num>
  <w:num w:numId="50" w16cid:durableId="81342852">
    <w:abstractNumId w:val="90"/>
  </w:num>
  <w:num w:numId="51" w16cid:durableId="1456829741">
    <w:abstractNumId w:val="86"/>
  </w:num>
  <w:num w:numId="52" w16cid:durableId="1257710688">
    <w:abstractNumId w:val="85"/>
  </w:num>
  <w:num w:numId="53" w16cid:durableId="430322489">
    <w:abstractNumId w:val="49"/>
  </w:num>
  <w:num w:numId="54" w16cid:durableId="2064985141">
    <w:abstractNumId w:val="54"/>
  </w:num>
  <w:num w:numId="55" w16cid:durableId="1496997020">
    <w:abstractNumId w:val="89"/>
  </w:num>
  <w:num w:numId="56" w16cid:durableId="128548520">
    <w:abstractNumId w:val="48"/>
  </w:num>
  <w:num w:numId="57" w16cid:durableId="1086147304">
    <w:abstractNumId w:val="76"/>
  </w:num>
  <w:num w:numId="58" w16cid:durableId="407384968">
    <w:abstractNumId w:val="69"/>
  </w:num>
  <w:num w:numId="59" w16cid:durableId="1446458323">
    <w:abstractNumId w:val="70"/>
  </w:num>
  <w:num w:numId="60" w16cid:durableId="1937328506">
    <w:abstractNumId w:val="55"/>
  </w:num>
  <w:num w:numId="61" w16cid:durableId="1706783724">
    <w:abstractNumId w:val="68"/>
  </w:num>
  <w:num w:numId="62" w16cid:durableId="1762601756">
    <w:abstractNumId w:val="56"/>
  </w:num>
  <w:num w:numId="63" w16cid:durableId="126777275">
    <w:abstractNumId w:val="67"/>
  </w:num>
  <w:num w:numId="64" w16cid:durableId="1565020170">
    <w:abstractNumId w:val="78"/>
  </w:num>
  <w:num w:numId="65" w16cid:durableId="5161175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6437571">
    <w:abstractNumId w:val="80"/>
  </w:num>
  <w:num w:numId="67" w16cid:durableId="45154619">
    <w:abstractNumId w:val="81"/>
  </w:num>
  <w:num w:numId="68" w16cid:durableId="1651401928">
    <w:abstractNumId w:val="65"/>
  </w:num>
  <w:num w:numId="69" w16cid:durableId="1647396135">
    <w:abstractNumId w:val="75"/>
  </w:num>
  <w:num w:numId="70" w16cid:durableId="555749973">
    <w:abstractNumId w:val="58"/>
  </w:num>
  <w:num w:numId="71" w16cid:durableId="2109546572">
    <w:abstractNumId w:val="79"/>
  </w:num>
  <w:num w:numId="72" w16cid:durableId="674767774">
    <w:abstractNumId w:val="53"/>
  </w:num>
  <w:num w:numId="73" w16cid:durableId="1353338198">
    <w:abstractNumId w:val="61"/>
  </w:num>
  <w:num w:numId="74" w16cid:durableId="819929364">
    <w:abstractNumId w:val="60"/>
  </w:num>
  <w:num w:numId="75" w16cid:durableId="1678802766">
    <w:abstractNumId w:val="87"/>
  </w:num>
  <w:num w:numId="76" w16cid:durableId="991257637">
    <w:abstractNumId w:val="57"/>
  </w:num>
  <w:num w:numId="77" w16cid:durableId="2001083355">
    <w:abstractNumId w:val="0"/>
  </w:num>
  <w:num w:numId="78" w16cid:durableId="980774194">
    <w:abstractNumId w:val="83"/>
  </w:num>
  <w:num w:numId="79" w16cid:durableId="752315531">
    <w:abstractNumId w:val="59"/>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audia Mańka">
    <w15:presenceInfo w15:providerId="Windows Live" w15:userId="52b140386bf05e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2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51"/>
    <w:rsid w:val="000002F8"/>
    <w:rsid w:val="00007592"/>
    <w:rsid w:val="000102EE"/>
    <w:rsid w:val="00010BCF"/>
    <w:rsid w:val="0001208D"/>
    <w:rsid w:val="00012116"/>
    <w:rsid w:val="00022091"/>
    <w:rsid w:val="000248F2"/>
    <w:rsid w:val="00026F95"/>
    <w:rsid w:val="00035645"/>
    <w:rsid w:val="00035D1E"/>
    <w:rsid w:val="00036335"/>
    <w:rsid w:val="00037183"/>
    <w:rsid w:val="00042C06"/>
    <w:rsid w:val="00043268"/>
    <w:rsid w:val="00051B83"/>
    <w:rsid w:val="000547AF"/>
    <w:rsid w:val="00067B7C"/>
    <w:rsid w:val="00073D57"/>
    <w:rsid w:val="0007473C"/>
    <w:rsid w:val="00077BDE"/>
    <w:rsid w:val="00081166"/>
    <w:rsid w:val="000835E5"/>
    <w:rsid w:val="0009134D"/>
    <w:rsid w:val="000A4363"/>
    <w:rsid w:val="000A4AC0"/>
    <w:rsid w:val="000A5EAD"/>
    <w:rsid w:val="000A6809"/>
    <w:rsid w:val="000B147A"/>
    <w:rsid w:val="000B5D62"/>
    <w:rsid w:val="000C167B"/>
    <w:rsid w:val="000C2E5A"/>
    <w:rsid w:val="000C5569"/>
    <w:rsid w:val="000C7BC6"/>
    <w:rsid w:val="000D1231"/>
    <w:rsid w:val="000D3D17"/>
    <w:rsid w:val="000D6D65"/>
    <w:rsid w:val="000D79E3"/>
    <w:rsid w:val="000D7E82"/>
    <w:rsid w:val="000E06A3"/>
    <w:rsid w:val="000E1ABD"/>
    <w:rsid w:val="000E22E3"/>
    <w:rsid w:val="000E3B9F"/>
    <w:rsid w:val="000F1BBD"/>
    <w:rsid w:val="000F421E"/>
    <w:rsid w:val="000F7291"/>
    <w:rsid w:val="000F76CB"/>
    <w:rsid w:val="001136AB"/>
    <w:rsid w:val="00116352"/>
    <w:rsid w:val="0011752A"/>
    <w:rsid w:val="001201CE"/>
    <w:rsid w:val="00121027"/>
    <w:rsid w:val="0012162E"/>
    <w:rsid w:val="00123E4B"/>
    <w:rsid w:val="00124C33"/>
    <w:rsid w:val="0012546B"/>
    <w:rsid w:val="001269CA"/>
    <w:rsid w:val="0013218A"/>
    <w:rsid w:val="00132329"/>
    <w:rsid w:val="00133C45"/>
    <w:rsid w:val="00134463"/>
    <w:rsid w:val="0013484F"/>
    <w:rsid w:val="00134D5F"/>
    <w:rsid w:val="0013753F"/>
    <w:rsid w:val="001416E0"/>
    <w:rsid w:val="00145893"/>
    <w:rsid w:val="0014716C"/>
    <w:rsid w:val="00150B8E"/>
    <w:rsid w:val="00150DAA"/>
    <w:rsid w:val="00152971"/>
    <w:rsid w:val="00153F31"/>
    <w:rsid w:val="00154439"/>
    <w:rsid w:val="00154CCA"/>
    <w:rsid w:val="00155B86"/>
    <w:rsid w:val="001574D0"/>
    <w:rsid w:val="001630FF"/>
    <w:rsid w:val="00164D17"/>
    <w:rsid w:val="0017106F"/>
    <w:rsid w:val="0017321B"/>
    <w:rsid w:val="00173C57"/>
    <w:rsid w:val="00174966"/>
    <w:rsid w:val="00177564"/>
    <w:rsid w:val="001775CA"/>
    <w:rsid w:val="00177A58"/>
    <w:rsid w:val="00181B4A"/>
    <w:rsid w:val="00182F56"/>
    <w:rsid w:val="001835D3"/>
    <w:rsid w:val="001841EE"/>
    <w:rsid w:val="00185F62"/>
    <w:rsid w:val="001876C5"/>
    <w:rsid w:val="00191AB2"/>
    <w:rsid w:val="00196733"/>
    <w:rsid w:val="00196A4B"/>
    <w:rsid w:val="00197CBC"/>
    <w:rsid w:val="001A45E2"/>
    <w:rsid w:val="001A4CDD"/>
    <w:rsid w:val="001A5B27"/>
    <w:rsid w:val="001A6559"/>
    <w:rsid w:val="001A7D5A"/>
    <w:rsid w:val="001B08FE"/>
    <w:rsid w:val="001B288D"/>
    <w:rsid w:val="001B34E2"/>
    <w:rsid w:val="001B3A10"/>
    <w:rsid w:val="001B7BF2"/>
    <w:rsid w:val="001B7C74"/>
    <w:rsid w:val="001C115B"/>
    <w:rsid w:val="001C42E9"/>
    <w:rsid w:val="001C6C88"/>
    <w:rsid w:val="001D2783"/>
    <w:rsid w:val="001D4543"/>
    <w:rsid w:val="001D4AAE"/>
    <w:rsid w:val="001D586E"/>
    <w:rsid w:val="001D5D54"/>
    <w:rsid w:val="001E11C2"/>
    <w:rsid w:val="001E1E6C"/>
    <w:rsid w:val="00200AEC"/>
    <w:rsid w:val="00204A33"/>
    <w:rsid w:val="002059D6"/>
    <w:rsid w:val="00205E90"/>
    <w:rsid w:val="00210907"/>
    <w:rsid w:val="00210AC9"/>
    <w:rsid w:val="00222689"/>
    <w:rsid w:val="00222B69"/>
    <w:rsid w:val="00223E01"/>
    <w:rsid w:val="0022403F"/>
    <w:rsid w:val="002240D5"/>
    <w:rsid w:val="00227BA2"/>
    <w:rsid w:val="00231CEC"/>
    <w:rsid w:val="00237A3A"/>
    <w:rsid w:val="002400DD"/>
    <w:rsid w:val="00244824"/>
    <w:rsid w:val="00246095"/>
    <w:rsid w:val="00257B2D"/>
    <w:rsid w:val="00261B9D"/>
    <w:rsid w:val="00261D24"/>
    <w:rsid w:val="00262DEB"/>
    <w:rsid w:val="00263C22"/>
    <w:rsid w:val="002653B6"/>
    <w:rsid w:val="00270946"/>
    <w:rsid w:val="002852C5"/>
    <w:rsid w:val="00291070"/>
    <w:rsid w:val="002946F8"/>
    <w:rsid w:val="002951C0"/>
    <w:rsid w:val="00296743"/>
    <w:rsid w:val="002A19BB"/>
    <w:rsid w:val="002A62D1"/>
    <w:rsid w:val="002B0C8B"/>
    <w:rsid w:val="002B2062"/>
    <w:rsid w:val="002B2469"/>
    <w:rsid w:val="002B4306"/>
    <w:rsid w:val="002B4B29"/>
    <w:rsid w:val="002C1692"/>
    <w:rsid w:val="002C73CA"/>
    <w:rsid w:val="002D233C"/>
    <w:rsid w:val="002D478A"/>
    <w:rsid w:val="002D5C08"/>
    <w:rsid w:val="002E6230"/>
    <w:rsid w:val="002E6779"/>
    <w:rsid w:val="002F005A"/>
    <w:rsid w:val="002F3F50"/>
    <w:rsid w:val="002F5C20"/>
    <w:rsid w:val="002F7FF8"/>
    <w:rsid w:val="00304FF8"/>
    <w:rsid w:val="00310FF1"/>
    <w:rsid w:val="003130F8"/>
    <w:rsid w:val="00317780"/>
    <w:rsid w:val="00320BC1"/>
    <w:rsid w:val="0033006F"/>
    <w:rsid w:val="00335555"/>
    <w:rsid w:val="00335CC8"/>
    <w:rsid w:val="0034010E"/>
    <w:rsid w:val="00340362"/>
    <w:rsid w:val="003450CB"/>
    <w:rsid w:val="00345965"/>
    <w:rsid w:val="003470A3"/>
    <w:rsid w:val="00351B10"/>
    <w:rsid w:val="00352119"/>
    <w:rsid w:val="00354BF7"/>
    <w:rsid w:val="00354C61"/>
    <w:rsid w:val="00357D88"/>
    <w:rsid w:val="00361FCC"/>
    <w:rsid w:val="00362544"/>
    <w:rsid w:val="00364F57"/>
    <w:rsid w:val="00366DEC"/>
    <w:rsid w:val="00371A22"/>
    <w:rsid w:val="00375BC6"/>
    <w:rsid w:val="00376221"/>
    <w:rsid w:val="00377197"/>
    <w:rsid w:val="0038163B"/>
    <w:rsid w:val="00386630"/>
    <w:rsid w:val="00386E8C"/>
    <w:rsid w:val="003876BC"/>
    <w:rsid w:val="0039271D"/>
    <w:rsid w:val="00393E42"/>
    <w:rsid w:val="003941FB"/>
    <w:rsid w:val="003949D3"/>
    <w:rsid w:val="00395C60"/>
    <w:rsid w:val="0039615C"/>
    <w:rsid w:val="003978A3"/>
    <w:rsid w:val="003A3D90"/>
    <w:rsid w:val="003A68EB"/>
    <w:rsid w:val="003A6AE4"/>
    <w:rsid w:val="003A7655"/>
    <w:rsid w:val="003B0F35"/>
    <w:rsid w:val="003B24B6"/>
    <w:rsid w:val="003B4A62"/>
    <w:rsid w:val="003C26C3"/>
    <w:rsid w:val="003C48F8"/>
    <w:rsid w:val="003D0F3F"/>
    <w:rsid w:val="003D1793"/>
    <w:rsid w:val="003D346D"/>
    <w:rsid w:val="003D4598"/>
    <w:rsid w:val="003D624C"/>
    <w:rsid w:val="003D6963"/>
    <w:rsid w:val="003E14AC"/>
    <w:rsid w:val="003E7A91"/>
    <w:rsid w:val="003F1749"/>
    <w:rsid w:val="003F4E10"/>
    <w:rsid w:val="003F55E9"/>
    <w:rsid w:val="003F5F3F"/>
    <w:rsid w:val="00402DF4"/>
    <w:rsid w:val="00413203"/>
    <w:rsid w:val="00420DB4"/>
    <w:rsid w:val="0042113A"/>
    <w:rsid w:val="004250C2"/>
    <w:rsid w:val="004274C3"/>
    <w:rsid w:val="0043052F"/>
    <w:rsid w:val="00430A99"/>
    <w:rsid w:val="00432D66"/>
    <w:rsid w:val="00433A4A"/>
    <w:rsid w:val="00437BC4"/>
    <w:rsid w:val="0044176F"/>
    <w:rsid w:val="00445472"/>
    <w:rsid w:val="00450A4A"/>
    <w:rsid w:val="004535EC"/>
    <w:rsid w:val="004556AC"/>
    <w:rsid w:val="00457224"/>
    <w:rsid w:val="00461FBB"/>
    <w:rsid w:val="00462266"/>
    <w:rsid w:val="0046227B"/>
    <w:rsid w:val="00462D17"/>
    <w:rsid w:val="0046436D"/>
    <w:rsid w:val="00467AE4"/>
    <w:rsid w:val="00472923"/>
    <w:rsid w:val="00474B3A"/>
    <w:rsid w:val="00474B5A"/>
    <w:rsid w:val="004750C5"/>
    <w:rsid w:val="00481E90"/>
    <w:rsid w:val="00483055"/>
    <w:rsid w:val="00487B9C"/>
    <w:rsid w:val="00487BD1"/>
    <w:rsid w:val="00491B77"/>
    <w:rsid w:val="00492AD1"/>
    <w:rsid w:val="004931AA"/>
    <w:rsid w:val="004941E8"/>
    <w:rsid w:val="00494876"/>
    <w:rsid w:val="004A124C"/>
    <w:rsid w:val="004A17C0"/>
    <w:rsid w:val="004A7CC7"/>
    <w:rsid w:val="004B4756"/>
    <w:rsid w:val="004B4F02"/>
    <w:rsid w:val="004C4EFE"/>
    <w:rsid w:val="004D7293"/>
    <w:rsid w:val="004E55F1"/>
    <w:rsid w:val="004E698E"/>
    <w:rsid w:val="004F08F4"/>
    <w:rsid w:val="004F3882"/>
    <w:rsid w:val="004F7F40"/>
    <w:rsid w:val="005006D9"/>
    <w:rsid w:val="00500B3C"/>
    <w:rsid w:val="005049A5"/>
    <w:rsid w:val="00506599"/>
    <w:rsid w:val="00512622"/>
    <w:rsid w:val="00514130"/>
    <w:rsid w:val="0051771C"/>
    <w:rsid w:val="005234D0"/>
    <w:rsid w:val="00525C13"/>
    <w:rsid w:val="00526548"/>
    <w:rsid w:val="00526DF8"/>
    <w:rsid w:val="005274AD"/>
    <w:rsid w:val="005329D5"/>
    <w:rsid w:val="00532C36"/>
    <w:rsid w:val="0054008C"/>
    <w:rsid w:val="00540C15"/>
    <w:rsid w:val="00540D8D"/>
    <w:rsid w:val="0054111A"/>
    <w:rsid w:val="005418D5"/>
    <w:rsid w:val="00541CCF"/>
    <w:rsid w:val="005441F7"/>
    <w:rsid w:val="00545805"/>
    <w:rsid w:val="00545ED2"/>
    <w:rsid w:val="00553783"/>
    <w:rsid w:val="00554DB2"/>
    <w:rsid w:val="00564F3F"/>
    <w:rsid w:val="005728AF"/>
    <w:rsid w:val="00572970"/>
    <w:rsid w:val="00573214"/>
    <w:rsid w:val="00580A33"/>
    <w:rsid w:val="00583E9D"/>
    <w:rsid w:val="005902E3"/>
    <w:rsid w:val="00595006"/>
    <w:rsid w:val="005A16A9"/>
    <w:rsid w:val="005A1712"/>
    <w:rsid w:val="005A1E39"/>
    <w:rsid w:val="005A64F6"/>
    <w:rsid w:val="005A6AC5"/>
    <w:rsid w:val="005B461F"/>
    <w:rsid w:val="005B5C68"/>
    <w:rsid w:val="005C2292"/>
    <w:rsid w:val="005C375A"/>
    <w:rsid w:val="005C39A3"/>
    <w:rsid w:val="005C6CE3"/>
    <w:rsid w:val="005C78F9"/>
    <w:rsid w:val="005C7D1C"/>
    <w:rsid w:val="005D179A"/>
    <w:rsid w:val="005D2753"/>
    <w:rsid w:val="005E2188"/>
    <w:rsid w:val="005E261C"/>
    <w:rsid w:val="005E4188"/>
    <w:rsid w:val="005E43C6"/>
    <w:rsid w:val="005E7A6B"/>
    <w:rsid w:val="005F6486"/>
    <w:rsid w:val="005F66F1"/>
    <w:rsid w:val="00602E53"/>
    <w:rsid w:val="00603836"/>
    <w:rsid w:val="00607BEC"/>
    <w:rsid w:val="0061180B"/>
    <w:rsid w:val="00613142"/>
    <w:rsid w:val="006175CD"/>
    <w:rsid w:val="00622371"/>
    <w:rsid w:val="00623CA0"/>
    <w:rsid w:val="00626F12"/>
    <w:rsid w:val="00632E68"/>
    <w:rsid w:val="00636419"/>
    <w:rsid w:val="00636860"/>
    <w:rsid w:val="006501C4"/>
    <w:rsid w:val="00654B96"/>
    <w:rsid w:val="00654E4F"/>
    <w:rsid w:val="006562E7"/>
    <w:rsid w:val="00672CBA"/>
    <w:rsid w:val="00673D0E"/>
    <w:rsid w:val="00673D29"/>
    <w:rsid w:val="00675D6D"/>
    <w:rsid w:val="006772FD"/>
    <w:rsid w:val="00682082"/>
    <w:rsid w:val="006832FB"/>
    <w:rsid w:val="00686149"/>
    <w:rsid w:val="00695247"/>
    <w:rsid w:val="006956DF"/>
    <w:rsid w:val="00697726"/>
    <w:rsid w:val="00697FF5"/>
    <w:rsid w:val="006A4F1F"/>
    <w:rsid w:val="006B25AA"/>
    <w:rsid w:val="006B40F1"/>
    <w:rsid w:val="006B509C"/>
    <w:rsid w:val="006B6E74"/>
    <w:rsid w:val="006B7EE7"/>
    <w:rsid w:val="006C1E61"/>
    <w:rsid w:val="006C2AA4"/>
    <w:rsid w:val="006C2DBF"/>
    <w:rsid w:val="006C61D0"/>
    <w:rsid w:val="006C7DFA"/>
    <w:rsid w:val="006D12D0"/>
    <w:rsid w:val="006D1A7B"/>
    <w:rsid w:val="006D5EAC"/>
    <w:rsid w:val="006E00D4"/>
    <w:rsid w:val="006E7BD1"/>
    <w:rsid w:val="006F3F18"/>
    <w:rsid w:val="006F4217"/>
    <w:rsid w:val="006F5594"/>
    <w:rsid w:val="00703CA8"/>
    <w:rsid w:val="0070641C"/>
    <w:rsid w:val="00707765"/>
    <w:rsid w:val="0071029E"/>
    <w:rsid w:val="00711D44"/>
    <w:rsid w:val="00721966"/>
    <w:rsid w:val="00722AB1"/>
    <w:rsid w:val="00735C8C"/>
    <w:rsid w:val="00736A09"/>
    <w:rsid w:val="00737118"/>
    <w:rsid w:val="0074391A"/>
    <w:rsid w:val="00743ADB"/>
    <w:rsid w:val="00745729"/>
    <w:rsid w:val="00747CB2"/>
    <w:rsid w:val="00752CDC"/>
    <w:rsid w:val="007628E8"/>
    <w:rsid w:val="00763A37"/>
    <w:rsid w:val="00764B21"/>
    <w:rsid w:val="0076680A"/>
    <w:rsid w:val="00770516"/>
    <w:rsid w:val="0077084A"/>
    <w:rsid w:val="007711EE"/>
    <w:rsid w:val="0077220E"/>
    <w:rsid w:val="00775858"/>
    <w:rsid w:val="00776907"/>
    <w:rsid w:val="00780D2F"/>
    <w:rsid w:val="00781CE0"/>
    <w:rsid w:val="00783650"/>
    <w:rsid w:val="00783666"/>
    <w:rsid w:val="007854A8"/>
    <w:rsid w:val="00785DFD"/>
    <w:rsid w:val="0078602C"/>
    <w:rsid w:val="0079022A"/>
    <w:rsid w:val="007906C3"/>
    <w:rsid w:val="00790D8D"/>
    <w:rsid w:val="00794AD8"/>
    <w:rsid w:val="00796E83"/>
    <w:rsid w:val="0079717C"/>
    <w:rsid w:val="007A47D1"/>
    <w:rsid w:val="007A55B3"/>
    <w:rsid w:val="007A58C0"/>
    <w:rsid w:val="007A5C20"/>
    <w:rsid w:val="007B44AD"/>
    <w:rsid w:val="007B59A2"/>
    <w:rsid w:val="007B6445"/>
    <w:rsid w:val="007C031C"/>
    <w:rsid w:val="007C1EF9"/>
    <w:rsid w:val="007C37A7"/>
    <w:rsid w:val="007C68A1"/>
    <w:rsid w:val="007D068E"/>
    <w:rsid w:val="007D212B"/>
    <w:rsid w:val="007D2190"/>
    <w:rsid w:val="007D265B"/>
    <w:rsid w:val="007D3593"/>
    <w:rsid w:val="007D57E7"/>
    <w:rsid w:val="007E33E7"/>
    <w:rsid w:val="007E3988"/>
    <w:rsid w:val="007E5961"/>
    <w:rsid w:val="007F08DE"/>
    <w:rsid w:val="007F2324"/>
    <w:rsid w:val="007F7327"/>
    <w:rsid w:val="00802328"/>
    <w:rsid w:val="00804645"/>
    <w:rsid w:val="00805901"/>
    <w:rsid w:val="00805DA9"/>
    <w:rsid w:val="008100E7"/>
    <w:rsid w:val="00811421"/>
    <w:rsid w:val="008151E2"/>
    <w:rsid w:val="00815B0F"/>
    <w:rsid w:val="00820051"/>
    <w:rsid w:val="00820E5E"/>
    <w:rsid w:val="008211FB"/>
    <w:rsid w:val="008222CF"/>
    <w:rsid w:val="00824692"/>
    <w:rsid w:val="00824711"/>
    <w:rsid w:val="0082543F"/>
    <w:rsid w:val="008261D1"/>
    <w:rsid w:val="008322EA"/>
    <w:rsid w:val="008333A2"/>
    <w:rsid w:val="0083430F"/>
    <w:rsid w:val="00836155"/>
    <w:rsid w:val="00836CAE"/>
    <w:rsid w:val="008379CB"/>
    <w:rsid w:val="00837D88"/>
    <w:rsid w:val="008433DA"/>
    <w:rsid w:val="008512ED"/>
    <w:rsid w:val="008516FB"/>
    <w:rsid w:val="008544F3"/>
    <w:rsid w:val="00855097"/>
    <w:rsid w:val="0085613A"/>
    <w:rsid w:val="00861358"/>
    <w:rsid w:val="00863314"/>
    <w:rsid w:val="00863BD4"/>
    <w:rsid w:val="0086597B"/>
    <w:rsid w:val="00866466"/>
    <w:rsid w:val="008674D5"/>
    <w:rsid w:val="00871770"/>
    <w:rsid w:val="0087236C"/>
    <w:rsid w:val="008753A3"/>
    <w:rsid w:val="008756BC"/>
    <w:rsid w:val="00877261"/>
    <w:rsid w:val="0087739B"/>
    <w:rsid w:val="00882D42"/>
    <w:rsid w:val="00884196"/>
    <w:rsid w:val="0088466B"/>
    <w:rsid w:val="00887B37"/>
    <w:rsid w:val="00887B55"/>
    <w:rsid w:val="00891222"/>
    <w:rsid w:val="00891783"/>
    <w:rsid w:val="00896AAE"/>
    <w:rsid w:val="0089727B"/>
    <w:rsid w:val="008A1FB8"/>
    <w:rsid w:val="008A20C5"/>
    <w:rsid w:val="008A4BE5"/>
    <w:rsid w:val="008A79B8"/>
    <w:rsid w:val="008A7A2F"/>
    <w:rsid w:val="008B2969"/>
    <w:rsid w:val="008B378A"/>
    <w:rsid w:val="008B48A6"/>
    <w:rsid w:val="008C5174"/>
    <w:rsid w:val="008C6F39"/>
    <w:rsid w:val="008D0C66"/>
    <w:rsid w:val="008D425C"/>
    <w:rsid w:val="008D7038"/>
    <w:rsid w:val="008E082B"/>
    <w:rsid w:val="008E185B"/>
    <w:rsid w:val="008E1D3F"/>
    <w:rsid w:val="008E556B"/>
    <w:rsid w:val="008F42D4"/>
    <w:rsid w:val="008F4529"/>
    <w:rsid w:val="008F46DB"/>
    <w:rsid w:val="008F4B35"/>
    <w:rsid w:val="008F56D3"/>
    <w:rsid w:val="008F6165"/>
    <w:rsid w:val="008F6A78"/>
    <w:rsid w:val="009003C8"/>
    <w:rsid w:val="00902A2B"/>
    <w:rsid w:val="009037DA"/>
    <w:rsid w:val="00904250"/>
    <w:rsid w:val="00910808"/>
    <w:rsid w:val="00912A06"/>
    <w:rsid w:val="009132B2"/>
    <w:rsid w:val="0091369E"/>
    <w:rsid w:val="00915DC1"/>
    <w:rsid w:val="009208B9"/>
    <w:rsid w:val="00924E88"/>
    <w:rsid w:val="00926EC5"/>
    <w:rsid w:val="00931E6A"/>
    <w:rsid w:val="00936E91"/>
    <w:rsid w:val="0094066F"/>
    <w:rsid w:val="0094078F"/>
    <w:rsid w:val="00944A2D"/>
    <w:rsid w:val="00945DA0"/>
    <w:rsid w:val="00945DB1"/>
    <w:rsid w:val="009525B8"/>
    <w:rsid w:val="00953986"/>
    <w:rsid w:val="00954958"/>
    <w:rsid w:val="00954AF6"/>
    <w:rsid w:val="00954B64"/>
    <w:rsid w:val="009566C3"/>
    <w:rsid w:val="0096240F"/>
    <w:rsid w:val="009661D5"/>
    <w:rsid w:val="00971411"/>
    <w:rsid w:val="00971AD9"/>
    <w:rsid w:val="00971C5F"/>
    <w:rsid w:val="00974C17"/>
    <w:rsid w:val="00977CBA"/>
    <w:rsid w:val="009836B8"/>
    <w:rsid w:val="00984374"/>
    <w:rsid w:val="00986248"/>
    <w:rsid w:val="009871C2"/>
    <w:rsid w:val="00993B28"/>
    <w:rsid w:val="00996790"/>
    <w:rsid w:val="009A1D2E"/>
    <w:rsid w:val="009A2287"/>
    <w:rsid w:val="009A6E4A"/>
    <w:rsid w:val="009A723E"/>
    <w:rsid w:val="009A72F8"/>
    <w:rsid w:val="009B15F6"/>
    <w:rsid w:val="009B48A6"/>
    <w:rsid w:val="009B558F"/>
    <w:rsid w:val="009B5BFF"/>
    <w:rsid w:val="009B5F7B"/>
    <w:rsid w:val="009C12C1"/>
    <w:rsid w:val="009C16F3"/>
    <w:rsid w:val="009C2754"/>
    <w:rsid w:val="009C2BE8"/>
    <w:rsid w:val="009C7CA3"/>
    <w:rsid w:val="009D2679"/>
    <w:rsid w:val="009D4005"/>
    <w:rsid w:val="009D4AFA"/>
    <w:rsid w:val="009D5227"/>
    <w:rsid w:val="009D67BE"/>
    <w:rsid w:val="009D74C5"/>
    <w:rsid w:val="009E14C5"/>
    <w:rsid w:val="009E22C0"/>
    <w:rsid w:val="009E394C"/>
    <w:rsid w:val="009F050B"/>
    <w:rsid w:val="009F524D"/>
    <w:rsid w:val="009F6943"/>
    <w:rsid w:val="009F69DF"/>
    <w:rsid w:val="009F7BA1"/>
    <w:rsid w:val="00A03FB3"/>
    <w:rsid w:val="00A060B7"/>
    <w:rsid w:val="00A063D5"/>
    <w:rsid w:val="00A13727"/>
    <w:rsid w:val="00A21470"/>
    <w:rsid w:val="00A23A16"/>
    <w:rsid w:val="00A31919"/>
    <w:rsid w:val="00A32430"/>
    <w:rsid w:val="00A34501"/>
    <w:rsid w:val="00A40508"/>
    <w:rsid w:val="00A43A07"/>
    <w:rsid w:val="00A51303"/>
    <w:rsid w:val="00A65727"/>
    <w:rsid w:val="00A65F2A"/>
    <w:rsid w:val="00A66F7F"/>
    <w:rsid w:val="00A6778E"/>
    <w:rsid w:val="00A677DD"/>
    <w:rsid w:val="00A77984"/>
    <w:rsid w:val="00A813D8"/>
    <w:rsid w:val="00A86888"/>
    <w:rsid w:val="00A87102"/>
    <w:rsid w:val="00A901A7"/>
    <w:rsid w:val="00A9414E"/>
    <w:rsid w:val="00A965A4"/>
    <w:rsid w:val="00A97639"/>
    <w:rsid w:val="00AA2966"/>
    <w:rsid w:val="00AA3CAA"/>
    <w:rsid w:val="00AA7D00"/>
    <w:rsid w:val="00AB00D4"/>
    <w:rsid w:val="00AB0984"/>
    <w:rsid w:val="00AB0ED0"/>
    <w:rsid w:val="00AB23B2"/>
    <w:rsid w:val="00AB3284"/>
    <w:rsid w:val="00AC1D23"/>
    <w:rsid w:val="00AC1D48"/>
    <w:rsid w:val="00AC21DD"/>
    <w:rsid w:val="00AC4C30"/>
    <w:rsid w:val="00AC697A"/>
    <w:rsid w:val="00AD02CD"/>
    <w:rsid w:val="00AE0490"/>
    <w:rsid w:val="00AE2370"/>
    <w:rsid w:val="00AE4A8B"/>
    <w:rsid w:val="00AE577E"/>
    <w:rsid w:val="00AE58A5"/>
    <w:rsid w:val="00AF2626"/>
    <w:rsid w:val="00AF2901"/>
    <w:rsid w:val="00AF7D87"/>
    <w:rsid w:val="00B00DCF"/>
    <w:rsid w:val="00B00EC8"/>
    <w:rsid w:val="00B01878"/>
    <w:rsid w:val="00B02167"/>
    <w:rsid w:val="00B036CE"/>
    <w:rsid w:val="00B0463D"/>
    <w:rsid w:val="00B04941"/>
    <w:rsid w:val="00B0537A"/>
    <w:rsid w:val="00B05655"/>
    <w:rsid w:val="00B11DC6"/>
    <w:rsid w:val="00B12A42"/>
    <w:rsid w:val="00B1724D"/>
    <w:rsid w:val="00B31D0E"/>
    <w:rsid w:val="00B34866"/>
    <w:rsid w:val="00B37D4A"/>
    <w:rsid w:val="00B40D9D"/>
    <w:rsid w:val="00B41634"/>
    <w:rsid w:val="00B4573B"/>
    <w:rsid w:val="00B473EB"/>
    <w:rsid w:val="00B519F8"/>
    <w:rsid w:val="00B52E8B"/>
    <w:rsid w:val="00B572E9"/>
    <w:rsid w:val="00B60085"/>
    <w:rsid w:val="00B60CB1"/>
    <w:rsid w:val="00B615D2"/>
    <w:rsid w:val="00B61888"/>
    <w:rsid w:val="00B61C17"/>
    <w:rsid w:val="00B6227D"/>
    <w:rsid w:val="00B714C5"/>
    <w:rsid w:val="00B742AB"/>
    <w:rsid w:val="00B75A56"/>
    <w:rsid w:val="00B76A89"/>
    <w:rsid w:val="00B8022A"/>
    <w:rsid w:val="00B95032"/>
    <w:rsid w:val="00B95203"/>
    <w:rsid w:val="00BA1E06"/>
    <w:rsid w:val="00BA5740"/>
    <w:rsid w:val="00BA6744"/>
    <w:rsid w:val="00BB0A96"/>
    <w:rsid w:val="00BB291C"/>
    <w:rsid w:val="00BB3856"/>
    <w:rsid w:val="00BB6A6A"/>
    <w:rsid w:val="00BC3D4A"/>
    <w:rsid w:val="00BC3FA5"/>
    <w:rsid w:val="00BC497E"/>
    <w:rsid w:val="00BC7737"/>
    <w:rsid w:val="00BC7D6A"/>
    <w:rsid w:val="00BD042C"/>
    <w:rsid w:val="00BD2B65"/>
    <w:rsid w:val="00BD37D2"/>
    <w:rsid w:val="00BE01AA"/>
    <w:rsid w:val="00BE090C"/>
    <w:rsid w:val="00BE1230"/>
    <w:rsid w:val="00BE2612"/>
    <w:rsid w:val="00BE738B"/>
    <w:rsid w:val="00BF10E7"/>
    <w:rsid w:val="00BF4FFC"/>
    <w:rsid w:val="00BF51E6"/>
    <w:rsid w:val="00BF5993"/>
    <w:rsid w:val="00C00ABF"/>
    <w:rsid w:val="00C018DD"/>
    <w:rsid w:val="00C02504"/>
    <w:rsid w:val="00C06DA0"/>
    <w:rsid w:val="00C139B8"/>
    <w:rsid w:val="00C1400C"/>
    <w:rsid w:val="00C15BE6"/>
    <w:rsid w:val="00C20B19"/>
    <w:rsid w:val="00C22789"/>
    <w:rsid w:val="00C227C3"/>
    <w:rsid w:val="00C25467"/>
    <w:rsid w:val="00C26692"/>
    <w:rsid w:val="00C270F5"/>
    <w:rsid w:val="00C277C0"/>
    <w:rsid w:val="00C27CC1"/>
    <w:rsid w:val="00C3415A"/>
    <w:rsid w:val="00C37459"/>
    <w:rsid w:val="00C378AF"/>
    <w:rsid w:val="00C407C6"/>
    <w:rsid w:val="00C42402"/>
    <w:rsid w:val="00C52638"/>
    <w:rsid w:val="00C55D58"/>
    <w:rsid w:val="00C55E53"/>
    <w:rsid w:val="00C57B6F"/>
    <w:rsid w:val="00C60C17"/>
    <w:rsid w:val="00C61543"/>
    <w:rsid w:val="00C62A2F"/>
    <w:rsid w:val="00C65431"/>
    <w:rsid w:val="00C65574"/>
    <w:rsid w:val="00C66681"/>
    <w:rsid w:val="00C70085"/>
    <w:rsid w:val="00C706DC"/>
    <w:rsid w:val="00C7166F"/>
    <w:rsid w:val="00C7499A"/>
    <w:rsid w:val="00C76C43"/>
    <w:rsid w:val="00C77947"/>
    <w:rsid w:val="00C80707"/>
    <w:rsid w:val="00C8368E"/>
    <w:rsid w:val="00C90DAD"/>
    <w:rsid w:val="00C9231E"/>
    <w:rsid w:val="00C92C92"/>
    <w:rsid w:val="00C93455"/>
    <w:rsid w:val="00C93D87"/>
    <w:rsid w:val="00C96219"/>
    <w:rsid w:val="00CA362E"/>
    <w:rsid w:val="00CA67D4"/>
    <w:rsid w:val="00CA6CE2"/>
    <w:rsid w:val="00CB11EF"/>
    <w:rsid w:val="00CB19AB"/>
    <w:rsid w:val="00CB5C82"/>
    <w:rsid w:val="00CC6CB7"/>
    <w:rsid w:val="00CD1B94"/>
    <w:rsid w:val="00CD2337"/>
    <w:rsid w:val="00CD2635"/>
    <w:rsid w:val="00CD2F78"/>
    <w:rsid w:val="00CD36A9"/>
    <w:rsid w:val="00CE12BC"/>
    <w:rsid w:val="00CE6BD8"/>
    <w:rsid w:val="00CF3D97"/>
    <w:rsid w:val="00CF5CCD"/>
    <w:rsid w:val="00D02468"/>
    <w:rsid w:val="00D03CBA"/>
    <w:rsid w:val="00D048A1"/>
    <w:rsid w:val="00D063C2"/>
    <w:rsid w:val="00D12537"/>
    <w:rsid w:val="00D17D7D"/>
    <w:rsid w:val="00D257F6"/>
    <w:rsid w:val="00D26329"/>
    <w:rsid w:val="00D3444B"/>
    <w:rsid w:val="00D36E89"/>
    <w:rsid w:val="00D37AC2"/>
    <w:rsid w:val="00D37E76"/>
    <w:rsid w:val="00D4004F"/>
    <w:rsid w:val="00D41950"/>
    <w:rsid w:val="00D42AFC"/>
    <w:rsid w:val="00D44B7A"/>
    <w:rsid w:val="00D45DAB"/>
    <w:rsid w:val="00D5246B"/>
    <w:rsid w:val="00D53349"/>
    <w:rsid w:val="00D5370F"/>
    <w:rsid w:val="00D555DB"/>
    <w:rsid w:val="00D55F70"/>
    <w:rsid w:val="00D56AF8"/>
    <w:rsid w:val="00D73554"/>
    <w:rsid w:val="00D73E10"/>
    <w:rsid w:val="00D74296"/>
    <w:rsid w:val="00D7535E"/>
    <w:rsid w:val="00D76830"/>
    <w:rsid w:val="00D76BAA"/>
    <w:rsid w:val="00D81382"/>
    <w:rsid w:val="00D837C8"/>
    <w:rsid w:val="00D83B15"/>
    <w:rsid w:val="00D83EB1"/>
    <w:rsid w:val="00D84A8E"/>
    <w:rsid w:val="00D87A01"/>
    <w:rsid w:val="00D931DE"/>
    <w:rsid w:val="00D936D2"/>
    <w:rsid w:val="00D94AF8"/>
    <w:rsid w:val="00D94B9B"/>
    <w:rsid w:val="00D95014"/>
    <w:rsid w:val="00D95F76"/>
    <w:rsid w:val="00D965B6"/>
    <w:rsid w:val="00D96633"/>
    <w:rsid w:val="00D96FFA"/>
    <w:rsid w:val="00D9781A"/>
    <w:rsid w:val="00DA0C5F"/>
    <w:rsid w:val="00DA4651"/>
    <w:rsid w:val="00DB115A"/>
    <w:rsid w:val="00DB2F62"/>
    <w:rsid w:val="00DB35F2"/>
    <w:rsid w:val="00DB4F5D"/>
    <w:rsid w:val="00DC09DA"/>
    <w:rsid w:val="00DC0EBD"/>
    <w:rsid w:val="00DC0ED4"/>
    <w:rsid w:val="00DC2E9D"/>
    <w:rsid w:val="00DC4FD0"/>
    <w:rsid w:val="00DC5BD4"/>
    <w:rsid w:val="00DD022C"/>
    <w:rsid w:val="00DD0FF4"/>
    <w:rsid w:val="00DD4084"/>
    <w:rsid w:val="00DD5126"/>
    <w:rsid w:val="00DE04D0"/>
    <w:rsid w:val="00DE385C"/>
    <w:rsid w:val="00DF0E35"/>
    <w:rsid w:val="00DF319D"/>
    <w:rsid w:val="00DF595D"/>
    <w:rsid w:val="00E10618"/>
    <w:rsid w:val="00E12571"/>
    <w:rsid w:val="00E1448A"/>
    <w:rsid w:val="00E14B68"/>
    <w:rsid w:val="00E15ABC"/>
    <w:rsid w:val="00E169AA"/>
    <w:rsid w:val="00E253C1"/>
    <w:rsid w:val="00E308A5"/>
    <w:rsid w:val="00E30992"/>
    <w:rsid w:val="00E3353D"/>
    <w:rsid w:val="00E37184"/>
    <w:rsid w:val="00E41549"/>
    <w:rsid w:val="00E417B9"/>
    <w:rsid w:val="00E44818"/>
    <w:rsid w:val="00E45C36"/>
    <w:rsid w:val="00E46061"/>
    <w:rsid w:val="00E46C16"/>
    <w:rsid w:val="00E46EA8"/>
    <w:rsid w:val="00E47D40"/>
    <w:rsid w:val="00E52482"/>
    <w:rsid w:val="00E54BE1"/>
    <w:rsid w:val="00E54D2D"/>
    <w:rsid w:val="00E556F0"/>
    <w:rsid w:val="00E5662F"/>
    <w:rsid w:val="00E57379"/>
    <w:rsid w:val="00E60075"/>
    <w:rsid w:val="00E61707"/>
    <w:rsid w:val="00E61D8D"/>
    <w:rsid w:val="00E62DC4"/>
    <w:rsid w:val="00E65E8D"/>
    <w:rsid w:val="00E66135"/>
    <w:rsid w:val="00E71493"/>
    <w:rsid w:val="00E80D57"/>
    <w:rsid w:val="00E832D9"/>
    <w:rsid w:val="00E84B9E"/>
    <w:rsid w:val="00E869E0"/>
    <w:rsid w:val="00E9173B"/>
    <w:rsid w:val="00E95662"/>
    <w:rsid w:val="00E9590D"/>
    <w:rsid w:val="00E963F7"/>
    <w:rsid w:val="00EA395B"/>
    <w:rsid w:val="00EA65CA"/>
    <w:rsid w:val="00EA7AFE"/>
    <w:rsid w:val="00EB13DB"/>
    <w:rsid w:val="00EB21FC"/>
    <w:rsid w:val="00EB7980"/>
    <w:rsid w:val="00EC180D"/>
    <w:rsid w:val="00EC3A8F"/>
    <w:rsid w:val="00ED511F"/>
    <w:rsid w:val="00ED51F7"/>
    <w:rsid w:val="00ED7C09"/>
    <w:rsid w:val="00ED7C5B"/>
    <w:rsid w:val="00EE073E"/>
    <w:rsid w:val="00EE124D"/>
    <w:rsid w:val="00EE4967"/>
    <w:rsid w:val="00EE653B"/>
    <w:rsid w:val="00EF1389"/>
    <w:rsid w:val="00EF1E97"/>
    <w:rsid w:val="00EF516C"/>
    <w:rsid w:val="00EF6815"/>
    <w:rsid w:val="00F001FF"/>
    <w:rsid w:val="00F01DC3"/>
    <w:rsid w:val="00F03116"/>
    <w:rsid w:val="00F03216"/>
    <w:rsid w:val="00F03BEB"/>
    <w:rsid w:val="00F0464E"/>
    <w:rsid w:val="00F10854"/>
    <w:rsid w:val="00F13664"/>
    <w:rsid w:val="00F14EB6"/>
    <w:rsid w:val="00F16192"/>
    <w:rsid w:val="00F16256"/>
    <w:rsid w:val="00F20F39"/>
    <w:rsid w:val="00F25150"/>
    <w:rsid w:val="00F277FC"/>
    <w:rsid w:val="00F307F3"/>
    <w:rsid w:val="00F333D5"/>
    <w:rsid w:val="00F33B8F"/>
    <w:rsid w:val="00F34412"/>
    <w:rsid w:val="00F37812"/>
    <w:rsid w:val="00F400E5"/>
    <w:rsid w:val="00F421C8"/>
    <w:rsid w:val="00F5054F"/>
    <w:rsid w:val="00F5240D"/>
    <w:rsid w:val="00F528B4"/>
    <w:rsid w:val="00F55B83"/>
    <w:rsid w:val="00F601A2"/>
    <w:rsid w:val="00F648CC"/>
    <w:rsid w:val="00F65C2F"/>
    <w:rsid w:val="00F669DF"/>
    <w:rsid w:val="00F677B6"/>
    <w:rsid w:val="00F75CE9"/>
    <w:rsid w:val="00F767E8"/>
    <w:rsid w:val="00F804D2"/>
    <w:rsid w:val="00F8197E"/>
    <w:rsid w:val="00F839B9"/>
    <w:rsid w:val="00F85A61"/>
    <w:rsid w:val="00F871BB"/>
    <w:rsid w:val="00F917FA"/>
    <w:rsid w:val="00F928AD"/>
    <w:rsid w:val="00F92B72"/>
    <w:rsid w:val="00FA04CA"/>
    <w:rsid w:val="00FA058E"/>
    <w:rsid w:val="00FA71A2"/>
    <w:rsid w:val="00FA780F"/>
    <w:rsid w:val="00FB229A"/>
    <w:rsid w:val="00FB54F2"/>
    <w:rsid w:val="00FB5DEE"/>
    <w:rsid w:val="00FB7CEE"/>
    <w:rsid w:val="00FB7EB2"/>
    <w:rsid w:val="00FC2685"/>
    <w:rsid w:val="00FC3262"/>
    <w:rsid w:val="00FC59B0"/>
    <w:rsid w:val="00FD0DBA"/>
    <w:rsid w:val="00FD1017"/>
    <w:rsid w:val="00FD1E02"/>
    <w:rsid w:val="00FD261D"/>
    <w:rsid w:val="00FD2846"/>
    <w:rsid w:val="00FD4332"/>
    <w:rsid w:val="00FD58E1"/>
    <w:rsid w:val="00FE36AA"/>
    <w:rsid w:val="00FE4628"/>
    <w:rsid w:val="00FE4754"/>
    <w:rsid w:val="00FE508E"/>
    <w:rsid w:val="00FF365B"/>
    <w:rsid w:val="00FF5D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97BD7"/>
  <w15:docId w15:val="{32D90F53-77F8-1B45-90A8-553953E3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link w:val="Bezodstpw"/>
    <w:uiPriority w:val="99"/>
    <w:qFormat/>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0">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3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44"/>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styleId="Tekstzastpczy">
    <w:name w:val="Placeholder Text"/>
    <w:basedOn w:val="Domylnaczcionkaakapitu"/>
    <w:uiPriority w:val="99"/>
    <w:semiHidden/>
    <w:rsid w:val="00B615D2"/>
    <w:rPr>
      <w:color w:val="808080"/>
    </w:rPr>
  </w:style>
  <w:style w:type="character" w:customStyle="1" w:styleId="act">
    <w:name w:val="act"/>
    <w:basedOn w:val="Domylnaczcionkaakapitu"/>
    <w:rsid w:val="00AE2370"/>
  </w:style>
  <w:style w:type="character" w:styleId="Nierozpoznanawzmianka">
    <w:name w:val="Unresolved Mention"/>
    <w:basedOn w:val="Domylnaczcionkaakapitu"/>
    <w:uiPriority w:val="99"/>
    <w:semiHidden/>
    <w:unhideWhenUsed/>
    <w:rsid w:val="00AA7D00"/>
    <w:rPr>
      <w:color w:val="605E5C"/>
      <w:shd w:val="clear" w:color="auto" w:fill="E1DFDD"/>
    </w:rPr>
  </w:style>
  <w:style w:type="character" w:customStyle="1" w:styleId="x4k7w5x">
    <w:name w:val="x4k7w5x"/>
    <w:basedOn w:val="Domylnaczcionkaakapitu"/>
    <w:rsid w:val="00A31919"/>
  </w:style>
  <w:style w:type="paragraph" w:styleId="Listanumerowana2">
    <w:name w:val="List Number 2"/>
    <w:basedOn w:val="Normalny"/>
    <w:uiPriority w:val="99"/>
    <w:semiHidden/>
    <w:unhideWhenUsed/>
    <w:rsid w:val="0043052F"/>
    <w:pPr>
      <w:numPr>
        <w:numId w:val="77"/>
      </w:numPr>
      <w:contextualSpacing/>
    </w:pPr>
  </w:style>
  <w:style w:type="paragraph" w:styleId="Bezodstpw">
    <w:name w:val="No Spacing"/>
    <w:link w:val="BezodstpwZnak"/>
    <w:uiPriority w:val="99"/>
    <w:qFormat/>
    <w:rsid w:val="0043052F"/>
    <w:pPr>
      <w:suppressAutoHyphens/>
      <w:spacing w:after="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366300358">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519467430">
      <w:bodyDiv w:val="1"/>
      <w:marLeft w:val="0"/>
      <w:marRight w:val="0"/>
      <w:marTop w:val="0"/>
      <w:marBottom w:val="0"/>
      <w:divBdr>
        <w:top w:val="none" w:sz="0" w:space="0" w:color="auto"/>
        <w:left w:val="none" w:sz="0" w:space="0" w:color="auto"/>
        <w:bottom w:val="none" w:sz="0" w:space="0" w:color="auto"/>
        <w:right w:val="none" w:sz="0" w:space="0" w:color="auto"/>
      </w:divBdr>
      <w:divsChild>
        <w:div w:id="1249541613">
          <w:marLeft w:val="0"/>
          <w:marRight w:val="0"/>
          <w:marTop w:val="0"/>
          <w:marBottom w:val="0"/>
          <w:divBdr>
            <w:top w:val="none" w:sz="0" w:space="0" w:color="auto"/>
            <w:left w:val="none" w:sz="0" w:space="0" w:color="auto"/>
            <w:bottom w:val="none" w:sz="0" w:space="0" w:color="auto"/>
            <w:right w:val="none" w:sz="0" w:space="0" w:color="auto"/>
          </w:divBdr>
          <w:divsChild>
            <w:div w:id="720978637">
              <w:marLeft w:val="0"/>
              <w:marRight w:val="0"/>
              <w:marTop w:val="0"/>
              <w:marBottom w:val="0"/>
              <w:divBdr>
                <w:top w:val="none" w:sz="0" w:space="0" w:color="auto"/>
                <w:left w:val="none" w:sz="0" w:space="0" w:color="auto"/>
                <w:bottom w:val="none" w:sz="0" w:space="0" w:color="auto"/>
                <w:right w:val="none" w:sz="0" w:space="0" w:color="auto"/>
              </w:divBdr>
              <w:divsChild>
                <w:div w:id="1991322638">
                  <w:marLeft w:val="0"/>
                  <w:marRight w:val="0"/>
                  <w:marTop w:val="0"/>
                  <w:marBottom w:val="0"/>
                  <w:divBdr>
                    <w:top w:val="none" w:sz="0" w:space="0" w:color="auto"/>
                    <w:left w:val="none" w:sz="0" w:space="0" w:color="auto"/>
                    <w:bottom w:val="none" w:sz="0" w:space="0" w:color="auto"/>
                    <w:right w:val="none" w:sz="0" w:space="0" w:color="auto"/>
                  </w:divBdr>
                  <w:divsChild>
                    <w:div w:id="201309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954052">
      <w:bodyDiv w:val="1"/>
      <w:marLeft w:val="0"/>
      <w:marRight w:val="0"/>
      <w:marTop w:val="0"/>
      <w:marBottom w:val="0"/>
      <w:divBdr>
        <w:top w:val="none" w:sz="0" w:space="0" w:color="auto"/>
        <w:left w:val="none" w:sz="0" w:space="0" w:color="auto"/>
        <w:bottom w:val="none" w:sz="0" w:space="0" w:color="auto"/>
        <w:right w:val="none" w:sz="0" w:space="0" w:color="auto"/>
      </w:divBdr>
      <w:divsChild>
        <w:div w:id="1679190801">
          <w:marLeft w:val="0"/>
          <w:marRight w:val="0"/>
          <w:marTop w:val="0"/>
          <w:marBottom w:val="0"/>
          <w:divBdr>
            <w:top w:val="none" w:sz="0" w:space="0" w:color="auto"/>
            <w:left w:val="none" w:sz="0" w:space="0" w:color="auto"/>
            <w:bottom w:val="none" w:sz="0" w:space="0" w:color="auto"/>
            <w:right w:val="none" w:sz="0" w:space="0" w:color="auto"/>
          </w:divBdr>
          <w:divsChild>
            <w:div w:id="1504274602">
              <w:marLeft w:val="0"/>
              <w:marRight w:val="0"/>
              <w:marTop w:val="0"/>
              <w:marBottom w:val="0"/>
              <w:divBdr>
                <w:top w:val="none" w:sz="0" w:space="0" w:color="auto"/>
                <w:left w:val="none" w:sz="0" w:space="0" w:color="auto"/>
                <w:bottom w:val="none" w:sz="0" w:space="0" w:color="auto"/>
                <w:right w:val="none" w:sz="0" w:space="0" w:color="auto"/>
              </w:divBdr>
              <w:divsChild>
                <w:div w:id="138930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763962513">
      <w:bodyDiv w:val="1"/>
      <w:marLeft w:val="0"/>
      <w:marRight w:val="0"/>
      <w:marTop w:val="0"/>
      <w:marBottom w:val="0"/>
      <w:divBdr>
        <w:top w:val="none" w:sz="0" w:space="0" w:color="auto"/>
        <w:left w:val="none" w:sz="0" w:space="0" w:color="auto"/>
        <w:bottom w:val="none" w:sz="0" w:space="0" w:color="auto"/>
        <w:right w:val="none" w:sz="0" w:space="0" w:color="auto"/>
      </w:divBdr>
      <w:divsChild>
        <w:div w:id="581184523">
          <w:marLeft w:val="0"/>
          <w:marRight w:val="0"/>
          <w:marTop w:val="0"/>
          <w:marBottom w:val="0"/>
          <w:divBdr>
            <w:top w:val="none" w:sz="0" w:space="0" w:color="auto"/>
            <w:left w:val="none" w:sz="0" w:space="0" w:color="auto"/>
            <w:bottom w:val="none" w:sz="0" w:space="0" w:color="auto"/>
            <w:right w:val="none" w:sz="0" w:space="0" w:color="auto"/>
          </w:divBdr>
          <w:divsChild>
            <w:div w:id="1847478778">
              <w:marLeft w:val="0"/>
              <w:marRight w:val="0"/>
              <w:marTop w:val="0"/>
              <w:marBottom w:val="0"/>
              <w:divBdr>
                <w:top w:val="none" w:sz="0" w:space="0" w:color="auto"/>
                <w:left w:val="none" w:sz="0" w:space="0" w:color="auto"/>
                <w:bottom w:val="none" w:sz="0" w:space="0" w:color="auto"/>
                <w:right w:val="none" w:sz="0" w:space="0" w:color="auto"/>
              </w:divBdr>
              <w:divsChild>
                <w:div w:id="4986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42339">
      <w:bodyDiv w:val="1"/>
      <w:marLeft w:val="0"/>
      <w:marRight w:val="0"/>
      <w:marTop w:val="0"/>
      <w:marBottom w:val="0"/>
      <w:divBdr>
        <w:top w:val="none" w:sz="0" w:space="0" w:color="auto"/>
        <w:left w:val="none" w:sz="0" w:space="0" w:color="auto"/>
        <w:bottom w:val="none" w:sz="0" w:space="0" w:color="auto"/>
        <w:right w:val="none" w:sz="0" w:space="0" w:color="auto"/>
      </w:divBdr>
      <w:divsChild>
        <w:div w:id="5209348">
          <w:marLeft w:val="0"/>
          <w:marRight w:val="0"/>
          <w:marTop w:val="0"/>
          <w:marBottom w:val="0"/>
          <w:divBdr>
            <w:top w:val="none" w:sz="0" w:space="0" w:color="auto"/>
            <w:left w:val="none" w:sz="0" w:space="0" w:color="auto"/>
            <w:bottom w:val="none" w:sz="0" w:space="0" w:color="auto"/>
            <w:right w:val="none" w:sz="0" w:space="0" w:color="auto"/>
          </w:divBdr>
          <w:divsChild>
            <w:div w:id="1771200816">
              <w:marLeft w:val="0"/>
              <w:marRight w:val="0"/>
              <w:marTop w:val="0"/>
              <w:marBottom w:val="0"/>
              <w:divBdr>
                <w:top w:val="none" w:sz="0" w:space="0" w:color="auto"/>
                <w:left w:val="none" w:sz="0" w:space="0" w:color="auto"/>
                <w:bottom w:val="none" w:sz="0" w:space="0" w:color="auto"/>
                <w:right w:val="none" w:sz="0" w:space="0" w:color="auto"/>
              </w:divBdr>
              <w:divsChild>
                <w:div w:id="150663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236964">
      <w:bodyDiv w:val="1"/>
      <w:marLeft w:val="0"/>
      <w:marRight w:val="0"/>
      <w:marTop w:val="0"/>
      <w:marBottom w:val="0"/>
      <w:divBdr>
        <w:top w:val="none" w:sz="0" w:space="0" w:color="auto"/>
        <w:left w:val="none" w:sz="0" w:space="0" w:color="auto"/>
        <w:bottom w:val="none" w:sz="0" w:space="0" w:color="auto"/>
        <w:right w:val="none" w:sz="0" w:space="0" w:color="auto"/>
      </w:divBdr>
      <w:divsChild>
        <w:div w:id="661081738">
          <w:marLeft w:val="0"/>
          <w:marRight w:val="0"/>
          <w:marTop w:val="0"/>
          <w:marBottom w:val="0"/>
          <w:divBdr>
            <w:top w:val="none" w:sz="0" w:space="0" w:color="auto"/>
            <w:left w:val="none" w:sz="0" w:space="0" w:color="auto"/>
            <w:bottom w:val="none" w:sz="0" w:space="0" w:color="auto"/>
            <w:right w:val="none" w:sz="0" w:space="0" w:color="auto"/>
          </w:divBdr>
          <w:divsChild>
            <w:div w:id="1884632903">
              <w:marLeft w:val="0"/>
              <w:marRight w:val="0"/>
              <w:marTop w:val="0"/>
              <w:marBottom w:val="0"/>
              <w:divBdr>
                <w:top w:val="none" w:sz="0" w:space="0" w:color="auto"/>
                <w:left w:val="none" w:sz="0" w:space="0" w:color="auto"/>
                <w:bottom w:val="none" w:sz="0" w:space="0" w:color="auto"/>
                <w:right w:val="none" w:sz="0" w:space="0" w:color="auto"/>
              </w:divBdr>
              <w:divsChild>
                <w:div w:id="9118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93154">
      <w:bodyDiv w:val="1"/>
      <w:marLeft w:val="0"/>
      <w:marRight w:val="0"/>
      <w:marTop w:val="0"/>
      <w:marBottom w:val="0"/>
      <w:divBdr>
        <w:top w:val="none" w:sz="0" w:space="0" w:color="auto"/>
        <w:left w:val="none" w:sz="0" w:space="0" w:color="auto"/>
        <w:bottom w:val="none" w:sz="0" w:space="0" w:color="auto"/>
        <w:right w:val="none" w:sz="0" w:space="0" w:color="auto"/>
      </w:divBdr>
      <w:divsChild>
        <w:div w:id="1316833743">
          <w:marLeft w:val="0"/>
          <w:marRight w:val="0"/>
          <w:marTop w:val="0"/>
          <w:marBottom w:val="0"/>
          <w:divBdr>
            <w:top w:val="none" w:sz="0" w:space="0" w:color="auto"/>
            <w:left w:val="none" w:sz="0" w:space="0" w:color="auto"/>
            <w:bottom w:val="none" w:sz="0" w:space="0" w:color="auto"/>
            <w:right w:val="none" w:sz="0" w:space="0" w:color="auto"/>
          </w:divBdr>
          <w:divsChild>
            <w:div w:id="1577934283">
              <w:marLeft w:val="0"/>
              <w:marRight w:val="0"/>
              <w:marTop w:val="0"/>
              <w:marBottom w:val="0"/>
              <w:divBdr>
                <w:top w:val="none" w:sz="0" w:space="0" w:color="auto"/>
                <w:left w:val="none" w:sz="0" w:space="0" w:color="auto"/>
                <w:bottom w:val="none" w:sz="0" w:space="0" w:color="auto"/>
                <w:right w:val="none" w:sz="0" w:space="0" w:color="auto"/>
              </w:divBdr>
              <w:divsChild>
                <w:div w:id="6222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84297">
      <w:bodyDiv w:val="1"/>
      <w:marLeft w:val="0"/>
      <w:marRight w:val="0"/>
      <w:marTop w:val="0"/>
      <w:marBottom w:val="0"/>
      <w:divBdr>
        <w:top w:val="none" w:sz="0" w:space="0" w:color="auto"/>
        <w:left w:val="none" w:sz="0" w:space="0" w:color="auto"/>
        <w:bottom w:val="none" w:sz="0" w:space="0" w:color="auto"/>
        <w:right w:val="none" w:sz="0" w:space="0" w:color="auto"/>
      </w:divBdr>
      <w:divsChild>
        <w:div w:id="289677222">
          <w:marLeft w:val="0"/>
          <w:marRight w:val="0"/>
          <w:marTop w:val="0"/>
          <w:marBottom w:val="0"/>
          <w:divBdr>
            <w:top w:val="none" w:sz="0" w:space="0" w:color="auto"/>
            <w:left w:val="none" w:sz="0" w:space="0" w:color="auto"/>
            <w:bottom w:val="none" w:sz="0" w:space="0" w:color="auto"/>
            <w:right w:val="none" w:sz="0" w:space="0" w:color="auto"/>
          </w:divBdr>
          <w:divsChild>
            <w:div w:id="1317227566">
              <w:marLeft w:val="0"/>
              <w:marRight w:val="0"/>
              <w:marTop w:val="0"/>
              <w:marBottom w:val="0"/>
              <w:divBdr>
                <w:top w:val="none" w:sz="0" w:space="0" w:color="auto"/>
                <w:left w:val="none" w:sz="0" w:space="0" w:color="auto"/>
                <w:bottom w:val="none" w:sz="0" w:space="0" w:color="auto"/>
                <w:right w:val="none" w:sz="0" w:space="0" w:color="auto"/>
              </w:divBdr>
              <w:divsChild>
                <w:div w:id="14520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76483">
      <w:bodyDiv w:val="1"/>
      <w:marLeft w:val="0"/>
      <w:marRight w:val="0"/>
      <w:marTop w:val="0"/>
      <w:marBottom w:val="0"/>
      <w:divBdr>
        <w:top w:val="none" w:sz="0" w:space="0" w:color="auto"/>
        <w:left w:val="none" w:sz="0" w:space="0" w:color="auto"/>
        <w:bottom w:val="none" w:sz="0" w:space="0" w:color="auto"/>
        <w:right w:val="none" w:sz="0" w:space="0" w:color="auto"/>
      </w:divBdr>
      <w:divsChild>
        <w:div w:id="534082019">
          <w:marLeft w:val="0"/>
          <w:marRight w:val="0"/>
          <w:marTop w:val="0"/>
          <w:marBottom w:val="0"/>
          <w:divBdr>
            <w:top w:val="none" w:sz="0" w:space="0" w:color="auto"/>
            <w:left w:val="none" w:sz="0" w:space="0" w:color="auto"/>
            <w:bottom w:val="none" w:sz="0" w:space="0" w:color="auto"/>
            <w:right w:val="none" w:sz="0" w:space="0" w:color="auto"/>
          </w:divBdr>
          <w:divsChild>
            <w:div w:id="996768304">
              <w:marLeft w:val="0"/>
              <w:marRight w:val="0"/>
              <w:marTop w:val="0"/>
              <w:marBottom w:val="0"/>
              <w:divBdr>
                <w:top w:val="none" w:sz="0" w:space="0" w:color="auto"/>
                <w:left w:val="none" w:sz="0" w:space="0" w:color="auto"/>
                <w:bottom w:val="none" w:sz="0" w:space="0" w:color="auto"/>
                <w:right w:val="none" w:sz="0" w:space="0" w:color="auto"/>
              </w:divBdr>
              <w:divsChild>
                <w:div w:id="3855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914">
      <w:bodyDiv w:val="1"/>
      <w:marLeft w:val="0"/>
      <w:marRight w:val="0"/>
      <w:marTop w:val="0"/>
      <w:marBottom w:val="0"/>
      <w:divBdr>
        <w:top w:val="none" w:sz="0" w:space="0" w:color="auto"/>
        <w:left w:val="none" w:sz="0" w:space="0" w:color="auto"/>
        <w:bottom w:val="none" w:sz="0" w:space="0" w:color="auto"/>
        <w:right w:val="none" w:sz="0" w:space="0" w:color="auto"/>
      </w:divBdr>
      <w:divsChild>
        <w:div w:id="1285652387">
          <w:marLeft w:val="0"/>
          <w:marRight w:val="0"/>
          <w:marTop w:val="0"/>
          <w:marBottom w:val="0"/>
          <w:divBdr>
            <w:top w:val="none" w:sz="0" w:space="0" w:color="auto"/>
            <w:left w:val="none" w:sz="0" w:space="0" w:color="auto"/>
            <w:bottom w:val="none" w:sz="0" w:space="0" w:color="auto"/>
            <w:right w:val="none" w:sz="0" w:space="0" w:color="auto"/>
          </w:divBdr>
          <w:divsChild>
            <w:div w:id="1558974464">
              <w:marLeft w:val="0"/>
              <w:marRight w:val="0"/>
              <w:marTop w:val="0"/>
              <w:marBottom w:val="0"/>
              <w:divBdr>
                <w:top w:val="none" w:sz="0" w:space="0" w:color="auto"/>
                <w:left w:val="none" w:sz="0" w:space="0" w:color="auto"/>
                <w:bottom w:val="none" w:sz="0" w:space="0" w:color="auto"/>
                <w:right w:val="none" w:sz="0" w:space="0" w:color="auto"/>
              </w:divBdr>
              <w:divsChild>
                <w:div w:id="24827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544508">
      <w:bodyDiv w:val="1"/>
      <w:marLeft w:val="0"/>
      <w:marRight w:val="0"/>
      <w:marTop w:val="0"/>
      <w:marBottom w:val="0"/>
      <w:divBdr>
        <w:top w:val="none" w:sz="0" w:space="0" w:color="auto"/>
        <w:left w:val="none" w:sz="0" w:space="0" w:color="auto"/>
        <w:bottom w:val="none" w:sz="0" w:space="0" w:color="auto"/>
        <w:right w:val="none" w:sz="0" w:space="0" w:color="auto"/>
      </w:divBdr>
      <w:divsChild>
        <w:div w:id="1060176404">
          <w:marLeft w:val="0"/>
          <w:marRight w:val="0"/>
          <w:marTop w:val="0"/>
          <w:marBottom w:val="0"/>
          <w:divBdr>
            <w:top w:val="none" w:sz="0" w:space="0" w:color="auto"/>
            <w:left w:val="none" w:sz="0" w:space="0" w:color="auto"/>
            <w:bottom w:val="none" w:sz="0" w:space="0" w:color="auto"/>
            <w:right w:val="none" w:sz="0" w:space="0" w:color="auto"/>
          </w:divBdr>
          <w:divsChild>
            <w:div w:id="635911284">
              <w:marLeft w:val="0"/>
              <w:marRight w:val="0"/>
              <w:marTop w:val="0"/>
              <w:marBottom w:val="0"/>
              <w:divBdr>
                <w:top w:val="none" w:sz="0" w:space="0" w:color="auto"/>
                <w:left w:val="none" w:sz="0" w:space="0" w:color="auto"/>
                <w:bottom w:val="none" w:sz="0" w:space="0" w:color="auto"/>
                <w:right w:val="none" w:sz="0" w:space="0" w:color="auto"/>
              </w:divBdr>
              <w:divsChild>
                <w:div w:id="12176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31420">
      <w:bodyDiv w:val="1"/>
      <w:marLeft w:val="0"/>
      <w:marRight w:val="0"/>
      <w:marTop w:val="0"/>
      <w:marBottom w:val="0"/>
      <w:divBdr>
        <w:top w:val="none" w:sz="0" w:space="0" w:color="auto"/>
        <w:left w:val="none" w:sz="0" w:space="0" w:color="auto"/>
        <w:bottom w:val="none" w:sz="0" w:space="0" w:color="auto"/>
        <w:right w:val="none" w:sz="0" w:space="0" w:color="auto"/>
      </w:divBdr>
      <w:divsChild>
        <w:div w:id="1385642536">
          <w:marLeft w:val="0"/>
          <w:marRight w:val="0"/>
          <w:marTop w:val="0"/>
          <w:marBottom w:val="0"/>
          <w:divBdr>
            <w:top w:val="none" w:sz="0" w:space="0" w:color="auto"/>
            <w:left w:val="none" w:sz="0" w:space="0" w:color="auto"/>
            <w:bottom w:val="none" w:sz="0" w:space="0" w:color="auto"/>
            <w:right w:val="none" w:sz="0" w:space="0" w:color="auto"/>
          </w:divBdr>
          <w:divsChild>
            <w:div w:id="1710059717">
              <w:marLeft w:val="0"/>
              <w:marRight w:val="0"/>
              <w:marTop w:val="0"/>
              <w:marBottom w:val="0"/>
              <w:divBdr>
                <w:top w:val="none" w:sz="0" w:space="0" w:color="auto"/>
                <w:left w:val="none" w:sz="0" w:space="0" w:color="auto"/>
                <w:bottom w:val="none" w:sz="0" w:space="0" w:color="auto"/>
                <w:right w:val="none" w:sz="0" w:space="0" w:color="auto"/>
              </w:divBdr>
              <w:divsChild>
                <w:div w:id="8053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276884">
      <w:bodyDiv w:val="1"/>
      <w:marLeft w:val="0"/>
      <w:marRight w:val="0"/>
      <w:marTop w:val="0"/>
      <w:marBottom w:val="0"/>
      <w:divBdr>
        <w:top w:val="none" w:sz="0" w:space="0" w:color="auto"/>
        <w:left w:val="none" w:sz="0" w:space="0" w:color="auto"/>
        <w:bottom w:val="none" w:sz="0" w:space="0" w:color="auto"/>
        <w:right w:val="none" w:sz="0" w:space="0" w:color="auto"/>
      </w:divBdr>
      <w:divsChild>
        <w:div w:id="520969921">
          <w:marLeft w:val="0"/>
          <w:marRight w:val="0"/>
          <w:marTop w:val="0"/>
          <w:marBottom w:val="0"/>
          <w:divBdr>
            <w:top w:val="none" w:sz="0" w:space="0" w:color="auto"/>
            <w:left w:val="none" w:sz="0" w:space="0" w:color="auto"/>
            <w:bottom w:val="none" w:sz="0" w:space="0" w:color="auto"/>
            <w:right w:val="none" w:sz="0" w:space="0" w:color="auto"/>
          </w:divBdr>
          <w:divsChild>
            <w:div w:id="835851249">
              <w:marLeft w:val="0"/>
              <w:marRight w:val="0"/>
              <w:marTop w:val="0"/>
              <w:marBottom w:val="0"/>
              <w:divBdr>
                <w:top w:val="none" w:sz="0" w:space="0" w:color="auto"/>
                <w:left w:val="none" w:sz="0" w:space="0" w:color="auto"/>
                <w:bottom w:val="none" w:sz="0" w:space="0" w:color="auto"/>
                <w:right w:val="none" w:sz="0" w:space="0" w:color="auto"/>
              </w:divBdr>
              <w:divsChild>
                <w:div w:id="5549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295335824">
      <w:bodyDiv w:val="1"/>
      <w:marLeft w:val="0"/>
      <w:marRight w:val="0"/>
      <w:marTop w:val="0"/>
      <w:marBottom w:val="0"/>
      <w:divBdr>
        <w:top w:val="none" w:sz="0" w:space="0" w:color="auto"/>
        <w:left w:val="none" w:sz="0" w:space="0" w:color="auto"/>
        <w:bottom w:val="none" w:sz="0" w:space="0" w:color="auto"/>
        <w:right w:val="none" w:sz="0" w:space="0" w:color="auto"/>
      </w:divBdr>
      <w:divsChild>
        <w:div w:id="605575893">
          <w:marLeft w:val="0"/>
          <w:marRight w:val="0"/>
          <w:marTop w:val="0"/>
          <w:marBottom w:val="0"/>
          <w:divBdr>
            <w:top w:val="none" w:sz="0" w:space="0" w:color="auto"/>
            <w:left w:val="none" w:sz="0" w:space="0" w:color="auto"/>
            <w:bottom w:val="none" w:sz="0" w:space="0" w:color="auto"/>
            <w:right w:val="none" w:sz="0" w:space="0" w:color="auto"/>
          </w:divBdr>
          <w:divsChild>
            <w:div w:id="841815242">
              <w:marLeft w:val="0"/>
              <w:marRight w:val="0"/>
              <w:marTop w:val="0"/>
              <w:marBottom w:val="0"/>
              <w:divBdr>
                <w:top w:val="none" w:sz="0" w:space="0" w:color="auto"/>
                <w:left w:val="none" w:sz="0" w:space="0" w:color="auto"/>
                <w:bottom w:val="none" w:sz="0" w:space="0" w:color="auto"/>
                <w:right w:val="none" w:sz="0" w:space="0" w:color="auto"/>
              </w:divBdr>
              <w:divsChild>
                <w:div w:id="426539131">
                  <w:marLeft w:val="0"/>
                  <w:marRight w:val="0"/>
                  <w:marTop w:val="0"/>
                  <w:marBottom w:val="0"/>
                  <w:divBdr>
                    <w:top w:val="none" w:sz="0" w:space="0" w:color="auto"/>
                    <w:left w:val="none" w:sz="0" w:space="0" w:color="auto"/>
                    <w:bottom w:val="none" w:sz="0" w:space="0" w:color="auto"/>
                    <w:right w:val="none" w:sz="0" w:space="0" w:color="auto"/>
                  </w:divBdr>
                  <w:divsChild>
                    <w:div w:id="17892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351156">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06478062">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25230833">
      <w:bodyDiv w:val="1"/>
      <w:marLeft w:val="0"/>
      <w:marRight w:val="0"/>
      <w:marTop w:val="0"/>
      <w:marBottom w:val="0"/>
      <w:divBdr>
        <w:top w:val="none" w:sz="0" w:space="0" w:color="auto"/>
        <w:left w:val="none" w:sz="0" w:space="0" w:color="auto"/>
        <w:bottom w:val="none" w:sz="0" w:space="0" w:color="auto"/>
        <w:right w:val="none" w:sz="0" w:space="0" w:color="auto"/>
      </w:divBdr>
      <w:divsChild>
        <w:div w:id="1040326090">
          <w:marLeft w:val="0"/>
          <w:marRight w:val="0"/>
          <w:marTop w:val="0"/>
          <w:marBottom w:val="0"/>
          <w:divBdr>
            <w:top w:val="none" w:sz="0" w:space="0" w:color="auto"/>
            <w:left w:val="none" w:sz="0" w:space="0" w:color="auto"/>
            <w:bottom w:val="none" w:sz="0" w:space="0" w:color="auto"/>
            <w:right w:val="none" w:sz="0" w:space="0" w:color="auto"/>
          </w:divBdr>
          <w:divsChild>
            <w:div w:id="466627275">
              <w:marLeft w:val="0"/>
              <w:marRight w:val="0"/>
              <w:marTop w:val="0"/>
              <w:marBottom w:val="0"/>
              <w:divBdr>
                <w:top w:val="none" w:sz="0" w:space="0" w:color="auto"/>
                <w:left w:val="none" w:sz="0" w:space="0" w:color="auto"/>
                <w:bottom w:val="none" w:sz="0" w:space="0" w:color="auto"/>
                <w:right w:val="none" w:sz="0" w:space="0" w:color="auto"/>
              </w:divBdr>
              <w:divsChild>
                <w:div w:id="214850067">
                  <w:marLeft w:val="0"/>
                  <w:marRight w:val="0"/>
                  <w:marTop w:val="0"/>
                  <w:marBottom w:val="0"/>
                  <w:divBdr>
                    <w:top w:val="none" w:sz="0" w:space="0" w:color="auto"/>
                    <w:left w:val="none" w:sz="0" w:space="0" w:color="auto"/>
                    <w:bottom w:val="none" w:sz="0" w:space="0" w:color="auto"/>
                    <w:right w:val="none" w:sz="0" w:space="0" w:color="auto"/>
                  </w:divBdr>
                  <w:divsChild>
                    <w:div w:id="125385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6722">
      <w:bodyDiv w:val="1"/>
      <w:marLeft w:val="0"/>
      <w:marRight w:val="0"/>
      <w:marTop w:val="0"/>
      <w:marBottom w:val="0"/>
      <w:divBdr>
        <w:top w:val="none" w:sz="0" w:space="0" w:color="auto"/>
        <w:left w:val="none" w:sz="0" w:space="0" w:color="auto"/>
        <w:bottom w:val="none" w:sz="0" w:space="0" w:color="auto"/>
        <w:right w:val="none" w:sz="0" w:space="0" w:color="auto"/>
      </w:divBdr>
      <w:divsChild>
        <w:div w:id="802499943">
          <w:marLeft w:val="0"/>
          <w:marRight w:val="0"/>
          <w:marTop w:val="0"/>
          <w:marBottom w:val="0"/>
          <w:divBdr>
            <w:top w:val="none" w:sz="0" w:space="0" w:color="auto"/>
            <w:left w:val="none" w:sz="0" w:space="0" w:color="auto"/>
            <w:bottom w:val="none" w:sz="0" w:space="0" w:color="auto"/>
            <w:right w:val="none" w:sz="0" w:space="0" w:color="auto"/>
          </w:divBdr>
          <w:divsChild>
            <w:div w:id="2014457650">
              <w:marLeft w:val="0"/>
              <w:marRight w:val="0"/>
              <w:marTop w:val="0"/>
              <w:marBottom w:val="0"/>
              <w:divBdr>
                <w:top w:val="none" w:sz="0" w:space="0" w:color="auto"/>
                <w:left w:val="none" w:sz="0" w:space="0" w:color="auto"/>
                <w:bottom w:val="none" w:sz="0" w:space="0" w:color="auto"/>
                <w:right w:val="none" w:sz="0" w:space="0" w:color="auto"/>
              </w:divBdr>
              <w:divsChild>
                <w:div w:id="95768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636326448">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ezamowienia.gov.p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sekretariat@nielisz.p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zamowienia.gov.p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zamowienia.gov.pl/mp-client/search/list/ocds-148610-3a347b35-69ff-4e55-b9dd-305b1f2592a4" TargetMode="External"/><Relationship Id="rId20" Type="http://schemas.openxmlformats.org/officeDocument/2006/relationships/hyperlink" Target="https://ezamowienia.gov.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ielisz.pl" TargetMode="External"/><Relationship Id="rId23" Type="http://schemas.openxmlformats.org/officeDocument/2006/relationships/image" Target="media/image6.pn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ezamowienia.gov.pl/pl/regulamin/"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kretariat@nielisz.pl" TargetMode="External"/><Relationship Id="rId22" Type="http://schemas.openxmlformats.org/officeDocument/2006/relationships/image" Target="media/image5.png"/><Relationship Id="rId27" Type="http://schemas.openxmlformats.org/officeDocument/2006/relationships/footer" Target="footer5.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42536-2850-4E7C-9968-88A3299E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38</Pages>
  <Words>12293</Words>
  <Characters>73760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85882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ZAMWIT</dc:creator>
  <cp:keywords/>
  <dc:description/>
  <cp:lastModifiedBy>Agnieszka Gil</cp:lastModifiedBy>
  <cp:revision>6</cp:revision>
  <cp:lastPrinted>2025-05-27T09:24:00Z</cp:lastPrinted>
  <dcterms:created xsi:type="dcterms:W3CDTF">2025-05-23T07:43:00Z</dcterms:created>
  <dcterms:modified xsi:type="dcterms:W3CDTF">2025-05-27T12:27:00Z</dcterms:modified>
  <cp:category/>
</cp:coreProperties>
</file>