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AE5BD" w14:textId="77777777" w:rsidR="000567AE" w:rsidRPr="000567AE" w:rsidRDefault="000567AE" w:rsidP="000567AE">
      <w:pPr>
        <w:ind w:left="1080" w:hanging="720"/>
        <w:rPr>
          <w:rFonts w:ascii="Arial Narrow" w:hAnsi="Arial Narrow"/>
        </w:rPr>
      </w:pPr>
      <w:bookmarkStart w:id="0" w:name="bookmark2"/>
    </w:p>
    <w:p w14:paraId="0AFC6CF0" w14:textId="77777777" w:rsidR="000567AE" w:rsidRPr="000567AE" w:rsidRDefault="000567AE" w:rsidP="00886952">
      <w:pPr>
        <w:pStyle w:val="Akapitzlist"/>
        <w:ind w:left="0"/>
        <w:rPr>
          <w:rFonts w:ascii="Arial Narrow" w:hAnsi="Arial Narrow"/>
          <w:lang w:bidi="pl-PL"/>
        </w:rPr>
      </w:pPr>
      <w:r w:rsidRPr="000567AE">
        <w:rPr>
          <w:rFonts w:ascii="Arial Narrow" w:hAnsi="Arial Narrow"/>
          <w:lang w:bidi="pl-PL"/>
        </w:rPr>
        <w:t>SPECYFIKACJA TECHNICZNA</w:t>
      </w:r>
      <w:bookmarkEnd w:id="0"/>
      <w:r w:rsidR="00A138E3">
        <w:rPr>
          <w:rFonts w:ascii="Arial Narrow" w:hAnsi="Arial Narrow"/>
          <w:lang w:bidi="pl-PL"/>
        </w:rPr>
        <w:t xml:space="preserve"> </w:t>
      </w:r>
      <w:r>
        <w:rPr>
          <w:rFonts w:ascii="Arial Narrow" w:hAnsi="Arial Narrow"/>
          <w:lang w:bidi="pl-PL"/>
        </w:rPr>
        <w:t>DOMKÓW</w:t>
      </w:r>
    </w:p>
    <w:p w14:paraId="10EBEE89" w14:textId="77777777" w:rsidR="000567AE" w:rsidRDefault="000567AE" w:rsidP="000567AE">
      <w:pPr>
        <w:rPr>
          <w:rFonts w:ascii="Arial Narrow" w:hAnsi="Arial Narrow"/>
          <w:lang w:bidi="pl-PL"/>
        </w:rPr>
      </w:pPr>
      <w:bookmarkStart w:id="1" w:name="_Hlk132575401"/>
      <w:r>
        <w:rPr>
          <w:rFonts w:ascii="Arial Narrow" w:hAnsi="Arial Narrow"/>
          <w:lang w:bidi="pl-PL"/>
        </w:rPr>
        <w:t xml:space="preserve">Zakres zamówienia oraz minimalne wymagania jakie muszą spełnić planowane do zakupu domki. </w:t>
      </w:r>
    </w:p>
    <w:p w14:paraId="462AABDA" w14:textId="77777777" w:rsidR="00BF0D77" w:rsidRPr="00751D27" w:rsidRDefault="000567AE" w:rsidP="000567AE">
      <w:pPr>
        <w:rPr>
          <w:rFonts w:ascii="Arial Narrow" w:hAnsi="Arial Narrow"/>
          <w:b/>
          <w:bCs/>
          <w:lang w:bidi="pl-PL"/>
        </w:rPr>
      </w:pPr>
      <w:bookmarkStart w:id="2" w:name="_Hlk132186983"/>
      <w:bookmarkEnd w:id="1"/>
      <w:r w:rsidRPr="00751D27">
        <w:rPr>
          <w:rFonts w:ascii="Arial Narrow" w:hAnsi="Arial Narrow"/>
          <w:b/>
          <w:bCs/>
          <w:lang w:bidi="pl-PL"/>
        </w:rPr>
        <w:t xml:space="preserve">A  – </w:t>
      </w:r>
      <w:bookmarkStart w:id="3" w:name="_Hlk131679297"/>
      <w:r w:rsidRPr="00751D27">
        <w:rPr>
          <w:rFonts w:ascii="Arial Narrow" w:hAnsi="Arial Narrow"/>
          <w:b/>
          <w:bCs/>
          <w:lang w:bidi="pl-PL"/>
        </w:rPr>
        <w:t xml:space="preserve">Domek </w:t>
      </w:r>
      <w:r w:rsidR="004A16EB">
        <w:rPr>
          <w:rFonts w:ascii="Arial Narrow" w:hAnsi="Arial Narrow"/>
          <w:b/>
          <w:bCs/>
          <w:lang w:bidi="pl-PL"/>
        </w:rPr>
        <w:t xml:space="preserve">mobilny </w:t>
      </w:r>
      <w:r w:rsidRPr="00751D27">
        <w:rPr>
          <w:rFonts w:ascii="Arial Narrow" w:hAnsi="Arial Narrow"/>
          <w:b/>
          <w:bCs/>
          <w:lang w:bidi="pl-PL"/>
        </w:rPr>
        <w:t xml:space="preserve">rekreacji indywidualnej  </w:t>
      </w:r>
      <w:r w:rsidR="004A16EB">
        <w:rPr>
          <w:rFonts w:ascii="Arial Narrow" w:hAnsi="Arial Narrow"/>
          <w:b/>
          <w:bCs/>
          <w:lang w:bidi="pl-PL"/>
        </w:rPr>
        <w:t>w technologii szkieletowej</w:t>
      </w:r>
      <w:r w:rsidRPr="00751D27">
        <w:rPr>
          <w:rFonts w:ascii="Arial Narrow" w:hAnsi="Arial Narrow"/>
          <w:b/>
          <w:bCs/>
          <w:lang w:bidi="pl-PL"/>
        </w:rPr>
        <w:t xml:space="preserve">– </w:t>
      </w:r>
      <w:r w:rsidR="004A16EB">
        <w:rPr>
          <w:rFonts w:ascii="Arial Narrow" w:hAnsi="Arial Narrow"/>
          <w:b/>
          <w:bCs/>
          <w:lang w:bidi="pl-PL"/>
        </w:rPr>
        <w:t>5</w:t>
      </w:r>
      <w:r w:rsidRPr="00751D27">
        <w:rPr>
          <w:rFonts w:ascii="Arial Narrow" w:hAnsi="Arial Narrow"/>
          <w:b/>
          <w:bCs/>
          <w:lang w:bidi="pl-PL"/>
        </w:rPr>
        <w:t>szt</w:t>
      </w:r>
      <w:bookmarkEnd w:id="3"/>
    </w:p>
    <w:bookmarkEnd w:id="2"/>
    <w:p w14:paraId="6E0F98DE" w14:textId="77777777" w:rsidR="005065A6" w:rsidRDefault="005065A6" w:rsidP="00751D27">
      <w:pPr>
        <w:numPr>
          <w:ilvl w:val="0"/>
          <w:numId w:val="4"/>
        </w:numPr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 xml:space="preserve">Opis technologiczny/ konstrukcja </w:t>
      </w:r>
    </w:p>
    <w:p w14:paraId="67687235" w14:textId="77777777" w:rsidR="005065A6" w:rsidRDefault="001923BE" w:rsidP="00751D27">
      <w:pPr>
        <w:spacing w:after="0"/>
        <w:ind w:left="1120"/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- p</w:t>
      </w:r>
      <w:r w:rsidR="005065A6" w:rsidRPr="000567AE">
        <w:rPr>
          <w:rFonts w:ascii="Arial Narrow" w:hAnsi="Arial Narrow"/>
          <w:lang w:bidi="pl-PL"/>
        </w:rPr>
        <w:t>osadowienie domk</w:t>
      </w:r>
      <w:r w:rsidR="00751D27">
        <w:rPr>
          <w:rFonts w:ascii="Arial Narrow" w:hAnsi="Arial Narrow"/>
          <w:lang w:bidi="pl-PL"/>
        </w:rPr>
        <w:t>u</w:t>
      </w:r>
      <w:r w:rsidR="005065A6" w:rsidRPr="000567AE">
        <w:rPr>
          <w:rFonts w:ascii="Arial Narrow" w:hAnsi="Arial Narrow"/>
          <w:lang w:bidi="pl-PL"/>
        </w:rPr>
        <w:t xml:space="preserve"> na bloczkach betonowych</w:t>
      </w:r>
      <w:r w:rsidR="004A16EB">
        <w:rPr>
          <w:rFonts w:ascii="Arial Narrow" w:hAnsi="Arial Narrow"/>
          <w:lang w:bidi="pl-PL"/>
        </w:rPr>
        <w:t xml:space="preserve"> ( po stronie inwestora)</w:t>
      </w:r>
    </w:p>
    <w:p w14:paraId="2CF25B4F" w14:textId="77777777" w:rsidR="004A16EB" w:rsidRPr="000567AE" w:rsidRDefault="004A16EB" w:rsidP="00751D27">
      <w:pPr>
        <w:spacing w:after="0"/>
        <w:ind w:left="1120"/>
        <w:jc w:val="both"/>
        <w:rPr>
          <w:rFonts w:ascii="Arial Narrow" w:hAnsi="Arial Narrow"/>
          <w:lang w:bidi="pl-PL"/>
        </w:rPr>
      </w:pPr>
    </w:p>
    <w:p w14:paraId="68A5A96F" w14:textId="77777777" w:rsidR="005065A6" w:rsidRDefault="005065A6" w:rsidP="00751D27">
      <w:pPr>
        <w:ind w:left="1120"/>
        <w:jc w:val="both"/>
        <w:rPr>
          <w:rFonts w:ascii="Arial Narrow" w:hAnsi="Arial Narrow"/>
          <w:lang w:bidi="pl-PL"/>
        </w:rPr>
      </w:pPr>
      <w:r w:rsidRPr="00751D27">
        <w:rPr>
          <w:rFonts w:ascii="Arial Narrow" w:hAnsi="Arial Narrow"/>
          <w:lang w:bidi="pl-PL"/>
        </w:rPr>
        <w:t xml:space="preserve">- </w:t>
      </w:r>
      <w:r w:rsidR="001923BE" w:rsidRPr="00751D27">
        <w:rPr>
          <w:rFonts w:ascii="Arial Narrow" w:hAnsi="Arial Narrow"/>
          <w:lang w:bidi="pl-PL"/>
        </w:rPr>
        <w:t xml:space="preserve">konstrukcja </w:t>
      </w:r>
      <w:r w:rsidR="00005798">
        <w:rPr>
          <w:rFonts w:ascii="Arial Narrow" w:hAnsi="Arial Narrow"/>
          <w:lang w:bidi="pl-PL"/>
        </w:rPr>
        <w:t xml:space="preserve">szkieletowa drewnienia (ściany, dachu oraz  </w:t>
      </w:r>
      <w:r w:rsidRPr="00751D27">
        <w:rPr>
          <w:rFonts w:ascii="Arial Narrow" w:hAnsi="Arial Narrow"/>
          <w:lang w:bidi="pl-PL"/>
        </w:rPr>
        <w:t>kratownic</w:t>
      </w:r>
      <w:r w:rsidR="00005798">
        <w:rPr>
          <w:rFonts w:ascii="Arial Narrow" w:hAnsi="Arial Narrow"/>
          <w:lang w:bidi="pl-PL"/>
        </w:rPr>
        <w:t>a)</w:t>
      </w:r>
      <w:r w:rsidRPr="00751D27">
        <w:rPr>
          <w:rFonts w:ascii="Arial Narrow" w:hAnsi="Arial Narrow"/>
          <w:lang w:bidi="pl-PL"/>
        </w:rPr>
        <w:t>(drewno świerkowe o wilgotności poniżej 18%, certyfikowane</w:t>
      </w:r>
      <w:r w:rsidR="001923BE" w:rsidRPr="00751D27">
        <w:rPr>
          <w:rFonts w:ascii="Arial Narrow" w:hAnsi="Arial Narrow"/>
          <w:lang w:bidi="pl-PL"/>
        </w:rPr>
        <w:t>, zgodnie z normami dla budownictwa szkieletowego</w:t>
      </w:r>
      <w:r w:rsidRPr="00751D27">
        <w:rPr>
          <w:rFonts w:ascii="Arial Narrow" w:hAnsi="Arial Narrow"/>
          <w:lang w:bidi="pl-PL"/>
        </w:rPr>
        <w:t xml:space="preserve">), </w:t>
      </w:r>
      <w:r w:rsidR="001923BE" w:rsidRPr="00751D27">
        <w:rPr>
          <w:rFonts w:ascii="Arial Narrow" w:hAnsi="Arial Narrow"/>
          <w:lang w:bidi="pl-PL"/>
        </w:rPr>
        <w:t xml:space="preserve">przystosowane do przenoszenia, zabezpieczone od spodu </w:t>
      </w:r>
    </w:p>
    <w:p w14:paraId="3661E8F5" w14:textId="77777777" w:rsidR="001923BE" w:rsidRPr="001923BE" w:rsidRDefault="001923BE" w:rsidP="00751D27">
      <w:pPr>
        <w:ind w:left="1120"/>
        <w:jc w:val="both"/>
        <w:rPr>
          <w:rFonts w:ascii="Arial Narrow" w:hAnsi="Arial Narrow"/>
          <w:lang w:bidi="pl-PL"/>
        </w:rPr>
      </w:pPr>
      <w:r w:rsidRPr="001923BE">
        <w:rPr>
          <w:rFonts w:ascii="Arial Narrow" w:hAnsi="Arial Narrow"/>
          <w:lang w:bidi="pl-PL"/>
        </w:rPr>
        <w:t xml:space="preserve">- </w:t>
      </w:r>
      <w:proofErr w:type="spellStart"/>
      <w:r w:rsidRPr="001923BE">
        <w:rPr>
          <w:rFonts w:ascii="Arial Narrow" w:hAnsi="Arial Narrow"/>
          <w:lang w:bidi="pl-PL"/>
        </w:rPr>
        <w:t>paroizolacja</w:t>
      </w:r>
      <w:proofErr w:type="spellEnd"/>
      <w:r>
        <w:rPr>
          <w:rFonts w:ascii="Arial Narrow" w:hAnsi="Arial Narrow"/>
          <w:lang w:bidi="pl-PL"/>
        </w:rPr>
        <w:t xml:space="preserve"> oraz </w:t>
      </w:r>
      <w:proofErr w:type="spellStart"/>
      <w:r>
        <w:rPr>
          <w:rFonts w:ascii="Arial Narrow" w:hAnsi="Arial Narrow"/>
          <w:lang w:bidi="pl-PL"/>
        </w:rPr>
        <w:t>wiatroizolacja</w:t>
      </w:r>
      <w:proofErr w:type="spellEnd"/>
    </w:p>
    <w:p w14:paraId="6532CC7A" w14:textId="77777777" w:rsidR="001923BE" w:rsidRDefault="001923BE" w:rsidP="00751D27">
      <w:pPr>
        <w:ind w:left="1120"/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- t</w:t>
      </w:r>
      <w:r w:rsidRPr="001923BE">
        <w:rPr>
          <w:rFonts w:ascii="Arial Narrow" w:hAnsi="Arial Narrow"/>
          <w:lang w:bidi="pl-PL"/>
        </w:rPr>
        <w:t>ermoizolacja - ściany zewnętrzne</w:t>
      </w:r>
      <w:del w:id="4" w:author="Admin" w:date="2024-12-17T13:00:00Z">
        <w:r w:rsidRPr="001923BE" w:rsidDel="00005798">
          <w:rPr>
            <w:rFonts w:ascii="Arial Narrow" w:hAnsi="Arial Narrow"/>
            <w:lang w:bidi="pl-PL"/>
          </w:rPr>
          <w:delText>:</w:delText>
        </w:r>
      </w:del>
      <w:r w:rsidRPr="001923BE">
        <w:rPr>
          <w:rFonts w:ascii="Arial Narrow" w:hAnsi="Arial Narrow"/>
          <w:lang w:bidi="pl-PL"/>
        </w:rPr>
        <w:t xml:space="preserve"> co najmniej 10 cm wełny mineralnej, podłoga: co najmniej 20 cm wełny mineralnej lub </w:t>
      </w:r>
      <w:proofErr w:type="spellStart"/>
      <w:r w:rsidRPr="001923BE">
        <w:rPr>
          <w:rFonts w:ascii="Arial Narrow" w:hAnsi="Arial Narrow"/>
          <w:lang w:bidi="pl-PL"/>
        </w:rPr>
        <w:t>stryroduru</w:t>
      </w:r>
      <w:proofErr w:type="spellEnd"/>
      <w:r w:rsidRPr="001923BE">
        <w:rPr>
          <w:rFonts w:ascii="Arial Narrow" w:hAnsi="Arial Narrow"/>
          <w:lang w:bidi="pl-PL"/>
        </w:rPr>
        <w:t>, sufit: co najmniej 15 cm wełny mineralnej</w:t>
      </w:r>
      <w:r w:rsidR="004A16EB">
        <w:rPr>
          <w:rFonts w:ascii="Arial Narrow" w:hAnsi="Arial Narrow"/>
          <w:lang w:bidi="pl-PL"/>
        </w:rPr>
        <w:t xml:space="preserve"> o współczynniku lambda nie większa niż 0,033</w:t>
      </w:r>
    </w:p>
    <w:p w14:paraId="68DB5D7A" w14:textId="77777777" w:rsidR="005065A6" w:rsidRPr="005065A6" w:rsidRDefault="005065A6" w:rsidP="00751D27">
      <w:pPr>
        <w:ind w:left="1120"/>
        <w:jc w:val="both"/>
        <w:rPr>
          <w:rFonts w:ascii="Arial Narrow" w:hAnsi="Arial Narrow"/>
          <w:lang w:bidi="pl-PL"/>
        </w:rPr>
      </w:pPr>
      <w:r w:rsidRPr="005065A6">
        <w:rPr>
          <w:rFonts w:ascii="Arial Narrow" w:hAnsi="Arial Narrow"/>
          <w:lang w:bidi="pl-PL"/>
        </w:rPr>
        <w:t xml:space="preserve">- dach </w:t>
      </w:r>
      <w:r w:rsidR="004A16EB">
        <w:rPr>
          <w:rFonts w:ascii="Arial Narrow" w:hAnsi="Arial Narrow"/>
          <w:lang w:bidi="pl-PL"/>
        </w:rPr>
        <w:t>dwuspadowy</w:t>
      </w:r>
      <w:r w:rsidR="001923BE">
        <w:rPr>
          <w:rFonts w:ascii="Arial Narrow" w:hAnsi="Arial Narrow"/>
          <w:lang w:bidi="pl-PL"/>
        </w:rPr>
        <w:t xml:space="preserve"> – p</w:t>
      </w:r>
      <w:r w:rsidR="004A16EB">
        <w:rPr>
          <w:rFonts w:ascii="Arial Narrow" w:hAnsi="Arial Narrow"/>
          <w:lang w:bidi="pl-PL"/>
        </w:rPr>
        <w:t>okryty blachą na rąbek kolor grafitowy</w:t>
      </w:r>
      <w:r w:rsidR="001923BE" w:rsidRPr="000567AE">
        <w:rPr>
          <w:rFonts w:ascii="Arial Narrow" w:hAnsi="Arial Narrow"/>
          <w:lang w:bidi="pl-PL"/>
        </w:rPr>
        <w:t>,</w:t>
      </w:r>
      <w:r w:rsidRPr="005065A6">
        <w:rPr>
          <w:rFonts w:ascii="Arial Narrow" w:hAnsi="Arial Narrow"/>
          <w:lang w:bidi="pl-PL"/>
        </w:rPr>
        <w:t xml:space="preserve">obróbka blacharska w kolorze grafitowym, orynnowanie z rurą spustową </w:t>
      </w:r>
      <w:r w:rsidR="004A16EB">
        <w:rPr>
          <w:rFonts w:ascii="Arial Narrow" w:hAnsi="Arial Narrow"/>
          <w:lang w:bidi="pl-PL"/>
        </w:rPr>
        <w:t xml:space="preserve"> metalowe kolor grafitowy</w:t>
      </w:r>
    </w:p>
    <w:p w14:paraId="429E0682" w14:textId="77777777" w:rsidR="000567AE" w:rsidRPr="000567AE" w:rsidRDefault="000567AE" w:rsidP="00751D27">
      <w:pPr>
        <w:numPr>
          <w:ilvl w:val="0"/>
          <w:numId w:val="4"/>
        </w:numPr>
        <w:jc w:val="both"/>
        <w:rPr>
          <w:rFonts w:ascii="Arial Narrow" w:hAnsi="Arial Narrow"/>
          <w:lang w:bidi="pl-PL"/>
        </w:rPr>
      </w:pPr>
      <w:r w:rsidRPr="000567AE">
        <w:rPr>
          <w:rFonts w:ascii="Arial Narrow" w:hAnsi="Arial Narrow"/>
          <w:lang w:bidi="pl-PL"/>
        </w:rPr>
        <w:t>Elewacja domku</w:t>
      </w:r>
    </w:p>
    <w:p w14:paraId="436C865D" w14:textId="6920FE55" w:rsidR="000567AE" w:rsidRPr="000567AE" w:rsidRDefault="000567AE" w:rsidP="00751D27">
      <w:pPr>
        <w:ind w:left="993"/>
        <w:jc w:val="both"/>
        <w:rPr>
          <w:rFonts w:ascii="Arial Narrow" w:hAnsi="Arial Narrow"/>
          <w:lang w:bidi="pl-PL"/>
        </w:rPr>
      </w:pPr>
      <w:r w:rsidRPr="000567AE">
        <w:rPr>
          <w:rFonts w:ascii="Arial Narrow" w:hAnsi="Arial Narrow"/>
          <w:lang w:bidi="pl-PL"/>
        </w:rPr>
        <w:t xml:space="preserve">Elewacja drewniana wysokiej klasy A/B, zaimpregnowana preparatem bakteriobójczym i przeciw siniźnie, lakierowana dwukrotnie lakierem zewnętrznym UV, chroniącym elewacje przed czynnikami atmosferycznymi. Deska elewacyjna, heblowana, ułożona pionowo, pomalowana lazurem hybrydowym </w:t>
      </w:r>
      <w:r w:rsidR="003A7442">
        <w:rPr>
          <w:rFonts w:ascii="Arial Narrow" w:hAnsi="Arial Narrow"/>
          <w:lang w:bidi="pl-PL"/>
        </w:rPr>
        <w:t>w kolorze</w:t>
      </w:r>
      <w:r w:rsidR="003E0BD4">
        <w:rPr>
          <w:rFonts w:ascii="Arial Narrow" w:hAnsi="Arial Narrow"/>
          <w:lang w:bidi="pl-PL"/>
        </w:rPr>
        <w:t xml:space="preserve"> </w:t>
      </w:r>
      <w:r w:rsidR="006051D8" w:rsidRPr="000567AE">
        <w:rPr>
          <w:rFonts w:ascii="Arial Narrow" w:hAnsi="Arial Narrow"/>
          <w:lang w:bidi="pl-PL"/>
        </w:rPr>
        <w:t>dąb błotny</w:t>
      </w:r>
      <w:r w:rsidR="003E0BD4">
        <w:rPr>
          <w:rFonts w:ascii="Arial Narrow" w:hAnsi="Arial Narrow"/>
          <w:lang w:bidi="pl-PL"/>
        </w:rPr>
        <w:t xml:space="preserve"> lub podobnym</w:t>
      </w:r>
      <w:r w:rsidRPr="000567AE">
        <w:rPr>
          <w:rFonts w:ascii="Arial Narrow" w:hAnsi="Arial Narrow"/>
          <w:lang w:bidi="pl-PL"/>
        </w:rPr>
        <w:t>.</w:t>
      </w:r>
    </w:p>
    <w:p w14:paraId="356B6F29" w14:textId="77777777" w:rsidR="000567AE" w:rsidRPr="000567AE" w:rsidRDefault="000567AE" w:rsidP="000567AE">
      <w:pPr>
        <w:numPr>
          <w:ilvl w:val="0"/>
          <w:numId w:val="4"/>
        </w:numPr>
        <w:rPr>
          <w:rFonts w:ascii="Arial Narrow" w:hAnsi="Arial Narrow"/>
          <w:lang w:bidi="pl-PL"/>
        </w:rPr>
      </w:pPr>
      <w:r w:rsidRPr="000567AE">
        <w:rPr>
          <w:rFonts w:ascii="Arial Narrow" w:hAnsi="Arial Narrow"/>
          <w:lang w:bidi="pl-PL"/>
        </w:rPr>
        <w:t>Oświetlenie</w:t>
      </w:r>
    </w:p>
    <w:p w14:paraId="75943568" w14:textId="77777777" w:rsidR="000567AE" w:rsidRPr="000567AE" w:rsidRDefault="000567AE" w:rsidP="00095DBA">
      <w:pPr>
        <w:ind w:left="993"/>
        <w:jc w:val="both"/>
        <w:rPr>
          <w:rFonts w:ascii="Arial Narrow" w:hAnsi="Arial Narrow"/>
          <w:lang w:bidi="pl-PL"/>
        </w:rPr>
      </w:pPr>
      <w:r w:rsidRPr="000567AE">
        <w:rPr>
          <w:rFonts w:ascii="Arial Narrow" w:hAnsi="Arial Narrow"/>
          <w:lang w:bidi="pl-PL"/>
        </w:rPr>
        <w:t xml:space="preserve">Oświetlenie zewnętrzne elewacyjne LED o barwie </w:t>
      </w:r>
      <w:r w:rsidR="003A56FD">
        <w:rPr>
          <w:rFonts w:ascii="Arial Narrow" w:hAnsi="Arial Narrow"/>
          <w:lang w:bidi="pl-PL"/>
        </w:rPr>
        <w:t xml:space="preserve">neutralnej lub </w:t>
      </w:r>
      <w:r w:rsidRPr="000567AE">
        <w:rPr>
          <w:rFonts w:ascii="Arial Narrow" w:hAnsi="Arial Narrow"/>
          <w:lang w:bidi="pl-PL"/>
        </w:rPr>
        <w:t xml:space="preserve">ciepłej, oprawy w kolorze grafit lub antracyt - min. </w:t>
      </w:r>
      <w:r w:rsidR="004A16EB">
        <w:rPr>
          <w:rFonts w:ascii="Arial Narrow" w:hAnsi="Arial Narrow"/>
          <w:lang w:bidi="pl-PL"/>
        </w:rPr>
        <w:t>4</w:t>
      </w:r>
      <w:r w:rsidRPr="000567AE">
        <w:rPr>
          <w:rFonts w:ascii="Arial Narrow" w:hAnsi="Arial Narrow"/>
          <w:lang w:bidi="pl-PL"/>
        </w:rPr>
        <w:t xml:space="preserve"> punkty świetlne. Doboru opraw i  charakteru świetlnego dokonuje Wykonawca.</w:t>
      </w:r>
    </w:p>
    <w:p w14:paraId="51D1DBDA" w14:textId="77777777" w:rsidR="00714C8E" w:rsidRDefault="00714C8E" w:rsidP="00095DBA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 xml:space="preserve">Wentylacja – mechaniczna w pomieszczeniu sanitarnym załączana włącznikiem światła, </w:t>
      </w:r>
      <w:r w:rsidR="004A16EB">
        <w:rPr>
          <w:rFonts w:ascii="Arial Narrow" w:hAnsi="Arial Narrow"/>
          <w:lang w:bidi="pl-PL"/>
        </w:rPr>
        <w:t>w kuchni w okapie</w:t>
      </w:r>
      <w:r w:rsidR="00C245AF">
        <w:rPr>
          <w:rFonts w:ascii="Arial Narrow" w:hAnsi="Arial Narrow"/>
          <w:lang w:bidi="pl-PL"/>
        </w:rPr>
        <w:t xml:space="preserve">, </w:t>
      </w:r>
      <w:r>
        <w:rPr>
          <w:rFonts w:ascii="Arial Narrow" w:hAnsi="Arial Narrow"/>
          <w:lang w:bidi="pl-PL"/>
        </w:rPr>
        <w:t>zgodnie z propozycją Wykonawcy</w:t>
      </w:r>
    </w:p>
    <w:p w14:paraId="7AEC2ACF" w14:textId="77777777" w:rsidR="00714C8E" w:rsidRDefault="00714C8E" w:rsidP="00714C8E">
      <w:pPr>
        <w:pStyle w:val="Akapitzlist"/>
        <w:ind w:left="1120"/>
        <w:rPr>
          <w:rFonts w:ascii="Arial Narrow" w:hAnsi="Arial Narrow"/>
          <w:lang w:bidi="pl-PL"/>
        </w:rPr>
      </w:pPr>
    </w:p>
    <w:p w14:paraId="513347A0" w14:textId="77777777" w:rsidR="000567AE" w:rsidRDefault="000567AE" w:rsidP="000567AE">
      <w:pPr>
        <w:pStyle w:val="Akapitzlist"/>
        <w:numPr>
          <w:ilvl w:val="0"/>
          <w:numId w:val="4"/>
        </w:numPr>
        <w:rPr>
          <w:rFonts w:ascii="Arial Narrow" w:hAnsi="Arial Narrow"/>
          <w:lang w:bidi="pl-PL"/>
        </w:rPr>
      </w:pPr>
      <w:r w:rsidRPr="000567AE">
        <w:rPr>
          <w:rFonts w:ascii="Arial Narrow" w:hAnsi="Arial Narrow"/>
          <w:lang w:bidi="pl-PL"/>
        </w:rPr>
        <w:t>Stolarka drzwiowa, okienna</w:t>
      </w:r>
    </w:p>
    <w:p w14:paraId="374FABDA" w14:textId="77777777" w:rsidR="0043336C" w:rsidRDefault="0043336C" w:rsidP="00092DDB">
      <w:pPr>
        <w:pStyle w:val="Akapitzlist"/>
        <w:jc w:val="both"/>
        <w:rPr>
          <w:rFonts w:ascii="Arial Narrow" w:hAnsi="Arial Narrow"/>
          <w:lang w:bidi="pl-PL"/>
        </w:rPr>
      </w:pPr>
    </w:p>
    <w:p w14:paraId="0680A529" w14:textId="31C9F6F2" w:rsidR="00C245AF" w:rsidRPr="002557E3" w:rsidRDefault="00910FBC" w:rsidP="00C245AF">
      <w:pPr>
        <w:pStyle w:val="Akapitzlist"/>
        <w:ind w:left="851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S</w:t>
      </w:r>
      <w:r w:rsidR="00ED2CC6">
        <w:rPr>
          <w:rFonts w:ascii="Arial Narrow" w:hAnsi="Arial Narrow"/>
          <w:lang w:bidi="pl-PL"/>
        </w:rPr>
        <w:t>tolarka okienna</w:t>
      </w:r>
      <w:r w:rsidR="00001A97">
        <w:rPr>
          <w:rFonts w:ascii="Arial Narrow" w:hAnsi="Arial Narrow"/>
          <w:lang w:bidi="pl-PL"/>
        </w:rPr>
        <w:t xml:space="preserve"> i drzwiowa PCV</w:t>
      </w:r>
      <w:r w:rsidR="003E0BD4">
        <w:rPr>
          <w:rFonts w:ascii="Arial Narrow" w:hAnsi="Arial Narrow"/>
          <w:lang w:bidi="pl-PL"/>
        </w:rPr>
        <w:t xml:space="preserve"> </w:t>
      </w:r>
      <w:r w:rsidR="009C3C62">
        <w:rPr>
          <w:rFonts w:ascii="Arial Narrow" w:hAnsi="Arial Narrow"/>
          <w:lang w:bidi="pl-PL"/>
        </w:rPr>
        <w:t xml:space="preserve">w kolorze </w:t>
      </w:r>
      <w:r w:rsidR="00722887">
        <w:rPr>
          <w:rFonts w:ascii="Arial Narrow" w:hAnsi="Arial Narrow"/>
          <w:lang w:bidi="pl-PL"/>
        </w:rPr>
        <w:t>antracyt obustronnie</w:t>
      </w:r>
      <w:r>
        <w:rPr>
          <w:rFonts w:ascii="Arial Narrow" w:hAnsi="Arial Narrow"/>
          <w:lang w:bidi="pl-PL"/>
        </w:rPr>
        <w:t xml:space="preserve">. </w:t>
      </w:r>
      <w:r w:rsidR="00AD256E">
        <w:rPr>
          <w:rFonts w:ascii="Arial Narrow" w:hAnsi="Arial Narrow"/>
          <w:lang w:bidi="pl-PL"/>
        </w:rPr>
        <w:br/>
        <w:t>W</w:t>
      </w:r>
      <w:r w:rsidR="009074A0" w:rsidRPr="0043336C">
        <w:rPr>
          <w:rFonts w:ascii="Arial Narrow" w:hAnsi="Arial Narrow"/>
          <w:lang w:bidi="pl-PL"/>
        </w:rPr>
        <w:t xml:space="preserve"> stolarce okiennej i drzwiowej: szyby zespolone, </w:t>
      </w:r>
      <w:r w:rsidR="00C245AF">
        <w:rPr>
          <w:rFonts w:ascii="Arial Narrow" w:hAnsi="Arial Narrow"/>
          <w:lang w:bidi="pl-PL"/>
        </w:rPr>
        <w:t>3</w:t>
      </w:r>
      <w:r w:rsidR="009074A0" w:rsidRPr="0043336C">
        <w:rPr>
          <w:rFonts w:ascii="Arial Narrow" w:hAnsi="Arial Narrow"/>
          <w:lang w:bidi="pl-PL"/>
        </w:rPr>
        <w:t xml:space="preserve">-szybowe o współczynniku przenikania ciepła </w:t>
      </w:r>
      <w:proofErr w:type="spellStart"/>
      <w:r w:rsidR="009074A0" w:rsidRPr="0043336C">
        <w:rPr>
          <w:rFonts w:ascii="Arial Narrow" w:hAnsi="Arial Narrow"/>
          <w:lang w:bidi="pl-PL"/>
        </w:rPr>
        <w:t>Ug</w:t>
      </w:r>
      <w:proofErr w:type="spellEnd"/>
      <w:r w:rsidR="00257110">
        <w:rPr>
          <w:rFonts w:ascii="Arial Narrow" w:hAnsi="Arial Narrow"/>
          <w:lang w:bidi="pl-PL"/>
        </w:rPr>
        <w:br/>
      </w:r>
      <w:r w:rsidR="009074A0" w:rsidRPr="0043336C">
        <w:rPr>
          <w:rFonts w:ascii="Arial Narrow" w:hAnsi="Arial Narrow"/>
          <w:lang w:bidi="pl-PL"/>
        </w:rPr>
        <w:t>&lt; 1,0 W/(m</w:t>
      </w:r>
      <w:r w:rsidR="009074A0" w:rsidRPr="0043336C">
        <w:rPr>
          <w:rFonts w:ascii="Arial Narrow" w:hAnsi="Arial Narrow"/>
          <w:vertAlign w:val="superscript"/>
          <w:lang w:bidi="pl-PL"/>
        </w:rPr>
        <w:t>2</w:t>
      </w:r>
      <w:r w:rsidR="009074A0" w:rsidRPr="0043336C">
        <w:rPr>
          <w:rFonts w:ascii="Arial Narrow" w:hAnsi="Arial Narrow"/>
          <w:lang w:bidi="pl-PL"/>
        </w:rPr>
        <w:t>*K).</w:t>
      </w:r>
    </w:p>
    <w:p w14:paraId="104CDD01" w14:textId="77777777" w:rsidR="00CF1171" w:rsidRPr="000567AE" w:rsidRDefault="00CF1171" w:rsidP="006C6727">
      <w:pPr>
        <w:spacing w:after="0"/>
        <w:ind w:left="851"/>
        <w:jc w:val="both"/>
        <w:rPr>
          <w:rFonts w:ascii="Arial Narrow" w:hAnsi="Arial Narrow"/>
          <w:lang w:bidi="pl-PL"/>
        </w:rPr>
      </w:pPr>
      <w:bookmarkStart w:id="5" w:name="_Hlk130758599"/>
    </w:p>
    <w:p w14:paraId="6FC7314C" w14:textId="77777777" w:rsidR="0043336C" w:rsidRDefault="0043336C" w:rsidP="000567AE">
      <w:pPr>
        <w:numPr>
          <w:ilvl w:val="0"/>
          <w:numId w:val="4"/>
        </w:numPr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Wnętrze domku:</w:t>
      </w:r>
    </w:p>
    <w:p w14:paraId="47BB2AD1" w14:textId="77777777" w:rsidR="000567AE" w:rsidRPr="000567AE" w:rsidRDefault="0043336C" w:rsidP="006051D8">
      <w:pPr>
        <w:ind w:left="1120"/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- p</w:t>
      </w:r>
      <w:r w:rsidR="000567AE" w:rsidRPr="000567AE">
        <w:rPr>
          <w:rFonts w:ascii="Arial Narrow" w:hAnsi="Arial Narrow"/>
          <w:lang w:bidi="pl-PL"/>
        </w:rPr>
        <w:t xml:space="preserve">oszycie ścian wewnętrznych i sufitu - </w:t>
      </w:r>
      <w:r w:rsidR="00213B8F">
        <w:rPr>
          <w:rFonts w:ascii="Arial Narrow" w:hAnsi="Arial Narrow"/>
          <w:lang w:bidi="pl-PL"/>
        </w:rPr>
        <w:t>ściany wyłożone deską typu boazeria (</w:t>
      </w:r>
      <w:r w:rsidR="007528F5">
        <w:rPr>
          <w:rFonts w:ascii="Arial Narrow" w:hAnsi="Arial Narrow"/>
          <w:lang w:bidi="pl-PL"/>
        </w:rPr>
        <w:t xml:space="preserve">montowana </w:t>
      </w:r>
      <w:r w:rsidR="00213B8F">
        <w:rPr>
          <w:rFonts w:ascii="Arial Narrow" w:hAnsi="Arial Narrow"/>
          <w:lang w:bidi="pl-PL"/>
        </w:rPr>
        <w:t>poziom</w:t>
      </w:r>
      <w:r w:rsidR="007528F5">
        <w:rPr>
          <w:rFonts w:ascii="Arial Narrow" w:hAnsi="Arial Narrow"/>
          <w:lang w:bidi="pl-PL"/>
        </w:rPr>
        <w:t>o</w:t>
      </w:r>
      <w:r w:rsidR="00213B8F">
        <w:rPr>
          <w:rFonts w:ascii="Arial Narrow" w:hAnsi="Arial Narrow"/>
          <w:lang w:bidi="pl-PL"/>
        </w:rPr>
        <w:t>), malowan</w:t>
      </w:r>
      <w:r w:rsidR="002A106C">
        <w:rPr>
          <w:rFonts w:ascii="Arial Narrow" w:hAnsi="Arial Narrow"/>
          <w:lang w:bidi="pl-PL"/>
        </w:rPr>
        <w:t>a</w:t>
      </w:r>
      <w:r w:rsidR="00213B8F">
        <w:rPr>
          <w:rFonts w:ascii="Arial Narrow" w:hAnsi="Arial Narrow"/>
          <w:lang w:bidi="pl-PL"/>
        </w:rPr>
        <w:t xml:space="preserve"> na biało</w:t>
      </w:r>
      <w:r w:rsidR="000567AE" w:rsidRPr="000567AE">
        <w:rPr>
          <w:rFonts w:ascii="Arial Narrow" w:hAnsi="Arial Narrow"/>
          <w:lang w:bidi="pl-PL"/>
        </w:rPr>
        <w:t>.</w:t>
      </w:r>
      <w:r w:rsidR="001E2622">
        <w:rPr>
          <w:rFonts w:ascii="Arial Narrow" w:hAnsi="Arial Narrow"/>
          <w:lang w:bidi="pl-PL"/>
        </w:rPr>
        <w:t xml:space="preserve"> W </w:t>
      </w:r>
      <w:r w:rsidR="00C245AF">
        <w:rPr>
          <w:rFonts w:ascii="Arial Narrow" w:hAnsi="Arial Narrow"/>
          <w:lang w:bidi="pl-PL"/>
        </w:rPr>
        <w:t>łazience panel komorowy</w:t>
      </w:r>
      <w:r w:rsidR="008421B5">
        <w:rPr>
          <w:rFonts w:ascii="Arial Narrow" w:hAnsi="Arial Narrow"/>
          <w:lang w:bidi="pl-PL"/>
        </w:rPr>
        <w:t xml:space="preserve">. </w:t>
      </w:r>
    </w:p>
    <w:p w14:paraId="726677A7" w14:textId="77777777" w:rsidR="0043336C" w:rsidRDefault="0043336C" w:rsidP="0043336C">
      <w:pPr>
        <w:ind w:left="1120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- ś</w:t>
      </w:r>
      <w:r w:rsidR="000567AE" w:rsidRPr="000567AE">
        <w:rPr>
          <w:rFonts w:ascii="Arial Narrow" w:hAnsi="Arial Narrow"/>
          <w:lang w:bidi="pl-PL"/>
        </w:rPr>
        <w:t xml:space="preserve">ciany działowe </w:t>
      </w:r>
      <w:r>
        <w:rPr>
          <w:rFonts w:ascii="Arial Narrow" w:hAnsi="Arial Narrow"/>
          <w:lang w:bidi="pl-PL"/>
        </w:rPr>
        <w:t>zgodnie z projektem ocieplone wełną mineralną 5 cm</w:t>
      </w:r>
    </w:p>
    <w:p w14:paraId="600938CD" w14:textId="77777777" w:rsidR="000567AE" w:rsidRPr="000567AE" w:rsidRDefault="0043336C" w:rsidP="0043336C">
      <w:pPr>
        <w:ind w:left="1120"/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>- p</w:t>
      </w:r>
      <w:r w:rsidR="000567AE" w:rsidRPr="000567AE">
        <w:rPr>
          <w:rFonts w:ascii="Arial Narrow" w:hAnsi="Arial Narrow"/>
          <w:lang w:bidi="pl-PL"/>
        </w:rPr>
        <w:t xml:space="preserve">odłoga wyłożona panelem winylowym </w:t>
      </w:r>
      <w:r w:rsidR="00D15F44">
        <w:rPr>
          <w:rFonts w:ascii="Arial Narrow" w:hAnsi="Arial Narrow"/>
          <w:lang w:bidi="pl-PL"/>
        </w:rPr>
        <w:t xml:space="preserve">do użytku </w:t>
      </w:r>
      <w:r w:rsidR="00D15F44" w:rsidRPr="005018D1">
        <w:rPr>
          <w:rFonts w:ascii="Arial Narrow" w:hAnsi="Arial Narrow"/>
          <w:lang w:bidi="pl-PL"/>
        </w:rPr>
        <w:t xml:space="preserve">komercyjnego klasy </w:t>
      </w:r>
      <w:r w:rsidR="00765A8D">
        <w:rPr>
          <w:rFonts w:ascii="Arial Narrow" w:hAnsi="Arial Narrow"/>
          <w:lang w:bidi="pl-PL"/>
        </w:rPr>
        <w:t xml:space="preserve">ścieralności </w:t>
      </w:r>
      <w:r w:rsidR="00D15F44" w:rsidRPr="005018D1">
        <w:rPr>
          <w:rFonts w:ascii="Arial Narrow" w:hAnsi="Arial Narrow"/>
          <w:lang w:bidi="pl-PL"/>
        </w:rPr>
        <w:t xml:space="preserve">min. </w:t>
      </w:r>
      <w:r w:rsidR="00D15F44" w:rsidRPr="009D51BD">
        <w:rPr>
          <w:rFonts w:ascii="Arial Narrow" w:hAnsi="Arial Narrow"/>
          <w:lang w:bidi="pl-PL"/>
        </w:rPr>
        <w:t>32</w:t>
      </w:r>
      <w:r w:rsidR="00D73DB4">
        <w:rPr>
          <w:rFonts w:ascii="Arial Narrow" w:hAnsi="Arial Narrow"/>
          <w:lang w:bidi="pl-PL"/>
        </w:rPr>
        <w:t xml:space="preserve">, </w:t>
      </w:r>
      <w:r w:rsidR="00846082">
        <w:rPr>
          <w:rFonts w:ascii="Arial Narrow" w:hAnsi="Arial Narrow"/>
          <w:lang w:bidi="pl-PL"/>
        </w:rPr>
        <w:br/>
      </w:r>
      <w:r w:rsidR="00D73DB4">
        <w:rPr>
          <w:rFonts w:ascii="Arial Narrow" w:hAnsi="Arial Narrow"/>
          <w:lang w:bidi="pl-PL"/>
        </w:rPr>
        <w:t>w kolorze dąb</w:t>
      </w:r>
      <w:r w:rsidR="000567AE" w:rsidRPr="005018D1">
        <w:rPr>
          <w:rFonts w:ascii="Arial Narrow" w:hAnsi="Arial Narrow"/>
          <w:lang w:bidi="pl-PL"/>
        </w:rPr>
        <w:t xml:space="preserve">, </w:t>
      </w:r>
      <w:r w:rsidR="006B6008">
        <w:rPr>
          <w:rFonts w:ascii="Arial Narrow" w:hAnsi="Arial Narrow"/>
          <w:lang w:bidi="pl-PL"/>
        </w:rPr>
        <w:t>z listwami przypodłogowymi</w:t>
      </w:r>
      <w:r w:rsidR="00D73DB4">
        <w:rPr>
          <w:rFonts w:ascii="Arial Narrow" w:hAnsi="Arial Narrow"/>
          <w:lang w:bidi="pl-PL"/>
        </w:rPr>
        <w:t>,</w:t>
      </w:r>
      <w:r w:rsidR="00A138E3">
        <w:rPr>
          <w:rFonts w:ascii="Arial Narrow" w:hAnsi="Arial Narrow"/>
          <w:lang w:bidi="pl-PL"/>
        </w:rPr>
        <w:t xml:space="preserve"> zabezpieczona przed gryzoniami</w:t>
      </w:r>
      <w:r w:rsidR="00D73DB4">
        <w:rPr>
          <w:rFonts w:ascii="Arial Narrow" w:hAnsi="Arial Narrow"/>
          <w:lang w:bidi="pl-PL"/>
        </w:rPr>
        <w:t xml:space="preserve"> </w:t>
      </w:r>
    </w:p>
    <w:p w14:paraId="5CD5097B" w14:textId="77777777" w:rsidR="000567AE" w:rsidRDefault="007C03AC" w:rsidP="007C03AC">
      <w:pPr>
        <w:ind w:left="1120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lastRenderedPageBreak/>
        <w:t>- d</w:t>
      </w:r>
      <w:r w:rsidR="000567AE" w:rsidRPr="000567AE">
        <w:rPr>
          <w:rFonts w:ascii="Arial Narrow" w:hAnsi="Arial Narrow"/>
          <w:lang w:bidi="pl-PL"/>
        </w:rPr>
        <w:t xml:space="preserve">rzwi wewnętrzne </w:t>
      </w:r>
      <w:r w:rsidR="004C66A6">
        <w:rPr>
          <w:rFonts w:ascii="Arial Narrow" w:hAnsi="Arial Narrow"/>
          <w:lang w:bidi="pl-PL"/>
        </w:rPr>
        <w:t xml:space="preserve">– do pomieszczenia sanitarnego, </w:t>
      </w:r>
      <w:r w:rsidR="000567AE" w:rsidRPr="000567AE">
        <w:rPr>
          <w:rFonts w:ascii="Arial Narrow" w:hAnsi="Arial Narrow"/>
          <w:lang w:bidi="pl-PL"/>
        </w:rPr>
        <w:t>pełne, drewniane lub płycinowe w dolnej części skrzydła podcięte dla zapewnienia cyrkulacji powietrza. Kolor biały.</w:t>
      </w:r>
    </w:p>
    <w:p w14:paraId="73D99AEF" w14:textId="77777777" w:rsidR="00714C8E" w:rsidRDefault="00714C8E" w:rsidP="00714C8E">
      <w:pPr>
        <w:numPr>
          <w:ilvl w:val="0"/>
          <w:numId w:val="4"/>
        </w:numPr>
        <w:jc w:val="both"/>
        <w:rPr>
          <w:rFonts w:ascii="Arial Narrow" w:hAnsi="Arial Narrow"/>
          <w:lang w:bidi="pl-PL"/>
        </w:rPr>
      </w:pPr>
      <w:bookmarkStart w:id="6" w:name="_Hlk132197839"/>
      <w:r>
        <w:rPr>
          <w:rFonts w:ascii="Arial Narrow" w:hAnsi="Arial Narrow"/>
          <w:lang w:bidi="pl-PL"/>
        </w:rPr>
        <w:t xml:space="preserve">Instalacje </w:t>
      </w:r>
    </w:p>
    <w:p w14:paraId="7E19A833" w14:textId="77777777" w:rsidR="00CB0580" w:rsidRDefault="00714C8E" w:rsidP="00714C8E">
      <w:pPr>
        <w:pStyle w:val="Akapitzlist"/>
        <w:ind w:left="1080"/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 xml:space="preserve">- </w:t>
      </w:r>
      <w:r w:rsidRPr="00CB0580">
        <w:rPr>
          <w:rFonts w:ascii="Arial Narrow" w:hAnsi="Arial Narrow"/>
          <w:u w:val="single"/>
          <w:lang w:bidi="pl-PL"/>
        </w:rPr>
        <w:t xml:space="preserve">hydrauliczna </w:t>
      </w:r>
      <w:r>
        <w:rPr>
          <w:rFonts w:ascii="Arial Narrow" w:hAnsi="Arial Narrow"/>
          <w:lang w:bidi="pl-PL"/>
        </w:rPr>
        <w:t xml:space="preserve">- </w:t>
      </w:r>
      <w:r w:rsidRPr="000567AE">
        <w:rPr>
          <w:rFonts w:ascii="Arial Narrow" w:hAnsi="Arial Narrow"/>
          <w:lang w:bidi="pl-PL"/>
        </w:rPr>
        <w:t>wykonana ze spadkami i prostym odpływem wody. Instalacja wod.-kan. w podłodze w wersji całorocznej w kołnierzu dociepleniowym</w:t>
      </w:r>
      <w:r>
        <w:rPr>
          <w:rFonts w:ascii="Arial Narrow" w:hAnsi="Arial Narrow"/>
          <w:lang w:bidi="pl-PL"/>
        </w:rPr>
        <w:t xml:space="preserve"> i </w:t>
      </w:r>
      <w:r w:rsidR="007D112E">
        <w:rPr>
          <w:rFonts w:ascii="Arial Narrow" w:hAnsi="Arial Narrow"/>
          <w:lang w:bidi="pl-PL"/>
        </w:rPr>
        <w:t xml:space="preserve">z </w:t>
      </w:r>
      <w:r>
        <w:rPr>
          <w:rFonts w:ascii="Arial Narrow" w:hAnsi="Arial Narrow"/>
          <w:lang w:bidi="pl-PL"/>
        </w:rPr>
        <w:t xml:space="preserve">systemem podgrzewania rur wodnych. </w:t>
      </w:r>
    </w:p>
    <w:p w14:paraId="3956A397" w14:textId="77777777" w:rsidR="00402C6A" w:rsidRDefault="00402C6A" w:rsidP="00714C8E">
      <w:pPr>
        <w:pStyle w:val="Akapitzlist"/>
        <w:ind w:left="1080"/>
        <w:jc w:val="both"/>
        <w:rPr>
          <w:rFonts w:ascii="Arial Narrow" w:hAnsi="Arial Narrow"/>
          <w:lang w:bidi="pl-PL"/>
        </w:rPr>
      </w:pPr>
    </w:p>
    <w:p w14:paraId="4BCEA375" w14:textId="7A62A00D" w:rsidR="00CB0580" w:rsidRDefault="00CB0580" w:rsidP="00CB0580">
      <w:pPr>
        <w:pStyle w:val="Akapitzlist"/>
        <w:ind w:left="1080"/>
        <w:jc w:val="both"/>
        <w:rPr>
          <w:rFonts w:ascii="Arial Narrow" w:hAnsi="Arial Narrow"/>
          <w:lang w:bidi="pl-PL"/>
        </w:rPr>
      </w:pPr>
      <w:r>
        <w:rPr>
          <w:rFonts w:ascii="Arial Narrow" w:hAnsi="Arial Narrow"/>
          <w:lang w:bidi="pl-PL"/>
        </w:rPr>
        <w:t xml:space="preserve">- </w:t>
      </w:r>
      <w:r w:rsidRPr="00CB0580">
        <w:rPr>
          <w:rFonts w:ascii="Arial Narrow" w:hAnsi="Arial Narrow"/>
          <w:u w:val="single"/>
          <w:lang w:bidi="pl-PL"/>
        </w:rPr>
        <w:t>klimatyzacja</w:t>
      </w:r>
      <w:r w:rsidR="003E0BD4">
        <w:rPr>
          <w:rFonts w:ascii="Arial Narrow" w:hAnsi="Arial Narrow"/>
          <w:u w:val="single"/>
          <w:lang w:bidi="pl-PL"/>
        </w:rPr>
        <w:t xml:space="preserve"> </w:t>
      </w:r>
      <w:r w:rsidRPr="000567AE">
        <w:rPr>
          <w:rFonts w:ascii="Arial Narrow" w:hAnsi="Arial Narrow"/>
          <w:lang w:bidi="pl-PL"/>
        </w:rPr>
        <w:t xml:space="preserve">typu </w:t>
      </w:r>
      <w:proofErr w:type="spellStart"/>
      <w:r w:rsidRPr="000567AE">
        <w:rPr>
          <w:rFonts w:ascii="Arial Narrow" w:hAnsi="Arial Narrow"/>
          <w:lang w:bidi="pl-PL"/>
        </w:rPr>
        <w:t>split</w:t>
      </w:r>
      <w:proofErr w:type="spellEnd"/>
      <w:r w:rsidRPr="000567AE">
        <w:rPr>
          <w:rFonts w:ascii="Arial Narrow" w:hAnsi="Arial Narrow"/>
          <w:lang w:bidi="pl-PL"/>
        </w:rPr>
        <w:t xml:space="preserve"> z funkcją </w:t>
      </w:r>
      <w:r w:rsidR="003E0BD4">
        <w:rPr>
          <w:rFonts w:ascii="Arial Narrow" w:hAnsi="Arial Narrow"/>
          <w:lang w:bidi="pl-PL"/>
        </w:rPr>
        <w:t xml:space="preserve">grzania do -15 stopni </w:t>
      </w:r>
    </w:p>
    <w:p w14:paraId="5161A3E8" w14:textId="77777777" w:rsidR="00CB0580" w:rsidRDefault="00CB0580" w:rsidP="00CB0580">
      <w:pPr>
        <w:pStyle w:val="Akapitzlist"/>
        <w:ind w:left="1080"/>
        <w:jc w:val="both"/>
        <w:rPr>
          <w:rFonts w:ascii="Arial Narrow" w:hAnsi="Arial Narrow"/>
          <w:lang w:bidi="pl-PL"/>
        </w:rPr>
      </w:pPr>
    </w:p>
    <w:p w14:paraId="29D9E468" w14:textId="77777777" w:rsidR="009A7926" w:rsidRPr="009A7926" w:rsidRDefault="00CB0580" w:rsidP="006C6727">
      <w:pPr>
        <w:pStyle w:val="Akapitzlist"/>
        <w:ind w:left="1080"/>
        <w:jc w:val="both"/>
        <w:rPr>
          <w:rFonts w:ascii="Arial Narrow" w:hAnsi="Arial Narrow"/>
          <w:lang w:bidi="pl-PL"/>
        </w:rPr>
      </w:pPr>
      <w:r w:rsidRPr="006C6727">
        <w:rPr>
          <w:rFonts w:ascii="Arial Narrow" w:hAnsi="Arial Narrow"/>
          <w:lang w:bidi="pl-PL"/>
        </w:rPr>
        <w:t xml:space="preserve">- </w:t>
      </w:r>
      <w:r w:rsidRPr="006C6727">
        <w:rPr>
          <w:rFonts w:ascii="Arial Narrow" w:hAnsi="Arial Narrow"/>
          <w:u w:val="single"/>
          <w:lang w:bidi="pl-PL"/>
        </w:rPr>
        <w:t>elektryczna</w:t>
      </w:r>
      <w:r w:rsidR="008622B0">
        <w:rPr>
          <w:rFonts w:ascii="Arial Narrow" w:hAnsi="Arial Narrow"/>
          <w:lang w:bidi="pl-PL"/>
        </w:rPr>
        <w:t>–</w:t>
      </w:r>
      <w:r w:rsidR="00AA5ADB">
        <w:rPr>
          <w:rFonts w:ascii="Arial Narrow" w:hAnsi="Arial Narrow"/>
          <w:lang w:bidi="pl-PL"/>
        </w:rPr>
        <w:t xml:space="preserve">rozprowadzenie </w:t>
      </w:r>
      <w:r w:rsidR="00826FDA">
        <w:rPr>
          <w:rFonts w:ascii="Arial Narrow" w:hAnsi="Arial Narrow"/>
          <w:lang w:bidi="pl-PL"/>
        </w:rPr>
        <w:t>instalacj</w:t>
      </w:r>
      <w:r w:rsidR="00C245AF">
        <w:rPr>
          <w:rFonts w:ascii="Arial Narrow" w:hAnsi="Arial Narrow"/>
          <w:lang w:bidi="pl-PL"/>
        </w:rPr>
        <w:t xml:space="preserve">i, </w:t>
      </w:r>
      <w:r w:rsidR="00D978B3">
        <w:rPr>
          <w:rFonts w:ascii="Arial Narrow" w:hAnsi="Arial Narrow"/>
          <w:lang w:bidi="pl-PL"/>
        </w:rPr>
        <w:t xml:space="preserve">gniazda i włączniki elektryczne </w:t>
      </w:r>
      <w:r w:rsidR="00AC1D09">
        <w:rPr>
          <w:rFonts w:ascii="Arial Narrow" w:hAnsi="Arial Narrow"/>
          <w:lang w:bidi="pl-PL"/>
        </w:rPr>
        <w:t>zakończone białym montażem elektrycznym</w:t>
      </w:r>
      <w:r w:rsidR="00B5369D">
        <w:rPr>
          <w:rFonts w:ascii="Arial Narrow" w:hAnsi="Arial Narrow"/>
          <w:lang w:bidi="pl-PL"/>
        </w:rPr>
        <w:t xml:space="preserve">. </w:t>
      </w:r>
      <w:bookmarkStart w:id="7" w:name="_Hlk130145678"/>
      <w:bookmarkEnd w:id="5"/>
      <w:bookmarkEnd w:id="6"/>
    </w:p>
    <w:bookmarkEnd w:id="7"/>
    <w:p w14:paraId="271C3D8E" w14:textId="77777777" w:rsidR="00090446" w:rsidRPr="000567AE" w:rsidRDefault="00090446" w:rsidP="00CE54B1">
      <w:pPr>
        <w:rPr>
          <w:rFonts w:ascii="Arial Narrow" w:hAnsi="Arial Narrow"/>
          <w:lang w:bidi="pl-PL"/>
        </w:rPr>
      </w:pPr>
    </w:p>
    <w:sectPr w:rsidR="00090446" w:rsidRPr="000567AE" w:rsidSect="003473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8148B" w14:textId="77777777" w:rsidR="00EC0C5D" w:rsidRDefault="00EC0C5D" w:rsidP="000D1D40">
      <w:pPr>
        <w:spacing w:after="0" w:line="240" w:lineRule="auto"/>
      </w:pPr>
      <w:r>
        <w:separator/>
      </w:r>
    </w:p>
  </w:endnote>
  <w:endnote w:type="continuationSeparator" w:id="0">
    <w:p w14:paraId="2797E14D" w14:textId="77777777" w:rsidR="00EC0C5D" w:rsidRDefault="00EC0C5D" w:rsidP="000D1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315085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2492E5B7" w14:textId="77777777" w:rsidR="000D1D40" w:rsidRPr="000D1D40" w:rsidRDefault="003473B5">
        <w:pPr>
          <w:pStyle w:val="Stopka"/>
          <w:jc w:val="right"/>
          <w:rPr>
            <w:rFonts w:ascii="Arial Narrow" w:hAnsi="Arial Narrow"/>
            <w:sz w:val="18"/>
            <w:szCs w:val="18"/>
          </w:rPr>
        </w:pPr>
        <w:r w:rsidRPr="000D1D40">
          <w:rPr>
            <w:rFonts w:ascii="Arial Narrow" w:hAnsi="Arial Narrow"/>
            <w:sz w:val="18"/>
            <w:szCs w:val="18"/>
          </w:rPr>
          <w:fldChar w:fldCharType="begin"/>
        </w:r>
        <w:r w:rsidR="000D1D40" w:rsidRPr="000D1D40">
          <w:rPr>
            <w:rFonts w:ascii="Arial Narrow" w:hAnsi="Arial Narrow"/>
            <w:sz w:val="18"/>
            <w:szCs w:val="18"/>
          </w:rPr>
          <w:instrText>PAGE   \* MERGEFORMAT</w:instrText>
        </w:r>
        <w:r w:rsidRPr="000D1D40">
          <w:rPr>
            <w:rFonts w:ascii="Arial Narrow" w:hAnsi="Arial Narrow"/>
            <w:sz w:val="18"/>
            <w:szCs w:val="18"/>
          </w:rPr>
          <w:fldChar w:fldCharType="separate"/>
        </w:r>
        <w:r w:rsidR="00A138E3">
          <w:rPr>
            <w:rFonts w:ascii="Arial Narrow" w:hAnsi="Arial Narrow"/>
            <w:noProof/>
            <w:sz w:val="18"/>
            <w:szCs w:val="18"/>
          </w:rPr>
          <w:t>2</w:t>
        </w:r>
        <w:r w:rsidRPr="000D1D40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32836869" w14:textId="77777777" w:rsidR="000D1D40" w:rsidRDefault="000D1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B8693" w14:textId="77777777" w:rsidR="00EC0C5D" w:rsidRDefault="00EC0C5D" w:rsidP="000D1D40">
      <w:pPr>
        <w:spacing w:after="0" w:line="240" w:lineRule="auto"/>
      </w:pPr>
      <w:r>
        <w:separator/>
      </w:r>
    </w:p>
  </w:footnote>
  <w:footnote w:type="continuationSeparator" w:id="0">
    <w:p w14:paraId="00186320" w14:textId="77777777" w:rsidR="00EC0C5D" w:rsidRDefault="00EC0C5D" w:rsidP="000D1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73A6A"/>
    <w:multiLevelType w:val="hybridMultilevel"/>
    <w:tmpl w:val="CC8CB734"/>
    <w:lvl w:ilvl="0" w:tplc="0415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" w15:restartNumberingAfterBreak="0">
    <w:nsid w:val="0FB96E09"/>
    <w:multiLevelType w:val="hybridMultilevel"/>
    <w:tmpl w:val="6DF6D9EC"/>
    <w:lvl w:ilvl="0" w:tplc="19122DA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109148E4"/>
    <w:multiLevelType w:val="multilevel"/>
    <w:tmpl w:val="0C7E96A2"/>
    <w:lvl w:ilvl="0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951" w:hanging="384"/>
      </w:pPr>
      <w:rPr>
        <w:rFonts w:ascii="Arial Narrow" w:hAnsi="Arial Narrow"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1A4B71FA"/>
    <w:multiLevelType w:val="hybridMultilevel"/>
    <w:tmpl w:val="FA0C5A18"/>
    <w:lvl w:ilvl="0" w:tplc="FFFFFFF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40" w:hanging="360"/>
      </w:pPr>
    </w:lvl>
    <w:lvl w:ilvl="2" w:tplc="FFFFFFFF" w:tentative="1">
      <w:start w:val="1"/>
      <w:numFmt w:val="lowerRoman"/>
      <w:lvlText w:val="%3."/>
      <w:lvlJc w:val="right"/>
      <w:pPr>
        <w:ind w:left="2560" w:hanging="180"/>
      </w:pPr>
    </w:lvl>
    <w:lvl w:ilvl="3" w:tplc="FFFFFFFF" w:tentative="1">
      <w:start w:val="1"/>
      <w:numFmt w:val="decimal"/>
      <w:lvlText w:val="%4."/>
      <w:lvlJc w:val="left"/>
      <w:pPr>
        <w:ind w:left="3280" w:hanging="360"/>
      </w:pPr>
    </w:lvl>
    <w:lvl w:ilvl="4" w:tplc="FFFFFFFF" w:tentative="1">
      <w:start w:val="1"/>
      <w:numFmt w:val="lowerLetter"/>
      <w:lvlText w:val="%5."/>
      <w:lvlJc w:val="left"/>
      <w:pPr>
        <w:ind w:left="4000" w:hanging="360"/>
      </w:pPr>
    </w:lvl>
    <w:lvl w:ilvl="5" w:tplc="FFFFFFFF" w:tentative="1">
      <w:start w:val="1"/>
      <w:numFmt w:val="lowerRoman"/>
      <w:lvlText w:val="%6."/>
      <w:lvlJc w:val="right"/>
      <w:pPr>
        <w:ind w:left="4720" w:hanging="180"/>
      </w:pPr>
    </w:lvl>
    <w:lvl w:ilvl="6" w:tplc="FFFFFFFF" w:tentative="1">
      <w:start w:val="1"/>
      <w:numFmt w:val="decimal"/>
      <w:lvlText w:val="%7."/>
      <w:lvlJc w:val="left"/>
      <w:pPr>
        <w:ind w:left="5440" w:hanging="360"/>
      </w:pPr>
    </w:lvl>
    <w:lvl w:ilvl="7" w:tplc="FFFFFFFF" w:tentative="1">
      <w:start w:val="1"/>
      <w:numFmt w:val="lowerLetter"/>
      <w:lvlText w:val="%8."/>
      <w:lvlJc w:val="left"/>
      <w:pPr>
        <w:ind w:left="6160" w:hanging="360"/>
      </w:pPr>
    </w:lvl>
    <w:lvl w:ilvl="8" w:tplc="FFFFFFFF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21712093"/>
    <w:multiLevelType w:val="hybridMultilevel"/>
    <w:tmpl w:val="1026C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D38DF"/>
    <w:multiLevelType w:val="multilevel"/>
    <w:tmpl w:val="7FBE028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38C409A"/>
    <w:multiLevelType w:val="multilevel"/>
    <w:tmpl w:val="271810C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E2485D"/>
    <w:multiLevelType w:val="hybridMultilevel"/>
    <w:tmpl w:val="34180DB8"/>
    <w:lvl w:ilvl="0" w:tplc="0415001B">
      <w:start w:val="1"/>
      <w:numFmt w:val="lowerRoman"/>
      <w:lvlText w:val="%1."/>
      <w:lvlJc w:val="righ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E060137"/>
    <w:multiLevelType w:val="hybridMultilevel"/>
    <w:tmpl w:val="CDBAC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D6AF2"/>
    <w:multiLevelType w:val="multilevel"/>
    <w:tmpl w:val="3482DA9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B2296F"/>
    <w:multiLevelType w:val="multilevel"/>
    <w:tmpl w:val="10968F70"/>
    <w:lvl w:ilvl="0">
      <w:start w:val="1"/>
      <w:numFmt w:val="upperRoman"/>
      <w:lvlText w:val="%1."/>
      <w:lvlJc w:val="left"/>
      <w:rPr>
        <w:rFonts w:ascii="Arial Narrow" w:eastAsia="Arial" w:hAnsi="Arial Narrow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DF50E7"/>
    <w:multiLevelType w:val="hybridMultilevel"/>
    <w:tmpl w:val="B67EA9FE"/>
    <w:lvl w:ilvl="0" w:tplc="FFFFFFF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40" w:hanging="360"/>
      </w:pPr>
    </w:lvl>
    <w:lvl w:ilvl="2" w:tplc="FFFFFFFF" w:tentative="1">
      <w:start w:val="1"/>
      <w:numFmt w:val="lowerRoman"/>
      <w:lvlText w:val="%3."/>
      <w:lvlJc w:val="right"/>
      <w:pPr>
        <w:ind w:left="2560" w:hanging="180"/>
      </w:pPr>
    </w:lvl>
    <w:lvl w:ilvl="3" w:tplc="FFFFFFFF" w:tentative="1">
      <w:start w:val="1"/>
      <w:numFmt w:val="decimal"/>
      <w:lvlText w:val="%4."/>
      <w:lvlJc w:val="left"/>
      <w:pPr>
        <w:ind w:left="3280" w:hanging="360"/>
      </w:pPr>
    </w:lvl>
    <w:lvl w:ilvl="4" w:tplc="FFFFFFFF" w:tentative="1">
      <w:start w:val="1"/>
      <w:numFmt w:val="lowerLetter"/>
      <w:lvlText w:val="%5."/>
      <w:lvlJc w:val="left"/>
      <w:pPr>
        <w:ind w:left="4000" w:hanging="360"/>
      </w:pPr>
    </w:lvl>
    <w:lvl w:ilvl="5" w:tplc="FFFFFFFF" w:tentative="1">
      <w:start w:val="1"/>
      <w:numFmt w:val="lowerRoman"/>
      <w:lvlText w:val="%6."/>
      <w:lvlJc w:val="right"/>
      <w:pPr>
        <w:ind w:left="4720" w:hanging="180"/>
      </w:pPr>
    </w:lvl>
    <w:lvl w:ilvl="6" w:tplc="FFFFFFFF" w:tentative="1">
      <w:start w:val="1"/>
      <w:numFmt w:val="decimal"/>
      <w:lvlText w:val="%7."/>
      <w:lvlJc w:val="left"/>
      <w:pPr>
        <w:ind w:left="5440" w:hanging="360"/>
      </w:pPr>
    </w:lvl>
    <w:lvl w:ilvl="7" w:tplc="FFFFFFFF" w:tentative="1">
      <w:start w:val="1"/>
      <w:numFmt w:val="lowerLetter"/>
      <w:lvlText w:val="%8."/>
      <w:lvlJc w:val="left"/>
      <w:pPr>
        <w:ind w:left="6160" w:hanging="360"/>
      </w:pPr>
    </w:lvl>
    <w:lvl w:ilvl="8" w:tplc="FFFFFFFF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 w15:restartNumberingAfterBreak="0">
    <w:nsid w:val="588C303B"/>
    <w:multiLevelType w:val="hybridMultilevel"/>
    <w:tmpl w:val="B6440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248FF"/>
    <w:multiLevelType w:val="hybridMultilevel"/>
    <w:tmpl w:val="DE3EA858"/>
    <w:lvl w:ilvl="0" w:tplc="955C6AF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4" w15:restartNumberingAfterBreak="0">
    <w:nsid w:val="5D0F5F7B"/>
    <w:multiLevelType w:val="hybridMultilevel"/>
    <w:tmpl w:val="86B203A8"/>
    <w:lvl w:ilvl="0" w:tplc="0415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5" w15:restartNumberingAfterBreak="0">
    <w:nsid w:val="78A1068F"/>
    <w:multiLevelType w:val="hybridMultilevel"/>
    <w:tmpl w:val="34180DB8"/>
    <w:lvl w:ilvl="0" w:tplc="FFFFFFFF">
      <w:start w:val="1"/>
      <w:numFmt w:val="lowerRoman"/>
      <w:lvlText w:val="%1."/>
      <w:lvlJc w:val="righ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66336431">
    <w:abstractNumId w:val="9"/>
  </w:num>
  <w:num w:numId="2" w16cid:durableId="1445030840">
    <w:abstractNumId w:val="10"/>
  </w:num>
  <w:num w:numId="3" w16cid:durableId="1520922786">
    <w:abstractNumId w:val="6"/>
  </w:num>
  <w:num w:numId="4" w16cid:durableId="617101728">
    <w:abstractNumId w:val="1"/>
  </w:num>
  <w:num w:numId="5" w16cid:durableId="1560170324">
    <w:abstractNumId w:val="2"/>
  </w:num>
  <w:num w:numId="6" w16cid:durableId="1650092100">
    <w:abstractNumId w:val="7"/>
  </w:num>
  <w:num w:numId="7" w16cid:durableId="266625362">
    <w:abstractNumId w:val="4"/>
  </w:num>
  <w:num w:numId="8" w16cid:durableId="1739090794">
    <w:abstractNumId w:val="15"/>
  </w:num>
  <w:num w:numId="9" w16cid:durableId="401412119">
    <w:abstractNumId w:val="5"/>
  </w:num>
  <w:num w:numId="10" w16cid:durableId="2073771313">
    <w:abstractNumId w:val="0"/>
  </w:num>
  <w:num w:numId="11" w16cid:durableId="709915581">
    <w:abstractNumId w:val="14"/>
  </w:num>
  <w:num w:numId="12" w16cid:durableId="2125688968">
    <w:abstractNumId w:val="11"/>
  </w:num>
  <w:num w:numId="13" w16cid:durableId="721053026">
    <w:abstractNumId w:val="3"/>
  </w:num>
  <w:num w:numId="14" w16cid:durableId="816579104">
    <w:abstractNumId w:val="8"/>
  </w:num>
  <w:num w:numId="15" w16cid:durableId="1885485665">
    <w:abstractNumId w:val="13"/>
  </w:num>
  <w:num w:numId="16" w16cid:durableId="155847019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7AE"/>
    <w:rsid w:val="00001A97"/>
    <w:rsid w:val="00005798"/>
    <w:rsid w:val="00006317"/>
    <w:rsid w:val="00014694"/>
    <w:rsid w:val="0001775C"/>
    <w:rsid w:val="0005645F"/>
    <w:rsid w:val="000567AE"/>
    <w:rsid w:val="00063E5D"/>
    <w:rsid w:val="00065F62"/>
    <w:rsid w:val="0006721F"/>
    <w:rsid w:val="000678F9"/>
    <w:rsid w:val="000747BC"/>
    <w:rsid w:val="00075FC1"/>
    <w:rsid w:val="00077AB0"/>
    <w:rsid w:val="000801F9"/>
    <w:rsid w:val="000806A5"/>
    <w:rsid w:val="000855E4"/>
    <w:rsid w:val="00090446"/>
    <w:rsid w:val="000908E8"/>
    <w:rsid w:val="00092DDB"/>
    <w:rsid w:val="00093F2F"/>
    <w:rsid w:val="00095DBA"/>
    <w:rsid w:val="000B33B5"/>
    <w:rsid w:val="000B3F3D"/>
    <w:rsid w:val="000B6EE0"/>
    <w:rsid w:val="000C5A0A"/>
    <w:rsid w:val="000D1D40"/>
    <w:rsid w:val="000E46B1"/>
    <w:rsid w:val="000E6491"/>
    <w:rsid w:val="000E7F2E"/>
    <w:rsid w:val="000F011E"/>
    <w:rsid w:val="00103BB7"/>
    <w:rsid w:val="001225F2"/>
    <w:rsid w:val="00124586"/>
    <w:rsid w:val="00132416"/>
    <w:rsid w:val="00135EB6"/>
    <w:rsid w:val="00140278"/>
    <w:rsid w:val="00144016"/>
    <w:rsid w:val="00174511"/>
    <w:rsid w:val="0018540D"/>
    <w:rsid w:val="001923BB"/>
    <w:rsid w:val="001923BE"/>
    <w:rsid w:val="001A06E0"/>
    <w:rsid w:val="001A35E7"/>
    <w:rsid w:val="001A5D5F"/>
    <w:rsid w:val="001B0FCE"/>
    <w:rsid w:val="001C2B24"/>
    <w:rsid w:val="001D5BBB"/>
    <w:rsid w:val="001D6636"/>
    <w:rsid w:val="001E2622"/>
    <w:rsid w:val="001E3F46"/>
    <w:rsid w:val="001E7824"/>
    <w:rsid w:val="001F2840"/>
    <w:rsid w:val="001F7A6A"/>
    <w:rsid w:val="001F7B21"/>
    <w:rsid w:val="00205C8E"/>
    <w:rsid w:val="0020797F"/>
    <w:rsid w:val="00210A60"/>
    <w:rsid w:val="00213B8F"/>
    <w:rsid w:val="00226A01"/>
    <w:rsid w:val="002326E2"/>
    <w:rsid w:val="002335E4"/>
    <w:rsid w:val="00247853"/>
    <w:rsid w:val="00252E84"/>
    <w:rsid w:val="00254B95"/>
    <w:rsid w:val="002557E3"/>
    <w:rsid w:val="00255C5D"/>
    <w:rsid w:val="00257110"/>
    <w:rsid w:val="002704E4"/>
    <w:rsid w:val="0027791E"/>
    <w:rsid w:val="00282905"/>
    <w:rsid w:val="0029056E"/>
    <w:rsid w:val="002978F0"/>
    <w:rsid w:val="002A106C"/>
    <w:rsid w:val="002B6228"/>
    <w:rsid w:val="002B6486"/>
    <w:rsid w:val="002B67D5"/>
    <w:rsid w:val="002C0D15"/>
    <w:rsid w:val="002D1BF6"/>
    <w:rsid w:val="002E5FAD"/>
    <w:rsid w:val="002E6902"/>
    <w:rsid w:val="00302411"/>
    <w:rsid w:val="003030A4"/>
    <w:rsid w:val="00305597"/>
    <w:rsid w:val="00310844"/>
    <w:rsid w:val="00312DD3"/>
    <w:rsid w:val="00324A2F"/>
    <w:rsid w:val="00325661"/>
    <w:rsid w:val="0032592C"/>
    <w:rsid w:val="00326F8E"/>
    <w:rsid w:val="003473B5"/>
    <w:rsid w:val="00355CA7"/>
    <w:rsid w:val="00371785"/>
    <w:rsid w:val="00380D6A"/>
    <w:rsid w:val="0038527F"/>
    <w:rsid w:val="003904B1"/>
    <w:rsid w:val="003A2806"/>
    <w:rsid w:val="003A30A8"/>
    <w:rsid w:val="003A56FD"/>
    <w:rsid w:val="003A7442"/>
    <w:rsid w:val="003B180F"/>
    <w:rsid w:val="003B5261"/>
    <w:rsid w:val="003B584B"/>
    <w:rsid w:val="003C0814"/>
    <w:rsid w:val="003C258A"/>
    <w:rsid w:val="003D3736"/>
    <w:rsid w:val="003D3B78"/>
    <w:rsid w:val="003E0908"/>
    <w:rsid w:val="003E0BD4"/>
    <w:rsid w:val="003E28B5"/>
    <w:rsid w:val="003E422F"/>
    <w:rsid w:val="00402C6A"/>
    <w:rsid w:val="00425A58"/>
    <w:rsid w:val="0043336C"/>
    <w:rsid w:val="00445E74"/>
    <w:rsid w:val="00446849"/>
    <w:rsid w:val="00447438"/>
    <w:rsid w:val="0045017C"/>
    <w:rsid w:val="004520E8"/>
    <w:rsid w:val="00454E9D"/>
    <w:rsid w:val="00463FAF"/>
    <w:rsid w:val="00464839"/>
    <w:rsid w:val="00476579"/>
    <w:rsid w:val="00476BCA"/>
    <w:rsid w:val="00480033"/>
    <w:rsid w:val="00487EC7"/>
    <w:rsid w:val="004A16EB"/>
    <w:rsid w:val="004C0DD8"/>
    <w:rsid w:val="004C0FD7"/>
    <w:rsid w:val="004C66A6"/>
    <w:rsid w:val="005018D1"/>
    <w:rsid w:val="005065A6"/>
    <w:rsid w:val="0051736D"/>
    <w:rsid w:val="0052009B"/>
    <w:rsid w:val="00521351"/>
    <w:rsid w:val="005259FE"/>
    <w:rsid w:val="00534EA2"/>
    <w:rsid w:val="00537382"/>
    <w:rsid w:val="0054326B"/>
    <w:rsid w:val="00543E90"/>
    <w:rsid w:val="00553506"/>
    <w:rsid w:val="00557F26"/>
    <w:rsid w:val="00561BEC"/>
    <w:rsid w:val="00572F1F"/>
    <w:rsid w:val="00590C3F"/>
    <w:rsid w:val="00593FE6"/>
    <w:rsid w:val="005959F8"/>
    <w:rsid w:val="00596C9F"/>
    <w:rsid w:val="00596CE0"/>
    <w:rsid w:val="005A49E7"/>
    <w:rsid w:val="005A4E62"/>
    <w:rsid w:val="005C1CCC"/>
    <w:rsid w:val="005D5E96"/>
    <w:rsid w:val="005E167A"/>
    <w:rsid w:val="005F0988"/>
    <w:rsid w:val="005F4559"/>
    <w:rsid w:val="005F65EF"/>
    <w:rsid w:val="00601700"/>
    <w:rsid w:val="006051D8"/>
    <w:rsid w:val="0060677E"/>
    <w:rsid w:val="0061069D"/>
    <w:rsid w:val="00611ABC"/>
    <w:rsid w:val="006121A2"/>
    <w:rsid w:val="0061450B"/>
    <w:rsid w:val="0062235C"/>
    <w:rsid w:val="006301DE"/>
    <w:rsid w:val="0063567D"/>
    <w:rsid w:val="00647055"/>
    <w:rsid w:val="00652214"/>
    <w:rsid w:val="006524B2"/>
    <w:rsid w:val="006602D3"/>
    <w:rsid w:val="006854F6"/>
    <w:rsid w:val="006A2E1F"/>
    <w:rsid w:val="006B3211"/>
    <w:rsid w:val="006B6008"/>
    <w:rsid w:val="006B72E0"/>
    <w:rsid w:val="006C5F87"/>
    <w:rsid w:val="006C6727"/>
    <w:rsid w:val="006C7BBD"/>
    <w:rsid w:val="006E5048"/>
    <w:rsid w:val="00701ADB"/>
    <w:rsid w:val="00714C8E"/>
    <w:rsid w:val="00716E58"/>
    <w:rsid w:val="00722887"/>
    <w:rsid w:val="00736846"/>
    <w:rsid w:val="007465EA"/>
    <w:rsid w:val="00751D27"/>
    <w:rsid w:val="0075281D"/>
    <w:rsid w:val="007528F5"/>
    <w:rsid w:val="0075791D"/>
    <w:rsid w:val="007635C0"/>
    <w:rsid w:val="00765A8D"/>
    <w:rsid w:val="00773450"/>
    <w:rsid w:val="00782D5D"/>
    <w:rsid w:val="00785CF5"/>
    <w:rsid w:val="00787A96"/>
    <w:rsid w:val="00795F5E"/>
    <w:rsid w:val="007A5D77"/>
    <w:rsid w:val="007C03AC"/>
    <w:rsid w:val="007C6795"/>
    <w:rsid w:val="007D0F12"/>
    <w:rsid w:val="007D112E"/>
    <w:rsid w:val="007D769F"/>
    <w:rsid w:val="007D7DFC"/>
    <w:rsid w:val="007E0B78"/>
    <w:rsid w:val="007E54FE"/>
    <w:rsid w:val="007E5C50"/>
    <w:rsid w:val="007F08DE"/>
    <w:rsid w:val="007F08F2"/>
    <w:rsid w:val="007F1433"/>
    <w:rsid w:val="007F332A"/>
    <w:rsid w:val="00804BBE"/>
    <w:rsid w:val="00812C83"/>
    <w:rsid w:val="00813D7D"/>
    <w:rsid w:val="00822DC8"/>
    <w:rsid w:val="00826FDA"/>
    <w:rsid w:val="00840E0E"/>
    <w:rsid w:val="00840F4B"/>
    <w:rsid w:val="008421B5"/>
    <w:rsid w:val="00846082"/>
    <w:rsid w:val="00850232"/>
    <w:rsid w:val="008519E8"/>
    <w:rsid w:val="00856FD3"/>
    <w:rsid w:val="00857987"/>
    <w:rsid w:val="008622B0"/>
    <w:rsid w:val="0086243E"/>
    <w:rsid w:val="0086644C"/>
    <w:rsid w:val="00883D89"/>
    <w:rsid w:val="00886952"/>
    <w:rsid w:val="00895680"/>
    <w:rsid w:val="00897016"/>
    <w:rsid w:val="008A2BA0"/>
    <w:rsid w:val="008A5C8F"/>
    <w:rsid w:val="008A7D35"/>
    <w:rsid w:val="008B2EC9"/>
    <w:rsid w:val="008C1CD1"/>
    <w:rsid w:val="008C71FB"/>
    <w:rsid w:val="008D4358"/>
    <w:rsid w:val="008E7337"/>
    <w:rsid w:val="008F2B16"/>
    <w:rsid w:val="009039C0"/>
    <w:rsid w:val="009074A0"/>
    <w:rsid w:val="00910FBC"/>
    <w:rsid w:val="00920E9C"/>
    <w:rsid w:val="0096276F"/>
    <w:rsid w:val="00962BE0"/>
    <w:rsid w:val="00966A64"/>
    <w:rsid w:val="00982D53"/>
    <w:rsid w:val="00983412"/>
    <w:rsid w:val="009A4397"/>
    <w:rsid w:val="009A7926"/>
    <w:rsid w:val="009B04AD"/>
    <w:rsid w:val="009B09BB"/>
    <w:rsid w:val="009B135F"/>
    <w:rsid w:val="009B1F86"/>
    <w:rsid w:val="009B3350"/>
    <w:rsid w:val="009B4B59"/>
    <w:rsid w:val="009B5501"/>
    <w:rsid w:val="009B57B4"/>
    <w:rsid w:val="009C2D36"/>
    <w:rsid w:val="009C3C62"/>
    <w:rsid w:val="009D51BD"/>
    <w:rsid w:val="009E53DF"/>
    <w:rsid w:val="009E7216"/>
    <w:rsid w:val="009F6DDE"/>
    <w:rsid w:val="00A02D8A"/>
    <w:rsid w:val="00A138E3"/>
    <w:rsid w:val="00A15CA8"/>
    <w:rsid w:val="00A23BB6"/>
    <w:rsid w:val="00A240CB"/>
    <w:rsid w:val="00A319AD"/>
    <w:rsid w:val="00A43825"/>
    <w:rsid w:val="00A5053A"/>
    <w:rsid w:val="00A67E23"/>
    <w:rsid w:val="00A7313A"/>
    <w:rsid w:val="00A77DBE"/>
    <w:rsid w:val="00A840F4"/>
    <w:rsid w:val="00A92FEB"/>
    <w:rsid w:val="00AA5ADB"/>
    <w:rsid w:val="00AC1D09"/>
    <w:rsid w:val="00AD0A58"/>
    <w:rsid w:val="00AD248B"/>
    <w:rsid w:val="00AD256E"/>
    <w:rsid w:val="00AE43D2"/>
    <w:rsid w:val="00AF18B8"/>
    <w:rsid w:val="00AF1EC0"/>
    <w:rsid w:val="00B02612"/>
    <w:rsid w:val="00B03289"/>
    <w:rsid w:val="00B0346D"/>
    <w:rsid w:val="00B14D3A"/>
    <w:rsid w:val="00B20430"/>
    <w:rsid w:val="00B25A23"/>
    <w:rsid w:val="00B50A1C"/>
    <w:rsid w:val="00B531F3"/>
    <w:rsid w:val="00B5369D"/>
    <w:rsid w:val="00B74B75"/>
    <w:rsid w:val="00B80201"/>
    <w:rsid w:val="00B80B35"/>
    <w:rsid w:val="00B96845"/>
    <w:rsid w:val="00BA3B9E"/>
    <w:rsid w:val="00BA4177"/>
    <w:rsid w:val="00BB20AD"/>
    <w:rsid w:val="00BC0459"/>
    <w:rsid w:val="00BC51EE"/>
    <w:rsid w:val="00BD4BFA"/>
    <w:rsid w:val="00BE00B9"/>
    <w:rsid w:val="00BE5952"/>
    <w:rsid w:val="00BE6A3F"/>
    <w:rsid w:val="00BF0D77"/>
    <w:rsid w:val="00BF207B"/>
    <w:rsid w:val="00BF39EB"/>
    <w:rsid w:val="00BF44D2"/>
    <w:rsid w:val="00C24488"/>
    <w:rsid w:val="00C245AF"/>
    <w:rsid w:val="00C258DB"/>
    <w:rsid w:val="00C25F39"/>
    <w:rsid w:val="00C27476"/>
    <w:rsid w:val="00C311FC"/>
    <w:rsid w:val="00C362BC"/>
    <w:rsid w:val="00C624DE"/>
    <w:rsid w:val="00C72196"/>
    <w:rsid w:val="00CA29EB"/>
    <w:rsid w:val="00CB0580"/>
    <w:rsid w:val="00CE3264"/>
    <w:rsid w:val="00CE54B1"/>
    <w:rsid w:val="00CF1171"/>
    <w:rsid w:val="00D03D6F"/>
    <w:rsid w:val="00D12E4C"/>
    <w:rsid w:val="00D158E6"/>
    <w:rsid w:val="00D15F44"/>
    <w:rsid w:val="00D23724"/>
    <w:rsid w:val="00D27F22"/>
    <w:rsid w:val="00D3073A"/>
    <w:rsid w:val="00D30FEB"/>
    <w:rsid w:val="00D34025"/>
    <w:rsid w:val="00D34094"/>
    <w:rsid w:val="00D40AD0"/>
    <w:rsid w:val="00D466EA"/>
    <w:rsid w:val="00D47921"/>
    <w:rsid w:val="00D55A16"/>
    <w:rsid w:val="00D6126A"/>
    <w:rsid w:val="00D65479"/>
    <w:rsid w:val="00D73DB4"/>
    <w:rsid w:val="00D93A59"/>
    <w:rsid w:val="00D978B3"/>
    <w:rsid w:val="00DA34E0"/>
    <w:rsid w:val="00DB43FF"/>
    <w:rsid w:val="00DB51FE"/>
    <w:rsid w:val="00DB617C"/>
    <w:rsid w:val="00DC11F1"/>
    <w:rsid w:val="00DC2F3C"/>
    <w:rsid w:val="00DC30CE"/>
    <w:rsid w:val="00DC489B"/>
    <w:rsid w:val="00DE2069"/>
    <w:rsid w:val="00E013D0"/>
    <w:rsid w:val="00E040F0"/>
    <w:rsid w:val="00E12298"/>
    <w:rsid w:val="00E3176B"/>
    <w:rsid w:val="00E45C97"/>
    <w:rsid w:val="00E5497F"/>
    <w:rsid w:val="00E6176D"/>
    <w:rsid w:val="00E803D2"/>
    <w:rsid w:val="00E85025"/>
    <w:rsid w:val="00E8798C"/>
    <w:rsid w:val="00E94525"/>
    <w:rsid w:val="00E96ABF"/>
    <w:rsid w:val="00EB5BFA"/>
    <w:rsid w:val="00EB72F8"/>
    <w:rsid w:val="00EC0C5D"/>
    <w:rsid w:val="00ED2CC6"/>
    <w:rsid w:val="00ED62A7"/>
    <w:rsid w:val="00ED6C87"/>
    <w:rsid w:val="00ED7BF7"/>
    <w:rsid w:val="00EF6D3E"/>
    <w:rsid w:val="00EF7A7C"/>
    <w:rsid w:val="00F0148A"/>
    <w:rsid w:val="00F02965"/>
    <w:rsid w:val="00F0787D"/>
    <w:rsid w:val="00F10441"/>
    <w:rsid w:val="00F15346"/>
    <w:rsid w:val="00F16947"/>
    <w:rsid w:val="00F24FAC"/>
    <w:rsid w:val="00F26EAE"/>
    <w:rsid w:val="00F32C48"/>
    <w:rsid w:val="00F45891"/>
    <w:rsid w:val="00F57132"/>
    <w:rsid w:val="00F64474"/>
    <w:rsid w:val="00F75B80"/>
    <w:rsid w:val="00F9022D"/>
    <w:rsid w:val="00FA1082"/>
    <w:rsid w:val="00FA6865"/>
    <w:rsid w:val="00FB0CE8"/>
    <w:rsid w:val="00FB0FFB"/>
    <w:rsid w:val="00FB3177"/>
    <w:rsid w:val="00FB480A"/>
    <w:rsid w:val="00FD4EDA"/>
    <w:rsid w:val="00FD6D08"/>
    <w:rsid w:val="00FE6366"/>
    <w:rsid w:val="00FF1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0C07"/>
  <w15:docId w15:val="{4589410E-B962-4872-A5BC-7D1B68AB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76F"/>
  </w:style>
  <w:style w:type="paragraph" w:styleId="Nagwek1">
    <w:name w:val="heading 1"/>
    <w:basedOn w:val="Normalny"/>
    <w:next w:val="Normalny"/>
    <w:link w:val="Nagwek1Znak"/>
    <w:uiPriority w:val="9"/>
    <w:qFormat/>
    <w:rsid w:val="007D11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056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67A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67A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0567A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97F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97F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39"/>
    <w:rsid w:val="00122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D40"/>
  </w:style>
  <w:style w:type="paragraph" w:styleId="Stopka">
    <w:name w:val="footer"/>
    <w:basedOn w:val="Normalny"/>
    <w:link w:val="StopkaZnak"/>
    <w:uiPriority w:val="99"/>
    <w:unhideWhenUsed/>
    <w:rsid w:val="000D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D40"/>
  </w:style>
  <w:style w:type="paragraph" w:styleId="NormalnyWeb">
    <w:name w:val="Normal (Web)"/>
    <w:basedOn w:val="Normalny"/>
    <w:uiPriority w:val="99"/>
    <w:semiHidden/>
    <w:unhideWhenUsed/>
    <w:rsid w:val="004C0DD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D11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C7BB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3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8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1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4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5CC82-8147-414E-BD1A-B824A1DA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Walawska</dc:creator>
  <cp:keywords/>
  <dc:description/>
  <cp:lastModifiedBy>Andrzej Broda</cp:lastModifiedBy>
  <cp:revision>13</cp:revision>
  <cp:lastPrinted>2024-12-12T08:13:00Z</cp:lastPrinted>
  <dcterms:created xsi:type="dcterms:W3CDTF">2023-06-01T11:16:00Z</dcterms:created>
  <dcterms:modified xsi:type="dcterms:W3CDTF">2024-12-20T08:35:00Z</dcterms:modified>
</cp:coreProperties>
</file>