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4B929" w14:textId="1CF3A20C" w:rsidR="00D56321" w:rsidRDefault="00E702C0" w:rsidP="00D56321">
      <w:pPr>
        <w:rPr>
          <w:bCs/>
        </w:rPr>
      </w:pPr>
      <w:r w:rsidRPr="000075C5">
        <w:rPr>
          <w:rFonts w:ascii="Playfair Display" w:hAnsi="Playfair Display"/>
          <w:bCs/>
        </w:rPr>
        <w:tab/>
      </w:r>
      <w:r w:rsidRPr="000075C5">
        <w:rPr>
          <w:rFonts w:ascii="Playfair Display" w:hAnsi="Playfair Display"/>
          <w:bCs/>
        </w:rPr>
        <w:tab/>
      </w:r>
      <w:r w:rsidRPr="00636C0C">
        <w:rPr>
          <w:bCs/>
        </w:rPr>
        <w:t xml:space="preserve">                                        </w:t>
      </w:r>
      <w:r>
        <w:rPr>
          <w:bCs/>
        </w:rPr>
        <w:t xml:space="preserve"> </w:t>
      </w:r>
    </w:p>
    <w:p w14:paraId="4C5DDF57" w14:textId="1CE2BCE5" w:rsidR="00764DBE" w:rsidRPr="00E11C0E" w:rsidRDefault="00764DBE" w:rsidP="001362EF">
      <w:pPr>
        <w:pStyle w:val="BodyText31"/>
        <w:tabs>
          <w:tab w:val="clear" w:pos="9923"/>
          <w:tab w:val="left" w:pos="567"/>
          <w:tab w:val="left" w:pos="720"/>
        </w:tabs>
        <w:spacing w:line="240" w:lineRule="auto"/>
        <w:ind w:right="-108"/>
        <w:rPr>
          <w:rFonts w:ascii="Arial" w:hAnsi="Arial" w:cs="Arial"/>
          <w:sz w:val="24"/>
          <w:szCs w:val="24"/>
        </w:rPr>
      </w:pPr>
      <w:bookmarkStart w:id="0" w:name="_Toc257371584"/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E702C0" w:rsidRPr="00DB593A" w14:paraId="0DBFC4BF" w14:textId="77777777" w:rsidTr="00306B7F">
        <w:tc>
          <w:tcPr>
            <w:tcW w:w="9639" w:type="dxa"/>
            <w:tcBorders>
              <w:bottom w:val="single" w:sz="4" w:space="0" w:color="auto"/>
            </w:tcBorders>
            <w:shd w:val="clear" w:color="auto" w:fill="D9D9D9"/>
          </w:tcPr>
          <w:p w14:paraId="77A8472F" w14:textId="77777777" w:rsidR="00E702C0" w:rsidRPr="00643157" w:rsidRDefault="00E702C0" w:rsidP="00922DCC">
            <w:pPr>
              <w:pStyle w:val="Tekstprzypisudolnego"/>
              <w:spacing w:after="40"/>
              <w:jc w:val="right"/>
              <w:rPr>
                <w:rFonts w:cs="Arial"/>
                <w:b/>
                <w:sz w:val="22"/>
                <w:szCs w:val="22"/>
              </w:rPr>
            </w:pPr>
            <w:r w:rsidRPr="00643157">
              <w:rPr>
                <w:rFonts w:cs="Arial"/>
                <w:sz w:val="22"/>
                <w:szCs w:val="22"/>
              </w:rPr>
              <w:br w:type="page"/>
            </w:r>
            <w:r w:rsidRPr="00643157">
              <w:rPr>
                <w:rFonts w:cs="Arial"/>
                <w:b/>
                <w:sz w:val="22"/>
                <w:szCs w:val="22"/>
              </w:rPr>
              <w:t>Za</w:t>
            </w:r>
            <w:r w:rsidRPr="00643157">
              <w:rPr>
                <w:rFonts w:cs="Arial" w:hint="eastAsia"/>
                <w:b/>
                <w:sz w:val="22"/>
                <w:szCs w:val="22"/>
              </w:rPr>
              <w:t>łą</w:t>
            </w:r>
            <w:r w:rsidRPr="00643157">
              <w:rPr>
                <w:rFonts w:cs="Arial"/>
                <w:b/>
                <w:sz w:val="22"/>
                <w:szCs w:val="22"/>
              </w:rPr>
              <w:t>cznik nr 1 do SWZ</w:t>
            </w:r>
          </w:p>
        </w:tc>
      </w:tr>
      <w:tr w:rsidR="00E702C0" w:rsidRPr="00DB593A" w14:paraId="38454B14" w14:textId="77777777" w:rsidTr="00306B7F">
        <w:trPr>
          <w:trHeight w:val="480"/>
        </w:trPr>
        <w:tc>
          <w:tcPr>
            <w:tcW w:w="9639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0EB91CE" w14:textId="77777777" w:rsidR="00E702C0" w:rsidRPr="00643157" w:rsidRDefault="00E702C0" w:rsidP="00922DCC">
            <w:pPr>
              <w:pStyle w:val="Tekstprzypisudolnego"/>
              <w:spacing w:after="40"/>
              <w:jc w:val="center"/>
              <w:rPr>
                <w:rFonts w:cs="Arial"/>
                <w:b/>
                <w:sz w:val="22"/>
                <w:szCs w:val="22"/>
              </w:rPr>
            </w:pPr>
            <w:r w:rsidRPr="00643157">
              <w:rPr>
                <w:rFonts w:cs="Arial"/>
                <w:b/>
                <w:sz w:val="22"/>
                <w:szCs w:val="22"/>
              </w:rPr>
              <w:t>FORMULARZ OFERTOWY- WZÓR</w:t>
            </w:r>
          </w:p>
        </w:tc>
      </w:tr>
    </w:tbl>
    <w:p w14:paraId="555DFD6E" w14:textId="77777777" w:rsidR="00E702C0" w:rsidRPr="002B2B13" w:rsidRDefault="00E702C0" w:rsidP="00E702C0">
      <w:pPr>
        <w:pStyle w:val="BodyText31"/>
        <w:tabs>
          <w:tab w:val="clear" w:pos="9923"/>
          <w:tab w:val="left" w:pos="567"/>
          <w:tab w:val="left" w:pos="720"/>
        </w:tabs>
        <w:spacing w:line="240" w:lineRule="auto"/>
        <w:ind w:right="-108"/>
        <w:rPr>
          <w:noProof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552"/>
        <w:gridCol w:w="283"/>
        <w:gridCol w:w="851"/>
        <w:gridCol w:w="709"/>
        <w:gridCol w:w="1134"/>
        <w:gridCol w:w="1200"/>
      </w:tblGrid>
      <w:tr w:rsidR="00E702C0" w:rsidRPr="00DB593A" w14:paraId="4ABD08B9" w14:textId="77777777" w:rsidTr="00306B7F">
        <w:tc>
          <w:tcPr>
            <w:tcW w:w="9634" w:type="dxa"/>
            <w:gridSpan w:val="7"/>
          </w:tcPr>
          <w:p w14:paraId="11D04386" w14:textId="77777777" w:rsidR="00E702C0" w:rsidRPr="002B2B13" w:rsidRDefault="00E702C0" w:rsidP="00922DCC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7DBB27FE" w14:textId="77777777" w:rsidR="00E702C0" w:rsidRPr="0060452F" w:rsidRDefault="00E702C0" w:rsidP="00922DCC">
            <w:pPr>
              <w:pStyle w:val="Tekstprzypisudolnego"/>
              <w:spacing w:after="40"/>
              <w:rPr>
                <w:rFonts w:cs="Arial"/>
                <w:b/>
                <w:sz w:val="22"/>
                <w:szCs w:val="22"/>
              </w:rPr>
            </w:pPr>
            <w:r w:rsidRPr="00CC6EAC">
              <w:rPr>
                <w:rFonts w:ascii="Times New Roman" w:hAnsi="Times New Roman"/>
                <w:b/>
                <w:sz w:val="24"/>
              </w:rPr>
              <w:t xml:space="preserve">                                                                    </w:t>
            </w:r>
            <w:r>
              <w:rPr>
                <w:rFonts w:ascii="Times New Roman" w:hAnsi="Times New Roman"/>
                <w:b/>
                <w:sz w:val="24"/>
              </w:rPr>
              <w:t xml:space="preserve">  </w:t>
            </w:r>
            <w:r w:rsidRPr="0060452F">
              <w:rPr>
                <w:rFonts w:cs="Arial"/>
                <w:b/>
                <w:sz w:val="22"/>
                <w:szCs w:val="22"/>
              </w:rPr>
              <w:t xml:space="preserve">Oferta </w:t>
            </w:r>
          </w:p>
          <w:p w14:paraId="0FFA43F2" w14:textId="77777777" w:rsidR="00E702C0" w:rsidRPr="0060452F" w:rsidRDefault="00E702C0" w:rsidP="00922DCC">
            <w:pPr>
              <w:pStyle w:val="Tekstprzypisudolnego"/>
              <w:spacing w:after="40"/>
              <w:ind w:left="4178"/>
              <w:rPr>
                <w:rFonts w:cs="Arial"/>
                <w:sz w:val="22"/>
                <w:szCs w:val="22"/>
              </w:rPr>
            </w:pPr>
            <w:r w:rsidRPr="0060452F">
              <w:rPr>
                <w:rFonts w:cs="Arial"/>
                <w:sz w:val="22"/>
                <w:szCs w:val="22"/>
              </w:rPr>
              <w:t>dla</w:t>
            </w:r>
          </w:p>
          <w:p w14:paraId="0F0D5A62" w14:textId="77777777" w:rsidR="00E702C0" w:rsidRPr="0060452F" w:rsidRDefault="00E702C0" w:rsidP="00922DCC">
            <w:pPr>
              <w:pStyle w:val="Tekstprzypisudolnego"/>
              <w:spacing w:after="40"/>
              <w:ind w:left="4178" w:firstLine="20"/>
              <w:rPr>
                <w:rFonts w:cs="Arial"/>
                <w:b/>
                <w:sz w:val="22"/>
                <w:szCs w:val="22"/>
              </w:rPr>
            </w:pPr>
            <w:r w:rsidRPr="0060452F">
              <w:rPr>
                <w:rFonts w:cs="Arial"/>
                <w:b/>
                <w:sz w:val="22"/>
                <w:szCs w:val="22"/>
              </w:rPr>
              <w:t xml:space="preserve">Urzędu Komisji Nadzoru Finansowego </w:t>
            </w:r>
          </w:p>
          <w:p w14:paraId="0E510F50" w14:textId="77777777" w:rsidR="00E702C0" w:rsidRPr="0060452F" w:rsidRDefault="00E702C0" w:rsidP="00922DCC">
            <w:pPr>
              <w:pStyle w:val="Tekstprzypisudolnego"/>
              <w:spacing w:after="40"/>
              <w:ind w:left="4178" w:firstLine="20"/>
              <w:rPr>
                <w:rFonts w:cs="Arial"/>
                <w:sz w:val="22"/>
                <w:szCs w:val="22"/>
              </w:rPr>
            </w:pPr>
            <w:r w:rsidRPr="0060452F">
              <w:rPr>
                <w:rFonts w:cs="Arial"/>
                <w:sz w:val="22"/>
                <w:szCs w:val="22"/>
              </w:rPr>
              <w:t>ul. Piękna 20</w:t>
            </w:r>
          </w:p>
          <w:p w14:paraId="56C51BE5" w14:textId="77777777" w:rsidR="00E702C0" w:rsidRPr="0060452F" w:rsidRDefault="00E702C0" w:rsidP="00922DCC">
            <w:pPr>
              <w:pStyle w:val="Tekstprzypisudolnego"/>
              <w:spacing w:after="40"/>
              <w:ind w:left="4178"/>
              <w:jc w:val="both"/>
              <w:rPr>
                <w:rFonts w:cs="Arial"/>
                <w:sz w:val="22"/>
                <w:szCs w:val="22"/>
              </w:rPr>
            </w:pPr>
            <w:r w:rsidRPr="0060452F">
              <w:rPr>
                <w:rFonts w:cs="Arial"/>
                <w:sz w:val="22"/>
                <w:szCs w:val="22"/>
              </w:rPr>
              <w:t xml:space="preserve">00-549 Warszawa </w:t>
            </w:r>
          </w:p>
          <w:p w14:paraId="62CC03FE" w14:textId="77777777" w:rsidR="00E702C0" w:rsidRPr="0060452F" w:rsidRDefault="00E702C0" w:rsidP="00922DCC">
            <w:pPr>
              <w:pStyle w:val="Tekstprzypisudolnego"/>
              <w:spacing w:after="40"/>
              <w:ind w:left="4178"/>
              <w:jc w:val="both"/>
              <w:rPr>
                <w:rFonts w:cs="Arial"/>
                <w:sz w:val="22"/>
                <w:szCs w:val="22"/>
              </w:rPr>
            </w:pPr>
          </w:p>
          <w:p w14:paraId="64D63D2E" w14:textId="157DDCF4" w:rsidR="00CD01B2" w:rsidRPr="009337AA" w:rsidRDefault="00E702C0" w:rsidP="00773B7B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337AA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W postępowaniu o udzielenie zamówienia publicznego prowadzonego w trybie podstawowym bez możliwości negocjacji zgodnie z ustawą z dnia 11 września 2019 r. Prawo zamówień</w:t>
            </w:r>
            <w:r w:rsidR="00FB5D47" w:rsidRPr="009337AA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 xml:space="preserve"> publicznych</w:t>
            </w:r>
            <w:r w:rsidRPr="009337AA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, na</w:t>
            </w:r>
            <w:r w:rsidR="0084084B" w:rsidRPr="009337AA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:  </w:t>
            </w:r>
            <w:r w:rsidR="009337AA" w:rsidRPr="009337A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Przedłużenie licencji SAS wraz ze standardowym wsparciem technicznym producenta oraz wsparciem Wykonawcy </w:t>
            </w:r>
            <w:r w:rsidR="00773B7B" w:rsidRPr="009337A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- </w:t>
            </w:r>
            <w:r w:rsidR="0096566B" w:rsidRPr="009337AA"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  <w:t xml:space="preserve">- </w:t>
            </w:r>
            <w:r w:rsidR="0096566B" w:rsidRPr="009337AA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DZA-DZAZZP</w:t>
            </w:r>
            <w:r w:rsidR="00CD01B2" w:rsidRPr="009337AA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.2610.</w:t>
            </w:r>
            <w:r w:rsidR="009337AA" w:rsidRPr="009337AA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49</w:t>
            </w:r>
            <w:r w:rsidR="00CD01B2" w:rsidRPr="009337AA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.</w:t>
            </w:r>
            <w:r w:rsidR="00707A2C" w:rsidRPr="009337AA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2024</w:t>
            </w:r>
            <w:r w:rsidR="0096566B" w:rsidRPr="009337AA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.</w:t>
            </w:r>
            <w:r w:rsidR="0096566B" w:rsidRPr="009337A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2BA4F9E5" w14:textId="6F193F51" w:rsidR="00A06A66" w:rsidRPr="00773B7B" w:rsidRDefault="00A06A66">
            <w:pPr>
              <w:jc w:val="both"/>
              <w:rPr>
                <w:b/>
                <w:noProof/>
                <w:color w:val="000000"/>
                <w:spacing w:val="-2"/>
                <w:sz w:val="22"/>
                <w:szCs w:val="22"/>
              </w:rPr>
            </w:pPr>
          </w:p>
          <w:p w14:paraId="7E20C89C" w14:textId="77777777" w:rsidR="00E702C0" w:rsidRPr="002B2B13" w:rsidRDefault="00E702C0" w:rsidP="00A06A6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E702C0" w:rsidRPr="00DB593A" w14:paraId="06246E18" w14:textId="77777777" w:rsidTr="00306B7F">
        <w:tc>
          <w:tcPr>
            <w:tcW w:w="5740" w:type="dxa"/>
            <w:gridSpan w:val="3"/>
          </w:tcPr>
          <w:p w14:paraId="51048B61" w14:textId="77777777" w:rsidR="00E702C0" w:rsidRPr="00643157" w:rsidRDefault="00E702C0" w:rsidP="00922DCC">
            <w:pPr>
              <w:spacing w:line="360" w:lineRule="auto"/>
              <w:jc w:val="both"/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</w:pPr>
            <w:r w:rsidRPr="00643157"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  <w:t>Nazwa Wykonawcy*:</w:t>
            </w:r>
          </w:p>
          <w:p w14:paraId="3663F0D7" w14:textId="77777777" w:rsidR="00E702C0" w:rsidRPr="002B2B13" w:rsidRDefault="00E702C0" w:rsidP="00922DCC">
            <w:pPr>
              <w:spacing w:line="360" w:lineRule="auto"/>
              <w:jc w:val="both"/>
              <w:rPr>
                <w:b/>
                <w:noProof/>
                <w:color w:val="000000"/>
                <w:spacing w:val="-2"/>
                <w:sz w:val="22"/>
                <w:szCs w:val="22"/>
              </w:rPr>
            </w:pPr>
          </w:p>
          <w:p w14:paraId="331B3176" w14:textId="77777777" w:rsidR="00E702C0" w:rsidRPr="002B2B13" w:rsidRDefault="00E702C0" w:rsidP="00922DCC">
            <w:pPr>
              <w:spacing w:line="360" w:lineRule="auto"/>
              <w:jc w:val="both"/>
              <w:rPr>
                <w:noProof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3894" w:type="dxa"/>
            <w:gridSpan w:val="4"/>
          </w:tcPr>
          <w:p w14:paraId="35454F0A" w14:textId="77777777" w:rsidR="00E702C0" w:rsidRPr="002B2B13" w:rsidRDefault="00E702C0" w:rsidP="00922DCC">
            <w:pPr>
              <w:spacing w:line="360" w:lineRule="auto"/>
              <w:jc w:val="both"/>
              <w:rPr>
                <w:noProof/>
                <w:color w:val="000000"/>
                <w:spacing w:val="-2"/>
                <w:sz w:val="22"/>
                <w:szCs w:val="22"/>
              </w:rPr>
            </w:pPr>
          </w:p>
          <w:p w14:paraId="3EF5FDF0" w14:textId="77777777" w:rsidR="00E702C0" w:rsidRPr="00643157" w:rsidRDefault="00E702C0" w:rsidP="00922DCC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</w:pPr>
            <w:r w:rsidRPr="00643157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...............................................................</w:t>
            </w:r>
          </w:p>
          <w:p w14:paraId="7E1BA8B7" w14:textId="77777777" w:rsidR="00E702C0" w:rsidRPr="002B2B13" w:rsidRDefault="00E702C0" w:rsidP="00922DCC">
            <w:pPr>
              <w:jc w:val="both"/>
              <w:rPr>
                <w:noProof/>
                <w:color w:val="000000"/>
                <w:spacing w:val="-2"/>
                <w:sz w:val="22"/>
                <w:szCs w:val="22"/>
              </w:rPr>
            </w:pPr>
            <w:r w:rsidRPr="00643157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- zwany w dalszej cz</w:t>
            </w:r>
            <w:r w:rsidRPr="00643157">
              <w:rPr>
                <w:rFonts w:ascii="Arial" w:hAnsi="Arial" w:cs="Arial" w:hint="eastAsia"/>
                <w:noProof/>
                <w:color w:val="000000"/>
                <w:spacing w:val="-2"/>
                <w:sz w:val="22"/>
                <w:szCs w:val="22"/>
              </w:rPr>
              <w:t>ęś</w:t>
            </w:r>
            <w:r w:rsidRPr="00643157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 xml:space="preserve">ci oferty   </w:t>
            </w:r>
            <w:r w:rsidRPr="00643157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br/>
              <w:t>Wykonawc</w:t>
            </w:r>
            <w:r w:rsidRPr="00643157">
              <w:rPr>
                <w:rFonts w:ascii="Arial" w:hAnsi="Arial" w:cs="Arial" w:hint="eastAsia"/>
                <w:noProof/>
                <w:color w:val="000000"/>
                <w:spacing w:val="-2"/>
                <w:sz w:val="22"/>
                <w:szCs w:val="22"/>
              </w:rPr>
              <w:t>ą</w:t>
            </w:r>
          </w:p>
        </w:tc>
      </w:tr>
      <w:tr w:rsidR="00E702C0" w:rsidRPr="00DB593A" w14:paraId="1C541311" w14:textId="77777777" w:rsidTr="00306B7F">
        <w:trPr>
          <w:trHeight w:val="537"/>
        </w:trPr>
        <w:tc>
          <w:tcPr>
            <w:tcW w:w="5740" w:type="dxa"/>
            <w:gridSpan w:val="3"/>
          </w:tcPr>
          <w:p w14:paraId="3EA03AB4" w14:textId="77777777" w:rsidR="00E702C0" w:rsidRPr="00643157" w:rsidRDefault="00E702C0" w:rsidP="00922DCC">
            <w:pPr>
              <w:spacing w:line="360" w:lineRule="auto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  <w:r w:rsidRPr="00643157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Forma organizacyjno – prawna Wykonawcy:</w:t>
            </w:r>
          </w:p>
        </w:tc>
        <w:tc>
          <w:tcPr>
            <w:tcW w:w="3894" w:type="dxa"/>
            <w:gridSpan w:val="4"/>
          </w:tcPr>
          <w:p w14:paraId="23F8D6C5" w14:textId="77777777" w:rsidR="00E702C0" w:rsidRPr="002B2B13" w:rsidRDefault="00E702C0" w:rsidP="00922DCC">
            <w:pPr>
              <w:spacing w:line="360" w:lineRule="auto"/>
              <w:jc w:val="both"/>
              <w:rPr>
                <w:b/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E702C0" w:rsidRPr="00DB593A" w14:paraId="705FD2A6" w14:textId="77777777" w:rsidTr="00306B7F">
        <w:tc>
          <w:tcPr>
            <w:tcW w:w="5740" w:type="dxa"/>
            <w:gridSpan w:val="3"/>
          </w:tcPr>
          <w:p w14:paraId="606C424C" w14:textId="0B3609E1" w:rsidR="00E702C0" w:rsidRPr="00643157" w:rsidRDefault="00E702C0" w:rsidP="00922DCC">
            <w:pPr>
              <w:spacing w:line="276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  <w:r w:rsidRPr="00643157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Osoba wyznaczona przez Wykonawc</w:t>
            </w:r>
            <w:r w:rsidRPr="00643157">
              <w:rPr>
                <w:rFonts w:ascii="Arial" w:hAnsi="Arial" w:cs="Arial" w:hint="eastAsia"/>
                <w:noProof/>
                <w:color w:val="000000"/>
                <w:spacing w:val="-2"/>
                <w:sz w:val="22"/>
                <w:szCs w:val="22"/>
              </w:rPr>
              <w:t>ę</w:t>
            </w:r>
            <w:r w:rsidR="00764DBE" w:rsidRPr="00643157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 xml:space="preserve"> do kontaktów </w:t>
            </w:r>
            <w:r w:rsidRPr="00643157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z Zamawiaj</w:t>
            </w:r>
            <w:r w:rsidRPr="00643157">
              <w:rPr>
                <w:rFonts w:ascii="Arial" w:hAnsi="Arial" w:cs="Arial" w:hint="eastAsia"/>
                <w:noProof/>
                <w:color w:val="000000"/>
                <w:spacing w:val="-2"/>
                <w:sz w:val="22"/>
                <w:szCs w:val="22"/>
              </w:rPr>
              <w:t>ą</w:t>
            </w:r>
            <w:r w:rsidRPr="00643157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 xml:space="preserve">cym </w:t>
            </w:r>
            <w:r w:rsidRPr="00643157"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  <w:t>imi</w:t>
            </w:r>
            <w:r w:rsidRPr="00643157">
              <w:rPr>
                <w:rFonts w:ascii="Arial" w:hAnsi="Arial" w:cs="Arial" w:hint="eastAsia"/>
                <w:b/>
                <w:noProof/>
                <w:color w:val="000000"/>
                <w:spacing w:val="-2"/>
                <w:sz w:val="22"/>
                <w:szCs w:val="22"/>
              </w:rPr>
              <w:t>ę</w:t>
            </w:r>
            <w:r w:rsidRPr="00643157"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  <w:t xml:space="preserve"> i nazwisko</w:t>
            </w:r>
            <w:r w:rsidRPr="00643157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 xml:space="preserve"> oraz </w:t>
            </w:r>
            <w:r w:rsidRPr="00643157"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  <w:t>tel.</w:t>
            </w:r>
            <w:r w:rsidRPr="00643157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 xml:space="preserve">, </w:t>
            </w:r>
            <w:r w:rsidRPr="00643157"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  <w:t>e-mail</w:t>
            </w:r>
            <w:r w:rsidRPr="00643157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 xml:space="preserve"> (</w:t>
            </w:r>
            <w:r w:rsidRPr="00643157">
              <w:rPr>
                <w:rFonts w:ascii="Arial" w:hAnsi="Arial" w:cs="Arial"/>
                <w:i/>
                <w:iCs/>
                <w:noProof/>
                <w:color w:val="000000"/>
                <w:spacing w:val="-2"/>
                <w:sz w:val="22"/>
                <w:szCs w:val="22"/>
              </w:rPr>
              <w:t>do korespondencji elektronicznej, na podany adres b</w:t>
            </w:r>
            <w:r w:rsidRPr="00643157">
              <w:rPr>
                <w:rFonts w:ascii="Arial" w:hAnsi="Arial" w:cs="Arial" w:hint="eastAsia"/>
                <w:i/>
                <w:iCs/>
                <w:noProof/>
                <w:color w:val="000000"/>
                <w:spacing w:val="-2"/>
                <w:sz w:val="22"/>
                <w:szCs w:val="22"/>
              </w:rPr>
              <w:t>ę</w:t>
            </w:r>
            <w:r w:rsidRPr="00643157">
              <w:rPr>
                <w:rFonts w:ascii="Arial" w:hAnsi="Arial" w:cs="Arial"/>
                <w:i/>
                <w:iCs/>
                <w:noProof/>
                <w:color w:val="000000"/>
                <w:spacing w:val="-2"/>
                <w:sz w:val="22"/>
                <w:szCs w:val="22"/>
              </w:rPr>
              <w:t>d</w:t>
            </w:r>
            <w:r w:rsidRPr="00643157">
              <w:rPr>
                <w:rFonts w:ascii="Arial" w:hAnsi="Arial" w:cs="Arial" w:hint="eastAsia"/>
                <w:i/>
                <w:iCs/>
                <w:noProof/>
                <w:color w:val="000000"/>
                <w:spacing w:val="-2"/>
                <w:sz w:val="22"/>
                <w:szCs w:val="22"/>
              </w:rPr>
              <w:t>ą</w:t>
            </w:r>
            <w:r w:rsidRPr="00643157">
              <w:rPr>
                <w:rFonts w:ascii="Arial" w:hAnsi="Arial" w:cs="Arial"/>
                <w:i/>
                <w:iCs/>
                <w:noProof/>
                <w:color w:val="000000"/>
                <w:spacing w:val="-2"/>
                <w:sz w:val="22"/>
                <w:szCs w:val="22"/>
              </w:rPr>
              <w:t xml:space="preserve"> wysy</w:t>
            </w:r>
            <w:r w:rsidRPr="00643157">
              <w:rPr>
                <w:rFonts w:ascii="Arial" w:hAnsi="Arial" w:cs="Arial" w:hint="eastAsia"/>
                <w:i/>
                <w:iCs/>
                <w:noProof/>
                <w:color w:val="000000"/>
                <w:spacing w:val="-2"/>
                <w:sz w:val="22"/>
                <w:szCs w:val="22"/>
              </w:rPr>
              <w:t>ł</w:t>
            </w:r>
            <w:r w:rsidRPr="00643157">
              <w:rPr>
                <w:rFonts w:ascii="Arial" w:hAnsi="Arial" w:cs="Arial"/>
                <w:i/>
                <w:iCs/>
                <w:noProof/>
                <w:color w:val="000000"/>
                <w:spacing w:val="-2"/>
                <w:sz w:val="22"/>
                <w:szCs w:val="22"/>
              </w:rPr>
              <w:t>ane wszystkie informacje przesy</w:t>
            </w:r>
            <w:r w:rsidRPr="00643157">
              <w:rPr>
                <w:rFonts w:ascii="Arial" w:hAnsi="Arial" w:cs="Arial" w:hint="eastAsia"/>
                <w:i/>
                <w:iCs/>
                <w:noProof/>
                <w:color w:val="000000"/>
                <w:spacing w:val="-2"/>
                <w:sz w:val="22"/>
                <w:szCs w:val="22"/>
              </w:rPr>
              <w:t>ł</w:t>
            </w:r>
            <w:r w:rsidRPr="00643157">
              <w:rPr>
                <w:rFonts w:ascii="Arial" w:hAnsi="Arial" w:cs="Arial"/>
                <w:i/>
                <w:iCs/>
                <w:noProof/>
                <w:color w:val="000000"/>
                <w:spacing w:val="-2"/>
                <w:sz w:val="22"/>
                <w:szCs w:val="22"/>
              </w:rPr>
              <w:t>ane drog</w:t>
            </w:r>
            <w:r w:rsidRPr="00643157">
              <w:rPr>
                <w:rFonts w:ascii="Arial" w:hAnsi="Arial" w:cs="Arial" w:hint="eastAsia"/>
                <w:i/>
                <w:iCs/>
                <w:noProof/>
                <w:color w:val="000000"/>
                <w:spacing w:val="-2"/>
                <w:sz w:val="22"/>
                <w:szCs w:val="22"/>
              </w:rPr>
              <w:t>ą</w:t>
            </w:r>
            <w:r w:rsidRPr="00643157">
              <w:rPr>
                <w:rFonts w:ascii="Arial" w:hAnsi="Arial" w:cs="Arial"/>
                <w:i/>
                <w:iCs/>
                <w:noProof/>
                <w:color w:val="000000"/>
                <w:spacing w:val="-2"/>
                <w:sz w:val="22"/>
                <w:szCs w:val="22"/>
              </w:rPr>
              <w:t xml:space="preserve"> elektroniczn</w:t>
            </w:r>
            <w:r w:rsidRPr="00643157">
              <w:rPr>
                <w:rFonts w:ascii="Arial" w:hAnsi="Arial" w:cs="Arial" w:hint="eastAsia"/>
                <w:i/>
                <w:iCs/>
                <w:noProof/>
                <w:color w:val="000000"/>
                <w:spacing w:val="-2"/>
                <w:sz w:val="22"/>
                <w:szCs w:val="22"/>
              </w:rPr>
              <w:t>ą</w:t>
            </w:r>
            <w:r w:rsidRPr="00643157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)</w:t>
            </w:r>
          </w:p>
        </w:tc>
        <w:tc>
          <w:tcPr>
            <w:tcW w:w="3894" w:type="dxa"/>
            <w:gridSpan w:val="4"/>
          </w:tcPr>
          <w:p w14:paraId="3438569F" w14:textId="77777777" w:rsidR="00E702C0" w:rsidRPr="002B2B13" w:rsidRDefault="00E702C0" w:rsidP="00922DCC">
            <w:pPr>
              <w:spacing w:line="360" w:lineRule="auto"/>
              <w:jc w:val="both"/>
              <w:rPr>
                <w:b/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E702C0" w:rsidRPr="00DB593A" w14:paraId="15C9B1F6" w14:textId="77777777" w:rsidTr="00306B7F">
        <w:tc>
          <w:tcPr>
            <w:tcW w:w="2905" w:type="dxa"/>
          </w:tcPr>
          <w:p w14:paraId="27210FAF" w14:textId="77777777" w:rsidR="00E702C0" w:rsidRPr="0060452F" w:rsidRDefault="00E702C0" w:rsidP="00922DCC">
            <w:pPr>
              <w:shd w:val="clear" w:color="auto" w:fill="FFFFFF"/>
              <w:spacing w:line="360" w:lineRule="auto"/>
              <w:ind w:left="14"/>
              <w:jc w:val="both"/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</w:pPr>
            <w:r w:rsidRPr="0060452F"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  <w:t>Siedziba Wykonawcy:</w:t>
            </w:r>
          </w:p>
        </w:tc>
        <w:tc>
          <w:tcPr>
            <w:tcW w:w="6729" w:type="dxa"/>
            <w:gridSpan w:val="6"/>
          </w:tcPr>
          <w:p w14:paraId="3A637D46" w14:textId="77777777" w:rsidR="00E702C0" w:rsidRPr="0060452F" w:rsidRDefault="00E702C0" w:rsidP="00922DCC">
            <w:pPr>
              <w:spacing w:line="360" w:lineRule="auto"/>
              <w:jc w:val="both"/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E702C0" w:rsidRPr="00DB593A" w14:paraId="20430E5F" w14:textId="77777777" w:rsidTr="00306B7F">
        <w:tc>
          <w:tcPr>
            <w:tcW w:w="2905" w:type="dxa"/>
          </w:tcPr>
          <w:p w14:paraId="75BCE170" w14:textId="77777777" w:rsidR="00E702C0" w:rsidRPr="0060452F" w:rsidRDefault="00E702C0" w:rsidP="00922DCC">
            <w:pPr>
              <w:spacing w:line="360" w:lineRule="auto"/>
              <w:jc w:val="both"/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</w:pPr>
            <w:r w:rsidRPr="0060452F">
              <w:rPr>
                <w:rFonts w:ascii="Arial" w:hAnsi="Arial" w:cs="Arial"/>
                <w:noProof/>
                <w:color w:val="000000"/>
                <w:spacing w:val="-6"/>
                <w:sz w:val="22"/>
                <w:szCs w:val="22"/>
              </w:rPr>
              <w:t>Kraj i miejscowo</w:t>
            </w:r>
            <w:r w:rsidRPr="0060452F">
              <w:rPr>
                <w:rFonts w:ascii="Arial" w:hAnsi="Arial" w:cs="Arial" w:hint="eastAsia"/>
                <w:noProof/>
                <w:color w:val="000000"/>
                <w:spacing w:val="-6"/>
                <w:sz w:val="22"/>
                <w:szCs w:val="22"/>
              </w:rPr>
              <w:t>ść</w:t>
            </w:r>
          </w:p>
        </w:tc>
        <w:tc>
          <w:tcPr>
            <w:tcW w:w="6729" w:type="dxa"/>
            <w:gridSpan w:val="6"/>
          </w:tcPr>
          <w:p w14:paraId="6A2172EE" w14:textId="77777777" w:rsidR="00E702C0" w:rsidRPr="0060452F" w:rsidRDefault="00E702C0" w:rsidP="00922DCC">
            <w:pPr>
              <w:spacing w:line="360" w:lineRule="auto"/>
              <w:jc w:val="both"/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E702C0" w:rsidRPr="00DB593A" w14:paraId="20AC97E3" w14:textId="77777777" w:rsidTr="00306B7F">
        <w:tc>
          <w:tcPr>
            <w:tcW w:w="2905" w:type="dxa"/>
          </w:tcPr>
          <w:p w14:paraId="478B1A4B" w14:textId="77777777" w:rsidR="00E702C0" w:rsidRPr="0060452F" w:rsidRDefault="00E702C0" w:rsidP="00922DCC">
            <w:pPr>
              <w:spacing w:line="360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  <w:r w:rsidRPr="0060452F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Ulica</w:t>
            </w:r>
          </w:p>
        </w:tc>
        <w:tc>
          <w:tcPr>
            <w:tcW w:w="2552" w:type="dxa"/>
          </w:tcPr>
          <w:p w14:paraId="3E7C8989" w14:textId="77777777" w:rsidR="00E702C0" w:rsidRPr="0060452F" w:rsidRDefault="00E702C0" w:rsidP="00922DCC">
            <w:pPr>
              <w:spacing w:line="360" w:lineRule="auto"/>
              <w:jc w:val="both"/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14:paraId="4AB521E3" w14:textId="77777777" w:rsidR="00E702C0" w:rsidRPr="0060452F" w:rsidRDefault="00E702C0" w:rsidP="00922DCC">
            <w:pPr>
              <w:spacing w:line="360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  <w:r w:rsidRPr="0060452F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Nr domu</w:t>
            </w:r>
          </w:p>
        </w:tc>
        <w:tc>
          <w:tcPr>
            <w:tcW w:w="709" w:type="dxa"/>
          </w:tcPr>
          <w:p w14:paraId="21E1E87E" w14:textId="77777777" w:rsidR="00E702C0" w:rsidRPr="0060452F" w:rsidRDefault="00E702C0" w:rsidP="00922DCC">
            <w:pPr>
              <w:spacing w:line="360" w:lineRule="auto"/>
              <w:jc w:val="both"/>
              <w:rPr>
                <w:rFonts w:ascii="Arial" w:hAnsi="Arial" w:cs="Arial"/>
                <w:b/>
                <w:noProof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2A0FA3E" w14:textId="77777777" w:rsidR="00E702C0" w:rsidRPr="0060452F" w:rsidRDefault="00E702C0" w:rsidP="00922DCC">
            <w:pPr>
              <w:spacing w:line="360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  <w:r w:rsidRPr="0060452F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Nr lokalu</w:t>
            </w:r>
          </w:p>
        </w:tc>
        <w:tc>
          <w:tcPr>
            <w:tcW w:w="1200" w:type="dxa"/>
          </w:tcPr>
          <w:p w14:paraId="24AD1FE0" w14:textId="77777777" w:rsidR="00E702C0" w:rsidRPr="0060452F" w:rsidRDefault="00E702C0" w:rsidP="00922DCC">
            <w:pPr>
              <w:spacing w:line="360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E702C0" w:rsidRPr="00DB593A" w14:paraId="36273E40" w14:textId="77777777" w:rsidTr="00306B7F">
        <w:trPr>
          <w:cantSplit/>
        </w:trPr>
        <w:tc>
          <w:tcPr>
            <w:tcW w:w="2905" w:type="dxa"/>
          </w:tcPr>
          <w:p w14:paraId="184BAC32" w14:textId="77777777" w:rsidR="00E702C0" w:rsidRPr="0060452F" w:rsidRDefault="00E702C0" w:rsidP="00922DCC">
            <w:pPr>
              <w:spacing w:line="360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  <w:r w:rsidRPr="0060452F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Kod pocztowy</w:t>
            </w:r>
          </w:p>
        </w:tc>
        <w:tc>
          <w:tcPr>
            <w:tcW w:w="6729" w:type="dxa"/>
            <w:gridSpan w:val="6"/>
          </w:tcPr>
          <w:p w14:paraId="2A19ADA4" w14:textId="77777777" w:rsidR="00E702C0" w:rsidRPr="0060452F" w:rsidRDefault="00E702C0" w:rsidP="00922DCC">
            <w:pPr>
              <w:spacing w:line="360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E702C0" w:rsidRPr="00DB593A" w14:paraId="3AA80D97" w14:textId="77777777" w:rsidTr="00306B7F">
        <w:trPr>
          <w:cantSplit/>
        </w:trPr>
        <w:tc>
          <w:tcPr>
            <w:tcW w:w="2905" w:type="dxa"/>
          </w:tcPr>
          <w:p w14:paraId="1A8BF6A4" w14:textId="77777777" w:rsidR="00E702C0" w:rsidRPr="0060452F" w:rsidRDefault="00E702C0" w:rsidP="00922DCC">
            <w:pPr>
              <w:spacing w:line="360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  <w:lang w:val="en-US"/>
              </w:rPr>
            </w:pPr>
            <w:r w:rsidRPr="0060452F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  <w:lang w:val="en-US"/>
              </w:rPr>
              <w:t>Tel.</w:t>
            </w:r>
          </w:p>
        </w:tc>
        <w:tc>
          <w:tcPr>
            <w:tcW w:w="6729" w:type="dxa"/>
            <w:gridSpan w:val="6"/>
          </w:tcPr>
          <w:p w14:paraId="0681BFCF" w14:textId="77777777" w:rsidR="00E702C0" w:rsidRPr="0060452F" w:rsidRDefault="00E702C0" w:rsidP="00922DCC">
            <w:pPr>
              <w:spacing w:line="360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  <w:lang w:val="en-US"/>
              </w:rPr>
            </w:pPr>
          </w:p>
        </w:tc>
      </w:tr>
      <w:tr w:rsidR="00E702C0" w:rsidRPr="00DB593A" w14:paraId="50A107DC" w14:textId="77777777" w:rsidTr="00306B7F">
        <w:trPr>
          <w:cantSplit/>
        </w:trPr>
        <w:tc>
          <w:tcPr>
            <w:tcW w:w="2905" w:type="dxa"/>
          </w:tcPr>
          <w:p w14:paraId="5C1E25D5" w14:textId="77777777" w:rsidR="00E702C0" w:rsidRPr="0060452F" w:rsidRDefault="00E702C0" w:rsidP="00922DCC">
            <w:pPr>
              <w:spacing w:line="360" w:lineRule="auto"/>
              <w:jc w:val="both"/>
              <w:rPr>
                <w:rFonts w:ascii="Arial" w:hAnsi="Arial" w:cs="Arial"/>
                <w:noProof/>
                <w:spacing w:val="-2"/>
                <w:sz w:val="22"/>
                <w:szCs w:val="22"/>
                <w:lang w:val="en-US"/>
              </w:rPr>
            </w:pPr>
            <w:r w:rsidRPr="0060452F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  <w:lang w:val="en-US"/>
              </w:rPr>
              <w:lastRenderedPageBreak/>
              <w:t xml:space="preserve">Fax. </w:t>
            </w:r>
          </w:p>
        </w:tc>
        <w:tc>
          <w:tcPr>
            <w:tcW w:w="6729" w:type="dxa"/>
            <w:gridSpan w:val="6"/>
          </w:tcPr>
          <w:p w14:paraId="0B9E3D44" w14:textId="77777777" w:rsidR="00E702C0" w:rsidRPr="0060452F" w:rsidRDefault="00E702C0" w:rsidP="00922DCC">
            <w:pPr>
              <w:spacing w:line="360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  <w:lang w:val="en-US"/>
              </w:rPr>
            </w:pPr>
          </w:p>
        </w:tc>
      </w:tr>
      <w:tr w:rsidR="00E702C0" w:rsidRPr="00DB593A" w14:paraId="565E2F1A" w14:textId="77777777" w:rsidTr="00306B7F">
        <w:trPr>
          <w:cantSplit/>
        </w:trPr>
        <w:tc>
          <w:tcPr>
            <w:tcW w:w="2905" w:type="dxa"/>
          </w:tcPr>
          <w:p w14:paraId="4CB75891" w14:textId="77777777" w:rsidR="00E702C0" w:rsidRPr="0060452F" w:rsidRDefault="00E702C0" w:rsidP="00922DCC">
            <w:pPr>
              <w:spacing w:line="360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  <w:r w:rsidRPr="0060452F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Nr konta bankowego</w:t>
            </w:r>
          </w:p>
        </w:tc>
        <w:tc>
          <w:tcPr>
            <w:tcW w:w="6729" w:type="dxa"/>
            <w:gridSpan w:val="6"/>
          </w:tcPr>
          <w:p w14:paraId="30CD7DC1" w14:textId="77777777" w:rsidR="00E702C0" w:rsidRPr="0060452F" w:rsidRDefault="00E702C0" w:rsidP="00922DCC">
            <w:pPr>
              <w:spacing w:line="360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E702C0" w:rsidRPr="00DB593A" w14:paraId="446766D9" w14:textId="77777777" w:rsidTr="00306B7F">
        <w:trPr>
          <w:cantSplit/>
        </w:trPr>
        <w:tc>
          <w:tcPr>
            <w:tcW w:w="2905" w:type="dxa"/>
          </w:tcPr>
          <w:p w14:paraId="7641D80D" w14:textId="77777777" w:rsidR="00E702C0" w:rsidRPr="0060452F" w:rsidRDefault="00E702C0" w:rsidP="00922DCC">
            <w:pPr>
              <w:spacing w:line="360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  <w:r w:rsidRPr="0060452F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Strona www.</w:t>
            </w:r>
          </w:p>
        </w:tc>
        <w:tc>
          <w:tcPr>
            <w:tcW w:w="6729" w:type="dxa"/>
            <w:gridSpan w:val="6"/>
          </w:tcPr>
          <w:p w14:paraId="570A623B" w14:textId="77777777" w:rsidR="00E702C0" w:rsidRPr="0060452F" w:rsidRDefault="00E702C0" w:rsidP="00922DCC">
            <w:pPr>
              <w:spacing w:line="360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E702C0" w:rsidRPr="00DB593A" w14:paraId="6F65AE95" w14:textId="77777777" w:rsidTr="00306B7F">
        <w:trPr>
          <w:cantSplit/>
        </w:trPr>
        <w:tc>
          <w:tcPr>
            <w:tcW w:w="2905" w:type="dxa"/>
          </w:tcPr>
          <w:p w14:paraId="4DE15E82" w14:textId="77777777" w:rsidR="00E702C0" w:rsidRPr="0060452F" w:rsidRDefault="00E702C0" w:rsidP="00922DCC">
            <w:pPr>
              <w:spacing w:line="360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  <w:r w:rsidRPr="0060452F"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  <w:t>e-mail</w:t>
            </w:r>
          </w:p>
        </w:tc>
        <w:tc>
          <w:tcPr>
            <w:tcW w:w="6729" w:type="dxa"/>
            <w:gridSpan w:val="6"/>
          </w:tcPr>
          <w:p w14:paraId="59F38C99" w14:textId="77777777" w:rsidR="00E702C0" w:rsidRPr="0060452F" w:rsidRDefault="00E702C0" w:rsidP="00922DCC">
            <w:pPr>
              <w:spacing w:line="360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E702C0" w:rsidRPr="00DB593A" w14:paraId="18475ACC" w14:textId="77777777" w:rsidTr="00306B7F">
        <w:trPr>
          <w:cantSplit/>
        </w:trPr>
        <w:tc>
          <w:tcPr>
            <w:tcW w:w="2905" w:type="dxa"/>
          </w:tcPr>
          <w:p w14:paraId="2AE784A3" w14:textId="77777777" w:rsidR="00E702C0" w:rsidRPr="0060452F" w:rsidRDefault="00E702C0" w:rsidP="00922DCC">
            <w:pPr>
              <w:spacing w:line="360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  <w:r w:rsidRPr="0060452F">
              <w:rPr>
                <w:rFonts w:ascii="Arial" w:hAnsi="Arial" w:cs="Arial"/>
                <w:noProof/>
                <w:sz w:val="22"/>
                <w:szCs w:val="22"/>
              </w:rPr>
              <w:t>Adres ePUAP</w:t>
            </w:r>
          </w:p>
        </w:tc>
        <w:tc>
          <w:tcPr>
            <w:tcW w:w="6729" w:type="dxa"/>
            <w:gridSpan w:val="6"/>
          </w:tcPr>
          <w:p w14:paraId="0ED83A75" w14:textId="77777777" w:rsidR="00E702C0" w:rsidRPr="0060452F" w:rsidRDefault="00E702C0" w:rsidP="00922DCC">
            <w:pPr>
              <w:spacing w:line="360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E702C0" w:rsidRPr="00DB593A" w14:paraId="42586C2D" w14:textId="77777777" w:rsidTr="00306B7F">
        <w:trPr>
          <w:cantSplit/>
        </w:trPr>
        <w:tc>
          <w:tcPr>
            <w:tcW w:w="2905" w:type="dxa"/>
          </w:tcPr>
          <w:p w14:paraId="0472F1BF" w14:textId="77777777" w:rsidR="00E702C0" w:rsidRPr="0060452F" w:rsidRDefault="00E702C0" w:rsidP="00922DCC">
            <w:pPr>
              <w:spacing w:line="360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  <w:r w:rsidRPr="0060452F">
              <w:rPr>
                <w:rFonts w:ascii="Arial" w:hAnsi="Arial" w:cs="Arial"/>
                <w:noProof/>
                <w:sz w:val="22"/>
                <w:szCs w:val="22"/>
              </w:rPr>
              <w:t>NIP</w:t>
            </w:r>
          </w:p>
        </w:tc>
        <w:tc>
          <w:tcPr>
            <w:tcW w:w="6729" w:type="dxa"/>
            <w:gridSpan w:val="6"/>
          </w:tcPr>
          <w:p w14:paraId="48B0D140" w14:textId="77777777" w:rsidR="00E702C0" w:rsidRPr="0060452F" w:rsidRDefault="00E702C0" w:rsidP="00922DCC">
            <w:pPr>
              <w:spacing w:line="360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  <w:tr w:rsidR="00E702C0" w:rsidRPr="00DB593A" w14:paraId="3868F02C" w14:textId="77777777" w:rsidTr="00306B7F">
        <w:trPr>
          <w:cantSplit/>
        </w:trPr>
        <w:tc>
          <w:tcPr>
            <w:tcW w:w="2905" w:type="dxa"/>
          </w:tcPr>
          <w:p w14:paraId="553AD1B7" w14:textId="77777777" w:rsidR="00E702C0" w:rsidRPr="0060452F" w:rsidRDefault="00E702C0" w:rsidP="00922DCC">
            <w:pPr>
              <w:spacing w:line="360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60452F">
              <w:rPr>
                <w:rFonts w:ascii="Arial" w:hAnsi="Arial" w:cs="Arial"/>
                <w:noProof/>
                <w:sz w:val="22"/>
                <w:szCs w:val="22"/>
              </w:rPr>
              <w:t>REGON</w:t>
            </w:r>
          </w:p>
        </w:tc>
        <w:tc>
          <w:tcPr>
            <w:tcW w:w="6729" w:type="dxa"/>
            <w:gridSpan w:val="6"/>
          </w:tcPr>
          <w:p w14:paraId="4C8C2B60" w14:textId="77777777" w:rsidR="00E702C0" w:rsidRPr="0060452F" w:rsidRDefault="00E702C0" w:rsidP="00922DCC">
            <w:pPr>
              <w:spacing w:line="360" w:lineRule="auto"/>
              <w:jc w:val="both"/>
              <w:rPr>
                <w:rFonts w:ascii="Arial" w:hAnsi="Arial" w:cs="Arial"/>
                <w:noProof/>
                <w:color w:val="000000"/>
                <w:spacing w:val="-2"/>
                <w:sz w:val="22"/>
                <w:szCs w:val="22"/>
              </w:rPr>
            </w:pPr>
          </w:p>
        </w:tc>
      </w:tr>
    </w:tbl>
    <w:p w14:paraId="2CD289D9" w14:textId="77777777" w:rsidR="00E702C0" w:rsidRPr="002B2B13" w:rsidRDefault="00E702C0" w:rsidP="00E702C0">
      <w:pPr>
        <w:pStyle w:val="BodyText31"/>
        <w:tabs>
          <w:tab w:val="clear" w:pos="9923"/>
          <w:tab w:val="left" w:pos="567"/>
          <w:tab w:val="left" w:pos="720"/>
        </w:tabs>
        <w:spacing w:line="240" w:lineRule="auto"/>
        <w:ind w:right="-108"/>
        <w:rPr>
          <w:noProof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4"/>
      </w:tblGrid>
      <w:tr w:rsidR="00E702C0" w:rsidRPr="00DB593A" w14:paraId="324852D2" w14:textId="77777777" w:rsidTr="00955B74">
        <w:trPr>
          <w:trHeight w:val="1129"/>
        </w:trPr>
        <w:tc>
          <w:tcPr>
            <w:tcW w:w="9634" w:type="dxa"/>
          </w:tcPr>
          <w:p w14:paraId="23FF16B6" w14:textId="77777777" w:rsidR="00E702C0" w:rsidRPr="008E2961" w:rsidRDefault="00E702C0" w:rsidP="008E2961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0C170588" w14:textId="04DEFDD4" w:rsidR="00E702C0" w:rsidRPr="008E2961" w:rsidRDefault="00E702C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8E2961">
              <w:rPr>
                <w:rFonts w:ascii="Arial" w:hAnsi="Arial" w:cs="Arial"/>
                <w:noProof/>
                <w:sz w:val="22"/>
                <w:szCs w:val="22"/>
              </w:rPr>
              <w:t>Osob</w:t>
            </w:r>
            <w:r w:rsidRPr="008E2961">
              <w:rPr>
                <w:rFonts w:ascii="Arial" w:hAnsi="Arial" w:cs="Arial" w:hint="eastAsia"/>
                <w:noProof/>
                <w:sz w:val="22"/>
                <w:szCs w:val="22"/>
              </w:rPr>
              <w:t>ą</w:t>
            </w:r>
            <w:r w:rsidRPr="008E2961">
              <w:rPr>
                <w:rFonts w:ascii="Arial" w:hAnsi="Arial" w:cs="Arial"/>
                <w:noProof/>
                <w:sz w:val="22"/>
                <w:szCs w:val="22"/>
              </w:rPr>
              <w:t xml:space="preserve"> uprawnion</w:t>
            </w:r>
            <w:r w:rsidRPr="008E2961">
              <w:rPr>
                <w:rFonts w:ascii="Arial" w:hAnsi="Arial" w:cs="Arial" w:hint="eastAsia"/>
                <w:noProof/>
                <w:sz w:val="22"/>
                <w:szCs w:val="22"/>
              </w:rPr>
              <w:t>ą</w:t>
            </w:r>
            <w:r w:rsidRPr="008E2961">
              <w:rPr>
                <w:rFonts w:ascii="Arial" w:hAnsi="Arial" w:cs="Arial"/>
                <w:noProof/>
                <w:sz w:val="22"/>
                <w:szCs w:val="22"/>
              </w:rPr>
              <w:t xml:space="preserve"> do reprezentacji jest / s</w:t>
            </w:r>
            <w:r w:rsidRPr="008E2961">
              <w:rPr>
                <w:rFonts w:ascii="Arial" w:hAnsi="Arial" w:cs="Arial" w:hint="eastAsia"/>
                <w:noProof/>
                <w:sz w:val="22"/>
                <w:szCs w:val="22"/>
              </w:rPr>
              <w:t>ą</w:t>
            </w:r>
            <w:r w:rsidRPr="008E2961">
              <w:rPr>
                <w:rFonts w:ascii="Arial" w:hAnsi="Arial" w:cs="Arial"/>
                <w:noProof/>
                <w:sz w:val="22"/>
                <w:szCs w:val="22"/>
              </w:rPr>
              <w:t xml:space="preserve"> ……………………….......................................................</w:t>
            </w:r>
          </w:p>
          <w:p w14:paraId="6A3BFBD5" w14:textId="4A0B8CE1" w:rsidR="00E702C0" w:rsidRPr="008E2961" w:rsidRDefault="00E702C0" w:rsidP="00922DCC">
            <w:pPr>
              <w:jc w:val="both"/>
              <w:rPr>
                <w:rFonts w:ascii="Arial" w:hAnsi="Arial" w:cs="Arial"/>
                <w:i/>
                <w:noProof/>
                <w:sz w:val="18"/>
                <w:szCs w:val="18"/>
              </w:rPr>
            </w:pPr>
            <w:r w:rsidRPr="008E2961">
              <w:rPr>
                <w:rFonts w:ascii="Arial" w:hAnsi="Arial" w:cs="Arial"/>
                <w:i/>
                <w:noProof/>
                <w:sz w:val="18"/>
                <w:szCs w:val="18"/>
              </w:rPr>
              <w:t xml:space="preserve">                                                                (imi</w:t>
            </w:r>
            <w:r w:rsidRPr="008E2961">
              <w:rPr>
                <w:rFonts w:ascii="Arial" w:hAnsi="Arial" w:cs="Arial" w:hint="eastAsia"/>
                <w:i/>
                <w:noProof/>
                <w:sz w:val="18"/>
                <w:szCs w:val="18"/>
              </w:rPr>
              <w:t>ę</w:t>
            </w:r>
            <w:r w:rsidRPr="008E2961">
              <w:rPr>
                <w:rFonts w:ascii="Arial" w:hAnsi="Arial" w:cs="Arial"/>
                <w:i/>
                <w:noProof/>
                <w:sz w:val="18"/>
                <w:szCs w:val="18"/>
              </w:rPr>
              <w:t xml:space="preserve"> i nazwisko)</w:t>
            </w:r>
          </w:p>
          <w:p w14:paraId="1A391AE2" w14:textId="77777777" w:rsidR="00E702C0" w:rsidRPr="008E2961" w:rsidRDefault="00E702C0" w:rsidP="00922DCC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  <w:p w14:paraId="17CC5CE9" w14:textId="62383259" w:rsidR="007B1015" w:rsidRPr="008E2961" w:rsidRDefault="00E702C0" w:rsidP="00922DCC">
            <w:pPr>
              <w:pStyle w:val="Nagwek4"/>
              <w:ind w:left="0" w:firstLine="0"/>
              <w:rPr>
                <w:rFonts w:cs="Arial"/>
                <w:noProof/>
                <w:sz w:val="22"/>
                <w:szCs w:val="22"/>
              </w:rPr>
            </w:pPr>
            <w:r w:rsidRPr="008E2961">
              <w:rPr>
                <w:rFonts w:cs="Arial"/>
                <w:noProof/>
                <w:sz w:val="22"/>
                <w:szCs w:val="22"/>
              </w:rPr>
              <w:t>W przypa</w:t>
            </w:r>
            <w:r w:rsidR="00EB65C9" w:rsidRPr="008E2961">
              <w:rPr>
                <w:rFonts w:cs="Arial"/>
                <w:noProof/>
                <w:sz w:val="22"/>
                <w:szCs w:val="22"/>
              </w:rPr>
              <w:t>dku wyboru naszej oferty, Umowa</w:t>
            </w:r>
            <w:r w:rsidRPr="008E2961">
              <w:rPr>
                <w:rFonts w:cs="Arial"/>
                <w:noProof/>
                <w:sz w:val="22"/>
                <w:szCs w:val="22"/>
              </w:rPr>
              <w:t xml:space="preserve"> z naszej strony zostanie podpisana przez: </w:t>
            </w:r>
          </w:p>
          <w:p w14:paraId="1BC91749" w14:textId="5B60488E" w:rsidR="00E702C0" w:rsidRPr="008E2961" w:rsidRDefault="00E702C0" w:rsidP="00922DCC">
            <w:pPr>
              <w:pStyle w:val="Nagwek4"/>
              <w:ind w:left="0" w:firstLine="0"/>
              <w:rPr>
                <w:rFonts w:cs="Arial"/>
                <w:noProof/>
                <w:sz w:val="22"/>
                <w:szCs w:val="22"/>
              </w:rPr>
            </w:pPr>
            <w:r w:rsidRPr="008E2961">
              <w:rPr>
                <w:rFonts w:cs="Arial"/>
                <w:b w:val="0"/>
                <w:noProof/>
                <w:sz w:val="22"/>
                <w:szCs w:val="22"/>
              </w:rPr>
              <w:t>..............................................................................................</w:t>
            </w:r>
            <w:r w:rsidRPr="008E2961">
              <w:rPr>
                <w:rFonts w:cs="Arial"/>
                <w:noProof/>
                <w:sz w:val="22"/>
                <w:szCs w:val="22"/>
              </w:rPr>
              <w:t xml:space="preserve">                                                                     </w:t>
            </w:r>
          </w:p>
          <w:p w14:paraId="680F6952" w14:textId="31D70378" w:rsidR="00E702C0" w:rsidRPr="008E2961" w:rsidRDefault="00E702C0" w:rsidP="00DD5525">
            <w:pPr>
              <w:pStyle w:val="Nagwek4"/>
              <w:ind w:left="0" w:firstLine="0"/>
              <w:rPr>
                <w:rFonts w:cs="Arial"/>
                <w:b w:val="0"/>
                <w:i/>
                <w:noProof/>
                <w:sz w:val="18"/>
                <w:szCs w:val="18"/>
              </w:rPr>
            </w:pPr>
            <w:r w:rsidRPr="008E2961">
              <w:rPr>
                <w:rFonts w:cs="Arial"/>
                <w:noProof/>
                <w:sz w:val="18"/>
                <w:szCs w:val="18"/>
              </w:rPr>
              <w:t xml:space="preserve">    </w:t>
            </w:r>
            <w:r w:rsidR="007B1015" w:rsidRPr="008E2961">
              <w:rPr>
                <w:rFonts w:cs="Arial"/>
                <w:noProof/>
                <w:sz w:val="18"/>
                <w:szCs w:val="18"/>
              </w:rPr>
              <w:t xml:space="preserve">                              </w:t>
            </w:r>
            <w:r w:rsidRPr="008E2961">
              <w:rPr>
                <w:rFonts w:cs="Arial"/>
                <w:b w:val="0"/>
                <w:noProof/>
                <w:sz w:val="18"/>
                <w:szCs w:val="18"/>
              </w:rPr>
              <w:t>(</w:t>
            </w:r>
            <w:r w:rsidRPr="008E2961">
              <w:rPr>
                <w:rFonts w:cs="Arial"/>
                <w:b w:val="0"/>
                <w:i/>
                <w:noProof/>
                <w:sz w:val="18"/>
                <w:szCs w:val="18"/>
              </w:rPr>
              <w:t>imi</w:t>
            </w:r>
            <w:r w:rsidRPr="008E2961">
              <w:rPr>
                <w:rFonts w:cs="Arial" w:hint="eastAsia"/>
                <w:b w:val="0"/>
                <w:i/>
                <w:noProof/>
                <w:sz w:val="18"/>
                <w:szCs w:val="18"/>
              </w:rPr>
              <w:t>ę</w:t>
            </w:r>
            <w:r w:rsidRPr="008E2961">
              <w:rPr>
                <w:rFonts w:cs="Arial"/>
                <w:b w:val="0"/>
                <w:i/>
                <w:noProof/>
                <w:sz w:val="18"/>
                <w:szCs w:val="18"/>
              </w:rPr>
              <w:t xml:space="preserve"> i nazwisko)</w:t>
            </w:r>
          </w:p>
        </w:tc>
      </w:tr>
      <w:tr w:rsidR="00E702C0" w:rsidRPr="00DB593A" w14:paraId="345EF968" w14:textId="77777777" w:rsidTr="00955B74">
        <w:trPr>
          <w:trHeight w:val="1969"/>
        </w:trPr>
        <w:tc>
          <w:tcPr>
            <w:tcW w:w="9634" w:type="dxa"/>
            <w:shd w:val="clear" w:color="auto" w:fill="auto"/>
          </w:tcPr>
          <w:p w14:paraId="18BBB16B" w14:textId="48618F8A" w:rsidR="00E702C0" w:rsidRPr="008E2961" w:rsidRDefault="00DD5525" w:rsidP="00922DCC">
            <w:pPr>
              <w:suppressAutoHyphens w:val="0"/>
              <w:spacing w:after="4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E2961">
              <w:rPr>
                <w:rFonts w:ascii="Arial" w:hAnsi="Arial" w:cs="Arial"/>
                <w:b/>
                <w:sz w:val="22"/>
                <w:szCs w:val="22"/>
              </w:rPr>
              <w:t>OFEROWANY PRZEDMIOT ZAMÓWIENIA:</w:t>
            </w:r>
          </w:p>
          <w:p w14:paraId="73920A51" w14:textId="7F82BB00" w:rsidR="00E702C0" w:rsidRPr="009337AA" w:rsidRDefault="00E702C0" w:rsidP="009337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9337AA">
              <w:rPr>
                <w:rFonts w:ascii="Arial" w:hAnsi="Arial" w:cs="Arial"/>
                <w:sz w:val="22"/>
                <w:szCs w:val="22"/>
              </w:rPr>
              <w:t>Przyst</w:t>
            </w:r>
            <w:r w:rsidRPr="009337AA">
              <w:rPr>
                <w:rFonts w:ascii="Arial" w:hAnsi="Arial" w:cs="Arial" w:hint="eastAsia"/>
                <w:sz w:val="22"/>
                <w:szCs w:val="22"/>
              </w:rPr>
              <w:t>ę</w:t>
            </w:r>
            <w:r w:rsidRPr="009337AA">
              <w:rPr>
                <w:rFonts w:ascii="Arial" w:hAnsi="Arial" w:cs="Arial"/>
                <w:sz w:val="22"/>
                <w:szCs w:val="22"/>
              </w:rPr>
              <w:t>puj</w:t>
            </w:r>
            <w:r w:rsidRPr="009337AA">
              <w:rPr>
                <w:rFonts w:ascii="Arial" w:hAnsi="Arial" w:cs="Arial" w:hint="eastAsia"/>
                <w:sz w:val="22"/>
                <w:szCs w:val="22"/>
              </w:rPr>
              <w:t>ą</w:t>
            </w:r>
            <w:r w:rsidRPr="009337AA">
              <w:rPr>
                <w:rFonts w:ascii="Arial" w:hAnsi="Arial" w:cs="Arial"/>
                <w:sz w:val="22"/>
                <w:szCs w:val="22"/>
              </w:rPr>
              <w:t>c do post</w:t>
            </w:r>
            <w:r w:rsidRPr="009337AA">
              <w:rPr>
                <w:rFonts w:ascii="Arial" w:hAnsi="Arial" w:cs="Arial" w:hint="eastAsia"/>
                <w:sz w:val="22"/>
                <w:szCs w:val="22"/>
              </w:rPr>
              <w:t>ę</w:t>
            </w:r>
            <w:r w:rsidRPr="009337AA">
              <w:rPr>
                <w:rFonts w:ascii="Arial" w:hAnsi="Arial" w:cs="Arial"/>
                <w:sz w:val="22"/>
                <w:szCs w:val="22"/>
              </w:rPr>
              <w:t>powania o udzielenie zamów</w:t>
            </w:r>
            <w:r w:rsidR="00A063D3" w:rsidRPr="009337AA">
              <w:rPr>
                <w:rFonts w:ascii="Arial" w:hAnsi="Arial" w:cs="Arial"/>
                <w:sz w:val="22"/>
                <w:szCs w:val="22"/>
              </w:rPr>
              <w:t xml:space="preserve">ienia publicznego prowadzonego </w:t>
            </w:r>
            <w:r w:rsidRPr="009337AA">
              <w:rPr>
                <w:rFonts w:ascii="Arial" w:hAnsi="Arial" w:cs="Arial"/>
                <w:sz w:val="22"/>
                <w:szCs w:val="22"/>
              </w:rPr>
              <w:t>w trybie podstawowym bez możliwości negocjacji na</w:t>
            </w:r>
            <w:r w:rsidR="00261ED3" w:rsidRPr="00C1177E">
              <w:rPr>
                <w:rFonts w:ascii="Arial" w:hAnsi="Arial" w:cs="Arial"/>
                <w:sz w:val="22"/>
                <w:szCs w:val="22"/>
              </w:rPr>
              <w:t>:</w:t>
            </w:r>
            <w:r w:rsidRPr="00C1177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337AA" w:rsidRPr="009337AA">
              <w:rPr>
                <w:rFonts w:ascii="Arial" w:hAnsi="Arial" w:cs="Arial"/>
                <w:b/>
                <w:bCs/>
                <w:sz w:val="22"/>
                <w:szCs w:val="22"/>
              </w:rPr>
              <w:t>Przedłużenie licencji SAS wraz ze standardowym wsparciem technicznym producenta oraz wsparciem Wykonawcy</w:t>
            </w:r>
            <w:r w:rsidR="009337A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9337AA">
              <w:rPr>
                <w:rFonts w:ascii="Arial" w:hAnsi="Arial" w:cs="Arial"/>
                <w:sz w:val="22"/>
                <w:szCs w:val="22"/>
              </w:rPr>
              <w:t>oferujemy realizacj</w:t>
            </w:r>
            <w:r w:rsidRPr="009337AA">
              <w:rPr>
                <w:rFonts w:ascii="Arial" w:hAnsi="Arial" w:cs="Arial" w:hint="eastAsia"/>
                <w:sz w:val="22"/>
                <w:szCs w:val="22"/>
              </w:rPr>
              <w:t>ę</w:t>
            </w:r>
            <w:r w:rsidRPr="009337AA">
              <w:rPr>
                <w:rFonts w:ascii="Arial" w:hAnsi="Arial" w:cs="Arial"/>
                <w:sz w:val="22"/>
                <w:szCs w:val="22"/>
              </w:rPr>
              <w:t xml:space="preserve"> przedmiotu zamówienia na warunkach opisanych w Specyfikacji Warunków Zamówienia (SWZ) oraz na warunkach okre</w:t>
            </w:r>
            <w:r w:rsidRPr="009337AA">
              <w:rPr>
                <w:rFonts w:ascii="Arial" w:hAnsi="Arial" w:cs="Arial" w:hint="eastAsia"/>
                <w:sz w:val="22"/>
                <w:szCs w:val="22"/>
              </w:rPr>
              <w:t>ś</w:t>
            </w:r>
            <w:r w:rsidRPr="009337AA">
              <w:rPr>
                <w:rFonts w:ascii="Arial" w:hAnsi="Arial" w:cs="Arial"/>
                <w:sz w:val="22"/>
                <w:szCs w:val="22"/>
              </w:rPr>
              <w:t>lonych w niniejszej ofercie.</w:t>
            </w:r>
          </w:p>
          <w:p w14:paraId="44A2CB53" w14:textId="77777777" w:rsidR="00E702C0" w:rsidRPr="008E2961" w:rsidRDefault="00E702C0" w:rsidP="007207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2C0" w:rsidRPr="00DB593A" w14:paraId="7A37EF33" w14:textId="77777777" w:rsidTr="00955B74">
        <w:trPr>
          <w:trHeight w:val="268"/>
        </w:trPr>
        <w:tc>
          <w:tcPr>
            <w:tcW w:w="9634" w:type="dxa"/>
            <w:shd w:val="clear" w:color="auto" w:fill="auto"/>
          </w:tcPr>
          <w:p w14:paraId="20951F63" w14:textId="77777777" w:rsidR="00E83188" w:rsidRPr="008E2961" w:rsidRDefault="00E83188" w:rsidP="003C4DEC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8E2961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CA</w:t>
            </w:r>
            <w:r w:rsidRPr="008E2961">
              <w:rPr>
                <w:rFonts w:ascii="Arial" w:hAnsi="Arial" w:cs="Arial" w:hint="eastAsia"/>
                <w:b/>
                <w:bCs/>
                <w:sz w:val="22"/>
                <w:szCs w:val="22"/>
                <w:lang w:eastAsia="pl-PL"/>
              </w:rPr>
              <w:t>Ł</w:t>
            </w:r>
            <w:r w:rsidRPr="008E2961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KOWITA MAKSYMALNA WARTO</w:t>
            </w:r>
            <w:r w:rsidRPr="008E2961">
              <w:rPr>
                <w:rFonts w:ascii="Arial" w:hAnsi="Arial" w:cs="Arial" w:hint="eastAsia"/>
                <w:b/>
                <w:bCs/>
                <w:sz w:val="22"/>
                <w:szCs w:val="22"/>
                <w:lang w:eastAsia="pl-PL"/>
              </w:rPr>
              <w:t>ŚĆ</w:t>
            </w:r>
            <w:r w:rsidRPr="008E2961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 xml:space="preserve"> ZAMÓWIENIA</w:t>
            </w:r>
          </w:p>
          <w:p w14:paraId="3A92E4D9" w14:textId="7F02C5C5" w:rsidR="00E702C0" w:rsidRPr="008E2961" w:rsidRDefault="00E702C0" w:rsidP="00922DCC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  <w:p w14:paraId="7ACA9C38" w14:textId="77777777" w:rsidR="00707A2C" w:rsidRPr="00CF6B88" w:rsidRDefault="00707A2C" w:rsidP="00707A2C">
            <w:pPr>
              <w:suppressAutoHyphens w:val="0"/>
              <w:ind w:left="67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CF6B88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eastAsia="pl-PL"/>
              </w:rPr>
              <w:t>CENA OFERTY:</w:t>
            </w:r>
          </w:p>
          <w:p w14:paraId="49D7FE6A" w14:textId="77777777" w:rsidR="00707A2C" w:rsidRPr="00CF6B88" w:rsidRDefault="00707A2C" w:rsidP="00707A2C">
            <w:pPr>
              <w:suppressAutoHyphens w:val="0"/>
              <w:ind w:left="67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eastAsia="pl-PL"/>
              </w:rPr>
            </w:pPr>
            <w:r w:rsidRPr="00CF6B88">
              <w:rPr>
                <w:rFonts w:ascii="Arial" w:hAnsi="Arial" w:cs="Arial"/>
                <w:color w:val="000000" w:themeColor="text1"/>
                <w:sz w:val="22"/>
                <w:szCs w:val="22"/>
                <w:lang w:eastAsia="pl-PL"/>
              </w:rPr>
              <w:t>Niniejszym oferuję realizację przedmiotu zamówienia za łączną cenę, która wynosi: ……………… zł brutto, (słownie ………………………………………… złotych), obliczoną zgodnie z tabelą poniżej:</w:t>
            </w:r>
          </w:p>
          <w:tbl>
            <w:tblPr>
              <w:tblStyle w:val="Tabela-Siatka"/>
              <w:tblW w:w="8927" w:type="dxa"/>
              <w:tblInd w:w="169" w:type="dxa"/>
              <w:tblLayout w:type="fixed"/>
              <w:tblLook w:val="04A0" w:firstRow="1" w:lastRow="0" w:firstColumn="1" w:lastColumn="0" w:noHBand="0" w:noVBand="1"/>
            </w:tblPr>
            <w:tblGrid>
              <w:gridCol w:w="425"/>
              <w:gridCol w:w="1559"/>
              <w:gridCol w:w="990"/>
              <w:gridCol w:w="1559"/>
              <w:gridCol w:w="1417"/>
              <w:gridCol w:w="1559"/>
              <w:gridCol w:w="1418"/>
            </w:tblGrid>
            <w:tr w:rsidR="00486D78" w:rsidRPr="00BD0CB7" w14:paraId="0A15DA50" w14:textId="77777777" w:rsidTr="00DB260C">
              <w:trPr>
                <w:trHeight w:val="487"/>
              </w:trPr>
              <w:tc>
                <w:tcPr>
                  <w:tcW w:w="425" w:type="dxa"/>
                </w:tcPr>
                <w:p w14:paraId="48A13FAC" w14:textId="3F4CD15E" w:rsidR="00486D78" w:rsidRDefault="00486D78" w:rsidP="00D66AC8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  <w:p w14:paraId="48AF9AD8" w14:textId="3CF02DE8" w:rsidR="00486D78" w:rsidRPr="00AD5375" w:rsidRDefault="00486D78" w:rsidP="00D66AC8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2549" w:type="dxa"/>
                  <w:gridSpan w:val="2"/>
                  <w:vAlign w:val="center"/>
                </w:tcPr>
                <w:p w14:paraId="75640FEB" w14:textId="60160AF7" w:rsidR="00486D78" w:rsidRPr="00AD5375" w:rsidRDefault="00486D78" w:rsidP="00D66AC8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AD5375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Przedmiot zamówienia</w:t>
                  </w:r>
                </w:p>
              </w:tc>
              <w:tc>
                <w:tcPr>
                  <w:tcW w:w="1559" w:type="dxa"/>
                  <w:vAlign w:val="center"/>
                </w:tcPr>
                <w:p w14:paraId="1AC3A1F6" w14:textId="42AC2F47" w:rsidR="00486D78" w:rsidRPr="00AD5375" w:rsidRDefault="00486D78" w:rsidP="00D66AC8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Jednostka miary</w:t>
                  </w:r>
                </w:p>
              </w:tc>
              <w:tc>
                <w:tcPr>
                  <w:tcW w:w="1417" w:type="dxa"/>
                </w:tcPr>
                <w:p w14:paraId="016F38F0" w14:textId="77777777" w:rsidR="00486D78" w:rsidRDefault="00486D78" w:rsidP="00D66AC8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  <w:p w14:paraId="0ABBBCEE" w14:textId="1B78B973" w:rsidR="00486D78" w:rsidRPr="00AD5375" w:rsidRDefault="00486D78" w:rsidP="00D66AC8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Wolumen </w:t>
                  </w:r>
                </w:p>
              </w:tc>
              <w:tc>
                <w:tcPr>
                  <w:tcW w:w="1559" w:type="dxa"/>
                </w:tcPr>
                <w:p w14:paraId="39236127" w14:textId="2405B9F5" w:rsidR="00486D78" w:rsidRPr="00AD5375" w:rsidRDefault="00486D78" w:rsidP="00D66AC8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AD5375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Cena jednostkowa brutto w PLN</w:t>
                  </w:r>
                </w:p>
              </w:tc>
              <w:tc>
                <w:tcPr>
                  <w:tcW w:w="1418" w:type="dxa"/>
                </w:tcPr>
                <w:p w14:paraId="12BEC4DB" w14:textId="77777777" w:rsidR="00486D78" w:rsidRPr="00AD5375" w:rsidRDefault="00486D78" w:rsidP="00D66AC8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AD5375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Wartość brutto w PLN</w:t>
                  </w:r>
                </w:p>
                <w:p w14:paraId="3B92CED7" w14:textId="0DED4C30" w:rsidR="00486D78" w:rsidRPr="00AD5375" w:rsidRDefault="00486D78" w:rsidP="00D66AC8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486D78" w:rsidRPr="00BD0CB7" w14:paraId="6D2AE750" w14:textId="77777777" w:rsidTr="00DB260C">
              <w:trPr>
                <w:trHeight w:val="43"/>
              </w:trPr>
              <w:tc>
                <w:tcPr>
                  <w:tcW w:w="425" w:type="dxa"/>
                </w:tcPr>
                <w:p w14:paraId="6BE16D35" w14:textId="77777777" w:rsidR="00486D78" w:rsidRPr="00AD5375" w:rsidRDefault="00486D78" w:rsidP="00D66AC8">
                  <w:pPr>
                    <w:jc w:val="center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549" w:type="dxa"/>
                  <w:gridSpan w:val="2"/>
                  <w:vAlign w:val="center"/>
                </w:tcPr>
                <w:p w14:paraId="4EC40BC8" w14:textId="0B1CD343" w:rsidR="00486D78" w:rsidRPr="00AD5375" w:rsidRDefault="00486D78" w:rsidP="00D66AC8">
                  <w:pPr>
                    <w:jc w:val="center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AD5375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1559" w:type="dxa"/>
                  <w:vAlign w:val="center"/>
                </w:tcPr>
                <w:p w14:paraId="5204CE6C" w14:textId="7A413D98" w:rsidR="00486D78" w:rsidRPr="00AD5375" w:rsidRDefault="00486D78" w:rsidP="00D66AC8">
                  <w:pPr>
                    <w:jc w:val="center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AD5375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417" w:type="dxa"/>
                </w:tcPr>
                <w:p w14:paraId="42769F35" w14:textId="14E97AE8" w:rsidR="00486D78" w:rsidRDefault="00DB260C" w:rsidP="00D66AC8">
                  <w:pPr>
                    <w:jc w:val="center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1559" w:type="dxa"/>
                  <w:vAlign w:val="center"/>
                </w:tcPr>
                <w:p w14:paraId="4C64B2C4" w14:textId="5E815DDF" w:rsidR="00486D78" w:rsidRPr="00AD5375" w:rsidRDefault="00DB260C" w:rsidP="00D66AC8">
                  <w:pPr>
                    <w:jc w:val="center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1418" w:type="dxa"/>
                </w:tcPr>
                <w:p w14:paraId="609C746A" w14:textId="23FB1678" w:rsidR="00486D78" w:rsidRPr="00AD5375" w:rsidRDefault="00DB260C" w:rsidP="00D66AC8">
                  <w:pPr>
                    <w:jc w:val="center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E</w:t>
                  </w:r>
                </w:p>
              </w:tc>
            </w:tr>
            <w:tr w:rsidR="00486D78" w:rsidRPr="00BD0CB7" w14:paraId="1B89E246" w14:textId="77777777" w:rsidTr="00DB260C">
              <w:trPr>
                <w:trHeight w:val="106"/>
              </w:trPr>
              <w:tc>
                <w:tcPr>
                  <w:tcW w:w="425" w:type="dxa"/>
                </w:tcPr>
                <w:p w14:paraId="4072C196" w14:textId="0A73629E" w:rsidR="00486D78" w:rsidRDefault="00486D78" w:rsidP="00D66AC8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2549" w:type="dxa"/>
                  <w:gridSpan w:val="2"/>
                  <w:vAlign w:val="center"/>
                </w:tcPr>
                <w:p w14:paraId="66EDED90" w14:textId="2EC6F549" w:rsidR="00486D78" w:rsidRPr="00AD5375" w:rsidRDefault="00486D78" w:rsidP="00224F93">
                  <w:pP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</w:pPr>
                  <w:r w:rsidRPr="00486D78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Zapewnienie przedłużenia licencji SAS wraz ze standardowym wsparciem technicznym producenta (licencji wskazanych w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pkt 3.1.1 SWZ</w:t>
                  </w:r>
                  <w:r w:rsidRPr="00486D78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),  dla środowisk produkcyjnego i testowego Zamawiającego, na okres od 1.02.2025 do dnia 31.01.2026</w:t>
                  </w:r>
                </w:p>
              </w:tc>
              <w:tc>
                <w:tcPr>
                  <w:tcW w:w="1559" w:type="dxa"/>
                  <w:vAlign w:val="center"/>
                </w:tcPr>
                <w:p w14:paraId="50BFA1E6" w14:textId="6390888E" w:rsidR="00486D78" w:rsidRPr="00AD5375" w:rsidRDefault="00486D78" w:rsidP="00D66AC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usługa </w:t>
                  </w:r>
                </w:p>
              </w:tc>
              <w:tc>
                <w:tcPr>
                  <w:tcW w:w="1417" w:type="dxa"/>
                </w:tcPr>
                <w:p w14:paraId="2D853C56" w14:textId="77777777" w:rsidR="00486D78" w:rsidRDefault="00486D78" w:rsidP="00D66AC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  <w:p w14:paraId="228571A4" w14:textId="77777777" w:rsidR="00486D78" w:rsidRDefault="00486D78" w:rsidP="00D66AC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  <w:p w14:paraId="72727F6C" w14:textId="77777777" w:rsidR="00486D78" w:rsidRDefault="00486D78" w:rsidP="00D66AC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  <w:p w14:paraId="6C777A29" w14:textId="77777777" w:rsidR="00486D78" w:rsidRDefault="00486D78" w:rsidP="00D66AC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  <w:p w14:paraId="28E31FC4" w14:textId="77777777" w:rsidR="00486D78" w:rsidRDefault="00486D78" w:rsidP="00D66AC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  <w:p w14:paraId="409A76B2" w14:textId="3E96590D" w:rsidR="00486D78" w:rsidRPr="00AD5375" w:rsidRDefault="00486D78" w:rsidP="00D66AC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1</w:t>
                  </w:r>
                </w:p>
              </w:tc>
              <w:tc>
                <w:tcPr>
                  <w:tcW w:w="1559" w:type="dxa"/>
                </w:tcPr>
                <w:p w14:paraId="5E122FBF" w14:textId="5067FE7A" w:rsidR="00486D78" w:rsidRPr="00AD5375" w:rsidRDefault="00486D78" w:rsidP="00D66AC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418" w:type="dxa"/>
                </w:tcPr>
                <w:p w14:paraId="000A05B7" w14:textId="77777777" w:rsidR="00486D78" w:rsidRPr="00AD5375" w:rsidRDefault="00486D78" w:rsidP="00D66AC8">
                  <w:pPr>
                    <w:ind w:right="95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486D78" w:rsidRPr="00BD0CB7" w14:paraId="2DFC54F2" w14:textId="77777777" w:rsidTr="00DB260C">
              <w:trPr>
                <w:trHeight w:val="106"/>
              </w:trPr>
              <w:tc>
                <w:tcPr>
                  <w:tcW w:w="425" w:type="dxa"/>
                </w:tcPr>
                <w:p w14:paraId="7B943C44" w14:textId="6848EA1F" w:rsidR="00486D78" w:rsidRDefault="00486D78" w:rsidP="00D66AC8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2549" w:type="dxa"/>
                  <w:gridSpan w:val="2"/>
                  <w:vAlign w:val="center"/>
                </w:tcPr>
                <w:p w14:paraId="25B4926C" w14:textId="113F1372" w:rsidR="00486D78" w:rsidRDefault="00486D78" w:rsidP="00E1550C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486D78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Realizacja prac związanych z modyfikacjami i konsultacjami dotyczącymi Platformy Analitycznej SAS BI w UKNF.  </w:t>
                  </w:r>
                </w:p>
              </w:tc>
              <w:tc>
                <w:tcPr>
                  <w:tcW w:w="1559" w:type="dxa"/>
                  <w:vAlign w:val="center"/>
                </w:tcPr>
                <w:p w14:paraId="1B620211" w14:textId="3AD3957D" w:rsidR="00486D78" w:rsidRPr="00AD5375" w:rsidDel="00E105C7" w:rsidRDefault="00486D78" w:rsidP="00D66AC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roboczogodzina </w:t>
                  </w:r>
                </w:p>
              </w:tc>
              <w:tc>
                <w:tcPr>
                  <w:tcW w:w="1417" w:type="dxa"/>
                </w:tcPr>
                <w:p w14:paraId="47569845" w14:textId="77777777" w:rsidR="00486D78" w:rsidRPr="00E145F2" w:rsidRDefault="00486D78" w:rsidP="00D66AC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5424EC97" w14:textId="77777777" w:rsidR="00486D78" w:rsidRPr="00E145F2" w:rsidRDefault="00486D78" w:rsidP="00D66AC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75CF1841" w14:textId="6BDB38F4" w:rsidR="00486D78" w:rsidRPr="00E145F2" w:rsidRDefault="00486D78" w:rsidP="00D66AC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145F2">
                    <w:rPr>
                      <w:rFonts w:ascii="Arial" w:hAnsi="Arial" w:cs="Arial"/>
                      <w:sz w:val="18"/>
                      <w:szCs w:val="18"/>
                    </w:rPr>
                    <w:t>400</w:t>
                  </w:r>
                </w:p>
              </w:tc>
              <w:tc>
                <w:tcPr>
                  <w:tcW w:w="1559" w:type="dxa"/>
                </w:tcPr>
                <w:p w14:paraId="19F60EEF" w14:textId="003113BE" w:rsidR="00486D78" w:rsidRPr="00E145F2" w:rsidRDefault="00486D78" w:rsidP="00D66AC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</w:tcPr>
                <w:p w14:paraId="0FA7A89D" w14:textId="77777777" w:rsidR="00486D78" w:rsidRPr="00E145F2" w:rsidRDefault="00486D78" w:rsidP="00D66AC8">
                  <w:pPr>
                    <w:ind w:right="95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486D78" w:rsidRPr="00BD0CB7" w14:paraId="08168811" w14:textId="77777777" w:rsidTr="00DB260C">
              <w:trPr>
                <w:trHeight w:val="106"/>
              </w:trPr>
              <w:tc>
                <w:tcPr>
                  <w:tcW w:w="425" w:type="dxa"/>
                </w:tcPr>
                <w:p w14:paraId="57B2F7F7" w14:textId="4F3AC3EF" w:rsidR="00486D78" w:rsidRDefault="00486D78" w:rsidP="00D66AC8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14:paraId="6013C614" w14:textId="77777777" w:rsidR="00486D78" w:rsidRPr="00E145F2" w:rsidRDefault="00486D78" w:rsidP="008E262D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525" w:type="dxa"/>
                  <w:gridSpan w:val="4"/>
                  <w:vAlign w:val="center"/>
                </w:tcPr>
                <w:p w14:paraId="329F47C3" w14:textId="108BD915" w:rsidR="00486D78" w:rsidRPr="00E145F2" w:rsidRDefault="00486D78" w:rsidP="008E262D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</w:tcPr>
                <w:p w14:paraId="2390E10D" w14:textId="77777777" w:rsidR="00486D78" w:rsidRPr="00E145F2" w:rsidRDefault="00486D78" w:rsidP="00D66AC8">
                  <w:pPr>
                    <w:ind w:right="95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6B9ECBC" w14:textId="77777777" w:rsidR="00486D78" w:rsidRDefault="00486D78" w:rsidP="009547F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1328C66" w14:textId="45772457" w:rsidR="00634813" w:rsidRPr="004A1E47" w:rsidRDefault="00486D78" w:rsidP="009547F4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A1E4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Kryterium </w:t>
            </w:r>
            <w:proofErr w:type="spellStart"/>
            <w:r w:rsidRPr="004A1E47">
              <w:rPr>
                <w:rFonts w:ascii="Arial" w:hAnsi="Arial" w:cs="Arial"/>
                <w:b/>
                <w:bCs/>
                <w:sz w:val="22"/>
                <w:szCs w:val="22"/>
              </w:rPr>
              <w:t>pozacenowe</w:t>
            </w:r>
            <w:proofErr w:type="spellEnd"/>
            <w:r w:rsidRPr="004A1E4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  <w:p w14:paraId="5C152367" w14:textId="7F44234C" w:rsidR="00E83188" w:rsidRPr="00BC44CC" w:rsidRDefault="00486D78" w:rsidP="008C5092">
            <w:pPr>
              <w:suppressAutoHyphens w:val="0"/>
              <w:ind w:left="67"/>
              <w:rPr>
                <w:rFonts w:ascii="Arial" w:hAnsi="Arial" w:cs="Arial"/>
                <w:bCs/>
                <w:sz w:val="22"/>
                <w:szCs w:val="22"/>
                <w:lang w:eastAsia="pl-PL"/>
              </w:rPr>
            </w:pPr>
            <w:r w:rsidRPr="00DB260C">
              <w:rPr>
                <w:rFonts w:ascii="Arial" w:hAnsi="Arial" w:cs="Arial"/>
                <w:sz w:val="22"/>
                <w:szCs w:val="22"/>
              </w:rPr>
              <w:t xml:space="preserve">Czas na przyjęcie zlecenia na usługi modyfikacji </w:t>
            </w:r>
            <w:r w:rsidR="00843584">
              <w:rPr>
                <w:rFonts w:ascii="Arial" w:hAnsi="Arial" w:cs="Arial"/>
                <w:sz w:val="22"/>
                <w:szCs w:val="22"/>
              </w:rPr>
              <w:t>S</w:t>
            </w:r>
            <w:r w:rsidRPr="00DB260C">
              <w:rPr>
                <w:rFonts w:ascii="Arial" w:hAnsi="Arial" w:cs="Arial"/>
                <w:sz w:val="22"/>
                <w:szCs w:val="22"/>
              </w:rPr>
              <w:t>ystemu i konsultacji wynosi………………*</w:t>
            </w:r>
            <w:r w:rsidR="00CB4A84">
              <w:rPr>
                <w:rFonts w:ascii="Arial" w:hAnsi="Arial" w:cs="Arial"/>
                <w:sz w:val="22"/>
                <w:szCs w:val="22"/>
              </w:rPr>
              <w:t xml:space="preserve"> dni roboczych liczony od dnia otrzymania zlecenia. </w:t>
            </w:r>
          </w:p>
          <w:p w14:paraId="7BB81C58" w14:textId="77777777" w:rsidR="00CB4A84" w:rsidRDefault="00CB4A84" w:rsidP="00CB4A84">
            <w:pPr>
              <w:pStyle w:val="Default"/>
              <w:jc w:val="both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14:paraId="01E54837" w14:textId="520DEFDF" w:rsidR="00CB4A84" w:rsidRPr="00DB260C" w:rsidRDefault="00CB4A84" w:rsidP="00CB4A84">
            <w:pPr>
              <w:pStyle w:val="Defaul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B26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*</w:t>
            </w:r>
            <w:r w:rsidRPr="00DB260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Należy odpowiednio uzupełnić </w:t>
            </w:r>
          </w:p>
          <w:p w14:paraId="1853E209" w14:textId="77777777" w:rsidR="00CB4A84" w:rsidRPr="00E145F2" w:rsidRDefault="00CB4A84" w:rsidP="00DC787C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AE061C7" w14:textId="6BC24EBF" w:rsidR="00E702C0" w:rsidRPr="00E145F2" w:rsidRDefault="00E702C0" w:rsidP="00DC787C">
            <w:pPr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145F2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145F2">
              <w:rPr>
                <w:rFonts w:ascii="Arial" w:hAnsi="Arial" w:cs="Arial" w:hint="eastAsia"/>
                <w:b/>
                <w:sz w:val="22"/>
                <w:szCs w:val="22"/>
              </w:rPr>
              <w:t>Ś</w:t>
            </w:r>
            <w:r w:rsidR="00DC787C" w:rsidRPr="00E145F2">
              <w:rPr>
                <w:rFonts w:ascii="Arial" w:hAnsi="Arial" w:cs="Arial"/>
                <w:b/>
                <w:sz w:val="22"/>
                <w:szCs w:val="22"/>
              </w:rPr>
              <w:t>WIADCZENIA:</w:t>
            </w:r>
          </w:p>
          <w:p w14:paraId="3D13FE90" w14:textId="2E411753" w:rsidR="00E702C0" w:rsidRPr="00D66AC8" w:rsidRDefault="00E702C0" w:rsidP="00CB6BB1">
            <w:pPr>
              <w:pStyle w:val="Tekstpodstawowywcity2"/>
              <w:numPr>
                <w:ilvl w:val="0"/>
                <w:numId w:val="29"/>
              </w:numPr>
              <w:tabs>
                <w:tab w:val="left" w:pos="459"/>
              </w:tabs>
              <w:suppressAutoHyphens w:val="0"/>
              <w:spacing w:after="0"/>
              <w:ind w:left="313" w:hanging="313"/>
              <w:rPr>
                <w:rFonts w:cs="Arial"/>
                <w:sz w:val="22"/>
                <w:szCs w:val="22"/>
              </w:rPr>
            </w:pPr>
            <w:r w:rsidRPr="00D66AC8">
              <w:rPr>
                <w:rFonts w:cs="Arial"/>
                <w:sz w:val="22"/>
                <w:szCs w:val="22"/>
              </w:rPr>
              <w:t>zamówienie zostanie zrealizowane w terminach okre</w:t>
            </w:r>
            <w:r w:rsidRPr="00D66AC8">
              <w:rPr>
                <w:rFonts w:cs="Arial" w:hint="eastAsia"/>
                <w:sz w:val="22"/>
                <w:szCs w:val="22"/>
              </w:rPr>
              <w:t>ś</w:t>
            </w:r>
            <w:r w:rsidRPr="00D66AC8">
              <w:rPr>
                <w:rFonts w:cs="Arial"/>
                <w:sz w:val="22"/>
                <w:szCs w:val="22"/>
              </w:rPr>
              <w:t xml:space="preserve">lonych w SWZ oraz projekcie </w:t>
            </w:r>
            <w:r w:rsidR="00EB65C9" w:rsidRPr="00D66AC8">
              <w:rPr>
                <w:rFonts w:cs="Arial"/>
                <w:sz w:val="22"/>
                <w:szCs w:val="22"/>
              </w:rPr>
              <w:t>Umowy</w:t>
            </w:r>
            <w:r w:rsidRPr="00D66AC8">
              <w:rPr>
                <w:rFonts w:cs="Arial"/>
                <w:sz w:val="22"/>
                <w:szCs w:val="22"/>
              </w:rPr>
              <w:t>;</w:t>
            </w:r>
          </w:p>
          <w:p w14:paraId="4319AA1C" w14:textId="77777777" w:rsidR="00E702C0" w:rsidRPr="00D66AC8" w:rsidRDefault="00E702C0" w:rsidP="00CB6BB1">
            <w:pPr>
              <w:pStyle w:val="Tekstpodstawowywcity2"/>
              <w:numPr>
                <w:ilvl w:val="0"/>
                <w:numId w:val="29"/>
              </w:numPr>
              <w:tabs>
                <w:tab w:val="left" w:pos="459"/>
              </w:tabs>
              <w:suppressAutoHyphens w:val="0"/>
              <w:spacing w:after="0"/>
              <w:ind w:left="313" w:hanging="313"/>
              <w:rPr>
                <w:rFonts w:cs="Arial"/>
                <w:sz w:val="22"/>
                <w:szCs w:val="22"/>
              </w:rPr>
            </w:pPr>
            <w:r w:rsidRPr="00D66AC8">
              <w:rPr>
                <w:rFonts w:cs="Arial"/>
                <w:sz w:val="22"/>
                <w:szCs w:val="22"/>
              </w:rPr>
              <w:t>w cenie naszej oferty zosta</w:t>
            </w:r>
            <w:r w:rsidRPr="00D66AC8">
              <w:rPr>
                <w:rFonts w:cs="Arial" w:hint="eastAsia"/>
                <w:sz w:val="22"/>
                <w:szCs w:val="22"/>
              </w:rPr>
              <w:t>ł</w:t>
            </w:r>
            <w:r w:rsidRPr="00D66AC8">
              <w:rPr>
                <w:rFonts w:cs="Arial"/>
                <w:sz w:val="22"/>
                <w:szCs w:val="22"/>
              </w:rPr>
              <w:t>y uwzgl</w:t>
            </w:r>
            <w:r w:rsidRPr="00D66AC8">
              <w:rPr>
                <w:rFonts w:cs="Arial" w:hint="eastAsia"/>
                <w:sz w:val="22"/>
                <w:szCs w:val="22"/>
              </w:rPr>
              <w:t>ę</w:t>
            </w:r>
            <w:r w:rsidRPr="00D66AC8">
              <w:rPr>
                <w:rFonts w:cs="Arial"/>
                <w:sz w:val="22"/>
                <w:szCs w:val="22"/>
              </w:rPr>
              <w:t>dnione wszystkie koszty wykonania zamówienia;</w:t>
            </w:r>
          </w:p>
          <w:p w14:paraId="4A9FDF2B" w14:textId="4E20BDD2" w:rsidR="00E702C0" w:rsidRPr="00D66AC8" w:rsidRDefault="00E702C0" w:rsidP="00CB6BB1">
            <w:pPr>
              <w:pStyle w:val="Tekstpodstawowywcity2"/>
              <w:numPr>
                <w:ilvl w:val="0"/>
                <w:numId w:val="29"/>
              </w:numPr>
              <w:tabs>
                <w:tab w:val="left" w:pos="459"/>
              </w:tabs>
              <w:suppressAutoHyphens w:val="0"/>
              <w:spacing w:after="0"/>
              <w:ind w:left="313" w:hanging="313"/>
              <w:rPr>
                <w:rFonts w:cs="Arial"/>
                <w:sz w:val="22"/>
                <w:szCs w:val="22"/>
              </w:rPr>
            </w:pPr>
            <w:r w:rsidRPr="00D66AC8">
              <w:rPr>
                <w:rFonts w:cs="Arial"/>
                <w:sz w:val="22"/>
                <w:szCs w:val="22"/>
              </w:rPr>
              <w:t>zapoznali</w:t>
            </w:r>
            <w:r w:rsidRPr="00D66AC8">
              <w:rPr>
                <w:rFonts w:cs="Arial" w:hint="eastAsia"/>
                <w:sz w:val="22"/>
                <w:szCs w:val="22"/>
              </w:rPr>
              <w:t>ś</w:t>
            </w:r>
            <w:r w:rsidRPr="00D66AC8">
              <w:rPr>
                <w:rFonts w:cs="Arial"/>
                <w:sz w:val="22"/>
                <w:szCs w:val="22"/>
              </w:rPr>
              <w:t>my si</w:t>
            </w:r>
            <w:r w:rsidRPr="00D66AC8">
              <w:rPr>
                <w:rFonts w:cs="Arial" w:hint="eastAsia"/>
                <w:sz w:val="22"/>
                <w:szCs w:val="22"/>
              </w:rPr>
              <w:t>ę</w:t>
            </w:r>
            <w:r w:rsidRPr="00D66AC8">
              <w:rPr>
                <w:rFonts w:cs="Arial"/>
                <w:sz w:val="22"/>
                <w:szCs w:val="22"/>
              </w:rPr>
              <w:t xml:space="preserve"> z tre</w:t>
            </w:r>
            <w:r w:rsidRPr="00D66AC8">
              <w:rPr>
                <w:rFonts w:cs="Arial" w:hint="eastAsia"/>
                <w:sz w:val="22"/>
                <w:szCs w:val="22"/>
              </w:rPr>
              <w:t>ś</w:t>
            </w:r>
            <w:r w:rsidRPr="00D66AC8">
              <w:rPr>
                <w:rFonts w:cs="Arial"/>
                <w:sz w:val="22"/>
                <w:szCs w:val="22"/>
              </w:rPr>
              <w:t>ci</w:t>
            </w:r>
            <w:r w:rsidRPr="00D66AC8">
              <w:rPr>
                <w:rFonts w:cs="Arial" w:hint="eastAsia"/>
                <w:sz w:val="22"/>
                <w:szCs w:val="22"/>
              </w:rPr>
              <w:t>ą</w:t>
            </w:r>
            <w:r w:rsidRPr="00D66AC8">
              <w:rPr>
                <w:rFonts w:cs="Arial"/>
                <w:sz w:val="22"/>
                <w:szCs w:val="22"/>
              </w:rPr>
              <w:t xml:space="preserve"> SWZ oraz Projektem </w:t>
            </w:r>
            <w:r w:rsidR="00EB65C9" w:rsidRPr="00D66AC8">
              <w:rPr>
                <w:rFonts w:cs="Arial"/>
                <w:sz w:val="22"/>
                <w:szCs w:val="22"/>
              </w:rPr>
              <w:t>Umowy</w:t>
            </w:r>
            <w:r w:rsidRPr="00D66AC8">
              <w:rPr>
                <w:rFonts w:cs="Arial"/>
                <w:sz w:val="22"/>
                <w:szCs w:val="22"/>
              </w:rPr>
              <w:t xml:space="preserve"> oraz  nie wnosimy do nich zastrze</w:t>
            </w:r>
            <w:r w:rsidRPr="00D66AC8">
              <w:rPr>
                <w:rFonts w:cs="Arial" w:hint="eastAsia"/>
                <w:sz w:val="22"/>
                <w:szCs w:val="22"/>
              </w:rPr>
              <w:t>ż</w:t>
            </w:r>
            <w:r w:rsidRPr="00D66AC8">
              <w:rPr>
                <w:rFonts w:cs="Arial"/>
                <w:sz w:val="22"/>
                <w:szCs w:val="22"/>
              </w:rPr>
              <w:t>e</w:t>
            </w:r>
            <w:r w:rsidRPr="00D66AC8">
              <w:rPr>
                <w:rFonts w:cs="Arial" w:hint="eastAsia"/>
                <w:sz w:val="22"/>
                <w:szCs w:val="22"/>
              </w:rPr>
              <w:t>ń</w:t>
            </w:r>
            <w:r w:rsidRPr="00D66AC8">
              <w:rPr>
                <w:rFonts w:cs="Arial"/>
                <w:sz w:val="22"/>
                <w:szCs w:val="22"/>
              </w:rPr>
              <w:t xml:space="preserve"> oraz przyjmujemy warunki w nich zawarte;</w:t>
            </w:r>
          </w:p>
          <w:p w14:paraId="72415D25" w14:textId="77777777" w:rsidR="00E702C0" w:rsidRPr="00D66AC8" w:rsidRDefault="00E702C0" w:rsidP="00CB6BB1">
            <w:pPr>
              <w:pStyle w:val="Tekstpodstawowywcity2"/>
              <w:numPr>
                <w:ilvl w:val="0"/>
                <w:numId w:val="29"/>
              </w:numPr>
              <w:tabs>
                <w:tab w:val="left" w:pos="459"/>
              </w:tabs>
              <w:suppressAutoHyphens w:val="0"/>
              <w:spacing w:after="0"/>
              <w:ind w:left="313" w:hanging="313"/>
              <w:rPr>
                <w:rFonts w:cs="Arial"/>
                <w:sz w:val="22"/>
                <w:szCs w:val="22"/>
              </w:rPr>
            </w:pPr>
            <w:r w:rsidRPr="00D66AC8">
              <w:rPr>
                <w:rFonts w:cs="Arial"/>
                <w:sz w:val="22"/>
                <w:szCs w:val="22"/>
              </w:rPr>
              <w:t>o</w:t>
            </w:r>
            <w:r w:rsidRPr="00D66AC8">
              <w:rPr>
                <w:rFonts w:cs="Arial" w:hint="eastAsia"/>
                <w:sz w:val="22"/>
                <w:szCs w:val="22"/>
              </w:rPr>
              <w:t>ś</w:t>
            </w:r>
            <w:r w:rsidRPr="00D66AC8">
              <w:rPr>
                <w:rFonts w:cs="Arial"/>
                <w:sz w:val="22"/>
                <w:szCs w:val="22"/>
              </w:rPr>
              <w:t xml:space="preserve">wiadczamy, </w:t>
            </w:r>
            <w:r w:rsidRPr="00D66AC8">
              <w:rPr>
                <w:rFonts w:cs="Arial" w:hint="eastAsia"/>
                <w:sz w:val="22"/>
                <w:szCs w:val="22"/>
              </w:rPr>
              <w:t>ż</w:t>
            </w:r>
            <w:r w:rsidRPr="00D66AC8">
              <w:rPr>
                <w:rFonts w:cs="Arial"/>
                <w:sz w:val="22"/>
                <w:szCs w:val="22"/>
              </w:rPr>
              <w:t>e uzyskali</w:t>
            </w:r>
            <w:r w:rsidRPr="00D66AC8">
              <w:rPr>
                <w:rFonts w:cs="Arial" w:hint="eastAsia"/>
                <w:sz w:val="22"/>
                <w:szCs w:val="22"/>
              </w:rPr>
              <w:t>ś</w:t>
            </w:r>
            <w:r w:rsidRPr="00D66AC8">
              <w:rPr>
                <w:rFonts w:cs="Arial"/>
                <w:sz w:val="22"/>
                <w:szCs w:val="22"/>
              </w:rPr>
              <w:t>my wszelkie niezb</w:t>
            </w:r>
            <w:r w:rsidRPr="00D66AC8">
              <w:rPr>
                <w:rFonts w:cs="Arial" w:hint="eastAsia"/>
                <w:sz w:val="22"/>
                <w:szCs w:val="22"/>
              </w:rPr>
              <w:t>ę</w:t>
            </w:r>
            <w:r w:rsidRPr="00D66AC8">
              <w:rPr>
                <w:rFonts w:cs="Arial"/>
                <w:sz w:val="22"/>
                <w:szCs w:val="22"/>
              </w:rPr>
              <w:t>dne informacje do przygotowania i z</w:t>
            </w:r>
            <w:r w:rsidRPr="00D66AC8">
              <w:rPr>
                <w:rFonts w:cs="Arial" w:hint="eastAsia"/>
                <w:sz w:val="22"/>
                <w:szCs w:val="22"/>
              </w:rPr>
              <w:t>ł</w:t>
            </w:r>
            <w:r w:rsidRPr="00D66AC8">
              <w:rPr>
                <w:rFonts w:cs="Arial"/>
                <w:sz w:val="22"/>
                <w:szCs w:val="22"/>
              </w:rPr>
              <w:t>o</w:t>
            </w:r>
            <w:r w:rsidRPr="00D66AC8">
              <w:rPr>
                <w:rFonts w:cs="Arial" w:hint="eastAsia"/>
                <w:sz w:val="22"/>
                <w:szCs w:val="22"/>
              </w:rPr>
              <w:t>ż</w:t>
            </w:r>
            <w:r w:rsidRPr="00D66AC8">
              <w:rPr>
                <w:rFonts w:cs="Arial"/>
                <w:sz w:val="22"/>
                <w:szCs w:val="22"/>
              </w:rPr>
              <w:t>enia oferty oraz wykonania zamówienia;</w:t>
            </w:r>
          </w:p>
          <w:p w14:paraId="509F3D31" w14:textId="77777777" w:rsidR="00E702C0" w:rsidRPr="00D66AC8" w:rsidRDefault="00E702C0" w:rsidP="00CB6BB1">
            <w:pPr>
              <w:pStyle w:val="Tekstpodstawowywcity2"/>
              <w:numPr>
                <w:ilvl w:val="0"/>
                <w:numId w:val="29"/>
              </w:numPr>
              <w:tabs>
                <w:tab w:val="left" w:pos="459"/>
              </w:tabs>
              <w:suppressAutoHyphens w:val="0"/>
              <w:spacing w:after="0"/>
              <w:ind w:left="313" w:hanging="313"/>
              <w:rPr>
                <w:rFonts w:cs="Arial"/>
                <w:sz w:val="22"/>
                <w:szCs w:val="22"/>
              </w:rPr>
            </w:pPr>
            <w:r w:rsidRPr="00D66AC8">
              <w:rPr>
                <w:rFonts w:cs="Arial"/>
                <w:sz w:val="22"/>
                <w:szCs w:val="22"/>
              </w:rPr>
              <w:t>uwa</w:t>
            </w:r>
            <w:r w:rsidRPr="00D66AC8">
              <w:rPr>
                <w:rFonts w:cs="Arial" w:hint="eastAsia"/>
                <w:sz w:val="22"/>
                <w:szCs w:val="22"/>
              </w:rPr>
              <w:t>ż</w:t>
            </w:r>
            <w:r w:rsidRPr="00D66AC8">
              <w:rPr>
                <w:rFonts w:cs="Arial"/>
                <w:sz w:val="22"/>
                <w:szCs w:val="22"/>
              </w:rPr>
              <w:t>amy si</w:t>
            </w:r>
            <w:r w:rsidRPr="00D66AC8">
              <w:rPr>
                <w:rFonts w:cs="Arial" w:hint="eastAsia"/>
                <w:sz w:val="22"/>
                <w:szCs w:val="22"/>
              </w:rPr>
              <w:t>ę</w:t>
            </w:r>
            <w:r w:rsidRPr="00D66AC8">
              <w:rPr>
                <w:rFonts w:cs="Arial"/>
                <w:sz w:val="22"/>
                <w:szCs w:val="22"/>
              </w:rPr>
              <w:t xml:space="preserve"> za zwi</w:t>
            </w:r>
            <w:r w:rsidRPr="00D66AC8">
              <w:rPr>
                <w:rFonts w:cs="Arial" w:hint="eastAsia"/>
                <w:sz w:val="22"/>
                <w:szCs w:val="22"/>
              </w:rPr>
              <w:t>ą</w:t>
            </w:r>
            <w:r w:rsidRPr="00D66AC8">
              <w:rPr>
                <w:rFonts w:cs="Arial"/>
                <w:sz w:val="22"/>
                <w:szCs w:val="22"/>
              </w:rPr>
              <w:t>zanych niniejsz</w:t>
            </w:r>
            <w:r w:rsidRPr="00D66AC8">
              <w:rPr>
                <w:rFonts w:cs="Arial" w:hint="eastAsia"/>
                <w:sz w:val="22"/>
                <w:szCs w:val="22"/>
              </w:rPr>
              <w:t>ą</w:t>
            </w:r>
            <w:r w:rsidRPr="00D66AC8">
              <w:rPr>
                <w:rFonts w:cs="Arial"/>
                <w:sz w:val="22"/>
                <w:szCs w:val="22"/>
              </w:rPr>
              <w:t xml:space="preserve"> ofert</w:t>
            </w:r>
            <w:r w:rsidRPr="00D66AC8">
              <w:rPr>
                <w:rFonts w:cs="Arial" w:hint="eastAsia"/>
                <w:sz w:val="22"/>
                <w:szCs w:val="22"/>
              </w:rPr>
              <w:t>ą</w:t>
            </w:r>
            <w:r w:rsidRPr="00D66AC8">
              <w:rPr>
                <w:rFonts w:cs="Arial"/>
                <w:sz w:val="22"/>
                <w:szCs w:val="22"/>
              </w:rPr>
              <w:t xml:space="preserve"> przez okres wskazany w SWZ licz</w:t>
            </w:r>
            <w:r w:rsidRPr="00D66AC8">
              <w:rPr>
                <w:rFonts w:cs="Arial" w:hint="eastAsia"/>
                <w:sz w:val="22"/>
                <w:szCs w:val="22"/>
              </w:rPr>
              <w:t>ą</w:t>
            </w:r>
            <w:r w:rsidRPr="00D66AC8">
              <w:rPr>
                <w:rFonts w:cs="Arial"/>
                <w:sz w:val="22"/>
                <w:szCs w:val="22"/>
              </w:rPr>
              <w:t>c od dnia otwarcia ofert (w</w:t>
            </w:r>
            <w:r w:rsidRPr="00D66AC8">
              <w:rPr>
                <w:rFonts w:cs="Arial" w:hint="eastAsia"/>
                <w:sz w:val="22"/>
                <w:szCs w:val="22"/>
              </w:rPr>
              <w:t>łą</w:t>
            </w:r>
            <w:r w:rsidRPr="00D66AC8">
              <w:rPr>
                <w:rFonts w:cs="Arial"/>
                <w:sz w:val="22"/>
                <w:szCs w:val="22"/>
              </w:rPr>
              <w:t>cznie z tym dniem);</w:t>
            </w:r>
          </w:p>
          <w:p w14:paraId="07FB583F" w14:textId="77777777" w:rsidR="00E702C0" w:rsidRPr="00D66AC8" w:rsidRDefault="00E702C0" w:rsidP="00CB6BB1">
            <w:pPr>
              <w:pStyle w:val="Tekstpodstawowywcity2"/>
              <w:numPr>
                <w:ilvl w:val="0"/>
                <w:numId w:val="29"/>
              </w:numPr>
              <w:tabs>
                <w:tab w:val="left" w:pos="459"/>
              </w:tabs>
              <w:suppressAutoHyphens w:val="0"/>
              <w:spacing w:after="0"/>
              <w:ind w:left="313" w:hanging="313"/>
              <w:rPr>
                <w:rFonts w:cs="Arial"/>
                <w:sz w:val="22"/>
                <w:szCs w:val="22"/>
              </w:rPr>
            </w:pPr>
            <w:r w:rsidRPr="00D66AC8">
              <w:rPr>
                <w:rFonts w:cs="Arial"/>
                <w:sz w:val="22"/>
                <w:szCs w:val="22"/>
              </w:rPr>
              <w:t>akceptujemy warunki p</w:t>
            </w:r>
            <w:r w:rsidRPr="00D66AC8">
              <w:rPr>
                <w:rFonts w:cs="Arial" w:hint="eastAsia"/>
                <w:sz w:val="22"/>
                <w:szCs w:val="22"/>
              </w:rPr>
              <w:t>ł</w:t>
            </w:r>
            <w:r w:rsidRPr="00D66AC8">
              <w:rPr>
                <w:rFonts w:cs="Arial"/>
                <w:sz w:val="22"/>
                <w:szCs w:val="22"/>
              </w:rPr>
              <w:t>atno</w:t>
            </w:r>
            <w:r w:rsidRPr="00D66AC8">
              <w:rPr>
                <w:rFonts w:cs="Arial" w:hint="eastAsia"/>
                <w:sz w:val="22"/>
                <w:szCs w:val="22"/>
              </w:rPr>
              <w:t>ś</w:t>
            </w:r>
            <w:r w:rsidRPr="00D66AC8">
              <w:rPr>
                <w:rFonts w:cs="Arial"/>
                <w:sz w:val="22"/>
                <w:szCs w:val="22"/>
              </w:rPr>
              <w:t>ci okre</w:t>
            </w:r>
            <w:r w:rsidRPr="00D66AC8">
              <w:rPr>
                <w:rFonts w:cs="Arial" w:hint="eastAsia"/>
                <w:sz w:val="22"/>
                <w:szCs w:val="22"/>
              </w:rPr>
              <w:t>ś</w:t>
            </w:r>
            <w:r w:rsidRPr="00D66AC8">
              <w:rPr>
                <w:rFonts w:cs="Arial"/>
                <w:sz w:val="22"/>
                <w:szCs w:val="22"/>
              </w:rPr>
              <w:t>lone przez Zamawiaj</w:t>
            </w:r>
            <w:r w:rsidRPr="00D66AC8">
              <w:rPr>
                <w:rFonts w:cs="Arial" w:hint="eastAsia"/>
                <w:sz w:val="22"/>
                <w:szCs w:val="22"/>
              </w:rPr>
              <w:t>ą</w:t>
            </w:r>
            <w:r w:rsidRPr="00D66AC8">
              <w:rPr>
                <w:rFonts w:cs="Arial"/>
                <w:sz w:val="22"/>
                <w:szCs w:val="22"/>
              </w:rPr>
              <w:t>cego w SWZ;</w:t>
            </w:r>
          </w:p>
          <w:p w14:paraId="50751B63" w14:textId="77777777" w:rsidR="00E702C0" w:rsidRPr="0060452F" w:rsidRDefault="00E702C0" w:rsidP="00CB6BB1">
            <w:pPr>
              <w:pStyle w:val="Tekstpodstawowywcity2"/>
              <w:numPr>
                <w:ilvl w:val="0"/>
                <w:numId w:val="29"/>
              </w:numPr>
              <w:tabs>
                <w:tab w:val="left" w:pos="459"/>
              </w:tabs>
              <w:suppressAutoHyphens w:val="0"/>
              <w:spacing w:after="0"/>
              <w:ind w:left="313" w:hanging="313"/>
              <w:rPr>
                <w:rFonts w:cs="Arial"/>
                <w:sz w:val="22"/>
                <w:szCs w:val="22"/>
              </w:rPr>
            </w:pPr>
            <w:r w:rsidRPr="00D66AC8">
              <w:rPr>
                <w:rFonts w:cs="Arial"/>
                <w:sz w:val="22"/>
                <w:szCs w:val="22"/>
              </w:rPr>
              <w:t>oświadczamy, że informacje i dokumenty wymienione  w pliku …….</w:t>
            </w:r>
            <w:r w:rsidRPr="0060452F">
              <w:rPr>
                <w:rStyle w:val="Odwoanieprzypisudolnego"/>
                <w:rFonts w:cs="Arial"/>
                <w:sz w:val="22"/>
                <w:szCs w:val="22"/>
              </w:rPr>
              <w:footnoteReference w:id="2"/>
            </w:r>
            <w:r w:rsidRPr="0060452F">
              <w:rPr>
                <w:rFonts w:cs="Arial"/>
                <w:sz w:val="22"/>
                <w:szCs w:val="22"/>
              </w:rPr>
              <w:t xml:space="preserve"> stanowią tajemnicę przedsiębiorstwa w rozumieniu art. 11 ust. 2 ustawy z dnia 16 kwietnia 1993 r. o zwalczaniu nieuczciwej konkurencji i zastrzegamy, że nie mogą być udostępnione oraz wykazujemy, </w:t>
            </w:r>
            <w:r w:rsidRPr="0060452F">
              <w:rPr>
                <w:rFonts w:cs="Arial"/>
                <w:sz w:val="22"/>
                <w:szCs w:val="22"/>
              </w:rPr>
              <w:br/>
              <w:t>iż zastrzeżone informacje stanowią tajemnice przedsiębiorstwa.</w:t>
            </w:r>
            <w:r w:rsidRPr="0060452F">
              <w:rPr>
                <w:rStyle w:val="Odwoanieprzypisudolnego"/>
                <w:rFonts w:cs="Arial"/>
                <w:sz w:val="22"/>
                <w:szCs w:val="22"/>
              </w:rPr>
              <w:footnoteReference w:id="3"/>
            </w:r>
            <w:r w:rsidRPr="0060452F">
              <w:rPr>
                <w:rFonts w:cs="Arial"/>
                <w:sz w:val="22"/>
                <w:szCs w:val="22"/>
              </w:rPr>
              <w:t xml:space="preserve"> </w:t>
            </w:r>
          </w:p>
          <w:p w14:paraId="58881A50" w14:textId="61DA41CB" w:rsidR="00E702C0" w:rsidRPr="0060452F" w:rsidRDefault="00EF5F25" w:rsidP="00922DCC">
            <w:pPr>
              <w:pStyle w:val="Tekstpodstawowywcity2"/>
              <w:tabs>
                <w:tab w:val="left" w:pos="459"/>
              </w:tabs>
              <w:suppressAutoHyphens w:val="0"/>
              <w:spacing w:after="0"/>
              <w:ind w:left="306" w:hanging="284"/>
              <w:rPr>
                <w:rFonts w:cs="Arial"/>
                <w:sz w:val="22"/>
                <w:szCs w:val="22"/>
              </w:rPr>
            </w:pPr>
            <w:r w:rsidRPr="0060452F">
              <w:rPr>
                <w:rFonts w:cs="Arial"/>
                <w:sz w:val="22"/>
                <w:szCs w:val="22"/>
              </w:rPr>
              <w:t>8</w:t>
            </w:r>
            <w:r w:rsidR="00E702C0" w:rsidRPr="0060452F">
              <w:rPr>
                <w:rFonts w:cs="Arial"/>
                <w:sz w:val="22"/>
                <w:szCs w:val="22"/>
              </w:rPr>
              <w:t>) o</w:t>
            </w:r>
            <w:r w:rsidR="00E702C0" w:rsidRPr="0060452F">
              <w:rPr>
                <w:rFonts w:cs="Arial" w:hint="eastAsia"/>
                <w:sz w:val="22"/>
                <w:szCs w:val="22"/>
              </w:rPr>
              <w:t>ś</w:t>
            </w:r>
            <w:r w:rsidR="00E702C0" w:rsidRPr="0060452F">
              <w:rPr>
                <w:rFonts w:cs="Arial"/>
                <w:sz w:val="22"/>
                <w:szCs w:val="22"/>
              </w:rPr>
              <w:t xml:space="preserve">wiadczamy, </w:t>
            </w:r>
            <w:r w:rsidR="00E702C0" w:rsidRPr="0060452F">
              <w:rPr>
                <w:rFonts w:cs="Arial" w:hint="eastAsia"/>
                <w:sz w:val="22"/>
                <w:szCs w:val="22"/>
              </w:rPr>
              <w:t>ż</w:t>
            </w:r>
            <w:r w:rsidR="00E702C0" w:rsidRPr="0060452F">
              <w:rPr>
                <w:rFonts w:cs="Arial"/>
                <w:sz w:val="22"/>
                <w:szCs w:val="22"/>
              </w:rPr>
              <w:t>e sposób reprezentacji spó</w:t>
            </w:r>
            <w:r w:rsidR="00E702C0" w:rsidRPr="0060452F">
              <w:rPr>
                <w:rFonts w:cs="Arial" w:hint="eastAsia"/>
                <w:sz w:val="22"/>
                <w:szCs w:val="22"/>
              </w:rPr>
              <w:t>ł</w:t>
            </w:r>
            <w:r w:rsidR="00E702C0" w:rsidRPr="0060452F">
              <w:rPr>
                <w:rFonts w:cs="Arial"/>
                <w:sz w:val="22"/>
                <w:szCs w:val="22"/>
              </w:rPr>
              <w:t>ki/konsorcjum dla potrzeb niniejszego zamówienia jest nast</w:t>
            </w:r>
            <w:r w:rsidR="00E702C0" w:rsidRPr="0060452F">
              <w:rPr>
                <w:rFonts w:cs="Arial" w:hint="eastAsia"/>
                <w:sz w:val="22"/>
                <w:szCs w:val="22"/>
              </w:rPr>
              <w:t>ę</w:t>
            </w:r>
            <w:r w:rsidR="00E702C0" w:rsidRPr="0060452F">
              <w:rPr>
                <w:rFonts w:cs="Arial"/>
                <w:sz w:val="22"/>
                <w:szCs w:val="22"/>
              </w:rPr>
              <w:t>puj</w:t>
            </w:r>
            <w:r w:rsidR="00E702C0" w:rsidRPr="0060452F">
              <w:rPr>
                <w:rFonts w:cs="Arial" w:hint="eastAsia"/>
                <w:sz w:val="22"/>
                <w:szCs w:val="22"/>
              </w:rPr>
              <w:t>ą</w:t>
            </w:r>
            <w:r w:rsidR="00E702C0" w:rsidRPr="0060452F">
              <w:rPr>
                <w:rFonts w:cs="Arial"/>
                <w:sz w:val="22"/>
                <w:szCs w:val="22"/>
              </w:rPr>
              <w:t>cy:</w:t>
            </w:r>
          </w:p>
          <w:p w14:paraId="78665EC7" w14:textId="77777777" w:rsidR="00E702C0" w:rsidRPr="0060452F" w:rsidRDefault="00E702C0" w:rsidP="00922DCC">
            <w:pPr>
              <w:pStyle w:val="Tekstpodstawowywcity2"/>
              <w:tabs>
                <w:tab w:val="left" w:pos="459"/>
              </w:tabs>
              <w:suppressAutoHyphens w:val="0"/>
              <w:spacing w:after="40"/>
              <w:ind w:left="360"/>
              <w:rPr>
                <w:rFonts w:cs="Arial"/>
                <w:sz w:val="22"/>
                <w:szCs w:val="22"/>
              </w:rPr>
            </w:pPr>
            <w:r w:rsidRPr="0060452F">
              <w:rPr>
                <w:rFonts w:cs="Arial"/>
                <w:sz w:val="22"/>
                <w:szCs w:val="22"/>
              </w:rPr>
              <w:t>......................................................................................................................................................</w:t>
            </w:r>
          </w:p>
          <w:p w14:paraId="0A4EF1D5" w14:textId="77777777" w:rsidR="00E702C0" w:rsidRPr="0060452F" w:rsidRDefault="00E702C0" w:rsidP="00922DCC">
            <w:pPr>
              <w:pStyle w:val="Tekstpodstawowywcity2"/>
              <w:tabs>
                <w:tab w:val="left" w:pos="459"/>
              </w:tabs>
              <w:suppressAutoHyphens w:val="0"/>
              <w:spacing w:after="40"/>
              <w:ind w:left="360"/>
              <w:jc w:val="center"/>
              <w:rPr>
                <w:rFonts w:cs="Arial"/>
                <w:i/>
                <w:sz w:val="22"/>
                <w:szCs w:val="22"/>
              </w:rPr>
            </w:pPr>
            <w:r w:rsidRPr="0060452F">
              <w:rPr>
                <w:rFonts w:cs="Arial"/>
                <w:i/>
                <w:sz w:val="22"/>
                <w:szCs w:val="22"/>
              </w:rPr>
              <w:t>(wype</w:t>
            </w:r>
            <w:r w:rsidRPr="0060452F">
              <w:rPr>
                <w:rFonts w:cs="Arial" w:hint="eastAsia"/>
                <w:i/>
                <w:sz w:val="22"/>
                <w:szCs w:val="22"/>
              </w:rPr>
              <w:t>ł</w:t>
            </w:r>
            <w:r w:rsidRPr="0060452F">
              <w:rPr>
                <w:rFonts w:cs="Arial"/>
                <w:i/>
                <w:sz w:val="22"/>
                <w:szCs w:val="22"/>
              </w:rPr>
              <w:t>niaj</w:t>
            </w:r>
            <w:r w:rsidRPr="0060452F">
              <w:rPr>
                <w:rFonts w:cs="Arial" w:hint="eastAsia"/>
                <w:i/>
                <w:sz w:val="22"/>
                <w:szCs w:val="22"/>
              </w:rPr>
              <w:t>ą</w:t>
            </w:r>
            <w:r w:rsidRPr="0060452F">
              <w:rPr>
                <w:rFonts w:cs="Arial"/>
                <w:i/>
                <w:sz w:val="22"/>
                <w:szCs w:val="22"/>
              </w:rPr>
              <w:t xml:space="preserve"> jedynie Wykonawcy sk</w:t>
            </w:r>
            <w:r w:rsidRPr="0060452F">
              <w:rPr>
                <w:rFonts w:cs="Arial" w:hint="eastAsia"/>
                <w:i/>
                <w:sz w:val="22"/>
                <w:szCs w:val="22"/>
              </w:rPr>
              <w:t>ł</w:t>
            </w:r>
            <w:r w:rsidRPr="0060452F">
              <w:rPr>
                <w:rFonts w:cs="Arial"/>
                <w:i/>
                <w:sz w:val="22"/>
                <w:szCs w:val="22"/>
              </w:rPr>
              <w:t>adaj</w:t>
            </w:r>
            <w:r w:rsidRPr="0060452F">
              <w:rPr>
                <w:rFonts w:cs="Arial" w:hint="eastAsia"/>
                <w:i/>
                <w:sz w:val="22"/>
                <w:szCs w:val="22"/>
              </w:rPr>
              <w:t>ą</w:t>
            </w:r>
            <w:r w:rsidRPr="0060452F">
              <w:rPr>
                <w:rFonts w:cs="Arial"/>
                <w:i/>
                <w:sz w:val="22"/>
                <w:szCs w:val="22"/>
              </w:rPr>
              <w:t>cy wspóln</w:t>
            </w:r>
            <w:r w:rsidRPr="0060452F">
              <w:rPr>
                <w:rFonts w:cs="Arial" w:hint="eastAsia"/>
                <w:i/>
                <w:sz w:val="22"/>
                <w:szCs w:val="22"/>
              </w:rPr>
              <w:t>ą</w:t>
            </w:r>
            <w:r w:rsidRPr="0060452F">
              <w:rPr>
                <w:rFonts w:cs="Arial"/>
                <w:i/>
                <w:sz w:val="22"/>
                <w:szCs w:val="22"/>
              </w:rPr>
              <w:t xml:space="preserve"> ofert</w:t>
            </w:r>
            <w:r w:rsidRPr="0060452F">
              <w:rPr>
                <w:rFonts w:cs="Arial" w:hint="eastAsia"/>
                <w:i/>
                <w:sz w:val="22"/>
                <w:szCs w:val="22"/>
              </w:rPr>
              <w:t>ę</w:t>
            </w:r>
            <w:r w:rsidRPr="0060452F">
              <w:rPr>
                <w:rFonts w:cs="Arial"/>
                <w:i/>
                <w:sz w:val="22"/>
                <w:szCs w:val="22"/>
              </w:rPr>
              <w:t xml:space="preserve"> – spó</w:t>
            </w:r>
            <w:r w:rsidRPr="0060452F">
              <w:rPr>
                <w:rFonts w:cs="Arial" w:hint="eastAsia"/>
                <w:i/>
                <w:sz w:val="22"/>
                <w:szCs w:val="22"/>
              </w:rPr>
              <w:t>ł</w:t>
            </w:r>
            <w:r w:rsidRPr="0060452F">
              <w:rPr>
                <w:rFonts w:cs="Arial"/>
                <w:i/>
                <w:sz w:val="22"/>
                <w:szCs w:val="22"/>
              </w:rPr>
              <w:t>ki cywilne i konsorcja)</w:t>
            </w:r>
          </w:p>
          <w:p w14:paraId="21883644" w14:textId="77777777" w:rsidR="00584921" w:rsidRPr="0060452F" w:rsidRDefault="00584921" w:rsidP="0049016B">
            <w:pPr>
              <w:numPr>
                <w:ilvl w:val="0"/>
                <w:numId w:val="39"/>
              </w:numPr>
              <w:suppressAutoHyphens w:val="0"/>
              <w:spacing w:before="120" w:after="120" w:line="276" w:lineRule="auto"/>
              <w:ind w:left="308" w:hanging="284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60452F">
              <w:rPr>
                <w:rFonts w:ascii="Arial" w:hAnsi="Arial" w:cs="Arial"/>
                <w:i/>
                <w:sz w:val="22"/>
                <w:szCs w:val="22"/>
              </w:rPr>
              <w:t xml:space="preserve">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 </w:t>
            </w:r>
          </w:p>
          <w:p w14:paraId="1D3ABD10" w14:textId="45DE445B" w:rsidR="00584921" w:rsidRPr="0060452F" w:rsidRDefault="00584921" w:rsidP="000E0A3D">
            <w:pPr>
              <w:tabs>
                <w:tab w:val="left" w:pos="459"/>
              </w:tabs>
              <w:suppressAutoHyphens w:val="0"/>
              <w:spacing w:before="120" w:after="120" w:line="276" w:lineRule="auto"/>
              <w:ind w:left="311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60452F">
              <w:rPr>
                <w:rFonts w:ascii="Arial" w:hAnsi="Arial" w:cs="Arial"/>
                <w:i/>
                <w:sz w:val="22"/>
                <w:szCs w:val="22"/>
              </w:rPr>
              <w:t>(UWAGA: W przypadku gdy Wykonawca nie przekazuje danych osobowych innych niż bezpośrednio jego dotyczących lub zachodzi wyłączenie stosowania obowiązku informacyjnego, stosownie do art. 13 ust. 4 lub art. 14 ust. 5 RODO, treści niniejszego oświadczenia Wykonawca nie składa np. przez jego wykreślenie).</w:t>
            </w:r>
          </w:p>
          <w:p w14:paraId="46975B10" w14:textId="384F01F9" w:rsidR="00E702C0" w:rsidRPr="00C11A46" w:rsidRDefault="00CF6B88" w:rsidP="0060452F">
            <w:pPr>
              <w:pStyle w:val="Tekstpodstawowywcity2"/>
              <w:tabs>
                <w:tab w:val="left" w:pos="459"/>
              </w:tabs>
              <w:suppressAutoHyphens w:val="0"/>
              <w:spacing w:after="40"/>
              <w:ind w:left="454" w:hanging="454"/>
              <w:rPr>
                <w:rFonts w:cs="Arial"/>
                <w:i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</w:t>
            </w:r>
            <w:r w:rsidR="00E702C0" w:rsidRPr="00C11A46">
              <w:rPr>
                <w:rFonts w:cs="Arial"/>
                <w:sz w:val="22"/>
                <w:szCs w:val="22"/>
              </w:rPr>
              <w:t>) informujemy, i</w:t>
            </w:r>
            <w:r w:rsidR="00E702C0" w:rsidRPr="00C11A46">
              <w:rPr>
                <w:rFonts w:cs="Arial" w:hint="eastAsia"/>
                <w:sz w:val="22"/>
                <w:szCs w:val="22"/>
              </w:rPr>
              <w:t>ż</w:t>
            </w:r>
            <w:r w:rsidR="00E702C0" w:rsidRPr="00C11A46">
              <w:rPr>
                <w:rFonts w:cs="Arial"/>
                <w:sz w:val="22"/>
                <w:szCs w:val="22"/>
              </w:rPr>
              <w:t xml:space="preserve"> prowadzona dzia</w:t>
            </w:r>
            <w:r w:rsidR="00E702C0" w:rsidRPr="00C11A46">
              <w:rPr>
                <w:rFonts w:cs="Arial" w:hint="eastAsia"/>
                <w:sz w:val="22"/>
                <w:szCs w:val="22"/>
              </w:rPr>
              <w:t>ł</w:t>
            </w:r>
            <w:r w:rsidR="00E702C0" w:rsidRPr="00C11A46">
              <w:rPr>
                <w:rFonts w:cs="Arial"/>
                <w:sz w:val="22"/>
                <w:szCs w:val="22"/>
              </w:rPr>
              <w:t>alno</w:t>
            </w:r>
            <w:r w:rsidR="00E702C0" w:rsidRPr="00C11A46">
              <w:rPr>
                <w:rFonts w:cs="Arial" w:hint="eastAsia"/>
                <w:sz w:val="22"/>
                <w:szCs w:val="22"/>
              </w:rPr>
              <w:t>ść</w:t>
            </w:r>
            <w:r w:rsidR="00E702C0" w:rsidRPr="00C11A46">
              <w:rPr>
                <w:rFonts w:cs="Arial"/>
                <w:sz w:val="22"/>
                <w:szCs w:val="22"/>
              </w:rPr>
              <w:t xml:space="preserve"> klasyfikuje si</w:t>
            </w:r>
            <w:r w:rsidR="00E702C0" w:rsidRPr="00C11A46">
              <w:rPr>
                <w:rFonts w:cs="Arial" w:hint="eastAsia"/>
                <w:sz w:val="22"/>
                <w:szCs w:val="22"/>
              </w:rPr>
              <w:t>ę</w:t>
            </w:r>
            <w:r w:rsidR="00E702C0" w:rsidRPr="00C11A46">
              <w:rPr>
                <w:rFonts w:cs="Arial"/>
                <w:sz w:val="22"/>
                <w:szCs w:val="22"/>
              </w:rPr>
              <w:t xml:space="preserve"> jako: Mikroprzedsi</w:t>
            </w:r>
            <w:r w:rsidR="00E702C0" w:rsidRPr="00C11A46">
              <w:rPr>
                <w:rFonts w:cs="Arial" w:hint="eastAsia"/>
                <w:sz w:val="22"/>
                <w:szCs w:val="22"/>
              </w:rPr>
              <w:t>ę</w:t>
            </w:r>
            <w:r w:rsidR="00E702C0" w:rsidRPr="00C11A46">
              <w:rPr>
                <w:rFonts w:cs="Arial"/>
                <w:sz w:val="22"/>
                <w:szCs w:val="22"/>
              </w:rPr>
              <w:t>biorstwo/ Ma</w:t>
            </w:r>
            <w:r w:rsidR="00E702C0" w:rsidRPr="00C11A46">
              <w:rPr>
                <w:rFonts w:cs="Arial" w:hint="eastAsia"/>
                <w:sz w:val="22"/>
                <w:szCs w:val="22"/>
              </w:rPr>
              <w:t>ł</w:t>
            </w:r>
            <w:r w:rsidR="00E702C0" w:rsidRPr="00C11A46">
              <w:rPr>
                <w:rFonts w:cs="Arial"/>
                <w:sz w:val="22"/>
                <w:szCs w:val="22"/>
              </w:rPr>
              <w:t>e przedsi</w:t>
            </w:r>
            <w:r w:rsidR="00E702C0" w:rsidRPr="00C11A46">
              <w:rPr>
                <w:rFonts w:cs="Arial" w:hint="eastAsia"/>
                <w:sz w:val="22"/>
                <w:szCs w:val="22"/>
              </w:rPr>
              <w:t>ę</w:t>
            </w:r>
            <w:r w:rsidR="00E702C0" w:rsidRPr="00C11A46">
              <w:rPr>
                <w:rFonts w:cs="Arial"/>
                <w:sz w:val="22"/>
                <w:szCs w:val="22"/>
              </w:rPr>
              <w:t xml:space="preserve">biorstwo/ </w:t>
            </w:r>
            <w:r w:rsidR="00E702C0" w:rsidRPr="00C11A46">
              <w:rPr>
                <w:rFonts w:cs="Arial" w:hint="eastAsia"/>
                <w:sz w:val="22"/>
                <w:szCs w:val="22"/>
              </w:rPr>
              <w:t>Ś</w:t>
            </w:r>
            <w:r w:rsidR="00E702C0" w:rsidRPr="00C11A46">
              <w:rPr>
                <w:rFonts w:cs="Arial"/>
                <w:sz w:val="22"/>
                <w:szCs w:val="22"/>
              </w:rPr>
              <w:t>rednie przedsi</w:t>
            </w:r>
            <w:r w:rsidR="00E702C0" w:rsidRPr="00C11A46">
              <w:rPr>
                <w:rFonts w:cs="Arial" w:hint="eastAsia"/>
                <w:sz w:val="22"/>
                <w:szCs w:val="22"/>
              </w:rPr>
              <w:t>ę</w:t>
            </w:r>
            <w:r w:rsidR="00E702C0" w:rsidRPr="00C11A46">
              <w:rPr>
                <w:rFonts w:cs="Arial"/>
                <w:sz w:val="22"/>
                <w:szCs w:val="22"/>
              </w:rPr>
              <w:t>biorstwo/ inne</w:t>
            </w:r>
          </w:p>
          <w:p w14:paraId="378D3FD1" w14:textId="77777777" w:rsidR="00E702C0" w:rsidRPr="00C11A46" w:rsidRDefault="00E702C0" w:rsidP="00922DCC">
            <w:pPr>
              <w:pStyle w:val="Tekstpodstawowywcity2"/>
              <w:tabs>
                <w:tab w:val="left" w:pos="459"/>
              </w:tabs>
              <w:suppressAutoHyphens w:val="0"/>
              <w:spacing w:after="40"/>
              <w:ind w:left="459"/>
              <w:jc w:val="center"/>
              <w:rPr>
                <w:rFonts w:cs="Arial"/>
                <w:i/>
                <w:sz w:val="22"/>
                <w:szCs w:val="22"/>
              </w:rPr>
            </w:pPr>
            <w:r w:rsidRPr="00C11A46">
              <w:rPr>
                <w:rFonts w:cs="Arial"/>
                <w:i/>
                <w:sz w:val="22"/>
                <w:szCs w:val="22"/>
              </w:rPr>
              <w:t>( niepotrzebne skre</w:t>
            </w:r>
            <w:r w:rsidRPr="00C11A46">
              <w:rPr>
                <w:rFonts w:cs="Arial" w:hint="eastAsia"/>
                <w:i/>
                <w:sz w:val="22"/>
                <w:szCs w:val="22"/>
              </w:rPr>
              <w:t>ś</w:t>
            </w:r>
            <w:r w:rsidRPr="00C11A46">
              <w:rPr>
                <w:rFonts w:cs="Arial"/>
                <w:i/>
                <w:sz w:val="22"/>
                <w:szCs w:val="22"/>
              </w:rPr>
              <w:t>li</w:t>
            </w:r>
            <w:r w:rsidRPr="00C11A46">
              <w:rPr>
                <w:rFonts w:cs="Arial" w:hint="eastAsia"/>
                <w:i/>
                <w:sz w:val="22"/>
                <w:szCs w:val="22"/>
              </w:rPr>
              <w:t>ć</w:t>
            </w:r>
            <w:r w:rsidRPr="00C11A46">
              <w:rPr>
                <w:rFonts w:cs="Arial"/>
                <w:i/>
                <w:sz w:val="22"/>
                <w:szCs w:val="22"/>
              </w:rPr>
              <w:t>)*</w:t>
            </w:r>
          </w:p>
          <w:p w14:paraId="6DFBB2A4" w14:textId="77777777" w:rsidR="00E702C0" w:rsidRPr="00C11A46" w:rsidRDefault="00E702C0" w:rsidP="00922DCC">
            <w:pPr>
              <w:pStyle w:val="Tekstpodstawowywcity2"/>
              <w:tabs>
                <w:tab w:val="left" w:pos="459"/>
              </w:tabs>
              <w:suppressAutoHyphens w:val="0"/>
              <w:spacing w:after="40"/>
              <w:ind w:left="459"/>
              <w:rPr>
                <w:rFonts w:cs="Arial"/>
                <w:i/>
                <w:sz w:val="22"/>
                <w:szCs w:val="22"/>
              </w:rPr>
            </w:pPr>
            <w:r w:rsidRPr="00C11A46">
              <w:rPr>
                <w:rFonts w:cs="Arial"/>
                <w:b/>
                <w:i/>
                <w:sz w:val="22"/>
                <w:szCs w:val="22"/>
              </w:rPr>
              <w:t>Mikroprzedsi</w:t>
            </w:r>
            <w:r w:rsidRPr="00C11A46">
              <w:rPr>
                <w:rFonts w:cs="Arial" w:hint="eastAsia"/>
                <w:b/>
                <w:i/>
                <w:sz w:val="22"/>
                <w:szCs w:val="22"/>
              </w:rPr>
              <w:t>ę</w:t>
            </w:r>
            <w:r w:rsidRPr="00C11A46">
              <w:rPr>
                <w:rFonts w:cs="Arial"/>
                <w:b/>
                <w:i/>
                <w:sz w:val="22"/>
                <w:szCs w:val="22"/>
              </w:rPr>
              <w:t>biorstwo</w:t>
            </w:r>
            <w:r w:rsidRPr="00C11A46">
              <w:rPr>
                <w:rFonts w:cs="Arial"/>
                <w:i/>
                <w:sz w:val="22"/>
                <w:szCs w:val="22"/>
              </w:rPr>
              <w:t xml:space="preserve"> - przedsi</w:t>
            </w:r>
            <w:r w:rsidRPr="00C11A46">
              <w:rPr>
                <w:rFonts w:cs="Arial" w:hint="eastAsia"/>
                <w:i/>
                <w:sz w:val="22"/>
                <w:szCs w:val="22"/>
              </w:rPr>
              <w:t>ę</w:t>
            </w:r>
            <w:r w:rsidRPr="00C11A46">
              <w:rPr>
                <w:rFonts w:cs="Arial"/>
                <w:i/>
                <w:sz w:val="22"/>
                <w:szCs w:val="22"/>
              </w:rPr>
              <w:t>biorstwo, które zatrudnia mniej ni</w:t>
            </w:r>
            <w:r w:rsidRPr="00C11A46">
              <w:rPr>
                <w:rFonts w:cs="Arial" w:hint="eastAsia"/>
                <w:i/>
                <w:sz w:val="22"/>
                <w:szCs w:val="22"/>
              </w:rPr>
              <w:t>ż</w:t>
            </w:r>
            <w:r w:rsidRPr="00C11A46">
              <w:rPr>
                <w:rFonts w:cs="Arial"/>
                <w:i/>
                <w:sz w:val="22"/>
                <w:szCs w:val="22"/>
              </w:rPr>
              <w:t xml:space="preserve"> 10 osób i którego roczny obrót lub roczna suma bilansowa nie przekracza 2 milionów EURO. </w:t>
            </w:r>
          </w:p>
          <w:p w14:paraId="6C0134B6" w14:textId="77777777" w:rsidR="00E702C0" w:rsidRPr="00C11A46" w:rsidRDefault="00E702C0" w:rsidP="00922DCC">
            <w:pPr>
              <w:pStyle w:val="Tekstpodstawowywcity2"/>
              <w:tabs>
                <w:tab w:val="left" w:pos="459"/>
              </w:tabs>
              <w:suppressAutoHyphens w:val="0"/>
              <w:spacing w:after="40"/>
              <w:ind w:left="459"/>
              <w:rPr>
                <w:rFonts w:cs="Arial"/>
                <w:b/>
                <w:i/>
                <w:sz w:val="22"/>
                <w:szCs w:val="22"/>
              </w:rPr>
            </w:pPr>
          </w:p>
          <w:p w14:paraId="05502321" w14:textId="77777777" w:rsidR="00E702C0" w:rsidRPr="00C11A46" w:rsidRDefault="00E702C0" w:rsidP="00922DCC">
            <w:pPr>
              <w:pStyle w:val="Tekstpodstawowywcity2"/>
              <w:tabs>
                <w:tab w:val="left" w:pos="459"/>
              </w:tabs>
              <w:suppressAutoHyphens w:val="0"/>
              <w:spacing w:after="40"/>
              <w:ind w:left="459"/>
              <w:rPr>
                <w:rFonts w:cs="Arial"/>
                <w:i/>
                <w:sz w:val="22"/>
                <w:szCs w:val="22"/>
              </w:rPr>
            </w:pPr>
            <w:r w:rsidRPr="00C11A46">
              <w:rPr>
                <w:rFonts w:cs="Arial"/>
                <w:b/>
                <w:i/>
                <w:sz w:val="22"/>
                <w:szCs w:val="22"/>
              </w:rPr>
              <w:t>Ma</w:t>
            </w:r>
            <w:r w:rsidRPr="00C11A46">
              <w:rPr>
                <w:rFonts w:cs="Arial" w:hint="eastAsia"/>
                <w:b/>
                <w:i/>
                <w:sz w:val="22"/>
                <w:szCs w:val="22"/>
              </w:rPr>
              <w:t>ł</w:t>
            </w:r>
            <w:r w:rsidRPr="00C11A46">
              <w:rPr>
                <w:rFonts w:cs="Arial"/>
                <w:b/>
                <w:i/>
                <w:sz w:val="22"/>
                <w:szCs w:val="22"/>
              </w:rPr>
              <w:t>e przedsi</w:t>
            </w:r>
            <w:r w:rsidRPr="00C11A46">
              <w:rPr>
                <w:rFonts w:cs="Arial" w:hint="eastAsia"/>
                <w:b/>
                <w:i/>
                <w:sz w:val="22"/>
                <w:szCs w:val="22"/>
              </w:rPr>
              <w:t>ę</w:t>
            </w:r>
            <w:r w:rsidRPr="00C11A46">
              <w:rPr>
                <w:rFonts w:cs="Arial"/>
                <w:b/>
                <w:i/>
                <w:sz w:val="22"/>
                <w:szCs w:val="22"/>
              </w:rPr>
              <w:t>biorstwo</w:t>
            </w:r>
            <w:r w:rsidRPr="00C11A46">
              <w:rPr>
                <w:rFonts w:cs="Arial"/>
                <w:i/>
                <w:sz w:val="22"/>
                <w:szCs w:val="22"/>
              </w:rPr>
              <w:t xml:space="preserve"> – przedsi</w:t>
            </w:r>
            <w:r w:rsidRPr="00C11A46">
              <w:rPr>
                <w:rFonts w:cs="Arial" w:hint="eastAsia"/>
                <w:i/>
                <w:sz w:val="22"/>
                <w:szCs w:val="22"/>
              </w:rPr>
              <w:t>ę</w:t>
            </w:r>
            <w:r w:rsidRPr="00C11A46">
              <w:rPr>
                <w:rFonts w:cs="Arial"/>
                <w:i/>
                <w:sz w:val="22"/>
                <w:szCs w:val="22"/>
              </w:rPr>
              <w:t>biorstwo, które zatrudnia mniej ni</w:t>
            </w:r>
            <w:r w:rsidRPr="00C11A46">
              <w:rPr>
                <w:rFonts w:cs="Arial" w:hint="eastAsia"/>
                <w:i/>
                <w:sz w:val="22"/>
                <w:szCs w:val="22"/>
              </w:rPr>
              <w:t>ż</w:t>
            </w:r>
            <w:r w:rsidRPr="00C11A46">
              <w:rPr>
                <w:rFonts w:cs="Arial"/>
                <w:i/>
                <w:sz w:val="22"/>
                <w:szCs w:val="22"/>
              </w:rPr>
              <w:t xml:space="preserve"> 50 osób i którego roczny obrót lub roczna suma bilansowa nie przekracza 10 milionów EURO. </w:t>
            </w:r>
          </w:p>
          <w:p w14:paraId="6E6069F3" w14:textId="77777777" w:rsidR="00E702C0" w:rsidRPr="00C11A46" w:rsidRDefault="00E702C0" w:rsidP="00922DCC">
            <w:pPr>
              <w:pStyle w:val="Tekstpodstawowywcity2"/>
              <w:tabs>
                <w:tab w:val="left" w:pos="459"/>
              </w:tabs>
              <w:suppressAutoHyphens w:val="0"/>
              <w:spacing w:after="40"/>
              <w:ind w:left="459"/>
              <w:rPr>
                <w:rFonts w:cs="Arial"/>
                <w:b/>
                <w:i/>
                <w:sz w:val="22"/>
                <w:szCs w:val="22"/>
              </w:rPr>
            </w:pPr>
          </w:p>
          <w:p w14:paraId="115BCE66" w14:textId="1122F581" w:rsidR="00E702C0" w:rsidRPr="00C11A46" w:rsidRDefault="00E702C0" w:rsidP="0082659F">
            <w:pPr>
              <w:pStyle w:val="Tekstpodstawowywcity2"/>
              <w:tabs>
                <w:tab w:val="left" w:pos="459"/>
              </w:tabs>
              <w:spacing w:after="40"/>
              <w:ind w:left="457"/>
              <w:rPr>
                <w:rFonts w:cs="Arial"/>
                <w:i/>
                <w:sz w:val="22"/>
                <w:szCs w:val="22"/>
              </w:rPr>
            </w:pPr>
            <w:r w:rsidRPr="00C11A46">
              <w:rPr>
                <w:rFonts w:cs="Arial" w:hint="eastAsia"/>
                <w:b/>
                <w:i/>
                <w:sz w:val="22"/>
                <w:szCs w:val="22"/>
              </w:rPr>
              <w:t>Ś</w:t>
            </w:r>
            <w:r w:rsidRPr="00C11A46">
              <w:rPr>
                <w:rFonts w:cs="Arial"/>
                <w:b/>
                <w:i/>
                <w:sz w:val="22"/>
                <w:szCs w:val="22"/>
              </w:rPr>
              <w:t>rednie przedsi</w:t>
            </w:r>
            <w:r w:rsidRPr="00C11A46">
              <w:rPr>
                <w:rFonts w:cs="Arial" w:hint="eastAsia"/>
                <w:b/>
                <w:i/>
                <w:sz w:val="22"/>
                <w:szCs w:val="22"/>
              </w:rPr>
              <w:t>ę</w:t>
            </w:r>
            <w:r w:rsidRPr="00C11A46">
              <w:rPr>
                <w:rFonts w:cs="Arial"/>
                <w:b/>
                <w:i/>
                <w:sz w:val="22"/>
                <w:szCs w:val="22"/>
              </w:rPr>
              <w:t>biorstwo</w:t>
            </w:r>
            <w:r w:rsidRPr="00C11A46">
              <w:rPr>
                <w:rFonts w:cs="Arial"/>
                <w:i/>
                <w:sz w:val="22"/>
                <w:szCs w:val="22"/>
              </w:rPr>
              <w:t xml:space="preserve"> - przedsi</w:t>
            </w:r>
            <w:r w:rsidRPr="00C11A46">
              <w:rPr>
                <w:rFonts w:cs="Arial" w:hint="eastAsia"/>
                <w:i/>
                <w:sz w:val="22"/>
                <w:szCs w:val="22"/>
              </w:rPr>
              <w:t>ę</w:t>
            </w:r>
            <w:r w:rsidRPr="00C11A46">
              <w:rPr>
                <w:rFonts w:cs="Arial"/>
                <w:i/>
                <w:sz w:val="22"/>
                <w:szCs w:val="22"/>
              </w:rPr>
              <w:t>biorstwo, które nie jest mikroprzedsi</w:t>
            </w:r>
            <w:r w:rsidRPr="00C11A46">
              <w:rPr>
                <w:rFonts w:cs="Arial" w:hint="eastAsia"/>
                <w:i/>
                <w:sz w:val="22"/>
                <w:szCs w:val="22"/>
              </w:rPr>
              <w:t>ę</w:t>
            </w:r>
            <w:r w:rsidRPr="00C11A46">
              <w:rPr>
                <w:rFonts w:cs="Arial"/>
                <w:i/>
                <w:sz w:val="22"/>
                <w:szCs w:val="22"/>
              </w:rPr>
              <w:t>biorstwem ani ma</w:t>
            </w:r>
            <w:r w:rsidRPr="00C11A46">
              <w:rPr>
                <w:rFonts w:cs="Arial" w:hint="eastAsia"/>
                <w:i/>
                <w:sz w:val="22"/>
                <w:szCs w:val="22"/>
              </w:rPr>
              <w:t>ł</w:t>
            </w:r>
            <w:r w:rsidRPr="00C11A46">
              <w:rPr>
                <w:rFonts w:cs="Arial"/>
                <w:i/>
                <w:sz w:val="22"/>
                <w:szCs w:val="22"/>
              </w:rPr>
              <w:t>ym przedsi</w:t>
            </w:r>
            <w:r w:rsidRPr="00C11A46">
              <w:rPr>
                <w:rFonts w:cs="Arial" w:hint="eastAsia"/>
                <w:i/>
                <w:sz w:val="22"/>
                <w:szCs w:val="22"/>
              </w:rPr>
              <w:t>ę</w:t>
            </w:r>
            <w:r w:rsidRPr="00C11A46">
              <w:rPr>
                <w:rFonts w:cs="Arial"/>
                <w:i/>
                <w:sz w:val="22"/>
                <w:szCs w:val="22"/>
              </w:rPr>
              <w:t>biorstwem i które zatrudnia mniej ni</w:t>
            </w:r>
            <w:r w:rsidRPr="00C11A46">
              <w:rPr>
                <w:rFonts w:cs="Arial" w:hint="eastAsia"/>
                <w:i/>
                <w:sz w:val="22"/>
                <w:szCs w:val="22"/>
              </w:rPr>
              <w:t>ż</w:t>
            </w:r>
            <w:r w:rsidRPr="00C11A46">
              <w:rPr>
                <w:rFonts w:cs="Arial"/>
                <w:i/>
                <w:sz w:val="22"/>
                <w:szCs w:val="22"/>
              </w:rPr>
              <w:t xml:space="preserve"> 250 osób i którego roczny obrót nie przekracza 50 milionów EURO lub roczna suma bilansowa nie przekracza 43 milionów EURO. </w:t>
            </w:r>
          </w:p>
          <w:p w14:paraId="620F2629" w14:textId="27F8DDA5" w:rsidR="008C0F1B" w:rsidRPr="00C11A46" w:rsidRDefault="008C0F1B" w:rsidP="00843426">
            <w:pPr>
              <w:pStyle w:val="Tekstpodstawowywcity2"/>
              <w:tabs>
                <w:tab w:val="left" w:pos="459"/>
              </w:tabs>
              <w:spacing w:after="40"/>
              <w:ind w:left="457"/>
              <w:rPr>
                <w:rFonts w:cs="Arial"/>
                <w:i/>
                <w:sz w:val="22"/>
                <w:szCs w:val="22"/>
              </w:rPr>
            </w:pPr>
          </w:p>
        </w:tc>
      </w:tr>
      <w:tr w:rsidR="00E702C0" w:rsidRPr="00DB593A" w14:paraId="55D5BC64" w14:textId="77777777" w:rsidTr="00955B74">
        <w:trPr>
          <w:trHeight w:val="425"/>
        </w:trPr>
        <w:tc>
          <w:tcPr>
            <w:tcW w:w="9634" w:type="dxa"/>
          </w:tcPr>
          <w:p w14:paraId="4EE05E7A" w14:textId="77777777" w:rsidR="00E702C0" w:rsidRPr="0060452F" w:rsidRDefault="00E702C0" w:rsidP="00922DCC">
            <w:pPr>
              <w:spacing w:after="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60452F">
              <w:rPr>
                <w:rFonts w:ascii="Arial" w:hAnsi="Arial" w:cs="Arial"/>
                <w:b/>
                <w:sz w:val="22"/>
                <w:szCs w:val="22"/>
              </w:rPr>
              <w:lastRenderedPageBreak/>
              <w:t>ZOBOWI</w:t>
            </w:r>
            <w:r w:rsidRPr="0060452F">
              <w:rPr>
                <w:rFonts w:ascii="Arial" w:hAnsi="Arial" w:cs="Arial" w:hint="eastAsia"/>
                <w:b/>
                <w:sz w:val="22"/>
                <w:szCs w:val="22"/>
              </w:rPr>
              <w:t>Ą</w:t>
            </w:r>
            <w:r w:rsidRPr="0060452F">
              <w:rPr>
                <w:rFonts w:ascii="Arial" w:hAnsi="Arial" w:cs="Arial"/>
                <w:b/>
                <w:sz w:val="22"/>
                <w:szCs w:val="22"/>
              </w:rPr>
              <w:t>ZANIA W PRZYPADKU PRZYZNANIA ZAMÓWIENIA:</w:t>
            </w:r>
          </w:p>
          <w:p w14:paraId="10955E57" w14:textId="77777777" w:rsidR="00E702C0" w:rsidRPr="0060452F" w:rsidRDefault="00E702C0" w:rsidP="00922DCC">
            <w:pPr>
              <w:spacing w:after="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D50F849" w14:textId="59AE75BF" w:rsidR="00E702C0" w:rsidRPr="0060452F" w:rsidRDefault="00E702C0" w:rsidP="00E702C0">
            <w:pPr>
              <w:numPr>
                <w:ilvl w:val="0"/>
                <w:numId w:val="17"/>
              </w:numPr>
              <w:tabs>
                <w:tab w:val="num" w:pos="459"/>
              </w:tabs>
              <w:suppressAutoHyphens w:val="0"/>
              <w:spacing w:after="40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0452F">
              <w:rPr>
                <w:rFonts w:ascii="Arial" w:hAnsi="Arial" w:cs="Arial"/>
                <w:sz w:val="22"/>
                <w:szCs w:val="22"/>
              </w:rPr>
              <w:t>zobowi</w:t>
            </w:r>
            <w:r w:rsidRPr="0060452F">
              <w:rPr>
                <w:rFonts w:ascii="Arial" w:hAnsi="Arial" w:cs="Arial" w:hint="eastAsia"/>
                <w:sz w:val="22"/>
                <w:szCs w:val="22"/>
              </w:rPr>
              <w:t>ą</w:t>
            </w:r>
            <w:r w:rsidRPr="0060452F">
              <w:rPr>
                <w:rFonts w:ascii="Arial" w:hAnsi="Arial" w:cs="Arial"/>
                <w:sz w:val="22"/>
                <w:szCs w:val="22"/>
              </w:rPr>
              <w:t>zujemy si</w:t>
            </w:r>
            <w:r w:rsidRPr="0060452F">
              <w:rPr>
                <w:rFonts w:ascii="Arial" w:hAnsi="Arial" w:cs="Arial" w:hint="eastAsia"/>
                <w:sz w:val="22"/>
                <w:szCs w:val="22"/>
              </w:rPr>
              <w:t>ę</w:t>
            </w:r>
            <w:r w:rsidR="00EB65C9" w:rsidRPr="0060452F">
              <w:rPr>
                <w:rFonts w:ascii="Arial" w:hAnsi="Arial" w:cs="Arial"/>
                <w:sz w:val="22"/>
                <w:szCs w:val="22"/>
              </w:rPr>
              <w:t xml:space="preserve"> do zawarcia Umowy </w:t>
            </w:r>
            <w:r w:rsidRPr="0060452F">
              <w:rPr>
                <w:rFonts w:ascii="Arial" w:hAnsi="Arial" w:cs="Arial"/>
                <w:sz w:val="22"/>
                <w:szCs w:val="22"/>
              </w:rPr>
              <w:t>w miejscu i terminie wyznaczonym przez Zamawiaj</w:t>
            </w:r>
            <w:r w:rsidRPr="0060452F">
              <w:rPr>
                <w:rFonts w:ascii="Arial" w:hAnsi="Arial" w:cs="Arial" w:hint="eastAsia"/>
                <w:sz w:val="22"/>
                <w:szCs w:val="22"/>
              </w:rPr>
              <w:t>ą</w:t>
            </w:r>
            <w:r w:rsidRPr="0060452F">
              <w:rPr>
                <w:rFonts w:ascii="Arial" w:hAnsi="Arial" w:cs="Arial"/>
                <w:sz w:val="22"/>
                <w:szCs w:val="22"/>
              </w:rPr>
              <w:t>cego;</w:t>
            </w:r>
          </w:p>
          <w:p w14:paraId="7F7F686B" w14:textId="0C472B0A" w:rsidR="00E702C0" w:rsidRPr="00843426" w:rsidRDefault="00E702C0" w:rsidP="00843426">
            <w:pPr>
              <w:numPr>
                <w:ilvl w:val="0"/>
                <w:numId w:val="17"/>
              </w:numPr>
              <w:tabs>
                <w:tab w:val="num" w:pos="459"/>
              </w:tabs>
              <w:suppressAutoHyphens w:val="0"/>
              <w:spacing w:after="40"/>
              <w:ind w:left="459" w:hanging="459"/>
              <w:contextualSpacing/>
              <w:jc w:val="both"/>
              <w:rPr>
                <w:bCs/>
                <w:iCs/>
              </w:rPr>
            </w:pPr>
            <w:r w:rsidRPr="0060452F">
              <w:rPr>
                <w:rFonts w:ascii="Arial" w:hAnsi="Arial" w:cs="Arial"/>
                <w:sz w:val="22"/>
                <w:szCs w:val="22"/>
              </w:rPr>
              <w:lastRenderedPageBreak/>
              <w:t>osob</w:t>
            </w:r>
            <w:r w:rsidRPr="0060452F">
              <w:rPr>
                <w:rFonts w:ascii="Arial" w:hAnsi="Arial" w:cs="Arial" w:hint="eastAsia"/>
                <w:sz w:val="22"/>
                <w:szCs w:val="22"/>
              </w:rPr>
              <w:t>ą</w:t>
            </w:r>
            <w:r w:rsidRPr="0060452F">
              <w:rPr>
                <w:rFonts w:ascii="Arial" w:hAnsi="Arial" w:cs="Arial"/>
                <w:sz w:val="22"/>
                <w:szCs w:val="22"/>
              </w:rPr>
              <w:t xml:space="preserve"> upowa</w:t>
            </w:r>
            <w:r w:rsidRPr="0060452F">
              <w:rPr>
                <w:rFonts w:ascii="Arial" w:hAnsi="Arial" w:cs="Arial" w:hint="eastAsia"/>
                <w:sz w:val="22"/>
                <w:szCs w:val="22"/>
              </w:rPr>
              <w:t>ż</w:t>
            </w:r>
            <w:r w:rsidRPr="0060452F">
              <w:rPr>
                <w:rFonts w:ascii="Arial" w:hAnsi="Arial" w:cs="Arial"/>
                <w:sz w:val="22"/>
                <w:szCs w:val="22"/>
              </w:rPr>
              <w:t>nion</w:t>
            </w:r>
            <w:r w:rsidRPr="0060452F">
              <w:rPr>
                <w:rFonts w:ascii="Arial" w:hAnsi="Arial" w:cs="Arial" w:hint="eastAsia"/>
                <w:sz w:val="22"/>
                <w:szCs w:val="22"/>
              </w:rPr>
              <w:t>ą</w:t>
            </w:r>
            <w:r w:rsidRPr="0060452F">
              <w:rPr>
                <w:rFonts w:ascii="Arial" w:hAnsi="Arial" w:cs="Arial"/>
                <w:sz w:val="22"/>
                <w:szCs w:val="22"/>
              </w:rPr>
              <w:t xml:space="preserve"> do kontaktów z Zamawiaj</w:t>
            </w:r>
            <w:r w:rsidRPr="0060452F">
              <w:rPr>
                <w:rFonts w:ascii="Arial" w:hAnsi="Arial" w:cs="Arial" w:hint="eastAsia"/>
                <w:sz w:val="22"/>
                <w:szCs w:val="22"/>
              </w:rPr>
              <w:t>ą</w:t>
            </w:r>
            <w:r w:rsidRPr="0060452F">
              <w:rPr>
                <w:rFonts w:ascii="Arial" w:hAnsi="Arial" w:cs="Arial"/>
                <w:sz w:val="22"/>
                <w:szCs w:val="22"/>
              </w:rPr>
              <w:t>cym w sprawach dotycz</w:t>
            </w:r>
            <w:r w:rsidRPr="0060452F">
              <w:rPr>
                <w:rFonts w:ascii="Arial" w:hAnsi="Arial" w:cs="Arial" w:hint="eastAsia"/>
                <w:sz w:val="22"/>
                <w:szCs w:val="22"/>
              </w:rPr>
              <w:t>ą</w:t>
            </w:r>
            <w:r w:rsidRPr="0060452F">
              <w:rPr>
                <w:rFonts w:ascii="Arial" w:hAnsi="Arial" w:cs="Arial"/>
                <w:sz w:val="22"/>
                <w:szCs w:val="22"/>
              </w:rPr>
              <w:t xml:space="preserve">cych realizacji </w:t>
            </w:r>
            <w:r w:rsidR="00EB65C9" w:rsidRPr="0060452F">
              <w:rPr>
                <w:rFonts w:ascii="Arial" w:hAnsi="Arial" w:cs="Arial"/>
                <w:sz w:val="22"/>
                <w:szCs w:val="22"/>
              </w:rPr>
              <w:t>Umowy</w:t>
            </w:r>
            <w:r w:rsidRPr="0060452F">
              <w:rPr>
                <w:rFonts w:ascii="Arial" w:hAnsi="Arial" w:cs="Arial"/>
                <w:sz w:val="22"/>
                <w:szCs w:val="22"/>
              </w:rPr>
              <w:t xml:space="preserve"> jest ........................................................................................................ </w:t>
            </w:r>
            <w:r w:rsidRPr="0060452F">
              <w:rPr>
                <w:rFonts w:ascii="Arial" w:hAnsi="Arial" w:cs="Arial"/>
                <w:bCs/>
                <w:iCs/>
                <w:sz w:val="22"/>
                <w:szCs w:val="22"/>
              </w:rPr>
              <w:t>e-mail: ………………..…….......………..…. tel</w:t>
            </w:r>
            <w:r w:rsidR="00EE2F63" w:rsidRPr="0060452F">
              <w:rPr>
                <w:rFonts w:ascii="Arial" w:hAnsi="Arial" w:cs="Arial"/>
                <w:bCs/>
                <w:iCs/>
                <w:sz w:val="22"/>
                <w:szCs w:val="22"/>
              </w:rPr>
              <w:t>.</w:t>
            </w:r>
            <w:r w:rsidRPr="0060452F">
              <w:rPr>
                <w:rFonts w:ascii="Arial" w:hAnsi="Arial" w:cs="Arial"/>
                <w:bCs/>
                <w:iCs/>
                <w:sz w:val="22"/>
                <w:szCs w:val="22"/>
              </w:rPr>
              <w:t>: …………………….……………...……</w:t>
            </w:r>
          </w:p>
        </w:tc>
      </w:tr>
      <w:tr w:rsidR="003568AB" w:rsidRPr="00DB593A" w14:paraId="7AD08CD5" w14:textId="77777777" w:rsidTr="00955B74">
        <w:trPr>
          <w:trHeight w:val="425"/>
        </w:trPr>
        <w:tc>
          <w:tcPr>
            <w:tcW w:w="9634" w:type="dxa"/>
          </w:tcPr>
          <w:p w14:paraId="061ECFE7" w14:textId="17718CB7" w:rsidR="003568AB" w:rsidRPr="0060452F" w:rsidRDefault="003568AB" w:rsidP="003568AB">
            <w:pPr>
              <w:spacing w:after="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60452F">
              <w:rPr>
                <w:rFonts w:ascii="Arial" w:hAnsi="Arial" w:cs="Arial"/>
                <w:b/>
                <w:sz w:val="22"/>
                <w:szCs w:val="22"/>
              </w:rPr>
              <w:lastRenderedPageBreak/>
              <w:t>PODWYKONAWCY:</w:t>
            </w:r>
          </w:p>
          <w:p w14:paraId="671A7B2D" w14:textId="77777777" w:rsidR="003568AB" w:rsidRPr="0060452F" w:rsidRDefault="003568AB" w:rsidP="003568AB">
            <w:pPr>
              <w:suppressAutoHyphens w:val="0"/>
              <w:ind w:left="459" w:hanging="459"/>
              <w:rPr>
                <w:rFonts w:ascii="Arial" w:hAnsi="Arial" w:cs="Arial"/>
                <w:sz w:val="22"/>
                <w:szCs w:val="22"/>
              </w:rPr>
            </w:pPr>
            <w:r w:rsidRPr="0060452F">
              <w:rPr>
                <w:rFonts w:ascii="Arial" w:hAnsi="Arial" w:cs="Arial"/>
                <w:sz w:val="22"/>
                <w:szCs w:val="22"/>
              </w:rPr>
              <w:t>O</w:t>
            </w:r>
            <w:r w:rsidRPr="0060452F">
              <w:rPr>
                <w:rFonts w:ascii="Arial" w:hAnsi="Arial" w:cs="Arial" w:hint="eastAsia"/>
                <w:sz w:val="22"/>
                <w:szCs w:val="22"/>
              </w:rPr>
              <w:t>ś</w:t>
            </w:r>
            <w:r w:rsidRPr="0060452F">
              <w:rPr>
                <w:rFonts w:ascii="Arial" w:hAnsi="Arial" w:cs="Arial"/>
                <w:sz w:val="22"/>
                <w:szCs w:val="22"/>
              </w:rPr>
              <w:t xml:space="preserve">wiadczamy, </w:t>
            </w:r>
            <w:r w:rsidRPr="0060452F">
              <w:rPr>
                <w:rFonts w:ascii="Arial" w:hAnsi="Arial" w:cs="Arial" w:hint="eastAsia"/>
                <w:sz w:val="22"/>
                <w:szCs w:val="22"/>
              </w:rPr>
              <w:t>ż</w:t>
            </w:r>
            <w:r w:rsidRPr="0060452F">
              <w:rPr>
                <w:rFonts w:ascii="Arial" w:hAnsi="Arial" w:cs="Arial"/>
                <w:sz w:val="22"/>
                <w:szCs w:val="22"/>
              </w:rPr>
              <w:t>e **):</w:t>
            </w:r>
          </w:p>
          <w:p w14:paraId="7DF45844" w14:textId="77777777" w:rsidR="003568AB" w:rsidRPr="0060452F" w:rsidRDefault="003568AB" w:rsidP="003568AB">
            <w:pPr>
              <w:pStyle w:val="Akapitzlist"/>
              <w:numPr>
                <w:ilvl w:val="1"/>
                <w:numId w:val="18"/>
              </w:numPr>
              <w:spacing w:after="0" w:line="240" w:lineRule="auto"/>
              <w:ind w:left="484" w:hanging="283"/>
              <w:rPr>
                <w:rFonts w:ascii="Arial" w:hAnsi="Arial" w:cs="Arial"/>
              </w:rPr>
            </w:pPr>
            <w:r w:rsidRPr="0060452F">
              <w:rPr>
                <w:rFonts w:ascii="Arial" w:hAnsi="Arial" w:cs="Arial"/>
              </w:rPr>
              <w:t>Przedmiot zamówienia wykonamy si</w:t>
            </w:r>
            <w:r w:rsidRPr="0060452F">
              <w:rPr>
                <w:rFonts w:ascii="Arial" w:hAnsi="Arial" w:cs="Arial" w:hint="eastAsia"/>
              </w:rPr>
              <w:t>ł</w:t>
            </w:r>
            <w:r w:rsidRPr="0060452F">
              <w:rPr>
                <w:rFonts w:ascii="Arial" w:hAnsi="Arial" w:cs="Arial"/>
              </w:rPr>
              <w:t>ami w</w:t>
            </w:r>
            <w:r w:rsidRPr="0060452F">
              <w:rPr>
                <w:rFonts w:ascii="Arial" w:hAnsi="Arial" w:cs="Arial" w:hint="eastAsia"/>
              </w:rPr>
              <w:t>ł</w:t>
            </w:r>
            <w:r w:rsidRPr="0060452F">
              <w:rPr>
                <w:rFonts w:ascii="Arial" w:hAnsi="Arial" w:cs="Arial"/>
              </w:rPr>
              <w:t>asnymi;</w:t>
            </w:r>
          </w:p>
          <w:p w14:paraId="21EB30A0" w14:textId="77777777" w:rsidR="003568AB" w:rsidRPr="0060452F" w:rsidRDefault="003568AB" w:rsidP="003568AB">
            <w:pPr>
              <w:pStyle w:val="Akapitzlist"/>
              <w:numPr>
                <w:ilvl w:val="1"/>
                <w:numId w:val="18"/>
              </w:numPr>
              <w:spacing w:after="0" w:line="240" w:lineRule="auto"/>
              <w:ind w:left="484" w:hanging="283"/>
              <w:rPr>
                <w:rFonts w:ascii="Arial" w:hAnsi="Arial" w:cs="Arial"/>
              </w:rPr>
            </w:pPr>
            <w:r w:rsidRPr="0060452F">
              <w:rPr>
                <w:rFonts w:ascii="Arial" w:hAnsi="Arial" w:cs="Arial"/>
              </w:rPr>
              <w:t>Powierzymy nast</w:t>
            </w:r>
            <w:r w:rsidRPr="0060452F">
              <w:rPr>
                <w:rFonts w:ascii="Arial" w:hAnsi="Arial" w:cs="Arial" w:hint="eastAsia"/>
              </w:rPr>
              <w:t>ę</w:t>
            </w:r>
            <w:r w:rsidRPr="0060452F">
              <w:rPr>
                <w:rFonts w:ascii="Arial" w:hAnsi="Arial" w:cs="Arial"/>
              </w:rPr>
              <w:t>puj</w:t>
            </w:r>
            <w:r w:rsidRPr="0060452F">
              <w:rPr>
                <w:rFonts w:ascii="Arial" w:hAnsi="Arial" w:cs="Arial" w:hint="eastAsia"/>
              </w:rPr>
              <w:t>ą</w:t>
            </w:r>
            <w:r w:rsidRPr="0060452F">
              <w:rPr>
                <w:rFonts w:ascii="Arial" w:hAnsi="Arial" w:cs="Arial"/>
              </w:rPr>
              <w:t>cym podwykonawcom realizacj</w:t>
            </w:r>
            <w:r w:rsidRPr="0060452F">
              <w:rPr>
                <w:rFonts w:ascii="Arial" w:hAnsi="Arial" w:cs="Arial" w:hint="eastAsia"/>
              </w:rPr>
              <w:t>ę</w:t>
            </w:r>
            <w:r w:rsidRPr="0060452F">
              <w:rPr>
                <w:rFonts w:ascii="Arial" w:hAnsi="Arial" w:cs="Arial"/>
              </w:rPr>
              <w:t xml:space="preserve"> nast</w:t>
            </w:r>
            <w:r w:rsidRPr="0060452F">
              <w:rPr>
                <w:rFonts w:ascii="Arial" w:hAnsi="Arial" w:cs="Arial" w:hint="eastAsia"/>
              </w:rPr>
              <w:t>ę</w:t>
            </w:r>
            <w:r w:rsidRPr="0060452F">
              <w:rPr>
                <w:rFonts w:ascii="Arial" w:hAnsi="Arial" w:cs="Arial"/>
              </w:rPr>
              <w:t>puj</w:t>
            </w:r>
            <w:r w:rsidRPr="0060452F">
              <w:rPr>
                <w:rFonts w:ascii="Arial" w:hAnsi="Arial" w:cs="Arial" w:hint="eastAsia"/>
              </w:rPr>
              <w:t>ą</w:t>
            </w:r>
            <w:r w:rsidRPr="0060452F">
              <w:rPr>
                <w:rFonts w:ascii="Arial" w:hAnsi="Arial" w:cs="Arial"/>
              </w:rPr>
              <w:t>cych cz</w:t>
            </w:r>
            <w:r w:rsidRPr="0060452F">
              <w:rPr>
                <w:rFonts w:ascii="Arial" w:hAnsi="Arial" w:cs="Arial" w:hint="eastAsia"/>
              </w:rPr>
              <w:t>ęś</w:t>
            </w:r>
            <w:r w:rsidRPr="0060452F">
              <w:rPr>
                <w:rFonts w:ascii="Arial" w:hAnsi="Arial" w:cs="Arial"/>
              </w:rPr>
              <w:t xml:space="preserve">ci zamówienia: </w:t>
            </w:r>
          </w:p>
          <w:p w14:paraId="56B530C8" w14:textId="77777777" w:rsidR="003568AB" w:rsidRPr="0060452F" w:rsidRDefault="003568AB" w:rsidP="003568AB">
            <w:pPr>
              <w:pStyle w:val="Akapitzlist"/>
              <w:spacing w:after="0" w:line="240" w:lineRule="auto"/>
              <w:ind w:left="774"/>
              <w:rPr>
                <w:rFonts w:ascii="Arial" w:hAnsi="Arial" w:cs="Arial"/>
              </w:rPr>
            </w:pPr>
          </w:p>
          <w:tbl>
            <w:tblPr>
              <w:tblW w:w="0" w:type="auto"/>
              <w:tblInd w:w="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947"/>
              <w:gridCol w:w="4253"/>
            </w:tblGrid>
            <w:tr w:rsidR="003568AB" w:rsidRPr="00300B59" w14:paraId="5A31DC46" w14:textId="77777777" w:rsidTr="00955B74">
              <w:tc>
                <w:tcPr>
                  <w:tcW w:w="567" w:type="dxa"/>
                  <w:shd w:val="clear" w:color="auto" w:fill="auto"/>
                </w:tcPr>
                <w:p w14:paraId="001D4D84" w14:textId="77777777" w:rsidR="003568AB" w:rsidRPr="0060452F" w:rsidRDefault="003568AB" w:rsidP="003568AB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  <w:r w:rsidRPr="0060452F">
                    <w:rPr>
                      <w:rFonts w:ascii="Arial" w:hAnsi="Arial" w:cs="Arial"/>
                    </w:rPr>
                    <w:t>Lp.</w:t>
                  </w:r>
                </w:p>
              </w:tc>
              <w:tc>
                <w:tcPr>
                  <w:tcW w:w="3947" w:type="dxa"/>
                  <w:shd w:val="clear" w:color="auto" w:fill="auto"/>
                </w:tcPr>
                <w:p w14:paraId="7F3360CB" w14:textId="77777777" w:rsidR="003568AB" w:rsidRPr="0060452F" w:rsidRDefault="003568AB" w:rsidP="003568AB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  <w:r w:rsidRPr="0060452F">
                    <w:rPr>
                      <w:rFonts w:ascii="Arial" w:hAnsi="Arial" w:cs="Arial"/>
                    </w:rPr>
                    <w:t>Nazwa (firma) podwykonawcy</w:t>
                  </w:r>
                </w:p>
              </w:tc>
              <w:tc>
                <w:tcPr>
                  <w:tcW w:w="4253" w:type="dxa"/>
                  <w:shd w:val="clear" w:color="auto" w:fill="auto"/>
                </w:tcPr>
                <w:p w14:paraId="71155384" w14:textId="77777777" w:rsidR="003568AB" w:rsidRPr="0060452F" w:rsidRDefault="003568AB" w:rsidP="003568AB">
                  <w:pPr>
                    <w:pStyle w:val="Akapitzlist"/>
                    <w:widowControl w:val="0"/>
                    <w:adjustRightInd w:val="0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</w:rPr>
                  </w:pPr>
                  <w:r w:rsidRPr="0060452F">
                    <w:rPr>
                      <w:rFonts w:ascii="Arial" w:hAnsi="Arial" w:cs="Arial"/>
                    </w:rPr>
                    <w:t>Cz</w:t>
                  </w:r>
                  <w:r w:rsidRPr="0060452F">
                    <w:rPr>
                      <w:rFonts w:ascii="Arial" w:hAnsi="Arial" w:cs="Arial" w:hint="eastAsia"/>
                    </w:rPr>
                    <w:t>ęść</w:t>
                  </w:r>
                  <w:r w:rsidRPr="0060452F">
                    <w:rPr>
                      <w:rFonts w:ascii="Arial" w:hAnsi="Arial" w:cs="Arial"/>
                    </w:rPr>
                    <w:t xml:space="preserve"> (zakres) przedmiotu zamówienia powierzony podwykonawcy</w:t>
                  </w:r>
                </w:p>
              </w:tc>
            </w:tr>
            <w:tr w:rsidR="003568AB" w:rsidRPr="00300B59" w14:paraId="1049F593" w14:textId="77777777" w:rsidTr="00955B74">
              <w:tc>
                <w:tcPr>
                  <w:tcW w:w="567" w:type="dxa"/>
                  <w:shd w:val="clear" w:color="auto" w:fill="auto"/>
                </w:tcPr>
                <w:p w14:paraId="45DC43DE" w14:textId="77777777" w:rsidR="003568AB" w:rsidRPr="0060452F" w:rsidRDefault="003568AB" w:rsidP="003568AB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947" w:type="dxa"/>
                  <w:shd w:val="clear" w:color="auto" w:fill="auto"/>
                </w:tcPr>
                <w:p w14:paraId="2E247EB4" w14:textId="77777777" w:rsidR="003568AB" w:rsidRPr="0060452F" w:rsidRDefault="003568AB" w:rsidP="003568AB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3" w:type="dxa"/>
                  <w:shd w:val="clear" w:color="auto" w:fill="auto"/>
                </w:tcPr>
                <w:p w14:paraId="491D9E2D" w14:textId="77777777" w:rsidR="003568AB" w:rsidRPr="0060452F" w:rsidRDefault="003568AB" w:rsidP="003568AB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3568AB" w:rsidRPr="00300B59" w14:paraId="15C172D7" w14:textId="77777777" w:rsidTr="00955B74">
              <w:tc>
                <w:tcPr>
                  <w:tcW w:w="567" w:type="dxa"/>
                  <w:shd w:val="clear" w:color="auto" w:fill="auto"/>
                </w:tcPr>
                <w:p w14:paraId="005EB7FC" w14:textId="77777777" w:rsidR="003568AB" w:rsidRPr="0060452F" w:rsidRDefault="003568AB" w:rsidP="003568AB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947" w:type="dxa"/>
                  <w:shd w:val="clear" w:color="auto" w:fill="auto"/>
                </w:tcPr>
                <w:p w14:paraId="4CC4FF22" w14:textId="77777777" w:rsidR="003568AB" w:rsidRPr="0060452F" w:rsidRDefault="003568AB" w:rsidP="003568AB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3" w:type="dxa"/>
                  <w:shd w:val="clear" w:color="auto" w:fill="auto"/>
                </w:tcPr>
                <w:p w14:paraId="3C7CAB39" w14:textId="77777777" w:rsidR="003568AB" w:rsidRPr="0060452F" w:rsidRDefault="003568AB" w:rsidP="003568AB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14:paraId="395F605F" w14:textId="77777777" w:rsidR="003568AB" w:rsidRPr="0060452F" w:rsidRDefault="003568AB" w:rsidP="003568AB">
            <w:pPr>
              <w:pStyle w:val="Akapitzlist"/>
              <w:spacing w:after="40"/>
              <w:ind w:left="1260"/>
              <w:jc w:val="both"/>
              <w:rPr>
                <w:rFonts w:ascii="Arial" w:hAnsi="Arial" w:cs="Arial"/>
              </w:rPr>
            </w:pPr>
          </w:p>
          <w:p w14:paraId="1B00F42E" w14:textId="77777777" w:rsidR="003568AB" w:rsidRPr="0060452F" w:rsidRDefault="003568AB" w:rsidP="003568AB">
            <w:pPr>
              <w:pStyle w:val="Akapitzlist"/>
              <w:numPr>
                <w:ilvl w:val="1"/>
                <w:numId w:val="18"/>
              </w:numPr>
              <w:tabs>
                <w:tab w:val="clear" w:pos="1260"/>
              </w:tabs>
              <w:spacing w:after="0" w:line="240" w:lineRule="auto"/>
              <w:ind w:left="484" w:right="180" w:hanging="287"/>
              <w:jc w:val="both"/>
              <w:rPr>
                <w:rFonts w:ascii="Arial" w:hAnsi="Arial" w:cs="Arial"/>
              </w:rPr>
            </w:pPr>
            <w:r w:rsidRPr="0060452F">
              <w:rPr>
                <w:rFonts w:ascii="Arial" w:hAnsi="Arial" w:cs="Arial"/>
              </w:rPr>
              <w:t>Powierzymy podwykonawcom realizacj</w:t>
            </w:r>
            <w:r w:rsidRPr="0060452F">
              <w:rPr>
                <w:rFonts w:ascii="Arial" w:hAnsi="Arial" w:cs="Arial" w:hint="eastAsia"/>
              </w:rPr>
              <w:t>ę</w:t>
            </w:r>
            <w:r w:rsidRPr="0060452F">
              <w:rPr>
                <w:rFonts w:ascii="Arial" w:hAnsi="Arial" w:cs="Arial"/>
              </w:rPr>
              <w:t xml:space="preserve"> nast</w:t>
            </w:r>
            <w:r w:rsidRPr="0060452F">
              <w:rPr>
                <w:rFonts w:ascii="Arial" w:hAnsi="Arial" w:cs="Arial" w:hint="eastAsia"/>
              </w:rPr>
              <w:t>ę</w:t>
            </w:r>
            <w:r w:rsidRPr="0060452F">
              <w:rPr>
                <w:rFonts w:ascii="Arial" w:hAnsi="Arial" w:cs="Arial"/>
              </w:rPr>
              <w:t>puj</w:t>
            </w:r>
            <w:r w:rsidRPr="0060452F">
              <w:rPr>
                <w:rFonts w:ascii="Arial" w:hAnsi="Arial" w:cs="Arial" w:hint="eastAsia"/>
              </w:rPr>
              <w:t>ą</w:t>
            </w:r>
            <w:r w:rsidRPr="0060452F">
              <w:rPr>
                <w:rFonts w:ascii="Arial" w:hAnsi="Arial" w:cs="Arial"/>
              </w:rPr>
              <w:t>cych cz</w:t>
            </w:r>
            <w:r w:rsidRPr="0060452F">
              <w:rPr>
                <w:rFonts w:ascii="Arial" w:hAnsi="Arial" w:cs="Arial" w:hint="eastAsia"/>
              </w:rPr>
              <w:t>ęś</w:t>
            </w:r>
            <w:r w:rsidRPr="0060452F">
              <w:rPr>
                <w:rFonts w:ascii="Arial" w:hAnsi="Arial" w:cs="Arial"/>
              </w:rPr>
              <w:t xml:space="preserve">ci zamówienia </w:t>
            </w:r>
            <w:r w:rsidRPr="0060452F">
              <w:rPr>
                <w:rFonts w:ascii="Arial" w:hAnsi="Arial" w:cs="Arial"/>
              </w:rPr>
              <w:br/>
              <w:t>i jednocze</w:t>
            </w:r>
            <w:r w:rsidRPr="0060452F">
              <w:rPr>
                <w:rFonts w:ascii="Arial" w:hAnsi="Arial" w:cs="Arial" w:hint="eastAsia"/>
              </w:rPr>
              <w:t>ś</w:t>
            </w:r>
            <w:r w:rsidRPr="0060452F">
              <w:rPr>
                <w:rFonts w:ascii="Arial" w:hAnsi="Arial" w:cs="Arial"/>
              </w:rPr>
              <w:t>nie powo</w:t>
            </w:r>
            <w:r w:rsidRPr="0060452F">
              <w:rPr>
                <w:rFonts w:ascii="Arial" w:hAnsi="Arial" w:cs="Arial" w:hint="eastAsia"/>
              </w:rPr>
              <w:t>ł</w:t>
            </w:r>
            <w:r w:rsidRPr="0060452F">
              <w:rPr>
                <w:rFonts w:ascii="Arial" w:hAnsi="Arial" w:cs="Arial"/>
              </w:rPr>
              <w:t>ujemy si</w:t>
            </w:r>
            <w:r w:rsidRPr="0060452F">
              <w:rPr>
                <w:rFonts w:ascii="Arial" w:hAnsi="Arial" w:cs="Arial" w:hint="eastAsia"/>
              </w:rPr>
              <w:t>ę</w:t>
            </w:r>
            <w:r w:rsidRPr="0060452F">
              <w:rPr>
                <w:rFonts w:ascii="Arial" w:hAnsi="Arial" w:cs="Arial"/>
              </w:rPr>
              <w:t xml:space="preserve"> na ich zasoby, w celu wykazania spe</w:t>
            </w:r>
            <w:r w:rsidRPr="0060452F">
              <w:rPr>
                <w:rFonts w:ascii="Arial" w:hAnsi="Arial" w:cs="Arial" w:hint="eastAsia"/>
              </w:rPr>
              <w:t>ł</w:t>
            </w:r>
            <w:r w:rsidRPr="0060452F">
              <w:rPr>
                <w:rFonts w:ascii="Arial" w:hAnsi="Arial" w:cs="Arial"/>
              </w:rPr>
              <w:t>nienia warunków udzia</w:t>
            </w:r>
            <w:r w:rsidRPr="0060452F">
              <w:rPr>
                <w:rFonts w:ascii="Arial" w:hAnsi="Arial" w:cs="Arial" w:hint="eastAsia"/>
              </w:rPr>
              <w:t>ł</w:t>
            </w:r>
            <w:r w:rsidRPr="0060452F">
              <w:rPr>
                <w:rFonts w:ascii="Arial" w:hAnsi="Arial" w:cs="Arial"/>
              </w:rPr>
              <w:t>u w post</w:t>
            </w:r>
            <w:r w:rsidRPr="0060452F">
              <w:rPr>
                <w:rFonts w:ascii="Arial" w:hAnsi="Arial" w:cs="Arial" w:hint="eastAsia"/>
              </w:rPr>
              <w:t>ę</w:t>
            </w:r>
            <w:r w:rsidRPr="0060452F">
              <w:rPr>
                <w:rFonts w:ascii="Arial" w:hAnsi="Arial" w:cs="Arial"/>
              </w:rPr>
              <w:t>powaniu, o których mowa w SWZ, na zasadach okre</w:t>
            </w:r>
            <w:r w:rsidRPr="0060452F">
              <w:rPr>
                <w:rFonts w:ascii="Arial" w:hAnsi="Arial" w:cs="Arial" w:hint="eastAsia"/>
              </w:rPr>
              <w:t>ś</w:t>
            </w:r>
            <w:r w:rsidRPr="0060452F">
              <w:rPr>
                <w:rFonts w:ascii="Arial" w:hAnsi="Arial" w:cs="Arial"/>
              </w:rPr>
              <w:t xml:space="preserve">lonych w art. 118 ust. 3 Ustawy </w:t>
            </w:r>
            <w:proofErr w:type="spellStart"/>
            <w:r w:rsidRPr="0060452F">
              <w:rPr>
                <w:rFonts w:ascii="Arial" w:hAnsi="Arial" w:cs="Arial"/>
              </w:rPr>
              <w:t>Pzp</w:t>
            </w:r>
            <w:proofErr w:type="spellEnd"/>
            <w:r w:rsidRPr="0060452F">
              <w:rPr>
                <w:rFonts w:ascii="Arial" w:hAnsi="Arial" w:cs="Arial"/>
              </w:rPr>
              <w:t>.</w:t>
            </w:r>
          </w:p>
          <w:tbl>
            <w:tblPr>
              <w:tblW w:w="0" w:type="auto"/>
              <w:tblInd w:w="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947"/>
              <w:gridCol w:w="4253"/>
            </w:tblGrid>
            <w:tr w:rsidR="003568AB" w:rsidRPr="00300B59" w14:paraId="29C08A0B" w14:textId="77777777" w:rsidTr="00955B74">
              <w:tc>
                <w:tcPr>
                  <w:tcW w:w="567" w:type="dxa"/>
                  <w:shd w:val="clear" w:color="auto" w:fill="auto"/>
                </w:tcPr>
                <w:p w14:paraId="50A26CB5" w14:textId="77777777" w:rsidR="003568AB" w:rsidRPr="0060452F" w:rsidRDefault="003568AB" w:rsidP="003568AB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  <w:r w:rsidRPr="0060452F">
                    <w:rPr>
                      <w:rFonts w:ascii="Arial" w:hAnsi="Arial" w:cs="Arial"/>
                    </w:rPr>
                    <w:t>Lp.</w:t>
                  </w:r>
                </w:p>
              </w:tc>
              <w:tc>
                <w:tcPr>
                  <w:tcW w:w="3947" w:type="dxa"/>
                  <w:shd w:val="clear" w:color="auto" w:fill="auto"/>
                </w:tcPr>
                <w:p w14:paraId="0231457B" w14:textId="77777777" w:rsidR="003568AB" w:rsidRPr="0060452F" w:rsidRDefault="003568AB" w:rsidP="003568AB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  <w:r w:rsidRPr="0060452F">
                    <w:rPr>
                      <w:rFonts w:ascii="Arial" w:hAnsi="Arial" w:cs="Arial"/>
                    </w:rPr>
                    <w:t>Nazwa (firma) podwykonawcy</w:t>
                  </w:r>
                </w:p>
              </w:tc>
              <w:tc>
                <w:tcPr>
                  <w:tcW w:w="4253" w:type="dxa"/>
                  <w:shd w:val="clear" w:color="auto" w:fill="auto"/>
                </w:tcPr>
                <w:p w14:paraId="37433E79" w14:textId="77777777" w:rsidR="003568AB" w:rsidRPr="0060452F" w:rsidRDefault="003568AB" w:rsidP="003568AB">
                  <w:pPr>
                    <w:pStyle w:val="Akapitzlist"/>
                    <w:widowControl w:val="0"/>
                    <w:adjustRightInd w:val="0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</w:rPr>
                  </w:pPr>
                  <w:r w:rsidRPr="0060452F">
                    <w:rPr>
                      <w:rFonts w:ascii="Arial" w:hAnsi="Arial" w:cs="Arial"/>
                    </w:rPr>
                    <w:t>Cz</w:t>
                  </w:r>
                  <w:r w:rsidRPr="0060452F">
                    <w:rPr>
                      <w:rFonts w:ascii="Arial" w:hAnsi="Arial" w:cs="Arial" w:hint="eastAsia"/>
                    </w:rPr>
                    <w:t>ęść</w:t>
                  </w:r>
                  <w:r w:rsidRPr="0060452F">
                    <w:rPr>
                      <w:rFonts w:ascii="Arial" w:hAnsi="Arial" w:cs="Arial"/>
                    </w:rPr>
                    <w:t xml:space="preserve"> (zakres) przedmiotu zamówienia powierzony podwykonawcy</w:t>
                  </w:r>
                </w:p>
              </w:tc>
            </w:tr>
            <w:tr w:rsidR="003568AB" w:rsidRPr="00300B59" w14:paraId="37D81329" w14:textId="77777777" w:rsidTr="00955B74">
              <w:tc>
                <w:tcPr>
                  <w:tcW w:w="567" w:type="dxa"/>
                  <w:shd w:val="clear" w:color="auto" w:fill="auto"/>
                </w:tcPr>
                <w:p w14:paraId="5A7C898F" w14:textId="77777777" w:rsidR="003568AB" w:rsidRPr="0060452F" w:rsidRDefault="003568AB" w:rsidP="003568AB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947" w:type="dxa"/>
                  <w:shd w:val="clear" w:color="auto" w:fill="auto"/>
                </w:tcPr>
                <w:p w14:paraId="76B60A50" w14:textId="77777777" w:rsidR="003568AB" w:rsidRPr="0060452F" w:rsidRDefault="003568AB" w:rsidP="003568AB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3" w:type="dxa"/>
                  <w:shd w:val="clear" w:color="auto" w:fill="auto"/>
                </w:tcPr>
                <w:p w14:paraId="40B69753" w14:textId="77777777" w:rsidR="003568AB" w:rsidRPr="0060452F" w:rsidRDefault="003568AB" w:rsidP="003568AB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3568AB" w:rsidRPr="00DB593A" w14:paraId="73E75A1D" w14:textId="77777777" w:rsidTr="00955B74">
              <w:tc>
                <w:tcPr>
                  <w:tcW w:w="567" w:type="dxa"/>
                  <w:shd w:val="clear" w:color="auto" w:fill="auto"/>
                </w:tcPr>
                <w:p w14:paraId="7763D4B9" w14:textId="77777777" w:rsidR="003568AB" w:rsidRPr="002B2B13" w:rsidRDefault="003568AB" w:rsidP="003568AB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47" w:type="dxa"/>
                  <w:shd w:val="clear" w:color="auto" w:fill="auto"/>
                </w:tcPr>
                <w:p w14:paraId="4BE4AC53" w14:textId="77777777" w:rsidR="003568AB" w:rsidRPr="002B2B13" w:rsidRDefault="003568AB" w:rsidP="003568AB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253" w:type="dxa"/>
                  <w:shd w:val="clear" w:color="auto" w:fill="auto"/>
                </w:tcPr>
                <w:p w14:paraId="1EB3D461" w14:textId="77777777" w:rsidR="003568AB" w:rsidRPr="002B2B13" w:rsidRDefault="003568AB" w:rsidP="003568AB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3568AB" w:rsidRPr="00DB593A" w14:paraId="1ACD6115" w14:textId="77777777" w:rsidTr="00955B74">
              <w:trPr>
                <w:trHeight w:val="56"/>
              </w:trPr>
              <w:tc>
                <w:tcPr>
                  <w:tcW w:w="567" w:type="dxa"/>
                  <w:shd w:val="clear" w:color="auto" w:fill="auto"/>
                </w:tcPr>
                <w:p w14:paraId="0D78F250" w14:textId="77777777" w:rsidR="003568AB" w:rsidRPr="002B2B13" w:rsidRDefault="003568AB" w:rsidP="003568AB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47" w:type="dxa"/>
                  <w:shd w:val="clear" w:color="auto" w:fill="auto"/>
                </w:tcPr>
                <w:p w14:paraId="73F4B090" w14:textId="77777777" w:rsidR="003568AB" w:rsidRPr="002B2B13" w:rsidRDefault="003568AB" w:rsidP="003568AB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253" w:type="dxa"/>
                  <w:shd w:val="clear" w:color="auto" w:fill="auto"/>
                </w:tcPr>
                <w:p w14:paraId="0D268BC9" w14:textId="77777777" w:rsidR="003568AB" w:rsidRPr="002B2B13" w:rsidRDefault="003568AB" w:rsidP="003568AB">
                  <w:pPr>
                    <w:pStyle w:val="Akapitzlist"/>
                    <w:widowControl w:val="0"/>
                    <w:adjustRightInd w:val="0"/>
                    <w:spacing w:after="40"/>
                    <w:ind w:left="0"/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70C96FBD" w14:textId="7AE3FD18" w:rsidR="003568AB" w:rsidRPr="0087294D" w:rsidRDefault="003568AB" w:rsidP="003568AB">
            <w:pPr>
              <w:spacing w:after="40"/>
              <w:contextualSpacing/>
              <w:rPr>
                <w:b/>
              </w:rPr>
            </w:pPr>
          </w:p>
        </w:tc>
      </w:tr>
      <w:tr w:rsidR="003568AB" w:rsidRPr="00300B59" w14:paraId="38329DBD" w14:textId="77777777" w:rsidTr="00955B74">
        <w:trPr>
          <w:trHeight w:val="280"/>
        </w:trPr>
        <w:tc>
          <w:tcPr>
            <w:tcW w:w="9634" w:type="dxa"/>
          </w:tcPr>
          <w:p w14:paraId="59EFDE21" w14:textId="77777777" w:rsidR="003568AB" w:rsidRPr="0060452F" w:rsidRDefault="003568AB" w:rsidP="003568AB">
            <w:pPr>
              <w:spacing w:after="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60452F">
              <w:rPr>
                <w:rFonts w:ascii="Arial" w:hAnsi="Arial" w:cs="Arial"/>
                <w:b/>
                <w:sz w:val="22"/>
                <w:szCs w:val="22"/>
              </w:rPr>
              <w:t>SPIS TRE</w:t>
            </w:r>
            <w:r w:rsidRPr="0060452F">
              <w:rPr>
                <w:rFonts w:ascii="Arial" w:hAnsi="Arial" w:cs="Arial" w:hint="eastAsia"/>
                <w:b/>
                <w:sz w:val="22"/>
                <w:szCs w:val="22"/>
              </w:rPr>
              <w:t>Ś</w:t>
            </w:r>
            <w:r w:rsidRPr="0060452F">
              <w:rPr>
                <w:rFonts w:ascii="Arial" w:hAnsi="Arial" w:cs="Arial"/>
                <w:b/>
                <w:sz w:val="22"/>
                <w:szCs w:val="22"/>
              </w:rPr>
              <w:t>CI:</w:t>
            </w:r>
          </w:p>
          <w:p w14:paraId="622976EC" w14:textId="77777777" w:rsidR="003568AB" w:rsidRPr="0060452F" w:rsidRDefault="003568AB" w:rsidP="003568AB">
            <w:pPr>
              <w:spacing w:after="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0452F">
              <w:rPr>
                <w:rFonts w:ascii="Arial" w:hAnsi="Arial" w:cs="Arial"/>
                <w:sz w:val="22"/>
                <w:szCs w:val="22"/>
              </w:rPr>
              <w:t>Integraln</w:t>
            </w:r>
            <w:r w:rsidRPr="0060452F">
              <w:rPr>
                <w:rFonts w:ascii="Arial" w:hAnsi="Arial" w:cs="Arial" w:hint="eastAsia"/>
                <w:sz w:val="22"/>
                <w:szCs w:val="22"/>
              </w:rPr>
              <w:t>ą</w:t>
            </w:r>
            <w:r w:rsidRPr="0060452F">
              <w:rPr>
                <w:rFonts w:ascii="Arial" w:hAnsi="Arial" w:cs="Arial"/>
                <w:sz w:val="22"/>
                <w:szCs w:val="22"/>
              </w:rPr>
              <w:t xml:space="preserve"> cz</w:t>
            </w:r>
            <w:r w:rsidRPr="0060452F">
              <w:rPr>
                <w:rFonts w:ascii="Arial" w:hAnsi="Arial" w:cs="Arial" w:hint="eastAsia"/>
                <w:sz w:val="22"/>
                <w:szCs w:val="22"/>
              </w:rPr>
              <w:t>ęść</w:t>
            </w:r>
            <w:r w:rsidRPr="0060452F">
              <w:rPr>
                <w:rFonts w:ascii="Arial" w:hAnsi="Arial" w:cs="Arial"/>
                <w:sz w:val="22"/>
                <w:szCs w:val="22"/>
              </w:rPr>
              <w:t xml:space="preserve"> oferty stanowi</w:t>
            </w:r>
            <w:r w:rsidRPr="0060452F">
              <w:rPr>
                <w:rFonts w:ascii="Arial" w:hAnsi="Arial" w:cs="Arial" w:hint="eastAsia"/>
                <w:sz w:val="22"/>
                <w:szCs w:val="22"/>
              </w:rPr>
              <w:t>ą</w:t>
            </w:r>
            <w:r w:rsidRPr="0060452F">
              <w:rPr>
                <w:rFonts w:ascii="Arial" w:hAnsi="Arial" w:cs="Arial"/>
                <w:sz w:val="22"/>
                <w:szCs w:val="22"/>
              </w:rPr>
              <w:t xml:space="preserve"> nast</w:t>
            </w:r>
            <w:r w:rsidRPr="0060452F">
              <w:rPr>
                <w:rFonts w:ascii="Arial" w:hAnsi="Arial" w:cs="Arial" w:hint="eastAsia"/>
                <w:sz w:val="22"/>
                <w:szCs w:val="22"/>
              </w:rPr>
              <w:t>ę</w:t>
            </w:r>
            <w:r w:rsidRPr="0060452F">
              <w:rPr>
                <w:rFonts w:ascii="Arial" w:hAnsi="Arial" w:cs="Arial"/>
                <w:sz w:val="22"/>
                <w:szCs w:val="22"/>
              </w:rPr>
              <w:t>puj</w:t>
            </w:r>
            <w:r w:rsidRPr="0060452F">
              <w:rPr>
                <w:rFonts w:ascii="Arial" w:hAnsi="Arial" w:cs="Arial" w:hint="eastAsia"/>
                <w:sz w:val="22"/>
                <w:szCs w:val="22"/>
              </w:rPr>
              <w:t>ą</w:t>
            </w:r>
            <w:r w:rsidRPr="0060452F">
              <w:rPr>
                <w:rFonts w:ascii="Arial" w:hAnsi="Arial" w:cs="Arial"/>
                <w:sz w:val="22"/>
                <w:szCs w:val="22"/>
              </w:rPr>
              <w:t>ce dokumenty:</w:t>
            </w:r>
          </w:p>
          <w:p w14:paraId="6BC41AE4" w14:textId="77777777" w:rsidR="003568AB" w:rsidRPr="0060452F" w:rsidRDefault="003568AB" w:rsidP="003568AB">
            <w:pPr>
              <w:pStyle w:val="Akapitzlist"/>
              <w:numPr>
                <w:ilvl w:val="3"/>
                <w:numId w:val="28"/>
              </w:numPr>
              <w:spacing w:after="40"/>
              <w:ind w:left="348" w:hanging="283"/>
              <w:rPr>
                <w:rFonts w:ascii="Arial" w:hAnsi="Arial" w:cs="Arial"/>
              </w:rPr>
            </w:pPr>
            <w:r w:rsidRPr="0060452F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</w:t>
            </w:r>
          </w:p>
          <w:p w14:paraId="5D4890E4" w14:textId="77777777" w:rsidR="003568AB" w:rsidRPr="0060452F" w:rsidRDefault="003568AB" w:rsidP="003568AB">
            <w:pPr>
              <w:pStyle w:val="Akapitzlist"/>
              <w:numPr>
                <w:ilvl w:val="3"/>
                <w:numId w:val="28"/>
              </w:numPr>
              <w:spacing w:after="40"/>
              <w:ind w:left="348" w:hanging="283"/>
              <w:rPr>
                <w:rFonts w:ascii="Arial" w:hAnsi="Arial" w:cs="Arial"/>
              </w:rPr>
            </w:pPr>
            <w:r w:rsidRPr="0060452F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</w:t>
            </w:r>
          </w:p>
          <w:p w14:paraId="43EB629B" w14:textId="77777777" w:rsidR="003568AB" w:rsidRPr="0060452F" w:rsidRDefault="003568AB" w:rsidP="003568AB">
            <w:pPr>
              <w:spacing w:after="40"/>
              <w:ind w:left="34"/>
              <w:rPr>
                <w:rFonts w:ascii="Arial" w:hAnsi="Arial" w:cs="Arial"/>
                <w:b/>
                <w:sz w:val="22"/>
                <w:szCs w:val="22"/>
              </w:rPr>
            </w:pPr>
            <w:r w:rsidRPr="0060452F">
              <w:rPr>
                <w:rFonts w:ascii="Arial" w:hAnsi="Arial" w:cs="Arial"/>
                <w:sz w:val="22"/>
                <w:szCs w:val="22"/>
              </w:rPr>
              <w:t>Oferta zosta</w:t>
            </w:r>
            <w:r w:rsidRPr="0060452F">
              <w:rPr>
                <w:rFonts w:ascii="Arial" w:hAnsi="Arial" w:cs="Arial" w:hint="eastAsia"/>
                <w:sz w:val="22"/>
                <w:szCs w:val="22"/>
              </w:rPr>
              <w:t>ł</w:t>
            </w:r>
            <w:r w:rsidRPr="0060452F">
              <w:rPr>
                <w:rFonts w:ascii="Arial" w:hAnsi="Arial" w:cs="Arial"/>
                <w:sz w:val="22"/>
                <w:szCs w:val="22"/>
              </w:rPr>
              <w:t>a z</w:t>
            </w:r>
            <w:r w:rsidRPr="0060452F">
              <w:rPr>
                <w:rFonts w:ascii="Arial" w:hAnsi="Arial" w:cs="Arial" w:hint="eastAsia"/>
                <w:sz w:val="22"/>
                <w:szCs w:val="22"/>
              </w:rPr>
              <w:t>ł</w:t>
            </w:r>
            <w:r w:rsidRPr="0060452F">
              <w:rPr>
                <w:rFonts w:ascii="Arial" w:hAnsi="Arial" w:cs="Arial"/>
                <w:sz w:val="22"/>
                <w:szCs w:val="22"/>
              </w:rPr>
              <w:t>o</w:t>
            </w:r>
            <w:r w:rsidRPr="0060452F">
              <w:rPr>
                <w:rFonts w:ascii="Arial" w:hAnsi="Arial" w:cs="Arial" w:hint="eastAsia"/>
                <w:sz w:val="22"/>
                <w:szCs w:val="22"/>
              </w:rPr>
              <w:t>ż</w:t>
            </w:r>
            <w:r w:rsidRPr="0060452F">
              <w:rPr>
                <w:rFonts w:ascii="Arial" w:hAnsi="Arial" w:cs="Arial"/>
                <w:sz w:val="22"/>
                <w:szCs w:val="22"/>
              </w:rPr>
              <w:t>ona na .............. kolejno ponumerowanych stronach.</w:t>
            </w:r>
          </w:p>
        </w:tc>
      </w:tr>
    </w:tbl>
    <w:p w14:paraId="364EC0A8" w14:textId="77777777" w:rsidR="00E702C0" w:rsidRPr="0060452F" w:rsidRDefault="00E702C0" w:rsidP="00E702C0">
      <w:pPr>
        <w:pStyle w:val="Tekstpodstawowy210"/>
        <w:ind w:right="423"/>
        <w:jc w:val="both"/>
        <w:rPr>
          <w:rFonts w:ascii="Arial" w:hAnsi="Arial" w:cs="Arial"/>
          <w:b w:val="0"/>
          <w:sz w:val="22"/>
          <w:szCs w:val="22"/>
        </w:rPr>
      </w:pPr>
      <w:r w:rsidRPr="0060452F">
        <w:rPr>
          <w:rFonts w:ascii="Arial" w:hAnsi="Arial" w:cs="Arial"/>
          <w:b w:val="0"/>
          <w:spacing w:val="-2"/>
          <w:sz w:val="22"/>
          <w:szCs w:val="22"/>
        </w:rPr>
        <w:t>Pouczony o odpowiedzialno</w:t>
      </w:r>
      <w:r w:rsidRPr="0060452F">
        <w:rPr>
          <w:rFonts w:ascii="Arial" w:hAnsi="Arial" w:cs="Arial" w:hint="eastAsia"/>
          <w:b w:val="0"/>
          <w:spacing w:val="-2"/>
          <w:sz w:val="22"/>
          <w:szCs w:val="22"/>
        </w:rPr>
        <w:t>ś</w:t>
      </w:r>
      <w:r w:rsidRPr="0060452F">
        <w:rPr>
          <w:rFonts w:ascii="Arial" w:hAnsi="Arial" w:cs="Arial"/>
          <w:b w:val="0"/>
          <w:spacing w:val="-2"/>
          <w:sz w:val="22"/>
          <w:szCs w:val="22"/>
        </w:rPr>
        <w:t>ci karnej (m. in. z art. 297 ustawy z dnia 6 czerwca</w:t>
      </w:r>
      <w:r w:rsidRPr="0060452F">
        <w:rPr>
          <w:rFonts w:ascii="Arial" w:hAnsi="Arial" w:cs="Arial"/>
          <w:b w:val="0"/>
          <w:sz w:val="22"/>
          <w:szCs w:val="22"/>
        </w:rPr>
        <w:t xml:space="preserve"> 1997 r. - Kodeks karny tj.: </w:t>
      </w:r>
      <w:r w:rsidRPr="0060452F">
        <w:rPr>
          <w:rStyle w:val="ng-binding"/>
          <w:rFonts w:ascii="Arial" w:hAnsi="Arial" w:cs="Arial"/>
          <w:b w:val="0"/>
          <w:sz w:val="22"/>
          <w:szCs w:val="22"/>
        </w:rPr>
        <w:t>Dz.U. z 2020 r. poz. 1444</w:t>
      </w:r>
      <w:r w:rsidRPr="0060452F">
        <w:rPr>
          <w:rFonts w:ascii="Arial" w:hAnsi="Arial" w:cs="Arial"/>
          <w:b w:val="0"/>
          <w:sz w:val="22"/>
          <w:szCs w:val="22"/>
        </w:rPr>
        <w:t>) o</w:t>
      </w:r>
      <w:r w:rsidRPr="0060452F">
        <w:rPr>
          <w:rFonts w:ascii="Arial" w:hAnsi="Arial" w:cs="Arial" w:hint="eastAsia"/>
          <w:b w:val="0"/>
          <w:sz w:val="22"/>
          <w:szCs w:val="22"/>
        </w:rPr>
        <w:t>ś</w:t>
      </w:r>
      <w:r w:rsidRPr="0060452F">
        <w:rPr>
          <w:rFonts w:ascii="Arial" w:hAnsi="Arial" w:cs="Arial"/>
          <w:b w:val="0"/>
          <w:sz w:val="22"/>
          <w:szCs w:val="22"/>
        </w:rPr>
        <w:t xml:space="preserve">wiadczam, </w:t>
      </w:r>
      <w:r w:rsidRPr="0060452F">
        <w:rPr>
          <w:rFonts w:ascii="Arial" w:hAnsi="Arial" w:cs="Arial" w:hint="eastAsia"/>
          <w:b w:val="0"/>
          <w:sz w:val="22"/>
          <w:szCs w:val="22"/>
        </w:rPr>
        <w:t>ż</w:t>
      </w:r>
      <w:r w:rsidRPr="0060452F">
        <w:rPr>
          <w:rFonts w:ascii="Arial" w:hAnsi="Arial" w:cs="Arial"/>
          <w:b w:val="0"/>
          <w:sz w:val="22"/>
          <w:szCs w:val="22"/>
        </w:rPr>
        <w:t>e oferta oraz za</w:t>
      </w:r>
      <w:r w:rsidRPr="0060452F">
        <w:rPr>
          <w:rFonts w:ascii="Arial" w:hAnsi="Arial" w:cs="Arial" w:hint="eastAsia"/>
          <w:b w:val="0"/>
          <w:sz w:val="22"/>
          <w:szCs w:val="22"/>
        </w:rPr>
        <w:t>łą</w:t>
      </w:r>
      <w:r w:rsidRPr="0060452F">
        <w:rPr>
          <w:rFonts w:ascii="Arial" w:hAnsi="Arial" w:cs="Arial"/>
          <w:b w:val="0"/>
          <w:sz w:val="22"/>
          <w:szCs w:val="22"/>
        </w:rPr>
        <w:t>czone do niej dokumenty opisuj</w:t>
      </w:r>
      <w:r w:rsidRPr="0060452F">
        <w:rPr>
          <w:rFonts w:ascii="Arial" w:hAnsi="Arial" w:cs="Arial" w:hint="eastAsia"/>
          <w:b w:val="0"/>
          <w:sz w:val="22"/>
          <w:szCs w:val="22"/>
        </w:rPr>
        <w:t>ą</w:t>
      </w:r>
      <w:r w:rsidRPr="0060452F">
        <w:rPr>
          <w:rFonts w:ascii="Arial" w:hAnsi="Arial" w:cs="Arial"/>
          <w:b w:val="0"/>
          <w:sz w:val="22"/>
          <w:szCs w:val="22"/>
        </w:rPr>
        <w:t xml:space="preserve"> stan prawny i faktyczny aktualny na dzie</w:t>
      </w:r>
      <w:r w:rsidRPr="0060452F">
        <w:rPr>
          <w:rFonts w:ascii="Arial" w:hAnsi="Arial" w:cs="Arial" w:hint="eastAsia"/>
          <w:b w:val="0"/>
          <w:sz w:val="22"/>
          <w:szCs w:val="22"/>
        </w:rPr>
        <w:t>ń</w:t>
      </w:r>
      <w:r w:rsidRPr="0060452F">
        <w:rPr>
          <w:rFonts w:ascii="Arial" w:hAnsi="Arial" w:cs="Arial"/>
          <w:b w:val="0"/>
          <w:sz w:val="22"/>
          <w:szCs w:val="22"/>
        </w:rPr>
        <w:t xml:space="preserve"> z</w:t>
      </w:r>
      <w:r w:rsidRPr="0060452F">
        <w:rPr>
          <w:rFonts w:ascii="Arial" w:hAnsi="Arial" w:cs="Arial" w:hint="eastAsia"/>
          <w:b w:val="0"/>
          <w:sz w:val="22"/>
          <w:szCs w:val="22"/>
        </w:rPr>
        <w:t>ł</w:t>
      </w:r>
      <w:r w:rsidRPr="0060452F">
        <w:rPr>
          <w:rFonts w:ascii="Arial" w:hAnsi="Arial" w:cs="Arial"/>
          <w:b w:val="0"/>
          <w:sz w:val="22"/>
          <w:szCs w:val="22"/>
        </w:rPr>
        <w:t>o</w:t>
      </w:r>
      <w:r w:rsidRPr="0060452F">
        <w:rPr>
          <w:rFonts w:ascii="Arial" w:hAnsi="Arial" w:cs="Arial" w:hint="eastAsia"/>
          <w:b w:val="0"/>
          <w:sz w:val="22"/>
          <w:szCs w:val="22"/>
        </w:rPr>
        <w:t>ż</w:t>
      </w:r>
      <w:r w:rsidRPr="0060452F">
        <w:rPr>
          <w:rFonts w:ascii="Arial" w:hAnsi="Arial" w:cs="Arial"/>
          <w:b w:val="0"/>
          <w:sz w:val="22"/>
          <w:szCs w:val="22"/>
        </w:rPr>
        <w:t xml:space="preserve">enia oferty. </w:t>
      </w:r>
    </w:p>
    <w:p w14:paraId="0641B5F1" w14:textId="77777777" w:rsidR="00E702C0" w:rsidRPr="002B2B13" w:rsidRDefault="00E702C0" w:rsidP="00E702C0">
      <w:pPr>
        <w:pStyle w:val="Spider-2"/>
        <w:numPr>
          <w:ilvl w:val="0"/>
          <w:numId w:val="0"/>
        </w:numPr>
        <w:spacing w:line="360" w:lineRule="auto"/>
        <w:ind w:left="3960"/>
        <w:jc w:val="center"/>
        <w:rPr>
          <w:rFonts w:ascii="Times New Roman" w:hAnsi="Times New Roman"/>
          <w:sz w:val="22"/>
          <w:szCs w:val="24"/>
        </w:rPr>
      </w:pPr>
      <w:r w:rsidRPr="002B2B13">
        <w:rPr>
          <w:rFonts w:ascii="Times New Roman" w:hAnsi="Times New Roman"/>
          <w:sz w:val="18"/>
        </w:rPr>
        <w:tab/>
      </w:r>
    </w:p>
    <w:p w14:paraId="21ED87EA" w14:textId="77777777" w:rsidR="00E702C0" w:rsidRPr="0060452F" w:rsidRDefault="00E702C0" w:rsidP="00E702C0">
      <w:pPr>
        <w:pStyle w:val="Spider-2"/>
        <w:numPr>
          <w:ilvl w:val="0"/>
          <w:numId w:val="0"/>
        </w:numPr>
        <w:ind w:left="3960"/>
        <w:jc w:val="center"/>
        <w:rPr>
          <w:rFonts w:cs="Arial"/>
          <w:i/>
          <w:sz w:val="18"/>
          <w:szCs w:val="18"/>
        </w:rPr>
      </w:pPr>
      <w:r w:rsidRPr="0060452F">
        <w:rPr>
          <w:rFonts w:cs="Arial"/>
          <w:sz w:val="18"/>
          <w:szCs w:val="18"/>
        </w:rPr>
        <w:t>....................................................................................................</w:t>
      </w:r>
    </w:p>
    <w:p w14:paraId="3083D9AD" w14:textId="77777777" w:rsidR="00E702C0" w:rsidRPr="0060452F" w:rsidRDefault="00E702C0" w:rsidP="00E702C0">
      <w:pPr>
        <w:pStyle w:val="Spider-2"/>
        <w:numPr>
          <w:ilvl w:val="0"/>
          <w:numId w:val="0"/>
        </w:numPr>
        <w:ind w:left="3960"/>
        <w:jc w:val="center"/>
        <w:rPr>
          <w:rFonts w:cs="Arial"/>
          <w:i/>
          <w:sz w:val="18"/>
          <w:szCs w:val="18"/>
        </w:rPr>
      </w:pPr>
      <w:r w:rsidRPr="0060452F">
        <w:rPr>
          <w:rFonts w:cs="Arial"/>
          <w:i/>
          <w:sz w:val="18"/>
          <w:szCs w:val="18"/>
        </w:rPr>
        <w:t>Podpis(y)  osoby/osób upoważnionej (</w:t>
      </w:r>
      <w:proofErr w:type="spellStart"/>
      <w:r w:rsidRPr="0060452F">
        <w:rPr>
          <w:rFonts w:cs="Arial"/>
          <w:i/>
          <w:sz w:val="18"/>
          <w:szCs w:val="18"/>
        </w:rPr>
        <w:t>ych</w:t>
      </w:r>
      <w:proofErr w:type="spellEnd"/>
      <w:r w:rsidRPr="0060452F">
        <w:rPr>
          <w:rFonts w:cs="Arial"/>
          <w:i/>
          <w:sz w:val="18"/>
          <w:szCs w:val="18"/>
        </w:rPr>
        <w:t>) do reprezentowania Wykonawcy (dokument winien być podpisany elektronicznie)</w:t>
      </w:r>
    </w:p>
    <w:p w14:paraId="4D428821" w14:textId="77777777" w:rsidR="00E702C0" w:rsidRPr="000D7F73" w:rsidRDefault="00E702C0" w:rsidP="00E702C0">
      <w:pPr>
        <w:spacing w:line="360" w:lineRule="auto"/>
        <w:jc w:val="both"/>
        <w:rPr>
          <w:sz w:val="22"/>
          <w:szCs w:val="22"/>
        </w:rPr>
      </w:pPr>
    </w:p>
    <w:p w14:paraId="0C6D425E" w14:textId="124C9E08" w:rsidR="00E702C0" w:rsidRPr="000D7F73" w:rsidRDefault="00E702C0" w:rsidP="00E702C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D7F73">
        <w:rPr>
          <w:rFonts w:ascii="Arial" w:hAnsi="Arial" w:cs="Arial"/>
          <w:sz w:val="22"/>
          <w:szCs w:val="22"/>
        </w:rPr>
        <w:t>.........................., dnia ……..........….</w:t>
      </w:r>
      <w:r w:rsidR="00300B59" w:rsidRPr="000D7F73">
        <w:rPr>
          <w:rFonts w:ascii="Arial" w:hAnsi="Arial" w:cs="Arial"/>
          <w:sz w:val="22"/>
          <w:szCs w:val="22"/>
        </w:rPr>
        <w:t xml:space="preserve">2024 </w:t>
      </w:r>
      <w:r w:rsidRPr="000D7F73">
        <w:rPr>
          <w:rFonts w:ascii="Arial" w:hAnsi="Arial" w:cs="Arial"/>
          <w:sz w:val="22"/>
          <w:szCs w:val="22"/>
        </w:rPr>
        <w:t>r.</w:t>
      </w:r>
      <w:r w:rsidRPr="000D7F73">
        <w:rPr>
          <w:rFonts w:ascii="Arial" w:hAnsi="Arial" w:cs="Arial"/>
          <w:sz w:val="22"/>
          <w:szCs w:val="22"/>
        </w:rPr>
        <w:tab/>
      </w:r>
    </w:p>
    <w:p w14:paraId="175E011E" w14:textId="737F731D" w:rsidR="00E702C0" w:rsidRPr="0060452F" w:rsidRDefault="00E702C0" w:rsidP="00843426">
      <w:pPr>
        <w:pStyle w:val="Nagwek7"/>
        <w:spacing w:before="0" w:after="0" w:line="360" w:lineRule="auto"/>
        <w:rPr>
          <w:rFonts w:ascii="Arial" w:hAnsi="Arial" w:cs="Arial"/>
          <w:b/>
          <w:sz w:val="20"/>
          <w:szCs w:val="20"/>
        </w:rPr>
      </w:pPr>
      <w:r w:rsidRPr="0060452F">
        <w:rPr>
          <w:rFonts w:ascii="Arial" w:hAnsi="Arial" w:cs="Arial"/>
          <w:b/>
          <w:sz w:val="20"/>
          <w:szCs w:val="20"/>
        </w:rPr>
        <w:t>UWAGA</w:t>
      </w:r>
    </w:p>
    <w:p w14:paraId="0C5DA615" w14:textId="77777777" w:rsidR="00E702C0" w:rsidRPr="0060452F" w:rsidRDefault="00E702C0" w:rsidP="00E702C0">
      <w:pPr>
        <w:jc w:val="both"/>
        <w:rPr>
          <w:rFonts w:ascii="Arial" w:hAnsi="Arial" w:cs="Arial"/>
          <w:b/>
          <w:i/>
          <w:noProof/>
          <w:sz w:val="20"/>
          <w:szCs w:val="20"/>
        </w:rPr>
      </w:pPr>
      <w:r w:rsidRPr="0060452F">
        <w:rPr>
          <w:rFonts w:ascii="Arial" w:hAnsi="Arial" w:cs="Arial"/>
          <w:b/>
          <w:i/>
          <w:noProof/>
          <w:sz w:val="20"/>
          <w:szCs w:val="20"/>
        </w:rPr>
        <w:t>*Je</w:t>
      </w:r>
      <w:r w:rsidRPr="0060452F">
        <w:rPr>
          <w:rFonts w:ascii="Arial" w:hAnsi="Arial" w:cs="Arial" w:hint="eastAsia"/>
          <w:b/>
          <w:i/>
          <w:noProof/>
          <w:sz w:val="20"/>
          <w:szCs w:val="20"/>
        </w:rPr>
        <w:t>ż</w:t>
      </w:r>
      <w:r w:rsidRPr="0060452F">
        <w:rPr>
          <w:rFonts w:ascii="Arial" w:hAnsi="Arial" w:cs="Arial"/>
          <w:b/>
          <w:i/>
          <w:noProof/>
          <w:sz w:val="20"/>
          <w:szCs w:val="20"/>
        </w:rPr>
        <w:t>eli Wykonawcy wspólnie ubiegaj</w:t>
      </w:r>
      <w:r w:rsidRPr="0060452F">
        <w:rPr>
          <w:rFonts w:ascii="Arial" w:hAnsi="Arial" w:cs="Arial" w:hint="eastAsia"/>
          <w:b/>
          <w:i/>
          <w:noProof/>
          <w:sz w:val="20"/>
          <w:szCs w:val="20"/>
        </w:rPr>
        <w:t>ą</w:t>
      </w:r>
      <w:r w:rsidRPr="0060452F">
        <w:rPr>
          <w:rFonts w:ascii="Arial" w:hAnsi="Arial" w:cs="Arial"/>
          <w:b/>
          <w:i/>
          <w:noProof/>
          <w:sz w:val="20"/>
          <w:szCs w:val="20"/>
        </w:rPr>
        <w:t xml:space="preserve"> si</w:t>
      </w:r>
      <w:r w:rsidRPr="0060452F">
        <w:rPr>
          <w:rFonts w:ascii="Arial" w:hAnsi="Arial" w:cs="Arial" w:hint="eastAsia"/>
          <w:b/>
          <w:i/>
          <w:noProof/>
          <w:sz w:val="20"/>
          <w:szCs w:val="20"/>
        </w:rPr>
        <w:t>ę</w:t>
      </w:r>
      <w:r w:rsidRPr="0060452F">
        <w:rPr>
          <w:rFonts w:ascii="Arial" w:hAnsi="Arial" w:cs="Arial"/>
          <w:b/>
          <w:i/>
          <w:noProof/>
          <w:sz w:val="20"/>
          <w:szCs w:val="20"/>
        </w:rPr>
        <w:t xml:space="preserve"> o zamówienie - nale</w:t>
      </w:r>
      <w:r w:rsidRPr="0060452F">
        <w:rPr>
          <w:rFonts w:ascii="Arial" w:hAnsi="Arial" w:cs="Arial" w:hint="eastAsia"/>
          <w:b/>
          <w:i/>
          <w:noProof/>
          <w:sz w:val="20"/>
          <w:szCs w:val="20"/>
        </w:rPr>
        <w:t>ż</w:t>
      </w:r>
      <w:r w:rsidRPr="0060452F">
        <w:rPr>
          <w:rFonts w:ascii="Arial" w:hAnsi="Arial" w:cs="Arial"/>
          <w:b/>
          <w:i/>
          <w:noProof/>
          <w:sz w:val="20"/>
          <w:szCs w:val="20"/>
        </w:rPr>
        <w:t>y poda</w:t>
      </w:r>
      <w:r w:rsidRPr="0060452F">
        <w:rPr>
          <w:rFonts w:ascii="Arial" w:hAnsi="Arial" w:cs="Arial" w:hint="eastAsia"/>
          <w:b/>
          <w:i/>
          <w:noProof/>
          <w:sz w:val="20"/>
          <w:szCs w:val="20"/>
        </w:rPr>
        <w:t>ć</w:t>
      </w:r>
      <w:r w:rsidRPr="0060452F">
        <w:rPr>
          <w:rFonts w:ascii="Arial" w:hAnsi="Arial" w:cs="Arial"/>
          <w:b/>
          <w:i/>
          <w:noProof/>
          <w:sz w:val="20"/>
          <w:szCs w:val="20"/>
        </w:rPr>
        <w:t xml:space="preserve"> pe</w:t>
      </w:r>
      <w:r w:rsidRPr="0060452F">
        <w:rPr>
          <w:rFonts w:ascii="Arial" w:hAnsi="Arial" w:cs="Arial" w:hint="eastAsia"/>
          <w:b/>
          <w:i/>
          <w:noProof/>
          <w:sz w:val="20"/>
          <w:szCs w:val="20"/>
        </w:rPr>
        <w:t>ł</w:t>
      </w:r>
      <w:r w:rsidRPr="0060452F">
        <w:rPr>
          <w:rFonts w:ascii="Arial" w:hAnsi="Arial" w:cs="Arial"/>
          <w:b/>
          <w:i/>
          <w:noProof/>
          <w:sz w:val="20"/>
          <w:szCs w:val="20"/>
        </w:rPr>
        <w:t>ne nazwy i adresy wszystkich Wykonaców.</w:t>
      </w:r>
    </w:p>
    <w:p w14:paraId="7FB9205C" w14:textId="57029A48" w:rsidR="00E702C0" w:rsidRPr="0060452F" w:rsidRDefault="00E702C0" w:rsidP="00E702C0">
      <w:pPr>
        <w:pStyle w:val="Tekstpodstawowy"/>
        <w:rPr>
          <w:rFonts w:ascii="Arial" w:hAnsi="Arial" w:cs="Arial"/>
          <w:b/>
          <w:i/>
          <w:noProof/>
          <w:szCs w:val="20"/>
          <w:lang w:val="pl-PL"/>
        </w:rPr>
      </w:pPr>
      <w:r w:rsidRPr="0060452F">
        <w:rPr>
          <w:rFonts w:ascii="Arial" w:hAnsi="Arial" w:cs="Arial"/>
          <w:b/>
          <w:szCs w:val="20"/>
        </w:rPr>
        <w:t>**</w:t>
      </w:r>
      <w:r w:rsidRPr="0060452F">
        <w:rPr>
          <w:rFonts w:ascii="Arial" w:hAnsi="Arial" w:cs="Arial"/>
          <w:b/>
          <w:i/>
          <w:noProof/>
          <w:szCs w:val="20"/>
        </w:rPr>
        <w:t>Niepotrzebne skre</w:t>
      </w:r>
      <w:r w:rsidRPr="0060452F">
        <w:rPr>
          <w:rFonts w:ascii="Arial" w:hAnsi="Arial" w:cs="Arial" w:hint="eastAsia"/>
          <w:b/>
          <w:i/>
          <w:noProof/>
          <w:szCs w:val="20"/>
        </w:rPr>
        <w:t>ś</w:t>
      </w:r>
      <w:r w:rsidRPr="0060452F">
        <w:rPr>
          <w:rFonts w:ascii="Arial" w:hAnsi="Arial" w:cs="Arial"/>
          <w:b/>
          <w:i/>
          <w:noProof/>
          <w:szCs w:val="20"/>
        </w:rPr>
        <w:t>li</w:t>
      </w:r>
      <w:r w:rsidRPr="0060452F">
        <w:rPr>
          <w:rFonts w:ascii="Arial" w:hAnsi="Arial" w:cs="Arial" w:hint="eastAsia"/>
          <w:b/>
          <w:i/>
          <w:noProof/>
          <w:szCs w:val="20"/>
        </w:rPr>
        <w:t>ć</w:t>
      </w:r>
      <w:r w:rsidRPr="0060452F">
        <w:rPr>
          <w:rFonts w:ascii="Arial" w:hAnsi="Arial" w:cs="Arial"/>
          <w:b/>
          <w:i/>
          <w:noProof/>
          <w:szCs w:val="20"/>
        </w:rPr>
        <w:t>. W przypadku nie skre</w:t>
      </w:r>
      <w:r w:rsidRPr="0060452F">
        <w:rPr>
          <w:rFonts w:ascii="Arial" w:hAnsi="Arial" w:cs="Arial" w:hint="eastAsia"/>
          <w:b/>
          <w:i/>
          <w:noProof/>
          <w:szCs w:val="20"/>
        </w:rPr>
        <w:t>ś</w:t>
      </w:r>
      <w:r w:rsidRPr="0060452F">
        <w:rPr>
          <w:rFonts w:ascii="Arial" w:hAnsi="Arial" w:cs="Arial"/>
          <w:b/>
          <w:i/>
          <w:noProof/>
          <w:szCs w:val="20"/>
        </w:rPr>
        <w:t>lenia której</w:t>
      </w:r>
      <w:r w:rsidRPr="0060452F">
        <w:rPr>
          <w:rFonts w:ascii="Arial" w:hAnsi="Arial" w:cs="Arial" w:hint="eastAsia"/>
          <w:b/>
          <w:i/>
          <w:noProof/>
          <w:szCs w:val="20"/>
        </w:rPr>
        <w:t>ś</w:t>
      </w:r>
      <w:r w:rsidRPr="0060452F">
        <w:rPr>
          <w:rFonts w:ascii="Arial" w:hAnsi="Arial" w:cs="Arial"/>
          <w:b/>
          <w:i/>
          <w:noProof/>
          <w:szCs w:val="20"/>
        </w:rPr>
        <w:t xml:space="preserve"> z pozycji i nie wype</w:t>
      </w:r>
      <w:r w:rsidRPr="0060452F">
        <w:rPr>
          <w:rFonts w:ascii="Arial" w:hAnsi="Arial" w:cs="Arial" w:hint="eastAsia"/>
          <w:b/>
          <w:i/>
          <w:noProof/>
          <w:szCs w:val="20"/>
        </w:rPr>
        <w:t>ł</w:t>
      </w:r>
      <w:r w:rsidRPr="0060452F">
        <w:rPr>
          <w:rFonts w:ascii="Arial" w:hAnsi="Arial" w:cs="Arial"/>
          <w:b/>
          <w:i/>
          <w:noProof/>
          <w:szCs w:val="20"/>
        </w:rPr>
        <w:t>nienia tabeli w pozycji b) lub c) - Zamawiaj</w:t>
      </w:r>
      <w:r w:rsidRPr="0060452F">
        <w:rPr>
          <w:rFonts w:ascii="Arial" w:hAnsi="Arial" w:cs="Arial" w:hint="eastAsia"/>
          <w:b/>
          <w:i/>
          <w:noProof/>
          <w:szCs w:val="20"/>
        </w:rPr>
        <w:t>ą</w:t>
      </w:r>
      <w:r w:rsidRPr="0060452F">
        <w:rPr>
          <w:rFonts w:ascii="Arial" w:hAnsi="Arial" w:cs="Arial"/>
          <w:b/>
          <w:i/>
          <w:noProof/>
          <w:szCs w:val="20"/>
        </w:rPr>
        <w:t xml:space="preserve">cy uzna, odpowiednio, </w:t>
      </w:r>
      <w:r w:rsidRPr="0060452F">
        <w:rPr>
          <w:rFonts w:ascii="Arial" w:hAnsi="Arial" w:cs="Arial" w:hint="eastAsia"/>
          <w:b/>
          <w:i/>
          <w:noProof/>
          <w:szCs w:val="20"/>
        </w:rPr>
        <w:t>ż</w:t>
      </w:r>
      <w:r w:rsidRPr="0060452F">
        <w:rPr>
          <w:rFonts w:ascii="Arial" w:hAnsi="Arial" w:cs="Arial"/>
          <w:b/>
          <w:i/>
          <w:noProof/>
          <w:szCs w:val="20"/>
        </w:rPr>
        <w:t>e Wykonawca nie zamierza powierzy</w:t>
      </w:r>
      <w:r w:rsidRPr="0060452F">
        <w:rPr>
          <w:rFonts w:ascii="Arial" w:hAnsi="Arial" w:cs="Arial" w:hint="eastAsia"/>
          <w:b/>
          <w:i/>
          <w:noProof/>
          <w:szCs w:val="20"/>
        </w:rPr>
        <w:t>ć</w:t>
      </w:r>
      <w:r w:rsidRPr="0060452F">
        <w:rPr>
          <w:rFonts w:ascii="Arial" w:hAnsi="Arial" w:cs="Arial"/>
          <w:b/>
          <w:i/>
          <w:noProof/>
          <w:szCs w:val="20"/>
        </w:rPr>
        <w:t xml:space="preserve"> wykonania </w:t>
      </w:r>
      <w:r w:rsidRPr="0060452F">
        <w:rPr>
          <w:rFonts w:ascii="Arial" w:hAnsi="Arial" w:cs="Arial" w:hint="eastAsia"/>
          <w:b/>
          <w:i/>
          <w:noProof/>
          <w:szCs w:val="20"/>
        </w:rPr>
        <w:t>ż</w:t>
      </w:r>
      <w:r w:rsidRPr="0060452F">
        <w:rPr>
          <w:rFonts w:ascii="Arial" w:hAnsi="Arial" w:cs="Arial"/>
          <w:b/>
          <w:i/>
          <w:noProof/>
          <w:szCs w:val="20"/>
        </w:rPr>
        <w:t>adnej cz</w:t>
      </w:r>
      <w:r w:rsidRPr="0060452F">
        <w:rPr>
          <w:rFonts w:ascii="Arial" w:hAnsi="Arial" w:cs="Arial" w:hint="eastAsia"/>
          <w:b/>
          <w:i/>
          <w:noProof/>
          <w:szCs w:val="20"/>
        </w:rPr>
        <w:t>ęś</w:t>
      </w:r>
      <w:r w:rsidRPr="0060452F">
        <w:rPr>
          <w:rFonts w:ascii="Arial" w:hAnsi="Arial" w:cs="Arial"/>
          <w:b/>
          <w:i/>
          <w:noProof/>
          <w:szCs w:val="20"/>
        </w:rPr>
        <w:t>ci zamówienia podwykonawcom i Wykonawca nie polega na zasobach podwykonawcy (innego podmiotu) w celu wykazania spe</w:t>
      </w:r>
      <w:r w:rsidRPr="0060452F">
        <w:rPr>
          <w:rFonts w:ascii="Arial" w:hAnsi="Arial" w:cs="Arial" w:hint="eastAsia"/>
          <w:b/>
          <w:i/>
          <w:noProof/>
          <w:szCs w:val="20"/>
        </w:rPr>
        <w:t>ł</w:t>
      </w:r>
      <w:r w:rsidRPr="0060452F">
        <w:rPr>
          <w:rFonts w:ascii="Arial" w:hAnsi="Arial" w:cs="Arial"/>
          <w:b/>
          <w:i/>
          <w:noProof/>
          <w:szCs w:val="20"/>
        </w:rPr>
        <w:t>niania warunków udzia</w:t>
      </w:r>
      <w:r w:rsidRPr="0060452F">
        <w:rPr>
          <w:rFonts w:ascii="Arial" w:hAnsi="Arial" w:cs="Arial" w:hint="eastAsia"/>
          <w:b/>
          <w:i/>
          <w:noProof/>
          <w:szCs w:val="20"/>
        </w:rPr>
        <w:t>ł</w:t>
      </w:r>
      <w:r w:rsidRPr="0060452F">
        <w:rPr>
          <w:rFonts w:ascii="Arial" w:hAnsi="Arial" w:cs="Arial"/>
          <w:b/>
          <w:i/>
          <w:noProof/>
          <w:szCs w:val="20"/>
        </w:rPr>
        <w:t>u w post</w:t>
      </w:r>
      <w:r w:rsidRPr="0060452F">
        <w:rPr>
          <w:rFonts w:ascii="Arial" w:hAnsi="Arial" w:cs="Arial" w:hint="eastAsia"/>
          <w:b/>
          <w:i/>
          <w:noProof/>
          <w:szCs w:val="20"/>
        </w:rPr>
        <w:t>ę</w:t>
      </w:r>
      <w:r w:rsidRPr="0060452F">
        <w:rPr>
          <w:rFonts w:ascii="Arial" w:hAnsi="Arial" w:cs="Arial"/>
          <w:b/>
          <w:i/>
          <w:noProof/>
          <w:szCs w:val="20"/>
        </w:rPr>
        <w:t>powaniu, o</w:t>
      </w:r>
      <w:r w:rsidRPr="0060452F">
        <w:rPr>
          <w:rFonts w:ascii="Arial" w:hAnsi="Arial" w:cs="Arial"/>
          <w:b/>
          <w:i/>
          <w:noProof/>
          <w:szCs w:val="20"/>
          <w:lang w:val="pl-PL"/>
        </w:rPr>
        <w:t> </w:t>
      </w:r>
      <w:r w:rsidRPr="0060452F">
        <w:rPr>
          <w:rFonts w:ascii="Arial" w:hAnsi="Arial" w:cs="Arial"/>
          <w:b/>
          <w:i/>
          <w:noProof/>
          <w:szCs w:val="20"/>
        </w:rPr>
        <w:t>których mowa w SWZ</w:t>
      </w:r>
      <w:r w:rsidRPr="0060452F">
        <w:rPr>
          <w:rFonts w:ascii="Arial" w:hAnsi="Arial" w:cs="Arial"/>
          <w:b/>
          <w:i/>
          <w:noProof/>
          <w:szCs w:val="20"/>
          <w:lang w:val="pl-PL"/>
        </w:rPr>
        <w:t>.</w:t>
      </w:r>
    </w:p>
    <w:p w14:paraId="581EF152" w14:textId="77777777" w:rsidR="00B26AB0" w:rsidRDefault="00E702C0" w:rsidP="00BC6461">
      <w:pPr>
        <w:suppressAutoHyphens w:val="0"/>
        <w:jc w:val="right"/>
        <w:rPr>
          <w:rFonts w:ascii="Playfair Display" w:hAnsi="Playfair Display"/>
          <w:b/>
          <w:i/>
          <w:noProof/>
          <w:sz w:val="18"/>
          <w:szCs w:val="18"/>
        </w:rPr>
      </w:pPr>
      <w:r>
        <w:rPr>
          <w:rFonts w:ascii="Playfair Display" w:hAnsi="Playfair Display"/>
          <w:b/>
          <w:i/>
          <w:noProof/>
          <w:sz w:val="18"/>
          <w:szCs w:val="18"/>
        </w:rPr>
        <w:br w:type="page"/>
      </w:r>
      <w:bookmarkEnd w:id="0"/>
    </w:p>
    <w:p w14:paraId="6F4A0B4A" w14:textId="62F58338" w:rsidR="00B26AB0" w:rsidRDefault="00B26AB0" w:rsidP="00B26AB0">
      <w:pPr>
        <w:suppressAutoHyphens w:val="0"/>
        <w:jc w:val="right"/>
        <w:rPr>
          <w:rFonts w:ascii="Playfair Display" w:hAnsi="Playfair Display"/>
          <w:b/>
          <w:i/>
          <w:noProof/>
          <w:sz w:val="18"/>
          <w:szCs w:val="18"/>
        </w:rPr>
      </w:pPr>
    </w:p>
    <w:p w14:paraId="371C36AC" w14:textId="752ADA66" w:rsidR="00B26AB0" w:rsidRDefault="00B26AB0" w:rsidP="00B26AB0">
      <w:pPr>
        <w:suppressAutoHyphens w:val="0"/>
        <w:jc w:val="right"/>
        <w:rPr>
          <w:rFonts w:ascii="Playfair Display" w:hAnsi="Playfair Display"/>
          <w:sz w:val="18"/>
          <w:szCs w:val="18"/>
        </w:rPr>
      </w:pPr>
    </w:p>
    <w:p w14:paraId="0809823B" w14:textId="6FD5B89E" w:rsidR="00B26AB0" w:rsidRDefault="00B26AB0" w:rsidP="00B26AB0">
      <w:pPr>
        <w:suppressAutoHyphens w:val="0"/>
        <w:jc w:val="right"/>
        <w:rPr>
          <w:rFonts w:ascii="Playfair Display" w:hAnsi="Playfair Display"/>
          <w:sz w:val="18"/>
          <w:szCs w:val="18"/>
        </w:rPr>
      </w:pPr>
    </w:p>
    <w:p w14:paraId="6F3D4599" w14:textId="4ACAC73C" w:rsidR="0049016B" w:rsidRPr="0056394D" w:rsidDel="00B67B6F" w:rsidRDefault="0049016B" w:rsidP="0049016B">
      <w:pPr>
        <w:autoSpaceDE w:val="0"/>
        <w:autoSpaceDN w:val="0"/>
        <w:spacing w:line="276" w:lineRule="auto"/>
        <w:jc w:val="both"/>
        <w:rPr>
          <w:del w:id="1" w:author="Sampławska Paulina" w:date="2024-12-17T10:08:00Z"/>
          <w:rFonts w:ascii="Arial" w:hAnsi="Arial" w:cs="Arial"/>
          <w:sz w:val="22"/>
          <w:szCs w:val="22"/>
        </w:rPr>
      </w:pPr>
      <w:bookmarkStart w:id="2" w:name="_Hlk174349353"/>
      <w:bookmarkStart w:id="3" w:name="_Toc28599097"/>
      <w:bookmarkStart w:id="4" w:name="_Toc34825260"/>
      <w:bookmarkStart w:id="5" w:name="_Toc28599098"/>
      <w:bookmarkStart w:id="6" w:name="_Toc34825261"/>
      <w:bookmarkStart w:id="7" w:name="_Toc28599101"/>
      <w:bookmarkStart w:id="8" w:name="_Toc34825264"/>
      <w:bookmarkStart w:id="9" w:name="_Toc28599102"/>
      <w:bookmarkStart w:id="10" w:name="_Toc34825265"/>
      <w:bookmarkStart w:id="11" w:name="_Toc28599112"/>
      <w:bookmarkStart w:id="12" w:name="_Toc34825277"/>
      <w:bookmarkStart w:id="13" w:name="załącznik1_opz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0BFD33FB" w14:textId="32B4526C" w:rsidR="00D423BD" w:rsidRPr="0088741B" w:rsidDel="00B67B6F" w:rsidRDefault="00D423BD" w:rsidP="006F6CE5">
      <w:pPr>
        <w:rPr>
          <w:del w:id="14" w:author="Sampławska Paulina" w:date="2024-12-17T10:08:00Z"/>
          <w:b/>
          <w:noProof/>
          <w:sz w:val="22"/>
          <w:szCs w:val="22"/>
        </w:rPr>
      </w:pPr>
      <w:bookmarkStart w:id="15" w:name="_DV_M206"/>
      <w:bookmarkStart w:id="16" w:name="_DV_M207"/>
      <w:bookmarkStart w:id="17" w:name="_MON_1311661003"/>
      <w:bookmarkStart w:id="18" w:name="_MON_1314104123"/>
      <w:bookmarkStart w:id="19" w:name="_MON_1314104340"/>
      <w:bookmarkStart w:id="20" w:name="_MON_1314104399"/>
      <w:bookmarkStart w:id="21" w:name="_MON_1315728365"/>
      <w:bookmarkStart w:id="22" w:name="_MON_1315728398"/>
      <w:bookmarkStart w:id="23" w:name="_MON_1315805578"/>
      <w:bookmarkStart w:id="24" w:name="_MON_1400482611"/>
      <w:bookmarkStart w:id="25" w:name="_MON_1401089350"/>
      <w:bookmarkStart w:id="26" w:name="_MON_1401089363"/>
      <w:bookmarkStart w:id="27" w:name="_MON_1401274392"/>
      <w:bookmarkEnd w:id="2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14:paraId="6DB8A9B7" w14:textId="165E96B5" w:rsidR="00FB0118" w:rsidRPr="003F1159" w:rsidRDefault="00FB0118" w:rsidP="00A366F6">
      <w:pPr>
        <w:spacing w:before="80" w:after="80"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  <w:bookmarkStart w:id="28" w:name="_DV_M211"/>
      <w:bookmarkStart w:id="29" w:name="_DV_M212"/>
      <w:bookmarkEnd w:id="28"/>
      <w:bookmarkEnd w:id="29"/>
      <w:r>
        <w:rPr>
          <w:b/>
          <w:lang w:eastAsia="pl-PL"/>
        </w:rPr>
        <w:tab/>
      </w:r>
    </w:p>
    <w:p w14:paraId="7ACFC3E8" w14:textId="36F7EBBA" w:rsidR="00E702C0" w:rsidRPr="0060452F" w:rsidRDefault="00E702C0" w:rsidP="00727E6D">
      <w:pPr>
        <w:jc w:val="right"/>
        <w:rPr>
          <w:rFonts w:ascii="Arial" w:hAnsi="Arial" w:cs="Arial"/>
          <w:sz w:val="22"/>
          <w:szCs w:val="22"/>
        </w:rPr>
      </w:pPr>
      <w:r w:rsidRPr="0060452F">
        <w:rPr>
          <w:rFonts w:ascii="Arial" w:hAnsi="Arial" w:cs="Arial"/>
          <w:b/>
          <w:sz w:val="22"/>
          <w:szCs w:val="22"/>
          <w:bdr w:val="single" w:sz="4" w:space="0" w:color="auto"/>
        </w:rPr>
        <w:t>Za</w:t>
      </w:r>
      <w:r w:rsidRPr="0060452F">
        <w:rPr>
          <w:rFonts w:ascii="Arial" w:hAnsi="Arial" w:cs="Arial" w:hint="eastAsia"/>
          <w:b/>
          <w:sz w:val="22"/>
          <w:szCs w:val="22"/>
          <w:bdr w:val="single" w:sz="4" w:space="0" w:color="auto"/>
        </w:rPr>
        <w:t>łą</w:t>
      </w:r>
      <w:r w:rsidRPr="0060452F">
        <w:rPr>
          <w:rFonts w:ascii="Arial" w:hAnsi="Arial" w:cs="Arial"/>
          <w:b/>
          <w:sz w:val="22"/>
          <w:szCs w:val="22"/>
          <w:bdr w:val="single" w:sz="4" w:space="0" w:color="auto"/>
        </w:rPr>
        <w:t>cznik nr 3 do SWZ</w:t>
      </w:r>
      <w:r w:rsidRPr="0060452F">
        <w:rPr>
          <w:rFonts w:ascii="Arial" w:hAnsi="Arial" w:cs="Arial"/>
          <w:b/>
          <w:sz w:val="22"/>
          <w:szCs w:val="22"/>
        </w:rPr>
        <w:t xml:space="preserve"> </w:t>
      </w:r>
      <w:r w:rsidRPr="0060452F">
        <w:rPr>
          <w:rFonts w:ascii="Arial" w:hAnsi="Arial" w:cs="Arial"/>
          <w:b/>
          <w:sz w:val="22"/>
          <w:szCs w:val="22"/>
        </w:rPr>
        <w:br/>
      </w:r>
    </w:p>
    <w:p w14:paraId="0F9B9D83" w14:textId="77777777" w:rsidR="00E702C0" w:rsidRPr="002B2B13" w:rsidRDefault="00E702C0" w:rsidP="00E702C0">
      <w:pPr>
        <w:spacing w:after="40"/>
        <w:rPr>
          <w:b/>
          <w:noProof/>
        </w:rPr>
      </w:pPr>
    </w:p>
    <w:p w14:paraId="04A7BE09" w14:textId="77777777" w:rsidR="00843426" w:rsidRPr="0060452F" w:rsidRDefault="00843426" w:rsidP="00843426">
      <w:pPr>
        <w:ind w:left="5670" w:hanging="707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60452F"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Zamawiaj</w:t>
      </w:r>
      <w:r w:rsidRPr="0060452F">
        <w:rPr>
          <w:rFonts w:ascii="Arial" w:eastAsia="Calibri" w:hAnsi="Arial" w:cs="Arial" w:hint="eastAsia"/>
          <w:b/>
          <w:sz w:val="22"/>
          <w:szCs w:val="22"/>
          <w:lang w:eastAsia="en-US"/>
        </w:rPr>
        <w:t>ą</w:t>
      </w:r>
      <w:r w:rsidRPr="0060452F">
        <w:rPr>
          <w:rFonts w:ascii="Arial" w:eastAsia="Calibri" w:hAnsi="Arial" w:cs="Arial"/>
          <w:b/>
          <w:sz w:val="22"/>
          <w:szCs w:val="22"/>
          <w:lang w:eastAsia="en-US"/>
        </w:rPr>
        <w:t>cy:</w:t>
      </w:r>
    </w:p>
    <w:p w14:paraId="32320542" w14:textId="77777777" w:rsidR="00843426" w:rsidRPr="0060452F" w:rsidRDefault="00843426" w:rsidP="00843426">
      <w:pPr>
        <w:tabs>
          <w:tab w:val="left" w:pos="5670"/>
        </w:tabs>
        <w:suppressAutoHyphens w:val="0"/>
        <w:ind w:left="4963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60452F"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Urz</w:t>
      </w:r>
      <w:r w:rsidRPr="0060452F">
        <w:rPr>
          <w:rFonts w:ascii="Arial" w:eastAsia="Calibri" w:hAnsi="Arial" w:cs="Arial" w:hint="eastAsia"/>
          <w:b/>
          <w:sz w:val="22"/>
          <w:szCs w:val="22"/>
          <w:lang w:eastAsia="en-US"/>
        </w:rPr>
        <w:t>ą</w:t>
      </w:r>
      <w:r w:rsidRPr="0060452F">
        <w:rPr>
          <w:rFonts w:ascii="Arial" w:eastAsia="Calibri" w:hAnsi="Arial" w:cs="Arial"/>
          <w:b/>
          <w:sz w:val="22"/>
          <w:szCs w:val="22"/>
          <w:lang w:eastAsia="en-US"/>
        </w:rPr>
        <w:t xml:space="preserve">d Komisji Nadzoru Finansowego </w:t>
      </w:r>
    </w:p>
    <w:p w14:paraId="44009256" w14:textId="77777777" w:rsidR="00843426" w:rsidRPr="0060452F" w:rsidRDefault="00843426" w:rsidP="00843426">
      <w:pPr>
        <w:tabs>
          <w:tab w:val="left" w:pos="5670"/>
        </w:tabs>
        <w:suppressAutoHyphens w:val="0"/>
        <w:ind w:left="5670"/>
        <w:rPr>
          <w:rFonts w:ascii="Arial" w:eastAsia="Calibri" w:hAnsi="Arial" w:cs="Arial"/>
          <w:sz w:val="22"/>
          <w:szCs w:val="22"/>
          <w:lang w:eastAsia="en-US"/>
        </w:rPr>
      </w:pPr>
      <w:r w:rsidRPr="0060452F">
        <w:rPr>
          <w:rFonts w:ascii="Arial" w:eastAsia="Calibri" w:hAnsi="Arial" w:cs="Arial"/>
          <w:sz w:val="22"/>
          <w:szCs w:val="22"/>
          <w:lang w:eastAsia="en-US"/>
        </w:rPr>
        <w:t>ul. Piękna 20</w:t>
      </w:r>
    </w:p>
    <w:p w14:paraId="64FAD384" w14:textId="77777777" w:rsidR="00843426" w:rsidRPr="0060452F" w:rsidRDefault="00843426" w:rsidP="00843426">
      <w:pPr>
        <w:tabs>
          <w:tab w:val="left" w:pos="5670"/>
        </w:tabs>
        <w:suppressAutoHyphens w:val="0"/>
        <w:ind w:left="3545"/>
        <w:rPr>
          <w:rFonts w:ascii="Arial" w:eastAsia="Calibri" w:hAnsi="Arial" w:cs="Arial"/>
          <w:sz w:val="22"/>
          <w:szCs w:val="22"/>
          <w:lang w:eastAsia="en-US"/>
        </w:rPr>
      </w:pPr>
      <w:r w:rsidRPr="0060452F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00-549 Warszawa</w:t>
      </w:r>
    </w:p>
    <w:p w14:paraId="05916CD6" w14:textId="77777777" w:rsidR="00843426" w:rsidRPr="0060452F" w:rsidRDefault="00843426" w:rsidP="00843426">
      <w:pPr>
        <w:suppressAutoHyphens w:val="0"/>
        <w:spacing w:after="40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60452F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60452F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37090737" w14:textId="77777777" w:rsidR="00843426" w:rsidRPr="0060452F" w:rsidRDefault="00843426" w:rsidP="00843426">
      <w:pPr>
        <w:suppressAutoHyphens w:val="0"/>
        <w:spacing w:after="40"/>
        <w:ind w:right="5954"/>
        <w:rPr>
          <w:rFonts w:ascii="Arial" w:eastAsia="Calibri" w:hAnsi="Arial" w:cs="Arial"/>
          <w:sz w:val="22"/>
          <w:szCs w:val="20"/>
          <w:lang w:eastAsia="en-US"/>
        </w:rPr>
      </w:pPr>
      <w:r w:rsidRPr="0060452F">
        <w:rPr>
          <w:rFonts w:ascii="Arial" w:eastAsia="Calibri" w:hAnsi="Arial" w:cs="Arial"/>
          <w:sz w:val="22"/>
          <w:szCs w:val="20"/>
          <w:lang w:eastAsia="en-US"/>
        </w:rPr>
        <w:t>……………………………………………………………………………………</w:t>
      </w:r>
    </w:p>
    <w:p w14:paraId="706688AB" w14:textId="77777777" w:rsidR="00843426" w:rsidRPr="0060452F" w:rsidRDefault="00843426" w:rsidP="00843426">
      <w:pPr>
        <w:suppressAutoHyphens w:val="0"/>
        <w:spacing w:after="40"/>
        <w:ind w:right="5953"/>
        <w:rPr>
          <w:rFonts w:ascii="Arial" w:eastAsia="Calibri" w:hAnsi="Arial" w:cs="Arial"/>
          <w:i/>
          <w:sz w:val="18"/>
          <w:szCs w:val="16"/>
          <w:lang w:eastAsia="en-US"/>
        </w:rPr>
      </w:pPr>
      <w:r w:rsidRPr="0060452F">
        <w:rPr>
          <w:rFonts w:ascii="Arial" w:eastAsia="Calibri" w:hAnsi="Arial" w:cs="Arial"/>
          <w:i/>
          <w:sz w:val="18"/>
          <w:szCs w:val="16"/>
          <w:lang w:eastAsia="en-US"/>
        </w:rPr>
        <w:t>(pe</w:t>
      </w:r>
      <w:r w:rsidRPr="0060452F">
        <w:rPr>
          <w:rFonts w:ascii="Arial" w:eastAsia="Calibri" w:hAnsi="Arial" w:cs="Arial" w:hint="eastAsia"/>
          <w:i/>
          <w:sz w:val="18"/>
          <w:szCs w:val="16"/>
          <w:lang w:eastAsia="en-US"/>
        </w:rPr>
        <w:t>ł</w:t>
      </w:r>
      <w:r w:rsidRPr="0060452F">
        <w:rPr>
          <w:rFonts w:ascii="Arial" w:eastAsia="Calibri" w:hAnsi="Arial" w:cs="Arial"/>
          <w:i/>
          <w:sz w:val="18"/>
          <w:szCs w:val="16"/>
          <w:lang w:eastAsia="en-US"/>
        </w:rPr>
        <w:t>na nazwa/firma, adres, w zale</w:t>
      </w:r>
      <w:r w:rsidRPr="0060452F">
        <w:rPr>
          <w:rFonts w:ascii="Arial" w:eastAsia="Calibri" w:hAnsi="Arial" w:cs="Arial" w:hint="eastAsia"/>
          <w:i/>
          <w:sz w:val="18"/>
          <w:szCs w:val="16"/>
          <w:lang w:eastAsia="en-US"/>
        </w:rPr>
        <w:t>ż</w:t>
      </w:r>
      <w:r w:rsidRPr="0060452F">
        <w:rPr>
          <w:rFonts w:ascii="Arial" w:eastAsia="Calibri" w:hAnsi="Arial" w:cs="Arial"/>
          <w:i/>
          <w:sz w:val="18"/>
          <w:szCs w:val="16"/>
          <w:lang w:eastAsia="en-US"/>
        </w:rPr>
        <w:t>no</w:t>
      </w:r>
      <w:r w:rsidRPr="0060452F">
        <w:rPr>
          <w:rFonts w:ascii="Arial" w:eastAsia="Calibri" w:hAnsi="Arial" w:cs="Arial" w:hint="eastAsia"/>
          <w:i/>
          <w:sz w:val="18"/>
          <w:szCs w:val="16"/>
          <w:lang w:eastAsia="en-US"/>
        </w:rPr>
        <w:t>ś</w:t>
      </w:r>
      <w:r w:rsidRPr="0060452F">
        <w:rPr>
          <w:rFonts w:ascii="Arial" w:eastAsia="Calibri" w:hAnsi="Arial" w:cs="Arial"/>
          <w:i/>
          <w:sz w:val="18"/>
          <w:szCs w:val="16"/>
          <w:lang w:eastAsia="en-US"/>
        </w:rPr>
        <w:t xml:space="preserve">ci </w:t>
      </w:r>
      <w:r w:rsidRPr="0060452F">
        <w:rPr>
          <w:rFonts w:ascii="Arial" w:eastAsia="Calibri" w:hAnsi="Arial" w:cs="Arial"/>
          <w:i/>
          <w:sz w:val="18"/>
          <w:szCs w:val="16"/>
          <w:lang w:eastAsia="en-US"/>
        </w:rPr>
        <w:br/>
        <w:t>od podmiotu: NIP/PESEL, KRS/</w:t>
      </w:r>
      <w:proofErr w:type="spellStart"/>
      <w:r w:rsidRPr="0060452F">
        <w:rPr>
          <w:rFonts w:ascii="Arial" w:eastAsia="Calibri" w:hAnsi="Arial" w:cs="Arial"/>
          <w:i/>
          <w:sz w:val="18"/>
          <w:szCs w:val="16"/>
          <w:lang w:eastAsia="en-US"/>
        </w:rPr>
        <w:t>CEiDG</w:t>
      </w:r>
      <w:proofErr w:type="spellEnd"/>
      <w:r w:rsidRPr="0060452F">
        <w:rPr>
          <w:rFonts w:ascii="Arial" w:eastAsia="Calibri" w:hAnsi="Arial" w:cs="Arial"/>
          <w:i/>
          <w:sz w:val="18"/>
          <w:szCs w:val="16"/>
          <w:lang w:eastAsia="en-US"/>
        </w:rPr>
        <w:t>)</w:t>
      </w:r>
    </w:p>
    <w:p w14:paraId="2895F119" w14:textId="77777777" w:rsidR="00843426" w:rsidRPr="0060452F" w:rsidRDefault="00843426" w:rsidP="00843426">
      <w:pPr>
        <w:suppressAutoHyphens w:val="0"/>
        <w:spacing w:after="40"/>
        <w:rPr>
          <w:rFonts w:ascii="Arial" w:eastAsia="Calibri" w:hAnsi="Arial" w:cs="Arial"/>
          <w:sz w:val="22"/>
          <w:szCs w:val="20"/>
          <w:u w:val="single"/>
          <w:lang w:eastAsia="en-US"/>
        </w:rPr>
      </w:pPr>
      <w:r w:rsidRPr="0060452F">
        <w:rPr>
          <w:rFonts w:ascii="Arial" w:eastAsia="Calibri" w:hAnsi="Arial" w:cs="Arial"/>
          <w:sz w:val="22"/>
          <w:szCs w:val="20"/>
          <w:u w:val="single"/>
          <w:lang w:eastAsia="en-US"/>
        </w:rPr>
        <w:t>reprezentowany przez:</w:t>
      </w:r>
    </w:p>
    <w:p w14:paraId="1B4F11FE" w14:textId="77777777" w:rsidR="00843426" w:rsidRPr="0060452F" w:rsidRDefault="00843426" w:rsidP="00843426">
      <w:pPr>
        <w:suppressAutoHyphens w:val="0"/>
        <w:spacing w:after="40"/>
        <w:ind w:right="5954"/>
        <w:rPr>
          <w:rFonts w:ascii="Arial" w:eastAsia="Calibri" w:hAnsi="Arial" w:cs="Arial"/>
          <w:sz w:val="22"/>
          <w:szCs w:val="20"/>
          <w:lang w:eastAsia="en-US"/>
        </w:rPr>
      </w:pPr>
      <w:r w:rsidRPr="0060452F">
        <w:rPr>
          <w:rFonts w:ascii="Arial" w:eastAsia="Calibri" w:hAnsi="Arial" w:cs="Arial"/>
          <w:sz w:val="22"/>
          <w:szCs w:val="20"/>
          <w:lang w:eastAsia="en-US"/>
        </w:rPr>
        <w:t>……………………………………………………………………………………</w:t>
      </w:r>
    </w:p>
    <w:p w14:paraId="437202CF" w14:textId="77777777" w:rsidR="00843426" w:rsidRPr="0060452F" w:rsidRDefault="00843426" w:rsidP="00843426">
      <w:pPr>
        <w:suppressAutoHyphens w:val="0"/>
        <w:spacing w:after="40"/>
        <w:ind w:right="5953"/>
        <w:rPr>
          <w:rFonts w:ascii="Arial" w:eastAsia="Calibri" w:hAnsi="Arial" w:cs="Arial"/>
          <w:i/>
          <w:sz w:val="18"/>
          <w:szCs w:val="16"/>
          <w:lang w:eastAsia="en-US"/>
        </w:rPr>
      </w:pPr>
      <w:r w:rsidRPr="0060452F">
        <w:rPr>
          <w:rFonts w:ascii="Arial" w:eastAsia="Calibri" w:hAnsi="Arial" w:cs="Arial"/>
          <w:i/>
          <w:sz w:val="18"/>
          <w:szCs w:val="16"/>
          <w:lang w:eastAsia="en-US"/>
        </w:rPr>
        <w:t>(imi</w:t>
      </w:r>
      <w:r w:rsidRPr="0060452F">
        <w:rPr>
          <w:rFonts w:ascii="Arial" w:eastAsia="Calibri" w:hAnsi="Arial" w:cs="Arial" w:hint="eastAsia"/>
          <w:i/>
          <w:sz w:val="18"/>
          <w:szCs w:val="16"/>
          <w:lang w:eastAsia="en-US"/>
        </w:rPr>
        <w:t>ę</w:t>
      </w:r>
      <w:r w:rsidRPr="0060452F">
        <w:rPr>
          <w:rFonts w:ascii="Arial" w:eastAsia="Calibri" w:hAnsi="Arial" w:cs="Arial"/>
          <w:i/>
          <w:sz w:val="18"/>
          <w:szCs w:val="16"/>
          <w:lang w:eastAsia="en-US"/>
        </w:rPr>
        <w:t xml:space="preserve">, nazwisko, stanowisko/podstawa </w:t>
      </w:r>
      <w:r w:rsidRPr="0060452F">
        <w:rPr>
          <w:rFonts w:ascii="Arial" w:eastAsia="Calibri" w:hAnsi="Arial" w:cs="Arial"/>
          <w:i/>
          <w:sz w:val="18"/>
          <w:szCs w:val="16"/>
          <w:lang w:eastAsia="en-US"/>
        </w:rPr>
        <w:br/>
        <w:t>do reprezentacji)</w:t>
      </w:r>
    </w:p>
    <w:p w14:paraId="07E28842" w14:textId="77777777" w:rsidR="00843426" w:rsidRPr="00843426" w:rsidRDefault="00843426" w:rsidP="00843426">
      <w:pPr>
        <w:suppressAutoHyphens w:val="0"/>
        <w:spacing w:after="40"/>
        <w:jc w:val="center"/>
        <w:rPr>
          <w:rFonts w:eastAsia="Calibri"/>
          <w:b/>
          <w:u w:val="single"/>
          <w:lang w:eastAsia="en-US"/>
        </w:rPr>
      </w:pPr>
    </w:p>
    <w:p w14:paraId="18920347" w14:textId="77777777" w:rsidR="00843426" w:rsidRPr="0060452F" w:rsidRDefault="00843426" w:rsidP="00843426">
      <w:pPr>
        <w:suppressAutoHyphens w:val="0"/>
        <w:spacing w:after="40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60452F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OŚWIADCZENIE WYKONAWCY / INNEGO PODMIOTU, NA KTÓREGO ZASOBY POWOŁUJE SIĘ WYKONAWCA </w:t>
      </w:r>
      <w:r w:rsidRPr="0060452F">
        <w:rPr>
          <w:rFonts w:ascii="Arial" w:hAnsi="Arial" w:cs="Arial"/>
          <w:b/>
          <w:spacing w:val="24"/>
          <w:sz w:val="22"/>
          <w:szCs w:val="22"/>
          <w:vertAlign w:val="superscript"/>
        </w:rPr>
        <w:footnoteReference w:id="4"/>
      </w:r>
    </w:p>
    <w:p w14:paraId="34947038" w14:textId="77777777" w:rsidR="00843426" w:rsidRPr="0060452F" w:rsidRDefault="00843426" w:rsidP="00843426">
      <w:pPr>
        <w:suppressAutoHyphens w:val="0"/>
        <w:spacing w:after="40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14:paraId="3DA1DB60" w14:textId="77777777" w:rsidR="00843426" w:rsidRPr="0060452F" w:rsidRDefault="00843426" w:rsidP="00843426">
      <w:pPr>
        <w:suppressAutoHyphens w:val="0"/>
        <w:spacing w:after="40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60452F">
        <w:rPr>
          <w:rFonts w:ascii="Arial" w:eastAsia="Calibri" w:hAnsi="Arial" w:cs="Arial"/>
          <w:b/>
          <w:sz w:val="22"/>
          <w:szCs w:val="22"/>
          <w:lang w:eastAsia="en-US"/>
        </w:rPr>
        <w:t>sk</w:t>
      </w:r>
      <w:r w:rsidRPr="0060452F">
        <w:rPr>
          <w:rFonts w:ascii="Arial" w:eastAsia="Calibri" w:hAnsi="Arial" w:cs="Arial" w:hint="eastAsia"/>
          <w:b/>
          <w:sz w:val="22"/>
          <w:szCs w:val="22"/>
          <w:lang w:eastAsia="en-US"/>
        </w:rPr>
        <w:t>ł</w:t>
      </w:r>
      <w:r w:rsidRPr="0060452F">
        <w:rPr>
          <w:rFonts w:ascii="Arial" w:eastAsia="Calibri" w:hAnsi="Arial" w:cs="Arial"/>
          <w:b/>
          <w:sz w:val="22"/>
          <w:szCs w:val="22"/>
          <w:lang w:eastAsia="en-US"/>
        </w:rPr>
        <w:t>adane na podstawie art. 125 ust. 1 zgodnie z  art. 273 ust. 2 ustawy</w:t>
      </w:r>
      <w:r w:rsidRPr="0060452F">
        <w:rPr>
          <w:rFonts w:ascii="Arial" w:eastAsia="Calibri" w:hAnsi="Arial" w:cs="Arial"/>
          <w:b/>
          <w:sz w:val="22"/>
          <w:szCs w:val="22"/>
          <w:lang w:eastAsia="en-US"/>
        </w:rPr>
        <w:br/>
        <w:t>z dnia 11 września 2019 r. Prawo zamówie</w:t>
      </w:r>
      <w:r w:rsidRPr="0060452F">
        <w:rPr>
          <w:rFonts w:ascii="Arial" w:eastAsia="Calibri" w:hAnsi="Arial" w:cs="Arial" w:hint="eastAsia"/>
          <w:b/>
          <w:sz w:val="22"/>
          <w:szCs w:val="22"/>
          <w:lang w:eastAsia="en-US"/>
        </w:rPr>
        <w:t>ń</w:t>
      </w:r>
      <w:r w:rsidRPr="0060452F">
        <w:rPr>
          <w:rFonts w:ascii="Arial" w:eastAsia="Calibri" w:hAnsi="Arial" w:cs="Arial"/>
          <w:b/>
          <w:sz w:val="22"/>
          <w:szCs w:val="22"/>
          <w:lang w:eastAsia="en-US"/>
        </w:rPr>
        <w:t xml:space="preserve"> publicznych (dalej jako: „Ustawa </w:t>
      </w:r>
      <w:proofErr w:type="spellStart"/>
      <w:r w:rsidRPr="0060452F">
        <w:rPr>
          <w:rFonts w:ascii="Arial" w:eastAsia="Calibri" w:hAnsi="Arial" w:cs="Arial"/>
          <w:b/>
          <w:sz w:val="22"/>
          <w:szCs w:val="22"/>
          <w:lang w:eastAsia="en-US"/>
        </w:rPr>
        <w:t>Pzp</w:t>
      </w:r>
      <w:proofErr w:type="spellEnd"/>
      <w:r w:rsidRPr="0060452F">
        <w:rPr>
          <w:rFonts w:ascii="Arial" w:eastAsia="Calibri" w:hAnsi="Arial" w:cs="Arial"/>
          <w:b/>
          <w:sz w:val="22"/>
          <w:szCs w:val="22"/>
          <w:lang w:eastAsia="en-US"/>
        </w:rPr>
        <w:t xml:space="preserve">”), </w:t>
      </w:r>
    </w:p>
    <w:p w14:paraId="0569D336" w14:textId="77777777" w:rsidR="00843426" w:rsidRPr="0060452F" w:rsidRDefault="00843426" w:rsidP="00843426">
      <w:pPr>
        <w:suppressAutoHyphens w:val="0"/>
        <w:spacing w:after="40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60452F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DOTYCZ</w:t>
      </w:r>
      <w:r w:rsidRPr="0060452F">
        <w:rPr>
          <w:rFonts w:ascii="Arial" w:eastAsia="Calibri" w:hAnsi="Arial" w:cs="Arial" w:hint="eastAsia"/>
          <w:b/>
          <w:sz w:val="22"/>
          <w:szCs w:val="22"/>
          <w:u w:val="single"/>
          <w:lang w:eastAsia="en-US"/>
        </w:rPr>
        <w:t>Ą</w:t>
      </w:r>
      <w:r w:rsidRPr="0060452F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CE PRZES</w:t>
      </w:r>
      <w:r w:rsidRPr="0060452F">
        <w:rPr>
          <w:rFonts w:ascii="Arial" w:eastAsia="Calibri" w:hAnsi="Arial" w:cs="Arial" w:hint="eastAsia"/>
          <w:b/>
          <w:sz w:val="22"/>
          <w:szCs w:val="22"/>
          <w:u w:val="single"/>
          <w:lang w:eastAsia="en-US"/>
        </w:rPr>
        <w:t>Ł</w:t>
      </w:r>
      <w:r w:rsidRPr="0060452F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ANEK WYKLUCZENIA Z POST</w:t>
      </w:r>
      <w:r w:rsidRPr="0060452F">
        <w:rPr>
          <w:rFonts w:ascii="Arial" w:eastAsia="Calibri" w:hAnsi="Arial" w:cs="Arial" w:hint="eastAsia"/>
          <w:b/>
          <w:sz w:val="22"/>
          <w:szCs w:val="22"/>
          <w:u w:val="single"/>
          <w:lang w:eastAsia="en-US"/>
        </w:rPr>
        <w:t>Ę</w:t>
      </w:r>
      <w:r w:rsidRPr="0060452F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POWANIA</w:t>
      </w:r>
    </w:p>
    <w:p w14:paraId="47D87038" w14:textId="77777777" w:rsidR="00843426" w:rsidRPr="0060452F" w:rsidRDefault="00843426" w:rsidP="00843426">
      <w:pPr>
        <w:suppressAutoHyphens w:val="0"/>
        <w:spacing w:after="4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7ADF8A4" w14:textId="1190B378" w:rsidR="00747B55" w:rsidRPr="0060452F" w:rsidRDefault="00843426" w:rsidP="00747B55">
      <w:pPr>
        <w:jc w:val="center"/>
        <w:rPr>
          <w:rFonts w:ascii="Arial" w:hAnsi="Arial" w:cs="Arial"/>
          <w:b/>
          <w:sz w:val="22"/>
          <w:szCs w:val="22"/>
        </w:rPr>
      </w:pPr>
      <w:r w:rsidRPr="0060452F">
        <w:rPr>
          <w:rFonts w:ascii="Arial" w:eastAsia="Calibri" w:hAnsi="Arial" w:cs="Arial"/>
          <w:sz w:val="22"/>
          <w:szCs w:val="22"/>
          <w:lang w:eastAsia="en-US"/>
        </w:rPr>
        <w:t>Na potrzeby post</w:t>
      </w:r>
      <w:r w:rsidRPr="0060452F">
        <w:rPr>
          <w:rFonts w:ascii="Arial" w:eastAsia="Calibri" w:hAnsi="Arial" w:cs="Arial" w:hint="eastAsia"/>
          <w:sz w:val="22"/>
          <w:szCs w:val="22"/>
          <w:lang w:eastAsia="en-US"/>
        </w:rPr>
        <w:t>ę</w:t>
      </w:r>
      <w:r w:rsidRPr="0060452F">
        <w:rPr>
          <w:rFonts w:ascii="Arial" w:eastAsia="Calibri" w:hAnsi="Arial" w:cs="Arial"/>
          <w:sz w:val="22"/>
          <w:szCs w:val="22"/>
          <w:lang w:eastAsia="en-US"/>
        </w:rPr>
        <w:t xml:space="preserve">powania o udzielenie zamówienia publicznego pn. </w:t>
      </w:r>
    </w:p>
    <w:p w14:paraId="5555F79F" w14:textId="7B1706D2" w:rsidR="00843426" w:rsidRPr="00D66AC8" w:rsidRDefault="00DB260C" w:rsidP="00747B55">
      <w:pPr>
        <w:spacing w:after="40"/>
        <w:jc w:val="both"/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</w:pPr>
      <w:r w:rsidRPr="009337AA">
        <w:rPr>
          <w:rFonts w:ascii="Arial" w:hAnsi="Arial" w:cs="Arial"/>
          <w:b/>
          <w:bCs/>
          <w:sz w:val="22"/>
          <w:szCs w:val="22"/>
        </w:rPr>
        <w:t>Przedłużenie licencji SAS wraz ze standardowym wsparciem technicznym producenta oraz wsparciem Wykonawcy</w:t>
      </w:r>
      <w:r w:rsidR="00843426" w:rsidRPr="00D66AC8"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  <w:t xml:space="preserve"> </w:t>
      </w:r>
      <w:r w:rsidR="00747B55" w:rsidRPr="00D66AC8">
        <w:rPr>
          <w:rFonts w:ascii="Arial" w:eastAsia="Calibri" w:hAnsi="Arial" w:cs="Arial"/>
          <w:sz w:val="22"/>
          <w:szCs w:val="22"/>
          <w:lang w:eastAsia="en-US"/>
        </w:rPr>
        <w:t>oświadczam, co</w:t>
      </w:r>
      <w:r w:rsidR="00843426" w:rsidRPr="00D66AC8">
        <w:rPr>
          <w:rFonts w:ascii="Arial" w:eastAsia="Calibri" w:hAnsi="Arial" w:cs="Arial"/>
          <w:sz w:val="22"/>
          <w:szCs w:val="22"/>
          <w:lang w:eastAsia="en-US"/>
        </w:rPr>
        <w:t xml:space="preserve"> nast</w:t>
      </w:r>
      <w:r w:rsidR="00843426" w:rsidRPr="00D66AC8">
        <w:rPr>
          <w:rFonts w:ascii="Arial" w:eastAsia="Calibri" w:hAnsi="Arial" w:cs="Arial" w:hint="eastAsia"/>
          <w:sz w:val="22"/>
          <w:szCs w:val="22"/>
          <w:lang w:eastAsia="en-US"/>
        </w:rPr>
        <w:t>ę</w:t>
      </w:r>
      <w:r w:rsidR="00843426" w:rsidRPr="00D66AC8">
        <w:rPr>
          <w:rFonts w:ascii="Arial" w:eastAsia="Calibri" w:hAnsi="Arial" w:cs="Arial"/>
          <w:sz w:val="22"/>
          <w:szCs w:val="22"/>
          <w:lang w:eastAsia="en-US"/>
        </w:rPr>
        <w:t>puje:</w:t>
      </w:r>
    </w:p>
    <w:p w14:paraId="5E098273" w14:textId="77777777" w:rsidR="00843426" w:rsidRPr="00D66AC8" w:rsidRDefault="00843426" w:rsidP="00843426">
      <w:pPr>
        <w:suppressAutoHyphens w:val="0"/>
        <w:spacing w:after="40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2DDE6100" w14:textId="77777777" w:rsidR="00843426" w:rsidRPr="00D66AC8" w:rsidRDefault="00843426" w:rsidP="00843426">
      <w:pPr>
        <w:suppressAutoHyphens w:val="0"/>
        <w:spacing w:after="40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66AC8">
        <w:rPr>
          <w:rFonts w:ascii="Arial" w:eastAsia="Calibri" w:hAnsi="Arial" w:cs="Arial"/>
          <w:b/>
          <w:sz w:val="22"/>
          <w:szCs w:val="22"/>
          <w:lang w:eastAsia="en-US"/>
        </w:rPr>
        <w:t>O</w:t>
      </w:r>
      <w:r w:rsidRPr="00D66AC8">
        <w:rPr>
          <w:rFonts w:ascii="Arial" w:eastAsia="Calibri" w:hAnsi="Arial" w:cs="Arial" w:hint="eastAsia"/>
          <w:b/>
          <w:sz w:val="22"/>
          <w:szCs w:val="22"/>
          <w:lang w:eastAsia="en-US"/>
        </w:rPr>
        <w:t>Ś</w:t>
      </w:r>
      <w:r w:rsidRPr="00D66AC8">
        <w:rPr>
          <w:rFonts w:ascii="Arial" w:eastAsia="Calibri" w:hAnsi="Arial" w:cs="Arial"/>
          <w:b/>
          <w:sz w:val="22"/>
          <w:szCs w:val="22"/>
          <w:lang w:eastAsia="en-US"/>
        </w:rPr>
        <w:t>WIADCZENIA DOTYCZ</w:t>
      </w:r>
      <w:r w:rsidRPr="00D66AC8">
        <w:rPr>
          <w:rFonts w:ascii="Arial" w:eastAsia="Calibri" w:hAnsi="Arial" w:cs="Arial" w:hint="eastAsia"/>
          <w:b/>
          <w:sz w:val="22"/>
          <w:szCs w:val="22"/>
          <w:lang w:eastAsia="en-US"/>
        </w:rPr>
        <w:t>Ą</w:t>
      </w:r>
      <w:r w:rsidRPr="00D66AC8">
        <w:rPr>
          <w:rFonts w:ascii="Arial" w:eastAsia="Calibri" w:hAnsi="Arial" w:cs="Arial"/>
          <w:b/>
          <w:sz w:val="22"/>
          <w:szCs w:val="22"/>
          <w:lang w:eastAsia="en-US"/>
        </w:rPr>
        <w:t>CE WYKONAWCY:</w:t>
      </w:r>
    </w:p>
    <w:p w14:paraId="473C1411" w14:textId="77777777" w:rsidR="00843426" w:rsidRPr="00D66AC8" w:rsidRDefault="00843426" w:rsidP="00843426">
      <w:pPr>
        <w:suppressAutoHyphens w:val="0"/>
        <w:spacing w:after="40"/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6DAAC8F" w14:textId="54308887" w:rsidR="00843426" w:rsidRPr="00D66AC8" w:rsidRDefault="00843426" w:rsidP="00843426">
      <w:pPr>
        <w:suppressAutoHyphens w:val="0"/>
        <w:spacing w:after="4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66AC8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D66AC8">
        <w:rPr>
          <w:rFonts w:ascii="Arial" w:eastAsia="Calibri" w:hAnsi="Arial" w:cs="Arial" w:hint="eastAsia"/>
          <w:sz w:val="22"/>
          <w:szCs w:val="22"/>
          <w:lang w:eastAsia="en-US"/>
        </w:rPr>
        <w:t>ś</w:t>
      </w:r>
      <w:r w:rsidRPr="00D66AC8">
        <w:rPr>
          <w:rFonts w:ascii="Arial" w:eastAsia="Calibri" w:hAnsi="Arial" w:cs="Arial"/>
          <w:sz w:val="22"/>
          <w:szCs w:val="22"/>
          <w:lang w:eastAsia="en-US"/>
        </w:rPr>
        <w:t xml:space="preserve">wiadczam, </w:t>
      </w:r>
      <w:r w:rsidRPr="00D66AC8">
        <w:rPr>
          <w:rFonts w:ascii="Arial" w:eastAsia="Calibri" w:hAnsi="Arial" w:cs="Arial" w:hint="eastAsia"/>
          <w:sz w:val="22"/>
          <w:szCs w:val="22"/>
          <w:lang w:eastAsia="en-US"/>
        </w:rPr>
        <w:t>ż</w:t>
      </w:r>
      <w:r w:rsidRPr="00D66AC8">
        <w:rPr>
          <w:rFonts w:ascii="Arial" w:eastAsia="Calibri" w:hAnsi="Arial" w:cs="Arial"/>
          <w:sz w:val="22"/>
          <w:szCs w:val="22"/>
          <w:lang w:eastAsia="en-US"/>
        </w:rPr>
        <w:t>e nie podlegam wykluczeniu z post</w:t>
      </w:r>
      <w:r w:rsidRPr="00D66AC8">
        <w:rPr>
          <w:rFonts w:ascii="Arial" w:eastAsia="Calibri" w:hAnsi="Arial" w:cs="Arial" w:hint="eastAsia"/>
          <w:sz w:val="22"/>
          <w:szCs w:val="22"/>
          <w:lang w:eastAsia="en-US"/>
        </w:rPr>
        <w:t>ę</w:t>
      </w:r>
      <w:r w:rsidRPr="00D66AC8">
        <w:rPr>
          <w:rFonts w:ascii="Arial" w:eastAsia="Calibri" w:hAnsi="Arial" w:cs="Arial"/>
          <w:sz w:val="22"/>
          <w:szCs w:val="22"/>
          <w:lang w:eastAsia="en-US"/>
        </w:rPr>
        <w:t xml:space="preserve">powania na podstawie art. 108 ust. 1 Ustawy </w:t>
      </w:r>
      <w:proofErr w:type="spellStart"/>
      <w:r w:rsidRPr="00D66AC8">
        <w:rPr>
          <w:rFonts w:ascii="Arial" w:eastAsia="Calibri" w:hAnsi="Arial" w:cs="Arial"/>
          <w:sz w:val="22"/>
          <w:szCs w:val="22"/>
          <w:lang w:eastAsia="en-US"/>
        </w:rPr>
        <w:t>Pzp</w:t>
      </w:r>
      <w:proofErr w:type="spellEnd"/>
      <w:r w:rsidR="008130B5" w:rsidRPr="00D66AC8">
        <w:rPr>
          <w:rFonts w:ascii="Arial" w:eastAsia="Calibri" w:hAnsi="Arial" w:cs="Arial"/>
          <w:sz w:val="22"/>
          <w:szCs w:val="22"/>
          <w:lang w:eastAsia="en-US"/>
        </w:rPr>
        <w:t xml:space="preserve"> oraz na podstawie art. 7 ust 1 </w:t>
      </w:r>
      <w:r w:rsidR="008130B5" w:rsidRPr="00D66AC8">
        <w:rPr>
          <w:rFonts w:ascii="Arial" w:eastAsia="Calibri" w:hAnsi="Arial" w:cs="Arial"/>
          <w:bCs/>
          <w:sz w:val="22"/>
          <w:szCs w:val="22"/>
          <w:lang w:eastAsia="en-US"/>
        </w:rPr>
        <w:t>ustawy z dnia 13 kwietnia 2022 r. o szczególnych rozwiązaniach w zakresie przeciwdziałania wspieraniu agresji na Ukrainę oraz służących ochronie bezpieczeństwa narodowego,</w:t>
      </w:r>
    </w:p>
    <w:p w14:paraId="6E1AE8BA" w14:textId="77777777" w:rsidR="00843426" w:rsidRPr="00843426" w:rsidRDefault="00843426" w:rsidP="00843426">
      <w:pPr>
        <w:suppressAutoHyphens w:val="0"/>
        <w:spacing w:after="40"/>
        <w:ind w:left="720"/>
        <w:contextualSpacing/>
        <w:jc w:val="both"/>
        <w:rPr>
          <w:rFonts w:eastAsia="Calibri"/>
          <w:lang w:eastAsia="en-US"/>
        </w:rPr>
      </w:pPr>
    </w:p>
    <w:p w14:paraId="195F0E4D" w14:textId="77777777" w:rsidR="00843426" w:rsidRPr="00843426" w:rsidRDefault="00843426" w:rsidP="00843426">
      <w:pPr>
        <w:suppressAutoHyphens w:val="0"/>
        <w:spacing w:after="40"/>
        <w:jc w:val="both"/>
        <w:rPr>
          <w:rFonts w:eastAsia="Calibri"/>
          <w:i/>
          <w:lang w:eastAsia="en-US"/>
        </w:rPr>
      </w:pPr>
    </w:p>
    <w:p w14:paraId="6EB454A5" w14:textId="77777777" w:rsidR="00843426" w:rsidRPr="00843426" w:rsidRDefault="00843426" w:rsidP="00843426">
      <w:pPr>
        <w:suppressAutoHyphens w:val="0"/>
        <w:spacing w:after="40"/>
        <w:jc w:val="both"/>
        <w:rPr>
          <w:rFonts w:eastAsia="Calibri"/>
          <w:sz w:val="20"/>
          <w:szCs w:val="20"/>
          <w:lang w:eastAsia="en-US"/>
        </w:rPr>
      </w:pPr>
      <w:r w:rsidRPr="0060452F">
        <w:rPr>
          <w:rFonts w:ascii="Arial" w:eastAsia="Calibri" w:hAnsi="Arial" w:cs="Arial"/>
          <w:sz w:val="20"/>
          <w:szCs w:val="20"/>
          <w:lang w:eastAsia="en-US"/>
        </w:rPr>
        <w:t>…………….…….</w:t>
      </w:r>
      <w:r w:rsidRPr="00843426">
        <w:rPr>
          <w:rFonts w:eastAsia="Calibri"/>
          <w:sz w:val="20"/>
          <w:szCs w:val="20"/>
          <w:lang w:eastAsia="en-US"/>
        </w:rPr>
        <w:t xml:space="preserve"> </w:t>
      </w:r>
      <w:r w:rsidRPr="0060452F">
        <w:rPr>
          <w:rFonts w:ascii="Arial" w:eastAsia="Calibri" w:hAnsi="Arial" w:cs="Arial"/>
          <w:i/>
          <w:sz w:val="20"/>
          <w:szCs w:val="20"/>
          <w:lang w:eastAsia="en-US"/>
        </w:rPr>
        <w:t>(miejscowo</w:t>
      </w:r>
      <w:r w:rsidRPr="0060452F">
        <w:rPr>
          <w:rFonts w:ascii="Arial" w:eastAsia="Calibri" w:hAnsi="Arial" w:cs="Arial" w:hint="eastAsia"/>
          <w:i/>
          <w:sz w:val="20"/>
          <w:szCs w:val="20"/>
          <w:lang w:eastAsia="en-US"/>
        </w:rPr>
        <w:t>ść</w:t>
      </w:r>
      <w:r w:rsidRPr="0060452F">
        <w:rPr>
          <w:rFonts w:ascii="Arial" w:eastAsia="Calibri" w:hAnsi="Arial" w:cs="Arial"/>
          <w:i/>
          <w:sz w:val="20"/>
          <w:szCs w:val="20"/>
          <w:lang w:eastAsia="en-US"/>
        </w:rPr>
        <w:t>),</w:t>
      </w:r>
      <w:r w:rsidRPr="00843426">
        <w:rPr>
          <w:rFonts w:eastAsia="Calibri"/>
          <w:i/>
          <w:sz w:val="20"/>
          <w:szCs w:val="20"/>
          <w:lang w:eastAsia="en-US"/>
        </w:rPr>
        <w:t xml:space="preserve"> </w:t>
      </w:r>
      <w:r w:rsidRPr="000D7F73">
        <w:rPr>
          <w:rFonts w:ascii="Arial" w:eastAsia="Calibri" w:hAnsi="Arial" w:cs="Arial"/>
          <w:sz w:val="18"/>
          <w:szCs w:val="18"/>
          <w:lang w:eastAsia="en-US"/>
        </w:rPr>
        <w:t>dnia ………….……. r.</w:t>
      </w:r>
      <w:r w:rsidRPr="00843426">
        <w:rPr>
          <w:rFonts w:eastAsia="Calibri"/>
          <w:sz w:val="20"/>
          <w:szCs w:val="20"/>
          <w:lang w:eastAsia="en-US"/>
        </w:rPr>
        <w:t xml:space="preserve"> </w:t>
      </w:r>
      <w:r w:rsidRPr="00843426">
        <w:rPr>
          <w:vertAlign w:val="superscript"/>
        </w:rPr>
        <w:footnoteReference w:id="5"/>
      </w:r>
    </w:p>
    <w:p w14:paraId="17203262" w14:textId="77777777" w:rsidR="00843426" w:rsidRPr="00843426" w:rsidRDefault="00843426" w:rsidP="00843426">
      <w:pPr>
        <w:suppressAutoHyphens w:val="0"/>
        <w:spacing w:after="40"/>
        <w:jc w:val="both"/>
        <w:rPr>
          <w:rFonts w:eastAsia="Calibri"/>
          <w:sz w:val="20"/>
          <w:szCs w:val="20"/>
          <w:lang w:eastAsia="en-US"/>
        </w:rPr>
      </w:pPr>
      <w:r w:rsidRPr="00843426">
        <w:rPr>
          <w:rFonts w:eastAsia="Calibri"/>
          <w:sz w:val="22"/>
          <w:szCs w:val="22"/>
          <w:lang w:eastAsia="en-US"/>
        </w:rPr>
        <w:tab/>
      </w:r>
      <w:r w:rsidRPr="00843426">
        <w:rPr>
          <w:rFonts w:eastAsia="Calibri"/>
          <w:sz w:val="22"/>
          <w:szCs w:val="22"/>
          <w:lang w:eastAsia="en-US"/>
        </w:rPr>
        <w:tab/>
      </w:r>
      <w:r w:rsidRPr="00843426">
        <w:rPr>
          <w:rFonts w:eastAsia="Calibri"/>
          <w:sz w:val="22"/>
          <w:szCs w:val="22"/>
          <w:lang w:eastAsia="en-US"/>
        </w:rPr>
        <w:tab/>
      </w:r>
      <w:r w:rsidRPr="00843426">
        <w:rPr>
          <w:rFonts w:eastAsia="Calibri"/>
          <w:sz w:val="22"/>
          <w:szCs w:val="22"/>
          <w:lang w:eastAsia="en-US"/>
        </w:rPr>
        <w:tab/>
      </w:r>
      <w:r w:rsidRPr="00843426">
        <w:rPr>
          <w:rFonts w:eastAsia="Calibri"/>
          <w:sz w:val="22"/>
          <w:szCs w:val="22"/>
          <w:lang w:eastAsia="en-US"/>
        </w:rPr>
        <w:tab/>
      </w:r>
      <w:r w:rsidRPr="00843426">
        <w:rPr>
          <w:rFonts w:eastAsia="Calibri"/>
          <w:sz w:val="22"/>
          <w:szCs w:val="22"/>
          <w:lang w:eastAsia="en-US"/>
        </w:rPr>
        <w:tab/>
      </w:r>
      <w:r w:rsidRPr="00843426">
        <w:rPr>
          <w:rFonts w:eastAsia="Calibri"/>
          <w:sz w:val="22"/>
          <w:szCs w:val="22"/>
          <w:lang w:eastAsia="en-US"/>
        </w:rPr>
        <w:tab/>
        <w:t xml:space="preserve">  </w:t>
      </w:r>
      <w:r w:rsidRPr="00843426">
        <w:rPr>
          <w:rFonts w:eastAsia="Calibri"/>
          <w:sz w:val="20"/>
          <w:szCs w:val="20"/>
          <w:lang w:eastAsia="en-US"/>
        </w:rPr>
        <w:t>………..………………………………………………</w:t>
      </w:r>
    </w:p>
    <w:p w14:paraId="49399791" w14:textId="77777777" w:rsidR="00843426" w:rsidRPr="0060452F" w:rsidRDefault="00843426" w:rsidP="00843426">
      <w:pPr>
        <w:suppressAutoHyphens w:val="0"/>
        <w:spacing w:after="40"/>
        <w:ind w:left="4678" w:firstLine="6"/>
        <w:jc w:val="center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60452F">
        <w:rPr>
          <w:rFonts w:ascii="Arial" w:eastAsia="Calibri" w:hAnsi="Arial" w:cs="Arial"/>
          <w:i/>
          <w:sz w:val="18"/>
          <w:szCs w:val="18"/>
          <w:lang w:eastAsia="en-US"/>
        </w:rPr>
        <w:t>(Podpis(y) osoby/osób upoważnionej (</w:t>
      </w:r>
      <w:proofErr w:type="spellStart"/>
      <w:r w:rsidRPr="0060452F">
        <w:rPr>
          <w:rFonts w:ascii="Arial" w:eastAsia="Calibri" w:hAnsi="Arial" w:cs="Arial"/>
          <w:i/>
          <w:sz w:val="18"/>
          <w:szCs w:val="18"/>
          <w:lang w:eastAsia="en-US"/>
        </w:rPr>
        <w:t>ych</w:t>
      </w:r>
      <w:proofErr w:type="spellEnd"/>
      <w:r w:rsidRPr="0060452F">
        <w:rPr>
          <w:rFonts w:ascii="Arial" w:eastAsia="Calibri" w:hAnsi="Arial" w:cs="Arial"/>
          <w:i/>
          <w:sz w:val="18"/>
          <w:szCs w:val="18"/>
          <w:lang w:eastAsia="en-US"/>
        </w:rPr>
        <w:t>) do reprezentowania Wykonawcy (dokument winien być podpisany elektronicznie)</w:t>
      </w:r>
    </w:p>
    <w:p w14:paraId="417877D5" w14:textId="77777777" w:rsidR="00843426" w:rsidRPr="00843426" w:rsidRDefault="00843426" w:rsidP="00843426">
      <w:pPr>
        <w:suppressAutoHyphens w:val="0"/>
        <w:spacing w:after="40"/>
        <w:jc w:val="both"/>
        <w:rPr>
          <w:rFonts w:eastAsia="Calibri"/>
          <w:lang w:eastAsia="en-US"/>
        </w:rPr>
      </w:pPr>
    </w:p>
    <w:p w14:paraId="4599FE45" w14:textId="12A7596E" w:rsidR="00843426" w:rsidRPr="0060452F" w:rsidRDefault="00843426" w:rsidP="00843426">
      <w:pPr>
        <w:suppressAutoHyphens w:val="0"/>
        <w:spacing w:after="4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0452F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60452F">
        <w:rPr>
          <w:rFonts w:ascii="Arial" w:eastAsia="Calibri" w:hAnsi="Arial" w:cs="Arial" w:hint="eastAsia"/>
          <w:sz w:val="22"/>
          <w:szCs w:val="22"/>
          <w:lang w:eastAsia="en-US"/>
        </w:rPr>
        <w:t>ś</w:t>
      </w:r>
      <w:r w:rsidRPr="0060452F">
        <w:rPr>
          <w:rFonts w:ascii="Arial" w:eastAsia="Calibri" w:hAnsi="Arial" w:cs="Arial"/>
          <w:sz w:val="22"/>
          <w:szCs w:val="22"/>
          <w:lang w:eastAsia="en-US"/>
        </w:rPr>
        <w:t xml:space="preserve">wiadczam, </w:t>
      </w:r>
      <w:r w:rsidRPr="0060452F">
        <w:rPr>
          <w:rFonts w:ascii="Arial" w:eastAsia="Calibri" w:hAnsi="Arial" w:cs="Arial" w:hint="eastAsia"/>
          <w:sz w:val="22"/>
          <w:szCs w:val="22"/>
          <w:lang w:eastAsia="en-US"/>
        </w:rPr>
        <w:t>ż</w:t>
      </w:r>
      <w:r w:rsidRPr="0060452F">
        <w:rPr>
          <w:rFonts w:ascii="Arial" w:eastAsia="Calibri" w:hAnsi="Arial" w:cs="Arial"/>
          <w:sz w:val="22"/>
          <w:szCs w:val="22"/>
          <w:lang w:eastAsia="en-US"/>
        </w:rPr>
        <w:t>e zachodz</w:t>
      </w:r>
      <w:r w:rsidRPr="0060452F">
        <w:rPr>
          <w:rFonts w:ascii="Arial" w:eastAsia="Calibri" w:hAnsi="Arial" w:cs="Arial" w:hint="eastAsia"/>
          <w:sz w:val="22"/>
          <w:szCs w:val="22"/>
          <w:lang w:eastAsia="en-US"/>
        </w:rPr>
        <w:t>ą</w:t>
      </w:r>
      <w:r w:rsidRPr="0060452F">
        <w:rPr>
          <w:rFonts w:ascii="Arial" w:eastAsia="Calibri" w:hAnsi="Arial" w:cs="Arial"/>
          <w:sz w:val="22"/>
          <w:szCs w:val="22"/>
          <w:lang w:eastAsia="en-US"/>
        </w:rPr>
        <w:t xml:space="preserve"> w stosunku do mnie podstawy wykluczenia z post</w:t>
      </w:r>
      <w:r w:rsidRPr="0060452F">
        <w:rPr>
          <w:rFonts w:ascii="Arial" w:eastAsia="Calibri" w:hAnsi="Arial" w:cs="Arial" w:hint="eastAsia"/>
          <w:sz w:val="22"/>
          <w:szCs w:val="22"/>
          <w:lang w:eastAsia="en-US"/>
        </w:rPr>
        <w:t>ę</w:t>
      </w:r>
      <w:r w:rsidR="00DC787C" w:rsidRPr="0060452F">
        <w:rPr>
          <w:rFonts w:ascii="Arial" w:eastAsia="Calibri" w:hAnsi="Arial" w:cs="Arial"/>
          <w:sz w:val="22"/>
          <w:szCs w:val="22"/>
          <w:lang w:eastAsia="en-US"/>
        </w:rPr>
        <w:t xml:space="preserve">powania </w:t>
      </w:r>
      <w:r w:rsidRPr="0060452F">
        <w:rPr>
          <w:rFonts w:ascii="Arial" w:eastAsia="Calibri" w:hAnsi="Arial" w:cs="Arial"/>
          <w:sz w:val="22"/>
          <w:szCs w:val="22"/>
          <w:lang w:eastAsia="en-US"/>
        </w:rPr>
        <w:t xml:space="preserve">na podstawie art. …………. Ustawy </w:t>
      </w:r>
      <w:proofErr w:type="spellStart"/>
      <w:r w:rsidRPr="0060452F">
        <w:rPr>
          <w:rFonts w:ascii="Arial" w:eastAsia="Calibri" w:hAnsi="Arial" w:cs="Arial"/>
          <w:sz w:val="22"/>
          <w:szCs w:val="22"/>
          <w:lang w:eastAsia="en-US"/>
        </w:rPr>
        <w:t>Pzp</w:t>
      </w:r>
      <w:proofErr w:type="spellEnd"/>
      <w:r w:rsidRPr="00843426">
        <w:rPr>
          <w:rFonts w:eastAsia="Calibri"/>
          <w:sz w:val="22"/>
          <w:szCs w:val="20"/>
          <w:lang w:eastAsia="en-US"/>
        </w:rPr>
        <w:t xml:space="preserve"> </w:t>
      </w:r>
      <w:r w:rsidRPr="0060452F">
        <w:rPr>
          <w:rFonts w:ascii="Arial" w:eastAsia="Calibri" w:hAnsi="Arial" w:cs="Arial"/>
          <w:i/>
          <w:sz w:val="18"/>
          <w:szCs w:val="16"/>
          <w:lang w:eastAsia="en-US"/>
        </w:rPr>
        <w:t>(poda</w:t>
      </w:r>
      <w:r w:rsidRPr="0060452F">
        <w:rPr>
          <w:rFonts w:ascii="Arial" w:eastAsia="Calibri" w:hAnsi="Arial" w:cs="Arial" w:hint="eastAsia"/>
          <w:i/>
          <w:sz w:val="18"/>
          <w:szCs w:val="16"/>
          <w:lang w:eastAsia="en-US"/>
        </w:rPr>
        <w:t>ć</w:t>
      </w:r>
      <w:r w:rsidRPr="0060452F">
        <w:rPr>
          <w:rFonts w:ascii="Arial" w:eastAsia="Calibri" w:hAnsi="Arial" w:cs="Arial"/>
          <w:i/>
          <w:sz w:val="18"/>
          <w:szCs w:val="16"/>
          <w:lang w:eastAsia="en-US"/>
        </w:rPr>
        <w:t xml:space="preserve"> maj</w:t>
      </w:r>
      <w:r w:rsidRPr="0060452F">
        <w:rPr>
          <w:rFonts w:ascii="Arial" w:eastAsia="Calibri" w:hAnsi="Arial" w:cs="Arial" w:hint="eastAsia"/>
          <w:i/>
          <w:sz w:val="18"/>
          <w:szCs w:val="16"/>
          <w:lang w:eastAsia="en-US"/>
        </w:rPr>
        <w:t>ą</w:t>
      </w:r>
      <w:r w:rsidRPr="0060452F">
        <w:rPr>
          <w:rFonts w:ascii="Arial" w:eastAsia="Calibri" w:hAnsi="Arial" w:cs="Arial"/>
          <w:i/>
          <w:sz w:val="18"/>
          <w:szCs w:val="16"/>
          <w:lang w:eastAsia="en-US"/>
        </w:rPr>
        <w:t>c</w:t>
      </w:r>
      <w:r w:rsidRPr="0060452F">
        <w:rPr>
          <w:rFonts w:ascii="Arial" w:eastAsia="Calibri" w:hAnsi="Arial" w:cs="Arial" w:hint="eastAsia"/>
          <w:i/>
          <w:sz w:val="18"/>
          <w:szCs w:val="16"/>
          <w:lang w:eastAsia="en-US"/>
        </w:rPr>
        <w:t>ą</w:t>
      </w:r>
      <w:r w:rsidRPr="0060452F">
        <w:rPr>
          <w:rFonts w:ascii="Arial" w:eastAsia="Calibri" w:hAnsi="Arial" w:cs="Arial"/>
          <w:i/>
          <w:sz w:val="18"/>
          <w:szCs w:val="16"/>
          <w:lang w:eastAsia="en-US"/>
        </w:rPr>
        <w:t xml:space="preserve"> zastosowanie podstaw</w:t>
      </w:r>
      <w:r w:rsidRPr="0060452F">
        <w:rPr>
          <w:rFonts w:ascii="Arial" w:eastAsia="Calibri" w:hAnsi="Arial" w:cs="Arial" w:hint="eastAsia"/>
          <w:i/>
          <w:sz w:val="18"/>
          <w:szCs w:val="16"/>
          <w:lang w:eastAsia="en-US"/>
        </w:rPr>
        <w:t>ę</w:t>
      </w:r>
      <w:r w:rsidRPr="0060452F">
        <w:rPr>
          <w:rFonts w:ascii="Arial" w:eastAsia="Calibri" w:hAnsi="Arial" w:cs="Arial"/>
          <w:i/>
          <w:sz w:val="18"/>
          <w:szCs w:val="16"/>
          <w:lang w:eastAsia="en-US"/>
        </w:rPr>
        <w:t xml:space="preserve"> wykluczenia spo</w:t>
      </w:r>
      <w:r w:rsidRPr="0060452F">
        <w:rPr>
          <w:rFonts w:ascii="Arial" w:eastAsia="Calibri" w:hAnsi="Arial" w:cs="Arial" w:hint="eastAsia"/>
          <w:i/>
          <w:sz w:val="18"/>
          <w:szCs w:val="16"/>
          <w:lang w:eastAsia="en-US"/>
        </w:rPr>
        <w:t>ś</w:t>
      </w:r>
      <w:r w:rsidRPr="0060452F">
        <w:rPr>
          <w:rFonts w:ascii="Arial" w:eastAsia="Calibri" w:hAnsi="Arial" w:cs="Arial"/>
          <w:i/>
          <w:sz w:val="18"/>
          <w:szCs w:val="16"/>
          <w:lang w:eastAsia="en-US"/>
        </w:rPr>
        <w:t xml:space="preserve">ród wymienionych w art. 108 </w:t>
      </w:r>
      <w:r w:rsidRPr="0060452F">
        <w:rPr>
          <w:rFonts w:ascii="Arial" w:eastAsia="Calibri" w:hAnsi="Arial" w:cs="Arial"/>
          <w:i/>
          <w:sz w:val="18"/>
          <w:szCs w:val="16"/>
          <w:lang w:eastAsia="en-US"/>
        </w:rPr>
        <w:lastRenderedPageBreak/>
        <w:t xml:space="preserve">ust. 1 pkt 1, 2 i 5 </w:t>
      </w:r>
      <w:r w:rsidR="00BC2E9B">
        <w:rPr>
          <w:rFonts w:ascii="Arial" w:eastAsia="Calibri" w:hAnsi="Arial" w:cs="Arial"/>
          <w:i/>
          <w:sz w:val="18"/>
          <w:szCs w:val="16"/>
          <w:lang w:eastAsia="en-US"/>
        </w:rPr>
        <w:t>U</w:t>
      </w:r>
      <w:r w:rsidRPr="0060452F">
        <w:rPr>
          <w:rFonts w:ascii="Arial" w:eastAsia="Calibri" w:hAnsi="Arial" w:cs="Arial"/>
          <w:i/>
          <w:sz w:val="18"/>
          <w:szCs w:val="16"/>
          <w:lang w:eastAsia="en-US"/>
        </w:rPr>
        <w:t xml:space="preserve">stawy </w:t>
      </w:r>
      <w:proofErr w:type="spellStart"/>
      <w:r w:rsidRPr="0060452F">
        <w:rPr>
          <w:rFonts w:ascii="Arial" w:eastAsia="Calibri" w:hAnsi="Arial" w:cs="Arial"/>
          <w:i/>
          <w:sz w:val="18"/>
          <w:szCs w:val="16"/>
          <w:lang w:eastAsia="en-US"/>
        </w:rPr>
        <w:t>Pzp</w:t>
      </w:r>
      <w:proofErr w:type="spellEnd"/>
      <w:r w:rsidRPr="00843426">
        <w:rPr>
          <w:rFonts w:eastAsia="Calibri"/>
          <w:i/>
          <w:sz w:val="18"/>
          <w:szCs w:val="16"/>
          <w:lang w:eastAsia="en-US"/>
        </w:rPr>
        <w:t>).</w:t>
      </w:r>
      <w:r w:rsidRPr="00843426">
        <w:rPr>
          <w:rFonts w:eastAsia="Calibri"/>
          <w:sz w:val="22"/>
          <w:szCs w:val="20"/>
          <w:lang w:eastAsia="en-US"/>
        </w:rPr>
        <w:t xml:space="preserve"> </w:t>
      </w:r>
      <w:r w:rsidRPr="0060452F">
        <w:rPr>
          <w:rFonts w:ascii="Arial" w:eastAsia="Calibri" w:hAnsi="Arial" w:cs="Arial"/>
          <w:sz w:val="22"/>
          <w:szCs w:val="22"/>
          <w:lang w:eastAsia="en-US"/>
        </w:rPr>
        <w:t>Jednocze</w:t>
      </w:r>
      <w:r w:rsidRPr="0060452F">
        <w:rPr>
          <w:rFonts w:ascii="Arial" w:eastAsia="Calibri" w:hAnsi="Arial" w:cs="Arial" w:hint="eastAsia"/>
          <w:sz w:val="22"/>
          <w:szCs w:val="22"/>
          <w:lang w:eastAsia="en-US"/>
        </w:rPr>
        <w:t>ś</w:t>
      </w:r>
      <w:r w:rsidRPr="0060452F">
        <w:rPr>
          <w:rFonts w:ascii="Arial" w:eastAsia="Calibri" w:hAnsi="Arial" w:cs="Arial"/>
          <w:sz w:val="22"/>
          <w:szCs w:val="22"/>
          <w:lang w:eastAsia="en-US"/>
        </w:rPr>
        <w:t>nie o</w:t>
      </w:r>
      <w:r w:rsidRPr="0060452F">
        <w:rPr>
          <w:rFonts w:ascii="Arial" w:eastAsia="Calibri" w:hAnsi="Arial" w:cs="Arial" w:hint="eastAsia"/>
          <w:sz w:val="22"/>
          <w:szCs w:val="22"/>
          <w:lang w:eastAsia="en-US"/>
        </w:rPr>
        <w:t>ś</w:t>
      </w:r>
      <w:r w:rsidRPr="0060452F">
        <w:rPr>
          <w:rFonts w:ascii="Arial" w:eastAsia="Calibri" w:hAnsi="Arial" w:cs="Arial"/>
          <w:sz w:val="22"/>
          <w:szCs w:val="22"/>
          <w:lang w:eastAsia="en-US"/>
        </w:rPr>
        <w:t xml:space="preserve">wiadczam, </w:t>
      </w:r>
      <w:r w:rsidRPr="0060452F">
        <w:rPr>
          <w:rFonts w:ascii="Arial" w:eastAsia="Calibri" w:hAnsi="Arial" w:cs="Arial" w:hint="eastAsia"/>
          <w:sz w:val="22"/>
          <w:szCs w:val="22"/>
          <w:lang w:eastAsia="en-US"/>
        </w:rPr>
        <w:t>ż</w:t>
      </w:r>
      <w:r w:rsidRPr="0060452F">
        <w:rPr>
          <w:rFonts w:ascii="Arial" w:eastAsia="Calibri" w:hAnsi="Arial" w:cs="Arial"/>
          <w:sz w:val="22"/>
          <w:szCs w:val="22"/>
          <w:lang w:eastAsia="en-US"/>
        </w:rPr>
        <w:t>e w zwi</w:t>
      </w:r>
      <w:r w:rsidRPr="0060452F">
        <w:rPr>
          <w:rFonts w:ascii="Arial" w:eastAsia="Calibri" w:hAnsi="Arial" w:cs="Arial" w:hint="eastAsia"/>
          <w:sz w:val="22"/>
          <w:szCs w:val="22"/>
          <w:lang w:eastAsia="en-US"/>
        </w:rPr>
        <w:t>ą</w:t>
      </w:r>
      <w:r w:rsidRPr="0060452F">
        <w:rPr>
          <w:rFonts w:ascii="Arial" w:eastAsia="Calibri" w:hAnsi="Arial" w:cs="Arial"/>
          <w:sz w:val="22"/>
          <w:szCs w:val="22"/>
          <w:lang w:eastAsia="en-US"/>
        </w:rPr>
        <w:t>zku z ww. okoliczno</w:t>
      </w:r>
      <w:r w:rsidRPr="0060452F">
        <w:rPr>
          <w:rFonts w:ascii="Arial" w:eastAsia="Calibri" w:hAnsi="Arial" w:cs="Arial" w:hint="eastAsia"/>
          <w:sz w:val="22"/>
          <w:szCs w:val="22"/>
          <w:lang w:eastAsia="en-US"/>
        </w:rPr>
        <w:t>ś</w:t>
      </w:r>
      <w:r w:rsidRPr="0060452F">
        <w:rPr>
          <w:rFonts w:ascii="Arial" w:eastAsia="Calibri" w:hAnsi="Arial" w:cs="Arial"/>
          <w:sz w:val="22"/>
          <w:szCs w:val="22"/>
          <w:lang w:eastAsia="en-US"/>
        </w:rPr>
        <w:t>ci</w:t>
      </w:r>
      <w:r w:rsidRPr="0060452F">
        <w:rPr>
          <w:rFonts w:ascii="Arial" w:eastAsia="Calibri" w:hAnsi="Arial" w:cs="Arial" w:hint="eastAsia"/>
          <w:sz w:val="22"/>
          <w:szCs w:val="22"/>
          <w:lang w:eastAsia="en-US"/>
        </w:rPr>
        <w:t>ą</w:t>
      </w:r>
      <w:r w:rsidR="00DC787C" w:rsidRPr="0060452F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60452F">
        <w:rPr>
          <w:rFonts w:ascii="Arial" w:eastAsia="Calibri" w:hAnsi="Arial" w:cs="Arial"/>
          <w:sz w:val="22"/>
          <w:szCs w:val="22"/>
          <w:lang w:eastAsia="en-US"/>
        </w:rPr>
        <w:t xml:space="preserve">na podstawie art. 110 ust. 2 Ustawy </w:t>
      </w:r>
      <w:proofErr w:type="spellStart"/>
      <w:r w:rsidRPr="0060452F">
        <w:rPr>
          <w:rFonts w:ascii="Arial" w:eastAsia="Calibri" w:hAnsi="Arial" w:cs="Arial"/>
          <w:sz w:val="22"/>
          <w:szCs w:val="22"/>
          <w:lang w:eastAsia="en-US"/>
        </w:rPr>
        <w:t>Pzp</w:t>
      </w:r>
      <w:proofErr w:type="spellEnd"/>
      <w:r w:rsidRPr="0060452F">
        <w:rPr>
          <w:rFonts w:ascii="Arial" w:eastAsia="Calibri" w:hAnsi="Arial" w:cs="Arial"/>
          <w:sz w:val="22"/>
          <w:szCs w:val="22"/>
          <w:lang w:eastAsia="en-US"/>
        </w:rPr>
        <w:t xml:space="preserve"> spełniam łącznie następujące przesłanki: </w:t>
      </w:r>
    </w:p>
    <w:p w14:paraId="3FBC7961" w14:textId="77777777" w:rsidR="00843426" w:rsidRPr="0060452F" w:rsidRDefault="00843426" w:rsidP="00843426">
      <w:pPr>
        <w:suppressAutoHyphens w:val="0"/>
        <w:spacing w:after="4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0452F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...…………</w:t>
      </w:r>
    </w:p>
    <w:p w14:paraId="3C894FB0" w14:textId="77777777" w:rsidR="00843426" w:rsidRPr="0060452F" w:rsidRDefault="00843426" w:rsidP="00843426">
      <w:pPr>
        <w:suppressAutoHyphens w:val="0"/>
        <w:spacing w:after="4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AC2D76B" w14:textId="77777777" w:rsidR="00843426" w:rsidRPr="0060452F" w:rsidRDefault="00843426" w:rsidP="00843426">
      <w:pPr>
        <w:suppressAutoHyphens w:val="0"/>
        <w:spacing w:after="40"/>
        <w:jc w:val="both"/>
        <w:rPr>
          <w:rFonts w:eastAsia="Calibri"/>
          <w:sz w:val="18"/>
          <w:szCs w:val="18"/>
          <w:lang w:eastAsia="en-US"/>
        </w:rPr>
      </w:pPr>
      <w:r w:rsidRPr="0060452F">
        <w:rPr>
          <w:rFonts w:ascii="Arial" w:eastAsia="Calibri" w:hAnsi="Arial" w:cs="Arial"/>
          <w:sz w:val="22"/>
          <w:szCs w:val="22"/>
          <w:lang w:eastAsia="en-US"/>
        </w:rPr>
        <w:t>…………….…….</w:t>
      </w:r>
      <w:r w:rsidRPr="00843426">
        <w:rPr>
          <w:rFonts w:eastAsia="Calibri"/>
          <w:sz w:val="20"/>
          <w:szCs w:val="20"/>
          <w:lang w:eastAsia="en-US"/>
        </w:rPr>
        <w:t xml:space="preserve"> </w:t>
      </w:r>
      <w:r w:rsidRPr="0060452F">
        <w:rPr>
          <w:rFonts w:ascii="Arial" w:eastAsia="Calibri" w:hAnsi="Arial" w:cs="Arial"/>
          <w:i/>
          <w:sz w:val="18"/>
          <w:szCs w:val="18"/>
          <w:lang w:eastAsia="en-US"/>
        </w:rPr>
        <w:t>(miejscowo</w:t>
      </w:r>
      <w:r w:rsidRPr="0060452F">
        <w:rPr>
          <w:rFonts w:ascii="Arial" w:eastAsia="Calibri" w:hAnsi="Arial" w:cs="Arial" w:hint="eastAsia"/>
          <w:i/>
          <w:sz w:val="18"/>
          <w:szCs w:val="18"/>
          <w:lang w:eastAsia="en-US"/>
        </w:rPr>
        <w:t>ść</w:t>
      </w:r>
      <w:r w:rsidRPr="0060452F">
        <w:rPr>
          <w:rFonts w:ascii="Arial" w:eastAsia="Calibri" w:hAnsi="Arial" w:cs="Arial"/>
          <w:i/>
          <w:sz w:val="18"/>
          <w:szCs w:val="18"/>
          <w:lang w:eastAsia="en-US"/>
        </w:rPr>
        <w:t>),</w:t>
      </w:r>
      <w:r w:rsidRPr="00843426">
        <w:rPr>
          <w:rFonts w:eastAsia="Calibri"/>
          <w:i/>
          <w:sz w:val="22"/>
          <w:szCs w:val="20"/>
          <w:lang w:eastAsia="en-US"/>
        </w:rPr>
        <w:t xml:space="preserve"> </w:t>
      </w:r>
      <w:r w:rsidRPr="0060452F">
        <w:rPr>
          <w:rFonts w:ascii="Arial" w:eastAsia="Calibri" w:hAnsi="Arial" w:cs="Arial"/>
          <w:sz w:val="18"/>
          <w:szCs w:val="18"/>
          <w:lang w:eastAsia="en-US"/>
        </w:rPr>
        <w:t>dnia …………………. r.</w:t>
      </w:r>
      <w:r w:rsidRPr="0060452F">
        <w:rPr>
          <w:rFonts w:eastAsia="Calibri"/>
          <w:sz w:val="18"/>
          <w:szCs w:val="18"/>
          <w:lang w:eastAsia="en-US"/>
        </w:rPr>
        <w:t xml:space="preserve"> </w:t>
      </w:r>
    </w:p>
    <w:p w14:paraId="1FCF24D3" w14:textId="77777777" w:rsidR="00843426" w:rsidRPr="00843426" w:rsidRDefault="00843426" w:rsidP="00843426">
      <w:pPr>
        <w:suppressAutoHyphens w:val="0"/>
        <w:spacing w:after="40"/>
        <w:jc w:val="both"/>
        <w:rPr>
          <w:rFonts w:eastAsia="Calibri"/>
          <w:sz w:val="22"/>
          <w:szCs w:val="20"/>
          <w:lang w:eastAsia="en-US"/>
        </w:rPr>
      </w:pPr>
    </w:p>
    <w:p w14:paraId="68C47D5B" w14:textId="77777777" w:rsidR="00843426" w:rsidRPr="0060452F" w:rsidRDefault="00843426" w:rsidP="00843426">
      <w:pPr>
        <w:suppressAutoHyphens w:val="0"/>
        <w:spacing w:after="40"/>
        <w:jc w:val="both"/>
        <w:rPr>
          <w:rFonts w:ascii="Arial" w:eastAsia="Calibri" w:hAnsi="Arial" w:cs="Arial"/>
          <w:sz w:val="22"/>
          <w:szCs w:val="20"/>
          <w:lang w:eastAsia="en-US"/>
        </w:rPr>
      </w:pPr>
      <w:r w:rsidRPr="00843426">
        <w:rPr>
          <w:rFonts w:eastAsia="Calibri"/>
          <w:sz w:val="22"/>
          <w:szCs w:val="20"/>
          <w:lang w:eastAsia="en-US"/>
        </w:rPr>
        <w:tab/>
      </w:r>
      <w:r w:rsidRPr="00843426">
        <w:rPr>
          <w:rFonts w:eastAsia="Calibri"/>
          <w:sz w:val="22"/>
          <w:szCs w:val="20"/>
          <w:lang w:eastAsia="en-US"/>
        </w:rPr>
        <w:tab/>
      </w:r>
      <w:r w:rsidRPr="00843426">
        <w:rPr>
          <w:rFonts w:eastAsia="Calibri"/>
          <w:sz w:val="22"/>
          <w:szCs w:val="20"/>
          <w:lang w:eastAsia="en-US"/>
        </w:rPr>
        <w:tab/>
      </w:r>
      <w:r w:rsidRPr="00843426">
        <w:rPr>
          <w:rFonts w:eastAsia="Calibri"/>
          <w:sz w:val="22"/>
          <w:szCs w:val="20"/>
          <w:lang w:eastAsia="en-US"/>
        </w:rPr>
        <w:tab/>
      </w:r>
      <w:r w:rsidRPr="00843426">
        <w:rPr>
          <w:rFonts w:eastAsia="Calibri"/>
          <w:sz w:val="22"/>
          <w:szCs w:val="20"/>
          <w:lang w:eastAsia="en-US"/>
        </w:rPr>
        <w:tab/>
      </w:r>
      <w:r w:rsidRPr="00843426">
        <w:rPr>
          <w:rFonts w:eastAsia="Calibri"/>
          <w:sz w:val="22"/>
          <w:szCs w:val="20"/>
          <w:lang w:eastAsia="en-US"/>
        </w:rPr>
        <w:tab/>
      </w:r>
      <w:r w:rsidRPr="00843426">
        <w:rPr>
          <w:rFonts w:eastAsia="Calibri"/>
          <w:sz w:val="22"/>
          <w:szCs w:val="20"/>
          <w:lang w:eastAsia="en-US"/>
        </w:rPr>
        <w:tab/>
      </w:r>
      <w:r w:rsidRPr="0060452F">
        <w:rPr>
          <w:rFonts w:ascii="Arial" w:eastAsia="Calibri" w:hAnsi="Arial" w:cs="Arial"/>
          <w:sz w:val="22"/>
          <w:szCs w:val="20"/>
          <w:lang w:eastAsia="en-US"/>
        </w:rPr>
        <w:t xml:space="preserve">          ………………………………………………</w:t>
      </w:r>
    </w:p>
    <w:p w14:paraId="5509E991" w14:textId="77777777" w:rsidR="00843426" w:rsidRPr="0060452F" w:rsidRDefault="00843426" w:rsidP="00843426">
      <w:pPr>
        <w:suppressAutoHyphens w:val="0"/>
        <w:spacing w:after="40"/>
        <w:ind w:left="4962"/>
        <w:jc w:val="center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60452F">
        <w:rPr>
          <w:rFonts w:ascii="Arial" w:eastAsia="Calibri" w:hAnsi="Arial" w:cs="Arial"/>
          <w:i/>
          <w:sz w:val="18"/>
          <w:szCs w:val="18"/>
          <w:lang w:eastAsia="en-US"/>
        </w:rPr>
        <w:t>(Podpis(y) osoby/osób upoważnionej (</w:t>
      </w:r>
      <w:proofErr w:type="spellStart"/>
      <w:r w:rsidRPr="0060452F">
        <w:rPr>
          <w:rFonts w:ascii="Arial" w:eastAsia="Calibri" w:hAnsi="Arial" w:cs="Arial"/>
          <w:i/>
          <w:sz w:val="18"/>
          <w:szCs w:val="18"/>
          <w:lang w:eastAsia="en-US"/>
        </w:rPr>
        <w:t>ych</w:t>
      </w:r>
      <w:proofErr w:type="spellEnd"/>
      <w:r w:rsidRPr="0060452F">
        <w:rPr>
          <w:rFonts w:ascii="Arial" w:eastAsia="Calibri" w:hAnsi="Arial" w:cs="Arial"/>
          <w:i/>
          <w:sz w:val="18"/>
          <w:szCs w:val="18"/>
          <w:lang w:eastAsia="en-US"/>
        </w:rPr>
        <w:t>) do reprezentowania Wykonawcy (dokument winien być podpisany elektronicznie)</w:t>
      </w:r>
    </w:p>
    <w:p w14:paraId="785253E3" w14:textId="77777777" w:rsidR="00843426" w:rsidRPr="00843426" w:rsidRDefault="00843426" w:rsidP="00843426">
      <w:pPr>
        <w:suppressAutoHyphens w:val="0"/>
        <w:spacing w:after="40"/>
        <w:jc w:val="both"/>
        <w:rPr>
          <w:rFonts w:eastAsia="Calibri"/>
          <w:b/>
          <w:sz w:val="22"/>
          <w:szCs w:val="21"/>
          <w:lang w:eastAsia="en-US"/>
        </w:rPr>
      </w:pPr>
    </w:p>
    <w:p w14:paraId="0969211B" w14:textId="77777777" w:rsidR="00843426" w:rsidRPr="00843426" w:rsidRDefault="00843426" w:rsidP="00843426">
      <w:pPr>
        <w:suppressAutoHyphens w:val="0"/>
        <w:spacing w:after="40"/>
        <w:jc w:val="both"/>
        <w:rPr>
          <w:rFonts w:eastAsia="Calibri"/>
          <w:b/>
          <w:sz w:val="22"/>
          <w:szCs w:val="21"/>
          <w:lang w:eastAsia="en-US"/>
        </w:rPr>
      </w:pPr>
    </w:p>
    <w:p w14:paraId="2127C32E" w14:textId="77777777" w:rsidR="00843426" w:rsidRPr="0060452F" w:rsidRDefault="00843426" w:rsidP="00843426">
      <w:pPr>
        <w:suppressAutoHyphens w:val="0"/>
        <w:spacing w:after="40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60452F">
        <w:rPr>
          <w:rFonts w:ascii="Arial" w:eastAsia="Calibri" w:hAnsi="Arial" w:cs="Arial"/>
          <w:b/>
          <w:sz w:val="22"/>
          <w:szCs w:val="22"/>
          <w:lang w:eastAsia="en-US"/>
        </w:rPr>
        <w:t>O</w:t>
      </w:r>
      <w:r w:rsidRPr="0060452F">
        <w:rPr>
          <w:rFonts w:ascii="Arial" w:eastAsia="Calibri" w:hAnsi="Arial" w:cs="Arial" w:hint="eastAsia"/>
          <w:b/>
          <w:sz w:val="22"/>
          <w:szCs w:val="22"/>
          <w:lang w:eastAsia="en-US"/>
        </w:rPr>
        <w:t>Ś</w:t>
      </w:r>
      <w:r w:rsidRPr="0060452F">
        <w:rPr>
          <w:rFonts w:ascii="Arial" w:eastAsia="Calibri" w:hAnsi="Arial" w:cs="Arial"/>
          <w:b/>
          <w:sz w:val="22"/>
          <w:szCs w:val="22"/>
          <w:lang w:eastAsia="en-US"/>
        </w:rPr>
        <w:t>WIADCZENIE PODMIOTU, NA KTÓREGO ZASOBY POWO</w:t>
      </w:r>
      <w:r w:rsidRPr="0060452F">
        <w:rPr>
          <w:rFonts w:ascii="Arial" w:eastAsia="Calibri" w:hAnsi="Arial" w:cs="Arial" w:hint="eastAsia"/>
          <w:b/>
          <w:sz w:val="22"/>
          <w:szCs w:val="22"/>
          <w:lang w:eastAsia="en-US"/>
        </w:rPr>
        <w:t>Ł</w:t>
      </w:r>
      <w:r w:rsidRPr="0060452F">
        <w:rPr>
          <w:rFonts w:ascii="Arial" w:eastAsia="Calibri" w:hAnsi="Arial" w:cs="Arial"/>
          <w:b/>
          <w:sz w:val="22"/>
          <w:szCs w:val="22"/>
          <w:lang w:eastAsia="en-US"/>
        </w:rPr>
        <w:t>UJE SI</w:t>
      </w:r>
      <w:r w:rsidRPr="0060452F">
        <w:rPr>
          <w:rFonts w:ascii="Arial" w:eastAsia="Calibri" w:hAnsi="Arial" w:cs="Arial" w:hint="eastAsia"/>
          <w:b/>
          <w:sz w:val="22"/>
          <w:szCs w:val="22"/>
          <w:lang w:eastAsia="en-US"/>
        </w:rPr>
        <w:t>Ę</w:t>
      </w:r>
      <w:r w:rsidRPr="0060452F">
        <w:rPr>
          <w:rFonts w:ascii="Arial" w:eastAsia="Calibri" w:hAnsi="Arial" w:cs="Arial"/>
          <w:b/>
          <w:sz w:val="22"/>
          <w:szCs w:val="22"/>
          <w:lang w:eastAsia="en-US"/>
        </w:rPr>
        <w:t xml:space="preserve"> WYKONAWCA:</w:t>
      </w:r>
    </w:p>
    <w:p w14:paraId="0D77824C" w14:textId="77777777" w:rsidR="00843426" w:rsidRPr="0060452F" w:rsidRDefault="00843426" w:rsidP="00843426">
      <w:pPr>
        <w:suppressAutoHyphens w:val="0"/>
        <w:spacing w:after="40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3CCE5522" w14:textId="77777777" w:rsidR="00843426" w:rsidRPr="0060452F" w:rsidRDefault="00843426" w:rsidP="00843426">
      <w:pPr>
        <w:suppressAutoHyphens w:val="0"/>
        <w:spacing w:after="40"/>
        <w:jc w:val="both"/>
        <w:rPr>
          <w:rFonts w:ascii="Arial" w:hAnsi="Arial" w:cs="Arial"/>
          <w:i/>
          <w:sz w:val="18"/>
          <w:szCs w:val="18"/>
        </w:rPr>
      </w:pPr>
      <w:r w:rsidRPr="0060452F">
        <w:rPr>
          <w:rFonts w:ascii="Arial" w:hAnsi="Arial" w:cs="Arial"/>
          <w:sz w:val="22"/>
          <w:szCs w:val="22"/>
        </w:rPr>
        <w:t>Oświadczam, że jako podmiot/y, na którego/</w:t>
      </w:r>
      <w:proofErr w:type="spellStart"/>
      <w:r w:rsidRPr="0060452F">
        <w:rPr>
          <w:rFonts w:ascii="Arial" w:hAnsi="Arial" w:cs="Arial"/>
          <w:sz w:val="22"/>
          <w:szCs w:val="22"/>
        </w:rPr>
        <w:t>ych</w:t>
      </w:r>
      <w:proofErr w:type="spellEnd"/>
      <w:r w:rsidRPr="0060452F">
        <w:rPr>
          <w:rFonts w:ascii="Arial" w:hAnsi="Arial" w:cs="Arial"/>
          <w:sz w:val="22"/>
          <w:szCs w:val="22"/>
        </w:rPr>
        <w:t xml:space="preserve"> zasoby powołuje się w niniejszym postępowaniu Wykonawca, tj.: ……………………………………………………….………………………………………………………………………………………………...………………………………………………….…</w:t>
      </w:r>
      <w:r w:rsidRPr="0060452F">
        <w:rPr>
          <w:rFonts w:ascii="Arial" w:hAnsi="Arial" w:cs="Arial"/>
          <w:sz w:val="22"/>
          <w:szCs w:val="22"/>
        </w:rPr>
        <w:br/>
      </w:r>
      <w:r w:rsidRPr="0060452F">
        <w:rPr>
          <w:rFonts w:ascii="Arial" w:hAnsi="Arial" w:cs="Arial"/>
          <w:i/>
          <w:sz w:val="18"/>
          <w:szCs w:val="18"/>
        </w:rPr>
        <w:t>(podać pełną nazwę/firmę, adres, a także w zależności od podmiotu na którego zasoby powołuje się Wykonawca: NIP/PESEL, KRS/</w:t>
      </w:r>
      <w:proofErr w:type="spellStart"/>
      <w:r w:rsidRPr="0060452F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60452F">
        <w:rPr>
          <w:rFonts w:ascii="Arial" w:hAnsi="Arial" w:cs="Arial"/>
          <w:i/>
          <w:sz w:val="18"/>
          <w:szCs w:val="18"/>
        </w:rPr>
        <w:t xml:space="preserve">) </w:t>
      </w:r>
    </w:p>
    <w:p w14:paraId="52A4C3AE" w14:textId="7F356D53" w:rsidR="00843426" w:rsidRPr="0060452F" w:rsidRDefault="00843426" w:rsidP="00843426">
      <w:pPr>
        <w:suppressAutoHyphens w:val="0"/>
        <w:spacing w:after="4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0452F">
        <w:rPr>
          <w:rFonts w:ascii="Arial" w:hAnsi="Arial" w:cs="Arial"/>
          <w:sz w:val="22"/>
          <w:szCs w:val="22"/>
        </w:rPr>
        <w:t xml:space="preserve">nie podlegam/y wykluczeniu z postępowania na podstawie art. 108 Ustawy </w:t>
      </w:r>
      <w:proofErr w:type="spellStart"/>
      <w:r w:rsidRPr="0060452F">
        <w:rPr>
          <w:rFonts w:ascii="Arial" w:hAnsi="Arial" w:cs="Arial"/>
          <w:sz w:val="22"/>
          <w:szCs w:val="22"/>
        </w:rPr>
        <w:t>Pzp</w:t>
      </w:r>
      <w:proofErr w:type="spellEnd"/>
      <w:r w:rsidR="008130B5" w:rsidRPr="0060452F">
        <w:rPr>
          <w:rFonts w:ascii="Arial" w:hAnsi="Arial" w:cs="Arial"/>
          <w:sz w:val="22"/>
          <w:szCs w:val="22"/>
        </w:rPr>
        <w:t xml:space="preserve"> oraz na podstawie art. 7 ust. 1 ustawy </w:t>
      </w:r>
      <w:r w:rsidR="008130B5" w:rsidRPr="0060452F">
        <w:rPr>
          <w:rFonts w:ascii="Arial" w:hAnsi="Arial" w:cs="Arial"/>
          <w:bCs/>
          <w:sz w:val="22"/>
          <w:szCs w:val="22"/>
        </w:rPr>
        <w:t>z dnia 13 kwietnia 2022 r. o szczególnych rozwiązaniach w zakresie przeciwdziałania wspieraniu agresji na Ukrainę oraz służących ochronie bezpieczeństwa narodowego.</w:t>
      </w:r>
      <w:r w:rsidRPr="0060452F">
        <w:rPr>
          <w:rFonts w:ascii="Arial" w:hAnsi="Arial" w:cs="Arial"/>
          <w:sz w:val="22"/>
          <w:szCs w:val="22"/>
        </w:rPr>
        <w:t>.</w:t>
      </w:r>
    </w:p>
    <w:p w14:paraId="15F3CB3F" w14:textId="77777777" w:rsidR="00843426" w:rsidRPr="00843426" w:rsidRDefault="00843426" w:rsidP="00843426">
      <w:pPr>
        <w:suppressAutoHyphens w:val="0"/>
        <w:spacing w:after="40"/>
        <w:jc w:val="both"/>
        <w:rPr>
          <w:rFonts w:eastAsia="Calibri"/>
          <w:lang w:eastAsia="en-US"/>
        </w:rPr>
      </w:pPr>
    </w:p>
    <w:p w14:paraId="44C8EBFB" w14:textId="77777777" w:rsidR="00843426" w:rsidRPr="00843426" w:rsidRDefault="00843426" w:rsidP="00843426">
      <w:pPr>
        <w:suppressAutoHyphens w:val="0"/>
        <w:spacing w:after="40"/>
        <w:jc w:val="both"/>
        <w:rPr>
          <w:rFonts w:eastAsia="Calibri"/>
          <w:sz w:val="20"/>
          <w:szCs w:val="20"/>
          <w:lang w:eastAsia="en-US"/>
        </w:rPr>
      </w:pPr>
      <w:r w:rsidRPr="004C4FE1">
        <w:rPr>
          <w:rFonts w:ascii="Arial" w:eastAsia="Calibri" w:hAnsi="Arial" w:cs="Arial"/>
          <w:sz w:val="18"/>
          <w:szCs w:val="18"/>
          <w:lang w:eastAsia="en-US"/>
        </w:rPr>
        <w:t>…………….…….</w:t>
      </w:r>
      <w:r w:rsidRPr="004C4FE1">
        <w:rPr>
          <w:rFonts w:eastAsia="Calibri"/>
          <w:sz w:val="18"/>
          <w:szCs w:val="18"/>
          <w:lang w:eastAsia="en-US"/>
        </w:rPr>
        <w:t xml:space="preserve"> </w:t>
      </w:r>
      <w:r w:rsidRPr="004C4FE1">
        <w:rPr>
          <w:rFonts w:ascii="Arial" w:eastAsia="Calibri" w:hAnsi="Arial" w:cs="Arial"/>
          <w:i/>
          <w:sz w:val="18"/>
          <w:szCs w:val="18"/>
          <w:lang w:eastAsia="en-US"/>
        </w:rPr>
        <w:t>(miejscowo</w:t>
      </w:r>
      <w:r w:rsidRPr="004C4FE1">
        <w:rPr>
          <w:rFonts w:ascii="Arial" w:eastAsia="Calibri" w:hAnsi="Arial" w:cs="Arial" w:hint="eastAsia"/>
          <w:i/>
          <w:sz w:val="18"/>
          <w:szCs w:val="18"/>
          <w:lang w:eastAsia="en-US"/>
        </w:rPr>
        <w:t>ść</w:t>
      </w:r>
      <w:r w:rsidRPr="004C4FE1">
        <w:rPr>
          <w:rFonts w:ascii="Arial" w:eastAsia="Calibri" w:hAnsi="Arial" w:cs="Arial"/>
          <w:i/>
          <w:sz w:val="18"/>
          <w:szCs w:val="18"/>
          <w:lang w:eastAsia="en-US"/>
        </w:rPr>
        <w:t>),</w:t>
      </w:r>
      <w:r w:rsidRPr="00843426">
        <w:rPr>
          <w:rFonts w:eastAsia="Calibri"/>
          <w:i/>
          <w:sz w:val="20"/>
          <w:szCs w:val="20"/>
          <w:lang w:eastAsia="en-US"/>
        </w:rPr>
        <w:t xml:space="preserve"> </w:t>
      </w:r>
      <w:r w:rsidRPr="0060452F">
        <w:rPr>
          <w:rFonts w:ascii="Arial" w:eastAsia="Calibri" w:hAnsi="Arial" w:cs="Arial"/>
          <w:sz w:val="18"/>
          <w:szCs w:val="18"/>
          <w:lang w:eastAsia="en-US"/>
        </w:rPr>
        <w:t>dnia …………………. r.</w:t>
      </w:r>
      <w:r w:rsidRPr="00843426">
        <w:rPr>
          <w:rFonts w:eastAsia="Calibri"/>
          <w:sz w:val="20"/>
          <w:szCs w:val="20"/>
          <w:lang w:eastAsia="en-US"/>
        </w:rPr>
        <w:t xml:space="preserve"> </w:t>
      </w:r>
    </w:p>
    <w:p w14:paraId="6B11C995" w14:textId="77777777" w:rsidR="00843426" w:rsidRPr="00843426" w:rsidRDefault="00843426" w:rsidP="00843426">
      <w:pPr>
        <w:suppressAutoHyphens w:val="0"/>
        <w:spacing w:after="40"/>
        <w:jc w:val="both"/>
        <w:rPr>
          <w:rFonts w:eastAsia="Calibri"/>
          <w:sz w:val="20"/>
          <w:szCs w:val="20"/>
          <w:lang w:eastAsia="en-US"/>
        </w:rPr>
      </w:pPr>
    </w:p>
    <w:p w14:paraId="246F4B52" w14:textId="77777777" w:rsidR="00843426" w:rsidRPr="0060452F" w:rsidRDefault="00843426" w:rsidP="00843426">
      <w:pPr>
        <w:suppressAutoHyphens w:val="0"/>
        <w:spacing w:after="40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843426">
        <w:rPr>
          <w:rFonts w:eastAsia="Calibri"/>
          <w:sz w:val="20"/>
          <w:szCs w:val="20"/>
          <w:lang w:eastAsia="en-US"/>
        </w:rPr>
        <w:tab/>
      </w:r>
      <w:r w:rsidRPr="00843426">
        <w:rPr>
          <w:rFonts w:eastAsia="Calibri"/>
          <w:sz w:val="20"/>
          <w:szCs w:val="20"/>
          <w:lang w:eastAsia="en-US"/>
        </w:rPr>
        <w:tab/>
      </w:r>
      <w:r w:rsidRPr="00843426">
        <w:rPr>
          <w:rFonts w:eastAsia="Calibri"/>
          <w:sz w:val="20"/>
          <w:szCs w:val="20"/>
          <w:lang w:eastAsia="en-US"/>
        </w:rPr>
        <w:tab/>
      </w:r>
      <w:r w:rsidRPr="00843426">
        <w:rPr>
          <w:rFonts w:eastAsia="Calibri"/>
          <w:sz w:val="20"/>
          <w:szCs w:val="20"/>
          <w:lang w:eastAsia="en-US"/>
        </w:rPr>
        <w:tab/>
      </w:r>
      <w:r w:rsidRPr="00843426">
        <w:rPr>
          <w:rFonts w:eastAsia="Calibri"/>
          <w:sz w:val="20"/>
          <w:szCs w:val="20"/>
          <w:lang w:eastAsia="en-US"/>
        </w:rPr>
        <w:tab/>
      </w:r>
      <w:r w:rsidRPr="00843426">
        <w:rPr>
          <w:rFonts w:eastAsia="Calibri"/>
          <w:sz w:val="20"/>
          <w:szCs w:val="20"/>
          <w:lang w:eastAsia="en-US"/>
        </w:rPr>
        <w:tab/>
      </w:r>
      <w:r w:rsidRPr="00843426">
        <w:rPr>
          <w:rFonts w:eastAsia="Calibri"/>
          <w:sz w:val="20"/>
          <w:szCs w:val="20"/>
          <w:lang w:eastAsia="en-US"/>
        </w:rPr>
        <w:tab/>
        <w:t xml:space="preserve">       </w:t>
      </w:r>
      <w:r w:rsidRPr="0060452F">
        <w:rPr>
          <w:rFonts w:ascii="Arial" w:eastAsia="Calibri" w:hAnsi="Arial" w:cs="Arial"/>
          <w:sz w:val="18"/>
          <w:szCs w:val="18"/>
          <w:lang w:eastAsia="en-US"/>
        </w:rPr>
        <w:t>…………………………………………</w:t>
      </w:r>
    </w:p>
    <w:p w14:paraId="5CA95BBC" w14:textId="77777777" w:rsidR="00843426" w:rsidRPr="0060452F" w:rsidRDefault="00843426" w:rsidP="00843426">
      <w:pPr>
        <w:suppressAutoHyphens w:val="0"/>
        <w:spacing w:after="40"/>
        <w:ind w:left="4111" w:hanging="142"/>
        <w:jc w:val="center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60452F">
        <w:rPr>
          <w:rFonts w:ascii="Arial" w:eastAsia="Calibri" w:hAnsi="Arial" w:cs="Arial"/>
          <w:i/>
          <w:sz w:val="18"/>
          <w:szCs w:val="18"/>
          <w:lang w:eastAsia="en-US"/>
        </w:rPr>
        <w:t xml:space="preserve">   (Podpis(y) osoby/osób upoważnionej (</w:t>
      </w:r>
      <w:proofErr w:type="spellStart"/>
      <w:r w:rsidRPr="0060452F">
        <w:rPr>
          <w:rFonts w:ascii="Arial" w:eastAsia="Calibri" w:hAnsi="Arial" w:cs="Arial"/>
          <w:i/>
          <w:sz w:val="18"/>
          <w:szCs w:val="18"/>
          <w:lang w:eastAsia="en-US"/>
        </w:rPr>
        <w:t>ych</w:t>
      </w:r>
      <w:proofErr w:type="spellEnd"/>
      <w:r w:rsidRPr="0060452F">
        <w:rPr>
          <w:rFonts w:ascii="Arial" w:eastAsia="Calibri" w:hAnsi="Arial" w:cs="Arial"/>
          <w:i/>
          <w:sz w:val="18"/>
          <w:szCs w:val="18"/>
          <w:lang w:eastAsia="en-US"/>
        </w:rPr>
        <w:t>) do reprezentowania podmiotu/ów na zasoby, którego/</w:t>
      </w:r>
      <w:proofErr w:type="spellStart"/>
      <w:r w:rsidRPr="0060452F">
        <w:rPr>
          <w:rFonts w:ascii="Arial" w:eastAsia="Calibri" w:hAnsi="Arial" w:cs="Arial"/>
          <w:i/>
          <w:sz w:val="18"/>
          <w:szCs w:val="18"/>
          <w:lang w:eastAsia="en-US"/>
        </w:rPr>
        <w:t>ych</w:t>
      </w:r>
      <w:proofErr w:type="spellEnd"/>
      <w:r w:rsidRPr="0060452F">
        <w:rPr>
          <w:rFonts w:ascii="Arial" w:eastAsia="Calibri" w:hAnsi="Arial" w:cs="Arial"/>
          <w:i/>
          <w:sz w:val="18"/>
          <w:szCs w:val="18"/>
          <w:lang w:eastAsia="en-US"/>
        </w:rPr>
        <w:t xml:space="preserve"> powołuje się Wykonawca (dokument winien być podpisany elektronicznie)</w:t>
      </w:r>
    </w:p>
    <w:p w14:paraId="6831180E" w14:textId="77777777" w:rsidR="00843426" w:rsidRPr="0060452F" w:rsidRDefault="00843426" w:rsidP="00843426">
      <w:pPr>
        <w:suppressAutoHyphens w:val="0"/>
        <w:spacing w:after="40"/>
        <w:jc w:val="both"/>
        <w:rPr>
          <w:rFonts w:ascii="Arial" w:eastAsia="Calibri" w:hAnsi="Arial" w:cs="Arial"/>
          <w:b/>
          <w:sz w:val="18"/>
          <w:szCs w:val="18"/>
          <w:lang w:eastAsia="en-US"/>
        </w:rPr>
      </w:pPr>
    </w:p>
    <w:p w14:paraId="3E74CC58" w14:textId="77777777" w:rsidR="00843426" w:rsidRPr="0060452F" w:rsidRDefault="00843426" w:rsidP="00843426">
      <w:pPr>
        <w:suppressAutoHyphens w:val="0"/>
        <w:spacing w:after="40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60452F">
        <w:rPr>
          <w:rFonts w:ascii="Arial" w:eastAsia="Calibri" w:hAnsi="Arial" w:cs="Arial"/>
          <w:b/>
          <w:sz w:val="22"/>
          <w:szCs w:val="22"/>
          <w:lang w:eastAsia="en-US"/>
        </w:rPr>
        <w:t>O</w:t>
      </w:r>
      <w:r w:rsidRPr="0060452F">
        <w:rPr>
          <w:rFonts w:ascii="Arial" w:eastAsia="Calibri" w:hAnsi="Arial" w:cs="Arial" w:hint="eastAsia"/>
          <w:b/>
          <w:sz w:val="22"/>
          <w:szCs w:val="22"/>
          <w:lang w:eastAsia="en-US"/>
        </w:rPr>
        <w:t>Ś</w:t>
      </w:r>
      <w:r w:rsidRPr="0060452F">
        <w:rPr>
          <w:rFonts w:ascii="Arial" w:eastAsia="Calibri" w:hAnsi="Arial" w:cs="Arial"/>
          <w:b/>
          <w:sz w:val="22"/>
          <w:szCs w:val="22"/>
          <w:lang w:eastAsia="en-US"/>
        </w:rPr>
        <w:t>WIADCZENIE DOTYCZ</w:t>
      </w:r>
      <w:r w:rsidRPr="0060452F">
        <w:rPr>
          <w:rFonts w:ascii="Arial" w:eastAsia="Calibri" w:hAnsi="Arial" w:cs="Arial" w:hint="eastAsia"/>
          <w:b/>
          <w:sz w:val="22"/>
          <w:szCs w:val="22"/>
          <w:lang w:eastAsia="en-US"/>
        </w:rPr>
        <w:t>Ą</w:t>
      </w:r>
      <w:r w:rsidRPr="0060452F">
        <w:rPr>
          <w:rFonts w:ascii="Arial" w:eastAsia="Calibri" w:hAnsi="Arial" w:cs="Arial"/>
          <w:b/>
          <w:sz w:val="22"/>
          <w:szCs w:val="22"/>
          <w:lang w:eastAsia="en-US"/>
        </w:rPr>
        <w:t>CE PODWYKONAWCY NIEB</w:t>
      </w:r>
      <w:r w:rsidRPr="0060452F">
        <w:rPr>
          <w:rFonts w:ascii="Arial" w:eastAsia="Calibri" w:hAnsi="Arial" w:cs="Arial" w:hint="eastAsia"/>
          <w:b/>
          <w:sz w:val="22"/>
          <w:szCs w:val="22"/>
          <w:lang w:eastAsia="en-US"/>
        </w:rPr>
        <w:t>Ę</w:t>
      </w:r>
      <w:r w:rsidRPr="0060452F">
        <w:rPr>
          <w:rFonts w:ascii="Arial" w:eastAsia="Calibri" w:hAnsi="Arial" w:cs="Arial"/>
          <w:b/>
          <w:sz w:val="22"/>
          <w:szCs w:val="22"/>
          <w:lang w:eastAsia="en-US"/>
        </w:rPr>
        <w:t>D</w:t>
      </w:r>
      <w:r w:rsidRPr="0060452F">
        <w:rPr>
          <w:rFonts w:ascii="Arial" w:eastAsia="Calibri" w:hAnsi="Arial" w:cs="Arial" w:hint="eastAsia"/>
          <w:b/>
          <w:sz w:val="22"/>
          <w:szCs w:val="22"/>
          <w:lang w:eastAsia="en-US"/>
        </w:rPr>
        <w:t>Ą</w:t>
      </w:r>
      <w:r w:rsidRPr="0060452F">
        <w:rPr>
          <w:rFonts w:ascii="Arial" w:eastAsia="Calibri" w:hAnsi="Arial" w:cs="Arial"/>
          <w:b/>
          <w:sz w:val="22"/>
          <w:szCs w:val="22"/>
          <w:lang w:eastAsia="en-US"/>
        </w:rPr>
        <w:t>CEGO PODMIOTEM:</w:t>
      </w:r>
    </w:p>
    <w:p w14:paraId="21D01E18" w14:textId="77777777" w:rsidR="00843426" w:rsidRPr="0060452F" w:rsidRDefault="00843426" w:rsidP="00843426">
      <w:pPr>
        <w:suppressAutoHyphens w:val="0"/>
        <w:spacing w:after="40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481F3531" w14:textId="77777777" w:rsidR="00843426" w:rsidRPr="0060452F" w:rsidRDefault="00843426" w:rsidP="00843426">
      <w:pPr>
        <w:suppressAutoHyphens w:val="0"/>
        <w:spacing w:after="4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0452F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60452F">
        <w:rPr>
          <w:rFonts w:ascii="Arial" w:eastAsia="Calibri" w:hAnsi="Arial" w:cs="Arial" w:hint="eastAsia"/>
          <w:sz w:val="22"/>
          <w:szCs w:val="22"/>
          <w:lang w:eastAsia="en-US"/>
        </w:rPr>
        <w:t>ś</w:t>
      </w:r>
      <w:r w:rsidRPr="0060452F">
        <w:rPr>
          <w:rFonts w:ascii="Arial" w:eastAsia="Calibri" w:hAnsi="Arial" w:cs="Arial"/>
          <w:sz w:val="22"/>
          <w:szCs w:val="22"/>
          <w:lang w:eastAsia="en-US"/>
        </w:rPr>
        <w:t xml:space="preserve">wiadczam, </w:t>
      </w:r>
      <w:r w:rsidRPr="0060452F">
        <w:rPr>
          <w:rFonts w:ascii="Arial" w:eastAsia="Calibri" w:hAnsi="Arial" w:cs="Arial" w:hint="eastAsia"/>
          <w:sz w:val="22"/>
          <w:szCs w:val="22"/>
          <w:lang w:eastAsia="en-US"/>
        </w:rPr>
        <w:t>ż</w:t>
      </w:r>
      <w:r w:rsidRPr="0060452F">
        <w:rPr>
          <w:rFonts w:ascii="Arial" w:eastAsia="Calibri" w:hAnsi="Arial" w:cs="Arial"/>
          <w:sz w:val="22"/>
          <w:szCs w:val="22"/>
          <w:lang w:eastAsia="en-US"/>
        </w:rPr>
        <w:t>e w stosunku do nast</w:t>
      </w:r>
      <w:r w:rsidRPr="0060452F">
        <w:rPr>
          <w:rFonts w:ascii="Arial" w:eastAsia="Calibri" w:hAnsi="Arial" w:cs="Arial" w:hint="eastAsia"/>
          <w:sz w:val="22"/>
          <w:szCs w:val="22"/>
          <w:lang w:eastAsia="en-US"/>
        </w:rPr>
        <w:t>ę</w:t>
      </w:r>
      <w:r w:rsidRPr="0060452F">
        <w:rPr>
          <w:rFonts w:ascii="Arial" w:eastAsia="Calibri" w:hAnsi="Arial" w:cs="Arial"/>
          <w:sz w:val="22"/>
          <w:szCs w:val="22"/>
          <w:lang w:eastAsia="en-US"/>
        </w:rPr>
        <w:t>puj</w:t>
      </w:r>
      <w:r w:rsidRPr="0060452F">
        <w:rPr>
          <w:rFonts w:ascii="Arial" w:eastAsia="Calibri" w:hAnsi="Arial" w:cs="Arial" w:hint="eastAsia"/>
          <w:sz w:val="22"/>
          <w:szCs w:val="22"/>
          <w:lang w:eastAsia="en-US"/>
        </w:rPr>
        <w:t>ą</w:t>
      </w:r>
      <w:r w:rsidRPr="0060452F">
        <w:rPr>
          <w:rFonts w:ascii="Arial" w:eastAsia="Calibri" w:hAnsi="Arial" w:cs="Arial"/>
          <w:sz w:val="22"/>
          <w:szCs w:val="22"/>
          <w:lang w:eastAsia="en-US"/>
        </w:rPr>
        <w:t>cego/</w:t>
      </w:r>
      <w:proofErr w:type="spellStart"/>
      <w:r w:rsidRPr="0060452F">
        <w:rPr>
          <w:rFonts w:ascii="Arial" w:eastAsia="Calibri" w:hAnsi="Arial" w:cs="Arial"/>
          <w:sz w:val="22"/>
          <w:szCs w:val="22"/>
          <w:lang w:eastAsia="en-US"/>
        </w:rPr>
        <w:t>ych</w:t>
      </w:r>
      <w:proofErr w:type="spellEnd"/>
      <w:r w:rsidRPr="0060452F">
        <w:rPr>
          <w:rFonts w:ascii="Arial" w:eastAsia="Calibri" w:hAnsi="Arial" w:cs="Arial"/>
          <w:sz w:val="22"/>
          <w:szCs w:val="22"/>
          <w:lang w:eastAsia="en-US"/>
        </w:rPr>
        <w:t xml:space="preserve"> podmiotu/</w:t>
      </w:r>
      <w:proofErr w:type="spellStart"/>
      <w:r w:rsidRPr="0060452F">
        <w:rPr>
          <w:rFonts w:ascii="Arial" w:eastAsia="Calibri" w:hAnsi="Arial" w:cs="Arial"/>
          <w:sz w:val="22"/>
          <w:szCs w:val="22"/>
          <w:lang w:eastAsia="en-US"/>
        </w:rPr>
        <w:t>tów</w:t>
      </w:r>
      <w:proofErr w:type="spellEnd"/>
      <w:r w:rsidRPr="0060452F">
        <w:rPr>
          <w:rFonts w:ascii="Arial" w:eastAsia="Calibri" w:hAnsi="Arial" w:cs="Arial"/>
          <w:sz w:val="22"/>
          <w:szCs w:val="22"/>
          <w:lang w:eastAsia="en-US"/>
        </w:rPr>
        <w:t>, b</w:t>
      </w:r>
      <w:r w:rsidRPr="0060452F">
        <w:rPr>
          <w:rFonts w:ascii="Arial" w:eastAsia="Calibri" w:hAnsi="Arial" w:cs="Arial" w:hint="eastAsia"/>
          <w:sz w:val="22"/>
          <w:szCs w:val="22"/>
          <w:lang w:eastAsia="en-US"/>
        </w:rPr>
        <w:t>ę</w:t>
      </w:r>
      <w:r w:rsidRPr="0060452F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60452F">
        <w:rPr>
          <w:rFonts w:ascii="Arial" w:eastAsia="Calibri" w:hAnsi="Arial" w:cs="Arial" w:hint="eastAsia"/>
          <w:sz w:val="22"/>
          <w:szCs w:val="22"/>
          <w:lang w:eastAsia="en-US"/>
        </w:rPr>
        <w:t>ą</w:t>
      </w:r>
      <w:r w:rsidRPr="0060452F">
        <w:rPr>
          <w:rFonts w:ascii="Arial" w:eastAsia="Calibri" w:hAnsi="Arial" w:cs="Arial"/>
          <w:sz w:val="22"/>
          <w:szCs w:val="22"/>
          <w:lang w:eastAsia="en-US"/>
        </w:rPr>
        <w:t>cego/</w:t>
      </w:r>
      <w:proofErr w:type="spellStart"/>
      <w:r w:rsidRPr="0060452F">
        <w:rPr>
          <w:rFonts w:ascii="Arial" w:eastAsia="Calibri" w:hAnsi="Arial" w:cs="Arial"/>
          <w:sz w:val="22"/>
          <w:szCs w:val="22"/>
          <w:lang w:eastAsia="en-US"/>
        </w:rPr>
        <w:t>ych</w:t>
      </w:r>
      <w:proofErr w:type="spellEnd"/>
      <w:r w:rsidRPr="0060452F">
        <w:rPr>
          <w:rFonts w:ascii="Arial" w:eastAsia="Calibri" w:hAnsi="Arial" w:cs="Arial"/>
          <w:sz w:val="22"/>
          <w:szCs w:val="22"/>
          <w:lang w:eastAsia="en-US"/>
        </w:rPr>
        <w:t xml:space="preserve"> podwykonawc</w:t>
      </w:r>
      <w:r w:rsidRPr="0060452F">
        <w:rPr>
          <w:rFonts w:ascii="Arial" w:eastAsia="Calibri" w:hAnsi="Arial" w:cs="Arial" w:hint="eastAsia"/>
          <w:sz w:val="22"/>
          <w:szCs w:val="22"/>
          <w:lang w:eastAsia="en-US"/>
        </w:rPr>
        <w:t>ą</w:t>
      </w:r>
      <w:r w:rsidRPr="0060452F">
        <w:rPr>
          <w:rFonts w:ascii="Arial" w:eastAsia="Calibri" w:hAnsi="Arial" w:cs="Arial"/>
          <w:sz w:val="22"/>
          <w:szCs w:val="22"/>
          <w:lang w:eastAsia="en-US"/>
        </w:rPr>
        <w:t>/</w:t>
      </w:r>
      <w:proofErr w:type="spellStart"/>
      <w:r w:rsidRPr="0060452F">
        <w:rPr>
          <w:rFonts w:ascii="Arial" w:eastAsia="Calibri" w:hAnsi="Arial" w:cs="Arial"/>
          <w:sz w:val="22"/>
          <w:szCs w:val="22"/>
          <w:lang w:eastAsia="en-US"/>
        </w:rPr>
        <w:t>ami</w:t>
      </w:r>
      <w:proofErr w:type="spellEnd"/>
      <w:r w:rsidRPr="0060452F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60452F">
        <w:rPr>
          <w:rFonts w:ascii="Arial" w:hAnsi="Arial" w:cs="Arial"/>
          <w:sz w:val="22"/>
          <w:szCs w:val="22"/>
          <w:vertAlign w:val="superscript"/>
        </w:rPr>
        <w:footnoteReference w:id="6"/>
      </w:r>
      <w:r w:rsidRPr="0060452F">
        <w:rPr>
          <w:rFonts w:ascii="Arial" w:eastAsia="Calibri" w:hAnsi="Arial" w:cs="Arial"/>
          <w:sz w:val="22"/>
          <w:szCs w:val="22"/>
          <w:lang w:eastAsia="en-US"/>
        </w:rPr>
        <w:t xml:space="preserve"> ……………………………………………………………………..….……</w:t>
      </w:r>
      <w:r w:rsidRPr="00843426">
        <w:rPr>
          <w:rFonts w:eastAsia="Calibri"/>
          <w:sz w:val="22"/>
          <w:szCs w:val="22"/>
          <w:lang w:eastAsia="en-US"/>
        </w:rPr>
        <w:t xml:space="preserve"> </w:t>
      </w:r>
      <w:r w:rsidRPr="0060452F">
        <w:rPr>
          <w:rFonts w:ascii="Arial" w:eastAsia="Calibri" w:hAnsi="Arial" w:cs="Arial"/>
          <w:i/>
          <w:sz w:val="18"/>
          <w:szCs w:val="18"/>
          <w:lang w:eastAsia="en-US"/>
        </w:rPr>
        <w:t>(poda</w:t>
      </w:r>
      <w:r w:rsidRPr="0060452F">
        <w:rPr>
          <w:rFonts w:ascii="Arial" w:eastAsia="Calibri" w:hAnsi="Arial" w:cs="Arial" w:hint="eastAsia"/>
          <w:i/>
          <w:sz w:val="18"/>
          <w:szCs w:val="18"/>
          <w:lang w:eastAsia="en-US"/>
        </w:rPr>
        <w:t>ć</w:t>
      </w:r>
      <w:r w:rsidRPr="0060452F">
        <w:rPr>
          <w:rFonts w:ascii="Arial" w:eastAsia="Calibri" w:hAnsi="Arial" w:cs="Arial"/>
          <w:i/>
          <w:sz w:val="18"/>
          <w:szCs w:val="18"/>
          <w:lang w:eastAsia="en-US"/>
        </w:rPr>
        <w:t xml:space="preserve"> pe</w:t>
      </w:r>
      <w:r w:rsidRPr="0060452F">
        <w:rPr>
          <w:rFonts w:ascii="Arial" w:eastAsia="Calibri" w:hAnsi="Arial" w:cs="Arial" w:hint="eastAsia"/>
          <w:i/>
          <w:sz w:val="18"/>
          <w:szCs w:val="18"/>
          <w:lang w:eastAsia="en-US"/>
        </w:rPr>
        <w:t>ł</w:t>
      </w:r>
      <w:r w:rsidRPr="0060452F">
        <w:rPr>
          <w:rFonts w:ascii="Arial" w:eastAsia="Calibri" w:hAnsi="Arial" w:cs="Arial"/>
          <w:i/>
          <w:sz w:val="18"/>
          <w:szCs w:val="18"/>
          <w:lang w:eastAsia="en-US"/>
        </w:rPr>
        <w:t>n</w:t>
      </w:r>
      <w:r w:rsidRPr="0060452F">
        <w:rPr>
          <w:rFonts w:ascii="Arial" w:eastAsia="Calibri" w:hAnsi="Arial" w:cs="Arial" w:hint="eastAsia"/>
          <w:i/>
          <w:sz w:val="18"/>
          <w:szCs w:val="18"/>
          <w:lang w:eastAsia="en-US"/>
        </w:rPr>
        <w:t>ą</w:t>
      </w:r>
      <w:r w:rsidRPr="0060452F">
        <w:rPr>
          <w:rFonts w:ascii="Arial" w:eastAsia="Calibri" w:hAnsi="Arial" w:cs="Arial"/>
          <w:i/>
          <w:sz w:val="18"/>
          <w:szCs w:val="18"/>
          <w:lang w:eastAsia="en-US"/>
        </w:rPr>
        <w:t xml:space="preserve"> nazw</w:t>
      </w:r>
      <w:r w:rsidRPr="0060452F">
        <w:rPr>
          <w:rFonts w:ascii="Arial" w:eastAsia="Calibri" w:hAnsi="Arial" w:cs="Arial" w:hint="eastAsia"/>
          <w:i/>
          <w:sz w:val="18"/>
          <w:szCs w:val="18"/>
          <w:lang w:eastAsia="en-US"/>
        </w:rPr>
        <w:t>ę</w:t>
      </w:r>
      <w:r w:rsidRPr="0060452F">
        <w:rPr>
          <w:rFonts w:ascii="Arial" w:eastAsia="Calibri" w:hAnsi="Arial" w:cs="Arial"/>
          <w:i/>
          <w:sz w:val="18"/>
          <w:szCs w:val="18"/>
          <w:lang w:eastAsia="en-US"/>
        </w:rPr>
        <w:t>/firm</w:t>
      </w:r>
      <w:r w:rsidRPr="0060452F">
        <w:rPr>
          <w:rFonts w:ascii="Arial" w:eastAsia="Calibri" w:hAnsi="Arial" w:cs="Arial" w:hint="eastAsia"/>
          <w:i/>
          <w:sz w:val="18"/>
          <w:szCs w:val="18"/>
          <w:lang w:eastAsia="en-US"/>
        </w:rPr>
        <w:t>ę</w:t>
      </w:r>
      <w:r w:rsidRPr="0060452F">
        <w:rPr>
          <w:rFonts w:ascii="Arial" w:eastAsia="Calibri" w:hAnsi="Arial" w:cs="Arial"/>
          <w:i/>
          <w:sz w:val="18"/>
          <w:szCs w:val="18"/>
          <w:lang w:eastAsia="en-US"/>
        </w:rPr>
        <w:t>, adres, a tak</w:t>
      </w:r>
      <w:r w:rsidRPr="0060452F">
        <w:rPr>
          <w:rFonts w:ascii="Arial" w:eastAsia="Calibri" w:hAnsi="Arial" w:cs="Arial" w:hint="eastAsia"/>
          <w:i/>
          <w:sz w:val="18"/>
          <w:szCs w:val="18"/>
          <w:lang w:eastAsia="en-US"/>
        </w:rPr>
        <w:t>ż</w:t>
      </w:r>
      <w:r w:rsidRPr="0060452F">
        <w:rPr>
          <w:rFonts w:ascii="Arial" w:eastAsia="Calibri" w:hAnsi="Arial" w:cs="Arial"/>
          <w:i/>
          <w:sz w:val="18"/>
          <w:szCs w:val="18"/>
          <w:lang w:eastAsia="en-US"/>
        </w:rPr>
        <w:t>e w zale</w:t>
      </w:r>
      <w:r w:rsidRPr="0060452F">
        <w:rPr>
          <w:rFonts w:ascii="Arial" w:eastAsia="Calibri" w:hAnsi="Arial" w:cs="Arial" w:hint="eastAsia"/>
          <w:i/>
          <w:sz w:val="18"/>
          <w:szCs w:val="18"/>
          <w:lang w:eastAsia="en-US"/>
        </w:rPr>
        <w:t>ż</w:t>
      </w:r>
      <w:r w:rsidRPr="0060452F">
        <w:rPr>
          <w:rFonts w:ascii="Arial" w:eastAsia="Calibri" w:hAnsi="Arial" w:cs="Arial"/>
          <w:i/>
          <w:sz w:val="18"/>
          <w:szCs w:val="18"/>
          <w:lang w:eastAsia="en-US"/>
        </w:rPr>
        <w:t>no</w:t>
      </w:r>
      <w:r w:rsidRPr="0060452F">
        <w:rPr>
          <w:rFonts w:ascii="Arial" w:eastAsia="Calibri" w:hAnsi="Arial" w:cs="Arial" w:hint="eastAsia"/>
          <w:i/>
          <w:sz w:val="18"/>
          <w:szCs w:val="18"/>
          <w:lang w:eastAsia="en-US"/>
        </w:rPr>
        <w:t>ś</w:t>
      </w:r>
      <w:r w:rsidRPr="0060452F">
        <w:rPr>
          <w:rFonts w:ascii="Arial" w:eastAsia="Calibri" w:hAnsi="Arial" w:cs="Arial"/>
          <w:i/>
          <w:sz w:val="18"/>
          <w:szCs w:val="18"/>
          <w:lang w:eastAsia="en-US"/>
        </w:rPr>
        <w:t>ci od podmiotu: NIP/PESEL, KRS/</w:t>
      </w:r>
      <w:proofErr w:type="spellStart"/>
      <w:r w:rsidRPr="0060452F">
        <w:rPr>
          <w:rFonts w:ascii="Arial" w:eastAsia="Calibri" w:hAnsi="Arial" w:cs="Arial"/>
          <w:i/>
          <w:sz w:val="18"/>
          <w:szCs w:val="18"/>
          <w:lang w:eastAsia="en-US"/>
        </w:rPr>
        <w:t>CEiDG</w:t>
      </w:r>
      <w:proofErr w:type="spellEnd"/>
      <w:r w:rsidRPr="0060452F">
        <w:rPr>
          <w:rFonts w:ascii="Arial" w:eastAsia="Calibri" w:hAnsi="Arial" w:cs="Arial"/>
          <w:i/>
          <w:sz w:val="18"/>
          <w:szCs w:val="18"/>
          <w:lang w:eastAsia="en-US"/>
        </w:rPr>
        <w:t>)</w:t>
      </w:r>
      <w:r w:rsidRPr="00843426">
        <w:rPr>
          <w:rFonts w:eastAsia="Calibri"/>
          <w:sz w:val="20"/>
          <w:szCs w:val="20"/>
          <w:lang w:eastAsia="en-US"/>
        </w:rPr>
        <w:t>,</w:t>
      </w:r>
      <w:r w:rsidRPr="00843426">
        <w:rPr>
          <w:rFonts w:eastAsia="Calibri"/>
          <w:sz w:val="22"/>
          <w:szCs w:val="22"/>
          <w:lang w:eastAsia="en-US"/>
        </w:rPr>
        <w:t xml:space="preserve"> </w:t>
      </w:r>
      <w:r w:rsidRPr="0060452F">
        <w:rPr>
          <w:rFonts w:ascii="Arial" w:eastAsia="Calibri" w:hAnsi="Arial" w:cs="Arial"/>
          <w:sz w:val="22"/>
          <w:szCs w:val="22"/>
          <w:lang w:eastAsia="en-US"/>
        </w:rPr>
        <w:t>nie zachodz</w:t>
      </w:r>
      <w:r w:rsidRPr="0060452F">
        <w:rPr>
          <w:rFonts w:ascii="Arial" w:eastAsia="Calibri" w:hAnsi="Arial" w:cs="Arial" w:hint="eastAsia"/>
          <w:sz w:val="22"/>
          <w:szCs w:val="22"/>
          <w:lang w:eastAsia="en-US"/>
        </w:rPr>
        <w:t>ą</w:t>
      </w:r>
      <w:r w:rsidRPr="0060452F">
        <w:rPr>
          <w:rFonts w:ascii="Arial" w:eastAsia="Calibri" w:hAnsi="Arial" w:cs="Arial"/>
          <w:sz w:val="22"/>
          <w:szCs w:val="22"/>
          <w:lang w:eastAsia="en-US"/>
        </w:rPr>
        <w:t xml:space="preserve"> podstawy wykluczenia z post</w:t>
      </w:r>
      <w:r w:rsidRPr="0060452F">
        <w:rPr>
          <w:rFonts w:ascii="Arial" w:eastAsia="Calibri" w:hAnsi="Arial" w:cs="Arial" w:hint="eastAsia"/>
          <w:sz w:val="22"/>
          <w:szCs w:val="22"/>
          <w:lang w:eastAsia="en-US"/>
        </w:rPr>
        <w:t>ę</w:t>
      </w:r>
      <w:r w:rsidRPr="0060452F">
        <w:rPr>
          <w:rFonts w:ascii="Arial" w:eastAsia="Calibri" w:hAnsi="Arial" w:cs="Arial"/>
          <w:sz w:val="22"/>
          <w:szCs w:val="22"/>
          <w:lang w:eastAsia="en-US"/>
        </w:rPr>
        <w:t>powania o udzielenie zamówienia.</w:t>
      </w:r>
    </w:p>
    <w:p w14:paraId="704874A9" w14:textId="77777777" w:rsidR="00843426" w:rsidRPr="00843426" w:rsidRDefault="00843426" w:rsidP="00843426">
      <w:pPr>
        <w:suppressAutoHyphens w:val="0"/>
        <w:spacing w:after="40"/>
        <w:jc w:val="both"/>
        <w:rPr>
          <w:rFonts w:eastAsia="Calibri"/>
          <w:sz w:val="22"/>
          <w:szCs w:val="20"/>
          <w:lang w:eastAsia="en-US"/>
        </w:rPr>
      </w:pPr>
    </w:p>
    <w:p w14:paraId="26B06BC3" w14:textId="77777777" w:rsidR="00843426" w:rsidRPr="00843426" w:rsidRDefault="00843426" w:rsidP="00843426">
      <w:pPr>
        <w:suppressAutoHyphens w:val="0"/>
        <w:spacing w:after="40"/>
        <w:jc w:val="both"/>
        <w:rPr>
          <w:rFonts w:eastAsia="Calibri"/>
          <w:sz w:val="20"/>
          <w:szCs w:val="20"/>
          <w:lang w:eastAsia="en-US"/>
        </w:rPr>
      </w:pPr>
      <w:r w:rsidRPr="004C4FE1">
        <w:rPr>
          <w:rFonts w:ascii="Arial" w:eastAsia="Calibri" w:hAnsi="Arial" w:cs="Arial"/>
          <w:sz w:val="18"/>
          <w:szCs w:val="18"/>
          <w:lang w:eastAsia="en-US"/>
        </w:rPr>
        <w:t xml:space="preserve">…………….……. </w:t>
      </w:r>
      <w:r w:rsidRPr="004C4FE1">
        <w:rPr>
          <w:rFonts w:ascii="Arial" w:eastAsia="Calibri" w:hAnsi="Arial" w:cs="Arial"/>
          <w:i/>
          <w:sz w:val="18"/>
          <w:szCs w:val="18"/>
          <w:lang w:eastAsia="en-US"/>
        </w:rPr>
        <w:t>(miejscowo</w:t>
      </w:r>
      <w:r w:rsidRPr="004C4FE1">
        <w:rPr>
          <w:rFonts w:ascii="Arial" w:eastAsia="Calibri" w:hAnsi="Arial" w:cs="Arial" w:hint="eastAsia"/>
          <w:i/>
          <w:sz w:val="18"/>
          <w:szCs w:val="18"/>
          <w:lang w:eastAsia="en-US"/>
        </w:rPr>
        <w:t>ść</w:t>
      </w:r>
      <w:r w:rsidRPr="004C4FE1">
        <w:rPr>
          <w:rFonts w:ascii="Arial" w:eastAsia="Calibri" w:hAnsi="Arial" w:cs="Arial"/>
          <w:i/>
          <w:sz w:val="18"/>
          <w:szCs w:val="18"/>
          <w:lang w:eastAsia="en-US"/>
        </w:rPr>
        <w:t>),</w:t>
      </w:r>
      <w:r w:rsidRPr="00843426">
        <w:rPr>
          <w:rFonts w:eastAsia="Calibri"/>
          <w:i/>
          <w:sz w:val="20"/>
          <w:szCs w:val="20"/>
          <w:lang w:eastAsia="en-US"/>
        </w:rPr>
        <w:t xml:space="preserve"> </w:t>
      </w:r>
      <w:r w:rsidRPr="004C4FE1">
        <w:rPr>
          <w:rFonts w:ascii="Arial" w:eastAsia="Calibri" w:hAnsi="Arial" w:cs="Arial"/>
          <w:sz w:val="18"/>
          <w:szCs w:val="18"/>
          <w:lang w:eastAsia="en-US"/>
        </w:rPr>
        <w:t>dnia …………………. r.</w:t>
      </w:r>
      <w:r w:rsidRPr="00843426">
        <w:rPr>
          <w:rFonts w:eastAsia="Calibri"/>
          <w:sz w:val="20"/>
          <w:szCs w:val="20"/>
          <w:lang w:eastAsia="en-US"/>
        </w:rPr>
        <w:t xml:space="preserve"> </w:t>
      </w:r>
    </w:p>
    <w:p w14:paraId="5922CEC3" w14:textId="77777777" w:rsidR="00843426" w:rsidRPr="00843426" w:rsidRDefault="00843426" w:rsidP="00843426">
      <w:pPr>
        <w:suppressAutoHyphens w:val="0"/>
        <w:spacing w:after="40"/>
        <w:jc w:val="both"/>
        <w:rPr>
          <w:rFonts w:eastAsia="Calibri"/>
          <w:sz w:val="20"/>
          <w:szCs w:val="20"/>
          <w:lang w:eastAsia="en-US"/>
        </w:rPr>
      </w:pPr>
    </w:p>
    <w:p w14:paraId="2762EE27" w14:textId="77777777" w:rsidR="00843426" w:rsidRPr="00843426" w:rsidRDefault="00843426" w:rsidP="00843426">
      <w:pPr>
        <w:suppressAutoHyphens w:val="0"/>
        <w:spacing w:after="40"/>
        <w:jc w:val="both"/>
        <w:rPr>
          <w:rFonts w:eastAsia="Calibri"/>
          <w:sz w:val="20"/>
          <w:szCs w:val="20"/>
          <w:lang w:eastAsia="en-US"/>
        </w:rPr>
      </w:pPr>
      <w:r w:rsidRPr="00843426">
        <w:rPr>
          <w:rFonts w:eastAsia="Calibri"/>
          <w:sz w:val="20"/>
          <w:szCs w:val="20"/>
          <w:lang w:eastAsia="en-US"/>
        </w:rPr>
        <w:tab/>
      </w:r>
      <w:r w:rsidRPr="00843426">
        <w:rPr>
          <w:rFonts w:eastAsia="Calibri"/>
          <w:sz w:val="20"/>
          <w:szCs w:val="20"/>
          <w:lang w:eastAsia="en-US"/>
        </w:rPr>
        <w:tab/>
      </w:r>
      <w:r w:rsidRPr="00843426">
        <w:rPr>
          <w:rFonts w:eastAsia="Calibri"/>
          <w:sz w:val="20"/>
          <w:szCs w:val="20"/>
          <w:lang w:eastAsia="en-US"/>
        </w:rPr>
        <w:tab/>
      </w:r>
      <w:r w:rsidRPr="00843426">
        <w:rPr>
          <w:rFonts w:eastAsia="Calibri"/>
          <w:sz w:val="20"/>
          <w:szCs w:val="20"/>
          <w:lang w:eastAsia="en-US"/>
        </w:rPr>
        <w:tab/>
      </w:r>
      <w:r w:rsidRPr="00843426">
        <w:rPr>
          <w:rFonts w:eastAsia="Calibri"/>
          <w:sz w:val="20"/>
          <w:szCs w:val="20"/>
          <w:lang w:eastAsia="en-US"/>
        </w:rPr>
        <w:tab/>
      </w:r>
      <w:r w:rsidRPr="00843426">
        <w:rPr>
          <w:rFonts w:eastAsia="Calibri"/>
          <w:sz w:val="20"/>
          <w:szCs w:val="20"/>
          <w:lang w:eastAsia="en-US"/>
        </w:rPr>
        <w:tab/>
      </w:r>
      <w:r w:rsidRPr="00843426">
        <w:rPr>
          <w:rFonts w:eastAsia="Calibri"/>
          <w:sz w:val="20"/>
          <w:szCs w:val="20"/>
          <w:lang w:eastAsia="en-US"/>
        </w:rPr>
        <w:tab/>
        <w:t xml:space="preserve">            …………………………………………</w:t>
      </w:r>
    </w:p>
    <w:p w14:paraId="19570372" w14:textId="77777777" w:rsidR="00843426" w:rsidRPr="008425DE" w:rsidRDefault="00843426" w:rsidP="00843426">
      <w:pPr>
        <w:suppressAutoHyphens w:val="0"/>
        <w:spacing w:after="40"/>
        <w:ind w:left="4820" w:firstLine="6"/>
        <w:jc w:val="center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843426">
        <w:rPr>
          <w:rFonts w:eastAsia="Calibri"/>
          <w:i/>
          <w:sz w:val="18"/>
          <w:szCs w:val="18"/>
          <w:lang w:eastAsia="en-US"/>
        </w:rPr>
        <w:t>(</w:t>
      </w:r>
      <w:r w:rsidRPr="008425DE">
        <w:rPr>
          <w:rFonts w:ascii="Arial" w:eastAsia="Calibri" w:hAnsi="Arial" w:cs="Arial"/>
          <w:i/>
          <w:sz w:val="18"/>
          <w:szCs w:val="18"/>
          <w:lang w:eastAsia="en-US"/>
        </w:rPr>
        <w:t>Podpis(y) osoby/osób upoważnionej (</w:t>
      </w:r>
      <w:proofErr w:type="spellStart"/>
      <w:r w:rsidRPr="008425DE">
        <w:rPr>
          <w:rFonts w:ascii="Arial" w:eastAsia="Calibri" w:hAnsi="Arial" w:cs="Arial"/>
          <w:i/>
          <w:sz w:val="18"/>
          <w:szCs w:val="18"/>
          <w:lang w:eastAsia="en-US"/>
        </w:rPr>
        <w:t>ych</w:t>
      </w:r>
      <w:proofErr w:type="spellEnd"/>
      <w:r w:rsidRPr="008425DE">
        <w:rPr>
          <w:rFonts w:ascii="Arial" w:eastAsia="Calibri" w:hAnsi="Arial" w:cs="Arial"/>
          <w:i/>
          <w:sz w:val="18"/>
          <w:szCs w:val="18"/>
          <w:lang w:eastAsia="en-US"/>
        </w:rPr>
        <w:t>) do reprezentowania Wykonawcy (dokument winien być podpisany elektronicznie)</w:t>
      </w:r>
    </w:p>
    <w:p w14:paraId="3A2BE583" w14:textId="77777777" w:rsidR="00843426" w:rsidRPr="00843426" w:rsidRDefault="00843426" w:rsidP="00843426">
      <w:pPr>
        <w:suppressAutoHyphens w:val="0"/>
        <w:autoSpaceDE w:val="0"/>
        <w:autoSpaceDN w:val="0"/>
        <w:adjustRightInd w:val="0"/>
        <w:rPr>
          <w:szCs w:val="22"/>
          <w:lang w:eastAsia="pl-PL"/>
        </w:rPr>
      </w:pPr>
    </w:p>
    <w:p w14:paraId="37534537" w14:textId="5D67B433" w:rsidR="00843426" w:rsidRPr="00843426" w:rsidRDefault="00843426" w:rsidP="00843426">
      <w:pPr>
        <w:spacing w:after="120"/>
        <w:jc w:val="both"/>
        <w:rPr>
          <w:rFonts w:ascii="Tahoma" w:eastAsia="Calibri" w:hAnsi="Tahoma"/>
          <w:sz w:val="20"/>
          <w:lang w:val="x-none" w:eastAsia="en-US"/>
        </w:rPr>
      </w:pPr>
    </w:p>
    <w:p w14:paraId="109330D7" w14:textId="77777777" w:rsidR="00843426" w:rsidRPr="00843426" w:rsidRDefault="00843426" w:rsidP="00843426">
      <w:pPr>
        <w:spacing w:after="120"/>
        <w:jc w:val="both"/>
        <w:rPr>
          <w:rFonts w:ascii="Tahoma" w:eastAsia="Calibri" w:hAnsi="Tahoma"/>
          <w:sz w:val="20"/>
          <w:lang w:val="x-none" w:eastAsia="en-US"/>
        </w:rPr>
      </w:pPr>
    </w:p>
    <w:p w14:paraId="79C5641F" w14:textId="77777777" w:rsidR="00843426" w:rsidRPr="0060452F" w:rsidRDefault="00843426" w:rsidP="00843426">
      <w:pPr>
        <w:suppressAutoHyphens w:val="0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60452F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lastRenderedPageBreak/>
        <w:t xml:space="preserve">OŚWIADCZENIE WYKONAWCY / INNEGO PODMIOTU, NA KTÓREGO ZASOBY POWOŁUJE SIĘ WYKONAWCA </w:t>
      </w:r>
      <w:r w:rsidRPr="0060452F">
        <w:rPr>
          <w:rFonts w:ascii="Arial" w:hAnsi="Arial" w:cs="Arial"/>
          <w:b/>
          <w:spacing w:val="24"/>
          <w:sz w:val="22"/>
          <w:szCs w:val="22"/>
          <w:vertAlign w:val="superscript"/>
        </w:rPr>
        <w:footnoteReference w:id="7"/>
      </w:r>
    </w:p>
    <w:p w14:paraId="249EE60F" w14:textId="77777777" w:rsidR="00843426" w:rsidRPr="0060452F" w:rsidRDefault="00843426" w:rsidP="00843426">
      <w:pPr>
        <w:suppressAutoHyphens w:val="0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60452F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 </w:t>
      </w:r>
    </w:p>
    <w:p w14:paraId="7EEC9D65" w14:textId="77777777" w:rsidR="00843426" w:rsidRPr="0060452F" w:rsidRDefault="00843426" w:rsidP="00843426">
      <w:pPr>
        <w:suppressAutoHyphens w:val="0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60452F">
        <w:rPr>
          <w:rFonts w:ascii="Arial" w:eastAsia="Calibri" w:hAnsi="Arial" w:cs="Arial"/>
          <w:b/>
          <w:sz w:val="22"/>
          <w:szCs w:val="22"/>
          <w:lang w:eastAsia="en-US"/>
        </w:rPr>
        <w:t>sk</w:t>
      </w:r>
      <w:r w:rsidRPr="0060452F">
        <w:rPr>
          <w:rFonts w:ascii="Arial" w:eastAsia="Calibri" w:hAnsi="Arial" w:cs="Arial" w:hint="eastAsia"/>
          <w:b/>
          <w:sz w:val="22"/>
          <w:szCs w:val="22"/>
          <w:lang w:eastAsia="en-US"/>
        </w:rPr>
        <w:t>ł</w:t>
      </w:r>
      <w:r w:rsidRPr="0060452F">
        <w:rPr>
          <w:rFonts w:ascii="Arial" w:eastAsia="Calibri" w:hAnsi="Arial" w:cs="Arial"/>
          <w:b/>
          <w:sz w:val="22"/>
          <w:szCs w:val="22"/>
          <w:lang w:eastAsia="en-US"/>
        </w:rPr>
        <w:t>adane na podstawie art. 125 ust. 1 zgodnie z art. 273 ust. 2 ustawy</w:t>
      </w:r>
      <w:r w:rsidRPr="0060452F">
        <w:rPr>
          <w:rFonts w:ascii="Arial" w:eastAsia="Calibri" w:hAnsi="Arial" w:cs="Arial"/>
          <w:b/>
          <w:sz w:val="22"/>
          <w:szCs w:val="22"/>
          <w:lang w:eastAsia="en-US"/>
        </w:rPr>
        <w:br/>
        <w:t>z dnia 11 września 2019 r. Prawo zamówie</w:t>
      </w:r>
      <w:r w:rsidRPr="0060452F">
        <w:rPr>
          <w:rFonts w:ascii="Arial" w:eastAsia="Calibri" w:hAnsi="Arial" w:cs="Arial" w:hint="eastAsia"/>
          <w:b/>
          <w:sz w:val="22"/>
          <w:szCs w:val="22"/>
          <w:lang w:eastAsia="en-US"/>
        </w:rPr>
        <w:t>ń</w:t>
      </w:r>
      <w:r w:rsidRPr="0060452F">
        <w:rPr>
          <w:rFonts w:ascii="Arial" w:eastAsia="Calibri" w:hAnsi="Arial" w:cs="Arial"/>
          <w:b/>
          <w:sz w:val="22"/>
          <w:szCs w:val="22"/>
          <w:lang w:eastAsia="en-US"/>
        </w:rPr>
        <w:t xml:space="preserve"> publicznych (dalej jako: „Ustawa </w:t>
      </w:r>
      <w:proofErr w:type="spellStart"/>
      <w:r w:rsidRPr="0060452F">
        <w:rPr>
          <w:rFonts w:ascii="Arial" w:eastAsia="Calibri" w:hAnsi="Arial" w:cs="Arial"/>
          <w:b/>
          <w:sz w:val="22"/>
          <w:szCs w:val="22"/>
          <w:lang w:eastAsia="en-US"/>
        </w:rPr>
        <w:t>Pzp</w:t>
      </w:r>
      <w:proofErr w:type="spellEnd"/>
      <w:r w:rsidRPr="0060452F">
        <w:rPr>
          <w:rFonts w:ascii="Arial" w:eastAsia="Calibri" w:hAnsi="Arial" w:cs="Arial"/>
          <w:b/>
          <w:sz w:val="22"/>
          <w:szCs w:val="22"/>
          <w:lang w:eastAsia="en-US"/>
        </w:rPr>
        <w:t xml:space="preserve">”), </w:t>
      </w:r>
    </w:p>
    <w:p w14:paraId="565F24A0" w14:textId="77777777" w:rsidR="00843426" w:rsidRPr="0060452F" w:rsidRDefault="00843426" w:rsidP="00843426">
      <w:pPr>
        <w:suppressAutoHyphens w:val="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60452F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DOTYCZ</w:t>
      </w:r>
      <w:r w:rsidRPr="0060452F">
        <w:rPr>
          <w:rFonts w:ascii="Arial" w:eastAsia="Calibri" w:hAnsi="Arial" w:cs="Arial" w:hint="eastAsia"/>
          <w:b/>
          <w:sz w:val="22"/>
          <w:szCs w:val="22"/>
          <w:u w:val="single"/>
          <w:lang w:eastAsia="en-US"/>
        </w:rPr>
        <w:t>Ą</w:t>
      </w:r>
      <w:r w:rsidRPr="0060452F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CE SPE</w:t>
      </w:r>
      <w:r w:rsidRPr="0060452F">
        <w:rPr>
          <w:rFonts w:ascii="Arial" w:eastAsia="Calibri" w:hAnsi="Arial" w:cs="Arial" w:hint="eastAsia"/>
          <w:b/>
          <w:sz w:val="22"/>
          <w:szCs w:val="22"/>
          <w:u w:val="single"/>
          <w:lang w:eastAsia="en-US"/>
        </w:rPr>
        <w:t>Ł</w:t>
      </w:r>
      <w:r w:rsidRPr="0060452F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NIANIA WARUNKÓW UDZIA</w:t>
      </w:r>
      <w:r w:rsidRPr="0060452F">
        <w:rPr>
          <w:rFonts w:ascii="Arial" w:eastAsia="Calibri" w:hAnsi="Arial" w:cs="Arial" w:hint="eastAsia"/>
          <w:b/>
          <w:sz w:val="22"/>
          <w:szCs w:val="22"/>
          <w:u w:val="single"/>
          <w:lang w:eastAsia="en-US"/>
        </w:rPr>
        <w:t>Ł</w:t>
      </w:r>
      <w:r w:rsidRPr="0060452F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U W POST</w:t>
      </w:r>
      <w:r w:rsidRPr="0060452F">
        <w:rPr>
          <w:rFonts w:ascii="Arial" w:eastAsia="Calibri" w:hAnsi="Arial" w:cs="Arial" w:hint="eastAsia"/>
          <w:b/>
          <w:sz w:val="22"/>
          <w:szCs w:val="22"/>
          <w:u w:val="single"/>
          <w:lang w:eastAsia="en-US"/>
        </w:rPr>
        <w:t>Ę</w:t>
      </w:r>
      <w:r w:rsidRPr="0060452F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POWANIU</w:t>
      </w:r>
      <w:r w:rsidRPr="0060452F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br/>
      </w:r>
    </w:p>
    <w:p w14:paraId="3B7A61B2" w14:textId="77777777" w:rsidR="00747B55" w:rsidRPr="0060452F" w:rsidRDefault="00843426" w:rsidP="00747B55">
      <w:pPr>
        <w:jc w:val="center"/>
        <w:rPr>
          <w:rFonts w:ascii="Arial" w:hAnsi="Arial" w:cs="Arial"/>
          <w:b/>
          <w:sz w:val="22"/>
          <w:szCs w:val="22"/>
        </w:rPr>
      </w:pPr>
      <w:r w:rsidRPr="0060452F">
        <w:rPr>
          <w:rFonts w:ascii="Arial" w:eastAsia="Calibri" w:hAnsi="Arial" w:cs="Arial"/>
          <w:sz w:val="22"/>
          <w:szCs w:val="22"/>
          <w:lang w:eastAsia="en-US"/>
        </w:rPr>
        <w:t>Na potrzeby post</w:t>
      </w:r>
      <w:r w:rsidRPr="0060452F">
        <w:rPr>
          <w:rFonts w:ascii="Arial" w:eastAsia="Calibri" w:hAnsi="Arial" w:cs="Arial" w:hint="eastAsia"/>
          <w:sz w:val="22"/>
          <w:szCs w:val="22"/>
          <w:lang w:eastAsia="en-US"/>
        </w:rPr>
        <w:t>ę</w:t>
      </w:r>
      <w:r w:rsidRPr="0060452F">
        <w:rPr>
          <w:rFonts w:ascii="Arial" w:eastAsia="Calibri" w:hAnsi="Arial" w:cs="Arial"/>
          <w:sz w:val="22"/>
          <w:szCs w:val="22"/>
          <w:lang w:eastAsia="en-US"/>
        </w:rPr>
        <w:t xml:space="preserve">powania o udzielenie zamówienia publicznego pn. </w:t>
      </w:r>
    </w:p>
    <w:p w14:paraId="16CA2330" w14:textId="77777777" w:rsidR="00DB260C" w:rsidRDefault="00DB260C" w:rsidP="00744E2D">
      <w:pPr>
        <w:suppressAutoHyphens w:val="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9337AA">
        <w:rPr>
          <w:rFonts w:ascii="Arial" w:hAnsi="Arial" w:cs="Arial"/>
          <w:b/>
          <w:bCs/>
          <w:sz w:val="22"/>
          <w:szCs w:val="22"/>
        </w:rPr>
        <w:t>Przedłużenie licencji SAS wraz ze standardowym wsparciem technicznym producenta oraz wsparciem Wykonawcy</w:t>
      </w:r>
      <w:r w:rsidR="00843426" w:rsidRPr="00C11A46">
        <w:rPr>
          <w:rFonts w:ascii="Arial" w:eastAsia="Calibri" w:hAnsi="Arial" w:cs="Arial"/>
          <w:i/>
          <w:sz w:val="22"/>
          <w:szCs w:val="22"/>
          <w:lang w:eastAsia="en-US"/>
        </w:rPr>
        <w:t>,</w:t>
      </w:r>
    </w:p>
    <w:p w14:paraId="1B0CEE8F" w14:textId="214608BE" w:rsidR="00843426" w:rsidRPr="00C11A46" w:rsidRDefault="00843426" w:rsidP="00744E2D">
      <w:pPr>
        <w:suppressAutoHyphens w:val="0"/>
        <w:jc w:val="both"/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</w:pPr>
      <w:r w:rsidRPr="00C11A46">
        <w:rPr>
          <w:rFonts w:ascii="Arial" w:eastAsia="Calibri" w:hAnsi="Arial" w:cs="Arial"/>
          <w:i/>
          <w:sz w:val="22"/>
          <w:szCs w:val="22"/>
          <w:lang w:eastAsia="en-US"/>
        </w:rPr>
        <w:t xml:space="preserve"> </w:t>
      </w:r>
      <w:r w:rsidRPr="00C11A46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C11A46">
        <w:rPr>
          <w:rFonts w:ascii="Arial" w:eastAsia="Calibri" w:hAnsi="Arial" w:cs="Arial" w:hint="eastAsia"/>
          <w:sz w:val="22"/>
          <w:szCs w:val="22"/>
          <w:lang w:eastAsia="en-US"/>
        </w:rPr>
        <w:t>ś</w:t>
      </w:r>
      <w:r w:rsidRPr="00C11A46">
        <w:rPr>
          <w:rFonts w:ascii="Arial" w:eastAsia="Calibri" w:hAnsi="Arial" w:cs="Arial"/>
          <w:sz w:val="22"/>
          <w:szCs w:val="22"/>
          <w:lang w:eastAsia="en-US"/>
        </w:rPr>
        <w:t>wiadczam co nast</w:t>
      </w:r>
      <w:r w:rsidRPr="00C11A46">
        <w:rPr>
          <w:rFonts w:ascii="Arial" w:eastAsia="Calibri" w:hAnsi="Arial" w:cs="Arial" w:hint="eastAsia"/>
          <w:sz w:val="22"/>
          <w:szCs w:val="22"/>
          <w:lang w:eastAsia="en-US"/>
        </w:rPr>
        <w:t>ę</w:t>
      </w:r>
      <w:r w:rsidRPr="00C11A46">
        <w:rPr>
          <w:rFonts w:ascii="Arial" w:eastAsia="Calibri" w:hAnsi="Arial" w:cs="Arial"/>
          <w:sz w:val="22"/>
          <w:szCs w:val="22"/>
          <w:lang w:eastAsia="en-US"/>
        </w:rPr>
        <w:t>puje:</w:t>
      </w:r>
    </w:p>
    <w:p w14:paraId="5A28B505" w14:textId="77777777" w:rsidR="00843426" w:rsidRPr="00843426" w:rsidRDefault="00843426" w:rsidP="00843426">
      <w:pPr>
        <w:suppressAutoHyphens w:val="0"/>
        <w:spacing w:after="40"/>
        <w:jc w:val="both"/>
        <w:rPr>
          <w:rFonts w:eastAsia="Calibri"/>
          <w:b/>
          <w:lang w:eastAsia="en-US"/>
        </w:rPr>
      </w:pPr>
    </w:p>
    <w:p w14:paraId="66B56F2F" w14:textId="77777777" w:rsidR="00843426" w:rsidRPr="00D66AC8" w:rsidRDefault="00843426" w:rsidP="00843426">
      <w:pPr>
        <w:suppressAutoHyphens w:val="0"/>
        <w:spacing w:after="4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66AC8">
        <w:rPr>
          <w:rFonts w:ascii="Arial" w:eastAsia="Calibri" w:hAnsi="Arial" w:cs="Arial"/>
          <w:b/>
          <w:sz w:val="22"/>
          <w:szCs w:val="22"/>
          <w:lang w:eastAsia="en-US"/>
        </w:rPr>
        <w:t>INFORMACJA DOTYCZĄCA WYKONAWCY:</w:t>
      </w:r>
      <w:r w:rsidRPr="00D66AC8">
        <w:rPr>
          <w:rFonts w:ascii="Arial" w:hAnsi="Arial" w:cs="Arial"/>
          <w:b/>
          <w:spacing w:val="10"/>
          <w:sz w:val="22"/>
          <w:szCs w:val="22"/>
          <w:vertAlign w:val="superscript"/>
        </w:rPr>
        <w:t xml:space="preserve"> </w:t>
      </w:r>
      <w:r w:rsidRPr="00D66AC8">
        <w:rPr>
          <w:rFonts w:ascii="Arial" w:hAnsi="Arial" w:cs="Arial"/>
          <w:b/>
          <w:spacing w:val="10"/>
          <w:sz w:val="22"/>
          <w:szCs w:val="22"/>
          <w:vertAlign w:val="superscript"/>
        </w:rPr>
        <w:footnoteReference w:id="8"/>
      </w:r>
    </w:p>
    <w:p w14:paraId="59774D44" w14:textId="77777777" w:rsidR="00843426" w:rsidRPr="00843426" w:rsidRDefault="00843426" w:rsidP="00843426">
      <w:pPr>
        <w:suppressAutoHyphens w:val="0"/>
        <w:spacing w:after="40"/>
        <w:jc w:val="both"/>
        <w:rPr>
          <w:rFonts w:eastAsia="Calibri"/>
          <w:lang w:eastAsia="en-US"/>
        </w:rPr>
      </w:pPr>
    </w:p>
    <w:p w14:paraId="50DC18D2" w14:textId="77777777" w:rsidR="00843426" w:rsidRPr="0060452F" w:rsidRDefault="00843426" w:rsidP="00843426">
      <w:pPr>
        <w:suppressAutoHyphens w:val="0"/>
        <w:spacing w:after="4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0452F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60452F">
        <w:rPr>
          <w:rFonts w:ascii="Arial" w:eastAsia="Calibri" w:hAnsi="Arial" w:cs="Arial" w:hint="eastAsia"/>
          <w:sz w:val="22"/>
          <w:szCs w:val="22"/>
          <w:lang w:eastAsia="en-US"/>
        </w:rPr>
        <w:t>ś</w:t>
      </w:r>
      <w:r w:rsidRPr="0060452F">
        <w:rPr>
          <w:rFonts w:ascii="Arial" w:eastAsia="Calibri" w:hAnsi="Arial" w:cs="Arial"/>
          <w:sz w:val="22"/>
          <w:szCs w:val="22"/>
          <w:lang w:eastAsia="en-US"/>
        </w:rPr>
        <w:t xml:space="preserve">wiadczam, </w:t>
      </w:r>
      <w:r w:rsidRPr="0060452F">
        <w:rPr>
          <w:rFonts w:ascii="Arial" w:eastAsia="Calibri" w:hAnsi="Arial" w:cs="Arial" w:hint="eastAsia"/>
          <w:sz w:val="22"/>
          <w:szCs w:val="22"/>
          <w:lang w:eastAsia="en-US"/>
        </w:rPr>
        <w:t>ż</w:t>
      </w:r>
      <w:r w:rsidRPr="0060452F">
        <w:rPr>
          <w:rFonts w:ascii="Arial" w:eastAsia="Calibri" w:hAnsi="Arial" w:cs="Arial"/>
          <w:sz w:val="22"/>
          <w:szCs w:val="22"/>
          <w:lang w:eastAsia="en-US"/>
        </w:rPr>
        <w:t>e spe</w:t>
      </w:r>
      <w:r w:rsidRPr="0060452F">
        <w:rPr>
          <w:rFonts w:ascii="Arial" w:eastAsia="Calibri" w:hAnsi="Arial" w:cs="Arial" w:hint="eastAsia"/>
          <w:sz w:val="22"/>
          <w:szCs w:val="22"/>
          <w:lang w:eastAsia="en-US"/>
        </w:rPr>
        <w:t>ł</w:t>
      </w:r>
      <w:r w:rsidRPr="0060452F">
        <w:rPr>
          <w:rFonts w:ascii="Arial" w:eastAsia="Calibri" w:hAnsi="Arial" w:cs="Arial"/>
          <w:sz w:val="22"/>
          <w:szCs w:val="22"/>
          <w:lang w:eastAsia="en-US"/>
        </w:rPr>
        <w:t>niam warunki udzia</w:t>
      </w:r>
      <w:r w:rsidRPr="0060452F">
        <w:rPr>
          <w:rFonts w:ascii="Arial" w:eastAsia="Calibri" w:hAnsi="Arial" w:cs="Arial" w:hint="eastAsia"/>
          <w:sz w:val="22"/>
          <w:szCs w:val="22"/>
          <w:lang w:eastAsia="en-US"/>
        </w:rPr>
        <w:t>ł</w:t>
      </w:r>
      <w:r w:rsidRPr="0060452F">
        <w:rPr>
          <w:rFonts w:ascii="Arial" w:eastAsia="Calibri" w:hAnsi="Arial" w:cs="Arial"/>
          <w:sz w:val="22"/>
          <w:szCs w:val="22"/>
          <w:lang w:eastAsia="en-US"/>
        </w:rPr>
        <w:t>u w post</w:t>
      </w:r>
      <w:r w:rsidRPr="0060452F">
        <w:rPr>
          <w:rFonts w:ascii="Arial" w:eastAsia="Calibri" w:hAnsi="Arial" w:cs="Arial" w:hint="eastAsia"/>
          <w:sz w:val="22"/>
          <w:szCs w:val="22"/>
          <w:lang w:eastAsia="en-US"/>
        </w:rPr>
        <w:t>ę</w:t>
      </w:r>
      <w:r w:rsidRPr="0060452F">
        <w:rPr>
          <w:rFonts w:ascii="Arial" w:eastAsia="Calibri" w:hAnsi="Arial" w:cs="Arial"/>
          <w:sz w:val="22"/>
          <w:szCs w:val="22"/>
          <w:lang w:eastAsia="en-US"/>
        </w:rPr>
        <w:t>powaniu okre</w:t>
      </w:r>
      <w:r w:rsidRPr="0060452F">
        <w:rPr>
          <w:rFonts w:ascii="Arial" w:eastAsia="Calibri" w:hAnsi="Arial" w:cs="Arial" w:hint="eastAsia"/>
          <w:sz w:val="22"/>
          <w:szCs w:val="22"/>
          <w:lang w:eastAsia="en-US"/>
        </w:rPr>
        <w:t>ś</w:t>
      </w:r>
      <w:r w:rsidRPr="0060452F">
        <w:rPr>
          <w:rFonts w:ascii="Arial" w:eastAsia="Calibri" w:hAnsi="Arial" w:cs="Arial"/>
          <w:sz w:val="22"/>
          <w:szCs w:val="22"/>
          <w:lang w:eastAsia="en-US"/>
        </w:rPr>
        <w:t>lone przez Zamawiaj</w:t>
      </w:r>
      <w:r w:rsidRPr="0060452F">
        <w:rPr>
          <w:rFonts w:ascii="Arial" w:eastAsia="Calibri" w:hAnsi="Arial" w:cs="Arial" w:hint="eastAsia"/>
          <w:sz w:val="22"/>
          <w:szCs w:val="22"/>
          <w:lang w:eastAsia="en-US"/>
        </w:rPr>
        <w:t>ą</w:t>
      </w:r>
      <w:r w:rsidRPr="0060452F">
        <w:rPr>
          <w:rFonts w:ascii="Arial" w:eastAsia="Calibri" w:hAnsi="Arial" w:cs="Arial"/>
          <w:sz w:val="22"/>
          <w:szCs w:val="22"/>
          <w:lang w:eastAsia="en-US"/>
        </w:rPr>
        <w:t xml:space="preserve">cego </w:t>
      </w:r>
      <w:r w:rsidRPr="0060452F">
        <w:rPr>
          <w:rFonts w:ascii="Arial" w:eastAsia="Calibri" w:hAnsi="Arial" w:cs="Arial"/>
          <w:sz w:val="22"/>
          <w:szCs w:val="22"/>
          <w:lang w:eastAsia="en-US"/>
        </w:rPr>
        <w:br/>
        <w:t>w ogłoszeniu o przedmiotowym zamówieniu oraz w Specyfikacji Warunków Zamówienia.</w:t>
      </w:r>
    </w:p>
    <w:p w14:paraId="26B11871" w14:textId="77777777" w:rsidR="00843426" w:rsidRPr="00843426" w:rsidRDefault="00843426" w:rsidP="00843426">
      <w:pPr>
        <w:suppressAutoHyphens w:val="0"/>
        <w:spacing w:after="40"/>
        <w:jc w:val="both"/>
        <w:rPr>
          <w:rFonts w:eastAsia="Calibri"/>
          <w:lang w:eastAsia="en-US"/>
        </w:rPr>
      </w:pPr>
    </w:p>
    <w:p w14:paraId="73036CF5" w14:textId="77777777" w:rsidR="00843426" w:rsidRPr="004C4FE1" w:rsidRDefault="00843426" w:rsidP="00843426">
      <w:pPr>
        <w:suppressAutoHyphens w:val="0"/>
        <w:spacing w:after="40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4C4FE1">
        <w:rPr>
          <w:rFonts w:ascii="Arial" w:eastAsia="Calibri" w:hAnsi="Arial" w:cs="Arial"/>
          <w:sz w:val="18"/>
          <w:szCs w:val="18"/>
          <w:lang w:eastAsia="en-US"/>
        </w:rPr>
        <w:t xml:space="preserve">…………….……. </w:t>
      </w:r>
      <w:r w:rsidRPr="004C4FE1">
        <w:rPr>
          <w:rFonts w:ascii="Arial" w:eastAsia="Calibri" w:hAnsi="Arial" w:cs="Arial"/>
          <w:i/>
          <w:sz w:val="18"/>
          <w:szCs w:val="18"/>
          <w:lang w:eastAsia="en-US"/>
        </w:rPr>
        <w:t>(miejscowo</w:t>
      </w:r>
      <w:r w:rsidRPr="004C4FE1">
        <w:rPr>
          <w:rFonts w:ascii="Arial" w:eastAsia="Calibri" w:hAnsi="Arial" w:cs="Arial" w:hint="eastAsia"/>
          <w:i/>
          <w:sz w:val="18"/>
          <w:szCs w:val="18"/>
          <w:lang w:eastAsia="en-US"/>
        </w:rPr>
        <w:t>ść</w:t>
      </w:r>
      <w:r w:rsidRPr="004C4FE1">
        <w:rPr>
          <w:rFonts w:ascii="Arial" w:eastAsia="Calibri" w:hAnsi="Arial" w:cs="Arial"/>
          <w:i/>
          <w:sz w:val="18"/>
          <w:szCs w:val="18"/>
          <w:lang w:eastAsia="en-US"/>
        </w:rPr>
        <w:t xml:space="preserve">), </w:t>
      </w:r>
      <w:r w:rsidRPr="004C4FE1">
        <w:rPr>
          <w:rFonts w:ascii="Arial" w:eastAsia="Calibri" w:hAnsi="Arial" w:cs="Arial"/>
          <w:sz w:val="18"/>
          <w:szCs w:val="18"/>
          <w:lang w:eastAsia="en-US"/>
        </w:rPr>
        <w:t xml:space="preserve">dnia ………….……. r. </w:t>
      </w:r>
    </w:p>
    <w:p w14:paraId="6577DEE6" w14:textId="77777777" w:rsidR="00843426" w:rsidRPr="0060452F" w:rsidRDefault="00843426" w:rsidP="00843426">
      <w:pPr>
        <w:suppressAutoHyphens w:val="0"/>
        <w:spacing w:after="40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843426">
        <w:rPr>
          <w:rFonts w:eastAsia="Calibri"/>
          <w:sz w:val="20"/>
          <w:szCs w:val="20"/>
          <w:lang w:eastAsia="en-US"/>
        </w:rPr>
        <w:tab/>
      </w:r>
      <w:r w:rsidRPr="00843426">
        <w:rPr>
          <w:rFonts w:eastAsia="Calibri"/>
          <w:sz w:val="20"/>
          <w:szCs w:val="20"/>
          <w:lang w:eastAsia="en-US"/>
        </w:rPr>
        <w:tab/>
      </w:r>
      <w:r w:rsidRPr="00843426">
        <w:rPr>
          <w:rFonts w:eastAsia="Calibri"/>
          <w:sz w:val="20"/>
          <w:szCs w:val="20"/>
          <w:lang w:eastAsia="en-US"/>
        </w:rPr>
        <w:tab/>
      </w:r>
      <w:r w:rsidRPr="00843426">
        <w:rPr>
          <w:rFonts w:eastAsia="Calibri"/>
          <w:sz w:val="20"/>
          <w:szCs w:val="20"/>
          <w:lang w:eastAsia="en-US"/>
        </w:rPr>
        <w:tab/>
      </w:r>
      <w:r w:rsidRPr="00843426">
        <w:rPr>
          <w:rFonts w:eastAsia="Calibri"/>
          <w:sz w:val="20"/>
          <w:szCs w:val="20"/>
          <w:lang w:eastAsia="en-US"/>
        </w:rPr>
        <w:tab/>
      </w:r>
      <w:r w:rsidRPr="00843426">
        <w:rPr>
          <w:rFonts w:eastAsia="Calibri"/>
          <w:sz w:val="20"/>
          <w:szCs w:val="20"/>
          <w:lang w:eastAsia="en-US"/>
        </w:rPr>
        <w:tab/>
      </w:r>
      <w:r w:rsidRPr="00843426">
        <w:rPr>
          <w:rFonts w:eastAsia="Calibri"/>
          <w:sz w:val="20"/>
          <w:szCs w:val="20"/>
          <w:lang w:eastAsia="en-US"/>
        </w:rPr>
        <w:tab/>
        <w:t xml:space="preserve">    </w:t>
      </w:r>
      <w:r w:rsidRPr="0060452F">
        <w:rPr>
          <w:rFonts w:ascii="Arial" w:eastAsia="Calibri" w:hAnsi="Arial" w:cs="Arial"/>
          <w:sz w:val="18"/>
          <w:szCs w:val="18"/>
          <w:lang w:eastAsia="en-US"/>
        </w:rPr>
        <w:t>…………………………………………………</w:t>
      </w:r>
    </w:p>
    <w:p w14:paraId="42AF0CF9" w14:textId="77777777" w:rsidR="00843426" w:rsidRPr="0060452F" w:rsidRDefault="00843426" w:rsidP="00843426">
      <w:pPr>
        <w:suppressAutoHyphens w:val="0"/>
        <w:spacing w:after="40"/>
        <w:ind w:left="4254" w:hanging="1"/>
        <w:jc w:val="center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60452F">
        <w:rPr>
          <w:rFonts w:ascii="Arial" w:eastAsia="Calibri" w:hAnsi="Arial" w:cs="Arial"/>
          <w:i/>
          <w:sz w:val="18"/>
          <w:szCs w:val="18"/>
          <w:lang w:eastAsia="en-US"/>
        </w:rPr>
        <w:t>(Podpis(y) osoby/osób upoważnionej (</w:t>
      </w:r>
      <w:proofErr w:type="spellStart"/>
      <w:r w:rsidRPr="0060452F">
        <w:rPr>
          <w:rFonts w:ascii="Arial" w:eastAsia="Calibri" w:hAnsi="Arial" w:cs="Arial"/>
          <w:i/>
          <w:sz w:val="18"/>
          <w:szCs w:val="18"/>
          <w:lang w:eastAsia="en-US"/>
        </w:rPr>
        <w:t>ych</w:t>
      </w:r>
      <w:proofErr w:type="spellEnd"/>
      <w:r w:rsidRPr="0060452F">
        <w:rPr>
          <w:rFonts w:ascii="Arial" w:eastAsia="Calibri" w:hAnsi="Arial" w:cs="Arial"/>
          <w:i/>
          <w:sz w:val="18"/>
          <w:szCs w:val="18"/>
          <w:lang w:eastAsia="en-US"/>
        </w:rPr>
        <w:t>) do reprezentowania Wykonawcy (dokument winien być podpisany elektronicznie)</w:t>
      </w:r>
    </w:p>
    <w:p w14:paraId="50918A1E" w14:textId="77777777" w:rsidR="00843426" w:rsidRPr="00843426" w:rsidRDefault="00843426" w:rsidP="00843426">
      <w:pPr>
        <w:suppressAutoHyphens w:val="0"/>
        <w:spacing w:after="40"/>
        <w:ind w:left="4254" w:firstLine="709"/>
        <w:jc w:val="both"/>
        <w:rPr>
          <w:rFonts w:eastAsia="Calibri"/>
          <w:i/>
          <w:sz w:val="18"/>
          <w:szCs w:val="18"/>
          <w:lang w:eastAsia="en-US"/>
        </w:rPr>
      </w:pPr>
    </w:p>
    <w:p w14:paraId="7A6C7CAF" w14:textId="77777777" w:rsidR="00843426" w:rsidRPr="00843426" w:rsidRDefault="00843426" w:rsidP="00843426">
      <w:pPr>
        <w:suppressAutoHyphens w:val="0"/>
        <w:spacing w:after="40"/>
        <w:jc w:val="both"/>
        <w:rPr>
          <w:rFonts w:eastAsia="Calibri"/>
          <w:b/>
          <w:lang w:eastAsia="en-US"/>
        </w:rPr>
      </w:pPr>
    </w:p>
    <w:p w14:paraId="2EF832F9" w14:textId="77777777" w:rsidR="00843426" w:rsidRPr="0060452F" w:rsidRDefault="00843426" w:rsidP="00843426">
      <w:pPr>
        <w:suppressAutoHyphens w:val="0"/>
        <w:spacing w:after="4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0452F">
        <w:rPr>
          <w:rFonts w:ascii="Arial" w:eastAsia="Calibri" w:hAnsi="Arial" w:cs="Arial"/>
          <w:b/>
          <w:sz w:val="22"/>
          <w:szCs w:val="22"/>
          <w:lang w:eastAsia="en-US"/>
        </w:rPr>
        <w:t xml:space="preserve">INFORMACJA </w:t>
      </w:r>
      <w:r w:rsidRPr="0060452F">
        <w:rPr>
          <w:rFonts w:ascii="Arial" w:hAnsi="Arial" w:cs="Arial"/>
          <w:b/>
          <w:spacing w:val="10"/>
          <w:sz w:val="22"/>
          <w:szCs w:val="22"/>
        </w:rPr>
        <w:t>PODMIOTU/ÓW NA ZASOBY KTÓREGO/YCH POWOŁUJE SIĘ WYKONAWCA</w:t>
      </w:r>
      <w:r w:rsidRPr="0060452F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Pr="0060452F">
        <w:rPr>
          <w:rFonts w:ascii="Arial" w:hAnsi="Arial" w:cs="Arial"/>
          <w:b/>
          <w:spacing w:val="10"/>
          <w:sz w:val="22"/>
          <w:szCs w:val="22"/>
          <w:vertAlign w:val="superscript"/>
        </w:rPr>
        <w:footnoteReference w:id="9"/>
      </w:r>
    </w:p>
    <w:p w14:paraId="02C8356E" w14:textId="77777777" w:rsidR="00843426" w:rsidRPr="0060452F" w:rsidRDefault="00843426" w:rsidP="00843426">
      <w:pPr>
        <w:suppressAutoHyphens w:val="0"/>
        <w:spacing w:after="4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5B66E90" w14:textId="77777777" w:rsidR="00843426" w:rsidRPr="0060452F" w:rsidRDefault="00843426" w:rsidP="00843426">
      <w:pPr>
        <w:suppressAutoHyphens w:val="0"/>
        <w:spacing w:after="4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60452F">
        <w:rPr>
          <w:rFonts w:ascii="Arial" w:eastAsia="Calibri" w:hAnsi="Arial" w:cs="Arial"/>
          <w:sz w:val="22"/>
          <w:szCs w:val="22"/>
          <w:lang w:eastAsia="en-US"/>
        </w:rPr>
        <w:t xml:space="preserve">Oświadczam, że spełniam warunki udziału w postępowaniu określone przez Zamawiającego </w:t>
      </w:r>
      <w:r w:rsidRPr="0060452F">
        <w:rPr>
          <w:rFonts w:ascii="Arial" w:eastAsia="Calibri" w:hAnsi="Arial" w:cs="Arial"/>
          <w:sz w:val="22"/>
          <w:szCs w:val="22"/>
          <w:lang w:eastAsia="en-US"/>
        </w:rPr>
        <w:br/>
        <w:t xml:space="preserve">w ogłoszeniu o przedmiotowym zamówieniu oraz w Specyfikacji Warunków Zamówienia w zakresie w jakim Wykonawca powołuje się na moje zasoby w Załączniku nr 4 do SWZ (tj. Zobowiązaniu innego podmiotu do oddania do dyspozycji Wykonawcy niezbędnych zasobów na okres korzystania z nich przy wykonaniu (realizacji) zamówienia w trybie art. 118 ust. 3 Ustawy </w:t>
      </w:r>
      <w:proofErr w:type="spellStart"/>
      <w:r w:rsidRPr="0060452F">
        <w:rPr>
          <w:rFonts w:ascii="Arial" w:eastAsia="Calibri" w:hAnsi="Arial" w:cs="Arial"/>
          <w:sz w:val="22"/>
          <w:szCs w:val="22"/>
          <w:lang w:eastAsia="en-US"/>
        </w:rPr>
        <w:t>Pzp</w:t>
      </w:r>
      <w:proofErr w:type="spellEnd"/>
      <w:r w:rsidRPr="0060452F">
        <w:rPr>
          <w:rFonts w:ascii="Arial" w:eastAsia="Calibri" w:hAnsi="Arial" w:cs="Arial"/>
          <w:sz w:val="22"/>
          <w:szCs w:val="22"/>
          <w:lang w:eastAsia="en-US"/>
        </w:rPr>
        <w:t>).</w:t>
      </w:r>
      <w:r w:rsidRPr="0060452F">
        <w:rPr>
          <w:rFonts w:ascii="Arial" w:eastAsia="Calibri" w:hAnsi="Arial" w:cs="Arial"/>
          <w:i/>
          <w:sz w:val="22"/>
          <w:szCs w:val="22"/>
          <w:lang w:eastAsia="en-US"/>
        </w:rPr>
        <w:t xml:space="preserve"> </w:t>
      </w:r>
    </w:p>
    <w:p w14:paraId="52BC6D98" w14:textId="77777777" w:rsidR="00843426" w:rsidRPr="00843426" w:rsidRDefault="00843426" w:rsidP="00843426">
      <w:pPr>
        <w:suppressAutoHyphens w:val="0"/>
        <w:spacing w:after="40"/>
        <w:jc w:val="both"/>
        <w:rPr>
          <w:rFonts w:eastAsia="Calibri"/>
          <w:sz w:val="22"/>
          <w:szCs w:val="21"/>
          <w:lang w:eastAsia="en-US"/>
        </w:rPr>
      </w:pPr>
    </w:p>
    <w:p w14:paraId="21C5448D" w14:textId="77777777" w:rsidR="00843426" w:rsidRPr="004C4FE1" w:rsidRDefault="00843426" w:rsidP="00843426">
      <w:pPr>
        <w:suppressAutoHyphens w:val="0"/>
        <w:spacing w:after="40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4C4FE1">
        <w:rPr>
          <w:rFonts w:ascii="Arial" w:eastAsia="Calibri" w:hAnsi="Arial" w:cs="Arial"/>
          <w:sz w:val="18"/>
          <w:szCs w:val="18"/>
          <w:lang w:eastAsia="en-US"/>
        </w:rPr>
        <w:t xml:space="preserve">…………….……. </w:t>
      </w:r>
      <w:r w:rsidRPr="004C4FE1">
        <w:rPr>
          <w:rFonts w:ascii="Arial" w:eastAsia="Calibri" w:hAnsi="Arial" w:cs="Arial"/>
          <w:i/>
          <w:sz w:val="18"/>
          <w:szCs w:val="18"/>
          <w:lang w:eastAsia="en-US"/>
        </w:rPr>
        <w:t>(miejscowo</w:t>
      </w:r>
      <w:r w:rsidRPr="004C4FE1">
        <w:rPr>
          <w:rFonts w:ascii="Arial" w:eastAsia="Calibri" w:hAnsi="Arial" w:cs="Arial" w:hint="eastAsia"/>
          <w:i/>
          <w:sz w:val="18"/>
          <w:szCs w:val="18"/>
          <w:lang w:eastAsia="en-US"/>
        </w:rPr>
        <w:t>ść</w:t>
      </w:r>
      <w:r w:rsidRPr="004C4FE1">
        <w:rPr>
          <w:rFonts w:ascii="Arial" w:eastAsia="Calibri" w:hAnsi="Arial" w:cs="Arial"/>
          <w:i/>
          <w:sz w:val="18"/>
          <w:szCs w:val="18"/>
          <w:lang w:eastAsia="en-US"/>
        </w:rPr>
        <w:t xml:space="preserve">), </w:t>
      </w:r>
      <w:r w:rsidRPr="004C4FE1">
        <w:rPr>
          <w:rFonts w:ascii="Arial" w:eastAsia="Calibri" w:hAnsi="Arial" w:cs="Arial"/>
          <w:sz w:val="18"/>
          <w:szCs w:val="18"/>
          <w:lang w:eastAsia="en-US"/>
        </w:rPr>
        <w:t xml:space="preserve">dnia ………….……. r. </w:t>
      </w:r>
    </w:p>
    <w:p w14:paraId="27E39104" w14:textId="77777777" w:rsidR="00843426" w:rsidRPr="0060452F" w:rsidRDefault="00843426" w:rsidP="00843426">
      <w:pPr>
        <w:suppressAutoHyphens w:val="0"/>
        <w:spacing w:after="40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4C4FE1">
        <w:rPr>
          <w:rFonts w:eastAsia="Calibri"/>
          <w:sz w:val="18"/>
          <w:szCs w:val="18"/>
          <w:lang w:eastAsia="en-US"/>
        </w:rPr>
        <w:tab/>
      </w:r>
      <w:r w:rsidRPr="004C4FE1">
        <w:rPr>
          <w:rFonts w:eastAsia="Calibri"/>
          <w:sz w:val="18"/>
          <w:szCs w:val="18"/>
          <w:lang w:eastAsia="en-US"/>
        </w:rPr>
        <w:tab/>
      </w:r>
      <w:r w:rsidRPr="004C4FE1">
        <w:rPr>
          <w:rFonts w:eastAsia="Calibri"/>
          <w:sz w:val="18"/>
          <w:szCs w:val="18"/>
          <w:lang w:eastAsia="en-US"/>
        </w:rPr>
        <w:tab/>
      </w:r>
      <w:r w:rsidRPr="004C4FE1">
        <w:rPr>
          <w:rFonts w:eastAsia="Calibri"/>
          <w:sz w:val="18"/>
          <w:szCs w:val="18"/>
          <w:lang w:eastAsia="en-US"/>
        </w:rPr>
        <w:tab/>
      </w:r>
      <w:r w:rsidRPr="004C4FE1">
        <w:rPr>
          <w:rFonts w:eastAsia="Calibri"/>
          <w:sz w:val="18"/>
          <w:szCs w:val="18"/>
          <w:lang w:eastAsia="en-US"/>
        </w:rPr>
        <w:tab/>
      </w:r>
      <w:r w:rsidRPr="004C4FE1">
        <w:rPr>
          <w:rFonts w:eastAsia="Calibri"/>
          <w:sz w:val="18"/>
          <w:szCs w:val="18"/>
          <w:lang w:eastAsia="en-US"/>
        </w:rPr>
        <w:tab/>
      </w:r>
      <w:r w:rsidRPr="004C4FE1">
        <w:rPr>
          <w:rFonts w:eastAsia="Calibri"/>
          <w:sz w:val="18"/>
          <w:szCs w:val="18"/>
          <w:lang w:eastAsia="en-US"/>
        </w:rPr>
        <w:tab/>
      </w:r>
      <w:r w:rsidRPr="0060452F">
        <w:rPr>
          <w:rFonts w:ascii="Arial" w:eastAsia="Calibri" w:hAnsi="Arial" w:cs="Arial"/>
          <w:sz w:val="18"/>
          <w:szCs w:val="18"/>
          <w:lang w:eastAsia="en-US"/>
        </w:rPr>
        <w:t xml:space="preserve">         …………………………………………</w:t>
      </w:r>
    </w:p>
    <w:p w14:paraId="603F1E58" w14:textId="77777777" w:rsidR="00843426" w:rsidRPr="0060452F" w:rsidRDefault="00843426" w:rsidP="00843426">
      <w:pPr>
        <w:suppressAutoHyphens w:val="0"/>
        <w:spacing w:after="40"/>
        <w:ind w:left="4820" w:firstLine="6"/>
        <w:jc w:val="center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60452F">
        <w:rPr>
          <w:rFonts w:ascii="Arial" w:eastAsia="Calibri" w:hAnsi="Arial" w:cs="Arial"/>
          <w:i/>
          <w:sz w:val="18"/>
          <w:szCs w:val="18"/>
          <w:lang w:eastAsia="en-US"/>
        </w:rPr>
        <w:t>(Podpis(y) osoby/osób upoważnionej (</w:t>
      </w:r>
      <w:proofErr w:type="spellStart"/>
      <w:r w:rsidRPr="0060452F">
        <w:rPr>
          <w:rFonts w:ascii="Arial" w:eastAsia="Calibri" w:hAnsi="Arial" w:cs="Arial"/>
          <w:i/>
          <w:sz w:val="18"/>
          <w:szCs w:val="18"/>
          <w:lang w:eastAsia="en-US"/>
        </w:rPr>
        <w:t>ych</w:t>
      </w:r>
      <w:proofErr w:type="spellEnd"/>
      <w:r w:rsidRPr="0060452F">
        <w:rPr>
          <w:rFonts w:ascii="Arial" w:eastAsia="Calibri" w:hAnsi="Arial" w:cs="Arial"/>
          <w:i/>
          <w:sz w:val="18"/>
          <w:szCs w:val="18"/>
          <w:lang w:eastAsia="en-US"/>
        </w:rPr>
        <w:t>) do reprezentowania podmiotu/ów na zasoby, którego/</w:t>
      </w:r>
      <w:proofErr w:type="spellStart"/>
      <w:r w:rsidRPr="0060452F">
        <w:rPr>
          <w:rFonts w:ascii="Arial" w:eastAsia="Calibri" w:hAnsi="Arial" w:cs="Arial"/>
          <w:i/>
          <w:sz w:val="18"/>
          <w:szCs w:val="18"/>
          <w:lang w:eastAsia="en-US"/>
        </w:rPr>
        <w:t>ych</w:t>
      </w:r>
      <w:proofErr w:type="spellEnd"/>
      <w:r w:rsidRPr="0060452F">
        <w:rPr>
          <w:rFonts w:ascii="Arial" w:eastAsia="Calibri" w:hAnsi="Arial" w:cs="Arial"/>
          <w:i/>
          <w:sz w:val="18"/>
          <w:szCs w:val="18"/>
          <w:lang w:eastAsia="en-US"/>
        </w:rPr>
        <w:t xml:space="preserve"> powołuje się Wykonawca (dokument winien być podpisany elektronicznie)</w:t>
      </w:r>
    </w:p>
    <w:p w14:paraId="707BF247" w14:textId="3DD95D56" w:rsidR="00843426" w:rsidRDefault="00843426" w:rsidP="00843426">
      <w:pPr>
        <w:suppressAutoHyphens w:val="0"/>
        <w:spacing w:after="40"/>
        <w:jc w:val="both"/>
        <w:rPr>
          <w:rFonts w:eastAsia="Calibri"/>
          <w:sz w:val="22"/>
          <w:szCs w:val="21"/>
          <w:lang w:eastAsia="en-US"/>
        </w:rPr>
      </w:pPr>
    </w:p>
    <w:p w14:paraId="23837A1B" w14:textId="3A52FDE5" w:rsidR="00843426" w:rsidRDefault="00843426" w:rsidP="00843426">
      <w:pPr>
        <w:suppressAutoHyphens w:val="0"/>
        <w:spacing w:after="40"/>
        <w:jc w:val="both"/>
        <w:rPr>
          <w:rFonts w:eastAsia="Calibri"/>
          <w:sz w:val="22"/>
          <w:szCs w:val="21"/>
          <w:lang w:eastAsia="en-US"/>
        </w:rPr>
      </w:pPr>
    </w:p>
    <w:p w14:paraId="1CE31E13" w14:textId="5005773F" w:rsidR="00AB61CA" w:rsidRDefault="00AB61CA" w:rsidP="00843426">
      <w:pPr>
        <w:suppressAutoHyphens w:val="0"/>
        <w:spacing w:after="40"/>
        <w:jc w:val="both"/>
        <w:rPr>
          <w:rFonts w:eastAsia="Calibri"/>
          <w:sz w:val="22"/>
          <w:szCs w:val="21"/>
          <w:lang w:eastAsia="en-US"/>
        </w:rPr>
      </w:pPr>
    </w:p>
    <w:p w14:paraId="7CBC9C80" w14:textId="77777777" w:rsidR="00AB61CA" w:rsidRPr="00843426" w:rsidRDefault="00AB61CA" w:rsidP="00843426">
      <w:pPr>
        <w:suppressAutoHyphens w:val="0"/>
        <w:spacing w:after="40"/>
        <w:jc w:val="both"/>
        <w:rPr>
          <w:rFonts w:eastAsia="Calibri"/>
          <w:sz w:val="22"/>
          <w:szCs w:val="21"/>
          <w:lang w:eastAsia="en-US"/>
        </w:rPr>
      </w:pPr>
    </w:p>
    <w:p w14:paraId="5E0A859A" w14:textId="77777777" w:rsidR="00843426" w:rsidRPr="00843426" w:rsidRDefault="00843426" w:rsidP="00843426">
      <w:pPr>
        <w:suppressAutoHyphens w:val="0"/>
        <w:spacing w:after="40"/>
        <w:jc w:val="both"/>
        <w:rPr>
          <w:rFonts w:eastAsia="Calibri"/>
          <w:sz w:val="22"/>
          <w:szCs w:val="21"/>
          <w:lang w:eastAsia="en-US"/>
        </w:rPr>
      </w:pPr>
    </w:p>
    <w:p w14:paraId="54B44FDE" w14:textId="77777777" w:rsidR="00843426" w:rsidRPr="0060452F" w:rsidRDefault="00843426" w:rsidP="00843426">
      <w:pPr>
        <w:suppressAutoHyphens w:val="0"/>
        <w:spacing w:after="40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60452F">
        <w:rPr>
          <w:rFonts w:ascii="Arial" w:eastAsia="Calibri" w:hAnsi="Arial" w:cs="Arial"/>
          <w:b/>
          <w:sz w:val="22"/>
          <w:szCs w:val="22"/>
          <w:lang w:eastAsia="en-US"/>
        </w:rPr>
        <w:t>O</w:t>
      </w:r>
      <w:r w:rsidRPr="0060452F">
        <w:rPr>
          <w:rFonts w:ascii="Arial" w:eastAsia="Calibri" w:hAnsi="Arial" w:cs="Arial" w:hint="eastAsia"/>
          <w:b/>
          <w:sz w:val="22"/>
          <w:szCs w:val="22"/>
          <w:lang w:eastAsia="en-US"/>
        </w:rPr>
        <w:t>Ś</w:t>
      </w:r>
      <w:r w:rsidRPr="0060452F">
        <w:rPr>
          <w:rFonts w:ascii="Arial" w:eastAsia="Calibri" w:hAnsi="Arial" w:cs="Arial"/>
          <w:b/>
          <w:sz w:val="22"/>
          <w:szCs w:val="22"/>
          <w:lang w:eastAsia="en-US"/>
        </w:rPr>
        <w:t>WIADCZENIE DOTYCZ</w:t>
      </w:r>
      <w:r w:rsidRPr="0060452F">
        <w:rPr>
          <w:rFonts w:ascii="Arial" w:eastAsia="Calibri" w:hAnsi="Arial" w:cs="Arial" w:hint="eastAsia"/>
          <w:b/>
          <w:sz w:val="22"/>
          <w:szCs w:val="22"/>
          <w:lang w:eastAsia="en-US"/>
        </w:rPr>
        <w:t>Ą</w:t>
      </w:r>
      <w:r w:rsidRPr="0060452F">
        <w:rPr>
          <w:rFonts w:ascii="Arial" w:eastAsia="Calibri" w:hAnsi="Arial" w:cs="Arial"/>
          <w:b/>
          <w:sz w:val="22"/>
          <w:szCs w:val="22"/>
          <w:lang w:eastAsia="en-US"/>
        </w:rPr>
        <w:t>CE PODANYCH INFORMACJI:</w:t>
      </w:r>
    </w:p>
    <w:p w14:paraId="2468D935" w14:textId="77777777" w:rsidR="00843426" w:rsidRPr="00843426" w:rsidRDefault="00843426" w:rsidP="00843426">
      <w:pPr>
        <w:suppressAutoHyphens w:val="0"/>
        <w:spacing w:after="40"/>
        <w:jc w:val="both"/>
        <w:rPr>
          <w:rFonts w:eastAsia="Calibri"/>
          <w:lang w:eastAsia="en-US"/>
        </w:rPr>
      </w:pPr>
    </w:p>
    <w:p w14:paraId="65618CC2" w14:textId="77777777" w:rsidR="00843426" w:rsidRPr="0060452F" w:rsidRDefault="00843426" w:rsidP="00843426">
      <w:pPr>
        <w:suppressAutoHyphens w:val="0"/>
        <w:spacing w:after="4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0452F">
        <w:rPr>
          <w:rFonts w:ascii="Arial" w:eastAsia="Calibri" w:hAnsi="Arial" w:cs="Arial"/>
          <w:sz w:val="22"/>
          <w:szCs w:val="22"/>
          <w:lang w:eastAsia="en-US"/>
        </w:rPr>
        <w:lastRenderedPageBreak/>
        <w:t>O</w:t>
      </w:r>
      <w:r w:rsidRPr="0060452F">
        <w:rPr>
          <w:rFonts w:ascii="Arial" w:eastAsia="Calibri" w:hAnsi="Arial" w:cs="Arial" w:hint="eastAsia"/>
          <w:sz w:val="22"/>
          <w:szCs w:val="22"/>
          <w:lang w:eastAsia="en-US"/>
        </w:rPr>
        <w:t>ś</w:t>
      </w:r>
      <w:r w:rsidRPr="0060452F">
        <w:rPr>
          <w:rFonts w:ascii="Arial" w:eastAsia="Calibri" w:hAnsi="Arial" w:cs="Arial"/>
          <w:sz w:val="22"/>
          <w:szCs w:val="22"/>
          <w:lang w:eastAsia="en-US"/>
        </w:rPr>
        <w:t xml:space="preserve">wiadczam, </w:t>
      </w:r>
      <w:r w:rsidRPr="0060452F">
        <w:rPr>
          <w:rFonts w:ascii="Arial" w:eastAsia="Calibri" w:hAnsi="Arial" w:cs="Arial" w:hint="eastAsia"/>
          <w:sz w:val="22"/>
          <w:szCs w:val="22"/>
          <w:lang w:eastAsia="en-US"/>
        </w:rPr>
        <w:t>ż</w:t>
      </w:r>
      <w:r w:rsidRPr="0060452F">
        <w:rPr>
          <w:rFonts w:ascii="Arial" w:eastAsia="Calibri" w:hAnsi="Arial" w:cs="Arial"/>
          <w:sz w:val="22"/>
          <w:szCs w:val="22"/>
          <w:lang w:eastAsia="en-US"/>
        </w:rPr>
        <w:t>e wszystkie informacje podane w powy</w:t>
      </w:r>
      <w:r w:rsidRPr="0060452F">
        <w:rPr>
          <w:rFonts w:ascii="Arial" w:eastAsia="Calibri" w:hAnsi="Arial" w:cs="Arial" w:hint="eastAsia"/>
          <w:sz w:val="22"/>
          <w:szCs w:val="22"/>
          <w:lang w:eastAsia="en-US"/>
        </w:rPr>
        <w:t>ż</w:t>
      </w:r>
      <w:r w:rsidRPr="0060452F">
        <w:rPr>
          <w:rFonts w:ascii="Arial" w:eastAsia="Calibri" w:hAnsi="Arial" w:cs="Arial"/>
          <w:sz w:val="22"/>
          <w:szCs w:val="22"/>
          <w:lang w:eastAsia="en-US"/>
        </w:rPr>
        <w:t>szych o</w:t>
      </w:r>
      <w:r w:rsidRPr="0060452F">
        <w:rPr>
          <w:rFonts w:ascii="Arial" w:eastAsia="Calibri" w:hAnsi="Arial" w:cs="Arial" w:hint="eastAsia"/>
          <w:sz w:val="22"/>
          <w:szCs w:val="22"/>
          <w:lang w:eastAsia="en-US"/>
        </w:rPr>
        <w:t>ś</w:t>
      </w:r>
      <w:r w:rsidRPr="0060452F">
        <w:rPr>
          <w:rFonts w:ascii="Arial" w:eastAsia="Calibri" w:hAnsi="Arial" w:cs="Arial"/>
          <w:sz w:val="22"/>
          <w:szCs w:val="22"/>
          <w:lang w:eastAsia="en-US"/>
        </w:rPr>
        <w:t>wiadczeniach s</w:t>
      </w:r>
      <w:r w:rsidRPr="0060452F">
        <w:rPr>
          <w:rFonts w:ascii="Arial" w:eastAsia="Calibri" w:hAnsi="Arial" w:cs="Arial" w:hint="eastAsia"/>
          <w:sz w:val="22"/>
          <w:szCs w:val="22"/>
          <w:lang w:eastAsia="en-US"/>
        </w:rPr>
        <w:t>ą</w:t>
      </w:r>
      <w:r w:rsidRPr="0060452F">
        <w:rPr>
          <w:rFonts w:ascii="Arial" w:eastAsia="Calibri" w:hAnsi="Arial" w:cs="Arial"/>
          <w:sz w:val="22"/>
          <w:szCs w:val="22"/>
          <w:lang w:eastAsia="en-US"/>
        </w:rPr>
        <w:t xml:space="preserve"> aktualne </w:t>
      </w:r>
      <w:r w:rsidRPr="0060452F">
        <w:rPr>
          <w:rFonts w:ascii="Arial" w:eastAsia="Calibri" w:hAnsi="Arial" w:cs="Arial"/>
          <w:sz w:val="22"/>
          <w:szCs w:val="22"/>
          <w:lang w:eastAsia="en-US"/>
        </w:rPr>
        <w:br/>
        <w:t>i zgodne z prawd</w:t>
      </w:r>
      <w:r w:rsidRPr="0060452F">
        <w:rPr>
          <w:rFonts w:ascii="Arial" w:eastAsia="Calibri" w:hAnsi="Arial" w:cs="Arial" w:hint="eastAsia"/>
          <w:sz w:val="22"/>
          <w:szCs w:val="22"/>
          <w:lang w:eastAsia="en-US"/>
        </w:rPr>
        <w:t>ą</w:t>
      </w:r>
      <w:r w:rsidRPr="0060452F">
        <w:rPr>
          <w:rFonts w:ascii="Arial" w:eastAsia="Calibri" w:hAnsi="Arial" w:cs="Arial"/>
          <w:sz w:val="22"/>
          <w:szCs w:val="22"/>
          <w:lang w:eastAsia="en-US"/>
        </w:rPr>
        <w:t xml:space="preserve"> oraz zosta</w:t>
      </w:r>
      <w:r w:rsidRPr="0060452F">
        <w:rPr>
          <w:rFonts w:ascii="Arial" w:eastAsia="Calibri" w:hAnsi="Arial" w:cs="Arial" w:hint="eastAsia"/>
          <w:sz w:val="22"/>
          <w:szCs w:val="22"/>
          <w:lang w:eastAsia="en-US"/>
        </w:rPr>
        <w:t>ł</w:t>
      </w:r>
      <w:r w:rsidRPr="0060452F">
        <w:rPr>
          <w:rFonts w:ascii="Arial" w:eastAsia="Calibri" w:hAnsi="Arial" w:cs="Arial"/>
          <w:sz w:val="22"/>
          <w:szCs w:val="22"/>
          <w:lang w:eastAsia="en-US"/>
        </w:rPr>
        <w:t>y przedstawione z pe</w:t>
      </w:r>
      <w:r w:rsidRPr="0060452F">
        <w:rPr>
          <w:rFonts w:ascii="Arial" w:eastAsia="Calibri" w:hAnsi="Arial" w:cs="Arial" w:hint="eastAsia"/>
          <w:sz w:val="22"/>
          <w:szCs w:val="22"/>
          <w:lang w:eastAsia="en-US"/>
        </w:rPr>
        <w:t>ł</w:t>
      </w:r>
      <w:r w:rsidRPr="0060452F">
        <w:rPr>
          <w:rFonts w:ascii="Arial" w:eastAsia="Calibri" w:hAnsi="Arial" w:cs="Arial"/>
          <w:sz w:val="22"/>
          <w:szCs w:val="22"/>
          <w:lang w:eastAsia="en-US"/>
        </w:rPr>
        <w:t>n</w:t>
      </w:r>
      <w:r w:rsidRPr="0060452F">
        <w:rPr>
          <w:rFonts w:ascii="Arial" w:eastAsia="Calibri" w:hAnsi="Arial" w:cs="Arial" w:hint="eastAsia"/>
          <w:sz w:val="22"/>
          <w:szCs w:val="22"/>
          <w:lang w:eastAsia="en-US"/>
        </w:rPr>
        <w:t>ą</w:t>
      </w:r>
      <w:r w:rsidRPr="0060452F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60452F">
        <w:rPr>
          <w:rFonts w:ascii="Arial" w:eastAsia="Calibri" w:hAnsi="Arial" w:cs="Arial" w:hint="eastAsia"/>
          <w:sz w:val="22"/>
          <w:szCs w:val="22"/>
          <w:lang w:eastAsia="en-US"/>
        </w:rPr>
        <w:t>ś</w:t>
      </w:r>
      <w:r w:rsidRPr="0060452F">
        <w:rPr>
          <w:rFonts w:ascii="Arial" w:eastAsia="Calibri" w:hAnsi="Arial" w:cs="Arial"/>
          <w:sz w:val="22"/>
          <w:szCs w:val="22"/>
          <w:lang w:eastAsia="en-US"/>
        </w:rPr>
        <w:t>wiadomo</w:t>
      </w:r>
      <w:r w:rsidRPr="0060452F">
        <w:rPr>
          <w:rFonts w:ascii="Arial" w:eastAsia="Calibri" w:hAnsi="Arial" w:cs="Arial" w:hint="eastAsia"/>
          <w:sz w:val="22"/>
          <w:szCs w:val="22"/>
          <w:lang w:eastAsia="en-US"/>
        </w:rPr>
        <w:t>ś</w:t>
      </w:r>
      <w:r w:rsidRPr="0060452F">
        <w:rPr>
          <w:rFonts w:ascii="Arial" w:eastAsia="Calibri" w:hAnsi="Arial" w:cs="Arial"/>
          <w:sz w:val="22"/>
          <w:szCs w:val="22"/>
          <w:lang w:eastAsia="en-US"/>
        </w:rPr>
        <w:t>ci</w:t>
      </w:r>
      <w:r w:rsidRPr="0060452F">
        <w:rPr>
          <w:rFonts w:ascii="Arial" w:eastAsia="Calibri" w:hAnsi="Arial" w:cs="Arial" w:hint="eastAsia"/>
          <w:sz w:val="22"/>
          <w:szCs w:val="22"/>
          <w:lang w:eastAsia="en-US"/>
        </w:rPr>
        <w:t>ą</w:t>
      </w:r>
      <w:r w:rsidRPr="0060452F">
        <w:rPr>
          <w:rFonts w:ascii="Arial" w:eastAsia="Calibri" w:hAnsi="Arial" w:cs="Arial"/>
          <w:sz w:val="22"/>
          <w:szCs w:val="22"/>
          <w:lang w:eastAsia="en-US"/>
        </w:rPr>
        <w:t xml:space="preserve"> konsekwencji wprowadzenia Zamawiaj</w:t>
      </w:r>
      <w:r w:rsidRPr="0060452F">
        <w:rPr>
          <w:rFonts w:ascii="Arial" w:eastAsia="Calibri" w:hAnsi="Arial" w:cs="Arial" w:hint="eastAsia"/>
          <w:sz w:val="22"/>
          <w:szCs w:val="22"/>
          <w:lang w:eastAsia="en-US"/>
        </w:rPr>
        <w:t>ą</w:t>
      </w:r>
      <w:r w:rsidRPr="0060452F">
        <w:rPr>
          <w:rFonts w:ascii="Arial" w:eastAsia="Calibri" w:hAnsi="Arial" w:cs="Arial"/>
          <w:sz w:val="22"/>
          <w:szCs w:val="22"/>
          <w:lang w:eastAsia="en-US"/>
        </w:rPr>
        <w:t>cego w b</w:t>
      </w:r>
      <w:r w:rsidRPr="0060452F">
        <w:rPr>
          <w:rFonts w:ascii="Arial" w:eastAsia="Calibri" w:hAnsi="Arial" w:cs="Arial" w:hint="eastAsia"/>
          <w:sz w:val="22"/>
          <w:szCs w:val="22"/>
          <w:lang w:eastAsia="en-US"/>
        </w:rPr>
        <w:t>łą</w:t>
      </w:r>
      <w:r w:rsidRPr="0060452F">
        <w:rPr>
          <w:rFonts w:ascii="Arial" w:eastAsia="Calibri" w:hAnsi="Arial" w:cs="Arial"/>
          <w:sz w:val="22"/>
          <w:szCs w:val="22"/>
          <w:lang w:eastAsia="en-US"/>
        </w:rPr>
        <w:t>d przy przedstawianiu informacji.</w:t>
      </w:r>
    </w:p>
    <w:p w14:paraId="6A61EBC1" w14:textId="77777777" w:rsidR="00843426" w:rsidRPr="00843426" w:rsidRDefault="00843426" w:rsidP="00843426">
      <w:pPr>
        <w:suppressAutoHyphens w:val="0"/>
        <w:spacing w:after="40"/>
        <w:jc w:val="both"/>
        <w:rPr>
          <w:rFonts w:eastAsia="Calibri"/>
          <w:sz w:val="22"/>
          <w:szCs w:val="20"/>
          <w:lang w:eastAsia="en-US"/>
        </w:rPr>
      </w:pPr>
    </w:p>
    <w:p w14:paraId="499E3FED" w14:textId="77777777" w:rsidR="00843426" w:rsidRPr="00843426" w:rsidRDefault="00843426" w:rsidP="00843426">
      <w:pPr>
        <w:suppressAutoHyphens w:val="0"/>
        <w:spacing w:after="40"/>
        <w:jc w:val="both"/>
        <w:rPr>
          <w:rFonts w:eastAsia="Calibri"/>
          <w:sz w:val="22"/>
          <w:szCs w:val="20"/>
          <w:lang w:eastAsia="en-US"/>
        </w:rPr>
      </w:pPr>
    </w:p>
    <w:p w14:paraId="570747C1" w14:textId="77777777" w:rsidR="00843426" w:rsidRPr="00843426" w:rsidRDefault="00843426" w:rsidP="00843426">
      <w:pPr>
        <w:suppressAutoHyphens w:val="0"/>
        <w:spacing w:after="40"/>
        <w:jc w:val="both"/>
        <w:rPr>
          <w:rFonts w:eastAsia="Calibri"/>
          <w:sz w:val="22"/>
          <w:szCs w:val="20"/>
          <w:lang w:eastAsia="en-US"/>
        </w:rPr>
      </w:pPr>
    </w:p>
    <w:p w14:paraId="4D589D17" w14:textId="77777777" w:rsidR="00843426" w:rsidRPr="004C4FE1" w:rsidRDefault="00843426" w:rsidP="00843426">
      <w:pPr>
        <w:suppressAutoHyphens w:val="0"/>
        <w:spacing w:after="40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4C4FE1">
        <w:rPr>
          <w:rFonts w:ascii="Arial" w:eastAsia="Calibri" w:hAnsi="Arial" w:cs="Arial"/>
          <w:sz w:val="18"/>
          <w:szCs w:val="18"/>
          <w:lang w:eastAsia="en-US"/>
        </w:rPr>
        <w:t xml:space="preserve">…………….……..…. </w:t>
      </w:r>
      <w:r w:rsidRPr="004C4FE1">
        <w:rPr>
          <w:rFonts w:ascii="Arial" w:eastAsia="Calibri" w:hAnsi="Arial" w:cs="Arial"/>
          <w:i/>
          <w:sz w:val="18"/>
          <w:szCs w:val="18"/>
          <w:lang w:eastAsia="en-US"/>
        </w:rPr>
        <w:t>(miejscowo</w:t>
      </w:r>
      <w:r w:rsidRPr="004C4FE1">
        <w:rPr>
          <w:rFonts w:ascii="Arial" w:eastAsia="Calibri" w:hAnsi="Arial" w:cs="Arial" w:hint="eastAsia"/>
          <w:i/>
          <w:sz w:val="18"/>
          <w:szCs w:val="18"/>
          <w:lang w:eastAsia="en-US"/>
        </w:rPr>
        <w:t>ść</w:t>
      </w:r>
      <w:r w:rsidRPr="004C4FE1">
        <w:rPr>
          <w:rFonts w:ascii="Arial" w:eastAsia="Calibri" w:hAnsi="Arial" w:cs="Arial"/>
          <w:i/>
          <w:sz w:val="18"/>
          <w:szCs w:val="18"/>
          <w:lang w:eastAsia="en-US"/>
        </w:rPr>
        <w:t xml:space="preserve">), </w:t>
      </w:r>
      <w:r w:rsidRPr="004C4FE1">
        <w:rPr>
          <w:rFonts w:ascii="Arial" w:eastAsia="Calibri" w:hAnsi="Arial" w:cs="Arial"/>
          <w:sz w:val="18"/>
          <w:szCs w:val="18"/>
          <w:lang w:eastAsia="en-US"/>
        </w:rPr>
        <w:t xml:space="preserve">dnia ………….……. r. </w:t>
      </w:r>
    </w:p>
    <w:p w14:paraId="5B8F5D5C" w14:textId="77777777" w:rsidR="00843426" w:rsidRPr="00843426" w:rsidRDefault="00843426" w:rsidP="00843426">
      <w:pPr>
        <w:suppressAutoHyphens w:val="0"/>
        <w:spacing w:after="40"/>
        <w:jc w:val="both"/>
        <w:rPr>
          <w:rFonts w:eastAsia="Calibri"/>
          <w:sz w:val="20"/>
          <w:szCs w:val="20"/>
          <w:lang w:eastAsia="en-US"/>
        </w:rPr>
      </w:pPr>
    </w:p>
    <w:p w14:paraId="25FD82BE" w14:textId="77777777" w:rsidR="00843426" w:rsidRPr="00C11A46" w:rsidRDefault="00843426" w:rsidP="00843426">
      <w:pPr>
        <w:suppressAutoHyphens w:val="0"/>
        <w:spacing w:after="40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843426">
        <w:rPr>
          <w:rFonts w:eastAsia="Calibri"/>
          <w:sz w:val="20"/>
          <w:szCs w:val="20"/>
          <w:lang w:eastAsia="en-US"/>
        </w:rPr>
        <w:tab/>
      </w:r>
      <w:r w:rsidRPr="00843426">
        <w:rPr>
          <w:rFonts w:eastAsia="Calibri"/>
          <w:sz w:val="20"/>
          <w:szCs w:val="20"/>
          <w:lang w:eastAsia="en-US"/>
        </w:rPr>
        <w:tab/>
      </w:r>
      <w:r w:rsidRPr="00843426">
        <w:rPr>
          <w:rFonts w:eastAsia="Calibri"/>
          <w:sz w:val="20"/>
          <w:szCs w:val="20"/>
          <w:lang w:eastAsia="en-US"/>
        </w:rPr>
        <w:tab/>
      </w:r>
      <w:r w:rsidRPr="00843426">
        <w:rPr>
          <w:rFonts w:eastAsia="Calibri"/>
          <w:sz w:val="20"/>
          <w:szCs w:val="20"/>
          <w:lang w:eastAsia="en-US"/>
        </w:rPr>
        <w:tab/>
      </w:r>
      <w:r w:rsidRPr="00843426">
        <w:rPr>
          <w:rFonts w:eastAsia="Calibri"/>
          <w:sz w:val="20"/>
          <w:szCs w:val="20"/>
          <w:lang w:eastAsia="en-US"/>
        </w:rPr>
        <w:tab/>
      </w:r>
      <w:r w:rsidRPr="00843426">
        <w:rPr>
          <w:rFonts w:eastAsia="Calibri"/>
          <w:sz w:val="20"/>
          <w:szCs w:val="20"/>
          <w:lang w:eastAsia="en-US"/>
        </w:rPr>
        <w:tab/>
      </w:r>
      <w:r w:rsidRPr="00843426">
        <w:rPr>
          <w:rFonts w:eastAsia="Calibri"/>
          <w:sz w:val="20"/>
          <w:szCs w:val="20"/>
          <w:lang w:eastAsia="en-US"/>
        </w:rPr>
        <w:tab/>
      </w:r>
      <w:r w:rsidRPr="00C11A46">
        <w:rPr>
          <w:rFonts w:ascii="Arial" w:eastAsia="Calibri" w:hAnsi="Arial" w:cs="Arial"/>
          <w:sz w:val="18"/>
          <w:szCs w:val="18"/>
          <w:lang w:eastAsia="en-US"/>
        </w:rPr>
        <w:t xml:space="preserve">          ………………………….………………………</w:t>
      </w:r>
    </w:p>
    <w:p w14:paraId="098D7138" w14:textId="77777777" w:rsidR="00843426" w:rsidRPr="00C11A46" w:rsidRDefault="00843426" w:rsidP="00843426">
      <w:pPr>
        <w:suppressAutoHyphens w:val="0"/>
        <w:spacing w:after="40"/>
        <w:ind w:left="4820" w:firstLine="6"/>
        <w:jc w:val="center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C11A46">
        <w:rPr>
          <w:rFonts w:ascii="Arial" w:eastAsia="Calibri" w:hAnsi="Arial" w:cs="Arial"/>
          <w:i/>
          <w:sz w:val="18"/>
          <w:szCs w:val="18"/>
          <w:lang w:eastAsia="en-US"/>
        </w:rPr>
        <w:t xml:space="preserve">  (Podpis(y) osoby/osób upoważnionej (</w:t>
      </w:r>
      <w:proofErr w:type="spellStart"/>
      <w:r w:rsidRPr="00C11A46">
        <w:rPr>
          <w:rFonts w:ascii="Arial" w:eastAsia="Calibri" w:hAnsi="Arial" w:cs="Arial"/>
          <w:i/>
          <w:sz w:val="18"/>
          <w:szCs w:val="18"/>
          <w:lang w:eastAsia="en-US"/>
        </w:rPr>
        <w:t>ych</w:t>
      </w:r>
      <w:proofErr w:type="spellEnd"/>
      <w:r w:rsidRPr="00C11A46">
        <w:rPr>
          <w:rFonts w:ascii="Arial" w:eastAsia="Calibri" w:hAnsi="Arial" w:cs="Arial"/>
          <w:i/>
          <w:sz w:val="18"/>
          <w:szCs w:val="18"/>
          <w:lang w:eastAsia="en-US"/>
        </w:rPr>
        <w:t>) do reprezentowania Wykonawcy lub podmiotu, na zasoby którego powołuje się Wykonawca (dokument winien być podpisany elektronicznie)</w:t>
      </w:r>
    </w:p>
    <w:p w14:paraId="123D1BAE" w14:textId="77777777" w:rsidR="00843426" w:rsidRPr="00C11A46" w:rsidRDefault="00843426" w:rsidP="00843426">
      <w:pPr>
        <w:suppressAutoHyphens w:val="0"/>
        <w:spacing w:after="40"/>
        <w:ind w:left="5664" w:firstLine="708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</w:p>
    <w:p w14:paraId="200B168F" w14:textId="0D8F637E" w:rsidR="00E702C0" w:rsidRPr="00C11A46" w:rsidRDefault="00DC787C" w:rsidP="00692ED6">
      <w:pPr>
        <w:suppressAutoHyphens w:val="0"/>
        <w:spacing w:after="40"/>
        <w:jc w:val="both"/>
        <w:rPr>
          <w:rFonts w:ascii="Arial" w:hAnsi="Arial" w:cs="Arial"/>
          <w:b/>
          <w:noProof/>
          <w:sz w:val="22"/>
          <w:szCs w:val="22"/>
        </w:rPr>
      </w:pPr>
      <w:r>
        <w:rPr>
          <w:rFonts w:eastAsia="Calibri"/>
          <w:i/>
          <w:sz w:val="22"/>
          <w:szCs w:val="22"/>
          <w:lang w:eastAsia="en-US"/>
        </w:rPr>
        <w:br w:type="page"/>
      </w:r>
      <w:r w:rsidR="000B21F1">
        <w:rPr>
          <w:rFonts w:eastAsia="Calibri"/>
          <w:i/>
          <w:sz w:val="22"/>
          <w:szCs w:val="22"/>
          <w:lang w:eastAsia="en-US"/>
        </w:rPr>
        <w:lastRenderedPageBreak/>
        <w:tab/>
      </w:r>
      <w:r w:rsidR="000B21F1">
        <w:rPr>
          <w:rFonts w:eastAsia="Calibri"/>
          <w:i/>
          <w:sz w:val="22"/>
          <w:szCs w:val="22"/>
          <w:lang w:eastAsia="en-US"/>
        </w:rPr>
        <w:tab/>
      </w:r>
      <w:r w:rsidR="000B21F1">
        <w:rPr>
          <w:rFonts w:eastAsia="Calibri"/>
          <w:i/>
          <w:sz w:val="22"/>
          <w:szCs w:val="22"/>
          <w:lang w:eastAsia="en-US"/>
        </w:rPr>
        <w:tab/>
      </w:r>
      <w:r w:rsidR="000B21F1">
        <w:rPr>
          <w:rFonts w:eastAsia="Calibri"/>
          <w:i/>
          <w:sz w:val="22"/>
          <w:szCs w:val="22"/>
          <w:lang w:eastAsia="en-US"/>
        </w:rPr>
        <w:tab/>
      </w:r>
      <w:r w:rsidR="000B21F1">
        <w:rPr>
          <w:rFonts w:eastAsia="Calibri"/>
          <w:i/>
          <w:sz w:val="22"/>
          <w:szCs w:val="22"/>
          <w:lang w:eastAsia="en-US"/>
        </w:rPr>
        <w:tab/>
      </w:r>
      <w:r w:rsidR="000B21F1">
        <w:rPr>
          <w:rFonts w:eastAsia="Calibri"/>
          <w:i/>
          <w:sz w:val="22"/>
          <w:szCs w:val="22"/>
          <w:lang w:eastAsia="en-US"/>
        </w:rPr>
        <w:tab/>
      </w:r>
      <w:r w:rsidR="000B21F1">
        <w:rPr>
          <w:rFonts w:eastAsia="Calibri"/>
          <w:i/>
          <w:sz w:val="22"/>
          <w:szCs w:val="22"/>
          <w:lang w:eastAsia="en-US"/>
        </w:rPr>
        <w:tab/>
      </w:r>
      <w:r w:rsidR="000B21F1">
        <w:rPr>
          <w:rFonts w:eastAsia="Calibri"/>
          <w:i/>
          <w:sz w:val="22"/>
          <w:szCs w:val="22"/>
          <w:lang w:eastAsia="en-US"/>
        </w:rPr>
        <w:tab/>
      </w:r>
      <w:r w:rsidR="000B21F1">
        <w:rPr>
          <w:rFonts w:eastAsia="Calibri"/>
          <w:i/>
          <w:sz w:val="22"/>
          <w:szCs w:val="22"/>
          <w:lang w:eastAsia="en-US"/>
        </w:rPr>
        <w:tab/>
      </w:r>
      <w:r w:rsidR="000B21F1">
        <w:rPr>
          <w:rFonts w:eastAsia="Calibri"/>
          <w:i/>
          <w:sz w:val="22"/>
          <w:szCs w:val="22"/>
          <w:lang w:eastAsia="en-US"/>
        </w:rPr>
        <w:tab/>
      </w:r>
      <w:r w:rsidR="00E702C0" w:rsidRPr="00C11A46">
        <w:rPr>
          <w:rFonts w:ascii="Arial" w:hAnsi="Arial" w:cs="Arial"/>
          <w:b/>
          <w:sz w:val="22"/>
          <w:szCs w:val="22"/>
        </w:rPr>
        <w:t>Za</w:t>
      </w:r>
      <w:r w:rsidR="00E702C0" w:rsidRPr="00C11A46">
        <w:rPr>
          <w:rFonts w:ascii="Arial" w:hAnsi="Arial" w:cs="Arial" w:hint="eastAsia"/>
          <w:b/>
          <w:sz w:val="22"/>
          <w:szCs w:val="22"/>
        </w:rPr>
        <w:t>łą</w:t>
      </w:r>
      <w:r w:rsidR="00E702C0" w:rsidRPr="00C11A46">
        <w:rPr>
          <w:rFonts w:ascii="Arial" w:hAnsi="Arial" w:cs="Arial"/>
          <w:b/>
          <w:sz w:val="22"/>
          <w:szCs w:val="22"/>
        </w:rPr>
        <w:t>cznik nr 4 do SWZ</w:t>
      </w:r>
      <w:r w:rsidR="00E702C0" w:rsidRPr="00C11A46">
        <w:rPr>
          <w:rFonts w:ascii="Arial" w:hAnsi="Arial" w:cs="Arial"/>
          <w:b/>
          <w:noProof/>
          <w:sz w:val="22"/>
          <w:szCs w:val="22"/>
        </w:rPr>
        <w:t xml:space="preserve">     </w:t>
      </w:r>
    </w:p>
    <w:p w14:paraId="646D21F8" w14:textId="77777777" w:rsidR="00E702C0" w:rsidRPr="00C11A46" w:rsidRDefault="00E702C0" w:rsidP="00E702C0">
      <w:pPr>
        <w:spacing w:after="40"/>
        <w:jc w:val="center"/>
        <w:rPr>
          <w:rFonts w:ascii="Arial" w:hAnsi="Arial" w:cs="Arial"/>
          <w:b/>
          <w:noProof/>
          <w:sz w:val="22"/>
          <w:szCs w:val="22"/>
        </w:rPr>
      </w:pPr>
      <w:r w:rsidRPr="00C11A46">
        <w:rPr>
          <w:rFonts w:ascii="Arial" w:hAnsi="Arial" w:cs="Arial"/>
          <w:b/>
          <w:noProof/>
          <w:sz w:val="22"/>
          <w:szCs w:val="22"/>
        </w:rPr>
        <w:tab/>
      </w:r>
      <w:r w:rsidRPr="00C11A46">
        <w:rPr>
          <w:rFonts w:ascii="Arial" w:hAnsi="Arial" w:cs="Arial"/>
          <w:b/>
          <w:noProof/>
          <w:sz w:val="22"/>
          <w:szCs w:val="22"/>
        </w:rPr>
        <w:tab/>
      </w:r>
      <w:r w:rsidRPr="00C11A46">
        <w:rPr>
          <w:rFonts w:ascii="Arial" w:hAnsi="Arial" w:cs="Arial"/>
          <w:b/>
          <w:noProof/>
          <w:sz w:val="22"/>
          <w:szCs w:val="22"/>
        </w:rPr>
        <w:tab/>
      </w:r>
      <w:r w:rsidRPr="00C11A46">
        <w:rPr>
          <w:rFonts w:ascii="Arial" w:hAnsi="Arial" w:cs="Arial"/>
          <w:b/>
          <w:noProof/>
          <w:sz w:val="22"/>
          <w:szCs w:val="22"/>
        </w:rPr>
        <w:tab/>
      </w:r>
    </w:p>
    <w:p w14:paraId="49BD25DF" w14:textId="58798FB4" w:rsidR="00E702C0" w:rsidRPr="0082659F" w:rsidRDefault="00E702C0" w:rsidP="00E702C0">
      <w:pPr>
        <w:spacing w:after="40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C11A46">
        <w:rPr>
          <w:rFonts w:ascii="Arial" w:hAnsi="Arial" w:cs="Arial"/>
          <w:b/>
          <w:noProof/>
          <w:sz w:val="22"/>
          <w:szCs w:val="22"/>
        </w:rPr>
        <w:t xml:space="preserve">                                               </w:t>
      </w:r>
      <w:r w:rsidRPr="0082659F">
        <w:rPr>
          <w:rFonts w:ascii="Arial" w:eastAsia="Calibri" w:hAnsi="Arial" w:cs="Arial"/>
          <w:b/>
          <w:sz w:val="22"/>
          <w:szCs w:val="22"/>
          <w:lang w:eastAsia="en-US"/>
        </w:rPr>
        <w:t>Zamawiaj</w:t>
      </w:r>
      <w:r w:rsidRPr="0082659F">
        <w:rPr>
          <w:rFonts w:ascii="Arial" w:eastAsia="Calibri" w:hAnsi="Arial" w:cs="Arial" w:hint="eastAsia"/>
          <w:b/>
          <w:sz w:val="22"/>
          <w:szCs w:val="22"/>
          <w:lang w:eastAsia="en-US"/>
        </w:rPr>
        <w:t>ą</w:t>
      </w:r>
      <w:r w:rsidRPr="0082659F">
        <w:rPr>
          <w:rFonts w:ascii="Arial" w:eastAsia="Calibri" w:hAnsi="Arial" w:cs="Arial"/>
          <w:b/>
          <w:sz w:val="22"/>
          <w:szCs w:val="22"/>
          <w:lang w:eastAsia="en-US"/>
        </w:rPr>
        <w:t>cy:</w:t>
      </w:r>
    </w:p>
    <w:p w14:paraId="7862C2BC" w14:textId="77777777" w:rsidR="00E702C0" w:rsidRPr="0082659F" w:rsidRDefault="00E702C0" w:rsidP="00E702C0">
      <w:pPr>
        <w:tabs>
          <w:tab w:val="left" w:pos="5529"/>
        </w:tabs>
        <w:suppressAutoHyphens w:val="0"/>
        <w:spacing w:after="40"/>
        <w:ind w:left="4963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2659F">
        <w:rPr>
          <w:rFonts w:ascii="Arial" w:eastAsia="Calibri" w:hAnsi="Arial" w:cs="Arial"/>
          <w:b/>
          <w:sz w:val="22"/>
          <w:szCs w:val="22"/>
          <w:lang w:eastAsia="en-US"/>
        </w:rPr>
        <w:t xml:space="preserve">     Urz</w:t>
      </w:r>
      <w:r w:rsidRPr="0082659F">
        <w:rPr>
          <w:rFonts w:ascii="Arial" w:eastAsia="Calibri" w:hAnsi="Arial" w:cs="Arial" w:hint="eastAsia"/>
          <w:b/>
          <w:sz w:val="22"/>
          <w:szCs w:val="22"/>
          <w:lang w:eastAsia="en-US"/>
        </w:rPr>
        <w:t>ą</w:t>
      </w:r>
      <w:r w:rsidRPr="0082659F">
        <w:rPr>
          <w:rFonts w:ascii="Arial" w:eastAsia="Calibri" w:hAnsi="Arial" w:cs="Arial"/>
          <w:b/>
          <w:sz w:val="22"/>
          <w:szCs w:val="22"/>
          <w:lang w:eastAsia="en-US"/>
        </w:rPr>
        <w:t>d Komisji Nadzoru Finansowego</w:t>
      </w:r>
    </w:p>
    <w:p w14:paraId="7FD5A79F" w14:textId="77777777" w:rsidR="00E702C0" w:rsidRPr="0082659F" w:rsidRDefault="00E702C0" w:rsidP="00E702C0">
      <w:pPr>
        <w:tabs>
          <w:tab w:val="left" w:pos="5529"/>
        </w:tabs>
        <w:suppressAutoHyphens w:val="0"/>
        <w:spacing w:after="40"/>
        <w:ind w:left="4254"/>
        <w:rPr>
          <w:rFonts w:ascii="Arial" w:eastAsia="Calibri" w:hAnsi="Arial" w:cs="Arial"/>
          <w:sz w:val="22"/>
          <w:szCs w:val="22"/>
          <w:lang w:eastAsia="en-US"/>
        </w:rPr>
      </w:pPr>
      <w:r w:rsidRPr="0082659F">
        <w:rPr>
          <w:rFonts w:ascii="Arial" w:eastAsia="Calibri" w:hAnsi="Arial" w:cs="Arial"/>
          <w:sz w:val="22"/>
          <w:szCs w:val="22"/>
          <w:lang w:eastAsia="en-US"/>
        </w:rPr>
        <w:t xml:space="preserve">                     ul. Piękna 20</w:t>
      </w:r>
    </w:p>
    <w:p w14:paraId="428C6C62" w14:textId="77777777" w:rsidR="00E702C0" w:rsidRPr="0082659F" w:rsidRDefault="00E702C0" w:rsidP="00E702C0">
      <w:pPr>
        <w:tabs>
          <w:tab w:val="left" w:pos="5529"/>
        </w:tabs>
        <w:suppressAutoHyphens w:val="0"/>
        <w:spacing w:after="40"/>
        <w:ind w:left="3545"/>
        <w:rPr>
          <w:rFonts w:ascii="Arial" w:eastAsia="Calibri" w:hAnsi="Arial" w:cs="Arial"/>
          <w:sz w:val="22"/>
          <w:szCs w:val="22"/>
          <w:lang w:eastAsia="en-US"/>
        </w:rPr>
      </w:pPr>
      <w:r w:rsidRPr="0082659F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00-549 Warszawa</w:t>
      </w:r>
    </w:p>
    <w:p w14:paraId="2026BB8D" w14:textId="77777777" w:rsidR="00E702C0" w:rsidRPr="0082659F" w:rsidRDefault="00E702C0" w:rsidP="00E702C0">
      <w:pPr>
        <w:suppressAutoHyphens w:val="0"/>
        <w:spacing w:after="40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2659F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08F5E2CC" w14:textId="77777777" w:rsidR="00E702C0" w:rsidRPr="00C11A46" w:rsidRDefault="00E702C0" w:rsidP="00E702C0">
      <w:pPr>
        <w:suppressAutoHyphens w:val="0"/>
        <w:spacing w:after="40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C11A46">
        <w:rPr>
          <w:rFonts w:ascii="Arial" w:eastAsia="Calibri" w:hAnsi="Arial" w:cs="Arial"/>
          <w:sz w:val="22"/>
          <w:szCs w:val="22"/>
          <w:lang w:eastAsia="en-US"/>
        </w:rPr>
        <w:t>…………………………………….………………………………………….……</w:t>
      </w:r>
    </w:p>
    <w:p w14:paraId="5C0A6607" w14:textId="77777777" w:rsidR="00E702C0" w:rsidRPr="00C11A46" w:rsidRDefault="00E702C0" w:rsidP="00E702C0">
      <w:pPr>
        <w:suppressAutoHyphens w:val="0"/>
        <w:spacing w:after="40"/>
        <w:ind w:right="5953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C11A46">
        <w:rPr>
          <w:rFonts w:ascii="Arial" w:eastAsia="Calibri" w:hAnsi="Arial" w:cs="Arial"/>
          <w:i/>
          <w:sz w:val="20"/>
          <w:szCs w:val="20"/>
          <w:lang w:eastAsia="en-US"/>
        </w:rPr>
        <w:t>(pe</w:t>
      </w:r>
      <w:r w:rsidRPr="00C11A46">
        <w:rPr>
          <w:rFonts w:ascii="Arial" w:eastAsia="Calibri" w:hAnsi="Arial" w:cs="Arial" w:hint="eastAsia"/>
          <w:i/>
          <w:sz w:val="20"/>
          <w:szCs w:val="20"/>
          <w:lang w:eastAsia="en-US"/>
        </w:rPr>
        <w:t>ł</w:t>
      </w:r>
      <w:r w:rsidRPr="00C11A46">
        <w:rPr>
          <w:rFonts w:ascii="Arial" w:eastAsia="Calibri" w:hAnsi="Arial" w:cs="Arial"/>
          <w:i/>
          <w:sz w:val="20"/>
          <w:szCs w:val="20"/>
          <w:lang w:eastAsia="en-US"/>
        </w:rPr>
        <w:t>na nazwa/firma, adres, w zale</w:t>
      </w:r>
      <w:r w:rsidRPr="00C11A46">
        <w:rPr>
          <w:rFonts w:ascii="Arial" w:eastAsia="Calibri" w:hAnsi="Arial" w:cs="Arial" w:hint="eastAsia"/>
          <w:i/>
          <w:sz w:val="20"/>
          <w:szCs w:val="20"/>
          <w:lang w:eastAsia="en-US"/>
        </w:rPr>
        <w:t>ż</w:t>
      </w:r>
      <w:r w:rsidRPr="00C11A46">
        <w:rPr>
          <w:rFonts w:ascii="Arial" w:eastAsia="Calibri" w:hAnsi="Arial" w:cs="Arial"/>
          <w:i/>
          <w:sz w:val="20"/>
          <w:szCs w:val="20"/>
          <w:lang w:eastAsia="en-US"/>
        </w:rPr>
        <w:t>no</w:t>
      </w:r>
      <w:r w:rsidRPr="00C11A46">
        <w:rPr>
          <w:rFonts w:ascii="Arial" w:eastAsia="Calibri" w:hAnsi="Arial" w:cs="Arial" w:hint="eastAsia"/>
          <w:i/>
          <w:sz w:val="20"/>
          <w:szCs w:val="20"/>
          <w:lang w:eastAsia="en-US"/>
        </w:rPr>
        <w:t>ś</w:t>
      </w:r>
      <w:r w:rsidRPr="00C11A46">
        <w:rPr>
          <w:rFonts w:ascii="Arial" w:eastAsia="Calibri" w:hAnsi="Arial" w:cs="Arial"/>
          <w:i/>
          <w:sz w:val="20"/>
          <w:szCs w:val="20"/>
          <w:lang w:eastAsia="en-US"/>
        </w:rPr>
        <w:t xml:space="preserve">ci </w:t>
      </w:r>
      <w:r w:rsidRPr="00C11A46">
        <w:rPr>
          <w:rFonts w:ascii="Arial" w:eastAsia="Calibri" w:hAnsi="Arial" w:cs="Arial"/>
          <w:i/>
          <w:sz w:val="20"/>
          <w:szCs w:val="20"/>
          <w:lang w:eastAsia="en-US"/>
        </w:rPr>
        <w:br/>
        <w:t>od podmiotu: NIP/PESEL, KRS/</w:t>
      </w:r>
      <w:proofErr w:type="spellStart"/>
      <w:r w:rsidRPr="00C11A46">
        <w:rPr>
          <w:rFonts w:ascii="Arial" w:eastAsia="Calibri" w:hAnsi="Arial" w:cs="Arial"/>
          <w:i/>
          <w:sz w:val="20"/>
          <w:szCs w:val="20"/>
          <w:lang w:eastAsia="en-US"/>
        </w:rPr>
        <w:t>CEiDG</w:t>
      </w:r>
      <w:proofErr w:type="spellEnd"/>
      <w:r w:rsidRPr="00C11A46">
        <w:rPr>
          <w:rFonts w:ascii="Arial" w:eastAsia="Calibri" w:hAnsi="Arial" w:cs="Arial"/>
          <w:i/>
          <w:sz w:val="20"/>
          <w:szCs w:val="20"/>
          <w:lang w:eastAsia="en-US"/>
        </w:rPr>
        <w:t>)</w:t>
      </w:r>
    </w:p>
    <w:p w14:paraId="15F9040B" w14:textId="77777777" w:rsidR="00E702C0" w:rsidRPr="00C11A46" w:rsidRDefault="00E702C0" w:rsidP="00E702C0">
      <w:pPr>
        <w:suppressAutoHyphens w:val="0"/>
        <w:spacing w:after="40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C11A46">
        <w:rPr>
          <w:rFonts w:ascii="Arial" w:eastAsia="Calibri" w:hAnsi="Arial" w:cs="Arial"/>
          <w:sz w:val="22"/>
          <w:szCs w:val="22"/>
          <w:u w:val="single"/>
          <w:lang w:eastAsia="en-US"/>
        </w:rPr>
        <w:t>reprezentowany przez:</w:t>
      </w:r>
    </w:p>
    <w:p w14:paraId="0D1CEA3F" w14:textId="77777777" w:rsidR="00E702C0" w:rsidRPr="00C11A46" w:rsidRDefault="00E702C0" w:rsidP="00E702C0">
      <w:pPr>
        <w:suppressAutoHyphens w:val="0"/>
        <w:spacing w:after="40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C11A46">
        <w:rPr>
          <w:rFonts w:ascii="Arial" w:eastAsia="Calibri" w:hAnsi="Arial" w:cs="Arial"/>
          <w:sz w:val="22"/>
          <w:szCs w:val="22"/>
          <w:lang w:eastAsia="en-US"/>
        </w:rPr>
        <w:t>……………………………………..………………………………………..………</w:t>
      </w:r>
    </w:p>
    <w:p w14:paraId="29533AF8" w14:textId="77777777" w:rsidR="00E702C0" w:rsidRPr="00C11A46" w:rsidRDefault="00E702C0" w:rsidP="00E702C0">
      <w:pPr>
        <w:suppressAutoHyphens w:val="0"/>
        <w:spacing w:after="40"/>
        <w:ind w:right="5953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C11A46">
        <w:rPr>
          <w:rFonts w:ascii="Arial" w:eastAsia="Calibri" w:hAnsi="Arial" w:cs="Arial"/>
          <w:i/>
          <w:sz w:val="20"/>
          <w:szCs w:val="20"/>
          <w:lang w:eastAsia="en-US"/>
        </w:rPr>
        <w:t>(imi</w:t>
      </w:r>
      <w:r w:rsidRPr="00C11A46">
        <w:rPr>
          <w:rFonts w:ascii="Arial" w:eastAsia="Calibri" w:hAnsi="Arial" w:cs="Arial" w:hint="eastAsia"/>
          <w:i/>
          <w:sz w:val="20"/>
          <w:szCs w:val="20"/>
          <w:lang w:eastAsia="en-US"/>
        </w:rPr>
        <w:t>ę</w:t>
      </w:r>
      <w:r w:rsidRPr="00C11A46">
        <w:rPr>
          <w:rFonts w:ascii="Arial" w:eastAsia="Calibri" w:hAnsi="Arial" w:cs="Arial"/>
          <w:i/>
          <w:sz w:val="20"/>
          <w:szCs w:val="20"/>
          <w:lang w:eastAsia="en-US"/>
        </w:rPr>
        <w:t>, nazwisko, stanowisko/podstawa do  reprezentacji)</w:t>
      </w:r>
    </w:p>
    <w:p w14:paraId="790A0BE4" w14:textId="77777777" w:rsidR="00E702C0" w:rsidRPr="002B2B13" w:rsidRDefault="00E702C0" w:rsidP="00E702C0">
      <w:pPr>
        <w:suppressAutoHyphens w:val="0"/>
        <w:spacing w:after="40"/>
        <w:rPr>
          <w:rFonts w:eastAsia="Calibri"/>
          <w:sz w:val="22"/>
          <w:szCs w:val="21"/>
          <w:lang w:eastAsia="en-US"/>
        </w:rPr>
      </w:pPr>
      <w:r>
        <w:rPr>
          <w:rFonts w:eastAsia="Calibri"/>
          <w:sz w:val="22"/>
          <w:szCs w:val="21"/>
          <w:lang w:eastAsia="en-US"/>
        </w:rPr>
        <w:t xml:space="preserve">  </w:t>
      </w:r>
    </w:p>
    <w:p w14:paraId="117714D4" w14:textId="77777777" w:rsidR="00E702C0" w:rsidRPr="00C11A46" w:rsidRDefault="00E702C0" w:rsidP="00E702C0">
      <w:pPr>
        <w:suppressAutoHyphens w:val="0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C11A46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Z O B O W IĄ Z A N I E    I N </w:t>
      </w:r>
      <w:proofErr w:type="spellStart"/>
      <w:r w:rsidRPr="00C11A46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</w:t>
      </w:r>
      <w:proofErr w:type="spellEnd"/>
      <w:r w:rsidRPr="00C11A46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 E G O    P O D M I O T U </w:t>
      </w:r>
    </w:p>
    <w:p w14:paraId="2066CB2E" w14:textId="77777777" w:rsidR="00E702C0" w:rsidRPr="00C11A46" w:rsidRDefault="00E702C0" w:rsidP="00E702C0">
      <w:pPr>
        <w:suppressAutoHyphens w:val="0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C11A46">
        <w:rPr>
          <w:rFonts w:ascii="Arial" w:eastAsia="Calibri" w:hAnsi="Arial" w:cs="Arial"/>
          <w:b/>
          <w:sz w:val="22"/>
          <w:szCs w:val="22"/>
          <w:lang w:eastAsia="en-US"/>
        </w:rPr>
        <w:t xml:space="preserve">do oddania do dyspozycji Wykonawcy niezbędnych zasobów na okres korzystania z nich przy wykonaniu (realizacji) zamówienia </w:t>
      </w:r>
    </w:p>
    <w:p w14:paraId="228D6619" w14:textId="77777777" w:rsidR="00E702C0" w:rsidRPr="00C11A46" w:rsidRDefault="00E702C0" w:rsidP="00E702C0">
      <w:pPr>
        <w:suppressAutoHyphens w:val="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C11A46">
        <w:rPr>
          <w:rFonts w:ascii="Arial" w:eastAsia="Calibri" w:hAnsi="Arial" w:cs="Arial"/>
          <w:sz w:val="22"/>
          <w:szCs w:val="22"/>
          <w:lang w:eastAsia="en-US"/>
        </w:rPr>
        <w:t xml:space="preserve">w trybie art. 118 ust. 3 Ustawy </w:t>
      </w:r>
      <w:proofErr w:type="spellStart"/>
      <w:r w:rsidRPr="00C11A46">
        <w:rPr>
          <w:rFonts w:ascii="Arial" w:eastAsia="Calibri" w:hAnsi="Arial" w:cs="Arial"/>
          <w:sz w:val="22"/>
          <w:szCs w:val="22"/>
          <w:lang w:eastAsia="en-US"/>
        </w:rPr>
        <w:t>Pzp</w:t>
      </w:r>
      <w:proofErr w:type="spellEnd"/>
    </w:p>
    <w:p w14:paraId="2592A460" w14:textId="77777777" w:rsidR="00E702C0" w:rsidRPr="00C11A46" w:rsidRDefault="00E702C0" w:rsidP="00E702C0">
      <w:pPr>
        <w:suppressAutoHyphens w:val="0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14:paraId="05B8C1CF" w14:textId="77777777" w:rsidR="00E702C0" w:rsidRPr="00C11A46" w:rsidRDefault="00E702C0" w:rsidP="00E702C0">
      <w:pPr>
        <w:suppressAutoHyphens w:val="0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C11A46">
        <w:rPr>
          <w:rFonts w:ascii="Arial" w:eastAsia="Calibri" w:hAnsi="Arial" w:cs="Arial"/>
          <w:sz w:val="20"/>
          <w:szCs w:val="20"/>
          <w:lang w:eastAsia="en-US"/>
        </w:rPr>
        <w:t xml:space="preserve">………………………………………………………………………………………………………..  </w:t>
      </w:r>
    </w:p>
    <w:p w14:paraId="1BEFC7E4" w14:textId="77777777" w:rsidR="00E702C0" w:rsidRPr="00C11A46" w:rsidRDefault="00E702C0" w:rsidP="00E702C0">
      <w:pPr>
        <w:suppressAutoHyphens w:val="0"/>
        <w:jc w:val="center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C11A46">
        <w:rPr>
          <w:rFonts w:ascii="Arial" w:eastAsia="Calibri" w:hAnsi="Arial" w:cs="Arial"/>
          <w:i/>
          <w:sz w:val="20"/>
          <w:szCs w:val="20"/>
          <w:lang w:eastAsia="en-US"/>
        </w:rPr>
        <w:t>(nazwa Podmiotu, na zasobach którego polega Wykonawca)</w:t>
      </w:r>
    </w:p>
    <w:p w14:paraId="58D43750" w14:textId="77777777" w:rsidR="00E702C0" w:rsidRPr="003840B4" w:rsidRDefault="00E702C0" w:rsidP="00E702C0">
      <w:pPr>
        <w:suppressAutoHyphens w:val="0"/>
        <w:autoSpaceDE w:val="0"/>
        <w:autoSpaceDN w:val="0"/>
        <w:adjustRightInd w:val="0"/>
        <w:rPr>
          <w:rFonts w:ascii="Calibri" w:hAnsi="Calibri" w:cs="Calibri"/>
          <w:color w:val="000000"/>
          <w:lang w:eastAsia="pl-PL"/>
        </w:rPr>
      </w:pPr>
    </w:p>
    <w:p w14:paraId="605AEED2" w14:textId="77777777" w:rsidR="00E702C0" w:rsidRPr="00C11A46" w:rsidRDefault="00E702C0" w:rsidP="00E702C0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pl-PL"/>
        </w:rPr>
      </w:pPr>
      <w:r w:rsidRPr="009815A9">
        <w:rPr>
          <w:color w:val="000000"/>
          <w:lang w:eastAsia="pl-PL"/>
        </w:rPr>
        <w:t xml:space="preserve"> </w:t>
      </w:r>
      <w:r w:rsidRPr="00C11A46">
        <w:rPr>
          <w:rFonts w:ascii="Arial" w:hAnsi="Arial" w:cs="Arial"/>
          <w:color w:val="000000"/>
          <w:sz w:val="22"/>
          <w:szCs w:val="22"/>
          <w:lang w:eastAsia="pl-PL"/>
        </w:rPr>
        <w:t xml:space="preserve">Ja (My), niżej podpisany (-i): </w:t>
      </w:r>
    </w:p>
    <w:p w14:paraId="1B88EAAC" w14:textId="77777777" w:rsidR="00E702C0" w:rsidRPr="00C11A46" w:rsidRDefault="00E702C0" w:rsidP="00E702C0">
      <w:pPr>
        <w:suppressAutoHyphens w:val="0"/>
        <w:autoSpaceDE w:val="0"/>
        <w:autoSpaceDN w:val="0"/>
        <w:adjustRightInd w:val="0"/>
        <w:spacing w:after="169"/>
        <w:rPr>
          <w:rFonts w:ascii="Arial" w:hAnsi="Arial" w:cs="Arial"/>
          <w:color w:val="000000"/>
          <w:sz w:val="22"/>
          <w:szCs w:val="22"/>
          <w:lang w:eastAsia="pl-PL"/>
        </w:rPr>
      </w:pPr>
      <w:r w:rsidRPr="00C11A46">
        <w:rPr>
          <w:rFonts w:ascii="Arial" w:hAnsi="Arial" w:cs="Arial"/>
          <w:color w:val="000000"/>
          <w:sz w:val="22"/>
          <w:szCs w:val="22"/>
          <w:lang w:eastAsia="pl-PL"/>
        </w:rPr>
        <w:t xml:space="preserve">1. ............................................................................................................................................................ </w:t>
      </w:r>
    </w:p>
    <w:p w14:paraId="6E9F900A" w14:textId="77777777" w:rsidR="00E702C0" w:rsidRPr="009815A9" w:rsidRDefault="00E702C0" w:rsidP="00E702C0">
      <w:pPr>
        <w:suppressAutoHyphens w:val="0"/>
        <w:autoSpaceDE w:val="0"/>
        <w:autoSpaceDN w:val="0"/>
        <w:adjustRightInd w:val="0"/>
        <w:rPr>
          <w:color w:val="000000"/>
          <w:lang w:eastAsia="pl-PL"/>
        </w:rPr>
      </w:pPr>
      <w:r w:rsidRPr="00C11A46">
        <w:rPr>
          <w:rFonts w:ascii="Arial" w:hAnsi="Arial" w:cs="Arial"/>
          <w:color w:val="000000"/>
          <w:sz w:val="22"/>
          <w:szCs w:val="22"/>
          <w:lang w:eastAsia="pl-PL"/>
        </w:rPr>
        <w:t>2. ...........................................................................................................................................................</w:t>
      </w:r>
      <w:r w:rsidRPr="009815A9">
        <w:rPr>
          <w:color w:val="000000"/>
          <w:lang w:eastAsia="pl-PL"/>
        </w:rPr>
        <w:t xml:space="preserve"> </w:t>
      </w:r>
    </w:p>
    <w:p w14:paraId="7A65BB60" w14:textId="77777777" w:rsidR="00E702C0" w:rsidRPr="009815A9" w:rsidRDefault="00E702C0" w:rsidP="00E702C0">
      <w:pPr>
        <w:suppressAutoHyphens w:val="0"/>
        <w:autoSpaceDE w:val="0"/>
        <w:autoSpaceDN w:val="0"/>
        <w:adjustRightInd w:val="0"/>
        <w:rPr>
          <w:color w:val="000000"/>
          <w:lang w:eastAsia="pl-PL"/>
        </w:rPr>
      </w:pPr>
    </w:p>
    <w:p w14:paraId="2BD259DF" w14:textId="77777777" w:rsidR="00E702C0" w:rsidRPr="00C11A46" w:rsidRDefault="00E702C0" w:rsidP="00E702C0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 w:rsidRPr="00C11A46">
        <w:rPr>
          <w:rFonts w:ascii="Arial" w:hAnsi="Arial" w:cs="Arial"/>
          <w:i/>
          <w:color w:val="000000"/>
          <w:sz w:val="20"/>
          <w:szCs w:val="20"/>
          <w:lang w:eastAsia="pl-PL"/>
        </w:rPr>
        <w:t>(imię i nazwisko osoby (-</w:t>
      </w:r>
      <w:proofErr w:type="spellStart"/>
      <w:r w:rsidRPr="00C11A46">
        <w:rPr>
          <w:rFonts w:ascii="Arial" w:hAnsi="Arial" w:cs="Arial"/>
          <w:i/>
          <w:color w:val="000000"/>
          <w:sz w:val="20"/>
          <w:szCs w:val="20"/>
          <w:lang w:eastAsia="pl-PL"/>
        </w:rPr>
        <w:t>ób</w:t>
      </w:r>
      <w:proofErr w:type="spellEnd"/>
      <w:r w:rsidRPr="00C11A46">
        <w:rPr>
          <w:rFonts w:ascii="Arial" w:hAnsi="Arial" w:cs="Arial"/>
          <w:i/>
          <w:color w:val="000000"/>
          <w:sz w:val="20"/>
          <w:szCs w:val="20"/>
          <w:lang w:eastAsia="pl-PL"/>
        </w:rPr>
        <w:t>) upoważnionej (-</w:t>
      </w:r>
      <w:proofErr w:type="spellStart"/>
      <w:r w:rsidRPr="00C11A46">
        <w:rPr>
          <w:rFonts w:ascii="Arial" w:hAnsi="Arial" w:cs="Arial"/>
          <w:i/>
          <w:color w:val="000000"/>
          <w:sz w:val="20"/>
          <w:szCs w:val="20"/>
          <w:lang w:eastAsia="pl-PL"/>
        </w:rPr>
        <w:t>ych</w:t>
      </w:r>
      <w:proofErr w:type="spellEnd"/>
      <w:r w:rsidRPr="00C11A46"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) do reprezentowania Podmiotu, stanowisko (właściciel, prezes zarządu, członek zarządu, prokurent, upełnomocniony reprezentant itp.)) </w:t>
      </w:r>
    </w:p>
    <w:p w14:paraId="3FCE8D90" w14:textId="77777777" w:rsidR="00E702C0" w:rsidRPr="00C11A46" w:rsidRDefault="00E702C0" w:rsidP="00E702C0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pl-PL"/>
        </w:rPr>
      </w:pPr>
    </w:p>
    <w:p w14:paraId="7219A713" w14:textId="77777777" w:rsidR="00E702C0" w:rsidRPr="00C11A46" w:rsidRDefault="00E702C0" w:rsidP="00E702C0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pl-PL"/>
        </w:rPr>
      </w:pPr>
      <w:r w:rsidRPr="00C11A46">
        <w:rPr>
          <w:rFonts w:ascii="Arial" w:hAnsi="Arial" w:cs="Arial"/>
          <w:color w:val="000000"/>
          <w:sz w:val="22"/>
          <w:szCs w:val="22"/>
          <w:lang w:eastAsia="pl-PL"/>
        </w:rPr>
        <w:t xml:space="preserve">działając w imieniu i na rzecz: </w:t>
      </w:r>
    </w:p>
    <w:p w14:paraId="5D2B74F8" w14:textId="77777777" w:rsidR="00E702C0" w:rsidRPr="00C11A46" w:rsidRDefault="00E702C0" w:rsidP="00E702C0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pl-PL"/>
        </w:rPr>
      </w:pPr>
    </w:p>
    <w:p w14:paraId="67332BAD" w14:textId="77777777" w:rsidR="00E702C0" w:rsidRPr="00C11A46" w:rsidRDefault="00E702C0" w:rsidP="00E702C0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pl-PL"/>
        </w:rPr>
      </w:pPr>
      <w:r w:rsidRPr="00C11A46">
        <w:rPr>
          <w:rFonts w:ascii="Arial" w:hAnsi="Arial" w:cs="Arial"/>
          <w:color w:val="000000"/>
          <w:sz w:val="22"/>
          <w:szCs w:val="22"/>
          <w:lang w:eastAsia="pl-PL"/>
        </w:rPr>
        <w:t xml:space="preserve">………………………………………………………………………………………………………… </w:t>
      </w:r>
    </w:p>
    <w:p w14:paraId="311F8708" w14:textId="77777777" w:rsidR="00E702C0" w:rsidRPr="00C11A46" w:rsidRDefault="00E702C0" w:rsidP="00E702C0">
      <w:pPr>
        <w:suppressAutoHyphens w:val="0"/>
        <w:autoSpaceDE w:val="0"/>
        <w:autoSpaceDN w:val="0"/>
        <w:adjustRightInd w:val="0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 w:rsidRPr="00C11A46"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(nazwa (firma) i adres Podmiotu) </w:t>
      </w:r>
    </w:p>
    <w:p w14:paraId="218C0910" w14:textId="190A4258" w:rsidR="00E702C0" w:rsidRPr="00C11A46" w:rsidRDefault="00E702C0" w:rsidP="00E702C0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pl-PL"/>
        </w:rPr>
      </w:pPr>
      <w:r w:rsidRPr="00C11A46">
        <w:rPr>
          <w:rFonts w:ascii="Arial" w:hAnsi="Arial" w:cs="Arial"/>
          <w:color w:val="000000"/>
          <w:sz w:val="22"/>
          <w:szCs w:val="22"/>
          <w:lang w:eastAsia="pl-PL"/>
        </w:rPr>
        <w:t xml:space="preserve">Zobowiązuję się do oddania nw. Zasobów w zakresie </w:t>
      </w:r>
      <w:r w:rsidRPr="00C11A46">
        <w:rPr>
          <w:rFonts w:ascii="Arial" w:hAnsi="Arial" w:cs="Arial"/>
          <w:b/>
          <w:color w:val="000000"/>
          <w:sz w:val="22"/>
          <w:szCs w:val="22"/>
          <w:lang w:eastAsia="pl-PL"/>
        </w:rPr>
        <w:t>mojej zdolności technicznej i zawodowej</w:t>
      </w:r>
      <w:r w:rsidRPr="00C11A46">
        <w:rPr>
          <w:rFonts w:ascii="Arial" w:hAnsi="Arial" w:cs="Arial"/>
          <w:color w:val="000000"/>
          <w:sz w:val="22"/>
          <w:szCs w:val="22"/>
          <w:lang w:eastAsia="pl-PL"/>
        </w:rPr>
        <w:t xml:space="preserve"> na potrzeby wykonania zamówienia:</w:t>
      </w:r>
    </w:p>
    <w:p w14:paraId="14446569" w14:textId="77777777" w:rsidR="00E702C0" w:rsidRPr="00C11A46" w:rsidRDefault="00E702C0" w:rsidP="00E702C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pl-PL"/>
        </w:rPr>
      </w:pPr>
    </w:p>
    <w:p w14:paraId="1EF32245" w14:textId="77777777" w:rsidR="00E702C0" w:rsidRPr="00C11A46" w:rsidRDefault="00E702C0" w:rsidP="00E702C0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pl-PL"/>
        </w:rPr>
      </w:pPr>
      <w:r w:rsidRPr="00C11A46">
        <w:rPr>
          <w:rFonts w:ascii="Arial" w:hAnsi="Arial" w:cs="Arial"/>
          <w:color w:val="000000"/>
          <w:sz w:val="22"/>
          <w:szCs w:val="22"/>
          <w:lang w:eastAsia="pl-PL"/>
        </w:rPr>
        <w:t>…………………………………………………………………………………………………………</w:t>
      </w:r>
    </w:p>
    <w:p w14:paraId="70768296" w14:textId="77777777" w:rsidR="00E702C0" w:rsidRPr="00C11A46" w:rsidRDefault="00E702C0" w:rsidP="00E702C0">
      <w:pPr>
        <w:suppressAutoHyphens w:val="0"/>
        <w:autoSpaceDE w:val="0"/>
        <w:autoSpaceDN w:val="0"/>
        <w:adjustRightInd w:val="0"/>
        <w:rPr>
          <w:rFonts w:ascii="Arial" w:hAnsi="Arial" w:cs="Arial"/>
          <w:i/>
          <w:sz w:val="22"/>
          <w:szCs w:val="22"/>
          <w:lang w:eastAsia="pl-PL"/>
        </w:rPr>
      </w:pPr>
      <w:r w:rsidRPr="00C11A46">
        <w:rPr>
          <w:rFonts w:ascii="Arial" w:hAnsi="Arial" w:cs="Arial"/>
          <w:i/>
          <w:sz w:val="22"/>
          <w:szCs w:val="22"/>
          <w:lang w:eastAsia="pl-PL"/>
        </w:rPr>
        <w:t xml:space="preserve">(określenie zasobu – zdolności techniczne lub zawodowe, lub sytuacja finansowa lub ekonomiczna) </w:t>
      </w:r>
    </w:p>
    <w:p w14:paraId="0D7CA650" w14:textId="77777777" w:rsidR="00E702C0" w:rsidRPr="00C11A46" w:rsidRDefault="00E702C0" w:rsidP="00E702C0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</w:p>
    <w:p w14:paraId="0204FB3F" w14:textId="77777777" w:rsidR="00E702C0" w:rsidRPr="00C11A46" w:rsidRDefault="00E702C0" w:rsidP="00E702C0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  <w:r w:rsidRPr="00C11A46">
        <w:rPr>
          <w:rFonts w:ascii="Arial" w:hAnsi="Arial" w:cs="Arial"/>
          <w:sz w:val="22"/>
          <w:szCs w:val="22"/>
          <w:lang w:eastAsia="pl-PL"/>
        </w:rPr>
        <w:t xml:space="preserve">do dyspozycji Wykonawcy: </w:t>
      </w:r>
    </w:p>
    <w:p w14:paraId="14274B7F" w14:textId="77777777" w:rsidR="00E702C0" w:rsidRPr="00C11A46" w:rsidRDefault="00E702C0" w:rsidP="00E702C0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</w:p>
    <w:p w14:paraId="4288160A" w14:textId="77777777" w:rsidR="00E702C0" w:rsidRPr="00C11A46" w:rsidRDefault="00E702C0" w:rsidP="00E702C0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  <w:r w:rsidRPr="00C11A46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……………………………………………………………………………………….……………………..</w:t>
      </w:r>
    </w:p>
    <w:p w14:paraId="79C25260" w14:textId="77777777" w:rsidR="00E702C0" w:rsidRPr="00C11A46" w:rsidRDefault="00E702C0" w:rsidP="00E702C0">
      <w:pPr>
        <w:suppressAutoHyphens w:val="0"/>
        <w:autoSpaceDE w:val="0"/>
        <w:autoSpaceDN w:val="0"/>
        <w:adjustRightInd w:val="0"/>
        <w:rPr>
          <w:rFonts w:ascii="Arial" w:hAnsi="Arial" w:cs="Arial"/>
          <w:i/>
          <w:sz w:val="20"/>
          <w:szCs w:val="20"/>
          <w:lang w:eastAsia="pl-PL"/>
        </w:rPr>
      </w:pPr>
      <w:r w:rsidRPr="00C11A46">
        <w:rPr>
          <w:rFonts w:ascii="Arial" w:hAnsi="Arial" w:cs="Arial"/>
          <w:i/>
          <w:sz w:val="20"/>
          <w:szCs w:val="20"/>
          <w:lang w:eastAsia="pl-PL"/>
        </w:rPr>
        <w:t xml:space="preserve">(nazwa Wykonawcy) </w:t>
      </w:r>
    </w:p>
    <w:p w14:paraId="2EDF176D" w14:textId="77777777" w:rsidR="00E702C0" w:rsidRDefault="00E702C0" w:rsidP="00E702C0">
      <w:pPr>
        <w:suppressAutoHyphens w:val="0"/>
        <w:autoSpaceDE w:val="0"/>
        <w:autoSpaceDN w:val="0"/>
        <w:adjustRightInd w:val="0"/>
        <w:rPr>
          <w:rFonts w:ascii="Calibri" w:hAnsi="Calibri"/>
          <w:sz w:val="23"/>
          <w:szCs w:val="23"/>
          <w:lang w:eastAsia="pl-PL"/>
        </w:rPr>
      </w:pPr>
    </w:p>
    <w:p w14:paraId="120A95B5" w14:textId="4843784A" w:rsidR="00955B74" w:rsidRPr="00A158F9" w:rsidRDefault="00E702C0" w:rsidP="009A0F13">
      <w:pPr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  <w:r w:rsidRPr="00C11A46">
        <w:rPr>
          <w:rFonts w:ascii="Arial" w:hAnsi="Arial" w:cs="Arial"/>
          <w:sz w:val="22"/>
          <w:szCs w:val="22"/>
          <w:lang w:eastAsia="pl-PL"/>
        </w:rPr>
        <w:t>W trakcie wykonywania zamówienia pod nazwą</w:t>
      </w:r>
      <w:r w:rsidR="003C3DAD" w:rsidRPr="00C11A46">
        <w:rPr>
          <w:rFonts w:ascii="Arial" w:hAnsi="Arial" w:cs="Arial"/>
          <w:sz w:val="22"/>
          <w:szCs w:val="22"/>
          <w:lang w:eastAsia="pl-PL"/>
        </w:rPr>
        <w:t xml:space="preserve"> </w:t>
      </w:r>
      <w:r w:rsidR="002F51AA" w:rsidRPr="00C11A46">
        <w:rPr>
          <w:rFonts w:ascii="Arial" w:hAnsi="Arial" w:cs="Arial"/>
          <w:sz w:val="22"/>
          <w:szCs w:val="22"/>
          <w:lang w:eastAsia="pl-PL"/>
        </w:rPr>
        <w:t xml:space="preserve">: </w:t>
      </w:r>
      <w:r w:rsidR="00DB260C" w:rsidRPr="009337AA">
        <w:rPr>
          <w:rFonts w:ascii="Arial" w:hAnsi="Arial" w:cs="Arial"/>
          <w:b/>
          <w:bCs/>
          <w:sz w:val="22"/>
          <w:szCs w:val="22"/>
        </w:rPr>
        <w:t>Przedłużenie licencji SAS wraz ze standardowym wsparciem technicznym producenta oraz wsparciem Wykonawcy</w:t>
      </w:r>
    </w:p>
    <w:p w14:paraId="7B601CDE" w14:textId="7C3F5F98" w:rsidR="00843426" w:rsidRDefault="00843426" w:rsidP="00955B74">
      <w:pPr>
        <w:jc w:val="both"/>
        <w:rPr>
          <w:lang w:eastAsia="pl-PL"/>
        </w:rPr>
      </w:pPr>
    </w:p>
    <w:p w14:paraId="56A3062C" w14:textId="05BE94D3" w:rsidR="00E702C0" w:rsidRPr="00C11A46" w:rsidRDefault="00E702C0" w:rsidP="00E702C0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  <w:r w:rsidRPr="00C11A46">
        <w:rPr>
          <w:rFonts w:ascii="Arial" w:hAnsi="Arial" w:cs="Arial"/>
          <w:sz w:val="22"/>
          <w:szCs w:val="22"/>
          <w:lang w:eastAsia="pl-PL"/>
        </w:rPr>
        <w:t xml:space="preserve">Oświadczam, iż: </w:t>
      </w:r>
    </w:p>
    <w:p w14:paraId="4730A6DE" w14:textId="77777777" w:rsidR="00E702C0" w:rsidRPr="00C11A46" w:rsidRDefault="00E702C0" w:rsidP="00E702C0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  <w:r w:rsidRPr="00C11A46">
        <w:rPr>
          <w:rFonts w:ascii="Arial" w:hAnsi="Arial" w:cs="Arial"/>
          <w:sz w:val="22"/>
          <w:szCs w:val="22"/>
          <w:lang w:eastAsia="pl-PL"/>
        </w:rPr>
        <w:t xml:space="preserve">a) udostępniam ww. Wykonawcy ww. zasoby, w następującym zakresie: </w:t>
      </w:r>
    </w:p>
    <w:p w14:paraId="307E672B" w14:textId="77777777" w:rsidR="00E702C0" w:rsidRPr="00C11A46" w:rsidRDefault="00E702C0" w:rsidP="00E702C0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</w:p>
    <w:p w14:paraId="7C48B243" w14:textId="77777777" w:rsidR="00E702C0" w:rsidRPr="00C11A46" w:rsidRDefault="00E702C0" w:rsidP="00E702C0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  <w:r w:rsidRPr="00C11A46">
        <w:rPr>
          <w:rFonts w:ascii="Arial" w:hAnsi="Arial" w:cs="Arial"/>
          <w:sz w:val="22"/>
          <w:szCs w:val="22"/>
          <w:lang w:eastAsia="pl-PL"/>
        </w:rPr>
        <w:t xml:space="preserve">………………………………………………………………………………………………………… </w:t>
      </w:r>
    </w:p>
    <w:p w14:paraId="0BEBA5C9" w14:textId="77777777" w:rsidR="00E702C0" w:rsidRPr="00C11A46" w:rsidRDefault="00E702C0" w:rsidP="00E702C0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</w:p>
    <w:p w14:paraId="6A43C3CB" w14:textId="77777777" w:rsidR="00E702C0" w:rsidRPr="00C11A46" w:rsidRDefault="00E702C0" w:rsidP="00E702C0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  <w:r w:rsidRPr="00C11A46">
        <w:rPr>
          <w:rFonts w:ascii="Arial" w:hAnsi="Arial" w:cs="Arial"/>
          <w:sz w:val="22"/>
          <w:szCs w:val="22"/>
          <w:lang w:eastAsia="pl-PL"/>
        </w:rPr>
        <w:t xml:space="preserve">b) sposób i okres udostępnienia Wykonawcy i wykorzystania przez niego zasobów będzie następujący: </w:t>
      </w:r>
    </w:p>
    <w:p w14:paraId="44BB304B" w14:textId="77777777" w:rsidR="00E702C0" w:rsidRPr="00C11A46" w:rsidRDefault="00E702C0" w:rsidP="00E702C0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</w:p>
    <w:p w14:paraId="5C387626" w14:textId="77777777" w:rsidR="00E702C0" w:rsidRPr="00C11A46" w:rsidRDefault="00E702C0" w:rsidP="00E702C0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  <w:r w:rsidRPr="00C11A46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</w:t>
      </w:r>
    </w:p>
    <w:p w14:paraId="7D1985E3" w14:textId="77777777" w:rsidR="00E702C0" w:rsidRPr="00C11A46" w:rsidRDefault="00E702C0" w:rsidP="00E702C0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  <w:r w:rsidRPr="00C11A46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57325FDB" w14:textId="77777777" w:rsidR="00E702C0" w:rsidRPr="00C11A46" w:rsidRDefault="00E702C0" w:rsidP="00E702C0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C11A46">
        <w:rPr>
          <w:rFonts w:ascii="Arial" w:hAnsi="Arial" w:cs="Arial"/>
          <w:sz w:val="22"/>
          <w:szCs w:val="22"/>
          <w:lang w:eastAsia="pl-PL"/>
        </w:rPr>
        <w:t xml:space="preserve">c) informuję, w odniesieniu do warunków udziału w postępowaniu dotyczących </w:t>
      </w:r>
      <w:r w:rsidRPr="00C11A46">
        <w:rPr>
          <w:rFonts w:ascii="Arial" w:hAnsi="Arial" w:cs="Arial"/>
          <w:b/>
          <w:sz w:val="22"/>
          <w:szCs w:val="22"/>
          <w:lang w:eastAsia="pl-PL"/>
        </w:rPr>
        <w:t>zdolności technicznej i zawodowej</w:t>
      </w:r>
      <w:r w:rsidRPr="00C11A46">
        <w:rPr>
          <w:rFonts w:ascii="Arial" w:hAnsi="Arial" w:cs="Arial"/>
          <w:sz w:val="22"/>
          <w:szCs w:val="22"/>
          <w:lang w:eastAsia="pl-PL"/>
        </w:rPr>
        <w:t xml:space="preserve">, zrealizuję </w:t>
      </w:r>
      <w:r w:rsidRPr="00C11A46">
        <w:rPr>
          <w:rFonts w:ascii="Arial" w:hAnsi="Arial" w:cs="Arial"/>
          <w:b/>
          <w:sz w:val="22"/>
          <w:szCs w:val="22"/>
          <w:lang w:eastAsia="pl-PL"/>
        </w:rPr>
        <w:t>usługi</w:t>
      </w:r>
      <w:r w:rsidRPr="00C11A46">
        <w:rPr>
          <w:rFonts w:ascii="Arial" w:hAnsi="Arial" w:cs="Arial"/>
          <w:sz w:val="22"/>
          <w:szCs w:val="22"/>
          <w:lang w:eastAsia="pl-PL"/>
        </w:rPr>
        <w:t xml:space="preserve">, których te wskazane powyżej zdolności dotyczą: </w:t>
      </w:r>
    </w:p>
    <w:p w14:paraId="42944148" w14:textId="77777777" w:rsidR="00E702C0" w:rsidRDefault="00E702C0" w:rsidP="00E702C0">
      <w:pPr>
        <w:suppressAutoHyphens w:val="0"/>
        <w:autoSpaceDE w:val="0"/>
        <w:autoSpaceDN w:val="0"/>
        <w:adjustRightInd w:val="0"/>
        <w:jc w:val="both"/>
        <w:rPr>
          <w:lang w:eastAsia="pl-PL"/>
        </w:rPr>
      </w:pPr>
    </w:p>
    <w:p w14:paraId="4C993023" w14:textId="77777777" w:rsidR="00E702C0" w:rsidRPr="009815A9" w:rsidRDefault="00E702C0" w:rsidP="00E702C0">
      <w:pPr>
        <w:suppressAutoHyphens w:val="0"/>
        <w:autoSpaceDE w:val="0"/>
        <w:autoSpaceDN w:val="0"/>
        <w:adjustRightInd w:val="0"/>
        <w:jc w:val="both"/>
        <w:rPr>
          <w:lang w:eastAsia="pl-PL"/>
        </w:rPr>
      </w:pPr>
      <w:r>
        <w:rPr>
          <w:lang w:eastAsia="pl-PL"/>
        </w:rPr>
        <w:t>…………………………………………………………………………………………………………</w:t>
      </w:r>
    </w:p>
    <w:p w14:paraId="2BD88569" w14:textId="77777777" w:rsidR="00E702C0" w:rsidRPr="003840B4" w:rsidRDefault="00E702C0" w:rsidP="00E702C0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3"/>
          <w:szCs w:val="23"/>
          <w:lang w:eastAsia="pl-PL"/>
        </w:rPr>
      </w:pPr>
    </w:p>
    <w:p w14:paraId="2C82C6B1" w14:textId="77777777" w:rsidR="00E702C0" w:rsidRDefault="00E702C0" w:rsidP="00E702C0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3"/>
          <w:szCs w:val="23"/>
          <w:lang w:eastAsia="pl-PL"/>
        </w:rPr>
      </w:pPr>
    </w:p>
    <w:p w14:paraId="300D3AF6" w14:textId="77777777" w:rsidR="00E702C0" w:rsidRPr="002B2B13" w:rsidRDefault="00E702C0" w:rsidP="00E702C0">
      <w:pPr>
        <w:pStyle w:val="Spider-2"/>
        <w:numPr>
          <w:ilvl w:val="0"/>
          <w:numId w:val="0"/>
        </w:numPr>
        <w:spacing w:line="360" w:lineRule="auto"/>
        <w:ind w:left="3960"/>
        <w:jc w:val="center"/>
        <w:rPr>
          <w:rFonts w:ascii="Times New Roman" w:hAnsi="Times New Roman"/>
          <w:sz w:val="22"/>
          <w:szCs w:val="24"/>
        </w:rPr>
      </w:pPr>
      <w:r w:rsidRPr="002B2B13">
        <w:rPr>
          <w:rFonts w:ascii="Times New Roman" w:hAnsi="Times New Roman"/>
          <w:sz w:val="18"/>
        </w:rPr>
        <w:tab/>
      </w:r>
    </w:p>
    <w:p w14:paraId="069BADDC" w14:textId="77777777" w:rsidR="00E702C0" w:rsidRPr="00C11A46" w:rsidRDefault="00E702C0" w:rsidP="00E702C0">
      <w:pPr>
        <w:pStyle w:val="Spider-2"/>
        <w:numPr>
          <w:ilvl w:val="0"/>
          <w:numId w:val="0"/>
        </w:numPr>
        <w:ind w:left="3960"/>
        <w:jc w:val="center"/>
        <w:rPr>
          <w:rFonts w:cs="Arial"/>
          <w:i/>
        </w:rPr>
      </w:pPr>
      <w:r w:rsidRPr="00C11A46">
        <w:rPr>
          <w:rFonts w:cs="Arial"/>
        </w:rPr>
        <w:t>...............................................................................................</w:t>
      </w:r>
    </w:p>
    <w:p w14:paraId="1D699722" w14:textId="77777777" w:rsidR="00E702C0" w:rsidRPr="00C11A46" w:rsidRDefault="00E702C0" w:rsidP="00E702C0">
      <w:pPr>
        <w:pStyle w:val="Spider-2"/>
        <w:numPr>
          <w:ilvl w:val="0"/>
          <w:numId w:val="0"/>
        </w:numPr>
        <w:ind w:left="3960"/>
        <w:jc w:val="center"/>
        <w:rPr>
          <w:rFonts w:cs="Arial"/>
          <w:i/>
        </w:rPr>
      </w:pPr>
      <w:r w:rsidRPr="00C11A46">
        <w:rPr>
          <w:rFonts w:cs="Arial"/>
          <w:i/>
        </w:rPr>
        <w:t>Podpis(y)  osoby/osób upoważnionej (</w:t>
      </w:r>
      <w:proofErr w:type="spellStart"/>
      <w:r w:rsidRPr="00C11A46">
        <w:rPr>
          <w:rFonts w:cs="Arial"/>
          <w:i/>
        </w:rPr>
        <w:t>ych</w:t>
      </w:r>
      <w:proofErr w:type="spellEnd"/>
      <w:r w:rsidRPr="00C11A46">
        <w:rPr>
          <w:rFonts w:cs="Arial"/>
          <w:i/>
        </w:rPr>
        <w:t>) do reprezentowania podmiotu udostępniającego swoje zasoby Wykonawcy  (dokument winien być podpisany elektronicznie)</w:t>
      </w:r>
    </w:p>
    <w:p w14:paraId="76D7AE64" w14:textId="77777777" w:rsidR="00E702C0" w:rsidRPr="00337A12" w:rsidRDefault="00E702C0" w:rsidP="00E702C0">
      <w:pPr>
        <w:spacing w:line="360" w:lineRule="auto"/>
        <w:jc w:val="both"/>
        <w:rPr>
          <w:sz w:val="20"/>
          <w:szCs w:val="20"/>
        </w:rPr>
      </w:pPr>
    </w:p>
    <w:p w14:paraId="4B4A37A0" w14:textId="77777777" w:rsidR="00E702C0" w:rsidRDefault="00E702C0" w:rsidP="00E702C0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3"/>
          <w:szCs w:val="23"/>
          <w:lang w:eastAsia="pl-PL"/>
        </w:rPr>
      </w:pPr>
    </w:p>
    <w:p w14:paraId="7944D45B" w14:textId="77777777" w:rsidR="00E702C0" w:rsidRDefault="00E702C0" w:rsidP="00E702C0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3"/>
          <w:szCs w:val="23"/>
          <w:lang w:eastAsia="pl-PL"/>
        </w:rPr>
      </w:pPr>
    </w:p>
    <w:p w14:paraId="6093A217" w14:textId="07C1FE8C" w:rsidR="00E702C0" w:rsidRPr="000D7F73" w:rsidRDefault="00E702C0" w:rsidP="00E702C0">
      <w:pPr>
        <w:suppressAutoHyphens w:val="0"/>
        <w:autoSpaceDE w:val="0"/>
        <w:autoSpaceDN w:val="0"/>
        <w:adjustRightInd w:val="0"/>
        <w:rPr>
          <w:rFonts w:ascii="Arial" w:hAnsi="Arial" w:cs="Arial"/>
          <w:sz w:val="18"/>
          <w:szCs w:val="18"/>
          <w:lang w:eastAsia="pl-PL"/>
        </w:rPr>
      </w:pPr>
      <w:r w:rsidRPr="000D7F73">
        <w:rPr>
          <w:rFonts w:ascii="Arial" w:hAnsi="Arial" w:cs="Arial"/>
          <w:sz w:val="18"/>
          <w:szCs w:val="18"/>
          <w:lang w:eastAsia="pl-PL"/>
        </w:rPr>
        <w:t>Miejscowo</w:t>
      </w:r>
      <w:r w:rsidR="00EB65C9" w:rsidRPr="000D7F73">
        <w:rPr>
          <w:rFonts w:ascii="Arial" w:hAnsi="Arial" w:cs="Arial"/>
          <w:sz w:val="18"/>
          <w:szCs w:val="18"/>
          <w:lang w:eastAsia="pl-PL"/>
        </w:rPr>
        <w:t>ść, ……………………., dnia ……………………</w:t>
      </w:r>
      <w:r w:rsidR="00C11A46" w:rsidRPr="000D7F73">
        <w:rPr>
          <w:rFonts w:ascii="Arial" w:hAnsi="Arial" w:cs="Arial"/>
          <w:sz w:val="18"/>
          <w:szCs w:val="18"/>
          <w:lang w:eastAsia="pl-PL"/>
        </w:rPr>
        <w:t xml:space="preserve">2024 </w:t>
      </w:r>
      <w:r w:rsidRPr="000D7F73">
        <w:rPr>
          <w:rFonts w:ascii="Arial" w:hAnsi="Arial" w:cs="Arial"/>
          <w:sz w:val="18"/>
          <w:szCs w:val="18"/>
          <w:lang w:eastAsia="pl-PL"/>
        </w:rPr>
        <w:t>r.</w:t>
      </w:r>
    </w:p>
    <w:p w14:paraId="1ABE3016" w14:textId="77777777" w:rsidR="00E702C0" w:rsidRDefault="00E702C0" w:rsidP="00E702C0">
      <w:pPr>
        <w:suppressAutoHyphens w:val="0"/>
        <w:autoSpaceDE w:val="0"/>
        <w:autoSpaceDN w:val="0"/>
        <w:adjustRightInd w:val="0"/>
        <w:rPr>
          <w:rFonts w:ascii="Calibri" w:hAnsi="Calibri"/>
          <w:lang w:eastAsia="pl-PL"/>
        </w:rPr>
      </w:pPr>
    </w:p>
    <w:p w14:paraId="0D478CC5" w14:textId="77777777" w:rsidR="00E702C0" w:rsidRDefault="00E702C0" w:rsidP="00E702C0">
      <w:pPr>
        <w:suppressAutoHyphens w:val="0"/>
        <w:autoSpaceDE w:val="0"/>
        <w:autoSpaceDN w:val="0"/>
        <w:adjustRightInd w:val="0"/>
        <w:rPr>
          <w:rFonts w:ascii="Calibri" w:hAnsi="Calibri"/>
          <w:lang w:eastAsia="pl-PL"/>
        </w:rPr>
      </w:pPr>
    </w:p>
    <w:p w14:paraId="0CF00DB4" w14:textId="77777777" w:rsidR="00E702C0" w:rsidRDefault="00E702C0" w:rsidP="00E702C0">
      <w:pPr>
        <w:suppressAutoHyphens w:val="0"/>
        <w:autoSpaceDE w:val="0"/>
        <w:autoSpaceDN w:val="0"/>
        <w:adjustRightInd w:val="0"/>
        <w:rPr>
          <w:rFonts w:ascii="Calibri" w:hAnsi="Calibri"/>
          <w:lang w:eastAsia="pl-PL"/>
        </w:rPr>
      </w:pPr>
    </w:p>
    <w:p w14:paraId="704A6557" w14:textId="77777777" w:rsidR="00E702C0" w:rsidRDefault="00E702C0" w:rsidP="00E702C0">
      <w:pPr>
        <w:suppressAutoHyphens w:val="0"/>
        <w:autoSpaceDE w:val="0"/>
        <w:autoSpaceDN w:val="0"/>
        <w:adjustRightInd w:val="0"/>
        <w:rPr>
          <w:rFonts w:ascii="Calibri" w:hAnsi="Calibri"/>
          <w:lang w:eastAsia="pl-PL"/>
        </w:rPr>
      </w:pPr>
    </w:p>
    <w:p w14:paraId="711EA839" w14:textId="77777777" w:rsidR="00E702C0" w:rsidRPr="00C11A46" w:rsidRDefault="00E702C0" w:rsidP="00E702C0">
      <w:pPr>
        <w:suppressAutoHyphens w:val="0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C11A46">
        <w:rPr>
          <w:rFonts w:ascii="Arial" w:eastAsia="Calibri" w:hAnsi="Arial" w:cs="Arial"/>
          <w:i/>
          <w:sz w:val="20"/>
          <w:szCs w:val="20"/>
          <w:lang w:eastAsia="en-US"/>
        </w:rPr>
        <w:t>UWAGA:</w:t>
      </w:r>
    </w:p>
    <w:p w14:paraId="40288905" w14:textId="77777777" w:rsidR="00E702C0" w:rsidRPr="00C11A46" w:rsidRDefault="00E702C0" w:rsidP="00E702C0">
      <w:pPr>
        <w:suppressAutoHyphens w:val="0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6E1D5776" w14:textId="77777777" w:rsidR="00E702C0" w:rsidRPr="00C11A46" w:rsidRDefault="00E702C0" w:rsidP="00F8767C">
      <w:pPr>
        <w:pStyle w:val="Default"/>
        <w:numPr>
          <w:ilvl w:val="0"/>
          <w:numId w:val="35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11A46">
        <w:rPr>
          <w:rFonts w:ascii="Arial" w:eastAsia="Calibri" w:hAnsi="Arial" w:cs="Arial"/>
          <w:i/>
          <w:sz w:val="20"/>
          <w:szCs w:val="20"/>
          <w:lang w:eastAsia="en-US"/>
        </w:rPr>
        <w:t xml:space="preserve">Zamiast niniejszego Formularza można przedstawić inny podmiotowy środek dowodowy potwierdzający, </w:t>
      </w:r>
      <w:r w:rsidRPr="00C11A46">
        <w:rPr>
          <w:rFonts w:ascii="Arial" w:eastAsia="Calibri" w:hAnsi="Arial" w:cs="Arial"/>
          <w:i/>
          <w:sz w:val="20"/>
          <w:szCs w:val="20"/>
          <w:lang w:eastAsia="en-US"/>
        </w:rPr>
        <w:br/>
        <w:t xml:space="preserve">że Wykonawca realizując zamówienie, będzie dysponował niezbędnymi zasobami tych podmiotów. </w:t>
      </w:r>
    </w:p>
    <w:p w14:paraId="76B1311E" w14:textId="77777777" w:rsidR="00E702C0" w:rsidRPr="00C11A46" w:rsidRDefault="00E702C0" w:rsidP="00F8767C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11A46">
        <w:rPr>
          <w:rFonts w:ascii="Arial" w:hAnsi="Arial" w:cs="Arial"/>
          <w:bCs/>
          <w:i/>
          <w:iCs/>
          <w:color w:val="000000"/>
          <w:sz w:val="20"/>
          <w:szCs w:val="20"/>
        </w:rPr>
        <w:t xml:space="preserve">Zobowiązanie podmiotu udostępniającego zasoby, musi potwierdzać, że stosunek łączący Wykonawcę z podmiotami udostępniającymi zasoby gwarantuje rzeczywisty dostęp do tych zasobów oraz określać w szczególności: </w:t>
      </w:r>
    </w:p>
    <w:p w14:paraId="06B6316E" w14:textId="77777777" w:rsidR="00E702C0" w:rsidRPr="00C11A46" w:rsidRDefault="00E702C0" w:rsidP="00F8767C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11A46">
        <w:rPr>
          <w:rFonts w:ascii="Arial" w:hAnsi="Arial" w:cs="Arial"/>
          <w:bCs/>
          <w:i/>
          <w:iCs/>
          <w:color w:val="000000"/>
          <w:sz w:val="20"/>
          <w:szCs w:val="20"/>
        </w:rPr>
        <w:t xml:space="preserve">zakres dostępnych Wykonawcy zasobów podmiotu udostępniającego zasoby; </w:t>
      </w:r>
    </w:p>
    <w:p w14:paraId="1693013C" w14:textId="77777777" w:rsidR="00E702C0" w:rsidRPr="00C11A46" w:rsidRDefault="00E702C0" w:rsidP="00F8767C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11A46">
        <w:rPr>
          <w:rFonts w:ascii="Arial" w:hAnsi="Arial" w:cs="Arial"/>
          <w:bCs/>
          <w:i/>
          <w:iCs/>
          <w:color w:val="000000"/>
          <w:sz w:val="20"/>
          <w:szCs w:val="20"/>
        </w:rPr>
        <w:t xml:space="preserve">sposób i okres udostępnienia Wykonawcy i wykorzystania przez niego zasobów podmiotu udostępniającego </w:t>
      </w:r>
      <w:r w:rsidRPr="00C11A46">
        <w:rPr>
          <w:rFonts w:ascii="Arial" w:hAnsi="Arial" w:cs="Arial"/>
          <w:bCs/>
          <w:i/>
          <w:iCs/>
          <w:color w:val="000000"/>
          <w:sz w:val="20"/>
          <w:szCs w:val="20"/>
        </w:rPr>
        <w:br/>
        <w:t xml:space="preserve">w te zasoby przy wykonywaniu zamówienia; </w:t>
      </w:r>
    </w:p>
    <w:p w14:paraId="20A31E16" w14:textId="5E4F8764" w:rsidR="00E702C0" w:rsidRPr="00C11A46" w:rsidRDefault="00E702C0" w:rsidP="00F8767C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C11A46">
        <w:rPr>
          <w:rFonts w:ascii="Arial" w:hAnsi="Arial" w:cs="Arial"/>
          <w:bCs/>
          <w:i/>
          <w:iCs/>
          <w:color w:val="000000"/>
          <w:sz w:val="20"/>
          <w:szCs w:val="20"/>
        </w:rPr>
        <w:t>czy i w jakim zakresie podmiot udostępniający zasoby, na zdolnoś</w:t>
      </w:r>
      <w:r w:rsidR="00C36E6F" w:rsidRPr="00C11A46">
        <w:rPr>
          <w:rFonts w:ascii="Arial" w:hAnsi="Arial" w:cs="Arial"/>
          <w:bCs/>
          <w:i/>
          <w:iCs/>
          <w:color w:val="000000"/>
          <w:sz w:val="20"/>
          <w:szCs w:val="20"/>
        </w:rPr>
        <w:t xml:space="preserve">ciach którego Wykonawca polega </w:t>
      </w:r>
      <w:r w:rsidRPr="00C11A46">
        <w:rPr>
          <w:rFonts w:ascii="Arial" w:hAnsi="Arial" w:cs="Arial"/>
          <w:bCs/>
          <w:i/>
          <w:iCs/>
          <w:color w:val="000000"/>
          <w:sz w:val="20"/>
          <w:szCs w:val="20"/>
        </w:rPr>
        <w:t>w odniesieniu do warunków udziału w postępowaniu dotyczących wykształceni</w:t>
      </w:r>
      <w:r w:rsidR="00C36E6F" w:rsidRPr="00C11A46">
        <w:rPr>
          <w:rFonts w:ascii="Arial" w:hAnsi="Arial" w:cs="Arial"/>
          <w:bCs/>
          <w:i/>
          <w:iCs/>
          <w:color w:val="000000"/>
          <w:sz w:val="20"/>
          <w:szCs w:val="20"/>
        </w:rPr>
        <w:t xml:space="preserve">a, kwalifikacji zawodowych </w:t>
      </w:r>
      <w:r w:rsidRPr="00C11A46">
        <w:rPr>
          <w:rFonts w:ascii="Arial" w:hAnsi="Arial" w:cs="Arial"/>
          <w:bCs/>
          <w:i/>
          <w:iCs/>
          <w:color w:val="000000"/>
          <w:sz w:val="20"/>
          <w:szCs w:val="20"/>
        </w:rPr>
        <w:t>lub doświadczenia, zrealizuje roboty budowlane lub usługi, których wskazane zdolności dotyczą.</w:t>
      </w:r>
    </w:p>
    <w:p w14:paraId="2CC5E9D1" w14:textId="77777777" w:rsidR="00E702C0" w:rsidRPr="00C11A46" w:rsidRDefault="00E702C0" w:rsidP="00F8767C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11A46">
        <w:rPr>
          <w:rFonts w:ascii="Arial" w:hAnsi="Arial" w:cs="Arial"/>
          <w:i/>
          <w:sz w:val="20"/>
          <w:szCs w:val="20"/>
        </w:rPr>
        <w:t>Przedmiotowe zobowiązanie winno wyrażać w sposób wyraźny i jednoznaczny wolę udzielenia Wykonawcy ubiegającemu się o zamówienie odpowiedniego zasobu – wskazywać jego rodzaj, czas udzielenia a także inne istotne okoliczności, w tym, wynikające ze specyfiki tego zasobu. W sytuacji gdy przedmiotem udzielenia są zasoby nierozerwalnie związane z podmiotem ich udzielającym, niemożliwe do</w:t>
      </w:r>
      <w:r w:rsidRPr="00C11A46">
        <w:rPr>
          <w:rFonts w:ascii="Arial" w:hAnsi="Arial" w:cs="Arial"/>
          <w:sz w:val="20"/>
          <w:szCs w:val="20"/>
        </w:rPr>
        <w:t> </w:t>
      </w:r>
      <w:r w:rsidRPr="00C11A46">
        <w:rPr>
          <w:rFonts w:ascii="Arial" w:hAnsi="Arial" w:cs="Arial"/>
          <w:i/>
          <w:sz w:val="20"/>
          <w:szCs w:val="20"/>
        </w:rPr>
        <w:t xml:space="preserve">samodzielnego obrotu i dalszego udzielenia ich bez zaangażowania tego podmiotu w wykonanie zamówienia, taki dokument powinien zawierać wyraźne nawiązanie do uczestnictwa tego podmiotu w wykonaniu zamówienia. </w:t>
      </w:r>
    </w:p>
    <w:p w14:paraId="3FA7B6C4" w14:textId="4D8E5298" w:rsidR="00E21F57" w:rsidRPr="00C11A46" w:rsidRDefault="00E21F57">
      <w:pPr>
        <w:suppressAutoHyphens w:val="0"/>
        <w:spacing w:after="160" w:line="259" w:lineRule="auto"/>
        <w:rPr>
          <w:rFonts w:ascii="Arial" w:hAnsi="Arial" w:cs="Arial"/>
          <w:lang w:eastAsia="pl-PL"/>
        </w:rPr>
      </w:pPr>
      <w:r w:rsidRPr="00C11A46">
        <w:rPr>
          <w:rFonts w:ascii="Arial" w:hAnsi="Arial" w:cs="Arial"/>
          <w:lang w:eastAsia="pl-PL"/>
        </w:rPr>
        <w:br w:type="page"/>
      </w:r>
    </w:p>
    <w:p w14:paraId="201B4DC1" w14:textId="04902F1E" w:rsidR="00E702C0" w:rsidRPr="004C4FE1" w:rsidRDefault="00E702C0" w:rsidP="00E702C0">
      <w:pPr>
        <w:pStyle w:val="Tekstpodstawow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20"/>
        <w:ind w:left="6381"/>
        <w:rPr>
          <w:rFonts w:ascii="Arial" w:hAnsi="Arial" w:cs="Arial"/>
          <w:b/>
          <w:sz w:val="22"/>
          <w:szCs w:val="22"/>
          <w:lang w:val="pl-PL" w:eastAsia="pl-PL"/>
        </w:rPr>
      </w:pPr>
      <w:r w:rsidRPr="004C4FE1">
        <w:rPr>
          <w:rFonts w:ascii="Arial" w:hAnsi="Arial" w:cs="Arial"/>
          <w:b/>
          <w:sz w:val="22"/>
          <w:szCs w:val="22"/>
          <w:lang w:val="pl-PL" w:eastAsia="pl-PL"/>
        </w:rPr>
        <w:lastRenderedPageBreak/>
        <w:t>Za</w:t>
      </w:r>
      <w:r w:rsidRPr="004C4FE1">
        <w:rPr>
          <w:rFonts w:ascii="Arial" w:hAnsi="Arial" w:cs="Arial" w:hint="eastAsia"/>
          <w:b/>
          <w:sz w:val="22"/>
          <w:szCs w:val="22"/>
          <w:lang w:val="pl-PL" w:eastAsia="pl-PL"/>
        </w:rPr>
        <w:t>łą</w:t>
      </w:r>
      <w:r w:rsidRPr="004C4FE1">
        <w:rPr>
          <w:rFonts w:ascii="Arial" w:hAnsi="Arial" w:cs="Arial"/>
          <w:b/>
          <w:sz w:val="22"/>
          <w:szCs w:val="22"/>
          <w:lang w:val="pl-PL" w:eastAsia="pl-PL"/>
        </w:rPr>
        <w:t>cznik nr 5 do SWZ</w:t>
      </w:r>
    </w:p>
    <w:p w14:paraId="5282A2B4" w14:textId="77777777" w:rsidR="00E702C0" w:rsidRPr="00C11A46" w:rsidRDefault="00E702C0" w:rsidP="00E702C0">
      <w:pPr>
        <w:spacing w:line="100" w:lineRule="atLeast"/>
        <w:ind w:firstLine="567"/>
        <w:rPr>
          <w:rFonts w:ascii="Arial" w:hAnsi="Arial" w:cs="Arial"/>
          <w:sz w:val="20"/>
          <w:szCs w:val="20"/>
        </w:rPr>
      </w:pPr>
      <w:r w:rsidRPr="00C11A46">
        <w:rPr>
          <w:rFonts w:ascii="Arial" w:hAnsi="Arial" w:cs="Arial"/>
          <w:sz w:val="20"/>
          <w:szCs w:val="20"/>
        </w:rPr>
        <w:t>........................................................</w:t>
      </w:r>
    </w:p>
    <w:p w14:paraId="78A8B911" w14:textId="77777777" w:rsidR="00E702C0" w:rsidRPr="00C11A46" w:rsidRDefault="00E702C0" w:rsidP="00E702C0">
      <w:pPr>
        <w:spacing w:line="100" w:lineRule="atLeast"/>
        <w:ind w:left="567"/>
        <w:rPr>
          <w:rFonts w:ascii="Arial" w:hAnsi="Arial" w:cs="Arial"/>
          <w:i/>
          <w:sz w:val="20"/>
          <w:szCs w:val="20"/>
        </w:rPr>
      </w:pPr>
      <w:r w:rsidRPr="00C11A46">
        <w:rPr>
          <w:rFonts w:ascii="Arial" w:hAnsi="Arial" w:cs="Arial"/>
          <w:i/>
          <w:sz w:val="20"/>
          <w:szCs w:val="20"/>
        </w:rPr>
        <w:t xml:space="preserve">           [Miejscowo</w:t>
      </w:r>
      <w:r w:rsidRPr="00C11A46">
        <w:rPr>
          <w:rFonts w:ascii="Arial" w:hAnsi="Arial" w:cs="Arial" w:hint="eastAsia"/>
          <w:i/>
          <w:sz w:val="20"/>
          <w:szCs w:val="20"/>
        </w:rPr>
        <w:t>ść</w:t>
      </w:r>
      <w:r w:rsidRPr="00C11A46">
        <w:rPr>
          <w:rFonts w:ascii="Arial" w:hAnsi="Arial" w:cs="Arial"/>
          <w:i/>
          <w:sz w:val="20"/>
          <w:szCs w:val="20"/>
        </w:rPr>
        <w:t>, data]</w:t>
      </w:r>
    </w:p>
    <w:p w14:paraId="7BD0ADAB" w14:textId="77777777" w:rsidR="00E702C0" w:rsidRPr="002B2B13" w:rsidRDefault="00E702C0" w:rsidP="00E702C0">
      <w:pPr>
        <w:pStyle w:val="pkt"/>
        <w:spacing w:line="100" w:lineRule="atLeast"/>
        <w:jc w:val="center"/>
        <w:rPr>
          <w:rFonts w:ascii="Times New Roman" w:hAnsi="Times New Roman"/>
          <w:b/>
          <w:sz w:val="22"/>
          <w:szCs w:val="22"/>
        </w:rPr>
      </w:pPr>
    </w:p>
    <w:p w14:paraId="0FA379ED" w14:textId="77777777" w:rsidR="00E702C0" w:rsidRPr="00692ED6" w:rsidRDefault="00E702C0" w:rsidP="00E702C0">
      <w:pPr>
        <w:pStyle w:val="pkt"/>
        <w:spacing w:line="100" w:lineRule="atLeast"/>
        <w:jc w:val="center"/>
        <w:rPr>
          <w:rFonts w:ascii="Arial" w:hAnsi="Arial" w:cs="Arial"/>
          <w:sz w:val="22"/>
          <w:szCs w:val="22"/>
        </w:rPr>
      </w:pPr>
      <w:r w:rsidRPr="00692ED6">
        <w:rPr>
          <w:rFonts w:ascii="Arial" w:hAnsi="Arial" w:cs="Arial"/>
          <w:b/>
          <w:sz w:val="22"/>
          <w:szCs w:val="22"/>
        </w:rPr>
        <w:t>PE</w:t>
      </w:r>
      <w:r w:rsidRPr="00692ED6">
        <w:rPr>
          <w:rFonts w:ascii="Arial" w:hAnsi="Arial" w:cs="Arial" w:hint="eastAsia"/>
          <w:b/>
          <w:sz w:val="22"/>
          <w:szCs w:val="22"/>
        </w:rPr>
        <w:t>Ł</w:t>
      </w:r>
      <w:r w:rsidRPr="00692ED6">
        <w:rPr>
          <w:rFonts w:ascii="Arial" w:hAnsi="Arial" w:cs="Arial"/>
          <w:b/>
          <w:sz w:val="22"/>
          <w:szCs w:val="22"/>
        </w:rPr>
        <w:t>NOMOCNICTWO</w:t>
      </w:r>
      <w:r w:rsidRPr="00692ED6">
        <w:rPr>
          <w:rFonts w:ascii="Arial" w:hAnsi="Arial" w:cs="Arial"/>
          <w:sz w:val="22"/>
          <w:szCs w:val="22"/>
        </w:rPr>
        <w:t xml:space="preserve"> </w:t>
      </w:r>
    </w:p>
    <w:p w14:paraId="0D8935DE" w14:textId="77777777" w:rsidR="00E702C0" w:rsidRPr="00C11A46" w:rsidRDefault="00E702C0" w:rsidP="00E702C0">
      <w:pPr>
        <w:pStyle w:val="pkt"/>
        <w:spacing w:line="100" w:lineRule="atLeast"/>
        <w:jc w:val="center"/>
        <w:rPr>
          <w:rFonts w:ascii="Arial" w:hAnsi="Arial" w:cs="Arial"/>
          <w:sz w:val="24"/>
          <w:szCs w:val="24"/>
        </w:rPr>
      </w:pPr>
    </w:p>
    <w:p w14:paraId="63E44509" w14:textId="77777777" w:rsidR="00E702C0" w:rsidRPr="00C11A46" w:rsidRDefault="00E702C0" w:rsidP="00E702C0">
      <w:pPr>
        <w:pStyle w:val="pkt"/>
        <w:spacing w:line="100" w:lineRule="atLeast"/>
        <w:ind w:left="0" w:firstLine="0"/>
        <w:rPr>
          <w:rFonts w:ascii="Arial" w:hAnsi="Arial" w:cs="Arial"/>
          <w:b/>
          <w:sz w:val="22"/>
          <w:szCs w:val="22"/>
          <w:vertAlign w:val="superscript"/>
        </w:rPr>
      </w:pPr>
      <w:r w:rsidRPr="00C11A46">
        <w:rPr>
          <w:rFonts w:ascii="Arial" w:hAnsi="Arial" w:cs="Arial"/>
          <w:b/>
          <w:sz w:val="24"/>
          <w:szCs w:val="24"/>
        </w:rPr>
        <w:t>I</w:t>
      </w:r>
      <w:r w:rsidRPr="00C11A46">
        <w:rPr>
          <w:rFonts w:ascii="Arial" w:hAnsi="Arial" w:cs="Arial"/>
          <w:b/>
          <w:sz w:val="22"/>
          <w:szCs w:val="22"/>
        </w:rPr>
        <w:t xml:space="preserve">. </w:t>
      </w:r>
      <w:r w:rsidRPr="00C11A46">
        <w:rPr>
          <w:rFonts w:ascii="Arial" w:hAnsi="Arial" w:cs="Arial"/>
          <w:sz w:val="22"/>
          <w:szCs w:val="22"/>
          <w:u w:val="single"/>
        </w:rPr>
        <w:t>My, ni</w:t>
      </w:r>
      <w:r w:rsidRPr="00C11A46">
        <w:rPr>
          <w:rFonts w:ascii="Arial" w:hAnsi="Arial" w:cs="Arial" w:hint="eastAsia"/>
          <w:sz w:val="22"/>
          <w:szCs w:val="22"/>
          <w:u w:val="single"/>
        </w:rPr>
        <w:t>ż</w:t>
      </w:r>
      <w:r w:rsidRPr="00C11A46">
        <w:rPr>
          <w:rFonts w:ascii="Arial" w:hAnsi="Arial" w:cs="Arial"/>
          <w:sz w:val="22"/>
          <w:szCs w:val="22"/>
          <w:u w:val="single"/>
        </w:rPr>
        <w:t>ej wyszczególnieni wykonawcy / wspólnicy</w:t>
      </w:r>
      <w:r w:rsidRPr="00C11A46">
        <w:rPr>
          <w:rFonts w:ascii="Arial" w:hAnsi="Arial" w:cs="Arial"/>
          <w:sz w:val="22"/>
          <w:szCs w:val="22"/>
        </w:rPr>
        <w:t>:</w:t>
      </w:r>
      <w:r w:rsidRPr="00C11A46">
        <w:rPr>
          <w:rFonts w:ascii="Arial" w:hAnsi="Arial" w:cs="Arial"/>
          <w:b/>
          <w:sz w:val="22"/>
          <w:szCs w:val="22"/>
        </w:rPr>
        <w:t xml:space="preserve"> *</w:t>
      </w:r>
      <w:r w:rsidRPr="00C11A46">
        <w:rPr>
          <w:rFonts w:ascii="Arial" w:hAnsi="Arial" w:cs="Arial"/>
          <w:b/>
          <w:sz w:val="22"/>
          <w:szCs w:val="22"/>
          <w:vertAlign w:val="superscript"/>
        </w:rPr>
        <w:t>)</w:t>
      </w:r>
    </w:p>
    <w:p w14:paraId="47395DBC" w14:textId="77777777" w:rsidR="00E702C0" w:rsidRPr="00C11A46" w:rsidRDefault="00E702C0" w:rsidP="00E702C0">
      <w:pPr>
        <w:spacing w:line="100" w:lineRule="atLeast"/>
        <w:jc w:val="both"/>
        <w:rPr>
          <w:rFonts w:ascii="Arial" w:hAnsi="Arial" w:cs="Arial"/>
          <w:sz w:val="22"/>
          <w:szCs w:val="22"/>
        </w:rPr>
      </w:pPr>
      <w:r w:rsidRPr="00C11A46">
        <w:rPr>
          <w:rFonts w:ascii="Arial" w:hAnsi="Arial" w:cs="Arial"/>
          <w:b/>
          <w:sz w:val="22"/>
          <w:szCs w:val="22"/>
        </w:rPr>
        <w:t>1</w:t>
      </w:r>
      <w:r w:rsidRPr="00C11A46">
        <w:rPr>
          <w:rFonts w:ascii="Arial" w:hAnsi="Arial" w:cs="Arial"/>
          <w:sz w:val="22"/>
          <w:szCs w:val="22"/>
        </w:rPr>
        <w:t>. .......................................................................................................................................................................</w:t>
      </w:r>
    </w:p>
    <w:p w14:paraId="7ECDCB9C" w14:textId="77777777" w:rsidR="00E702C0" w:rsidRPr="00C11A46" w:rsidRDefault="00E702C0" w:rsidP="00E702C0">
      <w:pPr>
        <w:spacing w:line="100" w:lineRule="atLeast"/>
        <w:jc w:val="center"/>
        <w:rPr>
          <w:rFonts w:ascii="Arial" w:hAnsi="Arial" w:cs="Arial"/>
          <w:i/>
          <w:sz w:val="18"/>
          <w:szCs w:val="18"/>
        </w:rPr>
      </w:pPr>
      <w:r w:rsidRPr="00C11A46">
        <w:rPr>
          <w:rFonts w:ascii="Arial" w:hAnsi="Arial" w:cs="Arial"/>
          <w:i/>
          <w:sz w:val="18"/>
          <w:szCs w:val="18"/>
        </w:rPr>
        <w:t>[pe</w:t>
      </w:r>
      <w:r w:rsidRPr="00C11A46">
        <w:rPr>
          <w:rFonts w:ascii="Arial" w:hAnsi="Arial" w:cs="Arial" w:hint="eastAsia"/>
          <w:i/>
          <w:sz w:val="18"/>
          <w:szCs w:val="18"/>
        </w:rPr>
        <w:t>ł</w:t>
      </w:r>
      <w:r w:rsidRPr="00C11A46">
        <w:rPr>
          <w:rFonts w:ascii="Arial" w:hAnsi="Arial" w:cs="Arial"/>
          <w:i/>
          <w:sz w:val="18"/>
          <w:szCs w:val="18"/>
        </w:rPr>
        <w:t>na nazwa wykonawcy / imi</w:t>
      </w:r>
      <w:r w:rsidRPr="00C11A46">
        <w:rPr>
          <w:rFonts w:ascii="Arial" w:hAnsi="Arial" w:cs="Arial" w:hint="eastAsia"/>
          <w:i/>
          <w:sz w:val="18"/>
          <w:szCs w:val="18"/>
        </w:rPr>
        <w:t>ę</w:t>
      </w:r>
      <w:r w:rsidRPr="00C11A46">
        <w:rPr>
          <w:rFonts w:ascii="Arial" w:hAnsi="Arial" w:cs="Arial"/>
          <w:i/>
          <w:sz w:val="18"/>
          <w:szCs w:val="18"/>
        </w:rPr>
        <w:t xml:space="preserve"> i nazwisko wspólnika]</w:t>
      </w:r>
    </w:p>
    <w:p w14:paraId="38092977" w14:textId="77777777" w:rsidR="00E702C0" w:rsidRPr="00C11A46" w:rsidRDefault="00E702C0" w:rsidP="00E702C0">
      <w:pPr>
        <w:pStyle w:val="pkt"/>
        <w:spacing w:line="100" w:lineRule="atLeast"/>
        <w:ind w:left="0" w:firstLine="0"/>
        <w:jc w:val="left"/>
        <w:rPr>
          <w:rFonts w:ascii="Arial" w:hAnsi="Arial" w:cs="Arial"/>
          <w:sz w:val="22"/>
          <w:szCs w:val="22"/>
        </w:rPr>
      </w:pPr>
      <w:r w:rsidRPr="00C11A46">
        <w:rPr>
          <w:rFonts w:ascii="Arial" w:hAnsi="Arial" w:cs="Arial"/>
          <w:sz w:val="22"/>
          <w:szCs w:val="22"/>
        </w:rPr>
        <w:t>reprezentowany przez:</w:t>
      </w:r>
      <w:r w:rsidRPr="00C11A46">
        <w:rPr>
          <w:rFonts w:ascii="Arial" w:hAnsi="Arial" w:cs="Arial"/>
          <w:sz w:val="22"/>
          <w:szCs w:val="22"/>
        </w:rPr>
        <w:tab/>
      </w:r>
    </w:p>
    <w:p w14:paraId="52889591" w14:textId="77777777" w:rsidR="00E702C0" w:rsidRPr="00C11A46" w:rsidRDefault="00E702C0" w:rsidP="00E702C0">
      <w:pPr>
        <w:pStyle w:val="pkt"/>
        <w:spacing w:line="100" w:lineRule="atLeast"/>
        <w:ind w:left="0" w:firstLine="0"/>
        <w:jc w:val="left"/>
        <w:rPr>
          <w:rFonts w:ascii="Arial" w:hAnsi="Arial" w:cs="Arial"/>
          <w:sz w:val="22"/>
          <w:szCs w:val="22"/>
        </w:rPr>
      </w:pPr>
      <w:r w:rsidRPr="00C11A46">
        <w:rPr>
          <w:rFonts w:ascii="Arial" w:hAnsi="Arial" w:cs="Arial"/>
          <w:sz w:val="22"/>
          <w:szCs w:val="22"/>
        </w:rPr>
        <w:t>a)............................................................................................................................................................</w:t>
      </w:r>
    </w:p>
    <w:p w14:paraId="5CDEC59F" w14:textId="77777777" w:rsidR="00E702C0" w:rsidRPr="00C11A46" w:rsidRDefault="00E702C0" w:rsidP="00E702C0">
      <w:pPr>
        <w:pStyle w:val="pkt"/>
        <w:spacing w:line="100" w:lineRule="atLeast"/>
        <w:ind w:left="0" w:firstLine="0"/>
        <w:rPr>
          <w:rFonts w:ascii="Arial" w:hAnsi="Arial" w:cs="Arial"/>
          <w:sz w:val="22"/>
          <w:szCs w:val="22"/>
        </w:rPr>
      </w:pPr>
      <w:r w:rsidRPr="00C11A46">
        <w:rPr>
          <w:rFonts w:ascii="Arial" w:hAnsi="Arial" w:cs="Arial"/>
          <w:sz w:val="22"/>
          <w:szCs w:val="22"/>
        </w:rPr>
        <w:t>b) ...........................................................................................................................................................</w:t>
      </w:r>
    </w:p>
    <w:p w14:paraId="69505ED1" w14:textId="77777777" w:rsidR="00E702C0" w:rsidRPr="00C11A46" w:rsidRDefault="00E702C0" w:rsidP="00E702C0">
      <w:pPr>
        <w:spacing w:line="100" w:lineRule="atLeast"/>
        <w:jc w:val="both"/>
        <w:rPr>
          <w:rFonts w:ascii="Arial" w:hAnsi="Arial" w:cs="Arial"/>
          <w:sz w:val="22"/>
          <w:szCs w:val="22"/>
        </w:rPr>
      </w:pPr>
      <w:r w:rsidRPr="00C11A46">
        <w:rPr>
          <w:rFonts w:ascii="Arial" w:hAnsi="Arial" w:cs="Arial"/>
          <w:b/>
          <w:sz w:val="22"/>
          <w:szCs w:val="22"/>
        </w:rPr>
        <w:t>2</w:t>
      </w:r>
      <w:r w:rsidRPr="00C11A46">
        <w:rPr>
          <w:rFonts w:ascii="Arial" w:hAnsi="Arial" w:cs="Arial"/>
          <w:sz w:val="22"/>
          <w:szCs w:val="22"/>
        </w:rPr>
        <w:t>. ........................................................................................................................................................................</w:t>
      </w:r>
    </w:p>
    <w:p w14:paraId="4B527402" w14:textId="77777777" w:rsidR="00E702C0" w:rsidRPr="00C11A46" w:rsidRDefault="00E702C0" w:rsidP="00E702C0">
      <w:pPr>
        <w:spacing w:line="100" w:lineRule="atLeast"/>
        <w:jc w:val="center"/>
        <w:rPr>
          <w:rFonts w:ascii="Arial" w:hAnsi="Arial" w:cs="Arial"/>
          <w:i/>
          <w:sz w:val="20"/>
          <w:szCs w:val="20"/>
        </w:rPr>
      </w:pPr>
      <w:r w:rsidRPr="00C11A46">
        <w:rPr>
          <w:rFonts w:ascii="Arial" w:hAnsi="Arial" w:cs="Arial"/>
          <w:i/>
          <w:sz w:val="20"/>
          <w:szCs w:val="20"/>
        </w:rPr>
        <w:t>[pe</w:t>
      </w:r>
      <w:r w:rsidRPr="00C11A46">
        <w:rPr>
          <w:rFonts w:ascii="Arial" w:hAnsi="Arial" w:cs="Arial" w:hint="eastAsia"/>
          <w:i/>
          <w:sz w:val="20"/>
          <w:szCs w:val="20"/>
        </w:rPr>
        <w:t>ł</w:t>
      </w:r>
      <w:r w:rsidRPr="00C11A46">
        <w:rPr>
          <w:rFonts w:ascii="Arial" w:hAnsi="Arial" w:cs="Arial"/>
          <w:i/>
          <w:sz w:val="20"/>
          <w:szCs w:val="20"/>
        </w:rPr>
        <w:t>na nazwa wykonawcy / imi</w:t>
      </w:r>
      <w:r w:rsidRPr="00C11A46">
        <w:rPr>
          <w:rFonts w:ascii="Arial" w:hAnsi="Arial" w:cs="Arial" w:hint="eastAsia"/>
          <w:i/>
          <w:sz w:val="20"/>
          <w:szCs w:val="20"/>
        </w:rPr>
        <w:t>ę</w:t>
      </w:r>
      <w:r w:rsidRPr="00C11A46">
        <w:rPr>
          <w:rFonts w:ascii="Arial" w:hAnsi="Arial" w:cs="Arial"/>
          <w:i/>
          <w:sz w:val="20"/>
          <w:szCs w:val="20"/>
        </w:rPr>
        <w:t xml:space="preserve"> i nazwisko wspólnika]</w:t>
      </w:r>
    </w:p>
    <w:p w14:paraId="353942C6" w14:textId="77777777" w:rsidR="00E702C0" w:rsidRPr="00C11A46" w:rsidRDefault="00E702C0" w:rsidP="00E702C0">
      <w:pPr>
        <w:pStyle w:val="pkt"/>
        <w:spacing w:line="100" w:lineRule="atLeast"/>
        <w:ind w:left="0" w:firstLine="0"/>
        <w:rPr>
          <w:rFonts w:ascii="Arial" w:hAnsi="Arial" w:cs="Arial"/>
          <w:sz w:val="22"/>
          <w:szCs w:val="22"/>
        </w:rPr>
      </w:pPr>
      <w:r w:rsidRPr="00C11A46">
        <w:rPr>
          <w:rFonts w:ascii="Arial" w:hAnsi="Arial" w:cs="Arial"/>
          <w:sz w:val="22"/>
          <w:szCs w:val="22"/>
        </w:rPr>
        <w:t>reprezentowany przez:</w:t>
      </w:r>
      <w:r w:rsidRPr="00C11A46">
        <w:rPr>
          <w:rFonts w:ascii="Arial" w:hAnsi="Arial" w:cs="Arial"/>
          <w:sz w:val="22"/>
          <w:szCs w:val="22"/>
        </w:rPr>
        <w:tab/>
      </w:r>
    </w:p>
    <w:p w14:paraId="70C37BCB" w14:textId="77777777" w:rsidR="00E702C0" w:rsidRPr="00C11A46" w:rsidRDefault="00E702C0" w:rsidP="00E702C0">
      <w:pPr>
        <w:pStyle w:val="pkt"/>
        <w:spacing w:line="100" w:lineRule="atLeast"/>
        <w:ind w:left="0" w:firstLine="0"/>
        <w:rPr>
          <w:rFonts w:ascii="Arial" w:hAnsi="Arial" w:cs="Arial"/>
          <w:sz w:val="22"/>
          <w:szCs w:val="22"/>
        </w:rPr>
      </w:pPr>
      <w:r w:rsidRPr="00C11A46">
        <w:rPr>
          <w:rFonts w:ascii="Arial" w:hAnsi="Arial" w:cs="Arial"/>
          <w:sz w:val="22"/>
          <w:szCs w:val="22"/>
        </w:rPr>
        <w:t>a) ............................................................................................................................................................</w:t>
      </w:r>
    </w:p>
    <w:p w14:paraId="16712118" w14:textId="77777777" w:rsidR="00E702C0" w:rsidRPr="00C11A46" w:rsidRDefault="00E702C0" w:rsidP="00E702C0">
      <w:pPr>
        <w:pStyle w:val="pkt"/>
        <w:spacing w:line="100" w:lineRule="atLeast"/>
        <w:ind w:left="0" w:firstLine="0"/>
        <w:rPr>
          <w:rFonts w:ascii="Arial" w:hAnsi="Arial" w:cs="Arial"/>
          <w:sz w:val="22"/>
          <w:szCs w:val="22"/>
        </w:rPr>
      </w:pPr>
      <w:r w:rsidRPr="00C11A46">
        <w:rPr>
          <w:rFonts w:ascii="Arial" w:hAnsi="Arial" w:cs="Arial"/>
          <w:sz w:val="22"/>
          <w:szCs w:val="22"/>
        </w:rPr>
        <w:t>b) ...........................................................................................................................................................</w:t>
      </w:r>
    </w:p>
    <w:p w14:paraId="0D0F636C" w14:textId="77777777" w:rsidR="00E702C0" w:rsidRPr="00C11A46" w:rsidRDefault="00E702C0" w:rsidP="00E702C0">
      <w:pPr>
        <w:spacing w:line="100" w:lineRule="atLeast"/>
        <w:jc w:val="both"/>
        <w:rPr>
          <w:rFonts w:ascii="Arial" w:hAnsi="Arial" w:cs="Arial"/>
          <w:sz w:val="22"/>
          <w:szCs w:val="22"/>
        </w:rPr>
      </w:pPr>
      <w:r w:rsidRPr="00C11A46">
        <w:rPr>
          <w:rFonts w:ascii="Arial" w:hAnsi="Arial" w:cs="Arial"/>
          <w:b/>
          <w:sz w:val="22"/>
          <w:szCs w:val="22"/>
        </w:rPr>
        <w:t>3</w:t>
      </w:r>
      <w:r w:rsidRPr="00C11A46">
        <w:rPr>
          <w:rFonts w:ascii="Arial" w:hAnsi="Arial" w:cs="Arial"/>
          <w:sz w:val="22"/>
          <w:szCs w:val="22"/>
        </w:rPr>
        <w:t>. .........................................................................................................................................................................</w:t>
      </w:r>
    </w:p>
    <w:p w14:paraId="2265E793" w14:textId="77777777" w:rsidR="00E702C0" w:rsidRPr="009548E7" w:rsidRDefault="00E702C0" w:rsidP="00E702C0">
      <w:pPr>
        <w:spacing w:line="100" w:lineRule="atLeast"/>
        <w:jc w:val="center"/>
        <w:rPr>
          <w:rFonts w:ascii="Arial" w:hAnsi="Arial" w:cs="Arial"/>
          <w:i/>
          <w:sz w:val="20"/>
          <w:szCs w:val="20"/>
        </w:rPr>
      </w:pPr>
      <w:r w:rsidRPr="009548E7">
        <w:rPr>
          <w:rFonts w:ascii="Arial" w:hAnsi="Arial" w:cs="Arial"/>
          <w:i/>
          <w:sz w:val="20"/>
          <w:szCs w:val="20"/>
        </w:rPr>
        <w:t>[pełna nazwa wykonawcy / imię i nazwisko wspólnika]</w:t>
      </w:r>
    </w:p>
    <w:p w14:paraId="3A71B4DD" w14:textId="77777777" w:rsidR="00E702C0" w:rsidRPr="00C11A46" w:rsidRDefault="00E702C0" w:rsidP="00E702C0">
      <w:pPr>
        <w:pStyle w:val="pkt"/>
        <w:spacing w:line="100" w:lineRule="atLeast"/>
        <w:ind w:left="0" w:firstLine="0"/>
        <w:rPr>
          <w:rFonts w:ascii="Arial" w:hAnsi="Arial" w:cs="Arial"/>
          <w:sz w:val="24"/>
          <w:szCs w:val="24"/>
        </w:rPr>
      </w:pPr>
      <w:r w:rsidRPr="00C11A46">
        <w:rPr>
          <w:rFonts w:ascii="Arial" w:hAnsi="Arial" w:cs="Arial"/>
          <w:sz w:val="24"/>
          <w:szCs w:val="24"/>
        </w:rPr>
        <w:t>reprezentowany przez:</w:t>
      </w:r>
      <w:r w:rsidRPr="00C11A46">
        <w:rPr>
          <w:rFonts w:ascii="Arial" w:hAnsi="Arial" w:cs="Arial"/>
          <w:sz w:val="24"/>
          <w:szCs w:val="24"/>
        </w:rPr>
        <w:tab/>
      </w:r>
    </w:p>
    <w:p w14:paraId="3734608C" w14:textId="77777777" w:rsidR="00E702C0" w:rsidRPr="00C11A46" w:rsidRDefault="00E702C0" w:rsidP="00E702C0">
      <w:pPr>
        <w:pStyle w:val="pkt"/>
        <w:spacing w:line="100" w:lineRule="atLeast"/>
        <w:ind w:left="0" w:firstLine="0"/>
        <w:jc w:val="left"/>
        <w:rPr>
          <w:rFonts w:ascii="Arial" w:hAnsi="Arial" w:cs="Arial"/>
          <w:sz w:val="22"/>
          <w:szCs w:val="22"/>
        </w:rPr>
      </w:pPr>
      <w:r w:rsidRPr="00C11A46">
        <w:rPr>
          <w:rFonts w:ascii="Arial" w:hAnsi="Arial" w:cs="Arial"/>
          <w:sz w:val="22"/>
          <w:szCs w:val="22"/>
        </w:rPr>
        <w:t>a) ............................................................................................................................................................</w:t>
      </w:r>
    </w:p>
    <w:p w14:paraId="6F68A1AA" w14:textId="77777777" w:rsidR="00E702C0" w:rsidRPr="00C11A46" w:rsidRDefault="00E702C0" w:rsidP="00E702C0">
      <w:pPr>
        <w:pStyle w:val="pkt"/>
        <w:spacing w:line="100" w:lineRule="atLeast"/>
        <w:ind w:left="0" w:firstLine="0"/>
        <w:jc w:val="left"/>
        <w:rPr>
          <w:rFonts w:ascii="Arial" w:hAnsi="Arial" w:cs="Arial"/>
          <w:sz w:val="22"/>
          <w:szCs w:val="22"/>
        </w:rPr>
      </w:pPr>
      <w:r w:rsidRPr="00C11A46">
        <w:rPr>
          <w:rFonts w:ascii="Arial" w:hAnsi="Arial" w:cs="Arial"/>
          <w:sz w:val="22"/>
          <w:szCs w:val="22"/>
        </w:rPr>
        <w:t>b) ............................................................................................................................................................</w:t>
      </w:r>
    </w:p>
    <w:p w14:paraId="1C0EE98D" w14:textId="77777777" w:rsidR="00E702C0" w:rsidRPr="00DF094D" w:rsidRDefault="00E702C0" w:rsidP="00E702C0">
      <w:pPr>
        <w:pStyle w:val="pkt"/>
        <w:spacing w:line="100" w:lineRule="atLeast"/>
        <w:ind w:left="0" w:firstLine="0"/>
        <w:rPr>
          <w:rFonts w:ascii="Arial" w:hAnsi="Arial" w:cs="Arial"/>
          <w:sz w:val="22"/>
          <w:szCs w:val="22"/>
        </w:rPr>
      </w:pPr>
      <w:r w:rsidRPr="00DF094D">
        <w:rPr>
          <w:rFonts w:ascii="Arial" w:hAnsi="Arial" w:cs="Arial"/>
          <w:sz w:val="22"/>
          <w:szCs w:val="22"/>
        </w:rPr>
        <w:t>wyst</w:t>
      </w:r>
      <w:r w:rsidRPr="00DF094D">
        <w:rPr>
          <w:rFonts w:ascii="Arial" w:hAnsi="Arial" w:cs="Arial" w:hint="eastAsia"/>
          <w:sz w:val="22"/>
          <w:szCs w:val="22"/>
        </w:rPr>
        <w:t>ę</w:t>
      </w:r>
      <w:r w:rsidRPr="00DF094D">
        <w:rPr>
          <w:rFonts w:ascii="Arial" w:hAnsi="Arial" w:cs="Arial"/>
          <w:sz w:val="22"/>
          <w:szCs w:val="22"/>
        </w:rPr>
        <w:t>puj</w:t>
      </w:r>
      <w:r w:rsidRPr="00DF094D">
        <w:rPr>
          <w:rFonts w:ascii="Arial" w:hAnsi="Arial" w:cs="Arial" w:hint="eastAsia"/>
          <w:sz w:val="22"/>
          <w:szCs w:val="22"/>
        </w:rPr>
        <w:t>ą</w:t>
      </w:r>
      <w:r w:rsidRPr="00DF094D">
        <w:rPr>
          <w:rFonts w:ascii="Arial" w:hAnsi="Arial" w:cs="Arial"/>
          <w:sz w:val="22"/>
          <w:szCs w:val="22"/>
        </w:rPr>
        <w:t>cy wspólnie / wyst</w:t>
      </w:r>
      <w:r w:rsidRPr="00DF094D">
        <w:rPr>
          <w:rFonts w:ascii="Arial" w:hAnsi="Arial" w:cs="Arial" w:hint="eastAsia"/>
          <w:sz w:val="22"/>
          <w:szCs w:val="22"/>
        </w:rPr>
        <w:t>ę</w:t>
      </w:r>
      <w:r w:rsidRPr="00DF094D">
        <w:rPr>
          <w:rFonts w:ascii="Arial" w:hAnsi="Arial" w:cs="Arial"/>
          <w:sz w:val="22"/>
          <w:szCs w:val="22"/>
        </w:rPr>
        <w:t>puj</w:t>
      </w:r>
      <w:r w:rsidRPr="00DF094D">
        <w:rPr>
          <w:rFonts w:ascii="Arial" w:hAnsi="Arial" w:cs="Arial" w:hint="eastAsia"/>
          <w:sz w:val="22"/>
          <w:szCs w:val="22"/>
        </w:rPr>
        <w:t>ą</w:t>
      </w:r>
      <w:r w:rsidRPr="00DF094D">
        <w:rPr>
          <w:rFonts w:ascii="Arial" w:hAnsi="Arial" w:cs="Arial"/>
          <w:sz w:val="22"/>
          <w:szCs w:val="22"/>
        </w:rPr>
        <w:t>cy jako spó</w:t>
      </w:r>
      <w:r w:rsidRPr="00DF094D">
        <w:rPr>
          <w:rFonts w:ascii="Arial" w:hAnsi="Arial" w:cs="Arial" w:hint="eastAsia"/>
          <w:sz w:val="22"/>
          <w:szCs w:val="22"/>
        </w:rPr>
        <w:t>ł</w:t>
      </w:r>
      <w:r w:rsidRPr="00DF094D">
        <w:rPr>
          <w:rFonts w:ascii="Arial" w:hAnsi="Arial" w:cs="Arial"/>
          <w:sz w:val="22"/>
          <w:szCs w:val="22"/>
        </w:rPr>
        <w:t>ka cywilna,*</w:t>
      </w:r>
      <w:r w:rsidRPr="00DF094D">
        <w:rPr>
          <w:rFonts w:ascii="Arial" w:hAnsi="Arial" w:cs="Arial"/>
          <w:sz w:val="22"/>
          <w:szCs w:val="22"/>
          <w:vertAlign w:val="superscript"/>
        </w:rPr>
        <w:t>)</w:t>
      </w:r>
      <w:r w:rsidRPr="00DF094D">
        <w:rPr>
          <w:rFonts w:ascii="Arial" w:hAnsi="Arial" w:cs="Arial"/>
          <w:sz w:val="22"/>
          <w:szCs w:val="22"/>
        </w:rPr>
        <w:t xml:space="preserve"> sk</w:t>
      </w:r>
      <w:r w:rsidRPr="00DF094D">
        <w:rPr>
          <w:rFonts w:ascii="Arial" w:hAnsi="Arial" w:cs="Arial" w:hint="eastAsia"/>
          <w:sz w:val="22"/>
          <w:szCs w:val="22"/>
        </w:rPr>
        <w:t>ł</w:t>
      </w:r>
      <w:r w:rsidRPr="00DF094D">
        <w:rPr>
          <w:rFonts w:ascii="Arial" w:hAnsi="Arial" w:cs="Arial"/>
          <w:sz w:val="22"/>
          <w:szCs w:val="22"/>
        </w:rPr>
        <w:t>adamy ofert</w:t>
      </w:r>
      <w:r w:rsidRPr="00DF094D">
        <w:rPr>
          <w:rFonts w:ascii="Arial" w:hAnsi="Arial" w:cs="Arial" w:hint="eastAsia"/>
          <w:sz w:val="22"/>
          <w:szCs w:val="22"/>
        </w:rPr>
        <w:t>ę</w:t>
      </w:r>
      <w:r w:rsidRPr="00DF094D">
        <w:rPr>
          <w:rFonts w:ascii="Arial" w:hAnsi="Arial" w:cs="Arial"/>
          <w:sz w:val="22"/>
          <w:szCs w:val="22"/>
        </w:rPr>
        <w:t xml:space="preserve"> wspóln</w:t>
      </w:r>
      <w:r w:rsidRPr="00DF094D">
        <w:rPr>
          <w:rFonts w:ascii="Arial" w:hAnsi="Arial" w:cs="Arial" w:hint="eastAsia"/>
          <w:sz w:val="22"/>
          <w:szCs w:val="22"/>
        </w:rPr>
        <w:t>ą</w:t>
      </w:r>
      <w:r w:rsidRPr="00DF094D">
        <w:rPr>
          <w:rFonts w:ascii="Arial" w:hAnsi="Arial" w:cs="Arial"/>
          <w:sz w:val="22"/>
          <w:szCs w:val="22"/>
        </w:rPr>
        <w:t xml:space="preserve"> </w:t>
      </w:r>
      <w:r w:rsidRPr="00DF094D">
        <w:rPr>
          <w:rFonts w:ascii="Arial" w:hAnsi="Arial" w:cs="Arial"/>
          <w:sz w:val="22"/>
          <w:szCs w:val="22"/>
        </w:rPr>
        <w:br/>
        <w:t>w post</w:t>
      </w:r>
      <w:r w:rsidRPr="00DF094D">
        <w:rPr>
          <w:rFonts w:ascii="Arial" w:hAnsi="Arial" w:cs="Arial" w:hint="eastAsia"/>
          <w:sz w:val="22"/>
          <w:szCs w:val="22"/>
        </w:rPr>
        <w:t>ę</w:t>
      </w:r>
      <w:r w:rsidRPr="00DF094D">
        <w:rPr>
          <w:rFonts w:ascii="Arial" w:hAnsi="Arial" w:cs="Arial"/>
          <w:sz w:val="22"/>
          <w:szCs w:val="22"/>
        </w:rPr>
        <w:t>powaniu o udzielenie zamówienia publicznego na:</w:t>
      </w:r>
    </w:p>
    <w:p w14:paraId="0477CD6C" w14:textId="399FDCFF" w:rsidR="00747B55" w:rsidRDefault="00747B55" w:rsidP="00747B55">
      <w:pPr>
        <w:jc w:val="center"/>
        <w:rPr>
          <w:b/>
        </w:rPr>
      </w:pPr>
    </w:p>
    <w:p w14:paraId="03228431" w14:textId="629D914D" w:rsidR="00E702C0" w:rsidRPr="009815A9" w:rsidRDefault="00DB260C" w:rsidP="00C11A46">
      <w:pPr>
        <w:jc w:val="both"/>
        <w:rPr>
          <w:b/>
          <w:lang w:eastAsia="pl-PL"/>
        </w:rPr>
      </w:pPr>
      <w:r w:rsidRPr="009337AA">
        <w:rPr>
          <w:rFonts w:ascii="Arial" w:hAnsi="Arial" w:cs="Arial"/>
          <w:b/>
          <w:bCs/>
          <w:sz w:val="22"/>
          <w:szCs w:val="22"/>
        </w:rPr>
        <w:t>Przedłużenie licencji SAS wraz ze standardowym wsparciem technicznym producenta oraz wsparciem Wykonawcy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9CE2A1C" w14:textId="77777777" w:rsidR="00E702C0" w:rsidRPr="00C11A46" w:rsidRDefault="00E702C0" w:rsidP="00E702C0">
      <w:pPr>
        <w:pStyle w:val="pkt"/>
        <w:spacing w:after="120" w:line="100" w:lineRule="atLeast"/>
        <w:ind w:left="556" w:hanging="556"/>
        <w:rPr>
          <w:rFonts w:ascii="Arial" w:hAnsi="Arial" w:cs="Arial"/>
          <w:b/>
          <w:sz w:val="22"/>
          <w:szCs w:val="22"/>
        </w:rPr>
      </w:pPr>
      <w:r w:rsidRPr="00C11A46">
        <w:rPr>
          <w:rFonts w:ascii="Arial" w:hAnsi="Arial" w:cs="Arial"/>
          <w:b/>
          <w:sz w:val="22"/>
          <w:szCs w:val="22"/>
        </w:rPr>
        <w:t>II.</w:t>
      </w:r>
      <w:r w:rsidRPr="00E404E7">
        <w:rPr>
          <w:rFonts w:ascii="Times New Roman" w:hAnsi="Times New Roman"/>
          <w:b/>
          <w:sz w:val="24"/>
          <w:szCs w:val="24"/>
        </w:rPr>
        <w:tab/>
      </w:r>
      <w:r w:rsidRPr="00C11A46">
        <w:rPr>
          <w:rFonts w:ascii="Arial" w:hAnsi="Arial" w:cs="Arial"/>
          <w:b/>
          <w:sz w:val="22"/>
          <w:szCs w:val="22"/>
        </w:rPr>
        <w:t>O</w:t>
      </w:r>
      <w:r w:rsidRPr="00C11A46">
        <w:rPr>
          <w:rFonts w:ascii="Arial" w:hAnsi="Arial" w:cs="Arial" w:hint="eastAsia"/>
          <w:b/>
          <w:sz w:val="22"/>
          <w:szCs w:val="22"/>
        </w:rPr>
        <w:t>ś</w:t>
      </w:r>
      <w:r w:rsidRPr="00C11A46">
        <w:rPr>
          <w:rFonts w:ascii="Arial" w:hAnsi="Arial" w:cs="Arial"/>
          <w:b/>
          <w:sz w:val="22"/>
          <w:szCs w:val="22"/>
        </w:rPr>
        <w:t xml:space="preserve">wiadczam/y, </w:t>
      </w:r>
      <w:r w:rsidRPr="00C11A46">
        <w:rPr>
          <w:rFonts w:ascii="Arial" w:hAnsi="Arial" w:cs="Arial" w:hint="eastAsia"/>
          <w:b/>
          <w:sz w:val="22"/>
          <w:szCs w:val="22"/>
        </w:rPr>
        <w:t>ż</w:t>
      </w:r>
      <w:r w:rsidRPr="00C11A46">
        <w:rPr>
          <w:rFonts w:ascii="Arial" w:hAnsi="Arial" w:cs="Arial"/>
          <w:b/>
          <w:sz w:val="22"/>
          <w:szCs w:val="22"/>
        </w:rPr>
        <w:t xml:space="preserve">e na </w:t>
      </w:r>
      <w:r w:rsidRPr="00C11A46">
        <w:rPr>
          <w:rFonts w:ascii="Arial" w:hAnsi="Arial" w:cs="Arial"/>
          <w:b/>
          <w:sz w:val="22"/>
          <w:szCs w:val="22"/>
          <w:u w:val="single"/>
        </w:rPr>
        <w:t>Pe</w:t>
      </w:r>
      <w:r w:rsidRPr="00C11A46">
        <w:rPr>
          <w:rFonts w:ascii="Arial" w:hAnsi="Arial" w:cs="Arial" w:hint="eastAsia"/>
          <w:b/>
          <w:sz w:val="22"/>
          <w:szCs w:val="22"/>
          <w:u w:val="single"/>
        </w:rPr>
        <w:t>ł</w:t>
      </w:r>
      <w:r w:rsidRPr="00C11A46">
        <w:rPr>
          <w:rFonts w:ascii="Arial" w:hAnsi="Arial" w:cs="Arial"/>
          <w:b/>
          <w:sz w:val="22"/>
          <w:szCs w:val="22"/>
          <w:u w:val="single"/>
        </w:rPr>
        <w:t>nomocnika</w:t>
      </w:r>
      <w:r w:rsidRPr="00C11A46">
        <w:rPr>
          <w:rFonts w:ascii="Arial" w:hAnsi="Arial" w:cs="Arial"/>
          <w:b/>
          <w:sz w:val="22"/>
          <w:szCs w:val="22"/>
        </w:rPr>
        <w:t xml:space="preserve"> reprezentuj</w:t>
      </w:r>
      <w:r w:rsidRPr="00C11A46">
        <w:rPr>
          <w:rFonts w:ascii="Arial" w:hAnsi="Arial" w:cs="Arial" w:hint="eastAsia"/>
          <w:b/>
          <w:sz w:val="22"/>
          <w:szCs w:val="22"/>
        </w:rPr>
        <w:t>ą</w:t>
      </w:r>
      <w:r w:rsidRPr="00C11A46">
        <w:rPr>
          <w:rFonts w:ascii="Arial" w:hAnsi="Arial" w:cs="Arial"/>
          <w:b/>
          <w:sz w:val="22"/>
          <w:szCs w:val="22"/>
        </w:rPr>
        <w:t>cego wykonawców wyst</w:t>
      </w:r>
      <w:r w:rsidRPr="00C11A46">
        <w:rPr>
          <w:rFonts w:ascii="Arial" w:hAnsi="Arial" w:cs="Arial" w:hint="eastAsia"/>
          <w:b/>
          <w:sz w:val="22"/>
          <w:szCs w:val="22"/>
        </w:rPr>
        <w:t>ę</w:t>
      </w:r>
      <w:r w:rsidRPr="00C11A46">
        <w:rPr>
          <w:rFonts w:ascii="Arial" w:hAnsi="Arial" w:cs="Arial"/>
          <w:b/>
          <w:sz w:val="22"/>
          <w:szCs w:val="22"/>
        </w:rPr>
        <w:t>puj</w:t>
      </w:r>
      <w:r w:rsidRPr="00C11A46">
        <w:rPr>
          <w:rFonts w:ascii="Arial" w:hAnsi="Arial" w:cs="Arial" w:hint="eastAsia"/>
          <w:b/>
          <w:sz w:val="22"/>
          <w:szCs w:val="22"/>
        </w:rPr>
        <w:t>ą</w:t>
      </w:r>
      <w:r w:rsidRPr="00C11A46">
        <w:rPr>
          <w:rFonts w:ascii="Arial" w:hAnsi="Arial" w:cs="Arial"/>
          <w:b/>
          <w:sz w:val="22"/>
          <w:szCs w:val="22"/>
        </w:rPr>
        <w:t>cych wspólnie / wspólników,*</w:t>
      </w:r>
      <w:r w:rsidRPr="00C11A46">
        <w:rPr>
          <w:rFonts w:ascii="Arial" w:hAnsi="Arial" w:cs="Arial"/>
          <w:b/>
          <w:sz w:val="22"/>
          <w:szCs w:val="22"/>
          <w:vertAlign w:val="superscript"/>
        </w:rPr>
        <w:t xml:space="preserve">) </w:t>
      </w:r>
      <w:r w:rsidRPr="00C11A46">
        <w:rPr>
          <w:rFonts w:ascii="Arial" w:hAnsi="Arial" w:cs="Arial"/>
          <w:b/>
          <w:sz w:val="22"/>
          <w:szCs w:val="22"/>
        </w:rPr>
        <w:t>w w/w post</w:t>
      </w:r>
      <w:r w:rsidRPr="00C11A46">
        <w:rPr>
          <w:rFonts w:ascii="Arial" w:hAnsi="Arial" w:cs="Arial" w:hint="eastAsia"/>
          <w:b/>
          <w:sz w:val="22"/>
          <w:szCs w:val="22"/>
        </w:rPr>
        <w:t>ę</w:t>
      </w:r>
      <w:r w:rsidRPr="00C11A46">
        <w:rPr>
          <w:rFonts w:ascii="Arial" w:hAnsi="Arial" w:cs="Arial"/>
          <w:b/>
          <w:sz w:val="22"/>
          <w:szCs w:val="22"/>
        </w:rPr>
        <w:t>powaniu o udzielenie zamówienia publicznego*</w:t>
      </w:r>
      <w:r w:rsidRPr="00C11A46">
        <w:rPr>
          <w:rFonts w:ascii="Arial" w:hAnsi="Arial" w:cs="Arial"/>
          <w:b/>
          <w:sz w:val="22"/>
          <w:szCs w:val="22"/>
          <w:vertAlign w:val="superscript"/>
        </w:rPr>
        <w:t>)</w:t>
      </w:r>
      <w:r w:rsidRPr="00C11A46">
        <w:rPr>
          <w:rFonts w:ascii="Arial" w:hAnsi="Arial" w:cs="Arial"/>
          <w:b/>
          <w:sz w:val="22"/>
          <w:szCs w:val="22"/>
        </w:rPr>
        <w:t xml:space="preserve"> /o udzielenie zamówienia publicznego i zawarcia przysz</w:t>
      </w:r>
      <w:r w:rsidRPr="00C11A46">
        <w:rPr>
          <w:rFonts w:ascii="Arial" w:hAnsi="Arial" w:cs="Arial" w:hint="eastAsia"/>
          <w:b/>
          <w:sz w:val="22"/>
          <w:szCs w:val="22"/>
        </w:rPr>
        <w:t>ł</w:t>
      </w:r>
      <w:r w:rsidRPr="00C11A46">
        <w:rPr>
          <w:rFonts w:ascii="Arial" w:hAnsi="Arial" w:cs="Arial"/>
          <w:b/>
          <w:sz w:val="22"/>
          <w:szCs w:val="22"/>
        </w:rPr>
        <w:t>ej umowy*</w:t>
      </w:r>
      <w:r w:rsidRPr="00C11A46">
        <w:rPr>
          <w:rFonts w:ascii="Arial" w:hAnsi="Arial" w:cs="Arial"/>
          <w:b/>
          <w:sz w:val="22"/>
          <w:szCs w:val="22"/>
          <w:vertAlign w:val="superscript"/>
        </w:rPr>
        <w:t>)</w:t>
      </w:r>
      <w:r w:rsidRPr="00C11A46">
        <w:rPr>
          <w:rFonts w:ascii="Arial" w:hAnsi="Arial" w:cs="Arial"/>
          <w:b/>
          <w:sz w:val="22"/>
          <w:szCs w:val="22"/>
        </w:rPr>
        <w:t xml:space="preserve"> zosta</w:t>
      </w:r>
      <w:r w:rsidRPr="00C11A46">
        <w:rPr>
          <w:rFonts w:ascii="Arial" w:hAnsi="Arial" w:cs="Arial" w:hint="eastAsia"/>
          <w:b/>
          <w:sz w:val="22"/>
          <w:szCs w:val="22"/>
        </w:rPr>
        <w:t>ł</w:t>
      </w:r>
      <w:r w:rsidRPr="00C11A46">
        <w:rPr>
          <w:rFonts w:ascii="Arial" w:hAnsi="Arial" w:cs="Arial"/>
          <w:b/>
          <w:sz w:val="22"/>
          <w:szCs w:val="22"/>
        </w:rPr>
        <w:t xml:space="preserve"> wyznaczony:</w:t>
      </w:r>
    </w:p>
    <w:p w14:paraId="5532677C" w14:textId="77777777" w:rsidR="00E702C0" w:rsidRPr="00C11A46" w:rsidRDefault="00E702C0" w:rsidP="00E702C0">
      <w:pPr>
        <w:pStyle w:val="pkt"/>
        <w:spacing w:before="0" w:after="120" w:line="100" w:lineRule="atLeast"/>
        <w:rPr>
          <w:rFonts w:ascii="Arial" w:hAnsi="Arial" w:cs="Arial"/>
          <w:sz w:val="22"/>
          <w:szCs w:val="22"/>
        </w:rPr>
      </w:pPr>
      <w:r w:rsidRPr="00C11A46">
        <w:rPr>
          <w:rFonts w:ascii="Arial" w:hAnsi="Arial" w:cs="Arial"/>
          <w:sz w:val="22"/>
          <w:szCs w:val="22"/>
        </w:rPr>
        <w:t>1.</w:t>
      </w:r>
      <w:r w:rsidRPr="00C11A46">
        <w:rPr>
          <w:rFonts w:ascii="Arial" w:hAnsi="Arial" w:cs="Arial"/>
          <w:sz w:val="22"/>
          <w:szCs w:val="22"/>
        </w:rPr>
        <w:tab/>
        <w:t>Pe</w:t>
      </w:r>
      <w:r w:rsidRPr="00C11A46">
        <w:rPr>
          <w:rFonts w:ascii="Arial" w:hAnsi="Arial" w:cs="Arial" w:hint="eastAsia"/>
          <w:sz w:val="22"/>
          <w:szCs w:val="22"/>
        </w:rPr>
        <w:t>ł</w:t>
      </w:r>
      <w:r w:rsidRPr="00C11A46">
        <w:rPr>
          <w:rFonts w:ascii="Arial" w:hAnsi="Arial" w:cs="Arial"/>
          <w:sz w:val="22"/>
          <w:szCs w:val="22"/>
        </w:rPr>
        <w:t>nomocnik ......................................................................................................................................</w:t>
      </w:r>
    </w:p>
    <w:p w14:paraId="09B8EECB" w14:textId="77777777" w:rsidR="00E702C0" w:rsidRPr="00C11A46" w:rsidRDefault="00E702C0" w:rsidP="00E702C0">
      <w:pPr>
        <w:pStyle w:val="pkt"/>
        <w:spacing w:before="0" w:after="0" w:line="100" w:lineRule="atLeast"/>
        <w:jc w:val="center"/>
        <w:rPr>
          <w:rFonts w:ascii="Arial" w:hAnsi="Arial" w:cs="Arial"/>
          <w:i/>
          <w:sz w:val="20"/>
        </w:rPr>
      </w:pPr>
      <w:r w:rsidRPr="00C11A46">
        <w:rPr>
          <w:rFonts w:ascii="Arial" w:hAnsi="Arial" w:cs="Arial"/>
          <w:i/>
          <w:sz w:val="20"/>
        </w:rPr>
        <w:t>[pe</w:t>
      </w:r>
      <w:r w:rsidRPr="00C11A46">
        <w:rPr>
          <w:rFonts w:ascii="Arial" w:hAnsi="Arial" w:cs="Arial" w:hint="eastAsia"/>
          <w:i/>
          <w:sz w:val="20"/>
        </w:rPr>
        <w:t>ł</w:t>
      </w:r>
      <w:r w:rsidRPr="00C11A46">
        <w:rPr>
          <w:rFonts w:ascii="Arial" w:hAnsi="Arial" w:cs="Arial"/>
          <w:i/>
          <w:sz w:val="20"/>
        </w:rPr>
        <w:t>na nazwa Pe</w:t>
      </w:r>
      <w:r w:rsidRPr="00C11A46">
        <w:rPr>
          <w:rFonts w:ascii="Arial" w:hAnsi="Arial" w:cs="Arial" w:hint="eastAsia"/>
          <w:i/>
          <w:sz w:val="20"/>
        </w:rPr>
        <w:t>ł</w:t>
      </w:r>
      <w:r w:rsidRPr="00C11A46">
        <w:rPr>
          <w:rFonts w:ascii="Arial" w:hAnsi="Arial" w:cs="Arial"/>
          <w:i/>
          <w:sz w:val="20"/>
        </w:rPr>
        <w:t>nomocnika]</w:t>
      </w:r>
    </w:p>
    <w:p w14:paraId="16ADA70F" w14:textId="77777777" w:rsidR="00E702C0" w:rsidRPr="00C11A46" w:rsidRDefault="00E702C0" w:rsidP="00E702C0">
      <w:pPr>
        <w:pStyle w:val="pkt"/>
        <w:spacing w:line="100" w:lineRule="atLeast"/>
        <w:ind w:hanging="284"/>
        <w:rPr>
          <w:rFonts w:ascii="Arial" w:hAnsi="Arial" w:cs="Arial"/>
          <w:sz w:val="22"/>
          <w:szCs w:val="22"/>
        </w:rPr>
      </w:pPr>
      <w:r w:rsidRPr="00C11A46">
        <w:rPr>
          <w:rFonts w:ascii="Arial" w:hAnsi="Arial" w:cs="Arial"/>
          <w:sz w:val="22"/>
          <w:szCs w:val="22"/>
        </w:rPr>
        <w:t>2</w:t>
      </w:r>
      <w:r w:rsidRPr="00E404E7">
        <w:rPr>
          <w:rFonts w:ascii="Times New Roman" w:hAnsi="Times New Roman"/>
          <w:sz w:val="24"/>
          <w:szCs w:val="24"/>
        </w:rPr>
        <w:t>.</w:t>
      </w:r>
      <w:r w:rsidRPr="00E404E7">
        <w:rPr>
          <w:rFonts w:ascii="Times New Roman" w:hAnsi="Times New Roman"/>
          <w:sz w:val="24"/>
          <w:szCs w:val="24"/>
        </w:rPr>
        <w:tab/>
      </w:r>
      <w:r w:rsidRPr="00C11A46">
        <w:rPr>
          <w:rFonts w:ascii="Arial" w:hAnsi="Arial" w:cs="Arial"/>
          <w:sz w:val="22"/>
          <w:szCs w:val="22"/>
        </w:rPr>
        <w:t>Wszyscy wykonawcy/wspólnicy</w:t>
      </w:r>
      <w:r w:rsidRPr="00C11A46">
        <w:rPr>
          <w:rFonts w:ascii="Arial" w:hAnsi="Arial" w:cs="Arial"/>
          <w:b/>
          <w:sz w:val="22"/>
          <w:szCs w:val="22"/>
        </w:rPr>
        <w:t>*</w:t>
      </w:r>
      <w:r w:rsidRPr="00C11A46">
        <w:rPr>
          <w:rFonts w:ascii="Arial" w:hAnsi="Arial" w:cs="Arial"/>
          <w:b/>
          <w:sz w:val="22"/>
          <w:szCs w:val="22"/>
          <w:vertAlign w:val="superscript"/>
        </w:rPr>
        <w:t>)</w:t>
      </w:r>
      <w:r w:rsidRPr="00C11A46">
        <w:rPr>
          <w:rFonts w:ascii="Arial" w:hAnsi="Arial" w:cs="Arial"/>
          <w:sz w:val="22"/>
          <w:szCs w:val="22"/>
        </w:rPr>
        <w:t xml:space="preserve"> okre</w:t>
      </w:r>
      <w:r w:rsidRPr="00C11A46">
        <w:rPr>
          <w:rFonts w:ascii="Arial" w:hAnsi="Arial" w:cs="Arial" w:hint="eastAsia"/>
          <w:sz w:val="22"/>
          <w:szCs w:val="22"/>
        </w:rPr>
        <w:t>ś</w:t>
      </w:r>
      <w:r w:rsidRPr="00C11A46">
        <w:rPr>
          <w:rFonts w:ascii="Arial" w:hAnsi="Arial" w:cs="Arial"/>
          <w:sz w:val="22"/>
          <w:szCs w:val="22"/>
        </w:rPr>
        <w:t xml:space="preserve">leni w punkcie </w:t>
      </w:r>
      <w:r w:rsidRPr="00C11A46">
        <w:rPr>
          <w:rFonts w:ascii="Arial" w:hAnsi="Arial" w:cs="Arial"/>
          <w:b/>
          <w:sz w:val="22"/>
          <w:szCs w:val="22"/>
        </w:rPr>
        <w:t>I</w:t>
      </w:r>
      <w:r w:rsidRPr="00C11A46">
        <w:rPr>
          <w:rFonts w:ascii="Arial" w:hAnsi="Arial" w:cs="Arial"/>
          <w:sz w:val="22"/>
          <w:szCs w:val="22"/>
        </w:rPr>
        <w:t xml:space="preserve"> ponosz</w:t>
      </w:r>
      <w:r w:rsidRPr="00C11A46">
        <w:rPr>
          <w:rFonts w:ascii="Arial" w:hAnsi="Arial" w:cs="Arial" w:hint="eastAsia"/>
          <w:sz w:val="22"/>
          <w:szCs w:val="22"/>
        </w:rPr>
        <w:t>ą</w:t>
      </w:r>
      <w:r w:rsidRPr="00C11A46">
        <w:rPr>
          <w:rFonts w:ascii="Arial" w:hAnsi="Arial" w:cs="Arial"/>
          <w:sz w:val="22"/>
          <w:szCs w:val="22"/>
        </w:rPr>
        <w:t xml:space="preserve"> solidarn</w:t>
      </w:r>
      <w:r w:rsidRPr="00C11A46">
        <w:rPr>
          <w:rFonts w:ascii="Arial" w:hAnsi="Arial" w:cs="Arial" w:hint="eastAsia"/>
          <w:sz w:val="22"/>
          <w:szCs w:val="22"/>
        </w:rPr>
        <w:t>ą</w:t>
      </w:r>
      <w:r w:rsidRPr="00C11A46">
        <w:rPr>
          <w:rFonts w:ascii="Arial" w:hAnsi="Arial" w:cs="Arial"/>
          <w:sz w:val="22"/>
          <w:szCs w:val="22"/>
        </w:rPr>
        <w:t xml:space="preserve"> odpowiedzialno</w:t>
      </w:r>
      <w:r w:rsidRPr="00C11A46">
        <w:rPr>
          <w:rFonts w:ascii="Arial" w:hAnsi="Arial" w:cs="Arial" w:hint="eastAsia"/>
          <w:sz w:val="22"/>
          <w:szCs w:val="22"/>
        </w:rPr>
        <w:t>ść</w:t>
      </w:r>
      <w:r w:rsidRPr="00C11A46">
        <w:rPr>
          <w:rFonts w:ascii="Arial" w:hAnsi="Arial" w:cs="Arial"/>
          <w:sz w:val="22"/>
          <w:szCs w:val="22"/>
        </w:rPr>
        <w:t xml:space="preserve"> za niewykonanie lub nienale</w:t>
      </w:r>
      <w:r w:rsidRPr="00C11A46">
        <w:rPr>
          <w:rFonts w:ascii="Arial" w:hAnsi="Arial" w:cs="Arial" w:hint="eastAsia"/>
          <w:sz w:val="22"/>
          <w:szCs w:val="22"/>
        </w:rPr>
        <w:t>ż</w:t>
      </w:r>
      <w:r w:rsidRPr="00C11A46">
        <w:rPr>
          <w:rFonts w:ascii="Arial" w:hAnsi="Arial" w:cs="Arial"/>
          <w:sz w:val="22"/>
          <w:szCs w:val="22"/>
        </w:rPr>
        <w:t>yte wykonanie przedmiotu zamówienia.</w:t>
      </w:r>
    </w:p>
    <w:p w14:paraId="1EEE9E9A" w14:textId="77777777" w:rsidR="00E702C0" w:rsidRPr="00C11A46" w:rsidRDefault="00E702C0" w:rsidP="00E702C0">
      <w:pPr>
        <w:pStyle w:val="pkt"/>
        <w:spacing w:line="100" w:lineRule="atLeast"/>
        <w:rPr>
          <w:rFonts w:ascii="Arial" w:hAnsi="Arial" w:cs="Arial"/>
          <w:sz w:val="22"/>
          <w:szCs w:val="22"/>
        </w:rPr>
      </w:pPr>
      <w:r w:rsidRPr="00C11A46">
        <w:rPr>
          <w:rFonts w:ascii="Arial" w:hAnsi="Arial" w:cs="Arial"/>
          <w:sz w:val="22"/>
          <w:szCs w:val="22"/>
        </w:rPr>
        <w:t>3.</w:t>
      </w:r>
      <w:r w:rsidRPr="00C11A46">
        <w:rPr>
          <w:rFonts w:ascii="Arial" w:hAnsi="Arial" w:cs="Arial"/>
          <w:sz w:val="22"/>
          <w:szCs w:val="22"/>
        </w:rPr>
        <w:tab/>
        <w:t>Pe</w:t>
      </w:r>
      <w:r w:rsidRPr="00C11A46">
        <w:rPr>
          <w:rFonts w:ascii="Arial" w:hAnsi="Arial" w:cs="Arial" w:hint="eastAsia"/>
          <w:sz w:val="22"/>
          <w:szCs w:val="22"/>
        </w:rPr>
        <w:t>ł</w:t>
      </w:r>
      <w:r w:rsidRPr="00C11A46">
        <w:rPr>
          <w:rFonts w:ascii="Arial" w:hAnsi="Arial" w:cs="Arial"/>
          <w:sz w:val="22"/>
          <w:szCs w:val="22"/>
        </w:rPr>
        <w:t>nomocnik okre</w:t>
      </w:r>
      <w:r w:rsidRPr="00C11A46">
        <w:rPr>
          <w:rFonts w:ascii="Arial" w:hAnsi="Arial" w:cs="Arial" w:hint="eastAsia"/>
          <w:sz w:val="22"/>
          <w:szCs w:val="22"/>
        </w:rPr>
        <w:t>ś</w:t>
      </w:r>
      <w:r w:rsidRPr="00C11A46">
        <w:rPr>
          <w:rFonts w:ascii="Arial" w:hAnsi="Arial" w:cs="Arial"/>
          <w:sz w:val="22"/>
          <w:szCs w:val="22"/>
        </w:rPr>
        <w:t xml:space="preserve">lony w punkcie </w:t>
      </w:r>
      <w:r w:rsidRPr="00C11A46">
        <w:rPr>
          <w:rFonts w:ascii="Arial" w:hAnsi="Arial" w:cs="Arial"/>
          <w:b/>
          <w:sz w:val="22"/>
          <w:szCs w:val="22"/>
        </w:rPr>
        <w:t>II.1</w:t>
      </w:r>
      <w:r w:rsidRPr="00C11A46">
        <w:rPr>
          <w:rFonts w:ascii="Arial" w:hAnsi="Arial" w:cs="Arial"/>
          <w:sz w:val="22"/>
          <w:szCs w:val="22"/>
        </w:rPr>
        <w:t xml:space="preserve"> jako nasz przedstawiciel jest upowa</w:t>
      </w:r>
      <w:r w:rsidRPr="00C11A46">
        <w:rPr>
          <w:rFonts w:ascii="Arial" w:hAnsi="Arial" w:cs="Arial" w:hint="eastAsia"/>
          <w:sz w:val="22"/>
          <w:szCs w:val="22"/>
        </w:rPr>
        <w:t>ż</w:t>
      </w:r>
      <w:r w:rsidRPr="00C11A46">
        <w:rPr>
          <w:rFonts w:ascii="Arial" w:hAnsi="Arial" w:cs="Arial"/>
          <w:sz w:val="22"/>
          <w:szCs w:val="22"/>
        </w:rPr>
        <w:t>niony do reprezentowania wszystkich wykonawców wyst</w:t>
      </w:r>
      <w:r w:rsidRPr="00C11A46">
        <w:rPr>
          <w:rFonts w:ascii="Arial" w:hAnsi="Arial" w:cs="Arial" w:hint="eastAsia"/>
          <w:sz w:val="22"/>
          <w:szCs w:val="22"/>
        </w:rPr>
        <w:t>ę</w:t>
      </w:r>
      <w:r w:rsidRPr="00C11A46">
        <w:rPr>
          <w:rFonts w:ascii="Arial" w:hAnsi="Arial" w:cs="Arial"/>
          <w:sz w:val="22"/>
          <w:szCs w:val="22"/>
        </w:rPr>
        <w:t>puj</w:t>
      </w:r>
      <w:r w:rsidRPr="00C11A46">
        <w:rPr>
          <w:rFonts w:ascii="Arial" w:hAnsi="Arial" w:cs="Arial" w:hint="eastAsia"/>
          <w:sz w:val="22"/>
          <w:szCs w:val="22"/>
        </w:rPr>
        <w:t>ą</w:t>
      </w:r>
      <w:r w:rsidRPr="00C11A46">
        <w:rPr>
          <w:rFonts w:ascii="Arial" w:hAnsi="Arial" w:cs="Arial"/>
          <w:sz w:val="22"/>
          <w:szCs w:val="22"/>
        </w:rPr>
        <w:t>cych wspólnie w post</w:t>
      </w:r>
      <w:r w:rsidRPr="00C11A46">
        <w:rPr>
          <w:rFonts w:ascii="Arial" w:hAnsi="Arial" w:cs="Arial" w:hint="eastAsia"/>
          <w:sz w:val="22"/>
          <w:szCs w:val="22"/>
        </w:rPr>
        <w:t>ę</w:t>
      </w:r>
      <w:r w:rsidRPr="00C11A46">
        <w:rPr>
          <w:rFonts w:ascii="Arial" w:hAnsi="Arial" w:cs="Arial"/>
          <w:sz w:val="22"/>
          <w:szCs w:val="22"/>
        </w:rPr>
        <w:t>powaniu o udzielenie zamówienia</w:t>
      </w:r>
      <w:r w:rsidRPr="00C11A46">
        <w:rPr>
          <w:rFonts w:ascii="Arial" w:hAnsi="Arial" w:cs="Arial"/>
          <w:b/>
          <w:sz w:val="22"/>
          <w:szCs w:val="22"/>
        </w:rPr>
        <w:t>*</w:t>
      </w:r>
      <w:r w:rsidRPr="00C11A46">
        <w:rPr>
          <w:rFonts w:ascii="Arial" w:hAnsi="Arial" w:cs="Arial"/>
          <w:b/>
          <w:sz w:val="22"/>
          <w:szCs w:val="22"/>
          <w:vertAlign w:val="superscript"/>
        </w:rPr>
        <w:t>)</w:t>
      </w:r>
      <w:r w:rsidRPr="00C11A46">
        <w:rPr>
          <w:rFonts w:ascii="Arial" w:hAnsi="Arial" w:cs="Arial"/>
          <w:sz w:val="22"/>
          <w:szCs w:val="22"/>
        </w:rPr>
        <w:t>/ do reprezentowania w post</w:t>
      </w:r>
      <w:r w:rsidRPr="00C11A46">
        <w:rPr>
          <w:rFonts w:ascii="Arial" w:hAnsi="Arial" w:cs="Arial" w:hint="eastAsia"/>
          <w:sz w:val="22"/>
          <w:szCs w:val="22"/>
        </w:rPr>
        <w:t>ę</w:t>
      </w:r>
      <w:r w:rsidRPr="00C11A46">
        <w:rPr>
          <w:rFonts w:ascii="Arial" w:hAnsi="Arial" w:cs="Arial"/>
          <w:sz w:val="22"/>
          <w:szCs w:val="22"/>
        </w:rPr>
        <w:t xml:space="preserve">powaniu i zawarcia umowy </w:t>
      </w:r>
      <w:r w:rsidRPr="00C11A46">
        <w:rPr>
          <w:rFonts w:ascii="Arial" w:hAnsi="Arial" w:cs="Arial"/>
          <w:sz w:val="22"/>
          <w:szCs w:val="22"/>
        </w:rPr>
        <w:br/>
        <w:t>na wykonanie przedmiotu zamówienia oraz zaci</w:t>
      </w:r>
      <w:r w:rsidRPr="00C11A46">
        <w:rPr>
          <w:rFonts w:ascii="Arial" w:hAnsi="Arial" w:cs="Arial" w:hint="eastAsia"/>
          <w:sz w:val="22"/>
          <w:szCs w:val="22"/>
        </w:rPr>
        <w:t>ą</w:t>
      </w:r>
      <w:r w:rsidRPr="00C11A46">
        <w:rPr>
          <w:rFonts w:ascii="Arial" w:hAnsi="Arial" w:cs="Arial"/>
          <w:sz w:val="22"/>
          <w:szCs w:val="22"/>
        </w:rPr>
        <w:t>gania zobowi</w:t>
      </w:r>
      <w:r w:rsidRPr="00C11A46">
        <w:rPr>
          <w:rFonts w:ascii="Arial" w:hAnsi="Arial" w:cs="Arial" w:hint="eastAsia"/>
          <w:sz w:val="22"/>
          <w:szCs w:val="22"/>
        </w:rPr>
        <w:t>ą</w:t>
      </w:r>
      <w:r w:rsidRPr="00C11A46">
        <w:rPr>
          <w:rFonts w:ascii="Arial" w:hAnsi="Arial" w:cs="Arial"/>
          <w:sz w:val="22"/>
          <w:szCs w:val="22"/>
        </w:rPr>
        <w:t>za</w:t>
      </w:r>
      <w:r w:rsidRPr="00C11A46">
        <w:rPr>
          <w:rFonts w:ascii="Arial" w:hAnsi="Arial" w:cs="Arial" w:hint="eastAsia"/>
          <w:sz w:val="22"/>
          <w:szCs w:val="22"/>
        </w:rPr>
        <w:t>ń</w:t>
      </w:r>
      <w:r w:rsidRPr="00C11A46">
        <w:rPr>
          <w:rFonts w:ascii="Arial" w:hAnsi="Arial" w:cs="Arial"/>
          <w:sz w:val="22"/>
          <w:szCs w:val="22"/>
        </w:rPr>
        <w:t xml:space="preserve"> w ich imieniu</w:t>
      </w:r>
      <w:r w:rsidRPr="00C11A46">
        <w:rPr>
          <w:rFonts w:ascii="Arial" w:hAnsi="Arial" w:cs="Arial"/>
          <w:b/>
          <w:sz w:val="22"/>
          <w:szCs w:val="22"/>
        </w:rPr>
        <w:t>*</w:t>
      </w:r>
      <w:r w:rsidRPr="00C11A46">
        <w:rPr>
          <w:rFonts w:ascii="Arial" w:hAnsi="Arial" w:cs="Arial"/>
          <w:b/>
          <w:sz w:val="22"/>
          <w:szCs w:val="22"/>
          <w:vertAlign w:val="superscript"/>
        </w:rPr>
        <w:t>)</w:t>
      </w:r>
      <w:r w:rsidRPr="00C11A46">
        <w:rPr>
          <w:rFonts w:ascii="Arial" w:hAnsi="Arial" w:cs="Arial"/>
          <w:sz w:val="22"/>
          <w:szCs w:val="22"/>
        </w:rPr>
        <w:t>.</w:t>
      </w:r>
    </w:p>
    <w:p w14:paraId="43473D9B" w14:textId="77777777" w:rsidR="00E702C0" w:rsidRPr="0082659F" w:rsidRDefault="00E702C0" w:rsidP="00E702C0">
      <w:pPr>
        <w:pStyle w:val="pkt"/>
        <w:spacing w:line="100" w:lineRule="atLeast"/>
        <w:rPr>
          <w:rFonts w:ascii="Arial" w:hAnsi="Arial" w:cs="Arial"/>
          <w:b/>
          <w:i/>
          <w:sz w:val="22"/>
          <w:szCs w:val="22"/>
        </w:rPr>
      </w:pPr>
      <w:r w:rsidRPr="00C11A46">
        <w:rPr>
          <w:rFonts w:ascii="Arial" w:hAnsi="Arial" w:cs="Arial"/>
          <w:sz w:val="22"/>
          <w:szCs w:val="22"/>
          <w:u w:val="single"/>
        </w:rPr>
        <w:lastRenderedPageBreak/>
        <w:t>Podpis wykonawcy/ów / wspólnika/ów udzielaj</w:t>
      </w:r>
      <w:r w:rsidRPr="00C11A46">
        <w:rPr>
          <w:rFonts w:ascii="Arial" w:hAnsi="Arial" w:cs="Arial" w:hint="eastAsia"/>
          <w:sz w:val="22"/>
          <w:szCs w:val="22"/>
          <w:u w:val="single"/>
        </w:rPr>
        <w:t>ą</w:t>
      </w:r>
      <w:r w:rsidRPr="00C11A46">
        <w:rPr>
          <w:rFonts w:ascii="Arial" w:hAnsi="Arial" w:cs="Arial"/>
          <w:sz w:val="22"/>
          <w:szCs w:val="22"/>
          <w:u w:val="single"/>
        </w:rPr>
        <w:t>cego/</w:t>
      </w:r>
      <w:proofErr w:type="spellStart"/>
      <w:r w:rsidRPr="00C11A46">
        <w:rPr>
          <w:rFonts w:ascii="Arial" w:hAnsi="Arial" w:cs="Arial"/>
          <w:sz w:val="22"/>
          <w:szCs w:val="22"/>
          <w:u w:val="single"/>
        </w:rPr>
        <w:t>ych</w:t>
      </w:r>
      <w:proofErr w:type="spellEnd"/>
      <w:r w:rsidRPr="00C11A46">
        <w:rPr>
          <w:rFonts w:ascii="Arial" w:hAnsi="Arial" w:cs="Arial"/>
          <w:sz w:val="22"/>
          <w:szCs w:val="22"/>
          <w:u w:val="single"/>
        </w:rPr>
        <w:t xml:space="preserve"> pe</w:t>
      </w:r>
      <w:r w:rsidRPr="00C11A46">
        <w:rPr>
          <w:rFonts w:ascii="Arial" w:hAnsi="Arial" w:cs="Arial" w:hint="eastAsia"/>
          <w:sz w:val="22"/>
          <w:szCs w:val="22"/>
          <w:u w:val="single"/>
        </w:rPr>
        <w:t>ł</w:t>
      </w:r>
      <w:r w:rsidRPr="00C11A46">
        <w:rPr>
          <w:rFonts w:ascii="Arial" w:hAnsi="Arial" w:cs="Arial"/>
          <w:sz w:val="22"/>
          <w:szCs w:val="22"/>
          <w:u w:val="single"/>
        </w:rPr>
        <w:t>nomocnictwa:</w:t>
      </w:r>
      <w:r w:rsidRPr="00C11A46">
        <w:rPr>
          <w:rFonts w:ascii="Arial" w:hAnsi="Arial" w:cs="Arial"/>
          <w:b/>
          <w:sz w:val="22"/>
          <w:szCs w:val="22"/>
        </w:rPr>
        <w:t xml:space="preserve"> *</w:t>
      </w:r>
      <w:r w:rsidRPr="00C11A46">
        <w:rPr>
          <w:rFonts w:ascii="Arial" w:hAnsi="Arial" w:cs="Arial"/>
          <w:b/>
          <w:sz w:val="22"/>
          <w:szCs w:val="22"/>
          <w:vertAlign w:val="superscript"/>
        </w:rPr>
        <w:t>)</w:t>
      </w:r>
      <w:r w:rsidRPr="00C11A46">
        <w:rPr>
          <w:rFonts w:ascii="Arial" w:hAnsi="Arial" w:cs="Arial"/>
          <w:b/>
          <w:sz w:val="22"/>
          <w:szCs w:val="22"/>
        </w:rPr>
        <w:tab/>
      </w:r>
      <w:r w:rsidRPr="0082659F">
        <w:rPr>
          <w:rFonts w:ascii="Arial" w:hAnsi="Arial" w:cs="Arial"/>
          <w:b/>
          <w:sz w:val="22"/>
          <w:szCs w:val="22"/>
        </w:rPr>
        <w:tab/>
      </w:r>
    </w:p>
    <w:p w14:paraId="1F133DF9" w14:textId="4A0BA616" w:rsidR="00E702C0" w:rsidRDefault="00E702C0" w:rsidP="0049016B">
      <w:pPr>
        <w:pStyle w:val="pkt"/>
        <w:numPr>
          <w:ilvl w:val="0"/>
          <w:numId w:val="68"/>
        </w:numPr>
        <w:spacing w:line="100" w:lineRule="atLeast"/>
        <w:rPr>
          <w:rFonts w:ascii="Arial" w:hAnsi="Arial" w:cs="Arial"/>
          <w:sz w:val="22"/>
          <w:szCs w:val="22"/>
        </w:rPr>
      </w:pPr>
      <w:r w:rsidRPr="00C11A46">
        <w:rPr>
          <w:rFonts w:ascii="Arial" w:hAnsi="Arial" w:cs="Arial"/>
          <w:sz w:val="22"/>
          <w:szCs w:val="22"/>
        </w:rPr>
        <w:t>a) ......................................................  b).................................................................</w:t>
      </w:r>
    </w:p>
    <w:p w14:paraId="1DEE45CF" w14:textId="570606D6" w:rsidR="003F5D2C" w:rsidRPr="00C11A46" w:rsidRDefault="003F5D2C" w:rsidP="0049016B">
      <w:pPr>
        <w:pStyle w:val="pkt"/>
        <w:numPr>
          <w:ilvl w:val="0"/>
          <w:numId w:val="68"/>
        </w:numPr>
        <w:spacing w:line="10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a)…………………………………………b) ……………………………………………….</w:t>
      </w:r>
    </w:p>
    <w:p w14:paraId="70C1177F" w14:textId="3AAF496A" w:rsidR="00BC44CC" w:rsidRDefault="00BC44CC" w:rsidP="00BC44CC">
      <w:pPr>
        <w:tabs>
          <w:tab w:val="left" w:pos="486"/>
        </w:tabs>
        <w:suppressAutoHyphens w:val="0"/>
        <w:autoSpaceDE w:val="0"/>
        <w:autoSpaceDN w:val="0"/>
        <w:adjustRightInd w:val="0"/>
        <w:spacing w:after="160" w:line="276" w:lineRule="auto"/>
        <w:rPr>
          <w:rFonts w:ascii="Arial" w:eastAsiaTheme="minorHAnsi" w:hAnsi="Arial" w:cs="Arial"/>
          <w:sz w:val="20"/>
          <w:szCs w:val="20"/>
          <w:lang w:eastAsia="pl-PL"/>
        </w:rPr>
      </w:pPr>
    </w:p>
    <w:p w14:paraId="71A03F19" w14:textId="2BA188E3" w:rsidR="00BC44CC" w:rsidRDefault="00BC44CC" w:rsidP="00BC44CC">
      <w:pPr>
        <w:tabs>
          <w:tab w:val="left" w:pos="486"/>
        </w:tabs>
        <w:suppressAutoHyphens w:val="0"/>
        <w:autoSpaceDE w:val="0"/>
        <w:autoSpaceDN w:val="0"/>
        <w:adjustRightInd w:val="0"/>
        <w:spacing w:after="160" w:line="276" w:lineRule="auto"/>
        <w:rPr>
          <w:rFonts w:ascii="Arial" w:eastAsiaTheme="minorHAnsi" w:hAnsi="Arial" w:cs="Arial"/>
          <w:sz w:val="20"/>
          <w:szCs w:val="20"/>
          <w:lang w:eastAsia="pl-PL"/>
        </w:rPr>
      </w:pPr>
    </w:p>
    <w:p w14:paraId="6F0D2808" w14:textId="66C5A441" w:rsidR="00BC44CC" w:rsidRDefault="00BC44CC" w:rsidP="00BC44CC">
      <w:pPr>
        <w:tabs>
          <w:tab w:val="left" w:pos="486"/>
        </w:tabs>
        <w:suppressAutoHyphens w:val="0"/>
        <w:autoSpaceDE w:val="0"/>
        <w:autoSpaceDN w:val="0"/>
        <w:adjustRightInd w:val="0"/>
        <w:spacing w:after="160" w:line="276" w:lineRule="auto"/>
        <w:rPr>
          <w:rFonts w:ascii="Arial" w:eastAsiaTheme="minorHAnsi" w:hAnsi="Arial" w:cs="Arial"/>
          <w:sz w:val="20"/>
          <w:szCs w:val="20"/>
          <w:lang w:eastAsia="pl-PL"/>
        </w:rPr>
      </w:pPr>
    </w:p>
    <w:p w14:paraId="473B3A70" w14:textId="463DB8F2" w:rsidR="00BC44CC" w:rsidRDefault="00BC44CC" w:rsidP="00BC44CC">
      <w:pPr>
        <w:tabs>
          <w:tab w:val="left" w:pos="486"/>
        </w:tabs>
        <w:suppressAutoHyphens w:val="0"/>
        <w:autoSpaceDE w:val="0"/>
        <w:autoSpaceDN w:val="0"/>
        <w:adjustRightInd w:val="0"/>
        <w:spacing w:after="160" w:line="276" w:lineRule="auto"/>
        <w:rPr>
          <w:rFonts w:ascii="Arial" w:eastAsiaTheme="minorHAnsi" w:hAnsi="Arial" w:cs="Arial"/>
          <w:sz w:val="20"/>
          <w:szCs w:val="20"/>
          <w:lang w:eastAsia="pl-PL"/>
        </w:rPr>
      </w:pPr>
    </w:p>
    <w:p w14:paraId="48ED0916" w14:textId="48825D6B" w:rsidR="00BC44CC" w:rsidRDefault="00BC44CC" w:rsidP="00BC44CC">
      <w:pPr>
        <w:tabs>
          <w:tab w:val="left" w:pos="486"/>
        </w:tabs>
        <w:suppressAutoHyphens w:val="0"/>
        <w:autoSpaceDE w:val="0"/>
        <w:autoSpaceDN w:val="0"/>
        <w:adjustRightInd w:val="0"/>
        <w:spacing w:after="160" w:line="276" w:lineRule="auto"/>
        <w:rPr>
          <w:rFonts w:ascii="Arial" w:eastAsiaTheme="minorHAnsi" w:hAnsi="Arial" w:cs="Arial"/>
          <w:sz w:val="20"/>
          <w:szCs w:val="20"/>
          <w:lang w:eastAsia="pl-PL"/>
        </w:rPr>
      </w:pPr>
    </w:p>
    <w:p w14:paraId="4C46B633" w14:textId="4FC8A4AF" w:rsidR="00BC44CC" w:rsidRDefault="00BC44CC" w:rsidP="00BC44CC">
      <w:pPr>
        <w:tabs>
          <w:tab w:val="left" w:pos="486"/>
        </w:tabs>
        <w:suppressAutoHyphens w:val="0"/>
        <w:autoSpaceDE w:val="0"/>
        <w:autoSpaceDN w:val="0"/>
        <w:adjustRightInd w:val="0"/>
        <w:spacing w:after="160" w:line="276" w:lineRule="auto"/>
        <w:rPr>
          <w:rFonts w:ascii="Arial" w:eastAsiaTheme="minorHAnsi" w:hAnsi="Arial" w:cs="Arial"/>
          <w:sz w:val="20"/>
          <w:szCs w:val="20"/>
          <w:lang w:eastAsia="pl-PL"/>
        </w:rPr>
      </w:pPr>
    </w:p>
    <w:p w14:paraId="5F62A577" w14:textId="6672A28A" w:rsidR="00BC44CC" w:rsidRDefault="00BC44CC" w:rsidP="00BC44CC">
      <w:pPr>
        <w:tabs>
          <w:tab w:val="left" w:pos="486"/>
        </w:tabs>
        <w:suppressAutoHyphens w:val="0"/>
        <w:autoSpaceDE w:val="0"/>
        <w:autoSpaceDN w:val="0"/>
        <w:adjustRightInd w:val="0"/>
        <w:spacing w:after="160" w:line="276" w:lineRule="auto"/>
        <w:rPr>
          <w:rFonts w:ascii="Arial" w:eastAsiaTheme="minorHAnsi" w:hAnsi="Arial" w:cs="Arial"/>
          <w:sz w:val="20"/>
          <w:szCs w:val="20"/>
          <w:lang w:eastAsia="pl-PL"/>
        </w:rPr>
      </w:pPr>
    </w:p>
    <w:p w14:paraId="56D27FF1" w14:textId="64832B66" w:rsidR="00BC44CC" w:rsidRDefault="00BC44CC" w:rsidP="00BC44CC">
      <w:pPr>
        <w:tabs>
          <w:tab w:val="left" w:pos="486"/>
        </w:tabs>
        <w:suppressAutoHyphens w:val="0"/>
        <w:autoSpaceDE w:val="0"/>
        <w:autoSpaceDN w:val="0"/>
        <w:adjustRightInd w:val="0"/>
        <w:spacing w:after="160" w:line="276" w:lineRule="auto"/>
        <w:rPr>
          <w:rFonts w:ascii="Arial" w:eastAsiaTheme="minorHAnsi" w:hAnsi="Arial" w:cs="Arial"/>
          <w:sz w:val="20"/>
          <w:szCs w:val="20"/>
          <w:lang w:eastAsia="pl-PL"/>
        </w:rPr>
      </w:pPr>
    </w:p>
    <w:p w14:paraId="1724C2A5" w14:textId="784BFE91" w:rsidR="00BC44CC" w:rsidRDefault="00BC44CC" w:rsidP="00BC44CC">
      <w:pPr>
        <w:tabs>
          <w:tab w:val="left" w:pos="486"/>
        </w:tabs>
        <w:suppressAutoHyphens w:val="0"/>
        <w:autoSpaceDE w:val="0"/>
        <w:autoSpaceDN w:val="0"/>
        <w:adjustRightInd w:val="0"/>
        <w:spacing w:after="160" w:line="276" w:lineRule="auto"/>
        <w:rPr>
          <w:rFonts w:ascii="Arial" w:eastAsiaTheme="minorHAnsi" w:hAnsi="Arial" w:cs="Arial"/>
          <w:sz w:val="20"/>
          <w:szCs w:val="20"/>
          <w:lang w:eastAsia="pl-PL"/>
        </w:rPr>
      </w:pPr>
    </w:p>
    <w:p w14:paraId="1671FD96" w14:textId="2E1A0F2D" w:rsidR="00BC44CC" w:rsidRDefault="00BC44CC" w:rsidP="00BC44CC">
      <w:pPr>
        <w:tabs>
          <w:tab w:val="left" w:pos="486"/>
        </w:tabs>
        <w:suppressAutoHyphens w:val="0"/>
        <w:autoSpaceDE w:val="0"/>
        <w:autoSpaceDN w:val="0"/>
        <w:adjustRightInd w:val="0"/>
        <w:spacing w:after="160" w:line="276" w:lineRule="auto"/>
        <w:rPr>
          <w:rFonts w:ascii="Arial" w:eastAsiaTheme="minorHAnsi" w:hAnsi="Arial" w:cs="Arial"/>
          <w:sz w:val="20"/>
          <w:szCs w:val="20"/>
          <w:lang w:eastAsia="pl-PL"/>
        </w:rPr>
      </w:pPr>
    </w:p>
    <w:p w14:paraId="38C50737" w14:textId="79B2A8F6" w:rsidR="00BC44CC" w:rsidRDefault="00BC44CC" w:rsidP="00BC44CC">
      <w:pPr>
        <w:tabs>
          <w:tab w:val="left" w:pos="486"/>
        </w:tabs>
        <w:suppressAutoHyphens w:val="0"/>
        <w:autoSpaceDE w:val="0"/>
        <w:autoSpaceDN w:val="0"/>
        <w:adjustRightInd w:val="0"/>
        <w:spacing w:after="160" w:line="276" w:lineRule="auto"/>
        <w:rPr>
          <w:rFonts w:ascii="Arial" w:eastAsiaTheme="minorHAnsi" w:hAnsi="Arial" w:cs="Arial"/>
          <w:sz w:val="20"/>
          <w:szCs w:val="20"/>
          <w:lang w:eastAsia="pl-PL"/>
        </w:rPr>
      </w:pPr>
    </w:p>
    <w:p w14:paraId="5608D95B" w14:textId="2C8758CB" w:rsidR="00BC44CC" w:rsidRDefault="00BC44CC" w:rsidP="00BC44CC">
      <w:pPr>
        <w:tabs>
          <w:tab w:val="left" w:pos="486"/>
        </w:tabs>
        <w:suppressAutoHyphens w:val="0"/>
        <w:autoSpaceDE w:val="0"/>
        <w:autoSpaceDN w:val="0"/>
        <w:adjustRightInd w:val="0"/>
        <w:spacing w:after="160" w:line="276" w:lineRule="auto"/>
        <w:rPr>
          <w:rFonts w:ascii="Arial" w:eastAsiaTheme="minorHAnsi" w:hAnsi="Arial" w:cs="Arial"/>
          <w:sz w:val="20"/>
          <w:szCs w:val="20"/>
          <w:lang w:eastAsia="pl-PL"/>
        </w:rPr>
      </w:pPr>
    </w:p>
    <w:p w14:paraId="5F662A54" w14:textId="6D72B666" w:rsidR="00BC44CC" w:rsidRDefault="00BC44CC" w:rsidP="00BC44CC">
      <w:pPr>
        <w:tabs>
          <w:tab w:val="left" w:pos="486"/>
        </w:tabs>
        <w:suppressAutoHyphens w:val="0"/>
        <w:autoSpaceDE w:val="0"/>
        <w:autoSpaceDN w:val="0"/>
        <w:adjustRightInd w:val="0"/>
        <w:spacing w:after="160" w:line="276" w:lineRule="auto"/>
        <w:rPr>
          <w:rFonts w:ascii="Arial" w:eastAsiaTheme="minorHAnsi" w:hAnsi="Arial" w:cs="Arial"/>
          <w:sz w:val="20"/>
          <w:szCs w:val="20"/>
          <w:lang w:eastAsia="pl-PL"/>
        </w:rPr>
      </w:pPr>
    </w:p>
    <w:p w14:paraId="64CC57BF" w14:textId="0E4F1B6C" w:rsidR="00BC44CC" w:rsidRDefault="00BC44CC" w:rsidP="00BC44CC">
      <w:pPr>
        <w:tabs>
          <w:tab w:val="left" w:pos="486"/>
        </w:tabs>
        <w:suppressAutoHyphens w:val="0"/>
        <w:autoSpaceDE w:val="0"/>
        <w:autoSpaceDN w:val="0"/>
        <w:adjustRightInd w:val="0"/>
        <w:spacing w:after="160" w:line="276" w:lineRule="auto"/>
        <w:rPr>
          <w:rFonts w:ascii="Arial" w:eastAsiaTheme="minorHAnsi" w:hAnsi="Arial" w:cs="Arial"/>
          <w:sz w:val="20"/>
          <w:szCs w:val="20"/>
          <w:lang w:eastAsia="pl-PL"/>
        </w:rPr>
      </w:pPr>
    </w:p>
    <w:p w14:paraId="0BDBBA55" w14:textId="0787F5EC" w:rsidR="00BC44CC" w:rsidRDefault="00BC44CC" w:rsidP="00BC44CC">
      <w:pPr>
        <w:tabs>
          <w:tab w:val="left" w:pos="486"/>
        </w:tabs>
        <w:suppressAutoHyphens w:val="0"/>
        <w:autoSpaceDE w:val="0"/>
        <w:autoSpaceDN w:val="0"/>
        <w:adjustRightInd w:val="0"/>
        <w:spacing w:after="160" w:line="276" w:lineRule="auto"/>
        <w:rPr>
          <w:rFonts w:ascii="Arial" w:eastAsiaTheme="minorHAnsi" w:hAnsi="Arial" w:cs="Arial"/>
          <w:sz w:val="20"/>
          <w:szCs w:val="20"/>
          <w:lang w:eastAsia="pl-PL"/>
        </w:rPr>
      </w:pPr>
    </w:p>
    <w:p w14:paraId="05F20434" w14:textId="3097EB79" w:rsidR="00BC44CC" w:rsidRDefault="00BC44CC" w:rsidP="00BC44CC">
      <w:pPr>
        <w:tabs>
          <w:tab w:val="left" w:pos="486"/>
        </w:tabs>
        <w:suppressAutoHyphens w:val="0"/>
        <w:autoSpaceDE w:val="0"/>
        <w:autoSpaceDN w:val="0"/>
        <w:adjustRightInd w:val="0"/>
        <w:spacing w:after="160" w:line="276" w:lineRule="auto"/>
        <w:rPr>
          <w:rFonts w:ascii="Arial" w:eastAsiaTheme="minorHAnsi" w:hAnsi="Arial" w:cs="Arial"/>
          <w:sz w:val="20"/>
          <w:szCs w:val="20"/>
          <w:lang w:eastAsia="pl-PL"/>
        </w:rPr>
      </w:pPr>
    </w:p>
    <w:p w14:paraId="4F315DB8" w14:textId="33E530BD" w:rsidR="00BC44CC" w:rsidRDefault="00BC44CC" w:rsidP="00BC44CC">
      <w:pPr>
        <w:tabs>
          <w:tab w:val="left" w:pos="486"/>
        </w:tabs>
        <w:suppressAutoHyphens w:val="0"/>
        <w:autoSpaceDE w:val="0"/>
        <w:autoSpaceDN w:val="0"/>
        <w:adjustRightInd w:val="0"/>
        <w:spacing w:after="160" w:line="276" w:lineRule="auto"/>
        <w:rPr>
          <w:rFonts w:ascii="Arial" w:eastAsiaTheme="minorHAnsi" w:hAnsi="Arial" w:cs="Arial"/>
          <w:sz w:val="20"/>
          <w:szCs w:val="20"/>
          <w:lang w:eastAsia="pl-PL"/>
        </w:rPr>
      </w:pPr>
    </w:p>
    <w:p w14:paraId="7A8B94C7" w14:textId="57D7997E" w:rsidR="00BC44CC" w:rsidRDefault="00BC44CC" w:rsidP="00BC44CC">
      <w:pPr>
        <w:tabs>
          <w:tab w:val="left" w:pos="486"/>
        </w:tabs>
        <w:suppressAutoHyphens w:val="0"/>
        <w:autoSpaceDE w:val="0"/>
        <w:autoSpaceDN w:val="0"/>
        <w:adjustRightInd w:val="0"/>
        <w:spacing w:after="160" w:line="276" w:lineRule="auto"/>
        <w:rPr>
          <w:rFonts w:ascii="Arial" w:eastAsiaTheme="minorHAnsi" w:hAnsi="Arial" w:cs="Arial"/>
          <w:sz w:val="20"/>
          <w:szCs w:val="20"/>
          <w:lang w:eastAsia="pl-PL"/>
        </w:rPr>
      </w:pPr>
    </w:p>
    <w:p w14:paraId="052852B7" w14:textId="76F9E515" w:rsidR="00BC44CC" w:rsidRDefault="00BC44CC" w:rsidP="00BC44CC">
      <w:pPr>
        <w:tabs>
          <w:tab w:val="left" w:pos="486"/>
        </w:tabs>
        <w:suppressAutoHyphens w:val="0"/>
        <w:autoSpaceDE w:val="0"/>
        <w:autoSpaceDN w:val="0"/>
        <w:adjustRightInd w:val="0"/>
        <w:spacing w:after="160" w:line="276" w:lineRule="auto"/>
        <w:rPr>
          <w:rFonts w:ascii="Arial" w:eastAsiaTheme="minorHAnsi" w:hAnsi="Arial" w:cs="Arial"/>
          <w:sz w:val="20"/>
          <w:szCs w:val="20"/>
          <w:lang w:eastAsia="pl-PL"/>
        </w:rPr>
      </w:pPr>
    </w:p>
    <w:p w14:paraId="6BD65614" w14:textId="18B13C6C" w:rsidR="00BC44CC" w:rsidRDefault="00BC44CC" w:rsidP="00BC44CC">
      <w:pPr>
        <w:tabs>
          <w:tab w:val="left" w:pos="486"/>
        </w:tabs>
        <w:suppressAutoHyphens w:val="0"/>
        <w:autoSpaceDE w:val="0"/>
        <w:autoSpaceDN w:val="0"/>
        <w:adjustRightInd w:val="0"/>
        <w:spacing w:after="160" w:line="276" w:lineRule="auto"/>
        <w:rPr>
          <w:rFonts w:ascii="Arial" w:eastAsiaTheme="minorHAnsi" w:hAnsi="Arial" w:cs="Arial"/>
          <w:sz w:val="20"/>
          <w:szCs w:val="20"/>
          <w:lang w:eastAsia="pl-PL"/>
        </w:rPr>
      </w:pPr>
    </w:p>
    <w:p w14:paraId="6267B826" w14:textId="40107D7F" w:rsidR="00BC44CC" w:rsidRDefault="00BC44CC" w:rsidP="00BC44CC">
      <w:pPr>
        <w:tabs>
          <w:tab w:val="left" w:pos="486"/>
        </w:tabs>
        <w:suppressAutoHyphens w:val="0"/>
        <w:autoSpaceDE w:val="0"/>
        <w:autoSpaceDN w:val="0"/>
        <w:adjustRightInd w:val="0"/>
        <w:spacing w:after="160" w:line="276" w:lineRule="auto"/>
        <w:rPr>
          <w:rFonts w:ascii="Arial" w:eastAsiaTheme="minorHAnsi" w:hAnsi="Arial" w:cs="Arial"/>
          <w:sz w:val="20"/>
          <w:szCs w:val="20"/>
          <w:lang w:eastAsia="pl-PL"/>
        </w:rPr>
      </w:pPr>
    </w:p>
    <w:p w14:paraId="53AB35FF" w14:textId="6A434EB3" w:rsidR="00BC44CC" w:rsidRDefault="00BC44CC" w:rsidP="00BC44CC">
      <w:pPr>
        <w:tabs>
          <w:tab w:val="left" w:pos="486"/>
        </w:tabs>
        <w:suppressAutoHyphens w:val="0"/>
        <w:autoSpaceDE w:val="0"/>
        <w:autoSpaceDN w:val="0"/>
        <w:adjustRightInd w:val="0"/>
        <w:spacing w:after="160" w:line="276" w:lineRule="auto"/>
        <w:rPr>
          <w:rFonts w:ascii="Arial" w:eastAsiaTheme="minorHAnsi" w:hAnsi="Arial" w:cs="Arial"/>
          <w:sz w:val="20"/>
          <w:szCs w:val="20"/>
          <w:lang w:eastAsia="pl-PL"/>
        </w:rPr>
      </w:pPr>
    </w:p>
    <w:p w14:paraId="332F2BC7" w14:textId="33AF49B6" w:rsidR="00BC44CC" w:rsidRDefault="00BC44CC" w:rsidP="00BC44CC">
      <w:pPr>
        <w:tabs>
          <w:tab w:val="left" w:pos="486"/>
        </w:tabs>
        <w:suppressAutoHyphens w:val="0"/>
        <w:autoSpaceDE w:val="0"/>
        <w:autoSpaceDN w:val="0"/>
        <w:adjustRightInd w:val="0"/>
        <w:spacing w:after="160" w:line="276" w:lineRule="auto"/>
        <w:rPr>
          <w:rFonts w:ascii="Arial" w:eastAsiaTheme="minorHAnsi" w:hAnsi="Arial" w:cs="Arial"/>
          <w:sz w:val="20"/>
          <w:szCs w:val="20"/>
          <w:lang w:eastAsia="pl-PL"/>
        </w:rPr>
      </w:pPr>
    </w:p>
    <w:p w14:paraId="66AB8B7B" w14:textId="5E12C8A5" w:rsidR="00BC44CC" w:rsidRDefault="00BC44CC" w:rsidP="00BC44CC">
      <w:pPr>
        <w:tabs>
          <w:tab w:val="left" w:pos="486"/>
        </w:tabs>
        <w:suppressAutoHyphens w:val="0"/>
        <w:autoSpaceDE w:val="0"/>
        <w:autoSpaceDN w:val="0"/>
        <w:adjustRightInd w:val="0"/>
        <w:spacing w:after="160" w:line="276" w:lineRule="auto"/>
        <w:rPr>
          <w:rFonts w:ascii="Arial" w:eastAsiaTheme="minorHAnsi" w:hAnsi="Arial" w:cs="Arial"/>
          <w:sz w:val="20"/>
          <w:szCs w:val="20"/>
          <w:lang w:eastAsia="pl-PL"/>
        </w:rPr>
      </w:pPr>
    </w:p>
    <w:p w14:paraId="11A84F6A" w14:textId="00FB5773" w:rsidR="00BC44CC" w:rsidRDefault="00BC44CC" w:rsidP="00BC44CC">
      <w:pPr>
        <w:tabs>
          <w:tab w:val="left" w:pos="486"/>
        </w:tabs>
        <w:suppressAutoHyphens w:val="0"/>
        <w:autoSpaceDE w:val="0"/>
        <w:autoSpaceDN w:val="0"/>
        <w:adjustRightInd w:val="0"/>
        <w:spacing w:after="160" w:line="276" w:lineRule="auto"/>
        <w:rPr>
          <w:rFonts w:ascii="Arial" w:eastAsiaTheme="minorHAnsi" w:hAnsi="Arial" w:cs="Arial"/>
          <w:sz w:val="20"/>
          <w:szCs w:val="20"/>
          <w:lang w:eastAsia="pl-PL"/>
        </w:rPr>
      </w:pPr>
    </w:p>
    <w:p w14:paraId="45568442" w14:textId="231CBBA2" w:rsidR="00BC44CC" w:rsidRDefault="00BC44CC" w:rsidP="00BC44CC">
      <w:pPr>
        <w:tabs>
          <w:tab w:val="left" w:pos="486"/>
        </w:tabs>
        <w:suppressAutoHyphens w:val="0"/>
        <w:autoSpaceDE w:val="0"/>
        <w:autoSpaceDN w:val="0"/>
        <w:adjustRightInd w:val="0"/>
        <w:spacing w:after="160" w:line="276" w:lineRule="auto"/>
        <w:rPr>
          <w:rFonts w:ascii="Arial" w:eastAsiaTheme="minorHAnsi" w:hAnsi="Arial" w:cs="Arial"/>
          <w:sz w:val="20"/>
          <w:szCs w:val="20"/>
          <w:lang w:eastAsia="pl-PL"/>
        </w:rPr>
      </w:pPr>
    </w:p>
    <w:p w14:paraId="20570B1F" w14:textId="465272DD" w:rsidR="00BC44CC" w:rsidRDefault="00BC44CC" w:rsidP="00BC44CC">
      <w:pPr>
        <w:tabs>
          <w:tab w:val="left" w:pos="486"/>
        </w:tabs>
        <w:suppressAutoHyphens w:val="0"/>
        <w:autoSpaceDE w:val="0"/>
        <w:autoSpaceDN w:val="0"/>
        <w:adjustRightInd w:val="0"/>
        <w:spacing w:after="160" w:line="276" w:lineRule="auto"/>
        <w:rPr>
          <w:rFonts w:ascii="Arial" w:eastAsiaTheme="minorHAnsi" w:hAnsi="Arial" w:cs="Arial"/>
          <w:sz w:val="20"/>
          <w:szCs w:val="20"/>
          <w:lang w:eastAsia="pl-PL"/>
        </w:rPr>
      </w:pPr>
    </w:p>
    <w:p w14:paraId="217CE3A7" w14:textId="77777777" w:rsidR="0077650C" w:rsidRDefault="0077650C" w:rsidP="0077650C">
      <w:pPr>
        <w:tabs>
          <w:tab w:val="left" w:pos="486"/>
        </w:tabs>
        <w:suppressAutoHyphens w:val="0"/>
        <w:autoSpaceDE w:val="0"/>
        <w:autoSpaceDN w:val="0"/>
        <w:adjustRightInd w:val="0"/>
        <w:spacing w:after="160" w:line="276" w:lineRule="auto"/>
        <w:rPr>
          <w:rFonts w:ascii="Arial" w:eastAsiaTheme="minorHAnsi" w:hAnsi="Arial" w:cs="Arial"/>
          <w:sz w:val="20"/>
          <w:szCs w:val="20"/>
          <w:lang w:eastAsia="pl-PL"/>
        </w:rPr>
        <w:sectPr w:rsidR="0077650C" w:rsidSect="00BC44CC">
          <w:headerReference w:type="default" r:id="rId11"/>
          <w:footerReference w:type="default" r:id="rId12"/>
          <w:pgSz w:w="11905" w:h="16837" w:code="9"/>
          <w:pgMar w:top="1134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noEndnote/>
          <w:docGrid w:linePitch="326"/>
        </w:sectPr>
      </w:pPr>
    </w:p>
    <w:p w14:paraId="59BD1E06" w14:textId="73CF55B7" w:rsidR="00E1550C" w:rsidRPr="004C4FE1" w:rsidRDefault="00E1550C" w:rsidP="00E1550C">
      <w:pPr>
        <w:pStyle w:val="Tekstpodstawow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20"/>
        <w:ind w:left="8518" w:firstLine="699"/>
        <w:rPr>
          <w:rFonts w:ascii="Arial" w:hAnsi="Arial" w:cs="Arial"/>
          <w:b/>
          <w:sz w:val="22"/>
          <w:szCs w:val="22"/>
          <w:lang w:val="pl-PL" w:eastAsia="pl-PL"/>
        </w:rPr>
      </w:pPr>
      <w:r w:rsidRPr="004C4FE1">
        <w:rPr>
          <w:rFonts w:ascii="Arial" w:hAnsi="Arial" w:cs="Arial"/>
          <w:b/>
          <w:sz w:val="22"/>
          <w:szCs w:val="22"/>
          <w:lang w:val="pl-PL" w:eastAsia="pl-PL"/>
        </w:rPr>
        <w:lastRenderedPageBreak/>
        <w:t>Za</w:t>
      </w:r>
      <w:r w:rsidRPr="004C4FE1">
        <w:rPr>
          <w:rFonts w:ascii="Arial" w:hAnsi="Arial" w:cs="Arial" w:hint="eastAsia"/>
          <w:b/>
          <w:sz w:val="22"/>
          <w:szCs w:val="22"/>
          <w:lang w:val="pl-PL" w:eastAsia="pl-PL"/>
        </w:rPr>
        <w:t>łą</w:t>
      </w:r>
      <w:r w:rsidRPr="004C4FE1">
        <w:rPr>
          <w:rFonts w:ascii="Arial" w:hAnsi="Arial" w:cs="Arial"/>
          <w:b/>
          <w:sz w:val="22"/>
          <w:szCs w:val="22"/>
          <w:lang w:val="pl-PL" w:eastAsia="pl-PL"/>
        </w:rPr>
        <w:t xml:space="preserve">cznik nr </w:t>
      </w:r>
      <w:r>
        <w:rPr>
          <w:rFonts w:ascii="Arial" w:hAnsi="Arial" w:cs="Arial"/>
          <w:b/>
          <w:sz w:val="22"/>
          <w:szCs w:val="22"/>
          <w:lang w:val="pl-PL" w:eastAsia="pl-PL"/>
        </w:rPr>
        <w:t>6</w:t>
      </w:r>
      <w:r w:rsidRPr="004C4FE1">
        <w:rPr>
          <w:rFonts w:ascii="Arial" w:hAnsi="Arial" w:cs="Arial"/>
          <w:b/>
          <w:sz w:val="22"/>
          <w:szCs w:val="22"/>
          <w:lang w:val="pl-PL" w:eastAsia="pl-PL"/>
        </w:rPr>
        <w:t xml:space="preserve"> do SWZ</w:t>
      </w:r>
    </w:p>
    <w:p w14:paraId="100AB172" w14:textId="6D4FD4CB" w:rsidR="0077650C" w:rsidRPr="004A1E47" w:rsidRDefault="0077650C" w:rsidP="0077650C">
      <w:pPr>
        <w:suppressAutoHyphens w:val="0"/>
        <w:autoSpaceDE w:val="0"/>
        <w:autoSpaceDN w:val="0"/>
        <w:adjustRightInd w:val="0"/>
        <w:spacing w:line="276" w:lineRule="auto"/>
        <w:ind w:left="9217"/>
        <w:rPr>
          <w:rFonts w:ascii="Arial" w:eastAsiaTheme="minorHAnsi" w:hAnsi="Arial" w:cs="Arial"/>
          <w:b/>
          <w:bCs/>
          <w:sz w:val="22"/>
          <w:szCs w:val="22"/>
          <w:lang w:eastAsia="pl-PL"/>
        </w:rPr>
      </w:pPr>
      <w:r w:rsidRPr="004A1E47">
        <w:rPr>
          <w:rFonts w:ascii="Arial" w:eastAsiaTheme="minorHAnsi" w:hAnsi="Arial" w:cs="Arial"/>
          <w:b/>
          <w:bCs/>
          <w:sz w:val="22"/>
          <w:szCs w:val="22"/>
          <w:lang w:eastAsia="pl-PL"/>
        </w:rPr>
        <w:t>ZAMAWIAJ</w:t>
      </w:r>
      <w:r w:rsidRPr="004A1E47">
        <w:rPr>
          <w:rFonts w:ascii="Arial" w:eastAsia="TimesNewRoman" w:hAnsi="Arial" w:cs="Arial"/>
          <w:b/>
          <w:sz w:val="22"/>
          <w:szCs w:val="22"/>
          <w:lang w:eastAsia="pl-PL"/>
        </w:rPr>
        <w:t>Ą</w:t>
      </w:r>
      <w:r w:rsidRPr="004A1E47">
        <w:rPr>
          <w:rFonts w:ascii="Arial" w:eastAsiaTheme="minorHAnsi" w:hAnsi="Arial" w:cs="Arial"/>
          <w:b/>
          <w:bCs/>
          <w:sz w:val="22"/>
          <w:szCs w:val="22"/>
          <w:lang w:eastAsia="pl-PL"/>
        </w:rPr>
        <w:t>CY:</w:t>
      </w:r>
    </w:p>
    <w:p w14:paraId="05460CD4" w14:textId="77777777" w:rsidR="0077650C" w:rsidRPr="004A1E47" w:rsidRDefault="0077650C" w:rsidP="0077650C">
      <w:pPr>
        <w:suppressAutoHyphens w:val="0"/>
        <w:autoSpaceDE w:val="0"/>
        <w:autoSpaceDN w:val="0"/>
        <w:adjustRightInd w:val="0"/>
        <w:spacing w:line="276" w:lineRule="auto"/>
        <w:ind w:left="9217"/>
        <w:rPr>
          <w:rFonts w:ascii="Arial" w:eastAsiaTheme="minorHAnsi" w:hAnsi="Arial" w:cs="Arial"/>
          <w:b/>
          <w:bCs/>
          <w:sz w:val="22"/>
          <w:szCs w:val="22"/>
          <w:lang w:eastAsia="pl-PL"/>
        </w:rPr>
      </w:pPr>
      <w:r w:rsidRPr="004A1E47">
        <w:rPr>
          <w:rFonts w:ascii="Arial" w:eastAsiaTheme="minorHAnsi" w:hAnsi="Arial" w:cs="Arial"/>
          <w:b/>
          <w:bCs/>
          <w:sz w:val="22"/>
          <w:szCs w:val="22"/>
          <w:lang w:eastAsia="pl-PL"/>
        </w:rPr>
        <w:t>URZ</w:t>
      </w:r>
      <w:r w:rsidRPr="004A1E47">
        <w:rPr>
          <w:rFonts w:ascii="Arial" w:eastAsia="TimesNewRoman" w:hAnsi="Arial" w:cs="Arial"/>
          <w:b/>
          <w:sz w:val="22"/>
          <w:szCs w:val="22"/>
          <w:lang w:eastAsia="pl-PL"/>
        </w:rPr>
        <w:t>Ą</w:t>
      </w:r>
      <w:r w:rsidRPr="004A1E47">
        <w:rPr>
          <w:rFonts w:ascii="Arial" w:eastAsiaTheme="minorHAnsi" w:hAnsi="Arial" w:cs="Arial"/>
          <w:b/>
          <w:bCs/>
          <w:sz w:val="22"/>
          <w:szCs w:val="22"/>
          <w:lang w:eastAsia="pl-PL"/>
        </w:rPr>
        <w:t>D KOMISJI NADZORU FINANSOWEGO</w:t>
      </w:r>
    </w:p>
    <w:p w14:paraId="6B66CD25" w14:textId="77777777" w:rsidR="0077650C" w:rsidRPr="004A1E47" w:rsidRDefault="0077650C" w:rsidP="0077650C">
      <w:pPr>
        <w:suppressAutoHyphens w:val="0"/>
        <w:autoSpaceDE w:val="0"/>
        <w:autoSpaceDN w:val="0"/>
        <w:adjustRightInd w:val="0"/>
        <w:spacing w:line="276" w:lineRule="auto"/>
        <w:ind w:left="9217"/>
        <w:rPr>
          <w:rFonts w:ascii="Arial" w:eastAsiaTheme="minorHAnsi" w:hAnsi="Arial" w:cs="Arial"/>
          <w:b/>
          <w:bCs/>
          <w:sz w:val="22"/>
          <w:szCs w:val="22"/>
          <w:lang w:eastAsia="pl-PL"/>
        </w:rPr>
      </w:pPr>
      <w:r w:rsidRPr="004A1E47">
        <w:rPr>
          <w:rFonts w:ascii="Arial" w:eastAsiaTheme="minorHAnsi" w:hAnsi="Arial" w:cs="Arial"/>
          <w:b/>
          <w:bCs/>
          <w:sz w:val="22"/>
          <w:szCs w:val="22"/>
          <w:lang w:eastAsia="pl-PL"/>
        </w:rPr>
        <w:t>ul. Piękna 20</w:t>
      </w:r>
    </w:p>
    <w:p w14:paraId="61D9041E" w14:textId="77777777" w:rsidR="0077650C" w:rsidRPr="004A1E47" w:rsidRDefault="0077650C" w:rsidP="0077650C">
      <w:pPr>
        <w:suppressAutoHyphens w:val="0"/>
        <w:autoSpaceDE w:val="0"/>
        <w:autoSpaceDN w:val="0"/>
        <w:adjustRightInd w:val="0"/>
        <w:spacing w:line="276" w:lineRule="auto"/>
        <w:ind w:left="9217"/>
        <w:rPr>
          <w:rFonts w:ascii="Arial" w:eastAsiaTheme="minorHAnsi" w:hAnsi="Arial" w:cs="Arial"/>
          <w:b/>
          <w:bCs/>
          <w:sz w:val="22"/>
          <w:szCs w:val="22"/>
          <w:lang w:eastAsia="pl-PL"/>
        </w:rPr>
      </w:pPr>
      <w:r w:rsidRPr="004A1E47">
        <w:rPr>
          <w:rFonts w:ascii="Arial" w:eastAsiaTheme="minorHAnsi" w:hAnsi="Arial" w:cs="Arial"/>
          <w:b/>
          <w:bCs/>
          <w:sz w:val="22"/>
          <w:szCs w:val="22"/>
          <w:lang w:eastAsia="pl-PL"/>
        </w:rPr>
        <w:t>00-549 WARSZAWA</w:t>
      </w:r>
    </w:p>
    <w:p w14:paraId="5D7FE084" w14:textId="77777777" w:rsidR="0077650C" w:rsidRPr="00224F93" w:rsidRDefault="0077650C" w:rsidP="0077650C">
      <w:pPr>
        <w:suppressAutoHyphens w:val="0"/>
        <w:autoSpaceDE w:val="0"/>
        <w:autoSpaceDN w:val="0"/>
        <w:adjustRightInd w:val="0"/>
        <w:spacing w:after="160" w:line="276" w:lineRule="auto"/>
        <w:rPr>
          <w:rFonts w:ascii="Arial" w:eastAsiaTheme="minorHAnsi" w:hAnsi="Arial" w:cs="Arial"/>
          <w:b/>
          <w:bCs/>
          <w:sz w:val="20"/>
          <w:szCs w:val="20"/>
          <w:lang w:eastAsia="pl-PL"/>
        </w:rPr>
      </w:pPr>
      <w:r w:rsidRPr="00224F93">
        <w:rPr>
          <w:rFonts w:ascii="Arial" w:eastAsiaTheme="minorHAnsi" w:hAnsi="Arial" w:cs="Arial"/>
          <w:b/>
          <w:bCs/>
          <w:sz w:val="20"/>
          <w:szCs w:val="20"/>
          <w:lang w:eastAsia="pl-PL"/>
        </w:rPr>
        <w:t>WYKONAWCA(Y):</w:t>
      </w:r>
    </w:p>
    <w:p w14:paraId="34D27B1B" w14:textId="5CCB53D0" w:rsidR="004A1E47" w:rsidRPr="00224F93" w:rsidRDefault="0077650C" w:rsidP="00224F93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pl-PL"/>
        </w:rPr>
      </w:pPr>
      <w:r w:rsidRPr="00224F93">
        <w:rPr>
          <w:rFonts w:ascii="Arial" w:eastAsiaTheme="minorHAnsi" w:hAnsi="Arial" w:cs="Arial"/>
          <w:sz w:val="20"/>
          <w:szCs w:val="20"/>
          <w:lang w:eastAsia="pl-PL"/>
        </w:rPr>
        <w:t xml:space="preserve">(Nazwa i adres)    </w:t>
      </w:r>
    </w:p>
    <w:p w14:paraId="7F5B4640" w14:textId="09C3E7D7" w:rsidR="004A1E47" w:rsidRPr="00224F93" w:rsidRDefault="004A1E47" w:rsidP="00224F93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pl-PL"/>
        </w:rPr>
      </w:pPr>
      <w:r w:rsidRPr="00224F93">
        <w:rPr>
          <w:rFonts w:ascii="Arial" w:eastAsiaTheme="minorHAnsi" w:hAnsi="Arial" w:cs="Arial"/>
          <w:sz w:val="20"/>
          <w:szCs w:val="20"/>
          <w:lang w:eastAsia="pl-PL"/>
        </w:rPr>
        <w:t>……………………………………………………………………………………………</w:t>
      </w:r>
    </w:p>
    <w:p w14:paraId="0DD51E31" w14:textId="338BECDE" w:rsidR="0077650C" w:rsidRPr="004A1E47" w:rsidRDefault="0077650C" w:rsidP="0077650C">
      <w:pPr>
        <w:suppressAutoHyphens w:val="0"/>
        <w:autoSpaceDE w:val="0"/>
        <w:autoSpaceDN w:val="0"/>
        <w:adjustRightInd w:val="0"/>
        <w:spacing w:after="160" w:line="276" w:lineRule="auto"/>
        <w:rPr>
          <w:rFonts w:ascii="Arial" w:eastAsiaTheme="minorHAnsi" w:hAnsi="Arial" w:cs="Arial"/>
          <w:b/>
          <w:bCs/>
          <w:sz w:val="22"/>
          <w:szCs w:val="22"/>
          <w:lang w:eastAsia="pl-PL"/>
        </w:rPr>
      </w:pPr>
      <w:r w:rsidRPr="004A1E47">
        <w:rPr>
          <w:rFonts w:ascii="Arial" w:eastAsiaTheme="minorHAnsi" w:hAnsi="Arial" w:cs="Arial"/>
          <w:sz w:val="22"/>
          <w:szCs w:val="22"/>
          <w:lang w:eastAsia="pl-PL"/>
        </w:rPr>
        <w:t xml:space="preserve">                                                                                                                   </w:t>
      </w:r>
      <w:r w:rsidRPr="004A1E47">
        <w:rPr>
          <w:rFonts w:ascii="Arial" w:eastAsiaTheme="minorHAnsi" w:hAnsi="Arial" w:cs="Arial"/>
          <w:b/>
          <w:bCs/>
          <w:sz w:val="22"/>
          <w:szCs w:val="22"/>
          <w:lang w:eastAsia="pl-PL"/>
        </w:rPr>
        <w:t xml:space="preserve">                                 </w:t>
      </w:r>
    </w:p>
    <w:p w14:paraId="6DFD9E4D" w14:textId="28E47EF1" w:rsidR="0077650C" w:rsidRPr="004A1E47" w:rsidRDefault="0077650C" w:rsidP="0077650C">
      <w:pPr>
        <w:suppressAutoHyphens w:val="0"/>
        <w:autoSpaceDE w:val="0"/>
        <w:autoSpaceDN w:val="0"/>
        <w:adjustRightInd w:val="0"/>
        <w:spacing w:after="160" w:line="276" w:lineRule="auto"/>
        <w:jc w:val="center"/>
        <w:rPr>
          <w:rFonts w:ascii="Arial" w:eastAsiaTheme="minorHAnsi" w:hAnsi="Arial" w:cs="Arial"/>
          <w:b/>
          <w:bCs/>
          <w:sz w:val="22"/>
          <w:szCs w:val="22"/>
          <w:lang w:eastAsia="pl-PL"/>
        </w:rPr>
      </w:pPr>
      <w:r w:rsidRPr="004A1E47">
        <w:rPr>
          <w:rFonts w:ascii="Arial" w:eastAsiaTheme="minorHAnsi" w:hAnsi="Arial" w:cs="Arial"/>
          <w:b/>
          <w:bCs/>
          <w:sz w:val="22"/>
          <w:szCs w:val="22"/>
          <w:lang w:eastAsia="pl-PL"/>
        </w:rPr>
        <w:t>OŚWIADCZAM(Y), ŻE: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2117"/>
        <w:gridCol w:w="3119"/>
        <w:gridCol w:w="1733"/>
        <w:gridCol w:w="1124"/>
        <w:gridCol w:w="1071"/>
        <w:gridCol w:w="3260"/>
      </w:tblGrid>
      <w:tr w:rsidR="0077650C" w14:paraId="0E4A3943" w14:textId="77777777" w:rsidTr="0050566C">
        <w:trPr>
          <w:trHeight w:val="507"/>
        </w:trPr>
        <w:tc>
          <w:tcPr>
            <w:tcW w:w="145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ECF0F" w14:textId="77777777" w:rsidR="0077650C" w:rsidRPr="004A1E47" w:rsidRDefault="0077650C" w:rsidP="0050566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</w:pPr>
            <w:r w:rsidRPr="004A1E47">
              <w:rPr>
                <w:rFonts w:ascii="Arial" w:eastAsiaTheme="minorHAnsi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stosownie do </w:t>
            </w:r>
            <w:r w:rsidRPr="004A1E47">
              <w:rPr>
                <w:rFonts w:ascii="Arial" w:eastAsiaTheme="minorHAnsi" w:hAnsi="Arial" w:cs="Arial"/>
                <w:b/>
                <w:color w:val="000000" w:themeColor="text1"/>
                <w:sz w:val="18"/>
                <w:szCs w:val="18"/>
                <w:lang w:eastAsia="pl-PL"/>
              </w:rPr>
              <w:t xml:space="preserve">treści </w:t>
            </w:r>
            <w:r w:rsidRPr="004A1E47">
              <w:rPr>
                <w:rFonts w:ascii="Arial" w:eastAsiaTheme="minorHAnsi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pkt 6.1.4 SWZ wykonaliśmy:</w:t>
            </w:r>
          </w:p>
        </w:tc>
      </w:tr>
      <w:tr w:rsidR="0077650C" w:rsidRPr="000E0A3D" w14:paraId="6DDDF528" w14:textId="77777777" w:rsidTr="0050566C">
        <w:trPr>
          <w:trHeight w:val="15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36567" w14:textId="77777777" w:rsidR="0077650C" w:rsidRPr="004A1E47" w:rsidRDefault="0077650C" w:rsidP="0050566C">
            <w:pPr>
              <w:suppressAutoHyphens w:val="0"/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</w:pPr>
            <w:r w:rsidRPr="004A1E47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604BF" w14:textId="77777777" w:rsidR="0077650C" w:rsidRPr="004A1E47" w:rsidRDefault="0077650C" w:rsidP="0050566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</w:pPr>
            <w:r w:rsidRPr="004A1E47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  <w:t>Opis przedmiotu zamówienia</w:t>
            </w:r>
          </w:p>
          <w:p w14:paraId="3C80F58B" w14:textId="77777777" w:rsidR="0077650C" w:rsidRPr="004A1E47" w:rsidRDefault="0077650C" w:rsidP="0050566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Cs/>
                <w:iCs/>
                <w:sz w:val="18"/>
                <w:szCs w:val="18"/>
                <w:lang w:eastAsia="pl-PL"/>
              </w:rPr>
            </w:pPr>
            <w:r w:rsidRPr="004A1E47">
              <w:rPr>
                <w:rFonts w:ascii="Arial" w:eastAsiaTheme="minorHAnsi" w:hAnsi="Arial" w:cs="Arial"/>
                <w:bCs/>
                <w:iCs/>
                <w:sz w:val="18"/>
                <w:szCs w:val="18"/>
                <w:lang w:eastAsia="pl-PL"/>
              </w:rPr>
              <w:t>potwierdzaj</w:t>
            </w:r>
            <w:r w:rsidRPr="004A1E47">
              <w:rPr>
                <w:rFonts w:ascii="Arial" w:eastAsiaTheme="minorHAnsi" w:hAnsi="Arial" w:cs="Arial"/>
                <w:bCs/>
                <w:sz w:val="18"/>
                <w:szCs w:val="18"/>
                <w:lang w:eastAsia="pl-PL"/>
              </w:rPr>
              <w:t>ą</w:t>
            </w:r>
            <w:r w:rsidRPr="004A1E47">
              <w:rPr>
                <w:rFonts w:ascii="Arial" w:eastAsiaTheme="minorHAnsi" w:hAnsi="Arial" w:cs="Arial"/>
                <w:bCs/>
                <w:iCs/>
                <w:sz w:val="18"/>
                <w:szCs w:val="18"/>
                <w:lang w:eastAsia="pl-PL"/>
              </w:rPr>
              <w:t>cy spełnianie</w:t>
            </w:r>
          </w:p>
          <w:p w14:paraId="3A58AD63" w14:textId="77777777" w:rsidR="0077650C" w:rsidRPr="004A1E47" w:rsidRDefault="0077650C" w:rsidP="0050566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Cs/>
                <w:iCs/>
                <w:sz w:val="18"/>
                <w:szCs w:val="18"/>
                <w:lang w:eastAsia="pl-PL"/>
              </w:rPr>
            </w:pPr>
            <w:r w:rsidRPr="004A1E47">
              <w:rPr>
                <w:rFonts w:ascii="Arial" w:eastAsiaTheme="minorHAnsi" w:hAnsi="Arial" w:cs="Arial"/>
                <w:bCs/>
                <w:iCs/>
                <w:sz w:val="18"/>
                <w:szCs w:val="18"/>
                <w:lang w:eastAsia="pl-PL"/>
              </w:rPr>
              <w:t>warunku udziału w post</w:t>
            </w:r>
            <w:r w:rsidRPr="004A1E47">
              <w:rPr>
                <w:rFonts w:ascii="Arial" w:eastAsiaTheme="minorHAnsi" w:hAnsi="Arial" w:cs="Arial"/>
                <w:bCs/>
                <w:sz w:val="18"/>
                <w:szCs w:val="18"/>
                <w:lang w:eastAsia="pl-PL"/>
              </w:rPr>
              <w:t>ę</w:t>
            </w:r>
            <w:r w:rsidRPr="004A1E47">
              <w:rPr>
                <w:rFonts w:ascii="Arial" w:eastAsiaTheme="minorHAnsi" w:hAnsi="Arial" w:cs="Arial"/>
                <w:bCs/>
                <w:iCs/>
                <w:sz w:val="18"/>
                <w:szCs w:val="18"/>
                <w:lang w:eastAsia="pl-PL"/>
              </w:rPr>
              <w:t>powaniu,</w:t>
            </w:r>
          </w:p>
          <w:p w14:paraId="77008B46" w14:textId="662A705B" w:rsidR="0077650C" w:rsidRPr="000E0A3D" w:rsidRDefault="0077650C" w:rsidP="0050566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bCs/>
                <w:sz w:val="20"/>
                <w:szCs w:val="20"/>
                <w:lang w:eastAsia="pl-PL"/>
              </w:rPr>
            </w:pPr>
            <w:r w:rsidRPr="004A1E47">
              <w:rPr>
                <w:rFonts w:ascii="Arial" w:eastAsiaTheme="minorHAnsi" w:hAnsi="Arial" w:cs="Arial"/>
                <w:bCs/>
                <w:iCs/>
                <w:sz w:val="18"/>
                <w:szCs w:val="18"/>
                <w:lang w:eastAsia="pl-PL"/>
              </w:rPr>
              <w:t>okre</w:t>
            </w:r>
            <w:r w:rsidRPr="004A1E47">
              <w:rPr>
                <w:rFonts w:ascii="Arial" w:eastAsiaTheme="minorHAnsi" w:hAnsi="Arial" w:cs="Arial"/>
                <w:bCs/>
                <w:sz w:val="18"/>
                <w:szCs w:val="18"/>
                <w:lang w:eastAsia="pl-PL"/>
              </w:rPr>
              <w:t>ś</w:t>
            </w:r>
            <w:r w:rsidRPr="004A1E47">
              <w:rPr>
                <w:rFonts w:ascii="Arial" w:eastAsiaTheme="minorHAnsi" w:hAnsi="Arial" w:cs="Arial"/>
                <w:bCs/>
                <w:iCs/>
                <w:sz w:val="18"/>
                <w:szCs w:val="18"/>
                <w:lang w:eastAsia="pl-PL"/>
              </w:rPr>
              <w:t>lonego w pkt 6.</w:t>
            </w:r>
            <w:r w:rsidR="00A266E0">
              <w:rPr>
                <w:rFonts w:ascii="Arial" w:eastAsiaTheme="minorHAnsi" w:hAnsi="Arial" w:cs="Arial"/>
                <w:bCs/>
                <w:iCs/>
                <w:sz w:val="18"/>
                <w:szCs w:val="18"/>
                <w:lang w:eastAsia="pl-PL"/>
              </w:rPr>
              <w:t>1</w:t>
            </w:r>
            <w:r w:rsidRPr="004A1E47">
              <w:rPr>
                <w:rFonts w:ascii="Arial" w:eastAsiaTheme="minorHAnsi" w:hAnsi="Arial" w:cs="Arial"/>
                <w:bCs/>
                <w:iCs/>
                <w:sz w:val="18"/>
                <w:szCs w:val="18"/>
                <w:lang w:eastAsia="pl-PL"/>
              </w:rPr>
              <w:t>.</w:t>
            </w:r>
            <w:r w:rsidR="00A266E0">
              <w:rPr>
                <w:rFonts w:ascii="Arial" w:eastAsiaTheme="minorHAnsi" w:hAnsi="Arial" w:cs="Arial"/>
                <w:bCs/>
                <w:iCs/>
                <w:sz w:val="18"/>
                <w:szCs w:val="18"/>
                <w:lang w:eastAsia="pl-PL"/>
              </w:rPr>
              <w:t>4</w:t>
            </w:r>
            <w:r w:rsidR="00A266E0" w:rsidRPr="004A1E47">
              <w:rPr>
                <w:rFonts w:ascii="Arial" w:eastAsiaTheme="minorHAnsi" w:hAnsi="Arial" w:cs="Arial"/>
                <w:bCs/>
                <w:iCs/>
                <w:sz w:val="18"/>
                <w:szCs w:val="18"/>
                <w:lang w:eastAsia="pl-PL"/>
              </w:rPr>
              <w:t xml:space="preserve"> </w:t>
            </w:r>
            <w:r w:rsidRPr="004A1E47">
              <w:rPr>
                <w:rFonts w:ascii="Arial" w:eastAsiaTheme="minorHAnsi" w:hAnsi="Arial" w:cs="Arial"/>
                <w:bCs/>
                <w:iCs/>
                <w:sz w:val="18"/>
                <w:szCs w:val="18"/>
                <w:lang w:eastAsia="pl-PL"/>
              </w:rPr>
              <w:t>SWZ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BF43D" w14:textId="77777777" w:rsidR="0077650C" w:rsidRPr="004A1E47" w:rsidRDefault="0077650C" w:rsidP="0050566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7905B314" w14:textId="77777777" w:rsidR="0077650C" w:rsidRPr="004A1E47" w:rsidRDefault="0077650C" w:rsidP="0050566C">
            <w:pPr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</w:pPr>
            <w:r w:rsidRPr="004A1E47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  <w:t>Nazwa zamówienia</w:t>
            </w:r>
          </w:p>
          <w:p w14:paraId="6AB40E42" w14:textId="77777777" w:rsidR="0077650C" w:rsidRPr="004A1E47" w:rsidRDefault="0077650C" w:rsidP="0050566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3EDE5" w14:textId="77777777" w:rsidR="0077650C" w:rsidRPr="004A1E47" w:rsidRDefault="0077650C" w:rsidP="0050566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</w:pPr>
            <w:r w:rsidRPr="004A1E47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  <w:t>Odbiorca zamówienia</w:t>
            </w:r>
          </w:p>
          <w:p w14:paraId="7E1A1D97" w14:textId="77777777" w:rsidR="0077650C" w:rsidRPr="004A1E47" w:rsidRDefault="0077650C" w:rsidP="0050566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E1AEC" w14:textId="77777777" w:rsidR="0077650C" w:rsidRPr="004A1E47" w:rsidRDefault="0077650C" w:rsidP="0050566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</w:pPr>
            <w:r w:rsidRPr="004A1E47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  <w:t>Data wykonywania</w:t>
            </w:r>
          </w:p>
          <w:p w14:paraId="2B8BAD52" w14:textId="77777777" w:rsidR="0077650C" w:rsidRPr="004A1E47" w:rsidRDefault="0077650C" w:rsidP="0050566C">
            <w:pPr>
              <w:widowControl w:val="0"/>
              <w:numPr>
                <w:ilvl w:val="12"/>
                <w:numId w:val="0"/>
              </w:numPr>
              <w:suppressAutoHyphens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</w:pPr>
            <w:r w:rsidRPr="004A1E47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  <w:t>Zamówienia</w:t>
            </w:r>
          </w:p>
          <w:p w14:paraId="2884F79C" w14:textId="77777777" w:rsidR="0077650C" w:rsidRPr="004A1E47" w:rsidRDefault="0077650C" w:rsidP="0050566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</w:pPr>
            <w:r w:rsidRPr="004A1E47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  <w:t>Dzień – mc – rok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BE6D4" w14:textId="77777777" w:rsidR="0077650C" w:rsidRPr="004A1E47" w:rsidRDefault="0077650C" w:rsidP="0050566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19730D9D" w14:textId="77777777" w:rsidR="0077650C" w:rsidRPr="004A1E47" w:rsidRDefault="0077650C" w:rsidP="0050566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</w:pPr>
            <w:r w:rsidRPr="004A1E47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Dokładna (skonkretyzowana) </w:t>
            </w:r>
            <w:r w:rsidRPr="004A1E47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br/>
              <w:t xml:space="preserve">kwota zamówienia </w:t>
            </w:r>
            <w:r w:rsidRPr="004A1E47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br/>
              <w:t>w PLN</w:t>
            </w:r>
          </w:p>
        </w:tc>
      </w:tr>
      <w:tr w:rsidR="0077650C" w:rsidRPr="000E0A3D" w14:paraId="70785092" w14:textId="77777777" w:rsidTr="0050566C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F76A" w14:textId="77777777" w:rsidR="0077650C" w:rsidRPr="000E0A3D" w:rsidRDefault="0077650C" w:rsidP="0050566C">
            <w:pPr>
              <w:suppressAutoHyphens w:val="0"/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eastAsia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A8F53" w14:textId="77777777" w:rsidR="0077650C" w:rsidRPr="00224F93" w:rsidRDefault="0077650C" w:rsidP="0050566C">
            <w:pPr>
              <w:suppressAutoHyphens w:val="0"/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</w:pPr>
            <w:r w:rsidRPr="00224F93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  <w:t xml:space="preserve">Opis 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939B3" w14:textId="77777777" w:rsidR="0077650C" w:rsidRPr="004A1E47" w:rsidRDefault="0077650C" w:rsidP="0050566C">
            <w:pPr>
              <w:suppressAutoHyphens w:val="0"/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</w:pPr>
            <w:r w:rsidRPr="004A1E47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733A3" w14:textId="77777777" w:rsidR="0077650C" w:rsidRPr="004A1E47" w:rsidRDefault="0077650C" w:rsidP="0050566C">
            <w:pPr>
              <w:suppressAutoHyphens w:val="0"/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</w:pPr>
            <w:r w:rsidRPr="004A1E47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  <w:t>(nazwa, adres)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C31D" w14:textId="77777777" w:rsidR="0077650C" w:rsidRPr="004A1E47" w:rsidRDefault="0077650C" w:rsidP="0050566C">
            <w:pPr>
              <w:suppressAutoHyphens w:val="0"/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</w:pPr>
            <w:r w:rsidRPr="004A1E47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  <w:t>Początek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E2AA5" w14:textId="77777777" w:rsidR="0077650C" w:rsidRPr="004A1E47" w:rsidRDefault="0077650C" w:rsidP="0050566C">
            <w:pPr>
              <w:suppressAutoHyphens w:val="0"/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</w:pPr>
            <w:r w:rsidRPr="004A1E47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  <w:t>Koniec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6C034" w14:textId="77777777" w:rsidR="0077650C" w:rsidRPr="004A1E47" w:rsidRDefault="0077650C" w:rsidP="0050566C">
            <w:pPr>
              <w:suppressAutoHyphens w:val="0"/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</w:pPr>
            <w:r w:rsidRPr="004A1E47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pl-PL"/>
              </w:rPr>
              <w:t>Kwota</w:t>
            </w:r>
          </w:p>
        </w:tc>
      </w:tr>
      <w:tr w:rsidR="0077650C" w:rsidRPr="000E0A3D" w14:paraId="4A3A2E91" w14:textId="77777777" w:rsidTr="0050566C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7EE65" w14:textId="77777777" w:rsidR="0077650C" w:rsidRPr="000E0A3D" w:rsidRDefault="0077650C" w:rsidP="0050566C">
            <w:pPr>
              <w:suppressAutoHyphens w:val="0"/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eastAsia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16E2F" w14:textId="77777777" w:rsidR="0077650C" w:rsidRPr="000E0A3D" w:rsidRDefault="0077650C" w:rsidP="0050566C">
            <w:pPr>
              <w:suppressAutoHyphens w:val="0"/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eastAsia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CE494" w14:textId="77777777" w:rsidR="0077650C" w:rsidRPr="000E0A3D" w:rsidRDefault="0077650C" w:rsidP="0050566C">
            <w:pPr>
              <w:suppressAutoHyphens w:val="0"/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eastAsia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9E3FF" w14:textId="77777777" w:rsidR="0077650C" w:rsidRPr="000E0A3D" w:rsidRDefault="0077650C" w:rsidP="0050566C">
            <w:pPr>
              <w:suppressAutoHyphens w:val="0"/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eastAsia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8C7F" w14:textId="77777777" w:rsidR="0077650C" w:rsidRPr="000E0A3D" w:rsidRDefault="0077650C" w:rsidP="0050566C">
            <w:pPr>
              <w:suppressAutoHyphens w:val="0"/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eastAsia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6BC55" w14:textId="77777777" w:rsidR="0077650C" w:rsidRPr="000E0A3D" w:rsidRDefault="0077650C" w:rsidP="0050566C">
            <w:pPr>
              <w:suppressAutoHyphens w:val="0"/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eastAsia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B456" w14:textId="77777777" w:rsidR="0077650C" w:rsidRPr="000E0A3D" w:rsidRDefault="0077650C" w:rsidP="0050566C">
            <w:pPr>
              <w:suppressAutoHyphens w:val="0"/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eastAsia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35195D19" w14:textId="57614D77" w:rsidR="0077650C" w:rsidRPr="004A1E47" w:rsidRDefault="0077650C" w:rsidP="0077650C">
      <w:pPr>
        <w:suppressAutoHyphens w:val="0"/>
        <w:autoSpaceDE w:val="0"/>
        <w:autoSpaceDN w:val="0"/>
        <w:adjustRightInd w:val="0"/>
        <w:spacing w:after="160" w:line="276" w:lineRule="auto"/>
        <w:jc w:val="both"/>
        <w:rPr>
          <w:rFonts w:ascii="Arial" w:eastAsiaTheme="minorHAnsi" w:hAnsi="Arial" w:cs="Arial"/>
          <w:b/>
          <w:bCs/>
          <w:sz w:val="20"/>
          <w:szCs w:val="20"/>
          <w:lang w:eastAsia="pl-PL"/>
        </w:rPr>
      </w:pPr>
      <w:r w:rsidRPr="004A1E47">
        <w:rPr>
          <w:rFonts w:ascii="Arial" w:eastAsiaTheme="minorHAnsi" w:hAnsi="Arial" w:cs="Arial"/>
          <w:b/>
          <w:sz w:val="20"/>
          <w:szCs w:val="20"/>
          <w:lang w:eastAsia="pl-PL"/>
        </w:rPr>
        <w:t xml:space="preserve">Zgodnie </w:t>
      </w:r>
      <w:r w:rsidRPr="004A1E47">
        <w:rPr>
          <w:rFonts w:ascii="Arial" w:eastAsiaTheme="minorHAnsi" w:hAnsi="Arial" w:cs="Arial"/>
          <w:b/>
          <w:bCs/>
          <w:sz w:val="20"/>
          <w:szCs w:val="20"/>
          <w:lang w:eastAsia="pl-PL"/>
        </w:rPr>
        <w:t xml:space="preserve">z pkt 7.2.1. SWZ podmiotowe środki dowodowe potwierdzają odpowiednio, że zamówienia wskazane w niniejszym wykazie zostały wykonane należycie. </w:t>
      </w:r>
      <w:r w:rsidRPr="004A1E47">
        <w:rPr>
          <w:rFonts w:ascii="Arial" w:hAnsi="Arial" w:cs="Arial"/>
          <w:b/>
          <w:sz w:val="20"/>
          <w:szCs w:val="20"/>
          <w:lang w:eastAsia="pl-PL"/>
        </w:rPr>
        <w:t>Jeżeli Wykonawca polega na wiedzy i doświadczeniu innych podmiotów, w celu udowodnienia, że będzie dysponował zasobami niezbędnymi do realizacji zamówienia winien przedstawić pisemne zobowiązanie tych podmiotów do oddania mu do dyspozycji wymaganej wiedzy i doświadczenia przez okres korzystania z nich przy wykonaniu zamówienia.</w:t>
      </w:r>
    </w:p>
    <w:p w14:paraId="1D7E367F" w14:textId="735F64C8" w:rsidR="0077650C" w:rsidRDefault="0077650C" w:rsidP="0077650C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16"/>
          <w:szCs w:val="16"/>
          <w:lang w:eastAsia="en-US"/>
        </w:rPr>
      </w:pPr>
      <w:r w:rsidRPr="00DB260C">
        <w:rPr>
          <w:rFonts w:ascii="Arial" w:eastAsiaTheme="minorHAnsi" w:hAnsi="Arial" w:cs="Arial"/>
          <w:color w:val="000000"/>
          <w:sz w:val="16"/>
          <w:szCs w:val="16"/>
          <w:lang w:eastAsia="en-US"/>
        </w:rPr>
        <w:t xml:space="preserve">Miejscowość i data ................................................. </w:t>
      </w:r>
    </w:p>
    <w:p w14:paraId="0DFD6BD3" w14:textId="4F91E465" w:rsidR="0077650C" w:rsidRPr="00DB260C" w:rsidRDefault="0077650C" w:rsidP="00DB260C">
      <w:pPr>
        <w:suppressAutoHyphens w:val="0"/>
        <w:autoSpaceDE w:val="0"/>
        <w:autoSpaceDN w:val="0"/>
        <w:adjustRightInd w:val="0"/>
        <w:ind w:left="7080" w:firstLine="708"/>
        <w:rPr>
          <w:rFonts w:ascii="Arial" w:eastAsiaTheme="minorHAnsi" w:hAnsi="Arial" w:cs="Arial"/>
          <w:color w:val="000000"/>
          <w:sz w:val="16"/>
          <w:szCs w:val="16"/>
          <w:lang w:eastAsia="en-US"/>
        </w:rPr>
      </w:pPr>
      <w:r w:rsidRPr="00DB260C">
        <w:rPr>
          <w:rFonts w:ascii="Arial" w:eastAsiaTheme="minorHAnsi" w:hAnsi="Arial" w:cs="Arial"/>
          <w:color w:val="000000"/>
          <w:sz w:val="16"/>
          <w:szCs w:val="16"/>
          <w:lang w:eastAsia="en-US"/>
        </w:rPr>
        <w:t xml:space="preserve">………………………………………………………………. </w:t>
      </w:r>
    </w:p>
    <w:p w14:paraId="640D5084" w14:textId="5F971923" w:rsidR="00BC44CC" w:rsidRPr="00DB260C" w:rsidRDefault="0077650C" w:rsidP="00DB260C">
      <w:pPr>
        <w:tabs>
          <w:tab w:val="left" w:pos="486"/>
        </w:tabs>
        <w:suppressAutoHyphens w:val="0"/>
        <w:autoSpaceDE w:val="0"/>
        <w:autoSpaceDN w:val="0"/>
        <w:adjustRightInd w:val="0"/>
        <w:spacing w:after="160" w:line="276" w:lineRule="auto"/>
        <w:ind w:left="7788"/>
        <w:jc w:val="center"/>
        <w:rPr>
          <w:rFonts w:ascii="Arial" w:eastAsiaTheme="minorHAnsi" w:hAnsi="Arial" w:cs="Arial"/>
          <w:sz w:val="16"/>
          <w:szCs w:val="16"/>
          <w:lang w:eastAsia="pl-PL"/>
        </w:rPr>
      </w:pPr>
      <w:r w:rsidRPr="00DB260C">
        <w:rPr>
          <w:rFonts w:ascii="Arial" w:eastAsiaTheme="minorHAnsi" w:hAnsi="Arial" w:cs="Arial"/>
          <w:i/>
          <w:iCs/>
          <w:color w:val="000000"/>
          <w:sz w:val="16"/>
          <w:szCs w:val="16"/>
          <w:lang w:eastAsia="en-US"/>
        </w:rPr>
        <w:t>Podpis(y) osoby/osób upoważnionej (</w:t>
      </w:r>
      <w:proofErr w:type="spellStart"/>
      <w:r w:rsidRPr="00DB260C">
        <w:rPr>
          <w:rFonts w:ascii="Arial" w:eastAsiaTheme="minorHAnsi" w:hAnsi="Arial" w:cs="Arial"/>
          <w:i/>
          <w:iCs/>
          <w:color w:val="000000"/>
          <w:sz w:val="16"/>
          <w:szCs w:val="16"/>
          <w:lang w:eastAsia="en-US"/>
        </w:rPr>
        <w:t>ych</w:t>
      </w:r>
      <w:proofErr w:type="spellEnd"/>
      <w:r w:rsidRPr="00DB260C">
        <w:rPr>
          <w:rFonts w:ascii="Arial" w:eastAsiaTheme="minorHAnsi" w:hAnsi="Arial" w:cs="Arial"/>
          <w:i/>
          <w:iCs/>
          <w:color w:val="000000"/>
          <w:sz w:val="16"/>
          <w:szCs w:val="16"/>
          <w:lang w:eastAsia="en-US"/>
        </w:rPr>
        <w:t>) do reprezentowania Wykonawcy (dokument winien</w:t>
      </w:r>
      <w:r w:rsidR="00DB260C">
        <w:rPr>
          <w:rFonts w:ascii="Arial" w:eastAsiaTheme="minorHAnsi" w:hAnsi="Arial" w:cs="Arial"/>
          <w:i/>
          <w:iCs/>
          <w:color w:val="000000"/>
          <w:sz w:val="16"/>
          <w:szCs w:val="16"/>
          <w:lang w:eastAsia="en-US"/>
        </w:rPr>
        <w:t xml:space="preserve"> być podpisany elektronicznie</w:t>
      </w:r>
    </w:p>
    <w:sectPr w:rsidR="00BC44CC" w:rsidRPr="00DB260C" w:rsidSect="00DB260C">
      <w:pgSz w:w="15309" w:h="11913" w:orient="landscape" w:code="216"/>
      <w:pgMar w:top="1134" w:right="1134" w:bottom="1134" w:left="1134" w:header="1134" w:footer="709" w:gutter="0"/>
      <w:paperSrc w:other="11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F5974" w14:textId="77777777" w:rsidR="00DB6567" w:rsidRDefault="00DB6567" w:rsidP="00E702C0">
      <w:r>
        <w:separator/>
      </w:r>
    </w:p>
  </w:endnote>
  <w:endnote w:type="continuationSeparator" w:id="0">
    <w:p w14:paraId="0CCC9234" w14:textId="77777777" w:rsidR="00DB6567" w:rsidRDefault="00DB6567" w:rsidP="00E702C0">
      <w:r>
        <w:continuationSeparator/>
      </w:r>
    </w:p>
  </w:endnote>
  <w:endnote w:type="continuationNotice" w:id="1">
    <w:p w14:paraId="7C8FC800" w14:textId="77777777" w:rsidR="00DB6567" w:rsidRDefault="00DB65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layfair Display">
    <w:altName w:val="Playfair Display"/>
    <w:charset w:val="EE"/>
    <w:family w:val="auto"/>
    <w:pitch w:val="variable"/>
    <w:sig w:usb0="20000207" w:usb1="00000000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FrankfurtGothic">
    <w:altName w:val="Times New Roman"/>
    <w:charset w:val="00"/>
    <w:family w:val="auto"/>
    <w:pitch w:val="variable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altName w:val="Arial"/>
    <w:charset w:val="00"/>
    <w:family w:val="auto"/>
    <w:pitch w:val="variable"/>
    <w:sig w:usb0="80000067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">
    <w:altName w:val="MS Gothic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2"/>
        <w:szCs w:val="22"/>
      </w:rPr>
      <w:id w:val="2007630991"/>
      <w:docPartObj>
        <w:docPartGallery w:val="Page Numbers (Bottom of Page)"/>
        <w:docPartUnique/>
      </w:docPartObj>
    </w:sdtPr>
    <w:sdtEndPr/>
    <w:sdtContent>
      <w:p w14:paraId="259771F2" w14:textId="6FD05A00" w:rsidR="0050566C" w:rsidRPr="004C4FE1" w:rsidRDefault="0050566C">
        <w:pPr>
          <w:pStyle w:val="Stopka"/>
          <w:jc w:val="center"/>
          <w:rPr>
            <w:rFonts w:ascii="Arial" w:hAnsi="Arial" w:cs="Arial"/>
            <w:sz w:val="22"/>
            <w:szCs w:val="22"/>
          </w:rPr>
        </w:pPr>
        <w:r w:rsidRPr="004C4FE1">
          <w:rPr>
            <w:rFonts w:ascii="Arial" w:hAnsi="Arial" w:cs="Arial"/>
            <w:sz w:val="22"/>
            <w:szCs w:val="22"/>
          </w:rPr>
          <w:fldChar w:fldCharType="begin"/>
        </w:r>
        <w:r w:rsidRPr="00A536CF">
          <w:rPr>
            <w:rFonts w:ascii="Arial" w:hAnsi="Arial" w:cs="Arial"/>
            <w:sz w:val="22"/>
            <w:szCs w:val="22"/>
          </w:rPr>
          <w:instrText>PAGE   \* MERGEFORMAT</w:instrText>
        </w:r>
        <w:r w:rsidRPr="004C4FE1">
          <w:rPr>
            <w:rFonts w:ascii="Arial" w:hAnsi="Arial" w:cs="Arial"/>
            <w:sz w:val="22"/>
            <w:szCs w:val="22"/>
          </w:rPr>
          <w:fldChar w:fldCharType="separate"/>
        </w:r>
        <w:r w:rsidR="00DB6567">
          <w:rPr>
            <w:rFonts w:ascii="Arial" w:hAnsi="Arial" w:cs="Arial"/>
            <w:noProof/>
            <w:sz w:val="22"/>
            <w:szCs w:val="22"/>
          </w:rPr>
          <w:t>1</w:t>
        </w:r>
        <w:r w:rsidRPr="004C4FE1">
          <w:rPr>
            <w:rFonts w:ascii="Arial" w:hAnsi="Arial" w:cs="Arial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8F83E" w14:textId="77777777" w:rsidR="00DB6567" w:rsidRDefault="00DB6567" w:rsidP="00E702C0">
      <w:r>
        <w:separator/>
      </w:r>
    </w:p>
  </w:footnote>
  <w:footnote w:type="continuationSeparator" w:id="0">
    <w:p w14:paraId="4E1BC052" w14:textId="77777777" w:rsidR="00DB6567" w:rsidRDefault="00DB6567" w:rsidP="00E702C0">
      <w:r>
        <w:continuationSeparator/>
      </w:r>
    </w:p>
  </w:footnote>
  <w:footnote w:type="continuationNotice" w:id="1">
    <w:p w14:paraId="41DF682F" w14:textId="77777777" w:rsidR="00DB6567" w:rsidRDefault="00DB6567"/>
  </w:footnote>
  <w:footnote w:id="2">
    <w:p w14:paraId="18C89AEE" w14:textId="77777777" w:rsidR="0050566C" w:rsidRPr="0060452F" w:rsidRDefault="0050566C" w:rsidP="00E702C0">
      <w:pPr>
        <w:pStyle w:val="Tekstprzypisudolnego"/>
        <w:jc w:val="both"/>
        <w:rPr>
          <w:rFonts w:cs="Arial"/>
          <w:i/>
          <w:iCs/>
          <w:sz w:val="16"/>
          <w:szCs w:val="16"/>
        </w:rPr>
      </w:pPr>
      <w:r w:rsidRPr="008D5925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D5925">
        <w:rPr>
          <w:rFonts w:ascii="Times New Roman" w:hAnsi="Times New Roman"/>
          <w:sz w:val="18"/>
          <w:szCs w:val="18"/>
        </w:rPr>
        <w:t xml:space="preserve"> </w:t>
      </w:r>
      <w:r w:rsidRPr="0060452F">
        <w:rPr>
          <w:rFonts w:cs="Arial"/>
          <w:i/>
          <w:iCs/>
          <w:sz w:val="16"/>
          <w:szCs w:val="16"/>
        </w:rPr>
        <w:t xml:space="preserve">Uzupełnić jeżeli dotyczy. </w:t>
      </w:r>
    </w:p>
  </w:footnote>
  <w:footnote w:id="3">
    <w:p w14:paraId="62EC6178" w14:textId="15DF09C0" w:rsidR="0050566C" w:rsidRPr="0060452F" w:rsidRDefault="0050566C" w:rsidP="00E702C0">
      <w:pPr>
        <w:pStyle w:val="Tekstprzypisudolnego"/>
        <w:jc w:val="both"/>
        <w:rPr>
          <w:rFonts w:cs="Arial"/>
          <w:i/>
          <w:iCs/>
          <w:sz w:val="16"/>
          <w:szCs w:val="16"/>
        </w:rPr>
      </w:pPr>
      <w:r w:rsidRPr="0060452F">
        <w:rPr>
          <w:rStyle w:val="Odwoanieprzypisudolnego"/>
          <w:rFonts w:cs="Arial"/>
          <w:i/>
          <w:iCs/>
          <w:sz w:val="16"/>
          <w:szCs w:val="16"/>
        </w:rPr>
        <w:footnoteRef/>
      </w:r>
      <w:r w:rsidRPr="0060452F">
        <w:rPr>
          <w:rFonts w:cs="Arial"/>
          <w:i/>
          <w:iCs/>
          <w:sz w:val="16"/>
          <w:szCs w:val="16"/>
        </w:rPr>
        <w:t xml:space="preserve"> Wykonawca zobowiązany jest do wykazania, że zastrzeżone informacje stanowią tajemnicę przedsiębiorstwa składając pisemne uzasadnienie (np. w formie odrębnego dokumentu / załącznika do oferty).</w:t>
      </w:r>
    </w:p>
  </w:footnote>
  <w:footnote w:id="4">
    <w:p w14:paraId="22C58813" w14:textId="5EB4AEA1" w:rsidR="0050566C" w:rsidRPr="0060452F" w:rsidRDefault="0050566C" w:rsidP="00843426">
      <w:pPr>
        <w:pStyle w:val="Tekstprzypisudolnego"/>
        <w:jc w:val="both"/>
        <w:rPr>
          <w:rFonts w:cs="Arial"/>
          <w:i/>
          <w:sz w:val="18"/>
          <w:szCs w:val="18"/>
        </w:rPr>
      </w:pPr>
      <w:r>
        <w:rPr>
          <w:rStyle w:val="Odwoanieprzypisudolnego"/>
        </w:rPr>
        <w:footnoteRef/>
      </w:r>
      <w:r w:rsidRPr="0060452F">
        <w:rPr>
          <w:rFonts w:cs="Arial"/>
          <w:i/>
          <w:sz w:val="18"/>
          <w:szCs w:val="18"/>
        </w:rPr>
        <w:t xml:space="preserve">Wypełnia Wykonawca lub podmiot na którego zasoby powołuje się Wykonawca jeżeli ma zastosowanie (wykreśla jeżeli nie dotyczy). Zgodnie z art. 125 ust. 5 </w:t>
      </w:r>
      <w:r>
        <w:rPr>
          <w:rFonts w:cs="Arial"/>
          <w:i/>
          <w:sz w:val="18"/>
          <w:szCs w:val="18"/>
        </w:rPr>
        <w:t>U</w:t>
      </w:r>
      <w:r w:rsidRPr="0060452F">
        <w:rPr>
          <w:rFonts w:cs="Arial"/>
          <w:i/>
          <w:sz w:val="18"/>
          <w:szCs w:val="18"/>
        </w:rPr>
        <w:t xml:space="preserve">stawy Pzp Wykonawca, w przypadku polegania na zdolnościach lub sytuacji podmiotów udostępniających zasoby, przedstawia wraz z oświadczeniem, o którym mowa w art. 125 ust. 1 </w:t>
      </w:r>
      <w:r>
        <w:rPr>
          <w:rFonts w:cs="Arial"/>
          <w:i/>
          <w:sz w:val="18"/>
          <w:szCs w:val="18"/>
        </w:rPr>
        <w:t>U</w:t>
      </w:r>
      <w:r w:rsidRPr="0060452F">
        <w:rPr>
          <w:rFonts w:cs="Arial"/>
          <w:i/>
          <w:sz w:val="18"/>
          <w:szCs w:val="18"/>
        </w:rPr>
        <w:t xml:space="preserve">stawy Pzp, także oświadczenie podmiotu udostępniającego zasoby, potwierdzające brak podstaw wykluczenia tego podmiotu oraz odpowiednio spełnianie warunków udziału w postępowaniu, w zakresie w jakim Wykonawca powołuje się na jego zasoby. </w:t>
      </w:r>
    </w:p>
  </w:footnote>
  <w:footnote w:id="5">
    <w:p w14:paraId="0F01F32F" w14:textId="77777777" w:rsidR="0050566C" w:rsidRPr="0060452F" w:rsidRDefault="0050566C" w:rsidP="00843426">
      <w:pPr>
        <w:pStyle w:val="Tekstprzypisudolnego"/>
        <w:rPr>
          <w:rFonts w:cs="Arial"/>
          <w:sz w:val="18"/>
          <w:szCs w:val="18"/>
        </w:rPr>
      </w:pPr>
      <w:r w:rsidRPr="0060452F">
        <w:rPr>
          <w:rStyle w:val="Odwoanieprzypisudolnego"/>
          <w:rFonts w:cs="Arial"/>
          <w:sz w:val="18"/>
          <w:szCs w:val="18"/>
        </w:rPr>
        <w:footnoteRef/>
      </w:r>
      <w:r w:rsidRPr="0060452F">
        <w:rPr>
          <w:rFonts w:cs="Arial"/>
          <w:i/>
          <w:sz w:val="18"/>
          <w:szCs w:val="18"/>
        </w:rPr>
        <w:t>Wypełnia Wykonawca jeżeli ma zastosowanie (wykreśla się jeżeli nie dotyczy).</w:t>
      </w:r>
    </w:p>
  </w:footnote>
  <w:footnote w:id="6">
    <w:p w14:paraId="58DB00FA" w14:textId="77777777" w:rsidR="0050566C" w:rsidRPr="0060452F" w:rsidRDefault="0050566C" w:rsidP="00843426">
      <w:pPr>
        <w:pStyle w:val="Tekstprzypisudolnego"/>
        <w:rPr>
          <w:rFonts w:cs="Arial"/>
          <w:sz w:val="18"/>
          <w:szCs w:val="18"/>
        </w:rPr>
      </w:pPr>
      <w:r w:rsidRPr="00A536CF">
        <w:rPr>
          <w:rStyle w:val="Odwoanieprzypisudolnego"/>
          <w:rFonts w:cs="Arial"/>
          <w:i/>
        </w:rPr>
        <w:footnoteRef/>
      </w:r>
      <w:r w:rsidRPr="009815A9">
        <w:rPr>
          <w:rFonts w:ascii="Times New Roman" w:hAnsi="Times New Roman"/>
          <w:i/>
        </w:rPr>
        <w:t xml:space="preserve"> </w:t>
      </w:r>
      <w:r w:rsidRPr="0060452F">
        <w:rPr>
          <w:rFonts w:cs="Arial"/>
          <w:i/>
          <w:sz w:val="18"/>
          <w:szCs w:val="18"/>
        </w:rPr>
        <w:t>Wypełnia Wykonawca jeżeli ma zastosowanie (wykreśla się jeżeli nie dotyczy).</w:t>
      </w:r>
    </w:p>
  </w:footnote>
  <w:footnote w:id="7">
    <w:p w14:paraId="64C16BC8" w14:textId="08866637" w:rsidR="0050566C" w:rsidRPr="0060452F" w:rsidRDefault="0050566C" w:rsidP="00843426">
      <w:pPr>
        <w:pStyle w:val="Tekstprzypisudolnego"/>
        <w:jc w:val="both"/>
        <w:rPr>
          <w:rFonts w:cs="Arial"/>
          <w:i/>
          <w:sz w:val="18"/>
          <w:szCs w:val="18"/>
        </w:rPr>
      </w:pPr>
      <w:r>
        <w:rPr>
          <w:rStyle w:val="Odwoanieprzypisudolnego"/>
        </w:rPr>
        <w:footnoteRef/>
      </w:r>
      <w:r w:rsidRPr="0060452F">
        <w:rPr>
          <w:rFonts w:cs="Arial"/>
          <w:i/>
          <w:sz w:val="18"/>
          <w:szCs w:val="18"/>
        </w:rPr>
        <w:t xml:space="preserve">Wypełnia Wykonawca lub podmiot na którego zasoby powołuje się Wykonawca jeżeli ma zastosowanie (wykreśla jeżeli nie dotyczy). Zgodnie z art. 125 ust. 5 </w:t>
      </w:r>
      <w:r>
        <w:rPr>
          <w:rFonts w:cs="Arial"/>
          <w:i/>
          <w:sz w:val="18"/>
          <w:szCs w:val="18"/>
        </w:rPr>
        <w:t>U</w:t>
      </w:r>
      <w:r w:rsidRPr="0060452F">
        <w:rPr>
          <w:rFonts w:cs="Arial"/>
          <w:i/>
          <w:sz w:val="18"/>
          <w:szCs w:val="18"/>
        </w:rPr>
        <w:t xml:space="preserve">stawy Pzp Wykonawca, w przypadku polegania na zdolnościach lub sytuacji podmiotów udostępniających zasoby, przedstawia wraz z oświadczeniem, o którym mowa w art. 125 ust. 1 </w:t>
      </w:r>
      <w:r>
        <w:rPr>
          <w:rFonts w:cs="Arial"/>
          <w:i/>
          <w:sz w:val="18"/>
          <w:szCs w:val="18"/>
        </w:rPr>
        <w:t>U</w:t>
      </w:r>
      <w:r w:rsidRPr="0060452F">
        <w:rPr>
          <w:rFonts w:cs="Arial"/>
          <w:i/>
          <w:sz w:val="18"/>
          <w:szCs w:val="18"/>
        </w:rPr>
        <w:t xml:space="preserve">stawy Pzp, także oświadczenie podmiotu udostępniającego zasoby, potwierdzające brak podstaw wykluczenia tego podmiotu oraz odpowiednio spełnianie warunków udziału w postępowaniu, w zakresie w jakim Wykonawca powołuje się na jego zasoby. </w:t>
      </w:r>
    </w:p>
  </w:footnote>
  <w:footnote w:id="8">
    <w:p w14:paraId="6B50C640" w14:textId="77777777" w:rsidR="0050566C" w:rsidRPr="0060452F" w:rsidRDefault="0050566C" w:rsidP="00843426">
      <w:pPr>
        <w:pStyle w:val="Tekstprzypisudolnego"/>
        <w:rPr>
          <w:rFonts w:cs="Arial"/>
          <w:sz w:val="18"/>
          <w:szCs w:val="18"/>
        </w:rPr>
      </w:pPr>
      <w:r w:rsidRPr="0060452F">
        <w:rPr>
          <w:rStyle w:val="Odwoanieprzypisudolnego"/>
          <w:rFonts w:cs="Arial"/>
          <w:sz w:val="18"/>
          <w:szCs w:val="18"/>
        </w:rPr>
        <w:footnoteRef/>
      </w:r>
      <w:r w:rsidRPr="0060452F">
        <w:rPr>
          <w:rFonts w:cs="Arial"/>
          <w:sz w:val="18"/>
          <w:szCs w:val="18"/>
        </w:rPr>
        <w:t xml:space="preserve"> </w:t>
      </w:r>
      <w:r w:rsidRPr="0060452F">
        <w:rPr>
          <w:rFonts w:cs="Arial"/>
          <w:i/>
          <w:sz w:val="18"/>
          <w:szCs w:val="18"/>
        </w:rPr>
        <w:t>Wypełnia Wykonawca jeżeli ma zastosowanie (wykreśla się jeżeli nie dotyczy).</w:t>
      </w:r>
    </w:p>
  </w:footnote>
  <w:footnote w:id="9">
    <w:p w14:paraId="14D262FD" w14:textId="77777777" w:rsidR="0050566C" w:rsidRPr="0060452F" w:rsidRDefault="0050566C" w:rsidP="00843426">
      <w:pPr>
        <w:pStyle w:val="Tekstprzypisudolnego"/>
        <w:rPr>
          <w:rFonts w:cs="Arial"/>
          <w:sz w:val="18"/>
          <w:szCs w:val="18"/>
        </w:rPr>
      </w:pPr>
      <w:r w:rsidRPr="0060452F">
        <w:rPr>
          <w:rStyle w:val="Odwoanieprzypisudolnego"/>
          <w:rFonts w:cs="Arial"/>
          <w:sz w:val="18"/>
          <w:szCs w:val="18"/>
        </w:rPr>
        <w:footnoteRef/>
      </w:r>
      <w:r w:rsidRPr="0060452F">
        <w:rPr>
          <w:rFonts w:cs="Arial"/>
          <w:sz w:val="18"/>
          <w:szCs w:val="18"/>
        </w:rPr>
        <w:t xml:space="preserve"> </w:t>
      </w:r>
      <w:r w:rsidRPr="0060452F">
        <w:rPr>
          <w:rFonts w:cs="Arial"/>
          <w:i/>
          <w:sz w:val="18"/>
          <w:szCs w:val="18"/>
        </w:rPr>
        <w:t>Wypełnia podmiot na zasobach którego polega Wykonawca (wykreśla się jeżeli nie dotyczy).</w:t>
      </w:r>
    </w:p>
    <w:p w14:paraId="662C4060" w14:textId="77777777" w:rsidR="0050566C" w:rsidRPr="0060452F" w:rsidRDefault="0050566C" w:rsidP="00843426">
      <w:pPr>
        <w:pStyle w:val="Tekstprzypisudolnego"/>
        <w:rPr>
          <w:rFonts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54EFA" w14:textId="31CC63C0" w:rsidR="0050566C" w:rsidRPr="00C1177E" w:rsidRDefault="0050566C" w:rsidP="00922DCC">
    <w:pPr>
      <w:pStyle w:val="Nagwek1"/>
      <w:spacing w:before="0" w:after="0"/>
      <w:rPr>
        <w:b w:val="0"/>
        <w:iCs/>
        <w:sz w:val="18"/>
        <w:szCs w:val="18"/>
      </w:rPr>
    </w:pPr>
    <w:r w:rsidRPr="00C1177E">
      <w:rPr>
        <w:b w:val="0"/>
        <w:iCs/>
        <w:sz w:val="18"/>
        <w:szCs w:val="18"/>
      </w:rPr>
      <w:t>Specyfikacja Warunków Zamówienia</w:t>
    </w:r>
    <w:r w:rsidRPr="00C1177E">
      <w:rPr>
        <w:b w:val="0"/>
        <w:iCs/>
        <w:sz w:val="18"/>
        <w:szCs w:val="18"/>
      </w:rPr>
      <w:tab/>
    </w:r>
    <w:r w:rsidRPr="00C1177E">
      <w:rPr>
        <w:b w:val="0"/>
        <w:iCs/>
        <w:sz w:val="18"/>
        <w:szCs w:val="18"/>
      </w:rPr>
      <w:tab/>
    </w:r>
    <w:r w:rsidRPr="00C1177E">
      <w:rPr>
        <w:b w:val="0"/>
        <w:iCs/>
        <w:sz w:val="18"/>
        <w:szCs w:val="18"/>
      </w:rPr>
      <w:tab/>
    </w:r>
    <w:r w:rsidRPr="00C1177E">
      <w:rPr>
        <w:b w:val="0"/>
        <w:iCs/>
        <w:sz w:val="18"/>
        <w:szCs w:val="18"/>
      </w:rPr>
      <w:tab/>
    </w:r>
    <w:r w:rsidRPr="00C1177E">
      <w:rPr>
        <w:b w:val="0"/>
        <w:iCs/>
        <w:sz w:val="18"/>
        <w:szCs w:val="18"/>
      </w:rPr>
      <w:tab/>
      <w:t xml:space="preserve">             DZA-DZAZZP.2610.49.2024</w:t>
    </w:r>
  </w:p>
  <w:p w14:paraId="0F63280C" w14:textId="4C812F0A" w:rsidR="0050566C" w:rsidRPr="009337AA" w:rsidRDefault="0050566C" w:rsidP="009A0F13">
    <w:pPr>
      <w:rPr>
        <w:rFonts w:ascii="Arial" w:eastAsia="Calibri" w:hAnsi="Arial" w:cs="Arial"/>
        <w:i/>
        <w:sz w:val="18"/>
        <w:szCs w:val="18"/>
      </w:rPr>
    </w:pPr>
    <w:r w:rsidRPr="009337AA">
      <w:rPr>
        <w:rFonts w:ascii="Arial" w:hAnsi="Arial" w:cs="Arial"/>
        <w:i/>
        <w:sz w:val="18"/>
        <w:szCs w:val="18"/>
      </w:rPr>
      <w:t xml:space="preserve">Przedłużenie licencji SAS wraz ze standardowym wsparciem technicznym producenta oraz wsparciem Wykonawcy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F7946F5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D666B41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C5CFAD8"/>
    <w:lvl w:ilvl="0">
      <w:start w:val="1"/>
      <w:numFmt w:val="bullet"/>
      <w:pStyle w:val="NumPar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numFmt w:val="decimal"/>
      <w:pStyle w:val="Nagwekspisutreci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7"/>
    <w:multiLevelType w:val="singleLevel"/>
    <w:tmpl w:val="EEE2F828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5" w15:restartNumberingAfterBreak="0">
    <w:nsid w:val="00000028"/>
    <w:multiLevelType w:val="multilevel"/>
    <w:tmpl w:val="00000028"/>
    <w:name w:val="WW8Num44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StarBats" w:hAnsi="StarBats" w:cs="Wingdings"/>
        <w:sz w:val="18"/>
        <w:szCs w:val="18"/>
      </w:rPr>
    </w:lvl>
    <w:lvl w:ilvl="1">
      <w:start w:val="1"/>
      <w:numFmt w:val="bullet"/>
      <w:pStyle w:val="Tytu2"/>
      <w:lvlText w:val="•"/>
      <w:lvlJc w:val="left"/>
      <w:pPr>
        <w:tabs>
          <w:tab w:val="num" w:pos="566"/>
        </w:tabs>
        <w:ind w:left="566" w:hanging="283"/>
      </w:pPr>
      <w:rPr>
        <w:rFonts w:ascii="StarBats" w:hAnsi="StarBats" w:cs="Wingdings"/>
        <w:sz w:val="18"/>
        <w:szCs w:val="18"/>
      </w:rPr>
    </w:lvl>
    <w:lvl w:ilvl="2">
      <w:start w:val="1"/>
      <w:numFmt w:val="bullet"/>
      <w:pStyle w:val="Tytu3"/>
      <w:lvlText w:val="•"/>
      <w:lvlJc w:val="left"/>
      <w:pPr>
        <w:tabs>
          <w:tab w:val="num" w:pos="849"/>
        </w:tabs>
        <w:ind w:left="849" w:hanging="283"/>
      </w:pPr>
      <w:rPr>
        <w:rFonts w:ascii="StarBats" w:hAnsi="StarBats" w:cs="Wingdings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2"/>
        </w:tabs>
        <w:ind w:left="1132" w:hanging="283"/>
      </w:pPr>
      <w:rPr>
        <w:rFonts w:ascii="StarBats" w:hAnsi="StarBats" w:cs="Wingdings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5"/>
        </w:tabs>
        <w:ind w:left="1415" w:hanging="283"/>
      </w:pPr>
      <w:rPr>
        <w:rFonts w:ascii="StarBats" w:hAnsi="StarBats" w:cs="Wingdings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698"/>
        </w:tabs>
        <w:ind w:left="1698" w:hanging="283"/>
      </w:pPr>
      <w:rPr>
        <w:rFonts w:ascii="StarBats" w:hAnsi="StarBats" w:cs="Wingdings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1"/>
        </w:tabs>
        <w:ind w:left="1981" w:hanging="283"/>
      </w:pPr>
      <w:rPr>
        <w:rFonts w:ascii="StarBats" w:hAnsi="StarBats" w:cs="Wingdings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4"/>
        </w:tabs>
        <w:ind w:left="2264" w:hanging="283"/>
      </w:pPr>
      <w:rPr>
        <w:rFonts w:ascii="StarBats" w:hAnsi="StarBats" w:cs="Wingdings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47"/>
        </w:tabs>
        <w:ind w:left="2547" w:hanging="283"/>
      </w:pPr>
      <w:rPr>
        <w:rFonts w:ascii="StarBats" w:hAnsi="StarBats" w:cs="Wingdings"/>
        <w:sz w:val="18"/>
        <w:szCs w:val="18"/>
      </w:rPr>
    </w:lvl>
  </w:abstractNum>
  <w:abstractNum w:abstractNumId="6" w15:restartNumberingAfterBreak="0">
    <w:nsid w:val="006D7926"/>
    <w:multiLevelType w:val="hybridMultilevel"/>
    <w:tmpl w:val="FDB6FCEC"/>
    <w:lvl w:ilvl="0" w:tplc="67C44BDE">
      <w:start w:val="1"/>
      <w:numFmt w:val="decimal"/>
      <w:lvlText w:val="%1)"/>
      <w:lvlJc w:val="left"/>
      <w:pPr>
        <w:ind w:left="150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0991304"/>
    <w:multiLevelType w:val="hybridMultilevel"/>
    <w:tmpl w:val="DBE8F41C"/>
    <w:lvl w:ilvl="0" w:tplc="640E08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2BE74A5"/>
    <w:multiLevelType w:val="multilevel"/>
    <w:tmpl w:val="ECDC71E2"/>
    <w:lvl w:ilvl="0">
      <w:start w:val="1"/>
      <w:numFmt w:val="decimal"/>
      <w:lvlText w:val="%1)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9" w15:restartNumberingAfterBreak="0">
    <w:nsid w:val="03394CCF"/>
    <w:multiLevelType w:val="multilevel"/>
    <w:tmpl w:val="BB043578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07" w:hanging="510"/>
      </w:pPr>
      <w:rPr>
        <w:rFonts w:ascii="Arial" w:eastAsia="Times New Roman" w:hAnsi="Arial" w:cs="Arial" w:hint="default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147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0" w15:restartNumberingAfterBreak="0">
    <w:nsid w:val="036C7B9E"/>
    <w:multiLevelType w:val="multilevel"/>
    <w:tmpl w:val="5C102E62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1" w15:restartNumberingAfterBreak="0">
    <w:nsid w:val="03A62CC7"/>
    <w:multiLevelType w:val="hybridMultilevel"/>
    <w:tmpl w:val="43AC92E2"/>
    <w:lvl w:ilvl="0" w:tplc="7AC8A85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4B5987"/>
    <w:multiLevelType w:val="multilevel"/>
    <w:tmpl w:val="B92072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96" w:hanging="360"/>
      </w:pPr>
      <w:rPr>
        <w:rFonts w:ascii="Arial" w:hAnsi="Arial" w:cs="Arial" w:hint="default"/>
        <w:b w:val="0"/>
        <w:bCs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ascii="Arial" w:hAnsi="Arial" w:cs="Arial" w:hint="default"/>
        <w:b w:val="0"/>
        <w:color w:val="000000" w:themeColor="text1"/>
        <w:sz w:val="22"/>
        <w:szCs w:val="22"/>
      </w:rPr>
    </w:lvl>
    <w:lvl w:ilvl="3">
      <w:start w:val="4"/>
      <w:numFmt w:val="decimal"/>
      <w:lvlText w:val="%1.%2.%3.%4."/>
      <w:lvlJc w:val="left"/>
      <w:pPr>
        <w:ind w:left="103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3" w15:restartNumberingAfterBreak="0">
    <w:nsid w:val="06F51311"/>
    <w:multiLevelType w:val="hybridMultilevel"/>
    <w:tmpl w:val="B9D6CFD6"/>
    <w:name w:val="WW8Num172"/>
    <w:lvl w:ilvl="0" w:tplc="A1083CE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96584B10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688094CC">
      <w:start w:val="1"/>
      <w:numFmt w:val="decimal"/>
      <w:lvlText w:val="%3)"/>
      <w:lvlJc w:val="left"/>
      <w:pPr>
        <w:tabs>
          <w:tab w:val="num" w:pos="2689"/>
        </w:tabs>
        <w:ind w:left="2689" w:hanging="360"/>
      </w:pPr>
      <w:rPr>
        <w:rFonts w:hint="default"/>
      </w:rPr>
    </w:lvl>
    <w:lvl w:ilvl="3" w:tplc="0FC2D7B2">
      <w:start w:val="1"/>
      <w:numFmt w:val="none"/>
      <w:lvlText w:val="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3BD4A5FC">
      <w:start w:val="1"/>
      <w:numFmt w:val="lowerLetter"/>
      <w:lvlText w:val="%5)"/>
      <w:lvlJc w:val="left"/>
      <w:pPr>
        <w:tabs>
          <w:tab w:val="num" w:pos="3949"/>
        </w:tabs>
        <w:ind w:left="3949" w:hanging="360"/>
      </w:pPr>
      <w:rPr>
        <w:rFonts w:hint="default"/>
        <w:b w:val="0"/>
        <w:i w:val="0"/>
        <w:color w:val="auto"/>
        <w:sz w:val="24"/>
        <w:szCs w:val="24"/>
      </w:rPr>
    </w:lvl>
    <w:lvl w:ilvl="5" w:tplc="F57AD442">
      <w:start w:val="1"/>
      <w:numFmt w:val="upperLetter"/>
      <w:lvlText w:val="%6)"/>
      <w:lvlJc w:val="left"/>
      <w:pPr>
        <w:ind w:left="4849" w:hanging="360"/>
      </w:pPr>
      <w:rPr>
        <w:rFonts w:eastAsia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 w15:restartNumberingAfterBreak="0">
    <w:nsid w:val="074C1F86"/>
    <w:multiLevelType w:val="multilevel"/>
    <w:tmpl w:val="2CF2957A"/>
    <w:styleLink w:val="Styl6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="Times New Roman" w:hAnsi="Times New Roman" w:cs="Times New Roman"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u w:val="none"/>
      </w:rPr>
    </w:lvl>
  </w:abstractNum>
  <w:abstractNum w:abstractNumId="15" w15:restartNumberingAfterBreak="0">
    <w:nsid w:val="082E0B0B"/>
    <w:multiLevelType w:val="hybridMultilevel"/>
    <w:tmpl w:val="FBBAB6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B35018"/>
    <w:multiLevelType w:val="hybridMultilevel"/>
    <w:tmpl w:val="E78C8280"/>
    <w:lvl w:ilvl="0" w:tplc="63FE7756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B740C50"/>
    <w:multiLevelType w:val="multilevel"/>
    <w:tmpl w:val="97227AC8"/>
    <w:lvl w:ilvl="0">
      <w:start w:val="4"/>
      <w:numFmt w:val="decimal"/>
      <w:lvlText w:val="%1."/>
      <w:lvlJc w:val="left"/>
      <w:pPr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0C0A16A3"/>
    <w:multiLevelType w:val="multilevel"/>
    <w:tmpl w:val="5C102E62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9" w15:restartNumberingAfterBreak="0">
    <w:nsid w:val="0C8A2EEA"/>
    <w:multiLevelType w:val="hybridMultilevel"/>
    <w:tmpl w:val="36F26310"/>
    <w:lvl w:ilvl="0" w:tplc="F4528CF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DB17F74"/>
    <w:multiLevelType w:val="multilevel"/>
    <w:tmpl w:val="D76CD1F4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07" w:hanging="510"/>
      </w:pPr>
      <w:rPr>
        <w:rFonts w:ascii="Arial" w:eastAsia="Times New Roman" w:hAnsi="Arial" w:cs="Arial" w:hint="default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147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0E94079E"/>
    <w:multiLevelType w:val="multilevel"/>
    <w:tmpl w:val="D4125A3C"/>
    <w:styleLink w:val="Styl31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0EF046DF"/>
    <w:multiLevelType w:val="multilevel"/>
    <w:tmpl w:val="7DB02AC4"/>
    <w:lvl w:ilvl="0">
      <w:start w:val="1"/>
      <w:numFmt w:val="decimal"/>
      <w:pStyle w:val="Punkt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FA13C07"/>
    <w:multiLevelType w:val="multilevel"/>
    <w:tmpl w:val="38D48616"/>
    <w:lvl w:ilvl="0">
      <w:start w:val="1"/>
      <w:numFmt w:val="decimal"/>
      <w:lvlText w:val="%1)"/>
      <w:lvlJc w:val="left"/>
      <w:pPr>
        <w:tabs>
          <w:tab w:val="num" w:pos="0"/>
        </w:tabs>
        <w:ind w:left="397" w:hanging="397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4" w15:restartNumberingAfterBreak="0">
    <w:nsid w:val="10A41BBB"/>
    <w:multiLevelType w:val="multilevel"/>
    <w:tmpl w:val="33C8FED0"/>
    <w:styleLink w:val="Styl5"/>
    <w:lvl w:ilvl="0">
      <w:start w:val="5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5" w15:restartNumberingAfterBreak="0">
    <w:nsid w:val="13013AF7"/>
    <w:multiLevelType w:val="hybridMultilevel"/>
    <w:tmpl w:val="965244CA"/>
    <w:lvl w:ilvl="0" w:tplc="04150001">
      <w:start w:val="1"/>
      <w:numFmt w:val="bullet"/>
      <w:lvlText w:val=""/>
      <w:lvlJc w:val="left"/>
      <w:pPr>
        <w:ind w:left="8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7" w:hanging="360"/>
      </w:pPr>
      <w:rPr>
        <w:rFonts w:ascii="Wingdings" w:hAnsi="Wingdings" w:hint="default"/>
      </w:rPr>
    </w:lvl>
  </w:abstractNum>
  <w:abstractNum w:abstractNumId="26" w15:restartNumberingAfterBreak="0">
    <w:nsid w:val="14DB5085"/>
    <w:multiLevelType w:val="multilevel"/>
    <w:tmpl w:val="9D08DCC8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7" w15:restartNumberingAfterBreak="0">
    <w:nsid w:val="16167A8B"/>
    <w:multiLevelType w:val="hybridMultilevel"/>
    <w:tmpl w:val="F39AE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61961A5"/>
    <w:multiLevelType w:val="hybridMultilevel"/>
    <w:tmpl w:val="9E9071B0"/>
    <w:lvl w:ilvl="0" w:tplc="EFDED94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 w:tplc="C30048AA">
      <w:start w:val="1"/>
      <w:numFmt w:val="decimal"/>
      <w:lvlText w:val="%2)"/>
      <w:lvlJc w:val="right"/>
      <w:pPr>
        <w:tabs>
          <w:tab w:val="num" w:pos="1260"/>
        </w:tabs>
        <w:ind w:left="1260" w:hanging="18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6211EEE"/>
    <w:multiLevelType w:val="hybridMultilevel"/>
    <w:tmpl w:val="30B85B38"/>
    <w:lvl w:ilvl="0" w:tplc="CA442D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16271105"/>
    <w:multiLevelType w:val="hybridMultilevel"/>
    <w:tmpl w:val="2D22C41C"/>
    <w:lvl w:ilvl="0" w:tplc="9AB0CD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DE237A"/>
    <w:multiLevelType w:val="multilevel"/>
    <w:tmpl w:val="92E84A4A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2" w15:restartNumberingAfterBreak="0">
    <w:nsid w:val="1AAB43EC"/>
    <w:multiLevelType w:val="multilevel"/>
    <w:tmpl w:val="367ED8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96" w:hanging="360"/>
      </w:pPr>
      <w:rPr>
        <w:rFonts w:ascii="Arial" w:hAnsi="Arial" w:cs="Arial" w:hint="default"/>
        <w:b w:val="0"/>
        <w:bCs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41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3" w15:restartNumberingAfterBreak="0">
    <w:nsid w:val="1C2B63EB"/>
    <w:multiLevelType w:val="hybridMultilevel"/>
    <w:tmpl w:val="018EF6D4"/>
    <w:lvl w:ilvl="0" w:tplc="EE40B8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34" w15:restartNumberingAfterBreak="0">
    <w:nsid w:val="1EAC66EF"/>
    <w:multiLevelType w:val="multilevel"/>
    <w:tmpl w:val="5A3E4FEC"/>
    <w:lvl w:ilvl="0">
      <w:start w:val="1"/>
      <w:numFmt w:val="decimal"/>
      <w:lvlText w:val="%1)"/>
      <w:lvlJc w:val="left"/>
      <w:pPr>
        <w:tabs>
          <w:tab w:val="num" w:pos="0"/>
        </w:tabs>
        <w:ind w:left="397" w:hanging="397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5" w15:restartNumberingAfterBreak="0">
    <w:nsid w:val="1F4C675D"/>
    <w:multiLevelType w:val="hybridMultilevel"/>
    <w:tmpl w:val="E02EEF0C"/>
    <w:lvl w:ilvl="0" w:tplc="2FBA569E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FCC089D"/>
    <w:multiLevelType w:val="hybridMultilevel"/>
    <w:tmpl w:val="B2FC1F50"/>
    <w:lvl w:ilvl="0" w:tplc="C2D646CE">
      <w:start w:val="9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0CA2A2C"/>
    <w:multiLevelType w:val="hybridMultilevel"/>
    <w:tmpl w:val="4B5221D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2114424D"/>
    <w:multiLevelType w:val="hybridMultilevel"/>
    <w:tmpl w:val="662E74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1601B98"/>
    <w:multiLevelType w:val="multilevel"/>
    <w:tmpl w:val="D22694E8"/>
    <w:lvl w:ilvl="0">
      <w:start w:val="1"/>
      <w:numFmt w:val="decimal"/>
      <w:pStyle w:val="StylArialCzarnyWyjustowany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0" w15:restartNumberingAfterBreak="0">
    <w:nsid w:val="218A6A02"/>
    <w:multiLevelType w:val="multilevel"/>
    <w:tmpl w:val="2004ADF8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907" w:hanging="510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24D949A9"/>
    <w:multiLevelType w:val="multilevel"/>
    <w:tmpl w:val="8DAA45D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/>
        <w:sz w:val="22"/>
        <w:szCs w:val="22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25211449"/>
    <w:multiLevelType w:val="multilevel"/>
    <w:tmpl w:val="0415001F"/>
    <w:lvl w:ilvl="0">
      <w:start w:val="1"/>
      <w:numFmt w:val="decimal"/>
      <w:lvlText w:val="%1."/>
      <w:lvlJc w:val="left"/>
      <w:pPr>
        <w:ind w:left="1636" w:hanging="360"/>
      </w:pPr>
    </w:lvl>
    <w:lvl w:ilvl="1">
      <w:start w:val="1"/>
      <w:numFmt w:val="decimal"/>
      <w:lvlText w:val="%1.%2."/>
      <w:lvlJc w:val="left"/>
      <w:pPr>
        <w:ind w:left="2068" w:hanging="432"/>
      </w:pPr>
    </w:lvl>
    <w:lvl w:ilvl="2">
      <w:start w:val="1"/>
      <w:numFmt w:val="decimal"/>
      <w:lvlText w:val="%1.%2.%3."/>
      <w:lvlJc w:val="left"/>
      <w:pPr>
        <w:ind w:left="2500" w:hanging="504"/>
      </w:pPr>
    </w:lvl>
    <w:lvl w:ilvl="3">
      <w:start w:val="1"/>
      <w:numFmt w:val="decimal"/>
      <w:lvlText w:val="%1.%2.%3.%4."/>
      <w:lvlJc w:val="left"/>
      <w:pPr>
        <w:ind w:left="3004" w:hanging="648"/>
      </w:pPr>
    </w:lvl>
    <w:lvl w:ilvl="4">
      <w:start w:val="1"/>
      <w:numFmt w:val="decimal"/>
      <w:lvlText w:val="%1.%2.%3.%4.%5."/>
      <w:lvlJc w:val="left"/>
      <w:pPr>
        <w:ind w:left="3508" w:hanging="792"/>
      </w:pPr>
    </w:lvl>
    <w:lvl w:ilvl="5">
      <w:start w:val="1"/>
      <w:numFmt w:val="decimal"/>
      <w:lvlText w:val="%1.%2.%3.%4.%5.%6."/>
      <w:lvlJc w:val="left"/>
      <w:pPr>
        <w:ind w:left="4012" w:hanging="936"/>
      </w:pPr>
    </w:lvl>
    <w:lvl w:ilvl="6">
      <w:start w:val="1"/>
      <w:numFmt w:val="decimal"/>
      <w:lvlText w:val="%1.%2.%3.%4.%5.%6.%7."/>
      <w:lvlJc w:val="left"/>
      <w:pPr>
        <w:ind w:left="4516" w:hanging="1080"/>
      </w:pPr>
    </w:lvl>
    <w:lvl w:ilvl="7">
      <w:start w:val="1"/>
      <w:numFmt w:val="decimal"/>
      <w:lvlText w:val="%1.%2.%3.%4.%5.%6.%7.%8."/>
      <w:lvlJc w:val="left"/>
      <w:pPr>
        <w:ind w:left="5020" w:hanging="1224"/>
      </w:pPr>
    </w:lvl>
    <w:lvl w:ilvl="8">
      <w:start w:val="1"/>
      <w:numFmt w:val="decimal"/>
      <w:lvlText w:val="%1.%2.%3.%4.%5.%6.%7.%8.%9."/>
      <w:lvlJc w:val="left"/>
      <w:pPr>
        <w:ind w:left="5596" w:hanging="1440"/>
      </w:pPr>
    </w:lvl>
  </w:abstractNum>
  <w:abstractNum w:abstractNumId="44" w15:restartNumberingAfterBreak="0">
    <w:nsid w:val="2A831FCB"/>
    <w:multiLevelType w:val="hybridMultilevel"/>
    <w:tmpl w:val="7AA6A404"/>
    <w:lvl w:ilvl="0" w:tplc="B74438E8">
      <w:start w:val="1"/>
      <w:numFmt w:val="decimal"/>
      <w:lvlText w:val="%1."/>
      <w:lvlJc w:val="left"/>
      <w:pPr>
        <w:ind w:left="9214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B844CC">
      <w:start w:val="1"/>
      <w:numFmt w:val="decimal"/>
      <w:lvlText w:val="%2)"/>
      <w:lvlJc w:val="left"/>
      <w:pPr>
        <w:ind w:left="109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0A9F7E">
      <w:start w:val="1"/>
      <w:numFmt w:val="lowerRoman"/>
      <w:lvlText w:val="%3"/>
      <w:lvlJc w:val="left"/>
      <w:pPr>
        <w:ind w:left="1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88C474">
      <w:start w:val="1"/>
      <w:numFmt w:val="decimal"/>
      <w:lvlText w:val="%4"/>
      <w:lvlJc w:val="left"/>
      <w:pPr>
        <w:ind w:left="2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7271B0">
      <w:start w:val="1"/>
      <w:numFmt w:val="lowerLetter"/>
      <w:lvlText w:val="%5"/>
      <w:lvlJc w:val="left"/>
      <w:pPr>
        <w:ind w:left="3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2C33AA">
      <w:start w:val="1"/>
      <w:numFmt w:val="lowerRoman"/>
      <w:lvlText w:val="%6"/>
      <w:lvlJc w:val="left"/>
      <w:pPr>
        <w:ind w:left="3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429EE6">
      <w:start w:val="1"/>
      <w:numFmt w:val="decimal"/>
      <w:lvlText w:val="%7"/>
      <w:lvlJc w:val="left"/>
      <w:pPr>
        <w:ind w:left="4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C69576">
      <w:start w:val="1"/>
      <w:numFmt w:val="lowerLetter"/>
      <w:lvlText w:val="%8"/>
      <w:lvlJc w:val="left"/>
      <w:pPr>
        <w:ind w:left="5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C61CE8">
      <w:start w:val="1"/>
      <w:numFmt w:val="lowerRoman"/>
      <w:lvlText w:val="%9"/>
      <w:lvlJc w:val="left"/>
      <w:pPr>
        <w:ind w:left="6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2B75631B"/>
    <w:multiLevelType w:val="singleLevel"/>
    <w:tmpl w:val="A4DC141A"/>
    <w:lvl w:ilvl="0">
      <w:start w:val="1"/>
      <w:numFmt w:val="bullet"/>
      <w:pStyle w:val="ListDash2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46" w15:restartNumberingAfterBreak="0">
    <w:nsid w:val="2C9A57F2"/>
    <w:multiLevelType w:val="multilevel"/>
    <w:tmpl w:val="E7C87C9C"/>
    <w:styleLink w:val="StylKonspektynumerowaneZlewej0cmWysunicie102cm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tyl1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7" w15:restartNumberingAfterBreak="0">
    <w:nsid w:val="2CDB1479"/>
    <w:multiLevelType w:val="hybridMultilevel"/>
    <w:tmpl w:val="596609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D0E2924"/>
    <w:multiLevelType w:val="hybridMultilevel"/>
    <w:tmpl w:val="B3BCD73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2DD759D5"/>
    <w:multiLevelType w:val="multilevel"/>
    <w:tmpl w:val="D1A08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ascii="Playfair Display" w:eastAsia="Times New Roman" w:hAnsi="Playfair Display" w:cs="Times New Roman" w:hint="default"/>
        <w:b w:val="0"/>
        <w:sz w:val="22"/>
        <w:szCs w:val="22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2E175B6C"/>
    <w:multiLevelType w:val="singleLevel"/>
    <w:tmpl w:val="22FA4D1C"/>
    <w:lvl w:ilvl="0">
      <w:start w:val="1"/>
      <w:numFmt w:val="bullet"/>
      <w:pStyle w:val="StyleBoldItalicBlackUnderlineJustified"/>
      <w:lvlText w:val="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sz w:val="16"/>
      </w:rPr>
    </w:lvl>
  </w:abstractNum>
  <w:abstractNum w:abstractNumId="51" w15:restartNumberingAfterBreak="0">
    <w:nsid w:val="2F644341"/>
    <w:multiLevelType w:val="hybridMultilevel"/>
    <w:tmpl w:val="C11CF0AA"/>
    <w:lvl w:ilvl="0" w:tplc="04150011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2FB20402"/>
    <w:multiLevelType w:val="hybridMultilevel"/>
    <w:tmpl w:val="BDB45D0E"/>
    <w:lvl w:ilvl="0" w:tplc="F3A6EFB4">
      <w:start w:val="4"/>
      <w:numFmt w:val="decimal"/>
      <w:pStyle w:val="Tytu1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611CE8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9B852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5E9F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7E71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D232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F0F0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5460EA" w:tentative="1">
      <w:start w:val="1"/>
      <w:numFmt w:val="lowerLetter"/>
      <w:pStyle w:val="Tytu8"/>
      <w:lvlText w:val="%8."/>
      <w:lvlJc w:val="left"/>
      <w:pPr>
        <w:tabs>
          <w:tab w:val="num" w:pos="5760"/>
        </w:tabs>
        <w:ind w:left="5760" w:hanging="360"/>
      </w:pPr>
    </w:lvl>
    <w:lvl w:ilvl="8" w:tplc="903490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0987F04"/>
    <w:multiLevelType w:val="hybridMultilevel"/>
    <w:tmpl w:val="29A874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19307F1"/>
    <w:multiLevelType w:val="multilevel"/>
    <w:tmpl w:val="16064600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5" w15:restartNumberingAfterBreak="0">
    <w:nsid w:val="325C3BCB"/>
    <w:multiLevelType w:val="multilevel"/>
    <w:tmpl w:val="A08245C6"/>
    <w:lvl w:ilvl="0">
      <w:start w:val="1"/>
      <w:numFmt w:val="decimal"/>
      <w:pStyle w:val="Application1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6" w15:restartNumberingAfterBreak="0">
    <w:nsid w:val="341D0035"/>
    <w:multiLevelType w:val="singleLevel"/>
    <w:tmpl w:val="04090001"/>
    <w:lvl w:ilvl="0">
      <w:start w:val="1"/>
      <w:numFmt w:val="bullet"/>
      <w:pStyle w:val="List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35D744A2"/>
    <w:multiLevelType w:val="multilevel"/>
    <w:tmpl w:val="676E5A06"/>
    <w:lvl w:ilvl="0">
      <w:start w:val="3"/>
      <w:numFmt w:val="decimal"/>
      <w:pStyle w:val="punktowanie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 w15:restartNumberingAfterBreak="0">
    <w:nsid w:val="37D7672B"/>
    <w:multiLevelType w:val="hybridMultilevel"/>
    <w:tmpl w:val="A3B6E8A4"/>
    <w:lvl w:ilvl="0" w:tplc="80B063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6D283156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94D0DE9"/>
    <w:multiLevelType w:val="multilevel"/>
    <w:tmpl w:val="E5266E68"/>
    <w:styleLink w:val="StylKonspektynumerowaneZlewej0cmWysunicie102cm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3B031826"/>
    <w:multiLevelType w:val="hybridMultilevel"/>
    <w:tmpl w:val="6A64110A"/>
    <w:lvl w:ilvl="0" w:tplc="FCB0881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B8C9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866D2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3B392FC5"/>
    <w:multiLevelType w:val="hybridMultilevel"/>
    <w:tmpl w:val="81C28C40"/>
    <w:lvl w:ilvl="0" w:tplc="093CB64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54CB202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C497CCE"/>
    <w:multiLevelType w:val="hybridMultilevel"/>
    <w:tmpl w:val="D346C128"/>
    <w:lvl w:ilvl="0" w:tplc="813669AA">
      <w:start w:val="1"/>
      <w:numFmt w:val="bullet"/>
      <w:pStyle w:val="Buletlevel1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5805B78">
      <w:start w:val="1"/>
      <w:numFmt w:val="bullet"/>
      <w:pStyle w:val="Bulet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784590">
      <w:start w:val="1"/>
      <w:numFmt w:val="bullet"/>
      <w:lvlText w:val="־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CE55E71"/>
    <w:multiLevelType w:val="hybridMultilevel"/>
    <w:tmpl w:val="B720B8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D081D6C"/>
    <w:multiLevelType w:val="hybridMultilevel"/>
    <w:tmpl w:val="E71496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6" w15:restartNumberingAfterBreak="0">
    <w:nsid w:val="42A337F4"/>
    <w:multiLevelType w:val="hybridMultilevel"/>
    <w:tmpl w:val="42B237F4"/>
    <w:lvl w:ilvl="0" w:tplc="F774E9C4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42A56344"/>
    <w:multiLevelType w:val="hybridMultilevel"/>
    <w:tmpl w:val="456CD1EE"/>
    <w:lvl w:ilvl="0" w:tplc="427884F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trike w:val="0"/>
        <w:color w:val="000000" w:themeColor="text1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8" w15:restartNumberingAfterBreak="0">
    <w:nsid w:val="43EA387B"/>
    <w:multiLevelType w:val="multilevel"/>
    <w:tmpl w:val="8EAE562C"/>
    <w:styleLink w:val="Styl211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9" w15:restartNumberingAfterBreak="0">
    <w:nsid w:val="45A4712C"/>
    <w:multiLevelType w:val="hybridMultilevel"/>
    <w:tmpl w:val="EBAA5D0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460A290E"/>
    <w:multiLevelType w:val="hybridMultilevel"/>
    <w:tmpl w:val="5D5AC454"/>
    <w:lvl w:ilvl="0" w:tplc="97D69596">
      <w:start w:val="1"/>
      <w:numFmt w:val="decimal"/>
      <w:lvlText w:val="%1)"/>
      <w:lvlJc w:val="left"/>
      <w:pPr>
        <w:ind w:left="1176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96" w:hanging="360"/>
      </w:pPr>
    </w:lvl>
    <w:lvl w:ilvl="2" w:tplc="0415001B" w:tentative="1">
      <w:start w:val="1"/>
      <w:numFmt w:val="lowerRoman"/>
      <w:lvlText w:val="%3."/>
      <w:lvlJc w:val="right"/>
      <w:pPr>
        <w:ind w:left="2616" w:hanging="180"/>
      </w:pPr>
    </w:lvl>
    <w:lvl w:ilvl="3" w:tplc="0415000F" w:tentative="1">
      <w:start w:val="1"/>
      <w:numFmt w:val="decimal"/>
      <w:lvlText w:val="%4."/>
      <w:lvlJc w:val="left"/>
      <w:pPr>
        <w:ind w:left="3336" w:hanging="360"/>
      </w:pPr>
    </w:lvl>
    <w:lvl w:ilvl="4" w:tplc="04150019" w:tentative="1">
      <w:start w:val="1"/>
      <w:numFmt w:val="lowerLetter"/>
      <w:lvlText w:val="%5."/>
      <w:lvlJc w:val="left"/>
      <w:pPr>
        <w:ind w:left="4056" w:hanging="360"/>
      </w:pPr>
    </w:lvl>
    <w:lvl w:ilvl="5" w:tplc="0415001B" w:tentative="1">
      <w:start w:val="1"/>
      <w:numFmt w:val="lowerRoman"/>
      <w:lvlText w:val="%6."/>
      <w:lvlJc w:val="right"/>
      <w:pPr>
        <w:ind w:left="4776" w:hanging="180"/>
      </w:pPr>
    </w:lvl>
    <w:lvl w:ilvl="6" w:tplc="0415000F" w:tentative="1">
      <w:start w:val="1"/>
      <w:numFmt w:val="decimal"/>
      <w:lvlText w:val="%7."/>
      <w:lvlJc w:val="left"/>
      <w:pPr>
        <w:ind w:left="5496" w:hanging="360"/>
      </w:pPr>
    </w:lvl>
    <w:lvl w:ilvl="7" w:tplc="04150019" w:tentative="1">
      <w:start w:val="1"/>
      <w:numFmt w:val="lowerLetter"/>
      <w:lvlText w:val="%8."/>
      <w:lvlJc w:val="left"/>
      <w:pPr>
        <w:ind w:left="6216" w:hanging="360"/>
      </w:pPr>
    </w:lvl>
    <w:lvl w:ilvl="8" w:tplc="0415001B" w:tentative="1">
      <w:start w:val="1"/>
      <w:numFmt w:val="lowerRoman"/>
      <w:lvlText w:val="%9."/>
      <w:lvlJc w:val="right"/>
      <w:pPr>
        <w:ind w:left="6936" w:hanging="180"/>
      </w:pPr>
    </w:lvl>
  </w:abstractNum>
  <w:abstractNum w:abstractNumId="71" w15:restartNumberingAfterBreak="0">
    <w:nsid w:val="474434AD"/>
    <w:multiLevelType w:val="multilevel"/>
    <w:tmpl w:val="367ED8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96" w:hanging="360"/>
      </w:pPr>
      <w:rPr>
        <w:rFonts w:ascii="Arial" w:hAnsi="Arial" w:cs="Arial" w:hint="default"/>
        <w:b w:val="0"/>
        <w:bCs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41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2" w15:restartNumberingAfterBreak="0">
    <w:nsid w:val="47567CC4"/>
    <w:multiLevelType w:val="hybridMultilevel"/>
    <w:tmpl w:val="67CA0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86930F5"/>
    <w:multiLevelType w:val="hybridMultilevel"/>
    <w:tmpl w:val="66C27AAC"/>
    <w:styleLink w:val="MW2"/>
    <w:lvl w:ilvl="0" w:tplc="97343C56">
      <w:start w:val="1"/>
      <w:numFmt w:val="decimal"/>
      <w:pStyle w:val="zacznik"/>
      <w:lvlText w:val="Załącznik nr %1 do Umowy"/>
      <w:lvlJc w:val="left"/>
      <w:pPr>
        <w:ind w:left="7448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8168" w:hanging="360"/>
      </w:pPr>
    </w:lvl>
    <w:lvl w:ilvl="2" w:tplc="0415001B" w:tentative="1">
      <w:start w:val="1"/>
      <w:numFmt w:val="lowerRoman"/>
      <w:lvlText w:val="%3."/>
      <w:lvlJc w:val="right"/>
      <w:pPr>
        <w:ind w:left="8888" w:hanging="180"/>
      </w:pPr>
    </w:lvl>
    <w:lvl w:ilvl="3" w:tplc="0415000F" w:tentative="1">
      <w:start w:val="1"/>
      <w:numFmt w:val="decimal"/>
      <w:lvlText w:val="%4."/>
      <w:lvlJc w:val="left"/>
      <w:pPr>
        <w:ind w:left="9608" w:hanging="360"/>
      </w:pPr>
    </w:lvl>
    <w:lvl w:ilvl="4" w:tplc="04150019" w:tentative="1">
      <w:start w:val="1"/>
      <w:numFmt w:val="lowerLetter"/>
      <w:lvlText w:val="%5."/>
      <w:lvlJc w:val="left"/>
      <w:pPr>
        <w:ind w:left="10328" w:hanging="360"/>
      </w:pPr>
    </w:lvl>
    <w:lvl w:ilvl="5" w:tplc="0415001B" w:tentative="1">
      <w:start w:val="1"/>
      <w:numFmt w:val="lowerRoman"/>
      <w:lvlText w:val="%6."/>
      <w:lvlJc w:val="right"/>
      <w:pPr>
        <w:ind w:left="11048" w:hanging="180"/>
      </w:pPr>
    </w:lvl>
    <w:lvl w:ilvl="6" w:tplc="0415000F" w:tentative="1">
      <w:start w:val="1"/>
      <w:numFmt w:val="decimal"/>
      <w:pStyle w:val="zacznik"/>
      <w:lvlText w:val="%7."/>
      <w:lvlJc w:val="left"/>
      <w:pPr>
        <w:ind w:left="11768" w:hanging="360"/>
      </w:pPr>
    </w:lvl>
    <w:lvl w:ilvl="7" w:tplc="04150019" w:tentative="1">
      <w:start w:val="1"/>
      <w:numFmt w:val="lowerLetter"/>
      <w:lvlText w:val="%8."/>
      <w:lvlJc w:val="left"/>
      <w:pPr>
        <w:ind w:left="12488" w:hanging="360"/>
      </w:pPr>
    </w:lvl>
    <w:lvl w:ilvl="8" w:tplc="0415001B" w:tentative="1">
      <w:start w:val="1"/>
      <w:numFmt w:val="lowerRoman"/>
      <w:lvlText w:val="%9."/>
      <w:lvlJc w:val="right"/>
      <w:pPr>
        <w:ind w:left="13208" w:hanging="180"/>
      </w:pPr>
    </w:lvl>
  </w:abstractNum>
  <w:abstractNum w:abstractNumId="74" w15:restartNumberingAfterBreak="0">
    <w:nsid w:val="4B1B1CEA"/>
    <w:multiLevelType w:val="hybridMultilevel"/>
    <w:tmpl w:val="A740B064"/>
    <w:lvl w:ilvl="0" w:tplc="8F9E171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B46100E"/>
    <w:multiLevelType w:val="singleLevel"/>
    <w:tmpl w:val="0415000F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6" w15:restartNumberingAfterBreak="0">
    <w:nsid w:val="4B873529"/>
    <w:multiLevelType w:val="hybridMultilevel"/>
    <w:tmpl w:val="2D4887CE"/>
    <w:lvl w:ilvl="0" w:tplc="7332C8B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4BCA4989"/>
    <w:multiLevelType w:val="hybridMultilevel"/>
    <w:tmpl w:val="3DEABAF0"/>
    <w:lvl w:ilvl="0" w:tplc="27A2C92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C31367C"/>
    <w:multiLevelType w:val="multilevel"/>
    <w:tmpl w:val="A0068D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9" w15:restartNumberingAfterBreak="0">
    <w:nsid w:val="4D0048F0"/>
    <w:multiLevelType w:val="hybridMultilevel"/>
    <w:tmpl w:val="B5284E6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0" w15:restartNumberingAfterBreak="0">
    <w:nsid w:val="4D3B1DC8"/>
    <w:multiLevelType w:val="singleLevel"/>
    <w:tmpl w:val="B130F496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  <w:sz w:val="22"/>
        <w:szCs w:val="22"/>
      </w:rPr>
    </w:lvl>
  </w:abstractNum>
  <w:abstractNum w:abstractNumId="81" w15:restartNumberingAfterBreak="0">
    <w:nsid w:val="4DE17636"/>
    <w:multiLevelType w:val="hybridMultilevel"/>
    <w:tmpl w:val="6FCA27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E6A05E7"/>
    <w:multiLevelType w:val="hybridMultilevel"/>
    <w:tmpl w:val="E7764A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00F0D37"/>
    <w:multiLevelType w:val="hybridMultilevel"/>
    <w:tmpl w:val="6AC4530E"/>
    <w:lvl w:ilvl="0" w:tplc="D03C27A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529F6194"/>
    <w:multiLevelType w:val="hybridMultilevel"/>
    <w:tmpl w:val="67BC1B10"/>
    <w:lvl w:ilvl="0" w:tplc="915CF1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4656F95"/>
    <w:multiLevelType w:val="hybridMultilevel"/>
    <w:tmpl w:val="B64AC9C6"/>
    <w:lvl w:ilvl="0" w:tplc="51FA766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CB10D8CC">
      <w:start w:val="1"/>
      <w:numFmt w:val="decimal"/>
      <w:lvlText w:val="%2)"/>
      <w:lvlJc w:val="left"/>
      <w:pPr>
        <w:ind w:left="1476" w:hanging="39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54F0E1A"/>
    <w:multiLevelType w:val="multilevel"/>
    <w:tmpl w:val="59404FF2"/>
    <w:lvl w:ilvl="0">
      <w:start w:val="1"/>
      <w:numFmt w:val="decimal"/>
      <w:lvlText w:val="%1)"/>
      <w:lvlJc w:val="left"/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5641EB1"/>
    <w:multiLevelType w:val="hybridMultilevel"/>
    <w:tmpl w:val="246CC13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1206BC40">
      <w:start w:val="1"/>
      <w:numFmt w:val="decimal"/>
      <w:lvlText w:val="%3)"/>
      <w:lvlJc w:val="left"/>
      <w:pPr>
        <w:ind w:left="180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55FC76EC"/>
    <w:multiLevelType w:val="hybridMultilevel"/>
    <w:tmpl w:val="E9ECB538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76D3B56"/>
    <w:multiLevelType w:val="multilevel"/>
    <w:tmpl w:val="0415001D"/>
    <w:styleLink w:val="Styl4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0" w15:restartNumberingAfterBreak="0">
    <w:nsid w:val="577A208E"/>
    <w:multiLevelType w:val="hybridMultilevel"/>
    <w:tmpl w:val="2546347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1" w15:restartNumberingAfterBreak="0">
    <w:nsid w:val="57D8468B"/>
    <w:multiLevelType w:val="hybridMultilevel"/>
    <w:tmpl w:val="F6E682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7F17ABA"/>
    <w:multiLevelType w:val="hybridMultilevel"/>
    <w:tmpl w:val="2396924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3" w15:restartNumberingAfterBreak="0">
    <w:nsid w:val="585628DE"/>
    <w:multiLevelType w:val="hybridMultilevel"/>
    <w:tmpl w:val="00AE85D4"/>
    <w:lvl w:ilvl="0" w:tplc="BBA4F59C">
      <w:start w:val="1"/>
      <w:numFmt w:val="decimal"/>
      <w:lvlText w:val="%1."/>
      <w:lvlJc w:val="left"/>
      <w:pPr>
        <w:ind w:left="0"/>
      </w:pPr>
      <w:rPr>
        <w:rFonts w:ascii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B844CC">
      <w:start w:val="1"/>
      <w:numFmt w:val="decimal"/>
      <w:lvlText w:val="%2)"/>
      <w:lvlJc w:val="left"/>
      <w:pPr>
        <w:ind w:left="109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0A9F7E">
      <w:start w:val="1"/>
      <w:numFmt w:val="lowerRoman"/>
      <w:lvlText w:val="%3"/>
      <w:lvlJc w:val="left"/>
      <w:pPr>
        <w:ind w:left="1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88C474">
      <w:start w:val="1"/>
      <w:numFmt w:val="decimal"/>
      <w:lvlText w:val="%4"/>
      <w:lvlJc w:val="left"/>
      <w:pPr>
        <w:ind w:left="2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7271B0">
      <w:start w:val="1"/>
      <w:numFmt w:val="lowerLetter"/>
      <w:lvlText w:val="%5"/>
      <w:lvlJc w:val="left"/>
      <w:pPr>
        <w:ind w:left="3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2C33AA">
      <w:start w:val="1"/>
      <w:numFmt w:val="lowerRoman"/>
      <w:lvlText w:val="%6"/>
      <w:lvlJc w:val="left"/>
      <w:pPr>
        <w:ind w:left="3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429EE6">
      <w:start w:val="1"/>
      <w:numFmt w:val="decimal"/>
      <w:lvlText w:val="%7"/>
      <w:lvlJc w:val="left"/>
      <w:pPr>
        <w:ind w:left="4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C69576">
      <w:start w:val="1"/>
      <w:numFmt w:val="lowerLetter"/>
      <w:lvlText w:val="%8"/>
      <w:lvlJc w:val="left"/>
      <w:pPr>
        <w:ind w:left="5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C61CE8">
      <w:start w:val="1"/>
      <w:numFmt w:val="lowerRoman"/>
      <w:lvlText w:val="%9"/>
      <w:lvlJc w:val="left"/>
      <w:pPr>
        <w:ind w:left="6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588B11B5"/>
    <w:multiLevelType w:val="hybridMultilevel"/>
    <w:tmpl w:val="EA9E4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91669CB"/>
    <w:multiLevelType w:val="hybridMultilevel"/>
    <w:tmpl w:val="DA56B9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93F1BD4"/>
    <w:multiLevelType w:val="hybridMultilevel"/>
    <w:tmpl w:val="06183DFC"/>
    <w:lvl w:ilvl="0" w:tplc="915CF1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9596BE6"/>
    <w:multiLevelType w:val="hybridMultilevel"/>
    <w:tmpl w:val="37EA5EC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596E1534"/>
    <w:multiLevelType w:val="hybridMultilevel"/>
    <w:tmpl w:val="46163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A331B66"/>
    <w:multiLevelType w:val="hybridMultilevel"/>
    <w:tmpl w:val="D4A418A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0" w15:restartNumberingAfterBreak="0">
    <w:nsid w:val="5A4A1C38"/>
    <w:multiLevelType w:val="multilevel"/>
    <w:tmpl w:val="92E84A4A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1" w15:restartNumberingAfterBreak="0">
    <w:nsid w:val="5BF337D3"/>
    <w:multiLevelType w:val="multilevel"/>
    <w:tmpl w:val="17BAB60A"/>
    <w:styleLink w:val="Styl23"/>
    <w:lvl w:ilvl="0">
      <w:start w:val="19"/>
      <w:numFmt w:val="decimal"/>
      <w:lvlText w:val="§ %1."/>
      <w:lvlJc w:val="center"/>
      <w:pPr>
        <w:ind w:left="435" w:hanging="435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2)"/>
      <w:lvlJc w:val="left"/>
      <w:pPr>
        <w:ind w:left="1144" w:hanging="435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1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829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ind w:left="106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2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7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429" w:hanging="180"/>
      </w:pPr>
      <w:rPr>
        <w:rFonts w:hint="default"/>
      </w:rPr>
    </w:lvl>
  </w:abstractNum>
  <w:abstractNum w:abstractNumId="10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03" w15:restartNumberingAfterBreak="0">
    <w:nsid w:val="5D12381E"/>
    <w:multiLevelType w:val="hybridMultilevel"/>
    <w:tmpl w:val="3162E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D99766A"/>
    <w:multiLevelType w:val="singleLevel"/>
    <w:tmpl w:val="6E14778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5" w15:restartNumberingAfterBreak="0">
    <w:nsid w:val="5DF24A65"/>
    <w:multiLevelType w:val="hybridMultilevel"/>
    <w:tmpl w:val="D0528092"/>
    <w:lvl w:ilvl="0" w:tplc="F87C6F00">
      <w:start w:val="1"/>
      <w:numFmt w:val="decimal"/>
      <w:lvlText w:val="%1."/>
      <w:lvlJc w:val="left"/>
      <w:pPr>
        <w:ind w:left="9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06" w15:restartNumberingAfterBreak="0">
    <w:nsid w:val="5E0D6286"/>
    <w:multiLevelType w:val="singleLevel"/>
    <w:tmpl w:val="B0567122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07" w15:restartNumberingAfterBreak="0">
    <w:nsid w:val="60265A72"/>
    <w:multiLevelType w:val="hybridMultilevel"/>
    <w:tmpl w:val="B64AC9C6"/>
    <w:lvl w:ilvl="0" w:tplc="51FA766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  <w:sz w:val="22"/>
      </w:rPr>
    </w:lvl>
    <w:lvl w:ilvl="1" w:tplc="CB10D8CC">
      <w:start w:val="1"/>
      <w:numFmt w:val="decimal"/>
      <w:lvlText w:val="%2)"/>
      <w:lvlJc w:val="left"/>
      <w:pPr>
        <w:ind w:left="1476" w:hanging="39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05B3CD2"/>
    <w:multiLevelType w:val="hybridMultilevel"/>
    <w:tmpl w:val="0B749FBA"/>
    <w:lvl w:ilvl="0" w:tplc="97D6959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9" w15:restartNumberingAfterBreak="0">
    <w:nsid w:val="60B3098D"/>
    <w:multiLevelType w:val="multilevel"/>
    <w:tmpl w:val="976812E8"/>
    <w:styleLink w:val="MW21"/>
    <w:lvl w:ilvl="0">
      <w:start w:val="1"/>
      <w:numFmt w:val="decimal"/>
      <w:lvlText w:val="%1"/>
      <w:lvlJc w:val="left"/>
      <w:pPr>
        <w:ind w:left="7852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0" w15:restartNumberingAfterBreak="0">
    <w:nsid w:val="60D64E7D"/>
    <w:multiLevelType w:val="hybridMultilevel"/>
    <w:tmpl w:val="A66E79D4"/>
    <w:lvl w:ilvl="0" w:tplc="4896FF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B8C9C7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866D2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18C0EBC"/>
    <w:multiLevelType w:val="hybridMultilevel"/>
    <w:tmpl w:val="DD2A3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1A41867"/>
    <w:multiLevelType w:val="hybridMultilevel"/>
    <w:tmpl w:val="C524AAC2"/>
    <w:lvl w:ilvl="0" w:tplc="97D6959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3" w15:restartNumberingAfterBreak="0">
    <w:nsid w:val="65496A0C"/>
    <w:multiLevelType w:val="multilevel"/>
    <w:tmpl w:val="CA3E2B9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ind w:left="7383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800"/>
      </w:pPr>
      <w:rPr>
        <w:rFonts w:hint="default"/>
      </w:rPr>
    </w:lvl>
  </w:abstractNum>
  <w:abstractNum w:abstractNumId="114" w15:restartNumberingAfterBreak="0">
    <w:nsid w:val="65BD55A8"/>
    <w:multiLevelType w:val="hybridMultilevel"/>
    <w:tmpl w:val="8870C04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5" w15:restartNumberingAfterBreak="0">
    <w:nsid w:val="662B5C67"/>
    <w:multiLevelType w:val="multilevel"/>
    <w:tmpl w:val="50D08AD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 w15:restartNumberingAfterBreak="0">
    <w:nsid w:val="66370F10"/>
    <w:multiLevelType w:val="hybridMultilevel"/>
    <w:tmpl w:val="2668C634"/>
    <w:lvl w:ilvl="0" w:tplc="857C50D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6384302"/>
    <w:multiLevelType w:val="hybridMultilevel"/>
    <w:tmpl w:val="A8762F16"/>
    <w:lvl w:ilvl="0" w:tplc="7040DD5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64D6F52"/>
    <w:multiLevelType w:val="hybridMultilevel"/>
    <w:tmpl w:val="54860EA8"/>
    <w:lvl w:ilvl="0" w:tplc="BE24E9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9F70383"/>
    <w:multiLevelType w:val="hybridMultilevel"/>
    <w:tmpl w:val="59FA543E"/>
    <w:lvl w:ilvl="0" w:tplc="2F38C7AE">
      <w:start w:val="1"/>
      <w:numFmt w:val="decimal"/>
      <w:lvlText w:val="%1)"/>
      <w:lvlJc w:val="left"/>
      <w:pPr>
        <w:ind w:left="927" w:hanging="360"/>
      </w:pPr>
      <w:rPr>
        <w:rFonts w:ascii="Arial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0" w15:restartNumberingAfterBreak="0">
    <w:nsid w:val="6A533A63"/>
    <w:multiLevelType w:val="singleLevel"/>
    <w:tmpl w:val="AB0EB962"/>
    <w:name w:val="WW8Num702224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1" w15:restartNumberingAfterBreak="0">
    <w:nsid w:val="6B696474"/>
    <w:multiLevelType w:val="hybridMultilevel"/>
    <w:tmpl w:val="7EA06248"/>
    <w:lvl w:ilvl="0" w:tplc="19508E6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6BEE535D"/>
    <w:multiLevelType w:val="multilevel"/>
    <w:tmpl w:val="0415001D"/>
    <w:styleLink w:val="Styl35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C5417F9"/>
    <w:multiLevelType w:val="hybridMultilevel"/>
    <w:tmpl w:val="474ED464"/>
    <w:lvl w:ilvl="0" w:tplc="A3C2EF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5A1020"/>
    <w:multiLevelType w:val="hybridMultilevel"/>
    <w:tmpl w:val="F9DE56D0"/>
    <w:lvl w:ilvl="0" w:tplc="F0DA9D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7">
      <w:start w:val="1"/>
      <w:numFmt w:val="lowerLetter"/>
      <w:pStyle w:val="11aWyliczanka"/>
      <w:lvlText w:val="%2)"/>
      <w:lvlJc w:val="left"/>
      <w:pPr>
        <w:ind w:left="1440" w:hanging="360"/>
      </w:pPr>
      <w:rPr>
        <w:rFonts w:hint="default"/>
      </w:rPr>
    </w:lvl>
    <w:lvl w:ilvl="2" w:tplc="20D638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6F392BD4"/>
    <w:multiLevelType w:val="hybridMultilevel"/>
    <w:tmpl w:val="45CE53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6" w15:restartNumberingAfterBreak="0">
    <w:nsid w:val="6FBD0379"/>
    <w:multiLevelType w:val="hybridMultilevel"/>
    <w:tmpl w:val="383230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3E15B89"/>
    <w:multiLevelType w:val="hybridMultilevel"/>
    <w:tmpl w:val="9CA877A0"/>
    <w:lvl w:ilvl="0" w:tplc="4896FF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B8C9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866D2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8" w15:restartNumberingAfterBreak="0">
    <w:nsid w:val="747E68AB"/>
    <w:multiLevelType w:val="hybridMultilevel"/>
    <w:tmpl w:val="28220CCA"/>
    <w:lvl w:ilvl="0" w:tplc="EC96F0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1206BC40">
      <w:start w:val="1"/>
      <w:numFmt w:val="decimal"/>
      <w:lvlText w:val="%3)"/>
      <w:lvlJc w:val="left"/>
      <w:pPr>
        <w:ind w:left="180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9" w15:restartNumberingAfterBreak="0">
    <w:nsid w:val="764A456F"/>
    <w:multiLevelType w:val="hybridMultilevel"/>
    <w:tmpl w:val="06183DFC"/>
    <w:lvl w:ilvl="0" w:tplc="915CF1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7CD3A0E"/>
    <w:multiLevelType w:val="multilevel"/>
    <w:tmpl w:val="F192EE6A"/>
    <w:lvl w:ilvl="0">
      <w:start w:val="1"/>
      <w:numFmt w:val="decimal"/>
      <w:pStyle w:val="Spider-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 w15:restartNumberingAfterBreak="0">
    <w:nsid w:val="783E3BB1"/>
    <w:multiLevelType w:val="singleLevel"/>
    <w:tmpl w:val="824AF1A4"/>
    <w:lvl w:ilvl="0">
      <w:start w:val="1"/>
      <w:numFmt w:val="bullet"/>
      <w:pStyle w:val="StyleText1ItalicBlack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32" w15:restartNumberingAfterBreak="0">
    <w:nsid w:val="7937797C"/>
    <w:multiLevelType w:val="hybridMultilevel"/>
    <w:tmpl w:val="DCFEB5D4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33" w15:restartNumberingAfterBreak="0">
    <w:nsid w:val="795B754F"/>
    <w:multiLevelType w:val="hybridMultilevel"/>
    <w:tmpl w:val="C3AE9C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233E761E">
      <w:start w:val="1"/>
      <w:numFmt w:val="decimal"/>
      <w:lvlText w:val="%3."/>
      <w:lvlJc w:val="left"/>
      <w:pPr>
        <w:ind w:left="2340" w:hanging="360"/>
      </w:pPr>
      <w:rPr>
        <w:rFonts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C64537A"/>
    <w:multiLevelType w:val="hybridMultilevel"/>
    <w:tmpl w:val="66508234"/>
    <w:lvl w:ilvl="0" w:tplc="04150001">
      <w:start w:val="1"/>
      <w:numFmt w:val="bullet"/>
      <w:lvlText w:val=""/>
      <w:lvlJc w:val="left"/>
      <w:pPr>
        <w:ind w:left="8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7" w:hanging="360"/>
      </w:pPr>
      <w:rPr>
        <w:rFonts w:ascii="Wingdings" w:hAnsi="Wingdings" w:hint="default"/>
      </w:rPr>
    </w:lvl>
  </w:abstractNum>
  <w:abstractNum w:abstractNumId="135" w15:restartNumberingAfterBreak="0">
    <w:nsid w:val="7D254F18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D476A99"/>
    <w:multiLevelType w:val="hybridMultilevel"/>
    <w:tmpl w:val="32BA8D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7C44BDE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D8AE2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F720D6F"/>
    <w:multiLevelType w:val="multilevel"/>
    <w:tmpl w:val="48624C6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96" w:hanging="360"/>
      </w:pPr>
      <w:rPr>
        <w:rFonts w:ascii="Arial" w:hAnsi="Arial" w:cs="Arial" w:hint="default"/>
        <w:b w:val="0"/>
        <w:bCs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ascii="Arial" w:hAnsi="Arial" w:cs="Arial" w:hint="default"/>
        <w:b w:val="0"/>
        <w:color w:val="000000" w:themeColor="text1"/>
        <w:sz w:val="22"/>
        <w:szCs w:val="22"/>
      </w:rPr>
    </w:lvl>
    <w:lvl w:ilvl="3">
      <w:start w:val="4"/>
      <w:numFmt w:val="decimal"/>
      <w:lvlText w:val="%1.%2.%3.%4."/>
      <w:lvlJc w:val="left"/>
      <w:pPr>
        <w:ind w:left="103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num w:numId="1">
    <w:abstractNumId w:val="52"/>
  </w:num>
  <w:num w:numId="2">
    <w:abstractNumId w:val="3"/>
  </w:num>
  <w:num w:numId="3">
    <w:abstractNumId w:val="5"/>
  </w:num>
  <w:num w:numId="4">
    <w:abstractNumId w:val="120"/>
  </w:num>
  <w:num w:numId="5">
    <w:abstractNumId w:val="130"/>
  </w:num>
  <w:num w:numId="6">
    <w:abstractNumId w:val="104"/>
  </w:num>
  <w:num w:numId="7">
    <w:abstractNumId w:val="0"/>
  </w:num>
  <w:num w:numId="8">
    <w:abstractNumId w:val="22"/>
  </w:num>
  <w:num w:numId="9">
    <w:abstractNumId w:val="1"/>
  </w:num>
  <w:num w:numId="10">
    <w:abstractNumId w:val="75"/>
  </w:num>
  <w:num w:numId="11">
    <w:abstractNumId w:val="39"/>
  </w:num>
  <w:num w:numId="12">
    <w:abstractNumId w:val="68"/>
  </w:num>
  <w:num w:numId="13">
    <w:abstractNumId w:val="2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1000" w:hanging="432"/>
        </w:pPr>
        <w:rPr>
          <w:rFonts w:ascii="Arial" w:hAnsi="Arial" w:cs="Arial" w:hint="default"/>
          <w:b w:val="0"/>
          <w:i w:val="0"/>
          <w:sz w:val="22"/>
          <w:szCs w:val="22"/>
        </w:rPr>
      </w:lvl>
    </w:lvlOverride>
  </w:num>
  <w:num w:numId="14">
    <w:abstractNumId w:val="109"/>
  </w:num>
  <w:num w:numId="15">
    <w:abstractNumId w:val="46"/>
  </w:num>
  <w:num w:numId="16">
    <w:abstractNumId w:val="71"/>
  </w:num>
  <w:num w:numId="17">
    <w:abstractNumId w:val="119"/>
  </w:num>
  <w:num w:numId="18">
    <w:abstractNumId w:val="135"/>
  </w:num>
  <w:num w:numId="19">
    <w:abstractNumId w:val="124"/>
  </w:num>
  <w:num w:numId="20">
    <w:abstractNumId w:val="2"/>
  </w:num>
  <w:num w:numId="21">
    <w:abstractNumId w:val="55"/>
  </w:num>
  <w:num w:numId="22">
    <w:abstractNumId w:val="56"/>
  </w:num>
  <w:num w:numId="23">
    <w:abstractNumId w:val="131"/>
  </w:num>
  <w:num w:numId="24">
    <w:abstractNumId w:val="50"/>
  </w:num>
  <w:num w:numId="25">
    <w:abstractNumId w:val="45"/>
  </w:num>
  <w:num w:numId="26">
    <w:abstractNumId w:val="106"/>
  </w:num>
  <w:num w:numId="27">
    <w:abstractNumId w:val="115"/>
  </w:num>
  <w:num w:numId="28">
    <w:abstractNumId w:val="49"/>
  </w:num>
  <w:num w:numId="29">
    <w:abstractNumId w:val="28"/>
  </w:num>
  <w:num w:numId="30">
    <w:abstractNumId w:val="57"/>
  </w:num>
  <w:num w:numId="31">
    <w:abstractNumId w:val="73"/>
  </w:num>
  <w:num w:numId="32">
    <w:abstractNumId w:val="59"/>
  </w:num>
  <w:num w:numId="33">
    <w:abstractNumId w:val="102"/>
    <w:lvlOverride w:ilvl="0">
      <w:startOverride w:val="1"/>
    </w:lvlOverride>
  </w:num>
  <w:num w:numId="34">
    <w:abstractNumId w:val="65"/>
    <w:lvlOverride w:ilvl="0">
      <w:startOverride w:val="1"/>
    </w:lvlOverride>
  </w:num>
  <w:num w:numId="35">
    <w:abstractNumId w:val="66"/>
  </w:num>
  <w:num w:numId="36">
    <w:abstractNumId w:val="111"/>
  </w:num>
  <w:num w:numId="37">
    <w:abstractNumId w:val="69"/>
  </w:num>
  <w:num w:numId="38">
    <w:abstractNumId w:val="113"/>
  </w:num>
  <w:num w:numId="39">
    <w:abstractNumId w:val="36"/>
  </w:num>
  <w:num w:numId="40">
    <w:abstractNumId w:val="101"/>
  </w:num>
  <w:num w:numId="41">
    <w:abstractNumId w:val="122"/>
  </w:num>
  <w:num w:numId="42">
    <w:abstractNumId w:val="89"/>
  </w:num>
  <w:num w:numId="43">
    <w:abstractNumId w:val="108"/>
  </w:num>
  <w:num w:numId="44">
    <w:abstractNumId w:val="112"/>
  </w:num>
  <w:num w:numId="45">
    <w:abstractNumId w:val="70"/>
  </w:num>
  <w:num w:numId="46">
    <w:abstractNumId w:val="24"/>
  </w:num>
  <w:num w:numId="47">
    <w:abstractNumId w:val="14"/>
  </w:num>
  <w:num w:numId="48">
    <w:abstractNumId w:val="62"/>
  </w:num>
  <w:num w:numId="49">
    <w:abstractNumId w:val="21"/>
  </w:num>
  <w:num w:numId="50">
    <w:abstractNumId w:val="42"/>
  </w:num>
  <w:num w:numId="51">
    <w:abstractNumId w:val="80"/>
  </w:num>
  <w:num w:numId="52">
    <w:abstractNumId w:val="67"/>
  </w:num>
  <w:num w:numId="53">
    <w:abstractNumId w:val="129"/>
  </w:num>
  <w:num w:numId="54">
    <w:abstractNumId w:val="26"/>
  </w:num>
  <w:num w:numId="55">
    <w:abstractNumId w:val="23"/>
  </w:num>
  <w:num w:numId="56">
    <w:abstractNumId w:val="34"/>
  </w:num>
  <w:num w:numId="57">
    <w:abstractNumId w:val="84"/>
  </w:num>
  <w:num w:numId="58">
    <w:abstractNumId w:val="93"/>
  </w:num>
  <w:num w:numId="59">
    <w:abstractNumId w:val="90"/>
  </w:num>
  <w:num w:numId="60">
    <w:abstractNumId w:val="92"/>
  </w:num>
  <w:num w:numId="61">
    <w:abstractNumId w:val="99"/>
  </w:num>
  <w:num w:numId="62">
    <w:abstractNumId w:val="51"/>
  </w:num>
  <w:num w:numId="63">
    <w:abstractNumId w:val="85"/>
  </w:num>
  <w:num w:numId="64">
    <w:abstractNumId w:val="116"/>
  </w:num>
  <w:num w:numId="65">
    <w:abstractNumId w:val="54"/>
  </w:num>
  <w:num w:numId="6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38"/>
  </w:num>
  <w:num w:numId="68">
    <w:abstractNumId w:val="105"/>
  </w:num>
  <w:num w:numId="69">
    <w:abstractNumId w:val="86"/>
  </w:num>
  <w:num w:numId="70">
    <w:abstractNumId w:val="78"/>
  </w:num>
  <w:num w:numId="71">
    <w:abstractNumId w:val="133"/>
  </w:num>
  <w:num w:numId="72">
    <w:abstractNumId w:val="136"/>
  </w:num>
  <w:num w:numId="73">
    <w:abstractNumId w:val="17"/>
  </w:num>
  <w:num w:numId="74">
    <w:abstractNumId w:val="10"/>
  </w:num>
  <w:num w:numId="75">
    <w:abstractNumId w:val="20"/>
  </w:num>
  <w:num w:numId="76">
    <w:abstractNumId w:val="9"/>
  </w:num>
  <w:num w:numId="77">
    <w:abstractNumId w:val="114"/>
  </w:num>
  <w:num w:numId="78">
    <w:abstractNumId w:val="6"/>
  </w:num>
  <w:num w:numId="79">
    <w:abstractNumId w:val="96"/>
  </w:num>
  <w:num w:numId="80">
    <w:abstractNumId w:val="107"/>
  </w:num>
  <w:num w:numId="81">
    <w:abstractNumId w:val="18"/>
  </w:num>
  <w:num w:numId="82">
    <w:abstractNumId w:val="47"/>
  </w:num>
  <w:num w:numId="83">
    <w:abstractNumId w:val="61"/>
  </w:num>
  <w:num w:numId="84">
    <w:abstractNumId w:val="30"/>
  </w:num>
  <w:num w:numId="85">
    <w:abstractNumId w:val="103"/>
  </w:num>
  <w:num w:numId="86">
    <w:abstractNumId w:val="76"/>
  </w:num>
  <w:num w:numId="87">
    <w:abstractNumId w:val="12"/>
  </w:num>
  <w:num w:numId="88">
    <w:abstractNumId w:val="32"/>
  </w:num>
  <w:num w:numId="89">
    <w:abstractNumId w:val="19"/>
  </w:num>
  <w:num w:numId="90">
    <w:abstractNumId w:val="121"/>
  </w:num>
  <w:num w:numId="91">
    <w:abstractNumId w:val="137"/>
  </w:num>
  <w:num w:numId="92">
    <w:abstractNumId w:val="123"/>
  </w:num>
  <w:num w:numId="93">
    <w:abstractNumId w:val="128"/>
  </w:num>
  <w:num w:numId="94">
    <w:abstractNumId w:val="87"/>
  </w:num>
  <w:num w:numId="95">
    <w:abstractNumId w:val="37"/>
  </w:num>
  <w:num w:numId="96">
    <w:abstractNumId w:val="88"/>
  </w:num>
  <w:num w:numId="97">
    <w:abstractNumId w:val="117"/>
  </w:num>
  <w:num w:numId="98">
    <w:abstractNumId w:val="16"/>
  </w:num>
  <w:num w:numId="99">
    <w:abstractNumId w:val="97"/>
  </w:num>
  <w:num w:numId="100">
    <w:abstractNumId w:val="132"/>
  </w:num>
  <w:num w:numId="101">
    <w:abstractNumId w:val="8"/>
  </w:num>
  <w:num w:numId="102">
    <w:abstractNumId w:val="127"/>
  </w:num>
  <w:num w:numId="103">
    <w:abstractNumId w:val="60"/>
  </w:num>
  <w:num w:numId="104">
    <w:abstractNumId w:val="33"/>
  </w:num>
  <w:num w:numId="105">
    <w:abstractNumId w:val="91"/>
  </w:num>
  <w:num w:numId="106">
    <w:abstractNumId w:val="53"/>
  </w:num>
  <w:num w:numId="107">
    <w:abstractNumId w:val="44"/>
  </w:num>
  <w:num w:numId="108">
    <w:abstractNumId w:val="40"/>
  </w:num>
  <w:num w:numId="109">
    <w:abstractNumId w:val="58"/>
  </w:num>
  <w:num w:numId="110">
    <w:abstractNumId w:val="31"/>
  </w:num>
  <w:num w:numId="111">
    <w:abstractNumId w:val="126"/>
  </w:num>
  <w:num w:numId="112">
    <w:abstractNumId w:val="100"/>
  </w:num>
  <w:num w:numId="113">
    <w:abstractNumId w:val="7"/>
  </w:num>
  <w:num w:numId="114">
    <w:abstractNumId w:val="83"/>
  </w:num>
  <w:num w:numId="115">
    <w:abstractNumId w:val="77"/>
  </w:num>
  <w:num w:numId="116">
    <w:abstractNumId w:val="27"/>
  </w:num>
  <w:num w:numId="117">
    <w:abstractNumId w:val="48"/>
  </w:num>
  <w:num w:numId="118">
    <w:abstractNumId w:val="64"/>
  </w:num>
  <w:num w:numId="119">
    <w:abstractNumId w:val="95"/>
  </w:num>
  <w:num w:numId="120">
    <w:abstractNumId w:val="94"/>
  </w:num>
  <w:num w:numId="121">
    <w:abstractNumId w:val="81"/>
  </w:num>
  <w:num w:numId="122">
    <w:abstractNumId w:val="74"/>
  </w:num>
  <w:num w:numId="123">
    <w:abstractNumId w:val="118"/>
  </w:num>
  <w:num w:numId="124">
    <w:abstractNumId w:val="98"/>
  </w:num>
  <w:num w:numId="125">
    <w:abstractNumId w:val="82"/>
  </w:num>
  <w:num w:numId="126">
    <w:abstractNumId w:val="15"/>
  </w:num>
  <w:num w:numId="127">
    <w:abstractNumId w:val="72"/>
  </w:num>
  <w:num w:numId="128">
    <w:abstractNumId w:val="63"/>
  </w:num>
  <w:num w:numId="129">
    <w:abstractNumId w:val="125"/>
  </w:num>
  <w:num w:numId="130">
    <w:abstractNumId w:val="79"/>
  </w:num>
  <w:num w:numId="1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>
    <w:abstractNumId w:val="35"/>
  </w:num>
  <w:num w:numId="133">
    <w:abstractNumId w:val="134"/>
  </w:num>
  <w:num w:numId="134">
    <w:abstractNumId w:val="25"/>
  </w:num>
  <w:num w:numId="135">
    <w:abstractNumId w:val="110"/>
  </w:num>
  <w:num w:numId="136">
    <w:abstractNumId w:val="43"/>
  </w:num>
  <w:numIdMacAtCleanup w:val="13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ampławska Paulina">
    <w15:presenceInfo w15:providerId="AD" w15:userId="S-1-5-21-1214440339-796845957-725345543-335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2C0"/>
    <w:rsid w:val="00001A7F"/>
    <w:rsid w:val="00005B8C"/>
    <w:rsid w:val="00007173"/>
    <w:rsid w:val="00012627"/>
    <w:rsid w:val="0001557B"/>
    <w:rsid w:val="00016D8F"/>
    <w:rsid w:val="00020DCE"/>
    <w:rsid w:val="000214BD"/>
    <w:rsid w:val="0002275B"/>
    <w:rsid w:val="0002666E"/>
    <w:rsid w:val="00026B0A"/>
    <w:rsid w:val="00031542"/>
    <w:rsid w:val="00034D4F"/>
    <w:rsid w:val="00036A03"/>
    <w:rsid w:val="00040967"/>
    <w:rsid w:val="000433D5"/>
    <w:rsid w:val="000451CD"/>
    <w:rsid w:val="0004748F"/>
    <w:rsid w:val="000524D5"/>
    <w:rsid w:val="000527EE"/>
    <w:rsid w:val="00056BEC"/>
    <w:rsid w:val="00057A90"/>
    <w:rsid w:val="00061272"/>
    <w:rsid w:val="000629D3"/>
    <w:rsid w:val="000633FB"/>
    <w:rsid w:val="00064FB7"/>
    <w:rsid w:val="00066C94"/>
    <w:rsid w:val="00071DF7"/>
    <w:rsid w:val="0007587F"/>
    <w:rsid w:val="00076C39"/>
    <w:rsid w:val="00083A28"/>
    <w:rsid w:val="00083B9F"/>
    <w:rsid w:val="0008546A"/>
    <w:rsid w:val="00086F30"/>
    <w:rsid w:val="00086FE6"/>
    <w:rsid w:val="00087886"/>
    <w:rsid w:val="000918F1"/>
    <w:rsid w:val="000A0678"/>
    <w:rsid w:val="000A0D9F"/>
    <w:rsid w:val="000B21F1"/>
    <w:rsid w:val="000B3D91"/>
    <w:rsid w:val="000C2601"/>
    <w:rsid w:val="000C4537"/>
    <w:rsid w:val="000D10B0"/>
    <w:rsid w:val="000D2AC1"/>
    <w:rsid w:val="000D76BF"/>
    <w:rsid w:val="000D7F73"/>
    <w:rsid w:val="000E0A3D"/>
    <w:rsid w:val="000E33E4"/>
    <w:rsid w:val="000E3B23"/>
    <w:rsid w:val="000E4958"/>
    <w:rsid w:val="000F2862"/>
    <w:rsid w:val="000F4A0C"/>
    <w:rsid w:val="000F60B5"/>
    <w:rsid w:val="001035C1"/>
    <w:rsid w:val="00104C7D"/>
    <w:rsid w:val="00104E54"/>
    <w:rsid w:val="00111C07"/>
    <w:rsid w:val="0011228A"/>
    <w:rsid w:val="00112379"/>
    <w:rsid w:val="00112801"/>
    <w:rsid w:val="00120F3E"/>
    <w:rsid w:val="0012156A"/>
    <w:rsid w:val="00121F20"/>
    <w:rsid w:val="00122B29"/>
    <w:rsid w:val="00123CCC"/>
    <w:rsid w:val="00130FA2"/>
    <w:rsid w:val="00131432"/>
    <w:rsid w:val="00133C27"/>
    <w:rsid w:val="00135EF1"/>
    <w:rsid w:val="001362EF"/>
    <w:rsid w:val="001423FC"/>
    <w:rsid w:val="001437C9"/>
    <w:rsid w:val="00154D92"/>
    <w:rsid w:val="00161B9F"/>
    <w:rsid w:val="001620CB"/>
    <w:rsid w:val="00162C8A"/>
    <w:rsid w:val="00162CFC"/>
    <w:rsid w:val="00165F50"/>
    <w:rsid w:val="0016649E"/>
    <w:rsid w:val="001667C7"/>
    <w:rsid w:val="00166D9D"/>
    <w:rsid w:val="00170827"/>
    <w:rsid w:val="00174414"/>
    <w:rsid w:val="00174E7F"/>
    <w:rsid w:val="00175E34"/>
    <w:rsid w:val="00176439"/>
    <w:rsid w:val="0018284F"/>
    <w:rsid w:val="00182BBC"/>
    <w:rsid w:val="0018346D"/>
    <w:rsid w:val="001839A9"/>
    <w:rsid w:val="00184A95"/>
    <w:rsid w:val="00184ACE"/>
    <w:rsid w:val="00187F49"/>
    <w:rsid w:val="001907AF"/>
    <w:rsid w:val="00192A5D"/>
    <w:rsid w:val="00195485"/>
    <w:rsid w:val="0019693D"/>
    <w:rsid w:val="001A08BB"/>
    <w:rsid w:val="001A1721"/>
    <w:rsid w:val="001A2EF2"/>
    <w:rsid w:val="001A4003"/>
    <w:rsid w:val="001A410B"/>
    <w:rsid w:val="001A4815"/>
    <w:rsid w:val="001A6190"/>
    <w:rsid w:val="001B1479"/>
    <w:rsid w:val="001B74C7"/>
    <w:rsid w:val="001B7CD7"/>
    <w:rsid w:val="001C4529"/>
    <w:rsid w:val="001C54B8"/>
    <w:rsid w:val="001C785C"/>
    <w:rsid w:val="001D1D0E"/>
    <w:rsid w:val="001D6CDA"/>
    <w:rsid w:val="001E21DF"/>
    <w:rsid w:val="001E305A"/>
    <w:rsid w:val="001E4FA4"/>
    <w:rsid w:val="001E5AE9"/>
    <w:rsid w:val="001F2197"/>
    <w:rsid w:val="002009B6"/>
    <w:rsid w:val="00200B54"/>
    <w:rsid w:val="002010E8"/>
    <w:rsid w:val="00202A7C"/>
    <w:rsid w:val="00204518"/>
    <w:rsid w:val="00210D0C"/>
    <w:rsid w:val="00211F29"/>
    <w:rsid w:val="00213D6A"/>
    <w:rsid w:val="00216C1C"/>
    <w:rsid w:val="00217843"/>
    <w:rsid w:val="00220E52"/>
    <w:rsid w:val="00221604"/>
    <w:rsid w:val="00223311"/>
    <w:rsid w:val="00224F93"/>
    <w:rsid w:val="0022745F"/>
    <w:rsid w:val="00231DDE"/>
    <w:rsid w:val="00232FA9"/>
    <w:rsid w:val="0023765C"/>
    <w:rsid w:val="0024722C"/>
    <w:rsid w:val="00252735"/>
    <w:rsid w:val="00253228"/>
    <w:rsid w:val="00256C3E"/>
    <w:rsid w:val="002611E8"/>
    <w:rsid w:val="0026178D"/>
    <w:rsid w:val="00261ED3"/>
    <w:rsid w:val="00262436"/>
    <w:rsid w:val="00270038"/>
    <w:rsid w:val="00271B32"/>
    <w:rsid w:val="00272760"/>
    <w:rsid w:val="002754EF"/>
    <w:rsid w:val="002766FA"/>
    <w:rsid w:val="00283FDE"/>
    <w:rsid w:val="002862EB"/>
    <w:rsid w:val="00291C57"/>
    <w:rsid w:val="0029279F"/>
    <w:rsid w:val="002969F6"/>
    <w:rsid w:val="002971C1"/>
    <w:rsid w:val="002A07D1"/>
    <w:rsid w:val="002A2F7D"/>
    <w:rsid w:val="002A3672"/>
    <w:rsid w:val="002A58CF"/>
    <w:rsid w:val="002B0F75"/>
    <w:rsid w:val="002B1850"/>
    <w:rsid w:val="002B6891"/>
    <w:rsid w:val="002C0D83"/>
    <w:rsid w:val="002C5568"/>
    <w:rsid w:val="002D4ECB"/>
    <w:rsid w:val="002E20C9"/>
    <w:rsid w:val="002E5665"/>
    <w:rsid w:val="002E7A19"/>
    <w:rsid w:val="002F4B0B"/>
    <w:rsid w:val="002F51AA"/>
    <w:rsid w:val="002F55A2"/>
    <w:rsid w:val="002F698E"/>
    <w:rsid w:val="00300B59"/>
    <w:rsid w:val="00306B7F"/>
    <w:rsid w:val="003115A4"/>
    <w:rsid w:val="0031168D"/>
    <w:rsid w:val="00311FAB"/>
    <w:rsid w:val="0031357A"/>
    <w:rsid w:val="00315A93"/>
    <w:rsid w:val="00315F37"/>
    <w:rsid w:val="00316B47"/>
    <w:rsid w:val="00317BAC"/>
    <w:rsid w:val="003200B2"/>
    <w:rsid w:val="00325333"/>
    <w:rsid w:val="00326DCE"/>
    <w:rsid w:val="0033531B"/>
    <w:rsid w:val="003427D8"/>
    <w:rsid w:val="003446FB"/>
    <w:rsid w:val="003451C4"/>
    <w:rsid w:val="00345649"/>
    <w:rsid w:val="00350CAF"/>
    <w:rsid w:val="0035376B"/>
    <w:rsid w:val="003568AB"/>
    <w:rsid w:val="00356D43"/>
    <w:rsid w:val="0035759C"/>
    <w:rsid w:val="00360744"/>
    <w:rsid w:val="00367326"/>
    <w:rsid w:val="00367BA6"/>
    <w:rsid w:val="003715BB"/>
    <w:rsid w:val="00381DF8"/>
    <w:rsid w:val="00384953"/>
    <w:rsid w:val="0038682F"/>
    <w:rsid w:val="0039605D"/>
    <w:rsid w:val="003960A9"/>
    <w:rsid w:val="003A2BA3"/>
    <w:rsid w:val="003A4EF9"/>
    <w:rsid w:val="003A56FD"/>
    <w:rsid w:val="003B2E35"/>
    <w:rsid w:val="003B3EA0"/>
    <w:rsid w:val="003B52D8"/>
    <w:rsid w:val="003B5774"/>
    <w:rsid w:val="003B5E15"/>
    <w:rsid w:val="003B706A"/>
    <w:rsid w:val="003C10F1"/>
    <w:rsid w:val="003C3DAD"/>
    <w:rsid w:val="003C461A"/>
    <w:rsid w:val="003C4DEC"/>
    <w:rsid w:val="003C7B99"/>
    <w:rsid w:val="003D0733"/>
    <w:rsid w:val="003D13D2"/>
    <w:rsid w:val="003D2861"/>
    <w:rsid w:val="003D39B6"/>
    <w:rsid w:val="003D418F"/>
    <w:rsid w:val="003D584A"/>
    <w:rsid w:val="003D6D5A"/>
    <w:rsid w:val="003D74AD"/>
    <w:rsid w:val="003D7CB7"/>
    <w:rsid w:val="003E1631"/>
    <w:rsid w:val="003E5732"/>
    <w:rsid w:val="003E5B53"/>
    <w:rsid w:val="003E6CB4"/>
    <w:rsid w:val="003E739B"/>
    <w:rsid w:val="003F027E"/>
    <w:rsid w:val="003F2182"/>
    <w:rsid w:val="003F3569"/>
    <w:rsid w:val="003F5D2C"/>
    <w:rsid w:val="003F67B9"/>
    <w:rsid w:val="003F6CA8"/>
    <w:rsid w:val="003F7FA5"/>
    <w:rsid w:val="00402A65"/>
    <w:rsid w:val="00404997"/>
    <w:rsid w:val="00407E46"/>
    <w:rsid w:val="004150E6"/>
    <w:rsid w:val="00415C3B"/>
    <w:rsid w:val="00420ECC"/>
    <w:rsid w:val="00422E33"/>
    <w:rsid w:val="0042336A"/>
    <w:rsid w:val="00425D55"/>
    <w:rsid w:val="00427569"/>
    <w:rsid w:val="004353D0"/>
    <w:rsid w:val="00436E55"/>
    <w:rsid w:val="00437C81"/>
    <w:rsid w:val="004430EA"/>
    <w:rsid w:val="004436E6"/>
    <w:rsid w:val="00444E55"/>
    <w:rsid w:val="00445086"/>
    <w:rsid w:val="0044797F"/>
    <w:rsid w:val="004500B5"/>
    <w:rsid w:val="00451065"/>
    <w:rsid w:val="004511FA"/>
    <w:rsid w:val="004604FA"/>
    <w:rsid w:val="00461D0A"/>
    <w:rsid w:val="00461FCE"/>
    <w:rsid w:val="00463232"/>
    <w:rsid w:val="00463FE7"/>
    <w:rsid w:val="00464C15"/>
    <w:rsid w:val="004706FD"/>
    <w:rsid w:val="00475E3E"/>
    <w:rsid w:val="00480640"/>
    <w:rsid w:val="00482226"/>
    <w:rsid w:val="00483FF6"/>
    <w:rsid w:val="00484B79"/>
    <w:rsid w:val="00486D78"/>
    <w:rsid w:val="00486F7F"/>
    <w:rsid w:val="004877BF"/>
    <w:rsid w:val="0049016B"/>
    <w:rsid w:val="00490A87"/>
    <w:rsid w:val="00494A70"/>
    <w:rsid w:val="004953E4"/>
    <w:rsid w:val="004967D1"/>
    <w:rsid w:val="00497B36"/>
    <w:rsid w:val="004A0BE4"/>
    <w:rsid w:val="004A19B3"/>
    <w:rsid w:val="004A1E47"/>
    <w:rsid w:val="004A7756"/>
    <w:rsid w:val="004A7C5C"/>
    <w:rsid w:val="004B3970"/>
    <w:rsid w:val="004B3B30"/>
    <w:rsid w:val="004B6970"/>
    <w:rsid w:val="004C11BF"/>
    <w:rsid w:val="004C222C"/>
    <w:rsid w:val="004C4FE1"/>
    <w:rsid w:val="004C64D8"/>
    <w:rsid w:val="004D35A0"/>
    <w:rsid w:val="004D69DD"/>
    <w:rsid w:val="004D69DE"/>
    <w:rsid w:val="004E0E57"/>
    <w:rsid w:val="004E1142"/>
    <w:rsid w:val="004E2E8E"/>
    <w:rsid w:val="004E58CB"/>
    <w:rsid w:val="004F0919"/>
    <w:rsid w:val="004F30E5"/>
    <w:rsid w:val="004F6799"/>
    <w:rsid w:val="0050003C"/>
    <w:rsid w:val="0050013C"/>
    <w:rsid w:val="005051C5"/>
    <w:rsid w:val="0050566C"/>
    <w:rsid w:val="00506567"/>
    <w:rsid w:val="00511D7E"/>
    <w:rsid w:val="00515537"/>
    <w:rsid w:val="00516DFC"/>
    <w:rsid w:val="00517A81"/>
    <w:rsid w:val="00520706"/>
    <w:rsid w:val="005226CA"/>
    <w:rsid w:val="0052561B"/>
    <w:rsid w:val="00527455"/>
    <w:rsid w:val="005403EA"/>
    <w:rsid w:val="00543586"/>
    <w:rsid w:val="005459CE"/>
    <w:rsid w:val="00547706"/>
    <w:rsid w:val="005530D7"/>
    <w:rsid w:val="00556115"/>
    <w:rsid w:val="00556210"/>
    <w:rsid w:val="00560858"/>
    <w:rsid w:val="0056138A"/>
    <w:rsid w:val="00562A14"/>
    <w:rsid w:val="00564E0E"/>
    <w:rsid w:val="005652D5"/>
    <w:rsid w:val="00566792"/>
    <w:rsid w:val="00570A8A"/>
    <w:rsid w:val="00575C17"/>
    <w:rsid w:val="0057634E"/>
    <w:rsid w:val="00577726"/>
    <w:rsid w:val="00584699"/>
    <w:rsid w:val="00584921"/>
    <w:rsid w:val="00584B71"/>
    <w:rsid w:val="00590058"/>
    <w:rsid w:val="005906C4"/>
    <w:rsid w:val="005923B6"/>
    <w:rsid w:val="00592E8F"/>
    <w:rsid w:val="00594616"/>
    <w:rsid w:val="005955F9"/>
    <w:rsid w:val="00597618"/>
    <w:rsid w:val="005A0002"/>
    <w:rsid w:val="005A3831"/>
    <w:rsid w:val="005A46D5"/>
    <w:rsid w:val="005A5058"/>
    <w:rsid w:val="005A7382"/>
    <w:rsid w:val="005A7869"/>
    <w:rsid w:val="005B01AB"/>
    <w:rsid w:val="005B5A65"/>
    <w:rsid w:val="005B60B4"/>
    <w:rsid w:val="005C4205"/>
    <w:rsid w:val="005D2753"/>
    <w:rsid w:val="005D50D6"/>
    <w:rsid w:val="005D5CAE"/>
    <w:rsid w:val="005D70FB"/>
    <w:rsid w:val="005E0C37"/>
    <w:rsid w:val="005E1711"/>
    <w:rsid w:val="005E5915"/>
    <w:rsid w:val="005F203D"/>
    <w:rsid w:val="00600040"/>
    <w:rsid w:val="00601736"/>
    <w:rsid w:val="0060452F"/>
    <w:rsid w:val="00604560"/>
    <w:rsid w:val="00611357"/>
    <w:rsid w:val="006125BB"/>
    <w:rsid w:val="006130EF"/>
    <w:rsid w:val="00613859"/>
    <w:rsid w:val="006168A5"/>
    <w:rsid w:val="00624BC8"/>
    <w:rsid w:val="00634813"/>
    <w:rsid w:val="00634B14"/>
    <w:rsid w:val="006354DB"/>
    <w:rsid w:val="00635510"/>
    <w:rsid w:val="006403FF"/>
    <w:rsid w:val="00643157"/>
    <w:rsid w:val="00643D18"/>
    <w:rsid w:val="00646731"/>
    <w:rsid w:val="00647212"/>
    <w:rsid w:val="00650207"/>
    <w:rsid w:val="00651361"/>
    <w:rsid w:val="00652FE5"/>
    <w:rsid w:val="0065514A"/>
    <w:rsid w:val="00657EBC"/>
    <w:rsid w:val="00661C12"/>
    <w:rsid w:val="006637D0"/>
    <w:rsid w:val="006651D7"/>
    <w:rsid w:val="00665F10"/>
    <w:rsid w:val="00671243"/>
    <w:rsid w:val="00674E8C"/>
    <w:rsid w:val="00675522"/>
    <w:rsid w:val="006802EB"/>
    <w:rsid w:val="00680AF5"/>
    <w:rsid w:val="0068166E"/>
    <w:rsid w:val="00682A06"/>
    <w:rsid w:val="00684072"/>
    <w:rsid w:val="00684931"/>
    <w:rsid w:val="006869FD"/>
    <w:rsid w:val="0068744D"/>
    <w:rsid w:val="00691D9A"/>
    <w:rsid w:val="00692ED6"/>
    <w:rsid w:val="006979E1"/>
    <w:rsid w:val="006A03FE"/>
    <w:rsid w:val="006A5862"/>
    <w:rsid w:val="006A7E33"/>
    <w:rsid w:val="006B0015"/>
    <w:rsid w:val="006B0D0C"/>
    <w:rsid w:val="006B3369"/>
    <w:rsid w:val="006B43E3"/>
    <w:rsid w:val="006B790B"/>
    <w:rsid w:val="006C13DC"/>
    <w:rsid w:val="006C1C00"/>
    <w:rsid w:val="006C2D99"/>
    <w:rsid w:val="006D2988"/>
    <w:rsid w:val="006D3CA8"/>
    <w:rsid w:val="006D5298"/>
    <w:rsid w:val="006D702F"/>
    <w:rsid w:val="006D749F"/>
    <w:rsid w:val="006D7703"/>
    <w:rsid w:val="006E15B8"/>
    <w:rsid w:val="006E218D"/>
    <w:rsid w:val="006E2EBE"/>
    <w:rsid w:val="006E3741"/>
    <w:rsid w:val="006F1804"/>
    <w:rsid w:val="006F655D"/>
    <w:rsid w:val="006F6CE5"/>
    <w:rsid w:val="00704577"/>
    <w:rsid w:val="00707A2C"/>
    <w:rsid w:val="007108D7"/>
    <w:rsid w:val="00713647"/>
    <w:rsid w:val="0072073C"/>
    <w:rsid w:val="00724DB8"/>
    <w:rsid w:val="00726A8B"/>
    <w:rsid w:val="00727E6D"/>
    <w:rsid w:val="0073525B"/>
    <w:rsid w:val="00735933"/>
    <w:rsid w:val="00736461"/>
    <w:rsid w:val="00740AD2"/>
    <w:rsid w:val="00744E2D"/>
    <w:rsid w:val="00747B55"/>
    <w:rsid w:val="00752C6D"/>
    <w:rsid w:val="007540C1"/>
    <w:rsid w:val="007544CF"/>
    <w:rsid w:val="0075504D"/>
    <w:rsid w:val="00757295"/>
    <w:rsid w:val="00757CB3"/>
    <w:rsid w:val="007613FA"/>
    <w:rsid w:val="007633A2"/>
    <w:rsid w:val="00764144"/>
    <w:rsid w:val="00764DBE"/>
    <w:rsid w:val="007679AA"/>
    <w:rsid w:val="00771B63"/>
    <w:rsid w:val="007732C5"/>
    <w:rsid w:val="00773B7B"/>
    <w:rsid w:val="007754C0"/>
    <w:rsid w:val="00775C20"/>
    <w:rsid w:val="0077650C"/>
    <w:rsid w:val="007814E5"/>
    <w:rsid w:val="0078347D"/>
    <w:rsid w:val="00783C43"/>
    <w:rsid w:val="007868F4"/>
    <w:rsid w:val="007875A9"/>
    <w:rsid w:val="007920AE"/>
    <w:rsid w:val="00793C3C"/>
    <w:rsid w:val="00797ED0"/>
    <w:rsid w:val="007A02F5"/>
    <w:rsid w:val="007A21F2"/>
    <w:rsid w:val="007A3AA9"/>
    <w:rsid w:val="007A5713"/>
    <w:rsid w:val="007B0412"/>
    <w:rsid w:val="007B1015"/>
    <w:rsid w:val="007B1BB7"/>
    <w:rsid w:val="007B4C98"/>
    <w:rsid w:val="007B56B4"/>
    <w:rsid w:val="007B5B2D"/>
    <w:rsid w:val="007B78BF"/>
    <w:rsid w:val="007D3930"/>
    <w:rsid w:val="007D50BA"/>
    <w:rsid w:val="007D5A74"/>
    <w:rsid w:val="007D6AF3"/>
    <w:rsid w:val="007E22FE"/>
    <w:rsid w:val="007E3617"/>
    <w:rsid w:val="007E637B"/>
    <w:rsid w:val="007E66B9"/>
    <w:rsid w:val="007F0045"/>
    <w:rsid w:val="007F39C4"/>
    <w:rsid w:val="00801265"/>
    <w:rsid w:val="008013A1"/>
    <w:rsid w:val="00801F6B"/>
    <w:rsid w:val="0080270C"/>
    <w:rsid w:val="00806F5C"/>
    <w:rsid w:val="008070CF"/>
    <w:rsid w:val="008130B5"/>
    <w:rsid w:val="008143BE"/>
    <w:rsid w:val="0081551B"/>
    <w:rsid w:val="0082033D"/>
    <w:rsid w:val="00824C21"/>
    <w:rsid w:val="00824E4D"/>
    <w:rsid w:val="00825B22"/>
    <w:rsid w:val="0082659F"/>
    <w:rsid w:val="008402C2"/>
    <w:rsid w:val="0084084B"/>
    <w:rsid w:val="008425DE"/>
    <w:rsid w:val="00843426"/>
    <w:rsid w:val="00843584"/>
    <w:rsid w:val="00844A69"/>
    <w:rsid w:val="0084752F"/>
    <w:rsid w:val="008478AC"/>
    <w:rsid w:val="00850183"/>
    <w:rsid w:val="00851DDA"/>
    <w:rsid w:val="0085248E"/>
    <w:rsid w:val="00852ABF"/>
    <w:rsid w:val="008555E3"/>
    <w:rsid w:val="00857D2D"/>
    <w:rsid w:val="00862CEA"/>
    <w:rsid w:val="00865E7C"/>
    <w:rsid w:val="008710A4"/>
    <w:rsid w:val="008711FA"/>
    <w:rsid w:val="0088745F"/>
    <w:rsid w:val="00892C59"/>
    <w:rsid w:val="00892EF8"/>
    <w:rsid w:val="00893104"/>
    <w:rsid w:val="008932BE"/>
    <w:rsid w:val="008A076A"/>
    <w:rsid w:val="008A1CC8"/>
    <w:rsid w:val="008A57F8"/>
    <w:rsid w:val="008A5FC7"/>
    <w:rsid w:val="008A71EC"/>
    <w:rsid w:val="008B2620"/>
    <w:rsid w:val="008B3B73"/>
    <w:rsid w:val="008B4D5F"/>
    <w:rsid w:val="008B4E4B"/>
    <w:rsid w:val="008B5088"/>
    <w:rsid w:val="008C0F1B"/>
    <w:rsid w:val="008C1345"/>
    <w:rsid w:val="008C28BB"/>
    <w:rsid w:val="008C5092"/>
    <w:rsid w:val="008C6238"/>
    <w:rsid w:val="008C6844"/>
    <w:rsid w:val="008D121D"/>
    <w:rsid w:val="008D3343"/>
    <w:rsid w:val="008D5925"/>
    <w:rsid w:val="008D686E"/>
    <w:rsid w:val="008E2383"/>
    <w:rsid w:val="008E262D"/>
    <w:rsid w:val="008E2961"/>
    <w:rsid w:val="008F0D9E"/>
    <w:rsid w:val="008F1751"/>
    <w:rsid w:val="008F683D"/>
    <w:rsid w:val="008F7620"/>
    <w:rsid w:val="00901600"/>
    <w:rsid w:val="00904286"/>
    <w:rsid w:val="00907066"/>
    <w:rsid w:val="009129A3"/>
    <w:rsid w:val="00912FBA"/>
    <w:rsid w:val="00914F3A"/>
    <w:rsid w:val="00915BE7"/>
    <w:rsid w:val="00916651"/>
    <w:rsid w:val="00920E64"/>
    <w:rsid w:val="0092282B"/>
    <w:rsid w:val="00922DCC"/>
    <w:rsid w:val="00924217"/>
    <w:rsid w:val="00925C32"/>
    <w:rsid w:val="0092716F"/>
    <w:rsid w:val="009272B1"/>
    <w:rsid w:val="009337AA"/>
    <w:rsid w:val="009365BE"/>
    <w:rsid w:val="009365CE"/>
    <w:rsid w:val="0094310D"/>
    <w:rsid w:val="009434F4"/>
    <w:rsid w:val="009439EC"/>
    <w:rsid w:val="009446B1"/>
    <w:rsid w:val="00945FA0"/>
    <w:rsid w:val="00946786"/>
    <w:rsid w:val="0095216A"/>
    <w:rsid w:val="009547F4"/>
    <w:rsid w:val="009548E7"/>
    <w:rsid w:val="00955B74"/>
    <w:rsid w:val="009565DC"/>
    <w:rsid w:val="0096057C"/>
    <w:rsid w:val="00964743"/>
    <w:rsid w:val="0096566B"/>
    <w:rsid w:val="00965A37"/>
    <w:rsid w:val="009672C9"/>
    <w:rsid w:val="0097621F"/>
    <w:rsid w:val="0098291B"/>
    <w:rsid w:val="009836BE"/>
    <w:rsid w:val="0098390F"/>
    <w:rsid w:val="009839BB"/>
    <w:rsid w:val="009848B8"/>
    <w:rsid w:val="00987672"/>
    <w:rsid w:val="009900C3"/>
    <w:rsid w:val="00996072"/>
    <w:rsid w:val="0099756F"/>
    <w:rsid w:val="009A0F13"/>
    <w:rsid w:val="009A1056"/>
    <w:rsid w:val="009A1F00"/>
    <w:rsid w:val="009A3483"/>
    <w:rsid w:val="009A3519"/>
    <w:rsid w:val="009A3700"/>
    <w:rsid w:val="009A559C"/>
    <w:rsid w:val="009A6116"/>
    <w:rsid w:val="009A768E"/>
    <w:rsid w:val="009A7A80"/>
    <w:rsid w:val="009B650F"/>
    <w:rsid w:val="009B6541"/>
    <w:rsid w:val="009B792A"/>
    <w:rsid w:val="009C2112"/>
    <w:rsid w:val="009D02C7"/>
    <w:rsid w:val="009D0BF9"/>
    <w:rsid w:val="009D26EB"/>
    <w:rsid w:val="009D59B7"/>
    <w:rsid w:val="009F1AFE"/>
    <w:rsid w:val="009F29BD"/>
    <w:rsid w:val="009F37EA"/>
    <w:rsid w:val="009F4379"/>
    <w:rsid w:val="00A042F9"/>
    <w:rsid w:val="00A05679"/>
    <w:rsid w:val="00A063D3"/>
    <w:rsid w:val="00A06A66"/>
    <w:rsid w:val="00A06BE3"/>
    <w:rsid w:val="00A06C38"/>
    <w:rsid w:val="00A073DD"/>
    <w:rsid w:val="00A07F07"/>
    <w:rsid w:val="00A14754"/>
    <w:rsid w:val="00A171AA"/>
    <w:rsid w:val="00A17294"/>
    <w:rsid w:val="00A266E0"/>
    <w:rsid w:val="00A27DC3"/>
    <w:rsid w:val="00A321E1"/>
    <w:rsid w:val="00A34837"/>
    <w:rsid w:val="00A3501B"/>
    <w:rsid w:val="00A366F6"/>
    <w:rsid w:val="00A43D24"/>
    <w:rsid w:val="00A45AF9"/>
    <w:rsid w:val="00A474F1"/>
    <w:rsid w:val="00A530D1"/>
    <w:rsid w:val="00A53522"/>
    <w:rsid w:val="00A536CF"/>
    <w:rsid w:val="00A54F8D"/>
    <w:rsid w:val="00A7450E"/>
    <w:rsid w:val="00A764F7"/>
    <w:rsid w:val="00A776EC"/>
    <w:rsid w:val="00A8245E"/>
    <w:rsid w:val="00A83602"/>
    <w:rsid w:val="00A87E65"/>
    <w:rsid w:val="00A91999"/>
    <w:rsid w:val="00AA585D"/>
    <w:rsid w:val="00AB0DA4"/>
    <w:rsid w:val="00AB2051"/>
    <w:rsid w:val="00AB5759"/>
    <w:rsid w:val="00AB5C8B"/>
    <w:rsid w:val="00AB5F7D"/>
    <w:rsid w:val="00AB61CA"/>
    <w:rsid w:val="00AC6388"/>
    <w:rsid w:val="00AC77B9"/>
    <w:rsid w:val="00AD1651"/>
    <w:rsid w:val="00AD3F95"/>
    <w:rsid w:val="00AD4F33"/>
    <w:rsid w:val="00AD5375"/>
    <w:rsid w:val="00AE0496"/>
    <w:rsid w:val="00AE2A2B"/>
    <w:rsid w:val="00AE74CE"/>
    <w:rsid w:val="00AF67FE"/>
    <w:rsid w:val="00AF701B"/>
    <w:rsid w:val="00AF753B"/>
    <w:rsid w:val="00AF7DC1"/>
    <w:rsid w:val="00B0189E"/>
    <w:rsid w:val="00B038DC"/>
    <w:rsid w:val="00B03BAF"/>
    <w:rsid w:val="00B079CC"/>
    <w:rsid w:val="00B10E4D"/>
    <w:rsid w:val="00B11542"/>
    <w:rsid w:val="00B11F12"/>
    <w:rsid w:val="00B1489C"/>
    <w:rsid w:val="00B15398"/>
    <w:rsid w:val="00B24D08"/>
    <w:rsid w:val="00B26AB0"/>
    <w:rsid w:val="00B35D26"/>
    <w:rsid w:val="00B36E39"/>
    <w:rsid w:val="00B373C5"/>
    <w:rsid w:val="00B378FC"/>
    <w:rsid w:val="00B51C81"/>
    <w:rsid w:val="00B5251D"/>
    <w:rsid w:val="00B52FA6"/>
    <w:rsid w:val="00B53E28"/>
    <w:rsid w:val="00B549F7"/>
    <w:rsid w:val="00B54FFF"/>
    <w:rsid w:val="00B5697B"/>
    <w:rsid w:val="00B56CF2"/>
    <w:rsid w:val="00B618EC"/>
    <w:rsid w:val="00B63E59"/>
    <w:rsid w:val="00B64765"/>
    <w:rsid w:val="00B6690F"/>
    <w:rsid w:val="00B67B6F"/>
    <w:rsid w:val="00B716D0"/>
    <w:rsid w:val="00B71E83"/>
    <w:rsid w:val="00B72186"/>
    <w:rsid w:val="00B7616E"/>
    <w:rsid w:val="00B83386"/>
    <w:rsid w:val="00B84F0E"/>
    <w:rsid w:val="00B869F7"/>
    <w:rsid w:val="00B90729"/>
    <w:rsid w:val="00B9301F"/>
    <w:rsid w:val="00B93638"/>
    <w:rsid w:val="00B94B79"/>
    <w:rsid w:val="00B953B9"/>
    <w:rsid w:val="00BA0E2A"/>
    <w:rsid w:val="00BA15B6"/>
    <w:rsid w:val="00BA56FD"/>
    <w:rsid w:val="00BA7291"/>
    <w:rsid w:val="00BB1D12"/>
    <w:rsid w:val="00BB209E"/>
    <w:rsid w:val="00BB3A30"/>
    <w:rsid w:val="00BB62CC"/>
    <w:rsid w:val="00BC125D"/>
    <w:rsid w:val="00BC1A00"/>
    <w:rsid w:val="00BC1B7B"/>
    <w:rsid w:val="00BC2E9B"/>
    <w:rsid w:val="00BC44CC"/>
    <w:rsid w:val="00BC6461"/>
    <w:rsid w:val="00BD0CB7"/>
    <w:rsid w:val="00BD156F"/>
    <w:rsid w:val="00BD23A9"/>
    <w:rsid w:val="00BD5187"/>
    <w:rsid w:val="00BD7FC2"/>
    <w:rsid w:val="00BE3AC7"/>
    <w:rsid w:val="00BE4A3A"/>
    <w:rsid w:val="00BE6170"/>
    <w:rsid w:val="00BF3AB0"/>
    <w:rsid w:val="00BF65EF"/>
    <w:rsid w:val="00BF6FC7"/>
    <w:rsid w:val="00C00C9C"/>
    <w:rsid w:val="00C02034"/>
    <w:rsid w:val="00C04C9D"/>
    <w:rsid w:val="00C1177E"/>
    <w:rsid w:val="00C11A46"/>
    <w:rsid w:val="00C122E5"/>
    <w:rsid w:val="00C12E2D"/>
    <w:rsid w:val="00C207F2"/>
    <w:rsid w:val="00C2743F"/>
    <w:rsid w:val="00C34DF6"/>
    <w:rsid w:val="00C36E6F"/>
    <w:rsid w:val="00C36E88"/>
    <w:rsid w:val="00C420C3"/>
    <w:rsid w:val="00C449D9"/>
    <w:rsid w:val="00C44C50"/>
    <w:rsid w:val="00C466CA"/>
    <w:rsid w:val="00C50919"/>
    <w:rsid w:val="00C52094"/>
    <w:rsid w:val="00C54C43"/>
    <w:rsid w:val="00C552E0"/>
    <w:rsid w:val="00C563D5"/>
    <w:rsid w:val="00C67AC0"/>
    <w:rsid w:val="00C67BE5"/>
    <w:rsid w:val="00C70468"/>
    <w:rsid w:val="00C720E2"/>
    <w:rsid w:val="00C83068"/>
    <w:rsid w:val="00C86FCE"/>
    <w:rsid w:val="00C90353"/>
    <w:rsid w:val="00C90F21"/>
    <w:rsid w:val="00C94FA4"/>
    <w:rsid w:val="00CA0F7D"/>
    <w:rsid w:val="00CB034A"/>
    <w:rsid w:val="00CB0F23"/>
    <w:rsid w:val="00CB1912"/>
    <w:rsid w:val="00CB420F"/>
    <w:rsid w:val="00CB48DA"/>
    <w:rsid w:val="00CB4A84"/>
    <w:rsid w:val="00CB4E3D"/>
    <w:rsid w:val="00CB6BB1"/>
    <w:rsid w:val="00CC0A5A"/>
    <w:rsid w:val="00CC1682"/>
    <w:rsid w:val="00CC2FB9"/>
    <w:rsid w:val="00CC4412"/>
    <w:rsid w:val="00CC4D30"/>
    <w:rsid w:val="00CC5FE0"/>
    <w:rsid w:val="00CC6B08"/>
    <w:rsid w:val="00CD01B2"/>
    <w:rsid w:val="00CD7C58"/>
    <w:rsid w:val="00CE1ECE"/>
    <w:rsid w:val="00CE2A8F"/>
    <w:rsid w:val="00CE45BB"/>
    <w:rsid w:val="00CF225F"/>
    <w:rsid w:val="00CF3E0B"/>
    <w:rsid w:val="00CF6B88"/>
    <w:rsid w:val="00D01908"/>
    <w:rsid w:val="00D0331B"/>
    <w:rsid w:val="00D03842"/>
    <w:rsid w:val="00D06A49"/>
    <w:rsid w:val="00D06F74"/>
    <w:rsid w:val="00D0745B"/>
    <w:rsid w:val="00D146C5"/>
    <w:rsid w:val="00D16049"/>
    <w:rsid w:val="00D209AF"/>
    <w:rsid w:val="00D22FF8"/>
    <w:rsid w:val="00D23185"/>
    <w:rsid w:val="00D27015"/>
    <w:rsid w:val="00D316D6"/>
    <w:rsid w:val="00D37B1E"/>
    <w:rsid w:val="00D40C22"/>
    <w:rsid w:val="00D423BD"/>
    <w:rsid w:val="00D43DCA"/>
    <w:rsid w:val="00D4473A"/>
    <w:rsid w:val="00D478A0"/>
    <w:rsid w:val="00D528A0"/>
    <w:rsid w:val="00D5477E"/>
    <w:rsid w:val="00D56321"/>
    <w:rsid w:val="00D56605"/>
    <w:rsid w:val="00D56DA7"/>
    <w:rsid w:val="00D61879"/>
    <w:rsid w:val="00D61E0B"/>
    <w:rsid w:val="00D62508"/>
    <w:rsid w:val="00D625CD"/>
    <w:rsid w:val="00D6679F"/>
    <w:rsid w:val="00D66AC8"/>
    <w:rsid w:val="00D73498"/>
    <w:rsid w:val="00D74EB0"/>
    <w:rsid w:val="00D7621A"/>
    <w:rsid w:val="00D80249"/>
    <w:rsid w:val="00D86BEA"/>
    <w:rsid w:val="00D87FFE"/>
    <w:rsid w:val="00D93422"/>
    <w:rsid w:val="00D942EB"/>
    <w:rsid w:val="00D95ABD"/>
    <w:rsid w:val="00DA00BF"/>
    <w:rsid w:val="00DA1B80"/>
    <w:rsid w:val="00DA5BAB"/>
    <w:rsid w:val="00DA5D62"/>
    <w:rsid w:val="00DB260C"/>
    <w:rsid w:val="00DB2E1E"/>
    <w:rsid w:val="00DB4B7D"/>
    <w:rsid w:val="00DB5611"/>
    <w:rsid w:val="00DB6567"/>
    <w:rsid w:val="00DC3135"/>
    <w:rsid w:val="00DC5996"/>
    <w:rsid w:val="00DC787C"/>
    <w:rsid w:val="00DC7E39"/>
    <w:rsid w:val="00DD0610"/>
    <w:rsid w:val="00DD510D"/>
    <w:rsid w:val="00DD5525"/>
    <w:rsid w:val="00DD590F"/>
    <w:rsid w:val="00DE4699"/>
    <w:rsid w:val="00DE7D3D"/>
    <w:rsid w:val="00DF094D"/>
    <w:rsid w:val="00DF28B1"/>
    <w:rsid w:val="00DF7B4F"/>
    <w:rsid w:val="00E0043C"/>
    <w:rsid w:val="00E02A38"/>
    <w:rsid w:val="00E105C7"/>
    <w:rsid w:val="00E11C0E"/>
    <w:rsid w:val="00E12735"/>
    <w:rsid w:val="00E145F2"/>
    <w:rsid w:val="00E14650"/>
    <w:rsid w:val="00E1550C"/>
    <w:rsid w:val="00E167A0"/>
    <w:rsid w:val="00E170C8"/>
    <w:rsid w:val="00E20D1A"/>
    <w:rsid w:val="00E21F57"/>
    <w:rsid w:val="00E230F9"/>
    <w:rsid w:val="00E34A8E"/>
    <w:rsid w:val="00E4726E"/>
    <w:rsid w:val="00E52C9A"/>
    <w:rsid w:val="00E568EB"/>
    <w:rsid w:val="00E56C94"/>
    <w:rsid w:val="00E66F64"/>
    <w:rsid w:val="00E67419"/>
    <w:rsid w:val="00E702C0"/>
    <w:rsid w:val="00E74E87"/>
    <w:rsid w:val="00E83188"/>
    <w:rsid w:val="00E83D71"/>
    <w:rsid w:val="00E907F4"/>
    <w:rsid w:val="00E93261"/>
    <w:rsid w:val="00E96041"/>
    <w:rsid w:val="00E96510"/>
    <w:rsid w:val="00EA064D"/>
    <w:rsid w:val="00EA2F77"/>
    <w:rsid w:val="00EA487A"/>
    <w:rsid w:val="00EA4DC8"/>
    <w:rsid w:val="00EA5962"/>
    <w:rsid w:val="00EA5C76"/>
    <w:rsid w:val="00EB17C4"/>
    <w:rsid w:val="00EB1FDA"/>
    <w:rsid w:val="00EB4DB5"/>
    <w:rsid w:val="00EB65C9"/>
    <w:rsid w:val="00EC405C"/>
    <w:rsid w:val="00EC489C"/>
    <w:rsid w:val="00ED3A6C"/>
    <w:rsid w:val="00ED472F"/>
    <w:rsid w:val="00ED5A15"/>
    <w:rsid w:val="00ED5A75"/>
    <w:rsid w:val="00EE135C"/>
    <w:rsid w:val="00EE2F63"/>
    <w:rsid w:val="00EE36F3"/>
    <w:rsid w:val="00EE4196"/>
    <w:rsid w:val="00EE7B7D"/>
    <w:rsid w:val="00EE7E09"/>
    <w:rsid w:val="00EF5429"/>
    <w:rsid w:val="00EF5F25"/>
    <w:rsid w:val="00F0252B"/>
    <w:rsid w:val="00F03978"/>
    <w:rsid w:val="00F12F21"/>
    <w:rsid w:val="00F200C3"/>
    <w:rsid w:val="00F202EB"/>
    <w:rsid w:val="00F20D6E"/>
    <w:rsid w:val="00F23B36"/>
    <w:rsid w:val="00F30211"/>
    <w:rsid w:val="00F357E5"/>
    <w:rsid w:val="00F36E6F"/>
    <w:rsid w:val="00F37B6D"/>
    <w:rsid w:val="00F40D66"/>
    <w:rsid w:val="00F40F28"/>
    <w:rsid w:val="00F41AB3"/>
    <w:rsid w:val="00F41C37"/>
    <w:rsid w:val="00F42F0B"/>
    <w:rsid w:val="00F50ABE"/>
    <w:rsid w:val="00F52479"/>
    <w:rsid w:val="00F54091"/>
    <w:rsid w:val="00F54896"/>
    <w:rsid w:val="00F550B6"/>
    <w:rsid w:val="00F6140C"/>
    <w:rsid w:val="00F621FF"/>
    <w:rsid w:val="00F62993"/>
    <w:rsid w:val="00F65D8C"/>
    <w:rsid w:val="00F708DB"/>
    <w:rsid w:val="00F7265B"/>
    <w:rsid w:val="00F81BA5"/>
    <w:rsid w:val="00F8200D"/>
    <w:rsid w:val="00F83F32"/>
    <w:rsid w:val="00F85679"/>
    <w:rsid w:val="00F8767C"/>
    <w:rsid w:val="00F941A0"/>
    <w:rsid w:val="00F9654E"/>
    <w:rsid w:val="00F96C1C"/>
    <w:rsid w:val="00FA02E3"/>
    <w:rsid w:val="00FA317D"/>
    <w:rsid w:val="00FA337E"/>
    <w:rsid w:val="00FA56C3"/>
    <w:rsid w:val="00FA5C11"/>
    <w:rsid w:val="00FB0118"/>
    <w:rsid w:val="00FB35E2"/>
    <w:rsid w:val="00FB5D47"/>
    <w:rsid w:val="00FB7E60"/>
    <w:rsid w:val="00FC0113"/>
    <w:rsid w:val="00FC58A3"/>
    <w:rsid w:val="00FC6B9D"/>
    <w:rsid w:val="00FD2247"/>
    <w:rsid w:val="00FD2282"/>
    <w:rsid w:val="00FD3EBC"/>
    <w:rsid w:val="00FD4330"/>
    <w:rsid w:val="00FD6C3D"/>
    <w:rsid w:val="00FD7190"/>
    <w:rsid w:val="00FE000C"/>
    <w:rsid w:val="00FE0810"/>
    <w:rsid w:val="00FE2A4C"/>
    <w:rsid w:val="00FE7045"/>
    <w:rsid w:val="00FE7F6E"/>
    <w:rsid w:val="00FF223E"/>
    <w:rsid w:val="00FF429A"/>
    <w:rsid w:val="0B0F68D3"/>
    <w:rsid w:val="0E4767EF"/>
    <w:rsid w:val="1A1B475F"/>
    <w:rsid w:val="1AB54E7D"/>
    <w:rsid w:val="438E7AE9"/>
    <w:rsid w:val="4B78190D"/>
    <w:rsid w:val="576D1FED"/>
    <w:rsid w:val="5B7E5332"/>
    <w:rsid w:val="668B1831"/>
    <w:rsid w:val="7403AB13"/>
    <w:rsid w:val="7471CAC9"/>
    <w:rsid w:val="7C748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FF733E8"/>
  <w15:chartTrackingRefBased/>
  <w15:docId w15:val="{2456D858-E07C-4F75-B49E-1B72A47A7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0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83F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aliases w:val="UNI-Nagłówek 1,H1,h1,Appendix 1,Chapterh1,CCBS,Level 1 Topic Heading,h1 chapter heading,Heading 11,Chapter Headline,Main Section,Section Heading,Header 1st Page,Headline 1,Rozdzia3,ImieNazwisko,ImieNazwisko1,Header 1,level 1,Level 1 Head,l1,I"/>
    <w:basedOn w:val="Normalny"/>
    <w:next w:val="Normalny"/>
    <w:link w:val="Nagwek1Znak"/>
    <w:uiPriority w:val="99"/>
    <w:qFormat/>
    <w:rsid w:val="00E702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702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aliases w:val="H3-Heading 3,3,l3.3,h3,l3,list 3,UNI - Nagłówek 3,H31,Map,LiczbaDziennika,LiczbaDziennika1,Level 3 Head,Level 1 - 1,Kop 3V,3 bullet,b,2,bullet,SECOND,Second,BLANK2,4 bullet,bdullet,Unterabschnitt,Arial 12 Fett,3m,heading 3,dash,subhead"/>
    <w:basedOn w:val="Normalny"/>
    <w:next w:val="Normalny"/>
    <w:link w:val="Nagwek3Znak"/>
    <w:qFormat/>
    <w:rsid w:val="00E702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aliases w:val="UNI-Nagłówek 4,h4,heading 4,4,H4-Heading 4,Naglówek 4"/>
    <w:basedOn w:val="Normalny"/>
    <w:next w:val="Normalny"/>
    <w:link w:val="Nagwek4Znak"/>
    <w:qFormat/>
    <w:rsid w:val="00E702C0"/>
    <w:pPr>
      <w:keepNext/>
      <w:spacing w:after="120"/>
      <w:ind w:left="357" w:firstLine="352"/>
      <w:jc w:val="both"/>
      <w:outlineLvl w:val="3"/>
    </w:pPr>
    <w:rPr>
      <w:rFonts w:ascii="Arial" w:hAnsi="Arial"/>
      <w:b/>
    </w:rPr>
  </w:style>
  <w:style w:type="paragraph" w:styleId="Nagwek5">
    <w:name w:val="heading 5"/>
    <w:aliases w:val="UNI - Nagłówek 5,heading 5"/>
    <w:basedOn w:val="Normalny"/>
    <w:next w:val="Normalny"/>
    <w:link w:val="Nagwek5Znak"/>
    <w:qFormat/>
    <w:rsid w:val="00E702C0"/>
    <w:pPr>
      <w:keepNext/>
      <w:ind w:firstLine="360"/>
      <w:outlineLvl w:val="4"/>
    </w:pPr>
    <w:rPr>
      <w:b/>
    </w:rPr>
  </w:style>
  <w:style w:type="paragraph" w:styleId="Nagwek6">
    <w:name w:val="heading 6"/>
    <w:aliases w:val="UNI - Nagłówek 6"/>
    <w:basedOn w:val="Normalny"/>
    <w:next w:val="Normalny"/>
    <w:link w:val="Nagwek6Znak"/>
    <w:qFormat/>
    <w:rsid w:val="00E702C0"/>
    <w:pPr>
      <w:keepNext/>
      <w:jc w:val="center"/>
      <w:outlineLvl w:val="5"/>
    </w:pPr>
    <w:rPr>
      <w:rFonts w:ascii="Arial" w:hAnsi="Arial"/>
      <w:b/>
      <w:sz w:val="22"/>
    </w:rPr>
  </w:style>
  <w:style w:type="paragraph" w:styleId="Nagwek7">
    <w:name w:val="heading 7"/>
    <w:aliases w:val="UNI - Nagłówek 7"/>
    <w:basedOn w:val="Normalny"/>
    <w:next w:val="Normalny"/>
    <w:link w:val="Nagwek7Znak"/>
    <w:qFormat/>
    <w:rsid w:val="00E702C0"/>
    <w:pPr>
      <w:spacing w:before="240" w:after="60"/>
      <w:outlineLvl w:val="6"/>
    </w:pPr>
  </w:style>
  <w:style w:type="paragraph" w:styleId="Nagwek8">
    <w:name w:val="heading 8"/>
    <w:aliases w:val="UNI - Nagłówek 8"/>
    <w:basedOn w:val="Normalny"/>
    <w:next w:val="Normalny"/>
    <w:link w:val="Nagwek8Znak"/>
    <w:qFormat/>
    <w:rsid w:val="00E702C0"/>
    <w:pPr>
      <w:spacing w:before="240" w:after="60"/>
      <w:outlineLvl w:val="7"/>
    </w:pPr>
    <w:rPr>
      <w:i/>
      <w:iCs/>
    </w:rPr>
  </w:style>
  <w:style w:type="paragraph" w:styleId="Nagwek9">
    <w:name w:val="heading 9"/>
    <w:aliases w:val="UNI - Nagłówek 9,załacznik"/>
    <w:basedOn w:val="Normalny"/>
    <w:next w:val="Normalny"/>
    <w:link w:val="Nagwek9Znak"/>
    <w:qFormat/>
    <w:rsid w:val="00E702C0"/>
    <w:pPr>
      <w:keepNext/>
      <w:numPr>
        <w:numId w:val="4"/>
      </w:numPr>
      <w:tabs>
        <w:tab w:val="right" w:pos="284"/>
        <w:tab w:val="left" w:pos="408"/>
      </w:tabs>
      <w:suppressAutoHyphens w:val="0"/>
      <w:jc w:val="both"/>
      <w:outlineLvl w:val="8"/>
    </w:pPr>
    <w:rPr>
      <w:rFonts w:ascii="Arial" w:hAnsi="Arial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UNI-Nagłówek 1 Znak,H1 Znak,h1 Znak,Appendix 1 Znak,Chapterh1 Znak,CCBS Znak,Level 1 Topic Heading Znak,h1 chapter heading Znak,Heading 11 Znak,Chapter Headline Znak,Main Section Znak,Section Heading Znak,Header 1st Page Znak,l1 Znak"/>
    <w:basedOn w:val="Domylnaczcionkaakapitu"/>
    <w:link w:val="Nagwek1"/>
    <w:uiPriority w:val="99"/>
    <w:rsid w:val="00E702C0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E702C0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aliases w:val="H3-Heading 3 Znak,3 Znak,l3.3 Znak,h3 Znak,l3 Znak,list 3 Znak,UNI - Nagłówek 3 Znak,H31 Znak,Map Znak,LiczbaDziennika Znak,LiczbaDziennika1 Znak,Level 3 Head Znak,Level 1 - 1 Znak,Kop 3V Znak,3 bullet Znak,b Znak,2 Znak,bullet Znak"/>
    <w:basedOn w:val="Domylnaczcionkaakapitu"/>
    <w:link w:val="Nagwek3"/>
    <w:rsid w:val="00E702C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aliases w:val="UNI-Nagłówek 4 Znak,h4 Znak,heading 4 Znak,4 Znak,H4-Heading 4 Znak,Naglówek 4 Znak"/>
    <w:basedOn w:val="Domylnaczcionkaakapitu"/>
    <w:link w:val="Nagwek4"/>
    <w:rsid w:val="00E702C0"/>
    <w:rPr>
      <w:rFonts w:ascii="Arial" w:eastAsia="Times New Roman" w:hAnsi="Arial" w:cs="Times New Roman"/>
      <w:b/>
      <w:sz w:val="24"/>
      <w:szCs w:val="24"/>
      <w:lang w:eastAsia="ar-SA"/>
    </w:rPr>
  </w:style>
  <w:style w:type="character" w:customStyle="1" w:styleId="Nagwek5Znak">
    <w:name w:val="Nagłówek 5 Znak"/>
    <w:aliases w:val="UNI - Nagłówek 5 Znak,heading 5 Znak"/>
    <w:basedOn w:val="Domylnaczcionkaakapitu"/>
    <w:link w:val="Nagwek5"/>
    <w:rsid w:val="00E702C0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6Znak">
    <w:name w:val="Nagłówek 6 Znak"/>
    <w:aliases w:val="UNI - Nagłówek 6 Znak"/>
    <w:basedOn w:val="Domylnaczcionkaakapitu"/>
    <w:link w:val="Nagwek6"/>
    <w:rsid w:val="00E702C0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aliases w:val="UNI - Nagłówek 7 Znak"/>
    <w:basedOn w:val="Domylnaczcionkaakapitu"/>
    <w:link w:val="Nagwek7"/>
    <w:rsid w:val="00E702C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aliases w:val="UNI - Nagłówek 8 Znak"/>
    <w:basedOn w:val="Domylnaczcionkaakapitu"/>
    <w:link w:val="Nagwek8"/>
    <w:rsid w:val="00E702C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aliases w:val="UNI - Nagłówek 9 Znak,załacznik Znak"/>
    <w:basedOn w:val="Domylnaczcionkaakapitu"/>
    <w:link w:val="Nagwek9"/>
    <w:rsid w:val="00E702C0"/>
    <w:rPr>
      <w:rFonts w:ascii="Arial" w:eastAsia="Times New Roman" w:hAnsi="Arial" w:cs="Times New Roman"/>
      <w:b/>
      <w:sz w:val="28"/>
      <w:szCs w:val="24"/>
      <w:lang w:eastAsia="ar-SA"/>
    </w:rPr>
  </w:style>
  <w:style w:type="paragraph" w:customStyle="1" w:styleId="StandardZnakZnak">
    <w:name w:val="Standard Znak Znak"/>
    <w:qFormat/>
    <w:rsid w:val="00E702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u">
    <w:name w:val="Tytu?"/>
    <w:basedOn w:val="StandardZnakZnak"/>
    <w:next w:val="Podtytu"/>
    <w:qFormat/>
    <w:rsid w:val="00E702C0"/>
    <w:pPr>
      <w:jc w:val="center"/>
    </w:pPr>
    <w:rPr>
      <w:rFonts w:ascii="Arial" w:hAnsi="Arial" w:cs="Arial"/>
      <w:b/>
      <w:bCs/>
    </w:rPr>
  </w:style>
  <w:style w:type="paragraph" w:customStyle="1" w:styleId="Nagwek">
    <w:name w:val="Nag?ówek"/>
    <w:basedOn w:val="StandardZnakZnak"/>
    <w:next w:val="Obszartekstu"/>
    <w:qFormat/>
    <w:rsid w:val="00E702C0"/>
    <w:pPr>
      <w:tabs>
        <w:tab w:val="center" w:pos="4536"/>
        <w:tab w:val="right" w:pos="9072"/>
      </w:tabs>
    </w:pPr>
  </w:style>
  <w:style w:type="paragraph" w:customStyle="1" w:styleId="Obszartekstu">
    <w:name w:val="Obszar tekstu"/>
    <w:basedOn w:val="StandardZnakZnak"/>
    <w:qFormat/>
    <w:rsid w:val="00E702C0"/>
    <w:pPr>
      <w:jc w:val="both"/>
    </w:pPr>
    <w:rPr>
      <w:rFonts w:ascii="Arial" w:hAnsi="Arial" w:cs="Arial"/>
      <w:sz w:val="22"/>
      <w:szCs w:val="22"/>
    </w:rPr>
  </w:style>
  <w:style w:type="paragraph" w:customStyle="1" w:styleId="Podtytu">
    <w:name w:val="Podtytu?"/>
    <w:basedOn w:val="Nagwek"/>
    <w:next w:val="Obszartekstu"/>
    <w:qFormat/>
    <w:rsid w:val="00E702C0"/>
    <w:pPr>
      <w:jc w:val="center"/>
    </w:pPr>
    <w:rPr>
      <w:i/>
      <w:iCs/>
    </w:rPr>
  </w:style>
  <w:style w:type="paragraph" w:customStyle="1" w:styleId="Tytu3">
    <w:name w:val="Tytu? 3"/>
    <w:basedOn w:val="StandardZnakZnak"/>
    <w:next w:val="StandardZnakZnak"/>
    <w:qFormat/>
    <w:rsid w:val="00E702C0"/>
    <w:pPr>
      <w:keepNext/>
      <w:numPr>
        <w:ilvl w:val="2"/>
        <w:numId w:val="3"/>
      </w:numPr>
      <w:outlineLvl w:val="2"/>
    </w:pPr>
    <w:rPr>
      <w:b/>
      <w:bCs/>
      <w:sz w:val="22"/>
      <w:szCs w:val="22"/>
    </w:rPr>
  </w:style>
  <w:style w:type="paragraph" w:customStyle="1" w:styleId="Tytu2">
    <w:name w:val="Tytu? 2"/>
    <w:basedOn w:val="StandardZnakZnak"/>
    <w:next w:val="StandardZnakZnak"/>
    <w:qFormat/>
    <w:rsid w:val="00E702C0"/>
    <w:pPr>
      <w:keepNext/>
      <w:numPr>
        <w:ilvl w:val="1"/>
        <w:numId w:val="3"/>
      </w:numPr>
      <w:jc w:val="center"/>
      <w:outlineLvl w:val="1"/>
    </w:pPr>
    <w:rPr>
      <w:b/>
      <w:bCs/>
      <w:sz w:val="36"/>
      <w:szCs w:val="36"/>
    </w:rPr>
  </w:style>
  <w:style w:type="paragraph" w:customStyle="1" w:styleId="WW-Tekstpodstawowywcity3">
    <w:name w:val="WW-Tekst podstawowy wci?ty 3"/>
    <w:basedOn w:val="StandardZnakZnak"/>
    <w:qFormat/>
    <w:rsid w:val="00E702C0"/>
    <w:pPr>
      <w:spacing w:after="120"/>
      <w:ind w:left="283" w:firstLine="1"/>
    </w:pPr>
    <w:rPr>
      <w:sz w:val="16"/>
      <w:szCs w:val="16"/>
    </w:rPr>
  </w:style>
  <w:style w:type="paragraph" w:customStyle="1" w:styleId="Tytu10">
    <w:name w:val="Tytu? 1"/>
    <w:basedOn w:val="StandardZnakZnak"/>
    <w:next w:val="StandardZnakZnak"/>
    <w:qFormat/>
    <w:rsid w:val="00E702C0"/>
    <w:pPr>
      <w:keepNext/>
      <w:jc w:val="both"/>
      <w:outlineLvl w:val="0"/>
    </w:pPr>
    <w:rPr>
      <w:b/>
      <w:bCs/>
    </w:rPr>
  </w:style>
  <w:style w:type="paragraph" w:customStyle="1" w:styleId="Wysunicieobszarutekstu">
    <w:name w:val="Wysuni?cie obszaru tekstu"/>
    <w:basedOn w:val="StandardZnakZnak"/>
    <w:qFormat/>
    <w:rsid w:val="00E702C0"/>
    <w:pPr>
      <w:spacing w:after="120" w:line="480" w:lineRule="auto"/>
    </w:pPr>
  </w:style>
  <w:style w:type="paragraph" w:customStyle="1" w:styleId="Tytu30">
    <w:name w:val="Tytuł 3"/>
    <w:basedOn w:val="StandardZnakZnak"/>
    <w:next w:val="StandardZnakZnak"/>
    <w:qFormat/>
    <w:rsid w:val="00E702C0"/>
    <w:pPr>
      <w:keepNext/>
      <w:tabs>
        <w:tab w:val="num" w:pos="849"/>
      </w:tabs>
      <w:ind w:left="849" w:hanging="283"/>
      <w:jc w:val="both"/>
      <w:outlineLvl w:val="2"/>
    </w:pPr>
    <w:rPr>
      <w:b/>
      <w:bCs/>
    </w:rPr>
  </w:style>
  <w:style w:type="paragraph" w:customStyle="1" w:styleId="WW-Tekstpodstawowy2">
    <w:name w:val="WW-Tekst podstawowy 2"/>
    <w:basedOn w:val="StandardZnakZnak"/>
    <w:qFormat/>
    <w:rsid w:val="00E702C0"/>
    <w:pPr>
      <w:spacing w:before="120"/>
      <w:jc w:val="both"/>
    </w:pPr>
    <w:rPr>
      <w:b/>
      <w:bCs/>
      <w:sz w:val="25"/>
      <w:szCs w:val="25"/>
    </w:rPr>
  </w:style>
  <w:style w:type="paragraph" w:styleId="Stopka">
    <w:name w:val="footer"/>
    <w:basedOn w:val="StandardZnakZnak"/>
    <w:link w:val="StopkaZnak"/>
    <w:uiPriority w:val="99"/>
    <w:rsid w:val="00E702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02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u8">
    <w:name w:val="Tytuł 8"/>
    <w:basedOn w:val="StandardZnakZnak"/>
    <w:next w:val="StandardZnakZnak"/>
    <w:qFormat/>
    <w:rsid w:val="00E702C0"/>
    <w:pPr>
      <w:keepNext/>
      <w:numPr>
        <w:ilvl w:val="7"/>
        <w:numId w:val="1"/>
      </w:numPr>
      <w:tabs>
        <w:tab w:val="left" w:pos="567"/>
      </w:tabs>
      <w:ind w:left="0" w:firstLine="0"/>
      <w:jc w:val="center"/>
      <w:outlineLvl w:val="7"/>
    </w:pPr>
    <w:rPr>
      <w:b/>
      <w:bCs/>
      <w:sz w:val="20"/>
      <w:szCs w:val="20"/>
    </w:rPr>
  </w:style>
  <w:style w:type="paragraph" w:customStyle="1" w:styleId="Tytu1">
    <w:name w:val="Tytuł 1"/>
    <w:basedOn w:val="StandardZnakZnak"/>
    <w:next w:val="StandardZnakZnak"/>
    <w:qFormat/>
    <w:rsid w:val="00E702C0"/>
    <w:pPr>
      <w:keepNext/>
      <w:numPr>
        <w:numId w:val="1"/>
      </w:numPr>
      <w:outlineLvl w:val="0"/>
    </w:pPr>
    <w:rPr>
      <w:rFonts w:ascii="Arial Narrow" w:hAnsi="Arial Narrow" w:cs="Tahoma"/>
      <w:b/>
      <w:bCs/>
      <w:sz w:val="22"/>
      <w:szCs w:val="22"/>
    </w:rPr>
  </w:style>
  <w:style w:type="paragraph" w:customStyle="1" w:styleId="BodyText22">
    <w:name w:val="Body Text 22"/>
    <w:basedOn w:val="StandardZnakZnak"/>
    <w:qFormat/>
    <w:rsid w:val="00E702C0"/>
    <w:rPr>
      <w:b/>
      <w:bCs/>
    </w:rPr>
  </w:style>
  <w:style w:type="paragraph" w:customStyle="1" w:styleId="Zawartotabeli">
    <w:name w:val="Zawartość tabeli"/>
    <w:basedOn w:val="Obszartekstu"/>
    <w:qFormat/>
    <w:rsid w:val="00E702C0"/>
  </w:style>
  <w:style w:type="paragraph" w:customStyle="1" w:styleId="Tytutabeli">
    <w:name w:val="Tytuł tabeli"/>
    <w:basedOn w:val="Zawartotabeli"/>
    <w:qFormat/>
    <w:rsid w:val="00E702C0"/>
    <w:pPr>
      <w:jc w:val="center"/>
    </w:pPr>
    <w:rPr>
      <w:b/>
      <w:bCs/>
      <w:i/>
      <w:iCs/>
    </w:rPr>
  </w:style>
  <w:style w:type="paragraph" w:styleId="Nagwek0">
    <w:name w:val="header"/>
    <w:basedOn w:val="Normalny"/>
    <w:link w:val="NagwekZnak"/>
    <w:uiPriority w:val="99"/>
    <w:rsid w:val="00E702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0"/>
    <w:uiPriority w:val="99"/>
    <w:rsid w:val="00E702C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E702C0"/>
  </w:style>
  <w:style w:type="paragraph" w:customStyle="1" w:styleId="WW-Zawartotabeli">
    <w:name w:val="WW-Zawartość tabeli"/>
    <w:basedOn w:val="Obszartekstu"/>
    <w:qFormat/>
    <w:rsid w:val="00E702C0"/>
    <w:pPr>
      <w:suppressAutoHyphens/>
      <w:autoSpaceDN/>
      <w:adjustRightInd/>
    </w:pPr>
    <w:rPr>
      <w:lang w:eastAsia="ar-SA"/>
    </w:rPr>
  </w:style>
  <w:style w:type="paragraph" w:styleId="Spistreci1">
    <w:name w:val="toc 1"/>
    <w:basedOn w:val="Normalny"/>
    <w:qFormat/>
    <w:rsid w:val="00E702C0"/>
    <w:pPr>
      <w:spacing w:before="120" w:after="120"/>
    </w:pPr>
    <w:rPr>
      <w:b/>
      <w:caps/>
      <w:sz w:val="20"/>
    </w:rPr>
  </w:style>
  <w:style w:type="paragraph" w:styleId="Spistreci2">
    <w:name w:val="toc 2"/>
    <w:basedOn w:val="Normalny"/>
    <w:qFormat/>
    <w:rsid w:val="00E702C0"/>
    <w:pPr>
      <w:ind w:left="240"/>
    </w:pPr>
    <w:rPr>
      <w:smallCaps/>
      <w:sz w:val="20"/>
    </w:rPr>
  </w:style>
  <w:style w:type="paragraph" w:styleId="Nagwekspisutreci">
    <w:name w:val="TOC Heading"/>
    <w:basedOn w:val="Normalny"/>
    <w:qFormat/>
    <w:rsid w:val="00E702C0"/>
    <w:pPr>
      <w:keepNext/>
      <w:numPr>
        <w:ilvl w:val="1"/>
        <w:numId w:val="2"/>
      </w:numPr>
      <w:suppressLineNumbers/>
      <w:spacing w:before="240" w:after="120"/>
      <w:outlineLvl w:val="1"/>
    </w:pPr>
    <w:rPr>
      <w:rFonts w:ascii="Arial" w:eastAsia="Lucida Sans Unicode" w:hAnsi="Arial" w:cs="Arial Narrow"/>
      <w:b/>
      <w:bCs/>
      <w:sz w:val="32"/>
      <w:szCs w:val="32"/>
    </w:rPr>
  </w:style>
  <w:style w:type="paragraph" w:customStyle="1" w:styleId="ust">
    <w:name w:val="ust"/>
    <w:qFormat/>
    <w:rsid w:val="00E702C0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E702C0"/>
    <w:pPr>
      <w:spacing w:after="120" w:line="480" w:lineRule="auto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702C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andardZnakZnakZnak">
    <w:name w:val="Standard Znak Znak Znak"/>
    <w:rsid w:val="00E702C0"/>
    <w:rPr>
      <w:noProof w:val="0"/>
      <w:sz w:val="24"/>
      <w:szCs w:val="24"/>
      <w:lang w:val="pl-PL" w:eastAsia="pl-PL" w:bidi="ar-SA"/>
    </w:rPr>
  </w:style>
  <w:style w:type="paragraph" w:customStyle="1" w:styleId="Nagwektabeli">
    <w:name w:val="Nagłówek tabeli"/>
    <w:basedOn w:val="Zawartotabeli"/>
    <w:qFormat/>
    <w:rsid w:val="00E702C0"/>
    <w:pPr>
      <w:widowControl w:val="0"/>
      <w:suppressLineNumbers/>
      <w:suppressAutoHyphens/>
      <w:autoSpaceDE/>
      <w:autoSpaceDN/>
      <w:adjustRightInd/>
      <w:jc w:val="center"/>
    </w:pPr>
    <w:rPr>
      <w:rFonts w:ascii="Times New Roman" w:eastAsia="Lucida Sans Unicode" w:hAnsi="Times New Roman" w:cs="Times New Roman"/>
      <w:b/>
      <w:bCs/>
      <w:i/>
      <w:iCs/>
      <w:sz w:val="24"/>
      <w:szCs w:val="24"/>
    </w:rPr>
  </w:style>
  <w:style w:type="paragraph" w:customStyle="1" w:styleId="Standard">
    <w:name w:val="Standard"/>
    <w:qFormat/>
    <w:rsid w:val="00E702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rsid w:val="00E702C0"/>
    <w:rPr>
      <w:rFonts w:ascii="Tahoma" w:hAnsi="Tahoma" w:cs="Arial Narrow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702C0"/>
    <w:rPr>
      <w:rFonts w:ascii="Tahoma" w:eastAsia="Times New Roman" w:hAnsi="Tahoma" w:cs="Arial Narrow"/>
      <w:sz w:val="16"/>
      <w:szCs w:val="16"/>
      <w:lang w:eastAsia="ar-SA"/>
    </w:rPr>
  </w:style>
  <w:style w:type="character" w:customStyle="1" w:styleId="StandardZnakZnakZnak1">
    <w:name w:val="Standard Znak Znak Znak1"/>
    <w:rsid w:val="00E702C0"/>
    <w:rPr>
      <w:noProof w:val="0"/>
      <w:sz w:val="24"/>
      <w:szCs w:val="24"/>
      <w:lang w:val="pl-PL" w:eastAsia="pl-PL" w:bidi="ar-SA"/>
    </w:rPr>
  </w:style>
  <w:style w:type="paragraph" w:customStyle="1" w:styleId="StandardZnak">
    <w:name w:val="Standard Znak"/>
    <w:qFormat/>
    <w:rsid w:val="00E702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ZnakZnakZnakZnak">
    <w:name w:val="Standard Znak Znak Znak Znak"/>
    <w:qFormat/>
    <w:rsid w:val="00E702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ZnakZnakZnakZnakZnak">
    <w:name w:val="Standard Znak Znak Znak Znak Znak"/>
    <w:rsid w:val="00E702C0"/>
    <w:rPr>
      <w:noProof w:val="0"/>
      <w:sz w:val="24"/>
      <w:szCs w:val="24"/>
      <w:lang w:val="pl-PL" w:eastAsia="pl-PL" w:bidi="ar-SA"/>
    </w:rPr>
  </w:style>
  <w:style w:type="paragraph" w:customStyle="1" w:styleId="western">
    <w:name w:val="western"/>
    <w:basedOn w:val="Normalny"/>
    <w:qFormat/>
    <w:rsid w:val="00E702C0"/>
    <w:pPr>
      <w:suppressAutoHyphens w:val="0"/>
      <w:spacing w:before="100" w:beforeAutospacing="1" w:after="100" w:afterAutospacing="1"/>
      <w:jc w:val="both"/>
    </w:pPr>
    <w:rPr>
      <w:rFonts w:ascii="Arial" w:hAnsi="Arial" w:cs="Arial"/>
      <w:sz w:val="22"/>
      <w:szCs w:val="22"/>
      <w:lang w:eastAsia="pl-PL"/>
    </w:rPr>
  </w:style>
  <w:style w:type="character" w:customStyle="1" w:styleId="T1">
    <w:name w:val="T1"/>
    <w:hidden/>
    <w:rsid w:val="00E702C0"/>
    <w:rPr>
      <w:b/>
      <w:bCs/>
    </w:rPr>
  </w:style>
  <w:style w:type="paragraph" w:customStyle="1" w:styleId="P212">
    <w:name w:val="P212"/>
    <w:basedOn w:val="Standard"/>
    <w:hidden/>
    <w:qFormat/>
    <w:rsid w:val="00E702C0"/>
    <w:pPr>
      <w:widowControl w:val="0"/>
      <w:autoSpaceDE/>
      <w:autoSpaceDN/>
      <w:ind w:left="360" w:hanging="282"/>
    </w:pPr>
    <w:rPr>
      <w:rFonts w:eastAsia="Arial Unicode MS"/>
    </w:rPr>
  </w:style>
  <w:style w:type="paragraph" w:customStyle="1" w:styleId="P213">
    <w:name w:val="P213"/>
    <w:basedOn w:val="Standard"/>
    <w:hidden/>
    <w:qFormat/>
    <w:rsid w:val="00E702C0"/>
    <w:pPr>
      <w:widowControl w:val="0"/>
      <w:autoSpaceDE/>
      <w:autoSpaceDN/>
      <w:ind w:left="360"/>
    </w:pPr>
    <w:rPr>
      <w:rFonts w:eastAsia="Arial Unicode MS"/>
    </w:rPr>
  </w:style>
  <w:style w:type="paragraph" w:customStyle="1" w:styleId="P214">
    <w:name w:val="P214"/>
    <w:basedOn w:val="Standard"/>
    <w:hidden/>
    <w:qFormat/>
    <w:rsid w:val="00E702C0"/>
    <w:pPr>
      <w:widowControl w:val="0"/>
      <w:autoSpaceDE/>
      <w:autoSpaceDN/>
      <w:ind w:left="360"/>
    </w:pPr>
    <w:rPr>
      <w:rFonts w:eastAsia="Arial Unicode MS"/>
      <w:b/>
      <w:bCs/>
    </w:rPr>
  </w:style>
  <w:style w:type="paragraph" w:customStyle="1" w:styleId="P215">
    <w:name w:val="P215"/>
    <w:basedOn w:val="Standard"/>
    <w:hidden/>
    <w:qFormat/>
    <w:rsid w:val="00E702C0"/>
    <w:pPr>
      <w:widowControl w:val="0"/>
      <w:autoSpaceDE/>
      <w:autoSpaceDN/>
      <w:ind w:left="360"/>
    </w:pPr>
    <w:rPr>
      <w:rFonts w:eastAsia="Arial Unicode MS"/>
      <w:b/>
      <w:bCs/>
    </w:rPr>
  </w:style>
  <w:style w:type="character" w:customStyle="1" w:styleId="T2">
    <w:name w:val="T2"/>
    <w:hidden/>
    <w:rsid w:val="00E702C0"/>
  </w:style>
  <w:style w:type="paragraph" w:customStyle="1" w:styleId="P36">
    <w:name w:val="P36"/>
    <w:basedOn w:val="Standard"/>
    <w:qFormat/>
    <w:rsid w:val="00E702C0"/>
    <w:pPr>
      <w:widowControl w:val="0"/>
      <w:suppressAutoHyphens/>
      <w:autoSpaceDE/>
      <w:autoSpaceDN/>
      <w:adjustRightInd/>
    </w:pPr>
    <w:rPr>
      <w:rFonts w:eastAsia="Arial Unicode MS" w:cs="Arial Narrow"/>
      <w:szCs w:val="20"/>
      <w:lang w:eastAsia="ar-SA"/>
    </w:rPr>
  </w:style>
  <w:style w:type="paragraph" w:customStyle="1" w:styleId="P39">
    <w:name w:val="P39"/>
    <w:basedOn w:val="Standard"/>
    <w:qFormat/>
    <w:rsid w:val="00E702C0"/>
    <w:pPr>
      <w:widowControl w:val="0"/>
      <w:suppressAutoHyphens/>
      <w:autoSpaceDE/>
      <w:autoSpaceDN/>
      <w:adjustRightInd/>
      <w:jc w:val="both"/>
    </w:pPr>
    <w:rPr>
      <w:rFonts w:eastAsia="Arial Unicode MS" w:cs="Arial Narrow"/>
      <w:szCs w:val="20"/>
      <w:lang w:eastAsia="ar-SA"/>
    </w:rPr>
  </w:style>
  <w:style w:type="character" w:customStyle="1" w:styleId="T12">
    <w:name w:val="T12"/>
    <w:rsid w:val="00E702C0"/>
    <w:rPr>
      <w:color w:val="auto"/>
    </w:rPr>
  </w:style>
  <w:style w:type="character" w:customStyle="1" w:styleId="T13">
    <w:name w:val="T13"/>
    <w:rsid w:val="00E702C0"/>
    <w:rPr>
      <w:u w:val="none"/>
    </w:rPr>
  </w:style>
  <w:style w:type="paragraph" w:customStyle="1" w:styleId="P79">
    <w:name w:val="P79"/>
    <w:basedOn w:val="Standard"/>
    <w:qFormat/>
    <w:rsid w:val="00E702C0"/>
    <w:pPr>
      <w:widowControl w:val="0"/>
      <w:suppressAutoHyphens/>
      <w:autoSpaceDE/>
      <w:autoSpaceDN/>
      <w:adjustRightInd/>
    </w:pPr>
    <w:rPr>
      <w:rFonts w:eastAsia="Arial Unicode MS" w:cs="Arial Narrow"/>
      <w:szCs w:val="20"/>
      <w:lang w:eastAsia="ar-SA"/>
    </w:rPr>
  </w:style>
  <w:style w:type="paragraph" w:customStyle="1" w:styleId="P81">
    <w:name w:val="P81"/>
    <w:basedOn w:val="Standard"/>
    <w:qFormat/>
    <w:rsid w:val="00E702C0"/>
    <w:pPr>
      <w:widowControl w:val="0"/>
      <w:suppressAutoHyphens/>
      <w:autoSpaceDE/>
      <w:autoSpaceDN/>
      <w:adjustRightInd/>
    </w:pPr>
    <w:rPr>
      <w:rFonts w:eastAsia="Arial Unicode MS" w:cs="Arial Narrow"/>
      <w:szCs w:val="20"/>
      <w:lang w:eastAsia="ar-SA"/>
    </w:rPr>
  </w:style>
  <w:style w:type="paragraph" w:customStyle="1" w:styleId="P82">
    <w:name w:val="P82"/>
    <w:basedOn w:val="Standard"/>
    <w:qFormat/>
    <w:rsid w:val="00E702C0"/>
    <w:pPr>
      <w:widowControl w:val="0"/>
      <w:suppressAutoHyphens/>
      <w:autoSpaceDE/>
      <w:autoSpaceDN/>
      <w:adjustRightInd/>
    </w:pPr>
    <w:rPr>
      <w:rFonts w:eastAsia="Arial Unicode MS" w:cs="Arial Narrow"/>
      <w:szCs w:val="20"/>
      <w:u w:val="single"/>
      <w:lang w:eastAsia="ar-SA"/>
    </w:rPr>
  </w:style>
  <w:style w:type="paragraph" w:customStyle="1" w:styleId="P268">
    <w:name w:val="P268"/>
    <w:basedOn w:val="Standard"/>
    <w:qFormat/>
    <w:rsid w:val="00E702C0"/>
    <w:pPr>
      <w:widowControl w:val="0"/>
      <w:suppressAutoHyphens/>
      <w:autoSpaceDE/>
      <w:autoSpaceDN/>
      <w:adjustRightInd/>
    </w:pPr>
    <w:rPr>
      <w:rFonts w:eastAsia="Arial Unicode MS" w:cs="Arial Narrow"/>
      <w:szCs w:val="20"/>
      <w:lang w:eastAsia="ar-SA"/>
    </w:rPr>
  </w:style>
  <w:style w:type="character" w:customStyle="1" w:styleId="T19">
    <w:name w:val="T19"/>
    <w:rsid w:val="00E702C0"/>
    <w:rPr>
      <w:spacing w:val="3"/>
    </w:rPr>
  </w:style>
  <w:style w:type="character" w:customStyle="1" w:styleId="T20">
    <w:name w:val="T20"/>
    <w:rsid w:val="00E702C0"/>
    <w:rPr>
      <w:spacing w:val="3"/>
    </w:rPr>
  </w:style>
  <w:style w:type="paragraph" w:customStyle="1" w:styleId="P142">
    <w:name w:val="P142"/>
    <w:basedOn w:val="Normalny"/>
    <w:qFormat/>
    <w:rsid w:val="00E702C0"/>
    <w:pPr>
      <w:widowControl w:val="0"/>
    </w:pPr>
    <w:rPr>
      <w:rFonts w:eastAsia="Arial Unicode MS" w:cs="Arial Narrow"/>
      <w:b/>
      <w:szCs w:val="20"/>
    </w:rPr>
  </w:style>
  <w:style w:type="paragraph" w:customStyle="1" w:styleId="P143">
    <w:name w:val="P143"/>
    <w:basedOn w:val="Normalny"/>
    <w:qFormat/>
    <w:rsid w:val="00E702C0"/>
    <w:pPr>
      <w:widowControl w:val="0"/>
      <w:jc w:val="both"/>
    </w:pPr>
    <w:rPr>
      <w:rFonts w:eastAsia="Arial Unicode MS" w:cs="Arial Narrow"/>
      <w:b/>
      <w:spacing w:val="3"/>
      <w:szCs w:val="20"/>
    </w:rPr>
  </w:style>
  <w:style w:type="paragraph" w:customStyle="1" w:styleId="P144">
    <w:name w:val="P144"/>
    <w:basedOn w:val="Normalny"/>
    <w:qFormat/>
    <w:rsid w:val="00E702C0"/>
    <w:pPr>
      <w:widowControl w:val="0"/>
    </w:pPr>
    <w:rPr>
      <w:rFonts w:eastAsia="Arial Unicode MS" w:cs="Arial Narrow"/>
      <w:b/>
      <w:spacing w:val="3"/>
      <w:szCs w:val="20"/>
    </w:rPr>
  </w:style>
  <w:style w:type="paragraph" w:customStyle="1" w:styleId="P145">
    <w:name w:val="P145"/>
    <w:basedOn w:val="Normalny"/>
    <w:qFormat/>
    <w:rsid w:val="00E702C0"/>
    <w:pPr>
      <w:widowControl w:val="0"/>
    </w:pPr>
    <w:rPr>
      <w:rFonts w:eastAsia="Arial Unicode MS" w:cs="Arial Narrow"/>
      <w:b/>
      <w:spacing w:val="3"/>
      <w:szCs w:val="20"/>
    </w:rPr>
  </w:style>
  <w:style w:type="paragraph" w:customStyle="1" w:styleId="P136">
    <w:name w:val="P136"/>
    <w:basedOn w:val="Normalny"/>
    <w:qFormat/>
    <w:rsid w:val="00E702C0"/>
    <w:pPr>
      <w:widowControl w:val="0"/>
    </w:pPr>
    <w:rPr>
      <w:rFonts w:eastAsia="Arial Unicode MS" w:cs="Arial Narrow"/>
      <w:szCs w:val="20"/>
      <w:u w:val="single"/>
    </w:rPr>
  </w:style>
  <w:style w:type="character" w:customStyle="1" w:styleId="StandardZnak1">
    <w:name w:val="Standard Znak1"/>
    <w:rsid w:val="00E702C0"/>
    <w:rPr>
      <w:noProof w:val="0"/>
      <w:sz w:val="24"/>
      <w:szCs w:val="24"/>
      <w:lang w:val="pl-PL" w:eastAsia="pl-PL" w:bidi="ar-SA"/>
    </w:rPr>
  </w:style>
  <w:style w:type="character" w:styleId="Hipercze">
    <w:name w:val="Hyperlink"/>
    <w:uiPriority w:val="99"/>
    <w:rsid w:val="00E702C0"/>
    <w:rPr>
      <w:color w:val="0000FF"/>
      <w:u w:val="single"/>
    </w:rPr>
  </w:style>
  <w:style w:type="character" w:styleId="Odwoanieprzypisudolnego">
    <w:name w:val="footnote reference"/>
    <w:uiPriority w:val="99"/>
    <w:rsid w:val="00E702C0"/>
    <w:rPr>
      <w:vertAlign w:val="superscript"/>
    </w:rPr>
  </w:style>
  <w:style w:type="paragraph" w:customStyle="1" w:styleId="Blockquote">
    <w:name w:val="Blockquote"/>
    <w:basedOn w:val="Normalny"/>
    <w:qFormat/>
    <w:rsid w:val="00E702C0"/>
    <w:pPr>
      <w:suppressAutoHyphens w:val="0"/>
      <w:spacing w:before="100" w:after="100"/>
      <w:ind w:left="360" w:right="360"/>
    </w:pPr>
    <w:rPr>
      <w:rFonts w:ascii="Arial" w:hAnsi="Arial"/>
      <w:snapToGrid w:val="0"/>
    </w:rPr>
  </w:style>
  <w:style w:type="paragraph" w:styleId="Tekstprzypisudolnego">
    <w:name w:val="footnote text"/>
    <w:aliases w:val="fn"/>
    <w:basedOn w:val="Normalny"/>
    <w:link w:val="TekstprzypisudolnegoZnak"/>
    <w:uiPriority w:val="99"/>
    <w:qFormat/>
    <w:rsid w:val="00E702C0"/>
    <w:pPr>
      <w:suppressAutoHyphens w:val="0"/>
    </w:pPr>
    <w:rPr>
      <w:rFonts w:ascii="Arial" w:hAnsi="Arial"/>
      <w:sz w:val="20"/>
    </w:rPr>
  </w:style>
  <w:style w:type="character" w:customStyle="1" w:styleId="TekstprzypisudolnegoZnak">
    <w:name w:val="Tekst przypisu dolnego Znak"/>
    <w:aliases w:val="fn Znak"/>
    <w:basedOn w:val="Domylnaczcionkaakapitu"/>
    <w:link w:val="Tekstprzypisudolnego"/>
    <w:uiPriority w:val="99"/>
    <w:rsid w:val="00E702C0"/>
    <w:rPr>
      <w:rFonts w:ascii="Arial" w:eastAsia="Times New Roman" w:hAnsi="Arial" w:cs="Times New Roman"/>
      <w:sz w:val="20"/>
      <w:szCs w:val="24"/>
      <w:lang w:eastAsia="ar-SA"/>
    </w:rPr>
  </w:style>
  <w:style w:type="paragraph" w:styleId="Tekstpodstawowy">
    <w:name w:val="Body Text"/>
    <w:aliases w:val="body text,LOAN"/>
    <w:basedOn w:val="Normalny"/>
    <w:link w:val="TekstpodstawowyZnak"/>
    <w:qFormat/>
    <w:rsid w:val="00E702C0"/>
    <w:pPr>
      <w:spacing w:after="120"/>
      <w:jc w:val="both"/>
    </w:pPr>
    <w:rPr>
      <w:rFonts w:ascii="Tahoma" w:hAnsi="Tahoma"/>
      <w:sz w:val="20"/>
      <w:lang w:val="x-none"/>
    </w:rPr>
  </w:style>
  <w:style w:type="character" w:customStyle="1" w:styleId="TekstpodstawowyZnak">
    <w:name w:val="Tekst podstawowy Znak"/>
    <w:aliases w:val="body text Znak,LOAN Znak"/>
    <w:basedOn w:val="Domylnaczcionkaakapitu"/>
    <w:link w:val="Tekstpodstawowy"/>
    <w:rsid w:val="00E702C0"/>
    <w:rPr>
      <w:rFonts w:ascii="Tahoma" w:eastAsia="Times New Roman" w:hAnsi="Tahoma" w:cs="Times New Roman"/>
      <w:sz w:val="20"/>
      <w:szCs w:val="24"/>
      <w:lang w:val="x-none" w:eastAsia="ar-SA"/>
    </w:rPr>
  </w:style>
  <w:style w:type="paragraph" w:styleId="Tekstpodstawowywcity2">
    <w:name w:val="Body Text Indent 2"/>
    <w:basedOn w:val="Normalny"/>
    <w:link w:val="Tekstpodstawowywcity2Znak"/>
    <w:rsid w:val="00E702C0"/>
    <w:pPr>
      <w:spacing w:after="120"/>
      <w:ind w:left="357"/>
      <w:jc w:val="both"/>
    </w:pPr>
    <w:rPr>
      <w:rFonts w:ascii="Arial" w:hAnsi="Aria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702C0"/>
    <w:rPr>
      <w:rFonts w:ascii="Arial" w:eastAsia="Times New Roman" w:hAnsi="Arial" w:cs="Times New Roman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rsid w:val="00E702C0"/>
    <w:pPr>
      <w:widowControl w:val="0"/>
      <w:tabs>
        <w:tab w:val="right" w:pos="72"/>
      </w:tabs>
      <w:spacing w:after="120"/>
      <w:ind w:left="357" w:hanging="357"/>
      <w:jc w:val="both"/>
    </w:pPr>
    <w:rPr>
      <w:rFonts w:ascii="Arial" w:hAnsi="Arial"/>
      <w:snapToGrid w:val="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E702C0"/>
    <w:rPr>
      <w:rFonts w:ascii="Arial" w:eastAsia="Times New Roman" w:hAnsi="Arial" w:cs="Times New Roman"/>
      <w:snapToGrid w:val="0"/>
      <w:sz w:val="24"/>
      <w:szCs w:val="24"/>
      <w:lang w:eastAsia="ar-SA"/>
    </w:rPr>
  </w:style>
  <w:style w:type="paragraph" w:styleId="Spistreci3">
    <w:name w:val="toc 3"/>
    <w:basedOn w:val="Normalny"/>
    <w:next w:val="Normalny"/>
    <w:autoRedefine/>
    <w:qFormat/>
    <w:rsid w:val="00E702C0"/>
    <w:pPr>
      <w:ind w:left="480"/>
    </w:pPr>
    <w:rPr>
      <w:i/>
      <w:sz w:val="20"/>
    </w:rPr>
  </w:style>
  <w:style w:type="paragraph" w:styleId="Spistreci4">
    <w:name w:val="toc 4"/>
    <w:basedOn w:val="Normalny"/>
    <w:next w:val="Normalny"/>
    <w:autoRedefine/>
    <w:rsid w:val="00E702C0"/>
    <w:pPr>
      <w:ind w:left="720"/>
    </w:pPr>
    <w:rPr>
      <w:sz w:val="18"/>
    </w:rPr>
  </w:style>
  <w:style w:type="paragraph" w:styleId="Spistreci5">
    <w:name w:val="toc 5"/>
    <w:basedOn w:val="Normalny"/>
    <w:next w:val="Normalny"/>
    <w:autoRedefine/>
    <w:rsid w:val="00E702C0"/>
    <w:pPr>
      <w:ind w:left="960"/>
    </w:pPr>
    <w:rPr>
      <w:sz w:val="18"/>
    </w:rPr>
  </w:style>
  <w:style w:type="paragraph" w:styleId="Spistreci6">
    <w:name w:val="toc 6"/>
    <w:basedOn w:val="Normalny"/>
    <w:next w:val="Normalny"/>
    <w:autoRedefine/>
    <w:rsid w:val="00E702C0"/>
    <w:pPr>
      <w:ind w:left="1200"/>
    </w:pPr>
    <w:rPr>
      <w:sz w:val="18"/>
    </w:rPr>
  </w:style>
  <w:style w:type="paragraph" w:styleId="Spistreci7">
    <w:name w:val="toc 7"/>
    <w:basedOn w:val="Normalny"/>
    <w:next w:val="Normalny"/>
    <w:autoRedefine/>
    <w:rsid w:val="00E702C0"/>
    <w:pPr>
      <w:ind w:left="1440"/>
    </w:pPr>
    <w:rPr>
      <w:sz w:val="18"/>
    </w:rPr>
  </w:style>
  <w:style w:type="paragraph" w:styleId="Spistreci8">
    <w:name w:val="toc 8"/>
    <w:basedOn w:val="Normalny"/>
    <w:next w:val="Normalny"/>
    <w:autoRedefine/>
    <w:rsid w:val="00E702C0"/>
    <w:pPr>
      <w:ind w:left="1680"/>
    </w:pPr>
    <w:rPr>
      <w:sz w:val="18"/>
    </w:rPr>
  </w:style>
  <w:style w:type="paragraph" w:styleId="Spistreci9">
    <w:name w:val="toc 9"/>
    <w:basedOn w:val="Normalny"/>
    <w:next w:val="Normalny"/>
    <w:autoRedefine/>
    <w:rsid w:val="00E702C0"/>
    <w:pPr>
      <w:ind w:left="1920"/>
    </w:pPr>
    <w:rPr>
      <w:sz w:val="18"/>
    </w:rPr>
  </w:style>
  <w:style w:type="character" w:styleId="UyteHipercze">
    <w:name w:val="FollowedHyperlink"/>
    <w:uiPriority w:val="99"/>
    <w:rsid w:val="00E702C0"/>
    <w:rPr>
      <w:color w:val="800080"/>
      <w:u w:val="single"/>
    </w:rPr>
  </w:style>
  <w:style w:type="paragraph" w:styleId="NormalnyWeb">
    <w:name w:val="Normal (Web)"/>
    <w:aliases w:val=" Char,Char,Знак"/>
    <w:basedOn w:val="Normalny"/>
    <w:link w:val="NormalnyWebZnak"/>
    <w:uiPriority w:val="99"/>
    <w:qFormat/>
    <w:rsid w:val="00E702C0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eastAsia="pl-PL"/>
    </w:rPr>
  </w:style>
  <w:style w:type="paragraph" w:customStyle="1" w:styleId="pkt">
    <w:name w:val="pkt"/>
    <w:basedOn w:val="Normalny"/>
    <w:qFormat/>
    <w:rsid w:val="00E702C0"/>
    <w:pPr>
      <w:suppressAutoHyphens w:val="0"/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20"/>
      <w:lang w:eastAsia="pl-PL"/>
    </w:rPr>
  </w:style>
  <w:style w:type="character" w:styleId="Odwoaniedokomentarza">
    <w:name w:val="annotation reference"/>
    <w:uiPriority w:val="99"/>
    <w:rsid w:val="00E702C0"/>
    <w:rPr>
      <w:sz w:val="16"/>
      <w:szCs w:val="16"/>
    </w:rPr>
  </w:style>
  <w:style w:type="paragraph" w:styleId="Tekstkomentarza">
    <w:name w:val="annotation text"/>
    <w:aliases w:val="Tekst komentarza Znak Znak, Znak3 Znak Znak,Znak3 Znak Znak"/>
    <w:basedOn w:val="Normalny"/>
    <w:link w:val="TekstkomentarzaZnak"/>
    <w:uiPriority w:val="99"/>
    <w:rsid w:val="00E702C0"/>
    <w:rPr>
      <w:sz w:val="20"/>
      <w:szCs w:val="20"/>
    </w:rPr>
  </w:style>
  <w:style w:type="character" w:customStyle="1" w:styleId="TekstkomentarzaZnak">
    <w:name w:val="Tekst komentarza Znak"/>
    <w:aliases w:val="Tekst komentarza Znak Znak Znak, Znak3 Znak Znak Znak,Znak3 Znak Znak Znak"/>
    <w:basedOn w:val="Domylnaczcionkaakapitu"/>
    <w:link w:val="Tekstkomentarza"/>
    <w:uiPriority w:val="99"/>
    <w:rsid w:val="00E702C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702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702C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qFormat/>
    <w:rsid w:val="00E702C0"/>
    <w:pPr>
      <w:autoSpaceDE w:val="0"/>
      <w:spacing w:line="360" w:lineRule="auto"/>
      <w:ind w:firstLine="360"/>
      <w:jc w:val="both"/>
    </w:pPr>
    <w:rPr>
      <w:rFonts w:ascii="Univers-PL" w:hAnsi="Univers-PL"/>
      <w:szCs w:val="20"/>
      <w:lang w:eastAsia="pl-PL"/>
    </w:rPr>
  </w:style>
  <w:style w:type="paragraph" w:customStyle="1" w:styleId="tyt">
    <w:name w:val="tyt"/>
    <w:basedOn w:val="Normalny"/>
    <w:qFormat/>
    <w:rsid w:val="00E702C0"/>
    <w:pPr>
      <w:keepNext/>
      <w:suppressAutoHyphens w:val="0"/>
      <w:spacing w:before="60" w:after="60"/>
      <w:jc w:val="center"/>
    </w:pPr>
    <w:rPr>
      <w:b/>
      <w:szCs w:val="20"/>
      <w:lang w:eastAsia="pl-PL"/>
    </w:rPr>
  </w:style>
  <w:style w:type="paragraph" w:styleId="Lista">
    <w:name w:val="List"/>
    <w:basedOn w:val="Normalny"/>
    <w:rsid w:val="00E702C0"/>
    <w:pPr>
      <w:suppressAutoHyphens w:val="0"/>
      <w:spacing w:line="360" w:lineRule="auto"/>
      <w:ind w:left="283" w:hanging="283"/>
    </w:pPr>
    <w:rPr>
      <w:szCs w:val="20"/>
      <w:lang w:eastAsia="pl-PL"/>
    </w:rPr>
  </w:style>
  <w:style w:type="paragraph" w:customStyle="1" w:styleId="Tekstpodstawowy31">
    <w:name w:val="Tekst podstawowy 31"/>
    <w:basedOn w:val="Normalny"/>
    <w:qFormat/>
    <w:rsid w:val="00E702C0"/>
    <w:pPr>
      <w:tabs>
        <w:tab w:val="left" w:pos="9923"/>
        <w:tab w:val="left" w:pos="10969"/>
      </w:tabs>
      <w:suppressAutoHyphens w:val="0"/>
      <w:spacing w:line="360" w:lineRule="auto"/>
      <w:ind w:right="-622"/>
      <w:jc w:val="both"/>
    </w:pPr>
    <w:rPr>
      <w:sz w:val="22"/>
      <w:szCs w:val="20"/>
      <w:lang w:eastAsia="pl-PL"/>
    </w:rPr>
  </w:style>
  <w:style w:type="paragraph" w:styleId="Mapadokumentu">
    <w:name w:val="Document Map"/>
    <w:basedOn w:val="Normalny"/>
    <w:link w:val="MapadokumentuZnak"/>
    <w:semiHidden/>
    <w:rsid w:val="00E702C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semiHidden/>
    <w:rsid w:val="00E702C0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paragraph" w:styleId="Tekstpodstawowy3">
    <w:name w:val="Body Text 3"/>
    <w:basedOn w:val="Normalny"/>
    <w:link w:val="Tekstpodstawowy3Znak"/>
    <w:rsid w:val="00E702C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702C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knftresctekstu">
    <w:name w:val="_knf_tresc_tekstu"/>
    <w:basedOn w:val="Normalny"/>
    <w:qFormat/>
    <w:rsid w:val="00E702C0"/>
    <w:pPr>
      <w:spacing w:before="120" w:after="120"/>
      <w:ind w:firstLine="200"/>
    </w:pPr>
    <w:rPr>
      <w:szCs w:val="20"/>
      <w:lang w:eastAsia="pl-PL"/>
    </w:rPr>
  </w:style>
  <w:style w:type="character" w:customStyle="1" w:styleId="knftresctekstuChar">
    <w:name w:val="_knf_tresc_tekstu Char"/>
    <w:rsid w:val="00E702C0"/>
    <w:rPr>
      <w:sz w:val="24"/>
      <w:lang w:val="pl-PL" w:eastAsia="pl-PL" w:bidi="ar-SA"/>
    </w:rPr>
  </w:style>
  <w:style w:type="character" w:customStyle="1" w:styleId="cpvlistcpvid">
    <w:name w:val="cpv_list_cpvid"/>
    <w:basedOn w:val="Domylnaczcionkaakapitu"/>
    <w:rsid w:val="00E702C0"/>
  </w:style>
  <w:style w:type="character" w:customStyle="1" w:styleId="cpvlistcpvdesc">
    <w:name w:val="cpv_list_cpvdesc"/>
    <w:basedOn w:val="Domylnaczcionkaakapitu"/>
    <w:rsid w:val="00E702C0"/>
  </w:style>
  <w:style w:type="paragraph" w:styleId="Zwykytekst">
    <w:name w:val="Plain Text"/>
    <w:basedOn w:val="Normalny"/>
    <w:link w:val="ZwykytekstZnak"/>
    <w:rsid w:val="00E702C0"/>
    <w:pPr>
      <w:suppressAutoHyphens w:val="0"/>
    </w:pPr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E702C0"/>
    <w:rPr>
      <w:rFonts w:ascii="Courier New" w:eastAsia="Times New Roman" w:hAnsi="Courier New" w:cs="Times New Roman"/>
      <w:sz w:val="20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E702C0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E702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ronatytuowa-prawastronatabelki">
    <w:name w:val="Strona tytułowa - prawa strona tabelki"/>
    <w:basedOn w:val="Normalny"/>
    <w:qFormat/>
    <w:rsid w:val="00E702C0"/>
    <w:pPr>
      <w:framePr w:hSpace="142" w:wrap="notBeside" w:vAnchor="page" w:hAnchor="page" w:x="1451" w:y="12817" w:anchorLock="1"/>
      <w:suppressAutoHyphens w:val="0"/>
      <w:spacing w:before="60" w:after="60"/>
    </w:pPr>
    <w:rPr>
      <w:rFonts w:ascii="Arial" w:hAnsi="Arial" w:cs="Arial"/>
      <w:sz w:val="20"/>
      <w:szCs w:val="20"/>
      <w:lang w:val="en-GB" w:eastAsia="pl-PL"/>
    </w:rPr>
  </w:style>
  <w:style w:type="paragraph" w:styleId="Tekstblokowy">
    <w:name w:val="Block Text"/>
    <w:basedOn w:val="Normalny"/>
    <w:rsid w:val="00E702C0"/>
    <w:pPr>
      <w:spacing w:line="360" w:lineRule="auto"/>
      <w:ind w:left="851" w:right="-567" w:hanging="851"/>
    </w:pPr>
    <w:rPr>
      <w:b/>
      <w:i/>
      <w:sz w:val="22"/>
      <w:szCs w:val="20"/>
    </w:rPr>
  </w:style>
  <w:style w:type="paragraph" w:styleId="Tytu0">
    <w:name w:val="Title"/>
    <w:basedOn w:val="Normalny"/>
    <w:next w:val="Podtytu0"/>
    <w:link w:val="TytuZnak"/>
    <w:qFormat/>
    <w:rsid w:val="00E702C0"/>
    <w:pPr>
      <w:jc w:val="center"/>
    </w:pPr>
    <w:rPr>
      <w:rFonts w:ascii="Arial" w:hAnsi="Arial"/>
      <w:b/>
      <w:sz w:val="22"/>
      <w:szCs w:val="20"/>
      <w:lang w:val="x-none"/>
    </w:rPr>
  </w:style>
  <w:style w:type="character" w:customStyle="1" w:styleId="TytuZnak">
    <w:name w:val="Tytuł Znak"/>
    <w:basedOn w:val="Domylnaczcionkaakapitu"/>
    <w:link w:val="Tytu0"/>
    <w:rsid w:val="00E702C0"/>
    <w:rPr>
      <w:rFonts w:ascii="Arial" w:eastAsia="Times New Roman" w:hAnsi="Arial" w:cs="Times New Roman"/>
      <w:b/>
      <w:szCs w:val="20"/>
      <w:lang w:val="x-none" w:eastAsia="ar-SA"/>
    </w:rPr>
  </w:style>
  <w:style w:type="paragraph" w:styleId="Podtytu0">
    <w:name w:val="Subtitle"/>
    <w:basedOn w:val="Normalny"/>
    <w:next w:val="Tekstpodstawowy"/>
    <w:link w:val="PodtytuZnak"/>
    <w:uiPriority w:val="11"/>
    <w:qFormat/>
    <w:rsid w:val="00E702C0"/>
    <w:pPr>
      <w:jc w:val="center"/>
    </w:pPr>
    <w:rPr>
      <w:rFonts w:ascii="Arial" w:hAnsi="Arial"/>
      <w:b/>
      <w:sz w:val="22"/>
      <w:szCs w:val="20"/>
    </w:rPr>
  </w:style>
  <w:style w:type="character" w:customStyle="1" w:styleId="PodtytuZnak">
    <w:name w:val="Podtytuł Znak"/>
    <w:basedOn w:val="Domylnaczcionkaakapitu"/>
    <w:link w:val="Podtytu0"/>
    <w:uiPriority w:val="11"/>
    <w:rsid w:val="00E702C0"/>
    <w:rPr>
      <w:rFonts w:ascii="Arial" w:eastAsia="Times New Roman" w:hAnsi="Arial" w:cs="Times New Roman"/>
      <w:b/>
      <w:szCs w:val="20"/>
      <w:lang w:eastAsia="ar-SA"/>
    </w:rPr>
  </w:style>
  <w:style w:type="paragraph" w:customStyle="1" w:styleId="Tekstpodstawowywcity31">
    <w:name w:val="Tekst podstawowy wcięty 31"/>
    <w:basedOn w:val="Normalny"/>
    <w:qFormat/>
    <w:rsid w:val="00E702C0"/>
    <w:pPr>
      <w:spacing w:after="120"/>
      <w:ind w:left="283"/>
    </w:pPr>
    <w:rPr>
      <w:sz w:val="16"/>
      <w:szCs w:val="16"/>
    </w:rPr>
  </w:style>
  <w:style w:type="paragraph" w:customStyle="1" w:styleId="Styl">
    <w:name w:val="Styl"/>
    <w:qFormat/>
    <w:rsid w:val="00E702C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4"/>
      <w:lang w:eastAsia="ar-SA"/>
    </w:rPr>
  </w:style>
  <w:style w:type="paragraph" w:customStyle="1" w:styleId="Default">
    <w:name w:val="Default"/>
    <w:uiPriority w:val="99"/>
    <w:qFormat/>
    <w:rsid w:val="00E702C0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Akapitzlist1">
    <w:name w:val="Akapit z listą1"/>
    <w:basedOn w:val="Normalny"/>
    <w:uiPriority w:val="99"/>
    <w:qFormat/>
    <w:rsid w:val="00E702C0"/>
    <w:pPr>
      <w:ind w:left="708"/>
    </w:pPr>
  </w:style>
  <w:style w:type="paragraph" w:customStyle="1" w:styleId="Kont">
    <w:name w:val="Kont"/>
    <w:basedOn w:val="Normalny"/>
    <w:qFormat/>
    <w:rsid w:val="00E702C0"/>
    <w:pPr>
      <w:suppressAutoHyphens w:val="0"/>
      <w:jc w:val="both"/>
    </w:pPr>
    <w:rPr>
      <w:rFonts w:ascii="Arial" w:hAnsi="Arial"/>
      <w:sz w:val="20"/>
      <w:szCs w:val="20"/>
      <w:lang w:eastAsia="pl-PL"/>
    </w:rPr>
  </w:style>
  <w:style w:type="paragraph" w:customStyle="1" w:styleId="DefinitionList">
    <w:name w:val="Definition List"/>
    <w:basedOn w:val="Normalny"/>
    <w:next w:val="Normalny"/>
    <w:qFormat/>
    <w:rsid w:val="00E702C0"/>
    <w:pPr>
      <w:widowControl w:val="0"/>
      <w:suppressAutoHyphens w:val="0"/>
      <w:ind w:left="360"/>
    </w:pPr>
    <w:rPr>
      <w:snapToGrid w:val="0"/>
      <w:szCs w:val="20"/>
      <w:lang w:eastAsia="pl-PL"/>
    </w:rPr>
  </w:style>
  <w:style w:type="paragraph" w:customStyle="1" w:styleId="BodyText21">
    <w:name w:val="Body Text 21"/>
    <w:basedOn w:val="Normalny"/>
    <w:qFormat/>
    <w:rsid w:val="00E702C0"/>
    <w:pPr>
      <w:keepLines/>
      <w:suppressAutoHyphens w:val="0"/>
      <w:spacing w:before="120"/>
    </w:pPr>
    <w:rPr>
      <w:sz w:val="28"/>
      <w:szCs w:val="20"/>
      <w:lang w:eastAsia="pl-PL"/>
    </w:rPr>
  </w:style>
  <w:style w:type="paragraph" w:customStyle="1" w:styleId="poparagrafie">
    <w:name w:val="poparagrafie"/>
    <w:basedOn w:val="Normalny"/>
    <w:qFormat/>
    <w:rsid w:val="00E702C0"/>
    <w:pPr>
      <w:suppressAutoHyphens w:val="0"/>
      <w:spacing w:line="360" w:lineRule="auto"/>
      <w:jc w:val="both"/>
    </w:pPr>
    <w:rPr>
      <w:szCs w:val="20"/>
      <w:lang w:eastAsia="pl-PL"/>
    </w:rPr>
  </w:style>
  <w:style w:type="paragraph" w:customStyle="1" w:styleId="paragraf">
    <w:name w:val="paragraf"/>
    <w:basedOn w:val="Normalny"/>
    <w:next w:val="poparagrafie"/>
    <w:qFormat/>
    <w:rsid w:val="00E702C0"/>
    <w:pPr>
      <w:suppressAutoHyphens w:val="0"/>
      <w:spacing w:before="240" w:after="240" w:line="360" w:lineRule="auto"/>
      <w:jc w:val="center"/>
    </w:pPr>
    <w:rPr>
      <w:szCs w:val="20"/>
      <w:lang w:eastAsia="pl-PL"/>
    </w:rPr>
  </w:style>
  <w:style w:type="paragraph" w:customStyle="1" w:styleId="Styl10">
    <w:name w:val="Styl1"/>
    <w:basedOn w:val="Normalny"/>
    <w:qFormat/>
    <w:rsid w:val="00E702C0"/>
    <w:pPr>
      <w:widowControl w:val="0"/>
      <w:suppressAutoHyphens w:val="0"/>
      <w:spacing w:before="240"/>
      <w:jc w:val="both"/>
    </w:pPr>
    <w:rPr>
      <w:rFonts w:ascii="Arial" w:hAnsi="Arial"/>
      <w:szCs w:val="20"/>
      <w:lang w:eastAsia="pl-PL"/>
    </w:rPr>
  </w:style>
  <w:style w:type="paragraph" w:customStyle="1" w:styleId="Spider-2">
    <w:name w:val="Spider-2"/>
    <w:basedOn w:val="Listanumerowana"/>
    <w:qFormat/>
    <w:rsid w:val="00E702C0"/>
    <w:pPr>
      <w:numPr>
        <w:numId w:val="5"/>
      </w:numPr>
      <w:suppressAutoHyphens w:val="0"/>
      <w:autoSpaceDE w:val="0"/>
      <w:autoSpaceDN w:val="0"/>
      <w:snapToGrid w:val="0"/>
      <w:ind w:left="340" w:hanging="340"/>
      <w:jc w:val="both"/>
    </w:pPr>
    <w:rPr>
      <w:rFonts w:ascii="Arial" w:hAnsi="Arial"/>
      <w:sz w:val="20"/>
      <w:szCs w:val="20"/>
      <w:lang w:eastAsia="pl-PL"/>
    </w:rPr>
  </w:style>
  <w:style w:type="paragraph" w:customStyle="1" w:styleId="Tekstpodstawowy21">
    <w:name w:val="Tekst podstawowy 21"/>
    <w:basedOn w:val="Normalny"/>
    <w:qFormat/>
    <w:rsid w:val="00E702C0"/>
    <w:pPr>
      <w:keepLines/>
      <w:suppressAutoHyphens w:val="0"/>
      <w:spacing w:before="120"/>
    </w:pPr>
    <w:rPr>
      <w:sz w:val="28"/>
      <w:szCs w:val="20"/>
      <w:lang w:eastAsia="pl-PL"/>
    </w:rPr>
  </w:style>
  <w:style w:type="paragraph" w:styleId="Listanumerowana">
    <w:name w:val="List Number"/>
    <w:basedOn w:val="Normalny"/>
    <w:rsid w:val="00E702C0"/>
    <w:pPr>
      <w:numPr>
        <w:numId w:val="6"/>
      </w:numPr>
    </w:pPr>
  </w:style>
  <w:style w:type="table" w:styleId="Tabela-Siatka">
    <w:name w:val="Table Grid"/>
    <w:basedOn w:val="Standardowy"/>
    <w:uiPriority w:val="39"/>
    <w:rsid w:val="00E702C0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WZ1txt">
    <w:name w:val="SIWZ 1.txt"/>
    <w:qFormat/>
    <w:rsid w:val="00E702C0"/>
    <w:pPr>
      <w:tabs>
        <w:tab w:val="right" w:leader="dot" w:pos="9072"/>
      </w:tabs>
      <w:autoSpaceDE w:val="0"/>
      <w:autoSpaceDN w:val="0"/>
      <w:spacing w:after="0" w:line="271" w:lineRule="atLeast"/>
      <w:ind w:left="567" w:hanging="283"/>
      <w:jc w:val="both"/>
    </w:pPr>
    <w:rPr>
      <w:rFonts w:ascii="Times New Roman" w:eastAsia="Times New Roman" w:hAnsi="Times New Roman" w:cs="Times New Roman"/>
      <w:lang w:eastAsia="pl-PL"/>
    </w:rPr>
  </w:style>
  <w:style w:type="paragraph" w:customStyle="1" w:styleId="Paragraf0">
    <w:name w:val="Paragraf"/>
    <w:basedOn w:val="Normalny"/>
    <w:qFormat/>
    <w:rsid w:val="00E702C0"/>
    <w:pPr>
      <w:suppressAutoHyphens w:val="0"/>
      <w:spacing w:before="480" w:after="240"/>
      <w:jc w:val="both"/>
    </w:pPr>
    <w:rPr>
      <w:b/>
      <w:spacing w:val="30"/>
      <w:sz w:val="28"/>
      <w:szCs w:val="20"/>
      <w:u w:val="single"/>
      <w:lang w:eastAsia="pl-PL"/>
    </w:rPr>
  </w:style>
  <w:style w:type="paragraph" w:customStyle="1" w:styleId="Document1">
    <w:name w:val="Document 1"/>
    <w:qFormat/>
    <w:rsid w:val="00E702C0"/>
    <w:pPr>
      <w:keepNext/>
      <w:keepLine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Listapunktowana3">
    <w:name w:val="List Bullet 3"/>
    <w:basedOn w:val="Normalny"/>
    <w:autoRedefine/>
    <w:rsid w:val="00E702C0"/>
    <w:pPr>
      <w:numPr>
        <w:numId w:val="7"/>
      </w:numPr>
      <w:suppressAutoHyphens w:val="0"/>
    </w:pPr>
    <w:rPr>
      <w:sz w:val="20"/>
      <w:szCs w:val="20"/>
      <w:lang w:eastAsia="pl-PL"/>
    </w:rPr>
  </w:style>
  <w:style w:type="paragraph" w:customStyle="1" w:styleId="BodyText31">
    <w:name w:val="Body Text 31"/>
    <w:basedOn w:val="Normalny"/>
    <w:qFormat/>
    <w:rsid w:val="00E702C0"/>
    <w:pPr>
      <w:tabs>
        <w:tab w:val="left" w:pos="9923"/>
        <w:tab w:val="left" w:pos="10969"/>
      </w:tabs>
      <w:suppressAutoHyphens w:val="0"/>
      <w:spacing w:line="360" w:lineRule="auto"/>
      <w:ind w:right="-622"/>
      <w:jc w:val="both"/>
    </w:pPr>
    <w:rPr>
      <w:sz w:val="22"/>
      <w:szCs w:val="20"/>
      <w:lang w:eastAsia="pl-PL"/>
    </w:rPr>
  </w:style>
  <w:style w:type="character" w:customStyle="1" w:styleId="Domylnaczcionkaakapitu1">
    <w:name w:val="Domyślna czcionka akapitu1"/>
    <w:rsid w:val="00E702C0"/>
  </w:style>
  <w:style w:type="paragraph" w:customStyle="1" w:styleId="1">
    <w:name w:val="1"/>
    <w:qFormat/>
    <w:rsid w:val="00E702C0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after="0" w:line="240" w:lineRule="atLeast"/>
      <w:ind w:left="340" w:hanging="340"/>
      <w:jc w:val="both"/>
    </w:pPr>
    <w:rPr>
      <w:rFonts w:ascii="Univers-PL" w:eastAsia="Times New Roman" w:hAnsi="Univers-PL" w:cs="Times New Roman"/>
      <w:snapToGrid w:val="0"/>
      <w:sz w:val="19"/>
      <w:szCs w:val="20"/>
      <w:lang w:eastAsia="pl-PL"/>
    </w:rPr>
  </w:style>
  <w:style w:type="paragraph" w:styleId="Listapunktowana2">
    <w:name w:val="List Bullet 2"/>
    <w:basedOn w:val="Normalny"/>
    <w:autoRedefine/>
    <w:rsid w:val="00E702C0"/>
    <w:pPr>
      <w:numPr>
        <w:numId w:val="9"/>
      </w:numPr>
      <w:suppressAutoHyphens w:val="0"/>
    </w:pPr>
    <w:rPr>
      <w:sz w:val="20"/>
      <w:szCs w:val="20"/>
      <w:lang w:eastAsia="pl-PL"/>
    </w:rPr>
  </w:style>
  <w:style w:type="paragraph" w:customStyle="1" w:styleId="Poradnik">
    <w:name w:val="Poradnik"/>
    <w:basedOn w:val="Normalny"/>
    <w:qFormat/>
    <w:rsid w:val="00E702C0"/>
    <w:pPr>
      <w:suppressAutoHyphens w:val="0"/>
      <w:spacing w:before="120" w:line="288" w:lineRule="auto"/>
    </w:pPr>
    <w:rPr>
      <w:szCs w:val="20"/>
      <w:lang w:eastAsia="pl-PL"/>
    </w:rPr>
  </w:style>
  <w:style w:type="paragraph" w:customStyle="1" w:styleId="Indeks">
    <w:name w:val="Indeks"/>
    <w:basedOn w:val="Normalny"/>
    <w:qFormat/>
    <w:rsid w:val="00E702C0"/>
    <w:pPr>
      <w:suppressLineNumbers/>
    </w:pPr>
    <w:rPr>
      <w:rFonts w:cs="Tahoma"/>
    </w:rPr>
  </w:style>
  <w:style w:type="paragraph" w:customStyle="1" w:styleId="Level1">
    <w:name w:val="Level 1"/>
    <w:basedOn w:val="Normalny"/>
    <w:next w:val="Normalny"/>
    <w:qFormat/>
    <w:rsid w:val="00E702C0"/>
    <w:pPr>
      <w:numPr>
        <w:numId w:val="10"/>
      </w:numPr>
      <w:suppressAutoHyphens w:val="0"/>
      <w:spacing w:after="210" w:line="264" w:lineRule="auto"/>
      <w:jc w:val="both"/>
      <w:outlineLvl w:val="0"/>
    </w:pPr>
    <w:rPr>
      <w:rFonts w:ascii="Arial" w:hAnsi="Arial" w:cs="Arial"/>
      <w:kern w:val="28"/>
      <w:sz w:val="21"/>
      <w:szCs w:val="20"/>
      <w:lang w:val="en-GB" w:eastAsia="zh-CN"/>
    </w:rPr>
  </w:style>
  <w:style w:type="paragraph" w:customStyle="1" w:styleId="Level2">
    <w:name w:val="Level 2"/>
    <w:basedOn w:val="Normalny"/>
    <w:next w:val="Normalny"/>
    <w:qFormat/>
    <w:rsid w:val="00E702C0"/>
    <w:pPr>
      <w:tabs>
        <w:tab w:val="num" w:pos="720"/>
      </w:tabs>
      <w:suppressAutoHyphens w:val="0"/>
      <w:spacing w:after="210" w:line="264" w:lineRule="auto"/>
      <w:ind w:left="720" w:hanging="360"/>
      <w:jc w:val="both"/>
      <w:outlineLvl w:val="1"/>
    </w:pPr>
    <w:rPr>
      <w:rFonts w:ascii="Arial" w:hAnsi="Arial" w:cs="Arial"/>
      <w:kern w:val="28"/>
      <w:sz w:val="21"/>
      <w:szCs w:val="20"/>
      <w:lang w:val="en-GB" w:eastAsia="zh-CN"/>
    </w:rPr>
  </w:style>
  <w:style w:type="paragraph" w:customStyle="1" w:styleId="Level3">
    <w:name w:val="Level 3"/>
    <w:basedOn w:val="Normalny"/>
    <w:next w:val="Normalny"/>
    <w:qFormat/>
    <w:rsid w:val="00E702C0"/>
    <w:pPr>
      <w:tabs>
        <w:tab w:val="num" w:pos="720"/>
      </w:tabs>
      <w:suppressAutoHyphens w:val="0"/>
      <w:spacing w:after="210" w:line="264" w:lineRule="auto"/>
      <w:ind w:left="720" w:hanging="360"/>
      <w:jc w:val="both"/>
      <w:outlineLvl w:val="2"/>
    </w:pPr>
    <w:rPr>
      <w:rFonts w:ascii="Arial" w:hAnsi="Arial" w:cs="Arial"/>
      <w:kern w:val="28"/>
      <w:sz w:val="21"/>
      <w:szCs w:val="20"/>
      <w:lang w:val="en-GB" w:eastAsia="zh-CN"/>
    </w:rPr>
  </w:style>
  <w:style w:type="paragraph" w:customStyle="1" w:styleId="Level4">
    <w:name w:val="Level 4"/>
    <w:basedOn w:val="Normalny"/>
    <w:next w:val="Normalny"/>
    <w:qFormat/>
    <w:rsid w:val="00E702C0"/>
    <w:pPr>
      <w:tabs>
        <w:tab w:val="num" w:pos="720"/>
      </w:tabs>
      <w:suppressAutoHyphens w:val="0"/>
      <w:spacing w:after="210" w:line="264" w:lineRule="auto"/>
      <w:ind w:left="720" w:hanging="360"/>
      <w:jc w:val="both"/>
      <w:outlineLvl w:val="3"/>
    </w:pPr>
    <w:rPr>
      <w:rFonts w:ascii="Arial" w:hAnsi="Arial" w:cs="Arial"/>
      <w:kern w:val="28"/>
      <w:sz w:val="21"/>
      <w:szCs w:val="20"/>
      <w:lang w:val="en-GB" w:eastAsia="zh-CN"/>
    </w:rPr>
  </w:style>
  <w:style w:type="paragraph" w:customStyle="1" w:styleId="Level5">
    <w:name w:val="Level 5"/>
    <w:basedOn w:val="Normalny"/>
    <w:next w:val="Normalny"/>
    <w:qFormat/>
    <w:rsid w:val="00E702C0"/>
    <w:pPr>
      <w:tabs>
        <w:tab w:val="num" w:pos="720"/>
      </w:tabs>
      <w:suppressAutoHyphens w:val="0"/>
      <w:spacing w:after="210" w:line="264" w:lineRule="auto"/>
      <w:ind w:left="720" w:hanging="360"/>
      <w:jc w:val="both"/>
      <w:outlineLvl w:val="4"/>
    </w:pPr>
    <w:rPr>
      <w:rFonts w:ascii="Arial" w:hAnsi="Arial" w:cs="Arial"/>
      <w:kern w:val="28"/>
      <w:sz w:val="21"/>
      <w:szCs w:val="20"/>
      <w:lang w:val="en-GB" w:eastAsia="zh-CN"/>
    </w:rPr>
  </w:style>
  <w:style w:type="character" w:customStyle="1" w:styleId="deltaviewinsertion">
    <w:name w:val="deltaviewinsertion"/>
    <w:basedOn w:val="Domylnaczcionkaakapitu"/>
    <w:rsid w:val="00E702C0"/>
  </w:style>
  <w:style w:type="paragraph" w:styleId="Tekstprzypisukocowego">
    <w:name w:val="endnote text"/>
    <w:basedOn w:val="Normalny"/>
    <w:link w:val="TekstprzypisukocowegoZnak"/>
    <w:uiPriority w:val="99"/>
    <w:rsid w:val="00E702C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702C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rsid w:val="00E702C0"/>
    <w:rPr>
      <w:vertAlign w:val="superscript"/>
    </w:rPr>
  </w:style>
  <w:style w:type="paragraph" w:styleId="Akapitzlist">
    <w:name w:val="List Paragraph"/>
    <w:aliases w:val="lp1,List Paragraph2,CW_Lista,Alpha list,Podsis rysunku,Akapit z listą numerowaną,Bullet List,FooterText,numbered,Paragraphe de liste1,Bulletr List Paragraph,列出段落,列出段落1,List Paragraph21,Listeafsnit1,Parágrafo da Lista1,Párrafo de lista1,L1"/>
    <w:basedOn w:val="Normalny"/>
    <w:link w:val="AkapitzlistZnak"/>
    <w:uiPriority w:val="34"/>
    <w:qFormat/>
    <w:rsid w:val="00E702C0"/>
    <w:pPr>
      <w:suppressAutoHyphens w:val="0"/>
      <w:spacing w:after="200" w:line="276" w:lineRule="auto"/>
      <w:ind w:left="708"/>
    </w:pPr>
    <w:rPr>
      <w:rFonts w:ascii="Calibri" w:hAnsi="Calibri"/>
      <w:sz w:val="22"/>
      <w:szCs w:val="22"/>
      <w:lang w:eastAsia="pl-PL"/>
    </w:rPr>
  </w:style>
  <w:style w:type="paragraph" w:customStyle="1" w:styleId="ZnakZnak1">
    <w:name w:val="Znak Znak1"/>
    <w:basedOn w:val="Normalny"/>
    <w:qFormat/>
    <w:rsid w:val="00E702C0"/>
    <w:pPr>
      <w:suppressAutoHyphens w:val="0"/>
    </w:pPr>
    <w:rPr>
      <w:rFonts w:ascii="Arial" w:hAnsi="Arial" w:cs="Arial"/>
      <w:lang w:eastAsia="pl-PL"/>
    </w:rPr>
  </w:style>
  <w:style w:type="paragraph" w:customStyle="1" w:styleId="10">
    <w:name w:val="1."/>
    <w:basedOn w:val="Normalny"/>
    <w:qFormat/>
    <w:rsid w:val="00E702C0"/>
    <w:pPr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</w:rPr>
  </w:style>
  <w:style w:type="paragraph" w:customStyle="1" w:styleId="Tekstpodstawowy210">
    <w:name w:val="Tekst podstawowy 210"/>
    <w:basedOn w:val="Normalny"/>
    <w:qFormat/>
    <w:rsid w:val="00E702C0"/>
    <w:pPr>
      <w:widowControl w:val="0"/>
      <w:snapToGrid w:val="0"/>
    </w:pPr>
    <w:rPr>
      <w:b/>
      <w:szCs w:val="20"/>
    </w:rPr>
  </w:style>
  <w:style w:type="paragraph" w:customStyle="1" w:styleId="WW-Tekstpodstawowywcity30">
    <w:name w:val="WW-Tekst podstawowy wcięty 3"/>
    <w:basedOn w:val="Normalny"/>
    <w:qFormat/>
    <w:rsid w:val="00E702C0"/>
    <w:pPr>
      <w:widowControl w:val="0"/>
      <w:ind w:left="284"/>
    </w:pPr>
    <w:rPr>
      <w:szCs w:val="20"/>
    </w:rPr>
  </w:style>
  <w:style w:type="paragraph" w:customStyle="1" w:styleId="Tekstpodstawowy310">
    <w:name w:val="Tekst podstawowy 310"/>
    <w:basedOn w:val="Normalny"/>
    <w:qFormat/>
    <w:rsid w:val="00E702C0"/>
    <w:pPr>
      <w:widowControl w:val="0"/>
      <w:snapToGrid w:val="0"/>
      <w:jc w:val="both"/>
    </w:pPr>
    <w:rPr>
      <w:szCs w:val="20"/>
    </w:rPr>
  </w:style>
  <w:style w:type="paragraph" w:customStyle="1" w:styleId="StylArialCzarnyWyjustowany">
    <w:name w:val="Styl Arial Czarny Wyjustowany"/>
    <w:basedOn w:val="Normalny"/>
    <w:qFormat/>
    <w:rsid w:val="00E702C0"/>
    <w:pPr>
      <w:numPr>
        <w:numId w:val="11"/>
      </w:numPr>
      <w:suppressAutoHyphens w:val="0"/>
    </w:pPr>
    <w:rPr>
      <w:rFonts w:ascii="Arial" w:hAnsi="Arial"/>
      <w:sz w:val="22"/>
      <w:lang w:eastAsia="en-US"/>
    </w:rPr>
  </w:style>
  <w:style w:type="paragraph" w:customStyle="1" w:styleId="justify">
    <w:name w:val="justify"/>
    <w:basedOn w:val="Normalny"/>
    <w:qFormat/>
    <w:rsid w:val="00E702C0"/>
    <w:pPr>
      <w:suppressAutoHyphens w:val="0"/>
      <w:spacing w:before="100" w:after="100"/>
      <w:jc w:val="both"/>
    </w:pPr>
    <w:rPr>
      <w:lang w:eastAsia="en-US"/>
    </w:rPr>
  </w:style>
  <w:style w:type="numbering" w:customStyle="1" w:styleId="Styl2">
    <w:name w:val="Styl2"/>
    <w:rsid w:val="00E702C0"/>
  </w:style>
  <w:style w:type="numbering" w:customStyle="1" w:styleId="Styl3">
    <w:name w:val="Styl3"/>
    <w:rsid w:val="00E702C0"/>
  </w:style>
  <w:style w:type="table" w:customStyle="1" w:styleId="Tabela-Siatka1">
    <w:name w:val="Tabela - Siatka1"/>
    <w:basedOn w:val="Standardowy"/>
    <w:next w:val="Tabela-Siatka"/>
    <w:uiPriority w:val="59"/>
    <w:rsid w:val="00E702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702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E702C0"/>
  </w:style>
  <w:style w:type="paragraph" w:customStyle="1" w:styleId="Punktowaniezwykle">
    <w:name w:val="Punktowanie zwykle"/>
    <w:basedOn w:val="Normalny"/>
    <w:qFormat/>
    <w:rsid w:val="00E702C0"/>
    <w:pPr>
      <w:tabs>
        <w:tab w:val="num" w:pos="360"/>
      </w:tabs>
      <w:spacing w:after="120"/>
    </w:pPr>
    <w:rPr>
      <w:rFonts w:ascii="Arial" w:hAnsi="Arial"/>
      <w:sz w:val="20"/>
    </w:rPr>
  </w:style>
  <w:style w:type="numbering" w:customStyle="1" w:styleId="Bezlisty2">
    <w:name w:val="Bez listy2"/>
    <w:next w:val="Bezlisty"/>
    <w:semiHidden/>
    <w:rsid w:val="00E702C0"/>
  </w:style>
  <w:style w:type="character" w:customStyle="1" w:styleId="ZnakZnak3">
    <w:name w:val="Znak Znak3"/>
    <w:rsid w:val="00E702C0"/>
    <w:rPr>
      <w:rFonts w:ascii="Arial" w:hAnsi="Arial"/>
      <w:b/>
      <w:kern w:val="32"/>
      <w:sz w:val="32"/>
      <w:lang w:val="pl-PL" w:eastAsia="pl-PL" w:bidi="ar-SA"/>
    </w:rPr>
  </w:style>
  <w:style w:type="character" w:customStyle="1" w:styleId="ZnakZnak20">
    <w:name w:val="Znak Znak20"/>
    <w:locked/>
    <w:rsid w:val="00E702C0"/>
    <w:rPr>
      <w:rFonts w:ascii="Arial" w:hAnsi="Arial"/>
      <w:b/>
      <w:i/>
      <w:sz w:val="28"/>
      <w:lang w:val="pl-PL" w:eastAsia="pl-PL" w:bidi="ar-SA"/>
    </w:rPr>
  </w:style>
  <w:style w:type="character" w:customStyle="1" w:styleId="ZnakZnak19">
    <w:name w:val="Znak Znak19"/>
    <w:locked/>
    <w:rsid w:val="00E702C0"/>
    <w:rPr>
      <w:b/>
      <w:sz w:val="24"/>
      <w:lang w:val="pl-PL" w:eastAsia="pl-PL" w:bidi="ar-SA"/>
    </w:rPr>
  </w:style>
  <w:style w:type="character" w:customStyle="1" w:styleId="ZnakZnak18">
    <w:name w:val="Znak Znak18"/>
    <w:locked/>
    <w:rsid w:val="00E702C0"/>
    <w:rPr>
      <w:rFonts w:ascii="Arial" w:hAnsi="Arial"/>
      <w:b/>
      <w:lang w:val="pl-PL" w:eastAsia="pl-PL" w:bidi="ar-SA"/>
    </w:rPr>
  </w:style>
  <w:style w:type="character" w:customStyle="1" w:styleId="ZnakZnak17">
    <w:name w:val="Znak Znak17"/>
    <w:locked/>
    <w:rsid w:val="00E702C0"/>
    <w:rPr>
      <w:rFonts w:ascii="Arial" w:hAnsi="Arial"/>
      <w:b/>
      <w:lang w:val="pl-PL" w:eastAsia="pl-PL" w:bidi="ar-SA"/>
    </w:rPr>
  </w:style>
  <w:style w:type="character" w:customStyle="1" w:styleId="ZnakZnak16">
    <w:name w:val="Znak Znak16"/>
    <w:locked/>
    <w:rsid w:val="00E702C0"/>
    <w:rPr>
      <w:b/>
      <w:sz w:val="22"/>
      <w:lang w:val="pl-PL" w:eastAsia="pl-PL" w:bidi="ar-SA"/>
    </w:rPr>
  </w:style>
  <w:style w:type="character" w:customStyle="1" w:styleId="ZnakZnak15">
    <w:name w:val="Znak Znak15"/>
    <w:locked/>
    <w:rsid w:val="00E702C0"/>
    <w:rPr>
      <w:sz w:val="24"/>
      <w:lang w:val="pl-PL" w:eastAsia="pl-PL" w:bidi="ar-SA"/>
    </w:rPr>
  </w:style>
  <w:style w:type="character" w:customStyle="1" w:styleId="ZnakZnak14">
    <w:name w:val="Znak Znak14"/>
    <w:locked/>
    <w:rsid w:val="00E702C0"/>
    <w:rPr>
      <w:rFonts w:ascii="Arial" w:hAnsi="Arial"/>
      <w:b/>
      <w:snapToGrid w:val="0"/>
      <w:sz w:val="18"/>
      <w:lang w:val="pl-PL" w:eastAsia="pl-PL" w:bidi="ar-SA"/>
    </w:rPr>
  </w:style>
  <w:style w:type="character" w:customStyle="1" w:styleId="ZnakZnak2">
    <w:name w:val="Znak Znak2"/>
    <w:rsid w:val="00E702C0"/>
    <w:rPr>
      <w:rFonts w:ascii="Arial" w:hAnsi="Arial"/>
      <w:b/>
      <w:lang w:val="pl-PL" w:eastAsia="pl-PL" w:bidi="ar-SA"/>
    </w:rPr>
  </w:style>
  <w:style w:type="character" w:customStyle="1" w:styleId="Osobistystylredagowania">
    <w:name w:val="Osobisty styl redagowania"/>
    <w:rsid w:val="00E702C0"/>
    <w:rPr>
      <w:rFonts w:ascii="Arial" w:hAnsi="Arial" w:cs="Arial"/>
      <w:color w:val="auto"/>
      <w:sz w:val="20"/>
    </w:rPr>
  </w:style>
  <w:style w:type="character" w:customStyle="1" w:styleId="Osobistystylodpowiedzi">
    <w:name w:val="Osobisty styl odpowiedzi"/>
    <w:rsid w:val="00E702C0"/>
    <w:rPr>
      <w:rFonts w:ascii="Arial" w:hAnsi="Arial" w:cs="Arial"/>
      <w:color w:val="auto"/>
      <w:sz w:val="20"/>
    </w:rPr>
  </w:style>
  <w:style w:type="paragraph" w:styleId="Listapunktowana">
    <w:name w:val="List Bullet"/>
    <w:basedOn w:val="Normalny"/>
    <w:autoRedefine/>
    <w:rsid w:val="00E702C0"/>
    <w:pPr>
      <w:suppressAutoHyphens w:val="0"/>
      <w:spacing w:before="120" w:line="312" w:lineRule="auto"/>
      <w:ind w:right="22"/>
      <w:jc w:val="both"/>
    </w:pPr>
    <w:rPr>
      <w:rFonts w:ascii="Arial" w:hAnsi="Arial"/>
      <w:color w:val="000000"/>
      <w:sz w:val="20"/>
      <w:szCs w:val="20"/>
      <w:lang w:eastAsia="pl-PL"/>
    </w:rPr>
  </w:style>
  <w:style w:type="character" w:customStyle="1" w:styleId="ZnakZnak10">
    <w:name w:val="Znak Znak10"/>
    <w:rsid w:val="00E702C0"/>
    <w:rPr>
      <w:sz w:val="24"/>
      <w:lang w:val="pl-PL" w:eastAsia="pl-PL" w:bidi="ar-SA"/>
    </w:rPr>
  </w:style>
  <w:style w:type="character" w:customStyle="1" w:styleId="ZnakZnak12">
    <w:name w:val="Znak Znak12"/>
    <w:locked/>
    <w:rsid w:val="00E702C0"/>
    <w:rPr>
      <w:sz w:val="24"/>
      <w:lang w:val="pl-PL" w:eastAsia="pl-PL" w:bidi="ar-SA"/>
    </w:rPr>
  </w:style>
  <w:style w:type="character" w:customStyle="1" w:styleId="ZnakZnak100">
    <w:name w:val="Znak Znak100"/>
    <w:semiHidden/>
    <w:locked/>
    <w:rsid w:val="00E702C0"/>
    <w:rPr>
      <w:rFonts w:ascii="Univers-PL" w:hAnsi="Univers-PL"/>
      <w:sz w:val="24"/>
      <w:lang w:val="pl-PL" w:eastAsia="pl-PL" w:bidi="ar-SA"/>
    </w:rPr>
  </w:style>
  <w:style w:type="character" w:customStyle="1" w:styleId="ZnakZnak7">
    <w:name w:val="Znak Znak7"/>
    <w:locked/>
    <w:rsid w:val="00E702C0"/>
    <w:rPr>
      <w:rFonts w:ascii="Arial" w:hAnsi="Arial"/>
      <w:sz w:val="22"/>
      <w:lang w:val="pl-PL" w:eastAsia="pl-PL" w:bidi="ar-SA"/>
    </w:rPr>
  </w:style>
  <w:style w:type="paragraph" w:customStyle="1" w:styleId="ust2art">
    <w:name w:val="ust2art"/>
    <w:basedOn w:val="Normalny"/>
    <w:qFormat/>
    <w:rsid w:val="00E702C0"/>
    <w:pPr>
      <w:suppressAutoHyphens w:val="0"/>
      <w:overflowPunct w:val="0"/>
      <w:autoSpaceDE w:val="0"/>
      <w:autoSpaceDN w:val="0"/>
      <w:spacing w:before="60" w:after="60" w:line="360" w:lineRule="auto"/>
      <w:ind w:left="1860" w:hanging="386"/>
      <w:jc w:val="both"/>
    </w:pPr>
    <w:rPr>
      <w:szCs w:val="20"/>
      <w:lang w:eastAsia="pl-PL"/>
    </w:rPr>
  </w:style>
  <w:style w:type="paragraph" w:customStyle="1" w:styleId="ust1art">
    <w:name w:val="ust1art"/>
    <w:basedOn w:val="Normalny"/>
    <w:qFormat/>
    <w:rsid w:val="00E702C0"/>
    <w:pPr>
      <w:suppressAutoHyphens w:val="0"/>
      <w:overflowPunct w:val="0"/>
      <w:autoSpaceDE w:val="0"/>
      <w:autoSpaceDN w:val="0"/>
      <w:spacing w:before="60" w:after="60" w:line="360" w:lineRule="auto"/>
      <w:ind w:left="1843" w:hanging="255"/>
      <w:jc w:val="both"/>
    </w:pPr>
    <w:rPr>
      <w:szCs w:val="20"/>
      <w:lang w:eastAsia="pl-PL"/>
    </w:rPr>
  </w:style>
  <w:style w:type="paragraph" w:customStyle="1" w:styleId="pkt1">
    <w:name w:val="pkt1"/>
    <w:basedOn w:val="pkt"/>
    <w:qFormat/>
    <w:rsid w:val="00E702C0"/>
    <w:pPr>
      <w:ind w:left="850" w:hanging="425"/>
    </w:pPr>
  </w:style>
  <w:style w:type="character" w:customStyle="1" w:styleId="ZnakZnak8">
    <w:name w:val="Znak Znak8"/>
    <w:locked/>
    <w:rsid w:val="00E702C0"/>
    <w:rPr>
      <w:rFonts w:ascii="Arial" w:hAnsi="Arial"/>
      <w:b/>
      <w:sz w:val="22"/>
      <w:lang w:val="pl-PL" w:eastAsia="pl-PL" w:bidi="ar-SA"/>
    </w:rPr>
  </w:style>
  <w:style w:type="character" w:customStyle="1" w:styleId="ZnakZnak9">
    <w:name w:val="Znak Znak9"/>
    <w:semiHidden/>
    <w:locked/>
    <w:rsid w:val="00E702C0"/>
    <w:rPr>
      <w:sz w:val="24"/>
      <w:lang w:val="pl-PL" w:eastAsia="pl-PL" w:bidi="ar-SA"/>
    </w:rPr>
  </w:style>
  <w:style w:type="character" w:customStyle="1" w:styleId="tw4winTerm">
    <w:name w:val="tw4winTerm"/>
    <w:rsid w:val="00E702C0"/>
    <w:rPr>
      <w:color w:val="0000FF"/>
    </w:rPr>
  </w:style>
  <w:style w:type="paragraph" w:customStyle="1" w:styleId="DefinitionTerm">
    <w:name w:val="Definition Term"/>
    <w:basedOn w:val="Normalny"/>
    <w:next w:val="DefinitionList"/>
    <w:qFormat/>
    <w:rsid w:val="00E702C0"/>
    <w:pPr>
      <w:widowControl w:val="0"/>
      <w:suppressAutoHyphens w:val="0"/>
      <w:spacing w:line="360" w:lineRule="auto"/>
    </w:pPr>
    <w:rPr>
      <w:snapToGrid w:val="0"/>
      <w:szCs w:val="20"/>
      <w:lang w:eastAsia="pl-PL"/>
    </w:rPr>
  </w:style>
  <w:style w:type="character" w:customStyle="1" w:styleId="AnchorA">
    <w:name w:val="Anchor (A)"/>
    <w:rsid w:val="00E702C0"/>
    <w:rPr>
      <w:color w:val="0000FF"/>
      <w:u w:val="single"/>
    </w:rPr>
  </w:style>
  <w:style w:type="character" w:customStyle="1" w:styleId="ZnakZnak6">
    <w:name w:val="Znak Znak6"/>
    <w:semiHidden/>
    <w:locked/>
    <w:rsid w:val="00E702C0"/>
    <w:rPr>
      <w:rFonts w:ascii="Tahoma" w:hAnsi="Tahoma" w:cs="Tahoma"/>
      <w:sz w:val="16"/>
      <w:szCs w:val="16"/>
      <w:lang w:val="pl-PL" w:eastAsia="pl-PL" w:bidi="ar-SA"/>
    </w:rPr>
  </w:style>
  <w:style w:type="character" w:customStyle="1" w:styleId="ZnakZnak5">
    <w:name w:val="Znak Znak5"/>
    <w:semiHidden/>
    <w:locked/>
    <w:rsid w:val="00E702C0"/>
    <w:rPr>
      <w:lang w:val="pl-PL" w:eastAsia="pl-PL" w:bidi="ar-SA"/>
    </w:rPr>
  </w:style>
  <w:style w:type="character" w:customStyle="1" w:styleId="ZnakZnak4">
    <w:name w:val="Znak Znak4"/>
    <w:semiHidden/>
    <w:locked/>
    <w:rsid w:val="00E702C0"/>
    <w:rPr>
      <w:b/>
      <w:bCs/>
      <w:lang w:val="pl-PL" w:eastAsia="pl-PL" w:bidi="ar-SA"/>
    </w:rPr>
  </w:style>
  <w:style w:type="character" w:customStyle="1" w:styleId="EquationCaption">
    <w:name w:val="_Equation Caption"/>
    <w:rsid w:val="00E702C0"/>
  </w:style>
  <w:style w:type="paragraph" w:customStyle="1" w:styleId="umowa1">
    <w:name w:val="umowa 1"/>
    <w:basedOn w:val="Normalny"/>
    <w:qFormat/>
    <w:rsid w:val="00E702C0"/>
    <w:pPr>
      <w:tabs>
        <w:tab w:val="num" w:pos="1440"/>
      </w:tabs>
      <w:suppressAutoHyphens w:val="0"/>
      <w:spacing w:line="360" w:lineRule="auto"/>
      <w:ind w:left="1440" w:hanging="360"/>
      <w:jc w:val="both"/>
    </w:pPr>
    <w:rPr>
      <w:rFonts w:ascii="Helv" w:hAnsi="Helv"/>
      <w:color w:val="000000"/>
      <w:sz w:val="18"/>
      <w:lang w:eastAsia="pl-PL"/>
    </w:rPr>
  </w:style>
  <w:style w:type="paragraph" w:customStyle="1" w:styleId="knfuwaga">
    <w:name w:val="_knf_uwaga"/>
    <w:basedOn w:val="Normalny"/>
    <w:next w:val="knftresctekstu"/>
    <w:qFormat/>
    <w:rsid w:val="00E702C0"/>
    <w:pPr>
      <w:pBdr>
        <w:top w:val="single" w:sz="18" w:space="1" w:color="C00000"/>
        <w:left w:val="single" w:sz="18" w:space="4" w:color="C00000"/>
        <w:bottom w:val="single" w:sz="18" w:space="1" w:color="C00000"/>
        <w:right w:val="single" w:sz="18" w:space="4" w:color="C00000"/>
      </w:pBdr>
      <w:shd w:val="clear" w:color="auto" w:fill="FFFF00"/>
      <w:spacing w:before="240" w:after="240" w:line="360" w:lineRule="auto"/>
      <w:ind w:left="567" w:right="567"/>
    </w:pPr>
    <w:rPr>
      <w:b/>
      <w:i/>
      <w:color w:val="C00000"/>
      <w:szCs w:val="20"/>
      <w:lang w:eastAsia="pl-PL"/>
    </w:rPr>
  </w:style>
  <w:style w:type="character" w:customStyle="1" w:styleId="knfuwagaChar">
    <w:name w:val="_knf_uwaga Char"/>
    <w:rsid w:val="00E702C0"/>
    <w:rPr>
      <w:b/>
      <w:i/>
      <w:color w:val="C00000"/>
      <w:sz w:val="24"/>
      <w:lang w:val="pl-PL" w:eastAsia="pl-PL" w:bidi="ar-SA"/>
    </w:rPr>
  </w:style>
  <w:style w:type="paragraph" w:customStyle="1" w:styleId="knfwylicz">
    <w:name w:val="knf_wylicz"/>
    <w:basedOn w:val="knftresctekstu"/>
    <w:qFormat/>
    <w:rsid w:val="00E702C0"/>
    <w:pPr>
      <w:tabs>
        <w:tab w:val="num" w:pos="360"/>
      </w:tabs>
      <w:spacing w:line="360" w:lineRule="auto"/>
      <w:ind w:left="567" w:hanging="360"/>
      <w:jc w:val="both"/>
    </w:pPr>
  </w:style>
  <w:style w:type="paragraph" w:customStyle="1" w:styleId="Punkt">
    <w:name w:val="Punkt"/>
    <w:basedOn w:val="Normalny"/>
    <w:qFormat/>
    <w:rsid w:val="00E702C0"/>
    <w:pPr>
      <w:numPr>
        <w:numId w:val="8"/>
      </w:numPr>
      <w:suppressAutoHyphens w:val="0"/>
      <w:spacing w:before="120" w:line="360" w:lineRule="auto"/>
      <w:jc w:val="both"/>
    </w:pPr>
    <w:rPr>
      <w:rFonts w:ascii="Arial" w:hAnsi="Arial"/>
      <w:szCs w:val="20"/>
      <w:lang w:eastAsia="pl-PL"/>
    </w:rPr>
  </w:style>
  <w:style w:type="paragraph" w:customStyle="1" w:styleId="FBPWyliczenie1">
    <w:name w:val="FBP Wyliczenie 1"/>
    <w:basedOn w:val="Normalny"/>
    <w:autoRedefine/>
    <w:qFormat/>
    <w:rsid w:val="00E702C0"/>
    <w:pPr>
      <w:tabs>
        <w:tab w:val="num" w:pos="643"/>
      </w:tabs>
      <w:suppressAutoHyphens w:val="0"/>
      <w:autoSpaceDE w:val="0"/>
      <w:autoSpaceDN w:val="0"/>
      <w:spacing w:after="120" w:line="280" w:lineRule="atLeast"/>
      <w:ind w:left="643" w:hanging="360"/>
      <w:jc w:val="both"/>
    </w:pPr>
    <w:rPr>
      <w:color w:val="000000"/>
      <w:lang w:eastAsia="pl-PL"/>
    </w:rPr>
  </w:style>
  <w:style w:type="character" w:customStyle="1" w:styleId="ZnakZnak">
    <w:name w:val="Znak Znak"/>
    <w:rsid w:val="00E702C0"/>
    <w:rPr>
      <w:lang w:val="pl-PL" w:eastAsia="pl-PL" w:bidi="ar-SA"/>
    </w:rPr>
  </w:style>
  <w:style w:type="character" w:customStyle="1" w:styleId="Tytuypl">
    <w:name w:val="Tytuły pól"/>
    <w:rsid w:val="00E702C0"/>
    <w:rPr>
      <w:rFonts w:ascii="Times New Roman" w:hAnsi="Times New Roman" w:cs="Times New Roman"/>
      <w:b/>
      <w:bCs/>
      <w:i/>
      <w:iCs/>
      <w:noProof/>
      <w:color w:val="auto"/>
      <w:sz w:val="20"/>
      <w:szCs w:val="20"/>
      <w:vertAlign w:val="baseline"/>
    </w:rPr>
  </w:style>
  <w:style w:type="paragraph" w:customStyle="1" w:styleId="Pola">
    <w:name w:val="Pola"/>
    <w:qFormat/>
    <w:rsid w:val="00E702C0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customStyle="1" w:styleId="ZnakZnak21">
    <w:name w:val="Znak Znak21"/>
    <w:locked/>
    <w:rsid w:val="00E702C0"/>
    <w:rPr>
      <w:rFonts w:ascii="Arial" w:hAnsi="Arial" w:cs="Arial"/>
      <w:b/>
      <w:bCs/>
      <w:kern w:val="32"/>
      <w:lang w:val="x-none" w:eastAsia="en-US"/>
    </w:rPr>
  </w:style>
  <w:style w:type="character" w:customStyle="1" w:styleId="ZnakZnak13">
    <w:name w:val="Znak Znak13"/>
    <w:locked/>
    <w:rsid w:val="00E702C0"/>
    <w:rPr>
      <w:rFonts w:ascii="Arial" w:hAnsi="Arial" w:cs="Arial"/>
    </w:rPr>
  </w:style>
  <w:style w:type="character" w:customStyle="1" w:styleId="ZnakZnak11">
    <w:name w:val="Znak Znak11"/>
    <w:locked/>
    <w:rsid w:val="00E702C0"/>
    <w:rPr>
      <w:rFonts w:ascii="Times New Roman" w:hAnsi="Times New Roman" w:cs="Times New Roman"/>
      <w:sz w:val="24"/>
      <w:szCs w:val="24"/>
    </w:rPr>
  </w:style>
  <w:style w:type="paragraph" w:styleId="Listanumerowana2">
    <w:name w:val="List Number 2"/>
    <w:basedOn w:val="Normalny"/>
    <w:rsid w:val="00E702C0"/>
    <w:pPr>
      <w:tabs>
        <w:tab w:val="num" w:pos="643"/>
      </w:tabs>
      <w:suppressAutoHyphens w:val="0"/>
      <w:spacing w:after="200" w:line="276" w:lineRule="auto"/>
      <w:ind w:left="643" w:hanging="360"/>
    </w:pPr>
    <w:rPr>
      <w:rFonts w:ascii="Arial" w:hAnsi="Arial"/>
      <w:sz w:val="22"/>
      <w:szCs w:val="22"/>
      <w:lang w:eastAsia="en-US"/>
    </w:rPr>
  </w:style>
  <w:style w:type="paragraph" w:customStyle="1" w:styleId="ListParagraph1">
    <w:name w:val="List Paragraph1"/>
    <w:basedOn w:val="Normalny"/>
    <w:qFormat/>
    <w:rsid w:val="00E702C0"/>
    <w:pPr>
      <w:suppressAutoHyphens w:val="0"/>
      <w:spacing w:after="200" w:line="276" w:lineRule="auto"/>
      <w:ind w:left="720"/>
      <w:contextualSpacing/>
      <w:jc w:val="both"/>
    </w:pPr>
    <w:rPr>
      <w:rFonts w:ascii="Arial" w:hAnsi="Arial"/>
      <w:sz w:val="20"/>
      <w:szCs w:val="20"/>
      <w:lang w:val="en-US" w:eastAsia="en-US"/>
    </w:rPr>
  </w:style>
  <w:style w:type="paragraph" w:customStyle="1" w:styleId="Rub2">
    <w:name w:val="Rub2"/>
    <w:basedOn w:val="Normalny"/>
    <w:next w:val="Normalny"/>
    <w:qFormat/>
    <w:rsid w:val="00E702C0"/>
    <w:pPr>
      <w:tabs>
        <w:tab w:val="left" w:pos="709"/>
        <w:tab w:val="left" w:pos="5670"/>
        <w:tab w:val="left" w:pos="6663"/>
        <w:tab w:val="left" w:pos="7088"/>
        <w:tab w:val="right" w:leader="dot" w:pos="9072"/>
      </w:tabs>
      <w:suppressAutoHyphens w:val="0"/>
      <w:autoSpaceDE w:val="0"/>
      <w:autoSpaceDN w:val="0"/>
      <w:spacing w:before="40" w:line="264" w:lineRule="auto"/>
      <w:ind w:right="-596"/>
    </w:pPr>
    <w:rPr>
      <w:rFonts w:ascii="Tahoma" w:hAnsi="Tahoma" w:cs="Tahoma"/>
      <w:smallCaps/>
      <w:sz w:val="18"/>
      <w:szCs w:val="18"/>
      <w:lang w:val="en-GB" w:eastAsia="pl-PL"/>
    </w:rPr>
  </w:style>
  <w:style w:type="character" w:styleId="Tytuksiki">
    <w:name w:val="Book Title"/>
    <w:uiPriority w:val="33"/>
    <w:qFormat/>
    <w:rsid w:val="00E702C0"/>
    <w:rPr>
      <w:b/>
      <w:bCs/>
      <w:smallCaps/>
      <w:spacing w:val="5"/>
    </w:rPr>
  </w:style>
  <w:style w:type="paragraph" w:customStyle="1" w:styleId="Akapitzlist10">
    <w:name w:val="Akapit z listą10"/>
    <w:basedOn w:val="Normalny"/>
    <w:qFormat/>
    <w:rsid w:val="00E702C0"/>
    <w:pPr>
      <w:ind w:left="708"/>
    </w:pPr>
  </w:style>
  <w:style w:type="paragraph" w:customStyle="1" w:styleId="Styl1">
    <w:name w:val="Styl_1"/>
    <w:basedOn w:val="Normalny"/>
    <w:qFormat/>
    <w:rsid w:val="00E702C0"/>
    <w:pPr>
      <w:numPr>
        <w:ilvl w:val="1"/>
        <w:numId w:val="15"/>
      </w:numPr>
      <w:suppressAutoHyphens w:val="0"/>
    </w:pPr>
    <w:rPr>
      <w:lang w:eastAsia="pl-PL"/>
    </w:rPr>
  </w:style>
  <w:style w:type="character" w:customStyle="1" w:styleId="CommentTextChar">
    <w:name w:val="Comment Text Char"/>
    <w:semiHidden/>
    <w:locked/>
    <w:rsid w:val="00E702C0"/>
    <w:rPr>
      <w:lang w:val="pl-PL" w:eastAsia="ar-SA" w:bidi="ar-SA"/>
    </w:rPr>
  </w:style>
  <w:style w:type="table" w:customStyle="1" w:styleId="Tabela-Siatka2">
    <w:name w:val="Tabela - Siatka2"/>
    <w:basedOn w:val="Standardowy"/>
    <w:next w:val="Tabela-Siatka"/>
    <w:uiPriority w:val="39"/>
    <w:rsid w:val="00E702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E702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E702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p1 Znak,List Paragraph2 Znak,CW_Lista Znak,Alpha list Znak,Podsis rysunku Znak,Akapit z listą numerowaną Znak,Bullet List Znak,FooterText Znak,numbered Znak,Paragraphe de liste1 Znak,Bulletr List Paragraph Znak,列出段落 Znak,列出段落1 Znak"/>
    <w:link w:val="Akapitzlist"/>
    <w:uiPriority w:val="34"/>
    <w:qFormat/>
    <w:locked/>
    <w:rsid w:val="00E702C0"/>
    <w:rPr>
      <w:rFonts w:ascii="Calibri" w:eastAsia="Times New Roman" w:hAnsi="Calibri" w:cs="Times New Roman"/>
      <w:lang w:eastAsia="pl-PL"/>
    </w:rPr>
  </w:style>
  <w:style w:type="paragraph" w:customStyle="1" w:styleId="Tekstpodstawowy22">
    <w:name w:val="Tekst podstawowy 22"/>
    <w:basedOn w:val="Normalny"/>
    <w:qFormat/>
    <w:rsid w:val="00E702C0"/>
    <w:pPr>
      <w:keepLines/>
      <w:suppressAutoHyphens w:val="0"/>
      <w:spacing w:before="120"/>
    </w:pPr>
    <w:rPr>
      <w:sz w:val="28"/>
      <w:szCs w:val="20"/>
      <w:lang w:eastAsia="pl-PL"/>
    </w:rPr>
  </w:style>
  <w:style w:type="table" w:customStyle="1" w:styleId="Tabela-Siatka5">
    <w:name w:val="Tabela - Siatka5"/>
    <w:basedOn w:val="Standardowy"/>
    <w:next w:val="Tabela-Siatka"/>
    <w:uiPriority w:val="39"/>
    <w:rsid w:val="00E702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uiPriority w:val="39"/>
    <w:rsid w:val="00E702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00">
    <w:name w:val="Tekst podstawowy 2100"/>
    <w:basedOn w:val="Normalny"/>
    <w:qFormat/>
    <w:rsid w:val="00E702C0"/>
    <w:pPr>
      <w:widowControl w:val="0"/>
      <w:snapToGrid w:val="0"/>
    </w:pPr>
    <w:rPr>
      <w:b/>
      <w:szCs w:val="20"/>
    </w:rPr>
  </w:style>
  <w:style w:type="paragraph" w:customStyle="1" w:styleId="Tekstpodstawowy3100">
    <w:name w:val="Tekst podstawowy 3100"/>
    <w:basedOn w:val="Normalny"/>
    <w:qFormat/>
    <w:rsid w:val="00E702C0"/>
    <w:pPr>
      <w:widowControl w:val="0"/>
      <w:snapToGrid w:val="0"/>
      <w:jc w:val="both"/>
    </w:pPr>
    <w:rPr>
      <w:szCs w:val="20"/>
    </w:rPr>
  </w:style>
  <w:style w:type="character" w:customStyle="1" w:styleId="text1">
    <w:name w:val="text1"/>
    <w:rsid w:val="00E702C0"/>
    <w:rPr>
      <w:rFonts w:ascii="Verdana" w:hAnsi="Verdana" w:hint="default"/>
      <w:color w:val="000000"/>
      <w:sz w:val="20"/>
      <w:szCs w:val="20"/>
    </w:rPr>
  </w:style>
  <w:style w:type="character" w:styleId="HTML-cytat">
    <w:name w:val="HTML Cite"/>
    <w:uiPriority w:val="99"/>
    <w:unhideWhenUsed/>
    <w:rsid w:val="00E702C0"/>
    <w:rPr>
      <w:i w:val="0"/>
      <w:iCs w:val="0"/>
      <w:color w:val="009933"/>
    </w:rPr>
  </w:style>
  <w:style w:type="paragraph" w:customStyle="1" w:styleId="11aWyliczanka">
    <w:name w:val="1. 1) a. Wyliczanka"/>
    <w:basedOn w:val="Normalny"/>
    <w:qFormat/>
    <w:rsid w:val="00E702C0"/>
    <w:pPr>
      <w:numPr>
        <w:ilvl w:val="1"/>
        <w:numId w:val="19"/>
      </w:numPr>
      <w:suppressAutoHyphens w:val="0"/>
      <w:spacing w:after="120"/>
    </w:pPr>
    <w:rPr>
      <w:rFonts w:cs="Arial"/>
      <w:lang w:eastAsia="en-US"/>
    </w:rPr>
  </w:style>
  <w:style w:type="paragraph" w:customStyle="1" w:styleId="NumPar2">
    <w:name w:val="NumPar 2"/>
    <w:basedOn w:val="Nagwek2"/>
    <w:next w:val="Normalny"/>
    <w:qFormat/>
    <w:rsid w:val="00E702C0"/>
    <w:pPr>
      <w:keepNext w:val="0"/>
      <w:numPr>
        <w:numId w:val="20"/>
      </w:numPr>
      <w:tabs>
        <w:tab w:val="clear" w:pos="360"/>
        <w:tab w:val="num" w:pos="1200"/>
      </w:tabs>
      <w:suppressAutoHyphens w:val="0"/>
      <w:spacing w:before="0" w:after="240"/>
      <w:ind w:left="1200" w:hanging="720"/>
      <w:jc w:val="both"/>
      <w:outlineLvl w:val="9"/>
    </w:pPr>
    <w:rPr>
      <w:rFonts w:ascii="Cambria" w:hAnsi="Cambria" w:cs="Times New Roman"/>
      <w:sz w:val="24"/>
      <w:lang w:val="en-GB" w:eastAsia="en-GB"/>
    </w:rPr>
  </w:style>
  <w:style w:type="paragraph" w:customStyle="1" w:styleId="Tekstpodstawowy32">
    <w:name w:val="Tekst podstawowy 32"/>
    <w:basedOn w:val="Normalny"/>
    <w:qFormat/>
    <w:rsid w:val="00E702C0"/>
    <w:pPr>
      <w:tabs>
        <w:tab w:val="left" w:pos="9923"/>
        <w:tab w:val="left" w:pos="10969"/>
      </w:tabs>
      <w:suppressAutoHyphens w:val="0"/>
      <w:spacing w:line="360" w:lineRule="auto"/>
      <w:ind w:right="-622"/>
      <w:jc w:val="both"/>
    </w:pPr>
    <w:rPr>
      <w:sz w:val="22"/>
      <w:szCs w:val="20"/>
      <w:lang w:eastAsia="pl-PL"/>
    </w:rPr>
  </w:style>
  <w:style w:type="paragraph" w:customStyle="1" w:styleId="Akapitzlist2">
    <w:name w:val="Akapit z listą2"/>
    <w:basedOn w:val="Normalny"/>
    <w:qFormat/>
    <w:rsid w:val="00E702C0"/>
    <w:pPr>
      <w:ind w:left="708"/>
    </w:pPr>
  </w:style>
  <w:style w:type="paragraph" w:customStyle="1" w:styleId="Numeracja1">
    <w:name w:val="Numeracja 1"/>
    <w:basedOn w:val="Lista"/>
    <w:qFormat/>
    <w:rsid w:val="00E702C0"/>
    <w:pPr>
      <w:widowControl w:val="0"/>
      <w:suppressAutoHyphens/>
      <w:overflowPunct w:val="0"/>
      <w:autoSpaceDE w:val="0"/>
      <w:spacing w:after="120" w:line="240" w:lineRule="auto"/>
      <w:ind w:left="360" w:hanging="360"/>
      <w:textAlignment w:val="baseline"/>
    </w:pPr>
    <w:rPr>
      <w:kern w:val="1"/>
      <w:lang w:eastAsia="ar-SA"/>
    </w:rPr>
  </w:style>
  <w:style w:type="character" w:customStyle="1" w:styleId="apple-converted-space">
    <w:name w:val="apple-converted-space"/>
    <w:rsid w:val="00E702C0"/>
  </w:style>
  <w:style w:type="table" w:styleId="redniasiatka1">
    <w:name w:val="Medium Grid 1"/>
    <w:basedOn w:val="Standardowy"/>
    <w:uiPriority w:val="67"/>
    <w:rsid w:val="00E702C0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character" w:customStyle="1" w:styleId="marker">
    <w:name w:val="marker"/>
    <w:rsid w:val="00E702C0"/>
  </w:style>
  <w:style w:type="character" w:customStyle="1" w:styleId="colorindigo">
    <w:name w:val="color_indigo"/>
    <w:rsid w:val="00E702C0"/>
  </w:style>
  <w:style w:type="table" w:customStyle="1" w:styleId="redniasiatka11">
    <w:name w:val="Średnia siatka 11"/>
    <w:basedOn w:val="Standardowy"/>
    <w:next w:val="redniasiatka1"/>
    <w:uiPriority w:val="67"/>
    <w:rsid w:val="00E702C0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numbering" w:customStyle="1" w:styleId="Bezlisty3">
    <w:name w:val="Bez listy3"/>
    <w:next w:val="Bezlisty"/>
    <w:uiPriority w:val="99"/>
    <w:semiHidden/>
    <w:unhideWhenUsed/>
    <w:rsid w:val="00E702C0"/>
  </w:style>
  <w:style w:type="table" w:customStyle="1" w:styleId="redniasiatka12">
    <w:name w:val="Średnia siatka 12"/>
    <w:basedOn w:val="Standardowy"/>
    <w:next w:val="redniasiatka1"/>
    <w:uiPriority w:val="67"/>
    <w:rsid w:val="00E702C0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numbering" w:customStyle="1" w:styleId="Bezlisty4">
    <w:name w:val="Bez listy4"/>
    <w:next w:val="Bezlisty"/>
    <w:uiPriority w:val="99"/>
    <w:semiHidden/>
    <w:unhideWhenUsed/>
    <w:rsid w:val="00E702C0"/>
  </w:style>
  <w:style w:type="paragraph" w:customStyle="1" w:styleId="Application1">
    <w:name w:val="Application1"/>
    <w:basedOn w:val="Nagwek1"/>
    <w:next w:val="Normalny"/>
    <w:qFormat/>
    <w:rsid w:val="00E702C0"/>
    <w:pPr>
      <w:pageBreakBefore/>
      <w:widowControl w:val="0"/>
      <w:numPr>
        <w:numId w:val="21"/>
      </w:numPr>
      <w:tabs>
        <w:tab w:val="num" w:pos="720"/>
      </w:tabs>
      <w:suppressAutoHyphens w:val="0"/>
      <w:spacing w:before="0" w:after="480"/>
    </w:pPr>
    <w:rPr>
      <w:rFonts w:cs="Times New Roman"/>
      <w:bCs w:val="0"/>
      <w:caps/>
      <w:snapToGrid w:val="0"/>
      <w:kern w:val="28"/>
      <w:sz w:val="28"/>
      <w:szCs w:val="20"/>
      <w:lang w:val="en-GB" w:eastAsia="en-GB"/>
    </w:rPr>
  </w:style>
  <w:style w:type="paragraph" w:styleId="Bezodstpw">
    <w:name w:val="No Spacing"/>
    <w:uiPriority w:val="1"/>
    <w:qFormat/>
    <w:rsid w:val="00E702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E702C0"/>
    <w:rPr>
      <w:b/>
      <w:bCs/>
    </w:rPr>
  </w:style>
  <w:style w:type="paragraph" w:customStyle="1" w:styleId="Num-DocParagraph">
    <w:name w:val="Num-Doc Paragraph"/>
    <w:basedOn w:val="Corpsdetexte1"/>
    <w:qFormat/>
    <w:rsid w:val="00E702C0"/>
    <w:pPr>
      <w:tabs>
        <w:tab w:val="left" w:pos="851"/>
        <w:tab w:val="left" w:pos="1191"/>
        <w:tab w:val="left" w:pos="1531"/>
      </w:tabs>
      <w:spacing w:before="0" w:after="240"/>
    </w:pPr>
    <w:rPr>
      <w:rFonts w:ascii="Times" w:eastAsia="Times New Roman" w:hAnsi="Times"/>
      <w:sz w:val="22"/>
      <w:lang w:val="en-GB"/>
    </w:rPr>
  </w:style>
  <w:style w:type="paragraph" w:customStyle="1" w:styleId="Corpsdetexte1">
    <w:name w:val="Corps de texte1"/>
    <w:basedOn w:val="Normalny"/>
    <w:qFormat/>
    <w:rsid w:val="00E702C0"/>
    <w:pPr>
      <w:suppressAutoHyphens w:val="0"/>
      <w:spacing w:before="100" w:after="100"/>
      <w:jc w:val="both"/>
    </w:pPr>
    <w:rPr>
      <w:rFonts w:eastAsia="SimSun"/>
      <w:szCs w:val="20"/>
      <w:lang w:val="fr-BE" w:eastAsia="zh-CN"/>
    </w:rPr>
  </w:style>
  <w:style w:type="paragraph" w:customStyle="1" w:styleId="CharZchnZchn">
    <w:name w:val="Char Zchn Zchn"/>
    <w:basedOn w:val="Normalny"/>
    <w:qFormat/>
    <w:rsid w:val="00E702C0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1Char">
    <w:name w:val="Text 1 Char"/>
    <w:basedOn w:val="Normalny"/>
    <w:qFormat/>
    <w:rsid w:val="00E702C0"/>
    <w:pPr>
      <w:suppressAutoHyphens w:val="0"/>
      <w:spacing w:after="240"/>
      <w:jc w:val="both"/>
    </w:pPr>
    <w:rPr>
      <w:lang w:val="en-GB" w:eastAsia="zh-CN"/>
    </w:rPr>
  </w:style>
  <w:style w:type="character" w:customStyle="1" w:styleId="Text1CharChar1">
    <w:name w:val="Text 1 Char Char1"/>
    <w:rsid w:val="00E702C0"/>
    <w:rPr>
      <w:sz w:val="24"/>
      <w:lang w:val="en-GB" w:eastAsia="zh-CN"/>
    </w:rPr>
  </w:style>
  <w:style w:type="paragraph" w:customStyle="1" w:styleId="NumPar1">
    <w:name w:val="NumPar 1"/>
    <w:basedOn w:val="Normalny"/>
    <w:next w:val="Normalny"/>
    <w:qFormat/>
    <w:rsid w:val="00E702C0"/>
    <w:pPr>
      <w:suppressAutoHyphens w:val="0"/>
      <w:spacing w:after="240"/>
      <w:ind w:left="483" w:hanging="483"/>
      <w:jc w:val="both"/>
    </w:pPr>
    <w:rPr>
      <w:szCs w:val="20"/>
      <w:lang w:val="en-GB" w:eastAsia="zh-CN"/>
    </w:rPr>
  </w:style>
  <w:style w:type="paragraph" w:customStyle="1" w:styleId="BULLETcadre">
    <w:name w:val="BULLET_cadre"/>
    <w:basedOn w:val="Normalny"/>
    <w:qFormat/>
    <w:rsid w:val="00E702C0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suppressAutoHyphens w:val="0"/>
      <w:overflowPunct w:val="0"/>
      <w:autoSpaceDE w:val="0"/>
      <w:autoSpaceDN w:val="0"/>
      <w:adjustRightInd w:val="0"/>
      <w:spacing w:before="240"/>
      <w:ind w:left="2268" w:hanging="567"/>
      <w:jc w:val="both"/>
      <w:textAlignment w:val="baseline"/>
    </w:pPr>
    <w:rPr>
      <w:rFonts w:ascii="Optima" w:hAnsi="Optima"/>
      <w:sz w:val="22"/>
      <w:szCs w:val="20"/>
      <w:lang w:val="en-GB" w:eastAsia="en-GB"/>
    </w:rPr>
  </w:style>
  <w:style w:type="paragraph" w:customStyle="1" w:styleId="Address">
    <w:name w:val="Address"/>
    <w:basedOn w:val="Normalny"/>
    <w:qFormat/>
    <w:rsid w:val="00E702C0"/>
    <w:pPr>
      <w:suppressAutoHyphens w:val="0"/>
      <w:jc w:val="both"/>
    </w:pPr>
    <w:rPr>
      <w:szCs w:val="20"/>
      <w:lang w:val="en-GB" w:eastAsia="zh-CN"/>
    </w:rPr>
  </w:style>
  <w:style w:type="paragraph" w:customStyle="1" w:styleId="NormalIndent1">
    <w:name w:val="Normal Indent 1"/>
    <w:basedOn w:val="Wcicienormalne"/>
    <w:link w:val="NormalIndent1Char"/>
    <w:autoRedefine/>
    <w:qFormat/>
    <w:rsid w:val="00E702C0"/>
    <w:pPr>
      <w:tabs>
        <w:tab w:val="num" w:pos="540"/>
        <w:tab w:val="num" w:pos="1494"/>
      </w:tabs>
      <w:ind w:left="1494" w:hanging="360"/>
    </w:pPr>
    <w:rPr>
      <w:i/>
      <w:sz w:val="24"/>
      <w:lang w:val="en-US"/>
    </w:rPr>
  </w:style>
  <w:style w:type="paragraph" w:styleId="Wcicienormalne">
    <w:name w:val="Normal Indent"/>
    <w:basedOn w:val="Normalny"/>
    <w:link w:val="WcicienormalneZnak"/>
    <w:rsid w:val="00E702C0"/>
    <w:pPr>
      <w:suppressAutoHyphens w:val="0"/>
      <w:ind w:left="720"/>
    </w:pPr>
    <w:rPr>
      <w:sz w:val="20"/>
      <w:szCs w:val="20"/>
      <w:lang w:val="cs-CZ" w:eastAsia="en-US"/>
    </w:rPr>
  </w:style>
  <w:style w:type="paragraph" w:customStyle="1" w:styleId="NormalIndent2">
    <w:name w:val="Normal Indent 2"/>
    <w:basedOn w:val="NormalIndent1"/>
    <w:autoRedefine/>
    <w:qFormat/>
    <w:rsid w:val="00E702C0"/>
    <w:pPr>
      <w:tabs>
        <w:tab w:val="clear" w:pos="540"/>
        <w:tab w:val="num" w:pos="927"/>
      </w:tabs>
      <w:ind w:left="927"/>
      <w:jc w:val="both"/>
    </w:pPr>
  </w:style>
  <w:style w:type="paragraph" w:customStyle="1" w:styleId="Tekstpodstawowy1">
    <w:name w:val="Tekst podstawowy1"/>
    <w:basedOn w:val="Normalny"/>
    <w:qFormat/>
    <w:rsid w:val="00E702C0"/>
    <w:pPr>
      <w:suppressAutoHyphens w:val="0"/>
      <w:jc w:val="both"/>
    </w:pPr>
    <w:rPr>
      <w:sz w:val="20"/>
      <w:szCs w:val="20"/>
      <w:lang w:val="en-GB" w:eastAsia="en-US"/>
    </w:rPr>
  </w:style>
  <w:style w:type="paragraph" w:customStyle="1" w:styleId="Text10">
    <w:name w:val="Text 1"/>
    <w:basedOn w:val="Normalny"/>
    <w:qFormat/>
    <w:rsid w:val="00E702C0"/>
    <w:pPr>
      <w:suppressAutoHyphens w:val="0"/>
      <w:spacing w:after="240"/>
      <w:jc w:val="both"/>
    </w:pPr>
    <w:rPr>
      <w:lang w:val="en-GB" w:eastAsia="zh-CN"/>
    </w:rPr>
  </w:style>
  <w:style w:type="character" w:customStyle="1" w:styleId="Text1Char1">
    <w:name w:val="Text 1 Char1"/>
    <w:rsid w:val="00E702C0"/>
    <w:rPr>
      <w:sz w:val="24"/>
      <w:lang w:val="en-GB" w:eastAsia="zh-CN"/>
    </w:rPr>
  </w:style>
  <w:style w:type="paragraph" w:customStyle="1" w:styleId="StyleNum-DocParagraph12ptItalicBlackAfter6ptTop">
    <w:name w:val="Style Num-Doc Paragraph + 12 pt Italic Black After:  6 pt Top: ..."/>
    <w:basedOn w:val="Tekstpodstawowy1"/>
    <w:qFormat/>
    <w:rsid w:val="00E702C0"/>
    <w:pPr>
      <w:pBdr>
        <w:top w:val="single" w:sz="12" w:space="0" w:color="auto"/>
        <w:left w:val="single" w:sz="12" w:space="4" w:color="auto"/>
        <w:bottom w:val="single" w:sz="12" w:space="1" w:color="auto"/>
        <w:right w:val="single" w:sz="12" w:space="4" w:color="auto"/>
      </w:pBdr>
      <w:spacing w:after="120"/>
    </w:pPr>
    <w:rPr>
      <w:i/>
      <w:iCs/>
      <w:color w:val="000000"/>
      <w:sz w:val="24"/>
    </w:rPr>
  </w:style>
  <w:style w:type="paragraph" w:customStyle="1" w:styleId="111">
    <w:name w:val="111"/>
    <w:basedOn w:val="Normalny"/>
    <w:qFormat/>
    <w:rsid w:val="00E702C0"/>
    <w:pPr>
      <w:tabs>
        <w:tab w:val="num" w:pos="720"/>
      </w:tabs>
      <w:suppressAutoHyphens w:val="0"/>
      <w:ind w:left="720" w:hanging="360"/>
    </w:pPr>
    <w:rPr>
      <w:b/>
      <w:bCs/>
      <w:color w:val="000000"/>
      <w:lang w:val="en-GB" w:eastAsia="en-GB"/>
    </w:rPr>
  </w:style>
  <w:style w:type="paragraph" w:customStyle="1" w:styleId="TexteGras">
    <w:name w:val="Texte Gras"/>
    <w:basedOn w:val="Normalny"/>
    <w:qFormat/>
    <w:rsid w:val="00E702C0"/>
    <w:pPr>
      <w:suppressAutoHyphens w:val="0"/>
      <w:outlineLvl w:val="0"/>
    </w:pPr>
    <w:rPr>
      <w:b/>
      <w:color w:val="000000"/>
      <w:lang w:val="en-GB" w:eastAsia="en-GB"/>
    </w:rPr>
  </w:style>
  <w:style w:type="paragraph" w:customStyle="1" w:styleId="StyleBoldItalicBlackUnderline">
    <w:name w:val="Style Bold Italic Black Underline"/>
    <w:basedOn w:val="Normalny"/>
    <w:qFormat/>
    <w:rsid w:val="00E702C0"/>
    <w:pPr>
      <w:suppressAutoHyphens w:val="0"/>
      <w:outlineLvl w:val="0"/>
    </w:pPr>
    <w:rPr>
      <w:b/>
      <w:i/>
      <w:color w:val="000000"/>
      <w:u w:val="single"/>
      <w:lang w:val="en-GB" w:eastAsia="en-GB"/>
    </w:rPr>
  </w:style>
  <w:style w:type="paragraph" w:customStyle="1" w:styleId="StyleBoldItalicBlackUnderlineJustified">
    <w:name w:val="Style Bold Italic Black Underline Justified"/>
    <w:basedOn w:val="Normalny"/>
    <w:qFormat/>
    <w:rsid w:val="00E702C0"/>
    <w:pPr>
      <w:numPr>
        <w:numId w:val="24"/>
      </w:numPr>
      <w:suppressAutoHyphens w:val="0"/>
      <w:jc w:val="both"/>
    </w:pPr>
    <w:rPr>
      <w:b/>
      <w:bCs/>
      <w:i/>
      <w:iCs/>
      <w:color w:val="000000"/>
      <w:szCs w:val="20"/>
      <w:u w:val="single"/>
      <w:lang w:val="en-GB" w:eastAsia="en-GB"/>
    </w:rPr>
  </w:style>
  <w:style w:type="paragraph" w:customStyle="1" w:styleId="StyleText1CharBoldBlack">
    <w:name w:val="Style Text 1 Char + Bold Black"/>
    <w:basedOn w:val="Text1Char"/>
    <w:qFormat/>
    <w:rsid w:val="00E702C0"/>
    <w:pPr>
      <w:tabs>
        <w:tab w:val="num" w:pos="540"/>
      </w:tabs>
    </w:pPr>
    <w:rPr>
      <w:b/>
      <w:bCs/>
      <w:color w:val="000000"/>
    </w:rPr>
  </w:style>
  <w:style w:type="paragraph" w:customStyle="1" w:styleId="StyleText1ItalicBlack">
    <w:name w:val="Style Text 1 + Italic Black"/>
    <w:basedOn w:val="Text10"/>
    <w:qFormat/>
    <w:rsid w:val="00E702C0"/>
    <w:pPr>
      <w:numPr>
        <w:numId w:val="23"/>
      </w:numPr>
      <w:tabs>
        <w:tab w:val="clear" w:pos="360"/>
      </w:tabs>
    </w:pPr>
    <w:rPr>
      <w:iCs/>
      <w:color w:val="000000"/>
    </w:rPr>
  </w:style>
  <w:style w:type="character" w:customStyle="1" w:styleId="StyleText1ItalicBlackChar">
    <w:name w:val="Style Text 1 + Italic Black Char"/>
    <w:rsid w:val="00E702C0"/>
    <w:rPr>
      <w:color w:val="000000"/>
      <w:sz w:val="24"/>
      <w:lang w:val="en-GB" w:eastAsia="zh-CN"/>
    </w:rPr>
  </w:style>
  <w:style w:type="paragraph" w:customStyle="1" w:styleId="StyleText1CharItalicBlackAfter0pt">
    <w:name w:val="Style Text 1 Char + Italic Black After:  0 pt"/>
    <w:basedOn w:val="Text1Char"/>
    <w:qFormat/>
    <w:rsid w:val="00E702C0"/>
    <w:pPr>
      <w:spacing w:after="0"/>
    </w:pPr>
    <w:rPr>
      <w:iCs/>
      <w:color w:val="000000"/>
      <w:szCs w:val="20"/>
    </w:rPr>
  </w:style>
  <w:style w:type="paragraph" w:customStyle="1" w:styleId="StyleText1CharItalicBlack">
    <w:name w:val="Style Text 1 Char + Italic Black"/>
    <w:basedOn w:val="Text1Char"/>
    <w:qFormat/>
    <w:rsid w:val="00E702C0"/>
    <w:rPr>
      <w:iCs/>
      <w:color w:val="000000"/>
    </w:rPr>
  </w:style>
  <w:style w:type="character" w:customStyle="1" w:styleId="StyleText1CharItalicBlackChar">
    <w:name w:val="Style Text 1 Char + Italic Black Char"/>
    <w:rsid w:val="00E702C0"/>
    <w:rPr>
      <w:color w:val="000000"/>
      <w:sz w:val="24"/>
      <w:lang w:val="en-GB" w:eastAsia="zh-CN"/>
    </w:rPr>
  </w:style>
  <w:style w:type="paragraph" w:customStyle="1" w:styleId="StyleStyleNum-DocParagraph12ptItalicBlackAfter6ptTop">
    <w:name w:val="Style Style Num-Doc Paragraph + 12 pt Italic Black After:  6 pt Top..."/>
    <w:basedOn w:val="StyleNum-DocParagraph12ptItalicBlackAfter6ptTop"/>
    <w:qFormat/>
    <w:rsid w:val="00E702C0"/>
    <w:pPr>
      <w:tabs>
        <w:tab w:val="num" w:pos="720"/>
      </w:tabs>
      <w:spacing w:before="120"/>
      <w:ind w:left="720" w:hanging="360"/>
    </w:pPr>
    <w:rPr>
      <w:i w:val="0"/>
      <w:iCs w:val="0"/>
    </w:rPr>
  </w:style>
  <w:style w:type="paragraph" w:customStyle="1" w:styleId="Tekstas">
    <w:name w:val="Tekstas"/>
    <w:basedOn w:val="Normalny"/>
    <w:qFormat/>
    <w:rsid w:val="00E702C0"/>
    <w:pPr>
      <w:suppressAutoHyphens w:val="0"/>
      <w:spacing w:after="120"/>
      <w:jc w:val="both"/>
    </w:pPr>
    <w:rPr>
      <w:lang w:val="en-US" w:eastAsia="en-US"/>
    </w:rPr>
  </w:style>
  <w:style w:type="paragraph" w:styleId="Legenda">
    <w:name w:val="caption"/>
    <w:basedOn w:val="Normalny"/>
    <w:next w:val="Normalny"/>
    <w:autoRedefine/>
    <w:qFormat/>
    <w:rsid w:val="00E702C0"/>
    <w:pPr>
      <w:suppressAutoHyphens w:val="0"/>
      <w:spacing w:after="80"/>
    </w:pPr>
    <w:rPr>
      <w:b/>
      <w:bCs/>
      <w:sz w:val="22"/>
      <w:szCs w:val="20"/>
      <w:lang w:val="en-US" w:eastAsia="en-US"/>
    </w:rPr>
  </w:style>
  <w:style w:type="paragraph" w:customStyle="1" w:styleId="Corpsdetexte2">
    <w:name w:val="Corps de texte2"/>
    <w:basedOn w:val="Normalny"/>
    <w:qFormat/>
    <w:rsid w:val="00E702C0"/>
    <w:pPr>
      <w:suppressAutoHyphens w:val="0"/>
      <w:spacing w:before="100" w:after="100"/>
      <w:jc w:val="both"/>
    </w:pPr>
    <w:rPr>
      <w:rFonts w:eastAsia="SimSun"/>
      <w:szCs w:val="20"/>
      <w:lang w:val="fr-BE" w:eastAsia="zh-CN"/>
    </w:rPr>
  </w:style>
  <w:style w:type="paragraph" w:customStyle="1" w:styleId="Text2">
    <w:name w:val="Text 2"/>
    <w:basedOn w:val="Normalny"/>
    <w:qFormat/>
    <w:rsid w:val="00E702C0"/>
    <w:pPr>
      <w:tabs>
        <w:tab w:val="left" w:pos="2161"/>
      </w:tabs>
      <w:suppressAutoHyphens w:val="0"/>
      <w:spacing w:after="240"/>
      <w:ind w:left="1202"/>
      <w:jc w:val="both"/>
    </w:pPr>
    <w:rPr>
      <w:szCs w:val="20"/>
      <w:lang w:val="en-GB" w:eastAsia="en-GB"/>
    </w:rPr>
  </w:style>
  <w:style w:type="character" w:customStyle="1" w:styleId="Heading1Char1">
    <w:name w:val="Heading 1 Char1"/>
    <w:aliases w:val="Heading 1 Char Char,Heading 1 Char1 Char1 Char,Heading 1 Char Char Char1 Char,Heading 1 Char1 Char1 Char Char Char,Heading 1 Char Char Char1 Char Char Char,Heading 1 Char Char1 Char,Heading 1 Char1 Char1 Char1 Char"/>
    <w:rsid w:val="00E702C0"/>
    <w:rPr>
      <w:rFonts w:eastAsia="SimSun"/>
      <w:b/>
      <w:kern w:val="28"/>
      <w:sz w:val="32"/>
      <w:lang w:val="en-GB" w:eastAsia="zh-CN" w:bidi="ar-SA"/>
    </w:rPr>
  </w:style>
  <w:style w:type="paragraph" w:customStyle="1" w:styleId="SubTitle1">
    <w:name w:val="SubTitle 1"/>
    <w:basedOn w:val="Normalny"/>
    <w:next w:val="Normalny"/>
    <w:qFormat/>
    <w:rsid w:val="00E702C0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GB"/>
    </w:rPr>
  </w:style>
  <w:style w:type="paragraph" w:customStyle="1" w:styleId="Application2">
    <w:name w:val="Application2"/>
    <w:basedOn w:val="Normalny"/>
    <w:autoRedefine/>
    <w:qFormat/>
    <w:rsid w:val="00E702C0"/>
    <w:pPr>
      <w:widowControl w:val="0"/>
      <w:spacing w:before="120" w:after="120"/>
    </w:pPr>
    <w:rPr>
      <w:b/>
      <w:snapToGrid w:val="0"/>
      <w:spacing w:val="-2"/>
      <w:sz w:val="28"/>
      <w:szCs w:val="28"/>
      <w:u w:val="single"/>
      <w:lang w:val="fr-FR" w:eastAsia="en-GB"/>
    </w:rPr>
  </w:style>
  <w:style w:type="paragraph" w:customStyle="1" w:styleId="text20">
    <w:name w:val="text2"/>
    <w:basedOn w:val="Normalny"/>
    <w:qFormat/>
    <w:rsid w:val="00E702C0"/>
    <w:pPr>
      <w:suppressAutoHyphens w:val="0"/>
      <w:spacing w:after="240"/>
      <w:ind w:left="1077"/>
    </w:pPr>
    <w:rPr>
      <w:szCs w:val="20"/>
      <w:lang w:val="en-GB" w:eastAsia="en-GB"/>
    </w:rPr>
  </w:style>
  <w:style w:type="paragraph" w:customStyle="1" w:styleId="text4">
    <w:name w:val="text4"/>
    <w:basedOn w:val="Normalny"/>
    <w:qFormat/>
    <w:rsid w:val="00E702C0"/>
    <w:pPr>
      <w:suppressAutoHyphens w:val="0"/>
      <w:spacing w:after="240"/>
      <w:ind w:left="2880"/>
    </w:pPr>
    <w:rPr>
      <w:szCs w:val="20"/>
      <w:lang w:val="en-GB" w:eastAsia="en-GB"/>
    </w:rPr>
  </w:style>
  <w:style w:type="paragraph" w:customStyle="1" w:styleId="internormal">
    <w:name w:val="internormal"/>
    <w:basedOn w:val="Normalny"/>
    <w:qFormat/>
    <w:rsid w:val="00E702C0"/>
    <w:pPr>
      <w:suppressAutoHyphens w:val="0"/>
      <w:ind w:left="1701"/>
      <w:jc w:val="both"/>
    </w:pPr>
    <w:rPr>
      <w:rFonts w:ascii="Optima" w:hAnsi="Optima"/>
      <w:sz w:val="22"/>
      <w:szCs w:val="20"/>
      <w:lang w:val="en-GB" w:eastAsia="en-GB"/>
    </w:rPr>
  </w:style>
  <w:style w:type="paragraph" w:customStyle="1" w:styleId="NoteHead">
    <w:name w:val="NoteHead"/>
    <w:basedOn w:val="Normalny"/>
    <w:next w:val="Normalny"/>
    <w:qFormat/>
    <w:rsid w:val="00E702C0"/>
    <w:pPr>
      <w:suppressAutoHyphens w:val="0"/>
      <w:spacing w:before="720" w:after="720"/>
      <w:jc w:val="center"/>
    </w:pPr>
    <w:rPr>
      <w:b/>
      <w:smallCaps/>
      <w:szCs w:val="20"/>
      <w:lang w:val="en-GB" w:eastAsia="en-US"/>
    </w:rPr>
  </w:style>
  <w:style w:type="character" w:customStyle="1" w:styleId="WcicienormalneZnak">
    <w:name w:val="Wcięcie normalne Znak"/>
    <w:link w:val="Wcicienormalne"/>
    <w:rsid w:val="00E702C0"/>
    <w:rPr>
      <w:rFonts w:ascii="Times New Roman" w:eastAsia="Times New Roman" w:hAnsi="Times New Roman" w:cs="Times New Roman"/>
      <w:sz w:val="20"/>
      <w:szCs w:val="20"/>
      <w:lang w:val="cs-CZ"/>
    </w:rPr>
  </w:style>
  <w:style w:type="character" w:customStyle="1" w:styleId="NormalIndent1Char">
    <w:name w:val="Normal Indent 1 Char"/>
    <w:link w:val="NormalIndent1"/>
    <w:rsid w:val="00E702C0"/>
    <w:rPr>
      <w:rFonts w:ascii="Times New Roman" w:eastAsia="Times New Roman" w:hAnsi="Times New Roman" w:cs="Times New Roman"/>
      <w:i/>
      <w:sz w:val="24"/>
      <w:szCs w:val="20"/>
      <w:lang w:val="en-US"/>
    </w:rPr>
  </w:style>
  <w:style w:type="paragraph" w:customStyle="1" w:styleId="normaltableau">
    <w:name w:val="normal_tableau"/>
    <w:basedOn w:val="Normalny"/>
    <w:qFormat/>
    <w:rsid w:val="00E702C0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en-US"/>
    </w:rPr>
  </w:style>
  <w:style w:type="paragraph" w:customStyle="1" w:styleId="article1">
    <w:name w:val="article1"/>
    <w:basedOn w:val="Normalny"/>
    <w:qFormat/>
    <w:rsid w:val="00E702C0"/>
    <w:pPr>
      <w:suppressAutoHyphens w:val="0"/>
      <w:spacing w:before="240"/>
      <w:ind w:left="1701"/>
      <w:jc w:val="center"/>
    </w:pPr>
    <w:rPr>
      <w:rFonts w:ascii="Optima" w:hAnsi="Optima"/>
      <w:b/>
      <w:sz w:val="22"/>
      <w:szCs w:val="20"/>
      <w:u w:val="single"/>
      <w:lang w:val="en-GB" w:eastAsia="en-US"/>
    </w:rPr>
  </w:style>
  <w:style w:type="paragraph" w:customStyle="1" w:styleId="TableTitle">
    <w:name w:val="Table Title"/>
    <w:basedOn w:val="Normalny"/>
    <w:next w:val="Normalny"/>
    <w:qFormat/>
    <w:rsid w:val="00E702C0"/>
    <w:pPr>
      <w:keepNext/>
      <w:widowControl w:val="0"/>
      <w:tabs>
        <w:tab w:val="left" w:pos="851"/>
        <w:tab w:val="left" w:pos="1191"/>
        <w:tab w:val="left" w:pos="1531"/>
      </w:tabs>
      <w:suppressAutoHyphens w:val="0"/>
      <w:spacing w:after="240"/>
      <w:jc w:val="center"/>
    </w:pPr>
    <w:rPr>
      <w:rFonts w:ascii="Helvetica" w:hAnsi="Helvetica"/>
      <w:b/>
      <w:sz w:val="22"/>
      <w:szCs w:val="20"/>
      <w:lang w:val="en-GB" w:eastAsia="en-US"/>
    </w:rPr>
  </w:style>
  <w:style w:type="paragraph" w:customStyle="1" w:styleId="TableSub-title">
    <w:name w:val="Table Sub-title"/>
    <w:basedOn w:val="Normalny"/>
    <w:next w:val="Tekstpodstawowy"/>
    <w:qFormat/>
    <w:rsid w:val="00E702C0"/>
    <w:pPr>
      <w:keepNext/>
      <w:widowControl w:val="0"/>
      <w:tabs>
        <w:tab w:val="left" w:pos="851"/>
        <w:tab w:val="left" w:pos="1191"/>
        <w:tab w:val="left" w:pos="1531"/>
      </w:tabs>
      <w:suppressAutoHyphens w:val="0"/>
      <w:spacing w:after="240"/>
      <w:jc w:val="center"/>
    </w:pPr>
    <w:rPr>
      <w:rFonts w:ascii="Helvetica" w:hAnsi="Helvetica"/>
      <w:sz w:val="22"/>
      <w:szCs w:val="20"/>
      <w:lang w:val="en-GB" w:eastAsia="en-US"/>
    </w:rPr>
  </w:style>
  <w:style w:type="paragraph" w:customStyle="1" w:styleId="SourceDescription">
    <w:name w:val="Source Description"/>
    <w:basedOn w:val="Normalny"/>
    <w:next w:val="Tekstpodstawowy"/>
    <w:qFormat/>
    <w:rsid w:val="00E702C0"/>
    <w:pPr>
      <w:widowControl w:val="0"/>
      <w:tabs>
        <w:tab w:val="left" w:pos="851"/>
        <w:tab w:val="left" w:pos="1191"/>
        <w:tab w:val="left" w:pos="1531"/>
      </w:tabs>
      <w:suppressAutoHyphens w:val="0"/>
      <w:jc w:val="both"/>
    </w:pPr>
    <w:rPr>
      <w:rFonts w:ascii="Helvetica" w:hAnsi="Helvetica"/>
      <w:sz w:val="18"/>
      <w:szCs w:val="20"/>
      <w:lang w:val="en-GB" w:eastAsia="en-US"/>
    </w:rPr>
  </w:style>
  <w:style w:type="paragraph" w:customStyle="1" w:styleId="Text11">
    <w:name w:val="Text 11"/>
    <w:basedOn w:val="Normalny"/>
    <w:qFormat/>
    <w:rsid w:val="00E702C0"/>
    <w:pPr>
      <w:suppressAutoHyphens w:val="0"/>
      <w:spacing w:after="240"/>
      <w:jc w:val="both"/>
    </w:pPr>
    <w:rPr>
      <w:szCs w:val="20"/>
      <w:lang w:val="en-GB" w:eastAsia="zh-CN"/>
    </w:rPr>
  </w:style>
  <w:style w:type="paragraph" w:customStyle="1" w:styleId="Num-DocParagraph1">
    <w:name w:val="Num-Doc Paragraph1"/>
    <w:basedOn w:val="Normalny"/>
    <w:qFormat/>
    <w:rsid w:val="00E702C0"/>
    <w:pPr>
      <w:tabs>
        <w:tab w:val="left" w:pos="851"/>
        <w:tab w:val="left" w:pos="1191"/>
        <w:tab w:val="left" w:pos="1531"/>
      </w:tabs>
      <w:suppressAutoHyphens w:val="0"/>
      <w:spacing w:after="240"/>
      <w:jc w:val="both"/>
    </w:pPr>
    <w:rPr>
      <w:rFonts w:ascii="Times" w:hAnsi="Times"/>
      <w:sz w:val="22"/>
      <w:szCs w:val="20"/>
      <w:lang w:val="en-GB" w:eastAsia="zh-CN"/>
    </w:rPr>
  </w:style>
  <w:style w:type="paragraph" w:customStyle="1" w:styleId="Text12">
    <w:name w:val="Text 12"/>
    <w:basedOn w:val="Normalny"/>
    <w:qFormat/>
    <w:rsid w:val="00E702C0"/>
    <w:pPr>
      <w:suppressAutoHyphens w:val="0"/>
      <w:spacing w:after="240"/>
      <w:jc w:val="both"/>
    </w:pPr>
    <w:rPr>
      <w:szCs w:val="20"/>
      <w:lang w:val="en-GB" w:eastAsia="zh-CN"/>
    </w:rPr>
  </w:style>
  <w:style w:type="paragraph" w:customStyle="1" w:styleId="Text1Char2">
    <w:name w:val="Text 1 Char2"/>
    <w:basedOn w:val="Normalny"/>
    <w:qFormat/>
    <w:rsid w:val="00E702C0"/>
    <w:pPr>
      <w:suppressAutoHyphens w:val="0"/>
      <w:spacing w:after="240"/>
      <w:jc w:val="both"/>
    </w:pPr>
    <w:rPr>
      <w:lang w:val="en-GB" w:eastAsia="zh-CN"/>
    </w:rPr>
  </w:style>
  <w:style w:type="paragraph" w:customStyle="1" w:styleId="Num-DocParagraph2">
    <w:name w:val="Num-Doc Paragraph2"/>
    <w:basedOn w:val="Normalny"/>
    <w:qFormat/>
    <w:rsid w:val="00E702C0"/>
    <w:pPr>
      <w:tabs>
        <w:tab w:val="left" w:pos="851"/>
        <w:tab w:val="left" w:pos="1191"/>
        <w:tab w:val="left" w:pos="1531"/>
      </w:tabs>
      <w:suppressAutoHyphens w:val="0"/>
      <w:spacing w:after="240"/>
      <w:jc w:val="both"/>
    </w:pPr>
    <w:rPr>
      <w:rFonts w:ascii="Times" w:hAnsi="Times"/>
      <w:sz w:val="22"/>
      <w:szCs w:val="20"/>
      <w:lang w:val="en-GB" w:eastAsia="zh-CN"/>
    </w:rPr>
  </w:style>
  <w:style w:type="paragraph" w:customStyle="1" w:styleId="SectionTitle">
    <w:name w:val="SectionTitle"/>
    <w:basedOn w:val="Normalny"/>
    <w:next w:val="Nagwek1"/>
    <w:qFormat/>
    <w:rsid w:val="00E702C0"/>
    <w:pPr>
      <w:keepNext/>
      <w:suppressAutoHyphens w:val="0"/>
      <w:spacing w:after="480"/>
      <w:jc w:val="center"/>
    </w:pPr>
    <w:rPr>
      <w:b/>
      <w:smallCaps/>
      <w:sz w:val="28"/>
      <w:szCs w:val="20"/>
      <w:lang w:val="en-GB" w:eastAsia="en-GB"/>
    </w:rPr>
  </w:style>
  <w:style w:type="paragraph" w:customStyle="1" w:styleId="Text3">
    <w:name w:val="Text 3"/>
    <w:basedOn w:val="Normalny"/>
    <w:qFormat/>
    <w:rsid w:val="00E702C0"/>
    <w:pPr>
      <w:tabs>
        <w:tab w:val="left" w:pos="2302"/>
      </w:tabs>
      <w:suppressAutoHyphens w:val="0"/>
      <w:spacing w:after="240"/>
      <w:ind w:left="1202"/>
      <w:jc w:val="both"/>
    </w:pPr>
    <w:rPr>
      <w:szCs w:val="20"/>
      <w:lang w:val="en-GB" w:eastAsia="en-GB"/>
    </w:rPr>
  </w:style>
  <w:style w:type="paragraph" w:customStyle="1" w:styleId="ListBullet1">
    <w:name w:val="List Bullet 1"/>
    <w:basedOn w:val="Text10"/>
    <w:qFormat/>
    <w:rsid w:val="00E702C0"/>
    <w:pPr>
      <w:numPr>
        <w:numId w:val="22"/>
      </w:numPr>
    </w:pPr>
    <w:rPr>
      <w:szCs w:val="20"/>
      <w:lang w:eastAsia="en-US"/>
    </w:rPr>
  </w:style>
  <w:style w:type="paragraph" w:customStyle="1" w:styleId="ListDash2">
    <w:name w:val="List Dash 2"/>
    <w:basedOn w:val="Text2"/>
    <w:qFormat/>
    <w:rsid w:val="00E702C0"/>
    <w:pPr>
      <w:numPr>
        <w:numId w:val="25"/>
      </w:numPr>
      <w:tabs>
        <w:tab w:val="clear" w:pos="2161"/>
      </w:tabs>
    </w:pPr>
    <w:rPr>
      <w:lang w:eastAsia="en-US"/>
    </w:rPr>
  </w:style>
  <w:style w:type="paragraph" w:customStyle="1" w:styleId="ListDash4">
    <w:name w:val="List Dash 4"/>
    <w:basedOn w:val="Normalny"/>
    <w:qFormat/>
    <w:rsid w:val="00E702C0"/>
    <w:pPr>
      <w:numPr>
        <w:numId w:val="26"/>
      </w:numPr>
      <w:suppressAutoHyphens w:val="0"/>
      <w:spacing w:after="240"/>
      <w:jc w:val="both"/>
    </w:pPr>
    <w:rPr>
      <w:szCs w:val="20"/>
      <w:lang w:val="en-GB" w:eastAsia="en-US"/>
    </w:rPr>
  </w:style>
  <w:style w:type="paragraph" w:customStyle="1" w:styleId="ListDash">
    <w:name w:val="List Dash"/>
    <w:basedOn w:val="Normalny"/>
    <w:qFormat/>
    <w:rsid w:val="00E702C0"/>
    <w:pPr>
      <w:numPr>
        <w:numId w:val="27"/>
      </w:numPr>
      <w:suppressAutoHyphens w:val="0"/>
      <w:spacing w:after="240"/>
      <w:jc w:val="both"/>
    </w:pPr>
    <w:rPr>
      <w:szCs w:val="20"/>
      <w:lang w:val="fr-FR" w:eastAsia="en-US"/>
    </w:rPr>
  </w:style>
  <w:style w:type="paragraph" w:customStyle="1" w:styleId="ListNumberLevel2">
    <w:name w:val="List Number (Level 2)"/>
    <w:basedOn w:val="Normalny"/>
    <w:qFormat/>
    <w:rsid w:val="00E702C0"/>
    <w:pPr>
      <w:tabs>
        <w:tab w:val="num" w:pos="1417"/>
      </w:tabs>
      <w:suppressAutoHyphens w:val="0"/>
      <w:spacing w:after="240"/>
      <w:ind w:left="1417" w:hanging="708"/>
      <w:jc w:val="both"/>
    </w:pPr>
    <w:rPr>
      <w:szCs w:val="20"/>
      <w:lang w:val="fr-FR" w:eastAsia="en-US"/>
    </w:rPr>
  </w:style>
  <w:style w:type="paragraph" w:customStyle="1" w:styleId="ListNumberLevel3">
    <w:name w:val="List Number (Level 3)"/>
    <w:basedOn w:val="Normalny"/>
    <w:qFormat/>
    <w:rsid w:val="00E702C0"/>
    <w:pPr>
      <w:tabs>
        <w:tab w:val="num" w:pos="2126"/>
      </w:tabs>
      <w:suppressAutoHyphens w:val="0"/>
      <w:spacing w:after="240"/>
      <w:ind w:left="2126" w:hanging="709"/>
      <w:jc w:val="both"/>
    </w:pPr>
    <w:rPr>
      <w:szCs w:val="20"/>
      <w:lang w:val="fr-FR" w:eastAsia="en-US"/>
    </w:rPr>
  </w:style>
  <w:style w:type="paragraph" w:customStyle="1" w:styleId="ListNumberLevel4">
    <w:name w:val="List Number (Level 4)"/>
    <w:basedOn w:val="Normalny"/>
    <w:qFormat/>
    <w:rsid w:val="00E702C0"/>
    <w:pPr>
      <w:tabs>
        <w:tab w:val="num" w:pos="2835"/>
      </w:tabs>
      <w:suppressAutoHyphens w:val="0"/>
      <w:spacing w:after="240"/>
      <w:ind w:left="2835" w:hanging="709"/>
      <w:jc w:val="both"/>
    </w:pPr>
    <w:rPr>
      <w:szCs w:val="20"/>
      <w:lang w:val="fr-FR" w:eastAsia="en-US"/>
    </w:rPr>
  </w:style>
  <w:style w:type="paragraph" w:customStyle="1" w:styleId="BodySingle">
    <w:name w:val="Body Single"/>
    <w:basedOn w:val="Tekstpodstawowy"/>
    <w:qFormat/>
    <w:rsid w:val="00E702C0"/>
    <w:pPr>
      <w:suppressAutoHyphens w:val="0"/>
      <w:spacing w:after="0" w:line="290" w:lineRule="atLeast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Table">
    <w:name w:val="Table"/>
    <w:basedOn w:val="Normalny"/>
    <w:qFormat/>
    <w:rsid w:val="00E702C0"/>
    <w:pPr>
      <w:keepNext/>
      <w:tabs>
        <w:tab w:val="left" w:pos="851"/>
      </w:tabs>
      <w:suppressAutoHyphens w:val="0"/>
    </w:pPr>
    <w:rPr>
      <w:sz w:val="20"/>
      <w:szCs w:val="20"/>
      <w:lang w:val="en-GB" w:eastAsia="en-US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ny"/>
    <w:next w:val="Normalny"/>
    <w:qFormat/>
    <w:rsid w:val="00E702C0"/>
    <w:pPr>
      <w:suppressAutoHyphens w:val="0"/>
      <w:spacing w:after="160" w:line="240" w:lineRule="exact"/>
    </w:pPr>
    <w:rPr>
      <w:rFonts w:ascii="Tahoma" w:hAnsi="Tahoma"/>
      <w:szCs w:val="20"/>
      <w:lang w:val="en-US" w:eastAsia="en-US"/>
    </w:rPr>
  </w:style>
  <w:style w:type="character" w:customStyle="1" w:styleId="Heading1Char1Char">
    <w:name w:val="Heading 1 Char1 Char"/>
    <w:aliases w:val="Heading 1 Char Char Char"/>
    <w:rsid w:val="00E702C0"/>
    <w:rPr>
      <w:b/>
    </w:rPr>
  </w:style>
  <w:style w:type="character" w:customStyle="1" w:styleId="En-tte1">
    <w:name w:val="En-tête #1_"/>
    <w:link w:val="En-tte10"/>
    <w:uiPriority w:val="99"/>
    <w:rsid w:val="00E702C0"/>
    <w:rPr>
      <w:b/>
      <w:bCs/>
      <w:sz w:val="26"/>
      <w:szCs w:val="26"/>
      <w:shd w:val="clear" w:color="auto" w:fill="FFFFFF"/>
    </w:rPr>
  </w:style>
  <w:style w:type="paragraph" w:customStyle="1" w:styleId="En-tte10">
    <w:name w:val="En-tête #1"/>
    <w:basedOn w:val="Normalny"/>
    <w:link w:val="En-tte1"/>
    <w:uiPriority w:val="99"/>
    <w:qFormat/>
    <w:rsid w:val="00E702C0"/>
    <w:pPr>
      <w:widowControl w:val="0"/>
      <w:shd w:val="clear" w:color="auto" w:fill="FFFFFF"/>
      <w:suppressAutoHyphens w:val="0"/>
      <w:spacing w:line="350" w:lineRule="exact"/>
      <w:jc w:val="center"/>
      <w:outlineLvl w:val="0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Style11pt1">
    <w:name w:val="Style 11 pt1"/>
    <w:rsid w:val="00E702C0"/>
    <w:rPr>
      <w:sz w:val="22"/>
      <w:szCs w:val="22"/>
    </w:rPr>
  </w:style>
  <w:style w:type="character" w:customStyle="1" w:styleId="hps">
    <w:name w:val="hps"/>
    <w:rsid w:val="00E702C0"/>
  </w:style>
  <w:style w:type="paragraph" w:customStyle="1" w:styleId="CVNormal-FirstLine">
    <w:name w:val="CV Normal - First Line"/>
    <w:basedOn w:val="Normalny"/>
    <w:next w:val="Normalny"/>
    <w:qFormat/>
    <w:rsid w:val="00E702C0"/>
    <w:pPr>
      <w:spacing w:before="74"/>
      <w:ind w:left="113" w:right="113"/>
    </w:pPr>
    <w:rPr>
      <w:rFonts w:ascii="Arial Narrow" w:hAnsi="Arial Narrow"/>
      <w:sz w:val="20"/>
      <w:szCs w:val="20"/>
      <w:lang w:val="en-US"/>
    </w:rPr>
  </w:style>
  <w:style w:type="paragraph" w:customStyle="1" w:styleId="CVNormal">
    <w:name w:val="CV Normal"/>
    <w:basedOn w:val="Normalny"/>
    <w:qFormat/>
    <w:rsid w:val="00E702C0"/>
    <w:pPr>
      <w:ind w:left="113" w:right="113"/>
    </w:pPr>
    <w:rPr>
      <w:rFonts w:ascii="Arial Narrow" w:hAnsi="Arial Narrow"/>
      <w:sz w:val="20"/>
      <w:szCs w:val="20"/>
      <w:lang w:val="en-US"/>
    </w:rPr>
  </w:style>
  <w:style w:type="character" w:customStyle="1" w:styleId="longtext">
    <w:name w:val="long_text"/>
    <w:basedOn w:val="Domylnaczcionkaakapitu"/>
    <w:rsid w:val="00E702C0"/>
  </w:style>
  <w:style w:type="paragraph" w:customStyle="1" w:styleId="cn">
    <w:name w:val="cn"/>
    <w:basedOn w:val="Normalny"/>
    <w:qFormat/>
    <w:rsid w:val="00E702C0"/>
    <w:pPr>
      <w:suppressAutoHyphens w:val="0"/>
      <w:jc w:val="center"/>
    </w:pPr>
    <w:rPr>
      <w:lang w:val="ro-MD" w:eastAsia="ru-RU"/>
    </w:rPr>
  </w:style>
  <w:style w:type="character" w:customStyle="1" w:styleId="NormalnyWebZnak">
    <w:name w:val="Normalny (Web) Znak"/>
    <w:aliases w:val=" Char Znak,Char Znak,Знак Znak"/>
    <w:link w:val="NormalnyWeb"/>
    <w:uiPriority w:val="99"/>
    <w:rsid w:val="00E702C0"/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Style180">
    <w:name w:val="Style180"/>
    <w:basedOn w:val="Normalny"/>
    <w:qFormat/>
    <w:rsid w:val="00E702C0"/>
    <w:pPr>
      <w:widowControl w:val="0"/>
      <w:suppressAutoHyphens w:val="0"/>
      <w:autoSpaceDE w:val="0"/>
      <w:autoSpaceDN w:val="0"/>
      <w:adjustRightInd w:val="0"/>
      <w:spacing w:line="322" w:lineRule="exact"/>
      <w:ind w:firstLine="528"/>
      <w:jc w:val="both"/>
    </w:pPr>
    <w:rPr>
      <w:lang w:val="ru-RU" w:eastAsia="ru-RU"/>
    </w:rPr>
  </w:style>
  <w:style w:type="character" w:customStyle="1" w:styleId="FontStyle356">
    <w:name w:val="Font Style356"/>
    <w:rsid w:val="00E702C0"/>
    <w:rPr>
      <w:rFonts w:ascii="Times New Roman" w:hAnsi="Times New Roman" w:cs="Times New Roman"/>
      <w:sz w:val="26"/>
      <w:szCs w:val="26"/>
    </w:rPr>
  </w:style>
  <w:style w:type="character" w:customStyle="1" w:styleId="FontStyle288">
    <w:name w:val="Font Style288"/>
    <w:rsid w:val="00E702C0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357">
    <w:name w:val="Font Style357"/>
    <w:rsid w:val="00E702C0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Normal1Char">
    <w:name w:val="Normal1 Char"/>
    <w:basedOn w:val="Normalny"/>
    <w:qFormat/>
    <w:rsid w:val="00E702C0"/>
    <w:rPr>
      <w:sz w:val="20"/>
      <w:szCs w:val="20"/>
      <w:lang w:val="ru-RU"/>
    </w:rPr>
  </w:style>
  <w:style w:type="paragraph" w:customStyle="1" w:styleId="ParagraphNumbering">
    <w:name w:val="Paragraph Numbering"/>
    <w:basedOn w:val="Normalny"/>
    <w:link w:val="ParagraphNumberingChar"/>
    <w:uiPriority w:val="99"/>
    <w:qFormat/>
    <w:rsid w:val="00E702C0"/>
    <w:pPr>
      <w:tabs>
        <w:tab w:val="num" w:pos="720"/>
      </w:tabs>
      <w:suppressAutoHyphens w:val="0"/>
      <w:spacing w:after="240"/>
    </w:pPr>
    <w:rPr>
      <w:rFonts w:eastAsia="SimSun"/>
      <w:lang w:val="en-US" w:eastAsia="en-US"/>
    </w:rPr>
  </w:style>
  <w:style w:type="character" w:customStyle="1" w:styleId="ParagraphNumberingChar">
    <w:name w:val="Paragraph Numbering Char"/>
    <w:link w:val="ParagraphNumbering"/>
    <w:uiPriority w:val="99"/>
    <w:rsid w:val="00E702C0"/>
    <w:rPr>
      <w:rFonts w:ascii="Times New Roman" w:eastAsia="SimSun" w:hAnsi="Times New Roman" w:cs="Times New Roman"/>
      <w:sz w:val="24"/>
      <w:szCs w:val="24"/>
      <w:lang w:val="en-US"/>
    </w:rPr>
  </w:style>
  <w:style w:type="paragraph" w:customStyle="1" w:styleId="Style258">
    <w:name w:val="Style258"/>
    <w:basedOn w:val="Normalny"/>
    <w:qFormat/>
    <w:rsid w:val="00E702C0"/>
    <w:pPr>
      <w:widowControl w:val="0"/>
      <w:suppressAutoHyphens w:val="0"/>
      <w:autoSpaceDE w:val="0"/>
      <w:autoSpaceDN w:val="0"/>
      <w:adjustRightInd w:val="0"/>
      <w:spacing w:line="323" w:lineRule="exact"/>
      <w:ind w:firstLine="710"/>
      <w:jc w:val="both"/>
    </w:pPr>
    <w:rPr>
      <w:lang w:val="ru-RU" w:eastAsia="ru-RU"/>
    </w:rPr>
  </w:style>
  <w:style w:type="character" w:customStyle="1" w:styleId="shorttext">
    <w:name w:val="short_text"/>
    <w:basedOn w:val="Domylnaczcionkaakapitu"/>
    <w:rsid w:val="00E702C0"/>
  </w:style>
  <w:style w:type="paragraph" w:customStyle="1" w:styleId="ECVBlueBox">
    <w:name w:val="_ECV_BlueBox"/>
    <w:basedOn w:val="Normalny"/>
    <w:qFormat/>
    <w:rsid w:val="00E702C0"/>
    <w:pPr>
      <w:widowControl w:val="0"/>
      <w:suppressLineNumbers/>
      <w:jc w:val="right"/>
      <w:textAlignment w:val="bottom"/>
    </w:pPr>
    <w:rPr>
      <w:rFonts w:ascii="Arial" w:eastAsia="SimSun" w:hAnsi="Arial" w:cs="Mangal"/>
      <w:color w:val="402C24"/>
      <w:kern w:val="1"/>
      <w:sz w:val="8"/>
      <w:szCs w:val="10"/>
      <w:lang w:val="en-GB" w:eastAsia="zh-CN" w:bidi="hi-IN"/>
    </w:rPr>
  </w:style>
  <w:style w:type="paragraph" w:customStyle="1" w:styleId="ECVSectionBullet">
    <w:name w:val="_ECV_SectionBullet"/>
    <w:basedOn w:val="Normalny"/>
    <w:qFormat/>
    <w:rsid w:val="00E702C0"/>
    <w:pPr>
      <w:widowControl w:val="0"/>
      <w:suppressLineNumbers/>
      <w:autoSpaceDE w:val="0"/>
      <w:spacing w:line="100" w:lineRule="atLeast"/>
    </w:pPr>
    <w:rPr>
      <w:rFonts w:ascii="Arial" w:eastAsia="SimSun" w:hAnsi="Arial" w:cs="Mangal"/>
      <w:color w:val="3F3A38"/>
      <w:spacing w:val="-6"/>
      <w:kern w:val="1"/>
      <w:sz w:val="18"/>
      <w:lang w:val="en-GB" w:eastAsia="zh-CN" w:bidi="hi-IN"/>
    </w:rPr>
  </w:style>
  <w:style w:type="paragraph" w:customStyle="1" w:styleId="Tekstpodstawowy20">
    <w:name w:val="Tekst podstawowy2"/>
    <w:basedOn w:val="Normalny"/>
    <w:qFormat/>
    <w:rsid w:val="00E702C0"/>
    <w:pPr>
      <w:suppressAutoHyphens w:val="0"/>
      <w:jc w:val="both"/>
    </w:pPr>
    <w:rPr>
      <w:sz w:val="20"/>
      <w:szCs w:val="20"/>
      <w:lang w:val="en-GB" w:eastAsia="en-US"/>
    </w:rPr>
  </w:style>
  <w:style w:type="character" w:customStyle="1" w:styleId="Nagwek1Znak1">
    <w:name w:val="Nagłówek 1 Znak1"/>
    <w:aliases w:val="Heading 1 Char1 Char1 Znak1,Heading 1 Char Char Char1 Znak1,Heading 1 Char1 Char1 Char Char Znak1,Heading 1 Char Char Char1 Char Char Znak1,Heading 1 Char Char1 Znak1,Heading 1 Char1 Char1 Char1 Znak1,UNI-Nagłówek 1 Znak1,H1 Znak1"/>
    <w:basedOn w:val="Domylnaczcionkaakapitu"/>
    <w:uiPriority w:val="9"/>
    <w:rsid w:val="00E702C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TekstprzypisudolnegoZnak1">
    <w:name w:val="Tekst przypisu dolnego Znak1"/>
    <w:aliases w:val="fn Znak1"/>
    <w:basedOn w:val="Domylnaczcionkaakapitu"/>
    <w:semiHidden/>
    <w:rsid w:val="00E702C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E702C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1">
    <w:name w:val="Tekst podstawowy Znak1"/>
    <w:aliases w:val="body text Znak1"/>
    <w:basedOn w:val="Domylnaczcionkaakapitu"/>
    <w:semiHidden/>
    <w:rsid w:val="00E702C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7Znak1">
    <w:name w:val="Nagłówek 7 Znak1"/>
    <w:aliases w:val="UNI - Nagłówek 7 Znak1"/>
    <w:basedOn w:val="Domylnaczcionkaakapitu"/>
    <w:semiHidden/>
    <w:rsid w:val="00E702C0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ar-SA"/>
    </w:rPr>
  </w:style>
  <w:style w:type="character" w:customStyle="1" w:styleId="Nagwek8Znak1">
    <w:name w:val="Nagłówek 8 Znak1"/>
    <w:basedOn w:val="Domylnaczcionkaakapitu"/>
    <w:semiHidden/>
    <w:rsid w:val="00E702C0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semiHidden/>
    <w:rsid w:val="00E702C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character" w:customStyle="1" w:styleId="TytuZnak1">
    <w:name w:val="Tytuł Znak1"/>
    <w:basedOn w:val="Domylnaczcionkaakapitu"/>
    <w:rsid w:val="00E702C0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customStyle="1" w:styleId="TekstdymkaZnak1">
    <w:name w:val="Tekst dymka Znak1"/>
    <w:basedOn w:val="Domylnaczcionkaakapitu"/>
    <w:semiHidden/>
    <w:rsid w:val="00E702C0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PodtytuZnak1">
    <w:name w:val="Podtytuł Znak1"/>
    <w:basedOn w:val="Domylnaczcionkaakapitu"/>
    <w:uiPriority w:val="11"/>
    <w:rsid w:val="00E702C0"/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Tekstpodstawowy2Znak1">
    <w:name w:val="Tekst podstawowy 2 Znak1"/>
    <w:basedOn w:val="Domylnaczcionkaakapitu"/>
    <w:semiHidden/>
    <w:rsid w:val="00E702C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semiHidden/>
    <w:rsid w:val="00E702C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uiPriority w:val="99"/>
    <w:semiHidden/>
    <w:rsid w:val="00E702C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rzypisukocowegoZnak1">
    <w:name w:val="Tekst przypisu końcowego Znak1"/>
    <w:basedOn w:val="Domylnaczcionkaakapitu"/>
    <w:semiHidden/>
    <w:rsid w:val="00E702C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3Znak1">
    <w:name w:val="Tekst podstawowy 3 Znak1"/>
    <w:basedOn w:val="Domylnaczcionkaakapitu"/>
    <w:semiHidden/>
    <w:rsid w:val="00E702C0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matkomentarzaZnak1">
    <w:name w:val="Temat komentarza Znak1"/>
    <w:basedOn w:val="TekstkomentarzaZnak1"/>
    <w:semiHidden/>
    <w:rsid w:val="00E702C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kstpodstawowywcityZnak1">
    <w:name w:val="Tekst podstawowy wcięty Znak1"/>
    <w:basedOn w:val="Domylnaczcionkaakapitu"/>
    <w:semiHidden/>
    <w:rsid w:val="00E702C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wykytekstZnak1">
    <w:name w:val="Zwykły tekst Znak1"/>
    <w:basedOn w:val="Domylnaczcionkaakapitu"/>
    <w:uiPriority w:val="99"/>
    <w:semiHidden/>
    <w:rsid w:val="00E702C0"/>
    <w:rPr>
      <w:rFonts w:ascii="Consolas" w:eastAsia="Times New Roman" w:hAnsi="Consolas" w:cs="Consolas"/>
      <w:sz w:val="21"/>
      <w:szCs w:val="21"/>
      <w:lang w:eastAsia="ar-SA"/>
    </w:rPr>
  </w:style>
  <w:style w:type="paragraph" w:customStyle="1" w:styleId="celp">
    <w:name w:val="cel_p"/>
    <w:basedOn w:val="Normalny"/>
    <w:qFormat/>
    <w:rsid w:val="00E702C0"/>
    <w:pPr>
      <w:suppressAutoHyphens w:val="0"/>
      <w:spacing w:after="15"/>
      <w:ind w:left="15" w:right="15"/>
      <w:jc w:val="both"/>
      <w:textAlignment w:val="top"/>
    </w:pPr>
    <w:rPr>
      <w:lang w:eastAsia="pl-PL"/>
    </w:rPr>
  </w:style>
  <w:style w:type="paragraph" w:customStyle="1" w:styleId="msonormal0">
    <w:name w:val="msonormal"/>
    <w:basedOn w:val="Normalny"/>
    <w:qFormat/>
    <w:rsid w:val="00E702C0"/>
    <w:pPr>
      <w:suppressAutoHyphens w:val="0"/>
      <w:spacing w:before="100" w:beforeAutospacing="1" w:after="100" w:afterAutospacing="1"/>
    </w:pPr>
    <w:rPr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E702C0"/>
  </w:style>
  <w:style w:type="table" w:customStyle="1" w:styleId="Tabela-Siatka52">
    <w:name w:val="Tabela - Siatka52"/>
    <w:basedOn w:val="Standardowy"/>
    <w:next w:val="Tabela-Siatka"/>
    <w:uiPriority w:val="39"/>
    <w:rsid w:val="00E702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E702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4">
    <w:name w:val="Style24"/>
    <w:basedOn w:val="Normalny"/>
    <w:uiPriority w:val="99"/>
    <w:qFormat/>
    <w:rsid w:val="00E702C0"/>
    <w:pPr>
      <w:widowControl w:val="0"/>
      <w:suppressAutoHyphens w:val="0"/>
      <w:autoSpaceDE w:val="0"/>
      <w:autoSpaceDN w:val="0"/>
      <w:adjustRightInd w:val="0"/>
      <w:spacing w:line="418" w:lineRule="exact"/>
      <w:ind w:hanging="350"/>
      <w:jc w:val="both"/>
    </w:pPr>
    <w:rPr>
      <w:lang w:eastAsia="pl-PL"/>
    </w:rPr>
  </w:style>
  <w:style w:type="character" w:customStyle="1" w:styleId="FontStyle52">
    <w:name w:val="Font Style52"/>
    <w:uiPriority w:val="99"/>
    <w:rsid w:val="00E702C0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50">
    <w:name w:val="Font Style50"/>
    <w:uiPriority w:val="99"/>
    <w:rsid w:val="00E702C0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7">
    <w:name w:val="Style17"/>
    <w:basedOn w:val="Normalny"/>
    <w:uiPriority w:val="99"/>
    <w:qFormat/>
    <w:rsid w:val="00E702C0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paragraph" w:customStyle="1" w:styleId="Style19">
    <w:name w:val="Style19"/>
    <w:basedOn w:val="Normalny"/>
    <w:uiPriority w:val="99"/>
    <w:qFormat/>
    <w:rsid w:val="00E702C0"/>
    <w:pPr>
      <w:widowControl w:val="0"/>
      <w:suppressAutoHyphens w:val="0"/>
      <w:autoSpaceDE w:val="0"/>
      <w:autoSpaceDN w:val="0"/>
      <w:adjustRightInd w:val="0"/>
      <w:spacing w:line="413" w:lineRule="exact"/>
      <w:jc w:val="both"/>
    </w:pPr>
    <w:rPr>
      <w:lang w:eastAsia="pl-PL"/>
    </w:rPr>
  </w:style>
  <w:style w:type="numbering" w:customStyle="1" w:styleId="Styl21">
    <w:name w:val="Styl21"/>
    <w:rsid w:val="00E702C0"/>
  </w:style>
  <w:style w:type="numbering" w:customStyle="1" w:styleId="Styl31">
    <w:name w:val="Styl31"/>
    <w:rsid w:val="00E702C0"/>
  </w:style>
  <w:style w:type="character" w:customStyle="1" w:styleId="TeksttreciPogrubienie">
    <w:name w:val="Tekst treści + Pogrubienie"/>
    <w:basedOn w:val="Domylnaczcionkaakapitu"/>
    <w:rsid w:val="00E702C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Teksttreci">
    <w:name w:val="Tekst treści"/>
    <w:basedOn w:val="Domylnaczcionkaakapitu"/>
    <w:rsid w:val="00E702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Podpistabeli">
    <w:name w:val="Podpis tabeli"/>
    <w:basedOn w:val="Domylnaczcionkaakapitu"/>
    <w:rsid w:val="00E702C0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/>
    </w:rPr>
  </w:style>
  <w:style w:type="character" w:customStyle="1" w:styleId="Podpistabeli2">
    <w:name w:val="Podpis tabeli (2)_"/>
    <w:basedOn w:val="Domylnaczcionkaakapitu"/>
    <w:link w:val="Podpistabeli20"/>
    <w:rsid w:val="00E702C0"/>
    <w:rPr>
      <w:rFonts w:ascii="Batang" w:eastAsia="Batang" w:hAnsi="Batang" w:cs="Batang"/>
      <w:sz w:val="17"/>
      <w:szCs w:val="17"/>
      <w:shd w:val="clear" w:color="auto" w:fill="FFFFFF"/>
    </w:rPr>
  </w:style>
  <w:style w:type="character" w:customStyle="1" w:styleId="Teksttreci0">
    <w:name w:val="Tekst treści_"/>
    <w:basedOn w:val="Domylnaczcionkaakapitu"/>
    <w:rsid w:val="00E702C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TeksttreciBatang85pt">
    <w:name w:val="Tekst treści + Batang;8;5 pt"/>
    <w:basedOn w:val="Teksttreci0"/>
    <w:rsid w:val="00E702C0"/>
    <w:rPr>
      <w:rFonts w:ascii="Batang" w:eastAsia="Batang" w:hAnsi="Batang" w:cs="Batang"/>
      <w:color w:val="000000"/>
      <w:spacing w:val="0"/>
      <w:w w:val="100"/>
      <w:position w:val="0"/>
      <w:sz w:val="17"/>
      <w:szCs w:val="17"/>
      <w:shd w:val="clear" w:color="auto" w:fill="FFFFFF"/>
      <w:lang w:val="pl-PL"/>
    </w:rPr>
  </w:style>
  <w:style w:type="paragraph" w:customStyle="1" w:styleId="Podpistabeli20">
    <w:name w:val="Podpis tabeli (2)"/>
    <w:basedOn w:val="Normalny"/>
    <w:link w:val="Podpistabeli2"/>
    <w:qFormat/>
    <w:rsid w:val="00E702C0"/>
    <w:pPr>
      <w:widowControl w:val="0"/>
      <w:shd w:val="clear" w:color="auto" w:fill="FFFFFF"/>
      <w:suppressAutoHyphens w:val="0"/>
      <w:spacing w:line="0" w:lineRule="atLeast"/>
    </w:pPr>
    <w:rPr>
      <w:rFonts w:ascii="Batang" w:eastAsia="Batang" w:hAnsi="Batang" w:cs="Batang"/>
      <w:sz w:val="17"/>
      <w:szCs w:val="17"/>
      <w:lang w:eastAsia="en-US"/>
    </w:rPr>
  </w:style>
  <w:style w:type="character" w:customStyle="1" w:styleId="st1">
    <w:name w:val="st1"/>
    <w:basedOn w:val="Domylnaczcionkaakapitu"/>
    <w:rsid w:val="00E702C0"/>
  </w:style>
  <w:style w:type="character" w:customStyle="1" w:styleId="ng-binding">
    <w:name w:val="ng-binding"/>
    <w:basedOn w:val="Domylnaczcionkaakapitu"/>
    <w:rsid w:val="00E702C0"/>
  </w:style>
  <w:style w:type="numbering" w:customStyle="1" w:styleId="Bezlisty11">
    <w:name w:val="Bez listy11"/>
    <w:next w:val="Bezlisty"/>
    <w:uiPriority w:val="99"/>
    <w:semiHidden/>
    <w:unhideWhenUsed/>
    <w:rsid w:val="00E702C0"/>
  </w:style>
  <w:style w:type="character" w:styleId="Tekstzastpczy">
    <w:name w:val="Placeholder Text"/>
    <w:basedOn w:val="Domylnaczcionkaakapitu"/>
    <w:uiPriority w:val="99"/>
    <w:semiHidden/>
    <w:rsid w:val="00E702C0"/>
    <w:rPr>
      <w:color w:val="808080"/>
    </w:rPr>
  </w:style>
  <w:style w:type="character" w:customStyle="1" w:styleId="Nagwek3Znak1">
    <w:name w:val="Nagłówek 3 Znak1"/>
    <w:aliases w:val="H3-Heading 3 Znak1,3 Znak1,l3.3 Znak1,h3 Znak1,l3 Znak1,list 3 Znak1"/>
    <w:basedOn w:val="Domylnaczcionkaakapitu"/>
    <w:semiHidden/>
    <w:rsid w:val="00E702C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1">
    <w:name w:val="Nagłówek 4 Znak1"/>
    <w:aliases w:val="UNI-Nagłówek 4 Znak1,h4 Znak1,heading 4 Znak1,4 Znak1,H4-Heading 4 Znak1,Naglówek 4 Znak1"/>
    <w:basedOn w:val="Domylnaczcionkaakapitu"/>
    <w:semiHidden/>
    <w:rsid w:val="00E702C0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</w:rPr>
  </w:style>
  <w:style w:type="character" w:customStyle="1" w:styleId="Tekstpodstawowywcity2Znak1">
    <w:name w:val="Tekst podstawowy wcięty 2 Znak1"/>
    <w:basedOn w:val="Domylnaczcionkaakapitu"/>
    <w:semiHidden/>
    <w:rsid w:val="00E702C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wcity3Znak1">
    <w:name w:val="Tekst podstawowy wcięty 3 Znak1"/>
    <w:basedOn w:val="Domylnaczcionkaakapitu"/>
    <w:semiHidden/>
    <w:rsid w:val="00E702C0"/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MapadokumentuZnak1">
    <w:name w:val="Mapa dokumentu Znak1"/>
    <w:basedOn w:val="Domylnaczcionkaakapitu"/>
    <w:semiHidden/>
    <w:rsid w:val="00E702C0"/>
    <w:rPr>
      <w:rFonts w:ascii="Segoe UI" w:eastAsiaTheme="minorHAnsi" w:hAnsi="Segoe UI" w:cs="Segoe UI"/>
      <w:sz w:val="16"/>
      <w:szCs w:val="16"/>
      <w:lang w:eastAsia="en-US"/>
    </w:rPr>
  </w:style>
  <w:style w:type="character" w:customStyle="1" w:styleId="TeksttreciBatang">
    <w:name w:val="Tekst treści + Batang"/>
    <w:aliases w:val="8,5 pt"/>
    <w:basedOn w:val="Teksttreci0"/>
    <w:rsid w:val="00E702C0"/>
    <w:rPr>
      <w:rFonts w:ascii="Batang" w:eastAsia="Batang" w:hAnsi="Batang" w:cs="Batang" w:hint="eastAsia"/>
      <w:color w:val="000000"/>
      <w:spacing w:val="0"/>
      <w:w w:val="100"/>
      <w:position w:val="0"/>
      <w:sz w:val="17"/>
      <w:szCs w:val="17"/>
      <w:shd w:val="clear" w:color="auto" w:fill="FFFFFF"/>
      <w:lang w:val="pl-PL"/>
    </w:rPr>
  </w:style>
  <w:style w:type="table" w:customStyle="1" w:styleId="Tabela-Siatka7">
    <w:name w:val="Tabela - Siatka7"/>
    <w:basedOn w:val="Standardowy"/>
    <w:uiPriority w:val="39"/>
    <w:rsid w:val="00E702C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3">
    <w:name w:val="Tekst treści (3)"/>
    <w:basedOn w:val="Domylnaczcionkaakapitu"/>
    <w:rsid w:val="00E702C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Stopka0">
    <w:name w:val="Stopka_"/>
    <w:basedOn w:val="Domylnaczcionkaakapitu"/>
    <w:link w:val="Stopka3"/>
    <w:rsid w:val="00E702C0"/>
    <w:rPr>
      <w:shd w:val="clear" w:color="auto" w:fill="FFFFFF"/>
    </w:rPr>
  </w:style>
  <w:style w:type="character" w:customStyle="1" w:styleId="Stopka1">
    <w:name w:val="Stopka1"/>
    <w:basedOn w:val="Stopka0"/>
    <w:rsid w:val="00E702C0"/>
    <w:rPr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Stopka2">
    <w:name w:val="Stopka2"/>
    <w:basedOn w:val="Stopka0"/>
    <w:rsid w:val="00E702C0"/>
    <w:rPr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paragraph" w:customStyle="1" w:styleId="Stopka3">
    <w:name w:val="Stopka3"/>
    <w:basedOn w:val="Normalny"/>
    <w:link w:val="Stopka0"/>
    <w:rsid w:val="00E702C0"/>
    <w:pPr>
      <w:widowControl w:val="0"/>
      <w:shd w:val="clear" w:color="auto" w:fill="FFFFFF"/>
      <w:suppressAutoHyphens w:val="0"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2">
    <w:name w:val="Tekst treści (2)"/>
    <w:basedOn w:val="Domylnaczcionkaakapitu"/>
    <w:rsid w:val="00E702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numbering" w:customStyle="1" w:styleId="Styl32">
    <w:name w:val="Styl32"/>
    <w:rsid w:val="00E702C0"/>
  </w:style>
  <w:style w:type="character" w:customStyle="1" w:styleId="tabulatory">
    <w:name w:val="tabulatory"/>
    <w:basedOn w:val="Domylnaczcionkaakapitu"/>
    <w:rsid w:val="00E702C0"/>
  </w:style>
  <w:style w:type="character" w:customStyle="1" w:styleId="luchili">
    <w:name w:val="luc_hili"/>
    <w:basedOn w:val="Domylnaczcionkaakapitu"/>
    <w:rsid w:val="00E702C0"/>
  </w:style>
  <w:style w:type="numbering" w:customStyle="1" w:styleId="Bezlisty6">
    <w:name w:val="Bez listy6"/>
    <w:next w:val="Bezlisty"/>
    <w:uiPriority w:val="99"/>
    <w:semiHidden/>
    <w:unhideWhenUsed/>
    <w:rsid w:val="00E702C0"/>
  </w:style>
  <w:style w:type="paragraph" w:customStyle="1" w:styleId="punktowanie">
    <w:name w:val="punktowanie"/>
    <w:basedOn w:val="Normalny"/>
    <w:autoRedefine/>
    <w:rsid w:val="00E702C0"/>
    <w:pPr>
      <w:numPr>
        <w:numId w:val="30"/>
      </w:numPr>
      <w:suppressAutoHyphens w:val="0"/>
    </w:pPr>
    <w:rPr>
      <w:sz w:val="18"/>
      <w:szCs w:val="18"/>
      <w:lang w:eastAsia="pl-PL"/>
    </w:rPr>
  </w:style>
  <w:style w:type="character" w:customStyle="1" w:styleId="FontStyle20">
    <w:name w:val="Font Style20"/>
    <w:uiPriority w:val="99"/>
    <w:rsid w:val="00E702C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6">
    <w:name w:val="Font Style36"/>
    <w:uiPriority w:val="99"/>
    <w:rsid w:val="00E702C0"/>
    <w:rPr>
      <w:rFonts w:ascii="Century Gothic" w:hAnsi="Century Gothic" w:cs="Century Gothic"/>
      <w:sz w:val="22"/>
      <w:szCs w:val="22"/>
    </w:rPr>
  </w:style>
  <w:style w:type="paragraph" w:customStyle="1" w:styleId="Style3">
    <w:name w:val="Style3"/>
    <w:basedOn w:val="Normalny"/>
    <w:uiPriority w:val="99"/>
    <w:rsid w:val="00E702C0"/>
    <w:pPr>
      <w:widowControl w:val="0"/>
      <w:suppressAutoHyphens w:val="0"/>
      <w:autoSpaceDE w:val="0"/>
      <w:autoSpaceDN w:val="0"/>
      <w:adjustRightInd w:val="0"/>
      <w:spacing w:line="362" w:lineRule="exact"/>
      <w:jc w:val="both"/>
    </w:pPr>
    <w:rPr>
      <w:lang w:eastAsia="pl-PL"/>
    </w:rPr>
  </w:style>
  <w:style w:type="paragraph" w:customStyle="1" w:styleId="Style14">
    <w:name w:val="Style14"/>
    <w:basedOn w:val="Normalny"/>
    <w:uiPriority w:val="99"/>
    <w:rsid w:val="00E702C0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character" w:customStyle="1" w:styleId="FontStyle25">
    <w:name w:val="Font Style25"/>
    <w:uiPriority w:val="99"/>
    <w:rsid w:val="00E702C0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9">
    <w:name w:val="Font Style19"/>
    <w:uiPriority w:val="99"/>
    <w:rsid w:val="00E702C0"/>
    <w:rPr>
      <w:rFonts w:ascii="Times New Roman" w:hAnsi="Times New Roman" w:cs="Times New Roman"/>
      <w:sz w:val="20"/>
      <w:szCs w:val="20"/>
    </w:rPr>
  </w:style>
  <w:style w:type="table" w:customStyle="1" w:styleId="Tabela-Siatka521">
    <w:name w:val="Tabela - Siatka521"/>
    <w:basedOn w:val="Standardowy"/>
    <w:next w:val="Tabela-Siatka"/>
    <w:uiPriority w:val="39"/>
    <w:rsid w:val="00E702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E702C0"/>
    <w:rPr>
      <w:i/>
      <w:iCs/>
    </w:rPr>
  </w:style>
  <w:style w:type="paragraph" w:customStyle="1" w:styleId="font5">
    <w:name w:val="font5"/>
    <w:basedOn w:val="Normalny"/>
    <w:rsid w:val="00E702C0"/>
    <w:pPr>
      <w:suppressAutoHyphens w:val="0"/>
      <w:spacing w:before="100" w:beforeAutospacing="1" w:after="100" w:afterAutospacing="1"/>
    </w:pPr>
    <w:rPr>
      <w:rFonts w:ascii="Calibri" w:hAnsi="Calibri"/>
      <w:color w:val="000000"/>
      <w:sz w:val="20"/>
      <w:szCs w:val="20"/>
      <w:lang w:eastAsia="pl-PL"/>
    </w:rPr>
  </w:style>
  <w:style w:type="paragraph" w:customStyle="1" w:styleId="xl65">
    <w:name w:val="xl65"/>
    <w:basedOn w:val="Normalny"/>
    <w:rsid w:val="00E702C0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66">
    <w:name w:val="xl66"/>
    <w:basedOn w:val="Normalny"/>
    <w:rsid w:val="00E702C0"/>
    <w:pPr>
      <w:suppressAutoHyphens w:val="0"/>
      <w:spacing w:before="100" w:beforeAutospacing="1" w:after="100" w:afterAutospacing="1"/>
    </w:pPr>
    <w:rPr>
      <w:b/>
      <w:bCs/>
      <w:sz w:val="20"/>
      <w:szCs w:val="20"/>
      <w:lang w:eastAsia="pl-PL"/>
    </w:rPr>
  </w:style>
  <w:style w:type="paragraph" w:customStyle="1" w:styleId="xl67">
    <w:name w:val="xl67"/>
    <w:basedOn w:val="Normalny"/>
    <w:rsid w:val="00E702C0"/>
    <w:pPr>
      <w:suppressAutoHyphens w:val="0"/>
      <w:spacing w:before="100" w:beforeAutospacing="1" w:after="100" w:afterAutospacing="1"/>
    </w:pPr>
    <w:rPr>
      <w:color w:val="FF0000"/>
      <w:sz w:val="20"/>
      <w:szCs w:val="20"/>
      <w:lang w:eastAsia="pl-PL"/>
    </w:rPr>
  </w:style>
  <w:style w:type="paragraph" w:customStyle="1" w:styleId="xl68">
    <w:name w:val="xl68"/>
    <w:basedOn w:val="Normalny"/>
    <w:rsid w:val="00E702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69">
    <w:name w:val="xl69"/>
    <w:basedOn w:val="Normalny"/>
    <w:rsid w:val="00E702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E702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71">
    <w:name w:val="xl71"/>
    <w:basedOn w:val="Normalny"/>
    <w:rsid w:val="00E702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72">
    <w:name w:val="xl72"/>
    <w:basedOn w:val="Normalny"/>
    <w:rsid w:val="00E702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73">
    <w:name w:val="xl73"/>
    <w:basedOn w:val="Normalny"/>
    <w:rsid w:val="00E702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74">
    <w:name w:val="xl74"/>
    <w:basedOn w:val="Normalny"/>
    <w:rsid w:val="00E702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0"/>
      <w:szCs w:val="20"/>
      <w:lang w:eastAsia="pl-PL"/>
    </w:rPr>
  </w:style>
  <w:style w:type="paragraph" w:customStyle="1" w:styleId="xl75">
    <w:name w:val="xl75"/>
    <w:basedOn w:val="Normalny"/>
    <w:rsid w:val="00E702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76">
    <w:name w:val="xl76"/>
    <w:basedOn w:val="Normalny"/>
    <w:rsid w:val="00E702C0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77">
    <w:name w:val="xl77"/>
    <w:basedOn w:val="Normalny"/>
    <w:rsid w:val="00E702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b/>
      <w:bCs/>
      <w:sz w:val="20"/>
      <w:szCs w:val="20"/>
      <w:lang w:eastAsia="pl-PL"/>
    </w:rPr>
  </w:style>
  <w:style w:type="paragraph" w:customStyle="1" w:styleId="xl78">
    <w:name w:val="xl78"/>
    <w:basedOn w:val="Normalny"/>
    <w:rsid w:val="00E702C0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79">
    <w:name w:val="xl79"/>
    <w:basedOn w:val="Normalny"/>
    <w:rsid w:val="00E702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0">
    <w:name w:val="xl80"/>
    <w:basedOn w:val="Normalny"/>
    <w:rsid w:val="00E702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1">
    <w:name w:val="xl81"/>
    <w:basedOn w:val="Normalny"/>
    <w:rsid w:val="00E702C0"/>
    <w:pPr>
      <w:suppressAutoHyphens w:val="0"/>
      <w:spacing w:before="100" w:beforeAutospacing="1" w:after="100" w:afterAutospacing="1"/>
      <w:jc w:val="center"/>
    </w:pPr>
    <w:rPr>
      <w:sz w:val="20"/>
      <w:szCs w:val="20"/>
      <w:lang w:eastAsia="pl-PL"/>
    </w:rPr>
  </w:style>
  <w:style w:type="paragraph" w:customStyle="1" w:styleId="xl82">
    <w:name w:val="xl82"/>
    <w:basedOn w:val="Normalny"/>
    <w:rsid w:val="00E702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20"/>
      <w:szCs w:val="20"/>
      <w:lang w:eastAsia="pl-PL"/>
    </w:rPr>
  </w:style>
  <w:style w:type="paragraph" w:customStyle="1" w:styleId="xl83">
    <w:name w:val="xl83"/>
    <w:basedOn w:val="Normalny"/>
    <w:rsid w:val="00E702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84">
    <w:name w:val="xl84"/>
    <w:basedOn w:val="Normalny"/>
    <w:rsid w:val="00E702C0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85">
    <w:name w:val="xl85"/>
    <w:basedOn w:val="Normalny"/>
    <w:rsid w:val="00E702C0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86">
    <w:name w:val="xl86"/>
    <w:basedOn w:val="Normalny"/>
    <w:rsid w:val="00E702C0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87">
    <w:name w:val="xl87"/>
    <w:basedOn w:val="Normalny"/>
    <w:rsid w:val="00E702C0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88">
    <w:name w:val="xl88"/>
    <w:basedOn w:val="Normalny"/>
    <w:rsid w:val="00E702C0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89">
    <w:name w:val="xl89"/>
    <w:basedOn w:val="Normalny"/>
    <w:rsid w:val="00E702C0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0"/>
      <w:szCs w:val="20"/>
      <w:lang w:eastAsia="pl-PL"/>
    </w:rPr>
  </w:style>
  <w:style w:type="paragraph" w:customStyle="1" w:styleId="xl90">
    <w:name w:val="xl90"/>
    <w:basedOn w:val="Normalny"/>
    <w:rsid w:val="00E702C0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0"/>
      <w:szCs w:val="20"/>
      <w:lang w:eastAsia="pl-PL"/>
    </w:rPr>
  </w:style>
  <w:style w:type="paragraph" w:customStyle="1" w:styleId="xl91">
    <w:name w:val="xl91"/>
    <w:basedOn w:val="Normalny"/>
    <w:rsid w:val="00E702C0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0"/>
      <w:szCs w:val="20"/>
      <w:lang w:eastAsia="pl-PL"/>
    </w:rPr>
  </w:style>
  <w:style w:type="paragraph" w:customStyle="1" w:styleId="xl92">
    <w:name w:val="xl92"/>
    <w:basedOn w:val="Normalny"/>
    <w:rsid w:val="00E702C0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93">
    <w:name w:val="xl93"/>
    <w:basedOn w:val="Normalny"/>
    <w:rsid w:val="00E702C0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94">
    <w:name w:val="xl94"/>
    <w:basedOn w:val="Normalny"/>
    <w:rsid w:val="00E702C0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95">
    <w:name w:val="xl95"/>
    <w:basedOn w:val="Normalny"/>
    <w:rsid w:val="00E702C0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96">
    <w:name w:val="xl96"/>
    <w:basedOn w:val="Normalny"/>
    <w:rsid w:val="00E702C0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97">
    <w:name w:val="xl97"/>
    <w:basedOn w:val="Normalny"/>
    <w:rsid w:val="00E702C0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98">
    <w:name w:val="xl98"/>
    <w:basedOn w:val="Normalny"/>
    <w:rsid w:val="00E702C0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99">
    <w:name w:val="xl99"/>
    <w:basedOn w:val="Normalny"/>
    <w:rsid w:val="00E702C0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100">
    <w:name w:val="xl100"/>
    <w:basedOn w:val="Normalny"/>
    <w:rsid w:val="00E702C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b/>
      <w:bCs/>
      <w:sz w:val="20"/>
      <w:szCs w:val="20"/>
      <w:lang w:eastAsia="pl-PL"/>
    </w:rPr>
  </w:style>
  <w:style w:type="paragraph" w:customStyle="1" w:styleId="xl101">
    <w:name w:val="xl101"/>
    <w:basedOn w:val="Normalny"/>
    <w:rsid w:val="00E702C0"/>
    <w:pPr>
      <w:pBdr>
        <w:top w:val="single" w:sz="4" w:space="0" w:color="auto"/>
        <w:bottom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b/>
      <w:bCs/>
      <w:sz w:val="20"/>
      <w:szCs w:val="20"/>
      <w:lang w:eastAsia="pl-PL"/>
    </w:rPr>
  </w:style>
  <w:style w:type="paragraph" w:customStyle="1" w:styleId="xl102">
    <w:name w:val="xl102"/>
    <w:basedOn w:val="Normalny"/>
    <w:rsid w:val="00E702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03">
    <w:name w:val="xl103"/>
    <w:basedOn w:val="Normalny"/>
    <w:rsid w:val="00E702C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104">
    <w:name w:val="xl104"/>
    <w:basedOn w:val="Normalny"/>
    <w:rsid w:val="00E702C0"/>
    <w:pPr>
      <w:pBdr>
        <w:top w:val="single" w:sz="4" w:space="0" w:color="auto"/>
        <w:bottom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105">
    <w:name w:val="xl105"/>
    <w:basedOn w:val="Normalny"/>
    <w:rsid w:val="00E702C0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106">
    <w:name w:val="xl106"/>
    <w:basedOn w:val="Normalny"/>
    <w:rsid w:val="00E702C0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107">
    <w:name w:val="xl107"/>
    <w:basedOn w:val="Normalny"/>
    <w:rsid w:val="00E702C0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108">
    <w:name w:val="xl108"/>
    <w:basedOn w:val="Normalny"/>
    <w:rsid w:val="00E702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b/>
      <w:bCs/>
      <w:sz w:val="20"/>
      <w:szCs w:val="20"/>
      <w:lang w:eastAsia="pl-PL"/>
    </w:rPr>
  </w:style>
  <w:style w:type="paragraph" w:customStyle="1" w:styleId="font6">
    <w:name w:val="font6"/>
    <w:basedOn w:val="Normalny"/>
    <w:rsid w:val="00E702C0"/>
    <w:pPr>
      <w:suppressAutoHyphens w:val="0"/>
      <w:spacing w:before="100" w:beforeAutospacing="1" w:after="100" w:afterAutospacing="1"/>
    </w:pPr>
    <w:rPr>
      <w:rFonts w:ascii="Calibri" w:hAnsi="Calibri"/>
      <w:sz w:val="20"/>
      <w:szCs w:val="20"/>
      <w:lang w:eastAsia="pl-PL"/>
    </w:rPr>
  </w:style>
  <w:style w:type="paragraph" w:customStyle="1" w:styleId="xl109">
    <w:name w:val="xl109"/>
    <w:basedOn w:val="Normalny"/>
    <w:rsid w:val="00E702C0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0"/>
      <w:szCs w:val="20"/>
      <w:lang w:eastAsia="pl-PL"/>
    </w:rPr>
  </w:style>
  <w:style w:type="paragraph" w:customStyle="1" w:styleId="xl110">
    <w:name w:val="xl110"/>
    <w:basedOn w:val="Normalny"/>
    <w:rsid w:val="00E702C0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0"/>
      <w:szCs w:val="20"/>
      <w:lang w:eastAsia="pl-PL"/>
    </w:rPr>
  </w:style>
  <w:style w:type="paragraph" w:customStyle="1" w:styleId="xl111">
    <w:name w:val="xl111"/>
    <w:basedOn w:val="Normalny"/>
    <w:rsid w:val="00E702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12">
    <w:name w:val="xl112"/>
    <w:basedOn w:val="Normalny"/>
    <w:rsid w:val="00E702C0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113">
    <w:name w:val="xl113"/>
    <w:basedOn w:val="Normalny"/>
    <w:rsid w:val="00E702C0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114">
    <w:name w:val="xl114"/>
    <w:basedOn w:val="Normalny"/>
    <w:rsid w:val="00E702C0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0"/>
      <w:szCs w:val="20"/>
      <w:lang w:eastAsia="pl-PL"/>
    </w:rPr>
  </w:style>
  <w:style w:type="paragraph" w:customStyle="1" w:styleId="xl115">
    <w:name w:val="xl115"/>
    <w:basedOn w:val="Normalny"/>
    <w:rsid w:val="00E702C0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16">
    <w:name w:val="xl116"/>
    <w:basedOn w:val="Normalny"/>
    <w:rsid w:val="00E702C0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17">
    <w:name w:val="xl117"/>
    <w:basedOn w:val="Normalny"/>
    <w:rsid w:val="00E702C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118">
    <w:name w:val="xl118"/>
    <w:basedOn w:val="Normalny"/>
    <w:rsid w:val="00E702C0"/>
    <w:pPr>
      <w:pBdr>
        <w:top w:val="single" w:sz="4" w:space="0" w:color="auto"/>
        <w:bottom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119">
    <w:name w:val="xl119"/>
    <w:basedOn w:val="Normalny"/>
    <w:rsid w:val="00E702C0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120">
    <w:name w:val="xl120"/>
    <w:basedOn w:val="Normalny"/>
    <w:rsid w:val="00E702C0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121">
    <w:name w:val="xl121"/>
    <w:basedOn w:val="Normalny"/>
    <w:rsid w:val="00E702C0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PunktNumerowany">
    <w:name w:val="Punkt Numerowany"/>
    <w:basedOn w:val="Normalny"/>
    <w:rsid w:val="00E702C0"/>
    <w:pPr>
      <w:tabs>
        <w:tab w:val="num" w:pos="-206"/>
        <w:tab w:val="left" w:pos="1077"/>
        <w:tab w:val="left" w:pos="1440"/>
      </w:tabs>
      <w:suppressAutoHyphens w:val="0"/>
      <w:spacing w:before="120" w:after="120"/>
      <w:ind w:left="-206" w:hanging="360"/>
      <w:jc w:val="both"/>
    </w:pPr>
    <w:rPr>
      <w:rFonts w:ascii="Arial" w:hAnsi="Arial"/>
      <w:sz w:val="20"/>
      <w:szCs w:val="20"/>
      <w:lang w:eastAsia="en-US"/>
    </w:rPr>
  </w:style>
  <w:style w:type="paragraph" w:customStyle="1" w:styleId="PunktKontynuacja">
    <w:name w:val="Punkt Kontynuacja"/>
    <w:basedOn w:val="PunktNumerowany"/>
    <w:next w:val="PunktNumerowany"/>
    <w:rsid w:val="00E702C0"/>
    <w:pPr>
      <w:tabs>
        <w:tab w:val="clear" w:pos="-206"/>
      </w:tabs>
      <w:spacing w:before="0"/>
      <w:ind w:left="357" w:firstLine="0"/>
    </w:pPr>
  </w:style>
  <w:style w:type="numbering" w:customStyle="1" w:styleId="Bezlisty7">
    <w:name w:val="Bez listy7"/>
    <w:next w:val="Bezlisty"/>
    <w:uiPriority w:val="99"/>
    <w:semiHidden/>
    <w:unhideWhenUsed/>
    <w:rsid w:val="00E702C0"/>
  </w:style>
  <w:style w:type="character" w:customStyle="1" w:styleId="Nagweklubstopka">
    <w:name w:val="Nagłówek lub stopka_"/>
    <w:basedOn w:val="Domylnaczcionkaakapitu"/>
    <w:rsid w:val="00E702C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Nagweklubstopka0">
    <w:name w:val="Nagłówek lub stopka"/>
    <w:basedOn w:val="Nagweklubstopka"/>
    <w:rsid w:val="00E702C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character" w:customStyle="1" w:styleId="TeksttreciExact">
    <w:name w:val="Tekst treści Exact"/>
    <w:basedOn w:val="Domylnaczcionkaakapitu"/>
    <w:rsid w:val="00E702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content">
    <w:name w:val="content"/>
    <w:basedOn w:val="Domylnaczcionkaakapitu"/>
    <w:rsid w:val="00E702C0"/>
  </w:style>
  <w:style w:type="paragraph" w:customStyle="1" w:styleId="Nag3wek1">
    <w:name w:val="Nag3ówek 1"/>
    <w:basedOn w:val="Normalny"/>
    <w:next w:val="Normalny"/>
    <w:rsid w:val="00E702C0"/>
    <w:pPr>
      <w:suppressAutoHyphens w:val="0"/>
      <w:autoSpaceDE w:val="0"/>
      <w:autoSpaceDN w:val="0"/>
      <w:adjustRightInd w:val="0"/>
      <w:spacing w:before="240"/>
    </w:pPr>
    <w:rPr>
      <w:sz w:val="20"/>
      <w:lang w:eastAsia="pl-PL"/>
    </w:rPr>
  </w:style>
  <w:style w:type="paragraph" w:customStyle="1" w:styleId="IndentedText">
    <w:name w:val="Indented Text"/>
    <w:basedOn w:val="Normalny"/>
    <w:rsid w:val="00E702C0"/>
    <w:pPr>
      <w:suppressAutoHyphens w:val="0"/>
      <w:autoSpaceDE w:val="0"/>
      <w:autoSpaceDN w:val="0"/>
      <w:adjustRightInd w:val="0"/>
      <w:spacing w:before="28" w:after="28"/>
      <w:ind w:left="576"/>
      <w:jc w:val="both"/>
    </w:pPr>
    <w:rPr>
      <w:rFonts w:eastAsia="SimSun"/>
      <w:sz w:val="20"/>
      <w:szCs w:val="20"/>
      <w:lang w:eastAsia="zh-CN"/>
    </w:rPr>
  </w:style>
  <w:style w:type="paragraph" w:customStyle="1" w:styleId="wypunktowanie">
    <w:name w:val="wypunktowanie"/>
    <w:basedOn w:val="Normalny"/>
    <w:rsid w:val="00E702C0"/>
    <w:pPr>
      <w:tabs>
        <w:tab w:val="left" w:pos="77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 w:val="0"/>
      <w:autoSpaceDE w:val="0"/>
      <w:autoSpaceDN w:val="0"/>
      <w:adjustRightInd w:val="0"/>
      <w:ind w:left="771" w:hanging="283"/>
      <w:jc w:val="both"/>
    </w:pPr>
    <w:rPr>
      <w:rFonts w:ascii="Arial" w:eastAsia="SimSun" w:hAnsi="Arial" w:cs="Arial"/>
      <w:sz w:val="18"/>
      <w:szCs w:val="18"/>
      <w:lang w:eastAsia="zh-CN"/>
    </w:rPr>
  </w:style>
  <w:style w:type="paragraph" w:customStyle="1" w:styleId="DefaultText11">
    <w:name w:val="Default Text:1:1"/>
    <w:basedOn w:val="Normalny"/>
    <w:rsid w:val="00E702C0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suppressAutoHyphens w:val="0"/>
      <w:autoSpaceDE w:val="0"/>
      <w:autoSpaceDN w:val="0"/>
      <w:adjustRightInd w:val="0"/>
    </w:pPr>
    <w:rPr>
      <w:rFonts w:ascii="Helvetica" w:eastAsia="SimSun" w:hAnsi="Helvetica" w:cs="Helvetica"/>
      <w:sz w:val="20"/>
      <w:szCs w:val="20"/>
      <w:lang w:eastAsia="zh-CN"/>
    </w:rPr>
  </w:style>
  <w:style w:type="paragraph" w:customStyle="1" w:styleId="DefaultText">
    <w:name w:val="Default Text"/>
    <w:basedOn w:val="Normalny"/>
    <w:rsid w:val="00E702C0"/>
    <w:pPr>
      <w:suppressAutoHyphens w:val="0"/>
      <w:autoSpaceDE w:val="0"/>
      <w:autoSpaceDN w:val="0"/>
      <w:adjustRightInd w:val="0"/>
    </w:pPr>
    <w:rPr>
      <w:rFonts w:eastAsia="SimSun"/>
      <w:lang w:eastAsia="zh-CN"/>
    </w:rPr>
  </w:style>
  <w:style w:type="paragraph" w:customStyle="1" w:styleId="Nagwek10">
    <w:name w:val="Nag³ówek 1"/>
    <w:basedOn w:val="Normalny"/>
    <w:rsid w:val="00E702C0"/>
    <w:pPr>
      <w:suppressAutoHyphens w:val="0"/>
      <w:autoSpaceDE w:val="0"/>
      <w:autoSpaceDN w:val="0"/>
      <w:adjustRightInd w:val="0"/>
      <w:spacing w:before="280"/>
    </w:pPr>
    <w:rPr>
      <w:rFonts w:ascii="Arial Black" w:eastAsia="SimSun" w:hAnsi="Arial Black" w:cs="Arial Black"/>
      <w:sz w:val="28"/>
      <w:szCs w:val="28"/>
      <w:lang w:eastAsia="zh-CN"/>
    </w:rPr>
  </w:style>
  <w:style w:type="paragraph" w:customStyle="1" w:styleId="Atendestandard">
    <w:name w:val="Atende standard"/>
    <w:basedOn w:val="Normalny"/>
    <w:link w:val="AtendestandardZnak"/>
    <w:qFormat/>
    <w:rsid w:val="00E702C0"/>
    <w:pPr>
      <w:suppressAutoHyphens w:val="0"/>
      <w:spacing w:line="360" w:lineRule="auto"/>
      <w:jc w:val="both"/>
    </w:pPr>
    <w:rPr>
      <w:rFonts w:ascii="Verdana" w:hAnsi="Verdana"/>
      <w:color w:val="000000"/>
      <w:sz w:val="18"/>
      <w:szCs w:val="20"/>
      <w:lang w:val="cs-CZ" w:eastAsia="en-US"/>
    </w:rPr>
  </w:style>
  <w:style w:type="character" w:customStyle="1" w:styleId="AtendestandardZnak">
    <w:name w:val="Atende standard Znak"/>
    <w:link w:val="Atendestandard"/>
    <w:rsid w:val="00E702C0"/>
    <w:rPr>
      <w:rFonts w:ascii="Verdana" w:eastAsia="Times New Roman" w:hAnsi="Verdana" w:cs="Times New Roman"/>
      <w:color w:val="000000"/>
      <w:sz w:val="18"/>
      <w:szCs w:val="20"/>
      <w:lang w:val="cs-CZ"/>
    </w:rPr>
  </w:style>
  <w:style w:type="character" w:customStyle="1" w:styleId="Teksttreci6">
    <w:name w:val="Tekst treści (6)_"/>
    <w:link w:val="Teksttreci60"/>
    <w:rsid w:val="00E702C0"/>
    <w:rPr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E702C0"/>
    <w:pPr>
      <w:widowControl w:val="0"/>
      <w:shd w:val="clear" w:color="auto" w:fill="FFFFFF"/>
      <w:suppressAutoHyphens w:val="0"/>
      <w:spacing w:line="0" w:lineRule="atLeast"/>
      <w:ind w:hanging="640"/>
      <w:jc w:val="righ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Teksttreci610pt">
    <w:name w:val="Tekst treści (6) + 10 pt"/>
    <w:rsid w:val="00E702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numbering" w:customStyle="1" w:styleId="Atende">
    <w:name w:val="Atende"/>
    <w:uiPriority w:val="99"/>
    <w:rsid w:val="00E702C0"/>
  </w:style>
  <w:style w:type="character" w:customStyle="1" w:styleId="dzial">
    <w:name w:val="dzial"/>
    <w:rsid w:val="00E702C0"/>
  </w:style>
  <w:style w:type="character" w:customStyle="1" w:styleId="Teksttreci9115pt">
    <w:name w:val="Tekst treści (9) + 11;5 pt"/>
    <w:rsid w:val="00E702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PogrubienieNagweklubstopka115ptBezkursywy">
    <w:name w:val="Pogrubienie;Nagłówek lub stopka + 11;5 pt;Bez kursywy"/>
    <w:rsid w:val="00E702C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customStyle="1" w:styleId="xl28">
    <w:name w:val="xl28"/>
    <w:basedOn w:val="Normalny"/>
    <w:rsid w:val="00E702C0"/>
    <w:pP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 w:hint="eastAsia"/>
      <w:lang w:eastAsia="pl-PL"/>
    </w:rPr>
  </w:style>
  <w:style w:type="paragraph" w:customStyle="1" w:styleId="Tabletext">
    <w:name w:val="Tabletext"/>
    <w:basedOn w:val="Normalny"/>
    <w:rsid w:val="00E702C0"/>
    <w:pPr>
      <w:keepLines/>
      <w:widowControl w:val="0"/>
      <w:suppressAutoHyphens w:val="0"/>
      <w:spacing w:before="120" w:after="60"/>
    </w:pPr>
    <w:rPr>
      <w:rFonts w:ascii="Arial" w:hAnsi="Arial"/>
      <w:b/>
      <w:bCs/>
      <w:sz w:val="20"/>
      <w:szCs w:val="20"/>
      <w:lang w:eastAsia="en-US"/>
    </w:rPr>
  </w:style>
  <w:style w:type="paragraph" w:customStyle="1" w:styleId="zacznik">
    <w:name w:val="załącznik"/>
    <w:basedOn w:val="Nagwek7"/>
    <w:link w:val="zacznikZnak"/>
    <w:qFormat/>
    <w:rsid w:val="00E702C0"/>
    <w:pPr>
      <w:numPr>
        <w:ilvl w:val="6"/>
        <w:numId w:val="31"/>
      </w:numPr>
      <w:jc w:val="right"/>
    </w:pPr>
  </w:style>
  <w:style w:type="character" w:customStyle="1" w:styleId="zacznikZnak">
    <w:name w:val="załącznik Znak"/>
    <w:basedOn w:val="Nagwek7Znak"/>
    <w:link w:val="zacznik"/>
    <w:rsid w:val="00E702C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">
    <w:name w:val="st"/>
    <w:basedOn w:val="Domylnaczcionkaakapitu"/>
    <w:rsid w:val="00E702C0"/>
  </w:style>
  <w:style w:type="paragraph" w:customStyle="1" w:styleId="A1">
    <w:name w:val="A1"/>
    <w:basedOn w:val="Nagwek1"/>
    <w:link w:val="A1Znak"/>
    <w:autoRedefine/>
    <w:qFormat/>
    <w:rsid w:val="00E702C0"/>
    <w:pPr>
      <w:keepLines/>
      <w:widowControl w:val="0"/>
      <w:spacing w:before="0" w:after="0" w:line="276" w:lineRule="auto"/>
      <w:ind w:left="360"/>
      <w:jc w:val="both"/>
    </w:pPr>
    <w:rPr>
      <w:b w:val="0"/>
      <w:bCs w:val="0"/>
      <w:sz w:val="24"/>
      <w:szCs w:val="24"/>
      <w:lang w:eastAsia="en-US"/>
    </w:rPr>
  </w:style>
  <w:style w:type="paragraph" w:customStyle="1" w:styleId="A2">
    <w:name w:val="A2"/>
    <w:basedOn w:val="Nagwek2"/>
    <w:link w:val="A2Znak"/>
    <w:autoRedefine/>
    <w:qFormat/>
    <w:rsid w:val="00E702C0"/>
    <w:pPr>
      <w:keepLines/>
      <w:widowControl w:val="0"/>
      <w:numPr>
        <w:ilvl w:val="1"/>
        <w:numId w:val="32"/>
      </w:numPr>
      <w:tabs>
        <w:tab w:val="left" w:pos="851"/>
        <w:tab w:val="left" w:pos="1701"/>
      </w:tabs>
      <w:spacing w:after="0" w:line="276" w:lineRule="auto"/>
      <w:jc w:val="both"/>
    </w:pPr>
    <w:rPr>
      <w:bCs w:val="0"/>
      <w:sz w:val="24"/>
      <w:szCs w:val="24"/>
      <w:u w:val="single"/>
    </w:rPr>
  </w:style>
  <w:style w:type="character" w:customStyle="1" w:styleId="A1Znak">
    <w:name w:val="A1 Znak"/>
    <w:basedOn w:val="Domylnaczcionkaakapitu"/>
    <w:link w:val="A1"/>
    <w:rsid w:val="00E702C0"/>
    <w:rPr>
      <w:rFonts w:ascii="Arial" w:eastAsia="Times New Roman" w:hAnsi="Arial" w:cs="Arial"/>
      <w:kern w:val="32"/>
      <w:sz w:val="24"/>
      <w:szCs w:val="24"/>
    </w:rPr>
  </w:style>
  <w:style w:type="character" w:customStyle="1" w:styleId="A2Znak">
    <w:name w:val="A2 Znak"/>
    <w:basedOn w:val="Nagwek2Znak"/>
    <w:link w:val="A2"/>
    <w:rsid w:val="00E702C0"/>
    <w:rPr>
      <w:rFonts w:ascii="Arial" w:eastAsia="Times New Roman" w:hAnsi="Arial" w:cs="Arial"/>
      <w:b/>
      <w:bCs w:val="0"/>
      <w:i/>
      <w:iCs/>
      <w:sz w:val="24"/>
      <w:szCs w:val="24"/>
      <w:u w:val="single"/>
      <w:lang w:eastAsia="ar-SA"/>
    </w:rPr>
  </w:style>
  <w:style w:type="numbering" w:customStyle="1" w:styleId="MW2">
    <w:name w:val="MW2"/>
    <w:uiPriority w:val="99"/>
    <w:rsid w:val="00E702C0"/>
    <w:pPr>
      <w:numPr>
        <w:numId w:val="31"/>
      </w:numPr>
    </w:pPr>
  </w:style>
  <w:style w:type="numbering" w:customStyle="1" w:styleId="StylKonspektynumerowaneZlewej0cmWysunicie102cm">
    <w:name w:val="Styl Konspekty numerowane Z lewej:  0 cm Wysunięcie:  102 cm"/>
    <w:basedOn w:val="Bezlisty"/>
    <w:rsid w:val="00E702C0"/>
    <w:pPr>
      <w:numPr>
        <w:numId w:val="32"/>
      </w:numPr>
    </w:pPr>
  </w:style>
  <w:style w:type="paragraph" w:styleId="Lista2">
    <w:name w:val="List 2"/>
    <w:basedOn w:val="Normalny"/>
    <w:unhideWhenUsed/>
    <w:rsid w:val="00E702C0"/>
    <w:pPr>
      <w:ind w:left="566" w:hanging="283"/>
      <w:contextualSpacing/>
    </w:pPr>
  </w:style>
  <w:style w:type="paragraph" w:styleId="Lista3">
    <w:name w:val="List 3"/>
    <w:basedOn w:val="Normalny"/>
    <w:unhideWhenUsed/>
    <w:rsid w:val="00E702C0"/>
    <w:pPr>
      <w:ind w:left="849" w:hanging="283"/>
      <w:contextualSpacing/>
    </w:pPr>
  </w:style>
  <w:style w:type="paragraph" w:styleId="Lista4">
    <w:name w:val="List 4"/>
    <w:basedOn w:val="Normalny"/>
    <w:rsid w:val="00E702C0"/>
    <w:pPr>
      <w:ind w:left="1132" w:hanging="283"/>
      <w:contextualSpacing/>
    </w:pPr>
  </w:style>
  <w:style w:type="paragraph" w:styleId="Lista5">
    <w:name w:val="List 5"/>
    <w:basedOn w:val="Normalny"/>
    <w:rsid w:val="00E702C0"/>
    <w:pPr>
      <w:ind w:left="1415" w:hanging="283"/>
      <w:contextualSpacing/>
    </w:pPr>
  </w:style>
  <w:style w:type="paragraph" w:styleId="Zwrotpoegnalny">
    <w:name w:val="Closing"/>
    <w:basedOn w:val="Normalny"/>
    <w:link w:val="ZwrotpoegnalnyZnak"/>
    <w:unhideWhenUsed/>
    <w:rsid w:val="00E702C0"/>
    <w:pPr>
      <w:ind w:left="4252"/>
    </w:pPr>
  </w:style>
  <w:style w:type="character" w:customStyle="1" w:styleId="ZwrotpoegnalnyZnak">
    <w:name w:val="Zwrot pożegnalny Znak"/>
    <w:basedOn w:val="Domylnaczcionkaakapitu"/>
    <w:link w:val="Zwrotpoegnalny"/>
    <w:rsid w:val="00E702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-kontynuacja">
    <w:name w:val="List Continue"/>
    <w:basedOn w:val="Normalny"/>
    <w:unhideWhenUsed/>
    <w:rsid w:val="00E702C0"/>
    <w:pPr>
      <w:spacing w:after="120"/>
      <w:ind w:left="283"/>
      <w:contextualSpacing/>
    </w:pPr>
  </w:style>
  <w:style w:type="paragraph" w:styleId="Lista-kontynuacja2">
    <w:name w:val="List Continue 2"/>
    <w:basedOn w:val="Normalny"/>
    <w:unhideWhenUsed/>
    <w:rsid w:val="00E702C0"/>
    <w:pPr>
      <w:spacing w:after="120"/>
      <w:ind w:left="566"/>
      <w:contextualSpacing/>
    </w:pPr>
  </w:style>
  <w:style w:type="paragraph" w:styleId="Podpis">
    <w:name w:val="Signature"/>
    <w:basedOn w:val="Normalny"/>
    <w:link w:val="PodpisZnak"/>
    <w:unhideWhenUsed/>
    <w:rsid w:val="00E702C0"/>
    <w:pPr>
      <w:ind w:left="4252"/>
    </w:pPr>
  </w:style>
  <w:style w:type="character" w:customStyle="1" w:styleId="PodpisZnak">
    <w:name w:val="Podpis Znak"/>
    <w:basedOn w:val="Domylnaczcionkaakapitu"/>
    <w:link w:val="Podpis"/>
    <w:rsid w:val="00E702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odpis-Stanowisko">
    <w:name w:val="Podpis - Stanowisko"/>
    <w:basedOn w:val="Podpis"/>
    <w:rsid w:val="00E702C0"/>
  </w:style>
  <w:style w:type="paragraph" w:customStyle="1" w:styleId="Podpis-Firma">
    <w:name w:val="Podpis - Firma"/>
    <w:basedOn w:val="Podpis"/>
    <w:rsid w:val="00E702C0"/>
  </w:style>
  <w:style w:type="paragraph" w:styleId="Tekstpodstawowyzwciciem">
    <w:name w:val="Body Text First Indent"/>
    <w:basedOn w:val="Tekstpodstawowy"/>
    <w:link w:val="TekstpodstawowyzwciciemZnak"/>
    <w:rsid w:val="00E702C0"/>
    <w:pPr>
      <w:spacing w:after="0"/>
      <w:ind w:firstLine="360"/>
      <w:jc w:val="left"/>
    </w:pPr>
    <w:rPr>
      <w:rFonts w:ascii="Times New Roman" w:hAnsi="Times New Roman"/>
      <w:sz w:val="24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702C0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Tekstpodstawowyzwciciem2">
    <w:name w:val="Body Text First Indent 2"/>
    <w:basedOn w:val="Tekstpodstawowywcity"/>
    <w:link w:val="Tekstpodstawowyzwciciem2Znak"/>
    <w:unhideWhenUsed/>
    <w:rsid w:val="00E702C0"/>
    <w:pPr>
      <w:spacing w:after="0" w:line="240" w:lineRule="auto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E702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Bold">
    <w:name w:val="NormalBold"/>
    <w:basedOn w:val="Normalny"/>
    <w:link w:val="NormalBoldChar"/>
    <w:rsid w:val="00E702C0"/>
    <w:pPr>
      <w:widowControl w:val="0"/>
      <w:suppressAutoHyphens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E702C0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0">
    <w:name w:val="DeltaView Insertion"/>
    <w:rsid w:val="00E702C0"/>
    <w:rPr>
      <w:b/>
      <w:i/>
      <w:spacing w:val="0"/>
    </w:rPr>
  </w:style>
  <w:style w:type="paragraph" w:customStyle="1" w:styleId="NormalLeft">
    <w:name w:val="Normal Left"/>
    <w:basedOn w:val="Normalny"/>
    <w:rsid w:val="00E702C0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E702C0"/>
    <w:pPr>
      <w:numPr>
        <w:numId w:val="3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702C0"/>
    <w:pPr>
      <w:numPr>
        <w:numId w:val="3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E702C0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E702C0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702C0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702C0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Tabelapozycja">
    <w:name w:val="Tabela pozycja"/>
    <w:basedOn w:val="Normalny"/>
    <w:rsid w:val="00E702C0"/>
    <w:pPr>
      <w:widowControl w:val="0"/>
    </w:pPr>
    <w:rPr>
      <w:rFonts w:ascii="Arial" w:hAnsi="Arial" w:cs="Arial"/>
      <w:sz w:val="22"/>
      <w:szCs w:val="22"/>
      <w:lang w:eastAsia="pl-PL"/>
    </w:rPr>
  </w:style>
  <w:style w:type="numbering" w:customStyle="1" w:styleId="Bezlisty8">
    <w:name w:val="Bez listy8"/>
    <w:next w:val="Bezlisty"/>
    <w:uiPriority w:val="99"/>
    <w:semiHidden/>
    <w:unhideWhenUsed/>
    <w:rsid w:val="00E702C0"/>
  </w:style>
  <w:style w:type="paragraph" w:customStyle="1" w:styleId="Tekstblokowy1">
    <w:name w:val="Tekst blokowy1"/>
    <w:basedOn w:val="Normalny"/>
    <w:rsid w:val="00E702C0"/>
    <w:pPr>
      <w:spacing w:line="360" w:lineRule="auto"/>
      <w:ind w:left="851" w:right="-567" w:hanging="851"/>
    </w:pPr>
    <w:rPr>
      <w:b/>
      <w:i/>
      <w:sz w:val="22"/>
      <w:szCs w:val="20"/>
    </w:rPr>
  </w:style>
  <w:style w:type="table" w:customStyle="1" w:styleId="Tabela-Siatka11">
    <w:name w:val="Tabela - Siatka11"/>
    <w:basedOn w:val="Standardowy"/>
    <w:next w:val="Tabela-Siatka"/>
    <w:uiPriority w:val="59"/>
    <w:rsid w:val="00E70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rsid w:val="00E70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E702C0"/>
    <w:rPr>
      <w:rFonts w:ascii="Symbol" w:hAnsi="Symbol"/>
    </w:rPr>
  </w:style>
  <w:style w:type="character" w:customStyle="1" w:styleId="WW8Num1z1">
    <w:name w:val="WW8Num1z1"/>
    <w:rsid w:val="00E702C0"/>
    <w:rPr>
      <w:rFonts w:ascii="Symbol" w:hAnsi="Symbol"/>
      <w:color w:val="auto"/>
    </w:rPr>
  </w:style>
  <w:style w:type="character" w:customStyle="1" w:styleId="WW8Num1z2">
    <w:name w:val="WW8Num1z2"/>
    <w:rsid w:val="00E702C0"/>
    <w:rPr>
      <w:rFonts w:ascii="Wingdings" w:hAnsi="Wingdings"/>
    </w:rPr>
  </w:style>
  <w:style w:type="character" w:customStyle="1" w:styleId="WW8Num1z4">
    <w:name w:val="WW8Num1z4"/>
    <w:rsid w:val="00E702C0"/>
    <w:rPr>
      <w:rFonts w:ascii="Courier New" w:hAnsi="Courier New" w:cs="Courier New"/>
    </w:rPr>
  </w:style>
  <w:style w:type="character" w:customStyle="1" w:styleId="WW8Num2z0">
    <w:name w:val="WW8Num2z0"/>
    <w:rsid w:val="00E702C0"/>
    <w:rPr>
      <w:b w:val="0"/>
      <w:i w:val="0"/>
    </w:rPr>
  </w:style>
  <w:style w:type="character" w:customStyle="1" w:styleId="WW8Num3z0">
    <w:name w:val="WW8Num3z0"/>
    <w:rsid w:val="00E702C0"/>
    <w:rPr>
      <w:rFonts w:ascii="Arial" w:hAnsi="Arial"/>
      <w:b w:val="0"/>
      <w:i w:val="0"/>
      <w:sz w:val="20"/>
    </w:rPr>
  </w:style>
  <w:style w:type="character" w:customStyle="1" w:styleId="WW8Num5z0">
    <w:name w:val="WW8Num5z0"/>
    <w:rsid w:val="00E702C0"/>
    <w:rPr>
      <w:b w:val="0"/>
      <w:bCs w:val="0"/>
      <w:i w:val="0"/>
      <w:iCs w:val="0"/>
    </w:rPr>
  </w:style>
  <w:style w:type="character" w:customStyle="1" w:styleId="WW8Num7z0">
    <w:name w:val="WW8Num7z0"/>
    <w:rsid w:val="00E702C0"/>
    <w:rPr>
      <w:rFonts w:ascii="Symbol" w:hAnsi="Symbol"/>
    </w:rPr>
  </w:style>
  <w:style w:type="character" w:customStyle="1" w:styleId="WW8Num8z0">
    <w:name w:val="WW8Num8z0"/>
    <w:rsid w:val="00E702C0"/>
    <w:rPr>
      <w:rFonts w:ascii="Arial" w:hAnsi="Arial" w:cs="Arial"/>
      <w:b w:val="0"/>
      <w:bCs w:val="0"/>
      <w:i w:val="0"/>
      <w:iCs w:val="0"/>
      <w:sz w:val="20"/>
      <w:szCs w:val="20"/>
    </w:rPr>
  </w:style>
  <w:style w:type="character" w:customStyle="1" w:styleId="WW8Num11z2">
    <w:name w:val="WW8Num11z2"/>
    <w:rsid w:val="00E702C0"/>
    <w:rPr>
      <w:b w:val="0"/>
    </w:rPr>
  </w:style>
  <w:style w:type="character" w:customStyle="1" w:styleId="WW8Num12z0">
    <w:name w:val="WW8Num12z0"/>
    <w:rsid w:val="00E702C0"/>
    <w:rPr>
      <w:rFonts w:ascii="Symbol" w:hAnsi="Symbol"/>
    </w:rPr>
  </w:style>
  <w:style w:type="character" w:customStyle="1" w:styleId="WW8Num12z1">
    <w:name w:val="WW8Num12z1"/>
    <w:rsid w:val="00E702C0"/>
    <w:rPr>
      <w:rFonts w:ascii="Courier New" w:hAnsi="Courier New" w:cs="Courier New"/>
    </w:rPr>
  </w:style>
  <w:style w:type="character" w:customStyle="1" w:styleId="WW8Num12z2">
    <w:name w:val="WW8Num12z2"/>
    <w:rsid w:val="00E702C0"/>
    <w:rPr>
      <w:rFonts w:ascii="Wingdings" w:hAnsi="Wingdings"/>
    </w:rPr>
  </w:style>
  <w:style w:type="character" w:customStyle="1" w:styleId="WW8Num13z0">
    <w:name w:val="WW8Num13z0"/>
    <w:rsid w:val="00E702C0"/>
    <w:rPr>
      <w:rFonts w:ascii="Symbol" w:hAnsi="Symbol" w:cs="Symbol"/>
    </w:rPr>
  </w:style>
  <w:style w:type="character" w:customStyle="1" w:styleId="WW8Num15z0">
    <w:name w:val="WW8Num15z0"/>
    <w:rsid w:val="00E702C0"/>
    <w:rPr>
      <w:rFonts w:ascii="Arial" w:hAnsi="Arial"/>
      <w:b w:val="0"/>
      <w:i w:val="0"/>
      <w:sz w:val="20"/>
    </w:rPr>
  </w:style>
  <w:style w:type="character" w:customStyle="1" w:styleId="WW8Num21z0">
    <w:name w:val="WW8Num21z0"/>
    <w:rsid w:val="00E702C0"/>
    <w:rPr>
      <w:rFonts w:ascii="Arial" w:hAnsi="Arial"/>
      <w:b w:val="0"/>
      <w:i w:val="0"/>
      <w:sz w:val="20"/>
    </w:rPr>
  </w:style>
  <w:style w:type="character" w:customStyle="1" w:styleId="WW8Num22z0">
    <w:name w:val="WW8Num22z0"/>
    <w:rsid w:val="00E702C0"/>
    <w:rPr>
      <w:rFonts w:ascii="Arial" w:hAnsi="Arial"/>
    </w:rPr>
  </w:style>
  <w:style w:type="character" w:customStyle="1" w:styleId="WW8Num22z1">
    <w:name w:val="WW8Num22z1"/>
    <w:rsid w:val="00E702C0"/>
    <w:rPr>
      <w:rFonts w:ascii="Wingdings" w:hAnsi="Wingdings"/>
    </w:rPr>
  </w:style>
  <w:style w:type="character" w:customStyle="1" w:styleId="WW8Num23z0">
    <w:name w:val="WW8Num23z0"/>
    <w:rsid w:val="00E702C0"/>
    <w:rPr>
      <w:rFonts w:ascii="Arial" w:hAnsi="Arial" w:cs="Arial"/>
      <w:b w:val="0"/>
      <w:bCs w:val="0"/>
      <w:i w:val="0"/>
      <w:iCs w:val="0"/>
      <w:sz w:val="20"/>
      <w:szCs w:val="20"/>
    </w:rPr>
  </w:style>
  <w:style w:type="character" w:customStyle="1" w:styleId="WW8Num25z0">
    <w:name w:val="WW8Num25z0"/>
    <w:rsid w:val="00E702C0"/>
    <w:rPr>
      <w:rFonts w:ascii="Symbol" w:hAnsi="Symbol"/>
    </w:rPr>
  </w:style>
  <w:style w:type="character" w:customStyle="1" w:styleId="WW8Num26z0">
    <w:name w:val="WW8Num26z0"/>
    <w:rsid w:val="00E702C0"/>
    <w:rPr>
      <w:rFonts w:ascii="Wingdings" w:hAnsi="Wingdings"/>
      <w:sz w:val="16"/>
    </w:rPr>
  </w:style>
  <w:style w:type="character" w:customStyle="1" w:styleId="WW8Num26z1">
    <w:name w:val="WW8Num26z1"/>
    <w:rsid w:val="00E702C0"/>
    <w:rPr>
      <w:sz w:val="16"/>
    </w:rPr>
  </w:style>
  <w:style w:type="character" w:customStyle="1" w:styleId="WW8Num29z0">
    <w:name w:val="WW8Num29z0"/>
    <w:rsid w:val="00E702C0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30z1">
    <w:name w:val="WW8Num30z1"/>
    <w:rsid w:val="00E702C0"/>
    <w:rPr>
      <w:rFonts w:ascii="Wingdings" w:hAnsi="Wingdings"/>
    </w:rPr>
  </w:style>
  <w:style w:type="character" w:customStyle="1" w:styleId="WW8Num32z0">
    <w:name w:val="WW8Num32z0"/>
    <w:rsid w:val="00E702C0"/>
    <w:rPr>
      <w:rFonts w:ascii="Arial" w:hAnsi="Arial"/>
      <w:b w:val="0"/>
      <w:i w:val="0"/>
    </w:rPr>
  </w:style>
  <w:style w:type="character" w:customStyle="1" w:styleId="WW8Num33z0">
    <w:name w:val="WW8Num33z0"/>
    <w:rsid w:val="00E702C0"/>
    <w:rPr>
      <w:rFonts w:ascii="Symbol" w:hAnsi="Symbol"/>
    </w:rPr>
  </w:style>
  <w:style w:type="character" w:customStyle="1" w:styleId="WW8Num33z1">
    <w:name w:val="WW8Num33z1"/>
    <w:rsid w:val="00E702C0"/>
    <w:rPr>
      <w:rFonts w:ascii="Courier New" w:hAnsi="Courier New" w:cs="Courier New"/>
    </w:rPr>
  </w:style>
  <w:style w:type="character" w:customStyle="1" w:styleId="WW8Num33z2">
    <w:name w:val="WW8Num33z2"/>
    <w:rsid w:val="00E702C0"/>
    <w:rPr>
      <w:rFonts w:ascii="Wingdings" w:hAnsi="Wingdings"/>
    </w:rPr>
  </w:style>
  <w:style w:type="character" w:customStyle="1" w:styleId="WW8Num34z0">
    <w:name w:val="WW8Num34z0"/>
    <w:rsid w:val="00E702C0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37z1">
    <w:name w:val="WW8Num37z1"/>
    <w:rsid w:val="00E702C0"/>
    <w:rPr>
      <w:rFonts w:ascii="Symbol" w:hAnsi="Symbol"/>
      <w:color w:val="auto"/>
    </w:rPr>
  </w:style>
  <w:style w:type="character" w:customStyle="1" w:styleId="WW8Num41z0">
    <w:name w:val="WW8Num41z0"/>
    <w:rsid w:val="00E702C0"/>
    <w:rPr>
      <w:rFonts w:ascii="Symbol" w:hAnsi="Symbol"/>
      <w:color w:val="000000"/>
    </w:rPr>
  </w:style>
  <w:style w:type="character" w:customStyle="1" w:styleId="WW8Num42z0">
    <w:name w:val="WW8Num42z0"/>
    <w:rsid w:val="00E702C0"/>
    <w:rPr>
      <w:b w:val="0"/>
      <w:i w:val="0"/>
      <w:color w:val="auto"/>
    </w:rPr>
  </w:style>
  <w:style w:type="character" w:customStyle="1" w:styleId="WW8Num44z0">
    <w:name w:val="WW8Num44z0"/>
    <w:rsid w:val="00E702C0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46z0">
    <w:name w:val="WW8Num46z0"/>
    <w:rsid w:val="00E702C0"/>
    <w:rPr>
      <w:color w:val="auto"/>
    </w:rPr>
  </w:style>
  <w:style w:type="character" w:customStyle="1" w:styleId="WW8Num46z1">
    <w:name w:val="WW8Num46z1"/>
    <w:rsid w:val="00E702C0"/>
    <w:rPr>
      <w:rFonts w:ascii="Wingdings" w:hAnsi="Wingdings"/>
      <w:color w:val="auto"/>
    </w:rPr>
  </w:style>
  <w:style w:type="character" w:customStyle="1" w:styleId="WW8Num46z2">
    <w:name w:val="WW8Num46z2"/>
    <w:rsid w:val="00E702C0"/>
    <w:rPr>
      <w:rFonts w:ascii="Wingdings" w:hAnsi="Wingdings"/>
    </w:rPr>
  </w:style>
  <w:style w:type="character" w:customStyle="1" w:styleId="WW8Num46z4">
    <w:name w:val="WW8Num46z4"/>
    <w:rsid w:val="00E702C0"/>
    <w:rPr>
      <w:rFonts w:ascii="Courier New" w:hAnsi="Courier New" w:cs="Courier New"/>
    </w:rPr>
  </w:style>
  <w:style w:type="character" w:customStyle="1" w:styleId="WW8Num46z6">
    <w:name w:val="WW8Num46z6"/>
    <w:rsid w:val="00E702C0"/>
    <w:rPr>
      <w:rFonts w:ascii="Symbol" w:hAnsi="Symbol"/>
    </w:rPr>
  </w:style>
  <w:style w:type="character" w:customStyle="1" w:styleId="WW8Num48z0">
    <w:name w:val="WW8Num48z0"/>
    <w:rsid w:val="00E702C0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49z0">
    <w:name w:val="WW8Num49z0"/>
    <w:rsid w:val="00E702C0"/>
    <w:rPr>
      <w:rFonts w:ascii="Arial" w:hAnsi="Arial"/>
      <w:b w:val="0"/>
      <w:i w:val="0"/>
      <w:sz w:val="20"/>
    </w:rPr>
  </w:style>
  <w:style w:type="character" w:customStyle="1" w:styleId="WW8Num50z0">
    <w:name w:val="WW8Num50z0"/>
    <w:rsid w:val="00E702C0"/>
    <w:rPr>
      <w:rFonts w:ascii="Arial" w:hAnsi="Arial"/>
    </w:rPr>
  </w:style>
  <w:style w:type="character" w:customStyle="1" w:styleId="WW8Num50z1">
    <w:name w:val="WW8Num50z1"/>
    <w:rsid w:val="00E702C0"/>
    <w:rPr>
      <w:rFonts w:ascii="Wingdings" w:hAnsi="Wingdings"/>
    </w:rPr>
  </w:style>
  <w:style w:type="character" w:customStyle="1" w:styleId="WW8Num51z0">
    <w:name w:val="WW8Num51z0"/>
    <w:rsid w:val="00E702C0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55z0">
    <w:name w:val="WW8Num55z0"/>
    <w:rsid w:val="00E702C0"/>
    <w:rPr>
      <w:rFonts w:ascii="Arial" w:hAnsi="Arial"/>
      <w:b w:val="0"/>
      <w:i w:val="0"/>
      <w:sz w:val="20"/>
    </w:rPr>
  </w:style>
  <w:style w:type="character" w:customStyle="1" w:styleId="WW8Num57z0">
    <w:name w:val="WW8Num57z0"/>
    <w:rsid w:val="00E702C0"/>
    <w:rPr>
      <w:rFonts w:ascii="Symbol" w:hAnsi="Symbol"/>
    </w:rPr>
  </w:style>
  <w:style w:type="character" w:customStyle="1" w:styleId="WW8Num57z1">
    <w:name w:val="WW8Num57z1"/>
    <w:rsid w:val="00E702C0"/>
    <w:rPr>
      <w:rFonts w:ascii="Courier New" w:hAnsi="Courier New" w:cs="Courier New"/>
    </w:rPr>
  </w:style>
  <w:style w:type="character" w:customStyle="1" w:styleId="WW8Num57z2">
    <w:name w:val="WW8Num57z2"/>
    <w:rsid w:val="00E702C0"/>
    <w:rPr>
      <w:rFonts w:ascii="Wingdings" w:hAnsi="Wingdings"/>
    </w:rPr>
  </w:style>
  <w:style w:type="character" w:customStyle="1" w:styleId="WW8Num59z0">
    <w:name w:val="WW8Num59z0"/>
    <w:rsid w:val="00E702C0"/>
    <w:rPr>
      <w:rFonts w:ascii="Wingdings" w:hAnsi="Wingdings"/>
    </w:rPr>
  </w:style>
  <w:style w:type="character" w:customStyle="1" w:styleId="WW8Num59z1">
    <w:name w:val="WW8Num59z1"/>
    <w:rsid w:val="00E702C0"/>
    <w:rPr>
      <w:rFonts w:ascii="Courier New" w:hAnsi="Courier New" w:cs="Courier New"/>
    </w:rPr>
  </w:style>
  <w:style w:type="character" w:customStyle="1" w:styleId="WW8Num59z3">
    <w:name w:val="WW8Num59z3"/>
    <w:rsid w:val="00E702C0"/>
    <w:rPr>
      <w:rFonts w:ascii="Symbol" w:hAnsi="Symbol"/>
    </w:rPr>
  </w:style>
  <w:style w:type="character" w:customStyle="1" w:styleId="WW8Num60z0">
    <w:name w:val="WW8Num60z0"/>
    <w:rsid w:val="00E702C0"/>
    <w:rPr>
      <w:rFonts w:ascii="Arial" w:hAnsi="Arial"/>
      <w:b w:val="0"/>
      <w:i w:val="0"/>
      <w:sz w:val="20"/>
    </w:rPr>
  </w:style>
  <w:style w:type="character" w:customStyle="1" w:styleId="WW8Num62z0">
    <w:name w:val="WW8Num62z0"/>
    <w:rsid w:val="00E702C0"/>
    <w:rPr>
      <w:rFonts w:ascii="Arial" w:hAnsi="Arial"/>
      <w:b w:val="0"/>
      <w:i w:val="0"/>
      <w:sz w:val="20"/>
    </w:rPr>
  </w:style>
  <w:style w:type="character" w:customStyle="1" w:styleId="WW8Num64z0">
    <w:name w:val="WW8Num64z0"/>
    <w:rsid w:val="00E702C0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66z1">
    <w:name w:val="WW8Num66z1"/>
    <w:rsid w:val="00E702C0"/>
    <w:rPr>
      <w:rFonts w:ascii="Symbol" w:hAnsi="Symbol"/>
    </w:rPr>
  </w:style>
  <w:style w:type="character" w:customStyle="1" w:styleId="WW8Num67z0">
    <w:name w:val="WW8Num67z0"/>
    <w:rsid w:val="00E702C0"/>
    <w:rPr>
      <w:rFonts w:ascii="Symbol" w:hAnsi="Symbol"/>
    </w:rPr>
  </w:style>
  <w:style w:type="character" w:customStyle="1" w:styleId="WW8Num67z1">
    <w:name w:val="WW8Num67z1"/>
    <w:rsid w:val="00E702C0"/>
    <w:rPr>
      <w:rFonts w:ascii="Courier New" w:hAnsi="Courier New"/>
    </w:rPr>
  </w:style>
  <w:style w:type="character" w:customStyle="1" w:styleId="WW8Num67z2">
    <w:name w:val="WW8Num67z2"/>
    <w:rsid w:val="00E702C0"/>
    <w:rPr>
      <w:rFonts w:ascii="Wingdings" w:hAnsi="Wingdings"/>
    </w:rPr>
  </w:style>
  <w:style w:type="character" w:customStyle="1" w:styleId="WW8Num71z0">
    <w:name w:val="WW8Num71z0"/>
    <w:rsid w:val="00E702C0"/>
    <w:rPr>
      <w:rFonts w:ascii="Wingdings" w:hAnsi="Wingdings"/>
      <w:b/>
    </w:rPr>
  </w:style>
  <w:style w:type="character" w:customStyle="1" w:styleId="WW8Num71z1">
    <w:name w:val="WW8Num71z1"/>
    <w:rsid w:val="00E702C0"/>
    <w:rPr>
      <w:rFonts w:ascii="Courier New" w:hAnsi="Courier New" w:cs="Courier New"/>
    </w:rPr>
  </w:style>
  <w:style w:type="character" w:customStyle="1" w:styleId="WW8Num71z2">
    <w:name w:val="WW8Num71z2"/>
    <w:rsid w:val="00E702C0"/>
    <w:rPr>
      <w:rFonts w:ascii="Wingdings" w:hAnsi="Wingdings"/>
    </w:rPr>
  </w:style>
  <w:style w:type="character" w:customStyle="1" w:styleId="WW8Num71z3">
    <w:name w:val="WW8Num71z3"/>
    <w:rsid w:val="00E702C0"/>
    <w:rPr>
      <w:rFonts w:ascii="Symbol" w:hAnsi="Symbol"/>
    </w:rPr>
  </w:style>
  <w:style w:type="character" w:customStyle="1" w:styleId="WW8Num73z0">
    <w:name w:val="WW8Num73z0"/>
    <w:rsid w:val="00E702C0"/>
    <w:rPr>
      <w:sz w:val="22"/>
      <w:szCs w:val="22"/>
    </w:rPr>
  </w:style>
  <w:style w:type="character" w:customStyle="1" w:styleId="WW8Num73z1">
    <w:name w:val="WW8Num73z1"/>
    <w:rsid w:val="00E702C0"/>
    <w:rPr>
      <w:sz w:val="20"/>
      <w:szCs w:val="20"/>
    </w:rPr>
  </w:style>
  <w:style w:type="character" w:customStyle="1" w:styleId="WW8Num75z0">
    <w:name w:val="WW8Num75z0"/>
    <w:rsid w:val="00E702C0"/>
    <w:rPr>
      <w:rFonts w:ascii="Symbol" w:hAnsi="Symbol"/>
    </w:rPr>
  </w:style>
  <w:style w:type="character" w:customStyle="1" w:styleId="WW8Num75z1">
    <w:name w:val="WW8Num75z1"/>
    <w:rsid w:val="00E702C0"/>
    <w:rPr>
      <w:rFonts w:ascii="Courier New" w:hAnsi="Courier New"/>
    </w:rPr>
  </w:style>
  <w:style w:type="character" w:customStyle="1" w:styleId="WW8Num75z2">
    <w:name w:val="WW8Num75z2"/>
    <w:rsid w:val="00E702C0"/>
    <w:rPr>
      <w:rFonts w:ascii="Wingdings" w:hAnsi="Wingdings"/>
    </w:rPr>
  </w:style>
  <w:style w:type="character" w:customStyle="1" w:styleId="WW8Num77z0">
    <w:name w:val="WW8Num77z0"/>
    <w:rsid w:val="00E702C0"/>
    <w:rPr>
      <w:rFonts w:ascii="Wingdings" w:hAnsi="Wingdings"/>
    </w:rPr>
  </w:style>
  <w:style w:type="character" w:customStyle="1" w:styleId="WW8Num77z1">
    <w:name w:val="WW8Num77z1"/>
    <w:rsid w:val="00E702C0"/>
    <w:rPr>
      <w:rFonts w:ascii="Courier New" w:hAnsi="Courier New"/>
    </w:rPr>
  </w:style>
  <w:style w:type="character" w:customStyle="1" w:styleId="WW8Num77z3">
    <w:name w:val="WW8Num77z3"/>
    <w:rsid w:val="00E702C0"/>
    <w:rPr>
      <w:rFonts w:ascii="Symbol" w:hAnsi="Symbol"/>
    </w:rPr>
  </w:style>
  <w:style w:type="character" w:customStyle="1" w:styleId="WW8Num78z0">
    <w:name w:val="WW8Num78z0"/>
    <w:rsid w:val="00E702C0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80z0">
    <w:name w:val="WW8Num80z0"/>
    <w:rsid w:val="00E702C0"/>
    <w:rPr>
      <w:b w:val="0"/>
      <w:i w:val="0"/>
      <w:u w:val="none"/>
    </w:rPr>
  </w:style>
  <w:style w:type="character" w:customStyle="1" w:styleId="WW8Num80z1">
    <w:name w:val="WW8Num80z1"/>
    <w:rsid w:val="00E702C0"/>
    <w:rPr>
      <w:b w:val="0"/>
      <w:i w:val="0"/>
    </w:rPr>
  </w:style>
  <w:style w:type="character" w:customStyle="1" w:styleId="WW8Num81z0">
    <w:name w:val="WW8Num81z0"/>
    <w:rsid w:val="00E702C0"/>
    <w:rPr>
      <w:rFonts w:ascii="Symbol" w:hAnsi="Symbol"/>
    </w:rPr>
  </w:style>
  <w:style w:type="character" w:customStyle="1" w:styleId="WW8Num81z1">
    <w:name w:val="WW8Num81z1"/>
    <w:rsid w:val="00E702C0"/>
    <w:rPr>
      <w:b w:val="0"/>
    </w:rPr>
  </w:style>
  <w:style w:type="character" w:customStyle="1" w:styleId="WW8Num82z0">
    <w:name w:val="WW8Num82z0"/>
    <w:rsid w:val="00E702C0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84z0">
    <w:name w:val="WW8Num84z0"/>
    <w:rsid w:val="00E702C0"/>
    <w:rPr>
      <w:rFonts w:ascii="Symbol" w:hAnsi="Symbol" w:cs="Symbol"/>
    </w:rPr>
  </w:style>
  <w:style w:type="character" w:customStyle="1" w:styleId="WW8Num85z0">
    <w:name w:val="WW8Num85z0"/>
    <w:rsid w:val="00E702C0"/>
    <w:rPr>
      <w:rFonts w:ascii="Wingdings" w:hAnsi="Wingdings"/>
      <w:b/>
    </w:rPr>
  </w:style>
  <w:style w:type="character" w:customStyle="1" w:styleId="WW8Num85z1">
    <w:name w:val="WW8Num85z1"/>
    <w:rsid w:val="00E702C0"/>
    <w:rPr>
      <w:rFonts w:ascii="Courier New" w:hAnsi="Courier New" w:cs="Courier New"/>
    </w:rPr>
  </w:style>
  <w:style w:type="character" w:customStyle="1" w:styleId="WW8Num85z2">
    <w:name w:val="WW8Num85z2"/>
    <w:rsid w:val="00E702C0"/>
    <w:rPr>
      <w:rFonts w:ascii="Wingdings" w:hAnsi="Wingdings"/>
    </w:rPr>
  </w:style>
  <w:style w:type="character" w:customStyle="1" w:styleId="WW8Num85z3">
    <w:name w:val="WW8Num85z3"/>
    <w:rsid w:val="00E702C0"/>
    <w:rPr>
      <w:rFonts w:ascii="Symbol" w:hAnsi="Symbol"/>
    </w:rPr>
  </w:style>
  <w:style w:type="character" w:customStyle="1" w:styleId="WW8Num88z0">
    <w:name w:val="WW8Num88z0"/>
    <w:rsid w:val="00E702C0"/>
    <w:rPr>
      <w:rFonts w:ascii="Wingdings" w:hAnsi="Wingdings"/>
    </w:rPr>
  </w:style>
  <w:style w:type="character" w:customStyle="1" w:styleId="WW8Num88z1">
    <w:name w:val="WW8Num88z1"/>
    <w:rsid w:val="00E702C0"/>
    <w:rPr>
      <w:rFonts w:ascii="Courier New" w:hAnsi="Courier New" w:cs="Courier New"/>
    </w:rPr>
  </w:style>
  <w:style w:type="character" w:customStyle="1" w:styleId="WW8Num88z3">
    <w:name w:val="WW8Num88z3"/>
    <w:rsid w:val="00E702C0"/>
    <w:rPr>
      <w:rFonts w:ascii="Symbol" w:hAnsi="Symbol"/>
    </w:rPr>
  </w:style>
  <w:style w:type="character" w:customStyle="1" w:styleId="WW8Num89z0">
    <w:name w:val="WW8Num89z0"/>
    <w:rsid w:val="00E702C0"/>
    <w:rPr>
      <w:b w:val="0"/>
      <w:bCs w:val="0"/>
      <w:i w:val="0"/>
      <w:iCs w:val="0"/>
    </w:rPr>
  </w:style>
  <w:style w:type="character" w:customStyle="1" w:styleId="WW8Num92z0">
    <w:name w:val="WW8Num92z0"/>
    <w:rsid w:val="00E702C0"/>
    <w:rPr>
      <w:color w:val="auto"/>
    </w:rPr>
  </w:style>
  <w:style w:type="character" w:customStyle="1" w:styleId="WW8Num92z1">
    <w:name w:val="WW8Num92z1"/>
    <w:rsid w:val="00E702C0"/>
    <w:rPr>
      <w:rFonts w:ascii="Courier New" w:hAnsi="Courier New" w:cs="Courier New"/>
    </w:rPr>
  </w:style>
  <w:style w:type="character" w:customStyle="1" w:styleId="WW8Num92z2">
    <w:name w:val="WW8Num92z2"/>
    <w:rsid w:val="00E702C0"/>
    <w:rPr>
      <w:rFonts w:ascii="Wingdings" w:hAnsi="Wingdings"/>
    </w:rPr>
  </w:style>
  <w:style w:type="character" w:customStyle="1" w:styleId="WW8Num92z3">
    <w:name w:val="WW8Num92z3"/>
    <w:rsid w:val="00E702C0"/>
    <w:rPr>
      <w:rFonts w:ascii="Symbol" w:hAnsi="Symbol"/>
    </w:rPr>
  </w:style>
  <w:style w:type="character" w:customStyle="1" w:styleId="WW8Num93z0">
    <w:name w:val="WW8Num93z0"/>
    <w:rsid w:val="00E702C0"/>
    <w:rPr>
      <w:rFonts w:ascii="Arial" w:hAnsi="Arial"/>
      <w:b w:val="0"/>
      <w:i w:val="0"/>
      <w:sz w:val="20"/>
    </w:rPr>
  </w:style>
  <w:style w:type="character" w:customStyle="1" w:styleId="WW8Num94z0">
    <w:name w:val="WW8Num94z0"/>
    <w:rsid w:val="00E702C0"/>
    <w:rPr>
      <w:b/>
      <w:i w:val="0"/>
      <w:sz w:val="20"/>
      <w:szCs w:val="20"/>
    </w:rPr>
  </w:style>
  <w:style w:type="character" w:customStyle="1" w:styleId="WW8Num94z1">
    <w:name w:val="WW8Num94z1"/>
    <w:rsid w:val="00E702C0"/>
    <w:rPr>
      <w:rFonts w:ascii="Symbol" w:hAnsi="Symbol"/>
      <w:b/>
      <w:i w:val="0"/>
      <w:sz w:val="22"/>
      <w:szCs w:val="22"/>
    </w:rPr>
  </w:style>
  <w:style w:type="character" w:customStyle="1" w:styleId="WW8Num95z0">
    <w:name w:val="WW8Num95z0"/>
    <w:rsid w:val="00E702C0"/>
    <w:rPr>
      <w:b w:val="0"/>
      <w:i w:val="0"/>
    </w:rPr>
  </w:style>
  <w:style w:type="character" w:customStyle="1" w:styleId="WW8Num103z0">
    <w:name w:val="WW8Num103z0"/>
    <w:rsid w:val="00E702C0"/>
    <w:rPr>
      <w:rFonts w:ascii="Wingdings" w:hAnsi="Wingdings"/>
      <w:sz w:val="16"/>
    </w:rPr>
  </w:style>
  <w:style w:type="character" w:customStyle="1" w:styleId="WW8Num103z1">
    <w:name w:val="WW8Num103z1"/>
    <w:rsid w:val="00E702C0"/>
    <w:rPr>
      <w:rFonts w:ascii="Wingdings" w:hAnsi="Wingdings"/>
      <w:b/>
      <w:sz w:val="16"/>
    </w:rPr>
  </w:style>
  <w:style w:type="character" w:customStyle="1" w:styleId="WW8Num104z0">
    <w:name w:val="WW8Num104z0"/>
    <w:rsid w:val="00E702C0"/>
    <w:rPr>
      <w:sz w:val="20"/>
    </w:rPr>
  </w:style>
  <w:style w:type="character" w:customStyle="1" w:styleId="WW8Num108z0">
    <w:name w:val="WW8Num108z0"/>
    <w:rsid w:val="00E702C0"/>
    <w:rPr>
      <w:color w:val="000000"/>
    </w:rPr>
  </w:style>
  <w:style w:type="character" w:customStyle="1" w:styleId="WW8Num109z0">
    <w:name w:val="WW8Num109z0"/>
    <w:rsid w:val="00E702C0"/>
    <w:rPr>
      <w:rFonts w:ascii="Arial" w:hAnsi="Arial"/>
      <w:b w:val="0"/>
      <w:i w:val="0"/>
      <w:sz w:val="20"/>
    </w:rPr>
  </w:style>
  <w:style w:type="character" w:customStyle="1" w:styleId="WW8Num110z0">
    <w:name w:val="WW8Num110z0"/>
    <w:rsid w:val="00E702C0"/>
    <w:rPr>
      <w:rFonts w:ascii="Arial" w:hAnsi="Arial" w:cs="Arial"/>
    </w:rPr>
  </w:style>
  <w:style w:type="character" w:customStyle="1" w:styleId="WW8Num111z0">
    <w:name w:val="WW8Num111z0"/>
    <w:rsid w:val="00E702C0"/>
    <w:rPr>
      <w:rFonts w:ascii="Wingdings" w:hAnsi="Wingdings"/>
      <w:sz w:val="16"/>
    </w:rPr>
  </w:style>
  <w:style w:type="character" w:customStyle="1" w:styleId="WW8Num112z0">
    <w:name w:val="WW8Num112z0"/>
    <w:rsid w:val="00E702C0"/>
    <w:rPr>
      <w:sz w:val="20"/>
    </w:rPr>
  </w:style>
  <w:style w:type="character" w:customStyle="1" w:styleId="WW8Num113z0">
    <w:name w:val="WW8Num113z0"/>
    <w:rsid w:val="00E702C0"/>
    <w:rPr>
      <w:rFonts w:ascii="Symbol" w:hAnsi="Symbol"/>
    </w:rPr>
  </w:style>
  <w:style w:type="character" w:customStyle="1" w:styleId="WW8Num113z1">
    <w:name w:val="WW8Num113z1"/>
    <w:rsid w:val="00E702C0"/>
    <w:rPr>
      <w:rFonts w:ascii="Courier New" w:hAnsi="Courier New" w:cs="Courier New"/>
    </w:rPr>
  </w:style>
  <w:style w:type="character" w:customStyle="1" w:styleId="WW8Num113z2">
    <w:name w:val="WW8Num113z2"/>
    <w:rsid w:val="00E702C0"/>
    <w:rPr>
      <w:rFonts w:ascii="Wingdings" w:hAnsi="Wingdings"/>
    </w:rPr>
  </w:style>
  <w:style w:type="character" w:customStyle="1" w:styleId="WW8Num114z0">
    <w:name w:val="WW8Num114z0"/>
    <w:rsid w:val="00E702C0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115z0">
    <w:name w:val="WW8Num115z0"/>
    <w:rsid w:val="00E702C0"/>
    <w:rPr>
      <w:b w:val="0"/>
    </w:rPr>
  </w:style>
  <w:style w:type="character" w:customStyle="1" w:styleId="WW8Num117z0">
    <w:name w:val="WW8Num117z0"/>
    <w:rsid w:val="00E702C0"/>
    <w:rPr>
      <w:color w:val="000000"/>
    </w:rPr>
  </w:style>
  <w:style w:type="character" w:customStyle="1" w:styleId="WW8Num118z1">
    <w:name w:val="WW8Num118z1"/>
    <w:rsid w:val="00E702C0"/>
    <w:rPr>
      <w:rFonts w:ascii="Symbol" w:hAnsi="Symbol"/>
    </w:rPr>
  </w:style>
  <w:style w:type="character" w:customStyle="1" w:styleId="WW8Num119z0">
    <w:name w:val="WW8Num119z0"/>
    <w:rsid w:val="00E702C0"/>
    <w:rPr>
      <w:b w:val="0"/>
      <w:bCs w:val="0"/>
      <w:i w:val="0"/>
      <w:iCs w:val="0"/>
    </w:rPr>
  </w:style>
  <w:style w:type="character" w:customStyle="1" w:styleId="WW8Num120z0">
    <w:name w:val="WW8Num120z0"/>
    <w:rsid w:val="00E702C0"/>
    <w:rPr>
      <w:rFonts w:ascii="Symbol" w:hAnsi="Symbol"/>
    </w:rPr>
  </w:style>
  <w:style w:type="character" w:customStyle="1" w:styleId="WW8Num120z1">
    <w:name w:val="WW8Num120z1"/>
    <w:rsid w:val="00E702C0"/>
    <w:rPr>
      <w:rFonts w:ascii="Courier New" w:hAnsi="Courier New" w:cs="Courier New"/>
    </w:rPr>
  </w:style>
  <w:style w:type="character" w:customStyle="1" w:styleId="WW8Num120z2">
    <w:name w:val="WW8Num120z2"/>
    <w:rsid w:val="00E702C0"/>
    <w:rPr>
      <w:rFonts w:ascii="Wingdings" w:hAnsi="Wingdings"/>
    </w:rPr>
  </w:style>
  <w:style w:type="character" w:customStyle="1" w:styleId="WW8Num121z0">
    <w:name w:val="WW8Num121z0"/>
    <w:rsid w:val="00E702C0"/>
    <w:rPr>
      <w:rFonts w:ascii="Symbol" w:hAnsi="Symbol"/>
    </w:rPr>
  </w:style>
  <w:style w:type="character" w:customStyle="1" w:styleId="WW8Num121z1">
    <w:name w:val="WW8Num121z1"/>
    <w:rsid w:val="00E702C0"/>
    <w:rPr>
      <w:rFonts w:ascii="Courier New" w:hAnsi="Courier New" w:cs="Courier New"/>
    </w:rPr>
  </w:style>
  <w:style w:type="character" w:customStyle="1" w:styleId="WW8Num121z2">
    <w:name w:val="WW8Num121z2"/>
    <w:rsid w:val="00E702C0"/>
    <w:rPr>
      <w:rFonts w:ascii="Wingdings" w:hAnsi="Wingdings"/>
    </w:rPr>
  </w:style>
  <w:style w:type="character" w:customStyle="1" w:styleId="WW8Num124z0">
    <w:name w:val="WW8Num124z0"/>
    <w:rsid w:val="00E702C0"/>
    <w:rPr>
      <w:rFonts w:ascii="Wingdings" w:hAnsi="Wingdings"/>
      <w:b/>
    </w:rPr>
  </w:style>
  <w:style w:type="character" w:customStyle="1" w:styleId="WW8Num124z1">
    <w:name w:val="WW8Num124z1"/>
    <w:rsid w:val="00E702C0"/>
    <w:rPr>
      <w:b w:val="0"/>
    </w:rPr>
  </w:style>
  <w:style w:type="character" w:customStyle="1" w:styleId="WW8Num124z2">
    <w:name w:val="WW8Num124z2"/>
    <w:rsid w:val="00E702C0"/>
    <w:rPr>
      <w:rFonts w:ascii="Wingdings" w:hAnsi="Wingdings"/>
    </w:rPr>
  </w:style>
  <w:style w:type="character" w:customStyle="1" w:styleId="WW8Num124z3">
    <w:name w:val="WW8Num124z3"/>
    <w:rsid w:val="00E702C0"/>
    <w:rPr>
      <w:rFonts w:ascii="Symbol" w:hAnsi="Symbol"/>
    </w:rPr>
  </w:style>
  <w:style w:type="character" w:customStyle="1" w:styleId="WW8Num124z4">
    <w:name w:val="WW8Num124z4"/>
    <w:rsid w:val="00E702C0"/>
    <w:rPr>
      <w:rFonts w:ascii="Courier New" w:hAnsi="Courier New" w:cs="Courier New"/>
    </w:rPr>
  </w:style>
  <w:style w:type="character" w:customStyle="1" w:styleId="dokumenttytul1">
    <w:name w:val="dokumenttytul1"/>
    <w:rsid w:val="00E702C0"/>
    <w:rPr>
      <w:b/>
      <w:bCs/>
      <w:strike w:val="0"/>
      <w:dstrike w:val="0"/>
      <w:color w:val="000000"/>
      <w:u w:val="none"/>
    </w:rPr>
  </w:style>
  <w:style w:type="character" w:customStyle="1" w:styleId="Znakiprzypiswdolnych">
    <w:name w:val="Znaki przypisów dolnych"/>
    <w:rsid w:val="00E702C0"/>
    <w:rPr>
      <w:vertAlign w:val="superscript"/>
    </w:rPr>
  </w:style>
  <w:style w:type="character" w:customStyle="1" w:styleId="Odwoaniedokomentarza1">
    <w:name w:val="Odwołanie do komentarza1"/>
    <w:rsid w:val="00E702C0"/>
    <w:rPr>
      <w:sz w:val="16"/>
      <w:szCs w:val="16"/>
    </w:rPr>
  </w:style>
  <w:style w:type="paragraph" w:customStyle="1" w:styleId="Nagwek11">
    <w:name w:val="Nagłówek1"/>
    <w:basedOn w:val="Normalny"/>
    <w:next w:val="Tekstpodstawowy"/>
    <w:rsid w:val="00E702C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702C0"/>
    <w:pPr>
      <w:suppressLineNumbers/>
      <w:spacing w:before="120" w:after="120"/>
    </w:pPr>
    <w:rPr>
      <w:rFonts w:cs="Tahoma"/>
      <w:i/>
      <w:iCs/>
    </w:rPr>
  </w:style>
  <w:style w:type="paragraph" w:customStyle="1" w:styleId="Listawypunktowana1">
    <w:name w:val="Lista wypunktowana1"/>
    <w:basedOn w:val="Normalny"/>
    <w:rsid w:val="00E702C0"/>
    <w:pPr>
      <w:spacing w:line="360" w:lineRule="auto"/>
      <w:ind w:right="23"/>
      <w:jc w:val="both"/>
    </w:pPr>
    <w:rPr>
      <w:rFonts w:ascii="Arial" w:hAnsi="Arial" w:cs="Arial"/>
      <w:bCs/>
      <w:sz w:val="22"/>
      <w:szCs w:val="22"/>
    </w:rPr>
  </w:style>
  <w:style w:type="paragraph" w:customStyle="1" w:styleId="11">
    <w:name w:val="11)"/>
    <w:basedOn w:val="Normalny"/>
    <w:rsid w:val="00E702C0"/>
    <w:pPr>
      <w:tabs>
        <w:tab w:val="left" w:pos="624"/>
      </w:tabs>
      <w:spacing w:line="258" w:lineRule="atLeast"/>
      <w:ind w:left="624" w:hanging="312"/>
      <w:jc w:val="both"/>
    </w:pPr>
    <w:rPr>
      <w:rFonts w:ascii="FrankfurtGothic" w:hAnsi="FrankfurtGothic"/>
      <w:color w:val="000000"/>
      <w:sz w:val="17"/>
      <w:szCs w:val="20"/>
    </w:rPr>
  </w:style>
  <w:style w:type="paragraph" w:customStyle="1" w:styleId="A11i">
    <w:name w:val="A11i"/>
    <w:basedOn w:val="Normalny"/>
    <w:rsid w:val="00E702C0"/>
    <w:pPr>
      <w:ind w:left="709"/>
      <w:jc w:val="both"/>
    </w:pPr>
    <w:rPr>
      <w:rFonts w:ascii="Arial" w:hAnsi="Arial"/>
      <w:i/>
      <w:sz w:val="22"/>
      <w:szCs w:val="20"/>
    </w:rPr>
  </w:style>
  <w:style w:type="paragraph" w:customStyle="1" w:styleId="Listanumerowana1">
    <w:name w:val="Lista numerowana1"/>
    <w:basedOn w:val="Normalny"/>
    <w:rsid w:val="00E702C0"/>
    <w:pPr>
      <w:tabs>
        <w:tab w:val="left" w:pos="340"/>
      </w:tabs>
      <w:ind w:left="340" w:hanging="340"/>
    </w:pPr>
  </w:style>
  <w:style w:type="paragraph" w:customStyle="1" w:styleId="Tekstkomentarza1">
    <w:name w:val="Tekst komentarza1"/>
    <w:basedOn w:val="Normalny"/>
    <w:rsid w:val="00E702C0"/>
    <w:rPr>
      <w:sz w:val="20"/>
      <w:szCs w:val="20"/>
    </w:rPr>
  </w:style>
  <w:style w:type="paragraph" w:styleId="HTML-wstpniesformatowany">
    <w:name w:val="HTML Preformatted"/>
    <w:basedOn w:val="Normalny"/>
    <w:link w:val="HTML-wstpniesformatowanyZnak"/>
    <w:rsid w:val="00E702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E702C0"/>
    <w:rPr>
      <w:rFonts w:ascii="Courier New" w:eastAsia="Times New Roman" w:hAnsi="Courier New" w:cs="Times New Roman"/>
      <w:sz w:val="20"/>
      <w:szCs w:val="20"/>
      <w:lang w:val="x-none" w:eastAsia="ar-SA"/>
    </w:rPr>
  </w:style>
  <w:style w:type="paragraph" w:customStyle="1" w:styleId="Zawartoramki">
    <w:name w:val="Zawartość ramki"/>
    <w:basedOn w:val="Tekstpodstawowy"/>
    <w:rsid w:val="00E702C0"/>
    <w:pPr>
      <w:spacing w:line="360" w:lineRule="auto"/>
      <w:jc w:val="left"/>
    </w:pPr>
    <w:rPr>
      <w:rFonts w:ascii="Times New Roman" w:hAnsi="Times New Roman"/>
      <w:sz w:val="24"/>
      <w:szCs w:val="20"/>
      <w:lang w:val="pl-PL"/>
    </w:rPr>
  </w:style>
  <w:style w:type="paragraph" w:customStyle="1" w:styleId="inny1">
    <w:name w:val="inny1"/>
    <w:basedOn w:val="Nagwek1"/>
    <w:rsid w:val="00E702C0"/>
    <w:pPr>
      <w:tabs>
        <w:tab w:val="left" w:pos="180"/>
      </w:tabs>
      <w:spacing w:before="0" w:after="0" w:line="360" w:lineRule="auto"/>
      <w:jc w:val="both"/>
    </w:pPr>
    <w:rPr>
      <w:kern w:val="1"/>
      <w:sz w:val="20"/>
      <w:szCs w:val="20"/>
    </w:rPr>
  </w:style>
  <w:style w:type="paragraph" w:customStyle="1" w:styleId="xl24">
    <w:name w:val="xl24"/>
    <w:basedOn w:val="Normalny"/>
    <w:rsid w:val="00E702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Arial Unicode MS" w:hAnsi="Arial" w:cs="Arial"/>
      <w:sz w:val="18"/>
      <w:szCs w:val="18"/>
      <w:lang w:eastAsia="pl-PL"/>
    </w:rPr>
  </w:style>
  <w:style w:type="paragraph" w:customStyle="1" w:styleId="xl25">
    <w:name w:val="xl25"/>
    <w:basedOn w:val="Normalny"/>
    <w:rsid w:val="00E702C0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Arial Unicode MS" w:hAnsi="Arial" w:cs="Arial"/>
      <w:sz w:val="18"/>
      <w:szCs w:val="18"/>
      <w:lang w:eastAsia="pl-PL"/>
    </w:rPr>
  </w:style>
  <w:style w:type="paragraph" w:customStyle="1" w:styleId="xl26">
    <w:name w:val="xl26"/>
    <w:basedOn w:val="Normalny"/>
    <w:rsid w:val="00E702C0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Arial Unicode MS" w:hAnsi="Arial" w:cs="Arial"/>
      <w:sz w:val="18"/>
      <w:szCs w:val="18"/>
      <w:lang w:eastAsia="pl-PL"/>
    </w:rPr>
  </w:style>
  <w:style w:type="paragraph" w:customStyle="1" w:styleId="xl27">
    <w:name w:val="xl27"/>
    <w:basedOn w:val="Normalny"/>
    <w:rsid w:val="00E702C0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Arial Unicode MS" w:hAnsi="Arial" w:cs="Arial"/>
      <w:sz w:val="18"/>
      <w:szCs w:val="18"/>
      <w:lang w:eastAsia="pl-PL"/>
    </w:rPr>
  </w:style>
  <w:style w:type="paragraph" w:customStyle="1" w:styleId="Normal2">
    <w:name w:val="Normal2"/>
    <w:basedOn w:val="Normalny"/>
    <w:rsid w:val="00E702C0"/>
    <w:pPr>
      <w:widowControl w:val="0"/>
      <w:suppressAutoHyphens w:val="0"/>
      <w:autoSpaceDE w:val="0"/>
      <w:autoSpaceDN w:val="0"/>
      <w:adjustRightInd w:val="0"/>
      <w:spacing w:before="60" w:after="60" w:line="288" w:lineRule="auto"/>
      <w:ind w:left="851"/>
      <w:jc w:val="both"/>
    </w:pPr>
    <w:rPr>
      <w:color w:val="000000"/>
      <w:sz w:val="22"/>
      <w:szCs w:val="22"/>
      <w:lang w:val="en-GB" w:eastAsia="en-GB"/>
    </w:rPr>
  </w:style>
  <w:style w:type="paragraph" w:customStyle="1" w:styleId="PCDOCSFooter">
    <w:name w:val="PCDOCSFooter"/>
    <w:basedOn w:val="Normalny"/>
    <w:rsid w:val="00E702C0"/>
    <w:pPr>
      <w:widowControl w:val="0"/>
      <w:suppressAutoHyphens w:val="0"/>
      <w:spacing w:after="240"/>
    </w:pPr>
    <w:rPr>
      <w:spacing w:val="80"/>
      <w:sz w:val="14"/>
      <w:szCs w:val="22"/>
      <w:lang w:eastAsia="pl-PL"/>
    </w:rPr>
  </w:style>
  <w:style w:type="paragraph" w:customStyle="1" w:styleId="PCDOCSFirstFooter">
    <w:name w:val="PCDOCSFirstFooter"/>
    <w:basedOn w:val="PCDOCSFooter"/>
    <w:rsid w:val="00E702C0"/>
    <w:rPr>
      <w:b/>
      <w:bCs/>
    </w:rPr>
  </w:style>
  <w:style w:type="paragraph" w:customStyle="1" w:styleId="Style1">
    <w:name w:val="Style1"/>
    <w:basedOn w:val="Normalny"/>
    <w:uiPriority w:val="99"/>
    <w:rsid w:val="00E702C0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8">
    <w:name w:val="Style8"/>
    <w:basedOn w:val="Normalny"/>
    <w:uiPriority w:val="99"/>
    <w:rsid w:val="00E702C0"/>
    <w:pPr>
      <w:widowControl w:val="0"/>
      <w:suppressAutoHyphens w:val="0"/>
      <w:autoSpaceDE w:val="0"/>
      <w:autoSpaceDN w:val="0"/>
      <w:adjustRightInd w:val="0"/>
      <w:spacing w:line="387" w:lineRule="exact"/>
      <w:jc w:val="both"/>
    </w:pPr>
    <w:rPr>
      <w:lang w:eastAsia="pl-PL"/>
    </w:rPr>
  </w:style>
  <w:style w:type="paragraph" w:customStyle="1" w:styleId="Style10">
    <w:name w:val="Style10"/>
    <w:basedOn w:val="Normalny"/>
    <w:uiPriority w:val="99"/>
    <w:rsid w:val="00E702C0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character" w:customStyle="1" w:styleId="FontStyle18">
    <w:name w:val="Font Style18"/>
    <w:uiPriority w:val="99"/>
    <w:rsid w:val="00E702C0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24">
    <w:name w:val="Font Style24"/>
    <w:uiPriority w:val="99"/>
    <w:rsid w:val="00E702C0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26">
    <w:name w:val="Font Style26"/>
    <w:uiPriority w:val="99"/>
    <w:rsid w:val="00E702C0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6">
    <w:name w:val="Style16"/>
    <w:basedOn w:val="Normalny"/>
    <w:uiPriority w:val="99"/>
    <w:rsid w:val="00E702C0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numbering" w:customStyle="1" w:styleId="Bezlisty9">
    <w:name w:val="Bez listy9"/>
    <w:next w:val="Bezlisty"/>
    <w:uiPriority w:val="99"/>
    <w:semiHidden/>
    <w:unhideWhenUsed/>
    <w:rsid w:val="00E702C0"/>
  </w:style>
  <w:style w:type="paragraph" w:customStyle="1" w:styleId="footnotedescription">
    <w:name w:val="footnote description"/>
    <w:next w:val="Normalny"/>
    <w:link w:val="footnotedescriptionChar"/>
    <w:hidden/>
    <w:rsid w:val="00E702C0"/>
    <w:pPr>
      <w:spacing w:after="0"/>
      <w:ind w:left="2"/>
    </w:pPr>
    <w:rPr>
      <w:rFonts w:ascii="Times New Roman" w:eastAsia="Times New Roman" w:hAnsi="Times New Roman" w:cs="Times New Roman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E702C0"/>
    <w:rPr>
      <w:rFonts w:ascii="Times New Roman" w:eastAsia="Times New Roman" w:hAnsi="Times New Roman" w:cs="Times New Roman"/>
      <w:color w:val="000000"/>
      <w:sz w:val="20"/>
      <w:lang w:eastAsia="pl-PL"/>
    </w:rPr>
  </w:style>
  <w:style w:type="character" w:customStyle="1" w:styleId="footnotemark">
    <w:name w:val="footnote mark"/>
    <w:hidden/>
    <w:rsid w:val="00E702C0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ela-Siatka61">
    <w:name w:val="Tabela - Siatka61"/>
    <w:basedOn w:val="Standardowy"/>
    <w:next w:val="Tabela-Siatka"/>
    <w:uiPriority w:val="39"/>
    <w:rsid w:val="00E702C0"/>
    <w:pPr>
      <w:spacing w:after="0" w:line="240" w:lineRule="auto"/>
      <w:ind w:left="992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39"/>
    <w:rsid w:val="00E702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E702C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e5">
    <w:name w:val="Style5"/>
    <w:basedOn w:val="Normalny"/>
    <w:uiPriority w:val="99"/>
    <w:rsid w:val="00E702C0"/>
    <w:pPr>
      <w:widowControl w:val="0"/>
      <w:suppressAutoHyphens w:val="0"/>
      <w:autoSpaceDE w:val="0"/>
      <w:autoSpaceDN w:val="0"/>
      <w:adjustRightInd w:val="0"/>
      <w:spacing w:line="274" w:lineRule="exact"/>
      <w:ind w:hanging="850"/>
    </w:pPr>
    <w:rPr>
      <w:rFonts w:ascii="Arial" w:hAnsi="Arial" w:cs="Arial"/>
      <w:lang w:eastAsia="pl-PL"/>
    </w:rPr>
  </w:style>
  <w:style w:type="paragraph" w:customStyle="1" w:styleId="punktwustpienumerow">
    <w:name w:val="punkt w ustępie numerow"/>
    <w:basedOn w:val="Normalny"/>
    <w:link w:val="punktwustpienumerowZnak"/>
    <w:qFormat/>
    <w:rsid w:val="00E702C0"/>
    <w:pPr>
      <w:widowControl w:val="0"/>
      <w:suppressAutoHyphens w:val="0"/>
      <w:spacing w:line="276" w:lineRule="auto"/>
      <w:jc w:val="both"/>
    </w:pPr>
    <w:rPr>
      <w:rFonts w:ascii="Palatino Linotype" w:hAnsi="Palatino Linotype" w:cs="Palatino Linotype"/>
      <w:sz w:val="22"/>
      <w:szCs w:val="22"/>
      <w:lang w:eastAsia="pl-PL"/>
    </w:rPr>
  </w:style>
  <w:style w:type="character" w:customStyle="1" w:styleId="punktwustpienumerowZnak">
    <w:name w:val="punkt w ustępie numerow Znak"/>
    <w:basedOn w:val="Domylnaczcionkaakapitu"/>
    <w:link w:val="punktwustpienumerow"/>
    <w:rsid w:val="00E702C0"/>
    <w:rPr>
      <w:rFonts w:ascii="Palatino Linotype" w:eastAsia="Times New Roman" w:hAnsi="Palatino Linotype" w:cs="Palatino Linotype"/>
      <w:lang w:eastAsia="pl-PL"/>
    </w:rPr>
  </w:style>
  <w:style w:type="numbering" w:customStyle="1" w:styleId="Bezlisty10">
    <w:name w:val="Bez listy10"/>
    <w:next w:val="Bezlisty"/>
    <w:uiPriority w:val="99"/>
    <w:semiHidden/>
    <w:unhideWhenUsed/>
    <w:rsid w:val="00E702C0"/>
  </w:style>
  <w:style w:type="table" w:customStyle="1" w:styleId="Tabela-Siatka8">
    <w:name w:val="Tabela - Siatka8"/>
    <w:basedOn w:val="Standardowy"/>
    <w:next w:val="Tabela-Siatka"/>
    <w:uiPriority w:val="39"/>
    <w:rsid w:val="00E702C0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2">
    <w:name w:val="Styl22"/>
    <w:rsid w:val="00E702C0"/>
  </w:style>
  <w:style w:type="numbering" w:customStyle="1" w:styleId="Styl33">
    <w:name w:val="Styl33"/>
    <w:rsid w:val="00E702C0"/>
  </w:style>
  <w:style w:type="table" w:customStyle="1" w:styleId="Tabela-Siatka12">
    <w:name w:val="Tabela - Siatka12"/>
    <w:basedOn w:val="Standardowy"/>
    <w:next w:val="Tabela-Siatka"/>
    <w:uiPriority w:val="59"/>
    <w:rsid w:val="00E702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E702C0"/>
  </w:style>
  <w:style w:type="numbering" w:customStyle="1" w:styleId="Bezlisty21">
    <w:name w:val="Bez listy21"/>
    <w:next w:val="Bezlisty"/>
    <w:semiHidden/>
    <w:rsid w:val="00E702C0"/>
  </w:style>
  <w:style w:type="table" w:customStyle="1" w:styleId="Tabela-Siatka22">
    <w:name w:val="Tabela - Siatka22"/>
    <w:basedOn w:val="Standardowy"/>
    <w:next w:val="Tabela-Siatka"/>
    <w:uiPriority w:val="39"/>
    <w:rsid w:val="00E702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39"/>
    <w:rsid w:val="00E702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E702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E702C0"/>
  </w:style>
  <w:style w:type="numbering" w:customStyle="1" w:styleId="Bezlisty41">
    <w:name w:val="Bez listy41"/>
    <w:next w:val="Bezlisty"/>
    <w:uiPriority w:val="99"/>
    <w:semiHidden/>
    <w:unhideWhenUsed/>
    <w:rsid w:val="00E702C0"/>
  </w:style>
  <w:style w:type="numbering" w:customStyle="1" w:styleId="Bezlisty51">
    <w:name w:val="Bez listy51"/>
    <w:next w:val="Bezlisty"/>
    <w:uiPriority w:val="99"/>
    <w:semiHidden/>
    <w:unhideWhenUsed/>
    <w:rsid w:val="00E702C0"/>
  </w:style>
  <w:style w:type="numbering" w:customStyle="1" w:styleId="Bezlisty61">
    <w:name w:val="Bez listy61"/>
    <w:next w:val="Bezlisty"/>
    <w:uiPriority w:val="99"/>
    <w:semiHidden/>
    <w:unhideWhenUsed/>
    <w:rsid w:val="00E702C0"/>
  </w:style>
  <w:style w:type="numbering" w:customStyle="1" w:styleId="Bezlisty71">
    <w:name w:val="Bez listy71"/>
    <w:next w:val="Bezlisty"/>
    <w:uiPriority w:val="99"/>
    <w:semiHidden/>
    <w:unhideWhenUsed/>
    <w:rsid w:val="00E702C0"/>
  </w:style>
  <w:style w:type="table" w:customStyle="1" w:styleId="Tabela-Siatka53">
    <w:name w:val="Tabela - Siatka53"/>
    <w:basedOn w:val="Standardowy"/>
    <w:next w:val="Tabela-Siatka"/>
    <w:uiPriority w:val="39"/>
    <w:rsid w:val="00E702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Grid2"/>
    <w:rsid w:val="00E702C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Atende1">
    <w:name w:val="Atende1"/>
    <w:uiPriority w:val="99"/>
    <w:rsid w:val="00E702C0"/>
  </w:style>
  <w:style w:type="numbering" w:customStyle="1" w:styleId="MW21">
    <w:name w:val="MW21"/>
    <w:uiPriority w:val="99"/>
    <w:rsid w:val="00E702C0"/>
    <w:pPr>
      <w:numPr>
        <w:numId w:val="14"/>
      </w:numPr>
    </w:pPr>
  </w:style>
  <w:style w:type="numbering" w:customStyle="1" w:styleId="StylKonspektynumerowaneZlewej0cmWysunicie102cm1">
    <w:name w:val="Styl Konspekty numerowane Z lewej:  0 cm Wysunięcie:  102 cm1"/>
    <w:basedOn w:val="Bezlisty"/>
    <w:rsid w:val="00E702C0"/>
    <w:pPr>
      <w:numPr>
        <w:numId w:val="15"/>
      </w:numPr>
    </w:pPr>
  </w:style>
  <w:style w:type="numbering" w:customStyle="1" w:styleId="Styl211">
    <w:name w:val="Styl211"/>
    <w:rsid w:val="00E702C0"/>
    <w:pPr>
      <w:numPr>
        <w:numId w:val="12"/>
      </w:numPr>
    </w:pPr>
  </w:style>
  <w:style w:type="numbering" w:customStyle="1" w:styleId="Styl311">
    <w:name w:val="Styl311"/>
    <w:rsid w:val="00E702C0"/>
    <w:pPr>
      <w:numPr>
        <w:numId w:val="49"/>
      </w:numPr>
    </w:pPr>
  </w:style>
  <w:style w:type="paragraph" w:customStyle="1" w:styleId="Pisma">
    <w:name w:val="Pisma"/>
    <w:basedOn w:val="Normalny"/>
    <w:rsid w:val="00E702C0"/>
    <w:pPr>
      <w:suppressAutoHyphens w:val="0"/>
      <w:jc w:val="both"/>
    </w:pPr>
    <w:rPr>
      <w:szCs w:val="20"/>
      <w:lang w:eastAsia="pl-PL"/>
    </w:rPr>
  </w:style>
  <w:style w:type="paragraph" w:customStyle="1" w:styleId="paragraph">
    <w:name w:val="paragraph"/>
    <w:basedOn w:val="Normalny"/>
    <w:uiPriority w:val="99"/>
    <w:semiHidden/>
    <w:rsid w:val="00E702C0"/>
    <w:pPr>
      <w:suppressAutoHyphens w:val="0"/>
      <w:spacing w:before="100" w:beforeAutospacing="1" w:after="100" w:afterAutospacing="1"/>
    </w:pPr>
    <w:rPr>
      <w:rFonts w:eastAsiaTheme="minorHAnsi"/>
      <w:lang w:eastAsia="en-GB"/>
    </w:rPr>
  </w:style>
  <w:style w:type="character" w:customStyle="1" w:styleId="normaltextrun">
    <w:name w:val="normaltextrun"/>
    <w:basedOn w:val="Domylnaczcionkaakapitu"/>
    <w:rsid w:val="00E702C0"/>
  </w:style>
  <w:style w:type="character" w:customStyle="1" w:styleId="eop">
    <w:name w:val="eop"/>
    <w:basedOn w:val="Domylnaczcionkaakapitu"/>
    <w:rsid w:val="00E702C0"/>
  </w:style>
  <w:style w:type="table" w:customStyle="1" w:styleId="TableGrid11">
    <w:name w:val="TableGrid11"/>
    <w:rsid w:val="00D423BD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tyl34">
    <w:name w:val="Styl34"/>
    <w:rsid w:val="009848B8"/>
  </w:style>
  <w:style w:type="numbering" w:customStyle="1" w:styleId="Styl212">
    <w:name w:val="Styl212"/>
    <w:rsid w:val="009848B8"/>
  </w:style>
  <w:style w:type="numbering" w:customStyle="1" w:styleId="Styl312">
    <w:name w:val="Styl312"/>
    <w:rsid w:val="009848B8"/>
  </w:style>
  <w:style w:type="numbering" w:customStyle="1" w:styleId="Bezlisty111">
    <w:name w:val="Bez listy111"/>
    <w:next w:val="Bezlisty"/>
    <w:uiPriority w:val="99"/>
    <w:semiHidden/>
    <w:unhideWhenUsed/>
    <w:rsid w:val="009848B8"/>
  </w:style>
  <w:style w:type="table" w:customStyle="1" w:styleId="Tabela-Siatka10">
    <w:name w:val="Tabela - Siatka10"/>
    <w:basedOn w:val="Standardowy"/>
    <w:next w:val="Tabela-Siatka"/>
    <w:uiPriority w:val="39"/>
    <w:rsid w:val="00797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39"/>
    <w:rsid w:val="00A06BE3"/>
    <w:pPr>
      <w:spacing w:after="0" w:line="240" w:lineRule="auto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39"/>
    <w:rsid w:val="00154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6979E1"/>
  </w:style>
  <w:style w:type="character" w:customStyle="1" w:styleId="FontStyle14">
    <w:name w:val="Font Style14"/>
    <w:basedOn w:val="Domylnaczcionkaakapitu"/>
    <w:uiPriority w:val="99"/>
    <w:rsid w:val="006979E1"/>
    <w:rPr>
      <w:rFonts w:ascii="Times New Roman" w:hAnsi="Times New Roman" w:cs="Times New Roman"/>
      <w:color w:val="000000"/>
      <w:sz w:val="22"/>
      <w:szCs w:val="22"/>
    </w:rPr>
  </w:style>
  <w:style w:type="paragraph" w:customStyle="1" w:styleId="NormalnyWeb1">
    <w:name w:val="Normalny (Web)1"/>
    <w:basedOn w:val="Normalny"/>
    <w:rsid w:val="006979E1"/>
    <w:pPr>
      <w:suppressAutoHyphens w:val="0"/>
      <w:spacing w:before="100" w:beforeAutospacing="1" w:after="100" w:afterAutospacing="1"/>
    </w:pPr>
    <w:rPr>
      <w:lang w:eastAsia="pl-PL"/>
    </w:rPr>
  </w:style>
  <w:style w:type="numbering" w:customStyle="1" w:styleId="Styl23">
    <w:name w:val="Styl23"/>
    <w:uiPriority w:val="99"/>
    <w:rsid w:val="006979E1"/>
    <w:pPr>
      <w:numPr>
        <w:numId w:val="40"/>
      </w:numPr>
    </w:pPr>
  </w:style>
  <w:style w:type="numbering" w:customStyle="1" w:styleId="Styl35">
    <w:name w:val="Styl35"/>
    <w:uiPriority w:val="99"/>
    <w:rsid w:val="006979E1"/>
    <w:pPr>
      <w:numPr>
        <w:numId w:val="41"/>
      </w:numPr>
    </w:pPr>
  </w:style>
  <w:style w:type="numbering" w:customStyle="1" w:styleId="Styl4">
    <w:name w:val="Styl4"/>
    <w:uiPriority w:val="99"/>
    <w:rsid w:val="006979E1"/>
    <w:pPr>
      <w:numPr>
        <w:numId w:val="42"/>
      </w:numPr>
    </w:pPr>
  </w:style>
  <w:style w:type="table" w:customStyle="1" w:styleId="Tabela-Siatka14">
    <w:name w:val="Tabela - Siatka14"/>
    <w:basedOn w:val="Standardowy"/>
    <w:next w:val="Tabela-Siatka"/>
    <w:uiPriority w:val="39"/>
    <w:rsid w:val="006979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basedOn w:val="Standardowy"/>
    <w:next w:val="Tabela-Siatka"/>
    <w:uiPriority w:val="39"/>
    <w:rsid w:val="006979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Grid5"/>
    <w:rsid w:val="004B39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tyl5">
    <w:name w:val="Styl5"/>
    <w:uiPriority w:val="99"/>
    <w:rsid w:val="008A57F8"/>
    <w:pPr>
      <w:numPr>
        <w:numId w:val="46"/>
      </w:numPr>
    </w:pPr>
  </w:style>
  <w:style w:type="numbering" w:customStyle="1" w:styleId="Styl6">
    <w:name w:val="Styl6"/>
    <w:uiPriority w:val="99"/>
    <w:rsid w:val="00657EBC"/>
    <w:pPr>
      <w:numPr>
        <w:numId w:val="47"/>
      </w:numPr>
    </w:pPr>
  </w:style>
  <w:style w:type="table" w:customStyle="1" w:styleId="TableGrid0">
    <w:name w:val="Table Grid0"/>
    <w:rsid w:val="00E568EB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uletlevel1">
    <w:name w:val="Bulet level1"/>
    <w:basedOn w:val="Normalny"/>
    <w:rsid w:val="00404997"/>
    <w:pPr>
      <w:numPr>
        <w:numId w:val="48"/>
      </w:numPr>
      <w:suppressAutoHyphens w:val="0"/>
      <w:spacing w:before="120" w:after="120"/>
    </w:pPr>
    <w:rPr>
      <w:rFonts w:ascii="Arial" w:hAnsi="Arial"/>
      <w:sz w:val="20"/>
      <w:lang w:eastAsia="pl-PL"/>
    </w:rPr>
  </w:style>
  <w:style w:type="paragraph" w:customStyle="1" w:styleId="Bulet2">
    <w:name w:val="Bulet 2"/>
    <w:basedOn w:val="Buletlevel1"/>
    <w:rsid w:val="00404997"/>
    <w:pPr>
      <w:numPr>
        <w:ilvl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4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3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806FF666EF23D419B4F03FD8D0601C0" ma:contentTypeVersion="2" ma:contentTypeDescription="Utwórz nowy dokument." ma:contentTypeScope="" ma:versionID="c309ec79c5577b52455d86e67e4092a2">
  <xsd:schema xmlns:xsd="http://www.w3.org/2001/XMLSchema" xmlns:xs="http://www.w3.org/2001/XMLSchema" xmlns:p="http://schemas.microsoft.com/office/2006/metadata/properties" xmlns:ns2="5166364e-a50c-48fb-891f-ca520ae906c1" targetNamespace="http://schemas.microsoft.com/office/2006/metadata/properties" ma:root="true" ma:fieldsID="0ec04f70774fd7bc89492d1b11d8c854" ns2:_="">
    <xsd:import namespace="5166364e-a50c-48fb-891f-ca520ae906c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6364e-a50c-48fb-891f-ca520ae906c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166364e-a50c-48fb-891f-ca520ae906c1">
      <UserInfo>
        <DisplayName>Sędzik Joanna</DisplayName>
        <AccountId>33</AccountId>
        <AccountType/>
      </UserInfo>
      <UserInfo>
        <DisplayName>Organek Szymon</DisplayName>
        <AccountId>54</AccountId>
        <AccountType/>
      </UserInfo>
      <UserInfo>
        <DisplayName>Kulczyk Gabriela</DisplayName>
        <AccountId>92</AccountId>
        <AccountType/>
      </UserInfo>
      <UserInfo>
        <DisplayName>Marynowski Grzegorz</DisplayName>
        <AccountId>16</AccountId>
        <AccountType/>
      </UserInfo>
      <UserInfo>
        <DisplayName>Słapek-Jabłońska Małgorzata</DisplayName>
        <AccountId>17</AccountId>
        <AccountType/>
      </UserInfo>
      <UserInfo>
        <DisplayName>Ratajczyk Monika</DisplayName>
        <AccountId>14</AccountId>
        <AccountType/>
      </UserInfo>
      <UserInfo>
        <DisplayName>Sampławska Paulina</DisplayName>
        <AccountId>106</AccountId>
        <AccountType/>
      </UserInfo>
      <UserInfo>
        <DisplayName>Niewiarowska Magdalena</DisplayName>
        <AccountId>53</AccountId>
        <AccountType/>
      </UserInfo>
      <UserInfo>
        <DisplayName>Łodziński Piotr</DisplayName>
        <AccountId>57</AccountId>
        <AccountType/>
      </UserInfo>
      <UserInfo>
        <DisplayName>Grotkowski Hubert</DisplayName>
        <AccountId>114</AccountId>
        <AccountType/>
      </UserInfo>
      <UserInfo>
        <DisplayName>Leszczyński Daniel</DisplayName>
        <AccountId>8</AccountId>
        <AccountType/>
      </UserInfo>
      <UserInfo>
        <DisplayName>Cukrowska Aldona</DisplayName>
        <AccountId>85</AccountId>
        <AccountType/>
      </UserInfo>
      <UserInfo>
        <DisplayName>Suwała Robert</DisplayName>
        <AccountId>39</AccountId>
        <AccountType/>
      </UserInfo>
      <UserInfo>
        <DisplayName>Polit Tomasz</DisplayName>
        <AccountId>63</AccountId>
        <AccountType/>
      </UserInfo>
      <UserInfo>
        <DisplayName>Ambroziak Piotr</DisplayName>
        <AccountId>24</AccountId>
        <AccountType/>
      </UserInfo>
      <UserInfo>
        <DisplayName>Kaleja Jolanta</DisplayName>
        <AccountId>127</AccountId>
        <AccountType/>
      </UserInfo>
      <UserInfo>
        <DisplayName>Górniak Grzegorz</DisplayName>
        <AccountId>160</AccountId>
        <AccountType/>
      </UserInfo>
      <UserInfo>
        <DisplayName>Pawelec Marcin</DisplayName>
        <AccountId>122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72039-518E-4325-BD71-0FE70C3C5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B6E3CF-8D0B-4686-B301-6A15839878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6364e-a50c-48fb-891f-ca520ae906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29854E-2263-4700-8F41-F8AC4F597B43}">
  <ds:schemaRefs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www.w3.org/XML/1998/namespace"/>
    <ds:schemaRef ds:uri="5166364e-a50c-48fb-891f-ca520ae906c1"/>
    <ds:schemaRef ds:uri="http://purl.org/dc/elements/1.1/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44DC3C-8A37-4E01-A6B4-93F6BD3C6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13</Pages>
  <Words>3301</Words>
  <Characters>19812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UKNF</Company>
  <LinksUpToDate>false</LinksUpToDate>
  <CharactersWithSpaces>23067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Lewandowska Małgorzata</dc:creator>
  <cp:keywords/>
  <dc:description/>
  <cp:lastModifiedBy>Sampławska Paulina</cp:lastModifiedBy>
  <cp:revision>3</cp:revision>
  <dcterms:created xsi:type="dcterms:W3CDTF">2024-12-17T09:04:00Z</dcterms:created>
  <dcterms:modified xsi:type="dcterms:W3CDTF">2024-12-17T09:28:00Z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0x0101002806FF666EF23D419B4F03FD8D0601C0</vt:lpwstr>
  </property>
  <property fmtid="{D5CDD505-2E9C-101B-9397-08002B2CF9AE}" pid="3" name="_NewReviewCycle">
    <vt:lpwstr/>
  </property>
</Properties>
</file>