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1DA8D" w14:textId="6CC904C0" w:rsidR="00EA0EA4" w:rsidRPr="001A1359" w:rsidRDefault="00EA0EA4" w:rsidP="002C213C">
      <w:pPr>
        <w:spacing w:line="276" w:lineRule="auto"/>
        <w:jc w:val="right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57C08">
        <w:rPr>
          <w:rFonts w:ascii="Cambria" w:hAnsi="Cambria"/>
          <w:b/>
          <w:bCs/>
        </w:rPr>
        <w:t>7</w:t>
      </w:r>
      <w:r w:rsidR="0046755A">
        <w:rPr>
          <w:rFonts w:ascii="Cambria" w:hAnsi="Cambria"/>
          <w:b/>
          <w:bCs/>
        </w:rPr>
        <w:t xml:space="preserve"> </w:t>
      </w:r>
      <w:r w:rsidRPr="001A1359">
        <w:rPr>
          <w:rFonts w:ascii="Cambria" w:hAnsi="Cambria"/>
          <w:b/>
          <w:bCs/>
        </w:rPr>
        <w:t xml:space="preserve">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29F89FA" w14:textId="046481B8" w:rsidR="00B52199" w:rsidRDefault="00B52199" w:rsidP="002C213C">
      <w:pPr>
        <w:pStyle w:val="redniasiatka21"/>
        <w:spacing w:line="276" w:lineRule="auto"/>
        <w:ind w:left="0" w:firstLine="0"/>
        <w:jc w:val="right"/>
        <w:rPr>
          <w:rFonts w:ascii="Cambria" w:hAnsi="Cambria"/>
          <w:b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Znak postępowania</w:t>
      </w:r>
      <w:r w:rsidRPr="009057DC">
        <w:rPr>
          <w:rFonts w:ascii="Cambria" w:hAnsi="Cambria"/>
          <w:b/>
          <w:sz w:val="24"/>
          <w:szCs w:val="24"/>
        </w:rPr>
        <w:t xml:space="preserve">: </w:t>
      </w:r>
      <w:r w:rsidR="00E57C08">
        <w:rPr>
          <w:rFonts w:ascii="Cambria" w:hAnsi="Cambria"/>
          <w:b/>
          <w:sz w:val="24"/>
          <w:szCs w:val="24"/>
        </w:rPr>
        <w:t>10</w:t>
      </w:r>
      <w:r w:rsidR="00B9329D">
        <w:rPr>
          <w:rFonts w:ascii="Cambria" w:hAnsi="Cambria"/>
          <w:b/>
          <w:sz w:val="24"/>
          <w:szCs w:val="24"/>
        </w:rPr>
        <w:t xml:space="preserve"> </w:t>
      </w:r>
      <w:r w:rsidR="009057DC" w:rsidRPr="009057DC">
        <w:rPr>
          <w:rFonts w:ascii="Cambria" w:hAnsi="Cambria"/>
          <w:b/>
          <w:sz w:val="24"/>
          <w:szCs w:val="24"/>
        </w:rPr>
        <w:t>/</w:t>
      </w:r>
      <w:r w:rsidRPr="00EC7781">
        <w:rPr>
          <w:rFonts w:ascii="Cambria" w:hAnsi="Cambria"/>
          <w:b/>
          <w:sz w:val="24"/>
          <w:szCs w:val="24"/>
        </w:rPr>
        <w:t>ZP</w:t>
      </w:r>
      <w:r w:rsidR="009057DC">
        <w:rPr>
          <w:rFonts w:ascii="Cambria" w:hAnsi="Cambria"/>
          <w:b/>
          <w:sz w:val="24"/>
          <w:szCs w:val="24"/>
        </w:rPr>
        <w:t>/</w:t>
      </w:r>
      <w:r w:rsidR="00F63A95">
        <w:rPr>
          <w:rFonts w:ascii="Cambria" w:hAnsi="Cambria"/>
          <w:b/>
          <w:sz w:val="24"/>
          <w:szCs w:val="24"/>
        </w:rPr>
        <w:t>D</w:t>
      </w:r>
      <w:r w:rsidR="009057DC">
        <w:rPr>
          <w:rFonts w:ascii="Cambria" w:hAnsi="Cambria"/>
          <w:b/>
          <w:sz w:val="24"/>
          <w:szCs w:val="24"/>
        </w:rPr>
        <w:t>/</w:t>
      </w:r>
      <w:r w:rsidR="002C213C">
        <w:rPr>
          <w:rFonts w:ascii="Cambria" w:hAnsi="Cambria"/>
          <w:b/>
          <w:sz w:val="24"/>
          <w:szCs w:val="24"/>
        </w:rPr>
        <w:t>202</w:t>
      </w:r>
      <w:r w:rsidR="00316CC1">
        <w:rPr>
          <w:rFonts w:ascii="Cambria" w:hAnsi="Cambria"/>
          <w:b/>
          <w:sz w:val="24"/>
          <w:szCs w:val="24"/>
        </w:rPr>
        <w:t>4</w:t>
      </w:r>
    </w:p>
    <w:p w14:paraId="5C72BA79" w14:textId="77777777" w:rsidR="00F63A95" w:rsidRPr="00F63A95" w:rsidRDefault="00F63A95" w:rsidP="00F63A95">
      <w:pPr>
        <w:pStyle w:val="Default"/>
        <w:rPr>
          <w:rFonts w:cs="Times New Roman"/>
          <w:b/>
          <w:bCs/>
          <w:color w:val="auto"/>
        </w:rPr>
      </w:pPr>
      <w:r w:rsidRPr="00F63A95">
        <w:rPr>
          <w:rFonts w:cs="Times New Roman"/>
          <w:b/>
          <w:bCs/>
          <w:color w:val="auto"/>
        </w:rPr>
        <w:t>Zamawiający :</w:t>
      </w:r>
    </w:p>
    <w:p w14:paraId="1DFABDF3" w14:textId="77777777" w:rsidR="00F63A95" w:rsidRPr="00316CC1" w:rsidRDefault="00F63A95" w:rsidP="00F63A95">
      <w:pPr>
        <w:rPr>
          <w:rFonts w:ascii="Cambria" w:hAnsi="Cambria"/>
          <w:b/>
          <w:bCs/>
          <w:sz w:val="20"/>
          <w:szCs w:val="20"/>
        </w:rPr>
      </w:pPr>
      <w:r w:rsidRPr="00316CC1">
        <w:rPr>
          <w:rFonts w:ascii="Cambria" w:hAnsi="Cambria"/>
          <w:b/>
          <w:bCs/>
          <w:sz w:val="20"/>
          <w:szCs w:val="20"/>
        </w:rPr>
        <w:t>Centrum  Rehabilitacji Rolników Kasy Rolniczego Ubezpieczenia Społecznego</w:t>
      </w:r>
    </w:p>
    <w:p w14:paraId="3755C508" w14:textId="77777777" w:rsidR="00F63A95" w:rsidRPr="00316CC1" w:rsidRDefault="00F63A95" w:rsidP="00F63A95">
      <w:pPr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38-440 Iwonicz-Zdrój, ul. Ks. Jana Rąba 22</w:t>
      </w:r>
    </w:p>
    <w:p w14:paraId="429593ED" w14:textId="7445C830" w:rsidR="00F63A95" w:rsidRPr="00316CC1" w:rsidRDefault="00F63A95" w:rsidP="00F63A95">
      <w:pPr>
        <w:ind w:left="1134" w:hanging="1134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>NIP: 684 10 03 649,  REGON:  370016916,</w:t>
      </w:r>
    </w:p>
    <w:p w14:paraId="08859F86" w14:textId="77777777" w:rsidR="00F63A95" w:rsidRPr="00316CC1" w:rsidRDefault="00F63A95" w:rsidP="00F63A95">
      <w:pPr>
        <w:autoSpaceDE w:val="0"/>
        <w:autoSpaceDN w:val="0"/>
        <w:adjustRightInd w:val="0"/>
        <w:rPr>
          <w:rFonts w:ascii="Cambria" w:hAnsi="Cambria"/>
          <w:sz w:val="20"/>
          <w:szCs w:val="20"/>
        </w:rPr>
      </w:pPr>
      <w:r w:rsidRPr="00316CC1">
        <w:rPr>
          <w:rFonts w:ascii="Cambria" w:hAnsi="Cambria"/>
          <w:sz w:val="20"/>
          <w:szCs w:val="20"/>
        </w:rPr>
        <w:t xml:space="preserve">e-mail: </w:t>
      </w:r>
      <w:r w:rsidRPr="00316CC1">
        <w:rPr>
          <w:rFonts w:ascii="Cambria" w:hAnsi="Cambria"/>
          <w:b/>
          <w:bCs/>
          <w:sz w:val="20"/>
          <w:szCs w:val="20"/>
        </w:rPr>
        <w:t xml:space="preserve">przetargi@crriwonicz.pl </w:t>
      </w:r>
    </w:p>
    <w:p w14:paraId="63D2BC63" w14:textId="005EA3FC" w:rsidR="00F63A95" w:rsidRPr="00B0701D" w:rsidRDefault="00F63A95" w:rsidP="00F63A95">
      <w:pPr>
        <w:spacing w:line="276" w:lineRule="auto"/>
        <w:jc w:val="center"/>
        <w:rPr>
          <w:rFonts w:ascii="Cambria" w:hAnsi="Cambria"/>
          <w:b/>
          <w:bCs/>
          <w:sz w:val="32"/>
          <w:szCs w:val="32"/>
        </w:rPr>
      </w:pPr>
      <w:r w:rsidRPr="00B0701D">
        <w:rPr>
          <w:rFonts w:ascii="Cambria" w:hAnsi="Cambria"/>
          <w:b/>
          <w:bCs/>
          <w:sz w:val="32"/>
          <w:szCs w:val="32"/>
        </w:rPr>
        <w:t xml:space="preserve">Oświadczenie </w:t>
      </w:r>
    </w:p>
    <w:p w14:paraId="72854203" w14:textId="77777777" w:rsidR="00B0701D" w:rsidRPr="00B0701D" w:rsidRDefault="00B0701D" w:rsidP="00B0701D">
      <w:pPr>
        <w:jc w:val="center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o przynależności / braku przynależności do tej samej grupy kapitałowej</w:t>
      </w:r>
    </w:p>
    <w:p w14:paraId="6B4E9106" w14:textId="54892943" w:rsidR="001B0E19" w:rsidRPr="00B0701D" w:rsidRDefault="001B0E19" w:rsidP="00E75C77">
      <w:pPr>
        <w:spacing w:line="276" w:lineRule="auto"/>
        <w:rPr>
          <w:rFonts w:ascii="Cambria" w:hAnsi="Cambria"/>
          <w:b/>
        </w:rPr>
      </w:pPr>
    </w:p>
    <w:p w14:paraId="187DFC45" w14:textId="27E084AC" w:rsidR="00E75C77" w:rsidRPr="00B0701D" w:rsidRDefault="00E75C77" w:rsidP="00E75C77">
      <w:pPr>
        <w:spacing w:line="276" w:lineRule="auto"/>
        <w:rPr>
          <w:rFonts w:ascii="Cambria" w:hAnsi="Cambria"/>
          <w:b/>
        </w:rPr>
      </w:pPr>
      <w:r w:rsidRPr="00B0701D">
        <w:rPr>
          <w:rFonts w:ascii="Cambria" w:hAnsi="Cambria"/>
          <w:b/>
        </w:rPr>
        <w:t>PODMIOT W IMIENIU KTÓREGO SKŁADANE JEST OŚWIADCZENIE</w:t>
      </w:r>
      <w:r w:rsidRPr="00B0701D">
        <w:rPr>
          <w:rStyle w:val="Odwoanieprzypisudolnego"/>
          <w:rFonts w:ascii="Cambria" w:hAnsi="Cambria"/>
          <w:b/>
        </w:rPr>
        <w:footnoteReference w:id="1"/>
      </w:r>
      <w:r w:rsidRPr="00B0701D">
        <w:rPr>
          <w:rFonts w:ascii="Cambria" w:hAnsi="Cambria"/>
          <w:b/>
        </w:rPr>
        <w:t>:</w:t>
      </w:r>
    </w:p>
    <w:p w14:paraId="3443AF02" w14:textId="77777777" w:rsidR="00E75C77" w:rsidRPr="00B0701D" w:rsidRDefault="00E57C08" w:rsidP="00E75C77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4:00Z">
        <w:r>
          <w:rPr>
            <w:rFonts w:ascii="Cambria" w:hAnsi="Cambria"/>
            <w:b/>
            <w:noProof/>
            <w:u w:val="single"/>
          </w:rPr>
          <w:pict w14:anchorId="1016D145">
            <v:rect id="_x0000_s1029" alt="" style="position:absolute;margin-left:6.55pt;margin-top:16.25pt;width:15.6pt;height:14.4pt;z-index:251655168;mso-wrap-edited:f;mso-width-percent:0;mso-height-percent:0;mso-width-percent:0;mso-height-percent:0"/>
          </w:pict>
        </w:r>
      </w:ins>
    </w:p>
    <w:p w14:paraId="239DA9F2" w14:textId="747E1F0F" w:rsidR="00E75C77" w:rsidRPr="00B0701D" w:rsidRDefault="00E75C77" w:rsidP="0046755A">
      <w:pPr>
        <w:spacing w:line="276" w:lineRule="auto"/>
        <w:ind w:firstLine="284"/>
        <w:rPr>
          <w:rFonts w:ascii="Cambria" w:hAnsi="Cambria"/>
          <w:bCs/>
        </w:rPr>
      </w:pPr>
      <w:r w:rsidRPr="00B0701D">
        <w:rPr>
          <w:rFonts w:ascii="Cambria" w:hAnsi="Cambria"/>
          <w:b/>
        </w:rPr>
        <w:t xml:space="preserve"> </w:t>
      </w:r>
      <w:r w:rsidRPr="00B0701D">
        <w:rPr>
          <w:rFonts w:ascii="Cambria" w:hAnsi="Cambria"/>
          <w:b/>
        </w:rPr>
        <w:tab/>
      </w:r>
      <w:r w:rsidRPr="00B0701D">
        <w:rPr>
          <w:rFonts w:ascii="Cambria" w:hAnsi="Cambria"/>
          <w:bCs/>
        </w:rPr>
        <w:t>Wykonawca, w tym wykonawca wspólnie ubiegający się o udzielenie zamówienia</w:t>
      </w:r>
      <w:r w:rsidR="0046755A">
        <w:rPr>
          <w:rFonts w:ascii="Cambria" w:hAnsi="Cambria"/>
          <w:bCs/>
        </w:rPr>
        <w:t xml:space="preserve">: </w:t>
      </w:r>
    </w:p>
    <w:p w14:paraId="3C520335" w14:textId="77777777" w:rsidR="0046755A" w:rsidRDefault="0046755A" w:rsidP="00EA0EA4">
      <w:pPr>
        <w:spacing w:line="276" w:lineRule="auto"/>
        <w:ind w:right="4244"/>
        <w:rPr>
          <w:rFonts w:ascii="Cambria" w:hAnsi="Cambria"/>
        </w:rPr>
      </w:pPr>
    </w:p>
    <w:p w14:paraId="39AB8DFE" w14:textId="6CD18115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</w:t>
      </w:r>
    </w:p>
    <w:p w14:paraId="0573188D" w14:textId="3D00257D" w:rsidR="00EA0EA4" w:rsidRDefault="00EA0EA4" w:rsidP="0046755A">
      <w:pPr>
        <w:spacing w:line="276" w:lineRule="auto"/>
        <w:ind w:right="-8"/>
        <w:jc w:val="center"/>
        <w:rPr>
          <w:rFonts w:ascii="Cambria" w:hAnsi="Cambria"/>
          <w:i/>
          <w:sz w:val="22"/>
          <w:szCs w:val="22"/>
        </w:rPr>
      </w:pPr>
      <w:r w:rsidRPr="0046755A">
        <w:rPr>
          <w:rFonts w:ascii="Cambria" w:hAnsi="Cambria"/>
          <w:i/>
          <w:sz w:val="22"/>
          <w:szCs w:val="22"/>
        </w:rPr>
        <w:t xml:space="preserve">(pełna nazwa/firma, adres, w zależności od </w:t>
      </w:r>
      <w:r w:rsidR="0046755A" w:rsidRPr="0046755A">
        <w:rPr>
          <w:rFonts w:ascii="Cambria" w:hAnsi="Cambria"/>
          <w:i/>
          <w:sz w:val="22"/>
          <w:szCs w:val="22"/>
        </w:rPr>
        <w:t>p</w:t>
      </w:r>
      <w:r w:rsidRPr="0046755A">
        <w:rPr>
          <w:rFonts w:ascii="Cambria" w:hAnsi="Cambria"/>
          <w:i/>
          <w:sz w:val="22"/>
          <w:szCs w:val="22"/>
        </w:rPr>
        <w:t>odmiotu: NIP/PESEL, KRS/CEIDG)</w:t>
      </w:r>
    </w:p>
    <w:p w14:paraId="49AAF41E" w14:textId="77777777" w:rsidR="0046755A" w:rsidRPr="0046755A" w:rsidRDefault="0046755A" w:rsidP="0046755A">
      <w:pPr>
        <w:spacing w:line="276" w:lineRule="auto"/>
        <w:ind w:right="-8"/>
        <w:jc w:val="center"/>
        <w:rPr>
          <w:rFonts w:ascii="Cambria" w:hAnsi="Cambria"/>
          <w:i/>
          <w:sz w:val="22"/>
          <w:szCs w:val="22"/>
        </w:rPr>
      </w:pP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60BA6693" w14:textId="49AD18FD" w:rsidR="00EA0EA4" w:rsidRPr="001A1359" w:rsidRDefault="00EA0EA4" w:rsidP="001D2CAD">
      <w:pPr>
        <w:spacing w:line="276" w:lineRule="auto"/>
        <w:rPr>
          <w:rFonts w:ascii="Cambria" w:hAnsi="Cambria"/>
        </w:rPr>
      </w:pPr>
      <w:r w:rsidRPr="0046755A">
        <w:rPr>
          <w:rFonts w:ascii="Cambria" w:hAnsi="Cambria"/>
        </w:rPr>
        <w:t>reprezentowany przez:</w:t>
      </w:r>
      <w:r w:rsidR="001D2CAD">
        <w:rPr>
          <w:rFonts w:ascii="Cambria" w:hAnsi="Cambria"/>
          <w:u w:val="single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</w:t>
      </w:r>
      <w:r w:rsidR="00316CC1">
        <w:rPr>
          <w:rFonts w:ascii="Cambria" w:hAnsi="Cambria"/>
        </w:rPr>
        <w:t>…………………</w:t>
      </w:r>
      <w:r w:rsidRPr="001A1359">
        <w:rPr>
          <w:rFonts w:ascii="Cambria" w:hAnsi="Cambria"/>
        </w:rPr>
        <w:t>……</w:t>
      </w:r>
    </w:p>
    <w:p w14:paraId="69FE0558" w14:textId="23A25835" w:rsidR="00EA0EA4" w:rsidRPr="0046755A" w:rsidRDefault="001D2CAD" w:rsidP="00EA0EA4">
      <w:pPr>
        <w:spacing w:line="276" w:lineRule="auto"/>
        <w:rPr>
          <w:rFonts w:ascii="Cambria" w:hAnsi="Cambria"/>
          <w:i/>
          <w:sz w:val="22"/>
          <w:szCs w:val="22"/>
        </w:rPr>
      </w:pPr>
      <w:r w:rsidRPr="0046755A">
        <w:rPr>
          <w:rFonts w:ascii="Cambria" w:hAnsi="Cambria"/>
          <w:i/>
          <w:sz w:val="22"/>
          <w:szCs w:val="22"/>
        </w:rPr>
        <w:t xml:space="preserve">                                           </w:t>
      </w:r>
      <w:r w:rsidR="00EA0EA4" w:rsidRPr="0046755A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396F624A" w14:textId="77777777" w:rsidR="001D2CAD" w:rsidRDefault="001D2CAD" w:rsidP="001D2CAD">
      <w:pPr>
        <w:tabs>
          <w:tab w:val="left" w:pos="567"/>
        </w:tabs>
        <w:spacing w:line="276" w:lineRule="auto"/>
        <w:rPr>
          <w:rFonts w:ascii="Cambria" w:hAnsi="Cambria"/>
        </w:rPr>
      </w:pPr>
    </w:p>
    <w:p w14:paraId="1C54865C" w14:textId="77777777" w:rsidR="0046755A" w:rsidRDefault="00D0793C" w:rsidP="001D2CAD">
      <w:pPr>
        <w:tabs>
          <w:tab w:val="left" w:pos="567"/>
        </w:tabs>
        <w:spacing w:line="276" w:lineRule="auto"/>
        <w:rPr>
          <w:rFonts w:ascii="Cambria" w:eastAsia="Tahoma" w:hAnsi="Cambria"/>
          <w:b/>
          <w:lang w:eastAsia="zh-CN"/>
        </w:rPr>
      </w:pPr>
      <w:r w:rsidRPr="001D2CAD">
        <w:rPr>
          <w:rFonts w:ascii="Cambria" w:hAnsi="Cambria"/>
          <w:b/>
        </w:rPr>
        <w:t xml:space="preserve">Na potrzeby postępowania o udzielenie zamówienia publicznego </w:t>
      </w:r>
      <w:r w:rsidR="00F63A95" w:rsidRPr="001D2CAD">
        <w:rPr>
          <w:rFonts w:ascii="Cambria" w:hAnsi="Cambria"/>
          <w:b/>
        </w:rPr>
        <w:t xml:space="preserve"> </w:t>
      </w:r>
      <w:r w:rsidR="00B52199" w:rsidRPr="001D2CAD">
        <w:rPr>
          <w:rFonts w:ascii="Cambria" w:hAnsi="Cambria"/>
          <w:b/>
        </w:rPr>
        <w:t>pn.</w:t>
      </w:r>
      <w:r w:rsidR="007F3D44" w:rsidRPr="001D2CAD">
        <w:rPr>
          <w:rFonts w:ascii="Cambria" w:hAnsi="Cambria"/>
          <w:b/>
        </w:rPr>
        <w:t xml:space="preserve"> </w:t>
      </w:r>
      <w:r w:rsidR="0046755A">
        <w:rPr>
          <w:rFonts w:ascii="Cambria" w:eastAsia="Tahoma" w:hAnsi="Cambria"/>
          <w:b/>
          <w:lang w:eastAsia="zh-CN"/>
        </w:rPr>
        <w:t xml:space="preserve">  </w:t>
      </w:r>
    </w:p>
    <w:p w14:paraId="7A0FD94A" w14:textId="7A2DEA16" w:rsidR="0046755A" w:rsidRPr="0046755A" w:rsidRDefault="0046755A" w:rsidP="0046755A">
      <w:pPr>
        <w:tabs>
          <w:tab w:val="left" w:pos="567"/>
        </w:tabs>
        <w:contextualSpacing/>
        <w:jc w:val="center"/>
        <w:rPr>
          <w:rFonts w:asciiTheme="majorHAnsi" w:hAnsiTheme="majorHAnsi"/>
          <w:b/>
        </w:rPr>
      </w:pPr>
      <w:r w:rsidRPr="0046755A">
        <w:rPr>
          <w:rFonts w:ascii="Cambria" w:hAnsi="Cambria"/>
          <w:b/>
          <w:bCs/>
          <w:color w:val="000000"/>
        </w:rPr>
        <w:t xml:space="preserve">„Sukcesywna sprzedaż i dostawa artykułów żywnościowych – </w:t>
      </w:r>
      <w:r w:rsidR="00E57C08">
        <w:rPr>
          <w:rFonts w:ascii="Cambria" w:hAnsi="Cambria"/>
          <w:b/>
          <w:bCs/>
          <w:color w:val="000000"/>
        </w:rPr>
        <w:t>produkty sypkie i przyprawy</w:t>
      </w:r>
      <w:bookmarkStart w:id="1" w:name="_GoBack"/>
      <w:bookmarkEnd w:id="1"/>
      <w:r w:rsidRPr="0046755A">
        <w:rPr>
          <w:rFonts w:ascii="Cambria" w:hAnsi="Cambria"/>
          <w:b/>
          <w:bCs/>
          <w:color w:val="000000"/>
        </w:rPr>
        <w:t xml:space="preserve"> - w okresie od 01.01.2025 do 31.12.2025r.”</w:t>
      </w:r>
    </w:p>
    <w:p w14:paraId="5B696888" w14:textId="0946382C" w:rsidR="00F63A95" w:rsidRPr="00B0701D" w:rsidRDefault="00B0701D" w:rsidP="001D2CAD">
      <w:pPr>
        <w:tabs>
          <w:tab w:val="left" w:pos="567"/>
        </w:tabs>
        <w:spacing w:line="276" w:lineRule="auto"/>
        <w:rPr>
          <w:rFonts w:ascii="Cambria" w:eastAsia="Tahoma" w:hAnsi="Cambria"/>
          <w:b/>
          <w:lang w:eastAsia="zh-CN"/>
        </w:rPr>
      </w:pPr>
      <w:r w:rsidRPr="00B0701D">
        <w:rPr>
          <w:rFonts w:ascii="Cambria" w:eastAsia="Tahoma" w:hAnsi="Cambria"/>
          <w:b/>
          <w:lang w:eastAsia="zh-CN"/>
        </w:rPr>
        <w:t xml:space="preserve">oświadczam , że </w:t>
      </w:r>
      <w:r w:rsidR="001D2CAD">
        <w:rPr>
          <w:rFonts w:ascii="Cambria" w:eastAsia="Tahoma" w:hAnsi="Cambria"/>
          <w:b/>
          <w:lang w:eastAsia="zh-CN"/>
        </w:rPr>
        <w:t xml:space="preserve">: </w:t>
      </w:r>
    </w:p>
    <w:p w14:paraId="6FCF3899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2007r. o 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 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 xml:space="preserve">, o </w:t>
      </w:r>
      <w:proofErr w:type="spellStart"/>
      <w:r w:rsidRPr="00B0701D">
        <w:rPr>
          <w:rFonts w:ascii="Cambria" w:hAnsi="Cambria" w:cs="Times New Roman"/>
        </w:rPr>
        <w:t>której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mowa</w:t>
      </w:r>
      <w:proofErr w:type="spellEnd"/>
      <w:r w:rsidRPr="00B0701D">
        <w:rPr>
          <w:rFonts w:ascii="Cambria" w:hAnsi="Cambria" w:cs="Times New Roman"/>
        </w:rPr>
        <w:t xml:space="preserve"> w art. 108 </w:t>
      </w:r>
      <w:proofErr w:type="spellStart"/>
      <w:r w:rsidRPr="00B0701D">
        <w:rPr>
          <w:rFonts w:ascii="Cambria" w:hAnsi="Cambria" w:cs="Times New Roman"/>
        </w:rPr>
        <w:t>ust</w:t>
      </w:r>
      <w:proofErr w:type="spellEnd"/>
      <w:r w:rsidRPr="00B0701D">
        <w:rPr>
          <w:rFonts w:ascii="Cambria" w:hAnsi="Cambria" w:cs="Times New Roman"/>
        </w:rPr>
        <w:t xml:space="preserve">. 1 </w:t>
      </w:r>
      <w:proofErr w:type="spellStart"/>
      <w:r w:rsidRPr="00B0701D">
        <w:rPr>
          <w:rFonts w:ascii="Cambria" w:hAnsi="Cambria" w:cs="Times New Roman"/>
        </w:rPr>
        <w:t>pkt</w:t>
      </w:r>
      <w:proofErr w:type="spellEnd"/>
      <w:r w:rsidRPr="00B0701D">
        <w:rPr>
          <w:rFonts w:ascii="Cambria" w:hAnsi="Cambria" w:cs="Times New Roman"/>
        </w:rPr>
        <w:t xml:space="preserve"> 5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Pzp</w:t>
      </w:r>
      <w:proofErr w:type="spellEnd"/>
      <w:r w:rsidRPr="00B0701D">
        <w:rPr>
          <w:rFonts w:ascii="Cambria" w:hAnsi="Cambria" w:cs="Times New Roman"/>
        </w:rPr>
        <w:t xml:space="preserve"> z </w:t>
      </w:r>
      <w:proofErr w:type="spellStart"/>
      <w:r w:rsidRPr="00B0701D">
        <w:rPr>
          <w:rFonts w:ascii="Cambria" w:hAnsi="Cambria" w:cs="Times New Roman"/>
        </w:rPr>
        <w:t>innym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wykonawcą</w:t>
      </w:r>
      <w:proofErr w:type="spellEnd"/>
      <w:r w:rsidRPr="00B0701D">
        <w:rPr>
          <w:rFonts w:ascii="Cambria" w:hAnsi="Cambria" w:cs="Times New Roman"/>
        </w:rPr>
        <w:t>/</w:t>
      </w:r>
      <w:proofErr w:type="spellStart"/>
      <w:r w:rsidRPr="00B0701D">
        <w:rPr>
          <w:rFonts w:ascii="Cambria" w:hAnsi="Cambria" w:cs="Times New Roman"/>
        </w:rPr>
        <w:t>ami</w:t>
      </w:r>
      <w:proofErr w:type="spellEnd"/>
      <w:r w:rsidRPr="00B0701D">
        <w:rPr>
          <w:rFonts w:ascii="Cambria" w:hAnsi="Cambria" w:cs="Times New Roman"/>
        </w:rPr>
        <w:t xml:space="preserve">, </w:t>
      </w:r>
      <w:proofErr w:type="spellStart"/>
      <w:r w:rsidRPr="00B0701D">
        <w:rPr>
          <w:rFonts w:ascii="Cambria" w:hAnsi="Cambria" w:cs="Times New Roman"/>
        </w:rPr>
        <w:t>który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złożył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odrębna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ofertę</w:t>
      </w:r>
      <w:proofErr w:type="spellEnd"/>
      <w:r w:rsidRPr="00B0701D">
        <w:rPr>
          <w:rFonts w:ascii="Cambria" w:hAnsi="Cambria" w:cs="Times New Roman"/>
        </w:rPr>
        <w:t xml:space="preserve"> </w:t>
      </w:r>
    </w:p>
    <w:p w14:paraId="7BBB2FAD" w14:textId="77777777" w:rsidR="00B0701D" w:rsidRPr="00B0701D" w:rsidRDefault="00B0701D" w:rsidP="00B0701D">
      <w:pPr>
        <w:pStyle w:val="Standarduser"/>
        <w:tabs>
          <w:tab w:val="left" w:pos="852"/>
        </w:tabs>
        <w:suppressAutoHyphens w:val="0"/>
        <w:ind w:left="0" w:hanging="284"/>
        <w:rPr>
          <w:rFonts w:ascii="Cambria" w:hAnsi="Cambria" w:cs="Times New Roman"/>
        </w:rPr>
      </w:pPr>
      <w:r w:rsidRPr="00B0701D">
        <w:rPr>
          <w:rFonts w:ascii="Times New Roman" w:hAnsi="Times New Roman" w:cs="Times New Roman"/>
          <w:bCs/>
          <w:sz w:val="48"/>
          <w:szCs w:val="48"/>
        </w:rPr>
        <w:t>□</w:t>
      </w:r>
      <w:r w:rsidRPr="00B0701D">
        <w:rPr>
          <w:rFonts w:ascii="Cambria" w:hAnsi="Cambria" w:cs="Times New Roman"/>
          <w:bCs/>
        </w:rPr>
        <w:t>*</w:t>
      </w:r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należę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wykonawcą</w:t>
      </w:r>
      <w:proofErr w:type="spellEnd"/>
      <w:r w:rsidRPr="00B0701D">
        <w:rPr>
          <w:rFonts w:ascii="Cambria" w:hAnsi="Cambria" w:cs="Times New Roman"/>
          <w:b/>
        </w:rPr>
        <w:t xml:space="preserve">/ </w:t>
      </w:r>
      <w:proofErr w:type="spellStart"/>
      <w:r w:rsidRPr="00B0701D">
        <w:rPr>
          <w:rFonts w:ascii="Cambria" w:hAnsi="Cambria" w:cs="Times New Roman"/>
          <w:b/>
        </w:rPr>
        <w:t>ami</w:t>
      </w:r>
      <w:proofErr w:type="spellEnd"/>
      <w:r w:rsidRPr="00B0701D">
        <w:rPr>
          <w:rFonts w:ascii="Cambria" w:hAnsi="Cambria" w:cs="Times New Roman"/>
          <w:b/>
        </w:rPr>
        <w:t xml:space="preserve">, </w:t>
      </w:r>
      <w:proofErr w:type="spellStart"/>
      <w:r w:rsidRPr="00B0701D">
        <w:rPr>
          <w:rFonts w:ascii="Cambria" w:hAnsi="Cambria" w:cs="Times New Roman"/>
          <w:b/>
        </w:rPr>
        <w:t>którzy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złożyli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odrębne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w </w:t>
      </w:r>
      <w:proofErr w:type="spellStart"/>
      <w:r w:rsidRPr="00B0701D">
        <w:rPr>
          <w:rFonts w:ascii="Cambria" w:hAnsi="Cambria" w:cs="Times New Roman"/>
          <w:b/>
        </w:rPr>
        <w:t>niniejszym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postępowaniu</w:t>
      </w:r>
      <w:proofErr w:type="spellEnd"/>
      <w:r w:rsidRPr="00B0701D">
        <w:rPr>
          <w:rFonts w:ascii="Cambria" w:hAnsi="Cambria" w:cs="Times New Roman"/>
        </w:rPr>
        <w:t xml:space="preserve"> w </w:t>
      </w:r>
      <w:proofErr w:type="spellStart"/>
      <w:r w:rsidRPr="00B0701D">
        <w:rPr>
          <w:rFonts w:ascii="Cambria" w:hAnsi="Cambria" w:cs="Times New Roman"/>
        </w:rPr>
        <w:t>rozumieniu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ustawy</w:t>
      </w:r>
      <w:proofErr w:type="spellEnd"/>
      <w:r w:rsidRPr="00B0701D">
        <w:rPr>
          <w:rFonts w:ascii="Cambria" w:hAnsi="Cambria" w:cs="Times New Roman"/>
        </w:rPr>
        <w:t xml:space="preserve"> z dnia 16 </w:t>
      </w:r>
      <w:proofErr w:type="spellStart"/>
      <w:r w:rsidRPr="00B0701D">
        <w:rPr>
          <w:rFonts w:ascii="Cambria" w:hAnsi="Cambria" w:cs="Times New Roman"/>
        </w:rPr>
        <w:t>lutego</w:t>
      </w:r>
      <w:proofErr w:type="spellEnd"/>
      <w:r w:rsidRPr="00B0701D">
        <w:rPr>
          <w:rFonts w:ascii="Cambria" w:hAnsi="Cambria" w:cs="Times New Roman"/>
        </w:rPr>
        <w:t xml:space="preserve"> 2007 r. o </w:t>
      </w:r>
      <w:proofErr w:type="spellStart"/>
      <w:r w:rsidRPr="00B0701D">
        <w:rPr>
          <w:rFonts w:ascii="Cambria" w:hAnsi="Cambria" w:cs="Times New Roman"/>
        </w:rPr>
        <w:t>ochronie</w:t>
      </w:r>
      <w:proofErr w:type="spellEnd"/>
      <w:r w:rsidRPr="00B0701D">
        <w:rPr>
          <w:rFonts w:ascii="Cambria" w:hAnsi="Cambria" w:cs="Times New Roman"/>
        </w:rPr>
        <w:t xml:space="preserve"> </w:t>
      </w:r>
      <w:proofErr w:type="spellStart"/>
      <w:r w:rsidRPr="00B0701D">
        <w:rPr>
          <w:rFonts w:ascii="Cambria" w:hAnsi="Cambria" w:cs="Times New Roman"/>
        </w:rPr>
        <w:t>konkurencji</w:t>
      </w:r>
      <w:proofErr w:type="spellEnd"/>
      <w:r w:rsidRPr="00B0701D">
        <w:rPr>
          <w:rFonts w:ascii="Cambria" w:hAnsi="Cambria" w:cs="Times New Roman"/>
        </w:rPr>
        <w:t xml:space="preserve"> i </w:t>
      </w:r>
      <w:proofErr w:type="spellStart"/>
      <w:r w:rsidRPr="00B0701D">
        <w:rPr>
          <w:rFonts w:ascii="Cambria" w:hAnsi="Cambria" w:cs="Times New Roman"/>
        </w:rPr>
        <w:t>konsumentów</w:t>
      </w:r>
      <w:proofErr w:type="spellEnd"/>
      <w:r w:rsidRPr="00B0701D">
        <w:rPr>
          <w:rFonts w:ascii="Cambria" w:hAnsi="Cambria" w:cs="Times New Roman"/>
        </w:rPr>
        <w:t>,</w:t>
      </w:r>
      <w:r w:rsidRPr="00B0701D">
        <w:rPr>
          <w:rFonts w:ascii="Cambria" w:hAnsi="Cambria" w:cs="Times New Roman"/>
          <w:i/>
        </w:rPr>
        <w:t>(</w:t>
      </w:r>
      <w:proofErr w:type="spellStart"/>
      <w:r w:rsidRPr="00B0701D">
        <w:rPr>
          <w:rFonts w:ascii="Cambria" w:hAnsi="Cambria" w:cs="Times New Roman"/>
          <w:i/>
        </w:rPr>
        <w:t>należy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wskazać</w:t>
      </w:r>
      <w:proofErr w:type="spellEnd"/>
      <w:r w:rsidRPr="00B0701D">
        <w:rPr>
          <w:rFonts w:ascii="Cambria" w:hAnsi="Cambria" w:cs="Times New Roman"/>
          <w:i/>
        </w:rPr>
        <w:t xml:space="preserve">, co </w:t>
      </w:r>
      <w:proofErr w:type="spellStart"/>
      <w:r w:rsidRPr="00B0701D">
        <w:rPr>
          <w:rFonts w:ascii="Cambria" w:hAnsi="Cambria" w:cs="Times New Roman"/>
          <w:i/>
        </w:rPr>
        <w:t>najmniej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nazwę</w:t>
      </w:r>
      <w:proofErr w:type="spellEnd"/>
      <w:r w:rsidRPr="00B0701D">
        <w:rPr>
          <w:rFonts w:ascii="Cambria" w:hAnsi="Cambria" w:cs="Times New Roman"/>
          <w:i/>
        </w:rPr>
        <w:t xml:space="preserve"> i </w:t>
      </w:r>
      <w:proofErr w:type="spellStart"/>
      <w:r w:rsidRPr="00B0701D">
        <w:rPr>
          <w:rFonts w:ascii="Cambria" w:hAnsi="Cambria" w:cs="Times New Roman"/>
          <w:i/>
        </w:rPr>
        <w:t>adres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siedziby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podmiotów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należących</w:t>
      </w:r>
      <w:proofErr w:type="spellEnd"/>
      <w:r w:rsidRPr="00B0701D">
        <w:rPr>
          <w:rFonts w:ascii="Cambria" w:hAnsi="Cambria" w:cs="Times New Roman"/>
          <w:i/>
        </w:rPr>
        <w:t xml:space="preserve"> do </w:t>
      </w:r>
      <w:proofErr w:type="spellStart"/>
      <w:r w:rsidRPr="00B0701D">
        <w:rPr>
          <w:rFonts w:ascii="Cambria" w:hAnsi="Cambria" w:cs="Times New Roman"/>
          <w:i/>
        </w:rPr>
        <w:t>tej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samej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grupy</w:t>
      </w:r>
      <w:proofErr w:type="spellEnd"/>
      <w:r w:rsidRPr="00B0701D">
        <w:rPr>
          <w:rFonts w:ascii="Cambria" w:hAnsi="Cambria" w:cs="Times New Roman"/>
          <w:i/>
        </w:rPr>
        <w:t xml:space="preserve"> </w:t>
      </w:r>
      <w:proofErr w:type="spellStart"/>
      <w:r w:rsidRPr="00B0701D">
        <w:rPr>
          <w:rFonts w:ascii="Cambria" w:hAnsi="Cambria" w:cs="Times New Roman"/>
          <w:i/>
        </w:rPr>
        <w:t>kapitałowej</w:t>
      </w:r>
      <w:proofErr w:type="spellEnd"/>
      <w:r w:rsidRPr="00B0701D">
        <w:rPr>
          <w:rFonts w:ascii="Cambria" w:hAnsi="Cambria" w:cs="Times New Roman"/>
          <w:i/>
        </w:rPr>
        <w:t>)</w:t>
      </w:r>
      <w:r w:rsidRPr="00B0701D">
        <w:rPr>
          <w:rFonts w:ascii="Cambria" w:hAnsi="Cambria" w:cs="Times New Roman"/>
        </w:rPr>
        <w:t>:</w:t>
      </w:r>
    </w:p>
    <w:p w14:paraId="572107D7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1) ……………………………………………………………………..</w:t>
      </w:r>
    </w:p>
    <w:p w14:paraId="2936B705" w14:textId="77777777" w:rsidR="00B0701D" w:rsidRPr="00B0701D" w:rsidRDefault="00B0701D" w:rsidP="00B0701D">
      <w:pPr>
        <w:pStyle w:val="Standarduser"/>
        <w:suppressAutoHyphens w:val="0"/>
        <w:ind w:left="0" w:firstLine="0"/>
        <w:rPr>
          <w:rFonts w:ascii="Cambria" w:hAnsi="Cambria" w:cs="Times New Roman"/>
        </w:rPr>
      </w:pPr>
      <w:r w:rsidRPr="00B0701D">
        <w:rPr>
          <w:rFonts w:ascii="Cambria" w:hAnsi="Cambria" w:cs="Times New Roman"/>
        </w:rPr>
        <w:t>2) …………………………………………………………………….</w:t>
      </w:r>
    </w:p>
    <w:p w14:paraId="2F26CB80" w14:textId="77777777" w:rsidR="00B0701D" w:rsidRDefault="00B0701D" w:rsidP="00B0701D">
      <w:pPr>
        <w:pStyle w:val="Standarduser"/>
        <w:suppressAutoHyphens w:val="0"/>
        <w:ind w:left="0" w:hanging="142"/>
        <w:rPr>
          <w:rFonts w:ascii="Cambria" w:hAnsi="Cambria" w:cs="Times New Roman"/>
        </w:rPr>
      </w:pPr>
      <w:r>
        <w:rPr>
          <w:rFonts w:ascii="Cambria" w:hAnsi="Cambria" w:cs="Times New Roman"/>
        </w:rPr>
        <w:t xml:space="preserve">  </w:t>
      </w:r>
      <w:r w:rsidRPr="00B0701D">
        <w:rPr>
          <w:rFonts w:ascii="Cambria" w:hAnsi="Cambria" w:cs="Times New Roman"/>
        </w:rPr>
        <w:t>3) …………………………………………………………………….</w:t>
      </w:r>
    </w:p>
    <w:p w14:paraId="7E0E62E3" w14:textId="47F578C4" w:rsidR="00B0701D" w:rsidRPr="00B0701D" w:rsidRDefault="00B0701D" w:rsidP="00B0701D">
      <w:pPr>
        <w:pStyle w:val="Standarduser"/>
        <w:suppressAutoHyphens w:val="0"/>
        <w:ind w:left="-142" w:firstLine="0"/>
        <w:rPr>
          <w:rFonts w:ascii="Cambria" w:hAnsi="Cambria" w:cs="Times New Roman"/>
        </w:rPr>
      </w:pPr>
      <w:proofErr w:type="spellStart"/>
      <w:r w:rsidRPr="00B0701D">
        <w:rPr>
          <w:rFonts w:ascii="Cambria" w:hAnsi="Cambria" w:cs="Times New Roman"/>
          <w:b/>
        </w:rPr>
        <w:t>Jednocześnie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wraz</w:t>
      </w:r>
      <w:proofErr w:type="spellEnd"/>
      <w:r w:rsidRPr="00B0701D">
        <w:rPr>
          <w:rFonts w:ascii="Cambria" w:hAnsi="Cambria" w:cs="Times New Roman"/>
          <w:b/>
        </w:rPr>
        <w:t xml:space="preserve"> z </w:t>
      </w:r>
      <w:proofErr w:type="spellStart"/>
      <w:r w:rsidRPr="00B0701D">
        <w:rPr>
          <w:rFonts w:ascii="Cambria" w:hAnsi="Cambria" w:cs="Times New Roman"/>
          <w:b/>
        </w:rPr>
        <w:t>oświadczeniem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składam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dokumenty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lub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informacje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potwierdzające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przygotowanie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oferty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niezależnie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od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innego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wykonawcy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należącego</w:t>
      </w:r>
      <w:proofErr w:type="spellEnd"/>
      <w:r w:rsidRPr="00B0701D">
        <w:rPr>
          <w:rFonts w:ascii="Cambria" w:hAnsi="Cambria" w:cs="Times New Roman"/>
          <w:b/>
        </w:rPr>
        <w:t xml:space="preserve"> do </w:t>
      </w:r>
      <w:proofErr w:type="spellStart"/>
      <w:r w:rsidRPr="00B0701D">
        <w:rPr>
          <w:rFonts w:ascii="Cambria" w:hAnsi="Cambria" w:cs="Times New Roman"/>
          <w:b/>
        </w:rPr>
        <w:t>tej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samej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grupy</w:t>
      </w:r>
      <w:proofErr w:type="spellEnd"/>
      <w:r w:rsidRPr="00B0701D">
        <w:rPr>
          <w:rFonts w:ascii="Cambria" w:hAnsi="Cambria" w:cs="Times New Roman"/>
          <w:b/>
        </w:rPr>
        <w:t xml:space="preserve"> </w:t>
      </w:r>
      <w:proofErr w:type="spellStart"/>
      <w:r w:rsidRPr="00B0701D">
        <w:rPr>
          <w:rFonts w:ascii="Cambria" w:hAnsi="Cambria" w:cs="Times New Roman"/>
          <w:b/>
        </w:rPr>
        <w:t>kapitałowej</w:t>
      </w:r>
      <w:proofErr w:type="spellEnd"/>
      <w:r w:rsidRPr="00B0701D">
        <w:rPr>
          <w:rFonts w:ascii="Cambria" w:hAnsi="Cambria" w:cs="Times New Roman"/>
          <w:b/>
        </w:rPr>
        <w:t>.</w:t>
      </w:r>
    </w:p>
    <w:p w14:paraId="08F492AF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29ABEC90" w14:textId="0F8600ED" w:rsidR="00B0701D" w:rsidRPr="00B61C72" w:rsidRDefault="00B0701D" w:rsidP="00B0701D">
      <w:pPr>
        <w:pStyle w:val="Standarduser"/>
        <w:ind w:left="0"/>
        <w:rPr>
          <w:rFonts w:ascii="Cambria" w:hAnsi="Cambria" w:cs="Times New Roman"/>
          <w:sz w:val="20"/>
          <w:szCs w:val="20"/>
        </w:rPr>
      </w:pPr>
      <w:r w:rsidRPr="00B61C72">
        <w:rPr>
          <w:rFonts w:ascii="Cambria" w:hAnsi="Cambria" w:cs="Times New Roman"/>
          <w:sz w:val="20"/>
          <w:szCs w:val="20"/>
        </w:rPr>
        <w:t>*</w:t>
      </w:r>
      <w:proofErr w:type="spellStart"/>
      <w:r w:rsidRPr="00B61C72">
        <w:rPr>
          <w:rFonts w:ascii="Cambria" w:hAnsi="Cambria" w:cs="Times New Roman"/>
          <w:sz w:val="20"/>
          <w:szCs w:val="20"/>
        </w:rPr>
        <w:t>Zaznaczyć</w:t>
      </w:r>
      <w:proofErr w:type="spellEnd"/>
      <w:r w:rsidRPr="00B61C72">
        <w:rPr>
          <w:rFonts w:ascii="Cambria" w:hAnsi="Cambria" w:cs="Times New Roman"/>
          <w:sz w:val="20"/>
          <w:szCs w:val="20"/>
        </w:rPr>
        <w:t xml:space="preserve"> </w:t>
      </w:r>
      <w:proofErr w:type="spellStart"/>
      <w:r w:rsidRPr="00B61C72">
        <w:rPr>
          <w:rFonts w:ascii="Cambria" w:hAnsi="Cambria" w:cs="Times New Roman"/>
          <w:sz w:val="20"/>
          <w:szCs w:val="20"/>
        </w:rPr>
        <w:t>odpowiednie</w:t>
      </w:r>
      <w:proofErr w:type="spellEnd"/>
      <w:r w:rsidRPr="00B61C72">
        <w:rPr>
          <w:rFonts w:ascii="Cambria" w:hAnsi="Cambria" w:cs="Times New Roman"/>
          <w:sz w:val="20"/>
          <w:szCs w:val="20"/>
        </w:rPr>
        <w:t xml:space="preserve"> </w:t>
      </w:r>
    </w:p>
    <w:p w14:paraId="22DE3E18" w14:textId="77777777" w:rsidR="00B0701D" w:rsidRPr="00B0701D" w:rsidRDefault="00B0701D" w:rsidP="00B0701D">
      <w:pPr>
        <w:pStyle w:val="Standarduser"/>
        <w:ind w:left="0"/>
        <w:rPr>
          <w:rFonts w:ascii="Cambria" w:hAnsi="Cambria" w:cs="Times New Roman"/>
        </w:rPr>
      </w:pPr>
    </w:p>
    <w:p w14:paraId="7F9AA1A9" w14:textId="77777777" w:rsidR="001D2CAD" w:rsidRDefault="00B0701D" w:rsidP="00080DAD">
      <w:pPr>
        <w:rPr>
          <w:rFonts w:ascii="Cambria" w:hAnsi="Cambria"/>
          <w:sz w:val="20"/>
          <w:szCs w:val="20"/>
        </w:rPr>
      </w:pPr>
      <w:r w:rsidRPr="00521A50">
        <w:rPr>
          <w:rFonts w:ascii="Cambria" w:hAnsi="Cambria"/>
          <w:sz w:val="20"/>
          <w:szCs w:val="20"/>
        </w:rPr>
        <w:t xml:space="preserve">                                 </w:t>
      </w:r>
    </w:p>
    <w:p w14:paraId="53554086" w14:textId="3A171068" w:rsidR="00080DAD" w:rsidRPr="00B61C72" w:rsidRDefault="001D2CAD" w:rsidP="00080DAD">
      <w:pPr>
        <w:rPr>
          <w:rFonts w:ascii="Cambria" w:hAnsi="Cambria"/>
          <w:b/>
          <w:bCs/>
          <w:sz w:val="22"/>
          <w:szCs w:val="22"/>
        </w:rPr>
      </w:pPr>
      <w:r>
        <w:rPr>
          <w:rFonts w:ascii="Cambria" w:hAnsi="Cambria"/>
        </w:rPr>
        <w:t xml:space="preserve">                                   </w:t>
      </w:r>
      <w:r w:rsidR="00080DAD" w:rsidRPr="00B61C72">
        <w:rPr>
          <w:rFonts w:ascii="Cambria" w:hAnsi="Cambria"/>
          <w:sz w:val="22"/>
          <w:szCs w:val="22"/>
        </w:rPr>
        <w:t xml:space="preserve">Dokument składany na wezwanie Zamawiającego. </w:t>
      </w:r>
    </w:p>
    <w:sectPr w:rsidR="00080DAD" w:rsidRPr="00B61C72" w:rsidSect="00B0701D">
      <w:footerReference w:type="default" r:id="rId8"/>
      <w:pgSz w:w="11900" w:h="16840"/>
      <w:pgMar w:top="851" w:right="1418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B9C5" w14:textId="77777777" w:rsidR="004F034B" w:rsidRDefault="004F034B" w:rsidP="00AF0EDA">
      <w:r>
        <w:separator/>
      </w:r>
    </w:p>
  </w:endnote>
  <w:endnote w:type="continuationSeparator" w:id="0">
    <w:p w14:paraId="4CA516B4" w14:textId="77777777" w:rsidR="004F034B" w:rsidRDefault="004F034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7B9C0" w14:textId="77777777" w:rsidR="00B61C72" w:rsidRDefault="00B61C72" w:rsidP="00B61C72">
    <w:pPr>
      <w:pStyle w:val="Standarduser"/>
      <w:ind w:left="0"/>
      <w:rPr>
        <w:rFonts w:ascii="Cambria" w:hAnsi="Cambria" w:cs="Arial"/>
        <w:sz w:val="20"/>
        <w:szCs w:val="20"/>
      </w:rPr>
    </w:pPr>
    <w:proofErr w:type="spellStart"/>
    <w:r>
      <w:rPr>
        <w:rFonts w:ascii="Cambria" w:hAnsi="Cambria" w:cs="Times New Roman"/>
      </w:rPr>
      <w:t>U</w:t>
    </w:r>
    <w:r w:rsidRPr="00B0701D">
      <w:rPr>
        <w:rFonts w:ascii="Cambria" w:hAnsi="Cambria" w:cs="Arial"/>
        <w:sz w:val="20"/>
        <w:szCs w:val="20"/>
      </w:rPr>
      <w:t>waga</w:t>
    </w:r>
    <w:proofErr w:type="spellEnd"/>
    <w:r w:rsidRPr="00B0701D">
      <w:rPr>
        <w:rFonts w:ascii="Cambria" w:hAnsi="Cambria" w:cs="Arial"/>
        <w:sz w:val="20"/>
        <w:szCs w:val="20"/>
      </w:rPr>
      <w:t xml:space="preserve"> : </w:t>
    </w:r>
    <w:proofErr w:type="spellStart"/>
    <w:r w:rsidRPr="00B0701D">
      <w:rPr>
        <w:rFonts w:ascii="Cambria" w:hAnsi="Cambria" w:cs="Arial"/>
        <w:sz w:val="20"/>
        <w:szCs w:val="20"/>
      </w:rPr>
      <w:t>Oświadczenie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musi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być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złożone</w:t>
    </w:r>
    <w:proofErr w:type="spellEnd"/>
    <w:r w:rsidRPr="00B0701D">
      <w:rPr>
        <w:rFonts w:ascii="Cambria" w:hAnsi="Cambria" w:cs="Arial"/>
        <w:sz w:val="20"/>
        <w:szCs w:val="20"/>
      </w:rPr>
      <w:t xml:space="preserve"> w </w:t>
    </w:r>
    <w:proofErr w:type="spellStart"/>
    <w:r w:rsidRPr="00B0701D">
      <w:rPr>
        <w:rFonts w:ascii="Cambria" w:hAnsi="Cambria" w:cs="Arial"/>
        <w:sz w:val="20"/>
        <w:szCs w:val="20"/>
      </w:rPr>
      <w:t>formie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elektronicznej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lub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postaci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elektronicznej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opatrzonej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kwalifikowanym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podpisem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elektronicznym</w:t>
    </w:r>
    <w:proofErr w:type="spellEnd"/>
    <w:r w:rsidRPr="00B0701D">
      <w:rPr>
        <w:rFonts w:ascii="Cambria" w:hAnsi="Cambria" w:cs="Arial"/>
        <w:sz w:val="20"/>
        <w:szCs w:val="20"/>
      </w:rPr>
      <w:t xml:space="preserve">, </w:t>
    </w:r>
    <w:proofErr w:type="spellStart"/>
    <w:r w:rsidRPr="00B0701D">
      <w:rPr>
        <w:rFonts w:ascii="Cambria" w:hAnsi="Cambria" w:cs="Arial"/>
        <w:sz w:val="20"/>
        <w:szCs w:val="20"/>
      </w:rPr>
      <w:t>podpisem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zaufanych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lub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podpisem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osobistym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osoby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lub</w:t>
    </w:r>
    <w:proofErr w:type="spellEnd"/>
    <w:r w:rsidRPr="00B0701D">
      <w:rPr>
        <w:rFonts w:ascii="Cambria" w:hAnsi="Cambria" w:cs="Arial"/>
        <w:sz w:val="20"/>
        <w:szCs w:val="20"/>
      </w:rPr>
      <w:t xml:space="preserve"> </w:t>
    </w:r>
    <w:proofErr w:type="spellStart"/>
    <w:r w:rsidRPr="00B0701D">
      <w:rPr>
        <w:rFonts w:ascii="Cambria" w:hAnsi="Cambria" w:cs="Arial"/>
        <w:sz w:val="20"/>
        <w:szCs w:val="20"/>
      </w:rPr>
      <w:t>osób</w:t>
    </w:r>
    <w:proofErr w:type="spellEnd"/>
    <w:r w:rsidRPr="00080DAD">
      <w:rPr>
        <w:rFonts w:ascii="Cambria" w:hAnsi="Cambria" w:cs="Arial"/>
        <w:sz w:val="20"/>
        <w:szCs w:val="20"/>
      </w:rPr>
      <w:t xml:space="preserve"> </w:t>
    </w:r>
    <w:proofErr w:type="spellStart"/>
    <w:r w:rsidRPr="00080DAD">
      <w:rPr>
        <w:rFonts w:ascii="Cambria" w:hAnsi="Cambria" w:cs="Arial"/>
        <w:sz w:val="20"/>
        <w:szCs w:val="20"/>
      </w:rPr>
      <w:t>uprawnionych</w:t>
    </w:r>
    <w:proofErr w:type="spellEnd"/>
    <w:r w:rsidRPr="00080DAD">
      <w:rPr>
        <w:rFonts w:ascii="Cambria" w:hAnsi="Cambria" w:cs="Arial"/>
        <w:sz w:val="20"/>
        <w:szCs w:val="20"/>
      </w:rPr>
      <w:t xml:space="preserve"> do </w:t>
    </w:r>
    <w:proofErr w:type="spellStart"/>
    <w:r w:rsidRPr="00080DAD">
      <w:rPr>
        <w:rFonts w:ascii="Cambria" w:hAnsi="Cambria" w:cs="Arial"/>
        <w:sz w:val="20"/>
        <w:szCs w:val="20"/>
      </w:rPr>
      <w:t>reprezentowania</w:t>
    </w:r>
    <w:proofErr w:type="spellEnd"/>
    <w:r w:rsidRPr="00080DAD">
      <w:rPr>
        <w:rFonts w:ascii="Cambria" w:hAnsi="Cambria" w:cs="Arial"/>
        <w:sz w:val="20"/>
        <w:szCs w:val="20"/>
      </w:rPr>
      <w:t xml:space="preserve"> </w:t>
    </w:r>
    <w:proofErr w:type="spellStart"/>
    <w:r w:rsidRPr="00080DAD">
      <w:rPr>
        <w:rFonts w:ascii="Cambria" w:hAnsi="Cambria" w:cs="Arial"/>
        <w:sz w:val="20"/>
        <w:szCs w:val="20"/>
      </w:rPr>
      <w:t>Wykonawcy</w:t>
    </w:r>
    <w:proofErr w:type="spellEnd"/>
    <w:r w:rsidRPr="00080DAD">
      <w:rPr>
        <w:rFonts w:ascii="Cambria" w:hAnsi="Cambria" w:cs="Arial"/>
        <w:sz w:val="20"/>
        <w:szCs w:val="20"/>
      </w:rPr>
      <w:t>.</w:t>
    </w:r>
  </w:p>
  <w:p w14:paraId="582DA8FB" w14:textId="77777777" w:rsidR="00B61C72" w:rsidRPr="00080DAD" w:rsidRDefault="00B61C72" w:rsidP="00B61C72">
    <w:pPr>
      <w:pStyle w:val="Standarduser"/>
      <w:tabs>
        <w:tab w:val="left" w:pos="3554"/>
        <w:tab w:val="left" w:pos="5404"/>
        <w:tab w:val="center" w:pos="6253"/>
      </w:tabs>
      <w:ind w:left="0"/>
      <w:rPr>
        <w:rFonts w:ascii="Cambria" w:eastAsia="Arial" w:hAnsi="Cambria" w:cs="Times New Roman"/>
        <w:sz w:val="20"/>
        <w:szCs w:val="20"/>
        <w:lang w:eastAsia="zh-CN" w:bidi="hi-IN"/>
      </w:rPr>
    </w:pPr>
    <w:r>
      <w:rPr>
        <w:rFonts w:ascii="Cambria" w:eastAsia="Arial" w:hAnsi="Cambria" w:cs="Times New Roman"/>
        <w:sz w:val="20"/>
        <w:szCs w:val="20"/>
        <w:lang w:eastAsia="zh-CN" w:bidi="hi-IN"/>
      </w:rPr>
      <w:t xml:space="preserve">     </w:t>
    </w:r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    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Zamawiający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zaleca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zapisanie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dokumentu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w </w:t>
    </w:r>
    <w:proofErr w:type="spellStart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>formacie</w:t>
    </w:r>
    <w:proofErr w:type="spellEnd"/>
    <w:r w:rsidRPr="00080DAD">
      <w:rPr>
        <w:rFonts w:ascii="Cambria" w:eastAsia="Arial" w:hAnsi="Cambria" w:cs="Times New Roman"/>
        <w:sz w:val="20"/>
        <w:szCs w:val="20"/>
        <w:lang w:eastAsia="zh-CN" w:bidi="hi-IN"/>
      </w:rPr>
      <w:t xml:space="preserve"> PDF.</w:t>
    </w:r>
    <w:r>
      <w:rPr>
        <w:rFonts w:ascii="Cambria" w:eastAsia="Arial" w:hAnsi="Cambria" w:cs="Times New Roman"/>
        <w:sz w:val="20"/>
        <w:szCs w:val="20"/>
        <w:lang w:eastAsia="zh-CN" w:bidi="hi-IN"/>
      </w:rPr>
      <w:t xml:space="preserve"> </w:t>
    </w:r>
  </w:p>
  <w:p w14:paraId="48F9C3AC" w14:textId="77777777" w:rsidR="00B61C72" w:rsidRDefault="00B61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AE465" w14:textId="77777777" w:rsidR="004F034B" w:rsidRDefault="004F034B" w:rsidP="00AF0EDA">
      <w:r>
        <w:separator/>
      </w:r>
    </w:p>
  </w:footnote>
  <w:footnote w:type="continuationSeparator" w:id="0">
    <w:p w14:paraId="4675E7A5" w14:textId="77777777" w:rsidR="004F034B" w:rsidRDefault="004F034B" w:rsidP="00AF0EDA">
      <w:r>
        <w:continuationSeparator/>
      </w:r>
    </w:p>
  </w:footnote>
  <w:footnote w:id="1">
    <w:p w14:paraId="1B5111E4" w14:textId="439B372A" w:rsidR="00E75C77" w:rsidRDefault="00E75C77" w:rsidP="00E75C77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</w:t>
      </w:r>
      <w:r w:rsidR="0046755A">
        <w:t xml:space="preserve"> oraz</w:t>
      </w:r>
      <w:r w:rsidR="00521A50">
        <w:t xml:space="preserve">  wspólnie ubiegający się o zamówienie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25899"/>
    <w:rsid w:val="00032EBE"/>
    <w:rsid w:val="00035ACD"/>
    <w:rsid w:val="000467FA"/>
    <w:rsid w:val="000530C2"/>
    <w:rsid w:val="00080DAD"/>
    <w:rsid w:val="000911FB"/>
    <w:rsid w:val="000A0521"/>
    <w:rsid w:val="000C5EE2"/>
    <w:rsid w:val="000F5117"/>
    <w:rsid w:val="000F5F25"/>
    <w:rsid w:val="00101489"/>
    <w:rsid w:val="001053DA"/>
    <w:rsid w:val="001074F2"/>
    <w:rsid w:val="00124A59"/>
    <w:rsid w:val="00133040"/>
    <w:rsid w:val="00141028"/>
    <w:rsid w:val="00141C70"/>
    <w:rsid w:val="00144955"/>
    <w:rsid w:val="001500F7"/>
    <w:rsid w:val="00172434"/>
    <w:rsid w:val="00177440"/>
    <w:rsid w:val="00186BFF"/>
    <w:rsid w:val="001A1359"/>
    <w:rsid w:val="001A5CFC"/>
    <w:rsid w:val="001B0E19"/>
    <w:rsid w:val="001B19ED"/>
    <w:rsid w:val="001C70A2"/>
    <w:rsid w:val="001D2CAD"/>
    <w:rsid w:val="001E474E"/>
    <w:rsid w:val="002016C5"/>
    <w:rsid w:val="002049F8"/>
    <w:rsid w:val="00213FE8"/>
    <w:rsid w:val="002152B1"/>
    <w:rsid w:val="0021685A"/>
    <w:rsid w:val="0023534F"/>
    <w:rsid w:val="0028058D"/>
    <w:rsid w:val="002B612C"/>
    <w:rsid w:val="002C19F3"/>
    <w:rsid w:val="002C213C"/>
    <w:rsid w:val="002D27E7"/>
    <w:rsid w:val="002D519F"/>
    <w:rsid w:val="002D6D33"/>
    <w:rsid w:val="002D7788"/>
    <w:rsid w:val="002D7DB7"/>
    <w:rsid w:val="002E2996"/>
    <w:rsid w:val="00305AD3"/>
    <w:rsid w:val="0031236B"/>
    <w:rsid w:val="00316CC1"/>
    <w:rsid w:val="0032364D"/>
    <w:rsid w:val="00334ADF"/>
    <w:rsid w:val="00347E7D"/>
    <w:rsid w:val="00347FBB"/>
    <w:rsid w:val="00376AFE"/>
    <w:rsid w:val="00376D29"/>
    <w:rsid w:val="003775E9"/>
    <w:rsid w:val="00380CF5"/>
    <w:rsid w:val="00382E74"/>
    <w:rsid w:val="003876F2"/>
    <w:rsid w:val="00411F35"/>
    <w:rsid w:val="004130BE"/>
    <w:rsid w:val="00453B53"/>
    <w:rsid w:val="0046755A"/>
    <w:rsid w:val="004918EB"/>
    <w:rsid w:val="0049521B"/>
    <w:rsid w:val="00496694"/>
    <w:rsid w:val="004A5C5B"/>
    <w:rsid w:val="004F034B"/>
    <w:rsid w:val="004F11D7"/>
    <w:rsid w:val="00515919"/>
    <w:rsid w:val="005169A6"/>
    <w:rsid w:val="00521A50"/>
    <w:rsid w:val="00521EEC"/>
    <w:rsid w:val="005426E0"/>
    <w:rsid w:val="00544035"/>
    <w:rsid w:val="005534D8"/>
    <w:rsid w:val="00576FE9"/>
    <w:rsid w:val="00592AE4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6779"/>
    <w:rsid w:val="006E6851"/>
    <w:rsid w:val="00777E4E"/>
    <w:rsid w:val="00784F4E"/>
    <w:rsid w:val="00792ABE"/>
    <w:rsid w:val="007B556F"/>
    <w:rsid w:val="007C60F3"/>
    <w:rsid w:val="007D5D8F"/>
    <w:rsid w:val="007F0372"/>
    <w:rsid w:val="007F3D44"/>
    <w:rsid w:val="007F70C2"/>
    <w:rsid w:val="0081110A"/>
    <w:rsid w:val="00830ACF"/>
    <w:rsid w:val="00834B09"/>
    <w:rsid w:val="00853C5E"/>
    <w:rsid w:val="00871EA8"/>
    <w:rsid w:val="00882B04"/>
    <w:rsid w:val="008975C6"/>
    <w:rsid w:val="008B22C5"/>
    <w:rsid w:val="008E4EDD"/>
    <w:rsid w:val="008E7FF1"/>
    <w:rsid w:val="009057DC"/>
    <w:rsid w:val="00917EAE"/>
    <w:rsid w:val="009306F3"/>
    <w:rsid w:val="0093107A"/>
    <w:rsid w:val="009373D9"/>
    <w:rsid w:val="009432C0"/>
    <w:rsid w:val="00965801"/>
    <w:rsid w:val="009749D8"/>
    <w:rsid w:val="009A5268"/>
    <w:rsid w:val="009C2275"/>
    <w:rsid w:val="009F013A"/>
    <w:rsid w:val="009F2205"/>
    <w:rsid w:val="009F6198"/>
    <w:rsid w:val="00A26F50"/>
    <w:rsid w:val="00A31A12"/>
    <w:rsid w:val="00A3548C"/>
    <w:rsid w:val="00A56A6A"/>
    <w:rsid w:val="00AA46BB"/>
    <w:rsid w:val="00AB0654"/>
    <w:rsid w:val="00AC2650"/>
    <w:rsid w:val="00AC5A3F"/>
    <w:rsid w:val="00AF0128"/>
    <w:rsid w:val="00AF0EDA"/>
    <w:rsid w:val="00B0701D"/>
    <w:rsid w:val="00B170DD"/>
    <w:rsid w:val="00B31F97"/>
    <w:rsid w:val="00B36366"/>
    <w:rsid w:val="00B43B48"/>
    <w:rsid w:val="00B52199"/>
    <w:rsid w:val="00B54D88"/>
    <w:rsid w:val="00B6198A"/>
    <w:rsid w:val="00B61C72"/>
    <w:rsid w:val="00B64CCD"/>
    <w:rsid w:val="00B9329D"/>
    <w:rsid w:val="00BA46F4"/>
    <w:rsid w:val="00BB7855"/>
    <w:rsid w:val="00BE53F8"/>
    <w:rsid w:val="00BF0647"/>
    <w:rsid w:val="00C022CB"/>
    <w:rsid w:val="00C51014"/>
    <w:rsid w:val="00C72711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029B"/>
    <w:rsid w:val="00DC4FC0"/>
    <w:rsid w:val="00DE4517"/>
    <w:rsid w:val="00DF7E3F"/>
    <w:rsid w:val="00E07C01"/>
    <w:rsid w:val="00E10D54"/>
    <w:rsid w:val="00E34FD9"/>
    <w:rsid w:val="00E35647"/>
    <w:rsid w:val="00E57C08"/>
    <w:rsid w:val="00E62015"/>
    <w:rsid w:val="00E66B2C"/>
    <w:rsid w:val="00E67BA5"/>
    <w:rsid w:val="00E75C77"/>
    <w:rsid w:val="00E87EC8"/>
    <w:rsid w:val="00E91034"/>
    <w:rsid w:val="00EA0EA4"/>
    <w:rsid w:val="00EE5C79"/>
    <w:rsid w:val="00F03562"/>
    <w:rsid w:val="00F05B94"/>
    <w:rsid w:val="00F338B0"/>
    <w:rsid w:val="00F63A95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C77"/>
    <w:rPr>
      <w:vertAlign w:val="superscript"/>
    </w:rPr>
  </w:style>
  <w:style w:type="paragraph" w:customStyle="1" w:styleId="Default">
    <w:name w:val="Default"/>
    <w:rsid w:val="00F63A95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customStyle="1" w:styleId="Standarduser">
    <w:name w:val="Standard (user)"/>
    <w:rsid w:val="00080DAD"/>
    <w:pPr>
      <w:widowControl w:val="0"/>
      <w:suppressAutoHyphens/>
      <w:autoSpaceDN w:val="0"/>
      <w:ind w:left="788" w:hanging="431"/>
      <w:jc w:val="both"/>
      <w:textAlignment w:val="baseline"/>
    </w:pPr>
    <w:rPr>
      <w:rFonts w:ascii="Calibri" w:eastAsia="Times New Roman" w:hAnsi="Calibri" w:cs="Calibri, sans-serif"/>
      <w:kern w:val="3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1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F824E-37B9-4A9F-A584-3A774654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272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Agata Frydrych</cp:lastModifiedBy>
  <cp:revision>148</cp:revision>
  <cp:lastPrinted>2024-04-15T10:18:00Z</cp:lastPrinted>
  <dcterms:created xsi:type="dcterms:W3CDTF">2017-01-13T21:57:00Z</dcterms:created>
  <dcterms:modified xsi:type="dcterms:W3CDTF">2024-11-20T12:07:00Z</dcterms:modified>
</cp:coreProperties>
</file>