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2B23D" w14:textId="77777777" w:rsidR="00BB362A" w:rsidRPr="00695901" w:rsidRDefault="00BB362A" w:rsidP="00BB362A">
      <w:pPr>
        <w:keepNext/>
        <w:pBdr>
          <w:bottom w:val="double" w:sz="4" w:space="1" w:color="auto"/>
        </w:pBdr>
        <w:shd w:val="clear" w:color="auto" w:fill="DAEEF3"/>
        <w:spacing w:before="240" w:after="40" w:line="360" w:lineRule="auto"/>
        <w:jc w:val="center"/>
        <w:rPr>
          <w:rFonts w:eastAsia="Times New Roman" w:cstheme="minorHAnsi"/>
          <w:sz w:val="24"/>
          <w:szCs w:val="20"/>
          <w:lang w:eastAsia="pl-PL"/>
        </w:rPr>
      </w:pPr>
      <w:r w:rsidRPr="00695901">
        <w:rPr>
          <w:rFonts w:eastAsia="Times New Roman" w:cstheme="minorHAnsi"/>
          <w:b/>
          <w:sz w:val="24"/>
          <w:szCs w:val="20"/>
          <w:lang w:eastAsia="pl-PL"/>
        </w:rPr>
        <w:t>FORMULARZ OFERTY</w:t>
      </w:r>
    </w:p>
    <w:p w14:paraId="565CA573" w14:textId="77777777" w:rsidR="00CE1A18" w:rsidRPr="00695901" w:rsidRDefault="00CE1A18" w:rsidP="00CE1A18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sz w:val="10"/>
          <w:szCs w:val="10"/>
          <w:lang w:eastAsia="pl-PL"/>
        </w:rPr>
      </w:pPr>
    </w:p>
    <w:p w14:paraId="3B441E12" w14:textId="27E6FD1C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95901">
        <w:rPr>
          <w:rFonts w:eastAsia="Times New Roman" w:cstheme="minorHAnsi"/>
          <w:b/>
          <w:bCs/>
          <w:lang w:eastAsia="pl-PL"/>
        </w:rPr>
        <w:t>Niżej podpisany/i</w:t>
      </w:r>
      <w:r w:rsidR="00123FEA">
        <w:rPr>
          <w:rFonts w:eastAsia="Times New Roman" w:cstheme="minorHAnsi"/>
          <w:b/>
          <w:bCs/>
          <w:lang w:eastAsia="pl-PL"/>
        </w:rPr>
        <w:t>:</w:t>
      </w:r>
      <w:r w:rsidRPr="00695901">
        <w:rPr>
          <w:rFonts w:eastAsia="Times New Roman" w:cstheme="minorHAnsi"/>
          <w:b/>
          <w:bCs/>
          <w:lang w:eastAsia="pl-PL"/>
        </w:rPr>
        <w:t xml:space="preserve"> </w:t>
      </w:r>
    </w:p>
    <w:p w14:paraId="3F426497" w14:textId="77777777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0834DC28" w14:textId="52912219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95901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6EEE9A42" w14:textId="6388F1A3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695901">
        <w:rPr>
          <w:rFonts w:eastAsia="Times New Roman" w:cstheme="minorHAnsi"/>
          <w:b/>
          <w:bCs/>
          <w:lang w:eastAsia="pl-PL"/>
        </w:rPr>
        <w:t>działając w imieniu i na rzecz</w:t>
      </w:r>
      <w:r w:rsidR="00123FEA">
        <w:rPr>
          <w:rFonts w:eastAsia="Times New Roman" w:cstheme="minorHAnsi"/>
          <w:b/>
          <w:bCs/>
          <w:lang w:eastAsia="pl-PL"/>
        </w:rPr>
        <w:t>:</w:t>
      </w:r>
      <w:r w:rsidRPr="00695901">
        <w:rPr>
          <w:rFonts w:eastAsia="Times New Roman" w:cstheme="minorHAnsi"/>
          <w:b/>
          <w:bCs/>
          <w:lang w:eastAsia="pl-PL"/>
        </w:rPr>
        <w:t xml:space="preserve"> </w:t>
      </w:r>
    </w:p>
    <w:p w14:paraId="52A0CADD" w14:textId="77777777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7D9367E8" w14:textId="24D5F2D9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lang w:eastAsia="pl-PL"/>
        </w:rPr>
      </w:pPr>
      <w:r w:rsidRPr="00695901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1B063781" w14:textId="77777777" w:rsidR="00630384" w:rsidRPr="00695901" w:rsidRDefault="00E05C8B" w:rsidP="00B73309">
      <w:pPr>
        <w:autoSpaceDE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695901">
        <w:rPr>
          <w:rFonts w:eastAsia="Times New Roman" w:cstheme="minorHAnsi"/>
          <w:b/>
          <w:bCs/>
          <w:i/>
          <w:iCs/>
          <w:lang w:eastAsia="pl-PL"/>
        </w:rPr>
        <w:t>(nazwa i siedziba Wykonawcy</w:t>
      </w:r>
      <w:r w:rsidRPr="00695901">
        <w:rPr>
          <w:rStyle w:val="Odwoanieprzypisudolnego"/>
          <w:rFonts w:eastAsia="Times New Roman" w:cstheme="minorHAnsi"/>
          <w:b/>
          <w:bCs/>
          <w:i/>
          <w:iCs/>
          <w:lang w:eastAsia="pl-PL"/>
        </w:rPr>
        <w:footnoteReference w:id="1"/>
      </w:r>
      <w:r w:rsidRPr="00695901">
        <w:rPr>
          <w:rFonts w:eastAsia="Times New Roman" w:cstheme="minorHAnsi"/>
          <w:b/>
          <w:bCs/>
          <w:i/>
          <w:iCs/>
          <w:lang w:eastAsia="pl-PL"/>
        </w:rPr>
        <w:t>)</w:t>
      </w:r>
    </w:p>
    <w:p w14:paraId="0FB66347" w14:textId="77777777" w:rsidR="00630384" w:rsidRPr="00695901" w:rsidRDefault="00630384" w:rsidP="00B73309">
      <w:pPr>
        <w:autoSpaceDE w:val="0"/>
        <w:adjustRightInd w:val="0"/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9"/>
      </w:tblGrid>
      <w:tr w:rsidR="00A53D63" w:rsidRPr="00695901" w14:paraId="58973D25" w14:textId="77777777" w:rsidTr="00C427BC">
        <w:trPr>
          <w:trHeight w:val="411"/>
        </w:trPr>
        <w:tc>
          <w:tcPr>
            <w:tcW w:w="4678" w:type="dxa"/>
          </w:tcPr>
          <w:p w14:paraId="23BF1214" w14:textId="4020510D" w:rsidR="00A53D63" w:rsidRPr="00695901" w:rsidRDefault="00A53D63" w:rsidP="00A53D63">
            <w:pPr>
              <w:autoSpaceDE w:val="0"/>
              <w:adjustRightInd w:val="0"/>
              <w:rPr>
                <w:rFonts w:eastAsia="Times New Roman" w:cstheme="minorHAnsi"/>
                <w:b/>
                <w:bCs/>
                <w:lang w:eastAsia="pl-PL"/>
              </w:rPr>
            </w:pPr>
            <w:r w:rsidRPr="00695901">
              <w:rPr>
                <w:rFonts w:eastAsia="Times New Roman" w:cstheme="minorHAnsi"/>
                <w:b/>
                <w:bCs/>
                <w:lang w:eastAsia="pl-PL"/>
              </w:rPr>
              <w:t xml:space="preserve">REGON: </w:t>
            </w:r>
            <w:r w:rsidRPr="00695901">
              <w:rPr>
                <w:rFonts w:eastAsia="Times New Roman" w:cstheme="minorHAnsi"/>
                <w:lang w:eastAsia="pl-PL"/>
              </w:rPr>
              <w:t>.................................,</w:t>
            </w:r>
          </w:p>
        </w:tc>
        <w:tc>
          <w:tcPr>
            <w:tcW w:w="4389" w:type="dxa"/>
          </w:tcPr>
          <w:p w14:paraId="74255E15" w14:textId="44702C93" w:rsidR="00A53D63" w:rsidRPr="00695901" w:rsidRDefault="00A53D63" w:rsidP="00A53D63">
            <w:pPr>
              <w:autoSpaceDE w:val="0"/>
              <w:adjustRightInd w:val="0"/>
              <w:rPr>
                <w:rFonts w:eastAsia="Times New Roman" w:cstheme="minorHAnsi"/>
                <w:b/>
                <w:bCs/>
                <w:lang w:eastAsia="pl-PL"/>
              </w:rPr>
            </w:pPr>
            <w:r w:rsidRPr="00695901">
              <w:rPr>
                <w:rFonts w:eastAsia="Times New Roman" w:cstheme="minorHAnsi"/>
                <w:b/>
                <w:bCs/>
                <w:lang w:eastAsia="pl-PL"/>
              </w:rPr>
              <w:t xml:space="preserve">NIP: </w:t>
            </w:r>
            <w:r w:rsidRPr="00695901">
              <w:rPr>
                <w:rFonts w:eastAsia="Times New Roman" w:cstheme="minorHAnsi"/>
                <w:lang w:eastAsia="pl-PL"/>
              </w:rPr>
              <w:t>.........................................,</w:t>
            </w:r>
          </w:p>
        </w:tc>
      </w:tr>
      <w:tr w:rsidR="00A53D63" w:rsidRPr="00695901" w14:paraId="28C820E9" w14:textId="77777777" w:rsidTr="00C427BC">
        <w:trPr>
          <w:trHeight w:val="472"/>
        </w:trPr>
        <w:tc>
          <w:tcPr>
            <w:tcW w:w="4678" w:type="dxa"/>
          </w:tcPr>
          <w:p w14:paraId="3D119579" w14:textId="32D22F5F" w:rsidR="00A53D63" w:rsidRPr="00695901" w:rsidRDefault="00A53D63" w:rsidP="00A53D63">
            <w:pPr>
              <w:widowControl w:val="0"/>
              <w:shd w:val="clear" w:color="auto" w:fill="FFFFFF"/>
              <w:suppressAutoHyphens/>
              <w:autoSpaceDE w:val="0"/>
              <w:rPr>
                <w:rFonts w:eastAsia="Times New Roman" w:cstheme="minorHAnsi"/>
                <w:b/>
                <w:bCs/>
                <w:lang w:eastAsia="pl-PL"/>
              </w:rPr>
            </w:pPr>
            <w:r w:rsidRPr="00695901">
              <w:rPr>
                <w:rFonts w:eastAsia="Times New Roman" w:cstheme="minorHAnsi"/>
                <w:b/>
                <w:bCs/>
                <w:lang w:eastAsia="pl-PL"/>
              </w:rPr>
              <w:t xml:space="preserve">Tel.: </w:t>
            </w:r>
            <w:r w:rsidRPr="00695901">
              <w:rPr>
                <w:rFonts w:eastAsia="Times New Roman" w:cstheme="minorHAnsi"/>
                <w:lang w:eastAsia="pl-PL"/>
              </w:rPr>
              <w:t xml:space="preserve">........................................., </w:t>
            </w:r>
          </w:p>
        </w:tc>
        <w:tc>
          <w:tcPr>
            <w:tcW w:w="4389" w:type="dxa"/>
          </w:tcPr>
          <w:p w14:paraId="66A02569" w14:textId="3B05DB6C" w:rsidR="00A53D63" w:rsidRPr="00695901" w:rsidRDefault="00A53D63" w:rsidP="00A53D63">
            <w:pPr>
              <w:widowControl w:val="0"/>
              <w:shd w:val="clear" w:color="auto" w:fill="FFFFFF"/>
              <w:suppressAutoHyphens/>
              <w:autoSpaceDE w:val="0"/>
              <w:rPr>
                <w:rFonts w:eastAsia="Times New Roman" w:cstheme="minorHAnsi"/>
                <w:b/>
                <w:bCs/>
                <w:lang w:eastAsia="pl-PL"/>
              </w:rPr>
            </w:pPr>
            <w:r w:rsidRPr="00695901">
              <w:rPr>
                <w:rFonts w:eastAsia="Times New Roman" w:cstheme="minorHAnsi"/>
                <w:b/>
                <w:bCs/>
                <w:lang w:eastAsia="pl-PL"/>
              </w:rPr>
              <w:t xml:space="preserve">E-mail: </w:t>
            </w:r>
            <w:r w:rsidRPr="00695901">
              <w:rPr>
                <w:rFonts w:eastAsia="Times New Roman" w:cstheme="minorHAnsi"/>
                <w:lang w:eastAsia="pl-PL"/>
              </w:rPr>
              <w:t>.....................................,</w:t>
            </w:r>
          </w:p>
        </w:tc>
      </w:tr>
    </w:tbl>
    <w:p w14:paraId="11298B1A" w14:textId="01CA1407" w:rsidR="00A53D63" w:rsidRPr="00695901" w:rsidRDefault="00A53D63" w:rsidP="00A53D63">
      <w:pPr>
        <w:pStyle w:val="Akapitzlist"/>
        <w:tabs>
          <w:tab w:val="left" w:pos="4005"/>
        </w:tabs>
        <w:spacing w:line="240" w:lineRule="auto"/>
        <w:ind w:left="284"/>
        <w:jc w:val="both"/>
        <w:rPr>
          <w:rFonts w:eastAsia="Times New Roman" w:cstheme="minorHAnsi"/>
          <w:lang w:eastAsia="pl-PL"/>
        </w:rPr>
      </w:pPr>
    </w:p>
    <w:p w14:paraId="512F8DCD" w14:textId="0B18715F" w:rsidR="00157DB7" w:rsidRPr="00695901" w:rsidRDefault="00157DB7" w:rsidP="00157DB7">
      <w:pPr>
        <w:pStyle w:val="Akapitzlist"/>
        <w:numPr>
          <w:ilvl w:val="0"/>
          <w:numId w:val="1"/>
        </w:numPr>
        <w:tabs>
          <w:tab w:val="right" w:leader="underscore" w:pos="5103"/>
        </w:tabs>
        <w:autoSpaceDE w:val="0"/>
        <w:spacing w:line="360" w:lineRule="auto"/>
        <w:ind w:hanging="578"/>
        <w:rPr>
          <w:rFonts w:eastAsia="Arial" w:cstheme="minorHAnsi"/>
          <w:lang w:val="de-DE"/>
        </w:rPr>
      </w:pPr>
      <w:bookmarkStart w:id="0" w:name="_Ref106700759"/>
      <w:r w:rsidRPr="00695901">
        <w:rPr>
          <w:rFonts w:eastAsia="Arial" w:cstheme="minorHAnsi"/>
          <w:lang w:val="de-DE"/>
        </w:rPr>
        <w:t>Rodzaj Wykonawcy</w:t>
      </w:r>
      <w:r w:rsidR="00B72B8D" w:rsidRPr="00695901">
        <w:rPr>
          <w:rStyle w:val="Odwoanieprzypisudolnego"/>
          <w:rFonts w:eastAsia="Arial" w:cstheme="minorHAnsi"/>
          <w:lang w:val="de-DE"/>
        </w:rPr>
        <w:footnoteReference w:id="2"/>
      </w:r>
      <w:r w:rsidRPr="00695901">
        <w:rPr>
          <w:rFonts w:eastAsia="Arial" w:cstheme="minorHAnsi"/>
          <w:lang w:val="de-DE"/>
        </w:rPr>
        <w:t>:</w:t>
      </w:r>
      <w:bookmarkEnd w:id="0"/>
    </w:p>
    <w:tbl>
      <w:tblPr>
        <w:tblW w:w="9229" w:type="dxa"/>
        <w:tblInd w:w="108" w:type="dxa"/>
        <w:tblLook w:val="04A0" w:firstRow="1" w:lastRow="0" w:firstColumn="1" w:lastColumn="0" w:noHBand="0" w:noVBand="1"/>
      </w:tblPr>
      <w:tblGrid>
        <w:gridCol w:w="738"/>
        <w:gridCol w:w="529"/>
        <w:gridCol w:w="7962"/>
      </w:tblGrid>
      <w:tr w:rsidR="00157DB7" w:rsidRPr="00695901" w14:paraId="2B5871D8" w14:textId="77777777" w:rsidTr="00157DB7">
        <w:trPr>
          <w:trHeight w:val="324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641" w14:textId="16F1CC47" w:rsidR="00157DB7" w:rsidRPr="00695901" w:rsidRDefault="00157DB7" w:rsidP="00157DB7">
            <w:pPr>
              <w:pStyle w:val="Tekstpodstawowy21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FAB3AD9" w14:textId="3C5B0248" w:rsidR="00157DB7" w:rsidRPr="00695901" w:rsidRDefault="00157DB7" w:rsidP="00157DB7">
            <w:pPr>
              <w:pStyle w:val="Tekstpodstawowy21"/>
              <w:spacing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62" w:type="dxa"/>
            <w:vAlign w:val="center"/>
            <w:hideMark/>
          </w:tcPr>
          <w:p w14:paraId="66FDA2B9" w14:textId="0C5E5F0F" w:rsidR="00157DB7" w:rsidRPr="00695901" w:rsidRDefault="00157DB7" w:rsidP="00F12B1D">
            <w:pPr>
              <w:tabs>
                <w:tab w:val="right" w:leader="underscore" w:pos="9072"/>
              </w:tabs>
              <w:autoSpaceDE w:val="0"/>
              <w:ind w:right="-399"/>
              <w:rPr>
                <w:rFonts w:cstheme="minorHAnsi"/>
              </w:rPr>
            </w:pPr>
            <w:r w:rsidRPr="00695901">
              <w:rPr>
                <w:rFonts w:eastAsia="Arial" w:cstheme="minorHAnsi"/>
                <w:bCs/>
              </w:rPr>
              <w:t>Wykonawca jest mikro</w:t>
            </w:r>
            <w:r w:rsidR="00B72B8D" w:rsidRPr="00695901">
              <w:rPr>
                <w:rFonts w:eastAsia="Arial" w:cstheme="minorHAnsi"/>
                <w:bCs/>
              </w:rPr>
              <w:t>przedsiębiorstwem</w:t>
            </w:r>
          </w:p>
        </w:tc>
      </w:tr>
      <w:tr w:rsidR="00157DB7" w:rsidRPr="00695901" w14:paraId="071DE0FC" w14:textId="77777777" w:rsidTr="00157DB7">
        <w:trPr>
          <w:trHeight w:val="42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42EC0" w14:textId="77777777" w:rsidR="00157DB7" w:rsidRPr="00695901" w:rsidRDefault="00157DB7" w:rsidP="00F12B1D">
            <w:pPr>
              <w:pStyle w:val="Tekstpodstawowy2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052804C" w14:textId="77777777" w:rsidR="00157DB7" w:rsidRPr="00695901" w:rsidRDefault="00157DB7" w:rsidP="00F12B1D">
            <w:pPr>
              <w:pStyle w:val="Tekstpodstawowy2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590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7962" w:type="dxa"/>
            <w:vAlign w:val="center"/>
            <w:hideMark/>
          </w:tcPr>
          <w:p w14:paraId="0810C9E4" w14:textId="78ADE8F2" w:rsidR="00157DB7" w:rsidRPr="00695901" w:rsidRDefault="00157DB7" w:rsidP="00F12B1D">
            <w:pPr>
              <w:tabs>
                <w:tab w:val="right" w:leader="underscore" w:pos="9072"/>
              </w:tabs>
              <w:autoSpaceDE w:val="0"/>
              <w:ind w:right="-399"/>
              <w:rPr>
                <w:rFonts w:cstheme="minorHAnsi"/>
              </w:rPr>
            </w:pPr>
            <w:r w:rsidRPr="00695901">
              <w:rPr>
                <w:rFonts w:eastAsia="Arial" w:cstheme="minorHAnsi"/>
                <w:bCs/>
              </w:rPr>
              <w:t xml:space="preserve">Wykonawca jest </w:t>
            </w:r>
            <w:r w:rsidR="00B72B8D" w:rsidRPr="00695901">
              <w:rPr>
                <w:rFonts w:eastAsia="Arial" w:cstheme="minorHAnsi"/>
                <w:bCs/>
              </w:rPr>
              <w:t>małym przedsiębiorstwem</w:t>
            </w:r>
          </w:p>
        </w:tc>
      </w:tr>
      <w:tr w:rsidR="00157DB7" w:rsidRPr="00695901" w14:paraId="09752EF1" w14:textId="77777777" w:rsidTr="00157DB7">
        <w:trPr>
          <w:trHeight w:val="42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DD05" w14:textId="77777777" w:rsidR="00157DB7" w:rsidRPr="00695901" w:rsidRDefault="00157DB7" w:rsidP="00F12B1D">
            <w:pPr>
              <w:pStyle w:val="Tekstpodstawowy2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9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3FC7C881" w14:textId="77777777" w:rsidR="00157DB7" w:rsidRPr="00695901" w:rsidRDefault="00157DB7" w:rsidP="00F12B1D">
            <w:pPr>
              <w:pStyle w:val="Tekstpodstawowy21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9590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7962" w:type="dxa"/>
            <w:vAlign w:val="center"/>
            <w:hideMark/>
          </w:tcPr>
          <w:p w14:paraId="6E63E5D6" w14:textId="1280204C" w:rsidR="00157DB7" w:rsidRPr="00695901" w:rsidRDefault="00157DB7" w:rsidP="00F12B1D">
            <w:pPr>
              <w:tabs>
                <w:tab w:val="right" w:leader="underscore" w:pos="9072"/>
              </w:tabs>
              <w:autoSpaceDE w:val="0"/>
              <w:ind w:right="-399"/>
              <w:rPr>
                <w:rFonts w:cstheme="minorHAnsi"/>
              </w:rPr>
            </w:pPr>
            <w:r w:rsidRPr="00695901">
              <w:rPr>
                <w:rFonts w:eastAsia="Arial" w:cstheme="minorHAnsi"/>
                <w:bCs/>
              </w:rPr>
              <w:t xml:space="preserve">Wykonawca jest średnim </w:t>
            </w:r>
            <w:r w:rsidR="00B72B8D" w:rsidRPr="00695901">
              <w:rPr>
                <w:rFonts w:eastAsia="Arial" w:cstheme="minorHAnsi"/>
                <w:bCs/>
              </w:rPr>
              <w:t>przedsiębiorstwem</w:t>
            </w:r>
          </w:p>
        </w:tc>
      </w:tr>
    </w:tbl>
    <w:p w14:paraId="3048DF8A" w14:textId="77777777" w:rsidR="00157DB7" w:rsidRPr="00695901" w:rsidRDefault="00157DB7" w:rsidP="00157DB7">
      <w:pPr>
        <w:pStyle w:val="Akapitzlist"/>
        <w:tabs>
          <w:tab w:val="right" w:leader="underscore" w:pos="9072"/>
        </w:tabs>
        <w:autoSpaceDE w:val="0"/>
        <w:rPr>
          <w:rFonts w:eastAsia="Arial" w:cstheme="minorHAnsi"/>
          <w:sz w:val="10"/>
          <w:szCs w:val="10"/>
          <w:u w:val="single"/>
          <w:lang w:val="de-DE"/>
        </w:rPr>
      </w:pPr>
    </w:p>
    <w:p w14:paraId="76B4710B" w14:textId="77777777" w:rsidR="00157DB7" w:rsidRPr="00695901" w:rsidRDefault="00157DB7" w:rsidP="00157DB7">
      <w:pPr>
        <w:pStyle w:val="Akapitzlist"/>
        <w:shd w:val="clear" w:color="auto" w:fill="FFFFFF"/>
        <w:tabs>
          <w:tab w:val="right" w:leader="underscore" w:pos="5103"/>
        </w:tabs>
        <w:autoSpaceDE w:val="0"/>
        <w:spacing w:after="120"/>
        <w:rPr>
          <w:rFonts w:eastAsia="Arial" w:cstheme="minorHAnsi"/>
          <w:i/>
          <w:u w:val="single"/>
        </w:rPr>
      </w:pPr>
      <w:r w:rsidRPr="00695901">
        <w:rPr>
          <w:rFonts w:eastAsia="Arial" w:cstheme="minorHAnsi"/>
          <w:i/>
          <w:u w:val="single"/>
        </w:rPr>
        <w:t>UWAGA:</w:t>
      </w:r>
    </w:p>
    <w:p w14:paraId="0361B0E1" w14:textId="112E0685" w:rsidR="00157DB7" w:rsidRPr="00695901" w:rsidRDefault="00157DB7" w:rsidP="00157DB7">
      <w:pPr>
        <w:pStyle w:val="Akapitzlist"/>
        <w:tabs>
          <w:tab w:val="right" w:leader="underscore" w:pos="9072"/>
        </w:tabs>
        <w:autoSpaceDE w:val="0"/>
        <w:rPr>
          <w:rFonts w:eastAsia="Arial" w:cstheme="minorHAnsi"/>
          <w:i/>
          <w:lang w:val="de-DE"/>
        </w:rPr>
      </w:pPr>
      <w:r w:rsidRPr="00695901">
        <w:rPr>
          <w:rFonts w:eastAsia="Arial" w:cstheme="minorHAnsi"/>
          <w:i/>
          <w:lang w:val="de-DE"/>
        </w:rPr>
        <w:t xml:space="preserve">W przypadku Wykonawców wspólnie ubiegających się o udzielenie zamówienia dane z pkt 1 należy </w:t>
      </w:r>
      <w:r w:rsidRPr="00695901">
        <w:rPr>
          <w:rFonts w:eastAsia="Arial" w:cstheme="minorHAnsi"/>
          <w:b/>
          <w:i/>
          <w:lang w:val="de-DE"/>
        </w:rPr>
        <w:t>powielić i uzupełnić dla każdego Wykonawcy</w:t>
      </w:r>
      <w:r w:rsidRPr="00695901">
        <w:rPr>
          <w:rFonts w:eastAsia="Arial" w:cstheme="minorHAnsi"/>
          <w:i/>
          <w:lang w:val="de-DE"/>
        </w:rPr>
        <w:t xml:space="preserve">  </w:t>
      </w:r>
    </w:p>
    <w:p w14:paraId="2DBCCFF2" w14:textId="77777777" w:rsidR="00E00BE8" w:rsidRPr="00303732" w:rsidRDefault="00E00BE8" w:rsidP="00157DB7">
      <w:pPr>
        <w:pStyle w:val="Akapitzlist"/>
        <w:tabs>
          <w:tab w:val="right" w:leader="underscore" w:pos="9072"/>
        </w:tabs>
        <w:autoSpaceDE w:val="0"/>
        <w:rPr>
          <w:rFonts w:ascii="Times New Roman" w:eastAsia="Arial" w:hAnsi="Times New Roman" w:cs="Times New Roman"/>
          <w:i/>
          <w:lang w:val="de-DE"/>
        </w:rPr>
      </w:pPr>
    </w:p>
    <w:p w14:paraId="017A81A4" w14:textId="77777777" w:rsidR="00157DB7" w:rsidRPr="00695901" w:rsidRDefault="00157DB7" w:rsidP="00E00BE8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284" w:hanging="142"/>
        <w:jc w:val="both"/>
        <w:rPr>
          <w:rFonts w:eastAsia="Times New Roman" w:cstheme="minorHAnsi"/>
          <w:b/>
          <w:lang w:eastAsia="pl-PL"/>
        </w:rPr>
      </w:pPr>
      <w:r w:rsidRPr="00695901">
        <w:rPr>
          <w:rFonts w:eastAsia="Times New Roman" w:cstheme="minorHAnsi"/>
          <w:b/>
          <w:lang w:eastAsia="pl-PL"/>
        </w:rPr>
        <w:t>Nazwa zamówienia publicznego:</w:t>
      </w:r>
    </w:p>
    <w:p w14:paraId="59CE3A78" w14:textId="1EF7DB5E" w:rsidR="009457E7" w:rsidRPr="00695901" w:rsidRDefault="002E6E2C" w:rsidP="00157DB7">
      <w:pPr>
        <w:pStyle w:val="Akapitzlist"/>
        <w:spacing w:line="240" w:lineRule="auto"/>
        <w:ind w:left="709"/>
        <w:jc w:val="both"/>
        <w:rPr>
          <w:rFonts w:eastAsia="Times New Roman" w:cstheme="minorHAnsi"/>
          <w:i/>
          <w:lang w:eastAsia="pl-PL"/>
        </w:rPr>
      </w:pPr>
      <w:r w:rsidRPr="00695901">
        <w:rPr>
          <w:rFonts w:eastAsia="Times New Roman" w:cstheme="minorHAnsi"/>
          <w:lang w:eastAsia="pl-PL"/>
        </w:rPr>
        <w:t xml:space="preserve">Nawiązując do </w:t>
      </w:r>
      <w:r w:rsidR="00157DB7" w:rsidRPr="00695901">
        <w:rPr>
          <w:rFonts w:eastAsia="Times New Roman" w:cstheme="minorHAnsi"/>
          <w:lang w:eastAsia="pl-PL"/>
        </w:rPr>
        <w:t>o</w:t>
      </w:r>
      <w:r w:rsidRPr="00695901">
        <w:rPr>
          <w:rFonts w:eastAsia="Times New Roman" w:cstheme="minorHAnsi"/>
          <w:lang w:eastAsia="pl-PL"/>
        </w:rPr>
        <w:t xml:space="preserve">głoszenia </w:t>
      </w:r>
      <w:r w:rsidR="00157DB7" w:rsidRPr="00695901">
        <w:rPr>
          <w:rFonts w:eastAsia="Times New Roman" w:cstheme="minorHAnsi"/>
          <w:lang w:eastAsia="pl-PL"/>
        </w:rPr>
        <w:t xml:space="preserve">o zamówieniu </w:t>
      </w:r>
      <w:r w:rsidRPr="00695901">
        <w:rPr>
          <w:rFonts w:eastAsia="Times New Roman" w:cstheme="minorHAnsi"/>
          <w:lang w:eastAsia="pl-PL"/>
        </w:rPr>
        <w:t>oraz treści Specyfikacji Warunków Zamówienia w</w:t>
      </w:r>
      <w:r w:rsidR="006D2C07" w:rsidRPr="00695901">
        <w:rPr>
          <w:rFonts w:eastAsia="Times New Roman" w:cstheme="minorHAnsi"/>
          <w:lang w:eastAsia="pl-PL"/>
        </w:rPr>
        <w:t> </w:t>
      </w:r>
      <w:r w:rsidRPr="00695901">
        <w:rPr>
          <w:rFonts w:eastAsia="Times New Roman" w:cstheme="minorHAnsi"/>
          <w:lang w:eastAsia="pl-PL"/>
        </w:rPr>
        <w:t>postępowaniu o udzielenie zamówienia publicznego</w:t>
      </w:r>
      <w:r w:rsidR="007346A4" w:rsidRPr="00695901">
        <w:rPr>
          <w:rFonts w:eastAsia="Times New Roman" w:cstheme="minorHAnsi"/>
          <w:lang w:eastAsia="pl-PL"/>
        </w:rPr>
        <w:t>,</w:t>
      </w:r>
      <w:r w:rsidRPr="00695901">
        <w:rPr>
          <w:rFonts w:eastAsia="Times New Roman" w:cstheme="minorHAnsi"/>
          <w:lang w:eastAsia="pl-PL"/>
        </w:rPr>
        <w:t xml:space="preserve"> prowadzonego w trybie </w:t>
      </w:r>
      <w:r w:rsidR="00CF1572" w:rsidRPr="00695901">
        <w:rPr>
          <w:rFonts w:eastAsia="Times New Roman" w:cstheme="minorHAnsi"/>
          <w:lang w:eastAsia="pl-PL"/>
        </w:rPr>
        <w:t>podstawowym bez negocjacji</w:t>
      </w:r>
      <w:r w:rsidR="00E00BE8" w:rsidRPr="00695901">
        <w:rPr>
          <w:rFonts w:eastAsia="Times New Roman" w:cstheme="minorHAnsi"/>
          <w:lang w:eastAsia="pl-PL"/>
        </w:rPr>
        <w:t>, składamy ofertę w postępowaniu</w:t>
      </w:r>
      <w:r w:rsidR="00CF1572" w:rsidRPr="00695901">
        <w:rPr>
          <w:rFonts w:eastAsia="Times New Roman" w:cstheme="minorHAnsi"/>
          <w:lang w:eastAsia="pl-PL"/>
        </w:rPr>
        <w:t xml:space="preserve"> </w:t>
      </w:r>
      <w:r w:rsidRPr="00695901">
        <w:rPr>
          <w:rFonts w:eastAsia="Times New Roman" w:cstheme="minorHAnsi"/>
          <w:lang w:eastAsia="pl-PL"/>
        </w:rPr>
        <w:t xml:space="preserve"> </w:t>
      </w:r>
      <w:r w:rsidR="00630384" w:rsidRPr="00695901">
        <w:rPr>
          <w:rFonts w:eastAsia="Times New Roman" w:cstheme="minorHAnsi"/>
          <w:lang w:eastAsia="pl-PL"/>
        </w:rPr>
        <w:t>na</w:t>
      </w:r>
      <w:r w:rsidR="00045AF6" w:rsidRPr="00695901">
        <w:rPr>
          <w:rFonts w:eastAsia="Times New Roman" w:cstheme="minorHAnsi"/>
          <w:lang w:eastAsia="pl-PL"/>
        </w:rPr>
        <w:t>:</w:t>
      </w:r>
      <w:r w:rsidR="00630384" w:rsidRPr="00695901">
        <w:rPr>
          <w:rFonts w:eastAsia="Times New Roman" w:cstheme="minorHAnsi"/>
          <w:lang w:eastAsia="pl-PL"/>
        </w:rPr>
        <w:t xml:space="preserve"> </w:t>
      </w:r>
      <w:r w:rsidR="00BF6DCD" w:rsidRPr="00BF6DCD">
        <w:rPr>
          <w:rFonts w:eastAsia="Times New Roman" w:cstheme="minorHAnsi"/>
          <w:b/>
          <w:bCs/>
          <w:i/>
          <w:lang w:eastAsia="pl-PL"/>
        </w:rPr>
        <w:t>„</w:t>
      </w:r>
      <w:r w:rsidR="00BF6DCD" w:rsidRPr="00BF6DCD">
        <w:rPr>
          <w:rFonts w:eastAsia="Times New Roman" w:cstheme="minorHAnsi"/>
          <w:b/>
          <w:bCs/>
          <w:i/>
          <w:iCs/>
          <w:lang w:eastAsia="pl-PL"/>
        </w:rPr>
        <w:t>Dostawa samochodów osobowych dla Prokuratury Okręgowej w Katowicach</w:t>
      </w:r>
      <w:r w:rsidR="00846C48" w:rsidRPr="00695901">
        <w:rPr>
          <w:rFonts w:eastAsia="Times New Roman" w:cstheme="minorHAnsi"/>
          <w:b/>
          <w:bCs/>
          <w:lang w:eastAsia="pl-PL"/>
        </w:rPr>
        <w:t>”</w:t>
      </w:r>
      <w:r w:rsidR="00E00BE8" w:rsidRPr="00695901">
        <w:rPr>
          <w:rFonts w:eastAsia="Times New Roman" w:cstheme="minorHAnsi"/>
          <w:b/>
          <w:bCs/>
          <w:lang w:eastAsia="pl-PL"/>
        </w:rPr>
        <w:t>.</w:t>
      </w:r>
      <w:r w:rsidR="00045AF6" w:rsidRPr="00695901">
        <w:rPr>
          <w:rFonts w:eastAsia="Times New Roman" w:cstheme="minorHAnsi"/>
          <w:i/>
          <w:lang w:eastAsia="pl-PL"/>
        </w:rPr>
        <w:t xml:space="preserve"> </w:t>
      </w:r>
    </w:p>
    <w:p w14:paraId="4FA3994B" w14:textId="77777777" w:rsidR="00E00BE8" w:rsidRPr="00695901" w:rsidRDefault="00E00BE8" w:rsidP="00157DB7">
      <w:pPr>
        <w:pStyle w:val="Akapitzlist"/>
        <w:spacing w:line="240" w:lineRule="auto"/>
        <w:ind w:left="709"/>
        <w:jc w:val="both"/>
        <w:rPr>
          <w:rFonts w:eastAsia="Times New Roman" w:cstheme="minorHAnsi"/>
          <w:lang w:eastAsia="pl-PL"/>
        </w:rPr>
      </w:pPr>
    </w:p>
    <w:p w14:paraId="62D77A04" w14:textId="3B7A7F15" w:rsidR="00E00BE8" w:rsidRPr="00695901" w:rsidRDefault="00E00BE8" w:rsidP="00E00BE8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284" w:hanging="142"/>
        <w:jc w:val="both"/>
        <w:rPr>
          <w:rFonts w:eastAsia="Arial" w:cstheme="minorHAnsi"/>
          <w:b/>
          <w:bCs/>
        </w:rPr>
      </w:pPr>
      <w:r w:rsidRPr="00695901">
        <w:rPr>
          <w:rFonts w:cstheme="minorHAnsi"/>
          <w:b/>
          <w:bCs/>
          <w:iCs/>
        </w:rPr>
        <w:t>Oferowana</w:t>
      </w:r>
      <w:r w:rsidRPr="00695901">
        <w:rPr>
          <w:rFonts w:eastAsia="Arial" w:cstheme="minorHAnsi"/>
          <w:b/>
          <w:bCs/>
        </w:rPr>
        <w:t xml:space="preserve"> cena zamówienia: </w:t>
      </w:r>
    </w:p>
    <w:p w14:paraId="390B18CF" w14:textId="23B53727" w:rsidR="00E00BE8" w:rsidRPr="00695901" w:rsidRDefault="00E00BE8" w:rsidP="00E00BE8">
      <w:pPr>
        <w:pStyle w:val="Akapitzlist"/>
        <w:spacing w:line="240" w:lineRule="auto"/>
        <w:ind w:left="709"/>
        <w:jc w:val="both"/>
        <w:rPr>
          <w:rFonts w:cstheme="minorHAnsi"/>
        </w:rPr>
      </w:pPr>
      <w:r w:rsidRPr="00695901">
        <w:rPr>
          <w:rFonts w:cstheme="minorHAnsi"/>
        </w:rPr>
        <w:t xml:space="preserve">Cena za realizację przedmiotu zamówienia zgodnie ze Specyfikacją Warunków Zamówienia, </w:t>
      </w:r>
      <w:r w:rsidRPr="00695901">
        <w:rPr>
          <w:rFonts w:cstheme="minorHAnsi"/>
          <w:b/>
          <w:bCs/>
          <w:iCs/>
        </w:rPr>
        <w:t xml:space="preserve">uwzględniająca wszystkie koszty związane z wykonaniem przedmiotu zamówienia, wynikające </w:t>
      </w:r>
      <w:r w:rsidRPr="00695901">
        <w:rPr>
          <w:rFonts w:cstheme="minorHAnsi"/>
        </w:rPr>
        <w:t>z wymogów zawartych w dokumentach zamówienia wynosi:</w:t>
      </w:r>
    </w:p>
    <w:p w14:paraId="3909FCF0" w14:textId="689306FF" w:rsidR="005D2345" w:rsidRDefault="005D2345" w:rsidP="005D2345">
      <w:pPr>
        <w:spacing w:line="240" w:lineRule="auto"/>
        <w:jc w:val="both"/>
        <w:rPr>
          <w:rFonts w:cstheme="minorHAnsi"/>
        </w:rPr>
      </w:pPr>
      <w:r w:rsidRPr="00695901">
        <w:rPr>
          <w:rFonts w:cstheme="minorHAnsi"/>
          <w:b/>
        </w:rPr>
        <w:lastRenderedPageBreak/>
        <w:t>Część I</w:t>
      </w:r>
      <w:r w:rsidR="00695901">
        <w:rPr>
          <w:rFonts w:cstheme="minorHAnsi"/>
          <w:b/>
        </w:rPr>
        <w:t xml:space="preserve"> *</w:t>
      </w:r>
      <w:r w:rsidR="00082E75">
        <w:rPr>
          <w:rFonts w:cstheme="minorHAnsi"/>
          <w:b/>
        </w:rPr>
        <w:t>)</w:t>
      </w:r>
      <w:r w:rsidRPr="00695901">
        <w:rPr>
          <w:rFonts w:cstheme="minorHAnsi"/>
          <w:b/>
        </w:rPr>
        <w:t>:</w:t>
      </w:r>
      <w:r w:rsidRPr="00695901">
        <w:rPr>
          <w:rFonts w:cstheme="minorHAnsi"/>
        </w:rPr>
        <w:t xml:space="preserve"> </w:t>
      </w:r>
    </w:p>
    <w:p w14:paraId="6C53E6A8" w14:textId="4F0D252A" w:rsidR="00695901" w:rsidRPr="00E33B69" w:rsidRDefault="00695901" w:rsidP="005D2345">
      <w:pPr>
        <w:spacing w:line="240" w:lineRule="auto"/>
        <w:jc w:val="both"/>
        <w:rPr>
          <w:rFonts w:cstheme="minorHAnsi"/>
          <w:sz w:val="18"/>
          <w:szCs w:val="18"/>
        </w:rPr>
      </w:pPr>
      <w:r w:rsidRPr="00E33B69">
        <w:rPr>
          <w:rFonts w:cstheme="minorHAnsi"/>
          <w:sz w:val="18"/>
          <w:szCs w:val="18"/>
        </w:rPr>
        <w:t>*) – uzupełnić</w:t>
      </w:r>
      <w:r w:rsidR="00123FEA">
        <w:rPr>
          <w:rFonts w:cstheme="minorHAnsi"/>
          <w:sz w:val="18"/>
          <w:szCs w:val="18"/>
        </w:rPr>
        <w:t>,</w:t>
      </w:r>
      <w:r w:rsidRPr="00E33B69">
        <w:rPr>
          <w:rFonts w:cstheme="minorHAnsi"/>
          <w:sz w:val="18"/>
          <w:szCs w:val="18"/>
        </w:rPr>
        <w:t xml:space="preserve"> jeżeli dotyczy</w:t>
      </w:r>
    </w:p>
    <w:p w14:paraId="3FC4FBD0" w14:textId="66455281" w:rsidR="005D2345" w:rsidRPr="008B6D7A" w:rsidRDefault="00C06A83" w:rsidP="008B6D7A">
      <w:pPr>
        <w:overflowPunct w:val="0"/>
        <w:spacing w:after="0" w:line="360" w:lineRule="auto"/>
        <w:jc w:val="both"/>
        <w:rPr>
          <w:rFonts w:cstheme="minorHAnsi"/>
        </w:rPr>
      </w:pPr>
      <w:r w:rsidRPr="008B6D7A">
        <w:rPr>
          <w:rFonts w:cstheme="minorHAnsi"/>
          <w:b/>
          <w:bCs/>
        </w:rPr>
        <w:t xml:space="preserve">Dostawa </w:t>
      </w:r>
      <w:bookmarkStart w:id="1" w:name="_Hlk181606041"/>
      <w:r w:rsidRPr="008B6D7A">
        <w:rPr>
          <w:rFonts w:cstheme="minorHAnsi"/>
          <w:b/>
          <w:bCs/>
        </w:rPr>
        <w:t>1 szt. samochodu typu minibus dla Prokuratury Okręgowej w Katowicach</w:t>
      </w:r>
      <w:bookmarkEnd w:id="1"/>
      <w:r w:rsidR="001C7CFB" w:rsidRPr="008B6D7A">
        <w:rPr>
          <w:rFonts w:cstheme="minorHAnsi"/>
          <w:b/>
          <w:bCs/>
        </w:rPr>
        <w:t xml:space="preserve"> -  </w:t>
      </w:r>
      <w:r w:rsidR="00354F70" w:rsidRPr="008B6D7A">
        <w:rPr>
          <w:rFonts w:cstheme="minorHAnsi"/>
          <w:b/>
          <w:bCs/>
        </w:rPr>
        <w:t>za ł</w:t>
      </w:r>
      <w:r w:rsidR="005D2345" w:rsidRPr="008B6D7A">
        <w:rPr>
          <w:rFonts w:cstheme="minorHAnsi"/>
          <w:b/>
          <w:bCs/>
        </w:rPr>
        <w:t>ączn</w:t>
      </w:r>
      <w:r w:rsidR="00354F70" w:rsidRPr="008B6D7A">
        <w:rPr>
          <w:rFonts w:cstheme="minorHAnsi"/>
          <w:b/>
          <w:bCs/>
        </w:rPr>
        <w:t>ą</w:t>
      </w:r>
      <w:r w:rsidR="005D2345" w:rsidRPr="008B6D7A">
        <w:rPr>
          <w:rFonts w:cstheme="minorHAnsi"/>
          <w:b/>
          <w:bCs/>
        </w:rPr>
        <w:t xml:space="preserve"> </w:t>
      </w:r>
      <w:r w:rsidR="00354F70" w:rsidRPr="008B6D7A">
        <w:rPr>
          <w:rFonts w:cstheme="minorHAnsi"/>
          <w:b/>
          <w:bCs/>
        </w:rPr>
        <w:t xml:space="preserve">cenę </w:t>
      </w:r>
      <w:r w:rsidR="005D2345" w:rsidRPr="008B6D7A">
        <w:rPr>
          <w:rFonts w:cstheme="minorHAnsi"/>
          <w:b/>
          <w:bCs/>
        </w:rPr>
        <w:t xml:space="preserve">oferty </w:t>
      </w:r>
      <w:r w:rsidR="005D2345" w:rsidRPr="008B6D7A">
        <w:rPr>
          <w:rFonts w:cstheme="minorHAnsi"/>
        </w:rPr>
        <w:t>w wysokości</w:t>
      </w:r>
      <w:r w:rsidR="00C62838" w:rsidRPr="008B6D7A">
        <w:rPr>
          <w:rFonts w:cstheme="minorHAnsi"/>
        </w:rPr>
        <w:t xml:space="preserve"> NETTO……………………….zł plus podatek VAT według obowiązującej stawki ….%, co stanowi wartość </w:t>
      </w:r>
      <w:r w:rsidR="005D2345" w:rsidRPr="008B6D7A">
        <w:rPr>
          <w:rFonts w:cstheme="minorHAnsi"/>
        </w:rPr>
        <w:t xml:space="preserve"> BRUTTO (łącznie z podatkiem VAT):  ……………...……………...................... złotych;</w:t>
      </w:r>
      <w:r w:rsidR="008B6D7A">
        <w:rPr>
          <w:rFonts w:cstheme="minorHAnsi"/>
        </w:rPr>
        <w:t xml:space="preserve"> </w:t>
      </w:r>
      <w:r w:rsidR="005D2345" w:rsidRPr="008B6D7A">
        <w:rPr>
          <w:rFonts w:cstheme="minorHAnsi"/>
        </w:rPr>
        <w:t>(słownie: .........................................................................................................</w:t>
      </w:r>
      <w:r w:rsidR="003C19B4" w:rsidRPr="008B6D7A">
        <w:rPr>
          <w:rFonts w:cstheme="minorHAnsi"/>
        </w:rPr>
        <w:t>.</w:t>
      </w:r>
      <w:r w:rsidR="005D2345" w:rsidRPr="008B6D7A">
        <w:rPr>
          <w:rFonts w:cstheme="minorHAnsi"/>
        </w:rPr>
        <w:t>............. złotych);</w:t>
      </w:r>
      <w:r w:rsidR="001C7CFB" w:rsidRPr="008B6D7A">
        <w:rPr>
          <w:rFonts w:cstheme="minorHAnsi"/>
          <w:i/>
        </w:rPr>
        <w:t xml:space="preserve"> </w:t>
      </w:r>
      <w:bookmarkStart w:id="2" w:name="_Hlk148954886"/>
    </w:p>
    <w:p w14:paraId="0D1FC5D1" w14:textId="5F7934A3" w:rsidR="008B6D7A" w:rsidRPr="008B6D7A" w:rsidRDefault="008B6D7A" w:rsidP="008B6D7A">
      <w:pPr>
        <w:pStyle w:val="Akapitzlist"/>
        <w:overflowPunct w:val="0"/>
        <w:spacing w:after="0" w:line="360" w:lineRule="auto"/>
        <w:ind w:left="0"/>
        <w:jc w:val="center"/>
        <w:rPr>
          <w:rFonts w:cstheme="minorHAnsi"/>
          <w:b/>
          <w:bCs/>
          <w:iCs/>
        </w:rPr>
      </w:pPr>
      <w:r w:rsidRPr="008B6D7A">
        <w:rPr>
          <w:rFonts w:cstheme="minorHAnsi"/>
          <w:b/>
          <w:bCs/>
          <w:iCs/>
        </w:rPr>
        <w:t>Specyfikacja techniczna pojazdu</w:t>
      </w:r>
    </w:p>
    <w:bookmarkEnd w:id="2"/>
    <w:p w14:paraId="71E9595F" w14:textId="77777777" w:rsidR="009F5DBF" w:rsidRPr="00695901" w:rsidRDefault="009F5DBF" w:rsidP="00695901">
      <w:pPr>
        <w:spacing w:after="0" w:line="240" w:lineRule="auto"/>
        <w:rPr>
          <w:b/>
          <w:bCs/>
          <w:sz w:val="16"/>
          <w:szCs w:val="16"/>
        </w:rPr>
      </w:pPr>
    </w:p>
    <w:tbl>
      <w:tblPr>
        <w:tblW w:w="494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8"/>
        <w:gridCol w:w="4141"/>
        <w:gridCol w:w="4142"/>
      </w:tblGrid>
      <w:tr w:rsidR="008B6D7A" w:rsidRPr="00633EF7" w14:paraId="6E6BC3CE" w14:textId="693A0FB0" w:rsidTr="008B6D7A">
        <w:trPr>
          <w:trHeight w:val="282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37FFB18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bookmarkStart w:id="3" w:name="_Hlk181269567"/>
            <w:r w:rsidRPr="00633EF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D08ADB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parametry techniczne samochodu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378BB3D" w14:textId="0861B312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Parametry zaoferowane przez Wykonawcę:</w:t>
            </w:r>
          </w:p>
        </w:tc>
      </w:tr>
      <w:tr w:rsidR="008B6D7A" w:rsidRPr="00633EF7" w14:paraId="70A680FA" w14:textId="77777777" w:rsidTr="008B6D7A">
        <w:trPr>
          <w:trHeight w:val="19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06136" w14:textId="4126A4A2" w:rsidR="008B6D7A" w:rsidRPr="008B6D7A" w:rsidRDefault="008B6D7A" w:rsidP="008B6D7A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E4CF4" w14:textId="0286B0A6" w:rsidR="008B6D7A" w:rsidRPr="008B6D7A" w:rsidRDefault="008B6D7A" w:rsidP="008B6D7A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FBB0" w14:textId="043382F6" w:rsidR="008B6D7A" w:rsidRPr="008B6D7A" w:rsidRDefault="008B6D7A" w:rsidP="008B6D7A">
            <w:pPr>
              <w:autoSpaceDE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sz w:val="12"/>
                <w:szCs w:val="12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3</w:t>
            </w:r>
          </w:p>
        </w:tc>
      </w:tr>
      <w:tr w:rsidR="008B6D7A" w:rsidRPr="00633EF7" w14:paraId="23AF9462" w14:textId="79B3FE0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A448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22E1B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Fabrycznie nowy, wyprodukowany w roku 2024, model aktualnie wytwarzany przez producenta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6D78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C1C922D" w14:textId="558846DF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C2D86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B30D1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yp nadwozia </w:t>
            </w: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MINIBUS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przystosowany do przewozu min. </w:t>
            </w: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9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AE47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8D14C79" w14:textId="5611CEC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0906E" w14:textId="77777777" w:rsidR="008B6D7A" w:rsidRPr="008E4FCD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19BC2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Drzwi lewe odsuwane przeszklone, drzwi prawe odsuwane przeszklone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B0B6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BA16AC4" w14:textId="1AC8ED7E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FA67B" w14:textId="77777777" w:rsidR="008B6D7A" w:rsidRPr="008E4FCD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2A570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Przyciemniane szyby tylne i boczne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BB72B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5B126EE" w14:textId="58BEAF88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9BA11" w14:textId="77777777" w:rsidR="008B6D7A" w:rsidRPr="008E4FCD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0859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Nieużywany, technicznie sprawny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D61D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382CC67" w14:textId="6C02EAFA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F682F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BC7FE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ilnik </w:t>
            </w: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diesel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 mocy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minimum 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6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 KM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D6DDC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39602F8" w14:textId="036C6046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87A50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2250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Automatyczna skrzynia biegów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61E9D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AF99BD1" w14:textId="38C16E4A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CCEDD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EE45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Standardowa 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pojemność bagażnika minimum </w:t>
            </w: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1700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litrów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CD18" w14:textId="77777777" w:rsidR="008B6D7A" w:rsidRPr="008E4FCD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108C6020" w14:textId="6CB9051B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B7719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4A936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ojemność zbiornika paliwa minimum 55 litrów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D286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459BE31" w14:textId="276A1FF2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50677D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F2BA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olor nadwozia: lakier metalizowany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4269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29CFE15" w14:textId="2DF8722A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23D8E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07609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ługość całkowita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ax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5500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7BB1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CF8F4A6" w14:textId="57D60540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C11B1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F97A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zerokość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ax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2000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 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3AD2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1489FB00" w14:textId="79A16A92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E5321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F620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ax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00 mm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4C8A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9F9DE04" w14:textId="61BF1A6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EEC85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462AA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kład kierowniczy ze wspomaganiem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E9AE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1CC83D6A" w14:textId="4308AE5F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6F327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B05BE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oduszki powietrzne kierowcy i pasażera, poduszki powietrzne przednie boczne oraz poduszki powietrzne kurtynowe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5D96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11E86C10" w14:textId="58110C9F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8DADB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0EB1C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ystem zapobiegania blokowaniu kół 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E1465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8F70D7F" w14:textId="1A0117FF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661F4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93B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ystem kontroli trakcji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590B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7A296DB3" w14:textId="701ED8CE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DA850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EE37A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System kontroli martwego pola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0408F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8904B89" w14:textId="6F69932D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25694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02AA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systent hamowania awaryjnego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0E66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6DFA267" w14:textId="74752C0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EB9F0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FE6A3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zujnik zmierzchu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11B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4ACA70D" w14:textId="256B24A2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63A2D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D2A910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Światła przeciwmgłowe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1CF1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15DF159" w14:textId="4D8804F8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16834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75B7E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Czujniki parkowania przód/tył, kamera cofania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7981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7D1D1A7" w14:textId="2FC93AC8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00D7D8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5649D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Regulator prędkości, system wykrywania pasa ruchu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0DA4E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7F37BBA" w14:textId="2E23BF66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49577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A6A3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empomat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7676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22A3057" w14:textId="3E374E8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E7778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A1BD3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Podłokietniki w części tylnej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8932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2984268" w14:textId="1D5B374E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D4669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2E497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limatyzacja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z przodu i z tyłu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73CA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87473D2" w14:textId="0217FF07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698C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5EA91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lektrycznie sterowane szyby przednie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F5F92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DD23E4C" w14:textId="16224E71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C3380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0AB23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Pełnowymiarowe koło zapasowe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0CE8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18D739F" w14:textId="4484018A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C89E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B87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adio z systemem głośnomówiącym Bluetooth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DC22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C8F6303" w14:textId="6E78C563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82D7" w14:textId="77777777" w:rsidR="008B6D7A" w:rsidRPr="00633EF7" w:rsidRDefault="008B6D7A" w:rsidP="004D60EA">
            <w:pPr>
              <w:numPr>
                <w:ilvl w:val="0"/>
                <w:numId w:val="27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310C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niazdo zasilania 12V w konsoli centralnej oraz gniazdko USB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5A48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759FA7CC" w14:textId="7549449C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3D6592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ind w:left="17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4" w:name="_Hlk181871126"/>
            <w:r w:rsidRPr="0028649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1264E89" w14:textId="77777777" w:rsidR="008B6D7A" w:rsidRP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okresy gwarancji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6DA0751" w14:textId="2B73ED85" w:rsidR="008B6D7A" w:rsidRP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Okresy gwarancji oferowane przez Wykonawcę</w:t>
            </w:r>
          </w:p>
        </w:tc>
      </w:tr>
      <w:tr w:rsidR="008B6D7A" w:rsidRPr="00633EF7" w14:paraId="576E76BC" w14:textId="45575E9B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528A3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ind w:left="17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49B81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Silnik i podzespoły mechaniczne, elektryczne i elektroniczne pojazdu oraz dodatkowe wyposażenie – minimum 24 miesiące lub do min. 100 000 km, w zależności od tego co nastąpi wcześniej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3248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62D2D42" w14:textId="64F6C30E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DE017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ind w:left="17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AAB5F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Powłoka lakiernicza – minimum 36 miesięcy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D430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3B9C08A" w14:textId="19CA290E" w:rsidTr="008B6D7A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1D55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ind w:left="171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3659" w14:textId="77777777" w:rsidR="008B6D7A" w:rsidRPr="0028649B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Perforacja blach nadwozia – minimum 96 miesięcy</w:t>
            </w:r>
          </w:p>
        </w:tc>
        <w:tc>
          <w:tcPr>
            <w:tcW w:w="2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BBF9" w14:textId="77777777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bookmarkEnd w:id="3"/>
      <w:bookmarkEnd w:id="4"/>
    </w:tbl>
    <w:p w14:paraId="27A12B20" w14:textId="77777777" w:rsidR="006C14E5" w:rsidRDefault="006C14E5" w:rsidP="004E4CAC">
      <w:pPr>
        <w:spacing w:line="240" w:lineRule="auto"/>
        <w:jc w:val="both"/>
        <w:rPr>
          <w:rFonts w:ascii="Times New Roman" w:hAnsi="Times New Roman" w:cs="Times New Roman"/>
          <w:b/>
        </w:rPr>
      </w:pPr>
    </w:p>
    <w:p w14:paraId="558C8182" w14:textId="2A919FB9" w:rsidR="004E4CAC" w:rsidRDefault="004E4CAC" w:rsidP="004E4CAC">
      <w:pPr>
        <w:spacing w:line="240" w:lineRule="auto"/>
        <w:jc w:val="both"/>
        <w:rPr>
          <w:rFonts w:cstheme="minorHAnsi"/>
        </w:rPr>
      </w:pPr>
      <w:bookmarkStart w:id="5" w:name="_Hlk181874801"/>
      <w:bookmarkStart w:id="6" w:name="_Hlk182474940"/>
      <w:r w:rsidRPr="00695901">
        <w:rPr>
          <w:rFonts w:cstheme="minorHAnsi"/>
          <w:b/>
        </w:rPr>
        <w:t>Część II:</w:t>
      </w:r>
      <w:r w:rsidRPr="00695901">
        <w:rPr>
          <w:rFonts w:cstheme="minorHAnsi"/>
        </w:rPr>
        <w:t xml:space="preserve"> </w:t>
      </w:r>
      <w:r w:rsidRPr="00695901">
        <w:rPr>
          <w:rFonts w:cstheme="minorHAnsi"/>
          <w:vertAlign w:val="superscript"/>
        </w:rPr>
        <w:t>*)</w:t>
      </w:r>
      <w:r w:rsidRPr="00695901">
        <w:rPr>
          <w:rFonts w:cstheme="minorHAnsi"/>
        </w:rPr>
        <w:t xml:space="preserve"> </w:t>
      </w:r>
    </w:p>
    <w:p w14:paraId="2FA94E68" w14:textId="46578DC8" w:rsidR="00695901" w:rsidRPr="00E33B69" w:rsidRDefault="00695901" w:rsidP="004E4CAC">
      <w:pPr>
        <w:spacing w:line="240" w:lineRule="auto"/>
        <w:jc w:val="both"/>
        <w:rPr>
          <w:rFonts w:cstheme="minorHAnsi"/>
          <w:sz w:val="18"/>
          <w:szCs w:val="18"/>
        </w:rPr>
      </w:pPr>
      <w:r w:rsidRPr="00E33B69">
        <w:rPr>
          <w:rFonts w:cstheme="minorHAnsi"/>
          <w:sz w:val="18"/>
          <w:szCs w:val="18"/>
        </w:rPr>
        <w:t>*) – uzupełnić</w:t>
      </w:r>
      <w:r w:rsidR="00123FEA">
        <w:rPr>
          <w:rFonts w:cstheme="minorHAnsi"/>
          <w:sz w:val="18"/>
          <w:szCs w:val="18"/>
        </w:rPr>
        <w:t>,</w:t>
      </w:r>
      <w:r w:rsidRPr="00E33B69">
        <w:rPr>
          <w:rFonts w:cstheme="minorHAnsi"/>
          <w:sz w:val="18"/>
          <w:szCs w:val="18"/>
        </w:rPr>
        <w:t xml:space="preserve"> jeżeli dotyczy</w:t>
      </w:r>
    </w:p>
    <w:p w14:paraId="3D5E9F2E" w14:textId="388CF7FA" w:rsidR="00C62838" w:rsidRDefault="008B6D7A" w:rsidP="008B6D7A">
      <w:pPr>
        <w:spacing w:after="0" w:line="360" w:lineRule="auto"/>
        <w:jc w:val="both"/>
        <w:rPr>
          <w:rFonts w:cstheme="minorHAnsi"/>
          <w:bCs/>
        </w:rPr>
      </w:pPr>
      <w:r w:rsidRPr="008B6D7A">
        <w:rPr>
          <w:rFonts w:cstheme="minorHAnsi"/>
          <w:b/>
        </w:rPr>
        <w:t xml:space="preserve">Dostawa </w:t>
      </w:r>
      <w:bookmarkStart w:id="7" w:name="_Hlk181606158"/>
      <w:r w:rsidRPr="008B6D7A">
        <w:rPr>
          <w:rFonts w:cstheme="minorHAnsi"/>
          <w:b/>
        </w:rPr>
        <w:t>1 szt. samochodu typu kombi lub hatchback dla Prokuratury Okręgowej w Katowicach</w:t>
      </w:r>
      <w:bookmarkEnd w:id="7"/>
      <w:r>
        <w:rPr>
          <w:rFonts w:cstheme="minorHAnsi"/>
          <w:b/>
          <w:bCs/>
        </w:rPr>
        <w:t xml:space="preserve"> -</w:t>
      </w:r>
      <w:r w:rsidRPr="008B6D7A">
        <w:rPr>
          <w:rFonts w:cstheme="minorHAnsi"/>
          <w:b/>
          <w:bCs/>
        </w:rPr>
        <w:t xml:space="preserve"> </w:t>
      </w:r>
      <w:r w:rsidR="00C62838" w:rsidRPr="00E33B69">
        <w:rPr>
          <w:rFonts w:cstheme="minorHAnsi"/>
          <w:b/>
          <w:bCs/>
        </w:rPr>
        <w:t xml:space="preserve">za łączną cenę oferty </w:t>
      </w:r>
      <w:r w:rsidR="00C62838" w:rsidRPr="00E33B69">
        <w:rPr>
          <w:rFonts w:cstheme="minorHAnsi"/>
          <w:bCs/>
        </w:rPr>
        <w:t>w wysokości NETTO…………………..zł, plus podatek  VAT według obowiązującej</w:t>
      </w:r>
      <w:r>
        <w:rPr>
          <w:rFonts w:cstheme="minorHAnsi"/>
          <w:bCs/>
        </w:rPr>
        <w:t xml:space="preserve"> </w:t>
      </w:r>
      <w:r w:rsidR="00C62838" w:rsidRPr="00E33B69">
        <w:rPr>
          <w:rFonts w:cstheme="minorHAnsi"/>
          <w:bCs/>
        </w:rPr>
        <w:t>stawki ….%, co stanowi wartość BRUTTO (łącznie z podatkiem VAT):</w:t>
      </w:r>
      <w:r w:rsidR="00C62838" w:rsidRPr="00E33B69">
        <w:rPr>
          <w:rFonts w:cstheme="minorHAnsi"/>
          <w:b/>
          <w:bCs/>
        </w:rPr>
        <w:t xml:space="preserve">  </w:t>
      </w:r>
      <w:r w:rsidR="00C62838" w:rsidRPr="00E33B69">
        <w:rPr>
          <w:rFonts w:cstheme="minorHAnsi"/>
          <w:bCs/>
        </w:rPr>
        <w:t>……………...……………….…....... złotych;</w:t>
      </w:r>
      <w:r>
        <w:rPr>
          <w:rFonts w:cstheme="minorHAnsi"/>
          <w:bCs/>
        </w:rPr>
        <w:t xml:space="preserve"> </w:t>
      </w:r>
      <w:r w:rsidR="00C62838" w:rsidRPr="00E33B69">
        <w:rPr>
          <w:rFonts w:cstheme="minorHAnsi"/>
          <w:bCs/>
        </w:rPr>
        <w:t>(słownie: ............................................................................................................. złotych);</w:t>
      </w:r>
    </w:p>
    <w:tbl>
      <w:tblPr>
        <w:tblW w:w="494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49"/>
        <w:gridCol w:w="4149"/>
      </w:tblGrid>
      <w:tr w:rsidR="008B6D7A" w:rsidRPr="00633EF7" w14:paraId="662B9F19" w14:textId="2493C521" w:rsidTr="008B6D7A">
        <w:trPr>
          <w:trHeight w:val="282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5844D82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633EF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9E478C" w14:textId="77777777" w:rsidR="008B6D7A" w:rsidRPr="00633EF7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parametry techniczne samochodu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FE4214" w14:textId="79FE6165" w:rsidR="008B6D7A" w:rsidRDefault="008B6D7A" w:rsidP="004D60E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Parametry zaoferowane przez Wykonawcę:</w:t>
            </w:r>
          </w:p>
        </w:tc>
      </w:tr>
      <w:tr w:rsidR="008B6D7A" w:rsidRPr="00633EF7" w14:paraId="651D7978" w14:textId="77777777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C87A5" w14:textId="222126C8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ind w:left="29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CA8AD" w14:textId="6CD993AE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ind w:left="454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F43" w14:textId="72036FEC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ind w:left="454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3</w:t>
            </w:r>
          </w:p>
        </w:tc>
      </w:tr>
      <w:tr w:rsidR="008B6D7A" w:rsidRPr="00633EF7" w14:paraId="53F1B079" w14:textId="5C39D0DB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68BC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5C84A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Fabrycznie nowy, wyprodukowany w roku 2024, model aktualnie wytwarzany przez producenta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E485D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B300FA4" w14:textId="0BFAD35B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BF9E1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E2A78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yp nadwozia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KOMBI lub HATCHBACK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przystosowany do przewozu min.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B0D0C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DE8D3AE" w14:textId="618047AB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4DC72" w14:textId="77777777" w:rsidR="008B6D7A" w:rsidRPr="008E4FCD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E166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Przyciemniane szyby tylne i boczne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A61D0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6CC7206" w14:textId="6D97113F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D9AF1" w14:textId="77777777" w:rsidR="008B6D7A" w:rsidRPr="008E4FCD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FC7F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Nieużywany, technicznie sprawny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D8FED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7D3D9C6E" w14:textId="070762A0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F1A83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8CE43" w14:textId="50F9ACA6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ilnik o mocy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minimum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 KM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3A57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06A4DE0" w14:textId="7D4DE781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71BBA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F7A7A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Automatyczna skrzynia biegów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4024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17787C4B" w14:textId="01247DB9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A3CA8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5A7F1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Standardowa 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pojemność bagażnika minimum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450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litrów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11C" w14:textId="77777777" w:rsidR="008B6D7A" w:rsidRPr="008E4FCD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5BD3872" w14:textId="111E1424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4F9C4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E8BFC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ojemność zbiornika paliwa minimum 5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litrów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7568F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6A54086" w14:textId="30C08F9B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532C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65B9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olor nadwozia: lakier metalizowany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F71C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F72364E" w14:textId="7181EA26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9381D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A6570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ługość całkowita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4500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0B31C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3AAD2629" w14:textId="55E40406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9A2627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7B82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zerokość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1700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 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B45A1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05EDF7FA" w14:textId="3F2AF719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DB728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83F38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14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00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4A1A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77425828" w14:textId="7F65C758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EE0E1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D969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Rozstaw osi min. 2500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D7D91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F20136B" w14:textId="7AE71497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CDFB6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F2BCD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Koła o rozmiarze min. 17”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DADF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953B169" w14:textId="449253C9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5AF55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4A51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kład kierowniczy ze wspomaganiem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51764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7DD9FBD5" w14:textId="247F3B36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9D487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AE82D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oduszki powietrzne kierowcy i pasażera, poduszki powietrzne przednie boczne oraz poduszki powietrzne kurtynowe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3EF7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B26973B" w14:textId="23EF53FD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F1364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7A44B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ystem zapobiegania blokowaniu kół 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5C49D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4BABD4C" w14:textId="54047B3F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47EF0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6821F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ystem kontroli trakcji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1347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F8EB476" w14:textId="50655A24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E4E0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53E2A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systent hamowania awaryjnego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FFEA1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783244E" w14:textId="41184160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FF96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30CE9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zujnik zmierzchu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E660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6B85B85C" w14:textId="03E2DD4D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4A020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FB2A8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empomat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08015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5DD85FE" w14:textId="784E6670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E9FD4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64BF9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limatyzacja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automatyczna dwustrefowa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B75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4693A7BE" w14:textId="523C129C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48C0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5C1AC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lektrycznie sterowane szyby przednie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tylne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D54B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5C878BD3" w14:textId="32DD8A4B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71012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05988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Ogrzewanie tylnej szyby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363C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2DAC8DF" w14:textId="7AA09793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BFA30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9E9CB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adio z systemem głośnomówiącym Bluetooth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E54C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633EF7" w14:paraId="22EF4179" w14:textId="2AE0A167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8C85D" w14:textId="77777777" w:rsidR="008B6D7A" w:rsidRPr="00633EF7" w:rsidRDefault="008B6D7A" w:rsidP="008B6D7A">
            <w:pPr>
              <w:numPr>
                <w:ilvl w:val="0"/>
                <w:numId w:val="28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B6359" w14:textId="77777777" w:rsidR="008B6D7A" w:rsidRPr="00633EF7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niazdo zasilania 12V w konsoli centralnej oraz gniazdko USB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AB96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14:paraId="16E62A6A" w14:textId="436F51B0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FAF8769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BEAB9CA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okresy gwarancji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09DAF9F" w14:textId="40583F43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Okresy gwarancji oferowane przez Wykonawcę</w:t>
            </w:r>
          </w:p>
        </w:tc>
      </w:tr>
      <w:tr w:rsidR="008B6D7A" w:rsidRPr="0028649B" w14:paraId="211D9792" w14:textId="5C6722B4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5E88C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6F3A3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bookmarkStart w:id="8" w:name="_Hlk181871162"/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Silnik i podzespoły mechaniczne, elektryczne i elektroniczne pojazdu oraz dodatkowe wyposażenie – minimum 24 miesiące lub do min. 100 000 km, w zależności od tego co nastąpi wcześniej</w:t>
            </w:r>
            <w:bookmarkEnd w:id="8"/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3937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28649B" w14:paraId="4FAE8F68" w14:textId="72BEED69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C907D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FB3B9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Powłoka lakiernicza – minimum 36 miesięcy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6CDDB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8B6D7A" w:rsidRPr="0028649B" w14:paraId="007F211F" w14:textId="17341604" w:rsidTr="008B6D7A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06264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9FD2" w14:textId="77777777" w:rsidR="008B6D7A" w:rsidRPr="0028649B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Perforacja blach nadwozia – minimum 96 miesięcy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78F" w14:textId="77777777" w:rsidR="008B6D7A" w:rsidRDefault="008B6D7A" w:rsidP="008B6D7A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bookmarkEnd w:id="5"/>
    </w:tbl>
    <w:p w14:paraId="13120631" w14:textId="42DF5D3B" w:rsidR="008B6D7A" w:rsidRDefault="008B6D7A" w:rsidP="008B6D7A">
      <w:pPr>
        <w:spacing w:after="0" w:line="360" w:lineRule="auto"/>
        <w:jc w:val="both"/>
        <w:rPr>
          <w:rFonts w:cstheme="minorHAnsi"/>
          <w:bCs/>
        </w:rPr>
      </w:pPr>
    </w:p>
    <w:bookmarkEnd w:id="6"/>
    <w:p w14:paraId="1B9316F5" w14:textId="4436C025" w:rsidR="004D0666" w:rsidRDefault="004D0666" w:rsidP="004D0666">
      <w:pPr>
        <w:keepNext/>
        <w:spacing w:line="240" w:lineRule="auto"/>
        <w:jc w:val="both"/>
        <w:rPr>
          <w:rFonts w:cstheme="minorHAnsi"/>
        </w:rPr>
      </w:pPr>
      <w:r w:rsidRPr="00695901">
        <w:rPr>
          <w:rFonts w:cstheme="minorHAnsi"/>
          <w:b/>
        </w:rPr>
        <w:lastRenderedPageBreak/>
        <w:t>Część I</w:t>
      </w:r>
      <w:r>
        <w:rPr>
          <w:rFonts w:cstheme="minorHAnsi"/>
          <w:b/>
        </w:rPr>
        <w:t>I</w:t>
      </w:r>
      <w:r w:rsidRPr="00695901">
        <w:rPr>
          <w:rFonts w:cstheme="minorHAnsi"/>
          <w:b/>
        </w:rPr>
        <w:t>I:</w:t>
      </w:r>
      <w:r w:rsidRPr="00695901">
        <w:rPr>
          <w:rFonts w:cstheme="minorHAnsi"/>
        </w:rPr>
        <w:t xml:space="preserve"> </w:t>
      </w:r>
      <w:r w:rsidRPr="00695901">
        <w:rPr>
          <w:rFonts w:cstheme="minorHAnsi"/>
          <w:vertAlign w:val="superscript"/>
        </w:rPr>
        <w:t>*)</w:t>
      </w:r>
      <w:r w:rsidRPr="00695901">
        <w:rPr>
          <w:rFonts w:cstheme="minorHAnsi"/>
        </w:rPr>
        <w:t xml:space="preserve"> </w:t>
      </w:r>
    </w:p>
    <w:p w14:paraId="74E46AF4" w14:textId="77777777" w:rsidR="004D0666" w:rsidRPr="00E33B69" w:rsidRDefault="004D0666" w:rsidP="004D0666">
      <w:pPr>
        <w:keepNext/>
        <w:spacing w:line="240" w:lineRule="auto"/>
        <w:jc w:val="both"/>
        <w:rPr>
          <w:rFonts w:cstheme="minorHAnsi"/>
          <w:sz w:val="18"/>
          <w:szCs w:val="18"/>
        </w:rPr>
      </w:pPr>
      <w:r w:rsidRPr="00E33B69">
        <w:rPr>
          <w:rFonts w:cstheme="minorHAnsi"/>
          <w:sz w:val="18"/>
          <w:szCs w:val="18"/>
        </w:rPr>
        <w:t>*) – uzupełnić</w:t>
      </w:r>
      <w:r>
        <w:rPr>
          <w:rFonts w:cstheme="minorHAnsi"/>
          <w:sz w:val="18"/>
          <w:szCs w:val="18"/>
        </w:rPr>
        <w:t>,</w:t>
      </w:r>
      <w:r w:rsidRPr="00E33B69">
        <w:rPr>
          <w:rFonts w:cstheme="minorHAnsi"/>
          <w:sz w:val="18"/>
          <w:szCs w:val="18"/>
        </w:rPr>
        <w:t xml:space="preserve"> jeżeli dotyczy</w:t>
      </w:r>
    </w:p>
    <w:p w14:paraId="79E7FB16" w14:textId="77777777" w:rsidR="004D0666" w:rsidRDefault="004D0666" w:rsidP="004D0666">
      <w:pPr>
        <w:spacing w:after="0" w:line="360" w:lineRule="auto"/>
        <w:jc w:val="both"/>
        <w:rPr>
          <w:rFonts w:cstheme="minorHAnsi"/>
          <w:bCs/>
        </w:rPr>
      </w:pPr>
      <w:r w:rsidRPr="008B6D7A">
        <w:rPr>
          <w:rFonts w:cstheme="minorHAnsi"/>
          <w:b/>
        </w:rPr>
        <w:t>Dostawa 1 szt. samochodu typu kombi lub hatchback dla Prokuratury Okręgowej w Katowicach</w:t>
      </w:r>
      <w:r>
        <w:rPr>
          <w:rFonts w:cstheme="minorHAnsi"/>
          <w:b/>
          <w:bCs/>
        </w:rPr>
        <w:t xml:space="preserve"> -</w:t>
      </w:r>
      <w:r w:rsidRPr="008B6D7A">
        <w:rPr>
          <w:rFonts w:cstheme="minorHAnsi"/>
          <w:b/>
          <w:bCs/>
        </w:rPr>
        <w:t xml:space="preserve"> </w:t>
      </w:r>
      <w:r w:rsidRPr="00E33B69">
        <w:rPr>
          <w:rFonts w:cstheme="minorHAnsi"/>
          <w:b/>
          <w:bCs/>
        </w:rPr>
        <w:t xml:space="preserve">za łączną cenę oferty </w:t>
      </w:r>
      <w:r w:rsidRPr="00E33B69">
        <w:rPr>
          <w:rFonts w:cstheme="minorHAnsi"/>
          <w:bCs/>
        </w:rPr>
        <w:t>w wysokości NETTO…………………..zł, plus podatek  VAT według obowiązującej</w:t>
      </w:r>
      <w:r>
        <w:rPr>
          <w:rFonts w:cstheme="minorHAnsi"/>
          <w:bCs/>
        </w:rPr>
        <w:t xml:space="preserve"> </w:t>
      </w:r>
      <w:r w:rsidRPr="00E33B69">
        <w:rPr>
          <w:rFonts w:cstheme="minorHAnsi"/>
          <w:bCs/>
        </w:rPr>
        <w:t>stawki ….%, co stanowi wartość BRUTTO (łącznie z podatkiem VAT):</w:t>
      </w:r>
      <w:r w:rsidRPr="00E33B69">
        <w:rPr>
          <w:rFonts w:cstheme="minorHAnsi"/>
          <w:b/>
          <w:bCs/>
        </w:rPr>
        <w:t xml:space="preserve">  </w:t>
      </w:r>
      <w:r w:rsidRPr="00E33B69">
        <w:rPr>
          <w:rFonts w:cstheme="minorHAnsi"/>
          <w:bCs/>
        </w:rPr>
        <w:t>……………...……………….…....... złotych;</w:t>
      </w:r>
      <w:r>
        <w:rPr>
          <w:rFonts w:cstheme="minorHAnsi"/>
          <w:bCs/>
        </w:rPr>
        <w:t xml:space="preserve"> </w:t>
      </w:r>
      <w:r w:rsidRPr="00E33B69">
        <w:rPr>
          <w:rFonts w:cstheme="minorHAnsi"/>
          <w:bCs/>
        </w:rPr>
        <w:t>(słownie: ............................................................................................................. złotych);</w:t>
      </w:r>
    </w:p>
    <w:tbl>
      <w:tblPr>
        <w:tblW w:w="494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4149"/>
        <w:gridCol w:w="4149"/>
      </w:tblGrid>
      <w:tr w:rsidR="004D0666" w:rsidRPr="00633EF7" w14:paraId="4D14F35E" w14:textId="77777777" w:rsidTr="009C2416">
        <w:trPr>
          <w:trHeight w:val="282"/>
        </w:trPr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988349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633EF7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CF170F2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parametry techniczne samochodu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586BD31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Parametry zaoferowane przez Wykonawcę:</w:t>
            </w:r>
          </w:p>
        </w:tc>
      </w:tr>
      <w:tr w:rsidR="004D0666" w:rsidRPr="00633EF7" w14:paraId="0774BA90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92CA6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ind w:left="29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1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C2AB6E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ind w:left="454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2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76D9C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ind w:left="454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sz w:val="12"/>
                <w:szCs w:val="12"/>
                <w:lang w:eastAsia="pl-PL"/>
              </w:rPr>
              <w:t>3</w:t>
            </w:r>
          </w:p>
        </w:tc>
      </w:tr>
      <w:tr w:rsidR="004D0666" w:rsidRPr="00633EF7" w14:paraId="12768BC6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5E554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9823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Fabrycznie nowy, wyprodukowany w roku 2024, model aktualnie wytwarzany przez producenta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61A3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6C47079D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CF196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CEC58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yp nadwozia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KOMBI lub HATCHBACK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, przystosowany do przewozu min.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5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D889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0093E197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BF802" w14:textId="77777777" w:rsidR="004D0666" w:rsidRPr="008E4FCD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666D2D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Przyciemniane szyby tylne i boczne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701FB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5882E399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20472" w14:textId="77777777" w:rsidR="004D0666" w:rsidRPr="008E4FCD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151CC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Nieużywany, technicznie sprawny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BCFE2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74CAA24A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3DE6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67D0" w14:textId="1561327A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ilnik o mocy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minimum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1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 KM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6671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17D4E5CE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0D54A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33AA5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Automatyczna skrzynia biegów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9FB6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097223BE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0DDC3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C85815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E4FCD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Standardowa 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pojemność bagażnika minimum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450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litrów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7FA18" w14:textId="77777777" w:rsidR="004D0666" w:rsidRPr="008E4FCD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3A6634B2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1EC43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1C80A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ojemność zbiornika paliwa minimum 5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litrów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11A8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08ECA1E5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06242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676C2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olor nadwozia: lakier metalizowany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6E930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003E22B1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B7E4B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F8F49D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D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ługość całkowita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4500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FE22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263259F9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58696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921BA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zerokość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1700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mm 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C0BF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0930C11F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25F39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C0FA1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W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ysokość pojazdu m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in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.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14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00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0927E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6D1554BB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D7178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6CCB4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Rozstaw osi min. 2500 mm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F381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39CF7C13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084F7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9DB76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Koła o rozmiarze min. 17”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0EA5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71EC33E4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D7BE37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93199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U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kład kierowniczy ze wspomaganiem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B0D2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3211BA88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F963C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3E8F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oduszki powietrzne kierowcy i pasażera, poduszki powietrzne przednie boczne oraz poduszki powietrzne kurtynowe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C7B8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52F58576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DC154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5EB020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ystem zapobiegania blokowaniu kół 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71CC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513250B5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DDE5A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7FE69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ystem kontroli trakcji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C235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1D2665F8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0780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F6182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systent hamowania awaryjnego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B848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334BCC8C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29D54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A8F3B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zujnik zmierzchu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C3F7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4B198DEB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2ED53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77A84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T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empomat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1369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48EADDD3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643FE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B3606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K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limatyzacja 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automatyczna dwustrefowa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5A58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27722D6C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CCB3B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D7FA3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E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lektrycznie sterowane szyby przednie</w:t>
            </w: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 i tylne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4496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3A805F27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556AF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B583C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Ogrzewanie tylnej szyby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B569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561669A7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F251F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FFAD1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R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adio z systemem głośnomówiącym Bluetooth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5F4A0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633EF7" w14:paraId="234FF0E0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0091B" w14:textId="77777777" w:rsidR="004D0666" w:rsidRPr="00633EF7" w:rsidRDefault="004D0666" w:rsidP="004D0666">
            <w:pPr>
              <w:numPr>
                <w:ilvl w:val="0"/>
                <w:numId w:val="34"/>
              </w:num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A17B2" w14:textId="77777777" w:rsidR="004D0666" w:rsidRPr="00633EF7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G</w:t>
            </w:r>
            <w:r w:rsidRPr="00633EF7">
              <w:rPr>
                <w:rFonts w:eastAsia="Times New Roman" w:cstheme="minorHAnsi"/>
                <w:sz w:val="24"/>
                <w:szCs w:val="24"/>
                <w:lang w:eastAsia="pl-PL"/>
              </w:rPr>
              <w:t>niazdo zasilania 12V w konsoli centralnej oraz gniazdko USB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B4B3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14:paraId="77F42B60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4CD87D8B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85511DE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Wymagania Zamawiającego – minimalne okresy gwarancji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29B395A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</w:pPr>
            <w:r w:rsidRPr="008B6D7A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Okresy gwarancji oferowane przez Wykonawcę</w:t>
            </w:r>
          </w:p>
        </w:tc>
      </w:tr>
      <w:tr w:rsidR="004D0666" w:rsidRPr="0028649B" w14:paraId="3C24AE21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1017A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28C0D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Silnik i podzespoły mechaniczne, elektryczne i elektroniczne pojazdu oraz dodatkowe wyposażenie – minimum 24 miesiące lub do min. 100 000 km, w zależności od tego co nastąpi wcześniej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366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28649B" w14:paraId="179720BA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390C2A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4A1D7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Powłoka lakiernicza – minimum 36 miesięcy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953E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4D0666" w:rsidRPr="0028649B" w14:paraId="28A0F743" w14:textId="77777777" w:rsidTr="009C2416"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F31B3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ind w:left="502" w:hanging="360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28649B">
              <w:rPr>
                <w:rFonts w:eastAsia="Times New Roman" w:cstheme="minorHAnsi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2675B" w14:textId="77777777" w:rsidR="004D0666" w:rsidRPr="0028649B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4"/>
                <w:szCs w:val="24"/>
                <w:lang w:eastAsia="pl-PL"/>
              </w:rPr>
              <w:t>Perforacja blach nadwozia – minimum 96 miesięcy</w:t>
            </w:r>
          </w:p>
        </w:tc>
        <w:tc>
          <w:tcPr>
            <w:tcW w:w="2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0B44" w14:textId="77777777" w:rsidR="004D0666" w:rsidRDefault="004D0666" w:rsidP="009C2416">
            <w:pPr>
              <w:autoSpaceDE w:val="0"/>
              <w:adjustRightInd w:val="0"/>
              <w:spacing w:after="0" w:line="240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423A8AB9" w14:textId="77777777" w:rsidR="004D0666" w:rsidRDefault="004D0666" w:rsidP="004D0666">
      <w:pPr>
        <w:spacing w:after="0" w:line="360" w:lineRule="auto"/>
        <w:jc w:val="both"/>
        <w:rPr>
          <w:rFonts w:cstheme="minorHAnsi"/>
          <w:bCs/>
        </w:rPr>
      </w:pPr>
    </w:p>
    <w:p w14:paraId="210A1171" w14:textId="62265B2C" w:rsidR="00025881" w:rsidRPr="00025881" w:rsidRDefault="00465612" w:rsidP="00EA1D59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t>Oświadczam</w:t>
      </w:r>
      <w:r w:rsidRPr="00385B3E">
        <w:rPr>
          <w:rFonts w:eastAsia="Times New Roman" w:cstheme="minorHAnsi"/>
          <w:lang w:eastAsia="pl-PL"/>
        </w:rPr>
        <w:t>, że</w:t>
      </w:r>
      <w:r w:rsidR="00025881" w:rsidRPr="000258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5881" w:rsidRPr="00EA1D59">
        <w:rPr>
          <w:rFonts w:eastAsia="Times New Roman" w:cstheme="minorHAnsi"/>
          <w:lang w:eastAsia="pl-PL"/>
        </w:rPr>
        <w:t>zrealizuję zamówienie w terminie 21 dni od</w:t>
      </w:r>
      <w:r w:rsidR="00EA1D59" w:rsidRPr="00EA1D59">
        <w:rPr>
          <w:rFonts w:eastAsia="Times New Roman" w:cstheme="minorHAnsi"/>
          <w:lang w:eastAsia="pl-PL"/>
        </w:rPr>
        <w:t xml:space="preserve"> dnia zawarcia umowy lecz nie później niż do </w:t>
      </w:r>
      <w:r w:rsidR="00025881" w:rsidRPr="00EA1D59">
        <w:rPr>
          <w:rFonts w:eastAsia="Times New Roman" w:cstheme="minorHAnsi"/>
          <w:lang w:eastAsia="pl-PL"/>
        </w:rPr>
        <w:t>2</w:t>
      </w:r>
      <w:r w:rsidR="00EA1D59" w:rsidRPr="00EA1D59">
        <w:rPr>
          <w:rFonts w:eastAsia="Times New Roman" w:cstheme="minorHAnsi"/>
          <w:lang w:eastAsia="pl-PL"/>
        </w:rPr>
        <w:t>7</w:t>
      </w:r>
      <w:r w:rsidR="00025881" w:rsidRPr="00EA1D59">
        <w:rPr>
          <w:rFonts w:eastAsia="Times New Roman" w:cstheme="minorHAnsi"/>
          <w:lang w:eastAsia="pl-PL"/>
        </w:rPr>
        <w:t xml:space="preserve"> grudnia 202</w:t>
      </w:r>
      <w:r w:rsidR="00EA1D59" w:rsidRPr="00EA1D59">
        <w:rPr>
          <w:rFonts w:eastAsia="Times New Roman" w:cstheme="minorHAnsi"/>
          <w:lang w:eastAsia="pl-PL"/>
        </w:rPr>
        <w:t>4</w:t>
      </w:r>
      <w:r w:rsidR="00025881" w:rsidRPr="00EA1D59">
        <w:rPr>
          <w:rFonts w:eastAsia="Times New Roman" w:cstheme="minorHAnsi"/>
          <w:lang w:eastAsia="pl-PL"/>
        </w:rPr>
        <w:t xml:space="preserve"> r.</w:t>
      </w:r>
      <w:r w:rsidR="00025881" w:rsidRPr="00025881">
        <w:rPr>
          <w:rFonts w:eastAsia="Times New Roman" w:cstheme="minorHAnsi"/>
          <w:lang w:eastAsia="pl-PL"/>
        </w:rPr>
        <w:t xml:space="preserve"> </w:t>
      </w:r>
    </w:p>
    <w:p w14:paraId="23BCE066" w14:textId="130D9630" w:rsidR="00465612" w:rsidRPr="00EA1D59" w:rsidRDefault="00465612" w:rsidP="00EA1D59">
      <w:pPr>
        <w:pStyle w:val="Akapitzlist"/>
        <w:spacing w:line="240" w:lineRule="auto"/>
        <w:ind w:left="284"/>
        <w:jc w:val="both"/>
        <w:rPr>
          <w:rFonts w:eastAsia="Times New Roman" w:cstheme="minorHAnsi"/>
          <w:lang w:eastAsia="pl-PL"/>
        </w:rPr>
      </w:pPr>
    </w:p>
    <w:p w14:paraId="2CFF3C79" w14:textId="43DE1CC2" w:rsidR="00465612" w:rsidRPr="00385B3E" w:rsidRDefault="00463F99" w:rsidP="00465612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t>Oświadczam</w:t>
      </w:r>
      <w:r w:rsidRPr="00385B3E">
        <w:rPr>
          <w:rFonts w:eastAsia="Times New Roman" w:cstheme="minorHAnsi"/>
          <w:lang w:eastAsia="pl-PL"/>
        </w:rPr>
        <w:t>, że zapoznałem się ze Specyfikacją Warunków Zamówienia i nie wnoszę do niej zastrzeżeń oraz akceptuję warunki w niej zawarte</w:t>
      </w:r>
      <w:r w:rsidR="00082E75">
        <w:rPr>
          <w:rFonts w:eastAsia="Times New Roman" w:cstheme="minorHAnsi"/>
          <w:lang w:eastAsia="pl-PL"/>
        </w:rPr>
        <w:t>.</w:t>
      </w:r>
    </w:p>
    <w:p w14:paraId="6750D519" w14:textId="77777777" w:rsidR="0058414B" w:rsidRPr="00385B3E" w:rsidRDefault="0058414B" w:rsidP="00465612">
      <w:pPr>
        <w:pStyle w:val="Akapitzlist"/>
        <w:spacing w:line="240" w:lineRule="auto"/>
        <w:ind w:left="284"/>
        <w:jc w:val="both"/>
        <w:rPr>
          <w:rFonts w:eastAsia="Times New Roman" w:cstheme="minorHAnsi"/>
          <w:lang w:eastAsia="pl-PL"/>
        </w:rPr>
      </w:pPr>
    </w:p>
    <w:p w14:paraId="33C12FA5" w14:textId="057370B9" w:rsidR="00465612" w:rsidRDefault="00BD7891" w:rsidP="00465612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t>Oświadczam</w:t>
      </w:r>
      <w:r w:rsidRPr="00385B3E">
        <w:rPr>
          <w:rFonts w:eastAsia="Times New Roman" w:cstheme="minorHAnsi"/>
          <w:lang w:eastAsia="pl-PL"/>
        </w:rPr>
        <w:t xml:space="preserve">, że zapoznałem się z </w:t>
      </w:r>
      <w:r w:rsidR="00770CE8" w:rsidRPr="00385B3E">
        <w:rPr>
          <w:rFonts w:eastAsia="Times New Roman" w:cstheme="minorHAnsi"/>
          <w:lang w:eastAsia="pl-PL"/>
        </w:rPr>
        <w:t>wzorem</w:t>
      </w:r>
      <w:r w:rsidRPr="00385B3E">
        <w:rPr>
          <w:rFonts w:eastAsia="Times New Roman" w:cstheme="minorHAnsi"/>
          <w:lang w:eastAsia="pl-PL"/>
        </w:rPr>
        <w:t xml:space="preserve"> umowy</w:t>
      </w:r>
      <w:r w:rsidR="00770CE8" w:rsidRPr="00385B3E">
        <w:rPr>
          <w:rFonts w:eastAsia="Times New Roman" w:cstheme="minorHAnsi"/>
          <w:lang w:eastAsia="pl-PL"/>
        </w:rPr>
        <w:t xml:space="preserve"> </w:t>
      </w:r>
      <w:r w:rsidR="00025881">
        <w:rPr>
          <w:rFonts w:eastAsia="Times New Roman" w:cstheme="minorHAnsi"/>
          <w:lang w:eastAsia="pl-PL"/>
        </w:rPr>
        <w:t xml:space="preserve">stanowiącym </w:t>
      </w:r>
      <w:r w:rsidR="00770CE8" w:rsidRPr="00385B3E">
        <w:rPr>
          <w:rFonts w:eastAsia="Times New Roman" w:cstheme="minorHAnsi"/>
          <w:lang w:eastAsia="pl-PL"/>
        </w:rPr>
        <w:t xml:space="preserve">Załącznik </w:t>
      </w:r>
      <w:r w:rsidR="00483232" w:rsidRPr="00385B3E">
        <w:rPr>
          <w:rFonts w:eastAsia="Times New Roman" w:cstheme="minorHAnsi"/>
          <w:lang w:eastAsia="pl-PL"/>
        </w:rPr>
        <w:t xml:space="preserve">nr </w:t>
      </w:r>
      <w:r w:rsidR="00EA1D59">
        <w:rPr>
          <w:rFonts w:eastAsia="Times New Roman" w:cstheme="minorHAnsi"/>
          <w:lang w:eastAsia="pl-PL"/>
        </w:rPr>
        <w:t>4</w:t>
      </w:r>
      <w:r w:rsidR="00695901">
        <w:rPr>
          <w:rFonts w:eastAsia="Times New Roman" w:cstheme="minorHAnsi"/>
          <w:lang w:eastAsia="pl-PL"/>
        </w:rPr>
        <w:t xml:space="preserve"> </w:t>
      </w:r>
      <w:r w:rsidR="00770CE8" w:rsidRPr="00385B3E">
        <w:rPr>
          <w:rFonts w:eastAsia="Times New Roman" w:cstheme="minorHAnsi"/>
          <w:lang w:eastAsia="pl-PL"/>
        </w:rPr>
        <w:t xml:space="preserve">do </w:t>
      </w:r>
      <w:r w:rsidR="00FD6F6C" w:rsidRPr="00385B3E">
        <w:rPr>
          <w:rFonts w:eastAsia="Times New Roman" w:cstheme="minorHAnsi"/>
          <w:lang w:eastAsia="pl-PL"/>
        </w:rPr>
        <w:t xml:space="preserve">SWZ </w:t>
      </w:r>
      <w:r w:rsidRPr="00385B3E">
        <w:rPr>
          <w:rFonts w:eastAsia="Times New Roman" w:cstheme="minorHAnsi"/>
          <w:lang w:eastAsia="pl-PL"/>
        </w:rPr>
        <w:t>i</w:t>
      </w:r>
      <w:r w:rsidR="00EA1D59">
        <w:rPr>
          <w:rFonts w:eastAsia="Times New Roman" w:cstheme="minorHAnsi"/>
          <w:lang w:eastAsia="pl-PL"/>
        </w:rPr>
        <w:t> </w:t>
      </w:r>
      <w:r w:rsidRPr="00385B3E">
        <w:rPr>
          <w:rFonts w:eastAsia="Times New Roman" w:cstheme="minorHAnsi"/>
          <w:lang w:eastAsia="pl-PL"/>
        </w:rPr>
        <w:t>zobowiązuję się</w:t>
      </w:r>
      <w:r w:rsidR="00123FEA">
        <w:rPr>
          <w:rFonts w:eastAsia="Times New Roman" w:cstheme="minorHAnsi"/>
          <w:lang w:eastAsia="pl-PL"/>
        </w:rPr>
        <w:t xml:space="preserve"> - </w:t>
      </w:r>
      <w:r w:rsidR="00686B12" w:rsidRPr="00385B3E">
        <w:rPr>
          <w:rFonts w:eastAsia="Times New Roman" w:cstheme="minorHAnsi"/>
          <w:lang w:eastAsia="pl-PL"/>
        </w:rPr>
        <w:t xml:space="preserve">w przypadku wyboru mojej oferty </w:t>
      </w:r>
      <w:r w:rsidR="00123FEA">
        <w:rPr>
          <w:rFonts w:eastAsia="Times New Roman" w:cstheme="minorHAnsi"/>
          <w:lang w:eastAsia="pl-PL"/>
        </w:rPr>
        <w:t xml:space="preserve">- </w:t>
      </w:r>
      <w:r w:rsidR="00686B12" w:rsidRPr="00385B3E">
        <w:rPr>
          <w:rFonts w:eastAsia="Times New Roman" w:cstheme="minorHAnsi"/>
          <w:lang w:eastAsia="pl-PL"/>
        </w:rPr>
        <w:t xml:space="preserve">do zawarcia </w:t>
      </w:r>
      <w:r w:rsidR="00FD6F6C" w:rsidRPr="00385B3E">
        <w:rPr>
          <w:rFonts w:eastAsia="Times New Roman" w:cstheme="minorHAnsi"/>
          <w:lang w:eastAsia="pl-PL"/>
        </w:rPr>
        <w:t xml:space="preserve">umowy </w:t>
      </w:r>
      <w:r w:rsidR="00686B12" w:rsidRPr="00385B3E">
        <w:rPr>
          <w:rFonts w:eastAsia="Times New Roman" w:cstheme="minorHAnsi"/>
          <w:lang w:eastAsia="pl-PL"/>
        </w:rPr>
        <w:t>na ww. warunkach</w:t>
      </w:r>
      <w:r w:rsidR="00123FEA">
        <w:rPr>
          <w:rFonts w:eastAsia="Times New Roman" w:cstheme="minorHAnsi"/>
          <w:lang w:eastAsia="pl-PL"/>
        </w:rPr>
        <w:t>,</w:t>
      </w:r>
      <w:r w:rsidR="00686B12" w:rsidRPr="00385B3E">
        <w:rPr>
          <w:rFonts w:eastAsia="Times New Roman" w:cstheme="minorHAnsi"/>
          <w:lang w:eastAsia="pl-PL"/>
        </w:rPr>
        <w:t xml:space="preserve"> w miejscu i terminie wyznaczonym przez Zamawiającego.</w:t>
      </w:r>
    </w:p>
    <w:p w14:paraId="6343F1D4" w14:textId="77777777" w:rsidR="00082E75" w:rsidRPr="00385B3E" w:rsidRDefault="00082E75" w:rsidP="00385B3E">
      <w:pPr>
        <w:pStyle w:val="Akapitzlist"/>
        <w:rPr>
          <w:rFonts w:eastAsia="Times New Roman" w:cstheme="minorHAnsi"/>
          <w:lang w:eastAsia="pl-PL"/>
        </w:rPr>
      </w:pPr>
    </w:p>
    <w:p w14:paraId="1DD2ACA5" w14:textId="77777777" w:rsidR="00082E75" w:rsidRPr="00082E75" w:rsidRDefault="00082E75" w:rsidP="00385B3E">
      <w:pPr>
        <w:pStyle w:val="Akapitzlist"/>
        <w:numPr>
          <w:ilvl w:val="0"/>
          <w:numId w:val="1"/>
        </w:numPr>
        <w:ind w:hanging="578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b/>
          <w:lang w:eastAsia="pl-PL"/>
        </w:rPr>
        <w:t>Oświadczam</w:t>
      </w:r>
      <w:r w:rsidRPr="00082E75">
        <w:rPr>
          <w:rFonts w:eastAsia="Times New Roman" w:cstheme="minorHAnsi"/>
          <w:lang w:eastAsia="pl-PL"/>
        </w:rPr>
        <w:t xml:space="preserve">, że: </w:t>
      </w:r>
    </w:p>
    <w:p w14:paraId="5816418D" w14:textId="74086305" w:rsidR="00082E75" w:rsidRDefault="00082E75" w:rsidP="00385B3E">
      <w:pPr>
        <w:pStyle w:val="Akapitzlist"/>
        <w:numPr>
          <w:ilvl w:val="0"/>
          <w:numId w:val="24"/>
        </w:numPr>
        <w:jc w:val="both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b/>
          <w:lang w:eastAsia="pl-PL"/>
        </w:rPr>
        <w:t>oferta oraz wszelkie załączniki do niej są jawne</w:t>
      </w:r>
      <w:r>
        <w:rPr>
          <w:rFonts w:eastAsia="Times New Roman" w:cstheme="minorHAnsi"/>
          <w:lang w:eastAsia="pl-PL"/>
        </w:rPr>
        <w:t xml:space="preserve"> </w:t>
      </w:r>
      <w:r w:rsidRPr="00082E75">
        <w:rPr>
          <w:rFonts w:eastAsia="Times New Roman" w:cstheme="minorHAnsi"/>
          <w:lang w:eastAsia="pl-PL"/>
        </w:rPr>
        <w:t>i nie zawierają informacji stanowiących tajemnic</w:t>
      </w:r>
      <w:r w:rsidR="00123FEA">
        <w:rPr>
          <w:rFonts w:eastAsia="Times New Roman" w:cstheme="minorHAnsi"/>
          <w:lang w:eastAsia="pl-PL"/>
        </w:rPr>
        <w:t>ę</w:t>
      </w:r>
      <w:r w:rsidRPr="00082E75">
        <w:rPr>
          <w:rFonts w:eastAsia="Times New Roman" w:cstheme="minorHAnsi"/>
          <w:lang w:eastAsia="pl-PL"/>
        </w:rPr>
        <w:t xml:space="preserve"> przedsiębiorstwa w rozumieniu przepisów o zwalczaniu nieuczciwej konkurencji</w:t>
      </w:r>
      <w:r w:rsidRPr="00082E75">
        <w:rPr>
          <w:rFonts w:eastAsia="Times New Roman" w:cstheme="minorHAnsi"/>
          <w:b/>
          <w:lang w:eastAsia="pl-PL"/>
        </w:rPr>
        <w:t>*/</w:t>
      </w:r>
      <w:r w:rsidRPr="00385B3E">
        <w:rPr>
          <w:rFonts w:eastAsia="Times New Roman" w:cstheme="minorHAnsi"/>
          <w:b/>
          <w:lang w:eastAsia="pl-PL"/>
        </w:rPr>
        <w:t>oferta zawiera tajemnicę przedsiębiorstwa</w:t>
      </w:r>
      <w:r w:rsidRPr="00385B3E">
        <w:rPr>
          <w:rFonts w:eastAsia="Times New Roman" w:cstheme="minorHAnsi"/>
          <w:lang w:eastAsia="pl-PL"/>
        </w:rPr>
        <w:t xml:space="preserve"> w rozumieniu przepisów o zwalczaniu nieuczciwej konkurencji, któr</w:t>
      </w:r>
      <w:ins w:id="9" w:author="Microsoft Office User" w:date="2024-11-13T14:02:00Z">
        <w:r w:rsidR="0090005A">
          <w:rPr>
            <w:rFonts w:eastAsia="Times New Roman" w:cstheme="minorHAnsi"/>
            <w:lang w:eastAsia="pl-PL"/>
          </w:rPr>
          <w:t>ą</w:t>
        </w:r>
      </w:ins>
      <w:r w:rsidRPr="00385B3E">
        <w:rPr>
          <w:rFonts w:eastAsia="Times New Roman" w:cstheme="minorHAnsi"/>
          <w:lang w:eastAsia="pl-PL"/>
        </w:rPr>
        <w:t xml:space="preserve"> chcemy zastrzec przed ogólnym dostępem</w:t>
      </w:r>
      <w:r w:rsidRPr="00385B3E">
        <w:rPr>
          <w:rFonts w:eastAsia="Times New Roman" w:cstheme="minorHAnsi"/>
          <w:b/>
          <w:lang w:eastAsia="pl-PL"/>
        </w:rPr>
        <w:t>*</w:t>
      </w:r>
      <w:r w:rsidRPr="00385B3E">
        <w:rPr>
          <w:rFonts w:eastAsia="Times New Roman" w:cstheme="minorHAnsi"/>
          <w:lang w:eastAsia="pl-PL"/>
        </w:rPr>
        <w:t>;</w:t>
      </w:r>
    </w:p>
    <w:p w14:paraId="19DE17C4" w14:textId="26319B0E" w:rsidR="00082E75" w:rsidRPr="00385B3E" w:rsidRDefault="00082E75" w:rsidP="00385B3E">
      <w:pPr>
        <w:pStyle w:val="Akapitzlist"/>
        <w:ind w:left="1429"/>
        <w:rPr>
          <w:rFonts w:eastAsia="Times New Roman" w:cstheme="minorHAnsi"/>
          <w:sz w:val="18"/>
          <w:szCs w:val="18"/>
          <w:lang w:eastAsia="pl-PL"/>
        </w:rPr>
      </w:pPr>
      <w:r w:rsidRPr="00385B3E">
        <w:rPr>
          <w:rFonts w:eastAsia="Times New Roman" w:cstheme="minorHAnsi"/>
          <w:i/>
          <w:sz w:val="18"/>
          <w:szCs w:val="18"/>
          <w:lang w:eastAsia="pl-PL"/>
        </w:rPr>
        <w:t>*niepotrzebne skreślić.</w:t>
      </w:r>
    </w:p>
    <w:p w14:paraId="78426A14" w14:textId="77777777" w:rsidR="00082E75" w:rsidRPr="00082E75" w:rsidRDefault="00082E75" w:rsidP="00385B3E">
      <w:pPr>
        <w:pStyle w:val="Akapitzlist"/>
        <w:ind w:left="709"/>
        <w:rPr>
          <w:rFonts w:eastAsia="Times New Roman" w:cstheme="minorHAnsi"/>
          <w:lang w:eastAsia="pl-PL"/>
        </w:rPr>
      </w:pPr>
    </w:p>
    <w:p w14:paraId="26EC8418" w14:textId="77777777" w:rsidR="00082E75" w:rsidRPr="00082E75" w:rsidRDefault="00082E75" w:rsidP="00385B3E">
      <w:pPr>
        <w:pStyle w:val="Akapitzlist"/>
        <w:ind w:left="709"/>
        <w:jc w:val="both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 xml:space="preserve">Dotyczy to następujących informacji i dokumentów: </w:t>
      </w:r>
      <w:r w:rsidRPr="00082E75">
        <w:rPr>
          <w:rFonts w:eastAsia="Times New Roman" w:cstheme="minorHAnsi"/>
          <w:i/>
          <w:lang w:eastAsia="pl-PL"/>
        </w:rPr>
        <w:t>(proszę wskazać zakres informacji lub nazwę konkretnego dokumentu)</w:t>
      </w:r>
    </w:p>
    <w:p w14:paraId="5A9445E3" w14:textId="77777777" w:rsidR="00082E75" w:rsidRPr="00082E75" w:rsidRDefault="00082E75" w:rsidP="00385B3E">
      <w:pPr>
        <w:pStyle w:val="Akapitzlist"/>
        <w:ind w:left="709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>_____________________________;</w:t>
      </w:r>
    </w:p>
    <w:p w14:paraId="054A0603" w14:textId="77777777" w:rsidR="00082E75" w:rsidRPr="00082E75" w:rsidRDefault="00082E75" w:rsidP="00385B3E">
      <w:pPr>
        <w:pStyle w:val="Akapitzlist"/>
        <w:ind w:left="709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>_____________________________;</w:t>
      </w:r>
    </w:p>
    <w:p w14:paraId="03D54DD3" w14:textId="77777777" w:rsidR="00082E75" w:rsidRPr="00082E75" w:rsidRDefault="00082E75" w:rsidP="00385B3E">
      <w:pPr>
        <w:pStyle w:val="Akapitzlist"/>
        <w:ind w:left="709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>wydzielonych w odrębnym pliku o nazwie:</w:t>
      </w:r>
    </w:p>
    <w:p w14:paraId="29175BFD" w14:textId="77777777" w:rsidR="00082E75" w:rsidRPr="00082E75" w:rsidRDefault="00082E75" w:rsidP="00385B3E">
      <w:pPr>
        <w:pStyle w:val="Akapitzlist"/>
        <w:ind w:left="709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 xml:space="preserve">   _____________________________.</w:t>
      </w:r>
    </w:p>
    <w:p w14:paraId="0030C591" w14:textId="3B884742" w:rsidR="00082E75" w:rsidRPr="00082E75" w:rsidRDefault="00082E75" w:rsidP="004D0666">
      <w:pPr>
        <w:pStyle w:val="Akapitzlist"/>
        <w:ind w:left="709"/>
        <w:jc w:val="both"/>
        <w:rPr>
          <w:rFonts w:eastAsia="Times New Roman" w:cstheme="minorHAnsi"/>
          <w:lang w:eastAsia="pl-PL"/>
        </w:rPr>
      </w:pPr>
      <w:r w:rsidRPr="00082E75">
        <w:rPr>
          <w:rFonts w:eastAsia="Times New Roman" w:cstheme="minorHAnsi"/>
          <w:lang w:eastAsia="pl-PL"/>
        </w:rPr>
        <w:t xml:space="preserve">Jednocześnie do oferty załączam uzasadnienie objęcia </w:t>
      </w:r>
      <w:r w:rsidR="00B260F0">
        <w:rPr>
          <w:rFonts w:eastAsia="Times New Roman" w:cstheme="minorHAnsi"/>
          <w:lang w:eastAsia="pl-PL"/>
        </w:rPr>
        <w:t xml:space="preserve">ww. </w:t>
      </w:r>
      <w:r w:rsidRPr="00082E75">
        <w:rPr>
          <w:rFonts w:eastAsia="Times New Roman" w:cstheme="minorHAnsi"/>
          <w:lang w:eastAsia="pl-PL"/>
        </w:rPr>
        <w:t xml:space="preserve">danych </w:t>
      </w:r>
      <w:r w:rsidR="00B260F0">
        <w:rPr>
          <w:rFonts w:eastAsia="Times New Roman" w:cstheme="minorHAnsi"/>
          <w:lang w:eastAsia="pl-PL"/>
        </w:rPr>
        <w:t xml:space="preserve">i </w:t>
      </w:r>
      <w:r w:rsidRPr="00082E75">
        <w:rPr>
          <w:rFonts w:eastAsia="Times New Roman" w:cstheme="minorHAnsi"/>
          <w:lang w:eastAsia="pl-PL"/>
        </w:rPr>
        <w:t>informacji tajemnic</w:t>
      </w:r>
      <w:r w:rsidR="007F2BE0">
        <w:rPr>
          <w:rFonts w:eastAsia="Times New Roman" w:cstheme="minorHAnsi"/>
          <w:lang w:eastAsia="pl-PL"/>
        </w:rPr>
        <w:t>ą</w:t>
      </w:r>
      <w:r w:rsidRPr="00082E75">
        <w:rPr>
          <w:rFonts w:eastAsia="Times New Roman" w:cstheme="minorHAnsi"/>
          <w:lang w:eastAsia="pl-PL"/>
        </w:rPr>
        <w:t xml:space="preserve"> przedsiębiorstwa.</w:t>
      </w:r>
    </w:p>
    <w:p w14:paraId="3C528A7C" w14:textId="77777777" w:rsidR="00465612" w:rsidRPr="00385B3E" w:rsidRDefault="00465612" w:rsidP="00385B3E">
      <w:pPr>
        <w:pStyle w:val="Akapitzlist"/>
        <w:rPr>
          <w:rFonts w:eastAsia="Times New Roman" w:cstheme="minorHAnsi"/>
          <w:lang w:eastAsia="pl-PL"/>
        </w:rPr>
      </w:pPr>
    </w:p>
    <w:p w14:paraId="5191EA2E" w14:textId="4B075414" w:rsidR="00695901" w:rsidRPr="00385B3E" w:rsidRDefault="00686B12" w:rsidP="00A91983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t>Oświadczam</w:t>
      </w:r>
      <w:r w:rsidRPr="00385B3E">
        <w:rPr>
          <w:rFonts w:eastAsia="Times New Roman" w:cstheme="minorHAnsi"/>
          <w:lang w:eastAsia="pl-PL"/>
        </w:rPr>
        <w:t xml:space="preserve">, </w:t>
      </w:r>
      <w:r w:rsidR="0054549C" w:rsidRPr="00385B3E">
        <w:rPr>
          <w:rFonts w:eastAsia="Times New Roman" w:cstheme="minorHAnsi"/>
          <w:lang w:eastAsia="pl-PL"/>
        </w:rPr>
        <w:t>że uważam się za zwią</w:t>
      </w:r>
      <w:r w:rsidR="00DE508D" w:rsidRPr="00385B3E">
        <w:rPr>
          <w:rFonts w:eastAsia="Times New Roman" w:cstheme="minorHAnsi"/>
          <w:lang w:eastAsia="pl-PL"/>
        </w:rPr>
        <w:t>zanego niniejszą ofertą na czas wskazany w SWZ</w:t>
      </w:r>
      <w:r w:rsidR="00ED1143" w:rsidRPr="00385B3E">
        <w:rPr>
          <w:rFonts w:eastAsia="Times New Roman" w:cstheme="minorHAnsi"/>
          <w:lang w:eastAsia="pl-PL"/>
        </w:rPr>
        <w:t>.</w:t>
      </w:r>
    </w:p>
    <w:p w14:paraId="78C454FB" w14:textId="77777777" w:rsidR="001333DF" w:rsidRPr="00385B3E" w:rsidRDefault="001333DF" w:rsidP="00385B3E">
      <w:pPr>
        <w:pStyle w:val="Akapitzlist"/>
        <w:spacing w:line="240" w:lineRule="auto"/>
        <w:ind w:left="709"/>
        <w:jc w:val="both"/>
        <w:rPr>
          <w:lang w:eastAsia="pl-PL"/>
        </w:rPr>
      </w:pPr>
    </w:p>
    <w:p w14:paraId="2B24B7A0" w14:textId="482E79BF" w:rsidR="00051FF7" w:rsidRPr="00385B3E" w:rsidRDefault="00BA1510" w:rsidP="00A91983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lastRenderedPageBreak/>
        <w:t>Oświadczam</w:t>
      </w:r>
      <w:r w:rsidRPr="00385B3E">
        <w:rPr>
          <w:rFonts w:eastAsia="Times New Roman" w:cstheme="minorHAnsi"/>
          <w:lang w:eastAsia="pl-PL"/>
        </w:rPr>
        <w:t>, że wypełniłem obowiązki</w:t>
      </w:r>
      <w:r w:rsidR="00C228B6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>informacyjne</w:t>
      </w:r>
      <w:r w:rsidR="00CB4242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 xml:space="preserve">przewidziane w art. 13 lub art. 14 RODO wobec osób fizycznych, od których dane osobowe bezpośrednio lub pośrednio pozyskałem </w:t>
      </w:r>
      <w:r w:rsidR="00AD15C0" w:rsidRPr="00385B3E">
        <w:rPr>
          <w:rFonts w:eastAsia="Times New Roman" w:cstheme="minorHAnsi"/>
          <w:lang w:eastAsia="pl-PL"/>
        </w:rPr>
        <w:t>w </w:t>
      </w:r>
      <w:r w:rsidRPr="00385B3E">
        <w:rPr>
          <w:rFonts w:eastAsia="Times New Roman" w:cstheme="minorHAnsi"/>
          <w:lang w:eastAsia="pl-PL"/>
        </w:rPr>
        <w:t>celu ubiegania się o udzielenie zamówienia publicznego w niniejszym postępowaniu</w:t>
      </w:r>
      <w:r w:rsidRPr="00385B3E">
        <w:rPr>
          <w:rFonts w:eastAsia="Times New Roman" w:cstheme="minorHAnsi"/>
          <w:vertAlign w:val="superscript"/>
          <w:lang w:eastAsia="pl-PL"/>
        </w:rPr>
        <w:footnoteReference w:id="3"/>
      </w:r>
    </w:p>
    <w:p w14:paraId="7063EB55" w14:textId="77777777" w:rsidR="00E62AA1" w:rsidRPr="00385B3E" w:rsidRDefault="00E62AA1" w:rsidP="00385B3E">
      <w:pPr>
        <w:pStyle w:val="Akapitzlist"/>
        <w:spacing w:line="240" w:lineRule="auto"/>
        <w:ind w:left="709"/>
        <w:jc w:val="both"/>
        <w:rPr>
          <w:rFonts w:cstheme="minorHAnsi"/>
        </w:rPr>
      </w:pPr>
    </w:p>
    <w:p w14:paraId="44481E67" w14:textId="44DD6BE5" w:rsidR="002E6E2C" w:rsidRPr="00385B3E" w:rsidRDefault="002E6E2C" w:rsidP="00A91983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b/>
          <w:lang w:eastAsia="pl-PL"/>
        </w:rPr>
        <w:t>Oświadczam</w:t>
      </w:r>
      <w:r w:rsidRPr="00385B3E">
        <w:rPr>
          <w:rFonts w:eastAsia="Times New Roman" w:cstheme="minorHAnsi"/>
          <w:lang w:eastAsia="pl-PL"/>
        </w:rPr>
        <w:t>, że wszystkie informacje podane w</w:t>
      </w:r>
      <w:r w:rsidR="00C228B6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>powyższych</w:t>
      </w:r>
      <w:r w:rsidR="00CB4242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 xml:space="preserve">oświadczeniach są aktualne </w:t>
      </w:r>
      <w:r w:rsidR="00623610" w:rsidRPr="00385B3E">
        <w:rPr>
          <w:rFonts w:eastAsia="Times New Roman" w:cstheme="minorHAnsi"/>
          <w:lang w:eastAsia="pl-PL"/>
        </w:rPr>
        <w:t xml:space="preserve">             </w:t>
      </w:r>
      <w:r w:rsidRPr="00385B3E">
        <w:rPr>
          <w:rFonts w:eastAsia="Times New Roman" w:cstheme="minorHAnsi"/>
          <w:lang w:eastAsia="pl-PL"/>
        </w:rPr>
        <w:t>i zgodne z prawdą oraz zostały przedstawione z pełną świadomością konsekwencji wprowadzenia Zamawiającego w błąd przy przedstawianiu informacji.</w:t>
      </w:r>
    </w:p>
    <w:p w14:paraId="591A9B46" w14:textId="77777777" w:rsidR="00483232" w:rsidRPr="00385B3E" w:rsidRDefault="00483232" w:rsidP="00483232">
      <w:pPr>
        <w:pStyle w:val="Akapitzlist"/>
        <w:rPr>
          <w:rFonts w:eastAsia="Times New Roman" w:cstheme="minorHAnsi"/>
          <w:lang w:eastAsia="pl-PL"/>
        </w:rPr>
      </w:pPr>
    </w:p>
    <w:p w14:paraId="6665ACB6" w14:textId="77BFF2FE" w:rsidR="00BA1510" w:rsidRPr="00385B3E" w:rsidRDefault="00BA1510" w:rsidP="00A91983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Załącznikami do niniejszej oferty, stanowiącymi jej</w:t>
      </w:r>
      <w:r w:rsidR="00C228B6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>integralną część, są:</w:t>
      </w:r>
    </w:p>
    <w:p w14:paraId="659FBA13" w14:textId="77777777" w:rsidR="00BA1510" w:rsidRPr="00385B3E" w:rsidRDefault="00BA1510" w:rsidP="00A91983">
      <w:pPr>
        <w:pStyle w:val="Akapitzlist"/>
        <w:numPr>
          <w:ilvl w:val="0"/>
          <w:numId w:val="3"/>
        </w:numPr>
        <w:tabs>
          <w:tab w:val="left" w:pos="851"/>
        </w:tabs>
        <w:spacing w:before="240"/>
        <w:ind w:left="851" w:hanging="142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……………………………………………………………………………………….</w:t>
      </w:r>
    </w:p>
    <w:p w14:paraId="3BB263B0" w14:textId="77777777" w:rsidR="00BA1510" w:rsidRPr="00385B3E" w:rsidRDefault="00BA1510" w:rsidP="00A91983">
      <w:pPr>
        <w:pStyle w:val="Akapitzlist"/>
        <w:numPr>
          <w:ilvl w:val="0"/>
          <w:numId w:val="3"/>
        </w:numPr>
        <w:tabs>
          <w:tab w:val="left" w:pos="851"/>
        </w:tabs>
        <w:spacing w:before="240"/>
        <w:ind w:left="851" w:hanging="142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……………………………………………………………………………………….</w:t>
      </w:r>
    </w:p>
    <w:p w14:paraId="45A72949" w14:textId="77777777" w:rsidR="00BA1510" w:rsidRPr="00385B3E" w:rsidRDefault="00BA1510" w:rsidP="00A91983">
      <w:pPr>
        <w:pStyle w:val="Akapitzlist"/>
        <w:numPr>
          <w:ilvl w:val="0"/>
          <w:numId w:val="3"/>
        </w:numPr>
        <w:tabs>
          <w:tab w:val="left" w:pos="851"/>
        </w:tabs>
        <w:spacing w:before="240"/>
        <w:ind w:left="851" w:hanging="142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……………………………………………………………………………………….</w:t>
      </w:r>
    </w:p>
    <w:p w14:paraId="38E7A0E6" w14:textId="77777777" w:rsidR="00BA1510" w:rsidRPr="00385B3E" w:rsidRDefault="00BA1510" w:rsidP="00A91983">
      <w:pPr>
        <w:pStyle w:val="Akapitzlist"/>
        <w:numPr>
          <w:ilvl w:val="0"/>
          <w:numId w:val="3"/>
        </w:numPr>
        <w:tabs>
          <w:tab w:val="left" w:pos="851"/>
        </w:tabs>
        <w:spacing w:before="240"/>
        <w:ind w:left="851" w:hanging="142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</w:t>
      </w:r>
    </w:p>
    <w:p w14:paraId="2914670E" w14:textId="77777777" w:rsidR="00E62AA1" w:rsidRPr="00385B3E" w:rsidRDefault="00E62AA1" w:rsidP="00E62AA1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</w:rPr>
      </w:pPr>
    </w:p>
    <w:p w14:paraId="19150A6C" w14:textId="2E8EBBB6" w:rsidR="0064208F" w:rsidRPr="00385B3E" w:rsidRDefault="00BA1510" w:rsidP="00A91983">
      <w:pPr>
        <w:pStyle w:val="Akapitzlist"/>
        <w:numPr>
          <w:ilvl w:val="0"/>
          <w:numId w:val="1"/>
        </w:numPr>
        <w:tabs>
          <w:tab w:val="num" w:pos="0"/>
        </w:tabs>
        <w:spacing w:line="240" w:lineRule="auto"/>
        <w:ind w:left="709" w:hanging="567"/>
        <w:jc w:val="both"/>
        <w:rPr>
          <w:rFonts w:eastAsia="Times New Roman" w:cstheme="minorHAnsi"/>
          <w:lang w:eastAsia="pl-PL"/>
        </w:rPr>
      </w:pPr>
      <w:r w:rsidRPr="00385B3E">
        <w:rPr>
          <w:rFonts w:eastAsia="Times New Roman" w:cstheme="minorHAnsi"/>
          <w:lang w:eastAsia="pl-PL"/>
        </w:rPr>
        <w:t>Ofertę niniejszą składam na .......</w:t>
      </w:r>
      <w:r w:rsidR="002715B2" w:rsidRPr="00385B3E">
        <w:rPr>
          <w:rFonts w:eastAsia="Times New Roman" w:cstheme="minorHAnsi"/>
          <w:lang w:eastAsia="pl-PL"/>
        </w:rPr>
        <w:t>...</w:t>
      </w:r>
      <w:r w:rsidRPr="00385B3E">
        <w:rPr>
          <w:rFonts w:eastAsia="Times New Roman" w:cstheme="minorHAnsi"/>
          <w:lang w:eastAsia="pl-PL"/>
        </w:rPr>
        <w:t>.... kolejno</w:t>
      </w:r>
      <w:r w:rsidR="00C228B6" w:rsidRPr="00385B3E">
        <w:rPr>
          <w:rFonts w:eastAsia="Times New Roman" w:cstheme="minorHAnsi"/>
          <w:lang w:eastAsia="pl-PL"/>
        </w:rPr>
        <w:t xml:space="preserve"> </w:t>
      </w:r>
      <w:r w:rsidRPr="00385B3E">
        <w:rPr>
          <w:rFonts w:eastAsia="Times New Roman" w:cstheme="minorHAnsi"/>
          <w:lang w:eastAsia="pl-PL"/>
        </w:rPr>
        <w:t>ponumerowanych stronach.</w:t>
      </w:r>
    </w:p>
    <w:p w14:paraId="34C3F3E9" w14:textId="5C70FB26" w:rsidR="003759AD" w:rsidRPr="00385B3E" w:rsidRDefault="003759AD" w:rsidP="003759AD">
      <w:pPr>
        <w:pStyle w:val="Akapitzlist"/>
        <w:spacing w:line="240" w:lineRule="auto"/>
        <w:ind w:left="709"/>
        <w:jc w:val="both"/>
        <w:rPr>
          <w:rFonts w:eastAsia="Times New Roman" w:cstheme="minorHAnsi"/>
          <w:lang w:eastAsia="pl-PL"/>
        </w:rPr>
      </w:pPr>
    </w:p>
    <w:p w14:paraId="70A86E4D" w14:textId="77777777" w:rsidR="002A2F94" w:rsidRPr="00385B3E" w:rsidRDefault="002A2F94" w:rsidP="00303732">
      <w:pPr>
        <w:widowControl w:val="0"/>
        <w:suppressAutoHyphens/>
        <w:autoSpaceDE w:val="0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9C6CD9" w14:textId="54DCB6EC" w:rsidR="002E6E2C" w:rsidRPr="00385B3E" w:rsidRDefault="002E6E2C" w:rsidP="002E6E2C">
      <w:pPr>
        <w:keepNext/>
        <w:widowControl w:val="0"/>
        <w:overflowPunct w:val="0"/>
        <w:adjustRightInd w:val="0"/>
        <w:spacing w:after="60" w:line="240" w:lineRule="auto"/>
        <w:jc w:val="both"/>
        <w:outlineLvl w:val="0"/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</w:pPr>
      <w:bookmarkStart w:id="10" w:name="_Toc20314753"/>
      <w:bookmarkStart w:id="11" w:name="_Toc20223355"/>
      <w:bookmarkStart w:id="12" w:name="_Toc6462113"/>
      <w:bookmarkStart w:id="13" w:name="_Toc6393889"/>
      <w:r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 xml:space="preserve">WAŻNE! </w:t>
      </w:r>
      <w:r w:rsidR="00FD6F6C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>Ofertę należy sporządzić w języku polskim</w:t>
      </w:r>
      <w:r w:rsidR="00A06393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>,</w:t>
      </w:r>
      <w:r w:rsidR="00FD6F6C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 xml:space="preserve"> pod rygorem nieważności w formie elektronicznej (opatrzonej kwalifikowanym podpisem elektronicznym) lub w postaci elektronicznej opatrzonej podpisem</w:t>
      </w:r>
      <w:r w:rsidR="00303732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 xml:space="preserve"> </w:t>
      </w:r>
      <w:r w:rsidR="00FD6F6C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 xml:space="preserve">zaufanym lub podpisem osobistym - </w:t>
      </w:r>
      <w:r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 xml:space="preserve">zgodnie z zapisami SWZ Rozdział </w:t>
      </w:r>
      <w:bookmarkEnd w:id="10"/>
      <w:bookmarkEnd w:id="11"/>
      <w:bookmarkEnd w:id="12"/>
      <w:bookmarkEnd w:id="13"/>
      <w:r w:rsidR="001546C9" w:rsidRPr="00385B3E">
        <w:rPr>
          <w:rFonts w:eastAsia="Times New Roman" w:cstheme="minorHAnsi"/>
          <w:b/>
          <w:bCs/>
          <w:kern w:val="32"/>
          <w:sz w:val="20"/>
          <w:szCs w:val="20"/>
          <w:lang w:eastAsia="x-none"/>
        </w:rPr>
        <w:t>XIII.</w:t>
      </w:r>
    </w:p>
    <w:p w14:paraId="74087175" w14:textId="77777777" w:rsidR="00630384" w:rsidRPr="00385B3E" w:rsidRDefault="00630384" w:rsidP="00630384">
      <w:pPr>
        <w:tabs>
          <w:tab w:val="left" w:pos="4005"/>
        </w:tabs>
        <w:spacing w:before="240"/>
        <w:jc w:val="both"/>
        <w:rPr>
          <w:rFonts w:eastAsia="Times New Roman" w:cstheme="minorHAnsi"/>
          <w:sz w:val="24"/>
          <w:szCs w:val="20"/>
          <w:u w:val="single"/>
          <w:lang w:eastAsia="pl-PL"/>
        </w:rPr>
      </w:pPr>
    </w:p>
    <w:sectPr w:rsidR="00630384" w:rsidRPr="00385B3E" w:rsidSect="00FA1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thinThickLargeGap" w:sz="24" w:space="24" w:color="AEAAAA" w:themeColor="background2" w:themeShade="BF"/>
        <w:left w:val="thinThickLargeGap" w:sz="24" w:space="24" w:color="AEAAAA" w:themeColor="background2" w:themeShade="BF"/>
        <w:bottom w:val="thickThinLargeGap" w:sz="24" w:space="24" w:color="AEAAAA" w:themeColor="background2" w:themeShade="BF"/>
        <w:right w:val="thickThinLargeGap" w:sz="24" w:space="24" w:color="AEAAAA" w:themeColor="background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393FD" w14:textId="77777777" w:rsidR="00AF23F1" w:rsidRDefault="00AF23F1" w:rsidP="00BB362A">
      <w:pPr>
        <w:spacing w:after="0" w:line="240" w:lineRule="auto"/>
      </w:pPr>
      <w:r>
        <w:separator/>
      </w:r>
    </w:p>
  </w:endnote>
  <w:endnote w:type="continuationSeparator" w:id="0">
    <w:p w14:paraId="2042CDEE" w14:textId="77777777" w:rsidR="00AF23F1" w:rsidRDefault="00AF23F1" w:rsidP="00BB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altName w:val="Arial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Univers-PL">
    <w:altName w:val="Arial Unicode MS"/>
    <w:charset w:val="80"/>
    <w:family w:val="swiss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947277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EBABB9" w14:textId="77777777" w:rsidR="00F12B1D" w:rsidRDefault="00F12B1D" w:rsidP="00D928F3">
            <w:pPr>
              <w:pStyle w:val="Stopka"/>
              <w:jc w:val="right"/>
            </w:pPr>
            <w:r w:rsidRPr="00D928F3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126F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D928F3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126F6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5</w:t>
            </w:r>
            <w:r w:rsidRPr="00D928F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27CD06" w14:textId="77777777" w:rsidR="00F12B1D" w:rsidRDefault="00F12B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6BE9F" w14:textId="77777777" w:rsidR="00AF23F1" w:rsidRDefault="00AF23F1" w:rsidP="00BB362A">
      <w:pPr>
        <w:spacing w:after="0" w:line="240" w:lineRule="auto"/>
      </w:pPr>
      <w:r>
        <w:separator/>
      </w:r>
    </w:p>
  </w:footnote>
  <w:footnote w:type="continuationSeparator" w:id="0">
    <w:p w14:paraId="1E0F65C8" w14:textId="77777777" w:rsidR="00AF23F1" w:rsidRDefault="00AF23F1" w:rsidP="00BB362A">
      <w:pPr>
        <w:spacing w:after="0" w:line="240" w:lineRule="auto"/>
      </w:pPr>
      <w:r>
        <w:continuationSeparator/>
      </w:r>
    </w:p>
  </w:footnote>
  <w:footnote w:id="1">
    <w:p w14:paraId="2C41DEE8" w14:textId="77777777" w:rsidR="00F12B1D" w:rsidRPr="006D2C07" w:rsidRDefault="00F12B1D" w:rsidP="006D2C07">
      <w:pPr>
        <w:pStyle w:val="Tekstprzypisudolnego"/>
        <w:jc w:val="both"/>
        <w:rPr>
          <w:rFonts w:ascii="Times New Roman" w:hAnsi="Times New Roman" w:cs="Times New Roman"/>
        </w:rPr>
      </w:pPr>
      <w:r w:rsidRPr="006D2C07">
        <w:rPr>
          <w:rStyle w:val="Odwoanieprzypisudolnego"/>
          <w:rFonts w:ascii="Times New Roman" w:hAnsi="Times New Roman" w:cs="Times New Roman"/>
          <w:sz w:val="16"/>
        </w:rPr>
        <w:footnoteRef/>
      </w:r>
      <w:r w:rsidRPr="006D2C07">
        <w:rPr>
          <w:rFonts w:ascii="Times New Roman" w:hAnsi="Times New Roman" w:cs="Times New Roman"/>
          <w:sz w:val="16"/>
        </w:rPr>
        <w:t xml:space="preserve"> w przypadku składania oferty przez podmioty występujące wspólnie podać nazwy (firmy) i dokładne adresy wszystkich podmiotów składających wspólną ofertę</w:t>
      </w:r>
    </w:p>
  </w:footnote>
  <w:footnote w:id="2">
    <w:p w14:paraId="672B9EDA" w14:textId="77777777" w:rsidR="00B72B8D" w:rsidRPr="008A5F72" w:rsidRDefault="00B72B8D" w:rsidP="00B72B8D">
      <w:pPr>
        <w:tabs>
          <w:tab w:val="left" w:pos="2610"/>
        </w:tabs>
        <w:rPr>
          <w:rFonts w:ascii="Arial" w:hAnsi="Arial" w:cs="Arial"/>
          <w:b/>
          <w:bCs/>
          <w:i/>
          <w:iCs/>
          <w:color w:val="000000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A5F7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>zaznaczyć w sposób wyraźny (X) informację (jeżeli dotyczy)</w:t>
      </w:r>
    </w:p>
    <w:p w14:paraId="0F7A01BE" w14:textId="77777777" w:rsidR="00B72B8D" w:rsidRPr="008A5F72" w:rsidRDefault="00B72B8D" w:rsidP="00623610">
      <w:pPr>
        <w:ind w:hanging="12"/>
        <w:jc w:val="both"/>
        <w:rPr>
          <w:rFonts w:ascii="Arial" w:hAnsi="Arial" w:cs="Arial"/>
          <w:sz w:val="16"/>
          <w:szCs w:val="16"/>
        </w:rPr>
      </w:pPr>
      <w:r w:rsidRPr="008A5F72">
        <w:rPr>
          <w:rFonts w:ascii="Arial" w:hAnsi="Arial" w:cs="Arial"/>
          <w:b/>
          <w:sz w:val="16"/>
          <w:szCs w:val="16"/>
        </w:rPr>
        <w:t>Mikroprzedsiębiorstwo</w:t>
      </w:r>
      <w:r w:rsidRPr="008A5F72">
        <w:rPr>
          <w:rFonts w:ascii="Arial" w:hAnsi="Arial" w:cs="Arial"/>
          <w:sz w:val="16"/>
          <w:szCs w:val="16"/>
        </w:rPr>
        <w:t>: przedsiębiorstwo, które zatrudnia mniej niż 10 osób i którego roczny obrót lub roczna suma bilansowa nie przekracza 2 milionów EUR.</w:t>
      </w:r>
    </w:p>
    <w:p w14:paraId="56A182C1" w14:textId="77777777" w:rsidR="00B72B8D" w:rsidRPr="008A5F72" w:rsidRDefault="00B72B8D" w:rsidP="00623610">
      <w:pPr>
        <w:ind w:hanging="12"/>
        <w:jc w:val="both"/>
        <w:rPr>
          <w:rFonts w:ascii="Arial" w:hAnsi="Arial" w:cs="Arial"/>
          <w:sz w:val="16"/>
          <w:szCs w:val="16"/>
        </w:rPr>
      </w:pPr>
      <w:r w:rsidRPr="008A5F72">
        <w:rPr>
          <w:rFonts w:ascii="Arial" w:hAnsi="Arial" w:cs="Arial"/>
          <w:b/>
          <w:sz w:val="16"/>
          <w:szCs w:val="16"/>
        </w:rPr>
        <w:t>Małe przedsiębiorstwo</w:t>
      </w:r>
      <w:r w:rsidRPr="008A5F72">
        <w:rPr>
          <w:rFonts w:ascii="Arial" w:hAnsi="Arial" w:cs="Arial"/>
          <w:sz w:val="16"/>
          <w:szCs w:val="16"/>
        </w:rPr>
        <w:t>: przedsiębiorstwo, które zatrudnia mniej niż 50 osób i którego roczny obrót lub roczna suma bilansowa nie przekracza 10 milionów EUR.</w:t>
      </w:r>
    </w:p>
    <w:p w14:paraId="0D2210D1" w14:textId="746CE1C3" w:rsidR="00B72B8D" w:rsidRPr="008A5F72" w:rsidRDefault="00B72B8D" w:rsidP="00623610">
      <w:pPr>
        <w:tabs>
          <w:tab w:val="left" w:pos="2610"/>
        </w:tabs>
        <w:jc w:val="both"/>
        <w:rPr>
          <w:rFonts w:ascii="Arial" w:hAnsi="Arial" w:cs="Arial"/>
          <w:b/>
          <w:bCs/>
          <w:iCs/>
          <w:color w:val="000000"/>
          <w:sz w:val="16"/>
          <w:szCs w:val="16"/>
        </w:rPr>
      </w:pPr>
      <w:r w:rsidRPr="008A5F72">
        <w:rPr>
          <w:rFonts w:ascii="Arial" w:hAnsi="Arial" w:cs="Arial"/>
          <w:b/>
          <w:sz w:val="16"/>
          <w:szCs w:val="16"/>
        </w:rPr>
        <w:t>Średnie przedsiębiorstwa</w:t>
      </w:r>
      <w:r w:rsidRPr="008A5F72">
        <w:rPr>
          <w:rFonts w:ascii="Arial" w:hAnsi="Arial" w:cs="Arial"/>
          <w:sz w:val="16"/>
          <w:szCs w:val="16"/>
        </w:rPr>
        <w:t>: przedsiębiorstwa, które nie są mikroprzedsiębiorstwami ani małymi przedsiębiorstwami</w:t>
      </w:r>
      <w:r w:rsidR="00623610">
        <w:rPr>
          <w:rFonts w:ascii="Arial" w:hAnsi="Arial" w:cs="Arial"/>
          <w:sz w:val="16"/>
          <w:szCs w:val="16"/>
        </w:rPr>
        <w:t xml:space="preserve"> </w:t>
      </w:r>
      <w:r w:rsidRPr="008A5F72">
        <w:rPr>
          <w:rFonts w:ascii="Arial" w:hAnsi="Arial" w:cs="Arial"/>
          <w:sz w:val="16"/>
          <w:szCs w:val="16"/>
        </w:rPr>
        <w:t xml:space="preserve">i które zatrudniają mniej niż 250 osób i których roczny obrót nie przekracza 50 milionów EUR </w:t>
      </w:r>
      <w:r w:rsidRPr="008A5F72">
        <w:rPr>
          <w:rFonts w:ascii="Arial" w:hAnsi="Arial" w:cs="Arial"/>
          <w:i/>
          <w:sz w:val="16"/>
          <w:szCs w:val="16"/>
        </w:rPr>
        <w:t>lub</w:t>
      </w:r>
      <w:r w:rsidRPr="008A5F72">
        <w:rPr>
          <w:rFonts w:ascii="Arial" w:hAnsi="Arial" w:cs="Arial"/>
          <w:sz w:val="16"/>
          <w:szCs w:val="16"/>
        </w:rPr>
        <w:t xml:space="preserve"> roczna suma bilansowa nie przekracza 43 milionów EUR.</w:t>
      </w:r>
      <w:r w:rsidRPr="008A5F72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 </w:t>
      </w:r>
    </w:p>
    <w:p w14:paraId="43C20EAC" w14:textId="1B9796B8" w:rsidR="00B72B8D" w:rsidRDefault="00B72B8D">
      <w:pPr>
        <w:pStyle w:val="Tekstprzypisudolnego"/>
      </w:pPr>
    </w:p>
  </w:footnote>
  <w:footnote w:id="3">
    <w:p w14:paraId="76113B33" w14:textId="77777777" w:rsidR="00F12B1D" w:rsidRPr="006D2C07" w:rsidRDefault="00F12B1D" w:rsidP="006D2C07">
      <w:pPr>
        <w:pStyle w:val="Tekstprzypisudolnego"/>
        <w:jc w:val="both"/>
        <w:rPr>
          <w:rFonts w:ascii="Times New Roman" w:hAnsi="Times New Roman" w:cs="Times New Roman"/>
        </w:rPr>
      </w:pPr>
      <w:r w:rsidRPr="006D2C07">
        <w:rPr>
          <w:rStyle w:val="Odwoanieprzypisudolnego"/>
          <w:rFonts w:ascii="Times New Roman" w:hAnsi="Times New Roman" w:cs="Times New Roman"/>
          <w:sz w:val="16"/>
        </w:rPr>
        <w:footnoteRef/>
      </w:r>
      <w:r w:rsidRPr="006D2C07">
        <w:rPr>
          <w:rFonts w:ascii="Times New Roman" w:hAnsi="Times New Roman" w:cs="Times New Roman"/>
          <w:sz w:val="16"/>
        </w:rPr>
        <w:t xml:space="preserve">  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E977" w14:textId="3871AF35" w:rsidR="00F12B1D" w:rsidRPr="00BB362A" w:rsidRDefault="00F12B1D" w:rsidP="00BB362A">
    <w:pPr>
      <w:tabs>
        <w:tab w:val="center" w:pos="4536"/>
        <w:tab w:val="right" w:pos="9072"/>
      </w:tabs>
      <w:spacing w:after="0" w:line="360" w:lineRule="auto"/>
      <w:rPr>
        <w:rFonts w:ascii="Times New Roman" w:eastAsia="Times New Roman" w:hAnsi="Times New Roman" w:cs="Times New Roman"/>
        <w:sz w:val="16"/>
        <w:szCs w:val="16"/>
        <w:lang w:eastAsia="pl-PL"/>
      </w:rPr>
    </w:pPr>
    <w:r w:rsidRPr="00BB362A">
      <w:rPr>
        <w:rFonts w:ascii="Times New Roman" w:eastAsia="Times New Roman" w:hAnsi="Times New Roman" w:cs="Times New Roman"/>
        <w:sz w:val="16"/>
        <w:szCs w:val="16"/>
        <w:lang w:eastAsia="pl-PL"/>
      </w:rPr>
      <w:t xml:space="preserve">Nr postępowania: </w:t>
    </w:r>
    <w:r>
      <w:rPr>
        <w:rFonts w:ascii="Times New Roman" w:eastAsia="Times New Roman" w:hAnsi="Times New Roman" w:cs="Times New Roman"/>
        <w:sz w:val="16"/>
        <w:szCs w:val="16"/>
        <w:lang w:eastAsia="pl-PL"/>
      </w:rPr>
      <w:t>3015-7.</w:t>
    </w:r>
    <w:r w:rsidRPr="00BB362A">
      <w:rPr>
        <w:rFonts w:ascii="Times New Roman" w:eastAsia="Times New Roman" w:hAnsi="Times New Roman" w:cs="Times New Roman"/>
        <w:sz w:val="16"/>
        <w:szCs w:val="16"/>
        <w:lang w:eastAsia="pl-PL"/>
      </w:rPr>
      <w:t>261</w:t>
    </w:r>
    <w:r w:rsidR="00C440EC">
      <w:rPr>
        <w:rFonts w:ascii="Times New Roman" w:eastAsia="Times New Roman" w:hAnsi="Times New Roman" w:cs="Times New Roman"/>
        <w:sz w:val="16"/>
        <w:szCs w:val="16"/>
        <w:lang w:eastAsia="pl-PL"/>
      </w:rPr>
      <w:t>.</w:t>
    </w:r>
    <w:r w:rsidR="00B56054">
      <w:rPr>
        <w:rFonts w:ascii="Times New Roman" w:eastAsia="Times New Roman" w:hAnsi="Times New Roman" w:cs="Times New Roman"/>
        <w:sz w:val="16"/>
        <w:szCs w:val="16"/>
        <w:lang w:eastAsia="pl-PL"/>
      </w:rPr>
      <w:t>11</w:t>
    </w:r>
    <w:r w:rsidR="00C440EC">
      <w:rPr>
        <w:rFonts w:ascii="Times New Roman" w:eastAsia="Times New Roman" w:hAnsi="Times New Roman" w:cs="Times New Roman"/>
        <w:sz w:val="16"/>
        <w:szCs w:val="16"/>
        <w:lang w:eastAsia="pl-PL"/>
      </w:rPr>
      <w:t>.</w:t>
    </w:r>
    <w:r w:rsidRPr="00BB362A">
      <w:rPr>
        <w:rFonts w:ascii="Times New Roman" w:eastAsia="Times New Roman" w:hAnsi="Times New Roman" w:cs="Times New Roman"/>
        <w:sz w:val="16"/>
        <w:szCs w:val="16"/>
        <w:lang w:eastAsia="pl-PL"/>
      </w:rPr>
      <w:t>202</w:t>
    </w:r>
    <w:r w:rsidR="00B56054">
      <w:rPr>
        <w:rFonts w:ascii="Times New Roman" w:eastAsia="Times New Roman" w:hAnsi="Times New Roman" w:cs="Times New Roman"/>
        <w:sz w:val="16"/>
        <w:szCs w:val="16"/>
        <w:lang w:eastAsia="pl-PL"/>
      </w:rPr>
      <w:t>4</w:t>
    </w:r>
  </w:p>
  <w:p w14:paraId="4AAD356C" w14:textId="7015CEB5" w:rsidR="00F12B1D" w:rsidRPr="00BB362A" w:rsidRDefault="00F12B1D" w:rsidP="00BB362A">
    <w:pPr>
      <w:pStyle w:val="Nagwek"/>
      <w:spacing w:line="360" w:lineRule="auto"/>
      <w:rPr>
        <w:rFonts w:ascii="Times New Roman" w:hAnsi="Times New Roman" w:cs="Times New Roman"/>
      </w:rPr>
    </w:pPr>
    <w:r w:rsidRPr="00BB362A">
      <w:rPr>
        <w:rFonts w:ascii="Times New Roman" w:hAnsi="Times New Roman" w:cs="Times New Roman"/>
      </w:rPr>
      <w:t xml:space="preserve">Załącznik nr </w:t>
    </w:r>
    <w:r w:rsidR="00B56054">
      <w:rPr>
        <w:rFonts w:ascii="Times New Roman" w:hAnsi="Times New Roman" w:cs="Times New Roman"/>
      </w:rPr>
      <w:t>2</w:t>
    </w:r>
    <w:r w:rsidRPr="00BB362A">
      <w:rPr>
        <w:rFonts w:ascii="Times New Roman" w:hAnsi="Times New Roman" w:cs="Times New Roman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E746EB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FD555C"/>
    <w:multiLevelType w:val="hybridMultilevel"/>
    <w:tmpl w:val="EDF4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F3DDB"/>
    <w:multiLevelType w:val="hybridMultilevel"/>
    <w:tmpl w:val="7834BDC4"/>
    <w:lvl w:ilvl="0" w:tplc="C19E756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5F1E28"/>
    <w:multiLevelType w:val="hybridMultilevel"/>
    <w:tmpl w:val="78A266E8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28C8FF1A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F9215B"/>
    <w:multiLevelType w:val="multilevel"/>
    <w:tmpl w:val="AB127CE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9152CFF"/>
    <w:multiLevelType w:val="hybridMultilevel"/>
    <w:tmpl w:val="A51499F0"/>
    <w:lvl w:ilvl="0" w:tplc="F39C4F48">
      <w:start w:val="1"/>
      <w:numFmt w:val="lowerLetter"/>
      <w:lvlText w:val="%1)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283612"/>
    <w:multiLevelType w:val="hybridMultilevel"/>
    <w:tmpl w:val="F12A6B5A"/>
    <w:lvl w:ilvl="0" w:tplc="CB2E472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B59CE"/>
    <w:multiLevelType w:val="hybridMultilevel"/>
    <w:tmpl w:val="22267CA8"/>
    <w:lvl w:ilvl="0" w:tplc="7228FF8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0C8B7346"/>
    <w:multiLevelType w:val="hybridMultilevel"/>
    <w:tmpl w:val="5608E2BA"/>
    <w:lvl w:ilvl="0" w:tplc="7C0A1E14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490C5D"/>
    <w:multiLevelType w:val="hybridMultilevel"/>
    <w:tmpl w:val="21120FB6"/>
    <w:lvl w:ilvl="0" w:tplc="35349C6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D3DCA"/>
    <w:multiLevelType w:val="hybridMultilevel"/>
    <w:tmpl w:val="4776EA9E"/>
    <w:lvl w:ilvl="0" w:tplc="910E545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4712E59"/>
    <w:multiLevelType w:val="multilevel"/>
    <w:tmpl w:val="732E2542"/>
    <w:lvl w:ilvl="0">
      <w:start w:val="1"/>
      <w:numFmt w:val="decimal"/>
      <w:lvlText w:val="%1)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8707DE"/>
    <w:multiLevelType w:val="hybridMultilevel"/>
    <w:tmpl w:val="EBAE22B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253F75"/>
    <w:multiLevelType w:val="hybridMultilevel"/>
    <w:tmpl w:val="B254AC2C"/>
    <w:lvl w:ilvl="0" w:tplc="FFFFFFFF">
      <w:start w:val="1"/>
      <w:numFmt w:val="decimal"/>
      <w:lvlText w:val="%1)"/>
      <w:lvlJc w:val="left"/>
      <w:pPr>
        <w:ind w:left="786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322EC8"/>
    <w:multiLevelType w:val="hybridMultilevel"/>
    <w:tmpl w:val="53D46F3C"/>
    <w:lvl w:ilvl="0" w:tplc="87CC349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05096"/>
    <w:multiLevelType w:val="hybridMultilevel"/>
    <w:tmpl w:val="B5D05B36"/>
    <w:lvl w:ilvl="0" w:tplc="9B4C6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7E1639"/>
    <w:multiLevelType w:val="hybridMultilevel"/>
    <w:tmpl w:val="8BF0DD0E"/>
    <w:lvl w:ilvl="0" w:tplc="4CD04EE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5803997"/>
    <w:multiLevelType w:val="hybridMultilevel"/>
    <w:tmpl w:val="627EFD38"/>
    <w:lvl w:ilvl="0" w:tplc="E388783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C0EED"/>
    <w:multiLevelType w:val="hybridMultilevel"/>
    <w:tmpl w:val="BA9466E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AE935C8"/>
    <w:multiLevelType w:val="hybridMultilevel"/>
    <w:tmpl w:val="C0725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6206A2"/>
    <w:multiLevelType w:val="hybridMultilevel"/>
    <w:tmpl w:val="36BEA3A0"/>
    <w:lvl w:ilvl="0" w:tplc="9D4AB5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BC3EC6"/>
    <w:multiLevelType w:val="hybridMultilevel"/>
    <w:tmpl w:val="F7F62910"/>
    <w:lvl w:ilvl="0" w:tplc="041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8D36DD3"/>
    <w:multiLevelType w:val="hybridMultilevel"/>
    <w:tmpl w:val="87543908"/>
    <w:lvl w:ilvl="0" w:tplc="62000B6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F303E6"/>
    <w:multiLevelType w:val="hybridMultilevel"/>
    <w:tmpl w:val="6160F8EA"/>
    <w:lvl w:ilvl="0" w:tplc="D6FE82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1E2707"/>
    <w:multiLevelType w:val="hybridMultilevel"/>
    <w:tmpl w:val="CBF4C61C"/>
    <w:lvl w:ilvl="0" w:tplc="9B4C6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176591"/>
    <w:multiLevelType w:val="hybridMultilevel"/>
    <w:tmpl w:val="79CCE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08462D"/>
    <w:multiLevelType w:val="multilevel"/>
    <w:tmpl w:val="577CC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D76E25"/>
    <w:multiLevelType w:val="multilevel"/>
    <w:tmpl w:val="85DE2694"/>
    <w:lvl w:ilvl="0">
      <w:start w:val="1"/>
      <w:numFmt w:val="decimal"/>
      <w:lvlText w:val="%1."/>
      <w:lvlJc w:val="left"/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1A382C"/>
    <w:multiLevelType w:val="hybridMultilevel"/>
    <w:tmpl w:val="CBF4C61C"/>
    <w:lvl w:ilvl="0" w:tplc="9B4C6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1994232"/>
    <w:multiLevelType w:val="hybridMultilevel"/>
    <w:tmpl w:val="CBF4C61C"/>
    <w:lvl w:ilvl="0" w:tplc="9B4C6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71B861C8"/>
    <w:multiLevelType w:val="hybridMultilevel"/>
    <w:tmpl w:val="157EF99A"/>
    <w:lvl w:ilvl="0" w:tplc="DE60BF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250397C"/>
    <w:multiLevelType w:val="hybridMultilevel"/>
    <w:tmpl w:val="D61442F8"/>
    <w:lvl w:ilvl="0" w:tplc="7228FF8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9230D56"/>
    <w:multiLevelType w:val="hybridMultilevel"/>
    <w:tmpl w:val="B5D05B36"/>
    <w:lvl w:ilvl="0" w:tplc="9B4C633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2"/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7"/>
  </w:num>
  <w:num w:numId="9">
    <w:abstractNumId w:val="11"/>
  </w:num>
  <w:num w:numId="10">
    <w:abstractNumId w:val="13"/>
  </w:num>
  <w:num w:numId="11">
    <w:abstractNumId w:val="17"/>
  </w:num>
  <w:num w:numId="12">
    <w:abstractNumId w:val="3"/>
  </w:num>
  <w:num w:numId="13">
    <w:abstractNumId w:val="22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25"/>
  </w:num>
  <w:num w:numId="18">
    <w:abstractNumId w:val="1"/>
  </w:num>
  <w:num w:numId="19">
    <w:abstractNumId w:val="6"/>
  </w:num>
  <w:num w:numId="20">
    <w:abstractNumId w:val="31"/>
  </w:num>
  <w:num w:numId="21">
    <w:abstractNumId w:val="19"/>
  </w:num>
  <w:num w:numId="22">
    <w:abstractNumId w:val="9"/>
  </w:num>
  <w:num w:numId="23">
    <w:abstractNumId w:val="30"/>
  </w:num>
  <w:num w:numId="24">
    <w:abstractNumId w:val="12"/>
  </w:num>
  <w:num w:numId="25">
    <w:abstractNumId w:val="8"/>
  </w:num>
  <w:num w:numId="26">
    <w:abstractNumId w:val="7"/>
  </w:num>
  <w:num w:numId="27">
    <w:abstractNumId w:val="29"/>
  </w:num>
  <w:num w:numId="28">
    <w:abstractNumId w:val="15"/>
  </w:num>
  <w:num w:numId="29">
    <w:abstractNumId w:val="24"/>
  </w:num>
  <w:num w:numId="30">
    <w:abstractNumId w:val="5"/>
  </w:num>
  <w:num w:numId="31">
    <w:abstractNumId w:val="14"/>
  </w:num>
  <w:num w:numId="32">
    <w:abstractNumId w:val="28"/>
  </w:num>
  <w:num w:numId="33">
    <w:abstractNumId w:val="26"/>
  </w:num>
  <w:num w:numId="34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2A"/>
    <w:rsid w:val="00013885"/>
    <w:rsid w:val="00025881"/>
    <w:rsid w:val="0003373B"/>
    <w:rsid w:val="00035C3B"/>
    <w:rsid w:val="0003629C"/>
    <w:rsid w:val="00043A0B"/>
    <w:rsid w:val="00045AF6"/>
    <w:rsid w:val="00051FF7"/>
    <w:rsid w:val="00070E54"/>
    <w:rsid w:val="00082E75"/>
    <w:rsid w:val="000A3472"/>
    <w:rsid w:val="000A42CE"/>
    <w:rsid w:val="000D04B4"/>
    <w:rsid w:val="000D3AC7"/>
    <w:rsid w:val="000D4D2D"/>
    <w:rsid w:val="000D5656"/>
    <w:rsid w:val="000F1004"/>
    <w:rsid w:val="00123FEA"/>
    <w:rsid w:val="001333DF"/>
    <w:rsid w:val="001362B5"/>
    <w:rsid w:val="00147159"/>
    <w:rsid w:val="001546C9"/>
    <w:rsid w:val="00157DB7"/>
    <w:rsid w:val="00162112"/>
    <w:rsid w:val="00174290"/>
    <w:rsid w:val="00193115"/>
    <w:rsid w:val="001955F2"/>
    <w:rsid w:val="001B35F8"/>
    <w:rsid w:val="001B4C84"/>
    <w:rsid w:val="001B4F15"/>
    <w:rsid w:val="001B7F05"/>
    <w:rsid w:val="001C7CFB"/>
    <w:rsid w:val="001D5051"/>
    <w:rsid w:val="001E12B7"/>
    <w:rsid w:val="001E2802"/>
    <w:rsid w:val="001E3D60"/>
    <w:rsid w:val="001F1BBF"/>
    <w:rsid w:val="00212D6A"/>
    <w:rsid w:val="00225A00"/>
    <w:rsid w:val="00230E70"/>
    <w:rsid w:val="0023262C"/>
    <w:rsid w:val="0024372E"/>
    <w:rsid w:val="00246AE0"/>
    <w:rsid w:val="002546E2"/>
    <w:rsid w:val="00267ECA"/>
    <w:rsid w:val="002715B2"/>
    <w:rsid w:val="00280937"/>
    <w:rsid w:val="00291424"/>
    <w:rsid w:val="00291A17"/>
    <w:rsid w:val="002963DF"/>
    <w:rsid w:val="002A2F94"/>
    <w:rsid w:val="002C6958"/>
    <w:rsid w:val="002C6A3C"/>
    <w:rsid w:val="002D1E9A"/>
    <w:rsid w:val="002E6E2C"/>
    <w:rsid w:val="002F60AB"/>
    <w:rsid w:val="00303732"/>
    <w:rsid w:val="003069DB"/>
    <w:rsid w:val="00306D96"/>
    <w:rsid w:val="00336EB5"/>
    <w:rsid w:val="00345341"/>
    <w:rsid w:val="00354F70"/>
    <w:rsid w:val="00355BE9"/>
    <w:rsid w:val="003638A9"/>
    <w:rsid w:val="00372FDC"/>
    <w:rsid w:val="003759AD"/>
    <w:rsid w:val="0038346B"/>
    <w:rsid w:val="00385B3E"/>
    <w:rsid w:val="00394940"/>
    <w:rsid w:val="003A0935"/>
    <w:rsid w:val="003A3644"/>
    <w:rsid w:val="003B1553"/>
    <w:rsid w:val="003B17F2"/>
    <w:rsid w:val="003C19B4"/>
    <w:rsid w:val="003F520F"/>
    <w:rsid w:val="003F61BB"/>
    <w:rsid w:val="004027C8"/>
    <w:rsid w:val="00427519"/>
    <w:rsid w:val="00431B38"/>
    <w:rsid w:val="00433131"/>
    <w:rsid w:val="00437B2E"/>
    <w:rsid w:val="00446FE8"/>
    <w:rsid w:val="004479D9"/>
    <w:rsid w:val="00450AE1"/>
    <w:rsid w:val="00452C7A"/>
    <w:rsid w:val="00463F99"/>
    <w:rsid w:val="00465612"/>
    <w:rsid w:val="004731C4"/>
    <w:rsid w:val="00473258"/>
    <w:rsid w:val="00483232"/>
    <w:rsid w:val="004A3D83"/>
    <w:rsid w:val="004B5679"/>
    <w:rsid w:val="004B739C"/>
    <w:rsid w:val="004D0666"/>
    <w:rsid w:val="004E4CAC"/>
    <w:rsid w:val="004E5168"/>
    <w:rsid w:val="004F2DEA"/>
    <w:rsid w:val="004F7DFB"/>
    <w:rsid w:val="00505CE0"/>
    <w:rsid w:val="0050656B"/>
    <w:rsid w:val="00507342"/>
    <w:rsid w:val="0052030E"/>
    <w:rsid w:val="00527C4D"/>
    <w:rsid w:val="00530038"/>
    <w:rsid w:val="00532D3B"/>
    <w:rsid w:val="005336B2"/>
    <w:rsid w:val="00535F78"/>
    <w:rsid w:val="005400BF"/>
    <w:rsid w:val="0054549C"/>
    <w:rsid w:val="0058414B"/>
    <w:rsid w:val="005A0A39"/>
    <w:rsid w:val="005A1AF0"/>
    <w:rsid w:val="005A31FD"/>
    <w:rsid w:val="005D2345"/>
    <w:rsid w:val="005D386D"/>
    <w:rsid w:val="005D4CD8"/>
    <w:rsid w:val="005E3B6B"/>
    <w:rsid w:val="005E3E6C"/>
    <w:rsid w:val="00600F0A"/>
    <w:rsid w:val="00601A78"/>
    <w:rsid w:val="00601D32"/>
    <w:rsid w:val="0062144A"/>
    <w:rsid w:val="00623610"/>
    <w:rsid w:val="00630384"/>
    <w:rsid w:val="00641E87"/>
    <w:rsid w:val="0064208F"/>
    <w:rsid w:val="006442C9"/>
    <w:rsid w:val="006543AE"/>
    <w:rsid w:val="00664CDA"/>
    <w:rsid w:val="00676473"/>
    <w:rsid w:val="00681B30"/>
    <w:rsid w:val="00682630"/>
    <w:rsid w:val="00686B12"/>
    <w:rsid w:val="00695286"/>
    <w:rsid w:val="00695901"/>
    <w:rsid w:val="006A6A2A"/>
    <w:rsid w:val="006B5DED"/>
    <w:rsid w:val="006C14E5"/>
    <w:rsid w:val="006D2C07"/>
    <w:rsid w:val="006D4C54"/>
    <w:rsid w:val="006F3B87"/>
    <w:rsid w:val="007125BE"/>
    <w:rsid w:val="007204EE"/>
    <w:rsid w:val="00727FA7"/>
    <w:rsid w:val="007346A4"/>
    <w:rsid w:val="00741BD9"/>
    <w:rsid w:val="00743A42"/>
    <w:rsid w:val="00747EF9"/>
    <w:rsid w:val="00770CE8"/>
    <w:rsid w:val="00773488"/>
    <w:rsid w:val="007749EE"/>
    <w:rsid w:val="007833E3"/>
    <w:rsid w:val="00797481"/>
    <w:rsid w:val="007A6E7E"/>
    <w:rsid w:val="007B6F54"/>
    <w:rsid w:val="007C2C94"/>
    <w:rsid w:val="007D5E40"/>
    <w:rsid w:val="007D60D0"/>
    <w:rsid w:val="007E165F"/>
    <w:rsid w:val="007F2BE0"/>
    <w:rsid w:val="007F7237"/>
    <w:rsid w:val="00813FF1"/>
    <w:rsid w:val="00827F78"/>
    <w:rsid w:val="00833C51"/>
    <w:rsid w:val="00834D6D"/>
    <w:rsid w:val="00840F15"/>
    <w:rsid w:val="00845788"/>
    <w:rsid w:val="00846C48"/>
    <w:rsid w:val="00857492"/>
    <w:rsid w:val="00861F0D"/>
    <w:rsid w:val="00862E0D"/>
    <w:rsid w:val="00876898"/>
    <w:rsid w:val="00890174"/>
    <w:rsid w:val="008919D4"/>
    <w:rsid w:val="00893FFE"/>
    <w:rsid w:val="008965B2"/>
    <w:rsid w:val="008A1FCE"/>
    <w:rsid w:val="008B1815"/>
    <w:rsid w:val="008B5C1A"/>
    <w:rsid w:val="008B6D7A"/>
    <w:rsid w:val="008D707B"/>
    <w:rsid w:val="0090005A"/>
    <w:rsid w:val="009126F6"/>
    <w:rsid w:val="00934547"/>
    <w:rsid w:val="00940933"/>
    <w:rsid w:val="00940B83"/>
    <w:rsid w:val="009457E7"/>
    <w:rsid w:val="009642B7"/>
    <w:rsid w:val="00980BE6"/>
    <w:rsid w:val="0099241A"/>
    <w:rsid w:val="00992B33"/>
    <w:rsid w:val="009A615D"/>
    <w:rsid w:val="009D0AF2"/>
    <w:rsid w:val="009D75AD"/>
    <w:rsid w:val="009F0000"/>
    <w:rsid w:val="009F5181"/>
    <w:rsid w:val="009F5DBF"/>
    <w:rsid w:val="00A06393"/>
    <w:rsid w:val="00A07465"/>
    <w:rsid w:val="00A1683F"/>
    <w:rsid w:val="00A2360C"/>
    <w:rsid w:val="00A26236"/>
    <w:rsid w:val="00A47791"/>
    <w:rsid w:val="00A52D80"/>
    <w:rsid w:val="00A53D63"/>
    <w:rsid w:val="00A865F7"/>
    <w:rsid w:val="00A91983"/>
    <w:rsid w:val="00A92110"/>
    <w:rsid w:val="00A9258C"/>
    <w:rsid w:val="00AA41B6"/>
    <w:rsid w:val="00AC0955"/>
    <w:rsid w:val="00AC6827"/>
    <w:rsid w:val="00AC7B32"/>
    <w:rsid w:val="00AD15C0"/>
    <w:rsid w:val="00AE3CA2"/>
    <w:rsid w:val="00AF067B"/>
    <w:rsid w:val="00AF23F1"/>
    <w:rsid w:val="00B207E3"/>
    <w:rsid w:val="00B260F0"/>
    <w:rsid w:val="00B34E4F"/>
    <w:rsid w:val="00B56054"/>
    <w:rsid w:val="00B65FAE"/>
    <w:rsid w:val="00B72B8D"/>
    <w:rsid w:val="00B73309"/>
    <w:rsid w:val="00BA1510"/>
    <w:rsid w:val="00BB362A"/>
    <w:rsid w:val="00BD124D"/>
    <w:rsid w:val="00BD1DE3"/>
    <w:rsid w:val="00BD3464"/>
    <w:rsid w:val="00BD3733"/>
    <w:rsid w:val="00BD6573"/>
    <w:rsid w:val="00BD7891"/>
    <w:rsid w:val="00BE147D"/>
    <w:rsid w:val="00BF6DCD"/>
    <w:rsid w:val="00BF77DE"/>
    <w:rsid w:val="00C06A83"/>
    <w:rsid w:val="00C14DE8"/>
    <w:rsid w:val="00C218BD"/>
    <w:rsid w:val="00C228B6"/>
    <w:rsid w:val="00C30B83"/>
    <w:rsid w:val="00C41201"/>
    <w:rsid w:val="00C427BC"/>
    <w:rsid w:val="00C440EC"/>
    <w:rsid w:val="00C46847"/>
    <w:rsid w:val="00C56CD2"/>
    <w:rsid w:val="00C62838"/>
    <w:rsid w:val="00C70C4D"/>
    <w:rsid w:val="00C8510F"/>
    <w:rsid w:val="00CB4242"/>
    <w:rsid w:val="00CC164E"/>
    <w:rsid w:val="00CC573B"/>
    <w:rsid w:val="00CC5A4C"/>
    <w:rsid w:val="00CD2105"/>
    <w:rsid w:val="00CE1A18"/>
    <w:rsid w:val="00CF1572"/>
    <w:rsid w:val="00D1311B"/>
    <w:rsid w:val="00D25FB7"/>
    <w:rsid w:val="00D3696E"/>
    <w:rsid w:val="00D55F63"/>
    <w:rsid w:val="00D73398"/>
    <w:rsid w:val="00D747E5"/>
    <w:rsid w:val="00D76CBB"/>
    <w:rsid w:val="00D8504F"/>
    <w:rsid w:val="00D91273"/>
    <w:rsid w:val="00D928F3"/>
    <w:rsid w:val="00DA18B3"/>
    <w:rsid w:val="00DD2882"/>
    <w:rsid w:val="00DD6161"/>
    <w:rsid w:val="00DE508D"/>
    <w:rsid w:val="00DF79CB"/>
    <w:rsid w:val="00E0040D"/>
    <w:rsid w:val="00E00BE8"/>
    <w:rsid w:val="00E00F72"/>
    <w:rsid w:val="00E017C7"/>
    <w:rsid w:val="00E05C8B"/>
    <w:rsid w:val="00E22F55"/>
    <w:rsid w:val="00E32BE0"/>
    <w:rsid w:val="00E33A62"/>
    <w:rsid w:val="00E33B69"/>
    <w:rsid w:val="00E62AA1"/>
    <w:rsid w:val="00E67C87"/>
    <w:rsid w:val="00E77BE3"/>
    <w:rsid w:val="00E94EF1"/>
    <w:rsid w:val="00EA1D59"/>
    <w:rsid w:val="00ED1143"/>
    <w:rsid w:val="00ED3F90"/>
    <w:rsid w:val="00EF313C"/>
    <w:rsid w:val="00F12B1D"/>
    <w:rsid w:val="00F235A6"/>
    <w:rsid w:val="00F3428D"/>
    <w:rsid w:val="00F524DC"/>
    <w:rsid w:val="00F55848"/>
    <w:rsid w:val="00F64428"/>
    <w:rsid w:val="00F73367"/>
    <w:rsid w:val="00F74C2F"/>
    <w:rsid w:val="00FA1B1F"/>
    <w:rsid w:val="00FA37B8"/>
    <w:rsid w:val="00FD618D"/>
    <w:rsid w:val="00FD6F6C"/>
    <w:rsid w:val="00FD7965"/>
    <w:rsid w:val="00FE324F"/>
    <w:rsid w:val="00FE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D25FF3"/>
  <w15:chartTrackingRefBased/>
  <w15:docId w15:val="{39901524-DA08-4E7E-827A-CC3258764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362A"/>
  </w:style>
  <w:style w:type="paragraph" w:styleId="Nagwek1">
    <w:name w:val="heading 1"/>
    <w:basedOn w:val="Normalny"/>
    <w:next w:val="Normalny"/>
    <w:link w:val="Nagwek1Znak"/>
    <w:qFormat/>
    <w:rsid w:val="009457E7"/>
    <w:pPr>
      <w:keepNext/>
      <w:widowControl w:val="0"/>
      <w:overflowPunct w:val="0"/>
      <w:adjustRightInd w:val="0"/>
      <w:spacing w:after="6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0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457E7"/>
    <w:pPr>
      <w:keepNext/>
      <w:numPr>
        <w:ilvl w:val="1"/>
        <w:numId w:val="6"/>
      </w:numPr>
      <w:spacing w:before="24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iCs/>
      <w:kern w:val="28"/>
      <w:sz w:val="20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457E7"/>
    <w:pPr>
      <w:keepNext/>
      <w:widowControl w:val="0"/>
      <w:numPr>
        <w:ilvl w:val="2"/>
        <w:numId w:val="6"/>
      </w:numPr>
      <w:overflowPunct w:val="0"/>
      <w:adjustRightInd w:val="0"/>
      <w:spacing w:before="240" w:after="60" w:line="240" w:lineRule="auto"/>
      <w:jc w:val="both"/>
      <w:outlineLvl w:val="2"/>
    </w:pPr>
    <w:rPr>
      <w:rFonts w:ascii="Cambria" w:eastAsia="Times New Roman" w:hAnsi="Cambria" w:cs="Times New Roman"/>
      <w:b/>
      <w:bCs/>
      <w:kern w:val="28"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457E7"/>
    <w:pPr>
      <w:keepNext/>
      <w:widowControl w:val="0"/>
      <w:numPr>
        <w:ilvl w:val="3"/>
        <w:numId w:val="6"/>
      </w:numPr>
      <w:overflowPunct w:val="0"/>
      <w:adjustRightInd w:val="0"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kern w:val="28"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9457E7"/>
    <w:pPr>
      <w:keepNext/>
      <w:numPr>
        <w:ilvl w:val="4"/>
        <w:numId w:val="6"/>
      </w:numPr>
      <w:spacing w:after="12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kern w:val="28"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9457E7"/>
    <w:pPr>
      <w:widowControl w:val="0"/>
      <w:numPr>
        <w:ilvl w:val="5"/>
        <w:numId w:val="6"/>
      </w:numPr>
      <w:overflowPunct w:val="0"/>
      <w:adjustRightInd w:val="0"/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kern w:val="2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457E7"/>
    <w:pPr>
      <w:keepNext/>
      <w:numPr>
        <w:ilvl w:val="6"/>
        <w:numId w:val="6"/>
      </w:numP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9457E7"/>
    <w:pPr>
      <w:keepNext/>
      <w:numPr>
        <w:ilvl w:val="7"/>
        <w:numId w:val="6"/>
      </w:numPr>
      <w:tabs>
        <w:tab w:val="left" w:pos="709"/>
      </w:tabs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9457E7"/>
    <w:pPr>
      <w:keepNext/>
      <w:numPr>
        <w:ilvl w:val="8"/>
        <w:numId w:val="6"/>
      </w:numPr>
      <w:tabs>
        <w:tab w:val="left" w:pos="709"/>
      </w:tabs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362A"/>
  </w:style>
  <w:style w:type="paragraph" w:styleId="Stopka">
    <w:name w:val="footer"/>
    <w:basedOn w:val="Normalny"/>
    <w:link w:val="StopkaZnak"/>
    <w:uiPriority w:val="99"/>
    <w:unhideWhenUsed/>
    <w:rsid w:val="00BB36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362A"/>
  </w:style>
  <w:style w:type="paragraph" w:styleId="Akapitzlist">
    <w:name w:val="List Paragraph"/>
    <w:aliases w:val="Odstavec,Akapit z listą2,List bullet,List Paragraph,Akapit z listą BS,Kolorowa lista — akcent 11,Średnia siatka 1 — akcent 21,Akapit z listą numerowaną,Podsis rysunku,Akapit z listą;1_literowka,1_literowka,Literowanie,Preambuła,L1"/>
    <w:basedOn w:val="Normalny"/>
    <w:link w:val="AkapitzlistZnak"/>
    <w:qFormat/>
    <w:rsid w:val="0063038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A15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A1510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qFormat/>
    <w:rsid w:val="00BA1510"/>
    <w:rPr>
      <w:vertAlign w:val="superscript"/>
    </w:rPr>
  </w:style>
  <w:style w:type="table" w:styleId="Tabela-Siatka">
    <w:name w:val="Table Grid"/>
    <w:basedOn w:val="Standardowy"/>
    <w:uiPriority w:val="59"/>
    <w:rsid w:val="00433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nhideWhenUsed/>
    <w:rsid w:val="009642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642B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dstavec Znak,Akapit z listą2 Znak,List bullet Znak,List Paragraph Znak,Akapit z listą BS Znak,Kolorowa lista — akcent 11 Znak,Średnia siatka 1 — akcent 21 Znak,Akapit z listą numerowaną Znak,Podsis rysunku Znak,1_literowka Znak"/>
    <w:link w:val="Akapitzlist"/>
    <w:qFormat/>
    <w:locked/>
    <w:rsid w:val="007125BE"/>
  </w:style>
  <w:style w:type="paragraph" w:styleId="NormalnyWeb">
    <w:name w:val="Normal (Web)"/>
    <w:basedOn w:val="Normalny"/>
    <w:rsid w:val="00D3696E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9457E7"/>
    <w:rPr>
      <w:rFonts w:ascii="Times New Roman" w:eastAsia="Times New Roman" w:hAnsi="Times New Roman" w:cs="Times New Roman"/>
      <w:b/>
      <w:bCs/>
      <w:kern w:val="32"/>
      <w:sz w:val="20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457E7"/>
    <w:rPr>
      <w:rFonts w:ascii="Times New Roman" w:eastAsia="Times New Roman" w:hAnsi="Times New Roman" w:cs="Times New Roman"/>
      <w:b/>
      <w:bCs/>
      <w:iCs/>
      <w:kern w:val="28"/>
      <w:sz w:val="20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457E7"/>
    <w:rPr>
      <w:rFonts w:ascii="Cambria" w:eastAsia="Times New Roman" w:hAnsi="Cambria" w:cs="Times New Roman"/>
      <w:b/>
      <w:bCs/>
      <w:kern w:val="28"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9457E7"/>
    <w:rPr>
      <w:rFonts w:ascii="Calibri" w:eastAsia="Times New Roman" w:hAnsi="Calibri" w:cs="Times New Roman"/>
      <w:b/>
      <w:bCs/>
      <w:kern w:val="28"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9457E7"/>
    <w:rPr>
      <w:rFonts w:ascii="Calibri" w:eastAsia="Times New Roman" w:hAnsi="Calibri" w:cs="Times New Roman"/>
      <w:b/>
      <w:bCs/>
      <w:i/>
      <w:iCs/>
      <w:kern w:val="28"/>
      <w:sz w:val="26"/>
      <w:szCs w:val="26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9457E7"/>
    <w:rPr>
      <w:rFonts w:ascii="Calibri" w:eastAsia="Times New Roman" w:hAnsi="Calibri" w:cs="Times New Roman"/>
      <w:b/>
      <w:bCs/>
      <w:kern w:val="2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457E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9457E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9457E7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styleId="Numerstrony">
    <w:name w:val="page number"/>
    <w:basedOn w:val="Domylnaczcionkaakapitu"/>
    <w:rsid w:val="009457E7"/>
  </w:style>
  <w:style w:type="character" w:styleId="Hipercze">
    <w:name w:val="Hyperlink"/>
    <w:uiPriority w:val="99"/>
    <w:rsid w:val="009457E7"/>
    <w:rPr>
      <w:color w:val="0000FF"/>
      <w:u w:val="single"/>
    </w:rPr>
  </w:style>
  <w:style w:type="numbering" w:customStyle="1" w:styleId="Bezlisty1">
    <w:name w:val="Bez listy1"/>
    <w:next w:val="Bezlisty"/>
    <w:semiHidden/>
    <w:unhideWhenUsed/>
    <w:rsid w:val="009457E7"/>
  </w:style>
  <w:style w:type="paragraph" w:customStyle="1" w:styleId="ZnakZnakZnakZnakZnakZnakZnakZnakZnakZnak1">
    <w:name w:val="Znak Znak Znak Znak Znak Znak Znak Znak Znak Znak1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apple-style-span">
    <w:name w:val="apple-style-span"/>
    <w:basedOn w:val="Domylnaczcionkaakapitu"/>
    <w:rsid w:val="009457E7"/>
  </w:style>
  <w:style w:type="paragraph" w:styleId="Tekstkomentarza">
    <w:name w:val="annotation text"/>
    <w:basedOn w:val="Normalny"/>
    <w:link w:val="TekstkomentarzaZnak"/>
    <w:rsid w:val="009457E7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45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0ZnakZnakZnakZnak">
    <w:name w:val="Znak Znak10 Znak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">
    <w:name w:val="Body Text"/>
    <w:aliases w:val="Tekst podstawowy Znak Znak"/>
    <w:basedOn w:val="Normalny"/>
    <w:link w:val="TekstpodstawowyZnak"/>
    <w:rsid w:val="009457E7"/>
    <w:pPr>
      <w:spacing w:after="120" w:line="240" w:lineRule="auto"/>
      <w:ind w:left="284"/>
      <w:jc w:val="both"/>
    </w:pPr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TekstpodstawowyZnak">
    <w:name w:val="Tekst podstawowy Znak"/>
    <w:aliases w:val="Tekst podstawowy Znak Znak Znak"/>
    <w:basedOn w:val="Domylnaczcionkaakapitu"/>
    <w:link w:val="Tekstpodstawowy"/>
    <w:rsid w:val="009457E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paragraph" w:customStyle="1" w:styleId="bodytext23">
    <w:name w:val="bodytext23"/>
    <w:basedOn w:val="Normalny"/>
    <w:rsid w:val="009457E7"/>
    <w:pPr>
      <w:spacing w:before="100" w:beforeAutospacing="1" w:after="100" w:afterAutospacing="1" w:line="240" w:lineRule="auto"/>
      <w:ind w:left="284"/>
      <w:jc w:val="both"/>
    </w:pPr>
    <w:rPr>
      <w:rFonts w:ascii="Arial Unicode MS" w:eastAsia="Times New Roman" w:hAnsi="Times New Roman" w:cs="Arial Unicode MS"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9457E7"/>
    <w:pPr>
      <w:widowControl w:val="0"/>
      <w:overflowPunct w:val="0"/>
      <w:adjustRightInd w:val="0"/>
      <w:spacing w:after="120" w:line="240" w:lineRule="auto"/>
      <w:ind w:left="284"/>
      <w:jc w:val="both"/>
    </w:pPr>
    <w:rPr>
      <w:rFonts w:ascii="Times New Roman" w:eastAsia="Times New Roman" w:hAnsi="Times New Roman" w:cs="Times New Roman"/>
      <w:kern w:val="28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9457E7"/>
    <w:rPr>
      <w:rFonts w:ascii="Times New Roman" w:eastAsia="Times New Roman" w:hAnsi="Times New Roman" w:cs="Times New Roman"/>
      <w:kern w:val="28"/>
      <w:sz w:val="16"/>
      <w:szCs w:val="16"/>
      <w:lang w:val="x-none" w:eastAsia="x-none"/>
    </w:rPr>
  </w:style>
  <w:style w:type="paragraph" w:customStyle="1" w:styleId="Zawartoatabeli">
    <w:name w:val="Zawarto?a tabeli"/>
    <w:basedOn w:val="Normalny"/>
    <w:rsid w:val="009457E7"/>
    <w:pPr>
      <w:widowControl w:val="0"/>
      <w:suppressAutoHyphens/>
      <w:spacing w:after="12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Default">
    <w:name w:val="Default"/>
    <w:rsid w:val="009457E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1"/>
    <w:rsid w:val="009457E7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1"/>
    <w:rsid w:val="009457E7"/>
  </w:style>
  <w:style w:type="character" w:customStyle="1" w:styleId="TekstpodstawowywcityZnak1">
    <w:name w:val="Tekst podstawowy wcięty Znak1"/>
    <w:link w:val="Tekstpodstawowywcity"/>
    <w:rsid w:val="009457E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paragraph" w:customStyle="1" w:styleId="ZnakZnakZnakZnakZnakZnakZnakZnakZnakZnak">
    <w:name w:val="Znak Znak Znak Znak Znak Znak Znak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457E7"/>
    <w:pPr>
      <w:widowControl w:val="0"/>
      <w:overflowPunct w:val="0"/>
      <w:adjustRightInd w:val="0"/>
      <w:spacing w:after="120" w:line="480" w:lineRule="auto"/>
      <w:ind w:left="283"/>
      <w:jc w:val="both"/>
    </w:pPr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457E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9457E7"/>
    <w:pPr>
      <w:spacing w:after="0" w:line="360" w:lineRule="auto"/>
      <w:ind w:left="284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457E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ZnakZnakZnakZnak1">
    <w:name w:val="Znak Znak Znak Znak1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ZnakZnakZnak2">
    <w:name w:val="Znak Znak Znak Znak2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Tekstpodstawowywcity1">
    <w:name w:val="Tekst podstawowy wcięty1"/>
    <w:basedOn w:val="Normalny"/>
    <w:link w:val="TekstpodstawowywcityZnak"/>
    <w:rsid w:val="009457E7"/>
    <w:pPr>
      <w:widowControl w:val="0"/>
      <w:overflowPunct w:val="0"/>
      <w:adjustRightInd w:val="0"/>
      <w:spacing w:after="120" w:line="240" w:lineRule="auto"/>
      <w:ind w:left="283"/>
      <w:jc w:val="both"/>
    </w:pPr>
  </w:style>
  <w:style w:type="paragraph" w:customStyle="1" w:styleId="ZnakZnakZnakZnak3">
    <w:name w:val="Znak Znak Znak Znak3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Poprawka1">
    <w:name w:val="Poprawka1"/>
    <w:hidden/>
    <w:semiHidden/>
    <w:rsid w:val="009457E7"/>
    <w:pPr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457E7"/>
    <w:pPr>
      <w:widowControl w:val="0"/>
      <w:overflowPunct w:val="0"/>
      <w:adjustRightInd w:val="0"/>
      <w:spacing w:after="0" w:line="240" w:lineRule="auto"/>
      <w:ind w:left="708"/>
      <w:jc w:val="both"/>
    </w:pPr>
    <w:rPr>
      <w:rFonts w:ascii="Times New Roman" w:eastAsia="Times New Roman" w:hAnsi="Times New Roman" w:cs="Times New Roman"/>
      <w:kern w:val="28"/>
      <w:sz w:val="20"/>
      <w:szCs w:val="20"/>
      <w:lang w:eastAsia="pl-PL"/>
    </w:rPr>
  </w:style>
  <w:style w:type="character" w:styleId="Odwoaniedokomentarza">
    <w:name w:val="annotation reference"/>
    <w:rsid w:val="009457E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457E7"/>
    <w:pPr>
      <w:widowControl w:val="0"/>
      <w:overflowPunct w:val="0"/>
      <w:adjustRightInd w:val="0"/>
    </w:pPr>
    <w:rPr>
      <w:b/>
      <w:bCs/>
      <w:kern w:val="28"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9457E7"/>
    <w:rPr>
      <w:rFonts w:ascii="Times New Roman" w:eastAsia="Times New Roman" w:hAnsi="Times New Roman" w:cs="Times New Roman"/>
      <w:b/>
      <w:bCs/>
      <w:kern w:val="28"/>
      <w:sz w:val="20"/>
      <w:szCs w:val="20"/>
      <w:lang w:val="x-none" w:eastAsia="x-none"/>
    </w:rPr>
  </w:style>
  <w:style w:type="paragraph" w:customStyle="1" w:styleId="Standardowywlewo">
    <w:name w:val="Standardowy w lewo"/>
    <w:basedOn w:val="Normalny"/>
    <w:rsid w:val="009457E7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1">
    <w:name w:val="Znak Znak1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9457E7"/>
    <w:pPr>
      <w:widowControl w:val="0"/>
      <w:shd w:val="clear" w:color="auto" w:fill="FFFFFF"/>
      <w:suppressAutoHyphens/>
      <w:autoSpaceDE w:val="0"/>
      <w:spacing w:before="317" w:after="0" w:line="317" w:lineRule="exact"/>
      <w:ind w:left="284" w:right="29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u w:val="single"/>
      <w:lang w:eastAsia="ar-SA"/>
    </w:rPr>
  </w:style>
  <w:style w:type="paragraph" w:customStyle="1" w:styleId="Tekstpodstawowy21">
    <w:name w:val="Tekst podstawowy 21"/>
    <w:basedOn w:val="Normalny"/>
    <w:rsid w:val="009457E7"/>
    <w:pPr>
      <w:widowControl w:val="0"/>
      <w:shd w:val="clear" w:color="auto" w:fill="FFFFFF"/>
      <w:suppressAutoHyphens/>
      <w:autoSpaceDE w:val="0"/>
      <w:spacing w:before="317" w:after="0" w:line="317" w:lineRule="atLeast"/>
      <w:ind w:left="284" w:right="29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u w:val="single"/>
      <w:lang w:eastAsia="ar-SA"/>
    </w:rPr>
  </w:style>
  <w:style w:type="paragraph" w:customStyle="1" w:styleId="Znak4ZnakZnakZnakZnakZnakZnakZnakZnak">
    <w:name w:val="Znak4 Znak Znak Znak Znak Znak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styleId="Pogrubienie">
    <w:name w:val="Strong"/>
    <w:qFormat/>
    <w:rsid w:val="009457E7"/>
    <w:rPr>
      <w:b/>
      <w:bCs/>
    </w:rPr>
  </w:style>
  <w:style w:type="paragraph" w:customStyle="1" w:styleId="Tekstpodstawowy22">
    <w:name w:val="Tekst podstawowy 22"/>
    <w:basedOn w:val="Normalny"/>
    <w:rsid w:val="009457E7"/>
    <w:pPr>
      <w:spacing w:after="0" w:line="240" w:lineRule="auto"/>
      <w:ind w:left="284" w:hanging="28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wydatnienie">
    <w:name w:val="Emphasis"/>
    <w:qFormat/>
    <w:rsid w:val="009457E7"/>
    <w:rPr>
      <w:i/>
      <w:iCs/>
    </w:rPr>
  </w:style>
  <w:style w:type="character" w:customStyle="1" w:styleId="xyz">
    <w:name w:val="xyz"/>
    <w:semiHidden/>
    <w:rsid w:val="009457E7"/>
    <w:rPr>
      <w:rFonts w:ascii="Arial" w:hAnsi="Arial" w:cs="Arial"/>
      <w:color w:val="000080"/>
      <w:sz w:val="20"/>
      <w:szCs w:val="20"/>
    </w:rPr>
  </w:style>
  <w:style w:type="paragraph" w:styleId="Tekstpodstawowy2">
    <w:name w:val="Body Text 2"/>
    <w:basedOn w:val="Normalny"/>
    <w:link w:val="Tekstpodstawowy2Znak"/>
    <w:rsid w:val="009457E7"/>
    <w:pPr>
      <w:widowControl w:val="0"/>
      <w:overflowPunct w:val="0"/>
      <w:adjustRightInd w:val="0"/>
      <w:spacing w:after="120" w:line="480" w:lineRule="auto"/>
      <w:ind w:left="284"/>
      <w:jc w:val="both"/>
    </w:pPr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457E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9457E7"/>
    <w:pPr>
      <w:spacing w:after="0" w:line="240" w:lineRule="auto"/>
      <w:ind w:left="284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9457E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alny1">
    <w:name w:val="Normalny1"/>
    <w:basedOn w:val="Normalny"/>
    <w:rsid w:val="009457E7"/>
    <w:pPr>
      <w:widowControl w:val="0"/>
      <w:suppressAutoHyphens/>
      <w:spacing w:after="0" w:line="240" w:lineRule="auto"/>
      <w:ind w:left="284"/>
      <w:jc w:val="both"/>
    </w:pPr>
    <w:rPr>
      <w:rFonts w:ascii="Times New Roman" w:eastAsia="Lucida Sans Unicode" w:hAnsi="Times New Roman" w:cs="Times New Roman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9457E7"/>
    <w:pPr>
      <w:tabs>
        <w:tab w:val="left" w:pos="709"/>
      </w:tabs>
      <w:spacing w:after="0" w:line="240" w:lineRule="auto"/>
      <w:ind w:left="1418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9457E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9457E7"/>
    <w:pPr>
      <w:spacing w:after="0" w:line="240" w:lineRule="auto"/>
      <w:ind w:left="-69" w:right="-7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9457E7"/>
    <w:pPr>
      <w:spacing w:after="0" w:line="240" w:lineRule="auto"/>
      <w:ind w:left="993" w:hanging="993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styleId="UyteHipercze">
    <w:name w:val="FollowedHyperlink"/>
    <w:rsid w:val="009457E7"/>
    <w:rPr>
      <w:color w:val="800080"/>
      <w:u w:val="single"/>
    </w:rPr>
  </w:style>
  <w:style w:type="paragraph" w:styleId="Wcicienormalne">
    <w:name w:val="Normal Indent"/>
    <w:basedOn w:val="Normalny"/>
    <w:rsid w:val="009457E7"/>
    <w:pPr>
      <w:autoSpaceDE w:val="0"/>
      <w:autoSpaceDN w:val="0"/>
      <w:spacing w:after="0" w:line="240" w:lineRule="auto"/>
      <w:ind w:left="737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Logo">
    <w:name w:val="Logo"/>
    <w:basedOn w:val="Normalny"/>
    <w:rsid w:val="009457E7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val="fr-FR" w:eastAsia="pl-PL"/>
    </w:rPr>
  </w:style>
  <w:style w:type="paragraph" w:customStyle="1" w:styleId="Standard">
    <w:name w:val="Standard"/>
    <w:rsid w:val="009457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F">
    <w:name w:val="PARAGRAF"/>
    <w:basedOn w:val="Normalny"/>
    <w:rsid w:val="009457E7"/>
    <w:pPr>
      <w:widowControl w:val="0"/>
      <w:spacing w:before="240" w:after="120" w:line="240" w:lineRule="auto"/>
      <w:ind w:left="284"/>
      <w:jc w:val="center"/>
    </w:pPr>
    <w:rPr>
      <w:rFonts w:ascii="Time" w:eastAsia="Times New Roman" w:hAnsi="Time" w:cs="Time"/>
      <w:b/>
      <w:bCs/>
      <w:sz w:val="20"/>
      <w:szCs w:val="24"/>
      <w:lang w:eastAsia="pl-PL"/>
    </w:rPr>
  </w:style>
  <w:style w:type="paragraph" w:customStyle="1" w:styleId="Zawartotabeli">
    <w:name w:val="Zawartość tabeli"/>
    <w:basedOn w:val="Normalny"/>
    <w:rsid w:val="009457E7"/>
    <w:pPr>
      <w:widowControl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andardowy0">
    <w:name w:val="Standardowy.+"/>
    <w:rsid w:val="009457E7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1">
    <w:name w:val="Tekst podstawowy1"/>
    <w:basedOn w:val="Normalny1"/>
    <w:rsid w:val="009457E7"/>
    <w:pPr>
      <w:overflowPunct w:val="0"/>
      <w:autoSpaceDE w:val="0"/>
      <w:textAlignment w:val="baseline"/>
    </w:pPr>
    <w:rPr>
      <w:rFonts w:cs="Tahoma"/>
      <w:b/>
      <w:bCs/>
      <w:szCs w:val="20"/>
    </w:rPr>
  </w:style>
  <w:style w:type="paragraph" w:customStyle="1" w:styleId="WW-Tekstpodstawowywcity2">
    <w:name w:val="WW-Tekst podstawowy wcięty 2"/>
    <w:basedOn w:val="Normalny"/>
    <w:rsid w:val="009457E7"/>
    <w:pPr>
      <w:suppressAutoHyphens/>
      <w:spacing w:after="120" w:line="480" w:lineRule="auto"/>
      <w:ind w:left="283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customStyle="1" w:styleId="WW8Num13z2">
    <w:name w:val="WW8Num13z2"/>
    <w:rsid w:val="009457E7"/>
    <w:rPr>
      <w:rFonts w:ascii="Wingdings" w:hAnsi="Wingdings"/>
    </w:rPr>
  </w:style>
  <w:style w:type="character" w:customStyle="1" w:styleId="sowyroznik1">
    <w:name w:val="so_wyroznik1"/>
    <w:rsid w:val="009457E7"/>
    <w:rPr>
      <w:b/>
      <w:bCs/>
    </w:rPr>
  </w:style>
  <w:style w:type="paragraph" w:customStyle="1" w:styleId="Znak">
    <w:name w:val="Znak"/>
    <w:basedOn w:val="Normalny"/>
    <w:rsid w:val="009457E7"/>
    <w:pPr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normaltableau">
    <w:name w:val="normal_tableau"/>
    <w:basedOn w:val="Normalny"/>
    <w:rsid w:val="009457E7"/>
    <w:pPr>
      <w:spacing w:before="120" w:after="120" w:line="240" w:lineRule="auto"/>
      <w:ind w:left="284"/>
      <w:jc w:val="both"/>
    </w:pPr>
    <w:rPr>
      <w:rFonts w:ascii="Optima" w:eastAsia="Times New Roman" w:hAnsi="Optima" w:cs="Times New Roman"/>
      <w:lang w:val="en-GB" w:eastAsia="pl-PL"/>
    </w:rPr>
  </w:style>
  <w:style w:type="paragraph" w:styleId="Listapunktowana">
    <w:name w:val="List Bullet"/>
    <w:basedOn w:val="Normalny"/>
    <w:unhideWhenUsed/>
    <w:rsid w:val="009457E7"/>
    <w:pPr>
      <w:numPr>
        <w:numId w:val="5"/>
      </w:numPr>
      <w:spacing w:after="200" w:line="276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1">
    <w:name w:val="1"/>
    <w:rsid w:val="009457E7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after="0" w:line="240" w:lineRule="atLeast"/>
      <w:ind w:left="340" w:hanging="340"/>
      <w:jc w:val="both"/>
    </w:pPr>
    <w:rPr>
      <w:rFonts w:ascii="Univers-PL" w:eastAsia="Arial" w:hAnsi="Univers-PL" w:cs="Times New Roman"/>
      <w:sz w:val="19"/>
      <w:szCs w:val="20"/>
      <w:lang w:eastAsia="ar-SA"/>
    </w:rPr>
  </w:style>
  <w:style w:type="paragraph" w:customStyle="1" w:styleId="TretekstuMsoNormal">
    <w:name w:val="Treść tekstu.MsoNormal"/>
    <w:basedOn w:val="Tekstpodstawowy"/>
    <w:rsid w:val="009457E7"/>
    <w:pPr>
      <w:widowControl w:val="0"/>
      <w:suppressAutoHyphens/>
    </w:pPr>
    <w:rPr>
      <w:rFonts w:eastAsia="Lucida Sans Unicode"/>
      <w:kern w:val="1"/>
      <w:lang w:eastAsia="ar-SA"/>
    </w:rPr>
  </w:style>
  <w:style w:type="character" w:customStyle="1" w:styleId="cmenu">
    <w:name w:val="c_menu"/>
    <w:basedOn w:val="Domylnaczcionkaakapitu"/>
    <w:rsid w:val="009457E7"/>
  </w:style>
  <w:style w:type="paragraph" w:customStyle="1" w:styleId="msolistparagraph0">
    <w:name w:val="msolistparagraph"/>
    <w:basedOn w:val="Normalny"/>
    <w:rsid w:val="009457E7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nak4ZnakZnakZnak">
    <w:name w:val="Znak4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4">
    <w:name w:val="Znak4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Znak6ZnakZnak">
    <w:name w:val="Znak Znak6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ZnakZnakZnakZnak">
    <w:name w:val="Znak Znak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Znak10ZnakZnakZnak">
    <w:name w:val="Znak Znak10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Style2">
    <w:name w:val="Style2"/>
    <w:basedOn w:val="Normalny"/>
    <w:rsid w:val="009457E7"/>
    <w:pPr>
      <w:widowControl w:val="0"/>
      <w:autoSpaceDE w:val="0"/>
      <w:autoSpaceDN w:val="0"/>
      <w:adjustRightInd w:val="0"/>
      <w:spacing w:after="0" w:line="254" w:lineRule="exact"/>
      <w:ind w:left="284"/>
      <w:jc w:val="both"/>
    </w:pPr>
    <w:rPr>
      <w:rFonts w:ascii="Arial" w:eastAsia="Calibri" w:hAnsi="Arial" w:cs="Arial"/>
      <w:sz w:val="20"/>
      <w:szCs w:val="24"/>
      <w:lang w:eastAsia="pl-PL"/>
    </w:rPr>
  </w:style>
  <w:style w:type="paragraph" w:customStyle="1" w:styleId="Style3">
    <w:name w:val="Style3"/>
    <w:basedOn w:val="Normalny"/>
    <w:rsid w:val="009457E7"/>
    <w:pPr>
      <w:widowControl w:val="0"/>
      <w:autoSpaceDE w:val="0"/>
      <w:autoSpaceDN w:val="0"/>
      <w:adjustRightInd w:val="0"/>
      <w:spacing w:after="0" w:line="254" w:lineRule="exact"/>
      <w:ind w:left="284"/>
      <w:jc w:val="center"/>
    </w:pPr>
    <w:rPr>
      <w:rFonts w:ascii="Arial" w:eastAsia="Calibri" w:hAnsi="Arial" w:cs="Arial"/>
      <w:sz w:val="20"/>
      <w:szCs w:val="24"/>
      <w:lang w:eastAsia="pl-PL"/>
    </w:rPr>
  </w:style>
  <w:style w:type="character" w:customStyle="1" w:styleId="FontStyle12">
    <w:name w:val="Font Style12"/>
    <w:rsid w:val="009457E7"/>
    <w:rPr>
      <w:rFonts w:ascii="Arial" w:hAnsi="Arial" w:cs="Arial"/>
      <w:sz w:val="20"/>
      <w:szCs w:val="20"/>
    </w:rPr>
  </w:style>
  <w:style w:type="paragraph" w:customStyle="1" w:styleId="Style5">
    <w:name w:val="Style5"/>
    <w:basedOn w:val="Normalny"/>
    <w:rsid w:val="009457E7"/>
    <w:pPr>
      <w:widowControl w:val="0"/>
      <w:autoSpaceDE w:val="0"/>
      <w:autoSpaceDN w:val="0"/>
      <w:adjustRightInd w:val="0"/>
      <w:spacing w:after="0" w:line="264" w:lineRule="exact"/>
      <w:ind w:left="284" w:hanging="360"/>
      <w:jc w:val="both"/>
    </w:pPr>
    <w:rPr>
      <w:rFonts w:ascii="Arial" w:eastAsia="Calibri" w:hAnsi="Arial" w:cs="Arial"/>
      <w:sz w:val="20"/>
      <w:szCs w:val="24"/>
      <w:lang w:eastAsia="pl-PL"/>
    </w:rPr>
  </w:style>
  <w:style w:type="paragraph" w:customStyle="1" w:styleId="Style6">
    <w:name w:val="Style6"/>
    <w:basedOn w:val="Normalny"/>
    <w:rsid w:val="009457E7"/>
    <w:pPr>
      <w:widowControl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Arial" w:eastAsia="Calibri" w:hAnsi="Arial" w:cs="Arial"/>
      <w:sz w:val="20"/>
      <w:szCs w:val="24"/>
      <w:lang w:eastAsia="pl-PL"/>
    </w:rPr>
  </w:style>
  <w:style w:type="character" w:customStyle="1" w:styleId="FontStyle11">
    <w:name w:val="Font Style11"/>
    <w:rsid w:val="009457E7"/>
    <w:rPr>
      <w:rFonts w:ascii="Arial" w:hAnsi="Arial" w:cs="Arial"/>
      <w:b/>
      <w:bCs/>
      <w:sz w:val="20"/>
      <w:szCs w:val="20"/>
    </w:rPr>
  </w:style>
  <w:style w:type="paragraph" w:customStyle="1" w:styleId="ZnakZnak">
    <w:name w:val="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ZnakZnak">
    <w:name w:val="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paragraph" w:customStyle="1" w:styleId="Znak1ZnakZnak">
    <w:name w:val="Znak1 Znak Znak"/>
    <w:basedOn w:val="Normalny"/>
    <w:rsid w:val="009457E7"/>
    <w:pPr>
      <w:spacing w:after="0" w:line="240" w:lineRule="auto"/>
      <w:ind w:left="284"/>
      <w:jc w:val="both"/>
    </w:pPr>
    <w:rPr>
      <w:rFonts w:ascii="Arial" w:eastAsia="Calibri" w:hAnsi="Arial" w:cs="Arial"/>
      <w:sz w:val="20"/>
      <w:szCs w:val="24"/>
      <w:lang w:eastAsia="pl-PL"/>
    </w:rPr>
  </w:style>
  <w:style w:type="paragraph" w:customStyle="1" w:styleId="Style9">
    <w:name w:val="Style9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2">
    <w:name w:val="Style12"/>
    <w:basedOn w:val="Normalny"/>
    <w:rsid w:val="009457E7"/>
    <w:pPr>
      <w:widowControl w:val="0"/>
      <w:autoSpaceDE w:val="0"/>
      <w:autoSpaceDN w:val="0"/>
      <w:adjustRightInd w:val="0"/>
      <w:spacing w:after="0" w:line="394" w:lineRule="exact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3">
    <w:name w:val="Style13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character" w:customStyle="1" w:styleId="FontStyle20">
    <w:name w:val="Font Style20"/>
    <w:rsid w:val="009457E7"/>
    <w:rPr>
      <w:rFonts w:ascii="Calibri" w:hAnsi="Calibri" w:cs="Calibri"/>
      <w:b/>
      <w:bCs/>
      <w:sz w:val="20"/>
      <w:szCs w:val="20"/>
    </w:rPr>
  </w:style>
  <w:style w:type="character" w:customStyle="1" w:styleId="FontStyle21">
    <w:name w:val="Font Style21"/>
    <w:rsid w:val="009457E7"/>
    <w:rPr>
      <w:rFonts w:ascii="Calibri" w:hAnsi="Calibri" w:cs="Calibri"/>
      <w:sz w:val="20"/>
      <w:szCs w:val="20"/>
    </w:rPr>
  </w:style>
  <w:style w:type="character" w:customStyle="1" w:styleId="FontStyle22">
    <w:name w:val="Font Style22"/>
    <w:rsid w:val="009457E7"/>
    <w:rPr>
      <w:rFonts w:ascii="Calibri" w:hAnsi="Calibri" w:cs="Calibri"/>
      <w:sz w:val="20"/>
      <w:szCs w:val="20"/>
    </w:rPr>
  </w:style>
  <w:style w:type="paragraph" w:customStyle="1" w:styleId="Style8">
    <w:name w:val="Style8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7">
    <w:name w:val="Style7"/>
    <w:basedOn w:val="Normalny"/>
    <w:rsid w:val="009457E7"/>
    <w:pPr>
      <w:widowControl w:val="0"/>
      <w:autoSpaceDE w:val="0"/>
      <w:autoSpaceDN w:val="0"/>
      <w:adjustRightInd w:val="0"/>
      <w:spacing w:after="0" w:line="806" w:lineRule="exact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5">
    <w:name w:val="Style15"/>
    <w:basedOn w:val="Normalny"/>
    <w:rsid w:val="009457E7"/>
    <w:pPr>
      <w:widowControl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4">
    <w:name w:val="Style4"/>
    <w:basedOn w:val="Normalny"/>
    <w:rsid w:val="009457E7"/>
    <w:pPr>
      <w:widowControl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0">
    <w:name w:val="Style10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 w:hanging="355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4">
    <w:name w:val="Style14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 w:hanging="365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6">
    <w:name w:val="Style16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 w:hanging="374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8">
    <w:name w:val="Style18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 w:hanging="701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7">
    <w:name w:val="Style17"/>
    <w:basedOn w:val="Normalny"/>
    <w:rsid w:val="009457E7"/>
    <w:pPr>
      <w:widowControl w:val="0"/>
      <w:autoSpaceDE w:val="0"/>
      <w:autoSpaceDN w:val="0"/>
      <w:adjustRightInd w:val="0"/>
      <w:spacing w:after="0" w:line="403" w:lineRule="exact"/>
      <w:ind w:left="284" w:hanging="182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1">
    <w:name w:val="Style11"/>
    <w:basedOn w:val="Normalny"/>
    <w:rsid w:val="009457E7"/>
    <w:pPr>
      <w:widowControl w:val="0"/>
      <w:autoSpaceDE w:val="0"/>
      <w:autoSpaceDN w:val="0"/>
      <w:adjustRightInd w:val="0"/>
      <w:spacing w:after="0" w:line="408" w:lineRule="exact"/>
      <w:ind w:left="284" w:hanging="226"/>
      <w:jc w:val="both"/>
    </w:pPr>
    <w:rPr>
      <w:rFonts w:ascii="Calibri" w:eastAsia="Times New Roman" w:hAnsi="Calibri" w:cs="Times New Roman"/>
      <w:sz w:val="20"/>
      <w:szCs w:val="24"/>
      <w:lang w:eastAsia="pl-PL"/>
    </w:rPr>
  </w:style>
  <w:style w:type="paragraph" w:customStyle="1" w:styleId="Style1">
    <w:name w:val="Style1"/>
    <w:basedOn w:val="Normalny"/>
    <w:rsid w:val="009457E7"/>
    <w:pPr>
      <w:widowControl w:val="0"/>
      <w:autoSpaceDE w:val="0"/>
      <w:autoSpaceDN w:val="0"/>
      <w:adjustRightInd w:val="0"/>
      <w:spacing w:after="0" w:line="240" w:lineRule="auto"/>
      <w:ind w:left="284"/>
      <w:jc w:val="both"/>
    </w:pPr>
    <w:rPr>
      <w:rFonts w:ascii="Arial Narrow" w:eastAsia="Times New Roman" w:hAnsi="Arial Narrow" w:cs="Times New Roman"/>
      <w:sz w:val="20"/>
      <w:szCs w:val="24"/>
      <w:lang w:eastAsia="pl-PL"/>
    </w:rPr>
  </w:style>
  <w:style w:type="character" w:customStyle="1" w:styleId="FontStyle18">
    <w:name w:val="Font Style18"/>
    <w:rsid w:val="009457E7"/>
    <w:rPr>
      <w:rFonts w:ascii="Calibri" w:hAnsi="Calibri" w:cs="Calibri"/>
      <w:sz w:val="30"/>
      <w:szCs w:val="30"/>
    </w:rPr>
  </w:style>
  <w:style w:type="character" w:customStyle="1" w:styleId="FontStyle23">
    <w:name w:val="Font Style23"/>
    <w:rsid w:val="009457E7"/>
    <w:rPr>
      <w:rFonts w:ascii="Calibri" w:hAnsi="Calibri" w:cs="Calibri"/>
      <w:b/>
      <w:bCs/>
      <w:sz w:val="18"/>
      <w:szCs w:val="18"/>
    </w:rPr>
  </w:style>
  <w:style w:type="character" w:customStyle="1" w:styleId="FontStyle13">
    <w:name w:val="Font Style13"/>
    <w:rsid w:val="009457E7"/>
    <w:rPr>
      <w:rFonts w:ascii="Calibri" w:hAnsi="Calibri" w:cs="Calibri"/>
      <w:sz w:val="20"/>
      <w:szCs w:val="20"/>
    </w:rPr>
  </w:style>
  <w:style w:type="character" w:customStyle="1" w:styleId="ZnakZnak14">
    <w:name w:val="Znak Znak14"/>
    <w:locked/>
    <w:rsid w:val="009457E7"/>
    <w:rPr>
      <w:rFonts w:ascii="Cambria" w:hAnsi="Cambria"/>
      <w:b/>
      <w:bCs/>
      <w:i/>
      <w:iCs/>
      <w:kern w:val="28"/>
      <w:sz w:val="28"/>
      <w:szCs w:val="28"/>
      <w:lang w:bidi="ar-SA"/>
    </w:rPr>
  </w:style>
  <w:style w:type="paragraph" w:customStyle="1" w:styleId="ZnakZnakZnakZnakZnakZnak">
    <w:name w:val="Znak Znak Znak Znak Znak Znak"/>
    <w:basedOn w:val="Normalny"/>
    <w:rsid w:val="009457E7"/>
    <w:pPr>
      <w:spacing w:after="0" w:line="240" w:lineRule="auto"/>
      <w:ind w:left="284"/>
      <w:jc w:val="both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tabulatory">
    <w:name w:val="tabulatory"/>
    <w:basedOn w:val="Domylnaczcionkaakapitu"/>
    <w:rsid w:val="009457E7"/>
  </w:style>
  <w:style w:type="paragraph" w:styleId="Spistreci1">
    <w:name w:val="toc 1"/>
    <w:basedOn w:val="Normalny"/>
    <w:next w:val="Normalny"/>
    <w:autoRedefine/>
    <w:uiPriority w:val="39"/>
    <w:qFormat/>
    <w:rsid w:val="009457E7"/>
    <w:pPr>
      <w:tabs>
        <w:tab w:val="right" w:leader="dot" w:pos="9639"/>
      </w:tabs>
      <w:spacing w:after="0" w:line="360" w:lineRule="auto"/>
      <w:ind w:right="-283"/>
      <w:jc w:val="both"/>
    </w:pPr>
    <w:rPr>
      <w:rFonts w:ascii="Times New Roman" w:eastAsia="Times New Roman" w:hAnsi="Times New Roman" w:cs="Times New Roman"/>
      <w:noProof/>
      <w:sz w:val="18"/>
      <w:szCs w:val="18"/>
      <w:lang w:eastAsia="pl-PL"/>
    </w:rPr>
  </w:style>
  <w:style w:type="paragraph" w:styleId="Spistreci3">
    <w:name w:val="toc 3"/>
    <w:basedOn w:val="Normalny"/>
    <w:next w:val="Normalny"/>
    <w:autoRedefine/>
    <w:uiPriority w:val="39"/>
    <w:qFormat/>
    <w:rsid w:val="009457E7"/>
    <w:pPr>
      <w:tabs>
        <w:tab w:val="left" w:pos="284"/>
        <w:tab w:val="right" w:leader="dot" w:pos="9063"/>
      </w:tabs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9457E7"/>
    <w:pPr>
      <w:tabs>
        <w:tab w:val="left" w:pos="426"/>
        <w:tab w:val="right" w:leader="dot" w:pos="9639"/>
      </w:tabs>
      <w:spacing w:after="0" w:line="240" w:lineRule="auto"/>
      <w:ind w:left="426" w:right="1" w:hanging="426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7E7"/>
    <w:pPr>
      <w:keepLines/>
      <w:widowControl/>
      <w:overflowPunct/>
      <w:adjustRightInd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Podtytu">
    <w:name w:val="Subtitle"/>
    <w:basedOn w:val="Normalny"/>
    <w:next w:val="Normalny"/>
    <w:link w:val="PodtytuZnak"/>
    <w:qFormat/>
    <w:rsid w:val="009457E7"/>
    <w:pPr>
      <w:spacing w:after="60" w:line="240" w:lineRule="auto"/>
      <w:ind w:left="284"/>
      <w:jc w:val="center"/>
      <w:outlineLvl w:val="1"/>
    </w:pPr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9457E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9457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pple-converted-space">
    <w:name w:val="apple-converted-space"/>
    <w:rsid w:val="009457E7"/>
  </w:style>
  <w:style w:type="character" w:customStyle="1" w:styleId="Bodytext2">
    <w:name w:val="Body text (2)_"/>
    <w:link w:val="Bodytext20"/>
    <w:rsid w:val="009457E7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9457E7"/>
    <w:pPr>
      <w:widowControl w:val="0"/>
      <w:shd w:val="clear" w:color="auto" w:fill="FFFFFF"/>
      <w:spacing w:before="180" w:after="300" w:line="0" w:lineRule="atLeast"/>
      <w:ind w:hanging="440"/>
      <w:jc w:val="both"/>
    </w:pPr>
    <w:rPr>
      <w:sz w:val="21"/>
      <w:szCs w:val="21"/>
    </w:rPr>
  </w:style>
  <w:style w:type="character" w:customStyle="1" w:styleId="Bodytext2Exact">
    <w:name w:val="Body text (2) Exact"/>
    <w:rsid w:val="009457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Headerorfooter">
    <w:name w:val="Header or footer_"/>
    <w:rsid w:val="009457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Headerorfooter0">
    <w:name w:val="Header or footer"/>
    <w:rsid w:val="009457E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table" w:customStyle="1" w:styleId="Tabela-Siatka1">
    <w:name w:val="Tabela - Siatka1"/>
    <w:basedOn w:val="Standardowy"/>
    <w:next w:val="Tabela-Siatka"/>
    <w:uiPriority w:val="59"/>
    <w:rsid w:val="009457E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1">
    <w:name w:val="Normalny11"/>
    <w:basedOn w:val="Normalny"/>
    <w:rsid w:val="009457E7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customStyle="1" w:styleId="ZnakZnak10ZnakZnakZnak1">
    <w:name w:val="Znak Znak10 Znak Znak Znak1"/>
    <w:basedOn w:val="Normalny"/>
    <w:rsid w:val="009457E7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uiPriority w:val="99"/>
    <w:rsid w:val="009457E7"/>
    <w:pPr>
      <w:spacing w:after="0" w:line="240" w:lineRule="auto"/>
    </w:pPr>
    <w:rPr>
      <w:rFonts w:ascii="Arial" w:eastAsia="Calibri" w:hAnsi="Arial" w:cs="Arial"/>
      <w:sz w:val="24"/>
      <w:szCs w:val="24"/>
      <w:lang w:eastAsia="pl-PL"/>
    </w:rPr>
  </w:style>
  <w:style w:type="paragraph" w:customStyle="1" w:styleId="Znak4ZnakZnakZnakZnakZnakZnakZnakZnak1">
    <w:name w:val="Znak4 Znak Znak Znak Znak Znak Znak Znak Znak1"/>
    <w:basedOn w:val="Normalny"/>
    <w:rsid w:val="00945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2">
    <w:name w:val="Znak2"/>
    <w:basedOn w:val="Normalny"/>
    <w:uiPriority w:val="99"/>
    <w:rsid w:val="009457E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rsid w:val="009457E7"/>
    <w:pPr>
      <w:widowControl w:val="0"/>
      <w:overflowPunct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457E7"/>
    <w:rPr>
      <w:rFonts w:ascii="Times New Roman" w:eastAsia="Times New Roman" w:hAnsi="Times New Roman" w:cs="Times New Roman"/>
      <w:kern w:val="28"/>
      <w:sz w:val="20"/>
      <w:szCs w:val="20"/>
      <w:lang w:val="x-none" w:eastAsia="x-none"/>
    </w:rPr>
  </w:style>
  <w:style w:type="character" w:styleId="Odwoanieprzypisukocowego">
    <w:name w:val="endnote reference"/>
    <w:rsid w:val="009457E7"/>
    <w:rPr>
      <w:vertAlign w:val="superscript"/>
    </w:rPr>
  </w:style>
  <w:style w:type="paragraph" w:customStyle="1" w:styleId="mainpub">
    <w:name w:val="mainpub"/>
    <w:basedOn w:val="Normalny"/>
    <w:rsid w:val="00945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162112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62112"/>
    <w:pPr>
      <w:widowControl w:val="0"/>
      <w:shd w:val="clear" w:color="auto" w:fill="FFFFFF"/>
      <w:spacing w:after="0" w:line="240" w:lineRule="auto"/>
    </w:pPr>
    <w:rPr>
      <w:rFonts w:ascii="Bookman Old Style" w:eastAsia="Bookman Old Style" w:hAnsi="Bookman Old Style" w:cs="Bookman Old Style"/>
    </w:rPr>
  </w:style>
  <w:style w:type="character" w:customStyle="1" w:styleId="A2Znak">
    <w:name w:val="A2 Znak"/>
    <w:qFormat/>
    <w:rsid w:val="001D5051"/>
    <w:rPr>
      <w:rFonts w:ascii="Verdana" w:hAnsi="Verdana"/>
      <w:b/>
      <w:bCs/>
      <w:sz w:val="22"/>
      <w:szCs w:val="24"/>
      <w:lang w:val="pl-PL" w:eastAsia="ar-SA" w:bidi="ar-SA"/>
    </w:rPr>
  </w:style>
  <w:style w:type="character" w:customStyle="1" w:styleId="normaltextrun">
    <w:name w:val="normaltextrun"/>
    <w:basedOn w:val="Domylnaczcionkaakapitu"/>
    <w:rsid w:val="001D5051"/>
  </w:style>
  <w:style w:type="character" w:customStyle="1" w:styleId="eop">
    <w:name w:val="eop"/>
    <w:basedOn w:val="Domylnaczcionkaakapitu"/>
    <w:rsid w:val="001D5051"/>
  </w:style>
  <w:style w:type="paragraph" w:customStyle="1" w:styleId="paragraph">
    <w:name w:val="paragraph"/>
    <w:basedOn w:val="Normalny"/>
    <w:rsid w:val="001D5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082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EA7A6-0352-A74D-82E8-D38F7B2D3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1493</Words>
  <Characters>8959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Jędrusik Magdalena (PO Katowice)</dc:creator>
  <cp:keywords/>
  <dc:description/>
  <cp:lastModifiedBy>Jędrusik Magdalena (PO Katowice)</cp:lastModifiedBy>
  <cp:revision>3</cp:revision>
  <cp:lastPrinted>2022-11-08T10:23:00Z</cp:lastPrinted>
  <dcterms:created xsi:type="dcterms:W3CDTF">2024-11-14T10:10:00Z</dcterms:created>
  <dcterms:modified xsi:type="dcterms:W3CDTF">2024-11-15T13:32:00Z</dcterms:modified>
</cp:coreProperties>
</file>