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7D8AD" w14:textId="45E2F6F7" w:rsidR="005D45FC" w:rsidRDefault="005D45FC" w:rsidP="00335CCB">
      <w:pPr>
        <w:spacing w:after="0" w:line="360" w:lineRule="auto"/>
        <w:ind w:right="5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CZĘŚĆ I</w:t>
      </w:r>
      <w:r w:rsidR="0010125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/PIECZYWO /2025</w:t>
      </w:r>
    </w:p>
    <w:p w14:paraId="54902BCF" w14:textId="537B41A5" w:rsidR="008C6D2B" w:rsidRDefault="00D02BBC" w:rsidP="00335CCB">
      <w:pPr>
        <w:spacing w:after="0" w:line="360" w:lineRule="auto"/>
        <w:ind w:right="5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746B3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PIECZYWO</w:t>
      </w:r>
      <w:r w:rsidR="008C6D2B" w:rsidRPr="00746B3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, WYROBY PIEKARSKIE</w:t>
      </w:r>
      <w:r w:rsidR="00A254E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i CIASTKARSKIE </w:t>
      </w:r>
    </w:p>
    <w:p w14:paraId="7743842A" w14:textId="77777777" w:rsidR="007266FE" w:rsidRPr="00746B38" w:rsidRDefault="007266FE" w:rsidP="00335CCB">
      <w:pPr>
        <w:spacing w:after="0" w:line="360" w:lineRule="auto"/>
        <w:ind w:right="5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tbl>
      <w:tblPr>
        <w:tblW w:w="153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503"/>
        <w:gridCol w:w="709"/>
        <w:gridCol w:w="1134"/>
        <w:gridCol w:w="993"/>
        <w:gridCol w:w="1278"/>
        <w:gridCol w:w="1237"/>
        <w:gridCol w:w="30"/>
        <w:gridCol w:w="9"/>
        <w:gridCol w:w="51"/>
        <w:gridCol w:w="826"/>
      </w:tblGrid>
      <w:tr w:rsidR="004F2FC1" w:rsidRPr="00746B38" w14:paraId="155987B3" w14:textId="6E79B75B" w:rsidTr="00A43C51">
        <w:tc>
          <w:tcPr>
            <w:tcW w:w="566" w:type="dxa"/>
            <w:shd w:val="clear" w:color="auto" w:fill="EDEDED" w:themeFill="accent3" w:themeFillTint="33"/>
            <w:vAlign w:val="center"/>
          </w:tcPr>
          <w:p w14:paraId="39ED7F8A" w14:textId="77777777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503" w:type="dxa"/>
            <w:shd w:val="clear" w:color="auto" w:fill="EDEDED" w:themeFill="accent3" w:themeFillTint="33"/>
            <w:vAlign w:val="center"/>
          </w:tcPr>
          <w:p w14:paraId="674294B7" w14:textId="77777777" w:rsidR="004F2FC1" w:rsidRPr="003E119C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</w:p>
        </w:tc>
        <w:tc>
          <w:tcPr>
            <w:tcW w:w="709" w:type="dxa"/>
            <w:shd w:val="clear" w:color="auto" w:fill="EDEDED" w:themeFill="accent3" w:themeFillTint="33"/>
            <w:vAlign w:val="center"/>
          </w:tcPr>
          <w:p w14:paraId="00502A8B" w14:textId="77777777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34" w:type="dxa"/>
            <w:shd w:val="clear" w:color="auto" w:fill="EDEDED" w:themeFill="accent3" w:themeFillTint="33"/>
            <w:vAlign w:val="center"/>
          </w:tcPr>
          <w:p w14:paraId="1E7CC5DA" w14:textId="77777777" w:rsidR="004F2FC1" w:rsidRPr="00746B38" w:rsidRDefault="004F2FC1" w:rsidP="00335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746B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Przewi</w:t>
            </w:r>
            <w:proofErr w:type="spellEnd"/>
          </w:p>
          <w:p w14:paraId="33BF0E3F" w14:textId="77777777" w:rsidR="004F2FC1" w:rsidRPr="00746B38" w:rsidRDefault="004F2FC1" w:rsidP="00335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746B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dywana</w:t>
            </w:r>
            <w:proofErr w:type="spellEnd"/>
            <w:r w:rsidRPr="00746B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ilość</w:t>
            </w:r>
          </w:p>
        </w:tc>
        <w:tc>
          <w:tcPr>
            <w:tcW w:w="993" w:type="dxa"/>
            <w:shd w:val="clear" w:color="auto" w:fill="EDEDED" w:themeFill="accent3" w:themeFillTint="33"/>
            <w:vAlign w:val="center"/>
          </w:tcPr>
          <w:p w14:paraId="439244C7" w14:textId="77777777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brutto zł</w:t>
            </w:r>
          </w:p>
        </w:tc>
        <w:tc>
          <w:tcPr>
            <w:tcW w:w="1278" w:type="dxa"/>
            <w:shd w:val="clear" w:color="auto" w:fill="EDEDED" w:themeFill="accent3" w:themeFillTint="33"/>
            <w:vAlign w:val="center"/>
          </w:tcPr>
          <w:p w14:paraId="5D65617B" w14:textId="77777777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brutto zł</w:t>
            </w:r>
          </w:p>
        </w:tc>
        <w:tc>
          <w:tcPr>
            <w:tcW w:w="1276" w:type="dxa"/>
            <w:gridSpan w:val="3"/>
            <w:shd w:val="clear" w:color="auto" w:fill="EDEDED" w:themeFill="accent3" w:themeFillTint="33"/>
            <w:vAlign w:val="center"/>
          </w:tcPr>
          <w:p w14:paraId="344F62AA" w14:textId="77777777" w:rsidR="004F2FC1" w:rsidRPr="008905B8" w:rsidRDefault="004F2FC1" w:rsidP="008905B8">
            <w:pPr>
              <w:jc w:val="center"/>
              <w:rPr>
                <w:bCs/>
                <w:sz w:val="18"/>
                <w:szCs w:val="18"/>
              </w:rPr>
            </w:pPr>
            <w:r w:rsidRPr="008905B8">
              <w:rPr>
                <w:bCs/>
                <w:sz w:val="18"/>
                <w:szCs w:val="18"/>
              </w:rPr>
              <w:t xml:space="preserve">Nazwa oferowanego produktu proszę wskazać Producenta  - należy uzupełnić obowiązkowo </w:t>
            </w:r>
          </w:p>
          <w:p w14:paraId="66A79D9E" w14:textId="77777777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7" w:type="dxa"/>
            <w:gridSpan w:val="2"/>
            <w:shd w:val="clear" w:color="auto" w:fill="EDEDED" w:themeFill="accent3" w:themeFillTint="33"/>
            <w:vAlign w:val="center"/>
          </w:tcPr>
          <w:p w14:paraId="2F21D279" w14:textId="4A7D6BA5" w:rsidR="004F2FC1" w:rsidRDefault="004F2FC1" w:rsidP="00CE6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Stawka </w:t>
            </w:r>
          </w:p>
          <w:p w14:paraId="3EEC2AF4" w14:textId="3F943024" w:rsidR="004F2FC1" w:rsidRPr="00746B38" w:rsidRDefault="004F2FC1" w:rsidP="00CE6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vat </w:t>
            </w:r>
          </w:p>
        </w:tc>
      </w:tr>
      <w:tr w:rsidR="004F2FC1" w:rsidRPr="00746B38" w14:paraId="778F625E" w14:textId="0B6AF90A" w:rsidTr="00A43C51">
        <w:tc>
          <w:tcPr>
            <w:tcW w:w="566" w:type="dxa"/>
            <w:shd w:val="clear" w:color="auto" w:fill="auto"/>
            <w:vAlign w:val="center"/>
          </w:tcPr>
          <w:p w14:paraId="26B7939A" w14:textId="77777777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3" w:type="dxa"/>
            <w:shd w:val="clear" w:color="auto" w:fill="auto"/>
            <w:vAlign w:val="center"/>
          </w:tcPr>
          <w:p w14:paraId="6BA64FE9" w14:textId="77777777" w:rsidR="004F2FC1" w:rsidRPr="003E119C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549D18" w14:textId="77777777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1BA0DF" w14:textId="77777777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3" w:type="dxa"/>
          </w:tcPr>
          <w:p w14:paraId="59F76E37" w14:textId="77777777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8" w:type="dxa"/>
          </w:tcPr>
          <w:p w14:paraId="044C20B5" w14:textId="77777777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gridSpan w:val="3"/>
          </w:tcPr>
          <w:p w14:paraId="5CBCDA37" w14:textId="77777777" w:rsidR="004F2FC1" w:rsidRPr="00746B38" w:rsidRDefault="004F2FC1" w:rsidP="0089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7" w:type="dxa"/>
            <w:gridSpan w:val="2"/>
          </w:tcPr>
          <w:p w14:paraId="1FE98F0A" w14:textId="77777777" w:rsidR="004F2FC1" w:rsidRPr="00746B38" w:rsidRDefault="004F2FC1" w:rsidP="0089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2FC1" w:rsidRPr="00746B38" w14:paraId="5475EDFA" w14:textId="409B82FE" w:rsidTr="00A43C51">
        <w:trPr>
          <w:trHeight w:val="2023"/>
        </w:trPr>
        <w:tc>
          <w:tcPr>
            <w:tcW w:w="566" w:type="dxa"/>
            <w:shd w:val="clear" w:color="auto" w:fill="auto"/>
            <w:vAlign w:val="center"/>
          </w:tcPr>
          <w:p w14:paraId="52BDAD34" w14:textId="77777777" w:rsidR="004F2FC1" w:rsidRPr="00746B38" w:rsidRDefault="004F2FC1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51AA83DF" w14:textId="7ABB3E45" w:rsidR="004F2FC1" w:rsidRPr="003E119C" w:rsidRDefault="004F2FC1" w:rsidP="005633F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E119C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Chleb  pszenny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ąg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he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 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do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7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00g,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wo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one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ć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kr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-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1,2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opowata, b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a; bochenek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c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ń,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3E119C"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ń,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</w:t>
            </w:r>
            <w:r w:rsidRPr="00595B7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 bieżącej produkcji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; 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at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dla danego rodzaju chleba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, bez obcych zapachów;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ad: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nna;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ie typu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f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eta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 ban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e: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aj 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ę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edno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ową,</w:t>
            </w:r>
            <w:r w:rsidRPr="003E119C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odat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atę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nej t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; dostawa w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typu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 -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c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pozbawionym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ń,</w:t>
            </w:r>
            <w:r w:rsidRPr="003E119C">
              <w:rPr>
                <w:rFonts w:ascii="Times New Roman" w:eastAsia="Times New Roman" w:hAnsi="Times New Roman" w:cs="Times New Roman"/>
                <w:spacing w:val="-1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on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nno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ć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tu, skład, 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>masę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 netto 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a.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F601" w14:textId="77777777" w:rsidR="004F2FC1" w:rsidRPr="00746B38" w:rsidRDefault="004F2FC1" w:rsidP="00F56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973EBC" w14:textId="21F1B5BA" w:rsidR="004F2FC1" w:rsidRPr="00746B38" w:rsidRDefault="00BD61B4" w:rsidP="00F56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D1E3A9A" w14:textId="235DC7B7" w:rsidR="004F2FC1" w:rsidRPr="00746B38" w:rsidRDefault="004F2FC1" w:rsidP="00F56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676979E3" w14:textId="5ABD1865" w:rsidR="004F2FC1" w:rsidRPr="00746B38" w:rsidRDefault="004F2FC1" w:rsidP="00F56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14:paraId="3ADDDE8C" w14:textId="77777777" w:rsidR="004F2FC1" w:rsidRDefault="004F2FC1" w:rsidP="00F56A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5A44AFE" w14:textId="77777777" w:rsidR="004F2FC1" w:rsidRPr="00746B38" w:rsidRDefault="004F2FC1" w:rsidP="00F56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77" w:type="dxa"/>
            <w:gridSpan w:val="2"/>
            <w:tcBorders>
              <w:bottom w:val="single" w:sz="4" w:space="0" w:color="auto"/>
            </w:tcBorders>
            <w:vAlign w:val="center"/>
          </w:tcPr>
          <w:p w14:paraId="2C9720EC" w14:textId="77777777" w:rsidR="004F2FC1" w:rsidRPr="00746B38" w:rsidRDefault="004F2FC1" w:rsidP="00A4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FC1" w:rsidRPr="00746B38" w14:paraId="5E7D42D6" w14:textId="139E4FDB" w:rsidTr="00A43C51">
        <w:trPr>
          <w:trHeight w:val="583"/>
        </w:trPr>
        <w:tc>
          <w:tcPr>
            <w:tcW w:w="566" w:type="dxa"/>
            <w:shd w:val="clear" w:color="auto" w:fill="auto"/>
            <w:vAlign w:val="center"/>
          </w:tcPr>
          <w:p w14:paraId="4B377AF8" w14:textId="77777777" w:rsidR="004F2FC1" w:rsidRPr="00746B38" w:rsidRDefault="004F2FC1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2A754C32" w14:textId="3CA7D6C6" w:rsidR="004F2FC1" w:rsidRPr="003E119C" w:rsidRDefault="004F2FC1" w:rsidP="008F4F75">
            <w:pPr>
              <w:tabs>
                <w:tab w:val="left" w:pos="4745"/>
              </w:tabs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E119C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Chleb żytni razowy na zakwasie ze słonecznikiem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lub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ąg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he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 pieczywo krojone – grubość kromki 1-1,2 cm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;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skórka brązowa; miękisz równomiernie zabarwiony, suchy w dotyku;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chleb świeży </w:t>
            </w:r>
            <w:r w:rsidRPr="00595B79">
              <w:rPr>
                <w:rFonts w:ascii="Times New Roman" w:eastAsia="Times New Roman" w:hAnsi="Times New Roman" w:cs="Times New Roman"/>
                <w:b/>
                <w:bCs/>
                <w:spacing w:val="2"/>
                <w:lang w:eastAsia="pl-PL"/>
              </w:rPr>
              <w:t>z bieżącej produkcji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bez uszkodzeń mechanicznych i wgnieceń; aromat swoisty dla danego rodzaju chleba,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bez obcych zapachów;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skład: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>mąka żytnia  90%;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 opa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ie typu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f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eta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 ban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e: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 netto 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a; dostawa w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typu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 -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c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pozbawionym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ń,</w:t>
            </w:r>
            <w:r w:rsidRPr="003E119C">
              <w:rPr>
                <w:rFonts w:ascii="Times New Roman" w:eastAsia="Times New Roman" w:hAnsi="Times New Roman" w:cs="Times New Roman"/>
                <w:spacing w:val="-1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on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ym. Oznakowanie powinno zawierać: nazwę dostawcy – producenta, skład, adres, nazwę produktu, masę netto produktu, datę – termin produkcji i przydatności do spożycia, warunki przechowywania.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F8D44E" w14:textId="78B5F9DD" w:rsidR="004F2FC1" w:rsidRPr="00746B38" w:rsidRDefault="004F2FC1" w:rsidP="009A3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F5B2BE" w14:textId="2D161642" w:rsidR="004F2FC1" w:rsidRPr="00746B38" w:rsidRDefault="00BD61B4" w:rsidP="009A3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993" w:type="dxa"/>
          </w:tcPr>
          <w:p w14:paraId="32400261" w14:textId="689197AA" w:rsidR="004F2FC1" w:rsidRPr="00746B38" w:rsidRDefault="004F2FC1" w:rsidP="009A3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7EC4C9C3" w14:textId="5FC375F8" w:rsidR="004F2FC1" w:rsidRPr="00746B38" w:rsidRDefault="004F2FC1" w:rsidP="009A3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gridSpan w:val="3"/>
          </w:tcPr>
          <w:p w14:paraId="1AFA4439" w14:textId="699F47A2" w:rsidR="004F2FC1" w:rsidRDefault="004F2FC1" w:rsidP="009A3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E17EEE4" w14:textId="77777777" w:rsidR="004F2FC1" w:rsidRDefault="004F2FC1" w:rsidP="009A3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7344C70" w14:textId="77777777" w:rsidR="004F2FC1" w:rsidRDefault="004F2FC1" w:rsidP="009A3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C653396" w14:textId="77777777" w:rsidR="004F2FC1" w:rsidRDefault="004F2FC1" w:rsidP="009A3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C9FD6A4" w14:textId="77777777" w:rsidR="004F2FC1" w:rsidRPr="00746B38" w:rsidRDefault="004F2FC1" w:rsidP="009A3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77" w:type="dxa"/>
            <w:gridSpan w:val="2"/>
          </w:tcPr>
          <w:p w14:paraId="1F58DDC3" w14:textId="77777777" w:rsidR="004F2FC1" w:rsidRPr="00746B38" w:rsidRDefault="004F2FC1" w:rsidP="00A4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FC1" w:rsidRPr="00746B38" w14:paraId="621BD2EA" w14:textId="75535EAC" w:rsidTr="00A43C51">
        <w:trPr>
          <w:trHeight w:val="1123"/>
        </w:trPr>
        <w:tc>
          <w:tcPr>
            <w:tcW w:w="566" w:type="dxa"/>
            <w:shd w:val="clear" w:color="auto" w:fill="auto"/>
            <w:vAlign w:val="center"/>
          </w:tcPr>
          <w:p w14:paraId="0679F578" w14:textId="77777777" w:rsidR="004F2FC1" w:rsidRPr="00746B38" w:rsidRDefault="004F2FC1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0FCABB63" w14:textId="2668ED47" w:rsidR="004F2FC1" w:rsidRPr="003E119C" w:rsidRDefault="004F2FC1" w:rsidP="008F4F75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E119C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Chleb żytni razowy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ąg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he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 pieczywo krojone – grubość kromki 1-1,2 cm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; 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skórka brązowa; miękki równomiernie zabarwiony, suchy w dotyku; 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chleb świeży </w:t>
            </w:r>
            <w:r w:rsidRPr="00595B79">
              <w:rPr>
                <w:rFonts w:ascii="Times New Roman" w:eastAsia="Times New Roman" w:hAnsi="Times New Roman" w:cs="Times New Roman"/>
                <w:b/>
                <w:bCs/>
                <w:spacing w:val="2"/>
                <w:lang w:eastAsia="pl-PL"/>
              </w:rPr>
              <w:t>z bieżącej produkcji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bez uszkodzeń mechanicznych i wgnieceń, aromat swoisty dla rodzaju chleba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bez obcych zapachów;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ie typu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f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eta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 ban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e: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 netto 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a; dostawa w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typu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 -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c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pozbawionym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ń,</w:t>
            </w:r>
            <w:r w:rsidRPr="003E119C">
              <w:rPr>
                <w:rFonts w:ascii="Times New Roman" w:eastAsia="Times New Roman" w:hAnsi="Times New Roman" w:cs="Times New Roman"/>
                <w:spacing w:val="-1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on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ym. Oznakowanie powinno zawierać: nazwę dostawcy – producenta, skład ,adres, nazwę produktu, masę netto produktu, datę – termin produkcji i przydatności do spożycia, warunki przechowywania.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8380AE" w14:textId="04C04B53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EC8A80" w14:textId="6ABBD12E" w:rsidR="004F2FC1" w:rsidRPr="00746B38" w:rsidRDefault="00BD61B4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993" w:type="dxa"/>
          </w:tcPr>
          <w:p w14:paraId="63252C45" w14:textId="694EC831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53AAFF95" w14:textId="3474362A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7" w:type="dxa"/>
            <w:gridSpan w:val="4"/>
          </w:tcPr>
          <w:p w14:paraId="32D13CE1" w14:textId="77777777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6" w:type="dxa"/>
          </w:tcPr>
          <w:p w14:paraId="5B72F952" w14:textId="77777777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FC1" w:rsidRPr="00746B38" w14:paraId="4184A702" w14:textId="0348B29F" w:rsidTr="00A43C51">
        <w:trPr>
          <w:trHeight w:val="573"/>
        </w:trPr>
        <w:tc>
          <w:tcPr>
            <w:tcW w:w="566" w:type="dxa"/>
            <w:shd w:val="clear" w:color="auto" w:fill="auto"/>
            <w:vAlign w:val="center"/>
          </w:tcPr>
          <w:p w14:paraId="60774867" w14:textId="77777777" w:rsidR="004F2FC1" w:rsidRPr="00746B38" w:rsidRDefault="004F2FC1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5B2178C0" w14:textId="4B9F199B" w:rsidR="004F2FC1" w:rsidRPr="003E119C" w:rsidRDefault="004F2FC1" w:rsidP="00154B7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E119C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Chleb  razowy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ąg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he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 pieczywo krojone – grubość kromki 1-1,2 cm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; 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skórka brązowa; miękki równomiernie zabarwiony, suchy w dotyku; 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chleb świeży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z </w:t>
            </w:r>
            <w:r w:rsidRPr="00595B79">
              <w:rPr>
                <w:rFonts w:ascii="Times New Roman" w:eastAsia="Times New Roman" w:hAnsi="Times New Roman" w:cs="Times New Roman"/>
                <w:b/>
                <w:bCs/>
                <w:spacing w:val="2"/>
                <w:lang w:eastAsia="pl-PL"/>
              </w:rPr>
              <w:t>bieżącej produkcji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bez uszkodzeń mechanicznych i wgnieceń, aromat swoisty dla rodzaju chleba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bez obcych zapachów;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ie typu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f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eta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 ban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e: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 netto 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a; dostawa w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typu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 -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c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pozbawionym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ń,</w:t>
            </w:r>
            <w:r w:rsidRPr="003E119C">
              <w:rPr>
                <w:rFonts w:ascii="Times New Roman" w:eastAsia="Times New Roman" w:hAnsi="Times New Roman" w:cs="Times New Roman"/>
                <w:spacing w:val="-1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on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ym. Oznakowanie powinno zawierać: nazwę dostawcy – producenta, skład ,adres, nazwę produktu, masę netto produktu, datę – termin produkcji i przydatności do spożycia, warunki przechowywania.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2235B8" w14:textId="0EE8C4DB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7390C2" w14:textId="16DD00AA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993" w:type="dxa"/>
          </w:tcPr>
          <w:p w14:paraId="0B47747C" w14:textId="02105112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4F4C69D3" w14:textId="0E62DEF7" w:rsidR="004F2FC1" w:rsidRPr="00746B38" w:rsidRDefault="004F2FC1" w:rsidP="009A3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7" w:type="dxa"/>
            <w:gridSpan w:val="4"/>
          </w:tcPr>
          <w:p w14:paraId="1D4FE621" w14:textId="77777777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6" w:type="dxa"/>
          </w:tcPr>
          <w:p w14:paraId="14C4F6BC" w14:textId="6D1FC234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FC1" w:rsidRPr="00746B38" w14:paraId="1434FC07" w14:textId="70B1E508" w:rsidTr="00A43C51">
        <w:trPr>
          <w:trHeight w:val="573"/>
        </w:trPr>
        <w:tc>
          <w:tcPr>
            <w:tcW w:w="566" w:type="dxa"/>
            <w:shd w:val="clear" w:color="auto" w:fill="auto"/>
            <w:vAlign w:val="center"/>
          </w:tcPr>
          <w:p w14:paraId="17B19845" w14:textId="77777777" w:rsidR="004F2FC1" w:rsidRPr="00746B38" w:rsidRDefault="004F2FC1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132B4564" w14:textId="68C17E99" w:rsidR="004F2FC1" w:rsidRPr="003E119C" w:rsidRDefault="004F2FC1" w:rsidP="00154B7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 w:rsidRPr="003E119C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Bułka pszenna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żna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ąg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 wa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0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0g;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ata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jsc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u,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o barwie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od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ej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do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nob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; 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wo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owane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z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nne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j, zgodnie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z poprzecznym podziałem</w:t>
            </w:r>
            <w:r w:rsidRPr="003E119C">
              <w:rPr>
                <w:rFonts w:ascii="Times New Roman" w:eastAsia="Times New Roman" w:hAnsi="Times New Roman" w:cs="Times New Roman"/>
                <w:w w:val="99"/>
                <w:lang w:eastAsia="pl-PL"/>
              </w:rPr>
              <w:t>;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 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ń; 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at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danego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 bez obcych zapachów;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Pr="00595B7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świeży </w:t>
            </w:r>
            <w:r w:rsidRPr="00595B79">
              <w:rPr>
                <w:rFonts w:ascii="Times New Roman" w:eastAsia="Times New Roman" w:hAnsi="Times New Roman" w:cs="Times New Roman"/>
                <w:b/>
                <w:spacing w:val="2"/>
                <w:lang w:eastAsia="pl-PL"/>
              </w:rPr>
              <w:t>z bieżącej produkcji,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dostawa w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typu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- c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pozbawionym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ń,</w:t>
            </w:r>
            <w:r w:rsidRPr="003E119C">
              <w:rPr>
                <w:rFonts w:ascii="Times New Roman" w:eastAsia="Times New Roman" w:hAnsi="Times New Roman" w:cs="Times New Roman"/>
                <w:spacing w:val="-1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on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;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no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ć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skład ,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 netto 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11DB40" w14:textId="3AD469F4" w:rsidR="004F2FC1" w:rsidRPr="00746B38" w:rsidRDefault="00A43C5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1522DC" w14:textId="58EFD4DF" w:rsidR="004F2FC1" w:rsidRPr="00746B38" w:rsidRDefault="00BD61B4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2000</w:t>
            </w:r>
          </w:p>
        </w:tc>
        <w:tc>
          <w:tcPr>
            <w:tcW w:w="993" w:type="dxa"/>
          </w:tcPr>
          <w:p w14:paraId="5BE70818" w14:textId="5479DA33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492E6712" w14:textId="4702E0E0" w:rsidR="004F2FC1" w:rsidRPr="00746B38" w:rsidRDefault="004F2FC1" w:rsidP="005A3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7" w:type="dxa"/>
            <w:gridSpan w:val="4"/>
          </w:tcPr>
          <w:p w14:paraId="36D3BA91" w14:textId="77777777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6" w:type="dxa"/>
          </w:tcPr>
          <w:p w14:paraId="2A1F9878" w14:textId="766A386D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FC1" w:rsidRPr="00746B38" w14:paraId="4325DF50" w14:textId="342AFEB8" w:rsidTr="00A43C51">
        <w:trPr>
          <w:trHeight w:val="1278"/>
        </w:trPr>
        <w:tc>
          <w:tcPr>
            <w:tcW w:w="566" w:type="dxa"/>
            <w:shd w:val="clear" w:color="auto" w:fill="auto"/>
            <w:vAlign w:val="center"/>
          </w:tcPr>
          <w:p w14:paraId="1907CC06" w14:textId="77777777" w:rsidR="004F2FC1" w:rsidRPr="00746B38" w:rsidRDefault="004F2FC1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5B2AC2EB" w14:textId="5EA930BA" w:rsidR="004F2FC1" w:rsidRPr="003E119C" w:rsidRDefault="004F2FC1" w:rsidP="00154B7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3E119C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Bułka pszenna rozmaitości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ąg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 wa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0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0g;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ata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jsc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u,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 o barwie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od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ej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do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nob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  <w:r w:rsidRPr="003E119C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wo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owane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z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nne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dat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ów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ow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3E119C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zgodnie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z poprzecznym podziałem</w:t>
            </w:r>
            <w:r w:rsidRPr="003E119C">
              <w:rPr>
                <w:rFonts w:ascii="Times New Roman" w:eastAsia="Times New Roman" w:hAnsi="Times New Roman" w:cs="Times New Roman"/>
                <w:w w:val="99"/>
                <w:lang w:eastAsia="pl-PL"/>
              </w:rPr>
              <w:t>;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 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ń;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at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 danego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i bez obcych zapachów;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dostawa w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typu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y -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pozbawionym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ń,</w:t>
            </w:r>
            <w:r w:rsidRPr="003E119C">
              <w:rPr>
                <w:rFonts w:ascii="Times New Roman" w:eastAsia="Times New Roman" w:hAnsi="Times New Roman" w:cs="Times New Roman"/>
                <w:spacing w:val="-1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on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no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ć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skład,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 netto 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t xml:space="preserve"> </w:t>
            </w:r>
            <w:r>
              <w:t>,</w:t>
            </w:r>
            <w:r w:rsidRPr="00595B7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świeży </w:t>
            </w:r>
            <w:r w:rsidRPr="00595B79">
              <w:rPr>
                <w:rFonts w:ascii="Times New Roman" w:eastAsia="Times New Roman" w:hAnsi="Times New Roman" w:cs="Times New Roman"/>
                <w:b/>
                <w:spacing w:val="2"/>
                <w:lang w:eastAsia="pl-PL"/>
              </w:rPr>
              <w:t xml:space="preserve">z bieżącej produkcji </w:t>
            </w:r>
            <w:r w:rsidRPr="00595B79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8488D1" w14:textId="2C7BC373" w:rsidR="004F2FC1" w:rsidRPr="00746B38" w:rsidRDefault="00A43C5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816C6E" w14:textId="2516F759" w:rsidR="004F2FC1" w:rsidRPr="00746B38" w:rsidRDefault="00BD61B4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870</w:t>
            </w:r>
          </w:p>
        </w:tc>
        <w:tc>
          <w:tcPr>
            <w:tcW w:w="993" w:type="dxa"/>
          </w:tcPr>
          <w:p w14:paraId="5031CF70" w14:textId="6FFAE87C" w:rsidR="004F2FC1" w:rsidRPr="00746B38" w:rsidRDefault="004F2FC1" w:rsidP="00A4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1D6B9452" w14:textId="61B4CBCA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7" w:type="dxa"/>
            <w:gridSpan w:val="4"/>
          </w:tcPr>
          <w:p w14:paraId="0B7902F0" w14:textId="77777777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6" w:type="dxa"/>
          </w:tcPr>
          <w:p w14:paraId="29154027" w14:textId="77777777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FC1" w:rsidRPr="00746B38" w14:paraId="158C2E8E" w14:textId="2AB05D14" w:rsidTr="00A43C51">
        <w:trPr>
          <w:trHeight w:val="1278"/>
        </w:trPr>
        <w:tc>
          <w:tcPr>
            <w:tcW w:w="566" w:type="dxa"/>
            <w:shd w:val="clear" w:color="auto" w:fill="auto"/>
            <w:vAlign w:val="center"/>
          </w:tcPr>
          <w:p w14:paraId="1EF4CB85" w14:textId="77777777" w:rsidR="004F2FC1" w:rsidRPr="00746B38" w:rsidRDefault="004F2FC1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30305D6C" w14:textId="2FC686F1" w:rsidR="004F2FC1" w:rsidRPr="003E119C" w:rsidRDefault="004F2FC1" w:rsidP="00154B7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 w:rsidRPr="003E119C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Bułka typu grahamka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żna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ąg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 wa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0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0g;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ata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jsc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u,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o barwie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od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ej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do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nob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; 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wo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owane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z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graham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, zgodnie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z poprzecznym podziałem</w:t>
            </w:r>
            <w:r w:rsidRPr="003E119C">
              <w:rPr>
                <w:rFonts w:ascii="Times New Roman" w:eastAsia="Times New Roman" w:hAnsi="Times New Roman" w:cs="Times New Roman"/>
                <w:w w:val="99"/>
                <w:lang w:eastAsia="pl-PL"/>
              </w:rPr>
              <w:t>;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 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ń; 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at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danego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 bez obcych zapachów;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dostawa w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typu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- c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pozbawionym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ń,</w:t>
            </w:r>
            <w:r w:rsidRPr="003E119C">
              <w:rPr>
                <w:rFonts w:ascii="Times New Roman" w:eastAsia="Times New Roman" w:hAnsi="Times New Roman" w:cs="Times New Roman"/>
                <w:spacing w:val="-1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on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;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no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ć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a, skład, 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 netto 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t xml:space="preserve"> </w:t>
            </w:r>
            <w:r w:rsidRPr="00595B79">
              <w:rPr>
                <w:b/>
                <w:bCs/>
              </w:rPr>
              <w:t xml:space="preserve">, </w:t>
            </w:r>
            <w:r w:rsidRPr="00595B7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świeży </w:t>
            </w:r>
            <w:r w:rsidRPr="00595B79">
              <w:rPr>
                <w:rFonts w:ascii="Times New Roman" w:eastAsia="Times New Roman" w:hAnsi="Times New Roman" w:cs="Times New Roman"/>
                <w:b/>
                <w:bCs/>
                <w:spacing w:val="2"/>
                <w:lang w:eastAsia="pl-PL"/>
              </w:rPr>
              <w:t>z bieżącej produkcji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7CC33D" w14:textId="6B691F6F" w:rsidR="004F2FC1" w:rsidRPr="00746B38" w:rsidRDefault="00A43C5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5ACE2F" w14:textId="768389EA" w:rsidR="004F2FC1" w:rsidRPr="00746B38" w:rsidRDefault="00E42D46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875</w:t>
            </w:r>
          </w:p>
        </w:tc>
        <w:tc>
          <w:tcPr>
            <w:tcW w:w="993" w:type="dxa"/>
          </w:tcPr>
          <w:p w14:paraId="1C3AE227" w14:textId="6512C7B9" w:rsidR="004F2FC1" w:rsidRPr="00746B38" w:rsidRDefault="004F2FC1" w:rsidP="005A3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01618732" w14:textId="07B5D0AA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7" w:type="dxa"/>
            <w:gridSpan w:val="2"/>
          </w:tcPr>
          <w:p w14:paraId="7B18B25E" w14:textId="77777777" w:rsidR="004F2FC1" w:rsidRDefault="004F2FC1" w:rsidP="003A22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D7FB050" w14:textId="77777777" w:rsidR="004F2FC1" w:rsidRDefault="004F2FC1" w:rsidP="003A22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D6DDF33" w14:textId="77777777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86" w:type="dxa"/>
            <w:gridSpan w:val="3"/>
          </w:tcPr>
          <w:p w14:paraId="08251212" w14:textId="6403B165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FC1" w:rsidRPr="00746B38" w14:paraId="48464F37" w14:textId="669DB24E" w:rsidTr="00A43C51">
        <w:trPr>
          <w:trHeight w:val="655"/>
        </w:trPr>
        <w:tc>
          <w:tcPr>
            <w:tcW w:w="566" w:type="dxa"/>
            <w:shd w:val="clear" w:color="auto" w:fill="auto"/>
            <w:vAlign w:val="center"/>
          </w:tcPr>
          <w:p w14:paraId="3DE2C991" w14:textId="77777777" w:rsidR="004F2FC1" w:rsidRPr="00746B38" w:rsidRDefault="004F2FC1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405B85B2" w14:textId="19A4B464" w:rsidR="004F2FC1" w:rsidRPr="003E119C" w:rsidRDefault="004F2FC1" w:rsidP="00154B7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E119C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Chałka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>wypiek o wadze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500g; tradycyjna pszenna chałka maślana z kruszonką, bez ulepszaczy i konserwantów z  </w:t>
            </w:r>
            <w:r w:rsidRPr="00595B79">
              <w:rPr>
                <w:rFonts w:ascii="Times New Roman" w:eastAsia="Times New Roman" w:hAnsi="Times New Roman" w:cs="Times New Roman"/>
                <w:b/>
                <w:lang w:eastAsia="pl-PL"/>
              </w:rPr>
              <w:t>bieżącej produkcji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.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zapach swoisty dla danego rodzaju wypieku,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bez obcych zapachów;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nno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ć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: skład,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 netto 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24E0DF" w14:textId="77777777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D3915F" w14:textId="1BCFB4E9" w:rsidR="004F2FC1" w:rsidRPr="00746B38" w:rsidRDefault="00E42D46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993" w:type="dxa"/>
          </w:tcPr>
          <w:p w14:paraId="6E7CB27D" w14:textId="318655AD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40D86277" w14:textId="1C84E65E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7" w:type="dxa"/>
            <w:gridSpan w:val="2"/>
          </w:tcPr>
          <w:p w14:paraId="4C066A41" w14:textId="77777777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86" w:type="dxa"/>
            <w:gridSpan w:val="3"/>
          </w:tcPr>
          <w:p w14:paraId="48F4AEA5" w14:textId="7CB95D02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FC1" w:rsidRPr="00746B38" w14:paraId="46B051D2" w14:textId="67AE063C" w:rsidTr="00A43C51">
        <w:trPr>
          <w:trHeight w:val="1892"/>
        </w:trPr>
        <w:tc>
          <w:tcPr>
            <w:tcW w:w="566" w:type="dxa"/>
            <w:shd w:val="clear" w:color="auto" w:fill="auto"/>
            <w:vAlign w:val="center"/>
          </w:tcPr>
          <w:p w14:paraId="4C59BE9B" w14:textId="77777777" w:rsidR="004F2FC1" w:rsidRPr="00746B38" w:rsidRDefault="004F2FC1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29F2210B" w14:textId="6F74693A" w:rsidR="004F2FC1" w:rsidRPr="003E119C" w:rsidRDefault="004F2FC1" w:rsidP="00A43C5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E119C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Bułka pszenna maślana z kruszonką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ąg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 wa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100g;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wo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owane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zgodnie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  <w:r w:rsidRPr="003E119C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 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ń; 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at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danego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i, bez obcych zapachów;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dostawa w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typu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- c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pozbawionym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ń,</w:t>
            </w:r>
            <w:r w:rsidRPr="003E119C">
              <w:rPr>
                <w:rFonts w:ascii="Times New Roman" w:eastAsia="Times New Roman" w:hAnsi="Times New Roman" w:cs="Times New Roman"/>
                <w:spacing w:val="-1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on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e 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>powinno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ć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skład,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wę</w:t>
            </w:r>
            <w:proofErr w:type="spellEnd"/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 netto 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.produkt 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Pr="00595B7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świeży </w:t>
            </w:r>
            <w:r w:rsidRPr="00595B79">
              <w:rPr>
                <w:rFonts w:ascii="Times New Roman" w:eastAsia="Times New Roman" w:hAnsi="Times New Roman" w:cs="Times New Roman"/>
                <w:b/>
                <w:spacing w:val="2"/>
                <w:lang w:eastAsia="pl-PL"/>
              </w:rPr>
              <w:t>z bieżącej produkcji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EA6994" w14:textId="052756DD" w:rsidR="004F2FC1" w:rsidRPr="00746B38" w:rsidRDefault="00A43C5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E130A6" w14:textId="1BEDB3C9" w:rsidR="004F2FC1" w:rsidRPr="00746B38" w:rsidRDefault="00E42D46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993" w:type="dxa"/>
          </w:tcPr>
          <w:p w14:paraId="23803187" w14:textId="1EBDE64D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679E8063" w14:textId="0991AA2A" w:rsidR="004F2FC1" w:rsidRPr="00746B38" w:rsidRDefault="004F2FC1" w:rsidP="0081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7" w:type="dxa"/>
            <w:gridSpan w:val="2"/>
          </w:tcPr>
          <w:p w14:paraId="216473D7" w14:textId="77777777" w:rsidR="004F2FC1" w:rsidRDefault="004F2FC1" w:rsidP="003A22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5BCC265" w14:textId="77777777" w:rsidR="004F2FC1" w:rsidRDefault="004F2FC1" w:rsidP="003A22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57A5483" w14:textId="77777777" w:rsidR="004F2FC1" w:rsidRDefault="004F2FC1" w:rsidP="003A22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1090BCB" w14:textId="77777777" w:rsidR="004F2FC1" w:rsidRDefault="004F2FC1" w:rsidP="003A22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C53AEC5" w14:textId="77777777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86" w:type="dxa"/>
            <w:gridSpan w:val="3"/>
          </w:tcPr>
          <w:p w14:paraId="00A4D980" w14:textId="77777777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FC1" w:rsidRPr="00746B38" w14:paraId="207ABE66" w14:textId="11955043" w:rsidTr="00A43C51">
        <w:trPr>
          <w:trHeight w:val="655"/>
        </w:trPr>
        <w:tc>
          <w:tcPr>
            <w:tcW w:w="566" w:type="dxa"/>
            <w:shd w:val="clear" w:color="auto" w:fill="auto"/>
            <w:vAlign w:val="center"/>
          </w:tcPr>
          <w:p w14:paraId="753FC8CA" w14:textId="77777777" w:rsidR="004F2FC1" w:rsidRPr="00746B38" w:rsidRDefault="004F2FC1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2B06F5FB" w14:textId="61FDAF81" w:rsidR="004F2FC1" w:rsidRPr="003E119C" w:rsidRDefault="004F2FC1" w:rsidP="00082FC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E119C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Pączek</w:t>
            </w:r>
            <w:r w:rsidR="00101254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>wypiek o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dze </w:t>
            </w:r>
            <w:del w:id="0" w:author="48692398607" w:date="2022-11-25T12:33:00Z">
              <w:r w:rsidRPr="003E119C" w:rsidDel="00C8433C">
                <w:rPr>
                  <w:rFonts w:ascii="Times New Roman" w:eastAsia="Times New Roman" w:hAnsi="Times New Roman" w:cs="Times New Roman"/>
                  <w:spacing w:val="-4"/>
                  <w:lang w:eastAsia="pl-PL"/>
                </w:rPr>
                <w:delText> </w:delText>
              </w:r>
            </w:del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50g;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z nadzieniem z marmolady; z bieżącej produkcji,: dostawa w opakowaniu zbiorczym typu kosz plastikowy lub karton - czystym, pozbawionym zanieczyszczeń, nieuszkodzonym; z dołączonym oznakowaniem: powinno zawierać: skład, nazwę dostawcy – producenta, adres, nazwę produktu, masę netto produktu, datę – termin produkcji i przydatności do spożycia, warunki przechowywania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. </w:t>
            </w:r>
            <w:r w:rsidRPr="003E119C"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produkt 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Pr="00595B7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świeży </w:t>
            </w:r>
            <w:r w:rsidRPr="00595B79">
              <w:rPr>
                <w:rFonts w:ascii="Times New Roman" w:eastAsia="Times New Roman" w:hAnsi="Times New Roman" w:cs="Times New Roman"/>
                <w:b/>
                <w:spacing w:val="2"/>
                <w:lang w:eastAsia="pl-PL"/>
              </w:rPr>
              <w:t>z bieżącej produkcji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1756C1" w14:textId="47579B98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680946" w14:textId="6AD48222" w:rsidR="004F2FC1" w:rsidRPr="00746B38" w:rsidRDefault="00E42D46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993" w:type="dxa"/>
          </w:tcPr>
          <w:p w14:paraId="0E922DC4" w14:textId="2561CC75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10296E57" w14:textId="3439B858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7" w:type="dxa"/>
            <w:gridSpan w:val="2"/>
          </w:tcPr>
          <w:p w14:paraId="4F56553F" w14:textId="77777777" w:rsidR="004F2FC1" w:rsidRDefault="004F2FC1" w:rsidP="003A22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E1127D4" w14:textId="77777777" w:rsidR="004F2FC1" w:rsidRDefault="004F2FC1" w:rsidP="003A22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C9A87BD" w14:textId="77777777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86" w:type="dxa"/>
            <w:gridSpan w:val="3"/>
          </w:tcPr>
          <w:p w14:paraId="53B65A4F" w14:textId="6E321673" w:rsidR="004F2FC1" w:rsidRPr="00746B38" w:rsidRDefault="004F2FC1" w:rsidP="00A4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FC1" w:rsidRPr="00746B38" w14:paraId="020F1CA1" w14:textId="0D91D38C" w:rsidTr="00A43C51">
        <w:trPr>
          <w:trHeight w:val="655"/>
        </w:trPr>
        <w:tc>
          <w:tcPr>
            <w:tcW w:w="566" w:type="dxa"/>
            <w:shd w:val="clear" w:color="auto" w:fill="auto"/>
            <w:vAlign w:val="center"/>
          </w:tcPr>
          <w:p w14:paraId="1FE70AC6" w14:textId="77777777" w:rsidR="004F2FC1" w:rsidRPr="00746B38" w:rsidRDefault="004F2FC1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7D951ED9" w14:textId="6E339FC5" w:rsidR="004F2FC1" w:rsidRPr="003E119C" w:rsidRDefault="004F2FC1" w:rsidP="00530E4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E119C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Drożdżówka z różnymi owocami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okrągłe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>ciasto drożdżowe,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1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00g;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ad: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nna,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z </w:t>
            </w:r>
            <w:r w:rsidRPr="00595B7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bieżącej produkcji.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 od momentu wypieku; dostawa w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typu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- c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pozbawionym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ń,</w:t>
            </w:r>
            <w:r w:rsidRPr="003E119C">
              <w:rPr>
                <w:rFonts w:ascii="Times New Roman" w:eastAsia="Times New Roman" w:hAnsi="Times New Roman" w:cs="Times New Roman"/>
                <w:spacing w:val="-1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on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ym dostawa w opakowaniu typu kosz plastikowy lub karton; oznakowanie powinno zawierać: skład,  nazwę dostawcy – producenta, adres, nazwę produktu, masę netto produktu, datę – termin produkcji i przydatności do spożycia, warunki przechowywania</w:t>
            </w:r>
            <w:r w:rsidRPr="003E119C">
              <w:t xml:space="preserve"> </w:t>
            </w:r>
            <w: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produkt 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świeży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z bieżącej produkcji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CD71A0" w14:textId="05D9D8AD" w:rsidR="004F2FC1" w:rsidRPr="00746B38" w:rsidRDefault="00A43C5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8CFEA3" w14:textId="419D383D" w:rsidR="004F2FC1" w:rsidRPr="00746B38" w:rsidRDefault="00101254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993" w:type="dxa"/>
          </w:tcPr>
          <w:p w14:paraId="56BC5682" w14:textId="3371C890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15087F7A" w14:textId="33ED58BB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7" w:type="dxa"/>
            <w:gridSpan w:val="2"/>
          </w:tcPr>
          <w:p w14:paraId="25A809AA" w14:textId="77777777" w:rsidR="004F2FC1" w:rsidRDefault="004F2FC1" w:rsidP="003A22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E726561" w14:textId="77777777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86" w:type="dxa"/>
            <w:gridSpan w:val="3"/>
          </w:tcPr>
          <w:p w14:paraId="48F64781" w14:textId="12943C61" w:rsidR="004F2FC1" w:rsidRPr="00746B38" w:rsidRDefault="004F2FC1" w:rsidP="003A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FC1" w:rsidRPr="00746B38" w14:paraId="6977D94C" w14:textId="362176E0" w:rsidTr="00A43C51">
        <w:trPr>
          <w:trHeight w:val="299"/>
        </w:trPr>
        <w:tc>
          <w:tcPr>
            <w:tcW w:w="566" w:type="dxa"/>
            <w:shd w:val="clear" w:color="auto" w:fill="auto"/>
            <w:vAlign w:val="center"/>
          </w:tcPr>
          <w:p w14:paraId="5ABE5933" w14:textId="77777777" w:rsidR="004F2FC1" w:rsidRPr="00746B38" w:rsidRDefault="004F2FC1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5370DB28" w14:textId="51BD12FC" w:rsidR="004F2FC1" w:rsidRPr="003E119C" w:rsidRDefault="004F2FC1" w:rsidP="006F616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3E119C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Świderek drożdżowy maślany z serem i kruszonką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>wypiek o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wadze około 100 g; bez ulepszaczy i konserwantów; bez uszkodzeń mechanicznych; </w:t>
            </w:r>
            <w:r w:rsidRPr="00595B79">
              <w:rPr>
                <w:rFonts w:ascii="Times New Roman" w:eastAsia="Times New Roman" w:hAnsi="Times New Roman" w:cs="Times New Roman"/>
                <w:b/>
                <w:bCs/>
                <w:spacing w:val="2"/>
                <w:lang w:eastAsia="pl-PL"/>
              </w:rPr>
              <w:t>z bieżącej produkcji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od zapach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danego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wypieku,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bez obcych zapachów;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nno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ć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skład,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 netto 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produkt 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 xml:space="preserve">świeży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z bieżącej produkcji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94815F" w14:textId="45C917D4" w:rsidR="004F2FC1" w:rsidRPr="00746B38" w:rsidRDefault="00A43C51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3EC4E" w14:textId="206D2406" w:rsidR="004F2FC1" w:rsidRPr="00746B38" w:rsidRDefault="00E42D46" w:rsidP="00A4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993" w:type="dxa"/>
          </w:tcPr>
          <w:p w14:paraId="11FD6187" w14:textId="2F682D88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40932ED1" w14:textId="2F2812DB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7" w:type="dxa"/>
          </w:tcPr>
          <w:p w14:paraId="61F3529E" w14:textId="77777777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6" w:type="dxa"/>
            <w:gridSpan w:val="4"/>
          </w:tcPr>
          <w:p w14:paraId="4E3F917E" w14:textId="5BDD1FCA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FC1" w:rsidRPr="00746B38" w14:paraId="33109982" w14:textId="1E6846F2" w:rsidTr="00A43C51">
        <w:trPr>
          <w:trHeight w:val="655"/>
        </w:trPr>
        <w:tc>
          <w:tcPr>
            <w:tcW w:w="566" w:type="dxa"/>
            <w:shd w:val="clear" w:color="auto" w:fill="auto"/>
            <w:vAlign w:val="center"/>
          </w:tcPr>
          <w:p w14:paraId="13584C48" w14:textId="77777777" w:rsidR="004F2FC1" w:rsidRPr="00746B38" w:rsidRDefault="004F2FC1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3D73179C" w14:textId="493A8956" w:rsidR="004F2FC1" w:rsidRPr="003E119C" w:rsidRDefault="004F2FC1" w:rsidP="0079173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 w:rsidRPr="003E119C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 xml:space="preserve">Świderek drożdżowy maślany 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>– wypiek o wadze około 100 g; bez ulepszaczy i konserwantów; bez uszkodzeń mechanicznych; z bieżącej produkcji.; zapach swoisty dla danego rodzaju wypieku, bez obcych zapachów; oznakowanie powinno zawierać: nazwę dostawcy – producenta, adres, nazwę produktu, masę netto produktu, datę – termin produkcji i przydatności do spożycia, warunki przechowywania</w:t>
            </w:r>
            <w:r w:rsidRPr="003E119C">
              <w:t xml:space="preserve"> </w:t>
            </w:r>
            <w:r>
              <w:t>,</w:t>
            </w:r>
            <w:r w:rsidRPr="00595B7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produkt  świeży </w:t>
            </w:r>
            <w:r w:rsidRPr="00595B79">
              <w:rPr>
                <w:rFonts w:ascii="Times New Roman" w:eastAsia="Times New Roman" w:hAnsi="Times New Roman" w:cs="Times New Roman"/>
                <w:b/>
                <w:spacing w:val="2"/>
                <w:lang w:eastAsia="pl-PL"/>
              </w:rPr>
              <w:t>z bieżącej produkcji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5D9105" w14:textId="05932F61" w:rsidR="004F2FC1" w:rsidRPr="00746B38" w:rsidRDefault="00A43C51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911C06" w14:textId="35108A57" w:rsidR="004F2FC1" w:rsidRPr="00746B38" w:rsidRDefault="00E42D46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993" w:type="dxa"/>
          </w:tcPr>
          <w:p w14:paraId="54ECD64A" w14:textId="184B5971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1CE5B2FF" w14:textId="4AA7894E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7" w:type="dxa"/>
          </w:tcPr>
          <w:p w14:paraId="185A9B64" w14:textId="77777777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6" w:type="dxa"/>
            <w:gridSpan w:val="4"/>
          </w:tcPr>
          <w:p w14:paraId="4F1B7319" w14:textId="4D197E52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FC1" w:rsidRPr="00746B38" w14:paraId="0627BAA3" w14:textId="5991D72B" w:rsidTr="00A43C51">
        <w:trPr>
          <w:trHeight w:val="655"/>
        </w:trPr>
        <w:tc>
          <w:tcPr>
            <w:tcW w:w="566" w:type="dxa"/>
            <w:shd w:val="clear" w:color="auto" w:fill="auto"/>
            <w:vAlign w:val="center"/>
          </w:tcPr>
          <w:p w14:paraId="6CD5DA91" w14:textId="77777777" w:rsidR="004F2FC1" w:rsidRPr="00746B38" w:rsidRDefault="004F2FC1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632EEB9A" w14:textId="65B3890C" w:rsidR="004F2FC1" w:rsidRPr="003E119C" w:rsidRDefault="004F2FC1" w:rsidP="001D07E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proofErr w:type="spellStart"/>
            <w:r w:rsidRPr="003E119C">
              <w:rPr>
                <w:rStyle w:val="markedcontent"/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Mufinka</w:t>
            </w:r>
            <w:proofErr w:type="spellEnd"/>
            <w:r w:rsidRPr="003E119C">
              <w:rPr>
                <w:rStyle w:val="markedcontent"/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marchewkowa</w:t>
            </w:r>
            <w:r w:rsidRPr="003E119C">
              <w:rPr>
                <w:rStyle w:val="markedcontent"/>
                <w:rFonts w:ascii="Times New Roman" w:hAnsi="Times New Roman" w:cs="Times New Roman"/>
                <w:sz w:val="23"/>
                <w:szCs w:val="23"/>
              </w:rPr>
              <w:t xml:space="preserve"> – wypiek o wadze minimum 100g; na bazie marchewki z dodatkiem mąki pszennej z obniżoną zawartością cukru;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dostawa w opakowaniu zbiorczym typu kosz plastikowy - czystym, pozbawionym zanieczyszczeń, nieuszkodzonym;</w:t>
            </w:r>
            <w:r w:rsidRPr="003E119C">
              <w:t xml:space="preserve">; </w:t>
            </w:r>
            <w:r w:rsidRPr="00595B79">
              <w:rPr>
                <w:rFonts w:ascii="Times New Roman" w:eastAsia="Times New Roman" w:hAnsi="Times New Roman" w:cs="Times New Roman"/>
                <w:b/>
                <w:bCs/>
                <w:spacing w:val="2"/>
                <w:lang w:eastAsia="pl-PL"/>
              </w:rPr>
              <w:t>z bieżącej produkcji.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oznakowanie powinno zawierać: skład, nazwę dostawcy – producenta, adres, nazwę produktu, masę netto produktu, datę – termin produkcji i przydatności do spożycia, warunki przechowywania</w:t>
            </w:r>
            <w:r w:rsidRPr="003E119C"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1167C3" w14:textId="2B79E559" w:rsidR="004F2FC1" w:rsidRPr="00746B38" w:rsidRDefault="00A43C51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C65E23" w14:textId="009E2367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993" w:type="dxa"/>
          </w:tcPr>
          <w:p w14:paraId="5D162454" w14:textId="79AB9B39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357C8C86" w14:textId="1DB3114E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7" w:type="dxa"/>
          </w:tcPr>
          <w:p w14:paraId="36EAFBFE" w14:textId="77777777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6" w:type="dxa"/>
            <w:gridSpan w:val="4"/>
          </w:tcPr>
          <w:p w14:paraId="037120A3" w14:textId="660FE5E1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FC1" w:rsidRPr="00746B38" w14:paraId="3E0EFB07" w14:textId="336DC1C5" w:rsidTr="00A43C51">
        <w:trPr>
          <w:trHeight w:val="655"/>
        </w:trPr>
        <w:tc>
          <w:tcPr>
            <w:tcW w:w="566" w:type="dxa"/>
            <w:shd w:val="clear" w:color="auto" w:fill="auto"/>
            <w:vAlign w:val="center"/>
          </w:tcPr>
          <w:p w14:paraId="21CCA578" w14:textId="77777777" w:rsidR="004F2FC1" w:rsidRPr="00746B38" w:rsidRDefault="004F2FC1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42F4A59E" w14:textId="0914A064" w:rsidR="004F2FC1" w:rsidRPr="003E119C" w:rsidRDefault="004F2FC1" w:rsidP="001D07E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 w:rsidRPr="003E119C">
              <w:rPr>
                <w:rStyle w:val="markedcontent"/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Ciasto typu sernik</w:t>
            </w:r>
            <w:r w:rsidRPr="003E119C">
              <w:rPr>
                <w:rStyle w:val="markedcontent"/>
                <w:rFonts w:ascii="Times New Roman" w:hAnsi="Times New Roman" w:cs="Times New Roman"/>
                <w:sz w:val="23"/>
                <w:szCs w:val="23"/>
              </w:rPr>
              <w:t xml:space="preserve"> – ser twarogowy, z obniżoną zawartością cukru, spód w postaci kruchego ciasta, </w:t>
            </w:r>
            <w:r w:rsidRPr="00595B79">
              <w:rPr>
                <w:rStyle w:val="markedcontent"/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z </w:t>
            </w:r>
            <w:r w:rsidRPr="00595B7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bieżącej produkcji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: dostawa w opakowaniu zbiorczym typu kosz plastikowy lub karton - czystym, pozbawionym zanieczyszczeń, nieuszkodzonym; oznakowanie powinno zawierać: skład, nazwę dostawcy – producenta, adres, nazwę produktu, masę netto produktu, datę – termin produkcji i przydatności do spożycia, warunki przechowywania;.</w:t>
            </w:r>
            <w:r w:rsidRPr="003E119C"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8271A5" w14:textId="7B40C435" w:rsidR="004F2FC1" w:rsidRPr="00746B38" w:rsidRDefault="004F2FC1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4E9937" w14:textId="71D156AB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F56A9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993" w:type="dxa"/>
          </w:tcPr>
          <w:p w14:paraId="3B589764" w14:textId="02DE4F11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50B4AAF3" w14:textId="476EDB42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7" w:type="dxa"/>
          </w:tcPr>
          <w:p w14:paraId="209E4F91" w14:textId="77777777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6" w:type="dxa"/>
            <w:gridSpan w:val="4"/>
          </w:tcPr>
          <w:p w14:paraId="465826F3" w14:textId="0AF2DDA1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FC1" w:rsidRPr="00746B38" w14:paraId="5ABF4F3D" w14:textId="26CC66ED" w:rsidTr="00A43C51">
        <w:trPr>
          <w:trHeight w:val="655"/>
        </w:trPr>
        <w:tc>
          <w:tcPr>
            <w:tcW w:w="566" w:type="dxa"/>
            <w:shd w:val="clear" w:color="auto" w:fill="auto"/>
            <w:vAlign w:val="center"/>
          </w:tcPr>
          <w:p w14:paraId="4841A444" w14:textId="77777777" w:rsidR="004F2FC1" w:rsidRPr="00746B38" w:rsidRDefault="004F2FC1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19479AB9" w14:textId="3279C7DE" w:rsidR="004F2FC1" w:rsidRPr="003E119C" w:rsidRDefault="004F2FC1" w:rsidP="001D07E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 w:rsidRPr="003E119C">
              <w:rPr>
                <w:rStyle w:val="markedcontent"/>
                <w:rFonts w:ascii="Times New Roman" w:hAnsi="Times New Roman" w:cs="Times New Roman"/>
                <w:b/>
                <w:bCs/>
                <w:sz w:val="23"/>
                <w:szCs w:val="23"/>
                <w:u w:val="single"/>
              </w:rPr>
              <w:t>Ciasto drożdżowe</w:t>
            </w:r>
            <w:r w:rsidRPr="003E119C">
              <w:rPr>
                <w:rStyle w:val="markedcontent"/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z owocami (truskawka, malina, jabłko, śliwka, owoce leśne), posypany kruszonką</w:t>
            </w:r>
            <w:r w:rsidRPr="003E119C">
              <w:rPr>
                <w:rStyle w:val="markedcontent"/>
                <w:rFonts w:ascii="Times New Roman" w:hAnsi="Times New Roman" w:cs="Times New Roman"/>
                <w:sz w:val="23"/>
                <w:szCs w:val="23"/>
              </w:rPr>
              <w:t>;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595B7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 bieżącej produkcji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 dostawa w opakowaniu zbiorczym typu kosz plastikowy lub karton - czystym, pozbawionym zanieczyszczeń, nieuszkodzonym; oznakowanie powinno zawierać: skład, nazwę dostawcy – producenta, adres, nazwę produktu, masę netto produktu, datę – termin produkcji i przydatności do spożycia, warunki przechowywania</w:t>
            </w:r>
            <w:r w:rsidRPr="003E119C">
              <w:t xml:space="preserve"> 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0772C3" w14:textId="5DA986DF" w:rsidR="004F2FC1" w:rsidRPr="00746B38" w:rsidRDefault="004F2FC1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CA8E97" w14:textId="7EAE079A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0D0A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993" w:type="dxa"/>
          </w:tcPr>
          <w:p w14:paraId="50CCF220" w14:textId="064492B3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61718319" w14:textId="258BFBB8" w:rsidR="004F2FC1" w:rsidRPr="00746B38" w:rsidRDefault="004F2FC1" w:rsidP="00A4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7" w:type="dxa"/>
          </w:tcPr>
          <w:p w14:paraId="7EE6D7D3" w14:textId="77777777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6" w:type="dxa"/>
            <w:gridSpan w:val="4"/>
          </w:tcPr>
          <w:p w14:paraId="1F7D7BC3" w14:textId="222D2AC1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FC1" w:rsidRPr="00746B38" w14:paraId="42B975A5" w14:textId="1FDF38EF" w:rsidTr="00A43C51">
        <w:trPr>
          <w:trHeight w:val="655"/>
        </w:trPr>
        <w:tc>
          <w:tcPr>
            <w:tcW w:w="566" w:type="dxa"/>
            <w:shd w:val="clear" w:color="auto" w:fill="auto"/>
            <w:vAlign w:val="center"/>
          </w:tcPr>
          <w:p w14:paraId="4BD518E7" w14:textId="77777777" w:rsidR="004F2FC1" w:rsidRPr="00746B38" w:rsidRDefault="004F2FC1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4929215F" w14:textId="3CE4D986" w:rsidR="004F2FC1" w:rsidRPr="003E119C" w:rsidRDefault="004F2FC1" w:rsidP="0079173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 w:rsidRPr="003E119C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Ciasto drożdżowe z kruszoną i lukrem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4F2FC1">
              <w:rPr>
                <w:rFonts w:ascii="Times New Roman" w:eastAsia="Times New Roman" w:hAnsi="Times New Roman" w:cs="Times New Roman"/>
                <w:b/>
                <w:lang w:eastAsia="pl-PL"/>
              </w:rPr>
              <w:t>z bieżącej produkcji,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 dostawa w opakowaniu zbiorczym typu kosz plastikowy - czystym, pozbawionym zanieczyszczeń, nieuszkodzonym; oznakowanie powinno zawierać: skład, nazwę dostawcy – producenta, adres, nazwę produktu, masę netto produktu, datę – termin produkcji i przydatności do spożycia, warunki przechowywania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F20FFB" w14:textId="0675575A" w:rsidR="004F2FC1" w:rsidRPr="00746B38" w:rsidRDefault="004F2FC1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5BDB2F" w14:textId="7B1CDBC2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0D0A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993" w:type="dxa"/>
          </w:tcPr>
          <w:p w14:paraId="6CF49375" w14:textId="4DA4D1B1" w:rsidR="004F2FC1" w:rsidRPr="00746B38" w:rsidRDefault="004F2FC1" w:rsidP="00A4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7DC9D33B" w14:textId="0FBC80C5" w:rsidR="004F2FC1" w:rsidRPr="00746B38" w:rsidRDefault="004F2FC1" w:rsidP="00A4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7" w:type="dxa"/>
          </w:tcPr>
          <w:p w14:paraId="6C01121C" w14:textId="77777777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6" w:type="dxa"/>
            <w:gridSpan w:val="4"/>
          </w:tcPr>
          <w:p w14:paraId="699CBA13" w14:textId="39CDE99B" w:rsidR="004F2FC1" w:rsidRPr="00746B38" w:rsidRDefault="004F2FC1" w:rsidP="00A4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FC1" w:rsidRPr="00746B38" w14:paraId="6E78486F" w14:textId="4AE27C86" w:rsidTr="00A43C51">
        <w:trPr>
          <w:trHeight w:val="655"/>
        </w:trPr>
        <w:tc>
          <w:tcPr>
            <w:tcW w:w="566" w:type="dxa"/>
            <w:shd w:val="clear" w:color="auto" w:fill="auto"/>
            <w:vAlign w:val="center"/>
          </w:tcPr>
          <w:p w14:paraId="471F02F4" w14:textId="77777777" w:rsidR="004F2FC1" w:rsidRPr="00746B38" w:rsidRDefault="004F2FC1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0BC13258" w14:textId="153720F6" w:rsidR="004F2FC1" w:rsidRPr="003E119C" w:rsidRDefault="004F2FC1" w:rsidP="0079173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 w:rsidRPr="003E119C">
              <w:rPr>
                <w:rStyle w:val="markedcontent"/>
                <w:rFonts w:ascii="Times New Roman" w:hAnsi="Times New Roman" w:cs="Times New Roman"/>
                <w:b/>
                <w:bCs/>
                <w:sz w:val="23"/>
                <w:szCs w:val="23"/>
                <w:u w:val="single"/>
              </w:rPr>
              <w:t>Ciasto</w:t>
            </w:r>
            <w:r w:rsidRPr="003E119C">
              <w:rPr>
                <w:rStyle w:val="markedcontent"/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</w:t>
            </w:r>
            <w:r w:rsidRPr="003E119C">
              <w:rPr>
                <w:rStyle w:val="markedcontent"/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z</w:t>
            </w:r>
            <w:r>
              <w:rPr>
                <w:rStyle w:val="markedcontent"/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kremem śmietankowym </w:t>
            </w:r>
            <w:r w:rsidRPr="003E119C">
              <w:rPr>
                <w:rStyle w:val="markedcontent"/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, galaretką i owocami</w:t>
            </w:r>
            <w:r w:rsidRPr="003E119C">
              <w:rPr>
                <w:rStyle w:val="markedcontent"/>
                <w:rFonts w:ascii="Times New Roman" w:hAnsi="Times New Roman" w:cs="Times New Roman"/>
                <w:sz w:val="23"/>
                <w:szCs w:val="23"/>
              </w:rPr>
              <w:t xml:space="preserve"> – ciasto biszkoptowe, krem śmietankowy przygotowany ze śmietany kremówki i cukru pudru, udekorowany galaretką i owocami;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 z </w:t>
            </w:r>
            <w:r w:rsidRPr="004F2FC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bieżącej produkcji,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 dostawa w opakowaniu zbiorczym typu kosz plastikowy - czystym, pozbawionym zanieczyszczeń, nieuszkodzonym; oznakowanie powinno zawierać: skład,  nazwę dostawcy – producenta, adres, nazwę produktu, masę netto produktu, datę – termin produkcji i przydatności do spożycia, warunki przechowywania.</w:t>
            </w:r>
            <w:r w:rsidRPr="003E119C"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51C6F" w14:textId="73A2E230" w:rsidR="004F2FC1" w:rsidRPr="00746B38" w:rsidRDefault="004F2FC1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108638" w14:textId="77707D59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F56A9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993" w:type="dxa"/>
          </w:tcPr>
          <w:p w14:paraId="2CF9FF84" w14:textId="677A0B89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0DCC3775" w14:textId="470D621F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7" w:type="dxa"/>
          </w:tcPr>
          <w:p w14:paraId="207522E3" w14:textId="77777777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6" w:type="dxa"/>
            <w:gridSpan w:val="4"/>
          </w:tcPr>
          <w:p w14:paraId="2CF77D36" w14:textId="2B87C1B1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FC1" w:rsidRPr="00746B38" w14:paraId="6EDB5F91" w14:textId="5D5AA28A" w:rsidTr="00A43C51">
        <w:trPr>
          <w:trHeight w:val="655"/>
        </w:trPr>
        <w:tc>
          <w:tcPr>
            <w:tcW w:w="566" w:type="dxa"/>
            <w:shd w:val="clear" w:color="auto" w:fill="auto"/>
            <w:vAlign w:val="center"/>
          </w:tcPr>
          <w:p w14:paraId="212138F5" w14:textId="77777777" w:rsidR="004F2FC1" w:rsidRPr="00746B38" w:rsidRDefault="004F2FC1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1292DD28" w14:textId="7B5FB930" w:rsidR="004F2FC1" w:rsidRPr="003E119C" w:rsidRDefault="004F2FC1" w:rsidP="00B822EF">
            <w:pPr>
              <w:spacing w:after="0" w:line="240" w:lineRule="exact"/>
              <w:jc w:val="both"/>
              <w:rPr>
                <w:rStyle w:val="markedcontent"/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3E119C">
              <w:rPr>
                <w:rStyle w:val="markedcontent"/>
                <w:rFonts w:ascii="Times New Roman" w:hAnsi="Times New Roman" w:cs="Times New Roman"/>
                <w:b/>
                <w:bCs/>
                <w:sz w:val="23"/>
                <w:szCs w:val="23"/>
                <w:u w:val="single"/>
              </w:rPr>
              <w:t>Ciasto</w:t>
            </w:r>
            <w:r w:rsidRPr="003E119C">
              <w:rPr>
                <w:rStyle w:val="markedcontent"/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typu szarlotka</w:t>
            </w:r>
            <w:r w:rsidRPr="003E119C">
              <w:rPr>
                <w:rStyle w:val="markedcontent"/>
                <w:rFonts w:ascii="Times New Roman" w:hAnsi="Times New Roman" w:cs="Times New Roman"/>
                <w:sz w:val="23"/>
                <w:szCs w:val="23"/>
              </w:rPr>
              <w:t xml:space="preserve"> – jabłka, cynamon, spód w postaci kruchego ciasta, </w:t>
            </w:r>
            <w:r w:rsidRPr="004F2FC1">
              <w:rPr>
                <w:rStyle w:val="markedcontent"/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z </w:t>
            </w:r>
            <w:r w:rsidRPr="004F2FC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bieżącej produkcji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dostawa w opakowaniu zbiorczym typu kosz plastikowy - czystym, pozbawionym zanieczyszczeń, nieuszkodzonym; oznakowanie powinno zawierać: skład,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lastRenderedPageBreak/>
              <w:t>nazwę dostawcy – producenta, adres, nazwę produktu, masę netto produktu, datę – termin produkcji i przydatności do spożycia, warunki przechowywania</w:t>
            </w:r>
            <w:r w:rsidRPr="003E119C">
              <w:t xml:space="preserve"> 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3B0C51" w14:textId="7E816295" w:rsidR="004F2FC1" w:rsidRPr="00746B38" w:rsidRDefault="004F2FC1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544F87" w14:textId="283411EA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0D0A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993" w:type="dxa"/>
          </w:tcPr>
          <w:p w14:paraId="007BA831" w14:textId="7DD79613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22F0117B" w14:textId="50198386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7" w:type="dxa"/>
          </w:tcPr>
          <w:p w14:paraId="0D332C56" w14:textId="77777777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6" w:type="dxa"/>
            <w:gridSpan w:val="4"/>
          </w:tcPr>
          <w:p w14:paraId="740602B8" w14:textId="121E69BD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FC1" w:rsidRPr="00746B38" w14:paraId="53A8A14A" w14:textId="0871ADFD" w:rsidTr="00A43C51">
        <w:trPr>
          <w:trHeight w:val="655"/>
        </w:trPr>
        <w:tc>
          <w:tcPr>
            <w:tcW w:w="566" w:type="dxa"/>
            <w:shd w:val="clear" w:color="auto" w:fill="auto"/>
            <w:vAlign w:val="center"/>
          </w:tcPr>
          <w:p w14:paraId="3213404A" w14:textId="77777777" w:rsidR="004F2FC1" w:rsidRPr="00746B38" w:rsidRDefault="004F2FC1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27961E4B" w14:textId="603329CD" w:rsidR="004F2FC1" w:rsidRPr="003E119C" w:rsidRDefault="004F2FC1" w:rsidP="00C11631">
            <w:pPr>
              <w:spacing w:after="0" w:line="240" w:lineRule="exact"/>
              <w:jc w:val="both"/>
              <w:rPr>
                <w:rStyle w:val="markedcontent"/>
                <w:rFonts w:ascii="Times New Roman" w:hAnsi="Times New Roman" w:cs="Times New Roman"/>
                <w:sz w:val="23"/>
                <w:szCs w:val="23"/>
              </w:rPr>
            </w:pP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Bułka tarta –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 o wadze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1 kg;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nna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no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ona,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ot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ana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ego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wa p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o;</w:t>
            </w:r>
            <w:r w:rsidRPr="003E119C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dat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u 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nasion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eń,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eń; ba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atu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na,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ć</w:t>
            </w:r>
            <w:r w:rsidRPr="003E119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ta;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h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softHyphen/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2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one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dostawa w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dno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owym w postaci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 pa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wej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li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ej i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nej</w:t>
            </w:r>
            <w:r w:rsidRPr="003E119C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(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ate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ał opa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opu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onta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)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nno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ć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 netto 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t xml:space="preserve"> .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Termin przydatności do spożycia 30 dni od daty dostawy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14DAB1" w14:textId="1F9DC0F4" w:rsidR="004F2FC1" w:rsidRPr="00746B38" w:rsidRDefault="004F2FC1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16A206" w14:textId="15898AEB" w:rsidR="004F2FC1" w:rsidRPr="00746B38" w:rsidRDefault="00F56A9E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993" w:type="dxa"/>
          </w:tcPr>
          <w:p w14:paraId="1B52A556" w14:textId="2BA3FD36" w:rsidR="004F2FC1" w:rsidRPr="00746B38" w:rsidRDefault="004F2FC1" w:rsidP="005A3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4C9D8FF6" w14:textId="52A55468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7" w:type="dxa"/>
          </w:tcPr>
          <w:p w14:paraId="1C8725B1" w14:textId="77777777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6" w:type="dxa"/>
            <w:gridSpan w:val="4"/>
          </w:tcPr>
          <w:p w14:paraId="47AD879E" w14:textId="33CB213F" w:rsidR="004F2FC1" w:rsidRPr="00746B38" w:rsidRDefault="004F2FC1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FC1" w:rsidRPr="00746B38" w14:paraId="16B43117" w14:textId="21C37A42" w:rsidTr="00A43C51">
        <w:trPr>
          <w:trHeight w:val="655"/>
        </w:trPr>
        <w:tc>
          <w:tcPr>
            <w:tcW w:w="566" w:type="dxa"/>
            <w:shd w:val="clear" w:color="auto" w:fill="auto"/>
            <w:vAlign w:val="center"/>
          </w:tcPr>
          <w:p w14:paraId="6FC9375C" w14:textId="77777777" w:rsidR="004F2FC1" w:rsidRPr="00746B38" w:rsidRDefault="004F2FC1" w:rsidP="00A7181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155DB2A5" w14:textId="3F1F5007" w:rsidR="004F2FC1" w:rsidRPr="003E119C" w:rsidRDefault="004F2FC1" w:rsidP="00A7181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 xml:space="preserve">Chleb 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typu graham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 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ąg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ł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he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 pieczywo krojone – grubość kromki 1-1,2 cm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; </w:t>
            </w:r>
            <w:r w:rsidRPr="003E119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skórka brązowa; </w:t>
            </w:r>
            <w:r w:rsidR="006A4531"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miękki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równomiernie zabarwiony, suchy w dotyku; </w:t>
            </w:r>
            <w:r w:rsidRPr="003E119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chleb świeży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z bieżącej produkcji </w:t>
            </w:r>
            <w:r w:rsidR="006A4531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bez uszkodzeń mechanicznych i wgnieceń, aromat swoisty dla rodzaju chleba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bez obcych zapachów;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ie typu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f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eta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b ban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e: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 netto 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3E119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a; dostawa w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typu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 -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c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ym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pozbawionym</w:t>
            </w:r>
            <w:r w:rsidRPr="003E119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ń,</w:t>
            </w:r>
            <w:r w:rsidRPr="003E119C">
              <w:rPr>
                <w:rFonts w:ascii="Times New Roman" w:eastAsia="Times New Roman" w:hAnsi="Times New Roman" w:cs="Times New Roman"/>
                <w:spacing w:val="-16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3E119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on</w:t>
            </w:r>
            <w:r w:rsidRPr="003E119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ym. Oznakowanie powinno zawierać: nazwę dostawcy – producenta, skład ,adres, nazwę produktu, masę netto produktu, datę – termin produkcji i przydatności do spożycia, warunki przechowywania.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B1EE9" w14:textId="07875D11" w:rsidR="004F2FC1" w:rsidRPr="00746B38" w:rsidRDefault="004F2FC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FDA89C" w14:textId="6F485CD8" w:rsidR="004F2FC1" w:rsidRDefault="004F2FC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993" w:type="dxa"/>
          </w:tcPr>
          <w:p w14:paraId="693A4BF3" w14:textId="264129B8" w:rsidR="004F2FC1" w:rsidRDefault="004F2FC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7C809CF7" w14:textId="4D35DBE1" w:rsidR="004F2FC1" w:rsidRDefault="004F2FC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7" w:type="dxa"/>
          </w:tcPr>
          <w:p w14:paraId="6D129AF3" w14:textId="77777777" w:rsidR="004F2FC1" w:rsidRPr="00746B38" w:rsidRDefault="004F2FC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6" w:type="dxa"/>
            <w:gridSpan w:val="4"/>
          </w:tcPr>
          <w:p w14:paraId="7DCF59C7" w14:textId="12C74076" w:rsidR="004F2FC1" w:rsidRDefault="004F2FC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4531" w:rsidRPr="00746B38" w14:paraId="7204AB8B" w14:textId="77777777" w:rsidTr="00A43C51">
        <w:trPr>
          <w:trHeight w:val="655"/>
        </w:trPr>
        <w:tc>
          <w:tcPr>
            <w:tcW w:w="566" w:type="dxa"/>
            <w:shd w:val="clear" w:color="auto" w:fill="auto"/>
            <w:vAlign w:val="center"/>
          </w:tcPr>
          <w:p w14:paraId="66E8745F" w14:textId="77777777" w:rsidR="006A4531" w:rsidRPr="00746B38" w:rsidRDefault="006A4531" w:rsidP="00A7181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7EC540CB" w14:textId="326D5151" w:rsidR="006A4531" w:rsidRDefault="006A4531" w:rsidP="00A7181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 xml:space="preserve">Ciastka MUSLI owsiane ciasteczka z bakaliami </w:t>
            </w:r>
            <w:r w:rsidRPr="00A254E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-</w:t>
            </w:r>
            <w:r w:rsidR="00A254E3" w:rsidRPr="00A254E3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 xml:space="preserve">( mąka pszenna typ 550 , jajka, cukier, tłuszcz- margaryna, proszek do pieczenia rodzynki, orzechy arachidowy, płatki owsiane, kakao, sól ) </w:t>
            </w:r>
            <w:r w:rsidRPr="00A254E3">
              <w:rPr>
                <w:rStyle w:val="markedcontent"/>
                <w:rFonts w:ascii="Times New Roman" w:hAnsi="Times New Roman" w:cs="Times New Roman"/>
                <w:sz w:val="23"/>
                <w:szCs w:val="23"/>
              </w:rPr>
              <w:t xml:space="preserve"> z </w:t>
            </w:r>
            <w:r w:rsidRPr="00A254E3">
              <w:rPr>
                <w:rFonts w:ascii="Times New Roman" w:eastAsia="Times New Roman" w:hAnsi="Times New Roman" w:cs="Times New Roman"/>
                <w:lang w:eastAsia="pl-PL"/>
              </w:rPr>
              <w:t xml:space="preserve">bieżącej produkcji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dostawa w opakowaniu zbiorczym typu kosz plastikowy - czystym, pozbawionym zanieczyszczeń, nieuszkodzonym; oznakowanie powinno zawierać: skład, nazwę dostawcy – producenta, adres, nazwę produktu, masę netto produktu, datę – termin produkcji i przydatności do spożycia, warunki przechowywania</w:t>
            </w:r>
            <w:r w:rsidRPr="003E119C">
              <w:t xml:space="preserve"> 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53953E" w14:textId="4ECA7304" w:rsidR="006A4531" w:rsidRDefault="00F56A9E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916222" w14:textId="0E192A3C" w:rsidR="006A4531" w:rsidRDefault="00F56A9E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993" w:type="dxa"/>
          </w:tcPr>
          <w:p w14:paraId="516EA0DF" w14:textId="33FEDBBD" w:rsidR="006A4531" w:rsidRDefault="006A453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1C1E61C8" w14:textId="2CEA4FA9" w:rsidR="006A4531" w:rsidRDefault="006A453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7" w:type="dxa"/>
          </w:tcPr>
          <w:p w14:paraId="5499F62B" w14:textId="77777777" w:rsidR="006A4531" w:rsidRPr="00746B38" w:rsidRDefault="006A453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6" w:type="dxa"/>
            <w:gridSpan w:val="4"/>
          </w:tcPr>
          <w:p w14:paraId="3185B886" w14:textId="0100A8CA" w:rsidR="006A4531" w:rsidRDefault="006A453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4531" w:rsidRPr="00746B38" w14:paraId="088799B1" w14:textId="77777777" w:rsidTr="00A43C51">
        <w:trPr>
          <w:trHeight w:val="655"/>
        </w:trPr>
        <w:tc>
          <w:tcPr>
            <w:tcW w:w="566" w:type="dxa"/>
            <w:shd w:val="clear" w:color="auto" w:fill="auto"/>
            <w:vAlign w:val="center"/>
          </w:tcPr>
          <w:p w14:paraId="6A98D0D8" w14:textId="77777777" w:rsidR="006A4531" w:rsidRPr="00746B38" w:rsidRDefault="006A4531" w:rsidP="00A7181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0390D9EC" w14:textId="30508DEB" w:rsidR="006A4531" w:rsidRPr="006A4531" w:rsidRDefault="006A4531" w:rsidP="00A7181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 xml:space="preserve">Rogaliki mini z marmoladą –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ciasto kruche </w:t>
            </w:r>
            <w:r w:rsidR="007A7BBE">
              <w:rPr>
                <w:rFonts w:ascii="Times New Roman" w:eastAsia="Times New Roman" w:hAnsi="Times New Roman" w:cs="Times New Roman"/>
                <w:lang w:eastAsia="pl-PL"/>
              </w:rPr>
              <w:t>(mąka pszenna typ 550,śmietana 36 % ,jajka masło )</w:t>
            </w:r>
            <w:r w:rsidRPr="004F2FC1">
              <w:rPr>
                <w:rStyle w:val="markedcontent"/>
                <w:rFonts w:ascii="Times New Roman" w:hAnsi="Times New Roman" w:cs="Times New Roman"/>
                <w:b/>
                <w:bCs/>
                <w:sz w:val="23"/>
                <w:szCs w:val="23"/>
              </w:rPr>
              <w:t>z</w:t>
            </w:r>
            <w:r w:rsidR="007A7BBE">
              <w:rPr>
                <w:rStyle w:val="markedcontent"/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marmoladą </w:t>
            </w:r>
            <w:r>
              <w:rPr>
                <w:rStyle w:val="markedcontent"/>
                <w:rFonts w:ascii="Times New Roman" w:hAnsi="Times New Roman" w:cs="Times New Roman"/>
                <w:b/>
                <w:bCs/>
                <w:sz w:val="23"/>
                <w:szCs w:val="23"/>
              </w:rPr>
              <w:t>owocow</w:t>
            </w:r>
            <w:r w:rsidR="007A7BBE">
              <w:rPr>
                <w:rStyle w:val="markedcontent"/>
                <w:rFonts w:ascii="Times New Roman" w:hAnsi="Times New Roman" w:cs="Times New Roman"/>
                <w:b/>
                <w:bCs/>
                <w:sz w:val="23"/>
                <w:szCs w:val="23"/>
              </w:rPr>
              <w:t>ą,</w:t>
            </w:r>
            <w:r>
              <w:rPr>
                <w:rStyle w:val="markedcontent"/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posypane cukrem z</w:t>
            </w:r>
            <w:r w:rsidRPr="004F2FC1">
              <w:rPr>
                <w:rStyle w:val="markedcontent"/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4F2FC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bieżącej produkcji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dostawa w opakowaniu zbiorczym typu kosz plastikowy - czystym, pozbawionym zanieczyszczeń, nieuszkodzonym; oznakowanie powinno zawierać: skład, nazwę dostawcy – producenta, adres, nazwę produktu, masę netto produktu, datę – termin produkcji i przydatności do spożycia, warunki przechowywania</w:t>
            </w:r>
            <w:r w:rsidRPr="003E119C">
              <w:t xml:space="preserve"> 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04D1FA" w14:textId="77CAC531" w:rsidR="006A4531" w:rsidRDefault="006A453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F85A35" w14:textId="5563B189" w:rsidR="006A4531" w:rsidRDefault="00F87480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993" w:type="dxa"/>
          </w:tcPr>
          <w:p w14:paraId="58A97CCB" w14:textId="74C2168A" w:rsidR="006A4531" w:rsidRDefault="006A453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792553E8" w14:textId="5340B73A" w:rsidR="006A4531" w:rsidRDefault="006A453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7" w:type="dxa"/>
          </w:tcPr>
          <w:p w14:paraId="2810D528" w14:textId="77777777" w:rsidR="006A4531" w:rsidRPr="00746B38" w:rsidRDefault="006A453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6" w:type="dxa"/>
            <w:gridSpan w:val="4"/>
          </w:tcPr>
          <w:p w14:paraId="28CE2C56" w14:textId="11581086" w:rsidR="006A4531" w:rsidRDefault="006A453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F2FC1" w:rsidRPr="00746B38" w14:paraId="763A644F" w14:textId="77777777" w:rsidTr="00A43C51">
        <w:trPr>
          <w:trHeight w:val="655"/>
        </w:trPr>
        <w:tc>
          <w:tcPr>
            <w:tcW w:w="566" w:type="dxa"/>
            <w:shd w:val="clear" w:color="auto" w:fill="auto"/>
            <w:vAlign w:val="center"/>
          </w:tcPr>
          <w:p w14:paraId="0D6947E7" w14:textId="77777777" w:rsidR="004F2FC1" w:rsidRPr="00746B38" w:rsidRDefault="004F2FC1" w:rsidP="00A7181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79ACF754" w14:textId="77777777" w:rsidR="007A7BBE" w:rsidRDefault="004F2FC1" w:rsidP="007A7BB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 xml:space="preserve">Ciastka kruche </w:t>
            </w:r>
            <w:r w:rsidR="006A4531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 xml:space="preserve"> </w:t>
            </w:r>
            <w:r w:rsidR="00101254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 xml:space="preserve">z </w:t>
            </w:r>
            <w:r w:rsidR="007A7BBE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 xml:space="preserve"> powidłami ( powidła ze śliwek węgierek bez dodatków</w:t>
            </w:r>
          </w:p>
          <w:p w14:paraId="1AF82490" w14:textId="45AD1208" w:rsidR="004F2FC1" w:rsidRDefault="007A7BBE" w:rsidP="007A7BB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konserwujących )</w:t>
            </w:r>
            <w:r>
              <w:rPr>
                <w:rStyle w:val="markedcontent"/>
                <w:sz w:val="23"/>
                <w:szCs w:val="23"/>
              </w:rPr>
              <w:t>Skład ciasta:  (mąka pszenna jajka, cukier, tłuszcz masło proszek do pieczenia woda</w:t>
            </w:r>
            <w:r w:rsidR="006A4531" w:rsidRPr="004F2FC1">
              <w:rPr>
                <w:rStyle w:val="markedcontent"/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)z  </w:t>
            </w:r>
            <w:r w:rsidR="006A4531" w:rsidRPr="004F2FC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bieżącej produkcji</w:t>
            </w:r>
            <w:r w:rsidR="006A4531"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6A4531"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dostawa w opakowaniu zbiorczym typu kosz plastikowy - czystym, pozbawionym zanieczyszczeń, nieuszkodzonym; oznakowanie powinno zawierać: skład, nazwę dostawcy – producenta, adres, nazwę produktu, masę netto produktu, datę – termin produkcji i przydatności do spożycia, warunki przechowywania</w:t>
            </w:r>
            <w:r w:rsidR="006A4531" w:rsidRPr="003E119C">
              <w:t xml:space="preserve"> 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9F7244" w14:textId="10C7917E" w:rsidR="004F2FC1" w:rsidRDefault="006A453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EF7F42" w14:textId="3CAF6CFB" w:rsidR="004F2FC1" w:rsidRDefault="00F56A9E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993" w:type="dxa"/>
          </w:tcPr>
          <w:p w14:paraId="3DF1D7AD" w14:textId="576F098B" w:rsidR="004F2FC1" w:rsidRDefault="004F2FC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01EBD361" w14:textId="54E7B09B" w:rsidR="004F2FC1" w:rsidRDefault="004F2FC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7" w:type="dxa"/>
          </w:tcPr>
          <w:p w14:paraId="4F18E74F" w14:textId="77777777" w:rsidR="004F2FC1" w:rsidRPr="00746B38" w:rsidRDefault="004F2FC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6" w:type="dxa"/>
            <w:gridSpan w:val="4"/>
          </w:tcPr>
          <w:p w14:paraId="096EAEF3" w14:textId="7A7E8E90" w:rsidR="004F2FC1" w:rsidRDefault="004F2FC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01254" w:rsidRPr="00746B38" w14:paraId="7C4CB4A6" w14:textId="77777777" w:rsidTr="00A43C51">
        <w:trPr>
          <w:trHeight w:val="655"/>
        </w:trPr>
        <w:tc>
          <w:tcPr>
            <w:tcW w:w="566" w:type="dxa"/>
            <w:shd w:val="clear" w:color="auto" w:fill="auto"/>
            <w:vAlign w:val="center"/>
          </w:tcPr>
          <w:p w14:paraId="6FBC98B4" w14:textId="77777777" w:rsidR="00101254" w:rsidRPr="00746B38" w:rsidRDefault="00101254" w:rsidP="00A7181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313B260E" w14:textId="71290592" w:rsidR="00101254" w:rsidRDefault="00101254" w:rsidP="00A7181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 xml:space="preserve">Ciastka </w:t>
            </w:r>
            <w:r w:rsidR="007A7BBE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kokosowo</w:t>
            </w:r>
            <w:r w:rsidR="00A254E3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 xml:space="preserve">owsiane </w:t>
            </w:r>
            <w:r w:rsidR="007A7BBE">
              <w:rPr>
                <w:rStyle w:val="markedcontent"/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bez jaj i mleka </w:t>
            </w:r>
            <w:r w:rsidRPr="004F2FC1">
              <w:rPr>
                <w:rStyle w:val="markedcontent"/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z </w:t>
            </w:r>
            <w:r w:rsidRPr="004F2FC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bieżącej produkcji</w:t>
            </w:r>
            <w:r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254E3">
              <w:rPr>
                <w:rFonts w:ascii="Times New Roman" w:eastAsia="Times New Roman" w:hAnsi="Times New Roman" w:cs="Times New Roman"/>
                <w:lang w:eastAsia="pl-PL"/>
              </w:rPr>
              <w:t xml:space="preserve">( mąka pszenna, typ 550 cukier, masło płatki owsiane,, kokos, sól, miód, ) </w:t>
            </w:r>
            <w:r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dostawa w opakowaniu zbiorczym typu kosz plastikowy - czystym, pozbawionym zanieczyszczeń, nieuszkodzonym; oznakowanie powinno zawierać: skład, nazwę dostawcy – producenta, adres, nazwę produktu, masę netto produktu, datę – termin produkcji i przydatności do spożycia, warunki przechowywania</w:t>
            </w:r>
            <w:r w:rsidRPr="003E119C">
              <w:t xml:space="preserve"> 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2FB9E2" w14:textId="3432DA68" w:rsidR="00101254" w:rsidRDefault="00101254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FAE1ED" w14:textId="0DE2320A" w:rsidR="00101254" w:rsidRDefault="00F56A9E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993" w:type="dxa"/>
          </w:tcPr>
          <w:p w14:paraId="7DBA1E3B" w14:textId="4C36A4D6" w:rsidR="00101254" w:rsidRDefault="00101254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6826B52B" w14:textId="59CDEE2A" w:rsidR="00101254" w:rsidRDefault="00101254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7" w:type="dxa"/>
          </w:tcPr>
          <w:p w14:paraId="300116A7" w14:textId="77777777" w:rsidR="00101254" w:rsidRPr="00746B38" w:rsidRDefault="00101254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6" w:type="dxa"/>
            <w:gridSpan w:val="4"/>
          </w:tcPr>
          <w:p w14:paraId="34CECAF4" w14:textId="64302442" w:rsidR="00101254" w:rsidRDefault="00101254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254E3" w:rsidRPr="00746B38" w14:paraId="607A287E" w14:textId="77777777" w:rsidTr="00A43C51">
        <w:trPr>
          <w:trHeight w:val="655"/>
        </w:trPr>
        <w:tc>
          <w:tcPr>
            <w:tcW w:w="566" w:type="dxa"/>
            <w:shd w:val="clear" w:color="auto" w:fill="auto"/>
            <w:vAlign w:val="center"/>
          </w:tcPr>
          <w:p w14:paraId="709A77B3" w14:textId="77777777" w:rsidR="00A254E3" w:rsidRPr="00746B38" w:rsidRDefault="00A254E3" w:rsidP="00A7181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70EEEFE2" w14:textId="47608806" w:rsidR="00A254E3" w:rsidRDefault="00A254E3" w:rsidP="00A7181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 xml:space="preserve">Ciastka ryżowe- </w:t>
            </w:r>
            <w:r w:rsidRPr="00A254E3">
              <w:rPr>
                <w:rFonts w:ascii="Times New Roman" w:eastAsia="Times New Roman" w:hAnsi="Times New Roman" w:cs="Times New Roman"/>
                <w:lang w:eastAsia="pl-PL"/>
              </w:rPr>
              <w:t xml:space="preserve">skład ,kleik ryzowy( mąka ryzowa, jajka) jajka, margaryna, proszek do pieczenia cukier waniliowy, wiórki kokosowe , </w:t>
            </w:r>
            <w:proofErr w:type="spellStart"/>
            <w:r w:rsidRPr="00A254E3">
              <w:rPr>
                <w:rFonts w:ascii="Times New Roman" w:eastAsia="Times New Roman" w:hAnsi="Times New Roman" w:cs="Times New Roman"/>
                <w:lang w:eastAsia="pl-PL"/>
              </w:rPr>
              <w:t>frużelina</w:t>
            </w:r>
            <w:proofErr w:type="spellEnd"/>
            <w:r w:rsidRPr="00A254E3">
              <w:rPr>
                <w:rFonts w:ascii="Times New Roman" w:eastAsia="Times New Roman" w:hAnsi="Times New Roman" w:cs="Times New Roman"/>
                <w:lang w:eastAsia="pl-PL"/>
              </w:rPr>
              <w:t xml:space="preserve"> brzoskwiniowa</w:t>
            </w: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 xml:space="preserve">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7593A3" w14:textId="3F078E3F" w:rsidR="00A254E3" w:rsidRDefault="00A43C5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 w:rsidR="00A254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AD824C" w14:textId="081B0788" w:rsidR="00A254E3" w:rsidRDefault="00A254E3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993" w:type="dxa"/>
          </w:tcPr>
          <w:p w14:paraId="716C6C48" w14:textId="319E8E4A" w:rsidR="00A254E3" w:rsidRDefault="00A254E3" w:rsidP="00A2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6782FBB7" w14:textId="675E8EF0" w:rsidR="00A254E3" w:rsidRDefault="00A254E3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7" w:type="dxa"/>
          </w:tcPr>
          <w:p w14:paraId="26FF9B89" w14:textId="77777777" w:rsidR="00A254E3" w:rsidRPr="00746B38" w:rsidRDefault="00A254E3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6" w:type="dxa"/>
            <w:gridSpan w:val="4"/>
          </w:tcPr>
          <w:p w14:paraId="36FE9A81" w14:textId="25EBD677" w:rsidR="00A254E3" w:rsidRDefault="00A254E3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01254" w:rsidRPr="00746B38" w14:paraId="0BDECED4" w14:textId="77777777" w:rsidTr="00A43C51">
        <w:trPr>
          <w:trHeight w:val="655"/>
        </w:trPr>
        <w:tc>
          <w:tcPr>
            <w:tcW w:w="566" w:type="dxa"/>
            <w:shd w:val="clear" w:color="auto" w:fill="auto"/>
            <w:vAlign w:val="center"/>
          </w:tcPr>
          <w:p w14:paraId="32B19B61" w14:textId="77777777" w:rsidR="00101254" w:rsidRPr="00746B38" w:rsidRDefault="00101254" w:rsidP="00A7181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3" w:type="dxa"/>
            <w:shd w:val="clear" w:color="auto" w:fill="auto"/>
            <w:vAlign w:val="center"/>
          </w:tcPr>
          <w:p w14:paraId="62A2B659" w14:textId="68A35AFE" w:rsidR="00101254" w:rsidRDefault="00101254" w:rsidP="00A7181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 xml:space="preserve">Rogale </w:t>
            </w:r>
            <w:r w:rsidR="00AD170D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 xml:space="preserve"> -</w:t>
            </w:r>
            <w:r w:rsidR="00AD170D" w:rsidRPr="004F2FC1">
              <w:rPr>
                <w:rStyle w:val="markedcontent"/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="00AD170D">
              <w:rPr>
                <w:rStyle w:val="markedcontent"/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waga 70-80 gr </w:t>
            </w:r>
            <w:r w:rsidR="00AD170D" w:rsidRPr="004F2FC1">
              <w:rPr>
                <w:rStyle w:val="markedcontent"/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z </w:t>
            </w:r>
            <w:r w:rsidR="00AD170D" w:rsidRPr="004F2FC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bieżącej produkcji</w:t>
            </w:r>
            <w:r w:rsidR="00AD170D" w:rsidRPr="003E119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D170D" w:rsidRPr="003E119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dostawa w opakowaniu zbiorczym typu kosz plastikowy - czystym, pozbawionym zanieczyszczeń, nieuszkodzonym; oznakowanie powinno zawierać: skład, nazwę dostawcy – producenta, adres, nazwę produktu, masę netto produktu, datę – termin produkcji i przydatności do spożycia, warunki przechowywania</w:t>
            </w:r>
            <w:r w:rsidR="00AD170D" w:rsidRPr="003E119C">
              <w:t xml:space="preserve"> 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3A5F12" w14:textId="02B971B0" w:rsidR="00101254" w:rsidRDefault="00A43C51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B3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5DF288" w14:textId="4B0F0574" w:rsidR="00101254" w:rsidRDefault="00F56A9E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993" w:type="dxa"/>
          </w:tcPr>
          <w:p w14:paraId="702E1FB3" w14:textId="769D5B13" w:rsidR="00101254" w:rsidRDefault="00101254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</w:tcPr>
          <w:p w14:paraId="3482FD21" w14:textId="2AC58573" w:rsidR="00101254" w:rsidRDefault="00101254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7" w:type="dxa"/>
          </w:tcPr>
          <w:p w14:paraId="2035B26F" w14:textId="77777777" w:rsidR="00101254" w:rsidRPr="00746B38" w:rsidRDefault="00101254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6" w:type="dxa"/>
            <w:gridSpan w:val="4"/>
          </w:tcPr>
          <w:p w14:paraId="470AFED3" w14:textId="638F4894" w:rsidR="00101254" w:rsidRDefault="00101254" w:rsidP="00A7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8C9ED89" w14:textId="77777777" w:rsidR="00335CCB" w:rsidRPr="00746B38" w:rsidRDefault="00335CCB" w:rsidP="008C6D2B">
      <w:pPr>
        <w:spacing w:after="0" w:line="360" w:lineRule="auto"/>
        <w:ind w:right="560"/>
        <w:rPr>
          <w:rFonts w:ascii="Times New Roman" w:eastAsia="Times New Roman" w:hAnsi="Times New Roman" w:cs="Times New Roman"/>
          <w:lang w:eastAsia="pl-PL"/>
        </w:rPr>
      </w:pPr>
    </w:p>
    <w:p w14:paraId="15AA5839" w14:textId="687AAB82" w:rsidR="002B104E" w:rsidRPr="007044BD" w:rsidRDefault="007044BD" w:rsidP="008C6D2B">
      <w:pPr>
        <w:spacing w:after="0" w:line="360" w:lineRule="auto"/>
        <w:ind w:right="56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7044BD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                                            </w:t>
      </w:r>
      <w:bookmarkStart w:id="1" w:name="_GoBack"/>
      <w:bookmarkEnd w:id="1"/>
      <w:r w:rsidRPr="007044BD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     </w:t>
      </w:r>
      <w:r w:rsidR="003A2214" w:rsidRPr="007044BD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RAZEM </w:t>
      </w:r>
      <w:r w:rsidR="0012090F" w:rsidRPr="007044BD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  </w:t>
      </w:r>
      <w:r w:rsidR="00F87480" w:rsidRPr="007044BD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23886</w:t>
      </w:r>
      <w:r w:rsidR="0012090F" w:rsidRPr="007044BD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   </w:t>
      </w:r>
    </w:p>
    <w:p w14:paraId="430736B5" w14:textId="610BD3C3" w:rsidR="002B104E" w:rsidRPr="00746B38" w:rsidRDefault="002B104E" w:rsidP="008C6D2B">
      <w:pPr>
        <w:spacing w:after="0" w:line="360" w:lineRule="auto"/>
        <w:ind w:right="56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746B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 xml:space="preserve">                                                                                   </w:t>
      </w:r>
    </w:p>
    <w:sectPr w:rsidR="002B104E" w:rsidRPr="00746B38" w:rsidSect="00E258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FDA22" w14:textId="77777777" w:rsidR="0053478A" w:rsidRDefault="0053478A" w:rsidP="00AE4DF5">
      <w:pPr>
        <w:spacing w:after="0" w:line="240" w:lineRule="auto"/>
      </w:pPr>
      <w:r>
        <w:separator/>
      </w:r>
    </w:p>
  </w:endnote>
  <w:endnote w:type="continuationSeparator" w:id="0">
    <w:p w14:paraId="2FC6F0B0" w14:textId="77777777" w:rsidR="0053478A" w:rsidRDefault="0053478A" w:rsidP="00AE4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179B7" w14:textId="77777777" w:rsidR="006F616D" w:rsidRDefault="006F61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7649769"/>
      <w:docPartObj>
        <w:docPartGallery w:val="Page Numbers (Bottom of Page)"/>
        <w:docPartUnique/>
      </w:docPartObj>
    </w:sdtPr>
    <w:sdtEndPr/>
    <w:sdtContent>
      <w:p w14:paraId="094BCAC8" w14:textId="77777777" w:rsidR="006F616D" w:rsidRDefault="006F61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4BD">
          <w:rPr>
            <w:noProof/>
          </w:rPr>
          <w:t>6</w:t>
        </w:r>
        <w:r>
          <w:fldChar w:fldCharType="end"/>
        </w:r>
      </w:p>
    </w:sdtContent>
  </w:sdt>
  <w:p w14:paraId="3BAF0178" w14:textId="77777777" w:rsidR="006F616D" w:rsidRDefault="006F616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05918" w14:textId="77777777" w:rsidR="006F616D" w:rsidRDefault="006F61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DD30C" w14:textId="77777777" w:rsidR="0053478A" w:rsidRDefault="0053478A" w:rsidP="00AE4DF5">
      <w:pPr>
        <w:spacing w:after="0" w:line="240" w:lineRule="auto"/>
      </w:pPr>
      <w:r>
        <w:separator/>
      </w:r>
    </w:p>
  </w:footnote>
  <w:footnote w:type="continuationSeparator" w:id="0">
    <w:p w14:paraId="43C514F6" w14:textId="77777777" w:rsidR="0053478A" w:rsidRDefault="0053478A" w:rsidP="00AE4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748F5" w14:textId="77777777" w:rsidR="006F616D" w:rsidRDefault="006F61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52E5E" w14:textId="77777777" w:rsidR="006F616D" w:rsidRDefault="006F61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97D80C" w14:textId="77777777" w:rsidR="006F616D" w:rsidRDefault="006F61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A6B99"/>
    <w:multiLevelType w:val="hybridMultilevel"/>
    <w:tmpl w:val="4FBEAD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34B3FD0"/>
    <w:multiLevelType w:val="hybridMultilevel"/>
    <w:tmpl w:val="D6DE894E"/>
    <w:lvl w:ilvl="0" w:tplc="51489FF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3C150E"/>
    <w:multiLevelType w:val="hybridMultilevel"/>
    <w:tmpl w:val="039CE94A"/>
    <w:lvl w:ilvl="0" w:tplc="624A302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C50622"/>
    <w:multiLevelType w:val="hybridMultilevel"/>
    <w:tmpl w:val="A836883C"/>
    <w:lvl w:ilvl="0" w:tplc="56CC531A">
      <w:start w:val="2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hint="default"/>
      </w:rPr>
    </w:lvl>
    <w:lvl w:ilvl="1" w:tplc="FCFC11BA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595915"/>
    <w:multiLevelType w:val="hybridMultilevel"/>
    <w:tmpl w:val="F99096B2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  <w:lvl w:ilvl="1" w:tplc="FFFFFFFF">
      <w:start w:val="7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48692398607">
    <w15:presenceInfo w15:providerId="None" w15:userId="486923986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2B"/>
    <w:rsid w:val="00002E07"/>
    <w:rsid w:val="00061D73"/>
    <w:rsid w:val="00082FC0"/>
    <w:rsid w:val="00091D99"/>
    <w:rsid w:val="000924DA"/>
    <w:rsid w:val="000A494B"/>
    <w:rsid w:val="000B0763"/>
    <w:rsid w:val="000D0A0F"/>
    <w:rsid w:val="00100B24"/>
    <w:rsid w:val="00101254"/>
    <w:rsid w:val="0012090F"/>
    <w:rsid w:val="00136461"/>
    <w:rsid w:val="00146F5E"/>
    <w:rsid w:val="00154B7B"/>
    <w:rsid w:val="00163FF2"/>
    <w:rsid w:val="00170359"/>
    <w:rsid w:val="00171B2D"/>
    <w:rsid w:val="001C082C"/>
    <w:rsid w:val="001D07E8"/>
    <w:rsid w:val="00226A0E"/>
    <w:rsid w:val="002308B4"/>
    <w:rsid w:val="0023513F"/>
    <w:rsid w:val="00240AEB"/>
    <w:rsid w:val="002A4F6B"/>
    <w:rsid w:val="002B104E"/>
    <w:rsid w:val="002E0980"/>
    <w:rsid w:val="003014AA"/>
    <w:rsid w:val="00335CCB"/>
    <w:rsid w:val="00377A0A"/>
    <w:rsid w:val="003A2214"/>
    <w:rsid w:val="003C1824"/>
    <w:rsid w:val="003C549E"/>
    <w:rsid w:val="003D66F9"/>
    <w:rsid w:val="003E119C"/>
    <w:rsid w:val="003F50B4"/>
    <w:rsid w:val="00413BA0"/>
    <w:rsid w:val="00417128"/>
    <w:rsid w:val="004304B8"/>
    <w:rsid w:val="0043357E"/>
    <w:rsid w:val="00474441"/>
    <w:rsid w:val="004F2FC1"/>
    <w:rsid w:val="005059C5"/>
    <w:rsid w:val="00530E43"/>
    <w:rsid w:val="0053478A"/>
    <w:rsid w:val="00547FB8"/>
    <w:rsid w:val="00552EB9"/>
    <w:rsid w:val="005633F6"/>
    <w:rsid w:val="00587C2C"/>
    <w:rsid w:val="00595B79"/>
    <w:rsid w:val="005A3F12"/>
    <w:rsid w:val="005A4E21"/>
    <w:rsid w:val="005D45FC"/>
    <w:rsid w:val="005D7966"/>
    <w:rsid w:val="005E7AA3"/>
    <w:rsid w:val="0060558C"/>
    <w:rsid w:val="00641474"/>
    <w:rsid w:val="006430AF"/>
    <w:rsid w:val="00651837"/>
    <w:rsid w:val="0065470A"/>
    <w:rsid w:val="00690644"/>
    <w:rsid w:val="006A4531"/>
    <w:rsid w:val="006A67EB"/>
    <w:rsid w:val="006F1B01"/>
    <w:rsid w:val="006F616D"/>
    <w:rsid w:val="007044BD"/>
    <w:rsid w:val="00707A52"/>
    <w:rsid w:val="007266FE"/>
    <w:rsid w:val="00746B38"/>
    <w:rsid w:val="00752D2E"/>
    <w:rsid w:val="007546E9"/>
    <w:rsid w:val="00790C2B"/>
    <w:rsid w:val="00791735"/>
    <w:rsid w:val="007A75AF"/>
    <w:rsid w:val="007A7BBE"/>
    <w:rsid w:val="007D37F8"/>
    <w:rsid w:val="007E7F0D"/>
    <w:rsid w:val="00817530"/>
    <w:rsid w:val="00862F91"/>
    <w:rsid w:val="0086448C"/>
    <w:rsid w:val="00864E46"/>
    <w:rsid w:val="00877643"/>
    <w:rsid w:val="008905B8"/>
    <w:rsid w:val="008C6D2B"/>
    <w:rsid w:val="008C769A"/>
    <w:rsid w:val="008F4F75"/>
    <w:rsid w:val="00941206"/>
    <w:rsid w:val="009562A0"/>
    <w:rsid w:val="0098159E"/>
    <w:rsid w:val="00981BC2"/>
    <w:rsid w:val="00992461"/>
    <w:rsid w:val="00995D96"/>
    <w:rsid w:val="009A383A"/>
    <w:rsid w:val="009D5084"/>
    <w:rsid w:val="009F147A"/>
    <w:rsid w:val="009F7481"/>
    <w:rsid w:val="00A00D57"/>
    <w:rsid w:val="00A23C64"/>
    <w:rsid w:val="00A254E3"/>
    <w:rsid w:val="00A2583F"/>
    <w:rsid w:val="00A43C51"/>
    <w:rsid w:val="00A7181E"/>
    <w:rsid w:val="00A972A4"/>
    <w:rsid w:val="00AB43D2"/>
    <w:rsid w:val="00AD170D"/>
    <w:rsid w:val="00AE4DF5"/>
    <w:rsid w:val="00AE66CB"/>
    <w:rsid w:val="00AF337E"/>
    <w:rsid w:val="00B2429A"/>
    <w:rsid w:val="00B47B86"/>
    <w:rsid w:val="00B822EF"/>
    <w:rsid w:val="00BA0594"/>
    <w:rsid w:val="00BC35A1"/>
    <w:rsid w:val="00BD61B4"/>
    <w:rsid w:val="00BE1BFD"/>
    <w:rsid w:val="00C015DA"/>
    <w:rsid w:val="00C11631"/>
    <w:rsid w:val="00C227FF"/>
    <w:rsid w:val="00C30DFA"/>
    <w:rsid w:val="00C63780"/>
    <w:rsid w:val="00C8433C"/>
    <w:rsid w:val="00CB009A"/>
    <w:rsid w:val="00CE6A22"/>
    <w:rsid w:val="00CF2AA7"/>
    <w:rsid w:val="00D02BBC"/>
    <w:rsid w:val="00D44713"/>
    <w:rsid w:val="00D559A5"/>
    <w:rsid w:val="00D95BF1"/>
    <w:rsid w:val="00DB2DD6"/>
    <w:rsid w:val="00DC02A8"/>
    <w:rsid w:val="00DD50B1"/>
    <w:rsid w:val="00DE416A"/>
    <w:rsid w:val="00DF2E0D"/>
    <w:rsid w:val="00DF3322"/>
    <w:rsid w:val="00E10A98"/>
    <w:rsid w:val="00E2586D"/>
    <w:rsid w:val="00E378C7"/>
    <w:rsid w:val="00E42D46"/>
    <w:rsid w:val="00E45227"/>
    <w:rsid w:val="00E61374"/>
    <w:rsid w:val="00EA7383"/>
    <w:rsid w:val="00EA78D9"/>
    <w:rsid w:val="00EF4B53"/>
    <w:rsid w:val="00F06A91"/>
    <w:rsid w:val="00F25D50"/>
    <w:rsid w:val="00F46A80"/>
    <w:rsid w:val="00F56A9E"/>
    <w:rsid w:val="00F61287"/>
    <w:rsid w:val="00F8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0D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47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8C6D2B"/>
  </w:style>
  <w:style w:type="table" w:styleId="Tabela-Siatka">
    <w:name w:val="Table Grid"/>
    <w:basedOn w:val="Standardowy"/>
    <w:rsid w:val="008C6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8C6D2B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C6D2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C6D2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C6D2B"/>
  </w:style>
  <w:style w:type="paragraph" w:styleId="Nagwek">
    <w:name w:val="header"/>
    <w:basedOn w:val="Normalny"/>
    <w:link w:val="NagwekZnak"/>
    <w:uiPriority w:val="99"/>
    <w:unhideWhenUsed/>
    <w:rsid w:val="00AE4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DF5"/>
  </w:style>
  <w:style w:type="character" w:customStyle="1" w:styleId="markedcontent">
    <w:name w:val="markedcontent"/>
    <w:basedOn w:val="Domylnaczcionkaakapitu"/>
    <w:rsid w:val="00CB009A"/>
  </w:style>
  <w:style w:type="character" w:styleId="Odwoaniedokomentarza">
    <w:name w:val="annotation reference"/>
    <w:basedOn w:val="Domylnaczcionkaakapitu"/>
    <w:uiPriority w:val="99"/>
    <w:semiHidden/>
    <w:unhideWhenUsed/>
    <w:rsid w:val="00C84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43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43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4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43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4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33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47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8C6D2B"/>
  </w:style>
  <w:style w:type="table" w:styleId="Tabela-Siatka">
    <w:name w:val="Table Grid"/>
    <w:basedOn w:val="Standardowy"/>
    <w:rsid w:val="008C6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8C6D2B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C6D2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C6D2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C6D2B"/>
  </w:style>
  <w:style w:type="paragraph" w:styleId="Nagwek">
    <w:name w:val="header"/>
    <w:basedOn w:val="Normalny"/>
    <w:link w:val="NagwekZnak"/>
    <w:uiPriority w:val="99"/>
    <w:unhideWhenUsed/>
    <w:rsid w:val="00AE4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DF5"/>
  </w:style>
  <w:style w:type="character" w:customStyle="1" w:styleId="markedcontent">
    <w:name w:val="markedcontent"/>
    <w:basedOn w:val="Domylnaczcionkaakapitu"/>
    <w:rsid w:val="00CB009A"/>
  </w:style>
  <w:style w:type="character" w:styleId="Odwoaniedokomentarza">
    <w:name w:val="annotation reference"/>
    <w:basedOn w:val="Domylnaczcionkaakapitu"/>
    <w:uiPriority w:val="99"/>
    <w:semiHidden/>
    <w:unhideWhenUsed/>
    <w:rsid w:val="00C84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43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43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4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43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4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3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6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2A467-45CE-468F-9E16-CE50A35D8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2233</Words>
  <Characters>13403</Characters>
  <Application>Microsoft Office Word</Application>
  <DocSecurity>0</DocSecurity>
  <Lines>111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Intendet</dc:creator>
  <cp:lastModifiedBy>Dorota</cp:lastModifiedBy>
  <cp:revision>44</cp:revision>
  <cp:lastPrinted>2024-10-24T10:10:00Z</cp:lastPrinted>
  <dcterms:created xsi:type="dcterms:W3CDTF">2022-11-25T11:34:00Z</dcterms:created>
  <dcterms:modified xsi:type="dcterms:W3CDTF">2024-11-04T12:06:00Z</dcterms:modified>
</cp:coreProperties>
</file>