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43349" w14:textId="77777777" w:rsidR="00C84467" w:rsidRDefault="00C84467" w:rsidP="00B83CE6">
      <w:pPr>
        <w:spacing w:after="0"/>
        <w:jc w:val="center"/>
        <w:rPr>
          <w:rFonts w:ascii="Cambria" w:hAnsi="Cambria"/>
          <w:b/>
          <w:bCs/>
          <w:color w:val="000000" w:themeColor="text1"/>
          <w:sz w:val="24"/>
          <w:szCs w:val="24"/>
        </w:rPr>
      </w:pPr>
    </w:p>
    <w:p w14:paraId="738F23CA" w14:textId="2734DF30" w:rsidR="009C3898" w:rsidRPr="00176F54" w:rsidRDefault="005C6B2E" w:rsidP="00B83CE6">
      <w:pPr>
        <w:spacing w:after="0"/>
        <w:jc w:val="center"/>
        <w:rPr>
          <w:rFonts w:ascii="Cambria" w:hAnsi="Cambria"/>
          <w:b/>
          <w:bCs/>
          <w:color w:val="000000" w:themeColor="text1"/>
          <w:sz w:val="24"/>
          <w:szCs w:val="24"/>
        </w:rPr>
      </w:pPr>
      <w:r>
        <w:rPr>
          <w:rFonts w:ascii="Cambria" w:hAnsi="Cambria"/>
          <w:b/>
          <w:bCs/>
          <w:color w:val="000000" w:themeColor="text1"/>
          <w:sz w:val="24"/>
          <w:szCs w:val="24"/>
        </w:rPr>
        <w:t>Załącznik Nr 1</w:t>
      </w:r>
      <w:r w:rsidR="009C3898" w:rsidRPr="00176F54">
        <w:rPr>
          <w:rFonts w:ascii="Cambria" w:hAnsi="Cambria"/>
          <w:b/>
          <w:bCs/>
          <w:color w:val="000000" w:themeColor="text1"/>
          <w:sz w:val="24"/>
          <w:szCs w:val="24"/>
        </w:rPr>
        <w:t xml:space="preserve"> do SWZ</w:t>
      </w:r>
    </w:p>
    <w:p w14:paraId="555CF34B" w14:textId="4CED75AE" w:rsidR="009C3898" w:rsidRPr="00176F54"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color w:val="000000" w:themeColor="text1"/>
          <w:sz w:val="26"/>
          <w:szCs w:val="26"/>
        </w:rPr>
      </w:pPr>
      <w:r w:rsidRPr="00176F54">
        <w:rPr>
          <w:rFonts w:ascii="Cambria" w:hAnsi="Cambria" w:cs="Calibri"/>
          <w:b/>
          <w:bCs/>
          <w:color w:val="000000" w:themeColor="text1"/>
          <w:sz w:val="26"/>
          <w:szCs w:val="26"/>
        </w:rPr>
        <w:t>Projekt</w:t>
      </w:r>
      <w:r w:rsidR="005C6B2E">
        <w:rPr>
          <w:rFonts w:ascii="Cambria" w:hAnsi="Cambria" w:cs="Calibri"/>
          <w:b/>
          <w:bCs/>
          <w:color w:val="000000" w:themeColor="text1"/>
          <w:sz w:val="26"/>
          <w:szCs w:val="26"/>
        </w:rPr>
        <w:t>owane postanowienia</w:t>
      </w:r>
      <w:r w:rsidRPr="00176F54">
        <w:rPr>
          <w:rFonts w:ascii="Cambria" w:hAnsi="Cambria" w:cs="Calibri"/>
          <w:b/>
          <w:bCs/>
          <w:color w:val="000000" w:themeColor="text1"/>
          <w:sz w:val="26"/>
          <w:szCs w:val="26"/>
        </w:rPr>
        <w:t xml:space="preserve"> umowy </w:t>
      </w:r>
    </w:p>
    <w:p w14:paraId="3781E357" w14:textId="77777777" w:rsidR="00C84467" w:rsidRDefault="00C84467" w:rsidP="00B83CE6">
      <w:pPr>
        <w:pStyle w:val="redniasiatka21"/>
        <w:spacing w:line="276" w:lineRule="auto"/>
        <w:jc w:val="center"/>
        <w:rPr>
          <w:rFonts w:ascii="Cambria" w:hAnsi="Cambria"/>
          <w:bCs/>
          <w:color w:val="000000" w:themeColor="text1"/>
          <w:sz w:val="24"/>
          <w:szCs w:val="24"/>
        </w:rPr>
      </w:pPr>
    </w:p>
    <w:p w14:paraId="69EE6846" w14:textId="2E228510" w:rsidR="009C3898" w:rsidRPr="00176F54" w:rsidRDefault="009C3898" w:rsidP="00B83CE6">
      <w:pPr>
        <w:pStyle w:val="redniasiatka21"/>
        <w:spacing w:line="276" w:lineRule="auto"/>
        <w:jc w:val="center"/>
        <w:rPr>
          <w:rFonts w:ascii="Cambria" w:hAnsi="Cambria"/>
          <w:bCs/>
          <w:color w:val="000000" w:themeColor="text1"/>
          <w:sz w:val="24"/>
          <w:szCs w:val="24"/>
        </w:rPr>
      </w:pPr>
      <w:r w:rsidRPr="00176F54">
        <w:rPr>
          <w:rFonts w:ascii="Cambria" w:hAnsi="Cambria"/>
          <w:bCs/>
          <w:color w:val="000000" w:themeColor="text1"/>
          <w:sz w:val="24"/>
          <w:szCs w:val="24"/>
        </w:rPr>
        <w:t>(Znak postępowania</w:t>
      </w:r>
      <w:r w:rsidR="0015555F" w:rsidRPr="00176F54">
        <w:rPr>
          <w:rFonts w:ascii="Cambria" w:hAnsi="Cambria"/>
          <w:bCs/>
          <w:color w:val="000000" w:themeColor="text1"/>
          <w:sz w:val="24"/>
          <w:szCs w:val="24"/>
        </w:rPr>
        <w:t xml:space="preserve"> </w:t>
      </w:r>
      <w:r w:rsidR="00FA065A">
        <w:rPr>
          <w:rFonts w:ascii="Cambria" w:hAnsi="Cambria" w:cs="Cambria"/>
          <w:b/>
          <w:bCs/>
          <w:sz w:val="24"/>
          <w:szCs w:val="24"/>
        </w:rPr>
        <w:t>ZP.271.</w:t>
      </w:r>
      <w:r w:rsidR="00207F37">
        <w:rPr>
          <w:rFonts w:ascii="Cambria" w:hAnsi="Cambria" w:cs="Cambria"/>
          <w:b/>
          <w:bCs/>
          <w:sz w:val="24"/>
          <w:szCs w:val="24"/>
        </w:rPr>
        <w:t>34</w:t>
      </w:r>
      <w:r w:rsidR="0017052E">
        <w:rPr>
          <w:rFonts w:ascii="Cambria" w:hAnsi="Cambria" w:cs="Cambria"/>
          <w:b/>
          <w:bCs/>
          <w:sz w:val="24"/>
          <w:szCs w:val="24"/>
        </w:rPr>
        <w:t>.</w:t>
      </w:r>
      <w:r w:rsidR="00194916" w:rsidRPr="00C14D44">
        <w:rPr>
          <w:rFonts w:ascii="Cambria" w:hAnsi="Cambria" w:cs="Cambria"/>
          <w:b/>
          <w:bCs/>
          <w:sz w:val="24"/>
          <w:szCs w:val="24"/>
        </w:rPr>
        <w:t>202</w:t>
      </w:r>
      <w:r w:rsidR="00071F30">
        <w:rPr>
          <w:rFonts w:ascii="Cambria" w:hAnsi="Cambria" w:cs="Cambria"/>
          <w:b/>
          <w:bCs/>
          <w:sz w:val="24"/>
          <w:szCs w:val="24"/>
        </w:rPr>
        <w:t>4</w:t>
      </w:r>
      <w:r w:rsidRPr="00176F54">
        <w:rPr>
          <w:rFonts w:ascii="Cambria" w:hAnsi="Cambria"/>
          <w:bCs/>
          <w:color w:val="000000" w:themeColor="text1"/>
          <w:sz w:val="24"/>
          <w:szCs w:val="24"/>
        </w:rPr>
        <w:t>)</w:t>
      </w:r>
    </w:p>
    <w:p w14:paraId="7A233213" w14:textId="77777777" w:rsidR="009C3898" w:rsidRPr="00176F54" w:rsidRDefault="009C3898" w:rsidP="00B83CE6">
      <w:pPr>
        <w:spacing w:after="0"/>
        <w:jc w:val="center"/>
        <w:rPr>
          <w:rFonts w:ascii="Cambria" w:hAnsi="Cambria"/>
          <w:color w:val="000000" w:themeColor="text1"/>
          <w:spacing w:val="4"/>
          <w:sz w:val="10"/>
          <w:szCs w:val="10"/>
        </w:rPr>
      </w:pPr>
    </w:p>
    <w:p w14:paraId="3344EB47" w14:textId="77777777" w:rsidR="009C3898" w:rsidRPr="005C6B2E" w:rsidRDefault="009C3898" w:rsidP="00B83CE6">
      <w:pPr>
        <w:spacing w:after="0"/>
        <w:jc w:val="center"/>
        <w:rPr>
          <w:rFonts w:ascii="Cambria" w:hAnsi="Cambria"/>
          <w:b/>
          <w:bCs/>
          <w:color w:val="000000" w:themeColor="text1"/>
          <w:sz w:val="28"/>
          <w:szCs w:val="24"/>
        </w:rPr>
      </w:pPr>
      <w:r w:rsidRPr="005C6B2E">
        <w:rPr>
          <w:rFonts w:ascii="Cambria" w:hAnsi="Cambria"/>
          <w:b/>
          <w:bCs/>
          <w:color w:val="000000" w:themeColor="text1"/>
          <w:sz w:val="28"/>
          <w:szCs w:val="24"/>
        </w:rPr>
        <w:t xml:space="preserve">Umowa Nr …… </w:t>
      </w:r>
    </w:p>
    <w:p w14:paraId="66FF42B6" w14:textId="7D579239" w:rsidR="009A6B05" w:rsidRDefault="009C3898" w:rsidP="00207F37">
      <w:pPr>
        <w:spacing w:after="0"/>
        <w:jc w:val="center"/>
        <w:rPr>
          <w:rFonts w:ascii="Cambria" w:hAnsi="Cambria"/>
          <w:b/>
          <w:bCs/>
          <w:color w:val="000000" w:themeColor="text1"/>
          <w:sz w:val="28"/>
          <w:szCs w:val="24"/>
        </w:rPr>
      </w:pPr>
      <w:r w:rsidRPr="005C6B2E">
        <w:rPr>
          <w:rFonts w:ascii="Cambria" w:hAnsi="Cambria"/>
          <w:b/>
          <w:bCs/>
          <w:color w:val="000000" w:themeColor="text1"/>
          <w:sz w:val="28"/>
          <w:szCs w:val="24"/>
        </w:rPr>
        <w:t>na roboty budowlane</w:t>
      </w:r>
    </w:p>
    <w:p w14:paraId="239185A0" w14:textId="77777777" w:rsidR="00207F37" w:rsidRPr="00207F37" w:rsidRDefault="00207F37" w:rsidP="00207F37">
      <w:pPr>
        <w:spacing w:after="0"/>
        <w:jc w:val="center"/>
        <w:rPr>
          <w:rFonts w:ascii="Cambria" w:hAnsi="Cambria"/>
          <w:b/>
          <w:bCs/>
          <w:color w:val="000000" w:themeColor="text1"/>
          <w:sz w:val="28"/>
          <w:szCs w:val="24"/>
        </w:rPr>
      </w:pPr>
    </w:p>
    <w:p w14:paraId="69AF2C89" w14:textId="4D55E294" w:rsidR="009C3898" w:rsidRPr="005C6B2E" w:rsidRDefault="009C3898" w:rsidP="00B83CE6">
      <w:pPr>
        <w:pStyle w:val="Default"/>
        <w:spacing w:line="276" w:lineRule="auto"/>
        <w:jc w:val="both"/>
        <w:rPr>
          <w:rFonts w:ascii="Cambria" w:hAnsi="Cambria" w:cs="Cambria"/>
          <w:color w:val="000000" w:themeColor="text1"/>
        </w:rPr>
      </w:pPr>
      <w:r w:rsidRPr="005C6B2E">
        <w:rPr>
          <w:rFonts w:ascii="Cambria" w:hAnsi="Cambria" w:cs="Cambria"/>
          <w:color w:val="000000" w:themeColor="text1"/>
        </w:rPr>
        <w:t xml:space="preserve">zawarta w wyniku udzielenia zamówienia publicznego w trybie podstawowym, zgodnie </w:t>
      </w:r>
      <w:r w:rsidR="00E77784" w:rsidRPr="005C6B2E">
        <w:rPr>
          <w:rFonts w:ascii="Cambria" w:hAnsi="Cambria" w:cs="Cambria"/>
          <w:color w:val="000000" w:themeColor="text1"/>
        </w:rPr>
        <w:t xml:space="preserve">    </w:t>
      </w:r>
      <w:r w:rsidRPr="005C6B2E">
        <w:rPr>
          <w:rFonts w:ascii="Cambria" w:hAnsi="Cambria" w:cs="Cambria"/>
          <w:color w:val="000000" w:themeColor="text1"/>
        </w:rPr>
        <w:t xml:space="preserve">z przepisami ustawy z dnia 11 września 2019 r. – Prawo zamówień publicznych </w:t>
      </w:r>
    </w:p>
    <w:p w14:paraId="004C7D9B" w14:textId="1AAEC58C" w:rsidR="009C3898" w:rsidRPr="005C6B2E" w:rsidRDefault="009C3898" w:rsidP="005C6B2E">
      <w:pPr>
        <w:pStyle w:val="Default"/>
        <w:spacing w:line="276" w:lineRule="auto"/>
        <w:rPr>
          <w:rFonts w:ascii="Cambria" w:hAnsi="Cambria" w:cs="Cambria"/>
          <w:color w:val="000000" w:themeColor="text1"/>
        </w:rPr>
      </w:pPr>
      <w:r w:rsidRPr="005C6B2E">
        <w:rPr>
          <w:rFonts w:ascii="Cambria" w:hAnsi="Cambria" w:cs="Cambria"/>
          <w:color w:val="000000" w:themeColor="text1"/>
        </w:rPr>
        <w:t>dnia ....................</w:t>
      </w:r>
      <w:r w:rsidR="00B27946" w:rsidRPr="005C6B2E">
        <w:rPr>
          <w:rFonts w:ascii="Cambria" w:hAnsi="Cambria" w:cs="Cambria"/>
          <w:color w:val="000000" w:themeColor="text1"/>
        </w:rPr>
        <w:t xml:space="preserve"> </w:t>
      </w:r>
      <w:r w:rsidRPr="005C6B2E">
        <w:rPr>
          <w:rFonts w:ascii="Cambria" w:hAnsi="Cambria" w:cs="Cambria"/>
          <w:color w:val="000000" w:themeColor="text1"/>
        </w:rPr>
        <w:t xml:space="preserve"> r. w </w:t>
      </w:r>
      <w:r w:rsidR="00194916" w:rsidRPr="005C6B2E">
        <w:rPr>
          <w:rFonts w:ascii="Cambria" w:hAnsi="Cambria" w:cs="Cambria"/>
          <w:color w:val="000000" w:themeColor="text1"/>
        </w:rPr>
        <w:t>Ogrodzieńcu</w:t>
      </w:r>
      <w:r w:rsidR="00B84537" w:rsidRPr="005C6B2E">
        <w:rPr>
          <w:rFonts w:ascii="Cambria" w:hAnsi="Cambria" w:cs="Cambria"/>
          <w:color w:val="000000" w:themeColor="text1"/>
        </w:rPr>
        <w:t>,</w:t>
      </w:r>
      <w:r w:rsidRPr="005C6B2E">
        <w:rPr>
          <w:rFonts w:ascii="Cambria" w:hAnsi="Cambria" w:cs="Cambria"/>
          <w:color w:val="000000" w:themeColor="text1"/>
        </w:rPr>
        <w:t xml:space="preserve"> </w:t>
      </w:r>
    </w:p>
    <w:p w14:paraId="117B6420" w14:textId="77777777" w:rsidR="00030A9F" w:rsidRPr="005C6B2E" w:rsidRDefault="009C3898" w:rsidP="005C6B2E">
      <w:pPr>
        <w:spacing w:after="0"/>
        <w:rPr>
          <w:rFonts w:ascii="Cambria" w:hAnsi="Cambria" w:cs="Cambria"/>
          <w:color w:val="000000" w:themeColor="text1"/>
          <w:sz w:val="24"/>
          <w:szCs w:val="24"/>
        </w:rPr>
      </w:pPr>
      <w:r w:rsidRPr="005C6B2E">
        <w:rPr>
          <w:rFonts w:ascii="Cambria" w:hAnsi="Cambria" w:cs="Cambria"/>
          <w:color w:val="000000" w:themeColor="text1"/>
          <w:sz w:val="24"/>
          <w:szCs w:val="24"/>
        </w:rPr>
        <w:t>pomiędzy:</w:t>
      </w:r>
    </w:p>
    <w:p w14:paraId="45BCD7AC" w14:textId="77777777" w:rsidR="00194916" w:rsidRPr="005C6B2E" w:rsidRDefault="00352AEB" w:rsidP="005C6B2E">
      <w:pPr>
        <w:spacing w:after="0"/>
        <w:outlineLvl w:val="3"/>
        <w:rPr>
          <w:rFonts w:ascii="Cambria" w:hAnsi="Cambria" w:cs="Arial"/>
          <w:bCs/>
          <w:color w:val="000000"/>
          <w:sz w:val="24"/>
          <w:szCs w:val="24"/>
        </w:rPr>
      </w:pPr>
      <w:r w:rsidRPr="005C6B2E">
        <w:rPr>
          <w:rFonts w:ascii="Cambria" w:hAnsi="Cambria" w:cs="Helvetica"/>
          <w:b/>
          <w:bCs/>
          <w:color w:val="000000"/>
          <w:sz w:val="24"/>
          <w:szCs w:val="24"/>
        </w:rPr>
        <w:t>Gmin</w:t>
      </w:r>
      <w:r w:rsidR="00194916" w:rsidRPr="005C6B2E">
        <w:rPr>
          <w:rFonts w:ascii="Cambria" w:hAnsi="Cambria" w:cs="Helvetica"/>
          <w:b/>
          <w:bCs/>
          <w:color w:val="000000"/>
          <w:sz w:val="24"/>
          <w:szCs w:val="24"/>
        </w:rPr>
        <w:t xml:space="preserve">ą </w:t>
      </w:r>
      <w:r w:rsidRPr="005C6B2E">
        <w:rPr>
          <w:rFonts w:ascii="Cambria" w:hAnsi="Cambria" w:cs="Helvetica"/>
          <w:b/>
          <w:bCs/>
          <w:color w:val="000000"/>
          <w:sz w:val="24"/>
          <w:szCs w:val="24"/>
        </w:rPr>
        <w:t xml:space="preserve"> </w:t>
      </w:r>
      <w:r w:rsidR="00194916" w:rsidRPr="005C6B2E">
        <w:rPr>
          <w:rFonts w:ascii="Cambria" w:hAnsi="Cambria" w:cs="Helvetica"/>
          <w:b/>
          <w:bCs/>
          <w:color w:val="000000"/>
          <w:sz w:val="24"/>
          <w:szCs w:val="24"/>
        </w:rPr>
        <w:t xml:space="preserve">Ogrodzieniec </w:t>
      </w:r>
      <w:r w:rsidRPr="005C6B2E">
        <w:rPr>
          <w:rFonts w:ascii="Cambria" w:hAnsi="Cambria" w:cs="Helvetica"/>
          <w:b/>
          <w:bCs/>
          <w:color w:val="000000"/>
          <w:sz w:val="24"/>
          <w:szCs w:val="24"/>
        </w:rPr>
        <w:t xml:space="preserve"> </w:t>
      </w:r>
      <w:r w:rsidRPr="005C6B2E">
        <w:rPr>
          <w:rFonts w:ascii="Cambria" w:hAnsi="Cambria" w:cs="Helvetica"/>
          <w:bCs/>
          <w:color w:val="000000"/>
          <w:sz w:val="24"/>
          <w:szCs w:val="24"/>
        </w:rPr>
        <w:t xml:space="preserve">z siedzibą </w:t>
      </w:r>
      <w:r w:rsidR="00194916" w:rsidRPr="005C6B2E">
        <w:rPr>
          <w:rFonts w:ascii="Cambria" w:hAnsi="Cambria" w:cs="Arial"/>
          <w:bCs/>
          <w:color w:val="000000"/>
          <w:sz w:val="24"/>
          <w:szCs w:val="24"/>
        </w:rPr>
        <w:t>Plac Wolności 25, 42-440 Ogrodzieniec</w:t>
      </w:r>
    </w:p>
    <w:p w14:paraId="78AAC498" w14:textId="77777777" w:rsidR="00352AEB" w:rsidRPr="005C6B2E" w:rsidRDefault="00194916" w:rsidP="005C6B2E">
      <w:pPr>
        <w:spacing w:after="0"/>
        <w:outlineLvl w:val="3"/>
        <w:rPr>
          <w:rFonts w:ascii="Cambria" w:hAnsi="Cambria" w:cs="Arial"/>
          <w:bCs/>
          <w:color w:val="000000"/>
          <w:sz w:val="24"/>
          <w:szCs w:val="24"/>
        </w:rPr>
      </w:pPr>
      <w:r w:rsidRPr="005C6B2E">
        <w:rPr>
          <w:rFonts w:ascii="Cambria" w:hAnsi="Cambria" w:cs="Arial"/>
          <w:bCs/>
          <w:color w:val="000000"/>
          <w:sz w:val="24"/>
          <w:szCs w:val="24"/>
        </w:rPr>
        <w:t>NIP: 6492275822, REGON: 276258842</w:t>
      </w:r>
      <w:r w:rsidR="00352AEB" w:rsidRPr="005C6B2E">
        <w:rPr>
          <w:rFonts w:ascii="Cambria" w:hAnsi="Cambria" w:cs="Helvetica"/>
          <w:bCs/>
          <w:color w:val="000000"/>
          <w:sz w:val="24"/>
          <w:szCs w:val="24"/>
        </w:rPr>
        <w:t>,</w:t>
      </w:r>
    </w:p>
    <w:p w14:paraId="4A44E8D7" w14:textId="77777777" w:rsidR="00352AEB" w:rsidRPr="005C6B2E" w:rsidRDefault="00352AEB" w:rsidP="005C6B2E">
      <w:pPr>
        <w:pStyle w:val="Default"/>
        <w:spacing w:line="276" w:lineRule="auto"/>
        <w:jc w:val="both"/>
        <w:rPr>
          <w:rFonts w:ascii="Cambria" w:hAnsi="Cambria"/>
        </w:rPr>
      </w:pPr>
      <w:r w:rsidRPr="005C6B2E">
        <w:rPr>
          <w:rFonts w:ascii="Cambria" w:hAnsi="Cambria" w:cs="Cambria"/>
        </w:rPr>
        <w:t xml:space="preserve">zwaną w dalszej części umowy </w:t>
      </w:r>
      <w:r w:rsidRPr="005C6B2E">
        <w:rPr>
          <w:rFonts w:ascii="Cambria" w:hAnsi="Cambria" w:cs="Cambria"/>
          <w:b/>
        </w:rPr>
        <w:t>„Zamawiającym”</w:t>
      </w:r>
    </w:p>
    <w:p w14:paraId="50A5500E" w14:textId="77777777" w:rsidR="00352AEB" w:rsidRPr="005C6B2E" w:rsidRDefault="00352AEB" w:rsidP="005C6B2E">
      <w:pPr>
        <w:pStyle w:val="Default"/>
        <w:spacing w:line="276" w:lineRule="auto"/>
        <w:jc w:val="both"/>
        <w:rPr>
          <w:rFonts w:ascii="Cambria" w:hAnsi="Cambria"/>
        </w:rPr>
      </w:pPr>
      <w:r w:rsidRPr="005C6B2E">
        <w:rPr>
          <w:rFonts w:ascii="Cambria" w:hAnsi="Cambria" w:cs="Cambria"/>
        </w:rPr>
        <w:t xml:space="preserve">reprezentowaną przez: </w:t>
      </w:r>
    </w:p>
    <w:p w14:paraId="70FCFBA7" w14:textId="77777777" w:rsidR="00352AEB" w:rsidRPr="005C6B2E" w:rsidRDefault="00194916" w:rsidP="005C6B2E">
      <w:pPr>
        <w:pStyle w:val="Default"/>
        <w:spacing w:line="276" w:lineRule="auto"/>
        <w:jc w:val="both"/>
        <w:rPr>
          <w:rFonts w:ascii="Cambria" w:hAnsi="Cambria"/>
        </w:rPr>
      </w:pPr>
      <w:r w:rsidRPr="005C6B2E">
        <w:rPr>
          <w:rFonts w:ascii="Cambria" w:hAnsi="Cambria" w:cs="Cambria"/>
          <w:b/>
        </w:rPr>
        <w:t>Panią Ann</w:t>
      </w:r>
      <w:r w:rsidR="002A3EEC" w:rsidRPr="005C6B2E">
        <w:rPr>
          <w:rFonts w:ascii="Cambria" w:hAnsi="Cambria" w:cs="Cambria"/>
          <w:b/>
        </w:rPr>
        <w:t>ę</w:t>
      </w:r>
      <w:r w:rsidRPr="005C6B2E">
        <w:rPr>
          <w:rFonts w:ascii="Cambria" w:hAnsi="Cambria" w:cs="Cambria"/>
          <w:b/>
        </w:rPr>
        <w:t xml:space="preserve"> Pilarczyk </w:t>
      </w:r>
      <w:r w:rsidR="00352AEB" w:rsidRPr="005C6B2E">
        <w:rPr>
          <w:rFonts w:ascii="Cambria" w:hAnsi="Cambria" w:cs="Cambria"/>
          <w:b/>
        </w:rPr>
        <w:t xml:space="preserve"> </w:t>
      </w:r>
      <w:r w:rsidR="00352AEB" w:rsidRPr="005C6B2E">
        <w:rPr>
          <w:rFonts w:ascii="Cambria" w:hAnsi="Cambria" w:cs="Cambria"/>
        </w:rPr>
        <w:t xml:space="preserve">– </w:t>
      </w:r>
      <w:r w:rsidRPr="005C6B2E">
        <w:rPr>
          <w:rFonts w:ascii="Cambria" w:hAnsi="Cambria" w:cs="Cambria"/>
        </w:rPr>
        <w:t>Burmistrza Miasta i Gminy Ogrodzieniec</w:t>
      </w:r>
    </w:p>
    <w:p w14:paraId="344F3C51" w14:textId="77777777" w:rsidR="00352AEB" w:rsidRPr="005C6B2E" w:rsidRDefault="00352AEB" w:rsidP="005C6B2E">
      <w:pPr>
        <w:pStyle w:val="Default"/>
        <w:spacing w:line="276" w:lineRule="auto"/>
        <w:jc w:val="both"/>
        <w:rPr>
          <w:rFonts w:ascii="Cambria" w:hAnsi="Cambria"/>
        </w:rPr>
      </w:pPr>
      <w:r w:rsidRPr="005C6B2E">
        <w:rPr>
          <w:rFonts w:ascii="Cambria" w:hAnsi="Cambria" w:cs="Cambria"/>
        </w:rPr>
        <w:t xml:space="preserve">przy kontrasygnacie Skarbnika Gminy </w:t>
      </w:r>
      <w:r w:rsidR="00194916" w:rsidRPr="005C6B2E">
        <w:rPr>
          <w:rFonts w:ascii="Cambria" w:hAnsi="Cambria" w:cs="Cambria"/>
        </w:rPr>
        <w:t xml:space="preserve">Ogrodzieniec </w:t>
      </w:r>
      <w:r w:rsidRPr="005C6B2E">
        <w:rPr>
          <w:rFonts w:ascii="Cambria" w:hAnsi="Cambria" w:cs="Cambria"/>
        </w:rPr>
        <w:t xml:space="preserve"> – </w:t>
      </w:r>
      <w:r w:rsidRPr="005C6B2E">
        <w:rPr>
          <w:rFonts w:ascii="Cambria" w:hAnsi="Cambria" w:cs="Cambria"/>
          <w:b/>
        </w:rPr>
        <w:t>Pan</w:t>
      </w:r>
      <w:r w:rsidR="00194916" w:rsidRPr="005C6B2E">
        <w:rPr>
          <w:rFonts w:ascii="Cambria" w:hAnsi="Cambria" w:cs="Cambria"/>
          <w:b/>
        </w:rPr>
        <w:t>a</w:t>
      </w:r>
      <w:r w:rsidRPr="005C6B2E">
        <w:rPr>
          <w:rFonts w:ascii="Cambria" w:hAnsi="Cambria" w:cs="Cambria"/>
          <w:b/>
        </w:rPr>
        <w:t xml:space="preserve"> </w:t>
      </w:r>
      <w:r w:rsidR="00194916" w:rsidRPr="005C6B2E">
        <w:rPr>
          <w:rFonts w:ascii="Cambria" w:hAnsi="Cambria" w:cs="Cambria"/>
          <w:b/>
        </w:rPr>
        <w:t xml:space="preserve">Arkadiusza </w:t>
      </w:r>
      <w:proofErr w:type="spellStart"/>
      <w:r w:rsidR="00194916" w:rsidRPr="005C6B2E">
        <w:rPr>
          <w:rFonts w:ascii="Cambria" w:hAnsi="Cambria" w:cs="Cambria"/>
          <w:b/>
        </w:rPr>
        <w:t>Ilskiego</w:t>
      </w:r>
      <w:proofErr w:type="spellEnd"/>
    </w:p>
    <w:p w14:paraId="5EC9B2A3" w14:textId="77777777" w:rsidR="009C3898" w:rsidRPr="005C6B2E" w:rsidRDefault="009C3898" w:rsidP="005C6B2E">
      <w:pPr>
        <w:pStyle w:val="Textbody"/>
        <w:spacing w:after="0" w:line="276" w:lineRule="auto"/>
        <w:rPr>
          <w:rFonts w:ascii="Cambria" w:hAnsi="Cambria" w:cs="Calibri"/>
          <w:color w:val="000000" w:themeColor="text1"/>
        </w:rPr>
      </w:pPr>
      <w:r w:rsidRPr="005C6B2E">
        <w:rPr>
          <w:rFonts w:ascii="Cambria" w:hAnsi="Cambria" w:cs="Calibri"/>
          <w:color w:val="000000" w:themeColor="text1"/>
        </w:rPr>
        <w:t>a</w:t>
      </w:r>
    </w:p>
    <w:p w14:paraId="7AD6EE6E" w14:textId="77777777" w:rsidR="009C3898" w:rsidRPr="005C6B2E" w:rsidRDefault="00727A05" w:rsidP="005C6B2E">
      <w:pPr>
        <w:pStyle w:val="Default"/>
        <w:spacing w:line="276" w:lineRule="auto"/>
        <w:jc w:val="both"/>
        <w:rPr>
          <w:rFonts w:ascii="Cambria" w:hAnsi="Cambria" w:cs="Calibri"/>
          <w:color w:val="000000" w:themeColor="text1"/>
        </w:rPr>
      </w:pPr>
      <w:r w:rsidRPr="005C6B2E">
        <w:rPr>
          <w:rFonts w:ascii="Cambria" w:hAnsi="Cambria"/>
          <w:i/>
          <w:iCs/>
          <w:color w:val="000000" w:themeColor="text1"/>
        </w:rPr>
        <w:t>…………………………</w:t>
      </w:r>
      <w:r w:rsidR="009C3898" w:rsidRPr="005C6B2E">
        <w:rPr>
          <w:rFonts w:ascii="Cambria" w:hAnsi="Cambria"/>
          <w:i/>
          <w:iCs/>
          <w:color w:val="000000" w:themeColor="text1"/>
        </w:rPr>
        <w:t>,</w:t>
      </w:r>
      <w:r w:rsidR="009C3898" w:rsidRPr="005C6B2E">
        <w:rPr>
          <w:rFonts w:ascii="Cambria" w:hAnsi="Cambria" w:cs="Calibri"/>
          <w:color w:val="000000" w:themeColor="text1"/>
        </w:rPr>
        <w:t xml:space="preserve"> zwaną/-</w:t>
      </w:r>
      <w:proofErr w:type="spellStart"/>
      <w:r w:rsidR="009C3898" w:rsidRPr="005C6B2E">
        <w:rPr>
          <w:rFonts w:ascii="Cambria" w:hAnsi="Cambria" w:cs="Calibri"/>
          <w:color w:val="000000" w:themeColor="text1"/>
        </w:rPr>
        <w:t>ym</w:t>
      </w:r>
      <w:proofErr w:type="spellEnd"/>
      <w:r w:rsidR="009C3898" w:rsidRPr="005C6B2E">
        <w:rPr>
          <w:rFonts w:ascii="Cambria" w:hAnsi="Cambria" w:cs="Calibri"/>
          <w:color w:val="000000" w:themeColor="text1"/>
        </w:rPr>
        <w:t xml:space="preserve"> dalej „Wykonaw</w:t>
      </w:r>
      <w:r w:rsidR="00A518B2" w:rsidRPr="005C6B2E">
        <w:rPr>
          <w:rFonts w:ascii="Cambria" w:hAnsi="Cambria" w:cs="Calibri"/>
          <w:color w:val="000000" w:themeColor="text1"/>
        </w:rPr>
        <w:t>cą”, reprezentowaną/-</w:t>
      </w:r>
      <w:proofErr w:type="spellStart"/>
      <w:r w:rsidR="00A518B2" w:rsidRPr="005C6B2E">
        <w:rPr>
          <w:rFonts w:ascii="Cambria" w:hAnsi="Cambria" w:cs="Calibri"/>
          <w:color w:val="000000" w:themeColor="text1"/>
        </w:rPr>
        <w:t>ym</w:t>
      </w:r>
      <w:proofErr w:type="spellEnd"/>
      <w:r w:rsidR="00A518B2" w:rsidRPr="005C6B2E">
        <w:rPr>
          <w:rFonts w:ascii="Cambria" w:hAnsi="Cambria" w:cs="Calibri"/>
          <w:color w:val="000000" w:themeColor="text1"/>
        </w:rPr>
        <w:t xml:space="preserve"> przez </w:t>
      </w:r>
      <w:r w:rsidR="009C3898" w:rsidRPr="005C6B2E">
        <w:rPr>
          <w:rFonts w:ascii="Cambria" w:hAnsi="Cambria" w:cs="Calibri"/>
          <w:color w:val="000000" w:themeColor="text1"/>
        </w:rPr>
        <w:t>działającą/-ego na podstawie pełnomocnictwa, stanowiącego załącznik do umowy</w:t>
      </w:r>
      <w:r w:rsidR="009C3898" w:rsidRPr="005C6B2E">
        <w:rPr>
          <w:rStyle w:val="Znakiprzypiswdolnych"/>
          <w:rFonts w:ascii="Cambria" w:hAnsi="Cambria" w:cs="Calibri"/>
          <w:color w:val="000000" w:themeColor="text1"/>
        </w:rPr>
        <w:footnoteReference w:id="1"/>
      </w:r>
      <w:r w:rsidR="009C3898" w:rsidRPr="005C6B2E">
        <w:rPr>
          <w:rFonts w:ascii="Cambria" w:hAnsi="Cambria" w:cs="Calibri"/>
          <w:color w:val="000000" w:themeColor="text1"/>
        </w:rPr>
        <w:t xml:space="preserve">, </w:t>
      </w:r>
    </w:p>
    <w:p w14:paraId="2285DC49" w14:textId="77777777" w:rsidR="009C3898" w:rsidRPr="005C6B2E" w:rsidRDefault="009C3898" w:rsidP="00B83CE6">
      <w:pPr>
        <w:pStyle w:val="Default"/>
        <w:spacing w:line="276" w:lineRule="auto"/>
        <w:jc w:val="both"/>
        <w:rPr>
          <w:rFonts w:ascii="Cambria" w:hAnsi="Cambria" w:cs="Calibri"/>
          <w:color w:val="000000" w:themeColor="text1"/>
        </w:rPr>
      </w:pPr>
      <w:r w:rsidRPr="005C6B2E">
        <w:rPr>
          <w:rFonts w:ascii="Cambria" w:hAnsi="Cambria" w:cs="Calibri"/>
          <w:color w:val="000000" w:themeColor="text1"/>
        </w:rPr>
        <w:t>wspólnie zwanymi dalej „Stronami”.</w:t>
      </w:r>
    </w:p>
    <w:p w14:paraId="23FBA384" w14:textId="77777777" w:rsidR="00EF2DDD" w:rsidRPr="00F2664E" w:rsidRDefault="00EF2DDD" w:rsidP="00F2664E">
      <w:pPr>
        <w:autoSpaceDE w:val="0"/>
        <w:autoSpaceDN w:val="0"/>
        <w:spacing w:after="0"/>
        <w:rPr>
          <w:rFonts w:ascii="Cambria" w:hAnsi="Cambria"/>
          <w:b/>
          <w:bCs/>
          <w:color w:val="000000" w:themeColor="text1"/>
          <w:sz w:val="24"/>
          <w:szCs w:val="24"/>
        </w:rPr>
      </w:pPr>
    </w:p>
    <w:p w14:paraId="3E095B21" w14:textId="77777777" w:rsidR="00A00D46" w:rsidRDefault="00A00D46" w:rsidP="00B83CE6">
      <w:pPr>
        <w:autoSpaceDE w:val="0"/>
        <w:spacing w:after="0"/>
        <w:jc w:val="center"/>
        <w:rPr>
          <w:rFonts w:ascii="Cambria" w:hAnsi="Cambria"/>
          <w:b/>
          <w:bCs/>
          <w:color w:val="000000" w:themeColor="text1"/>
          <w:sz w:val="24"/>
          <w:szCs w:val="24"/>
        </w:rPr>
      </w:pPr>
    </w:p>
    <w:p w14:paraId="3745363A" w14:textId="1FE562BB" w:rsidR="00063697" w:rsidRPr="00176F54" w:rsidRDefault="00063697" w:rsidP="00B83CE6">
      <w:pPr>
        <w:autoSpaceDE w:val="0"/>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 1</w:t>
      </w:r>
    </w:p>
    <w:p w14:paraId="753E119B" w14:textId="77777777" w:rsidR="00063697" w:rsidRPr="00176F54" w:rsidRDefault="00063697" w:rsidP="00B83CE6">
      <w:pPr>
        <w:autoSpaceDE w:val="0"/>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Przedmiot umowy</w:t>
      </w:r>
    </w:p>
    <w:p w14:paraId="73C74D47" w14:textId="6197E674" w:rsidR="002A16AE" w:rsidRPr="002A16AE" w:rsidRDefault="00252A8E" w:rsidP="001D1272">
      <w:pPr>
        <w:autoSpaceDE w:val="0"/>
        <w:autoSpaceDN w:val="0"/>
        <w:spacing w:after="0"/>
        <w:rPr>
          <w:rFonts w:ascii="Cambria" w:hAnsi="Cambria"/>
          <w:bCs/>
          <w:sz w:val="24"/>
          <w:szCs w:val="24"/>
        </w:rPr>
      </w:pPr>
      <w:r>
        <w:rPr>
          <w:rFonts w:ascii="Cambria" w:hAnsi="Cambria"/>
          <w:color w:val="000000" w:themeColor="text1"/>
          <w:sz w:val="24"/>
          <w:szCs w:val="24"/>
        </w:rPr>
        <w:t xml:space="preserve">1. </w:t>
      </w:r>
      <w:r w:rsidR="00063697" w:rsidRPr="00083A56">
        <w:rPr>
          <w:rFonts w:ascii="Cambria" w:hAnsi="Cambria"/>
          <w:color w:val="000000" w:themeColor="text1"/>
          <w:sz w:val="24"/>
          <w:szCs w:val="24"/>
        </w:rPr>
        <w:t>Zamawiający zleca, a Wykonawca przyjmuje do realizacji zamówienie publiczne pn</w:t>
      </w:r>
      <w:r w:rsidR="00063697" w:rsidRPr="00083A56">
        <w:rPr>
          <w:rFonts w:ascii="Cambria" w:hAnsi="Cambria"/>
          <w:i/>
          <w:iCs/>
          <w:color w:val="000000" w:themeColor="text1"/>
          <w:sz w:val="24"/>
          <w:szCs w:val="24"/>
        </w:rPr>
        <w:t>.</w:t>
      </w:r>
      <w:bookmarkStart w:id="0" w:name="_Hlk169005177"/>
      <w:bookmarkStart w:id="1" w:name="_Hlk66180577"/>
      <w:bookmarkStart w:id="2" w:name="_Hlk94337913"/>
      <w:bookmarkStart w:id="3" w:name="_Hlk94459366"/>
      <w:r w:rsidR="003305E6">
        <w:rPr>
          <w:rFonts w:ascii="Cambria" w:hAnsi="Cambria"/>
          <w:color w:val="000000" w:themeColor="text1"/>
          <w:sz w:val="24"/>
          <w:szCs w:val="24"/>
        </w:rPr>
        <w:t>:</w:t>
      </w:r>
      <w:r w:rsidR="002A16AE" w:rsidRPr="008261C4">
        <w:t xml:space="preserve"> </w:t>
      </w:r>
      <w:r w:rsidR="002A16AE">
        <w:rPr>
          <w:b/>
        </w:rPr>
        <w:t xml:space="preserve"> „</w:t>
      </w:r>
      <w:bookmarkStart w:id="4" w:name="_Hlk178771173"/>
      <w:r w:rsidR="002A16AE" w:rsidRPr="002A16AE">
        <w:rPr>
          <w:rFonts w:ascii="Cambria" w:hAnsi="Cambria"/>
          <w:bCs/>
          <w:sz w:val="24"/>
          <w:szCs w:val="24"/>
        </w:rPr>
        <w:t>Remont konserwatorski Zamku Ogrodzienieckiego w Podzamczu – baszta skazańców</w:t>
      </w:r>
      <w:bookmarkEnd w:id="4"/>
      <w:r w:rsidR="002A16AE" w:rsidRPr="002A16AE">
        <w:rPr>
          <w:rFonts w:ascii="Cambria" w:hAnsi="Cambria"/>
          <w:bCs/>
          <w:sz w:val="24"/>
          <w:szCs w:val="24"/>
        </w:rPr>
        <w:t>”</w:t>
      </w:r>
      <w:r w:rsidR="00083A56" w:rsidRPr="002A16AE">
        <w:rPr>
          <w:rFonts w:ascii="Cambria" w:hAnsi="Cambria"/>
          <w:bCs/>
          <w:sz w:val="24"/>
          <w:szCs w:val="24"/>
        </w:rPr>
        <w:t>, którego przedmiotem jest</w:t>
      </w:r>
      <w:r w:rsidR="002A16AE">
        <w:rPr>
          <w:rFonts w:ascii="Cambria" w:hAnsi="Cambria"/>
          <w:bCs/>
          <w:sz w:val="24"/>
          <w:szCs w:val="24"/>
        </w:rPr>
        <w:t xml:space="preserve"> r</w:t>
      </w:r>
      <w:r w:rsidR="002A16AE" w:rsidRPr="002A16AE">
        <w:rPr>
          <w:rFonts w:ascii="Cambria" w:hAnsi="Cambria"/>
          <w:bCs/>
          <w:sz w:val="24"/>
          <w:szCs w:val="24"/>
        </w:rPr>
        <w:t xml:space="preserve">emont i zabezpieczenie „baszty skazańców” </w:t>
      </w:r>
      <w:r w:rsidR="002A16AE">
        <w:rPr>
          <w:rFonts w:ascii="Cambria" w:hAnsi="Cambria"/>
          <w:bCs/>
          <w:sz w:val="24"/>
          <w:szCs w:val="24"/>
        </w:rPr>
        <w:t>poprzez między innymi</w:t>
      </w:r>
      <w:r w:rsidR="002A16AE" w:rsidRPr="002A16AE">
        <w:rPr>
          <w:rFonts w:ascii="Cambria" w:hAnsi="Cambria"/>
          <w:bCs/>
          <w:sz w:val="24"/>
          <w:szCs w:val="24"/>
        </w:rPr>
        <w:t>:</w:t>
      </w:r>
    </w:p>
    <w:p w14:paraId="3FEC9BF2" w14:textId="0F47F5F2" w:rsidR="002A16AE" w:rsidRPr="002A16AE" w:rsidRDefault="002A16AE" w:rsidP="001D1272">
      <w:pPr>
        <w:pStyle w:val="Akapitzlist"/>
        <w:autoSpaceDE w:val="0"/>
        <w:autoSpaceDN w:val="0"/>
        <w:adjustRightInd w:val="0"/>
        <w:spacing w:after="0"/>
        <w:ind w:left="0"/>
        <w:jc w:val="both"/>
        <w:rPr>
          <w:rFonts w:ascii="Cambria" w:hAnsi="Cambria"/>
          <w:bCs/>
          <w:sz w:val="24"/>
          <w:szCs w:val="24"/>
        </w:rPr>
      </w:pPr>
      <w:r w:rsidRPr="002A16AE">
        <w:rPr>
          <w:rFonts w:ascii="Cambria" w:hAnsi="Cambria"/>
          <w:bCs/>
          <w:sz w:val="24"/>
          <w:szCs w:val="24"/>
        </w:rPr>
        <w:t>- oczyszczen</w:t>
      </w:r>
      <w:r w:rsidR="00252A8E">
        <w:rPr>
          <w:rFonts w:ascii="Cambria" w:hAnsi="Cambria"/>
          <w:bCs/>
          <w:sz w:val="24"/>
          <w:szCs w:val="24"/>
        </w:rPr>
        <w:t>ie</w:t>
      </w:r>
      <w:r w:rsidRPr="002A16AE">
        <w:rPr>
          <w:rFonts w:ascii="Cambria" w:hAnsi="Cambria"/>
          <w:bCs/>
          <w:sz w:val="24"/>
          <w:szCs w:val="24"/>
        </w:rPr>
        <w:t xml:space="preserve"> murów z roślinności, wykonanie dezynfekcji preparatem biobójczym;</w:t>
      </w:r>
    </w:p>
    <w:p w14:paraId="73277631" w14:textId="296BD776" w:rsidR="002A16AE" w:rsidRPr="002A16AE" w:rsidRDefault="002A16AE" w:rsidP="001D1272">
      <w:pPr>
        <w:pStyle w:val="Akapitzlist"/>
        <w:autoSpaceDE w:val="0"/>
        <w:autoSpaceDN w:val="0"/>
        <w:adjustRightInd w:val="0"/>
        <w:spacing w:after="0"/>
        <w:ind w:left="0"/>
        <w:jc w:val="both"/>
        <w:rPr>
          <w:rFonts w:ascii="Cambria" w:hAnsi="Cambria"/>
          <w:bCs/>
          <w:sz w:val="24"/>
          <w:szCs w:val="24"/>
        </w:rPr>
      </w:pPr>
      <w:r w:rsidRPr="002A16AE">
        <w:rPr>
          <w:rFonts w:ascii="Cambria" w:hAnsi="Cambria"/>
          <w:bCs/>
          <w:sz w:val="24"/>
          <w:szCs w:val="24"/>
        </w:rPr>
        <w:t>- przemurowani</w:t>
      </w:r>
      <w:r w:rsidR="00252A8E">
        <w:rPr>
          <w:rFonts w:ascii="Cambria" w:hAnsi="Cambria"/>
          <w:bCs/>
          <w:sz w:val="24"/>
          <w:szCs w:val="24"/>
        </w:rPr>
        <w:t>e</w:t>
      </w:r>
      <w:r w:rsidRPr="002A16AE">
        <w:rPr>
          <w:rFonts w:ascii="Cambria" w:hAnsi="Cambria"/>
          <w:bCs/>
          <w:sz w:val="24"/>
          <w:szCs w:val="24"/>
        </w:rPr>
        <w:t xml:space="preserve"> najbardziej zniszczonych , znajdujących się w stanie nieodwracalnej </w:t>
      </w:r>
      <w:r w:rsidR="00252A8E">
        <w:rPr>
          <w:rFonts w:ascii="Cambria" w:hAnsi="Cambria"/>
          <w:bCs/>
          <w:sz w:val="24"/>
          <w:szCs w:val="24"/>
        </w:rPr>
        <w:t xml:space="preserve">      </w:t>
      </w:r>
      <w:r w:rsidRPr="002A16AE">
        <w:rPr>
          <w:rFonts w:ascii="Cambria" w:hAnsi="Cambria"/>
          <w:bCs/>
          <w:sz w:val="24"/>
          <w:szCs w:val="24"/>
        </w:rPr>
        <w:t>destrukcji partii murów, sklepień, i nadproży okiennych,</w:t>
      </w:r>
    </w:p>
    <w:p w14:paraId="4BEE297D" w14:textId="19801137" w:rsidR="002A16AE" w:rsidRPr="002A16AE" w:rsidRDefault="002A16AE" w:rsidP="001D1272">
      <w:pPr>
        <w:pStyle w:val="Akapitzlist"/>
        <w:autoSpaceDE w:val="0"/>
        <w:autoSpaceDN w:val="0"/>
        <w:adjustRightInd w:val="0"/>
        <w:spacing w:after="0"/>
        <w:ind w:left="0"/>
        <w:jc w:val="both"/>
        <w:rPr>
          <w:rFonts w:ascii="Cambria" w:hAnsi="Cambria"/>
          <w:bCs/>
          <w:sz w:val="24"/>
          <w:szCs w:val="24"/>
        </w:rPr>
      </w:pPr>
      <w:r w:rsidRPr="002A16AE">
        <w:rPr>
          <w:rFonts w:ascii="Cambria" w:hAnsi="Cambria"/>
          <w:bCs/>
          <w:sz w:val="24"/>
          <w:szCs w:val="24"/>
        </w:rPr>
        <w:t>- przemurowani</w:t>
      </w:r>
      <w:r w:rsidR="00252A8E">
        <w:rPr>
          <w:rFonts w:ascii="Cambria" w:hAnsi="Cambria"/>
          <w:bCs/>
          <w:sz w:val="24"/>
          <w:szCs w:val="24"/>
        </w:rPr>
        <w:t>e</w:t>
      </w:r>
      <w:r w:rsidRPr="002A16AE">
        <w:rPr>
          <w:rFonts w:ascii="Cambria" w:hAnsi="Cambria"/>
          <w:bCs/>
          <w:sz w:val="24"/>
          <w:szCs w:val="24"/>
        </w:rPr>
        <w:t xml:space="preserve"> i izolacj</w:t>
      </w:r>
      <w:r w:rsidR="00252A8E">
        <w:rPr>
          <w:rFonts w:ascii="Cambria" w:hAnsi="Cambria"/>
          <w:bCs/>
          <w:sz w:val="24"/>
          <w:szCs w:val="24"/>
        </w:rPr>
        <w:t>a</w:t>
      </w:r>
      <w:r w:rsidRPr="002A16AE">
        <w:rPr>
          <w:rFonts w:ascii="Cambria" w:hAnsi="Cambria"/>
          <w:bCs/>
          <w:sz w:val="24"/>
          <w:szCs w:val="24"/>
        </w:rPr>
        <w:t xml:space="preserve"> górnej warstwy korony murów i sklepień,</w:t>
      </w:r>
    </w:p>
    <w:p w14:paraId="0ABA8BA3" w14:textId="520138FD" w:rsidR="002A16AE" w:rsidRPr="002A16AE" w:rsidRDefault="002A16AE" w:rsidP="001D1272">
      <w:pPr>
        <w:pStyle w:val="Akapitzlist"/>
        <w:autoSpaceDE w:val="0"/>
        <w:autoSpaceDN w:val="0"/>
        <w:adjustRightInd w:val="0"/>
        <w:spacing w:after="0"/>
        <w:ind w:left="0"/>
        <w:jc w:val="both"/>
        <w:rPr>
          <w:rFonts w:ascii="Cambria" w:hAnsi="Cambria"/>
          <w:bCs/>
          <w:sz w:val="24"/>
          <w:szCs w:val="24"/>
        </w:rPr>
      </w:pPr>
      <w:r w:rsidRPr="002A16AE">
        <w:rPr>
          <w:rFonts w:ascii="Cambria" w:hAnsi="Cambria"/>
          <w:bCs/>
          <w:sz w:val="24"/>
          <w:szCs w:val="24"/>
        </w:rPr>
        <w:t>- uzupełnieni</w:t>
      </w:r>
      <w:r w:rsidR="00252A8E">
        <w:rPr>
          <w:rFonts w:ascii="Cambria" w:hAnsi="Cambria"/>
          <w:bCs/>
          <w:sz w:val="24"/>
          <w:szCs w:val="24"/>
        </w:rPr>
        <w:t>e</w:t>
      </w:r>
      <w:r w:rsidRPr="002A16AE">
        <w:rPr>
          <w:rFonts w:ascii="Cambria" w:hAnsi="Cambria"/>
          <w:bCs/>
          <w:sz w:val="24"/>
          <w:szCs w:val="24"/>
        </w:rPr>
        <w:t xml:space="preserve"> nadproży w poszczególnych otworach okiennych,</w:t>
      </w:r>
    </w:p>
    <w:p w14:paraId="318B9CEB" w14:textId="19602954" w:rsidR="002A16AE" w:rsidRPr="002A16AE" w:rsidRDefault="002A16AE" w:rsidP="001D1272">
      <w:pPr>
        <w:pStyle w:val="Akapitzlist"/>
        <w:autoSpaceDE w:val="0"/>
        <w:autoSpaceDN w:val="0"/>
        <w:adjustRightInd w:val="0"/>
        <w:spacing w:after="0"/>
        <w:ind w:left="0"/>
        <w:jc w:val="both"/>
        <w:rPr>
          <w:rFonts w:ascii="Cambria" w:hAnsi="Cambria"/>
          <w:bCs/>
          <w:sz w:val="24"/>
          <w:szCs w:val="24"/>
        </w:rPr>
      </w:pPr>
      <w:r w:rsidRPr="002A16AE">
        <w:rPr>
          <w:rFonts w:ascii="Cambria" w:hAnsi="Cambria"/>
          <w:bCs/>
          <w:sz w:val="24"/>
          <w:szCs w:val="24"/>
        </w:rPr>
        <w:t>- wzmocnieni</w:t>
      </w:r>
      <w:r w:rsidR="00252A8E">
        <w:rPr>
          <w:rFonts w:ascii="Cambria" w:hAnsi="Cambria"/>
          <w:bCs/>
          <w:sz w:val="24"/>
          <w:szCs w:val="24"/>
        </w:rPr>
        <w:t>e</w:t>
      </w:r>
      <w:r w:rsidRPr="002A16AE">
        <w:rPr>
          <w:rFonts w:ascii="Cambria" w:hAnsi="Cambria"/>
          <w:bCs/>
          <w:sz w:val="24"/>
          <w:szCs w:val="24"/>
        </w:rPr>
        <w:t xml:space="preserve"> wybranych elementów kamiennych,</w:t>
      </w:r>
    </w:p>
    <w:p w14:paraId="540FBFC2" w14:textId="34F243F9" w:rsidR="002A16AE" w:rsidRPr="002A16AE" w:rsidRDefault="002A16AE" w:rsidP="001D1272">
      <w:pPr>
        <w:pStyle w:val="Akapitzlist"/>
        <w:autoSpaceDE w:val="0"/>
        <w:autoSpaceDN w:val="0"/>
        <w:adjustRightInd w:val="0"/>
        <w:spacing w:after="0"/>
        <w:ind w:left="1134" w:hanging="1134"/>
        <w:jc w:val="both"/>
        <w:rPr>
          <w:rFonts w:ascii="Cambria" w:hAnsi="Cambria"/>
          <w:bCs/>
          <w:sz w:val="24"/>
          <w:szCs w:val="24"/>
        </w:rPr>
      </w:pPr>
      <w:r w:rsidRPr="002A16AE">
        <w:rPr>
          <w:rFonts w:ascii="Cambria" w:hAnsi="Cambria"/>
          <w:bCs/>
          <w:sz w:val="24"/>
          <w:szCs w:val="24"/>
        </w:rPr>
        <w:t>- uzupełnieni</w:t>
      </w:r>
      <w:r w:rsidR="00252A8E">
        <w:rPr>
          <w:rFonts w:ascii="Cambria" w:hAnsi="Cambria"/>
          <w:bCs/>
          <w:sz w:val="24"/>
          <w:szCs w:val="24"/>
        </w:rPr>
        <w:t>e</w:t>
      </w:r>
      <w:r w:rsidRPr="002A16AE">
        <w:rPr>
          <w:rFonts w:ascii="Cambria" w:hAnsi="Cambria"/>
          <w:bCs/>
          <w:sz w:val="24"/>
          <w:szCs w:val="24"/>
        </w:rPr>
        <w:t xml:space="preserve"> ubytków lica,</w:t>
      </w:r>
    </w:p>
    <w:p w14:paraId="7B3C4DE3" w14:textId="0D32A0C0" w:rsidR="002A16AE" w:rsidRPr="002A16AE" w:rsidRDefault="002A16AE" w:rsidP="001D1272">
      <w:pPr>
        <w:pStyle w:val="Akapitzlist"/>
        <w:autoSpaceDE w:val="0"/>
        <w:autoSpaceDN w:val="0"/>
        <w:adjustRightInd w:val="0"/>
        <w:spacing w:after="0"/>
        <w:ind w:left="1134" w:hanging="1134"/>
        <w:jc w:val="both"/>
        <w:rPr>
          <w:rFonts w:ascii="Cambria" w:hAnsi="Cambria"/>
          <w:bCs/>
          <w:sz w:val="24"/>
          <w:szCs w:val="24"/>
        </w:rPr>
      </w:pPr>
      <w:r w:rsidRPr="002A16AE">
        <w:rPr>
          <w:rFonts w:ascii="Cambria" w:hAnsi="Cambria"/>
          <w:bCs/>
          <w:sz w:val="24"/>
          <w:szCs w:val="24"/>
        </w:rPr>
        <w:t>- napraw</w:t>
      </w:r>
      <w:r w:rsidR="00252A8E">
        <w:rPr>
          <w:rFonts w:ascii="Cambria" w:hAnsi="Cambria"/>
          <w:bCs/>
          <w:sz w:val="24"/>
          <w:szCs w:val="24"/>
        </w:rPr>
        <w:t>a</w:t>
      </w:r>
      <w:r w:rsidRPr="002A16AE">
        <w:rPr>
          <w:rFonts w:ascii="Cambria" w:hAnsi="Cambria"/>
          <w:bCs/>
          <w:sz w:val="24"/>
          <w:szCs w:val="24"/>
        </w:rPr>
        <w:t xml:space="preserve"> siatki spoin,</w:t>
      </w:r>
    </w:p>
    <w:p w14:paraId="53850A8E" w14:textId="416030B0" w:rsidR="002A16AE" w:rsidRPr="002A16AE" w:rsidRDefault="002A16AE" w:rsidP="001D1272">
      <w:pPr>
        <w:pStyle w:val="Akapitzlist"/>
        <w:autoSpaceDE w:val="0"/>
        <w:autoSpaceDN w:val="0"/>
        <w:adjustRightInd w:val="0"/>
        <w:spacing w:after="0"/>
        <w:ind w:left="1134" w:hanging="1134"/>
        <w:jc w:val="both"/>
        <w:rPr>
          <w:rFonts w:ascii="Cambria" w:hAnsi="Cambria"/>
          <w:bCs/>
          <w:sz w:val="24"/>
          <w:szCs w:val="24"/>
        </w:rPr>
      </w:pPr>
      <w:r w:rsidRPr="002A16AE">
        <w:rPr>
          <w:rFonts w:ascii="Cambria" w:hAnsi="Cambria"/>
          <w:bCs/>
          <w:sz w:val="24"/>
          <w:szCs w:val="24"/>
        </w:rPr>
        <w:t>- renowacj</w:t>
      </w:r>
      <w:r w:rsidR="00252A8E">
        <w:rPr>
          <w:rFonts w:ascii="Cambria" w:hAnsi="Cambria"/>
          <w:bCs/>
          <w:sz w:val="24"/>
          <w:szCs w:val="24"/>
        </w:rPr>
        <w:t>a</w:t>
      </w:r>
      <w:r w:rsidRPr="002A16AE">
        <w:rPr>
          <w:rFonts w:ascii="Cambria" w:hAnsi="Cambria"/>
          <w:bCs/>
          <w:sz w:val="24"/>
          <w:szCs w:val="24"/>
        </w:rPr>
        <w:t xml:space="preserve"> pozostałości kamieniarki okiennej i drzwiowej,</w:t>
      </w:r>
    </w:p>
    <w:p w14:paraId="31F2C4A0" w14:textId="0BC85586" w:rsidR="002A16AE" w:rsidRPr="002A16AE" w:rsidRDefault="002A16AE" w:rsidP="001D1272">
      <w:pPr>
        <w:pStyle w:val="Akapitzlist"/>
        <w:autoSpaceDE w:val="0"/>
        <w:autoSpaceDN w:val="0"/>
        <w:adjustRightInd w:val="0"/>
        <w:spacing w:after="0"/>
        <w:ind w:left="1134" w:hanging="1134"/>
        <w:jc w:val="both"/>
        <w:rPr>
          <w:rFonts w:ascii="Cambria" w:hAnsi="Cambria"/>
          <w:bCs/>
          <w:sz w:val="24"/>
          <w:szCs w:val="24"/>
        </w:rPr>
      </w:pPr>
      <w:r w:rsidRPr="002A16AE">
        <w:rPr>
          <w:rFonts w:ascii="Cambria" w:hAnsi="Cambria"/>
          <w:bCs/>
          <w:sz w:val="24"/>
          <w:szCs w:val="24"/>
        </w:rPr>
        <w:t>- zabezpieczeni</w:t>
      </w:r>
      <w:r w:rsidR="00252A8E">
        <w:rPr>
          <w:rFonts w:ascii="Cambria" w:hAnsi="Cambria"/>
          <w:bCs/>
          <w:sz w:val="24"/>
          <w:szCs w:val="24"/>
        </w:rPr>
        <w:t>e</w:t>
      </w:r>
      <w:r w:rsidRPr="002A16AE">
        <w:rPr>
          <w:rFonts w:ascii="Cambria" w:hAnsi="Cambria"/>
          <w:bCs/>
          <w:sz w:val="24"/>
          <w:szCs w:val="24"/>
        </w:rPr>
        <w:t xml:space="preserve"> korony i lica mur</w:t>
      </w:r>
      <w:r w:rsidR="00252A8E">
        <w:rPr>
          <w:rFonts w:ascii="Cambria" w:hAnsi="Cambria"/>
          <w:bCs/>
          <w:sz w:val="24"/>
          <w:szCs w:val="24"/>
        </w:rPr>
        <w:t>u</w:t>
      </w:r>
      <w:r w:rsidRPr="002A16AE">
        <w:rPr>
          <w:rFonts w:ascii="Cambria" w:hAnsi="Cambria"/>
          <w:bCs/>
          <w:sz w:val="24"/>
          <w:szCs w:val="24"/>
        </w:rPr>
        <w:t xml:space="preserve"> preparatem hydrofobowym,</w:t>
      </w:r>
    </w:p>
    <w:p w14:paraId="496DFC33" w14:textId="665B0DD4" w:rsidR="002A16AE" w:rsidRPr="002A16AE" w:rsidRDefault="002A16AE" w:rsidP="001D1272">
      <w:pPr>
        <w:pStyle w:val="Akapitzlist"/>
        <w:autoSpaceDE w:val="0"/>
        <w:autoSpaceDN w:val="0"/>
        <w:adjustRightInd w:val="0"/>
        <w:spacing w:after="0"/>
        <w:ind w:left="1134" w:hanging="1134"/>
        <w:jc w:val="both"/>
        <w:rPr>
          <w:rFonts w:ascii="Cambria" w:hAnsi="Cambria"/>
          <w:bCs/>
          <w:sz w:val="24"/>
          <w:szCs w:val="24"/>
        </w:rPr>
      </w:pPr>
      <w:r w:rsidRPr="002A16AE">
        <w:rPr>
          <w:rFonts w:ascii="Cambria" w:hAnsi="Cambria"/>
          <w:bCs/>
          <w:sz w:val="24"/>
          <w:szCs w:val="24"/>
        </w:rPr>
        <w:lastRenderedPageBreak/>
        <w:t>- uzupełnieni</w:t>
      </w:r>
      <w:r w:rsidR="00252A8E">
        <w:rPr>
          <w:rFonts w:ascii="Cambria" w:hAnsi="Cambria"/>
          <w:bCs/>
          <w:sz w:val="24"/>
          <w:szCs w:val="24"/>
        </w:rPr>
        <w:t>e</w:t>
      </w:r>
      <w:r w:rsidRPr="002A16AE">
        <w:rPr>
          <w:rFonts w:ascii="Cambria" w:hAnsi="Cambria"/>
          <w:bCs/>
          <w:sz w:val="24"/>
          <w:szCs w:val="24"/>
        </w:rPr>
        <w:t xml:space="preserve"> kamieniarki okiennej i drzwiowej. </w:t>
      </w:r>
    </w:p>
    <w:p w14:paraId="7776FF76" w14:textId="5AA2F813" w:rsidR="002A16AE" w:rsidRDefault="002A16AE" w:rsidP="001D1272">
      <w:pPr>
        <w:autoSpaceDE w:val="0"/>
        <w:autoSpaceDN w:val="0"/>
        <w:spacing w:after="0"/>
        <w:rPr>
          <w:rFonts w:ascii="Cambria" w:hAnsi="Cambria"/>
          <w:bCs/>
          <w:sz w:val="24"/>
          <w:szCs w:val="24"/>
        </w:rPr>
      </w:pPr>
      <w:r w:rsidRPr="002A16AE">
        <w:rPr>
          <w:rFonts w:ascii="Cambria" w:hAnsi="Cambria"/>
          <w:bCs/>
          <w:sz w:val="24"/>
          <w:szCs w:val="24"/>
        </w:rPr>
        <w:t>Szczegółowy opis przedmiotu zamówienia w/w zadania inwestycyjnego stanowi załączona dokumentacja projektowa .</w:t>
      </w:r>
    </w:p>
    <w:p w14:paraId="73ED9A9C" w14:textId="1BB1594D" w:rsidR="00176F54" w:rsidRPr="00252A8E" w:rsidRDefault="00176F54" w:rsidP="00E47A1A">
      <w:pPr>
        <w:pStyle w:val="Akapitzlist"/>
        <w:numPr>
          <w:ilvl w:val="0"/>
          <w:numId w:val="61"/>
        </w:numPr>
        <w:autoSpaceDE w:val="0"/>
        <w:autoSpaceDN w:val="0"/>
        <w:spacing w:after="0"/>
        <w:ind w:left="426" w:hanging="426"/>
        <w:rPr>
          <w:rFonts w:ascii="Cambria" w:hAnsi="Cambria"/>
          <w:b/>
          <w:sz w:val="24"/>
          <w:szCs w:val="24"/>
        </w:rPr>
      </w:pPr>
      <w:bookmarkStart w:id="5" w:name="_Hlk63064893"/>
      <w:bookmarkEnd w:id="0"/>
      <w:bookmarkEnd w:id="1"/>
      <w:bookmarkEnd w:id="2"/>
      <w:bookmarkEnd w:id="3"/>
      <w:r w:rsidRPr="00252A8E">
        <w:rPr>
          <w:rFonts w:ascii="Cambria" w:hAnsi="Cambria"/>
          <w:sz w:val="24"/>
          <w:szCs w:val="24"/>
        </w:rPr>
        <w:t>Wynagrodzenie wykonawcy ma charakter ryczałtu, który stanowi ekwiwalent świadczenia wykonawcy opisanego w</w:t>
      </w:r>
      <w:r w:rsidR="00B17101" w:rsidRPr="00252A8E">
        <w:rPr>
          <w:rFonts w:ascii="Cambria" w:hAnsi="Cambria"/>
          <w:sz w:val="24"/>
          <w:szCs w:val="24"/>
        </w:rPr>
        <w:t xml:space="preserve"> </w:t>
      </w:r>
      <w:r w:rsidRPr="00252A8E">
        <w:rPr>
          <w:rFonts w:ascii="Cambria" w:hAnsi="Cambria" w:cs="Cambria"/>
          <w:iCs/>
          <w:color w:val="000000"/>
          <w:sz w:val="24"/>
          <w:szCs w:val="24"/>
        </w:rPr>
        <w:t>dokumentacji projektowej</w:t>
      </w:r>
      <w:r w:rsidR="00EE241F" w:rsidRPr="00252A8E">
        <w:rPr>
          <w:rFonts w:ascii="Cambria" w:hAnsi="Cambria" w:cs="Cambria"/>
          <w:iCs/>
          <w:color w:val="000000"/>
          <w:sz w:val="24"/>
          <w:szCs w:val="24"/>
        </w:rPr>
        <w:t>, przedmiarach</w:t>
      </w:r>
      <w:r w:rsidR="00252A8E">
        <w:rPr>
          <w:rFonts w:ascii="Cambria" w:hAnsi="Cambria" w:cs="Cambria"/>
          <w:iCs/>
          <w:color w:val="000000"/>
          <w:sz w:val="24"/>
          <w:szCs w:val="24"/>
        </w:rPr>
        <w:t xml:space="preserve">, </w:t>
      </w:r>
      <w:r w:rsidRPr="00252A8E">
        <w:rPr>
          <w:rFonts w:ascii="Cambria" w:hAnsi="Cambria" w:cs="Cambria"/>
          <w:iCs/>
          <w:color w:val="000000"/>
          <w:sz w:val="24"/>
          <w:szCs w:val="24"/>
        </w:rPr>
        <w:t>STWIORB</w:t>
      </w:r>
      <w:r w:rsidR="005B641D" w:rsidRPr="00252A8E">
        <w:rPr>
          <w:rFonts w:ascii="Cambria" w:hAnsi="Cambria" w:cs="Cambria"/>
          <w:iCs/>
          <w:color w:val="000000"/>
          <w:sz w:val="24"/>
          <w:szCs w:val="24"/>
        </w:rPr>
        <w:t xml:space="preserve">, </w:t>
      </w:r>
      <w:r w:rsidR="005B641D" w:rsidRPr="00252A8E">
        <w:rPr>
          <w:rFonts w:ascii="Cambria" w:hAnsi="Cambria"/>
          <w:bCs/>
          <w:sz w:val="24"/>
          <w:szCs w:val="24"/>
        </w:rPr>
        <w:t>programie p</w:t>
      </w:r>
      <w:r w:rsidR="00252A8E">
        <w:rPr>
          <w:rFonts w:ascii="Cambria" w:hAnsi="Cambria"/>
          <w:bCs/>
          <w:sz w:val="24"/>
          <w:szCs w:val="24"/>
        </w:rPr>
        <w:t>ostepowania</w:t>
      </w:r>
      <w:r w:rsidR="005B641D" w:rsidRPr="00252A8E">
        <w:rPr>
          <w:rFonts w:ascii="Cambria" w:hAnsi="Cambria"/>
          <w:bCs/>
          <w:sz w:val="24"/>
          <w:szCs w:val="24"/>
        </w:rPr>
        <w:t xml:space="preserve"> konserwatorski</w:t>
      </w:r>
      <w:r w:rsidR="00252A8E">
        <w:rPr>
          <w:rFonts w:ascii="Cambria" w:hAnsi="Cambria"/>
          <w:bCs/>
          <w:sz w:val="24"/>
          <w:szCs w:val="24"/>
        </w:rPr>
        <w:t>ego</w:t>
      </w:r>
      <w:r w:rsidR="005B641D" w:rsidRPr="00252A8E">
        <w:rPr>
          <w:rFonts w:ascii="Cambria" w:hAnsi="Cambria"/>
          <w:bCs/>
          <w:sz w:val="24"/>
          <w:szCs w:val="24"/>
        </w:rPr>
        <w:t xml:space="preserve"> i pozwoleniu Wojewódzkiego Konserwatora Zabytków w Katowicach nr K/</w:t>
      </w:r>
      <w:r w:rsidR="00252A8E">
        <w:rPr>
          <w:rFonts w:ascii="Cambria" w:hAnsi="Cambria"/>
          <w:bCs/>
          <w:sz w:val="24"/>
          <w:szCs w:val="24"/>
        </w:rPr>
        <w:t>1034</w:t>
      </w:r>
      <w:r w:rsidR="005B641D" w:rsidRPr="00252A8E">
        <w:rPr>
          <w:rFonts w:ascii="Cambria" w:hAnsi="Cambria"/>
          <w:bCs/>
          <w:sz w:val="24"/>
          <w:szCs w:val="24"/>
        </w:rPr>
        <w:t>/2024.</w:t>
      </w:r>
    </w:p>
    <w:p w14:paraId="7D514BFA" w14:textId="2D8A3093" w:rsidR="00F44E18" w:rsidRPr="00252A8E" w:rsidRDefault="00F44E18" w:rsidP="00E47A1A">
      <w:pPr>
        <w:pStyle w:val="Akapitzlist"/>
        <w:numPr>
          <w:ilvl w:val="0"/>
          <w:numId w:val="61"/>
        </w:numPr>
        <w:autoSpaceDE w:val="0"/>
        <w:autoSpaceDN w:val="0"/>
        <w:spacing w:after="0"/>
        <w:ind w:left="426" w:hanging="426"/>
        <w:rPr>
          <w:rFonts w:ascii="Cambria" w:hAnsi="Cambria"/>
          <w:b/>
          <w:sz w:val="24"/>
          <w:szCs w:val="24"/>
        </w:rPr>
      </w:pPr>
      <w:r w:rsidRPr="00252A8E">
        <w:rPr>
          <w:rFonts w:ascii="Cambria" w:hAnsi="Cambria" w:cs="Cambria"/>
          <w:iCs/>
          <w:color w:val="000000"/>
          <w:sz w:val="24"/>
          <w:szCs w:val="24"/>
        </w:rPr>
        <w:t>Przedmiar robót</w:t>
      </w:r>
      <w:r w:rsidR="006D729D" w:rsidRPr="00252A8E">
        <w:rPr>
          <w:rFonts w:ascii="Cambria" w:hAnsi="Cambria" w:cs="Cambria"/>
          <w:iCs/>
          <w:color w:val="000000"/>
          <w:sz w:val="24"/>
          <w:szCs w:val="24"/>
        </w:rPr>
        <w:t xml:space="preserve">, </w:t>
      </w:r>
      <w:r w:rsidRPr="00252A8E">
        <w:rPr>
          <w:rFonts w:ascii="Cambria" w:hAnsi="Cambria" w:cs="Cambria"/>
          <w:iCs/>
          <w:color w:val="000000"/>
          <w:sz w:val="24"/>
          <w:szCs w:val="24"/>
        </w:rPr>
        <w:t xml:space="preserve"> ma charakter pomocniczy, co oznacza, że wykonawca zobowiązuje się wykonać rodzaj robót ich obmiar oraz zakres zgodnie z </w:t>
      </w:r>
      <w:r w:rsidR="005B641D" w:rsidRPr="00252A8E">
        <w:rPr>
          <w:rFonts w:ascii="Cambria" w:hAnsi="Cambria" w:cs="Cambria"/>
          <w:iCs/>
          <w:color w:val="000000"/>
          <w:sz w:val="24"/>
          <w:szCs w:val="24"/>
        </w:rPr>
        <w:t xml:space="preserve">w/w dokumentacją </w:t>
      </w:r>
      <w:r w:rsidRPr="00252A8E">
        <w:rPr>
          <w:rFonts w:ascii="Cambria" w:hAnsi="Cambria" w:cs="Cambria"/>
          <w:iCs/>
          <w:color w:val="000000"/>
          <w:sz w:val="24"/>
          <w:szCs w:val="24"/>
        </w:rPr>
        <w:t xml:space="preserve">w ramach wynagrodzenia ryczałtowego, nawet jeżeli dany rodzaj robót lub ich obmiar lub ich zakres nie został ujęty w przedmiarze robót. </w:t>
      </w:r>
    </w:p>
    <w:bookmarkEnd w:id="5"/>
    <w:p w14:paraId="32DCB905" w14:textId="105D3D9D" w:rsidR="005E443B" w:rsidRPr="00176F54" w:rsidRDefault="00142123" w:rsidP="00E47A1A">
      <w:pPr>
        <w:numPr>
          <w:ilvl w:val="0"/>
          <w:numId w:val="60"/>
        </w:numPr>
        <w:adjustRightInd/>
        <w:spacing w:after="0"/>
        <w:ind w:left="426" w:hanging="426"/>
        <w:contextualSpacing/>
        <w:rPr>
          <w:rFonts w:ascii="Cambria" w:hAnsi="Cambria"/>
          <w:color w:val="000000" w:themeColor="text1"/>
          <w:sz w:val="24"/>
          <w:szCs w:val="24"/>
        </w:rPr>
      </w:pPr>
      <w:r w:rsidRPr="0064071E">
        <w:rPr>
          <w:rFonts w:ascii="Cambria" w:hAnsi="Cambria"/>
          <w:sz w:val="24"/>
          <w:szCs w:val="24"/>
        </w:rPr>
        <w:t xml:space="preserve">Wszystkie wykonane roboty i dostarczone materiały będą zgodne z </w:t>
      </w:r>
      <w:r w:rsidR="005B641D">
        <w:rPr>
          <w:rFonts w:ascii="Cambria" w:hAnsi="Cambria"/>
          <w:sz w:val="24"/>
          <w:szCs w:val="24"/>
        </w:rPr>
        <w:t>w/w dokumentacją.</w:t>
      </w:r>
      <w:r w:rsidR="00063697" w:rsidRPr="0064071E">
        <w:rPr>
          <w:rFonts w:ascii="Cambria" w:hAnsi="Cambria"/>
          <w:color w:val="000000" w:themeColor="text1"/>
          <w:sz w:val="24"/>
          <w:szCs w:val="24"/>
        </w:rPr>
        <w:t xml:space="preserve"> W przypadku, gdy materiały</w:t>
      </w:r>
      <w:r w:rsidR="00063697" w:rsidRPr="00176F54">
        <w:rPr>
          <w:rFonts w:ascii="Cambria" w:hAnsi="Cambria"/>
          <w:color w:val="000000" w:themeColor="text1"/>
          <w:sz w:val="24"/>
          <w:szCs w:val="24"/>
        </w:rPr>
        <w:t xml:space="preserve"> lub roboty nie będą w pełni zgodne z</w:t>
      </w:r>
      <w:r w:rsidR="0099648C" w:rsidRPr="00176F54">
        <w:rPr>
          <w:rFonts w:ascii="Cambria" w:hAnsi="Cambria"/>
          <w:color w:val="000000" w:themeColor="text1"/>
          <w:sz w:val="24"/>
          <w:szCs w:val="24"/>
        </w:rPr>
        <w:t> </w:t>
      </w:r>
      <w:r w:rsidR="005B641D">
        <w:rPr>
          <w:rFonts w:ascii="Cambria" w:hAnsi="Cambria"/>
          <w:color w:val="000000" w:themeColor="text1"/>
          <w:sz w:val="24"/>
          <w:szCs w:val="24"/>
        </w:rPr>
        <w:t xml:space="preserve">w/w </w:t>
      </w:r>
      <w:r w:rsidR="009539BA" w:rsidRPr="00176F54">
        <w:rPr>
          <w:rFonts w:ascii="Cambria" w:hAnsi="Cambria"/>
          <w:color w:val="000000" w:themeColor="text1"/>
          <w:sz w:val="24"/>
          <w:szCs w:val="24"/>
        </w:rPr>
        <w:t>D</w:t>
      </w:r>
      <w:r w:rsidR="00063697" w:rsidRPr="00176F54">
        <w:rPr>
          <w:rFonts w:ascii="Cambria" w:hAnsi="Cambria"/>
          <w:color w:val="000000" w:themeColor="text1"/>
          <w:sz w:val="24"/>
          <w:szCs w:val="24"/>
        </w:rPr>
        <w:t xml:space="preserve">okumentacją  i wpłynie to na niezadowalającą jakość </w:t>
      </w:r>
      <w:r w:rsidR="005E443B" w:rsidRPr="00176F54">
        <w:rPr>
          <w:rFonts w:ascii="Cambria" w:hAnsi="Cambria"/>
          <w:color w:val="000000" w:themeColor="text1"/>
          <w:sz w:val="24"/>
          <w:szCs w:val="24"/>
        </w:rPr>
        <w:t>robót budowlanych</w:t>
      </w:r>
      <w:r w:rsidR="00063697" w:rsidRPr="00176F54">
        <w:rPr>
          <w:rFonts w:ascii="Cambria" w:hAnsi="Cambria"/>
          <w:color w:val="000000" w:themeColor="text1"/>
          <w:sz w:val="24"/>
          <w:szCs w:val="24"/>
        </w:rPr>
        <w:t xml:space="preserve">, to takie materiały zostaną zastąpione innymi, a elementy </w:t>
      </w:r>
      <w:r w:rsidR="005E443B" w:rsidRPr="00176F54">
        <w:rPr>
          <w:rFonts w:ascii="Cambria" w:hAnsi="Cambria"/>
          <w:color w:val="000000" w:themeColor="text1"/>
          <w:sz w:val="24"/>
          <w:szCs w:val="24"/>
        </w:rPr>
        <w:t xml:space="preserve">wykonane </w:t>
      </w:r>
      <w:r w:rsidR="00063697" w:rsidRPr="00176F54">
        <w:rPr>
          <w:rFonts w:ascii="Cambria" w:hAnsi="Cambria"/>
          <w:color w:val="000000" w:themeColor="text1"/>
          <w:sz w:val="24"/>
          <w:szCs w:val="24"/>
        </w:rPr>
        <w:t xml:space="preserve">będą rozebrane </w:t>
      </w:r>
      <w:r w:rsidR="005B641D">
        <w:rPr>
          <w:rFonts w:ascii="Cambria" w:hAnsi="Cambria"/>
          <w:color w:val="000000" w:themeColor="text1"/>
          <w:sz w:val="24"/>
          <w:szCs w:val="24"/>
        </w:rPr>
        <w:t xml:space="preserve">                                  </w:t>
      </w:r>
      <w:r w:rsidR="00063697" w:rsidRPr="00176F54">
        <w:rPr>
          <w:rFonts w:ascii="Cambria" w:hAnsi="Cambria"/>
          <w:color w:val="000000" w:themeColor="text1"/>
          <w:sz w:val="24"/>
          <w:szCs w:val="24"/>
        </w:rPr>
        <w:t xml:space="preserve">i wykonane ponownie na koszt Wykonawcy. </w:t>
      </w:r>
    </w:p>
    <w:p w14:paraId="58B2D0C1" w14:textId="76D96F90" w:rsidR="00A51315" w:rsidRPr="00D56B72" w:rsidRDefault="00063697" w:rsidP="00E47A1A">
      <w:pPr>
        <w:pStyle w:val="Akapitzlist"/>
        <w:numPr>
          <w:ilvl w:val="0"/>
          <w:numId w:val="60"/>
        </w:numPr>
        <w:spacing w:after="0"/>
        <w:ind w:left="426" w:hanging="426"/>
        <w:rPr>
          <w:rFonts w:ascii="Cambria" w:hAnsi="Cambria"/>
          <w:color w:val="000000" w:themeColor="text1"/>
          <w:sz w:val="24"/>
          <w:szCs w:val="24"/>
        </w:rPr>
      </w:pPr>
      <w:r w:rsidRPr="00D56B72">
        <w:rPr>
          <w:rFonts w:ascii="Cambria" w:hAnsi="Cambria"/>
          <w:color w:val="000000" w:themeColor="text1"/>
          <w:sz w:val="24"/>
          <w:szCs w:val="24"/>
        </w:rPr>
        <w:t xml:space="preserve">Przedmiot umowy należy wykonać zgodnie z </w:t>
      </w:r>
      <w:r w:rsidR="005B641D">
        <w:rPr>
          <w:rFonts w:ascii="Cambria" w:hAnsi="Cambria"/>
          <w:color w:val="000000" w:themeColor="text1"/>
          <w:sz w:val="24"/>
          <w:szCs w:val="24"/>
        </w:rPr>
        <w:t>w/w</w:t>
      </w:r>
      <w:r w:rsidR="00B17101" w:rsidRPr="00D56B72">
        <w:rPr>
          <w:rFonts w:ascii="Cambria" w:hAnsi="Cambria"/>
          <w:color w:val="000000" w:themeColor="text1"/>
          <w:sz w:val="24"/>
          <w:szCs w:val="24"/>
        </w:rPr>
        <w:t xml:space="preserve">, </w:t>
      </w:r>
      <w:r w:rsidR="009539BA" w:rsidRPr="00D56B72">
        <w:rPr>
          <w:rFonts w:ascii="Cambria" w:hAnsi="Cambria"/>
          <w:color w:val="000000" w:themeColor="text1"/>
          <w:sz w:val="24"/>
          <w:szCs w:val="24"/>
        </w:rPr>
        <w:t>D</w:t>
      </w:r>
      <w:r w:rsidRPr="00D56B72">
        <w:rPr>
          <w:rFonts w:ascii="Cambria" w:hAnsi="Cambria"/>
          <w:color w:val="000000" w:themeColor="text1"/>
          <w:sz w:val="24"/>
          <w:szCs w:val="24"/>
        </w:rPr>
        <w:t xml:space="preserve">okumentacją </w:t>
      </w:r>
      <w:r w:rsidR="009120EB" w:rsidRPr="00D56B72">
        <w:rPr>
          <w:rFonts w:ascii="Cambria" w:hAnsi="Cambria"/>
          <w:color w:val="000000" w:themeColor="text1"/>
          <w:sz w:val="24"/>
          <w:szCs w:val="24"/>
        </w:rPr>
        <w:t xml:space="preserve"> </w:t>
      </w:r>
      <w:r w:rsidRPr="00D56B72">
        <w:rPr>
          <w:rFonts w:ascii="Cambria" w:hAnsi="Cambria"/>
          <w:color w:val="000000" w:themeColor="text1"/>
          <w:sz w:val="24"/>
          <w:szCs w:val="24"/>
        </w:rPr>
        <w:t>oraz obowiązującymi przepisami prawa, sztuką budowlaną, wiedzą techniczną, zawartą z</w:t>
      </w:r>
      <w:r w:rsidR="0099648C" w:rsidRPr="00D56B72">
        <w:rPr>
          <w:rFonts w:ascii="Cambria" w:hAnsi="Cambria"/>
          <w:color w:val="000000" w:themeColor="text1"/>
          <w:sz w:val="24"/>
          <w:szCs w:val="24"/>
        </w:rPr>
        <w:t> </w:t>
      </w:r>
      <w:r w:rsidR="009120EB" w:rsidRPr="00D56B72">
        <w:rPr>
          <w:rFonts w:ascii="Cambria" w:hAnsi="Cambria"/>
          <w:color w:val="000000" w:themeColor="text1"/>
          <w:sz w:val="24"/>
          <w:szCs w:val="24"/>
        </w:rPr>
        <w:t xml:space="preserve"> </w:t>
      </w:r>
      <w:r w:rsidRPr="00D56B72">
        <w:rPr>
          <w:rFonts w:ascii="Cambria" w:hAnsi="Cambria"/>
          <w:color w:val="000000" w:themeColor="text1"/>
          <w:sz w:val="24"/>
          <w:szCs w:val="24"/>
        </w:rPr>
        <w:t>Zamawiającym umową, uzgodnieniami z Zamawiającym dokonanymi w trakcie realizacji przedmiotu umowy.</w:t>
      </w:r>
    </w:p>
    <w:p w14:paraId="03D66BB9" w14:textId="77777777" w:rsidR="00A0094D" w:rsidRPr="00176F54" w:rsidRDefault="00A0094D" w:rsidP="00EC4B4B">
      <w:pPr>
        <w:autoSpaceDE w:val="0"/>
        <w:spacing w:after="0"/>
        <w:rPr>
          <w:rFonts w:ascii="Cambria" w:hAnsi="Cambria" w:cs="Cambria"/>
          <w:b/>
          <w:bCs/>
          <w:color w:val="000000" w:themeColor="text1"/>
          <w:sz w:val="24"/>
          <w:szCs w:val="24"/>
        </w:rPr>
      </w:pPr>
    </w:p>
    <w:p w14:paraId="53EF4A8F" w14:textId="77777777" w:rsidR="00A0094D" w:rsidRPr="00176F54" w:rsidRDefault="00A0094D" w:rsidP="00A0094D">
      <w:pPr>
        <w:autoSpaceDE w:val="0"/>
        <w:spacing w:after="0"/>
        <w:jc w:val="center"/>
        <w:rPr>
          <w:rFonts w:ascii="Cambria" w:hAnsi="Cambria"/>
          <w:color w:val="000000" w:themeColor="text1"/>
        </w:rPr>
      </w:pPr>
      <w:r w:rsidRPr="009B2AA3">
        <w:rPr>
          <w:rFonts w:ascii="Cambria" w:hAnsi="Cambria" w:cs="Cambria"/>
          <w:b/>
          <w:bCs/>
          <w:color w:val="000000" w:themeColor="text1"/>
          <w:sz w:val="24"/>
          <w:szCs w:val="24"/>
        </w:rPr>
        <w:t>§ 1</w:t>
      </w:r>
      <w:r w:rsidR="00AF2F94" w:rsidRPr="009B2AA3">
        <w:rPr>
          <w:rFonts w:ascii="Cambria" w:hAnsi="Cambria" w:cs="Cambria"/>
          <w:b/>
          <w:bCs/>
          <w:color w:val="000000" w:themeColor="text1"/>
          <w:sz w:val="24"/>
          <w:szCs w:val="24"/>
        </w:rPr>
        <w:t>a</w:t>
      </w:r>
    </w:p>
    <w:p w14:paraId="1E0C2C30" w14:textId="77777777" w:rsidR="00A0094D" w:rsidRPr="00176F54" w:rsidRDefault="00A0094D" w:rsidP="00A0094D">
      <w:pPr>
        <w:autoSpaceDE w:val="0"/>
        <w:spacing w:after="0"/>
        <w:jc w:val="center"/>
        <w:rPr>
          <w:rFonts w:ascii="Cambria" w:hAnsi="Cambria"/>
          <w:color w:val="000000" w:themeColor="text1"/>
        </w:rPr>
      </w:pPr>
      <w:r w:rsidRPr="00176F54">
        <w:rPr>
          <w:rFonts w:ascii="Cambria" w:hAnsi="Cambria" w:cs="Cambria"/>
          <w:b/>
          <w:bCs/>
          <w:color w:val="000000" w:themeColor="text1"/>
          <w:sz w:val="24"/>
          <w:szCs w:val="24"/>
        </w:rPr>
        <w:t>Sposób realizacji robót budowlanych</w:t>
      </w:r>
    </w:p>
    <w:p w14:paraId="5407F7EA" w14:textId="77777777" w:rsidR="00A0094D" w:rsidRPr="00176F54" w:rsidRDefault="00A0094D" w:rsidP="00E47A1A">
      <w:pPr>
        <w:pStyle w:val="Akapitzlist"/>
        <w:numPr>
          <w:ilvl w:val="0"/>
          <w:numId w:val="35"/>
        </w:numPr>
        <w:suppressAutoHyphens/>
        <w:autoSpaceDE w:val="0"/>
        <w:spacing w:after="0"/>
        <w:ind w:left="426" w:hanging="426"/>
        <w:jc w:val="both"/>
        <w:rPr>
          <w:rFonts w:ascii="Cambria" w:hAnsi="Cambria"/>
          <w:color w:val="000000" w:themeColor="text1"/>
        </w:rPr>
      </w:pPr>
      <w:r w:rsidRPr="00176F54">
        <w:rPr>
          <w:rFonts w:ascii="Cambria" w:hAnsi="Cambria" w:cs="Cambria"/>
          <w:color w:val="000000" w:themeColor="text1"/>
          <w:sz w:val="24"/>
          <w:szCs w:val="24"/>
        </w:rPr>
        <w:t xml:space="preserve">Wykonawca </w:t>
      </w:r>
      <w:r w:rsidR="003F5384" w:rsidRPr="00176F54">
        <w:rPr>
          <w:rFonts w:ascii="Cambria" w:hAnsi="Cambria" w:cs="Cambria"/>
          <w:color w:val="000000" w:themeColor="text1"/>
          <w:sz w:val="24"/>
          <w:szCs w:val="24"/>
        </w:rPr>
        <w:t xml:space="preserve">na własny koszt </w:t>
      </w:r>
      <w:r w:rsidRPr="00176F54">
        <w:rPr>
          <w:rFonts w:ascii="Cambria" w:hAnsi="Cambria" w:cs="Cambria"/>
          <w:color w:val="000000" w:themeColor="text1"/>
          <w:sz w:val="24"/>
          <w:szCs w:val="24"/>
        </w:rPr>
        <w:t>zabezpieczy teren robót i zapewni organizację zaplecza budowy.</w:t>
      </w:r>
    </w:p>
    <w:p w14:paraId="50BEBAFA" w14:textId="77777777" w:rsidR="00A0094D" w:rsidRPr="00176F54" w:rsidRDefault="00A0094D" w:rsidP="00E47A1A">
      <w:pPr>
        <w:pStyle w:val="Akapitzlist"/>
        <w:numPr>
          <w:ilvl w:val="0"/>
          <w:numId w:val="35"/>
        </w:numPr>
        <w:suppressAutoHyphens/>
        <w:autoSpaceDE w:val="0"/>
        <w:spacing w:after="0"/>
        <w:ind w:left="426" w:hanging="426"/>
        <w:rPr>
          <w:rFonts w:ascii="Cambria" w:hAnsi="Cambria"/>
          <w:color w:val="000000" w:themeColor="text1"/>
        </w:rPr>
      </w:pPr>
      <w:r w:rsidRPr="00176F54">
        <w:rPr>
          <w:rFonts w:ascii="Cambria" w:hAnsi="Cambria" w:cs="Cambria"/>
          <w:color w:val="000000" w:themeColor="text1"/>
          <w:sz w:val="24"/>
          <w:szCs w:val="24"/>
        </w:rPr>
        <w:t>Wykonawca zobowiązuje się ponadto w szczególności do:</w:t>
      </w:r>
    </w:p>
    <w:p w14:paraId="4017E309" w14:textId="4F724CC0" w:rsidR="00A0094D" w:rsidRPr="009B2AA3" w:rsidRDefault="00A0094D" w:rsidP="00E47A1A">
      <w:pPr>
        <w:pStyle w:val="Akapitzlist"/>
        <w:numPr>
          <w:ilvl w:val="0"/>
          <w:numId w:val="36"/>
        </w:numPr>
        <w:tabs>
          <w:tab w:val="left" w:pos="851"/>
        </w:tabs>
        <w:suppressAutoHyphens/>
        <w:autoSpaceDE w:val="0"/>
        <w:spacing w:after="0"/>
        <w:ind w:left="851" w:hanging="425"/>
        <w:jc w:val="both"/>
        <w:rPr>
          <w:rFonts w:ascii="Cambria" w:hAnsi="Cambria"/>
          <w:color w:val="000000" w:themeColor="text1"/>
        </w:rPr>
      </w:pPr>
      <w:r w:rsidRPr="00176F54">
        <w:rPr>
          <w:rFonts w:ascii="Cambria" w:hAnsi="Cambria" w:cs="Cambria"/>
          <w:color w:val="000000" w:themeColor="text1"/>
          <w:sz w:val="24"/>
          <w:szCs w:val="24"/>
        </w:rPr>
        <w:t xml:space="preserve">zapewnienia sprawowania kierownictwa robót przez kierownika budowy </w:t>
      </w:r>
      <w:r w:rsidR="009B2AA3">
        <w:rPr>
          <w:rFonts w:ascii="Cambria" w:hAnsi="Cambria" w:cs="Cambria"/>
          <w:color w:val="000000" w:themeColor="text1"/>
          <w:sz w:val="24"/>
          <w:szCs w:val="24"/>
        </w:rPr>
        <w:t xml:space="preserve">posiadającego uprawnienia, o których mowa w art. 37c ustawy o ochronie zabytków i opiece nad zabytkami </w:t>
      </w:r>
      <w:r w:rsidRPr="00176F54">
        <w:rPr>
          <w:rFonts w:ascii="Cambria" w:hAnsi="Cambria" w:cs="Cambria"/>
          <w:color w:val="000000" w:themeColor="text1"/>
          <w:sz w:val="24"/>
          <w:szCs w:val="24"/>
        </w:rPr>
        <w:t xml:space="preserve">przez cały okres realizacji Przedmiotu umowy, aż do końcowego odbioru Przedmiotu umowy </w:t>
      </w:r>
      <w:r w:rsidR="009B2AA3">
        <w:rPr>
          <w:rFonts w:ascii="Cambria" w:hAnsi="Cambria" w:cs="Cambria"/>
          <w:color w:val="000000" w:themeColor="text1"/>
          <w:sz w:val="24"/>
          <w:szCs w:val="24"/>
        </w:rPr>
        <w:t xml:space="preserve">oraz </w:t>
      </w:r>
      <w:r w:rsidRPr="00176F54">
        <w:rPr>
          <w:rFonts w:ascii="Cambria" w:hAnsi="Cambria" w:cs="Cambria"/>
          <w:color w:val="000000" w:themeColor="text1"/>
          <w:sz w:val="24"/>
          <w:szCs w:val="24"/>
        </w:rPr>
        <w:t>do przekazania Zamawiającemu, najpóźniej do dnia rozpoczęcia robót, oświadczenia złożonego przez t</w:t>
      </w:r>
      <w:r w:rsidR="009B2AA3">
        <w:rPr>
          <w:rFonts w:ascii="Cambria" w:hAnsi="Cambria" w:cs="Cambria"/>
          <w:color w:val="000000" w:themeColor="text1"/>
          <w:sz w:val="24"/>
          <w:szCs w:val="24"/>
        </w:rPr>
        <w:t>ę</w:t>
      </w:r>
      <w:r w:rsidRPr="00176F54">
        <w:rPr>
          <w:rFonts w:ascii="Cambria" w:hAnsi="Cambria" w:cs="Cambria"/>
          <w:color w:val="000000" w:themeColor="text1"/>
          <w:sz w:val="24"/>
          <w:szCs w:val="24"/>
        </w:rPr>
        <w:t xml:space="preserve"> osobę o przyjęciu przez nią przedmiotowych obowiązków</w:t>
      </w:r>
      <w:r w:rsidR="00095AD0">
        <w:rPr>
          <w:rFonts w:ascii="Cambria" w:hAnsi="Cambria" w:cs="Cambria"/>
          <w:color w:val="000000" w:themeColor="text1"/>
          <w:sz w:val="24"/>
          <w:szCs w:val="24"/>
        </w:rPr>
        <w:t xml:space="preserve">, łącznie </w:t>
      </w:r>
      <w:r w:rsidR="009B2AA3">
        <w:rPr>
          <w:rFonts w:ascii="Cambria" w:hAnsi="Cambria" w:cs="Cambria"/>
          <w:color w:val="000000" w:themeColor="text1"/>
          <w:sz w:val="24"/>
          <w:szCs w:val="24"/>
        </w:rPr>
        <w:t xml:space="preserve">                         </w:t>
      </w:r>
      <w:r w:rsidR="00095AD0">
        <w:rPr>
          <w:rFonts w:ascii="Cambria" w:hAnsi="Cambria" w:cs="Cambria"/>
          <w:color w:val="000000" w:themeColor="text1"/>
          <w:sz w:val="24"/>
          <w:szCs w:val="24"/>
        </w:rPr>
        <w:t xml:space="preserve">z odpowiednim wpisem w dzienniku budowy </w:t>
      </w:r>
      <w:r w:rsidRPr="00176F54">
        <w:rPr>
          <w:rFonts w:ascii="Cambria" w:hAnsi="Cambria" w:cs="Cambria"/>
          <w:color w:val="000000" w:themeColor="text1"/>
          <w:sz w:val="24"/>
          <w:szCs w:val="24"/>
        </w:rPr>
        <w:t xml:space="preserve">wraz z dokumentem potwierdzającym posiadanie przez nią stosownych uprawnień; </w:t>
      </w:r>
    </w:p>
    <w:p w14:paraId="3C9B69A1" w14:textId="605111C6" w:rsidR="009B2AA3" w:rsidRPr="00176F54" w:rsidRDefault="009B2AA3" w:rsidP="00E47A1A">
      <w:pPr>
        <w:pStyle w:val="Akapitzlist"/>
        <w:numPr>
          <w:ilvl w:val="0"/>
          <w:numId w:val="36"/>
        </w:numPr>
        <w:tabs>
          <w:tab w:val="left" w:pos="851"/>
        </w:tabs>
        <w:suppressAutoHyphens/>
        <w:autoSpaceDE w:val="0"/>
        <w:spacing w:after="0"/>
        <w:ind w:left="851" w:hanging="425"/>
        <w:jc w:val="both"/>
        <w:rPr>
          <w:rFonts w:ascii="Cambria" w:hAnsi="Cambria"/>
          <w:color w:val="000000" w:themeColor="text1"/>
        </w:rPr>
      </w:pPr>
      <w:r>
        <w:rPr>
          <w:rFonts w:ascii="Cambria" w:hAnsi="Cambria" w:cs="Cambria"/>
          <w:color w:val="000000" w:themeColor="text1"/>
          <w:sz w:val="24"/>
          <w:szCs w:val="24"/>
        </w:rPr>
        <w:t>zapewnienia kierowania pracami konserwatorskimi albo samodzielnego ich wykonywania przez osobę spełniającą wymagania art. 37 a ust. 1 i 2 ustawy                       o ochronie zabytków i opiece nad zabytkami;</w:t>
      </w:r>
    </w:p>
    <w:p w14:paraId="5B635A04" w14:textId="1A99CB3F" w:rsidR="00A0094D" w:rsidRPr="00400171" w:rsidRDefault="00A0094D" w:rsidP="00E47A1A">
      <w:pPr>
        <w:pStyle w:val="Akapitzlist"/>
        <w:numPr>
          <w:ilvl w:val="0"/>
          <w:numId w:val="36"/>
        </w:numPr>
        <w:tabs>
          <w:tab w:val="left" w:pos="851"/>
        </w:tabs>
        <w:suppressAutoHyphens/>
        <w:autoSpaceDE w:val="0"/>
        <w:spacing w:after="0"/>
        <w:ind w:left="851" w:hanging="425"/>
        <w:jc w:val="both"/>
        <w:rPr>
          <w:rFonts w:ascii="Cambria" w:hAnsi="Cambria"/>
          <w:color w:val="000000" w:themeColor="text1"/>
        </w:rPr>
      </w:pPr>
      <w:r w:rsidRPr="00176F54">
        <w:rPr>
          <w:rFonts w:ascii="Cambria" w:hAnsi="Cambria" w:cs="Cambria"/>
          <w:color w:val="000000" w:themeColor="text1"/>
          <w:sz w:val="24"/>
          <w:szCs w:val="24"/>
        </w:rPr>
        <w:t>w razie zaistnienia takiej konieczności</w:t>
      </w:r>
      <w:r w:rsidR="000B170F" w:rsidRPr="00176F54">
        <w:rPr>
          <w:rFonts w:ascii="Cambria" w:hAnsi="Cambria" w:cs="Cambria"/>
          <w:color w:val="000000" w:themeColor="text1"/>
          <w:sz w:val="24"/>
          <w:szCs w:val="24"/>
        </w:rPr>
        <w:t xml:space="preserve"> - </w:t>
      </w:r>
      <w:r w:rsidRPr="00176F54">
        <w:rPr>
          <w:rFonts w:ascii="Cambria" w:hAnsi="Cambria" w:cs="Cambria"/>
          <w:color w:val="000000" w:themeColor="text1"/>
          <w:sz w:val="24"/>
          <w:szCs w:val="24"/>
        </w:rPr>
        <w:t>do uzyskania w imieniu i na rzecz Zamawiającego wszelkich niezbędnych zgód na wejście w teren od zarządców infrastruktury technicznej oraz powiadomienia ich o robotach</w:t>
      </w:r>
      <w:r w:rsidR="007130E4">
        <w:rPr>
          <w:rFonts w:ascii="Cambria" w:hAnsi="Cambria" w:cs="Cambria"/>
          <w:color w:val="000000" w:themeColor="text1"/>
          <w:sz w:val="24"/>
          <w:szCs w:val="24"/>
        </w:rPr>
        <w:t xml:space="preserve"> </w:t>
      </w:r>
      <w:r w:rsidR="007130E4" w:rsidRPr="00400171">
        <w:rPr>
          <w:rFonts w:ascii="Cambria" w:hAnsi="Cambria" w:cs="Cambria"/>
          <w:color w:val="000000" w:themeColor="text1"/>
          <w:sz w:val="24"/>
          <w:szCs w:val="24"/>
        </w:rPr>
        <w:t>przed ich rozpoczęciem</w:t>
      </w:r>
      <w:r w:rsidRPr="00400171">
        <w:rPr>
          <w:rFonts w:ascii="Cambria" w:hAnsi="Cambria" w:cs="Cambria"/>
          <w:color w:val="000000" w:themeColor="text1"/>
          <w:sz w:val="24"/>
          <w:szCs w:val="24"/>
        </w:rPr>
        <w:t>;</w:t>
      </w:r>
    </w:p>
    <w:p w14:paraId="0D814211" w14:textId="77777777" w:rsidR="00A0094D" w:rsidRPr="00176F54" w:rsidRDefault="00A0094D" w:rsidP="00E47A1A">
      <w:pPr>
        <w:pStyle w:val="Akapitzlist"/>
        <w:numPr>
          <w:ilvl w:val="0"/>
          <w:numId w:val="36"/>
        </w:numPr>
        <w:tabs>
          <w:tab w:val="left" w:pos="851"/>
        </w:tabs>
        <w:suppressAutoHyphens/>
        <w:autoSpaceDE w:val="0"/>
        <w:spacing w:after="0"/>
        <w:ind w:left="851" w:hanging="425"/>
        <w:jc w:val="both"/>
        <w:rPr>
          <w:rFonts w:ascii="Cambria" w:hAnsi="Cambria"/>
          <w:color w:val="000000" w:themeColor="text1"/>
        </w:rPr>
      </w:pPr>
      <w:r w:rsidRPr="00176F54">
        <w:rPr>
          <w:rFonts w:ascii="Cambria" w:hAnsi="Cambria" w:cs="Cambria"/>
          <w:color w:val="000000" w:themeColor="text1"/>
          <w:sz w:val="24"/>
          <w:szCs w:val="24"/>
        </w:rPr>
        <w:t xml:space="preserve">utrzymania ładu i porządku na terenie budowy, ochrony mienia, sprawowania nadzoru nad bezpieczeństwem i higieną pracy, zapewnienia zabezpieczenia </w:t>
      </w:r>
      <w:r w:rsidRPr="00176F54">
        <w:rPr>
          <w:rFonts w:ascii="Cambria" w:hAnsi="Cambria" w:cs="Cambria"/>
          <w:color w:val="000000" w:themeColor="text1"/>
          <w:sz w:val="24"/>
          <w:szCs w:val="24"/>
        </w:rPr>
        <w:lastRenderedPageBreak/>
        <w:t>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w:t>
      </w:r>
      <w:r w:rsidR="000E2761">
        <w:rPr>
          <w:rFonts w:ascii="Cambria" w:hAnsi="Cambria" w:cs="Cambria"/>
          <w:color w:val="000000" w:themeColor="text1"/>
          <w:sz w:val="24"/>
          <w:szCs w:val="24"/>
        </w:rPr>
        <w:t>ienależytym wykonaniem obowiązków</w:t>
      </w:r>
      <w:r w:rsidRPr="00176F54">
        <w:rPr>
          <w:rFonts w:ascii="Cambria" w:hAnsi="Cambria" w:cs="Cambria"/>
          <w:color w:val="000000" w:themeColor="text1"/>
          <w:sz w:val="24"/>
          <w:szCs w:val="24"/>
        </w:rPr>
        <w:t xml:space="preserve"> przez Wykonawcę;</w:t>
      </w:r>
    </w:p>
    <w:p w14:paraId="32D04E42" w14:textId="5F6F8CB2" w:rsidR="00A0094D" w:rsidRPr="00176F54" w:rsidRDefault="00A0094D" w:rsidP="00E47A1A">
      <w:pPr>
        <w:pStyle w:val="Akapitzlist"/>
        <w:numPr>
          <w:ilvl w:val="0"/>
          <w:numId w:val="36"/>
        </w:numPr>
        <w:tabs>
          <w:tab w:val="left" w:pos="851"/>
        </w:tabs>
        <w:suppressAutoHyphens/>
        <w:autoSpaceDE w:val="0"/>
        <w:spacing w:after="0"/>
        <w:ind w:left="851" w:hanging="425"/>
        <w:jc w:val="both"/>
        <w:rPr>
          <w:rFonts w:ascii="Cambria" w:hAnsi="Cambria"/>
          <w:color w:val="000000" w:themeColor="text1"/>
        </w:rPr>
      </w:pPr>
      <w:r w:rsidRPr="00176F54">
        <w:rPr>
          <w:rFonts w:ascii="Cambria" w:hAnsi="Cambria" w:cs="Cambria"/>
          <w:color w:val="000000" w:themeColor="text1"/>
          <w:sz w:val="24"/>
          <w:szCs w:val="24"/>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w:t>
      </w:r>
      <w:r w:rsidR="009120EB">
        <w:rPr>
          <w:rFonts w:ascii="Cambria" w:hAnsi="Cambria" w:cs="Cambria"/>
          <w:color w:val="000000" w:themeColor="text1"/>
          <w:sz w:val="24"/>
          <w:szCs w:val="24"/>
        </w:rPr>
        <w:t xml:space="preserve"> lub</w:t>
      </w:r>
      <w:r w:rsidRPr="00176F54">
        <w:rPr>
          <w:rFonts w:ascii="Cambria" w:hAnsi="Cambria" w:cs="Cambria"/>
          <w:color w:val="000000" w:themeColor="text1"/>
          <w:sz w:val="24"/>
          <w:szCs w:val="24"/>
        </w:rPr>
        <w:t xml:space="preserve"> położonych na trasie przejazdu Wykonawcy do terenu budowy – doprowadzenia ich do stanu poprzedniego;</w:t>
      </w:r>
    </w:p>
    <w:p w14:paraId="64E7FB9F" w14:textId="797F6760" w:rsidR="000B170F" w:rsidRPr="00816B0B" w:rsidRDefault="00A0094D" w:rsidP="00E47A1A">
      <w:pPr>
        <w:pStyle w:val="Akapitzlist"/>
        <w:numPr>
          <w:ilvl w:val="0"/>
          <w:numId w:val="36"/>
        </w:numPr>
        <w:tabs>
          <w:tab w:val="left" w:pos="851"/>
        </w:tabs>
        <w:suppressAutoHyphens/>
        <w:autoSpaceDE w:val="0"/>
        <w:spacing w:after="0"/>
        <w:ind w:left="851" w:hanging="425"/>
        <w:jc w:val="both"/>
        <w:rPr>
          <w:rFonts w:ascii="Cambria" w:hAnsi="Cambria"/>
          <w:color w:val="000000" w:themeColor="text1"/>
        </w:rPr>
      </w:pPr>
      <w:r w:rsidRPr="00176F54">
        <w:rPr>
          <w:rFonts w:ascii="Cambria" w:hAnsi="Cambria" w:cs="Cambria"/>
          <w:color w:val="000000" w:themeColor="text1"/>
          <w:sz w:val="24"/>
          <w:szCs w:val="24"/>
        </w:rPr>
        <w:t>zabezpieczenia terenu budowy przed niekorzystnymi warunkami atmosferycznymi, a w przypadku powstania szkody, niezwłoczne dokonanie jej naprawy</w:t>
      </w:r>
      <w:r w:rsidR="003A02CD" w:rsidRPr="00176F54">
        <w:rPr>
          <w:rFonts w:ascii="Cambria" w:hAnsi="Cambria" w:cs="Cambria"/>
          <w:color w:val="000000" w:themeColor="text1"/>
          <w:sz w:val="24"/>
          <w:szCs w:val="24"/>
        </w:rPr>
        <w:t>.</w:t>
      </w:r>
    </w:p>
    <w:p w14:paraId="32ACEB83" w14:textId="6325BB61" w:rsidR="000B170F" w:rsidRPr="00176F54" w:rsidRDefault="000B170F" w:rsidP="00E47A1A">
      <w:pPr>
        <w:widowControl/>
        <w:numPr>
          <w:ilvl w:val="0"/>
          <w:numId w:val="36"/>
        </w:numPr>
        <w:tabs>
          <w:tab w:val="left" w:pos="180"/>
          <w:tab w:val="left" w:pos="709"/>
        </w:tabs>
        <w:suppressAutoHyphens w:val="0"/>
        <w:adjustRightInd/>
        <w:spacing w:after="0"/>
        <w:ind w:left="851" w:hanging="425"/>
        <w:textAlignment w:val="auto"/>
        <w:rPr>
          <w:rFonts w:ascii="Cambria" w:hAnsi="Cambria"/>
          <w:color w:val="000000" w:themeColor="text1"/>
          <w:sz w:val="24"/>
          <w:szCs w:val="24"/>
        </w:rPr>
      </w:pPr>
      <w:r w:rsidRPr="00176F54">
        <w:rPr>
          <w:rFonts w:ascii="Cambria" w:hAnsi="Cambria"/>
          <w:color w:val="000000" w:themeColor="text1"/>
          <w:sz w:val="24"/>
          <w:szCs w:val="24"/>
        </w:rPr>
        <w:t xml:space="preserve"> </w:t>
      </w:r>
      <w:r w:rsidRPr="00176F54">
        <w:rPr>
          <w:rFonts w:ascii="Cambria" w:hAnsi="Cambria"/>
          <w:color w:val="000000" w:themeColor="text1"/>
          <w:sz w:val="24"/>
          <w:szCs w:val="24"/>
        </w:rPr>
        <w:tab/>
        <w:t>wykonania bez dodatkowego wynagrodzenia wszelkich robót subsydiarnych</w:t>
      </w:r>
      <w:r w:rsidR="007130E4">
        <w:rPr>
          <w:rFonts w:ascii="Cambria" w:hAnsi="Cambria"/>
          <w:color w:val="000000" w:themeColor="text1"/>
          <w:sz w:val="24"/>
          <w:szCs w:val="24"/>
        </w:rPr>
        <w:t>,</w:t>
      </w:r>
      <w:r w:rsidRPr="00176F54">
        <w:rPr>
          <w:rFonts w:ascii="Cambria" w:hAnsi="Cambria"/>
          <w:color w:val="000000" w:themeColor="text1"/>
          <w:sz w:val="24"/>
          <w:szCs w:val="24"/>
        </w:rPr>
        <w:t xml:space="preserve"> które zgodnie z wiedzą techniczną są niezbędne do wykonania robót objętych Dokumentacją </w:t>
      </w:r>
      <w:r w:rsidR="009D2C33">
        <w:rPr>
          <w:rFonts w:ascii="Cambria" w:hAnsi="Cambria"/>
          <w:color w:val="000000" w:themeColor="text1"/>
          <w:sz w:val="24"/>
          <w:szCs w:val="24"/>
        </w:rPr>
        <w:t>P</w:t>
      </w:r>
      <w:r w:rsidRPr="00176F54">
        <w:rPr>
          <w:rFonts w:ascii="Cambria" w:hAnsi="Cambria"/>
          <w:color w:val="000000" w:themeColor="text1"/>
          <w:sz w:val="24"/>
          <w:szCs w:val="24"/>
        </w:rPr>
        <w:t>rojektową</w:t>
      </w:r>
      <w:r w:rsidR="009120EB">
        <w:rPr>
          <w:rFonts w:ascii="Cambria" w:hAnsi="Cambria"/>
          <w:color w:val="000000" w:themeColor="text1"/>
          <w:sz w:val="24"/>
          <w:szCs w:val="24"/>
        </w:rPr>
        <w:t xml:space="preserve"> </w:t>
      </w:r>
      <w:r w:rsidRPr="00176F54">
        <w:rPr>
          <w:rFonts w:ascii="Cambria" w:hAnsi="Cambria"/>
          <w:color w:val="000000" w:themeColor="text1"/>
          <w:sz w:val="24"/>
          <w:szCs w:val="24"/>
        </w:rPr>
        <w:t>– nawet w przypadku ich nieujęcia w Dokumentacji Projektowej,</w:t>
      </w:r>
    </w:p>
    <w:p w14:paraId="2ED3D7E2" w14:textId="3676ED3A" w:rsidR="000B170F" w:rsidRPr="00176F54" w:rsidRDefault="00C861BF" w:rsidP="00E47A1A">
      <w:pPr>
        <w:pStyle w:val="Tekstpodstawowywcity"/>
        <w:widowControl/>
        <w:numPr>
          <w:ilvl w:val="0"/>
          <w:numId w:val="36"/>
        </w:numPr>
        <w:tabs>
          <w:tab w:val="left" w:pos="709"/>
          <w:tab w:val="left" w:pos="1418"/>
          <w:tab w:val="left" w:pos="1843"/>
        </w:tabs>
        <w:suppressAutoHyphens w:val="0"/>
        <w:adjustRightInd/>
        <w:spacing w:after="0"/>
        <w:ind w:left="851" w:hanging="425"/>
        <w:textAlignment w:val="auto"/>
        <w:rPr>
          <w:rFonts w:ascii="Cambria" w:hAnsi="Cambria"/>
          <w:color w:val="000000" w:themeColor="text1"/>
          <w:sz w:val="24"/>
          <w:szCs w:val="24"/>
        </w:rPr>
      </w:pPr>
      <w:r>
        <w:rPr>
          <w:rFonts w:ascii="Cambria" w:hAnsi="Cambria"/>
          <w:color w:val="000000" w:themeColor="text1"/>
          <w:sz w:val="24"/>
          <w:szCs w:val="24"/>
        </w:rPr>
        <w:t xml:space="preserve"> </w:t>
      </w:r>
      <w:r w:rsidR="00D740AD">
        <w:rPr>
          <w:rFonts w:ascii="Cambria" w:hAnsi="Cambria"/>
          <w:color w:val="000000" w:themeColor="text1"/>
          <w:sz w:val="24"/>
          <w:szCs w:val="24"/>
        </w:rPr>
        <w:t xml:space="preserve"> </w:t>
      </w:r>
      <w:r w:rsidR="000B170F" w:rsidRPr="00176F54">
        <w:rPr>
          <w:rFonts w:ascii="Cambria" w:hAnsi="Cambria"/>
          <w:color w:val="000000" w:themeColor="text1"/>
          <w:sz w:val="24"/>
          <w:szCs w:val="24"/>
        </w:rPr>
        <w:t xml:space="preserve">niezwłocznego informowania Zamawiającego o problemach technicznych lub okolicznościach, które mogą wpłynąć na jakość robót lub termin zakończenia robót. </w:t>
      </w:r>
    </w:p>
    <w:p w14:paraId="100DC408" w14:textId="43350282" w:rsidR="000B170F" w:rsidRPr="008E2A7A" w:rsidRDefault="00B702C7" w:rsidP="00E47A1A">
      <w:pPr>
        <w:pStyle w:val="Lista"/>
        <w:numPr>
          <w:ilvl w:val="0"/>
          <w:numId w:val="36"/>
        </w:numPr>
        <w:tabs>
          <w:tab w:val="left" w:pos="709"/>
        </w:tabs>
        <w:spacing w:line="276" w:lineRule="auto"/>
        <w:ind w:left="851" w:hanging="425"/>
        <w:jc w:val="both"/>
        <w:rPr>
          <w:rFonts w:ascii="Cambria" w:hAnsi="Cambria" w:cs="Calibri"/>
          <w:color w:val="000000" w:themeColor="text1"/>
          <w:szCs w:val="24"/>
        </w:rPr>
      </w:pPr>
      <w:r>
        <w:rPr>
          <w:rFonts w:ascii="Cambria" w:hAnsi="Cambria" w:cs="Calibri"/>
          <w:color w:val="000000" w:themeColor="text1"/>
          <w:szCs w:val="24"/>
        </w:rPr>
        <w:t xml:space="preserve"> </w:t>
      </w:r>
      <w:r w:rsidR="000B170F" w:rsidRPr="00176F54">
        <w:rPr>
          <w:rFonts w:ascii="Cambria" w:hAnsi="Cambria" w:cs="Calibri"/>
          <w:color w:val="000000" w:themeColor="text1"/>
          <w:szCs w:val="24"/>
        </w:rPr>
        <w:t>skompletowania i przedstawienia Zamawiającemu dokumentów wymaganych w</w:t>
      </w:r>
      <w:r w:rsidR="000533C3" w:rsidRPr="00176F54">
        <w:rPr>
          <w:rFonts w:ascii="Cambria" w:hAnsi="Cambria" w:cs="Calibri"/>
          <w:color w:val="000000" w:themeColor="text1"/>
          <w:szCs w:val="24"/>
        </w:rPr>
        <w:t> </w:t>
      </w:r>
      <w:r w:rsidR="000B170F" w:rsidRPr="00176F54">
        <w:rPr>
          <w:rFonts w:ascii="Cambria" w:hAnsi="Cambria" w:cs="Calibri"/>
          <w:color w:val="000000" w:themeColor="text1"/>
          <w:szCs w:val="24"/>
        </w:rPr>
        <w:t xml:space="preserve">umowie w tym </w:t>
      </w:r>
      <w:r w:rsidR="004F0E0F">
        <w:rPr>
          <w:rFonts w:ascii="Cambria" w:hAnsi="Cambria" w:cs="Calibri"/>
          <w:color w:val="000000" w:themeColor="text1"/>
          <w:szCs w:val="24"/>
        </w:rPr>
        <w:t xml:space="preserve">w </w:t>
      </w:r>
      <w:r w:rsidR="000B170F" w:rsidRPr="00176F54">
        <w:rPr>
          <w:rFonts w:ascii="Cambria" w:hAnsi="Cambria" w:cs="Calibri"/>
          <w:color w:val="000000" w:themeColor="text1"/>
          <w:szCs w:val="24"/>
        </w:rPr>
        <w:t>szczególności: protokołów badań i sprawdzeń, protokołów pomiarów, protokołów odbiorów technicznych, dziennika budowy</w:t>
      </w:r>
      <w:r w:rsidR="00A50D72" w:rsidRPr="00816B0B">
        <w:rPr>
          <w:rFonts w:ascii="Cambria" w:hAnsi="Cambria" w:cs="Calibri"/>
          <w:color w:val="000000" w:themeColor="text1"/>
          <w:szCs w:val="24"/>
        </w:rPr>
        <w:t xml:space="preserve"> i in.</w:t>
      </w:r>
      <w:r w:rsidR="000B170F" w:rsidRPr="00816B0B">
        <w:rPr>
          <w:rFonts w:ascii="Cambria" w:hAnsi="Cambria" w:cs="Calibri"/>
          <w:color w:val="000000" w:themeColor="text1"/>
          <w:szCs w:val="24"/>
        </w:rPr>
        <w:t>;</w:t>
      </w:r>
      <w:r w:rsidR="000B170F" w:rsidRPr="008E2A7A">
        <w:rPr>
          <w:rFonts w:ascii="Cambria" w:hAnsi="Cambria" w:cs="Calibri"/>
          <w:color w:val="000000" w:themeColor="text1"/>
          <w:szCs w:val="24"/>
        </w:rPr>
        <w:t xml:space="preserve"> </w:t>
      </w:r>
    </w:p>
    <w:p w14:paraId="7B2632F5" w14:textId="1A532B86" w:rsidR="000B170F" w:rsidRPr="008E2A7A" w:rsidRDefault="000B170F" w:rsidP="00E47A1A">
      <w:pPr>
        <w:pStyle w:val="Lista"/>
        <w:numPr>
          <w:ilvl w:val="0"/>
          <w:numId w:val="36"/>
        </w:numPr>
        <w:tabs>
          <w:tab w:val="left" w:pos="709"/>
        </w:tabs>
        <w:autoSpaceDE w:val="0"/>
        <w:autoSpaceDN w:val="0"/>
        <w:spacing w:line="276" w:lineRule="auto"/>
        <w:ind w:left="851" w:hanging="425"/>
        <w:jc w:val="both"/>
        <w:rPr>
          <w:rFonts w:ascii="Cambria" w:hAnsi="Cambria" w:cs="Calibri"/>
          <w:color w:val="000000" w:themeColor="text1"/>
          <w:szCs w:val="24"/>
        </w:rPr>
      </w:pPr>
      <w:r w:rsidRPr="008E2A7A">
        <w:rPr>
          <w:rFonts w:ascii="Cambria" w:hAnsi="Cambria" w:cs="Calibri"/>
          <w:color w:val="000000" w:themeColor="text1"/>
          <w:szCs w:val="24"/>
        </w:rPr>
        <w:t>uzyskania, w imieniu i na rzecz Zamawiającego, wszelkich uzgodnień</w:t>
      </w:r>
      <w:r w:rsidR="00F770D0" w:rsidRPr="008E2A7A">
        <w:rPr>
          <w:rFonts w:ascii="Cambria" w:hAnsi="Cambria" w:cs="Calibri"/>
          <w:color w:val="000000" w:themeColor="text1"/>
          <w:szCs w:val="24"/>
        </w:rPr>
        <w:t>,</w:t>
      </w:r>
      <w:r w:rsidRPr="008E2A7A">
        <w:rPr>
          <w:rFonts w:ascii="Cambria" w:hAnsi="Cambria" w:cs="Calibri"/>
          <w:color w:val="000000" w:themeColor="text1"/>
          <w:szCs w:val="24"/>
        </w:rPr>
        <w:t xml:space="preserve"> pozwoleń, zezwoleń, decyzji i zgód niezbędnych dla wykonania umowy w zakresie w jakim obowiązki te obciążają </w:t>
      </w:r>
      <w:r w:rsidR="009B2AA3">
        <w:rPr>
          <w:rFonts w:ascii="Cambria" w:hAnsi="Cambria" w:cs="Calibri"/>
          <w:color w:val="000000" w:themeColor="text1"/>
          <w:szCs w:val="24"/>
        </w:rPr>
        <w:t>W</w:t>
      </w:r>
      <w:r w:rsidRPr="008E2A7A">
        <w:rPr>
          <w:rFonts w:ascii="Cambria" w:hAnsi="Cambria" w:cs="Calibri"/>
          <w:color w:val="000000" w:themeColor="text1"/>
          <w:szCs w:val="24"/>
        </w:rPr>
        <w:t>ykonawcę</w:t>
      </w:r>
      <w:r w:rsidR="00573BA0" w:rsidRPr="008E2A7A">
        <w:rPr>
          <w:rFonts w:ascii="Cambria" w:hAnsi="Cambria" w:cs="Calibri"/>
          <w:color w:val="000000" w:themeColor="text1"/>
          <w:szCs w:val="24"/>
        </w:rPr>
        <w:t>;</w:t>
      </w:r>
      <w:r w:rsidRPr="008E2A7A">
        <w:rPr>
          <w:rFonts w:ascii="Cambria" w:hAnsi="Cambria" w:cs="Calibri"/>
          <w:color w:val="000000" w:themeColor="text1"/>
          <w:szCs w:val="24"/>
        </w:rPr>
        <w:t xml:space="preserve"> </w:t>
      </w:r>
    </w:p>
    <w:p w14:paraId="037DC8DC" w14:textId="3EDFDA3F" w:rsidR="000B170F" w:rsidRPr="00C452C8" w:rsidRDefault="000B170F" w:rsidP="00E47A1A">
      <w:pPr>
        <w:pStyle w:val="Lista"/>
        <w:numPr>
          <w:ilvl w:val="0"/>
          <w:numId w:val="36"/>
        </w:numPr>
        <w:tabs>
          <w:tab w:val="left" w:pos="709"/>
        </w:tabs>
        <w:autoSpaceDE w:val="0"/>
        <w:autoSpaceDN w:val="0"/>
        <w:spacing w:line="276" w:lineRule="auto"/>
        <w:ind w:left="851" w:hanging="425"/>
        <w:jc w:val="both"/>
        <w:rPr>
          <w:rFonts w:ascii="Cambria" w:hAnsi="Cambria" w:cs="Calibri"/>
          <w:color w:val="000000" w:themeColor="text1"/>
          <w:szCs w:val="24"/>
        </w:rPr>
      </w:pPr>
      <w:r w:rsidRPr="00C452C8">
        <w:rPr>
          <w:rFonts w:ascii="Cambria" w:hAnsi="Cambria" w:cs="Calibri"/>
          <w:color w:val="000000" w:themeColor="text1"/>
          <w:szCs w:val="24"/>
        </w:rPr>
        <w:t xml:space="preserve">informowania </w:t>
      </w:r>
      <w:r w:rsidR="00573BA0" w:rsidRPr="00C452C8">
        <w:rPr>
          <w:rFonts w:ascii="Cambria" w:hAnsi="Cambria" w:cs="Calibri"/>
          <w:color w:val="000000" w:themeColor="text1"/>
          <w:szCs w:val="24"/>
        </w:rPr>
        <w:t xml:space="preserve">zamawiającego </w:t>
      </w:r>
      <w:r w:rsidRPr="00C452C8">
        <w:rPr>
          <w:rFonts w:ascii="Cambria" w:hAnsi="Cambria" w:cs="Calibri"/>
          <w:color w:val="000000" w:themeColor="text1"/>
          <w:szCs w:val="24"/>
        </w:rPr>
        <w:t>- z minimum 5-dniowym wyprzedzeniem -</w:t>
      </w:r>
      <w:r w:rsidR="002D4F9D" w:rsidRPr="00C452C8">
        <w:rPr>
          <w:rFonts w:ascii="Cambria" w:hAnsi="Cambria" w:cs="Calibri"/>
          <w:color w:val="000000" w:themeColor="text1"/>
          <w:szCs w:val="24"/>
        </w:rPr>
        <w:t xml:space="preserve">                    </w:t>
      </w:r>
      <w:r w:rsidRPr="00C452C8">
        <w:rPr>
          <w:rFonts w:ascii="Cambria" w:hAnsi="Cambria" w:cs="Calibri"/>
          <w:color w:val="000000" w:themeColor="text1"/>
          <w:szCs w:val="24"/>
        </w:rPr>
        <w:t>o działaniach, których podjęcie może spowodować utrudnienia dla społeczności lokalnej, takich jak: przekł</w:t>
      </w:r>
      <w:r w:rsidR="009D05A7" w:rsidRPr="00C452C8">
        <w:rPr>
          <w:rFonts w:ascii="Cambria" w:hAnsi="Cambria" w:cs="Calibri"/>
          <w:color w:val="000000" w:themeColor="text1"/>
          <w:szCs w:val="24"/>
        </w:rPr>
        <w:t>adki</w:t>
      </w:r>
      <w:r w:rsidRPr="00C452C8">
        <w:rPr>
          <w:rFonts w:ascii="Cambria" w:hAnsi="Cambria" w:cs="Calibri"/>
          <w:color w:val="000000" w:themeColor="text1"/>
          <w:szCs w:val="24"/>
        </w:rPr>
        <w:t>, odcięcie lub zamknięcie dróg, wodociągów, kanalizacji, elektryczności, gazu lub innych mediów użyteczności publicznej, tymczasowa zmiana organizacji ruchu, transporty ponadnormatywne,</w:t>
      </w:r>
      <w:r w:rsidR="00B702C7" w:rsidRPr="00C452C8">
        <w:rPr>
          <w:rFonts w:ascii="Cambria" w:hAnsi="Cambria" w:cs="Calibri"/>
          <w:color w:val="000000" w:themeColor="text1"/>
          <w:szCs w:val="24"/>
        </w:rPr>
        <w:t xml:space="preserve">  i in.</w:t>
      </w:r>
    </w:p>
    <w:p w14:paraId="0B8F4A1C" w14:textId="5CF2C8F0" w:rsidR="00705FC0" w:rsidRPr="00C452C8" w:rsidRDefault="00CB06D2" w:rsidP="00E47A1A">
      <w:pPr>
        <w:pStyle w:val="Lista"/>
        <w:numPr>
          <w:ilvl w:val="0"/>
          <w:numId w:val="36"/>
        </w:numPr>
        <w:autoSpaceDE w:val="0"/>
        <w:autoSpaceDN w:val="0"/>
        <w:spacing w:line="276" w:lineRule="auto"/>
        <w:ind w:left="851" w:hanging="425"/>
        <w:jc w:val="both"/>
        <w:rPr>
          <w:rFonts w:ascii="Cambria" w:hAnsi="Cambria" w:cs="Calibri"/>
          <w:szCs w:val="24"/>
        </w:rPr>
      </w:pPr>
      <w:r w:rsidRPr="00C452C8">
        <w:rPr>
          <w:rFonts w:ascii="Cambria" w:hAnsi="Cambria" w:cs="Calibri"/>
          <w:szCs w:val="24"/>
        </w:rPr>
        <w:t xml:space="preserve">dokonania– przed rozpoczęciem robót - inwentaryzacji fotograficznej i opisowej obiektów budowlanych  przyległych </w:t>
      </w:r>
      <w:r w:rsidR="008E2A7A" w:rsidRPr="00C452C8">
        <w:rPr>
          <w:rFonts w:ascii="Cambria" w:hAnsi="Cambria" w:cs="Calibri"/>
          <w:szCs w:val="24"/>
        </w:rPr>
        <w:t xml:space="preserve">do placu budowy </w:t>
      </w:r>
      <w:r w:rsidRPr="00C452C8">
        <w:rPr>
          <w:rFonts w:ascii="Cambria" w:hAnsi="Cambria" w:cs="Calibri"/>
          <w:szCs w:val="24"/>
        </w:rPr>
        <w:t xml:space="preserve">oraz dróg, tras dostępu </w:t>
      </w:r>
      <w:r w:rsidR="002D4F9D" w:rsidRPr="00C452C8">
        <w:rPr>
          <w:rFonts w:ascii="Cambria" w:hAnsi="Cambria" w:cs="Calibri"/>
          <w:szCs w:val="24"/>
        </w:rPr>
        <w:t xml:space="preserve">                       </w:t>
      </w:r>
      <w:r w:rsidRPr="00C452C8">
        <w:rPr>
          <w:rFonts w:ascii="Cambria" w:hAnsi="Cambria" w:cs="Calibri"/>
          <w:szCs w:val="24"/>
        </w:rPr>
        <w:t xml:space="preserve">i urządzeń obcych na placu budowy, jak i w jego otoczeniu, których stan może ulec pogorszeniu w wyniku prowadzenia robót budowlanych. O terminie przeprowadzenia inwentaryzacji Wykonawca powiadomi Inspektora Nadzoru. </w:t>
      </w:r>
      <w:r w:rsidR="00A50D72" w:rsidRPr="00C452C8">
        <w:rPr>
          <w:rFonts w:ascii="Cambria" w:hAnsi="Cambria" w:cs="Calibri"/>
          <w:szCs w:val="24"/>
        </w:rPr>
        <w:t xml:space="preserve">                    </w:t>
      </w:r>
      <w:r w:rsidRPr="00C452C8">
        <w:rPr>
          <w:rFonts w:ascii="Cambria" w:hAnsi="Cambria" w:cs="Calibri"/>
          <w:szCs w:val="24"/>
        </w:rPr>
        <w:t>Z czynności inwentaryzacji sporządz</w:t>
      </w:r>
      <w:r w:rsidR="00A50D72" w:rsidRPr="00C452C8">
        <w:rPr>
          <w:rFonts w:ascii="Cambria" w:hAnsi="Cambria" w:cs="Calibri"/>
          <w:szCs w:val="24"/>
        </w:rPr>
        <w:t>ony zostanie</w:t>
      </w:r>
      <w:r w:rsidRPr="00C452C8">
        <w:rPr>
          <w:rFonts w:ascii="Cambria" w:hAnsi="Cambria" w:cs="Calibri"/>
          <w:szCs w:val="24"/>
        </w:rPr>
        <w:t xml:space="preserve">  protokół. Inspektor Nadzoru dokona weryfikacji protokołu, a w przypadku braku zastrzeżeń co do jego treści zatwierdzi taką inwentaryzację. Podmiotom i osobom zawiadomionym</w:t>
      </w:r>
      <w:r w:rsidR="00A50D72" w:rsidRPr="00C452C8">
        <w:rPr>
          <w:rFonts w:ascii="Cambria" w:hAnsi="Cambria" w:cs="Calibri"/>
          <w:szCs w:val="24"/>
        </w:rPr>
        <w:t xml:space="preserve"> </w:t>
      </w:r>
      <w:r w:rsidRPr="00C452C8">
        <w:rPr>
          <w:rFonts w:ascii="Cambria" w:hAnsi="Cambria" w:cs="Calibri"/>
          <w:szCs w:val="24"/>
        </w:rPr>
        <w:t>a nieobecnym przy wykonaniu inwentaryzacji Wykonawca przesyła kopię protokołu</w:t>
      </w:r>
      <w:r w:rsidR="006F4408" w:rsidRPr="00C452C8">
        <w:rPr>
          <w:rFonts w:ascii="Cambria" w:hAnsi="Cambria" w:cs="Calibri"/>
          <w:szCs w:val="24"/>
        </w:rPr>
        <w:t>.</w:t>
      </w:r>
    </w:p>
    <w:p w14:paraId="211FAC8C" w14:textId="47503985" w:rsidR="00CC0D2C" w:rsidRPr="00CC0D2C" w:rsidRDefault="006F4408" w:rsidP="00E47A1A">
      <w:pPr>
        <w:pStyle w:val="Lista"/>
        <w:numPr>
          <w:ilvl w:val="0"/>
          <w:numId w:val="33"/>
        </w:numPr>
        <w:suppressAutoHyphens/>
        <w:autoSpaceDE w:val="0"/>
        <w:autoSpaceDN w:val="0"/>
        <w:spacing w:line="276" w:lineRule="auto"/>
        <w:jc w:val="both"/>
        <w:rPr>
          <w:rFonts w:ascii="Cambria" w:hAnsi="Cambria"/>
          <w:color w:val="000000" w:themeColor="text1"/>
        </w:rPr>
      </w:pPr>
      <w:r w:rsidRPr="00CC0D2C">
        <w:rPr>
          <w:rFonts w:ascii="Cambria" w:eastAsia="Times New Roman" w:hAnsi="Cambria"/>
          <w:szCs w:val="24"/>
        </w:rPr>
        <w:lastRenderedPageBreak/>
        <w:t>W</w:t>
      </w:r>
      <w:r w:rsidR="00705FC0" w:rsidRPr="00CC0D2C">
        <w:rPr>
          <w:rFonts w:ascii="Cambria" w:eastAsia="Times New Roman" w:hAnsi="Cambria"/>
          <w:szCs w:val="24"/>
        </w:rPr>
        <w:t>ykonania i zamontowania tablic informacyjnych promujących projek</w:t>
      </w:r>
      <w:r w:rsidRPr="00CC0D2C">
        <w:rPr>
          <w:rFonts w:ascii="Cambria" w:eastAsia="Times New Roman" w:hAnsi="Cambria"/>
          <w:szCs w:val="24"/>
        </w:rPr>
        <w:t>t</w:t>
      </w:r>
      <w:r w:rsidR="00705FC0" w:rsidRPr="00CC0D2C">
        <w:rPr>
          <w:rFonts w:ascii="Cambria" w:eastAsia="Times New Roman" w:hAnsi="Cambria"/>
          <w:szCs w:val="24"/>
        </w:rPr>
        <w:t xml:space="preserve"> i tablic pamiątkowych,</w:t>
      </w:r>
      <w:r w:rsidR="00CC0D2C" w:rsidRPr="00CC0D2C">
        <w:rPr>
          <w:rFonts w:ascii="Cambria" w:eastAsia="Times New Roman" w:hAnsi="Cambria"/>
          <w:szCs w:val="24"/>
        </w:rPr>
        <w:t xml:space="preserve"> wg. wytycznych podanych przez Zamawiającego. </w:t>
      </w:r>
      <w:r w:rsidR="00705FC0" w:rsidRPr="00CC0D2C">
        <w:rPr>
          <w:rFonts w:ascii="Cambria" w:eastAsia="Times New Roman" w:hAnsi="Cambria"/>
          <w:szCs w:val="24"/>
        </w:rPr>
        <w:t>Przed zamontowaniem tablic Wykonawca zobligowany jest uzyskać pisemną akceptację wzoru tablic od Zamawiającego</w:t>
      </w:r>
      <w:r w:rsidR="00CC0D2C" w:rsidRPr="00CC0D2C">
        <w:rPr>
          <w:rFonts w:ascii="Cambria" w:eastAsia="Times New Roman" w:hAnsi="Cambria"/>
          <w:szCs w:val="24"/>
        </w:rPr>
        <w:t>.</w:t>
      </w:r>
      <w:r w:rsidR="00443617" w:rsidRPr="00CC0D2C">
        <w:rPr>
          <w:rFonts w:ascii="Cambria" w:hAnsi="Cambria" w:cs="Calibri"/>
          <w:szCs w:val="24"/>
        </w:rPr>
        <w:t xml:space="preserve"> </w:t>
      </w:r>
    </w:p>
    <w:p w14:paraId="3E88D9ED" w14:textId="67AE3477" w:rsidR="00A0094D" w:rsidRPr="00CC0D2C" w:rsidRDefault="00A0094D" w:rsidP="00E47A1A">
      <w:pPr>
        <w:pStyle w:val="Lista"/>
        <w:numPr>
          <w:ilvl w:val="0"/>
          <w:numId w:val="33"/>
        </w:numPr>
        <w:suppressAutoHyphens/>
        <w:autoSpaceDE w:val="0"/>
        <w:autoSpaceDN w:val="0"/>
        <w:spacing w:line="276" w:lineRule="auto"/>
        <w:ind w:left="567" w:hanging="567"/>
        <w:jc w:val="both"/>
        <w:rPr>
          <w:rFonts w:ascii="Cambria" w:hAnsi="Cambria"/>
          <w:color w:val="000000" w:themeColor="text1"/>
        </w:rPr>
      </w:pPr>
      <w:r w:rsidRPr="00CC0D2C">
        <w:rPr>
          <w:rFonts w:ascii="Cambria" w:hAnsi="Cambria" w:cs="Cambria"/>
          <w:color w:val="000000" w:themeColor="text1"/>
          <w:szCs w:val="24"/>
        </w:rPr>
        <w:t xml:space="preserve">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w:t>
      </w:r>
      <w:r w:rsidR="002D4F9D" w:rsidRPr="00CC0D2C">
        <w:rPr>
          <w:rFonts w:ascii="Cambria" w:hAnsi="Cambria" w:cs="Cambria"/>
          <w:color w:val="000000" w:themeColor="text1"/>
          <w:szCs w:val="24"/>
        </w:rPr>
        <w:t xml:space="preserve">                   </w:t>
      </w:r>
      <w:r w:rsidRPr="00CC0D2C">
        <w:rPr>
          <w:rFonts w:ascii="Cambria" w:hAnsi="Cambria" w:cs="Cambria"/>
          <w:color w:val="000000" w:themeColor="text1"/>
          <w:szCs w:val="24"/>
        </w:rPr>
        <w:t xml:space="preserve">i ma obowiązek zagospodarowania odpadów powstałych podczas realizacji niniejszego zamówienia, zgodnie z ustawą o odpadach z dnia 14 grudnia 2012 r.  oraz pokrywania kosztów utylizacji odpadów, zgodnie z obowiązującymi w tym zakresie przepisami. Wykonawca przedstawi Zamawiającemu potwierdzenie faktu utylizacji odpadów, zgodnie </w:t>
      </w:r>
      <w:r w:rsidR="002D4F9D" w:rsidRPr="00CC0D2C">
        <w:rPr>
          <w:rFonts w:ascii="Cambria" w:hAnsi="Cambria" w:cs="Cambria"/>
          <w:color w:val="000000" w:themeColor="text1"/>
          <w:szCs w:val="24"/>
        </w:rPr>
        <w:t xml:space="preserve"> </w:t>
      </w:r>
      <w:r w:rsidRPr="00CC0D2C">
        <w:rPr>
          <w:rFonts w:ascii="Cambria" w:hAnsi="Cambria" w:cs="Cambria"/>
          <w:color w:val="000000" w:themeColor="text1"/>
          <w:szCs w:val="24"/>
        </w:rPr>
        <w:t>z powszechnie obowiązującymi przepisami.</w:t>
      </w:r>
      <w:r w:rsidR="005B6BB3" w:rsidRPr="00CC0D2C">
        <w:rPr>
          <w:rFonts w:ascii="Cambria" w:hAnsi="Cambria" w:cs="Cambria"/>
          <w:color w:val="000000" w:themeColor="text1"/>
          <w:szCs w:val="24"/>
        </w:rPr>
        <w:t xml:space="preserve"> </w:t>
      </w:r>
    </w:p>
    <w:p w14:paraId="231D2633" w14:textId="1972AF49" w:rsidR="00A0094D" w:rsidRPr="00176F54" w:rsidRDefault="00A0094D" w:rsidP="00E47A1A">
      <w:pPr>
        <w:pStyle w:val="Akapitzlist"/>
        <w:numPr>
          <w:ilvl w:val="0"/>
          <w:numId w:val="33"/>
        </w:numPr>
        <w:suppressAutoHyphens/>
        <w:autoSpaceDE w:val="0"/>
        <w:spacing w:after="0"/>
        <w:ind w:left="426" w:hanging="426"/>
        <w:jc w:val="both"/>
        <w:rPr>
          <w:rFonts w:ascii="Cambria" w:hAnsi="Cambria"/>
          <w:color w:val="000000" w:themeColor="text1"/>
        </w:rPr>
      </w:pPr>
      <w:r w:rsidRPr="00176F54">
        <w:rPr>
          <w:rFonts w:ascii="Cambria" w:hAnsi="Cambria" w:cs="Cambria"/>
          <w:color w:val="000000" w:themeColor="text1"/>
          <w:sz w:val="24"/>
          <w:szCs w:val="24"/>
        </w:rPr>
        <w:t xml:space="preserve">Wykonawca ma obowiązek zapewnienia przedstawicielom Zamawiającego oraz wszystkim osobom upoważnionym przez niego, jak też innym uczestnikom procesu budowlanego, dostępu do terenu budowy i do każdego miejsca, gdzie roboty </w:t>
      </w:r>
      <w:r w:rsidR="002C3369">
        <w:rPr>
          <w:rFonts w:ascii="Cambria" w:hAnsi="Cambria" w:cs="Cambria"/>
          <w:color w:val="000000" w:themeColor="text1"/>
          <w:sz w:val="24"/>
          <w:szCs w:val="24"/>
        </w:rPr>
        <w:t xml:space="preserve">                             </w:t>
      </w:r>
      <w:r w:rsidRPr="00176F54">
        <w:rPr>
          <w:rFonts w:ascii="Cambria" w:hAnsi="Cambria" w:cs="Cambria"/>
          <w:color w:val="000000" w:themeColor="text1"/>
          <w:sz w:val="24"/>
          <w:szCs w:val="24"/>
        </w:rPr>
        <w:t>w związku z umową będą wykonywane.</w:t>
      </w:r>
    </w:p>
    <w:p w14:paraId="6CAA69E5" w14:textId="6662C437" w:rsidR="00FF7F84" w:rsidRPr="00C62C82" w:rsidRDefault="00FF7F84" w:rsidP="00E47A1A">
      <w:pPr>
        <w:pStyle w:val="Akapitzlist"/>
        <w:numPr>
          <w:ilvl w:val="0"/>
          <w:numId w:val="33"/>
        </w:numPr>
        <w:suppressAutoHyphens/>
        <w:autoSpaceDE w:val="0"/>
        <w:spacing w:after="0"/>
        <w:ind w:left="426" w:hanging="426"/>
        <w:jc w:val="both"/>
        <w:rPr>
          <w:rFonts w:ascii="Cambria" w:hAnsi="Cambria"/>
          <w:color w:val="000000" w:themeColor="text1"/>
        </w:rPr>
      </w:pPr>
      <w:r w:rsidRPr="00C62C82">
        <w:rPr>
          <w:rFonts w:ascii="Cambria" w:hAnsi="Cambria" w:cs="Cambria"/>
          <w:color w:val="000000" w:themeColor="text1"/>
          <w:sz w:val="24"/>
          <w:szCs w:val="24"/>
        </w:rPr>
        <w:t>W trakcie wykonywania prac Wykonawca na bieżąco będzie wykonywać dokumentację fotograficzną postępu robót, z częstotliwością ustaloną z inspektorem nadzoru.</w:t>
      </w:r>
    </w:p>
    <w:p w14:paraId="60AD77D1" w14:textId="77777777" w:rsidR="00A0094D" w:rsidRPr="00CC0D2C" w:rsidRDefault="00A0094D" w:rsidP="00E47A1A">
      <w:pPr>
        <w:pStyle w:val="Akapitzlist"/>
        <w:numPr>
          <w:ilvl w:val="0"/>
          <w:numId w:val="33"/>
        </w:numPr>
        <w:suppressAutoHyphens/>
        <w:autoSpaceDE w:val="0"/>
        <w:spacing w:after="0"/>
        <w:ind w:left="426" w:hanging="426"/>
        <w:jc w:val="both"/>
        <w:rPr>
          <w:rFonts w:ascii="Cambria" w:hAnsi="Cambria"/>
          <w:color w:val="000000" w:themeColor="text1"/>
        </w:rPr>
      </w:pPr>
      <w:r w:rsidRPr="00AF2F94">
        <w:rPr>
          <w:rFonts w:ascii="Cambria" w:hAnsi="Cambria" w:cs="Cambria"/>
          <w:color w:val="000000" w:themeColor="text1"/>
          <w:sz w:val="24"/>
          <w:szCs w:val="24"/>
        </w:rPr>
        <w:t xml:space="preserve">Od daty protokolarnego przejęcia terenu budowy, aż do chwili odbioru końcowego robót, Wykonawca ponosi odpowiedzialność za wszelkie szkody wynikłe na tym </w:t>
      </w:r>
      <w:r w:rsidRPr="00CC0D2C">
        <w:rPr>
          <w:rFonts w:ascii="Cambria" w:hAnsi="Cambria" w:cs="Cambria"/>
          <w:color w:val="000000" w:themeColor="text1"/>
          <w:sz w:val="24"/>
          <w:szCs w:val="24"/>
        </w:rPr>
        <w:t>terenie, w tym szkody wyrządzone osobom trzecim.</w:t>
      </w:r>
    </w:p>
    <w:p w14:paraId="79DA700D" w14:textId="492A849F" w:rsidR="00A0094D" w:rsidRPr="00CC0D2C" w:rsidRDefault="00A0094D" w:rsidP="00E47A1A">
      <w:pPr>
        <w:pStyle w:val="Akapitzlist"/>
        <w:numPr>
          <w:ilvl w:val="0"/>
          <w:numId w:val="33"/>
        </w:numPr>
        <w:suppressAutoHyphens/>
        <w:autoSpaceDE w:val="0"/>
        <w:spacing w:after="0"/>
        <w:ind w:left="426" w:hanging="426"/>
        <w:jc w:val="both"/>
        <w:rPr>
          <w:rFonts w:ascii="Cambria" w:hAnsi="Cambria"/>
          <w:color w:val="000000" w:themeColor="text1"/>
        </w:rPr>
      </w:pPr>
      <w:r w:rsidRPr="00CC0D2C">
        <w:rPr>
          <w:rFonts w:ascii="Cambria" w:hAnsi="Cambria" w:cs="Cambria"/>
          <w:color w:val="000000" w:themeColor="text1"/>
          <w:sz w:val="24"/>
          <w:szCs w:val="24"/>
        </w:rPr>
        <w:t>Wykonawca w terminie co najmniej 7 dni przed rozpoczęciem robót, poinformuje</w:t>
      </w:r>
      <w:r w:rsidR="006F4408" w:rsidRPr="00CC0D2C">
        <w:rPr>
          <w:rFonts w:ascii="Cambria" w:hAnsi="Cambria" w:cs="Cambria"/>
          <w:color w:val="000000" w:themeColor="text1"/>
          <w:sz w:val="24"/>
          <w:szCs w:val="24"/>
        </w:rPr>
        <w:t xml:space="preserve"> zarządcę obiektu</w:t>
      </w:r>
      <w:r w:rsidR="002D4F9D" w:rsidRPr="00CC0D2C">
        <w:rPr>
          <w:rFonts w:ascii="Cambria" w:hAnsi="Cambria" w:cs="Cambria"/>
          <w:color w:val="000000" w:themeColor="text1"/>
          <w:sz w:val="24"/>
          <w:szCs w:val="24"/>
        </w:rPr>
        <w:t xml:space="preserve"> </w:t>
      </w:r>
      <w:r w:rsidRPr="00CC0D2C">
        <w:rPr>
          <w:rFonts w:ascii="Cambria" w:hAnsi="Cambria" w:cs="Cambria"/>
          <w:color w:val="000000" w:themeColor="text1"/>
          <w:sz w:val="24"/>
          <w:szCs w:val="24"/>
        </w:rPr>
        <w:t xml:space="preserve">o terminie rozpoczęcia i zakończenia robót, zakresie tych robót, </w:t>
      </w:r>
      <w:r w:rsidR="00D75434" w:rsidRPr="00CC0D2C">
        <w:rPr>
          <w:rFonts w:ascii="Cambria" w:hAnsi="Cambria" w:cs="Cambria"/>
          <w:color w:val="000000" w:themeColor="text1"/>
          <w:sz w:val="24"/>
          <w:szCs w:val="24"/>
        </w:rPr>
        <w:t xml:space="preserve">o ewentualnych utrudnieniach dla </w:t>
      </w:r>
      <w:r w:rsidR="006F4408" w:rsidRPr="00CC0D2C">
        <w:rPr>
          <w:rFonts w:ascii="Cambria" w:hAnsi="Cambria" w:cs="Cambria"/>
          <w:color w:val="000000" w:themeColor="text1"/>
          <w:sz w:val="24"/>
          <w:szCs w:val="24"/>
        </w:rPr>
        <w:t>zwiedzających</w:t>
      </w:r>
      <w:r w:rsidR="00D75434" w:rsidRPr="00CC0D2C">
        <w:rPr>
          <w:rFonts w:ascii="Cambria" w:hAnsi="Cambria" w:cs="Cambria"/>
          <w:color w:val="000000" w:themeColor="text1"/>
          <w:sz w:val="24"/>
          <w:szCs w:val="24"/>
        </w:rPr>
        <w:t xml:space="preserve"> </w:t>
      </w:r>
    </w:p>
    <w:p w14:paraId="4C09AED7" w14:textId="77777777" w:rsidR="00A0094D" w:rsidRPr="00176F54" w:rsidRDefault="00A0094D" w:rsidP="00E47A1A">
      <w:pPr>
        <w:pStyle w:val="Akapitzlist"/>
        <w:numPr>
          <w:ilvl w:val="0"/>
          <w:numId w:val="33"/>
        </w:numPr>
        <w:suppressAutoHyphens/>
        <w:autoSpaceDE w:val="0"/>
        <w:spacing w:after="0"/>
        <w:ind w:left="426" w:hanging="426"/>
        <w:jc w:val="both"/>
        <w:rPr>
          <w:rFonts w:ascii="Cambria" w:hAnsi="Cambria"/>
          <w:color w:val="000000" w:themeColor="text1"/>
        </w:rPr>
      </w:pPr>
      <w:r w:rsidRPr="00CC0D2C">
        <w:rPr>
          <w:rFonts w:ascii="Cambria" w:hAnsi="Cambria" w:cs="Cambria"/>
          <w:color w:val="000000" w:themeColor="text1"/>
          <w:sz w:val="24"/>
          <w:szCs w:val="24"/>
        </w:rPr>
        <w:t>Roboty wykonywane będą z materiałów Wykonawcy. Przy</w:t>
      </w:r>
      <w:r w:rsidRPr="00176F54">
        <w:rPr>
          <w:rFonts w:ascii="Cambria" w:hAnsi="Cambria" w:cs="Cambria"/>
          <w:color w:val="000000" w:themeColor="text1"/>
          <w:sz w:val="24"/>
          <w:szCs w:val="24"/>
        </w:rPr>
        <w:t xml:space="preserve"> wykonywaniu robót budowlanych należy stosować materiały dopuszczone do obrotu i stosowan</w:t>
      </w:r>
      <w:r w:rsidR="00146934" w:rsidRPr="00176F54">
        <w:rPr>
          <w:rFonts w:ascii="Cambria" w:hAnsi="Cambria" w:cs="Cambria"/>
          <w:color w:val="000000" w:themeColor="text1"/>
          <w:sz w:val="24"/>
          <w:szCs w:val="24"/>
        </w:rPr>
        <w:t>ia</w:t>
      </w:r>
      <w:r w:rsidRPr="00176F54">
        <w:rPr>
          <w:rFonts w:ascii="Cambria" w:hAnsi="Cambria" w:cs="Cambria"/>
          <w:color w:val="000000" w:themeColor="text1"/>
          <w:sz w:val="24"/>
          <w:szCs w:val="24"/>
        </w:rPr>
        <w:t xml:space="preserve"> </w:t>
      </w:r>
      <w:r w:rsidR="002D4F9D">
        <w:rPr>
          <w:rFonts w:ascii="Cambria" w:hAnsi="Cambria" w:cs="Cambria"/>
          <w:color w:val="000000" w:themeColor="text1"/>
          <w:sz w:val="24"/>
          <w:szCs w:val="24"/>
        </w:rPr>
        <w:t xml:space="preserve">                      </w:t>
      </w:r>
      <w:r w:rsidRPr="00176F54">
        <w:rPr>
          <w:rFonts w:ascii="Cambria" w:hAnsi="Cambria" w:cs="Cambria"/>
          <w:color w:val="000000" w:themeColor="text1"/>
          <w:sz w:val="24"/>
          <w:szCs w:val="24"/>
        </w:rPr>
        <w:t xml:space="preserve">w budownictwie. </w:t>
      </w:r>
    </w:p>
    <w:p w14:paraId="2A853B5C" w14:textId="77777777" w:rsidR="00A0094D" w:rsidRPr="00C3526E" w:rsidRDefault="00A0094D" w:rsidP="00E47A1A">
      <w:pPr>
        <w:pStyle w:val="Akapitzlist"/>
        <w:numPr>
          <w:ilvl w:val="0"/>
          <w:numId w:val="33"/>
        </w:numPr>
        <w:suppressAutoHyphens/>
        <w:autoSpaceDE w:val="0"/>
        <w:spacing w:after="0"/>
        <w:ind w:left="426" w:hanging="426"/>
        <w:rPr>
          <w:rFonts w:ascii="Cambria" w:hAnsi="Cambria"/>
          <w:color w:val="000000" w:themeColor="text1"/>
        </w:rPr>
      </w:pPr>
      <w:r w:rsidRPr="00C3526E">
        <w:rPr>
          <w:rFonts w:ascii="Cambria" w:hAnsi="Cambria" w:cs="Cambria"/>
          <w:color w:val="000000" w:themeColor="text1"/>
          <w:sz w:val="24"/>
          <w:szCs w:val="24"/>
        </w:rPr>
        <w:t>Wykonawca we własnym zakresie i na własny koszt:</w:t>
      </w:r>
    </w:p>
    <w:p w14:paraId="5442F650" w14:textId="4B681D6D" w:rsidR="00A0094D" w:rsidRPr="00C3526E" w:rsidRDefault="00CA6C48" w:rsidP="00E47A1A">
      <w:pPr>
        <w:pStyle w:val="Akapitzlist"/>
        <w:numPr>
          <w:ilvl w:val="0"/>
          <w:numId w:val="34"/>
        </w:numPr>
        <w:suppressAutoHyphens/>
        <w:autoSpaceDE w:val="0"/>
        <w:spacing w:after="0"/>
        <w:ind w:hanging="294"/>
        <w:jc w:val="both"/>
        <w:rPr>
          <w:rFonts w:ascii="Cambria" w:hAnsi="Cambria"/>
          <w:color w:val="000000" w:themeColor="text1"/>
        </w:rPr>
      </w:pPr>
      <w:r w:rsidRPr="00C3526E">
        <w:rPr>
          <w:rFonts w:ascii="Cambria" w:hAnsi="Cambria" w:cs="Cambria"/>
          <w:color w:val="000000" w:themeColor="text1"/>
          <w:sz w:val="24"/>
          <w:szCs w:val="24"/>
        </w:rPr>
        <w:t xml:space="preserve">zapewni objęcie kierownictwa budowy przez kierownika budowy </w:t>
      </w:r>
      <w:r w:rsidR="0054405D">
        <w:rPr>
          <w:rFonts w:ascii="Cambria" w:hAnsi="Cambria" w:cs="Cambria"/>
          <w:color w:val="000000" w:themeColor="text1"/>
          <w:sz w:val="24"/>
          <w:szCs w:val="24"/>
        </w:rPr>
        <w:t>,</w:t>
      </w:r>
    </w:p>
    <w:p w14:paraId="27F03641" w14:textId="0EE9E7AD" w:rsidR="00A0094D" w:rsidRPr="00C3526E" w:rsidRDefault="00A0094D" w:rsidP="00E47A1A">
      <w:pPr>
        <w:pStyle w:val="Akapitzlist"/>
        <w:numPr>
          <w:ilvl w:val="0"/>
          <w:numId w:val="34"/>
        </w:numPr>
        <w:suppressAutoHyphens/>
        <w:autoSpaceDE w:val="0"/>
        <w:spacing w:after="0"/>
        <w:ind w:hanging="294"/>
        <w:jc w:val="both"/>
        <w:rPr>
          <w:rFonts w:ascii="Cambria" w:hAnsi="Cambria"/>
          <w:i/>
          <w:iCs/>
          <w:color w:val="000000" w:themeColor="text1"/>
        </w:rPr>
      </w:pPr>
      <w:r w:rsidRPr="00C3526E">
        <w:rPr>
          <w:rFonts w:ascii="Cambria" w:hAnsi="Cambria" w:cs="Cambria"/>
          <w:color w:val="000000" w:themeColor="text1"/>
          <w:sz w:val="24"/>
          <w:szCs w:val="24"/>
        </w:rPr>
        <w:t>urządzi plac i zaplecze budowy,</w:t>
      </w:r>
      <w:r w:rsidR="00893C3F" w:rsidRPr="00C3526E">
        <w:rPr>
          <w:rFonts w:ascii="Cambria" w:hAnsi="Cambria" w:cs="Cambria"/>
          <w:color w:val="000000" w:themeColor="text1"/>
          <w:sz w:val="24"/>
          <w:szCs w:val="24"/>
        </w:rPr>
        <w:t xml:space="preserve"> </w:t>
      </w:r>
    </w:p>
    <w:p w14:paraId="455E1143" w14:textId="77777777" w:rsidR="00A0094D" w:rsidRPr="00C3526E" w:rsidRDefault="00A0094D" w:rsidP="00E47A1A">
      <w:pPr>
        <w:pStyle w:val="Akapitzlist"/>
        <w:numPr>
          <w:ilvl w:val="0"/>
          <w:numId w:val="34"/>
        </w:numPr>
        <w:suppressAutoHyphens/>
        <w:autoSpaceDE w:val="0"/>
        <w:spacing w:after="0"/>
        <w:ind w:hanging="294"/>
        <w:jc w:val="both"/>
        <w:rPr>
          <w:rFonts w:ascii="Cambria" w:hAnsi="Cambria"/>
          <w:color w:val="000000" w:themeColor="text1"/>
        </w:rPr>
      </w:pPr>
      <w:r w:rsidRPr="00C3526E">
        <w:rPr>
          <w:rFonts w:ascii="Cambria" w:hAnsi="Cambria" w:cs="Cambria"/>
          <w:color w:val="000000" w:themeColor="text1"/>
          <w:sz w:val="24"/>
          <w:szCs w:val="24"/>
        </w:rPr>
        <w:t>prowadzi dokumentację robót (w tym: dziennik budowy, protokoły odbioru robót, protokoły z narad, protokoły nadzorów autorskich, korespondencję),</w:t>
      </w:r>
    </w:p>
    <w:p w14:paraId="44C91347" w14:textId="77777777" w:rsidR="00A518B2" w:rsidRPr="00A518B2" w:rsidRDefault="00A0094D" w:rsidP="00E47A1A">
      <w:pPr>
        <w:pStyle w:val="Akapitzlist"/>
        <w:numPr>
          <w:ilvl w:val="0"/>
          <w:numId w:val="34"/>
        </w:numPr>
        <w:suppressAutoHyphens/>
        <w:autoSpaceDE w:val="0"/>
        <w:spacing w:after="0"/>
        <w:ind w:hanging="294"/>
        <w:jc w:val="both"/>
        <w:rPr>
          <w:rFonts w:ascii="Cambria" w:hAnsi="Cambria"/>
          <w:color w:val="000000" w:themeColor="text1"/>
        </w:rPr>
      </w:pPr>
      <w:r w:rsidRPr="00C3526E">
        <w:rPr>
          <w:rFonts w:ascii="Cambria" w:hAnsi="Cambria" w:cs="Cambria"/>
          <w:color w:val="000000" w:themeColor="text1"/>
          <w:sz w:val="24"/>
          <w:szCs w:val="24"/>
        </w:rPr>
        <w:t>utrzyma</w:t>
      </w:r>
      <w:r w:rsidRPr="00176F54">
        <w:rPr>
          <w:rFonts w:ascii="Cambria" w:hAnsi="Cambria" w:cs="Cambria"/>
          <w:color w:val="000000" w:themeColor="text1"/>
          <w:sz w:val="24"/>
          <w:szCs w:val="24"/>
        </w:rPr>
        <w:t xml:space="preserve"> w należytej sprawności oznakowanie i zabezpieczenie placu budowy</w:t>
      </w:r>
      <w:r w:rsidR="00632A4A">
        <w:rPr>
          <w:rFonts w:ascii="Cambria" w:hAnsi="Cambria" w:cs="Cambria"/>
          <w:color w:val="000000" w:themeColor="text1"/>
          <w:sz w:val="24"/>
          <w:szCs w:val="24"/>
        </w:rPr>
        <w:t>,</w:t>
      </w:r>
    </w:p>
    <w:p w14:paraId="70F55FC2" w14:textId="77777777" w:rsidR="00A518B2" w:rsidRPr="00A518B2" w:rsidRDefault="00CA6C48" w:rsidP="00E47A1A">
      <w:pPr>
        <w:pStyle w:val="Akapitzlist"/>
        <w:numPr>
          <w:ilvl w:val="0"/>
          <w:numId w:val="34"/>
        </w:numPr>
        <w:suppressAutoHyphens/>
        <w:autoSpaceDE w:val="0"/>
        <w:spacing w:after="0"/>
        <w:ind w:hanging="294"/>
        <w:jc w:val="both"/>
        <w:rPr>
          <w:rFonts w:ascii="Cambria" w:hAnsi="Cambria"/>
          <w:color w:val="000000" w:themeColor="text1"/>
        </w:rPr>
      </w:pPr>
      <w:r w:rsidRPr="00A518B2">
        <w:rPr>
          <w:rFonts w:ascii="Cambria" w:hAnsi="Cambria" w:cs="Cambria"/>
          <w:color w:val="000000" w:themeColor="text1"/>
          <w:sz w:val="24"/>
          <w:szCs w:val="24"/>
        </w:rPr>
        <w:t xml:space="preserve">będzie dbał o czystość i porządek na placu budowy i terenie wykorzystywanym do realizacji umowy , w tym drogi dojazdowej. </w:t>
      </w:r>
    </w:p>
    <w:p w14:paraId="106794EF" w14:textId="5A4A0FD4" w:rsidR="00A0094D" w:rsidRPr="00C24313" w:rsidRDefault="00A0094D" w:rsidP="00E47A1A">
      <w:pPr>
        <w:pStyle w:val="Akapitzlist"/>
        <w:numPr>
          <w:ilvl w:val="0"/>
          <w:numId w:val="33"/>
        </w:numPr>
        <w:suppressAutoHyphens/>
        <w:autoSpaceDE w:val="0"/>
        <w:spacing w:after="0"/>
        <w:ind w:left="426" w:hanging="426"/>
        <w:jc w:val="both"/>
        <w:rPr>
          <w:rFonts w:ascii="Cambria" w:hAnsi="Cambria" w:cs="Cambria"/>
          <w:color w:val="000000" w:themeColor="text1"/>
          <w:sz w:val="24"/>
          <w:szCs w:val="24"/>
        </w:rPr>
      </w:pPr>
      <w:r w:rsidRPr="00C24313">
        <w:rPr>
          <w:rFonts w:ascii="Cambria" w:hAnsi="Cambria" w:cs="Cambria"/>
          <w:color w:val="000000" w:themeColor="text1"/>
          <w:sz w:val="24"/>
          <w:szCs w:val="24"/>
        </w:rPr>
        <w:t xml:space="preserve">Wykonawca zobowiązany jest do przedstawienia Inspektorowi nadzoru </w:t>
      </w:r>
      <w:r w:rsidR="00F95262" w:rsidRPr="00C24313">
        <w:rPr>
          <w:rFonts w:ascii="Cambria" w:hAnsi="Cambria" w:cs="Cambria"/>
          <w:color w:val="000000" w:themeColor="text1"/>
          <w:sz w:val="24"/>
          <w:szCs w:val="24"/>
        </w:rPr>
        <w:t xml:space="preserve">-każdorazowo na jego wezwanie - wyników badań i pomiarów zgodnych </w:t>
      </w:r>
      <w:r w:rsidR="002D4F9D">
        <w:rPr>
          <w:rFonts w:ascii="Cambria" w:hAnsi="Cambria" w:cs="Cambria"/>
          <w:color w:val="000000" w:themeColor="text1"/>
          <w:sz w:val="24"/>
          <w:szCs w:val="24"/>
        </w:rPr>
        <w:t xml:space="preserve">                               </w:t>
      </w:r>
      <w:r w:rsidR="00F227B4">
        <w:rPr>
          <w:rFonts w:ascii="Cambria" w:hAnsi="Cambria" w:cs="Cambria"/>
          <w:color w:val="000000" w:themeColor="text1"/>
          <w:sz w:val="24"/>
          <w:szCs w:val="24"/>
        </w:rPr>
        <w:t xml:space="preserve">              </w:t>
      </w:r>
      <w:r w:rsidR="00F95262" w:rsidRPr="00C24313">
        <w:rPr>
          <w:rFonts w:ascii="Cambria" w:hAnsi="Cambria" w:cs="Cambria"/>
          <w:color w:val="000000" w:themeColor="text1"/>
          <w:sz w:val="24"/>
          <w:szCs w:val="24"/>
        </w:rPr>
        <w:t xml:space="preserve">z obowiązującymi ustawami, normami, specyfikacjami dla poszczególnych robót </w:t>
      </w:r>
      <w:r w:rsidR="00F227B4">
        <w:rPr>
          <w:rFonts w:ascii="Cambria" w:hAnsi="Cambria" w:cs="Cambria"/>
          <w:color w:val="000000" w:themeColor="text1"/>
          <w:sz w:val="24"/>
          <w:szCs w:val="24"/>
        </w:rPr>
        <w:t xml:space="preserve">                           </w:t>
      </w:r>
      <w:r w:rsidR="00F95262" w:rsidRPr="00C24313">
        <w:rPr>
          <w:rFonts w:ascii="Cambria" w:hAnsi="Cambria" w:cs="Cambria"/>
          <w:color w:val="000000" w:themeColor="text1"/>
          <w:sz w:val="24"/>
          <w:szCs w:val="24"/>
        </w:rPr>
        <w:t xml:space="preserve">w zakresie wynikającym z </w:t>
      </w:r>
      <w:r w:rsidR="002C3369">
        <w:rPr>
          <w:rFonts w:ascii="Cambria" w:hAnsi="Cambria" w:cs="Cambria"/>
          <w:color w:val="000000" w:themeColor="text1"/>
          <w:sz w:val="24"/>
          <w:szCs w:val="24"/>
        </w:rPr>
        <w:t xml:space="preserve">programu prac konserwatorskich i </w:t>
      </w:r>
      <w:r w:rsidR="00F95262" w:rsidRPr="00C24313">
        <w:rPr>
          <w:rFonts w:ascii="Cambria" w:hAnsi="Cambria" w:cs="Cambria"/>
          <w:color w:val="000000" w:themeColor="text1"/>
          <w:sz w:val="24"/>
          <w:szCs w:val="24"/>
        </w:rPr>
        <w:t>Dokumentacji Projektowej w szczególności STWIORB.</w:t>
      </w:r>
    </w:p>
    <w:p w14:paraId="70C94740" w14:textId="77777777" w:rsidR="00A0094D" w:rsidRPr="00176F54" w:rsidRDefault="00F95262" w:rsidP="00E47A1A">
      <w:pPr>
        <w:pStyle w:val="Akapitzlist"/>
        <w:numPr>
          <w:ilvl w:val="0"/>
          <w:numId w:val="33"/>
        </w:numPr>
        <w:suppressAutoHyphens/>
        <w:autoSpaceDE w:val="0"/>
        <w:spacing w:after="0"/>
        <w:ind w:left="426" w:hanging="426"/>
        <w:jc w:val="both"/>
        <w:rPr>
          <w:rFonts w:ascii="Cambria" w:hAnsi="Cambria"/>
          <w:color w:val="000000" w:themeColor="text1"/>
        </w:rPr>
      </w:pPr>
      <w:r w:rsidRPr="00C24313">
        <w:rPr>
          <w:rFonts w:ascii="Cambria" w:hAnsi="Cambria" w:cs="Cambria"/>
          <w:color w:val="000000" w:themeColor="text1"/>
          <w:sz w:val="24"/>
          <w:szCs w:val="24"/>
        </w:rPr>
        <w:lastRenderedPageBreak/>
        <w:t>Wykonawca zobowiązany jest do uzyskania akceptacji Inspektora nadzoru dla materiałów przeznaczonych do wbudowania, przed i</w:t>
      </w:r>
      <w:r w:rsidR="00A0094D" w:rsidRPr="00176F54">
        <w:rPr>
          <w:rFonts w:ascii="Cambria" w:hAnsi="Cambria" w:cs="Cambria"/>
          <w:color w:val="000000" w:themeColor="text1"/>
          <w:sz w:val="24"/>
          <w:szCs w:val="24"/>
        </w:rPr>
        <w:t>ch wbudowaniem, na podstawie przedstawionych atestów i świadectw jakości.</w:t>
      </w:r>
    </w:p>
    <w:p w14:paraId="74BF4574" w14:textId="6D78A32A" w:rsidR="005C6619" w:rsidRPr="00F227B4" w:rsidRDefault="001D5F3A" w:rsidP="00E47A1A">
      <w:pPr>
        <w:pStyle w:val="Akapitzlist"/>
        <w:numPr>
          <w:ilvl w:val="0"/>
          <w:numId w:val="33"/>
        </w:numPr>
        <w:suppressAutoHyphens/>
        <w:autoSpaceDE w:val="0"/>
        <w:spacing w:after="0"/>
        <w:jc w:val="both"/>
        <w:rPr>
          <w:rFonts w:ascii="Cambria" w:hAnsi="Cambria"/>
          <w:color w:val="000000" w:themeColor="text1"/>
        </w:rPr>
      </w:pPr>
      <w:r>
        <w:rPr>
          <w:rFonts w:ascii="Cambria" w:hAnsi="Cambria" w:cs="Cambria"/>
          <w:color w:val="000000" w:themeColor="text1"/>
          <w:sz w:val="24"/>
          <w:szCs w:val="24"/>
        </w:rPr>
        <w:t xml:space="preserve"> </w:t>
      </w:r>
      <w:r w:rsidR="000E245E" w:rsidRPr="000E245E">
        <w:rPr>
          <w:rFonts w:ascii="Cambria" w:hAnsi="Cambria" w:cs="Cambria"/>
          <w:color w:val="000000" w:themeColor="text1"/>
          <w:sz w:val="24"/>
          <w:szCs w:val="24"/>
        </w:rPr>
        <w:t xml:space="preserve">Wykonawca zobowiązany jest do </w:t>
      </w:r>
      <w:r w:rsidR="009B3143">
        <w:rPr>
          <w:rFonts w:ascii="Cambria" w:hAnsi="Cambria" w:cs="Cambria"/>
          <w:color w:val="000000" w:themeColor="text1"/>
          <w:sz w:val="24"/>
          <w:szCs w:val="24"/>
        </w:rPr>
        <w:t>uczestniczenia w</w:t>
      </w:r>
      <w:r w:rsidR="000E245E" w:rsidRPr="000E245E">
        <w:rPr>
          <w:rFonts w:ascii="Cambria" w:hAnsi="Cambria" w:cs="Cambria"/>
          <w:color w:val="000000" w:themeColor="text1"/>
          <w:sz w:val="24"/>
          <w:szCs w:val="24"/>
        </w:rPr>
        <w:t xml:space="preserve"> narad</w:t>
      </w:r>
      <w:r w:rsidR="009B3143">
        <w:rPr>
          <w:rFonts w:ascii="Cambria" w:hAnsi="Cambria" w:cs="Cambria"/>
          <w:color w:val="000000" w:themeColor="text1"/>
          <w:sz w:val="24"/>
          <w:szCs w:val="24"/>
        </w:rPr>
        <w:t>ach</w:t>
      </w:r>
      <w:r w:rsidR="000E245E" w:rsidRPr="000E245E">
        <w:rPr>
          <w:rFonts w:ascii="Cambria" w:hAnsi="Cambria" w:cs="Cambria"/>
          <w:color w:val="000000" w:themeColor="text1"/>
          <w:sz w:val="24"/>
          <w:szCs w:val="24"/>
        </w:rPr>
        <w:t xml:space="preserve"> koordynacyjnych</w:t>
      </w:r>
      <w:r w:rsidR="009B3143">
        <w:rPr>
          <w:rFonts w:ascii="Cambria" w:hAnsi="Cambria" w:cs="Cambria"/>
          <w:color w:val="000000" w:themeColor="text1"/>
          <w:sz w:val="24"/>
          <w:szCs w:val="24"/>
        </w:rPr>
        <w:t>/radach budowy</w:t>
      </w:r>
      <w:r w:rsidR="000E245E" w:rsidRPr="000E245E">
        <w:rPr>
          <w:rFonts w:ascii="Cambria" w:hAnsi="Cambria" w:cs="Cambria"/>
          <w:color w:val="000000" w:themeColor="text1"/>
          <w:sz w:val="24"/>
          <w:szCs w:val="24"/>
        </w:rPr>
        <w:t xml:space="preserve"> z udziałem przedstawicieli Wykonawcy, Zamawiającego i Inspektorów nadzoru oraz innych zaproszonych osób, w celu omówienia bieżących spraw dotyczących wykonania</w:t>
      </w:r>
      <w:r w:rsidR="002D4F9D">
        <w:rPr>
          <w:rFonts w:ascii="Cambria" w:hAnsi="Cambria" w:cs="Cambria"/>
          <w:color w:val="000000" w:themeColor="text1"/>
          <w:sz w:val="24"/>
          <w:szCs w:val="24"/>
        </w:rPr>
        <w:t xml:space="preserve"> </w:t>
      </w:r>
      <w:r w:rsidR="000E245E" w:rsidRPr="000E245E">
        <w:rPr>
          <w:rFonts w:ascii="Cambria" w:hAnsi="Cambria" w:cs="Cambria"/>
          <w:color w:val="000000" w:themeColor="text1"/>
          <w:sz w:val="24"/>
          <w:szCs w:val="24"/>
        </w:rPr>
        <w:t xml:space="preserve">i zaawansowania robót, </w:t>
      </w:r>
      <w:r w:rsidR="00893C3F">
        <w:rPr>
          <w:rFonts w:ascii="Cambria" w:hAnsi="Cambria" w:cs="Cambria"/>
          <w:color w:val="000000" w:themeColor="text1"/>
          <w:sz w:val="24"/>
          <w:szCs w:val="24"/>
        </w:rPr>
        <w:t xml:space="preserve">                              </w:t>
      </w:r>
      <w:r w:rsidR="000E245E" w:rsidRPr="000E245E">
        <w:rPr>
          <w:rFonts w:ascii="Cambria" w:hAnsi="Cambria" w:cs="Cambria"/>
          <w:color w:val="000000" w:themeColor="text1"/>
          <w:sz w:val="24"/>
          <w:szCs w:val="24"/>
        </w:rPr>
        <w:t xml:space="preserve">w szczególności dotyczących postępu prac, ewentualnych nieprawidłowości </w:t>
      </w:r>
      <w:r w:rsidR="00893C3F">
        <w:rPr>
          <w:rFonts w:ascii="Cambria" w:hAnsi="Cambria" w:cs="Cambria"/>
          <w:color w:val="000000" w:themeColor="text1"/>
          <w:sz w:val="24"/>
          <w:szCs w:val="24"/>
        </w:rPr>
        <w:t xml:space="preserve">                                </w:t>
      </w:r>
      <w:r w:rsidR="000E245E" w:rsidRPr="000E245E">
        <w:rPr>
          <w:rFonts w:ascii="Cambria" w:hAnsi="Cambria" w:cs="Cambria"/>
          <w:color w:val="000000" w:themeColor="text1"/>
          <w:sz w:val="24"/>
          <w:szCs w:val="24"/>
        </w:rPr>
        <w:t>w wykonywaniu umowy lub zagrożenia terminowego wykonania umowy, nie rzadziej niż raz na 2 tygodnie.</w:t>
      </w:r>
    </w:p>
    <w:p w14:paraId="10E4A119" w14:textId="5444E2A7" w:rsidR="00F227B4" w:rsidRPr="00936285" w:rsidRDefault="00F227B4" w:rsidP="00936285">
      <w:pPr>
        <w:autoSpaceDE w:val="0"/>
        <w:spacing w:after="0"/>
        <w:jc w:val="left"/>
        <w:rPr>
          <w:rFonts w:ascii="Cambria" w:hAnsi="Cambria"/>
          <w:color w:val="000000" w:themeColor="text1"/>
        </w:rPr>
      </w:pPr>
      <w:r>
        <w:rPr>
          <w:rFonts w:ascii="Cambria" w:hAnsi="Cambria" w:cs="Cambria"/>
          <w:color w:val="000000" w:themeColor="text1"/>
          <w:sz w:val="24"/>
          <w:szCs w:val="24"/>
        </w:rPr>
        <w:t>1</w:t>
      </w:r>
      <w:r w:rsidR="00CC0D2C">
        <w:rPr>
          <w:rFonts w:ascii="Cambria" w:hAnsi="Cambria" w:cs="Cambria"/>
          <w:color w:val="000000" w:themeColor="text1"/>
          <w:sz w:val="24"/>
          <w:szCs w:val="24"/>
        </w:rPr>
        <w:t>3</w:t>
      </w:r>
      <w:r>
        <w:rPr>
          <w:rFonts w:ascii="Cambria" w:hAnsi="Cambria" w:cs="Cambria"/>
          <w:color w:val="000000" w:themeColor="text1"/>
          <w:sz w:val="24"/>
          <w:szCs w:val="24"/>
        </w:rPr>
        <w:t xml:space="preserve">.1. Zamawiający może </w:t>
      </w:r>
      <w:r w:rsidRPr="001D5A39">
        <w:rPr>
          <w:rFonts w:ascii="Cambria" w:hAnsi="Cambria" w:cs="Cambria"/>
          <w:color w:val="000000" w:themeColor="text1"/>
          <w:sz w:val="24"/>
          <w:szCs w:val="24"/>
        </w:rPr>
        <w:t xml:space="preserve">zwoływać narady koordynacyjne </w:t>
      </w:r>
      <w:r w:rsidR="009B3143" w:rsidRPr="001D5A39">
        <w:rPr>
          <w:rFonts w:ascii="Cambria" w:hAnsi="Cambria" w:cs="Cambria"/>
          <w:color w:val="000000" w:themeColor="text1"/>
          <w:sz w:val="24"/>
          <w:szCs w:val="24"/>
        </w:rPr>
        <w:t>częściej</w:t>
      </w:r>
      <w:r w:rsidRPr="001D5A39">
        <w:rPr>
          <w:rFonts w:ascii="Cambria" w:hAnsi="Cambria" w:cs="Cambria"/>
          <w:color w:val="000000" w:themeColor="text1"/>
          <w:sz w:val="24"/>
          <w:szCs w:val="24"/>
        </w:rPr>
        <w:t xml:space="preserve">. </w:t>
      </w:r>
    </w:p>
    <w:p w14:paraId="68D85FDC" w14:textId="73A0D834" w:rsidR="00A0094D" w:rsidRPr="005C6619" w:rsidRDefault="000E245E" w:rsidP="00E47A1A">
      <w:pPr>
        <w:pStyle w:val="Akapitzlist"/>
        <w:numPr>
          <w:ilvl w:val="0"/>
          <w:numId w:val="33"/>
        </w:numPr>
        <w:suppressAutoHyphens/>
        <w:autoSpaceDE w:val="0"/>
        <w:spacing w:after="0"/>
        <w:jc w:val="both"/>
        <w:rPr>
          <w:rFonts w:ascii="Cambria" w:hAnsi="Cambria"/>
          <w:color w:val="000000" w:themeColor="text1"/>
        </w:rPr>
      </w:pPr>
      <w:r w:rsidRPr="00CC0D2C">
        <w:rPr>
          <w:rFonts w:ascii="Cambria" w:hAnsi="Cambria" w:cs="Cambria"/>
          <w:color w:val="000000" w:themeColor="text1"/>
          <w:sz w:val="24"/>
          <w:szCs w:val="24"/>
        </w:rPr>
        <w:t xml:space="preserve">Wykonawca zobowiązany jest do przedkładania Zamawiającemu na </w:t>
      </w:r>
      <w:r w:rsidR="00F227B4" w:rsidRPr="00CC0D2C">
        <w:rPr>
          <w:rFonts w:ascii="Cambria" w:hAnsi="Cambria" w:cs="Cambria"/>
          <w:color w:val="000000" w:themeColor="text1"/>
          <w:sz w:val="24"/>
          <w:szCs w:val="24"/>
        </w:rPr>
        <w:t>na</w:t>
      </w:r>
      <w:r w:rsidRPr="00CC0D2C">
        <w:rPr>
          <w:rFonts w:ascii="Cambria" w:hAnsi="Cambria" w:cs="Cambria"/>
          <w:color w:val="000000" w:themeColor="text1"/>
          <w:sz w:val="24"/>
          <w:szCs w:val="24"/>
        </w:rPr>
        <w:t>radach   informacji na temat postępu robót, zawierającej informacje co do zgodności postępu robót z harmonogramem robót, w tym postęp rzeczowy i finansowy, okoliczności dotyczących przerw w wykonywaniu robót, ewentualnych trudności realizacyjnych oraz innych informacji istotnych dla realizacji</w:t>
      </w:r>
      <w:r w:rsidRPr="005C6619">
        <w:rPr>
          <w:rFonts w:ascii="Cambria" w:hAnsi="Cambria" w:cs="Cambria"/>
          <w:color w:val="000000" w:themeColor="text1"/>
          <w:sz w:val="24"/>
          <w:szCs w:val="24"/>
        </w:rPr>
        <w:t xml:space="preserve"> umowy. </w:t>
      </w:r>
    </w:p>
    <w:p w14:paraId="3C166944" w14:textId="6A9C52BA" w:rsidR="00A0094D" w:rsidRPr="00EA1E50" w:rsidRDefault="00A0094D" w:rsidP="00E47A1A">
      <w:pPr>
        <w:pStyle w:val="Akapitzlist"/>
        <w:numPr>
          <w:ilvl w:val="0"/>
          <w:numId w:val="33"/>
        </w:numPr>
        <w:suppressAutoHyphens/>
        <w:autoSpaceDE w:val="0"/>
        <w:spacing w:after="0"/>
        <w:ind w:left="426" w:hanging="426"/>
        <w:jc w:val="both"/>
        <w:rPr>
          <w:rFonts w:ascii="Cambria" w:hAnsi="Cambria"/>
          <w:color w:val="000000" w:themeColor="text1"/>
        </w:rPr>
      </w:pPr>
      <w:r w:rsidRPr="00D644C3">
        <w:rPr>
          <w:rFonts w:ascii="Cambria" w:hAnsi="Cambria" w:cs="Cambria"/>
          <w:color w:val="000000" w:themeColor="text1"/>
          <w:sz w:val="24"/>
          <w:szCs w:val="24"/>
        </w:rPr>
        <w:t>Wykonawca zapewni upoważnionym przedstawicielom Zamawiającego dostęp do wszelkich dokument</w:t>
      </w:r>
      <w:r w:rsidR="004B4BC9" w:rsidRPr="00D644C3">
        <w:rPr>
          <w:rFonts w:ascii="Cambria" w:hAnsi="Cambria" w:cs="Cambria"/>
          <w:color w:val="000000" w:themeColor="text1"/>
          <w:sz w:val="24"/>
          <w:szCs w:val="24"/>
        </w:rPr>
        <w:t>ów związanych z robotami budowla</w:t>
      </w:r>
      <w:r w:rsidRPr="00D644C3">
        <w:rPr>
          <w:rFonts w:ascii="Cambria" w:hAnsi="Cambria" w:cs="Cambria"/>
          <w:color w:val="000000" w:themeColor="text1"/>
          <w:sz w:val="24"/>
          <w:szCs w:val="24"/>
        </w:rPr>
        <w:t>nymi, w szczególności Wykonawca umożliwi Zamawiającemu dostęp do dokumentacji dotyczącej rozliczeń z podwykonawcami.</w:t>
      </w:r>
      <w:r w:rsidR="00893C3F" w:rsidRPr="00D644C3">
        <w:rPr>
          <w:rFonts w:ascii="Cambria" w:hAnsi="Cambria" w:cs="Cambria"/>
          <w:color w:val="000000" w:themeColor="text1"/>
          <w:sz w:val="24"/>
          <w:szCs w:val="24"/>
        </w:rPr>
        <w:t xml:space="preserve"> </w:t>
      </w:r>
    </w:p>
    <w:p w14:paraId="1FCA44C5" w14:textId="69E09F1F" w:rsidR="00EA1E50" w:rsidRPr="00CC0D2C" w:rsidRDefault="00EA1E50" w:rsidP="00E47A1A">
      <w:pPr>
        <w:pStyle w:val="Akapitzlist"/>
        <w:numPr>
          <w:ilvl w:val="0"/>
          <w:numId w:val="33"/>
        </w:numPr>
        <w:suppressAutoHyphens/>
        <w:autoSpaceDE w:val="0"/>
        <w:spacing w:after="0"/>
        <w:ind w:left="426" w:hanging="426"/>
        <w:jc w:val="both"/>
        <w:rPr>
          <w:rFonts w:ascii="Cambria" w:hAnsi="Cambria"/>
          <w:color w:val="000000" w:themeColor="text1"/>
        </w:rPr>
      </w:pPr>
      <w:r w:rsidRPr="00CC0D2C">
        <w:rPr>
          <w:rFonts w:ascii="Cambria" w:hAnsi="Cambria" w:cs="Cambria"/>
          <w:color w:val="000000" w:themeColor="text1"/>
          <w:sz w:val="24"/>
          <w:szCs w:val="24"/>
        </w:rPr>
        <w:t>Szczególne uwarunkowania prowadzenia robót:</w:t>
      </w:r>
    </w:p>
    <w:p w14:paraId="2281200C" w14:textId="3C7ACE2C" w:rsidR="00EA1E50" w:rsidRDefault="00EA1E50" w:rsidP="00EA1E50">
      <w:pPr>
        <w:pStyle w:val="Akapitzlist"/>
        <w:suppressAutoHyphens/>
        <w:autoSpaceDE w:val="0"/>
        <w:spacing w:after="0"/>
        <w:ind w:left="426"/>
        <w:jc w:val="both"/>
        <w:rPr>
          <w:rFonts w:ascii="Cambria" w:hAnsi="Cambria" w:cs="Cambria"/>
          <w:color w:val="000000" w:themeColor="text1"/>
          <w:sz w:val="24"/>
          <w:szCs w:val="24"/>
        </w:rPr>
      </w:pPr>
      <w:r>
        <w:rPr>
          <w:rFonts w:ascii="Cambria" w:hAnsi="Cambria" w:cs="Cambria"/>
          <w:color w:val="000000" w:themeColor="text1"/>
          <w:sz w:val="24"/>
          <w:szCs w:val="24"/>
        </w:rPr>
        <w:t xml:space="preserve">16.1. Prace będą prowadzone w obiekcie czynnym dla zwiedzających, w związku z czym Wykonawca zobowiązuje się do zachowania szczególnej ostrożności przy </w:t>
      </w:r>
      <w:r w:rsidR="002F7BC2">
        <w:rPr>
          <w:rFonts w:ascii="Cambria" w:hAnsi="Cambria" w:cs="Cambria"/>
          <w:color w:val="000000" w:themeColor="text1"/>
          <w:sz w:val="24"/>
          <w:szCs w:val="24"/>
        </w:rPr>
        <w:t xml:space="preserve">transporcie materiałów do miejsca ich składowania, </w:t>
      </w:r>
      <w:r>
        <w:rPr>
          <w:rFonts w:ascii="Cambria" w:hAnsi="Cambria" w:cs="Cambria"/>
          <w:color w:val="000000" w:themeColor="text1"/>
          <w:sz w:val="24"/>
          <w:szCs w:val="24"/>
        </w:rPr>
        <w:t>transporcie materiałów na plac budowy oraz przy wykonywaniu robót budowlanych</w:t>
      </w:r>
      <w:r w:rsidR="002F7BC2">
        <w:rPr>
          <w:rFonts w:ascii="Cambria" w:hAnsi="Cambria" w:cs="Cambria"/>
          <w:color w:val="000000" w:themeColor="text1"/>
          <w:sz w:val="24"/>
          <w:szCs w:val="24"/>
        </w:rPr>
        <w:t>.</w:t>
      </w:r>
    </w:p>
    <w:p w14:paraId="2005E199" w14:textId="39877C5E" w:rsidR="002F7BC2" w:rsidRDefault="002F7BC2" w:rsidP="00EA1E50">
      <w:pPr>
        <w:pStyle w:val="Akapitzlist"/>
        <w:suppressAutoHyphens/>
        <w:autoSpaceDE w:val="0"/>
        <w:spacing w:after="0"/>
        <w:ind w:left="426"/>
        <w:jc w:val="both"/>
        <w:rPr>
          <w:rFonts w:ascii="Cambria" w:hAnsi="Cambria" w:cs="Cambria"/>
          <w:color w:val="000000" w:themeColor="text1"/>
          <w:sz w:val="24"/>
          <w:szCs w:val="24"/>
        </w:rPr>
      </w:pPr>
      <w:r>
        <w:rPr>
          <w:rFonts w:ascii="Cambria" w:hAnsi="Cambria" w:cs="Cambria"/>
          <w:color w:val="000000" w:themeColor="text1"/>
          <w:sz w:val="24"/>
          <w:szCs w:val="24"/>
        </w:rPr>
        <w:t xml:space="preserve">16.2. </w:t>
      </w:r>
      <w:r w:rsidR="00BA0CB0">
        <w:rPr>
          <w:rFonts w:ascii="Cambria" w:hAnsi="Cambria" w:cs="Cambria"/>
          <w:color w:val="000000" w:themeColor="text1"/>
          <w:sz w:val="24"/>
          <w:szCs w:val="24"/>
        </w:rPr>
        <w:t>W</w:t>
      </w:r>
      <w:r>
        <w:rPr>
          <w:rFonts w:ascii="Cambria" w:hAnsi="Cambria" w:cs="Cambria"/>
          <w:color w:val="000000" w:themeColor="text1"/>
          <w:sz w:val="24"/>
          <w:szCs w:val="24"/>
        </w:rPr>
        <w:t xml:space="preserve">ykonawca zabezpieczy </w:t>
      </w:r>
      <w:r w:rsidR="00BA0CB0">
        <w:rPr>
          <w:rFonts w:ascii="Cambria" w:hAnsi="Cambria" w:cs="Cambria"/>
          <w:color w:val="000000" w:themeColor="text1"/>
          <w:sz w:val="24"/>
          <w:szCs w:val="24"/>
        </w:rPr>
        <w:t xml:space="preserve">miejsce składowania swoich materiałów oraz </w:t>
      </w:r>
      <w:r>
        <w:rPr>
          <w:rFonts w:ascii="Cambria" w:hAnsi="Cambria" w:cs="Cambria"/>
          <w:color w:val="000000" w:themeColor="text1"/>
          <w:sz w:val="24"/>
          <w:szCs w:val="24"/>
        </w:rPr>
        <w:t xml:space="preserve">plac budowy w taki sposób aby zapobiec </w:t>
      </w:r>
      <w:r w:rsidR="00BA0CB0">
        <w:rPr>
          <w:rFonts w:ascii="Cambria" w:hAnsi="Cambria" w:cs="Cambria"/>
          <w:color w:val="000000" w:themeColor="text1"/>
          <w:sz w:val="24"/>
          <w:szCs w:val="24"/>
        </w:rPr>
        <w:t xml:space="preserve">przypadkowemu </w:t>
      </w:r>
      <w:r>
        <w:rPr>
          <w:rFonts w:ascii="Cambria" w:hAnsi="Cambria" w:cs="Cambria"/>
          <w:color w:val="000000" w:themeColor="text1"/>
          <w:sz w:val="24"/>
          <w:szCs w:val="24"/>
        </w:rPr>
        <w:t>wejściu w jego obręb osoby nieupoważnionej, w szczególności turystom i dzieciom.</w:t>
      </w:r>
    </w:p>
    <w:p w14:paraId="20E13398" w14:textId="77777777" w:rsidR="00FD1101" w:rsidRDefault="00FD1101" w:rsidP="00EA1E50">
      <w:pPr>
        <w:pStyle w:val="Akapitzlist"/>
        <w:suppressAutoHyphens/>
        <w:autoSpaceDE w:val="0"/>
        <w:spacing w:after="0"/>
        <w:ind w:left="426"/>
        <w:jc w:val="both"/>
        <w:rPr>
          <w:rFonts w:ascii="Cambria" w:hAnsi="Cambria" w:cs="Cambria"/>
          <w:color w:val="000000" w:themeColor="text1"/>
          <w:sz w:val="24"/>
          <w:szCs w:val="24"/>
        </w:rPr>
      </w:pPr>
      <w:r>
        <w:rPr>
          <w:rFonts w:ascii="Cambria" w:hAnsi="Cambria" w:cs="Cambria"/>
          <w:color w:val="000000" w:themeColor="text1"/>
          <w:sz w:val="24"/>
          <w:szCs w:val="24"/>
        </w:rPr>
        <w:t>16.3. Wykonawca zobowiązuje się wygrodzić zaplecze budowy w sposób estetyczny tj. w taki sposób aby rzeczy będące w jego obrębie były niewidoczne dla turystów .</w:t>
      </w:r>
    </w:p>
    <w:p w14:paraId="15E26976" w14:textId="32837573" w:rsidR="00FD1101" w:rsidRDefault="00FD1101" w:rsidP="00EA1E50">
      <w:pPr>
        <w:pStyle w:val="Akapitzlist"/>
        <w:suppressAutoHyphens/>
        <w:autoSpaceDE w:val="0"/>
        <w:spacing w:after="0"/>
        <w:ind w:left="426"/>
        <w:jc w:val="both"/>
        <w:rPr>
          <w:rFonts w:ascii="Cambria" w:hAnsi="Cambria" w:cs="Cambria"/>
          <w:color w:val="000000" w:themeColor="text1"/>
          <w:sz w:val="24"/>
          <w:szCs w:val="24"/>
        </w:rPr>
      </w:pPr>
      <w:r>
        <w:rPr>
          <w:rFonts w:ascii="Cambria" w:hAnsi="Cambria" w:cs="Cambria"/>
          <w:color w:val="000000" w:themeColor="text1"/>
          <w:sz w:val="24"/>
          <w:szCs w:val="24"/>
        </w:rPr>
        <w:t>16.4. Wykonawca zobowiązuje się utrzymywać plac budowy w czystości ze względu na przebieg w jego bezpo</w:t>
      </w:r>
      <w:r w:rsidR="00C6030D">
        <w:rPr>
          <w:rFonts w:ascii="Cambria" w:hAnsi="Cambria" w:cs="Cambria"/>
          <w:color w:val="000000" w:themeColor="text1"/>
          <w:sz w:val="24"/>
          <w:szCs w:val="24"/>
        </w:rPr>
        <w:t>średnim sąsiedztwie trasy turystycznej.</w:t>
      </w:r>
    </w:p>
    <w:p w14:paraId="6C32AF4E" w14:textId="77BF9F28" w:rsidR="00C6030D" w:rsidRPr="00C6030D" w:rsidRDefault="00C6030D" w:rsidP="00EA1E50">
      <w:pPr>
        <w:pStyle w:val="Akapitzlist"/>
        <w:suppressAutoHyphens/>
        <w:autoSpaceDE w:val="0"/>
        <w:spacing w:after="0"/>
        <w:ind w:left="426"/>
        <w:jc w:val="both"/>
        <w:rPr>
          <w:rFonts w:ascii="Cambria" w:hAnsi="Cambria" w:cs="Cambria"/>
          <w:color w:val="000000" w:themeColor="text1"/>
          <w:sz w:val="24"/>
          <w:szCs w:val="24"/>
        </w:rPr>
      </w:pPr>
      <w:r>
        <w:rPr>
          <w:rFonts w:ascii="Cambria" w:hAnsi="Cambria" w:cs="Cambria"/>
          <w:color w:val="000000" w:themeColor="text1"/>
          <w:sz w:val="24"/>
          <w:szCs w:val="24"/>
        </w:rPr>
        <w:t>16</w:t>
      </w:r>
      <w:r w:rsidRPr="00C6030D">
        <w:rPr>
          <w:rFonts w:ascii="Cambria" w:hAnsi="Cambria" w:cs="Cambria"/>
          <w:color w:val="000000" w:themeColor="text1"/>
          <w:sz w:val="24"/>
          <w:szCs w:val="24"/>
        </w:rPr>
        <w:t>.5. W razie zanieczyszczenia trasy z powodu transportu materiałów budowlanych z zaplecza na plac budowy Wykonawca będzie ją sprzątał na bieżąco.</w:t>
      </w:r>
    </w:p>
    <w:p w14:paraId="416E1E5E" w14:textId="41F950E4" w:rsidR="002F7BC2" w:rsidRPr="00C6030D" w:rsidRDefault="002F7BC2" w:rsidP="002F7BC2">
      <w:pPr>
        <w:pStyle w:val="Lista"/>
        <w:autoSpaceDE w:val="0"/>
        <w:autoSpaceDN w:val="0"/>
        <w:spacing w:line="276" w:lineRule="auto"/>
        <w:ind w:left="426" w:hanging="426"/>
        <w:jc w:val="both"/>
        <w:rPr>
          <w:rFonts w:ascii="Cambria" w:hAnsi="Cambria" w:cs="Calibri"/>
          <w:szCs w:val="24"/>
        </w:rPr>
      </w:pPr>
      <w:r w:rsidRPr="00C6030D">
        <w:rPr>
          <w:rFonts w:ascii="Cambria" w:hAnsi="Cambria" w:cs="Cambria"/>
          <w:color w:val="000000" w:themeColor="text1"/>
          <w:szCs w:val="24"/>
        </w:rPr>
        <w:t xml:space="preserve">       16.</w:t>
      </w:r>
      <w:r w:rsidR="00C6030D" w:rsidRPr="00C6030D">
        <w:rPr>
          <w:rFonts w:ascii="Cambria" w:hAnsi="Cambria" w:cs="Cambria"/>
          <w:color w:val="000000" w:themeColor="text1"/>
          <w:szCs w:val="24"/>
        </w:rPr>
        <w:t>6</w:t>
      </w:r>
      <w:r w:rsidRPr="00C6030D">
        <w:rPr>
          <w:rFonts w:ascii="Cambria" w:hAnsi="Cambria" w:cs="Cambria"/>
          <w:color w:val="000000" w:themeColor="text1"/>
          <w:szCs w:val="24"/>
        </w:rPr>
        <w:t xml:space="preserve">. </w:t>
      </w:r>
      <w:r w:rsidRPr="00C6030D">
        <w:rPr>
          <w:rFonts w:ascii="Cambria" w:hAnsi="Cambria" w:cs="Calibri"/>
          <w:szCs w:val="24"/>
        </w:rPr>
        <w:t>Wykonawca zobowiązuje się dostarczać materiały na plac budowy w godzinach     porannych, maksymalnie do godz. 09:00.</w:t>
      </w:r>
    </w:p>
    <w:p w14:paraId="31D4235A" w14:textId="02839D6D" w:rsidR="00D6416D" w:rsidRPr="001D1272" w:rsidRDefault="00BA0CB0" w:rsidP="001D1272">
      <w:pPr>
        <w:pStyle w:val="Lista"/>
        <w:autoSpaceDE w:val="0"/>
        <w:autoSpaceDN w:val="0"/>
        <w:spacing w:line="276" w:lineRule="auto"/>
        <w:ind w:left="426" w:hanging="426"/>
        <w:jc w:val="both"/>
        <w:rPr>
          <w:rFonts w:ascii="Cambria" w:hAnsi="Cambria" w:cs="Calibri"/>
          <w:szCs w:val="24"/>
        </w:rPr>
      </w:pPr>
      <w:r w:rsidRPr="00C6030D">
        <w:rPr>
          <w:rFonts w:ascii="Cambria" w:hAnsi="Cambria" w:cs="Cambria"/>
          <w:color w:val="000000" w:themeColor="text1"/>
          <w:szCs w:val="24"/>
        </w:rPr>
        <w:t xml:space="preserve">      </w:t>
      </w:r>
    </w:p>
    <w:p w14:paraId="42D1317E" w14:textId="77777777" w:rsidR="008E0ACC" w:rsidRPr="00176F54" w:rsidRDefault="008E0ACC"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2</w:t>
      </w:r>
    </w:p>
    <w:p w14:paraId="6E6475CE" w14:textId="77777777" w:rsidR="008E0ACC" w:rsidRPr="005C6619" w:rsidRDefault="008E0ACC" w:rsidP="00B83CE6">
      <w:pPr>
        <w:autoSpaceDE w:val="0"/>
        <w:autoSpaceDN w:val="0"/>
        <w:spacing w:after="0"/>
        <w:jc w:val="center"/>
        <w:rPr>
          <w:rFonts w:ascii="Cambria" w:eastAsia="Calibri" w:hAnsi="Cambria"/>
          <w:b/>
          <w:bCs/>
          <w:sz w:val="24"/>
          <w:szCs w:val="24"/>
        </w:rPr>
      </w:pPr>
      <w:r w:rsidRPr="00C3526E">
        <w:rPr>
          <w:rFonts w:ascii="Cambria" w:eastAsia="Calibri" w:hAnsi="Cambria"/>
          <w:b/>
          <w:bCs/>
          <w:sz w:val="24"/>
          <w:szCs w:val="24"/>
        </w:rPr>
        <w:t>Termin realizacji</w:t>
      </w:r>
    </w:p>
    <w:p w14:paraId="2A1DAE1D" w14:textId="7BD4F842" w:rsidR="006331BF" w:rsidRPr="00F30881" w:rsidRDefault="008E0ACC" w:rsidP="00E47A1A">
      <w:pPr>
        <w:widowControl/>
        <w:numPr>
          <w:ilvl w:val="0"/>
          <w:numId w:val="1"/>
        </w:numPr>
        <w:suppressAutoHyphens w:val="0"/>
        <w:adjustRightInd/>
        <w:spacing w:after="0"/>
        <w:ind w:left="426" w:hanging="426"/>
        <w:contextualSpacing/>
        <w:textAlignment w:val="auto"/>
        <w:rPr>
          <w:rFonts w:ascii="Cambria" w:hAnsi="Cambria"/>
          <w:b/>
          <w:bCs/>
        </w:rPr>
      </w:pPr>
      <w:r w:rsidRPr="005C6619">
        <w:rPr>
          <w:rFonts w:ascii="Cambria" w:hAnsi="Cambria"/>
          <w:sz w:val="24"/>
          <w:szCs w:val="24"/>
        </w:rPr>
        <w:t>Wykonawca zobowiązany jest wykonać</w:t>
      </w:r>
      <w:r w:rsidR="00F77C46">
        <w:rPr>
          <w:rFonts w:ascii="Cambria" w:hAnsi="Cambria"/>
          <w:sz w:val="24"/>
          <w:szCs w:val="24"/>
        </w:rPr>
        <w:t xml:space="preserve"> zamówienie</w:t>
      </w:r>
      <w:r w:rsidR="006331BF">
        <w:rPr>
          <w:rFonts w:ascii="Cambria" w:hAnsi="Cambria"/>
          <w:sz w:val="24"/>
          <w:szCs w:val="24"/>
        </w:rPr>
        <w:t xml:space="preserve"> w termin</w:t>
      </w:r>
      <w:r w:rsidR="00F30881">
        <w:rPr>
          <w:rFonts w:ascii="Cambria" w:hAnsi="Cambria"/>
          <w:sz w:val="24"/>
          <w:szCs w:val="24"/>
        </w:rPr>
        <w:t xml:space="preserve">ie </w:t>
      </w:r>
      <w:r w:rsidR="0054405D">
        <w:rPr>
          <w:rFonts w:ascii="Cambria" w:hAnsi="Cambria"/>
          <w:sz w:val="24"/>
          <w:szCs w:val="24"/>
        </w:rPr>
        <w:t xml:space="preserve">                                                          </w:t>
      </w:r>
      <w:r w:rsidR="006331BF" w:rsidRPr="00F30881">
        <w:rPr>
          <w:rFonts w:ascii="Cambria" w:hAnsi="Cambria"/>
          <w:b/>
          <w:bCs/>
        </w:rPr>
        <w:t xml:space="preserve">do </w:t>
      </w:r>
      <w:bookmarkStart w:id="6" w:name="_Hlk178771286"/>
      <w:r w:rsidR="00484BB8">
        <w:rPr>
          <w:rFonts w:ascii="Cambria" w:hAnsi="Cambria"/>
          <w:b/>
          <w:bCs/>
        </w:rPr>
        <w:t>3</w:t>
      </w:r>
      <w:bookmarkStart w:id="7" w:name="_GoBack"/>
      <w:bookmarkEnd w:id="7"/>
      <w:r w:rsidR="0054405D">
        <w:rPr>
          <w:rFonts w:ascii="Cambria" w:hAnsi="Cambria"/>
          <w:b/>
          <w:bCs/>
        </w:rPr>
        <w:t xml:space="preserve">0 grudnia 2024 </w:t>
      </w:r>
      <w:bookmarkEnd w:id="6"/>
      <w:r w:rsidR="0054405D">
        <w:rPr>
          <w:rFonts w:ascii="Cambria" w:hAnsi="Cambria"/>
          <w:b/>
          <w:bCs/>
        </w:rPr>
        <w:t>r</w:t>
      </w:r>
      <w:r w:rsidR="00F30881">
        <w:rPr>
          <w:rFonts w:ascii="Cambria" w:hAnsi="Cambria"/>
          <w:b/>
          <w:bCs/>
        </w:rPr>
        <w:t>.</w:t>
      </w:r>
    </w:p>
    <w:p w14:paraId="1AB8E6AA" w14:textId="77777777" w:rsidR="008E0ACC" w:rsidRPr="00176F54" w:rsidRDefault="008E0ACC" w:rsidP="00E47A1A">
      <w:pPr>
        <w:widowControl/>
        <w:numPr>
          <w:ilvl w:val="0"/>
          <w:numId w:val="1"/>
        </w:numPr>
        <w:suppressAutoHyphens w:val="0"/>
        <w:adjustRightInd/>
        <w:spacing w:after="0"/>
        <w:ind w:left="426" w:hanging="426"/>
        <w:contextualSpacing/>
        <w:textAlignment w:val="auto"/>
        <w:rPr>
          <w:rFonts w:ascii="Cambria" w:hAnsi="Cambria"/>
          <w:color w:val="000000" w:themeColor="text1"/>
          <w:sz w:val="24"/>
          <w:szCs w:val="24"/>
        </w:rPr>
      </w:pPr>
      <w:r w:rsidRPr="0087528C">
        <w:rPr>
          <w:rFonts w:ascii="Cambria" w:hAnsi="Cambria"/>
          <w:color w:val="000000" w:themeColor="text1"/>
          <w:sz w:val="24"/>
          <w:szCs w:val="24"/>
        </w:rPr>
        <w:lastRenderedPageBreak/>
        <w:t xml:space="preserve">Termin wykonania poszczególnych elementów </w:t>
      </w:r>
      <w:r w:rsidR="0037784C" w:rsidRPr="0087528C">
        <w:rPr>
          <w:rFonts w:ascii="Cambria" w:hAnsi="Cambria"/>
          <w:color w:val="000000" w:themeColor="text1"/>
          <w:sz w:val="24"/>
          <w:szCs w:val="24"/>
        </w:rPr>
        <w:t xml:space="preserve">robót </w:t>
      </w:r>
      <w:r w:rsidRPr="0087528C">
        <w:rPr>
          <w:rFonts w:ascii="Cambria" w:hAnsi="Cambria"/>
          <w:color w:val="000000" w:themeColor="text1"/>
          <w:sz w:val="24"/>
          <w:szCs w:val="24"/>
        </w:rPr>
        <w:t>składających</w:t>
      </w:r>
      <w:r w:rsidRPr="00176F54">
        <w:rPr>
          <w:rFonts w:ascii="Cambria" w:hAnsi="Cambria"/>
          <w:color w:val="000000" w:themeColor="text1"/>
          <w:sz w:val="24"/>
          <w:szCs w:val="24"/>
        </w:rPr>
        <w:t xml:space="preserve"> się na przedmiot </w:t>
      </w:r>
      <w:r w:rsidR="0037784C" w:rsidRPr="00176F54">
        <w:rPr>
          <w:rFonts w:ascii="Cambria" w:hAnsi="Cambria"/>
          <w:color w:val="000000" w:themeColor="text1"/>
          <w:sz w:val="24"/>
          <w:szCs w:val="24"/>
        </w:rPr>
        <w:t xml:space="preserve">zamówienia strony </w:t>
      </w:r>
      <w:r w:rsidRPr="00176F54">
        <w:rPr>
          <w:rFonts w:ascii="Cambria" w:hAnsi="Cambria"/>
          <w:color w:val="000000" w:themeColor="text1"/>
          <w:sz w:val="24"/>
          <w:szCs w:val="24"/>
        </w:rPr>
        <w:t>określ</w:t>
      </w:r>
      <w:r w:rsidR="0037784C" w:rsidRPr="00176F54">
        <w:rPr>
          <w:rFonts w:ascii="Cambria" w:hAnsi="Cambria"/>
          <w:color w:val="000000" w:themeColor="text1"/>
          <w:sz w:val="24"/>
          <w:szCs w:val="24"/>
        </w:rPr>
        <w:t>ą</w:t>
      </w:r>
      <w:r w:rsidRPr="00176F54">
        <w:rPr>
          <w:rFonts w:ascii="Cambria" w:hAnsi="Cambria"/>
          <w:color w:val="000000" w:themeColor="text1"/>
          <w:sz w:val="24"/>
          <w:szCs w:val="24"/>
        </w:rPr>
        <w:t xml:space="preserve"> w harmonogramie rzeczowo-finansowym, </w:t>
      </w:r>
      <w:r w:rsidRPr="00176F54">
        <w:rPr>
          <w:rFonts w:ascii="Cambria" w:hAnsi="Cambria"/>
          <w:color w:val="000000" w:themeColor="text1"/>
          <w:sz w:val="24"/>
          <w:szCs w:val="24"/>
        </w:rPr>
        <w:br/>
        <w:t>o którym mowa w ust</w:t>
      </w:r>
      <w:r w:rsidR="0041098C">
        <w:rPr>
          <w:rFonts w:ascii="Cambria" w:hAnsi="Cambria"/>
          <w:color w:val="000000" w:themeColor="text1"/>
          <w:sz w:val="24"/>
          <w:szCs w:val="24"/>
        </w:rPr>
        <w:t>. 4</w:t>
      </w:r>
    </w:p>
    <w:p w14:paraId="4275CBA5" w14:textId="372D5C13" w:rsidR="006E25E3" w:rsidRDefault="000E245E" w:rsidP="00E47A1A">
      <w:pPr>
        <w:widowControl/>
        <w:numPr>
          <w:ilvl w:val="0"/>
          <w:numId w:val="1"/>
        </w:numPr>
        <w:suppressAutoHyphens w:val="0"/>
        <w:adjustRightInd/>
        <w:spacing w:after="0"/>
        <w:ind w:left="426" w:hanging="426"/>
        <w:contextualSpacing/>
        <w:textAlignment w:val="auto"/>
        <w:rPr>
          <w:rFonts w:ascii="Cambria" w:hAnsi="Cambria"/>
          <w:color w:val="000000" w:themeColor="text1"/>
          <w:sz w:val="24"/>
          <w:szCs w:val="24"/>
        </w:rPr>
      </w:pPr>
      <w:r w:rsidRPr="000E245E">
        <w:rPr>
          <w:rFonts w:ascii="Cambria" w:hAnsi="Cambria"/>
          <w:color w:val="000000" w:themeColor="text1"/>
          <w:sz w:val="24"/>
          <w:szCs w:val="24"/>
        </w:rPr>
        <w:t xml:space="preserve">Za termin wykonania całości zamówienia uznaje się dzień </w:t>
      </w:r>
      <w:r w:rsidR="00F30881">
        <w:rPr>
          <w:rFonts w:ascii="Cambria" w:hAnsi="Cambria"/>
          <w:color w:val="000000" w:themeColor="text1"/>
          <w:sz w:val="24"/>
          <w:szCs w:val="24"/>
        </w:rPr>
        <w:t>podpisania protokołu końcowego odbioru robót.</w:t>
      </w:r>
    </w:p>
    <w:p w14:paraId="3C124226" w14:textId="77777777" w:rsidR="00553C36" w:rsidRPr="00176F54" w:rsidRDefault="00553C36" w:rsidP="00E47A1A">
      <w:pPr>
        <w:widowControl/>
        <w:numPr>
          <w:ilvl w:val="0"/>
          <w:numId w:val="1"/>
        </w:numPr>
        <w:suppressAutoHyphens w:val="0"/>
        <w:adjustRightInd/>
        <w:spacing w:after="0"/>
        <w:ind w:left="426" w:hanging="426"/>
        <w:contextualSpacing/>
        <w:textAlignment w:val="auto"/>
        <w:rPr>
          <w:rFonts w:ascii="Cambria" w:hAnsi="Cambria" w:cs="Cambria"/>
          <w:color w:val="000000" w:themeColor="text1"/>
          <w:sz w:val="24"/>
          <w:szCs w:val="24"/>
        </w:rPr>
      </w:pPr>
      <w:r w:rsidRPr="00176F54">
        <w:rPr>
          <w:rFonts w:ascii="Cambria" w:hAnsi="Cambria"/>
          <w:color w:val="000000" w:themeColor="text1"/>
          <w:sz w:val="24"/>
          <w:szCs w:val="24"/>
        </w:rPr>
        <w:t xml:space="preserve">Wykonawca w terminie </w:t>
      </w:r>
      <w:r w:rsidR="00EE2713">
        <w:rPr>
          <w:rFonts w:ascii="Cambria" w:hAnsi="Cambria"/>
          <w:color w:val="000000" w:themeColor="text1"/>
          <w:sz w:val="24"/>
          <w:szCs w:val="24"/>
        </w:rPr>
        <w:t xml:space="preserve">do </w:t>
      </w:r>
      <w:r w:rsidR="00442938" w:rsidRPr="00176F54">
        <w:rPr>
          <w:rFonts w:ascii="Cambria" w:hAnsi="Cambria"/>
          <w:b/>
          <w:bCs/>
          <w:color w:val="000000" w:themeColor="text1"/>
          <w:sz w:val="24"/>
          <w:szCs w:val="24"/>
        </w:rPr>
        <w:t xml:space="preserve">7 </w:t>
      </w:r>
      <w:r w:rsidRPr="00176F54">
        <w:rPr>
          <w:rFonts w:ascii="Cambria" w:hAnsi="Cambria"/>
          <w:b/>
          <w:bCs/>
          <w:color w:val="000000" w:themeColor="text1"/>
          <w:sz w:val="24"/>
          <w:szCs w:val="24"/>
        </w:rPr>
        <w:t xml:space="preserve">dni roboczych od dnia podpisania </w:t>
      </w:r>
      <w:r w:rsidRPr="00176F54">
        <w:rPr>
          <w:rFonts w:ascii="Cambria" w:hAnsi="Cambria"/>
          <w:b/>
          <w:bCs/>
          <w:color w:val="000000" w:themeColor="text1"/>
          <w:sz w:val="24"/>
          <w:szCs w:val="24"/>
        </w:rPr>
        <w:br/>
        <w:t>umowy</w:t>
      </w:r>
      <w:r w:rsidR="00EE2713">
        <w:rPr>
          <w:rFonts w:ascii="Cambria" w:hAnsi="Cambria"/>
          <w:color w:val="000000" w:themeColor="text1"/>
          <w:sz w:val="24"/>
          <w:szCs w:val="24"/>
        </w:rPr>
        <w:t xml:space="preserve"> przedstawi</w:t>
      </w:r>
      <w:r w:rsidRPr="00176F54">
        <w:rPr>
          <w:rFonts w:ascii="Cambria" w:hAnsi="Cambria"/>
          <w:color w:val="000000" w:themeColor="text1"/>
          <w:sz w:val="24"/>
          <w:szCs w:val="24"/>
        </w:rPr>
        <w:t xml:space="preserve"> Zamawiającemu do akceptacji harmonogram rzeczowo </w:t>
      </w:r>
      <w:r w:rsidRPr="00176F54">
        <w:rPr>
          <w:rFonts w:ascii="Cambria" w:eastAsia="Cambria" w:hAnsi="Cambria"/>
          <w:color w:val="000000" w:themeColor="text1"/>
          <w:sz w:val="24"/>
          <w:szCs w:val="24"/>
          <w:u w:val="single"/>
          <w:lang w:eastAsia="en-US"/>
        </w:rPr>
        <w:br/>
      </w:r>
      <w:r w:rsidRPr="00176F54">
        <w:rPr>
          <w:rFonts w:ascii="Cambria" w:hAnsi="Cambria"/>
          <w:color w:val="000000" w:themeColor="text1"/>
          <w:sz w:val="24"/>
          <w:szCs w:val="24"/>
        </w:rPr>
        <w:t xml:space="preserve">– finansowy. Harmonogram </w:t>
      </w:r>
      <w:r w:rsidR="003F3030">
        <w:rPr>
          <w:rFonts w:ascii="Cambria" w:hAnsi="Cambria"/>
          <w:color w:val="000000" w:themeColor="text1"/>
          <w:sz w:val="24"/>
          <w:szCs w:val="24"/>
        </w:rPr>
        <w:t xml:space="preserve">będzie </w:t>
      </w:r>
      <w:r w:rsidRPr="00176F54">
        <w:rPr>
          <w:rFonts w:ascii="Cambria" w:hAnsi="Cambria"/>
          <w:color w:val="000000" w:themeColor="text1"/>
          <w:sz w:val="24"/>
          <w:szCs w:val="24"/>
        </w:rPr>
        <w:t>zawier</w:t>
      </w:r>
      <w:r w:rsidR="00D02C21" w:rsidRPr="00176F54">
        <w:rPr>
          <w:rFonts w:ascii="Cambria" w:hAnsi="Cambria"/>
          <w:color w:val="000000" w:themeColor="text1"/>
          <w:sz w:val="24"/>
          <w:szCs w:val="24"/>
        </w:rPr>
        <w:t>a</w:t>
      </w:r>
      <w:r w:rsidR="003F3030">
        <w:rPr>
          <w:rFonts w:ascii="Cambria" w:hAnsi="Cambria"/>
          <w:color w:val="000000" w:themeColor="text1"/>
          <w:sz w:val="24"/>
          <w:szCs w:val="24"/>
        </w:rPr>
        <w:t>ć w szczególności</w:t>
      </w:r>
      <w:r w:rsidRPr="00176F54">
        <w:rPr>
          <w:rFonts w:ascii="Cambria" w:hAnsi="Cambria"/>
          <w:color w:val="000000" w:themeColor="text1"/>
          <w:sz w:val="24"/>
          <w:szCs w:val="24"/>
        </w:rPr>
        <w:t>:</w:t>
      </w:r>
    </w:p>
    <w:p w14:paraId="2380710A" w14:textId="77777777" w:rsidR="00404673" w:rsidRPr="00176F54" w:rsidRDefault="00404673" w:rsidP="00E47A1A">
      <w:pPr>
        <w:pStyle w:val="Akapitzlist"/>
        <w:numPr>
          <w:ilvl w:val="0"/>
          <w:numId w:val="44"/>
        </w:numPr>
        <w:spacing w:after="0"/>
        <w:ind w:left="1418" w:hanging="284"/>
        <w:jc w:val="both"/>
        <w:rPr>
          <w:rFonts w:ascii="Cambria" w:hAnsi="Cambria"/>
          <w:color w:val="000000" w:themeColor="text1"/>
          <w:sz w:val="24"/>
          <w:szCs w:val="24"/>
        </w:rPr>
      </w:pPr>
      <w:bookmarkStart w:id="8" w:name="_Hlk90327274"/>
      <w:r w:rsidRPr="00176F54">
        <w:rPr>
          <w:rFonts w:ascii="Cambria" w:hAnsi="Cambria"/>
          <w:color w:val="000000" w:themeColor="text1"/>
          <w:sz w:val="24"/>
          <w:szCs w:val="24"/>
        </w:rPr>
        <w:t>terminy rozpoczęcia i zakończenia realizacji poszczegó</w:t>
      </w:r>
      <w:r w:rsidR="00F27537">
        <w:rPr>
          <w:rFonts w:ascii="Cambria" w:hAnsi="Cambria"/>
          <w:color w:val="000000" w:themeColor="text1"/>
          <w:sz w:val="24"/>
          <w:szCs w:val="24"/>
        </w:rPr>
        <w:t>lnych etapów;</w:t>
      </w:r>
    </w:p>
    <w:p w14:paraId="117D602E" w14:textId="77777777" w:rsidR="00F27537" w:rsidRDefault="00404673" w:rsidP="00E47A1A">
      <w:pPr>
        <w:pStyle w:val="Akapitzlist"/>
        <w:numPr>
          <w:ilvl w:val="0"/>
          <w:numId w:val="44"/>
        </w:numPr>
        <w:spacing w:after="0"/>
        <w:ind w:left="1418" w:hanging="284"/>
        <w:jc w:val="both"/>
        <w:rPr>
          <w:rFonts w:ascii="Cambria" w:hAnsi="Cambria"/>
          <w:color w:val="000000" w:themeColor="text1"/>
          <w:sz w:val="24"/>
          <w:szCs w:val="24"/>
        </w:rPr>
      </w:pPr>
      <w:r w:rsidRPr="00176F54">
        <w:rPr>
          <w:rFonts w:ascii="Cambria" w:hAnsi="Cambria"/>
          <w:color w:val="000000" w:themeColor="text1"/>
          <w:sz w:val="24"/>
          <w:szCs w:val="24"/>
        </w:rPr>
        <w:t>wartość robót przewidzianych w każdym etapie</w:t>
      </w:r>
      <w:r w:rsidR="00F27537">
        <w:rPr>
          <w:rFonts w:ascii="Cambria" w:hAnsi="Cambria"/>
          <w:color w:val="000000" w:themeColor="text1"/>
          <w:sz w:val="24"/>
          <w:szCs w:val="24"/>
        </w:rPr>
        <w:t>;</w:t>
      </w:r>
    </w:p>
    <w:p w14:paraId="11DF8C7F" w14:textId="77777777" w:rsidR="00F27537" w:rsidRPr="00F27537" w:rsidRDefault="00404673" w:rsidP="00E47A1A">
      <w:pPr>
        <w:pStyle w:val="Akapitzlist"/>
        <w:numPr>
          <w:ilvl w:val="0"/>
          <w:numId w:val="44"/>
        </w:numPr>
        <w:spacing w:after="0"/>
        <w:ind w:left="1418" w:hanging="284"/>
        <w:jc w:val="both"/>
        <w:rPr>
          <w:rFonts w:ascii="Cambria" w:hAnsi="Cambria"/>
          <w:color w:val="000000" w:themeColor="text1"/>
          <w:sz w:val="24"/>
          <w:szCs w:val="24"/>
        </w:rPr>
      </w:pPr>
      <w:r w:rsidRPr="00176F54">
        <w:rPr>
          <w:rFonts w:ascii="Cambria" w:hAnsi="Cambria"/>
          <w:color w:val="000000" w:themeColor="text1"/>
          <w:sz w:val="24"/>
          <w:szCs w:val="24"/>
        </w:rPr>
        <w:t xml:space="preserve"> </w:t>
      </w:r>
      <w:r w:rsidRPr="00F27537">
        <w:rPr>
          <w:rFonts w:ascii="Cambria" w:hAnsi="Cambria"/>
          <w:color w:val="000000" w:themeColor="text1"/>
          <w:sz w:val="24"/>
          <w:szCs w:val="24"/>
        </w:rPr>
        <w:t xml:space="preserve">zakres robót do wykonania w każdym  etapie </w:t>
      </w:r>
      <w:bookmarkEnd w:id="8"/>
    </w:p>
    <w:p w14:paraId="481D9810" w14:textId="6A17A8F3" w:rsidR="008E0ACC" w:rsidRPr="00F27537" w:rsidRDefault="008E0ACC" w:rsidP="00E47A1A">
      <w:pPr>
        <w:pStyle w:val="Akapitzlist"/>
        <w:numPr>
          <w:ilvl w:val="0"/>
          <w:numId w:val="1"/>
        </w:numPr>
        <w:spacing w:after="0"/>
        <w:ind w:left="426" w:hanging="426"/>
        <w:jc w:val="both"/>
        <w:rPr>
          <w:rFonts w:ascii="Cambria" w:eastAsia="Cambria" w:hAnsi="Cambria"/>
          <w:color w:val="000000" w:themeColor="text1"/>
          <w:sz w:val="24"/>
          <w:szCs w:val="24"/>
          <w:u w:val="single"/>
        </w:rPr>
      </w:pPr>
      <w:r w:rsidRPr="00F27537">
        <w:rPr>
          <w:rFonts w:ascii="Cambria" w:hAnsi="Cambria"/>
          <w:color w:val="000000" w:themeColor="text1"/>
          <w:sz w:val="24"/>
          <w:szCs w:val="24"/>
        </w:rPr>
        <w:t xml:space="preserve">Harmonogram, o którym mowa w ust. </w:t>
      </w:r>
      <w:r w:rsidR="00E34C0C" w:rsidRPr="00F27537">
        <w:rPr>
          <w:rFonts w:ascii="Cambria" w:hAnsi="Cambria"/>
          <w:strike/>
          <w:color w:val="000000" w:themeColor="text1"/>
          <w:sz w:val="24"/>
          <w:szCs w:val="24"/>
        </w:rPr>
        <w:t>4</w:t>
      </w:r>
      <w:r w:rsidRPr="00F27537">
        <w:rPr>
          <w:rFonts w:ascii="Cambria" w:hAnsi="Cambria"/>
          <w:color w:val="000000" w:themeColor="text1"/>
          <w:sz w:val="24"/>
          <w:szCs w:val="24"/>
        </w:rPr>
        <w:t xml:space="preserve"> musi uzyskać pisemną akceptację Zamawiającego. Zamawiający dokona na piśmie zatwierdzenia lub wniesie uwagi do harmonogramu w terminie </w:t>
      </w:r>
      <w:r w:rsidR="005E1081">
        <w:rPr>
          <w:rFonts w:ascii="Cambria" w:hAnsi="Cambria"/>
          <w:color w:val="000000" w:themeColor="text1"/>
          <w:sz w:val="24"/>
          <w:szCs w:val="24"/>
        </w:rPr>
        <w:t xml:space="preserve">do </w:t>
      </w:r>
      <w:r w:rsidRPr="00F27537">
        <w:rPr>
          <w:rFonts w:ascii="Cambria" w:hAnsi="Cambria"/>
          <w:color w:val="000000" w:themeColor="text1"/>
          <w:sz w:val="24"/>
          <w:szCs w:val="24"/>
        </w:rPr>
        <w:t xml:space="preserve">3 dni roboczych od dnia przedłożenia harmonogramu przez Wykonawcę. Wykonawca jest związany uwagami i zastrzeżeniami Zamawiającego. </w:t>
      </w:r>
    </w:p>
    <w:p w14:paraId="325F72EF" w14:textId="43303D55" w:rsidR="008E0ACC" w:rsidRPr="00C3526E" w:rsidRDefault="008E0ACC" w:rsidP="00E47A1A">
      <w:pPr>
        <w:widowControl/>
        <w:numPr>
          <w:ilvl w:val="0"/>
          <w:numId w:val="1"/>
        </w:numPr>
        <w:suppressAutoHyphens w:val="0"/>
        <w:adjustRightInd/>
        <w:spacing w:after="0"/>
        <w:ind w:left="426" w:hanging="426"/>
        <w:contextualSpacing/>
        <w:textAlignment w:val="auto"/>
        <w:rPr>
          <w:rFonts w:ascii="Cambria" w:eastAsia="Cambria" w:hAnsi="Cambria"/>
          <w:color w:val="000000" w:themeColor="text1"/>
          <w:sz w:val="24"/>
          <w:szCs w:val="24"/>
          <w:u w:val="single"/>
        </w:rPr>
      </w:pPr>
      <w:r w:rsidRPr="00176F54">
        <w:rPr>
          <w:rFonts w:ascii="Cambria" w:hAnsi="Cambria"/>
          <w:color w:val="000000" w:themeColor="text1"/>
          <w:sz w:val="24"/>
          <w:szCs w:val="24"/>
        </w:rPr>
        <w:t xml:space="preserve">Wykonawca zobowiązany jest, w terminie </w:t>
      </w:r>
      <w:r w:rsidR="005E1081">
        <w:rPr>
          <w:rFonts w:ascii="Cambria" w:hAnsi="Cambria"/>
          <w:color w:val="000000" w:themeColor="text1"/>
          <w:sz w:val="24"/>
          <w:szCs w:val="24"/>
        </w:rPr>
        <w:t xml:space="preserve">do </w:t>
      </w:r>
      <w:r w:rsidRPr="00176F54">
        <w:rPr>
          <w:rFonts w:ascii="Cambria" w:hAnsi="Cambria"/>
          <w:color w:val="000000" w:themeColor="text1"/>
          <w:sz w:val="24"/>
          <w:szCs w:val="24"/>
        </w:rPr>
        <w:t>3 dni</w:t>
      </w:r>
      <w:r w:rsidR="00A8730C" w:rsidRPr="00176F54">
        <w:rPr>
          <w:rFonts w:ascii="Cambria" w:hAnsi="Cambria"/>
          <w:color w:val="000000" w:themeColor="text1"/>
          <w:sz w:val="24"/>
          <w:szCs w:val="24"/>
        </w:rPr>
        <w:t xml:space="preserve"> roboczych</w:t>
      </w:r>
      <w:r w:rsidRPr="00176F54">
        <w:rPr>
          <w:rFonts w:ascii="Cambria" w:hAnsi="Cambria"/>
          <w:color w:val="000000" w:themeColor="text1"/>
          <w:sz w:val="24"/>
          <w:szCs w:val="24"/>
        </w:rPr>
        <w:t xml:space="preserve"> od dnia otrzymania uwag i zastrzeżeń, o których mowa w ust.</w:t>
      </w:r>
      <w:r w:rsidRPr="005C6619">
        <w:rPr>
          <w:rFonts w:ascii="Cambria" w:hAnsi="Cambria"/>
          <w:color w:val="000000" w:themeColor="text1"/>
          <w:sz w:val="24"/>
          <w:szCs w:val="24"/>
        </w:rPr>
        <w:t xml:space="preserve"> </w:t>
      </w:r>
      <w:r w:rsidR="005C6619" w:rsidRPr="005C6619">
        <w:rPr>
          <w:rFonts w:ascii="Cambria" w:hAnsi="Cambria"/>
          <w:color w:val="000000" w:themeColor="text1"/>
          <w:sz w:val="24"/>
          <w:szCs w:val="24"/>
        </w:rPr>
        <w:t>5</w:t>
      </w:r>
      <w:r w:rsidRPr="00176F54">
        <w:rPr>
          <w:rFonts w:ascii="Cambria" w:hAnsi="Cambria"/>
          <w:color w:val="000000" w:themeColor="text1"/>
          <w:sz w:val="24"/>
          <w:szCs w:val="24"/>
        </w:rPr>
        <w:t xml:space="preserve"> do dostosowania harmonogramu do wskazań Zamawiającego. W przypadku niedostosowania przez Wykonawcę </w:t>
      </w:r>
      <w:r w:rsidRPr="00C3526E">
        <w:rPr>
          <w:rFonts w:ascii="Cambria" w:hAnsi="Cambria"/>
          <w:color w:val="000000" w:themeColor="text1"/>
          <w:sz w:val="24"/>
          <w:szCs w:val="24"/>
        </w:rPr>
        <w:t xml:space="preserve">harmonogramu do uwag Zamawiającego strony uzgadniają niniejszym, że obowiązującym Wykonawcę harmonogramem będzie harmonogram uwzględniający uwagi i zastrzeżenia Zamawiającego, o których mowa w ust. </w:t>
      </w:r>
      <w:r w:rsidR="005C6619" w:rsidRPr="00C3526E">
        <w:rPr>
          <w:rFonts w:ascii="Cambria" w:hAnsi="Cambria"/>
          <w:color w:val="000000" w:themeColor="text1"/>
          <w:sz w:val="24"/>
          <w:szCs w:val="24"/>
        </w:rPr>
        <w:t>5.</w:t>
      </w:r>
    </w:p>
    <w:p w14:paraId="12C8FB7E" w14:textId="693540A9" w:rsidR="008E0ACC" w:rsidRPr="00C3526E" w:rsidRDefault="008E0ACC" w:rsidP="00E47A1A">
      <w:pPr>
        <w:pStyle w:val="Akapitzlist"/>
        <w:numPr>
          <w:ilvl w:val="0"/>
          <w:numId w:val="1"/>
        </w:numPr>
        <w:ind w:left="426" w:hanging="284"/>
        <w:jc w:val="both"/>
        <w:rPr>
          <w:rFonts w:ascii="Cambria" w:hAnsi="Cambria"/>
          <w:color w:val="000000" w:themeColor="text1"/>
        </w:rPr>
      </w:pPr>
      <w:r w:rsidRPr="00C3526E">
        <w:rPr>
          <w:rFonts w:ascii="Cambria" w:eastAsia="Cambria" w:hAnsi="Cambria"/>
          <w:color w:val="000000" w:themeColor="text1"/>
          <w:sz w:val="24"/>
          <w:szCs w:val="24"/>
        </w:rPr>
        <w:t>Zmiana harmonogramu jest dopuszczalna w przypadkach uzasadnionych i nie wymaga aneksu do umowy</w:t>
      </w:r>
      <w:r w:rsidR="00D02C21" w:rsidRPr="00C3526E">
        <w:rPr>
          <w:rFonts w:ascii="Cambria" w:eastAsia="Cambria" w:hAnsi="Cambria"/>
          <w:color w:val="000000" w:themeColor="text1"/>
          <w:sz w:val="24"/>
          <w:szCs w:val="24"/>
        </w:rPr>
        <w:t xml:space="preserve"> o ile zmiana nie powoduje niezgodności harmonogramu z postanowienia</w:t>
      </w:r>
      <w:r w:rsidR="00AB41BD" w:rsidRPr="00C3526E">
        <w:rPr>
          <w:rFonts w:ascii="Cambria" w:eastAsia="Cambria" w:hAnsi="Cambria"/>
          <w:color w:val="000000" w:themeColor="text1"/>
          <w:sz w:val="24"/>
          <w:szCs w:val="24"/>
        </w:rPr>
        <w:t>mi</w:t>
      </w:r>
      <w:r w:rsidR="00D02C21" w:rsidRPr="00C3526E">
        <w:rPr>
          <w:rFonts w:ascii="Cambria" w:eastAsia="Cambria" w:hAnsi="Cambria"/>
          <w:color w:val="000000" w:themeColor="text1"/>
          <w:sz w:val="24"/>
          <w:szCs w:val="24"/>
        </w:rPr>
        <w:t xml:space="preserve"> umowy</w:t>
      </w:r>
      <w:r w:rsidRPr="00C3526E">
        <w:rPr>
          <w:rFonts w:ascii="Cambria" w:eastAsia="Cambria" w:hAnsi="Cambria"/>
          <w:color w:val="000000" w:themeColor="text1"/>
          <w:sz w:val="24"/>
          <w:szCs w:val="24"/>
        </w:rPr>
        <w:t xml:space="preserve">. Wniosek o zmianę harmonogramu wraz </w:t>
      </w:r>
      <w:r w:rsidR="00996454" w:rsidRPr="00C3526E">
        <w:rPr>
          <w:rFonts w:ascii="Cambria" w:eastAsia="Cambria" w:hAnsi="Cambria"/>
          <w:color w:val="000000" w:themeColor="text1"/>
          <w:sz w:val="24"/>
          <w:szCs w:val="24"/>
        </w:rPr>
        <w:t xml:space="preserve"> </w:t>
      </w:r>
      <w:r w:rsidRPr="00C3526E">
        <w:rPr>
          <w:rFonts w:ascii="Cambria" w:eastAsia="Cambria" w:hAnsi="Cambria"/>
          <w:color w:val="000000" w:themeColor="text1"/>
          <w:sz w:val="24"/>
          <w:szCs w:val="24"/>
        </w:rPr>
        <w:t xml:space="preserve">z uzasadnieniem składa </w:t>
      </w:r>
      <w:r w:rsidR="00893C3F" w:rsidRPr="00C3526E">
        <w:rPr>
          <w:rFonts w:ascii="Cambria" w:eastAsia="Cambria" w:hAnsi="Cambria"/>
          <w:color w:val="000000" w:themeColor="text1"/>
          <w:sz w:val="24"/>
          <w:szCs w:val="24"/>
        </w:rPr>
        <w:t>Z</w:t>
      </w:r>
      <w:r w:rsidRPr="00C3526E">
        <w:rPr>
          <w:rFonts w:ascii="Cambria" w:eastAsia="Cambria" w:hAnsi="Cambria"/>
          <w:color w:val="000000" w:themeColor="text1"/>
          <w:sz w:val="24"/>
          <w:szCs w:val="24"/>
        </w:rPr>
        <w:t xml:space="preserve">amawiający lub </w:t>
      </w:r>
      <w:r w:rsidR="00893C3F" w:rsidRPr="00C3526E">
        <w:rPr>
          <w:rFonts w:ascii="Cambria" w:eastAsia="Cambria" w:hAnsi="Cambria"/>
          <w:color w:val="000000" w:themeColor="text1"/>
          <w:sz w:val="24"/>
          <w:szCs w:val="24"/>
        </w:rPr>
        <w:t>W</w:t>
      </w:r>
      <w:r w:rsidRPr="00C3526E">
        <w:rPr>
          <w:rFonts w:ascii="Cambria" w:eastAsia="Cambria" w:hAnsi="Cambria"/>
          <w:color w:val="000000" w:themeColor="text1"/>
          <w:sz w:val="24"/>
          <w:szCs w:val="24"/>
        </w:rPr>
        <w:t>ykonawca. Zmiana harmonogramu wymaga zgody obu stron umowy wyrażonej na piśmie.</w:t>
      </w:r>
    </w:p>
    <w:p w14:paraId="4364BAE2" w14:textId="77777777" w:rsidR="00D02C21" w:rsidRPr="00176F54" w:rsidRDefault="00D02C21" w:rsidP="00E47A1A">
      <w:pPr>
        <w:pStyle w:val="Akapitzlist"/>
        <w:numPr>
          <w:ilvl w:val="0"/>
          <w:numId w:val="1"/>
        </w:numPr>
        <w:ind w:left="426" w:hanging="284"/>
        <w:jc w:val="both"/>
        <w:rPr>
          <w:rFonts w:ascii="Cambria" w:hAnsi="Cambria"/>
          <w:color w:val="000000" w:themeColor="text1"/>
        </w:rPr>
      </w:pPr>
      <w:r w:rsidRPr="00C3526E">
        <w:rPr>
          <w:rFonts w:ascii="Cambria" w:eastAsia="Cambria" w:hAnsi="Cambria"/>
          <w:color w:val="000000" w:themeColor="text1"/>
          <w:sz w:val="24"/>
          <w:szCs w:val="24"/>
        </w:rPr>
        <w:t xml:space="preserve">W przypadku dokonania zmiany umowy wpływającej na treść harmonogramu strony dostosowują harmonogram </w:t>
      </w:r>
      <w:r w:rsidR="00976C0E" w:rsidRPr="00C3526E">
        <w:rPr>
          <w:rFonts w:ascii="Cambria" w:eastAsia="Cambria" w:hAnsi="Cambria"/>
          <w:color w:val="000000" w:themeColor="text1"/>
          <w:sz w:val="24"/>
          <w:szCs w:val="24"/>
        </w:rPr>
        <w:t>do</w:t>
      </w:r>
      <w:r w:rsidRPr="00C3526E">
        <w:rPr>
          <w:rFonts w:ascii="Cambria" w:eastAsia="Cambria" w:hAnsi="Cambria"/>
          <w:color w:val="000000" w:themeColor="text1"/>
          <w:sz w:val="24"/>
          <w:szCs w:val="24"/>
        </w:rPr>
        <w:t xml:space="preserve"> zmienionych</w:t>
      </w:r>
      <w:r w:rsidRPr="00176F54">
        <w:rPr>
          <w:rFonts w:ascii="Cambria" w:eastAsia="Cambria" w:hAnsi="Cambria"/>
          <w:color w:val="000000" w:themeColor="text1"/>
          <w:sz w:val="24"/>
          <w:szCs w:val="24"/>
        </w:rPr>
        <w:t xml:space="preserve"> zapisów umowy. Zmieniony harmonogram stanowi załącznik </w:t>
      </w:r>
      <w:r w:rsidR="0099648C" w:rsidRPr="00176F54">
        <w:rPr>
          <w:rFonts w:ascii="Cambria" w:eastAsia="Cambria" w:hAnsi="Cambria"/>
          <w:color w:val="000000" w:themeColor="text1"/>
          <w:sz w:val="24"/>
          <w:szCs w:val="24"/>
        </w:rPr>
        <w:t>do</w:t>
      </w:r>
      <w:r w:rsidRPr="00176F54">
        <w:rPr>
          <w:rFonts w:ascii="Cambria" w:eastAsia="Cambria" w:hAnsi="Cambria"/>
          <w:color w:val="000000" w:themeColor="text1"/>
          <w:sz w:val="24"/>
          <w:szCs w:val="24"/>
        </w:rPr>
        <w:t xml:space="preserve"> aneksu </w:t>
      </w:r>
      <w:r w:rsidR="0099648C" w:rsidRPr="00176F54">
        <w:rPr>
          <w:rFonts w:ascii="Cambria" w:eastAsia="Cambria" w:hAnsi="Cambria"/>
          <w:color w:val="000000" w:themeColor="text1"/>
          <w:sz w:val="24"/>
          <w:szCs w:val="24"/>
        </w:rPr>
        <w:t>do</w:t>
      </w:r>
      <w:r w:rsidRPr="00176F54">
        <w:rPr>
          <w:rFonts w:ascii="Cambria" w:eastAsia="Cambria" w:hAnsi="Cambria"/>
          <w:color w:val="000000" w:themeColor="text1"/>
          <w:sz w:val="24"/>
          <w:szCs w:val="24"/>
        </w:rPr>
        <w:t xml:space="preserve"> umowy.</w:t>
      </w:r>
    </w:p>
    <w:p w14:paraId="0A624D17" w14:textId="77777777" w:rsidR="00D02C21" w:rsidRPr="00176F54" w:rsidRDefault="00D02C21" w:rsidP="00D02C21">
      <w:pPr>
        <w:pStyle w:val="Akapitzlist"/>
        <w:ind w:left="426"/>
        <w:jc w:val="both"/>
        <w:rPr>
          <w:rFonts w:ascii="Cambria" w:hAnsi="Cambria"/>
          <w:color w:val="000000" w:themeColor="text1"/>
        </w:rPr>
      </w:pPr>
    </w:p>
    <w:p w14:paraId="78342ECA" w14:textId="77777777" w:rsidR="00C04E22" w:rsidRPr="00176F54" w:rsidRDefault="00C04E22"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3</w:t>
      </w:r>
    </w:p>
    <w:p w14:paraId="04F3E782" w14:textId="77777777" w:rsidR="00C04E22" w:rsidRPr="00176F54" w:rsidRDefault="00C04E22"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Wynagrodzenie</w:t>
      </w:r>
    </w:p>
    <w:p w14:paraId="1C051DE7" w14:textId="681CFD01" w:rsidR="00C04E22" w:rsidRPr="00E57812" w:rsidRDefault="000E245E" w:rsidP="00E47A1A">
      <w:pPr>
        <w:pStyle w:val="Jasnalistaakcent51"/>
        <w:widowControl/>
        <w:numPr>
          <w:ilvl w:val="3"/>
          <w:numId w:val="4"/>
        </w:numPr>
        <w:suppressAutoHyphens w:val="0"/>
        <w:autoSpaceDE w:val="0"/>
        <w:autoSpaceDN w:val="0"/>
        <w:adjustRightInd/>
        <w:spacing w:after="0"/>
        <w:ind w:left="426" w:hanging="426"/>
        <w:textAlignment w:val="auto"/>
        <w:rPr>
          <w:rFonts w:ascii="Cambria" w:hAnsi="Cambria" w:cs="Calibri"/>
          <w:sz w:val="24"/>
          <w:szCs w:val="24"/>
        </w:rPr>
      </w:pPr>
      <w:r w:rsidRPr="00E57812">
        <w:rPr>
          <w:rFonts w:ascii="Cambria" w:eastAsia="Calibri" w:hAnsi="Cambria" w:cs="Calibri"/>
          <w:sz w:val="24"/>
          <w:szCs w:val="24"/>
          <w:lang w:eastAsia="en-US"/>
        </w:rPr>
        <w:t xml:space="preserve">Za </w:t>
      </w:r>
      <w:r w:rsidR="008B45B6" w:rsidRPr="00E57812">
        <w:rPr>
          <w:rFonts w:ascii="Cambria" w:eastAsia="Calibri" w:hAnsi="Cambria" w:cs="Calibri"/>
          <w:sz w:val="24"/>
          <w:szCs w:val="24"/>
          <w:lang w:eastAsia="en-US"/>
        </w:rPr>
        <w:t>pełne</w:t>
      </w:r>
      <w:r w:rsidR="004C74A9" w:rsidRPr="00E57812">
        <w:rPr>
          <w:rFonts w:ascii="Cambria" w:eastAsia="Calibri" w:hAnsi="Cambria" w:cs="Calibri"/>
          <w:sz w:val="24"/>
          <w:szCs w:val="24"/>
          <w:lang w:eastAsia="en-US"/>
        </w:rPr>
        <w:t xml:space="preserve"> i prawidłowe</w:t>
      </w:r>
      <w:r w:rsidRPr="00E57812">
        <w:rPr>
          <w:rFonts w:ascii="Cambria" w:eastAsia="Calibri" w:hAnsi="Cambria" w:cs="Calibri"/>
          <w:sz w:val="24"/>
          <w:szCs w:val="24"/>
          <w:lang w:eastAsia="en-US"/>
        </w:rPr>
        <w:t xml:space="preserve"> wykonanie przedmiotu umowy, Zamawiający zapłaci Wykonawcy wynagrodzenie w </w:t>
      </w:r>
      <w:r w:rsidR="004C74A9" w:rsidRPr="00E57812">
        <w:rPr>
          <w:rFonts w:ascii="Cambria" w:eastAsia="Calibri" w:hAnsi="Cambria" w:cs="Calibri"/>
          <w:sz w:val="24"/>
          <w:szCs w:val="24"/>
          <w:lang w:eastAsia="en-US"/>
        </w:rPr>
        <w:t xml:space="preserve"> </w:t>
      </w:r>
      <w:r w:rsidRPr="00E57812">
        <w:rPr>
          <w:rFonts w:ascii="Cambria" w:eastAsia="Calibri" w:hAnsi="Cambria" w:cs="Calibri"/>
          <w:sz w:val="24"/>
          <w:szCs w:val="24"/>
          <w:lang w:eastAsia="en-US"/>
        </w:rPr>
        <w:t xml:space="preserve">kwocie: </w:t>
      </w:r>
    </w:p>
    <w:p w14:paraId="0B58D8D3" w14:textId="77777777" w:rsidR="00C04E22" w:rsidRPr="00E57812" w:rsidRDefault="000E245E"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57812">
        <w:rPr>
          <w:rFonts w:ascii="Cambria" w:eastAsia="Calibri" w:hAnsi="Cambria" w:cs="Calibri"/>
          <w:sz w:val="24"/>
          <w:szCs w:val="24"/>
          <w:lang w:eastAsia="en-US"/>
        </w:rPr>
        <w:t xml:space="preserve">.................................... zł netto </w:t>
      </w:r>
    </w:p>
    <w:p w14:paraId="6A82C914" w14:textId="77777777" w:rsidR="00C04E22" w:rsidRPr="00E57812" w:rsidRDefault="000E245E"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57812">
        <w:rPr>
          <w:rFonts w:ascii="Cambria" w:eastAsia="Calibri" w:hAnsi="Cambria" w:cs="Calibri"/>
          <w:sz w:val="24"/>
          <w:szCs w:val="24"/>
          <w:lang w:eastAsia="en-US"/>
        </w:rPr>
        <w:t xml:space="preserve">plus należny podatek VAT ……%, w wysokości ........... zł, </w:t>
      </w:r>
    </w:p>
    <w:p w14:paraId="3668E779" w14:textId="2DED860E" w:rsidR="00C04E22" w:rsidRDefault="000E245E"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57812">
        <w:rPr>
          <w:rFonts w:ascii="Cambria" w:eastAsia="Calibri" w:hAnsi="Cambria" w:cs="Calibri"/>
          <w:sz w:val="24"/>
          <w:szCs w:val="24"/>
          <w:lang w:eastAsia="en-US"/>
        </w:rPr>
        <w:t>co stanowi kwotę brutto ............................ zł (słownie: ........................... złotych …/100)</w:t>
      </w:r>
      <w:r w:rsidR="00E57812">
        <w:rPr>
          <w:rFonts w:ascii="Cambria" w:eastAsia="Calibri" w:hAnsi="Cambria" w:cs="Calibri"/>
          <w:sz w:val="24"/>
          <w:szCs w:val="24"/>
          <w:lang w:eastAsia="en-US"/>
        </w:rPr>
        <w:t>,</w:t>
      </w:r>
    </w:p>
    <w:p w14:paraId="05F5BFF6" w14:textId="77777777" w:rsidR="001E0C83" w:rsidRPr="001E0C83" w:rsidRDefault="001E0C83" w:rsidP="00A63542">
      <w:pPr>
        <w:pStyle w:val="Stopka"/>
        <w:tabs>
          <w:tab w:val="clear" w:pos="4536"/>
          <w:tab w:val="center" w:pos="426"/>
        </w:tabs>
        <w:overflowPunct w:val="0"/>
        <w:autoSpaceDE w:val="0"/>
        <w:spacing w:line="276" w:lineRule="auto"/>
        <w:rPr>
          <w:rFonts w:ascii="Cambria" w:hAnsi="Cambria"/>
          <w:sz w:val="24"/>
          <w:szCs w:val="24"/>
        </w:rPr>
      </w:pPr>
    </w:p>
    <w:p w14:paraId="1B234AA1" w14:textId="6E48D6DD" w:rsidR="001E0C83" w:rsidRPr="0054405D" w:rsidRDefault="001E0C83" w:rsidP="00E47A1A">
      <w:pPr>
        <w:pStyle w:val="Stopka"/>
        <w:numPr>
          <w:ilvl w:val="1"/>
          <w:numId w:val="59"/>
        </w:numPr>
        <w:tabs>
          <w:tab w:val="clear" w:pos="4536"/>
          <w:tab w:val="center" w:pos="426"/>
        </w:tabs>
        <w:overflowPunct w:val="0"/>
        <w:autoSpaceDE w:val="0"/>
        <w:spacing w:line="276" w:lineRule="auto"/>
        <w:rPr>
          <w:rFonts w:ascii="Cambria" w:hAnsi="Cambria"/>
          <w:sz w:val="24"/>
          <w:szCs w:val="24"/>
        </w:rPr>
      </w:pPr>
      <w:r w:rsidRPr="001E0C83">
        <w:rPr>
          <w:rFonts w:ascii="Cambria" w:hAnsi="Cambria"/>
          <w:sz w:val="24"/>
          <w:szCs w:val="24"/>
        </w:rPr>
        <w:t xml:space="preserve"> </w:t>
      </w:r>
      <w:r w:rsidRPr="00FD4F41">
        <w:rPr>
          <w:rFonts w:ascii="Cambria" w:hAnsi="Cambria"/>
          <w:sz w:val="24"/>
          <w:szCs w:val="24"/>
        </w:rPr>
        <w:t>wynagrodzenie zostanie rozliczone</w:t>
      </w:r>
      <w:r w:rsidR="00FD4F41">
        <w:rPr>
          <w:rFonts w:ascii="Cambria" w:hAnsi="Cambria"/>
          <w:sz w:val="24"/>
          <w:szCs w:val="24"/>
        </w:rPr>
        <w:t xml:space="preserve"> </w:t>
      </w:r>
      <w:r w:rsidR="0054405D">
        <w:rPr>
          <w:rFonts w:ascii="Cambria" w:hAnsi="Cambria"/>
          <w:sz w:val="24"/>
          <w:szCs w:val="24"/>
        </w:rPr>
        <w:t>jedną</w:t>
      </w:r>
      <w:r w:rsidR="00FD4F41">
        <w:rPr>
          <w:rFonts w:ascii="Cambria" w:hAnsi="Cambria"/>
          <w:sz w:val="24"/>
          <w:szCs w:val="24"/>
        </w:rPr>
        <w:t xml:space="preserve"> faktur</w:t>
      </w:r>
      <w:r w:rsidR="0054405D">
        <w:rPr>
          <w:rFonts w:ascii="Cambria" w:hAnsi="Cambria"/>
          <w:sz w:val="24"/>
          <w:szCs w:val="24"/>
        </w:rPr>
        <w:t>ą</w:t>
      </w:r>
      <w:r w:rsidR="00696929" w:rsidRPr="0054405D">
        <w:rPr>
          <w:rFonts w:ascii="Cambria" w:hAnsi="Cambria"/>
          <w:sz w:val="24"/>
          <w:szCs w:val="24"/>
        </w:rPr>
        <w:t xml:space="preserve">, po wykonaniu </w:t>
      </w:r>
      <w:r w:rsidR="0054405D">
        <w:rPr>
          <w:rFonts w:ascii="Cambria" w:hAnsi="Cambria"/>
          <w:sz w:val="24"/>
          <w:szCs w:val="24"/>
        </w:rPr>
        <w:t>całego</w:t>
      </w:r>
      <w:r w:rsidR="00696929" w:rsidRPr="0054405D">
        <w:rPr>
          <w:rFonts w:ascii="Cambria" w:hAnsi="Cambria"/>
          <w:sz w:val="24"/>
          <w:szCs w:val="24"/>
        </w:rPr>
        <w:t xml:space="preserve"> zakresu zamówienia i podpisaniu przez Strony protokołu odbioru końcowego. </w:t>
      </w:r>
    </w:p>
    <w:p w14:paraId="4442D3A0" w14:textId="4693C6A1" w:rsidR="00AB5DE1" w:rsidRPr="00176F54" w:rsidRDefault="00C04E22" w:rsidP="00E47A1A">
      <w:pPr>
        <w:pStyle w:val="Jasnalistaakcent51"/>
        <w:widowControl/>
        <w:numPr>
          <w:ilvl w:val="1"/>
          <w:numId w:val="59"/>
        </w:numPr>
        <w:suppressAutoHyphens w:val="0"/>
        <w:autoSpaceDE w:val="0"/>
        <w:autoSpaceDN w:val="0"/>
        <w:adjustRightInd/>
        <w:spacing w:after="0"/>
        <w:textAlignment w:val="auto"/>
        <w:rPr>
          <w:rFonts w:ascii="Cambria" w:hAnsi="Cambria" w:cs="Calibri"/>
          <w:strike/>
          <w:color w:val="000000" w:themeColor="text1"/>
          <w:sz w:val="24"/>
          <w:szCs w:val="24"/>
        </w:rPr>
      </w:pPr>
      <w:r w:rsidRPr="00176F54">
        <w:rPr>
          <w:rFonts w:ascii="Cambria" w:hAnsi="Cambria" w:cs="Calibri"/>
          <w:color w:val="000000" w:themeColor="text1"/>
          <w:sz w:val="24"/>
          <w:szCs w:val="24"/>
        </w:rPr>
        <w:lastRenderedPageBreak/>
        <w:t xml:space="preserve">Wynagrodzenie, o którym mowa w ust. 1 jest wynagrodzeniem ryczałtowym, obejmuje wszelkie koszty związane z wykonaniem umowy. W ramach wynagrodzenia ryczałtowego Wykonawca zobowiązany jest do wykonania </w:t>
      </w:r>
      <w:r w:rsidRPr="00176F54">
        <w:rPr>
          <w:rFonts w:ascii="Cambria" w:hAnsi="Cambria" w:cs="Calibri"/>
          <w:color w:val="000000" w:themeColor="text1"/>
          <w:sz w:val="24"/>
          <w:szCs w:val="24"/>
        </w:rPr>
        <w:br/>
        <w:t>z należytą starannością</w:t>
      </w:r>
      <w:r w:rsidR="003739B2">
        <w:rPr>
          <w:rFonts w:ascii="Cambria" w:hAnsi="Cambria" w:cs="Calibri"/>
          <w:color w:val="000000" w:themeColor="text1"/>
          <w:sz w:val="24"/>
          <w:szCs w:val="24"/>
        </w:rPr>
        <w:t xml:space="preserve"> </w:t>
      </w:r>
      <w:r w:rsidRPr="00176F54">
        <w:rPr>
          <w:rFonts w:ascii="Cambria" w:hAnsi="Cambria" w:cs="Calibri"/>
          <w:color w:val="000000" w:themeColor="text1"/>
          <w:sz w:val="24"/>
          <w:szCs w:val="24"/>
        </w:rPr>
        <w:t>robót budowlanych, dostaw i czynności przewidzianych w</w:t>
      </w:r>
      <w:r w:rsidR="00E34C0C" w:rsidRPr="00176F54">
        <w:rPr>
          <w:rFonts w:ascii="Cambria" w:hAnsi="Cambria" w:cs="Calibri"/>
          <w:color w:val="000000" w:themeColor="text1"/>
          <w:sz w:val="24"/>
          <w:szCs w:val="24"/>
        </w:rPr>
        <w:t xml:space="preserve"> D</w:t>
      </w:r>
      <w:r w:rsidRPr="00176F54">
        <w:rPr>
          <w:rFonts w:ascii="Cambria" w:hAnsi="Cambria" w:cs="Calibri"/>
          <w:color w:val="000000" w:themeColor="text1"/>
          <w:sz w:val="24"/>
          <w:szCs w:val="24"/>
        </w:rPr>
        <w:t xml:space="preserve">okumentacji </w:t>
      </w:r>
      <w:r w:rsidR="00E34C0C" w:rsidRPr="00176F54">
        <w:rPr>
          <w:rFonts w:ascii="Cambria" w:hAnsi="Cambria" w:cs="Calibri"/>
          <w:color w:val="000000" w:themeColor="text1"/>
          <w:sz w:val="24"/>
          <w:szCs w:val="24"/>
        </w:rPr>
        <w:t>P</w:t>
      </w:r>
      <w:r w:rsidRPr="00176F54">
        <w:rPr>
          <w:rFonts w:ascii="Cambria" w:hAnsi="Cambria" w:cs="Calibri"/>
          <w:color w:val="000000" w:themeColor="text1"/>
          <w:sz w:val="24"/>
          <w:szCs w:val="24"/>
        </w:rPr>
        <w:t>rojektowej</w:t>
      </w:r>
      <w:r w:rsidR="00E34C0C" w:rsidRPr="00176F54">
        <w:rPr>
          <w:rFonts w:ascii="Cambria" w:hAnsi="Cambria" w:cs="Calibri"/>
          <w:color w:val="000000" w:themeColor="text1"/>
          <w:sz w:val="24"/>
          <w:szCs w:val="24"/>
        </w:rPr>
        <w:t>,</w:t>
      </w:r>
      <w:r w:rsidRPr="00176F54">
        <w:rPr>
          <w:rFonts w:ascii="Cambria" w:hAnsi="Cambria" w:cs="Calibri"/>
          <w:color w:val="000000" w:themeColor="text1"/>
          <w:sz w:val="24"/>
          <w:szCs w:val="24"/>
        </w:rPr>
        <w:t xml:space="preserve"> STWIOR</w:t>
      </w:r>
      <w:r w:rsidR="006A308F" w:rsidRPr="00176F54">
        <w:rPr>
          <w:rFonts w:ascii="Cambria" w:hAnsi="Cambria" w:cs="Calibri"/>
          <w:color w:val="000000" w:themeColor="text1"/>
          <w:sz w:val="24"/>
          <w:szCs w:val="24"/>
        </w:rPr>
        <w:t>B</w:t>
      </w:r>
      <w:r w:rsidR="007962B5">
        <w:rPr>
          <w:rFonts w:ascii="Cambria" w:hAnsi="Cambria" w:cs="Calibri"/>
          <w:color w:val="000000" w:themeColor="text1"/>
          <w:sz w:val="24"/>
          <w:szCs w:val="24"/>
        </w:rPr>
        <w:t xml:space="preserve">, </w:t>
      </w:r>
      <w:r w:rsidR="00696929">
        <w:rPr>
          <w:rFonts w:ascii="Cambria" w:hAnsi="Cambria" w:cs="Calibri"/>
          <w:color w:val="000000" w:themeColor="text1"/>
          <w:sz w:val="24"/>
          <w:szCs w:val="24"/>
        </w:rPr>
        <w:t>programie prac konserwatorskich,</w:t>
      </w:r>
      <w:r w:rsidR="00F74A27">
        <w:rPr>
          <w:rFonts w:ascii="Cambria" w:hAnsi="Cambria" w:cs="Calibri"/>
          <w:color w:val="000000" w:themeColor="text1"/>
          <w:sz w:val="24"/>
          <w:szCs w:val="24"/>
        </w:rPr>
        <w:t xml:space="preserve"> pozwoleniu WKZ nr K/1034/2024,</w:t>
      </w:r>
      <w:r w:rsidR="00696929">
        <w:rPr>
          <w:rFonts w:ascii="Cambria" w:hAnsi="Cambria" w:cs="Calibri"/>
          <w:color w:val="000000" w:themeColor="text1"/>
          <w:sz w:val="24"/>
          <w:szCs w:val="24"/>
        </w:rPr>
        <w:t xml:space="preserve"> </w:t>
      </w:r>
      <w:r w:rsidR="007962B5">
        <w:rPr>
          <w:rFonts w:ascii="Cambria" w:hAnsi="Cambria" w:cs="Calibri"/>
          <w:color w:val="000000" w:themeColor="text1"/>
          <w:sz w:val="24"/>
          <w:szCs w:val="24"/>
        </w:rPr>
        <w:t>przedmiarach i innych dokumentach postępowania</w:t>
      </w:r>
      <w:r w:rsidR="00597F97">
        <w:rPr>
          <w:rFonts w:ascii="Cambria" w:hAnsi="Cambria" w:cs="Calibri"/>
          <w:color w:val="000000" w:themeColor="text1"/>
          <w:sz w:val="24"/>
          <w:szCs w:val="24"/>
        </w:rPr>
        <w:t>.</w:t>
      </w:r>
      <w:r w:rsidRPr="00176F54">
        <w:rPr>
          <w:rFonts w:ascii="Cambria" w:hAnsi="Cambria" w:cs="Calibri"/>
          <w:color w:val="000000" w:themeColor="text1"/>
          <w:sz w:val="24"/>
          <w:szCs w:val="24"/>
        </w:rPr>
        <w:t xml:space="preserve"> </w:t>
      </w:r>
    </w:p>
    <w:p w14:paraId="52BD689B" w14:textId="4837B419" w:rsidR="009D2995" w:rsidRPr="00176F54" w:rsidRDefault="009D2995" w:rsidP="00E47A1A">
      <w:pPr>
        <w:pStyle w:val="Jasnalistaakcent51"/>
        <w:numPr>
          <w:ilvl w:val="0"/>
          <w:numId w:val="5"/>
        </w:numPr>
        <w:autoSpaceDE w:val="0"/>
        <w:autoSpaceDN w:val="0"/>
        <w:ind w:left="426" w:hanging="426"/>
        <w:rPr>
          <w:rFonts w:ascii="Cambria" w:hAnsi="Cambria"/>
          <w:color w:val="000000" w:themeColor="text1"/>
          <w:sz w:val="24"/>
          <w:szCs w:val="24"/>
        </w:rPr>
      </w:pPr>
      <w:r w:rsidRPr="00176F54">
        <w:rPr>
          <w:rFonts w:ascii="Cambria" w:hAnsi="Cambria" w:cs="Calibri"/>
          <w:color w:val="000000" w:themeColor="text1"/>
          <w:sz w:val="24"/>
          <w:szCs w:val="24"/>
        </w:rPr>
        <w:t xml:space="preserve">W przypadku konieczności zaniechania lub niewykonania części umowy  strony przewidują, że wynagrodzenie Wykonawcy ulegnie odpowiednio zmniejszeniu </w:t>
      </w:r>
      <w:r w:rsidR="00262EF1">
        <w:rPr>
          <w:rFonts w:ascii="Cambria" w:hAnsi="Cambria" w:cs="Calibri"/>
          <w:color w:val="000000" w:themeColor="text1"/>
          <w:sz w:val="24"/>
          <w:szCs w:val="24"/>
        </w:rPr>
        <w:t xml:space="preserve">                       </w:t>
      </w:r>
      <w:r w:rsidRPr="00176F54">
        <w:rPr>
          <w:rFonts w:ascii="Cambria" w:hAnsi="Cambria" w:cs="Calibri"/>
          <w:color w:val="000000" w:themeColor="text1"/>
          <w:sz w:val="24"/>
          <w:szCs w:val="24"/>
        </w:rPr>
        <w:t>o wartość prac niewykonanych.</w:t>
      </w:r>
      <w:r w:rsidR="00662C1F" w:rsidRPr="00176F54">
        <w:rPr>
          <w:rFonts w:ascii="Cambria" w:hAnsi="Cambria" w:cs="Calibri"/>
          <w:color w:val="000000" w:themeColor="text1"/>
          <w:sz w:val="24"/>
          <w:szCs w:val="24"/>
        </w:rPr>
        <w:t xml:space="preserve"> </w:t>
      </w:r>
      <w:r w:rsidR="00662C1F" w:rsidRPr="00176F54">
        <w:rPr>
          <w:rFonts w:ascii="Cambria" w:hAnsi="Cambria"/>
          <w:color w:val="000000" w:themeColor="text1"/>
          <w:sz w:val="24"/>
          <w:szCs w:val="24"/>
        </w:rPr>
        <w:t xml:space="preserve">Minimalna wartość świadczenia stron wynosi  </w:t>
      </w:r>
      <w:r w:rsidR="00122CEF">
        <w:rPr>
          <w:rFonts w:ascii="Cambria" w:hAnsi="Cambria"/>
          <w:color w:val="000000" w:themeColor="text1"/>
          <w:sz w:val="24"/>
          <w:szCs w:val="24"/>
        </w:rPr>
        <w:t>85</w:t>
      </w:r>
      <w:r w:rsidR="00662C1F" w:rsidRPr="005C6619">
        <w:rPr>
          <w:rFonts w:ascii="Cambria" w:hAnsi="Cambria"/>
          <w:color w:val="000000" w:themeColor="text1"/>
          <w:sz w:val="24"/>
          <w:szCs w:val="24"/>
        </w:rPr>
        <w:t>%</w:t>
      </w:r>
      <w:r w:rsidR="00662C1F" w:rsidRPr="00176F54">
        <w:rPr>
          <w:rFonts w:ascii="Cambria" w:hAnsi="Cambria"/>
          <w:color w:val="000000" w:themeColor="text1"/>
          <w:sz w:val="24"/>
          <w:szCs w:val="24"/>
        </w:rPr>
        <w:t xml:space="preserve"> wynagrodzenia umownego.</w:t>
      </w:r>
    </w:p>
    <w:p w14:paraId="4762E716" w14:textId="5E35F94A" w:rsidR="009D2995" w:rsidRPr="00176F54" w:rsidRDefault="009D2995" w:rsidP="00E47A1A">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Strony przewidują możliwość zmiany umowy poprzez zlecenie wykonania prac nieobjętych dokumentacją</w:t>
      </w:r>
      <w:r w:rsidR="00380431">
        <w:rPr>
          <w:rFonts w:ascii="Cambria" w:hAnsi="Cambria" w:cs="Calibri"/>
          <w:color w:val="000000" w:themeColor="text1"/>
          <w:sz w:val="24"/>
          <w:szCs w:val="24"/>
        </w:rPr>
        <w:t xml:space="preserve"> udostępnioną przez Zamawiającego</w:t>
      </w:r>
      <w:r w:rsidRPr="00176F54">
        <w:rPr>
          <w:rFonts w:ascii="Cambria" w:hAnsi="Cambria" w:cs="Calibri"/>
          <w:color w:val="000000" w:themeColor="text1"/>
          <w:sz w:val="24"/>
          <w:szCs w:val="24"/>
        </w:rPr>
        <w:t xml:space="preserve"> na zasadach określonych w art. 454-455 ustawy Prawo zamówień publicznych za dodatkowym wynagrodzeniem. Wykonawca nie może wykonywać prac nieobjętych Dokumentacją </w:t>
      </w:r>
      <w:r w:rsidR="004250FB">
        <w:rPr>
          <w:rFonts w:ascii="Cambria" w:hAnsi="Cambria" w:cs="Calibri"/>
          <w:color w:val="000000" w:themeColor="text1"/>
          <w:sz w:val="24"/>
          <w:szCs w:val="24"/>
        </w:rPr>
        <w:t>udostępnioną przez Zamawiającego bez jego</w:t>
      </w:r>
      <w:r w:rsidRPr="00176F54">
        <w:rPr>
          <w:rFonts w:ascii="Cambria" w:hAnsi="Cambria" w:cs="Calibri"/>
          <w:color w:val="000000" w:themeColor="text1"/>
          <w:sz w:val="24"/>
          <w:szCs w:val="24"/>
        </w:rPr>
        <w:t xml:space="preserve"> wyrażonej na piśmie przez osoby umocowane do reprezentowania Zamawiającego - pod rygorem odmowy zapłaty za wykonane prace.   </w:t>
      </w:r>
    </w:p>
    <w:p w14:paraId="38481C99" w14:textId="5157F297" w:rsidR="00F91A2E" w:rsidRDefault="009D2995" w:rsidP="00E47A1A">
      <w:pPr>
        <w:widowControl/>
        <w:numPr>
          <w:ilvl w:val="0"/>
          <w:numId w:val="5"/>
        </w:numPr>
        <w:pBdr>
          <w:top w:val="nil"/>
          <w:left w:val="nil"/>
          <w:bottom w:val="nil"/>
          <w:right w:val="nil"/>
          <w:between w:val="nil"/>
        </w:pBdr>
        <w:suppressAutoHyphens w:val="0"/>
        <w:autoSpaceDE w:val="0"/>
        <w:autoSpaceDN w:val="0"/>
        <w:adjustRightInd/>
        <w:spacing w:after="0"/>
        <w:ind w:left="426" w:hanging="426"/>
        <w:textAlignment w:val="auto"/>
        <w:rPr>
          <w:rFonts w:ascii="Cambria" w:hAnsi="Cambria" w:cs="Cambria"/>
          <w:sz w:val="24"/>
          <w:szCs w:val="24"/>
        </w:rPr>
      </w:pPr>
      <w:r w:rsidRPr="00F91A2E">
        <w:rPr>
          <w:rFonts w:ascii="Cambria" w:hAnsi="Cambria" w:cs="Cambria"/>
          <w:color w:val="000000" w:themeColor="text1"/>
          <w:sz w:val="24"/>
          <w:szCs w:val="24"/>
        </w:rPr>
        <w:t xml:space="preserve">Wykonawca </w:t>
      </w:r>
      <w:r w:rsidRPr="00F91A2E">
        <w:rPr>
          <w:rFonts w:ascii="Cambria" w:hAnsi="Cambria"/>
          <w:color w:val="000000" w:themeColor="text1"/>
          <w:sz w:val="24"/>
          <w:szCs w:val="24"/>
        </w:rPr>
        <w:t xml:space="preserve">złoży Zamawiającemu kosztorys </w:t>
      </w:r>
      <w:r w:rsidR="006447F7">
        <w:rPr>
          <w:rFonts w:ascii="Cambria" w:hAnsi="Cambria"/>
          <w:color w:val="000000" w:themeColor="text1"/>
          <w:sz w:val="24"/>
          <w:szCs w:val="24"/>
        </w:rPr>
        <w:t xml:space="preserve">szczegółowy </w:t>
      </w:r>
      <w:r w:rsidRPr="00F91A2E">
        <w:rPr>
          <w:rFonts w:ascii="Cambria" w:hAnsi="Cambria"/>
          <w:color w:val="000000" w:themeColor="text1"/>
          <w:sz w:val="24"/>
          <w:szCs w:val="24"/>
        </w:rPr>
        <w:t xml:space="preserve">wskazujący sposób wyliczenia ceny ofertowej robót budowlanych z podziałem na branże i zakres rzeczowy zamówienia, z wyszczególnieniem zastosowanych składników cenotwórczych (stawka r-g w zł; </w:t>
      </w:r>
      <w:proofErr w:type="spellStart"/>
      <w:r w:rsidRPr="00F91A2E">
        <w:rPr>
          <w:rFonts w:ascii="Cambria" w:hAnsi="Cambria"/>
          <w:color w:val="000000" w:themeColor="text1"/>
          <w:sz w:val="24"/>
          <w:szCs w:val="24"/>
        </w:rPr>
        <w:t>Kp</w:t>
      </w:r>
      <w:proofErr w:type="spellEnd"/>
      <w:r w:rsidRPr="00F91A2E">
        <w:rPr>
          <w:rFonts w:ascii="Cambria" w:hAnsi="Cambria"/>
          <w:color w:val="000000" w:themeColor="text1"/>
          <w:sz w:val="24"/>
          <w:szCs w:val="24"/>
        </w:rPr>
        <w:t xml:space="preserve"> - koszty pośrednie w % od R i S; </w:t>
      </w:r>
      <w:proofErr w:type="spellStart"/>
      <w:r w:rsidRPr="00F91A2E">
        <w:rPr>
          <w:rFonts w:ascii="Cambria" w:hAnsi="Cambria"/>
          <w:color w:val="000000" w:themeColor="text1"/>
          <w:sz w:val="24"/>
          <w:szCs w:val="24"/>
        </w:rPr>
        <w:t>Kz</w:t>
      </w:r>
      <w:proofErr w:type="spellEnd"/>
      <w:r w:rsidRPr="00F91A2E">
        <w:rPr>
          <w:rFonts w:ascii="Cambria" w:hAnsi="Cambria"/>
          <w:color w:val="000000" w:themeColor="text1"/>
          <w:sz w:val="24"/>
          <w:szCs w:val="24"/>
        </w:rPr>
        <w:t xml:space="preserve"> – koszty zakupu w % od M; Z- zysk w % od R, S, </w:t>
      </w:r>
      <w:proofErr w:type="spellStart"/>
      <w:r w:rsidRPr="00F91A2E">
        <w:rPr>
          <w:rFonts w:ascii="Cambria" w:hAnsi="Cambria"/>
          <w:color w:val="000000" w:themeColor="text1"/>
          <w:sz w:val="24"/>
          <w:szCs w:val="24"/>
        </w:rPr>
        <w:t>Kp</w:t>
      </w:r>
      <w:proofErr w:type="spellEnd"/>
      <w:r w:rsidR="000E245E" w:rsidRPr="000E245E">
        <w:rPr>
          <w:rFonts w:ascii="Cambria" w:hAnsi="Cambria"/>
          <w:color w:val="000000" w:themeColor="text1"/>
          <w:sz w:val="24"/>
          <w:szCs w:val="24"/>
        </w:rPr>
        <w:t xml:space="preserve">). </w:t>
      </w:r>
      <w:r w:rsidR="006447F7">
        <w:rPr>
          <w:rFonts w:ascii="Cambria" w:hAnsi="Cambria" w:cs="Cambria"/>
          <w:sz w:val="24"/>
          <w:szCs w:val="24"/>
        </w:rPr>
        <w:t>Kosztorys zostanie dostarczony do Zamawiającego do 5 dni roboczych od daty podpisania umowy.</w:t>
      </w:r>
    </w:p>
    <w:p w14:paraId="417DD8BF" w14:textId="76D5D4E8" w:rsidR="009D2995" w:rsidRPr="00176F54" w:rsidRDefault="009D2995" w:rsidP="00E47A1A">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 xml:space="preserve">Kosztorys, o którym mowa  w ust. </w:t>
      </w:r>
      <w:r w:rsidR="00357033">
        <w:rPr>
          <w:rFonts w:ascii="Cambria" w:hAnsi="Cambria" w:cs="Calibri"/>
          <w:color w:val="000000" w:themeColor="text1"/>
          <w:sz w:val="24"/>
          <w:szCs w:val="24"/>
        </w:rPr>
        <w:t>4</w:t>
      </w:r>
      <w:r w:rsidRPr="00176F54">
        <w:rPr>
          <w:rFonts w:ascii="Cambria" w:hAnsi="Cambria" w:cs="Calibri"/>
          <w:color w:val="000000" w:themeColor="text1"/>
          <w:sz w:val="24"/>
          <w:szCs w:val="24"/>
        </w:rPr>
        <w:t xml:space="preserve">, będzie służył do obliczenia należnego wynagrodzenia Wykonawcy, w szczególności w przypadku: </w:t>
      </w:r>
    </w:p>
    <w:p w14:paraId="13F0F5F3" w14:textId="77777777" w:rsidR="009D2995" w:rsidRPr="00176F54" w:rsidRDefault="009D2995" w:rsidP="00E47A1A">
      <w:pPr>
        <w:pStyle w:val="Jasnalistaakcent51"/>
        <w:widowControl/>
        <w:numPr>
          <w:ilvl w:val="0"/>
          <w:numId w:val="2"/>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 xml:space="preserve">odstąpienia od umowy, </w:t>
      </w:r>
    </w:p>
    <w:p w14:paraId="1E182799" w14:textId="19DAD880" w:rsidR="009D2995" w:rsidRPr="00176F54" w:rsidRDefault="009D2995" w:rsidP="00E47A1A">
      <w:pPr>
        <w:pStyle w:val="Jasnalistaakcent51"/>
        <w:widowControl/>
        <w:numPr>
          <w:ilvl w:val="0"/>
          <w:numId w:val="2"/>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 xml:space="preserve">rezygnacji z wykonania części przedmiotu umowy - zgodnie z ust. </w:t>
      </w:r>
      <w:r w:rsidR="00F31371">
        <w:rPr>
          <w:rFonts w:ascii="Cambria" w:hAnsi="Cambria" w:cs="Calibri"/>
          <w:color w:val="000000" w:themeColor="text1"/>
          <w:sz w:val="24"/>
          <w:szCs w:val="24"/>
        </w:rPr>
        <w:t>2</w:t>
      </w:r>
      <w:r w:rsidRPr="00176F54">
        <w:rPr>
          <w:rFonts w:ascii="Cambria" w:hAnsi="Cambria" w:cs="Calibri"/>
          <w:color w:val="000000" w:themeColor="text1"/>
          <w:sz w:val="24"/>
          <w:szCs w:val="24"/>
        </w:rPr>
        <w:t xml:space="preserve">, </w:t>
      </w:r>
    </w:p>
    <w:p w14:paraId="1FB3D487" w14:textId="318E9830" w:rsidR="009D2995" w:rsidRPr="00176F54" w:rsidRDefault="009D2995" w:rsidP="00E47A1A">
      <w:pPr>
        <w:pStyle w:val="Jasnalistaakcent51"/>
        <w:widowControl/>
        <w:numPr>
          <w:ilvl w:val="0"/>
          <w:numId w:val="2"/>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zlecenia robót nieujętych w</w:t>
      </w:r>
      <w:r w:rsidR="00C93AAF">
        <w:rPr>
          <w:rFonts w:ascii="Cambria" w:hAnsi="Cambria" w:cs="Calibri"/>
          <w:color w:val="000000" w:themeColor="text1"/>
          <w:sz w:val="24"/>
          <w:szCs w:val="24"/>
        </w:rPr>
        <w:t xml:space="preserve"> dokumentacji</w:t>
      </w:r>
      <w:r w:rsidR="00380431">
        <w:rPr>
          <w:rFonts w:ascii="Cambria" w:hAnsi="Cambria" w:cs="Calibri"/>
          <w:color w:val="000000" w:themeColor="text1"/>
          <w:sz w:val="24"/>
          <w:szCs w:val="24"/>
        </w:rPr>
        <w:t xml:space="preserve"> udostępnionej przez Zama</w:t>
      </w:r>
      <w:r w:rsidR="00CE069F">
        <w:rPr>
          <w:rFonts w:ascii="Cambria" w:hAnsi="Cambria" w:cs="Calibri"/>
          <w:color w:val="000000" w:themeColor="text1"/>
          <w:sz w:val="24"/>
          <w:szCs w:val="24"/>
        </w:rPr>
        <w:t>wiającego;</w:t>
      </w:r>
    </w:p>
    <w:p w14:paraId="50ECFE82" w14:textId="5A5EE1F3" w:rsidR="009D2995" w:rsidRPr="00176F54" w:rsidRDefault="009D2995" w:rsidP="00E47A1A">
      <w:pPr>
        <w:pStyle w:val="Jasnalistaakcent51"/>
        <w:widowControl/>
        <w:numPr>
          <w:ilvl w:val="0"/>
          <w:numId w:val="2"/>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robót zamiennych.</w:t>
      </w:r>
    </w:p>
    <w:p w14:paraId="2EEC954C" w14:textId="7DAE2052" w:rsidR="005C6619" w:rsidRDefault="009D2995" w:rsidP="00E47A1A">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olor w:val="000000" w:themeColor="text1"/>
          <w:sz w:val="24"/>
          <w:szCs w:val="24"/>
        </w:rPr>
      </w:pPr>
      <w:r w:rsidRPr="00176F54">
        <w:rPr>
          <w:rFonts w:ascii="Cambria" w:hAnsi="Cambria"/>
          <w:color w:val="000000" w:themeColor="text1"/>
          <w:sz w:val="24"/>
          <w:szCs w:val="24"/>
        </w:rPr>
        <w:t xml:space="preserve">Kosztorys, o którym mowa w ust. </w:t>
      </w:r>
      <w:r w:rsidR="00CE069F">
        <w:rPr>
          <w:rFonts w:ascii="Cambria" w:hAnsi="Cambria"/>
          <w:color w:val="000000" w:themeColor="text1"/>
          <w:sz w:val="24"/>
          <w:szCs w:val="24"/>
        </w:rPr>
        <w:t>4</w:t>
      </w:r>
      <w:r w:rsidRPr="00176F54">
        <w:rPr>
          <w:rFonts w:ascii="Cambria" w:hAnsi="Cambria"/>
          <w:color w:val="000000" w:themeColor="text1"/>
          <w:sz w:val="24"/>
          <w:szCs w:val="24"/>
        </w:rPr>
        <w:t>, wskazuje sposób kalkulacji wynagrodzenia ryczałtowego (uwzględniający wszystkie przewidziane przedmiotem zamówienia branże).</w:t>
      </w:r>
    </w:p>
    <w:p w14:paraId="452856CE" w14:textId="1B5767FE" w:rsidR="006E25E3" w:rsidRPr="005C6619" w:rsidRDefault="009D2995" w:rsidP="00E47A1A">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olor w:val="000000" w:themeColor="text1"/>
          <w:sz w:val="24"/>
          <w:szCs w:val="24"/>
        </w:rPr>
      </w:pPr>
      <w:r w:rsidRPr="005C6619">
        <w:rPr>
          <w:rFonts w:ascii="Cambria" w:hAnsi="Cambria"/>
          <w:color w:val="000000" w:themeColor="text1"/>
          <w:sz w:val="24"/>
          <w:szCs w:val="24"/>
        </w:rPr>
        <w:t xml:space="preserve">W przypadku, gdyby ceny robót dodatkowych określonych w ust. </w:t>
      </w:r>
      <w:r w:rsidR="00F31371">
        <w:rPr>
          <w:rFonts w:ascii="Cambria" w:hAnsi="Cambria"/>
          <w:color w:val="000000" w:themeColor="text1"/>
          <w:sz w:val="24"/>
          <w:szCs w:val="24"/>
        </w:rPr>
        <w:t>5</w:t>
      </w:r>
      <w:r w:rsidR="00357E64" w:rsidRPr="005C6619">
        <w:rPr>
          <w:rFonts w:ascii="Cambria" w:hAnsi="Cambria"/>
          <w:color w:val="000000" w:themeColor="text1"/>
          <w:sz w:val="24"/>
          <w:szCs w:val="24"/>
        </w:rPr>
        <w:t xml:space="preserve"> </w:t>
      </w:r>
      <w:r w:rsidRPr="005C6619">
        <w:rPr>
          <w:rFonts w:ascii="Cambria" w:hAnsi="Cambria"/>
          <w:color w:val="000000" w:themeColor="text1"/>
          <w:sz w:val="24"/>
          <w:szCs w:val="24"/>
        </w:rPr>
        <w:t>pkt 3) nie były objęte kosztorysem, o którym mowa w ust</w:t>
      </w:r>
      <w:r w:rsidR="005C6619" w:rsidRPr="005C6619">
        <w:rPr>
          <w:rFonts w:ascii="Cambria" w:hAnsi="Cambria"/>
          <w:color w:val="000000" w:themeColor="text1"/>
          <w:sz w:val="24"/>
          <w:szCs w:val="24"/>
        </w:rPr>
        <w:t xml:space="preserve">. </w:t>
      </w:r>
      <w:r w:rsidR="00F31371">
        <w:rPr>
          <w:rFonts w:ascii="Cambria" w:hAnsi="Cambria"/>
          <w:color w:val="000000" w:themeColor="text1"/>
          <w:sz w:val="24"/>
          <w:szCs w:val="24"/>
        </w:rPr>
        <w:t>4</w:t>
      </w:r>
      <w:r w:rsidR="005C6619" w:rsidRPr="005C6619">
        <w:rPr>
          <w:rFonts w:ascii="Cambria" w:hAnsi="Cambria"/>
          <w:color w:val="000000" w:themeColor="text1"/>
          <w:sz w:val="24"/>
          <w:szCs w:val="24"/>
        </w:rPr>
        <w:t xml:space="preserve"> </w:t>
      </w:r>
      <w:r w:rsidRPr="005C6619">
        <w:rPr>
          <w:rFonts w:ascii="Cambria" w:hAnsi="Cambria"/>
          <w:color w:val="000000" w:themeColor="text1"/>
          <w:sz w:val="24"/>
          <w:szCs w:val="24"/>
        </w:rPr>
        <w:t>przy rozliczeniu obwiązywać będą następujące zasady:</w:t>
      </w:r>
    </w:p>
    <w:p w14:paraId="379700A4" w14:textId="5EF1F981" w:rsidR="009D2995" w:rsidRPr="00176F54" w:rsidRDefault="009D2995" w:rsidP="00E47A1A">
      <w:pPr>
        <w:pStyle w:val="Jasnasiatkaakcent32"/>
        <w:numPr>
          <w:ilvl w:val="2"/>
          <w:numId w:val="3"/>
        </w:numPr>
        <w:autoSpaceDE w:val="0"/>
        <w:autoSpaceDN w:val="0"/>
        <w:adjustRightInd w:val="0"/>
        <w:spacing w:after="0"/>
        <w:ind w:left="709" w:hanging="283"/>
        <w:jc w:val="both"/>
        <w:rPr>
          <w:rFonts w:ascii="Cambria" w:eastAsia="Verdana" w:hAnsi="Cambria" w:cs="Calibri"/>
          <w:color w:val="000000" w:themeColor="text1"/>
          <w:sz w:val="24"/>
          <w:szCs w:val="24"/>
        </w:rPr>
      </w:pPr>
      <w:r w:rsidRPr="00176F54">
        <w:rPr>
          <w:rFonts w:ascii="Cambria" w:hAnsi="Cambria" w:cs="Calibri"/>
          <w:color w:val="000000" w:themeColor="text1"/>
          <w:sz w:val="24"/>
          <w:szCs w:val="24"/>
        </w:rPr>
        <w:t xml:space="preserve">roboty dodatkowe zostaną rozliczone w oparciu o kosztorysy </w:t>
      </w:r>
      <w:r w:rsidR="00A22AE6">
        <w:rPr>
          <w:rFonts w:ascii="Cambria" w:hAnsi="Cambria" w:cs="Calibri"/>
          <w:color w:val="000000" w:themeColor="text1"/>
          <w:sz w:val="24"/>
          <w:szCs w:val="24"/>
        </w:rPr>
        <w:t>przedstawione</w:t>
      </w:r>
      <w:r w:rsidRPr="00176F54">
        <w:rPr>
          <w:rFonts w:ascii="Cambria" w:hAnsi="Cambria" w:cs="Calibri"/>
          <w:color w:val="000000" w:themeColor="text1"/>
          <w:sz w:val="24"/>
          <w:szCs w:val="24"/>
        </w:rPr>
        <w:t xml:space="preserve"> przez Wykonawcę </w:t>
      </w:r>
      <w:r w:rsidRPr="00176F54">
        <w:rPr>
          <w:rFonts w:ascii="Cambria" w:eastAsia="Verdana" w:hAnsi="Cambria" w:cs="Calibri"/>
          <w:color w:val="000000" w:themeColor="text1"/>
          <w:sz w:val="24"/>
          <w:szCs w:val="24"/>
        </w:rPr>
        <w:t>wykonan</w:t>
      </w:r>
      <w:r w:rsidR="00B85C81">
        <w:rPr>
          <w:rFonts w:ascii="Cambria" w:eastAsia="Verdana" w:hAnsi="Cambria" w:cs="Calibri"/>
          <w:strike/>
          <w:color w:val="000000" w:themeColor="text1"/>
          <w:sz w:val="24"/>
          <w:szCs w:val="24"/>
        </w:rPr>
        <w:t>e</w:t>
      </w:r>
      <w:r w:rsidRPr="00176F54">
        <w:rPr>
          <w:rFonts w:ascii="Cambria" w:eastAsia="Verdana" w:hAnsi="Cambria" w:cs="Calibri"/>
          <w:color w:val="000000" w:themeColor="text1"/>
          <w:sz w:val="24"/>
          <w:szCs w:val="24"/>
        </w:rPr>
        <w:t xml:space="preserve"> </w:t>
      </w:r>
      <w:r w:rsidR="000E245E" w:rsidRPr="000E245E">
        <w:rPr>
          <w:rFonts w:ascii="Cambria" w:eastAsia="Verdana" w:hAnsi="Cambria" w:cs="Calibri"/>
          <w:color w:val="000000" w:themeColor="text1"/>
          <w:sz w:val="24"/>
          <w:szCs w:val="24"/>
        </w:rPr>
        <w:t>metodą szczegółową</w:t>
      </w:r>
      <w:r w:rsidR="00034354">
        <w:rPr>
          <w:rFonts w:ascii="Cambria" w:eastAsia="Verdana" w:hAnsi="Cambria" w:cs="Calibri"/>
          <w:color w:val="000000" w:themeColor="text1"/>
          <w:sz w:val="24"/>
          <w:szCs w:val="24"/>
        </w:rPr>
        <w:t xml:space="preserve"> </w:t>
      </w:r>
      <w:r w:rsidRPr="00176F54">
        <w:rPr>
          <w:rFonts w:ascii="Cambria" w:eastAsia="Verdana" w:hAnsi="Cambria" w:cs="Calibri"/>
          <w:color w:val="000000" w:themeColor="text1"/>
          <w:sz w:val="24"/>
          <w:szCs w:val="24"/>
        </w:rPr>
        <w:t>sporządzon</w:t>
      </w:r>
      <w:r w:rsidR="00B85C81">
        <w:rPr>
          <w:rFonts w:ascii="Cambria" w:eastAsia="Verdana" w:hAnsi="Cambria" w:cs="Calibri"/>
          <w:color w:val="000000" w:themeColor="text1"/>
          <w:sz w:val="24"/>
          <w:szCs w:val="24"/>
        </w:rPr>
        <w:t>e</w:t>
      </w:r>
      <w:r w:rsidRPr="00176F54">
        <w:rPr>
          <w:rFonts w:ascii="Cambria" w:eastAsia="Verdana" w:hAnsi="Cambria" w:cs="Calibri"/>
          <w:color w:val="000000" w:themeColor="text1"/>
          <w:sz w:val="24"/>
          <w:szCs w:val="24"/>
        </w:rPr>
        <w:t xml:space="preserve"> na podstawie potwierdzonego przez Inspektora Nadzoru przedmiaru robót oraz według danych wyjściowych do kosztorysowania (Stawka roboczogodziny, Koszty zakupu materiałów (</w:t>
      </w:r>
      <w:proofErr w:type="spellStart"/>
      <w:r w:rsidRPr="00176F54">
        <w:rPr>
          <w:rFonts w:ascii="Cambria" w:eastAsia="Verdana" w:hAnsi="Cambria" w:cs="Calibri"/>
          <w:color w:val="000000" w:themeColor="text1"/>
          <w:sz w:val="24"/>
          <w:szCs w:val="24"/>
        </w:rPr>
        <w:t>Kz</w:t>
      </w:r>
      <w:proofErr w:type="spellEnd"/>
      <w:r w:rsidRPr="00176F54">
        <w:rPr>
          <w:rFonts w:ascii="Cambria" w:eastAsia="Verdana" w:hAnsi="Cambria" w:cs="Calibri"/>
          <w:color w:val="000000" w:themeColor="text1"/>
          <w:sz w:val="24"/>
          <w:szCs w:val="24"/>
        </w:rPr>
        <w:t>), Koszty pośrednie od R+S (</w:t>
      </w:r>
      <w:proofErr w:type="spellStart"/>
      <w:r w:rsidRPr="00176F54">
        <w:rPr>
          <w:rFonts w:ascii="Cambria" w:eastAsia="Verdana" w:hAnsi="Cambria" w:cs="Calibri"/>
          <w:color w:val="000000" w:themeColor="text1"/>
          <w:sz w:val="24"/>
          <w:szCs w:val="24"/>
        </w:rPr>
        <w:t>Kp</w:t>
      </w:r>
      <w:proofErr w:type="spellEnd"/>
      <w:r w:rsidRPr="00176F54">
        <w:rPr>
          <w:rFonts w:ascii="Cambria" w:eastAsia="Verdana" w:hAnsi="Cambria" w:cs="Calibri"/>
          <w:color w:val="000000" w:themeColor="text1"/>
          <w:sz w:val="24"/>
          <w:szCs w:val="24"/>
        </w:rPr>
        <w:t xml:space="preserve">), Zysk od </w:t>
      </w:r>
      <w:proofErr w:type="spellStart"/>
      <w:r w:rsidRPr="00176F54">
        <w:rPr>
          <w:rFonts w:ascii="Cambria" w:eastAsia="Verdana" w:hAnsi="Cambria" w:cs="Calibri"/>
          <w:color w:val="000000" w:themeColor="text1"/>
          <w:sz w:val="24"/>
          <w:szCs w:val="24"/>
        </w:rPr>
        <w:t>R+S+Kp</w:t>
      </w:r>
      <w:proofErr w:type="spellEnd"/>
      <w:r w:rsidRPr="00176F54">
        <w:rPr>
          <w:rFonts w:ascii="Cambria" w:eastAsia="Verdana" w:hAnsi="Cambria" w:cs="Calibri"/>
          <w:color w:val="000000" w:themeColor="text1"/>
          <w:sz w:val="24"/>
          <w:szCs w:val="24"/>
        </w:rPr>
        <w:t xml:space="preserve">), jak </w:t>
      </w:r>
      <w:r w:rsidR="00DA2D13">
        <w:rPr>
          <w:rFonts w:ascii="Cambria" w:eastAsia="Verdana" w:hAnsi="Cambria" w:cs="Calibri"/>
          <w:color w:val="000000" w:themeColor="text1"/>
          <w:sz w:val="24"/>
          <w:szCs w:val="24"/>
        </w:rPr>
        <w:t xml:space="preserve">                              </w:t>
      </w:r>
      <w:r w:rsidRPr="00176F54">
        <w:rPr>
          <w:rFonts w:ascii="Cambria" w:eastAsia="Verdana" w:hAnsi="Cambria" w:cs="Calibri"/>
          <w:color w:val="000000" w:themeColor="text1"/>
          <w:sz w:val="24"/>
          <w:szCs w:val="24"/>
        </w:rPr>
        <w:t>w kosztorysie, o którym mowa w ust.</w:t>
      </w:r>
      <w:r w:rsidR="00A518B2">
        <w:rPr>
          <w:rFonts w:ascii="Cambria" w:eastAsia="Verdana" w:hAnsi="Cambria" w:cs="Calibri"/>
          <w:color w:val="000000" w:themeColor="text1"/>
          <w:sz w:val="24"/>
          <w:szCs w:val="24"/>
        </w:rPr>
        <w:t xml:space="preserve"> </w:t>
      </w:r>
      <w:r w:rsidR="00F31371">
        <w:rPr>
          <w:rFonts w:ascii="Cambria" w:eastAsia="Verdana" w:hAnsi="Cambria" w:cs="Calibri"/>
          <w:color w:val="000000" w:themeColor="text1"/>
          <w:sz w:val="24"/>
          <w:szCs w:val="24"/>
        </w:rPr>
        <w:t>4</w:t>
      </w:r>
      <w:r w:rsidRPr="00176F54">
        <w:rPr>
          <w:rFonts w:ascii="Cambria" w:eastAsia="Verdana" w:hAnsi="Cambria" w:cs="Calibri"/>
          <w:color w:val="000000" w:themeColor="text1"/>
          <w:sz w:val="24"/>
          <w:szCs w:val="24"/>
        </w:rPr>
        <w:t>;</w:t>
      </w:r>
    </w:p>
    <w:p w14:paraId="37006B52" w14:textId="3A791E45" w:rsidR="009D2995" w:rsidRPr="00F409DF" w:rsidRDefault="000E245E" w:rsidP="00E47A1A">
      <w:pPr>
        <w:pStyle w:val="Jasnasiatkaakcent32"/>
        <w:numPr>
          <w:ilvl w:val="2"/>
          <w:numId w:val="3"/>
        </w:numPr>
        <w:autoSpaceDE w:val="0"/>
        <w:autoSpaceDN w:val="0"/>
        <w:adjustRightInd w:val="0"/>
        <w:spacing w:after="0"/>
        <w:ind w:left="709" w:hanging="283"/>
        <w:jc w:val="both"/>
        <w:rPr>
          <w:rFonts w:ascii="Cambria" w:eastAsia="Verdana" w:hAnsi="Cambria" w:cs="Calibri"/>
          <w:i/>
          <w:color w:val="000000" w:themeColor="text1"/>
          <w:sz w:val="24"/>
          <w:szCs w:val="24"/>
        </w:rPr>
      </w:pPr>
      <w:r w:rsidRPr="000E245E">
        <w:rPr>
          <w:rFonts w:ascii="Cambria" w:eastAsia="Verdana" w:hAnsi="Cambria" w:cs="Calibri"/>
          <w:color w:val="000000" w:themeColor="text1"/>
          <w:sz w:val="24"/>
          <w:szCs w:val="24"/>
        </w:rPr>
        <w:lastRenderedPageBreak/>
        <w:t xml:space="preserve">ceny </w:t>
      </w:r>
      <w:r w:rsidRPr="00F409DF">
        <w:rPr>
          <w:rFonts w:ascii="Cambria" w:eastAsia="Verdana" w:hAnsi="Cambria" w:cs="Calibri"/>
          <w:color w:val="000000" w:themeColor="text1"/>
          <w:sz w:val="24"/>
          <w:szCs w:val="24"/>
        </w:rPr>
        <w:t xml:space="preserve">materiałów będą przyjmowane według ceny z faktury zakupu (cena po upuście, jeżeli taka na fakturze występuje) jednak w wysokości nie wyższej niż średnie ceny z aktualnego </w:t>
      </w:r>
      <w:r w:rsidR="00110DDC" w:rsidRPr="00F409DF">
        <w:rPr>
          <w:rFonts w:ascii="Cambria" w:eastAsia="Verdana" w:hAnsi="Cambria" w:cs="Calibri"/>
          <w:color w:val="000000" w:themeColor="text1"/>
          <w:sz w:val="24"/>
          <w:szCs w:val="24"/>
        </w:rPr>
        <w:t>(na dzień</w:t>
      </w:r>
      <w:r w:rsidR="00A22AE6">
        <w:rPr>
          <w:rFonts w:ascii="Cambria" w:eastAsia="Verdana" w:hAnsi="Cambria" w:cs="Calibri"/>
          <w:color w:val="000000" w:themeColor="text1"/>
          <w:sz w:val="24"/>
          <w:szCs w:val="24"/>
        </w:rPr>
        <w:t xml:space="preserve"> zatwierdzenia protokołu konieczności</w:t>
      </w:r>
      <w:r w:rsidR="00110DDC" w:rsidRPr="00ED168D">
        <w:rPr>
          <w:rFonts w:ascii="Cambria" w:eastAsia="Verdana" w:hAnsi="Cambria" w:cs="Calibri"/>
          <w:color w:val="000000" w:themeColor="text1"/>
          <w:sz w:val="24"/>
          <w:szCs w:val="24"/>
        </w:rPr>
        <w:t>)</w:t>
      </w:r>
      <w:r w:rsidRPr="00F409DF">
        <w:rPr>
          <w:rFonts w:ascii="Cambria" w:eastAsia="Verdana" w:hAnsi="Cambria" w:cs="Calibri"/>
          <w:color w:val="000000" w:themeColor="text1"/>
          <w:sz w:val="24"/>
          <w:szCs w:val="24"/>
        </w:rPr>
        <w:t xml:space="preserve"> wydawnictwa </w:t>
      </w:r>
      <w:proofErr w:type="spellStart"/>
      <w:r w:rsidRPr="00F409DF">
        <w:rPr>
          <w:rFonts w:ascii="Cambria" w:eastAsia="Verdana" w:hAnsi="Cambria" w:cs="Calibri"/>
          <w:color w:val="000000" w:themeColor="text1"/>
          <w:sz w:val="24"/>
          <w:szCs w:val="24"/>
        </w:rPr>
        <w:t>Sekocenbud</w:t>
      </w:r>
      <w:proofErr w:type="spellEnd"/>
      <w:r w:rsidRPr="00F409DF">
        <w:rPr>
          <w:rFonts w:ascii="Cambria" w:eastAsia="Verdana" w:hAnsi="Cambria" w:cs="Calibri"/>
          <w:color w:val="000000" w:themeColor="text1"/>
          <w:sz w:val="24"/>
          <w:szCs w:val="24"/>
        </w:rPr>
        <w:t xml:space="preserve">; dla województwa śląskiego. </w:t>
      </w:r>
    </w:p>
    <w:p w14:paraId="2621F72A" w14:textId="56796D8D" w:rsidR="009D2995" w:rsidRPr="00F409DF" w:rsidRDefault="000E245E" w:rsidP="00E47A1A">
      <w:pPr>
        <w:pStyle w:val="Jasnasiatkaakcent32"/>
        <w:numPr>
          <w:ilvl w:val="2"/>
          <w:numId w:val="3"/>
        </w:numPr>
        <w:autoSpaceDE w:val="0"/>
        <w:autoSpaceDN w:val="0"/>
        <w:adjustRightInd w:val="0"/>
        <w:spacing w:after="0"/>
        <w:ind w:left="709" w:hanging="283"/>
        <w:jc w:val="both"/>
        <w:rPr>
          <w:rFonts w:ascii="Cambria" w:eastAsia="Verdana" w:hAnsi="Cambria" w:cs="Calibri"/>
          <w:i/>
          <w:color w:val="000000" w:themeColor="text1"/>
          <w:sz w:val="24"/>
          <w:szCs w:val="24"/>
        </w:rPr>
      </w:pPr>
      <w:r w:rsidRPr="00F409DF">
        <w:rPr>
          <w:rFonts w:ascii="Cambria" w:eastAsia="Verdana" w:hAnsi="Cambria" w:cs="Calibri"/>
          <w:color w:val="000000" w:themeColor="text1"/>
          <w:sz w:val="24"/>
          <w:szCs w:val="24"/>
        </w:rPr>
        <w:t xml:space="preserve">ceny sprzętu będą przyjmowane według ceny z faktury zakupu (cena po upuście, jeżeli taka na fakturze występuje) jednak w wysokości nie wyższej niż średnie ceny z aktualnego </w:t>
      </w:r>
      <w:r w:rsidR="00110DDC" w:rsidRPr="00F409DF">
        <w:rPr>
          <w:rFonts w:ascii="Cambria" w:eastAsia="Verdana" w:hAnsi="Cambria" w:cs="Calibri"/>
          <w:color w:val="000000" w:themeColor="text1"/>
          <w:sz w:val="24"/>
          <w:szCs w:val="24"/>
        </w:rPr>
        <w:t xml:space="preserve">(na </w:t>
      </w:r>
      <w:r w:rsidR="00110DDC" w:rsidRPr="00ED168D">
        <w:rPr>
          <w:rFonts w:ascii="Cambria" w:eastAsia="Verdana" w:hAnsi="Cambria" w:cs="Calibri"/>
          <w:color w:val="000000" w:themeColor="text1"/>
          <w:sz w:val="24"/>
          <w:szCs w:val="24"/>
        </w:rPr>
        <w:t>dzień</w:t>
      </w:r>
      <w:r w:rsidRPr="00ED168D">
        <w:rPr>
          <w:rFonts w:ascii="Cambria" w:eastAsia="Verdana" w:hAnsi="Cambria" w:cs="Calibri"/>
          <w:color w:val="000000" w:themeColor="text1"/>
          <w:sz w:val="24"/>
          <w:szCs w:val="24"/>
        </w:rPr>
        <w:t xml:space="preserve"> </w:t>
      </w:r>
      <w:r w:rsidR="00A22AE6" w:rsidRPr="00A22AE6">
        <w:rPr>
          <w:rFonts w:ascii="Cambria" w:eastAsia="Verdana" w:hAnsi="Cambria" w:cs="Calibri"/>
          <w:color w:val="000000" w:themeColor="text1"/>
          <w:sz w:val="24"/>
          <w:szCs w:val="24"/>
        </w:rPr>
        <w:t>zatwierdzenia protokołu konieczności</w:t>
      </w:r>
      <w:r w:rsidR="00110DDC" w:rsidRPr="00A22AE6">
        <w:rPr>
          <w:rFonts w:ascii="Cambria" w:eastAsia="Verdana" w:hAnsi="Cambria" w:cs="Calibri"/>
          <w:color w:val="000000" w:themeColor="text1"/>
          <w:sz w:val="24"/>
          <w:szCs w:val="24"/>
        </w:rPr>
        <w:t>)</w:t>
      </w:r>
      <w:r w:rsidRPr="00A22AE6">
        <w:rPr>
          <w:rFonts w:ascii="Cambria" w:eastAsia="Verdana" w:hAnsi="Cambria" w:cs="Calibri"/>
          <w:color w:val="000000" w:themeColor="text1"/>
          <w:sz w:val="24"/>
          <w:szCs w:val="24"/>
        </w:rPr>
        <w:t xml:space="preserve"> </w:t>
      </w:r>
      <w:r w:rsidRPr="00F409DF">
        <w:rPr>
          <w:rFonts w:ascii="Cambria" w:eastAsia="Verdana" w:hAnsi="Cambria" w:cs="Calibri"/>
          <w:color w:val="000000" w:themeColor="text1"/>
          <w:sz w:val="24"/>
          <w:szCs w:val="24"/>
        </w:rPr>
        <w:t xml:space="preserve">wydawnictwa </w:t>
      </w:r>
      <w:proofErr w:type="spellStart"/>
      <w:r w:rsidRPr="00F409DF">
        <w:rPr>
          <w:rFonts w:ascii="Cambria" w:eastAsia="Verdana" w:hAnsi="Cambria" w:cs="Calibri"/>
          <w:color w:val="000000" w:themeColor="text1"/>
          <w:sz w:val="24"/>
          <w:szCs w:val="24"/>
        </w:rPr>
        <w:t>Sekocenbud</w:t>
      </w:r>
      <w:proofErr w:type="spellEnd"/>
      <w:r w:rsidRPr="00F409DF">
        <w:rPr>
          <w:rFonts w:ascii="Cambria" w:eastAsia="Verdana" w:hAnsi="Cambria" w:cs="Calibri"/>
          <w:color w:val="000000" w:themeColor="text1"/>
          <w:sz w:val="24"/>
          <w:szCs w:val="24"/>
        </w:rPr>
        <w:t xml:space="preserve">; </w:t>
      </w:r>
    </w:p>
    <w:p w14:paraId="0013DFF4" w14:textId="6AA7720B" w:rsidR="009D2995" w:rsidRDefault="009D2995" w:rsidP="00E47A1A">
      <w:pPr>
        <w:pStyle w:val="Jasnasiatkaakcent32"/>
        <w:numPr>
          <w:ilvl w:val="2"/>
          <w:numId w:val="3"/>
        </w:numPr>
        <w:autoSpaceDE w:val="0"/>
        <w:autoSpaceDN w:val="0"/>
        <w:adjustRightInd w:val="0"/>
        <w:spacing w:after="0"/>
        <w:ind w:left="709" w:hanging="283"/>
        <w:jc w:val="both"/>
        <w:rPr>
          <w:rFonts w:ascii="Cambria" w:eastAsia="Verdana" w:hAnsi="Cambria" w:cs="Calibri"/>
          <w:color w:val="000000" w:themeColor="text1"/>
          <w:sz w:val="24"/>
          <w:szCs w:val="24"/>
        </w:rPr>
      </w:pPr>
      <w:r w:rsidRPr="00F409DF">
        <w:rPr>
          <w:rFonts w:ascii="Cambria" w:eastAsia="Verdana" w:hAnsi="Cambria" w:cs="Calibri"/>
          <w:color w:val="000000" w:themeColor="text1"/>
          <w:sz w:val="24"/>
          <w:szCs w:val="24"/>
        </w:rPr>
        <w:t>do wyceny robót metodą szczegółową  należy stosować, zachowując kolejność jak w zapisie</w:t>
      </w:r>
      <w:r w:rsidRPr="00176F54">
        <w:rPr>
          <w:rFonts w:ascii="Cambria" w:eastAsia="Verdana" w:hAnsi="Cambria" w:cs="Calibri"/>
          <w:color w:val="000000" w:themeColor="text1"/>
          <w:sz w:val="24"/>
          <w:szCs w:val="24"/>
        </w:rPr>
        <w:t>: KNR, KNNR i kalkulacje własne</w:t>
      </w:r>
      <w:r w:rsidR="00B038B3">
        <w:rPr>
          <w:rFonts w:ascii="Cambria" w:eastAsia="Verdana" w:hAnsi="Cambria" w:cs="Calibri"/>
          <w:color w:val="000000" w:themeColor="text1"/>
          <w:sz w:val="24"/>
          <w:szCs w:val="24"/>
        </w:rPr>
        <w:t>;</w:t>
      </w:r>
    </w:p>
    <w:p w14:paraId="02C4F335" w14:textId="35D3CAE8" w:rsidR="00B038B3" w:rsidRPr="00176F54" w:rsidRDefault="00B038B3" w:rsidP="00E47A1A">
      <w:pPr>
        <w:pStyle w:val="Jasnasiatkaakcent32"/>
        <w:numPr>
          <w:ilvl w:val="2"/>
          <w:numId w:val="3"/>
        </w:numPr>
        <w:autoSpaceDE w:val="0"/>
        <w:autoSpaceDN w:val="0"/>
        <w:adjustRightInd w:val="0"/>
        <w:spacing w:after="0"/>
        <w:ind w:left="709" w:hanging="283"/>
        <w:jc w:val="both"/>
        <w:rPr>
          <w:rFonts w:ascii="Cambria" w:eastAsia="Verdana" w:hAnsi="Cambria" w:cs="Calibri"/>
          <w:color w:val="000000" w:themeColor="text1"/>
          <w:sz w:val="24"/>
          <w:szCs w:val="24"/>
        </w:rPr>
      </w:pPr>
      <w:r>
        <w:rPr>
          <w:rFonts w:ascii="Cambria" w:eastAsia="Verdana" w:hAnsi="Cambria" w:cs="Calibri"/>
          <w:color w:val="000000" w:themeColor="text1"/>
          <w:sz w:val="24"/>
          <w:szCs w:val="24"/>
        </w:rPr>
        <w:t>cena zaproponowana przez Wykonawcę za wykonanie robót dodatkowych może być przedmiotem negocjacji z Zamawiającym.</w:t>
      </w:r>
    </w:p>
    <w:p w14:paraId="15833104" w14:textId="11E19E63" w:rsidR="005C6619" w:rsidRDefault="009D2995" w:rsidP="00E47A1A">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olor w:val="000000" w:themeColor="text1"/>
          <w:sz w:val="24"/>
          <w:szCs w:val="24"/>
        </w:rPr>
      </w:pPr>
      <w:r w:rsidRPr="000412AA">
        <w:rPr>
          <w:rFonts w:ascii="Cambria" w:hAnsi="Cambria"/>
          <w:color w:val="000000" w:themeColor="text1"/>
          <w:sz w:val="24"/>
          <w:szCs w:val="24"/>
        </w:rPr>
        <w:t>Ewentualne roboty dodatkowe, tj. nieobjęte Dokumentacją</w:t>
      </w:r>
      <w:r w:rsidR="0037403E">
        <w:rPr>
          <w:rFonts w:ascii="Cambria" w:hAnsi="Cambria"/>
          <w:color w:val="000000" w:themeColor="text1"/>
          <w:sz w:val="24"/>
          <w:szCs w:val="24"/>
        </w:rPr>
        <w:t xml:space="preserve"> udostępnioną przez Zamawiającego</w:t>
      </w:r>
      <w:r w:rsidRPr="000412AA">
        <w:rPr>
          <w:rFonts w:ascii="Cambria" w:hAnsi="Cambria"/>
          <w:color w:val="000000" w:themeColor="text1"/>
          <w:sz w:val="24"/>
          <w:szCs w:val="24"/>
        </w:rPr>
        <w:t xml:space="preserve">, realizowane będą w wyniku zmiany umowy, o których mowa w art. 455 ust. 1 pkt. 1, 3 i 4 oraz ust. 2 ustawy Prawo Zamówień Publicznych. </w:t>
      </w:r>
    </w:p>
    <w:p w14:paraId="64FC21B9" w14:textId="61FFBE62" w:rsidR="006E25E3" w:rsidRPr="005C6619" w:rsidRDefault="009D2995" w:rsidP="00E47A1A">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olor w:val="000000" w:themeColor="text1"/>
          <w:sz w:val="24"/>
          <w:szCs w:val="24"/>
        </w:rPr>
      </w:pPr>
      <w:r w:rsidRPr="005C6619">
        <w:rPr>
          <w:rFonts w:ascii="Cambria" w:hAnsi="Cambria"/>
          <w:color w:val="000000" w:themeColor="text1"/>
          <w:sz w:val="24"/>
          <w:szCs w:val="24"/>
        </w:rPr>
        <w:t xml:space="preserve">Rozpoczęcie wykonywania robót, o których mowa w ust. </w:t>
      </w:r>
      <w:r w:rsidR="00262EF1">
        <w:rPr>
          <w:rFonts w:ascii="Cambria" w:hAnsi="Cambria"/>
          <w:sz w:val="24"/>
          <w:szCs w:val="24"/>
        </w:rPr>
        <w:t>8</w:t>
      </w:r>
      <w:r w:rsidRPr="003402A5">
        <w:rPr>
          <w:rFonts w:ascii="Cambria" w:hAnsi="Cambria"/>
          <w:color w:val="000000" w:themeColor="text1"/>
          <w:sz w:val="24"/>
          <w:szCs w:val="24"/>
        </w:rPr>
        <w:t>,</w:t>
      </w:r>
      <w:r w:rsidRPr="005C6619">
        <w:rPr>
          <w:rFonts w:ascii="Cambria" w:hAnsi="Cambria"/>
          <w:color w:val="000000" w:themeColor="text1"/>
          <w:sz w:val="24"/>
          <w:szCs w:val="24"/>
        </w:rPr>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37A69157" w14:textId="77777777" w:rsidR="006E25E3" w:rsidRDefault="009D2995" w:rsidP="00E47A1A">
      <w:pPr>
        <w:pStyle w:val="Jasnalistaakcent51"/>
        <w:widowControl/>
        <w:numPr>
          <w:ilvl w:val="0"/>
          <w:numId w:val="5"/>
        </w:numPr>
        <w:suppressAutoHyphens w:val="0"/>
        <w:autoSpaceDE w:val="0"/>
        <w:autoSpaceDN w:val="0"/>
        <w:adjustRightInd/>
        <w:spacing w:after="0"/>
        <w:textAlignment w:val="auto"/>
        <w:rPr>
          <w:rFonts w:ascii="Cambria" w:hAnsi="Cambria"/>
          <w:color w:val="000000" w:themeColor="text1"/>
          <w:sz w:val="24"/>
          <w:szCs w:val="24"/>
        </w:rPr>
      </w:pPr>
      <w:r w:rsidRPr="000412AA">
        <w:rPr>
          <w:rFonts w:ascii="Cambria" w:hAnsi="Cambria"/>
          <w:color w:val="000000" w:themeColor="text1"/>
          <w:sz w:val="24"/>
          <w:szCs w:val="24"/>
        </w:rPr>
        <w:t xml:space="preserve">Bez uprzedniej zgody Zamawiającego mogą być wykonywane jedynie prace niezbędne ze względu na bezpieczeństwo lub konieczność zapobieżenia awarii. </w:t>
      </w:r>
    </w:p>
    <w:p w14:paraId="0C2283C9" w14:textId="77777777" w:rsidR="006E25E3" w:rsidRDefault="009D2995" w:rsidP="00E47A1A">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olor w:val="000000" w:themeColor="text1"/>
          <w:sz w:val="24"/>
          <w:szCs w:val="24"/>
        </w:rPr>
      </w:pPr>
      <w:r w:rsidRPr="000412AA">
        <w:rPr>
          <w:rFonts w:ascii="Cambria" w:hAnsi="Cambria"/>
          <w:color w:val="000000" w:themeColor="text1"/>
          <w:sz w:val="24"/>
          <w:szCs w:val="24"/>
        </w:rPr>
        <w:t xml:space="preserve">Spisany przez Strony protokół konieczności zawierający zakres robót, stanowić będzie podstawę do zawarcia aneksu do umowy. Roboty nie ujęte w protokole konieczności nie podlegają zapłacie. </w:t>
      </w:r>
    </w:p>
    <w:p w14:paraId="23266CF2" w14:textId="77777777" w:rsidR="006E25E3" w:rsidRDefault="009D2995" w:rsidP="00E47A1A">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olor w:val="000000" w:themeColor="text1"/>
          <w:sz w:val="24"/>
          <w:szCs w:val="24"/>
        </w:rPr>
      </w:pPr>
      <w:r w:rsidRPr="000412AA">
        <w:rPr>
          <w:rFonts w:ascii="Cambria" w:hAnsi="Cambria"/>
          <w:color w:val="000000" w:themeColor="text1"/>
          <w:sz w:val="24"/>
          <w:szCs w:val="24"/>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142E38DD" w14:textId="77777777" w:rsidR="00C04E22" w:rsidRPr="00176F54" w:rsidRDefault="00C04E22" w:rsidP="00B83CE6">
      <w:pPr>
        <w:pStyle w:val="Jasnasiatkaakcent32"/>
        <w:autoSpaceDE w:val="0"/>
        <w:autoSpaceDN w:val="0"/>
        <w:adjustRightInd w:val="0"/>
        <w:spacing w:after="0"/>
        <w:ind w:left="0"/>
        <w:jc w:val="both"/>
        <w:rPr>
          <w:rFonts w:ascii="Cambria" w:hAnsi="Cambria" w:cs="Calibri"/>
          <w:color w:val="000000" w:themeColor="text1"/>
          <w:sz w:val="24"/>
          <w:szCs w:val="24"/>
        </w:rPr>
      </w:pPr>
    </w:p>
    <w:p w14:paraId="4C482B8F" w14:textId="77777777" w:rsidR="00C04E22" w:rsidRPr="00176F54" w:rsidRDefault="00C04E22" w:rsidP="00B83CE6">
      <w:pPr>
        <w:autoSpaceDE w:val="0"/>
        <w:autoSpaceDN w:val="0"/>
        <w:spacing w:after="0"/>
        <w:jc w:val="center"/>
        <w:rPr>
          <w:rFonts w:ascii="Cambria" w:eastAsia="Calibri" w:hAnsi="Cambria"/>
          <w:b/>
          <w:bCs/>
          <w:color w:val="000000" w:themeColor="text1"/>
          <w:sz w:val="24"/>
          <w:szCs w:val="24"/>
        </w:rPr>
      </w:pPr>
      <w:bookmarkStart w:id="9" w:name="_Hlk63065414"/>
      <w:r w:rsidRPr="00176F54">
        <w:rPr>
          <w:rFonts w:ascii="Cambria" w:eastAsia="Calibri" w:hAnsi="Cambria"/>
          <w:b/>
          <w:bCs/>
          <w:color w:val="000000" w:themeColor="text1"/>
          <w:sz w:val="24"/>
          <w:szCs w:val="24"/>
        </w:rPr>
        <w:t>§ 4</w:t>
      </w:r>
    </w:p>
    <w:p w14:paraId="17614FDA" w14:textId="7B8B36CA" w:rsidR="00ED23C2" w:rsidRPr="006B3533" w:rsidRDefault="00C04E22" w:rsidP="005C6B2E">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Obowiązki stron</w:t>
      </w:r>
    </w:p>
    <w:p w14:paraId="3CFF764F" w14:textId="7CC42743" w:rsidR="00ED23C2" w:rsidRPr="006B3533" w:rsidRDefault="00ED23C2" w:rsidP="00E47A1A">
      <w:pPr>
        <w:pStyle w:val="Bezodstpw"/>
        <w:numPr>
          <w:ilvl w:val="2"/>
          <w:numId w:val="51"/>
        </w:numPr>
        <w:suppressAutoHyphens w:val="0"/>
        <w:spacing w:line="276" w:lineRule="auto"/>
        <w:jc w:val="both"/>
        <w:rPr>
          <w:rFonts w:ascii="Cambria" w:hAnsi="Cambria"/>
          <w:sz w:val="24"/>
          <w:szCs w:val="24"/>
        </w:rPr>
      </w:pPr>
      <w:r w:rsidRPr="006B3533">
        <w:rPr>
          <w:rFonts w:ascii="Cambria" w:hAnsi="Cambria"/>
          <w:color w:val="000000"/>
          <w:sz w:val="24"/>
          <w:szCs w:val="24"/>
        </w:rPr>
        <w:t>Zamawiający jest zobowiązany do:</w:t>
      </w:r>
    </w:p>
    <w:p w14:paraId="25FC5508" w14:textId="150AABD9" w:rsidR="00ED23C2" w:rsidRPr="006B3533" w:rsidRDefault="00ED23C2" w:rsidP="00E47A1A">
      <w:pPr>
        <w:pStyle w:val="Akapitzlist"/>
        <w:numPr>
          <w:ilvl w:val="0"/>
          <w:numId w:val="52"/>
        </w:numPr>
        <w:spacing w:after="0"/>
        <w:ind w:left="714" w:hanging="357"/>
        <w:contextualSpacing w:val="0"/>
        <w:jc w:val="both"/>
        <w:rPr>
          <w:rFonts w:ascii="Cambria" w:hAnsi="Cambria"/>
          <w:sz w:val="24"/>
          <w:szCs w:val="24"/>
        </w:rPr>
      </w:pPr>
      <w:r w:rsidRPr="006B3533">
        <w:rPr>
          <w:rFonts w:ascii="Cambria" w:hAnsi="Cambria"/>
          <w:sz w:val="24"/>
          <w:szCs w:val="24"/>
        </w:rPr>
        <w:t>dostarczenia w terminach dwustronnie uzgodnionych danych, których brak wyłoni się w trakcie wykonywania przedmiotu umowy;</w:t>
      </w:r>
    </w:p>
    <w:p w14:paraId="5C56D491" w14:textId="2307CC40" w:rsidR="00ED23C2" w:rsidRPr="006B3533" w:rsidRDefault="00ED23C2" w:rsidP="00E47A1A">
      <w:pPr>
        <w:pStyle w:val="Akapitzlist"/>
        <w:numPr>
          <w:ilvl w:val="0"/>
          <w:numId w:val="52"/>
        </w:numPr>
        <w:spacing w:after="0"/>
        <w:ind w:left="714" w:hanging="357"/>
        <w:contextualSpacing w:val="0"/>
        <w:jc w:val="both"/>
        <w:rPr>
          <w:rFonts w:ascii="Cambria" w:hAnsi="Cambria"/>
          <w:sz w:val="24"/>
          <w:szCs w:val="24"/>
        </w:rPr>
      </w:pPr>
      <w:r w:rsidRPr="006B3533">
        <w:rPr>
          <w:rFonts w:ascii="Cambria" w:hAnsi="Cambria"/>
          <w:sz w:val="24"/>
          <w:szCs w:val="24"/>
        </w:rPr>
        <w:t xml:space="preserve">stałej współpracy z Wykonawcą na każdym etapie wykonywania </w:t>
      </w:r>
      <w:r w:rsidR="00F31371">
        <w:rPr>
          <w:rFonts w:ascii="Cambria" w:hAnsi="Cambria"/>
          <w:sz w:val="24"/>
          <w:szCs w:val="24"/>
        </w:rPr>
        <w:t>umowy</w:t>
      </w:r>
      <w:r w:rsidRPr="006B3533">
        <w:rPr>
          <w:rFonts w:ascii="Cambria" w:hAnsi="Cambria"/>
          <w:sz w:val="24"/>
          <w:szCs w:val="24"/>
        </w:rPr>
        <w:t xml:space="preserve">, </w:t>
      </w:r>
    </w:p>
    <w:p w14:paraId="0A25B584" w14:textId="6AAE4039" w:rsidR="00ED23C2" w:rsidRPr="006B3533" w:rsidRDefault="00ED23C2" w:rsidP="00E47A1A">
      <w:pPr>
        <w:pStyle w:val="Akapitzlist"/>
        <w:numPr>
          <w:ilvl w:val="0"/>
          <w:numId w:val="52"/>
        </w:numPr>
        <w:spacing w:after="0"/>
        <w:ind w:left="714" w:hanging="357"/>
        <w:contextualSpacing w:val="0"/>
        <w:jc w:val="both"/>
        <w:rPr>
          <w:rFonts w:ascii="Cambria" w:hAnsi="Cambria"/>
          <w:sz w:val="24"/>
          <w:szCs w:val="24"/>
        </w:rPr>
      </w:pPr>
      <w:r w:rsidRPr="006B3533">
        <w:rPr>
          <w:rFonts w:ascii="Cambria" w:hAnsi="Cambria"/>
          <w:sz w:val="24"/>
          <w:szCs w:val="24"/>
        </w:rPr>
        <w:t>dokonania protokolarnego odbioru</w:t>
      </w:r>
      <w:r w:rsidR="00F31371">
        <w:rPr>
          <w:rFonts w:ascii="Cambria" w:hAnsi="Cambria"/>
          <w:sz w:val="24"/>
          <w:szCs w:val="24"/>
        </w:rPr>
        <w:t xml:space="preserve"> </w:t>
      </w:r>
      <w:r w:rsidRPr="006B3533">
        <w:rPr>
          <w:rFonts w:ascii="Cambria" w:hAnsi="Cambria"/>
          <w:sz w:val="24"/>
          <w:szCs w:val="24"/>
        </w:rPr>
        <w:t xml:space="preserve">robót; </w:t>
      </w:r>
    </w:p>
    <w:p w14:paraId="1C0F5396" w14:textId="39E2C79D" w:rsidR="0013671E" w:rsidRPr="006B3533" w:rsidRDefault="00ED23C2" w:rsidP="00E47A1A">
      <w:pPr>
        <w:pStyle w:val="Akapitzlist"/>
        <w:numPr>
          <w:ilvl w:val="0"/>
          <w:numId w:val="52"/>
        </w:numPr>
        <w:spacing w:after="0"/>
        <w:ind w:left="714" w:hanging="357"/>
        <w:contextualSpacing w:val="0"/>
        <w:jc w:val="both"/>
        <w:rPr>
          <w:rFonts w:ascii="Cambria" w:hAnsi="Cambria"/>
          <w:sz w:val="24"/>
          <w:szCs w:val="24"/>
        </w:rPr>
      </w:pPr>
      <w:r w:rsidRPr="006B3533">
        <w:rPr>
          <w:rFonts w:ascii="Cambria" w:hAnsi="Cambria"/>
          <w:sz w:val="24"/>
          <w:szCs w:val="24"/>
        </w:rPr>
        <w:t xml:space="preserve">udzielenia Wykonawcy stosownego pełnomocnictwa (na wniosek złożony przez Wykonawcę) do występowania w jego imieniu przy dokonywaniu czynności </w:t>
      </w:r>
      <w:r w:rsidR="003643B1">
        <w:rPr>
          <w:rFonts w:ascii="Cambria" w:hAnsi="Cambria"/>
          <w:sz w:val="24"/>
          <w:szCs w:val="24"/>
        </w:rPr>
        <w:t xml:space="preserve">            </w:t>
      </w:r>
      <w:r w:rsidRPr="006B3533">
        <w:rPr>
          <w:rFonts w:ascii="Cambria" w:hAnsi="Cambria"/>
          <w:sz w:val="24"/>
          <w:szCs w:val="24"/>
        </w:rPr>
        <w:t xml:space="preserve">w ramach niniejszej umowy,  o ile będzie to konieczne. Wykonawca działając w </w:t>
      </w:r>
      <w:r w:rsidRPr="006B3533">
        <w:rPr>
          <w:rFonts w:ascii="Cambria" w:hAnsi="Cambria"/>
          <w:sz w:val="24"/>
          <w:szCs w:val="24"/>
        </w:rPr>
        <w:lastRenderedPageBreak/>
        <w:t>imieniu Zamawiającego nie może zaciągać zobowiązań i podejmować działań rodzących skutki finansowe bez pisemnej akceptacji Zamawiającego chyba, że Wykonawca uzyska od Zamawiającego pełnomocnictwo, w którym wyraźnie będzie wskazane w jakim zakresie i przy wykonywaniu jakich czynności Wykonawca może podejmować działania rodzące skutki finansowe. Wszelkie uzgodnienia i warunki narzucone przez Strony postępowania muszą być zgłaszane Zamawiającemu i wymagają jego akceptacji;</w:t>
      </w:r>
    </w:p>
    <w:p w14:paraId="5CC091DA" w14:textId="69D651F5" w:rsidR="006B3533" w:rsidRPr="009219D9" w:rsidRDefault="006B3533" w:rsidP="00E47A1A">
      <w:pPr>
        <w:pStyle w:val="Jasnalistaakcent51"/>
        <w:widowControl/>
        <w:numPr>
          <w:ilvl w:val="0"/>
          <w:numId w:val="52"/>
        </w:numPr>
        <w:tabs>
          <w:tab w:val="left" w:pos="851"/>
        </w:tabs>
        <w:suppressAutoHyphens w:val="0"/>
        <w:autoSpaceDE w:val="0"/>
        <w:autoSpaceDN w:val="0"/>
        <w:spacing w:after="0"/>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t xml:space="preserve">protokolarnego przekazania Wykonawcy </w:t>
      </w:r>
      <w:r w:rsidRPr="009219D9">
        <w:rPr>
          <w:rFonts w:ascii="Cambria" w:eastAsia="Calibri" w:hAnsi="Cambria" w:cs="Calibri"/>
          <w:color w:val="000000" w:themeColor="text1"/>
          <w:sz w:val="24"/>
          <w:szCs w:val="24"/>
          <w:lang w:eastAsia="en-US"/>
        </w:rPr>
        <w:t>placu</w:t>
      </w:r>
      <w:r w:rsidR="003E1740">
        <w:rPr>
          <w:rFonts w:ascii="Cambria" w:eastAsia="Calibri" w:hAnsi="Cambria" w:cs="Calibri"/>
          <w:color w:val="000000" w:themeColor="text1"/>
          <w:sz w:val="24"/>
          <w:szCs w:val="24"/>
          <w:lang w:eastAsia="en-US"/>
        </w:rPr>
        <w:t xml:space="preserve"> </w:t>
      </w:r>
      <w:r w:rsidRPr="006B3533">
        <w:rPr>
          <w:rFonts w:ascii="Cambria" w:eastAsia="Calibri" w:hAnsi="Cambria" w:cs="Calibri"/>
          <w:color w:val="000000" w:themeColor="text1"/>
          <w:sz w:val="24"/>
          <w:szCs w:val="24"/>
          <w:lang w:eastAsia="en-US"/>
        </w:rPr>
        <w:t xml:space="preserve"> budowy na czas realizacji przedmiotu zamówienia - w </w:t>
      </w:r>
      <w:r w:rsidRPr="009219D9">
        <w:rPr>
          <w:rFonts w:ascii="Cambria" w:eastAsia="Calibri" w:hAnsi="Cambria" w:cs="Calibri"/>
          <w:color w:val="000000" w:themeColor="text1"/>
          <w:sz w:val="24"/>
          <w:szCs w:val="24"/>
          <w:lang w:eastAsia="en-US"/>
        </w:rPr>
        <w:t>terminie nie dłuższym niż  7 roboczych dni od dnia podpisania umowy</w:t>
      </w:r>
      <w:r w:rsidR="00F31371">
        <w:rPr>
          <w:rFonts w:ascii="Cambria" w:eastAsia="Calibri" w:hAnsi="Cambria" w:cs="Calibri"/>
          <w:color w:val="000000" w:themeColor="text1"/>
          <w:sz w:val="24"/>
          <w:szCs w:val="24"/>
          <w:lang w:eastAsia="en-US"/>
        </w:rPr>
        <w:t>;</w:t>
      </w:r>
      <w:r w:rsidR="009219D9">
        <w:rPr>
          <w:rFonts w:ascii="Cambria" w:eastAsia="Calibri" w:hAnsi="Cambria" w:cs="Calibri"/>
          <w:color w:val="000000" w:themeColor="text1"/>
          <w:sz w:val="24"/>
          <w:szCs w:val="24"/>
          <w:lang w:eastAsia="en-US"/>
        </w:rPr>
        <w:t xml:space="preserve"> </w:t>
      </w:r>
    </w:p>
    <w:p w14:paraId="62A83508" w14:textId="60EE31BA" w:rsidR="006B3533" w:rsidRPr="006B3533" w:rsidRDefault="006B3533" w:rsidP="00E47A1A">
      <w:pPr>
        <w:pStyle w:val="Jasnalistaakcent51"/>
        <w:widowControl/>
        <w:numPr>
          <w:ilvl w:val="0"/>
          <w:numId w:val="52"/>
        </w:numPr>
        <w:tabs>
          <w:tab w:val="left" w:pos="851"/>
        </w:tabs>
        <w:suppressAutoHyphens w:val="0"/>
        <w:autoSpaceDE w:val="0"/>
        <w:autoSpaceDN w:val="0"/>
        <w:spacing w:after="0"/>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t>sprawowani</w:t>
      </w:r>
      <w:r w:rsidR="000B62BA">
        <w:rPr>
          <w:rFonts w:ascii="Cambria" w:eastAsia="Calibri" w:hAnsi="Cambria" w:cs="Calibri"/>
          <w:color w:val="000000" w:themeColor="text1"/>
          <w:sz w:val="24"/>
          <w:szCs w:val="24"/>
          <w:lang w:eastAsia="en-US"/>
        </w:rPr>
        <w:t>a</w:t>
      </w:r>
      <w:r w:rsidRPr="006B3533">
        <w:rPr>
          <w:rFonts w:ascii="Cambria" w:eastAsia="Calibri" w:hAnsi="Cambria" w:cs="Calibri"/>
          <w:color w:val="000000" w:themeColor="text1"/>
          <w:sz w:val="24"/>
          <w:szCs w:val="24"/>
          <w:lang w:eastAsia="en-US"/>
        </w:rPr>
        <w:t xml:space="preserve"> nadzoru inwestorskiego do dnia odbioru robót budowlanych, stanowiących przedmiot zamówienia,</w:t>
      </w:r>
    </w:p>
    <w:p w14:paraId="6A074FC4" w14:textId="77777777" w:rsidR="006B3533" w:rsidRPr="006B3533" w:rsidRDefault="006B3533" w:rsidP="00E47A1A">
      <w:pPr>
        <w:pStyle w:val="Jasnalistaakcent51"/>
        <w:widowControl/>
        <w:numPr>
          <w:ilvl w:val="0"/>
          <w:numId w:val="52"/>
        </w:numPr>
        <w:tabs>
          <w:tab w:val="left" w:pos="851"/>
        </w:tabs>
        <w:suppressAutoHyphens w:val="0"/>
        <w:autoSpaceDE w:val="0"/>
        <w:autoSpaceDN w:val="0"/>
        <w:spacing w:after="0"/>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t>zwoływanie rad budowy/narad koordynacyjnych,</w:t>
      </w:r>
    </w:p>
    <w:p w14:paraId="2CF1F691" w14:textId="55EC8852" w:rsidR="006B3533" w:rsidRPr="005C6B2E" w:rsidRDefault="006B3533" w:rsidP="00E47A1A">
      <w:pPr>
        <w:pStyle w:val="Jasnalistaakcent51"/>
        <w:widowControl/>
        <w:numPr>
          <w:ilvl w:val="0"/>
          <w:numId w:val="52"/>
        </w:numPr>
        <w:tabs>
          <w:tab w:val="left" w:pos="851"/>
        </w:tabs>
        <w:suppressAutoHyphens w:val="0"/>
        <w:autoSpaceDE w:val="0"/>
        <w:autoSpaceDN w:val="0"/>
        <w:spacing w:after="0"/>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t>dokonani</w:t>
      </w:r>
      <w:r w:rsidR="00F31371">
        <w:rPr>
          <w:rFonts w:ascii="Cambria" w:eastAsia="Calibri" w:hAnsi="Cambria" w:cs="Calibri"/>
          <w:color w:val="000000" w:themeColor="text1"/>
          <w:sz w:val="24"/>
          <w:szCs w:val="24"/>
          <w:lang w:eastAsia="en-US"/>
        </w:rPr>
        <w:t>a</w:t>
      </w:r>
      <w:r w:rsidRPr="006B3533">
        <w:rPr>
          <w:rFonts w:ascii="Cambria" w:eastAsia="Calibri" w:hAnsi="Cambria" w:cs="Calibri"/>
          <w:color w:val="000000" w:themeColor="text1"/>
          <w:sz w:val="24"/>
          <w:szCs w:val="24"/>
          <w:lang w:eastAsia="en-US"/>
        </w:rPr>
        <w:t xml:space="preserve"> odbioru przedmiotu umowy i zapłat</w:t>
      </w:r>
      <w:r w:rsidR="00F31371">
        <w:rPr>
          <w:rFonts w:ascii="Cambria" w:eastAsia="Calibri" w:hAnsi="Cambria" w:cs="Calibri"/>
          <w:color w:val="000000" w:themeColor="text1"/>
          <w:sz w:val="24"/>
          <w:szCs w:val="24"/>
          <w:lang w:eastAsia="en-US"/>
        </w:rPr>
        <w:t>y</w:t>
      </w:r>
      <w:r w:rsidRPr="006B3533">
        <w:rPr>
          <w:rFonts w:ascii="Cambria" w:eastAsia="Calibri" w:hAnsi="Cambria" w:cs="Calibri"/>
          <w:color w:val="000000" w:themeColor="text1"/>
          <w:sz w:val="24"/>
          <w:szCs w:val="24"/>
          <w:lang w:eastAsia="en-US"/>
        </w:rPr>
        <w:t xml:space="preserve"> umówionego wynagrodzenia.</w:t>
      </w:r>
    </w:p>
    <w:p w14:paraId="4EE3F234" w14:textId="5E9710D5" w:rsidR="001C0D63" w:rsidRPr="00B038B3" w:rsidRDefault="001C0D63" w:rsidP="00E47A1A">
      <w:pPr>
        <w:pStyle w:val="Akapitzlist"/>
        <w:numPr>
          <w:ilvl w:val="2"/>
          <w:numId w:val="51"/>
        </w:numPr>
        <w:spacing w:after="0"/>
        <w:rPr>
          <w:rFonts w:ascii="Cambria" w:hAnsi="Cambria"/>
          <w:sz w:val="24"/>
          <w:szCs w:val="24"/>
        </w:rPr>
      </w:pPr>
      <w:r w:rsidRPr="00B038B3">
        <w:rPr>
          <w:rFonts w:ascii="Cambria" w:hAnsi="Cambria"/>
          <w:sz w:val="24"/>
          <w:szCs w:val="24"/>
        </w:rPr>
        <w:t>Wykonawca jest zobowiązany do:</w:t>
      </w:r>
    </w:p>
    <w:p w14:paraId="77E4BE02" w14:textId="376F1109" w:rsidR="0013671E" w:rsidRPr="00B038B3" w:rsidRDefault="00B038B3" w:rsidP="00E47A1A">
      <w:pPr>
        <w:pStyle w:val="Akapitzlist"/>
        <w:numPr>
          <w:ilvl w:val="0"/>
          <w:numId w:val="54"/>
        </w:numPr>
        <w:spacing w:after="0"/>
        <w:ind w:left="709" w:hanging="283"/>
        <w:contextualSpacing w:val="0"/>
        <w:jc w:val="both"/>
        <w:rPr>
          <w:rFonts w:ascii="Cambria" w:hAnsi="Cambria"/>
          <w:sz w:val="24"/>
          <w:szCs w:val="24"/>
        </w:rPr>
      </w:pPr>
      <w:r w:rsidRPr="00B038B3">
        <w:rPr>
          <w:rFonts w:ascii="Cambria" w:hAnsi="Cambria"/>
          <w:sz w:val="24"/>
          <w:szCs w:val="24"/>
        </w:rPr>
        <w:t>Skonsultowania z zarządcą obiektu usytuowania miejsca składowania materiałów budowlanych, wygrodzenia placu budowy itp.</w:t>
      </w:r>
      <w:r w:rsidR="0013671E" w:rsidRPr="00B038B3">
        <w:rPr>
          <w:rFonts w:ascii="Cambria" w:hAnsi="Cambria"/>
          <w:sz w:val="24"/>
          <w:szCs w:val="24"/>
        </w:rPr>
        <w:t xml:space="preserve"> </w:t>
      </w:r>
    </w:p>
    <w:p w14:paraId="30554E54" w14:textId="56FF6DEF" w:rsidR="0013671E" w:rsidRPr="006B3533" w:rsidRDefault="00ED23C2" w:rsidP="00E47A1A">
      <w:pPr>
        <w:pStyle w:val="Akapitzlist"/>
        <w:numPr>
          <w:ilvl w:val="0"/>
          <w:numId w:val="54"/>
        </w:numPr>
        <w:spacing w:after="0"/>
        <w:ind w:left="714" w:hanging="357"/>
        <w:contextualSpacing w:val="0"/>
        <w:jc w:val="both"/>
        <w:rPr>
          <w:rFonts w:ascii="Cambria" w:hAnsi="Cambria"/>
          <w:sz w:val="24"/>
          <w:szCs w:val="24"/>
        </w:rPr>
      </w:pPr>
      <w:r w:rsidRPr="006B3533">
        <w:rPr>
          <w:rFonts w:ascii="Cambria" w:hAnsi="Cambria"/>
          <w:sz w:val="24"/>
          <w:szCs w:val="24"/>
        </w:rPr>
        <w:t xml:space="preserve"> konsultowa</w:t>
      </w:r>
      <w:r w:rsidR="001C0D63" w:rsidRPr="006B3533">
        <w:rPr>
          <w:rFonts w:ascii="Cambria" w:hAnsi="Cambria"/>
          <w:sz w:val="24"/>
          <w:szCs w:val="24"/>
        </w:rPr>
        <w:t>nia</w:t>
      </w:r>
      <w:r w:rsidRPr="006B3533">
        <w:rPr>
          <w:rFonts w:ascii="Cambria" w:hAnsi="Cambria"/>
          <w:sz w:val="24"/>
          <w:szCs w:val="24"/>
        </w:rPr>
        <w:t xml:space="preserve"> z Zamawiającym istotn</w:t>
      </w:r>
      <w:r w:rsidR="001C0D63" w:rsidRPr="006B3533">
        <w:rPr>
          <w:rFonts w:ascii="Cambria" w:hAnsi="Cambria"/>
          <w:sz w:val="24"/>
          <w:szCs w:val="24"/>
        </w:rPr>
        <w:t>ych</w:t>
      </w:r>
      <w:r w:rsidRPr="006B3533">
        <w:rPr>
          <w:rFonts w:ascii="Cambria" w:hAnsi="Cambria"/>
          <w:sz w:val="24"/>
          <w:szCs w:val="24"/>
        </w:rPr>
        <w:t xml:space="preserve"> rozwiąza</w:t>
      </w:r>
      <w:r w:rsidR="001C0D63" w:rsidRPr="006B3533">
        <w:rPr>
          <w:rFonts w:ascii="Cambria" w:hAnsi="Cambria"/>
          <w:sz w:val="24"/>
          <w:szCs w:val="24"/>
        </w:rPr>
        <w:t>ń</w:t>
      </w:r>
      <w:r w:rsidRPr="006B3533">
        <w:rPr>
          <w:rFonts w:ascii="Cambria" w:hAnsi="Cambria"/>
          <w:sz w:val="24"/>
          <w:szCs w:val="24"/>
        </w:rPr>
        <w:t xml:space="preserve"> konstrukcyjn</w:t>
      </w:r>
      <w:r w:rsidR="001C0D63" w:rsidRPr="006B3533">
        <w:rPr>
          <w:rFonts w:ascii="Cambria" w:hAnsi="Cambria"/>
          <w:sz w:val="24"/>
          <w:szCs w:val="24"/>
        </w:rPr>
        <w:t>ych</w:t>
      </w:r>
      <w:r w:rsidRPr="006B3533">
        <w:rPr>
          <w:rFonts w:ascii="Cambria" w:hAnsi="Cambria"/>
          <w:sz w:val="24"/>
          <w:szCs w:val="24"/>
        </w:rPr>
        <w:t>, funkcjonaln</w:t>
      </w:r>
      <w:r w:rsidR="001C0D63" w:rsidRPr="006B3533">
        <w:rPr>
          <w:rFonts w:ascii="Cambria" w:hAnsi="Cambria"/>
          <w:sz w:val="24"/>
          <w:szCs w:val="24"/>
        </w:rPr>
        <w:t>ych</w:t>
      </w:r>
      <w:r w:rsidRPr="006B3533">
        <w:rPr>
          <w:rFonts w:ascii="Cambria" w:hAnsi="Cambria"/>
          <w:sz w:val="24"/>
          <w:szCs w:val="24"/>
        </w:rPr>
        <w:t xml:space="preserve"> i materiałow</w:t>
      </w:r>
      <w:r w:rsidR="001C0D63" w:rsidRPr="006B3533">
        <w:rPr>
          <w:rFonts w:ascii="Cambria" w:hAnsi="Cambria"/>
          <w:sz w:val="24"/>
          <w:szCs w:val="24"/>
        </w:rPr>
        <w:t xml:space="preserve">ych </w:t>
      </w:r>
      <w:r w:rsidRPr="006B3533">
        <w:rPr>
          <w:rFonts w:ascii="Cambria" w:hAnsi="Cambria"/>
          <w:sz w:val="24"/>
          <w:szCs w:val="24"/>
        </w:rPr>
        <w:t>a także przedłoż</w:t>
      </w:r>
      <w:r w:rsidR="001C0D63" w:rsidRPr="006B3533">
        <w:rPr>
          <w:rFonts w:ascii="Cambria" w:hAnsi="Cambria"/>
          <w:sz w:val="24"/>
          <w:szCs w:val="24"/>
        </w:rPr>
        <w:t>enia</w:t>
      </w:r>
      <w:r w:rsidRPr="006B3533">
        <w:rPr>
          <w:rFonts w:ascii="Cambria" w:hAnsi="Cambria"/>
          <w:sz w:val="24"/>
          <w:szCs w:val="24"/>
        </w:rPr>
        <w:t xml:space="preserve"> ewentualn</w:t>
      </w:r>
      <w:r w:rsidR="001C0D63" w:rsidRPr="006B3533">
        <w:rPr>
          <w:rFonts w:ascii="Cambria" w:hAnsi="Cambria"/>
          <w:sz w:val="24"/>
          <w:szCs w:val="24"/>
        </w:rPr>
        <w:t>ych</w:t>
      </w:r>
      <w:r w:rsidRPr="006B3533">
        <w:rPr>
          <w:rFonts w:ascii="Cambria" w:hAnsi="Cambria"/>
          <w:sz w:val="24"/>
          <w:szCs w:val="24"/>
        </w:rPr>
        <w:t xml:space="preserve"> propozycj</w:t>
      </w:r>
      <w:r w:rsidR="001C0D63" w:rsidRPr="006B3533">
        <w:rPr>
          <w:rFonts w:ascii="Cambria" w:hAnsi="Cambria"/>
          <w:sz w:val="24"/>
          <w:szCs w:val="24"/>
        </w:rPr>
        <w:t>i</w:t>
      </w:r>
      <w:r w:rsidRPr="006B3533">
        <w:rPr>
          <w:rFonts w:ascii="Cambria" w:hAnsi="Cambria"/>
          <w:sz w:val="24"/>
          <w:szCs w:val="24"/>
        </w:rPr>
        <w:t xml:space="preserve"> rozwiązań nieujętych a istotnych z punktu widzenia wykonawcy dla prawidłowego wykonania zamówienia;</w:t>
      </w:r>
    </w:p>
    <w:p w14:paraId="431023E5" w14:textId="4ADF01F0" w:rsidR="0013671E" w:rsidRPr="006B3533" w:rsidRDefault="00ED23C2" w:rsidP="00E47A1A">
      <w:pPr>
        <w:pStyle w:val="Akapitzlist"/>
        <w:numPr>
          <w:ilvl w:val="0"/>
          <w:numId w:val="54"/>
        </w:numPr>
        <w:spacing w:after="0"/>
        <w:ind w:left="714" w:hanging="357"/>
        <w:contextualSpacing w:val="0"/>
        <w:jc w:val="both"/>
        <w:rPr>
          <w:rFonts w:ascii="Cambria" w:hAnsi="Cambria"/>
          <w:sz w:val="24"/>
          <w:szCs w:val="24"/>
        </w:rPr>
      </w:pPr>
      <w:r w:rsidRPr="006B3533">
        <w:rPr>
          <w:rFonts w:ascii="Cambria" w:hAnsi="Cambria"/>
          <w:sz w:val="24"/>
          <w:szCs w:val="24"/>
        </w:rPr>
        <w:t>ustosunkowa</w:t>
      </w:r>
      <w:r w:rsidR="001C0D63" w:rsidRPr="006B3533">
        <w:rPr>
          <w:rFonts w:ascii="Cambria" w:hAnsi="Cambria"/>
          <w:sz w:val="24"/>
          <w:szCs w:val="24"/>
        </w:rPr>
        <w:t>nia</w:t>
      </w:r>
      <w:r w:rsidRPr="006B3533">
        <w:rPr>
          <w:rFonts w:ascii="Cambria" w:hAnsi="Cambria"/>
          <w:sz w:val="24"/>
          <w:szCs w:val="24"/>
        </w:rPr>
        <w:t xml:space="preserve"> się do przekazywanych uwag Zamawiającego, usuwania wad </w:t>
      </w:r>
      <w:r w:rsidR="003643B1">
        <w:rPr>
          <w:rFonts w:ascii="Cambria" w:hAnsi="Cambria"/>
          <w:sz w:val="24"/>
          <w:szCs w:val="24"/>
        </w:rPr>
        <w:t xml:space="preserve">            </w:t>
      </w:r>
      <w:r w:rsidRPr="006B3533">
        <w:rPr>
          <w:rFonts w:ascii="Cambria" w:hAnsi="Cambria"/>
          <w:sz w:val="24"/>
          <w:szCs w:val="24"/>
        </w:rPr>
        <w:t>i wprowadzania poprawek i uzupełnień, w uzgodnieniu z Zamawiającym;</w:t>
      </w:r>
    </w:p>
    <w:p w14:paraId="74011443" w14:textId="140D9980" w:rsidR="0013671E" w:rsidRPr="006B3533" w:rsidRDefault="00ED23C2" w:rsidP="00E47A1A">
      <w:pPr>
        <w:pStyle w:val="Akapitzlist"/>
        <w:numPr>
          <w:ilvl w:val="0"/>
          <w:numId w:val="54"/>
        </w:numPr>
        <w:spacing w:after="0"/>
        <w:ind w:left="714" w:hanging="357"/>
        <w:contextualSpacing w:val="0"/>
        <w:jc w:val="both"/>
        <w:rPr>
          <w:rFonts w:ascii="Cambria" w:hAnsi="Cambria"/>
          <w:sz w:val="24"/>
          <w:szCs w:val="24"/>
        </w:rPr>
      </w:pPr>
      <w:r w:rsidRPr="006B3533">
        <w:rPr>
          <w:rFonts w:ascii="Cambria" w:hAnsi="Cambria"/>
          <w:sz w:val="24"/>
          <w:szCs w:val="24"/>
        </w:rPr>
        <w:t>ponos</w:t>
      </w:r>
      <w:r w:rsidR="001C0D63" w:rsidRPr="006B3533">
        <w:rPr>
          <w:rFonts w:ascii="Cambria" w:hAnsi="Cambria"/>
          <w:sz w:val="24"/>
          <w:szCs w:val="24"/>
        </w:rPr>
        <w:t>zenia</w:t>
      </w:r>
      <w:r w:rsidRPr="006B3533">
        <w:rPr>
          <w:rFonts w:ascii="Cambria" w:hAnsi="Cambria"/>
          <w:sz w:val="24"/>
          <w:szCs w:val="24"/>
        </w:rPr>
        <w:t xml:space="preserve"> odpowiedzialnoś</w:t>
      </w:r>
      <w:r w:rsidR="001C0D63" w:rsidRPr="006B3533">
        <w:rPr>
          <w:rFonts w:ascii="Cambria" w:hAnsi="Cambria"/>
          <w:sz w:val="24"/>
          <w:szCs w:val="24"/>
        </w:rPr>
        <w:t>ci</w:t>
      </w:r>
      <w:r w:rsidRPr="006B3533">
        <w:rPr>
          <w:rFonts w:ascii="Cambria" w:hAnsi="Cambria"/>
          <w:sz w:val="24"/>
          <w:szCs w:val="24"/>
        </w:rPr>
        <w:t xml:space="preserve"> za działania i zaniechania osób, z których pomocą zobowiązanie wykonuje, jak za własne działania lub zaniechania;</w:t>
      </w:r>
    </w:p>
    <w:p w14:paraId="0724BB18" w14:textId="6BC9C4CF" w:rsidR="0013671E" w:rsidRPr="006B3533" w:rsidRDefault="00ED23C2" w:rsidP="00E47A1A">
      <w:pPr>
        <w:pStyle w:val="Akapitzlist"/>
        <w:numPr>
          <w:ilvl w:val="0"/>
          <w:numId w:val="54"/>
        </w:numPr>
        <w:spacing w:after="0"/>
        <w:ind w:left="714" w:hanging="357"/>
        <w:contextualSpacing w:val="0"/>
        <w:jc w:val="both"/>
        <w:rPr>
          <w:rFonts w:ascii="Cambria" w:hAnsi="Cambria"/>
          <w:sz w:val="24"/>
          <w:szCs w:val="24"/>
        </w:rPr>
      </w:pPr>
      <w:r w:rsidRPr="006B3533">
        <w:rPr>
          <w:rFonts w:ascii="Cambria" w:hAnsi="Cambria"/>
          <w:sz w:val="24"/>
          <w:szCs w:val="24"/>
        </w:rPr>
        <w:t>weryfikowa</w:t>
      </w:r>
      <w:r w:rsidR="001C0D63" w:rsidRPr="006B3533">
        <w:rPr>
          <w:rFonts w:ascii="Cambria" w:hAnsi="Cambria"/>
          <w:sz w:val="24"/>
          <w:szCs w:val="24"/>
        </w:rPr>
        <w:t>nia</w:t>
      </w:r>
      <w:r w:rsidRPr="006B3533">
        <w:rPr>
          <w:rFonts w:ascii="Cambria" w:hAnsi="Cambria"/>
          <w:sz w:val="24"/>
          <w:szCs w:val="24"/>
        </w:rPr>
        <w:t xml:space="preserve"> wszelk</w:t>
      </w:r>
      <w:r w:rsidR="001C0D63" w:rsidRPr="006B3533">
        <w:rPr>
          <w:rFonts w:ascii="Cambria" w:hAnsi="Cambria"/>
          <w:sz w:val="24"/>
          <w:szCs w:val="24"/>
        </w:rPr>
        <w:t>iej</w:t>
      </w:r>
      <w:r w:rsidRPr="006B3533">
        <w:rPr>
          <w:rFonts w:ascii="Cambria" w:hAnsi="Cambria"/>
          <w:sz w:val="24"/>
          <w:szCs w:val="24"/>
        </w:rPr>
        <w:t xml:space="preserve">  dokumentacj</w:t>
      </w:r>
      <w:r w:rsidR="001C0D63" w:rsidRPr="006B3533">
        <w:rPr>
          <w:rFonts w:ascii="Cambria" w:hAnsi="Cambria"/>
          <w:sz w:val="24"/>
          <w:szCs w:val="24"/>
        </w:rPr>
        <w:t>i</w:t>
      </w:r>
      <w:r w:rsidRPr="006B3533">
        <w:rPr>
          <w:rFonts w:ascii="Cambria" w:hAnsi="Cambria"/>
          <w:sz w:val="24"/>
          <w:szCs w:val="24"/>
        </w:rPr>
        <w:t xml:space="preserve"> w terenie zgodnie z otrzymanymi w toku uzgodnieniami, opiniami;</w:t>
      </w:r>
    </w:p>
    <w:p w14:paraId="22CAEFA9" w14:textId="02CDC6BB" w:rsidR="0013671E" w:rsidRPr="006B3533" w:rsidRDefault="00ED23C2" w:rsidP="00E47A1A">
      <w:pPr>
        <w:pStyle w:val="Akapitzlist"/>
        <w:numPr>
          <w:ilvl w:val="0"/>
          <w:numId w:val="54"/>
        </w:numPr>
        <w:spacing w:after="0"/>
        <w:ind w:left="714" w:hanging="357"/>
        <w:contextualSpacing w:val="0"/>
        <w:jc w:val="both"/>
        <w:rPr>
          <w:rFonts w:ascii="Cambria" w:hAnsi="Cambria"/>
          <w:sz w:val="24"/>
          <w:szCs w:val="24"/>
        </w:rPr>
      </w:pPr>
      <w:r w:rsidRPr="006B3533">
        <w:rPr>
          <w:rFonts w:ascii="Cambria" w:hAnsi="Cambria"/>
          <w:sz w:val="24"/>
          <w:szCs w:val="24"/>
        </w:rPr>
        <w:t>uzyska</w:t>
      </w:r>
      <w:r w:rsidR="001C0D63" w:rsidRPr="006B3533">
        <w:rPr>
          <w:rFonts w:ascii="Cambria" w:hAnsi="Cambria"/>
          <w:sz w:val="24"/>
          <w:szCs w:val="24"/>
        </w:rPr>
        <w:t>nia</w:t>
      </w:r>
      <w:r w:rsidRPr="006B3533">
        <w:rPr>
          <w:rFonts w:ascii="Cambria" w:hAnsi="Cambria"/>
          <w:sz w:val="24"/>
          <w:szCs w:val="24"/>
        </w:rPr>
        <w:t xml:space="preserve"> wszelki</w:t>
      </w:r>
      <w:r w:rsidR="001C0D63" w:rsidRPr="006B3533">
        <w:rPr>
          <w:rFonts w:ascii="Cambria" w:hAnsi="Cambria"/>
          <w:sz w:val="24"/>
          <w:szCs w:val="24"/>
        </w:rPr>
        <w:t>ch</w:t>
      </w:r>
      <w:r w:rsidRPr="006B3533">
        <w:rPr>
          <w:rFonts w:ascii="Cambria" w:hAnsi="Cambria"/>
          <w:sz w:val="24"/>
          <w:szCs w:val="24"/>
        </w:rPr>
        <w:t xml:space="preserve"> niezbędn</w:t>
      </w:r>
      <w:r w:rsidR="001C0D63" w:rsidRPr="006B3533">
        <w:rPr>
          <w:rFonts w:ascii="Cambria" w:hAnsi="Cambria"/>
          <w:sz w:val="24"/>
          <w:szCs w:val="24"/>
        </w:rPr>
        <w:t>ych pozwoleń,</w:t>
      </w:r>
      <w:r w:rsidRPr="006B3533">
        <w:rPr>
          <w:rFonts w:ascii="Cambria" w:hAnsi="Cambria"/>
          <w:sz w:val="24"/>
          <w:szCs w:val="24"/>
        </w:rPr>
        <w:t xml:space="preserve"> zezwole</w:t>
      </w:r>
      <w:r w:rsidR="001C0D63" w:rsidRPr="006B3533">
        <w:rPr>
          <w:rFonts w:ascii="Cambria" w:hAnsi="Cambria"/>
          <w:sz w:val="24"/>
          <w:szCs w:val="24"/>
        </w:rPr>
        <w:t>ń</w:t>
      </w:r>
      <w:r w:rsidRPr="006B3533">
        <w:rPr>
          <w:rFonts w:ascii="Cambria" w:hAnsi="Cambria"/>
          <w:sz w:val="24"/>
          <w:szCs w:val="24"/>
        </w:rPr>
        <w:t>, decyzj</w:t>
      </w:r>
      <w:r w:rsidR="001C0D63" w:rsidRPr="006B3533">
        <w:rPr>
          <w:rFonts w:ascii="Cambria" w:hAnsi="Cambria"/>
          <w:sz w:val="24"/>
          <w:szCs w:val="24"/>
        </w:rPr>
        <w:t>i</w:t>
      </w:r>
      <w:r w:rsidRPr="006B3533">
        <w:rPr>
          <w:rFonts w:ascii="Cambria" w:hAnsi="Cambria"/>
          <w:sz w:val="24"/>
          <w:szCs w:val="24"/>
        </w:rPr>
        <w:t xml:space="preserve"> administracyjn</w:t>
      </w:r>
      <w:r w:rsidR="001C0D63" w:rsidRPr="006B3533">
        <w:rPr>
          <w:rFonts w:ascii="Cambria" w:hAnsi="Cambria"/>
          <w:sz w:val="24"/>
          <w:szCs w:val="24"/>
        </w:rPr>
        <w:t>ych</w:t>
      </w:r>
      <w:r w:rsidRPr="006B3533">
        <w:rPr>
          <w:rFonts w:ascii="Cambria" w:hAnsi="Cambria"/>
          <w:sz w:val="24"/>
          <w:szCs w:val="24"/>
        </w:rPr>
        <w:t xml:space="preserve"> oraz inn</w:t>
      </w:r>
      <w:r w:rsidR="001C0D63" w:rsidRPr="006B3533">
        <w:rPr>
          <w:rFonts w:ascii="Cambria" w:hAnsi="Cambria"/>
          <w:sz w:val="24"/>
          <w:szCs w:val="24"/>
        </w:rPr>
        <w:t>ych</w:t>
      </w:r>
      <w:r w:rsidRPr="006B3533">
        <w:rPr>
          <w:rFonts w:ascii="Cambria" w:hAnsi="Cambria"/>
          <w:sz w:val="24"/>
          <w:szCs w:val="24"/>
        </w:rPr>
        <w:t xml:space="preserve"> zg</w:t>
      </w:r>
      <w:r w:rsidR="001C0D63" w:rsidRPr="006B3533">
        <w:rPr>
          <w:rFonts w:ascii="Cambria" w:hAnsi="Cambria"/>
          <w:sz w:val="24"/>
          <w:szCs w:val="24"/>
        </w:rPr>
        <w:t>ód</w:t>
      </w:r>
      <w:r w:rsidRPr="006B3533">
        <w:rPr>
          <w:rFonts w:ascii="Cambria" w:hAnsi="Cambria"/>
          <w:sz w:val="24"/>
          <w:szCs w:val="24"/>
        </w:rPr>
        <w:t xml:space="preserve"> czy aprobat pozwalając</w:t>
      </w:r>
      <w:r w:rsidR="001C0D63" w:rsidRPr="006B3533">
        <w:rPr>
          <w:rFonts w:ascii="Cambria" w:hAnsi="Cambria"/>
          <w:sz w:val="24"/>
          <w:szCs w:val="24"/>
        </w:rPr>
        <w:t>ych</w:t>
      </w:r>
      <w:r w:rsidRPr="006B3533">
        <w:rPr>
          <w:rFonts w:ascii="Cambria" w:hAnsi="Cambria"/>
          <w:sz w:val="24"/>
          <w:szCs w:val="24"/>
        </w:rPr>
        <w:t xml:space="preserve"> na rozpoczęcie, kontynuację i zakończenie robót, zgodnie z obowiązującymi przepisami prawa;</w:t>
      </w:r>
    </w:p>
    <w:p w14:paraId="6D696504" w14:textId="19CC1175" w:rsidR="00ED23C2" w:rsidRPr="006B3533" w:rsidRDefault="00ED23C2" w:rsidP="00E47A1A">
      <w:pPr>
        <w:pStyle w:val="Akapitzlist"/>
        <w:numPr>
          <w:ilvl w:val="0"/>
          <w:numId w:val="54"/>
        </w:numPr>
        <w:spacing w:after="0"/>
        <w:ind w:left="714" w:hanging="357"/>
        <w:contextualSpacing w:val="0"/>
        <w:jc w:val="both"/>
        <w:rPr>
          <w:rFonts w:ascii="Cambria" w:hAnsi="Cambria"/>
          <w:sz w:val="24"/>
          <w:szCs w:val="24"/>
        </w:rPr>
      </w:pPr>
      <w:r w:rsidRPr="006B3533">
        <w:rPr>
          <w:rFonts w:ascii="Cambria" w:hAnsi="Cambria"/>
          <w:sz w:val="24"/>
          <w:szCs w:val="24"/>
        </w:rPr>
        <w:t>wykona</w:t>
      </w:r>
      <w:r w:rsidR="00A00D46" w:rsidRPr="006B3533">
        <w:rPr>
          <w:rFonts w:ascii="Cambria" w:hAnsi="Cambria"/>
          <w:sz w:val="24"/>
          <w:szCs w:val="24"/>
        </w:rPr>
        <w:t>nia</w:t>
      </w:r>
      <w:r w:rsidRPr="006B3533">
        <w:rPr>
          <w:rFonts w:ascii="Cambria" w:hAnsi="Cambria"/>
          <w:sz w:val="24"/>
          <w:szCs w:val="24"/>
        </w:rPr>
        <w:t xml:space="preserve"> rob</w:t>
      </w:r>
      <w:r w:rsidR="00A00D46" w:rsidRPr="006B3533">
        <w:rPr>
          <w:rFonts w:ascii="Cambria" w:hAnsi="Cambria"/>
          <w:sz w:val="24"/>
          <w:szCs w:val="24"/>
        </w:rPr>
        <w:t>ót</w:t>
      </w:r>
      <w:r w:rsidRPr="006B3533">
        <w:rPr>
          <w:rFonts w:ascii="Cambria" w:hAnsi="Cambria"/>
          <w:sz w:val="24"/>
          <w:szCs w:val="24"/>
        </w:rPr>
        <w:t xml:space="preserve"> budowlan</w:t>
      </w:r>
      <w:r w:rsidR="00A00D46" w:rsidRPr="006B3533">
        <w:rPr>
          <w:rFonts w:ascii="Cambria" w:hAnsi="Cambria"/>
          <w:sz w:val="24"/>
          <w:szCs w:val="24"/>
        </w:rPr>
        <w:t>ych</w:t>
      </w:r>
      <w:r w:rsidRPr="006B3533">
        <w:rPr>
          <w:rFonts w:ascii="Cambria" w:hAnsi="Cambria"/>
          <w:sz w:val="24"/>
          <w:szCs w:val="24"/>
        </w:rPr>
        <w:t xml:space="preserve"> </w:t>
      </w:r>
      <w:r w:rsidRPr="006B3533">
        <w:rPr>
          <w:rFonts w:ascii="Cambria" w:hAnsi="Cambria"/>
          <w:bCs/>
          <w:sz w:val="24"/>
          <w:szCs w:val="24"/>
        </w:rPr>
        <w:t xml:space="preserve">z należytą starannością, </w:t>
      </w:r>
      <w:r w:rsidRPr="006B3533">
        <w:rPr>
          <w:rFonts w:ascii="Cambria" w:hAnsi="Cambria"/>
          <w:sz w:val="24"/>
          <w:szCs w:val="24"/>
        </w:rPr>
        <w:t xml:space="preserve">dokumentacją </w:t>
      </w:r>
      <w:r w:rsidR="009E7F09" w:rsidRPr="006B3533">
        <w:rPr>
          <w:rFonts w:ascii="Cambria" w:hAnsi="Cambria"/>
          <w:sz w:val="24"/>
          <w:szCs w:val="24"/>
        </w:rPr>
        <w:t>techniczną</w:t>
      </w:r>
      <w:r w:rsidRPr="006B3533">
        <w:rPr>
          <w:rFonts w:ascii="Cambria" w:hAnsi="Cambria"/>
          <w:sz w:val="24"/>
          <w:szCs w:val="24"/>
        </w:rPr>
        <w:t xml:space="preserve">, </w:t>
      </w:r>
      <w:r w:rsidRPr="006B3533">
        <w:rPr>
          <w:rFonts w:ascii="Cambria" w:hAnsi="Cambria"/>
          <w:bCs/>
          <w:sz w:val="24"/>
          <w:szCs w:val="24"/>
        </w:rPr>
        <w:t>obowiązującymi przepisami prawa, zasadami wiedzy technicznej</w:t>
      </w:r>
      <w:r w:rsidR="002C1AD4">
        <w:rPr>
          <w:rFonts w:ascii="Cambria" w:hAnsi="Cambria"/>
          <w:bCs/>
          <w:sz w:val="24"/>
          <w:szCs w:val="24"/>
        </w:rPr>
        <w:t>, konserwatorskiej</w:t>
      </w:r>
      <w:r w:rsidRPr="006B3533">
        <w:rPr>
          <w:rFonts w:ascii="Cambria" w:hAnsi="Cambria"/>
          <w:bCs/>
          <w:sz w:val="24"/>
          <w:szCs w:val="24"/>
        </w:rPr>
        <w:t xml:space="preserve"> i sztuką budowlaną uwzględniającą zawodowy charakter wykonywanych czynności;</w:t>
      </w:r>
    </w:p>
    <w:p w14:paraId="6F31197B" w14:textId="31FF551F" w:rsidR="006B3533" w:rsidRPr="007202A5" w:rsidRDefault="00C04E22" w:rsidP="00E47A1A">
      <w:pPr>
        <w:pStyle w:val="Akapitzlist"/>
        <w:numPr>
          <w:ilvl w:val="0"/>
          <w:numId w:val="55"/>
        </w:numPr>
        <w:spacing w:after="0"/>
        <w:rPr>
          <w:rFonts w:ascii="Cambria" w:hAnsi="Cambria"/>
          <w:iCs/>
          <w:sz w:val="24"/>
          <w:szCs w:val="24"/>
        </w:rPr>
      </w:pPr>
      <w:r w:rsidRPr="007202A5">
        <w:rPr>
          <w:rFonts w:ascii="Cambria" w:hAnsi="Cambria"/>
          <w:color w:val="000000" w:themeColor="text1"/>
          <w:sz w:val="24"/>
          <w:szCs w:val="24"/>
          <w:lang w:eastAsia="en-US"/>
        </w:rPr>
        <w:t xml:space="preserve">Wykonawca jest wytwórcą odpadów w rozumieniu przepisów ustawy z dnia </w:t>
      </w:r>
      <w:r w:rsidRPr="007202A5">
        <w:rPr>
          <w:rFonts w:ascii="Cambria" w:hAnsi="Cambria"/>
          <w:color w:val="000000" w:themeColor="text1"/>
          <w:sz w:val="24"/>
          <w:szCs w:val="24"/>
          <w:lang w:eastAsia="en-US"/>
        </w:rPr>
        <w:br/>
        <w:t>14 grudnia 2012 r. odpadach. Wykonawca w trakcie realizacji zamówienia ma obowiązek w pierwszej kolejności poddania odpadów budowlanych odzyskowi,</w:t>
      </w:r>
      <w:r w:rsidRPr="007202A5">
        <w:rPr>
          <w:rFonts w:ascii="Cambria" w:hAnsi="Cambria"/>
          <w:color w:val="000000" w:themeColor="text1"/>
          <w:sz w:val="24"/>
          <w:szCs w:val="24"/>
          <w:lang w:eastAsia="en-US"/>
        </w:rPr>
        <w:br/>
        <w:t>a jeżeli z przyczyn technologicznych jest on niemożliwy lub nieuzasadniony z przyczyn ekologicznych lub ekonomicznych, Wykonawca zobowiązany jest do przekazania powstałych odpadów do unieszkodliwienia.</w:t>
      </w:r>
      <w:r w:rsidR="00D87570" w:rsidRPr="007202A5">
        <w:rPr>
          <w:rFonts w:ascii="Cambria" w:hAnsi="Cambria"/>
          <w:color w:val="000000" w:themeColor="text1"/>
          <w:sz w:val="24"/>
          <w:szCs w:val="24"/>
          <w:lang w:eastAsia="en-US"/>
        </w:rPr>
        <w:t xml:space="preserve"> Koszt zagospodarowania odpadów wliczony jest do ceny ryczałtowej.</w:t>
      </w:r>
    </w:p>
    <w:p w14:paraId="02AA9294" w14:textId="77777777" w:rsidR="006B3533" w:rsidRPr="007202A5" w:rsidRDefault="00C04E22" w:rsidP="00E47A1A">
      <w:pPr>
        <w:pStyle w:val="Akapitzlist"/>
        <w:numPr>
          <w:ilvl w:val="0"/>
          <w:numId w:val="55"/>
        </w:numPr>
        <w:spacing w:after="0"/>
        <w:rPr>
          <w:rFonts w:ascii="Cambria" w:hAnsi="Cambria"/>
          <w:iCs/>
          <w:sz w:val="24"/>
          <w:szCs w:val="24"/>
        </w:rPr>
      </w:pPr>
      <w:r w:rsidRPr="007202A5">
        <w:rPr>
          <w:rFonts w:ascii="Cambria" w:hAnsi="Cambria"/>
          <w:color w:val="000000" w:themeColor="text1"/>
          <w:sz w:val="24"/>
          <w:szCs w:val="24"/>
          <w:lang w:eastAsia="en-US"/>
        </w:rPr>
        <w:t xml:space="preserve">Wykonawca zobowiązany jest udokumentować Zamawiającemu sposób gospodarowania odpadami jako warunek dokonania odbioru końcowego </w:t>
      </w:r>
      <w:r w:rsidRPr="007202A5">
        <w:rPr>
          <w:rFonts w:ascii="Cambria" w:hAnsi="Cambria"/>
          <w:color w:val="000000" w:themeColor="text1"/>
          <w:sz w:val="24"/>
          <w:szCs w:val="24"/>
          <w:lang w:eastAsia="en-US"/>
        </w:rPr>
        <w:lastRenderedPageBreak/>
        <w:t xml:space="preserve">realizowanego zamówienia i dokumenty te powinien przedstawić Zamawiającemu wraz ze zgłoszeniem do odbioru końcowego. </w:t>
      </w:r>
    </w:p>
    <w:p w14:paraId="7467D254" w14:textId="26B15189" w:rsidR="006B3533" w:rsidRPr="00B659A6" w:rsidRDefault="00C04E22" w:rsidP="00E47A1A">
      <w:pPr>
        <w:pStyle w:val="Akapitzlist"/>
        <w:numPr>
          <w:ilvl w:val="0"/>
          <w:numId w:val="55"/>
        </w:numPr>
        <w:spacing w:after="0"/>
        <w:rPr>
          <w:rFonts w:ascii="Cambria" w:hAnsi="Cambria"/>
          <w:iCs/>
          <w:sz w:val="24"/>
          <w:szCs w:val="24"/>
        </w:rPr>
      </w:pPr>
      <w:r w:rsidRPr="007202A5">
        <w:rPr>
          <w:rFonts w:ascii="Cambria" w:hAnsi="Cambria"/>
          <w:color w:val="000000" w:themeColor="text1"/>
          <w:sz w:val="24"/>
          <w:szCs w:val="24"/>
          <w:lang w:eastAsia="en-US"/>
        </w:rPr>
        <w:t xml:space="preserve">Wszystkie materiały pochodzące z prowadzonych w ramach przedmiotowej inwestycji robót, wymagające wywozu, nienadające się do ponownego wykorzystania, pochodzące z robót rozbiórkowych, będą w posiadaniu </w:t>
      </w:r>
      <w:r w:rsidR="008B21B3" w:rsidRPr="007202A5">
        <w:rPr>
          <w:rFonts w:ascii="Cambria" w:hAnsi="Cambria"/>
          <w:color w:val="000000" w:themeColor="text1"/>
          <w:sz w:val="24"/>
          <w:szCs w:val="24"/>
          <w:lang w:eastAsia="en-US"/>
        </w:rPr>
        <w:t>Wykonawcy,</w:t>
      </w:r>
      <w:r w:rsidR="00D87570" w:rsidRPr="007202A5">
        <w:rPr>
          <w:rFonts w:ascii="Cambria" w:hAnsi="Cambria"/>
          <w:color w:val="000000" w:themeColor="text1"/>
          <w:sz w:val="24"/>
          <w:szCs w:val="24"/>
          <w:lang w:eastAsia="en-US"/>
        </w:rPr>
        <w:t xml:space="preserve"> który powinien je zagospodarować zgodnie z przepisami powszechnie obowiązującymi </w:t>
      </w:r>
      <w:r w:rsidR="007202A5" w:rsidRPr="007202A5">
        <w:rPr>
          <w:rFonts w:ascii="Cambria" w:hAnsi="Cambria"/>
          <w:color w:val="000000" w:themeColor="text1"/>
          <w:sz w:val="24"/>
          <w:szCs w:val="24"/>
          <w:lang w:eastAsia="en-US"/>
        </w:rPr>
        <w:t>w ramach</w:t>
      </w:r>
      <w:r w:rsidR="00D87570" w:rsidRPr="007202A5">
        <w:rPr>
          <w:rFonts w:ascii="Cambria" w:hAnsi="Cambria"/>
          <w:color w:val="000000" w:themeColor="text1"/>
          <w:sz w:val="24"/>
          <w:szCs w:val="24"/>
          <w:lang w:eastAsia="en-US"/>
        </w:rPr>
        <w:t xml:space="preserve"> wynagrodzenia</w:t>
      </w:r>
      <w:r w:rsidR="007202A5" w:rsidRPr="007202A5">
        <w:rPr>
          <w:rFonts w:ascii="Cambria" w:hAnsi="Cambria"/>
          <w:color w:val="000000" w:themeColor="text1"/>
          <w:sz w:val="24"/>
          <w:szCs w:val="24"/>
          <w:lang w:eastAsia="en-US"/>
        </w:rPr>
        <w:t xml:space="preserve">, o którym mowa </w:t>
      </w:r>
      <w:r w:rsidR="007202A5" w:rsidRPr="00B659A6">
        <w:rPr>
          <w:rFonts w:ascii="Cambria" w:hAnsi="Cambria"/>
          <w:color w:val="000000" w:themeColor="text1"/>
          <w:sz w:val="24"/>
          <w:szCs w:val="24"/>
          <w:lang w:eastAsia="en-US"/>
        </w:rPr>
        <w:t xml:space="preserve">w  </w:t>
      </w:r>
      <w:r w:rsidR="007202A5" w:rsidRPr="00B659A6">
        <w:rPr>
          <w:rFonts w:ascii="Cambria" w:hAnsi="Cambria"/>
          <w:sz w:val="24"/>
          <w:szCs w:val="24"/>
        </w:rPr>
        <w:t>§</w:t>
      </w:r>
      <w:r w:rsidR="007202A5" w:rsidRPr="00B659A6">
        <w:rPr>
          <w:rFonts w:ascii="Cambria" w:hAnsi="Cambria"/>
          <w:b/>
          <w:bCs/>
          <w:sz w:val="24"/>
          <w:szCs w:val="24"/>
        </w:rPr>
        <w:t xml:space="preserve"> </w:t>
      </w:r>
      <w:r w:rsidR="007202A5" w:rsidRPr="00B659A6">
        <w:rPr>
          <w:rFonts w:ascii="Cambria" w:hAnsi="Cambria"/>
          <w:color w:val="000000" w:themeColor="text1"/>
          <w:sz w:val="24"/>
          <w:szCs w:val="24"/>
          <w:lang w:eastAsia="en-US"/>
        </w:rPr>
        <w:t xml:space="preserve">3 ust. 1 </w:t>
      </w:r>
      <w:r w:rsidR="00D87570" w:rsidRPr="00B659A6">
        <w:rPr>
          <w:rFonts w:ascii="Cambria" w:hAnsi="Cambria"/>
          <w:color w:val="000000" w:themeColor="text1"/>
          <w:sz w:val="24"/>
          <w:szCs w:val="24"/>
          <w:lang w:eastAsia="en-US"/>
        </w:rPr>
        <w:t>.</w:t>
      </w:r>
    </w:p>
    <w:p w14:paraId="10BA8BB5" w14:textId="0CC81F5C" w:rsidR="00C04E22" w:rsidRPr="004510FB" w:rsidRDefault="00C04E22" w:rsidP="00E47A1A">
      <w:pPr>
        <w:pStyle w:val="Akapitzlist"/>
        <w:numPr>
          <w:ilvl w:val="0"/>
          <w:numId w:val="55"/>
        </w:numPr>
        <w:spacing w:after="0"/>
        <w:rPr>
          <w:rFonts w:ascii="Cambria" w:hAnsi="Cambria"/>
          <w:iCs/>
          <w:sz w:val="24"/>
          <w:szCs w:val="24"/>
        </w:rPr>
      </w:pPr>
      <w:r w:rsidRPr="007202A5">
        <w:rPr>
          <w:rFonts w:ascii="Cambria" w:hAnsi="Cambria"/>
          <w:color w:val="000000" w:themeColor="text1"/>
          <w:sz w:val="24"/>
          <w:szCs w:val="24"/>
          <w:lang w:eastAsia="en-US"/>
        </w:rPr>
        <w:t xml:space="preserve">Wykonawca jest zobowiązany współpracować w trakcie realizacji prac </w:t>
      </w:r>
      <w:r w:rsidRPr="007202A5">
        <w:rPr>
          <w:rFonts w:ascii="Cambria" w:hAnsi="Cambria"/>
          <w:color w:val="000000" w:themeColor="text1"/>
          <w:sz w:val="24"/>
          <w:szCs w:val="24"/>
          <w:lang w:eastAsia="en-US"/>
        </w:rPr>
        <w:br/>
      </w:r>
      <w:r w:rsidRPr="004510FB">
        <w:rPr>
          <w:rFonts w:ascii="Cambria" w:hAnsi="Cambria"/>
          <w:color w:val="000000" w:themeColor="text1"/>
          <w:sz w:val="24"/>
          <w:szCs w:val="24"/>
          <w:lang w:eastAsia="en-US"/>
        </w:rPr>
        <w:t>z przedstawicielami Zamawiającego.</w:t>
      </w:r>
    </w:p>
    <w:p w14:paraId="5F8E4AF6" w14:textId="377CB143" w:rsidR="00C04E22" w:rsidRPr="004510FB" w:rsidRDefault="00C04E22" w:rsidP="00E47A1A">
      <w:pPr>
        <w:pStyle w:val="Tekstpodstawowy"/>
        <w:widowControl/>
        <w:numPr>
          <w:ilvl w:val="0"/>
          <w:numId w:val="53"/>
        </w:numPr>
        <w:tabs>
          <w:tab w:val="left" w:pos="360"/>
        </w:tabs>
        <w:suppressAutoHyphens w:val="0"/>
        <w:adjustRightInd/>
        <w:spacing w:after="0"/>
        <w:ind w:left="714" w:hanging="357"/>
        <w:textAlignment w:val="auto"/>
        <w:rPr>
          <w:rFonts w:ascii="Cambria" w:hAnsi="Cambria"/>
          <w:sz w:val="24"/>
          <w:szCs w:val="24"/>
        </w:rPr>
      </w:pPr>
      <w:r w:rsidRPr="004510FB">
        <w:rPr>
          <w:rFonts w:ascii="Cambria" w:eastAsia="Calibri" w:hAnsi="Cambria"/>
          <w:color w:val="000000" w:themeColor="text1"/>
          <w:sz w:val="24"/>
          <w:szCs w:val="24"/>
          <w:lang w:eastAsia="en-US"/>
        </w:rPr>
        <w:t>Wykonawca zobowiązuje się zorganizować prace w sposób nienarażający osób trzecich na niebezpieczeństwa i uciążliwości wynikające z prowadzonych robót</w:t>
      </w:r>
      <w:r w:rsidR="004510FB" w:rsidRPr="004510FB">
        <w:rPr>
          <w:rFonts w:ascii="Cambria" w:eastAsia="Calibri" w:hAnsi="Cambria"/>
          <w:color w:val="000000" w:themeColor="text1"/>
          <w:sz w:val="24"/>
          <w:szCs w:val="24"/>
          <w:lang w:eastAsia="en-US"/>
        </w:rPr>
        <w:t>.</w:t>
      </w:r>
      <w:r w:rsidRPr="004510FB">
        <w:rPr>
          <w:rFonts w:ascii="Cambria" w:eastAsia="Calibri" w:hAnsi="Cambria"/>
          <w:color w:val="000000" w:themeColor="text1"/>
          <w:sz w:val="24"/>
          <w:szCs w:val="24"/>
          <w:lang w:eastAsia="en-US"/>
        </w:rPr>
        <w:br/>
      </w:r>
    </w:p>
    <w:p w14:paraId="279F8CCE" w14:textId="4BB075A0" w:rsidR="005C6619" w:rsidRPr="006B3533" w:rsidRDefault="00C04E22" w:rsidP="00E47A1A">
      <w:pPr>
        <w:pStyle w:val="Tekstpodstawowy"/>
        <w:widowControl/>
        <w:numPr>
          <w:ilvl w:val="0"/>
          <w:numId w:val="53"/>
        </w:numPr>
        <w:tabs>
          <w:tab w:val="left" w:pos="360"/>
        </w:tabs>
        <w:suppressAutoHyphens w:val="0"/>
        <w:adjustRightInd/>
        <w:spacing w:after="0"/>
        <w:ind w:left="714" w:hanging="357"/>
        <w:textAlignment w:val="auto"/>
        <w:rPr>
          <w:rFonts w:ascii="Cambria" w:hAnsi="Cambria"/>
          <w:sz w:val="24"/>
          <w:szCs w:val="24"/>
        </w:rPr>
      </w:pPr>
      <w:r w:rsidRPr="006B3533">
        <w:rPr>
          <w:rFonts w:ascii="Cambria" w:eastAsia="Calibri" w:hAnsi="Cambria"/>
          <w:color w:val="000000" w:themeColor="text1"/>
          <w:sz w:val="24"/>
          <w:szCs w:val="24"/>
          <w:lang w:eastAsia="en-US"/>
        </w:rPr>
        <w:t xml:space="preserve">Do dnia komisyjnego odbioru końcowego robót, plac budowy pozostaje </w:t>
      </w:r>
      <w:r w:rsidRPr="006B3533">
        <w:rPr>
          <w:rFonts w:ascii="Cambria" w:eastAsia="Calibri" w:hAnsi="Cambria"/>
          <w:color w:val="000000" w:themeColor="text1"/>
          <w:sz w:val="24"/>
          <w:szCs w:val="24"/>
          <w:lang w:eastAsia="en-US"/>
        </w:rPr>
        <w:br/>
        <w:t>w posiadaniu Wykonawcy.</w:t>
      </w:r>
    </w:p>
    <w:p w14:paraId="2EE98B16" w14:textId="77777777" w:rsidR="00F16FCD" w:rsidRDefault="00F16FCD" w:rsidP="00F2664E">
      <w:pPr>
        <w:widowControl/>
        <w:suppressAutoHyphens w:val="0"/>
        <w:overflowPunct w:val="0"/>
        <w:autoSpaceDE w:val="0"/>
        <w:autoSpaceDN w:val="0"/>
        <w:spacing w:after="0"/>
        <w:rPr>
          <w:rFonts w:ascii="Cambria" w:eastAsia="Calibri" w:hAnsi="Cambria"/>
          <w:b/>
          <w:bCs/>
          <w:color w:val="000000" w:themeColor="text1"/>
          <w:sz w:val="24"/>
          <w:szCs w:val="24"/>
        </w:rPr>
      </w:pPr>
    </w:p>
    <w:p w14:paraId="50899313" w14:textId="77777777" w:rsidR="003B6FBB" w:rsidRPr="00D27691" w:rsidRDefault="000E245E" w:rsidP="00B83CE6">
      <w:pPr>
        <w:autoSpaceDE w:val="0"/>
        <w:autoSpaceDN w:val="0"/>
        <w:spacing w:after="0"/>
        <w:jc w:val="center"/>
        <w:rPr>
          <w:rFonts w:ascii="Cambria" w:eastAsia="Calibri" w:hAnsi="Cambria"/>
          <w:b/>
          <w:bCs/>
          <w:sz w:val="24"/>
          <w:szCs w:val="24"/>
          <w:vertAlign w:val="superscript"/>
        </w:rPr>
      </w:pPr>
      <w:r w:rsidRPr="004510FB">
        <w:rPr>
          <w:rFonts w:ascii="Cambria" w:eastAsia="Calibri" w:hAnsi="Cambria"/>
          <w:b/>
          <w:bCs/>
          <w:sz w:val="24"/>
          <w:szCs w:val="24"/>
        </w:rPr>
        <w:t>§ 5</w:t>
      </w:r>
    </w:p>
    <w:p w14:paraId="3D533107" w14:textId="5A6C1FDB" w:rsidR="00C0741A" w:rsidRPr="005C6B2E" w:rsidRDefault="000E245E" w:rsidP="005C6B2E">
      <w:pPr>
        <w:autoSpaceDE w:val="0"/>
        <w:autoSpaceDN w:val="0"/>
        <w:spacing w:after="0"/>
        <w:jc w:val="center"/>
        <w:rPr>
          <w:rFonts w:ascii="Cambria" w:hAnsi="Cambria"/>
          <w:b/>
          <w:bCs/>
          <w:spacing w:val="-8"/>
          <w:sz w:val="24"/>
          <w:szCs w:val="24"/>
        </w:rPr>
      </w:pPr>
      <w:r w:rsidRPr="00AF4CFA">
        <w:rPr>
          <w:rFonts w:ascii="Cambria" w:hAnsi="Cambria"/>
          <w:b/>
          <w:bCs/>
          <w:spacing w:val="-8"/>
          <w:sz w:val="24"/>
          <w:szCs w:val="24"/>
        </w:rPr>
        <w:t>Rozliczenie przedmiotu umowy</w:t>
      </w:r>
      <w:r w:rsidRPr="000E245E">
        <w:rPr>
          <w:rFonts w:ascii="Cambria" w:hAnsi="Cambria"/>
          <w:b/>
          <w:bCs/>
          <w:spacing w:val="-8"/>
          <w:sz w:val="24"/>
          <w:szCs w:val="24"/>
        </w:rPr>
        <w:t xml:space="preserve"> </w:t>
      </w:r>
    </w:p>
    <w:bookmarkEnd w:id="9"/>
    <w:p w14:paraId="3B8C9BB5" w14:textId="685A21F6" w:rsidR="00913420" w:rsidRPr="00796B9F" w:rsidRDefault="00E0770B" w:rsidP="00E47A1A">
      <w:pPr>
        <w:widowControl/>
        <w:numPr>
          <w:ilvl w:val="0"/>
          <w:numId w:val="50"/>
        </w:numPr>
        <w:suppressAutoHyphens w:val="0"/>
        <w:overflowPunct w:val="0"/>
        <w:autoSpaceDE w:val="0"/>
        <w:autoSpaceDN w:val="0"/>
        <w:spacing w:after="0"/>
        <w:rPr>
          <w:rFonts w:ascii="Cambria" w:hAnsi="Cambria"/>
          <w:sz w:val="24"/>
          <w:szCs w:val="24"/>
        </w:rPr>
      </w:pPr>
      <w:r w:rsidRPr="00796B9F">
        <w:rPr>
          <w:rFonts w:ascii="Cambria" w:hAnsi="Cambria"/>
          <w:spacing w:val="-8"/>
          <w:sz w:val="24"/>
          <w:szCs w:val="24"/>
        </w:rPr>
        <w:t>W</w:t>
      </w:r>
      <w:r w:rsidR="00913420" w:rsidRPr="00796B9F">
        <w:rPr>
          <w:rFonts w:ascii="Cambria" w:hAnsi="Cambria"/>
          <w:spacing w:val="-8"/>
          <w:sz w:val="24"/>
          <w:szCs w:val="24"/>
        </w:rPr>
        <w:t>ynagrodzeni</w:t>
      </w:r>
      <w:r w:rsidRPr="00796B9F">
        <w:rPr>
          <w:rFonts w:ascii="Cambria" w:hAnsi="Cambria"/>
          <w:spacing w:val="-8"/>
          <w:sz w:val="24"/>
          <w:szCs w:val="24"/>
        </w:rPr>
        <w:t>e</w:t>
      </w:r>
      <w:r w:rsidR="00AF4CFA">
        <w:rPr>
          <w:rFonts w:ascii="Cambria" w:hAnsi="Cambria"/>
          <w:spacing w:val="-8"/>
          <w:sz w:val="24"/>
          <w:szCs w:val="24"/>
        </w:rPr>
        <w:t xml:space="preserve"> za wykonanie przedmiotu zamówienia zostanie rozliczone jak</w:t>
      </w:r>
      <w:r w:rsidR="00597F97" w:rsidRPr="00796B9F">
        <w:rPr>
          <w:rFonts w:ascii="Cambria" w:hAnsi="Cambria"/>
          <w:spacing w:val="-8"/>
          <w:sz w:val="24"/>
          <w:szCs w:val="24"/>
        </w:rPr>
        <w:t xml:space="preserve"> w § 3 </w:t>
      </w:r>
      <w:r w:rsidR="003643B1">
        <w:rPr>
          <w:rFonts w:ascii="Cambria" w:hAnsi="Cambria"/>
          <w:spacing w:val="-8"/>
          <w:sz w:val="24"/>
          <w:szCs w:val="24"/>
        </w:rPr>
        <w:t>.</w:t>
      </w:r>
      <w:r w:rsidRPr="00796B9F">
        <w:rPr>
          <w:rFonts w:ascii="Cambria" w:hAnsi="Cambria"/>
          <w:spacing w:val="-8"/>
          <w:sz w:val="24"/>
          <w:szCs w:val="24"/>
        </w:rPr>
        <w:t xml:space="preserve"> </w:t>
      </w:r>
    </w:p>
    <w:p w14:paraId="1C3E3125" w14:textId="21CBC58A" w:rsidR="00913420" w:rsidRPr="00796B9F" w:rsidRDefault="00913420" w:rsidP="00E47A1A">
      <w:pPr>
        <w:widowControl/>
        <w:numPr>
          <w:ilvl w:val="0"/>
          <w:numId w:val="50"/>
        </w:numPr>
        <w:suppressAutoHyphens w:val="0"/>
        <w:overflowPunct w:val="0"/>
        <w:autoSpaceDE w:val="0"/>
        <w:autoSpaceDN w:val="0"/>
        <w:spacing w:after="0"/>
        <w:ind w:left="426" w:hanging="426"/>
        <w:rPr>
          <w:rFonts w:ascii="Cambria" w:hAnsi="Cambria"/>
          <w:color w:val="000000"/>
          <w:sz w:val="24"/>
          <w:szCs w:val="24"/>
        </w:rPr>
      </w:pPr>
      <w:r w:rsidRPr="00176F54">
        <w:rPr>
          <w:rFonts w:ascii="Cambria" w:hAnsi="Cambria" w:cs="Times New Roman"/>
          <w:sz w:val="24"/>
          <w:szCs w:val="24"/>
          <w:lang w:eastAsia="pl-PL"/>
        </w:rPr>
        <w:t>Do faktury</w:t>
      </w:r>
      <w:r w:rsidR="0054405D">
        <w:rPr>
          <w:rFonts w:ascii="Cambria" w:hAnsi="Cambria" w:cs="Times New Roman"/>
          <w:color w:val="000000" w:themeColor="text1"/>
          <w:sz w:val="24"/>
          <w:szCs w:val="24"/>
          <w:u w:val="single"/>
          <w:lang w:eastAsia="pl-PL"/>
        </w:rPr>
        <w:t xml:space="preserve"> </w:t>
      </w:r>
      <w:r w:rsidRPr="00176F54">
        <w:rPr>
          <w:rFonts w:ascii="Cambria" w:hAnsi="Cambria" w:cs="Times New Roman"/>
          <w:sz w:val="24"/>
          <w:szCs w:val="24"/>
          <w:lang w:eastAsia="pl-PL"/>
        </w:rPr>
        <w:t xml:space="preserve">wystawionej przez Wykonawcę </w:t>
      </w:r>
      <w:r w:rsidR="00930F8D">
        <w:rPr>
          <w:rFonts w:ascii="Cambria" w:hAnsi="Cambria" w:cs="Times New Roman"/>
          <w:sz w:val="24"/>
          <w:szCs w:val="24"/>
          <w:lang w:eastAsia="pl-PL"/>
        </w:rPr>
        <w:t xml:space="preserve">po odbiorze końcowym, </w:t>
      </w:r>
      <w:r w:rsidRPr="00176F54">
        <w:rPr>
          <w:rFonts w:ascii="Cambria" w:hAnsi="Cambria" w:cs="Times New Roman"/>
          <w:sz w:val="24"/>
          <w:szCs w:val="24"/>
          <w:lang w:eastAsia="pl-PL"/>
        </w:rPr>
        <w:t>załączone będzie zestawienie kwot umówionych wynagrodzeń wszystkich podwykonawców lub dal</w:t>
      </w:r>
      <w:r w:rsidR="0064664F">
        <w:rPr>
          <w:rFonts w:ascii="Cambria" w:hAnsi="Cambria" w:cs="Times New Roman"/>
          <w:sz w:val="24"/>
          <w:szCs w:val="24"/>
          <w:lang w:eastAsia="pl-PL"/>
        </w:rPr>
        <w:t>szych podwykonawców, w przypadku</w:t>
      </w:r>
      <w:r w:rsidRPr="00176F54">
        <w:rPr>
          <w:rFonts w:ascii="Cambria" w:hAnsi="Cambria" w:cs="Times New Roman"/>
          <w:sz w:val="24"/>
          <w:szCs w:val="24"/>
          <w:lang w:eastAsia="pl-PL"/>
        </w:rPr>
        <w:t xml:space="preserve">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18F0095F" w14:textId="77777777" w:rsidR="00913420" w:rsidRPr="00176F54" w:rsidRDefault="00913420" w:rsidP="00E47A1A">
      <w:pPr>
        <w:widowControl/>
        <w:numPr>
          <w:ilvl w:val="0"/>
          <w:numId w:val="50"/>
        </w:numPr>
        <w:suppressAutoHyphens w:val="0"/>
        <w:overflowPunct w:val="0"/>
        <w:autoSpaceDE w:val="0"/>
        <w:autoSpaceDN w:val="0"/>
        <w:spacing w:after="0"/>
        <w:ind w:left="426" w:hanging="426"/>
        <w:rPr>
          <w:rFonts w:ascii="Cambria" w:hAnsi="Cambria"/>
          <w:color w:val="000000"/>
          <w:sz w:val="24"/>
          <w:szCs w:val="24"/>
        </w:rPr>
      </w:pPr>
      <w:r w:rsidRPr="00176F54">
        <w:rPr>
          <w:rFonts w:ascii="Cambria" w:hAnsi="Cambria" w:cs="Times New Roman"/>
          <w:color w:val="000000"/>
          <w:sz w:val="24"/>
          <w:szCs w:val="24"/>
          <w:lang w:eastAsia="pl-PL"/>
        </w:rPr>
        <w:t xml:space="preserve">Wykonawca jest zobowiązany do zawierania umów podwykonawczych w sposób umożliwiający rozliczenie robót wykonanych przez podwykonawców. </w:t>
      </w:r>
    </w:p>
    <w:p w14:paraId="4BA44C71" w14:textId="36833780" w:rsidR="00913420" w:rsidRPr="00773427" w:rsidRDefault="00913420" w:rsidP="00E47A1A">
      <w:pPr>
        <w:widowControl/>
        <w:numPr>
          <w:ilvl w:val="0"/>
          <w:numId w:val="50"/>
        </w:numPr>
        <w:suppressAutoHyphens w:val="0"/>
        <w:overflowPunct w:val="0"/>
        <w:autoSpaceDE w:val="0"/>
        <w:autoSpaceDN w:val="0"/>
        <w:spacing w:after="0"/>
        <w:ind w:left="426" w:hanging="426"/>
        <w:rPr>
          <w:rFonts w:ascii="Cambria" w:hAnsi="Cambria"/>
          <w:sz w:val="24"/>
          <w:szCs w:val="24"/>
        </w:rPr>
      </w:pPr>
      <w:r w:rsidRPr="00773427">
        <w:rPr>
          <w:rFonts w:ascii="Cambria" w:hAnsi="Cambria"/>
          <w:sz w:val="24"/>
          <w:szCs w:val="24"/>
        </w:rPr>
        <w:t xml:space="preserve">Zamawiający ma obowiązek zapłaty wystawionej zgodnie z umową faktury VAT </w:t>
      </w:r>
      <w:r w:rsidR="00B659A6">
        <w:rPr>
          <w:rFonts w:ascii="Cambria" w:hAnsi="Cambria"/>
          <w:sz w:val="24"/>
          <w:szCs w:val="24"/>
        </w:rPr>
        <w:t xml:space="preserve">             </w:t>
      </w:r>
      <w:r w:rsidRPr="00773427">
        <w:rPr>
          <w:rFonts w:ascii="Cambria" w:hAnsi="Cambria"/>
          <w:sz w:val="24"/>
          <w:szCs w:val="24"/>
        </w:rPr>
        <w:t>w ciągu 30 dni od daty jej doręczenia</w:t>
      </w:r>
      <w:r w:rsidR="00B10CD3" w:rsidRPr="00773427">
        <w:rPr>
          <w:rFonts w:ascii="Cambria" w:hAnsi="Cambria"/>
          <w:sz w:val="24"/>
          <w:szCs w:val="24"/>
        </w:rPr>
        <w:t xml:space="preserve"> Zamawiającemu.</w:t>
      </w:r>
    </w:p>
    <w:p w14:paraId="7915571A" w14:textId="77777777" w:rsidR="00913420" w:rsidRPr="00176F54" w:rsidRDefault="00913420" w:rsidP="00E47A1A">
      <w:pPr>
        <w:widowControl/>
        <w:numPr>
          <w:ilvl w:val="0"/>
          <w:numId w:val="50"/>
        </w:numPr>
        <w:suppressAutoHyphens w:val="0"/>
        <w:overflowPunct w:val="0"/>
        <w:autoSpaceDE w:val="0"/>
        <w:autoSpaceDN w:val="0"/>
        <w:spacing w:after="0"/>
        <w:ind w:left="426" w:hanging="426"/>
        <w:rPr>
          <w:rFonts w:ascii="Cambria" w:hAnsi="Cambria"/>
          <w:sz w:val="24"/>
          <w:szCs w:val="24"/>
        </w:rPr>
      </w:pPr>
      <w:r w:rsidRPr="00176F54">
        <w:rPr>
          <w:rFonts w:ascii="Cambria" w:hAnsi="Cambria" w:cs="Times New Roman"/>
          <w:sz w:val="24"/>
          <w:szCs w:val="24"/>
          <w:lang w:eastAsia="pl-PL"/>
        </w:rPr>
        <w:t>Warunkiem przekazania Wykonawcy wynagrodzenia jest przedłożenie Zamawiającemu wraz z fakturą dokumentów wskazanych w ust. 2.</w:t>
      </w:r>
    </w:p>
    <w:p w14:paraId="42BB684C" w14:textId="77777777" w:rsidR="00913420" w:rsidRPr="00176F54" w:rsidRDefault="00913420" w:rsidP="00E47A1A">
      <w:pPr>
        <w:widowControl/>
        <w:numPr>
          <w:ilvl w:val="0"/>
          <w:numId w:val="50"/>
        </w:numPr>
        <w:suppressAutoHyphens w:val="0"/>
        <w:overflowPunct w:val="0"/>
        <w:autoSpaceDE w:val="0"/>
        <w:autoSpaceDN w:val="0"/>
        <w:spacing w:after="0"/>
        <w:ind w:left="426" w:hanging="426"/>
        <w:rPr>
          <w:rFonts w:ascii="Cambria" w:hAnsi="Cambria"/>
          <w:sz w:val="24"/>
          <w:szCs w:val="24"/>
        </w:rPr>
      </w:pPr>
      <w:r w:rsidRPr="00176F54">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A9CFC29" w14:textId="77777777" w:rsidR="00913420" w:rsidRPr="00176F54" w:rsidRDefault="00913420" w:rsidP="00E47A1A">
      <w:pPr>
        <w:widowControl/>
        <w:numPr>
          <w:ilvl w:val="0"/>
          <w:numId w:val="50"/>
        </w:numPr>
        <w:suppressAutoHyphens w:val="0"/>
        <w:overflowPunct w:val="0"/>
        <w:autoSpaceDE w:val="0"/>
        <w:autoSpaceDN w:val="0"/>
        <w:spacing w:after="0"/>
        <w:ind w:left="426" w:hanging="426"/>
        <w:rPr>
          <w:rFonts w:ascii="Cambria" w:hAnsi="Cambria"/>
          <w:sz w:val="24"/>
          <w:szCs w:val="24"/>
        </w:rPr>
      </w:pPr>
      <w:r w:rsidRPr="00176F54">
        <w:rPr>
          <w:rFonts w:ascii="Cambria" w:eastAsia="Calibri" w:hAnsi="Cambria"/>
          <w:sz w:val="24"/>
          <w:szCs w:val="24"/>
          <w:lang w:eastAsia="en-US"/>
        </w:rPr>
        <w:lastRenderedPageBreak/>
        <w:t xml:space="preserve">Wynagrodzenie, o którym mowa w ust. </w:t>
      </w:r>
      <w:r w:rsidR="00855409">
        <w:rPr>
          <w:rFonts w:ascii="Cambria" w:eastAsia="Calibri" w:hAnsi="Cambria"/>
          <w:sz w:val="24"/>
          <w:szCs w:val="24"/>
          <w:lang w:eastAsia="en-US"/>
        </w:rPr>
        <w:t>6</w:t>
      </w:r>
      <w:r w:rsidRPr="00176F54">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3826E7C" w14:textId="77777777" w:rsidR="00913420" w:rsidRPr="00176F54" w:rsidRDefault="00913420" w:rsidP="00E47A1A">
      <w:pPr>
        <w:widowControl/>
        <w:numPr>
          <w:ilvl w:val="0"/>
          <w:numId w:val="50"/>
        </w:numPr>
        <w:suppressAutoHyphens w:val="0"/>
        <w:overflowPunct w:val="0"/>
        <w:autoSpaceDE w:val="0"/>
        <w:autoSpaceDN w:val="0"/>
        <w:spacing w:after="0"/>
        <w:ind w:left="426" w:hanging="426"/>
        <w:rPr>
          <w:rFonts w:ascii="Cambria" w:hAnsi="Cambria"/>
          <w:sz w:val="24"/>
          <w:szCs w:val="24"/>
        </w:rPr>
      </w:pPr>
      <w:r w:rsidRPr="00176F54">
        <w:rPr>
          <w:rFonts w:ascii="Cambria" w:eastAsia="Calibri" w:hAnsi="Cambria"/>
          <w:sz w:val="24"/>
          <w:szCs w:val="24"/>
          <w:lang w:eastAsia="en-US"/>
        </w:rPr>
        <w:t xml:space="preserve">Bezpośrednia zapłata, o której mowa w ust. </w:t>
      </w:r>
      <w:r w:rsidR="00855409">
        <w:rPr>
          <w:rFonts w:ascii="Cambria" w:eastAsia="Calibri" w:hAnsi="Cambria"/>
          <w:sz w:val="24"/>
          <w:szCs w:val="24"/>
          <w:lang w:eastAsia="en-US"/>
        </w:rPr>
        <w:t>6</w:t>
      </w:r>
      <w:r w:rsidRPr="00176F54">
        <w:rPr>
          <w:rFonts w:ascii="Cambria" w:eastAsia="Calibri" w:hAnsi="Cambria"/>
          <w:sz w:val="24"/>
          <w:szCs w:val="24"/>
          <w:lang w:eastAsia="en-US"/>
        </w:rPr>
        <w:t>, obejmuje wyłącznie należne wynagrodzenie, bez odsetek, należnych podwykonawcy lub dalszemu podwykonawcy.</w:t>
      </w:r>
    </w:p>
    <w:p w14:paraId="1DD570BA" w14:textId="77777777" w:rsidR="00913420" w:rsidRPr="00176F54" w:rsidRDefault="00913420" w:rsidP="00E47A1A">
      <w:pPr>
        <w:widowControl/>
        <w:numPr>
          <w:ilvl w:val="0"/>
          <w:numId w:val="50"/>
        </w:numPr>
        <w:suppressAutoHyphens w:val="0"/>
        <w:overflowPunct w:val="0"/>
        <w:autoSpaceDE w:val="0"/>
        <w:autoSpaceDN w:val="0"/>
        <w:spacing w:after="0"/>
        <w:ind w:left="426" w:hanging="426"/>
        <w:rPr>
          <w:rFonts w:ascii="Cambria" w:hAnsi="Cambria"/>
          <w:sz w:val="24"/>
          <w:szCs w:val="24"/>
        </w:rPr>
      </w:pPr>
      <w:r w:rsidRPr="00176F54">
        <w:rPr>
          <w:rFonts w:ascii="Cambria" w:eastAsia="Calibri" w:hAnsi="Cambria"/>
          <w:sz w:val="24"/>
          <w:szCs w:val="24"/>
          <w:lang w:eastAsia="en-US"/>
        </w:rPr>
        <w:t>Przed dokonaniem bezpośredniej zapłaty Wykonawca zostanie poinformowany przez Zamawiającego w formie pisemnej o:</w:t>
      </w:r>
    </w:p>
    <w:p w14:paraId="205255B5" w14:textId="77777777" w:rsidR="00913420" w:rsidRPr="00176F54" w:rsidRDefault="00913420" w:rsidP="00E47A1A">
      <w:pPr>
        <w:pStyle w:val="Jasnalistaakcent51"/>
        <w:widowControl/>
        <w:numPr>
          <w:ilvl w:val="0"/>
          <w:numId w:val="6"/>
        </w:numPr>
        <w:suppressAutoHyphens w:val="0"/>
        <w:autoSpaceDE w:val="0"/>
        <w:autoSpaceDN w:val="0"/>
        <w:spacing w:after="0"/>
        <w:ind w:left="709" w:hanging="283"/>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1AEB4D5" w14:textId="77777777" w:rsidR="00913420" w:rsidRPr="00176F54" w:rsidRDefault="00913420" w:rsidP="00E47A1A">
      <w:pPr>
        <w:pStyle w:val="Jasnalistaakcent51"/>
        <w:widowControl/>
        <w:numPr>
          <w:ilvl w:val="0"/>
          <w:numId w:val="6"/>
        </w:numPr>
        <w:suppressAutoHyphens w:val="0"/>
        <w:autoSpaceDE w:val="0"/>
        <w:autoSpaceDN w:val="0"/>
        <w:spacing w:after="0"/>
        <w:ind w:left="709" w:hanging="283"/>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765C0C11" w14:textId="77777777" w:rsidR="00913420" w:rsidRPr="00176F54" w:rsidRDefault="00097A20" w:rsidP="00E47A1A">
      <w:pPr>
        <w:widowControl/>
        <w:numPr>
          <w:ilvl w:val="0"/>
          <w:numId w:val="50"/>
        </w:numPr>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t xml:space="preserve"> </w:t>
      </w:r>
      <w:r w:rsidR="00913420" w:rsidRPr="00176F54">
        <w:rPr>
          <w:rFonts w:ascii="Cambria" w:eastAsia="Calibri" w:hAnsi="Cambria"/>
          <w:sz w:val="24"/>
          <w:szCs w:val="24"/>
          <w:lang w:eastAsia="en-US"/>
        </w:rPr>
        <w:t xml:space="preserve">W przypadku zgłoszenia przez Wykonawcę uwag, o których mowa w ust. </w:t>
      </w:r>
      <w:r w:rsidR="00855409">
        <w:rPr>
          <w:rFonts w:ascii="Cambria" w:eastAsia="Calibri" w:hAnsi="Cambria"/>
          <w:sz w:val="24"/>
          <w:szCs w:val="24"/>
          <w:lang w:eastAsia="en-US"/>
        </w:rPr>
        <w:t>9</w:t>
      </w:r>
      <w:r w:rsidR="00913420" w:rsidRPr="00176F54">
        <w:rPr>
          <w:rFonts w:ascii="Cambria" w:eastAsia="Calibri" w:hAnsi="Cambria"/>
          <w:sz w:val="24"/>
          <w:szCs w:val="24"/>
          <w:lang w:eastAsia="en-US"/>
        </w:rPr>
        <w:t xml:space="preserve"> </w:t>
      </w:r>
      <w:r w:rsidR="00913420" w:rsidRPr="00176F54">
        <w:rPr>
          <w:rFonts w:ascii="Cambria" w:eastAsia="Calibri" w:hAnsi="Cambria"/>
          <w:sz w:val="24"/>
          <w:szCs w:val="24"/>
          <w:lang w:eastAsia="en-US"/>
        </w:rPr>
        <w:br/>
        <w:t xml:space="preserve">pkt 2, w terminie 7 dni od dnia otrzymania informacji, o której mowa w ust. </w:t>
      </w:r>
      <w:r w:rsidR="00855409">
        <w:rPr>
          <w:rFonts w:ascii="Cambria" w:eastAsia="Calibri" w:hAnsi="Cambria"/>
          <w:sz w:val="24"/>
          <w:szCs w:val="24"/>
          <w:lang w:eastAsia="en-US"/>
        </w:rPr>
        <w:t>9</w:t>
      </w:r>
      <w:r w:rsidR="00913420" w:rsidRPr="00176F54">
        <w:rPr>
          <w:rFonts w:ascii="Cambria" w:eastAsia="Calibri" w:hAnsi="Cambria"/>
          <w:sz w:val="24"/>
          <w:szCs w:val="24"/>
          <w:lang w:eastAsia="en-US"/>
        </w:rPr>
        <w:t xml:space="preserve"> pkt 1 i 2, Zamawiający może:</w:t>
      </w:r>
    </w:p>
    <w:p w14:paraId="4447ED53" w14:textId="77777777" w:rsidR="00913420" w:rsidRPr="00176F54" w:rsidRDefault="00913420" w:rsidP="00E47A1A">
      <w:pPr>
        <w:pStyle w:val="Jasnalistaakcent51"/>
        <w:widowControl/>
        <w:numPr>
          <w:ilvl w:val="0"/>
          <w:numId w:val="7"/>
        </w:numPr>
        <w:suppressAutoHyphens w:val="0"/>
        <w:autoSpaceDE w:val="0"/>
        <w:autoSpaceDN w:val="0"/>
        <w:spacing w:after="0"/>
        <w:ind w:left="709" w:hanging="283"/>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16685A74" w14:textId="77777777" w:rsidR="00913420" w:rsidRPr="00176F54" w:rsidRDefault="00913420" w:rsidP="00E47A1A">
      <w:pPr>
        <w:pStyle w:val="Jasnalistaakcent51"/>
        <w:widowControl/>
        <w:numPr>
          <w:ilvl w:val="0"/>
          <w:numId w:val="7"/>
        </w:numPr>
        <w:suppressAutoHyphens w:val="0"/>
        <w:autoSpaceDE w:val="0"/>
        <w:autoSpaceDN w:val="0"/>
        <w:spacing w:after="0"/>
        <w:ind w:left="709" w:hanging="283"/>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C62CAB0" w14:textId="77777777" w:rsidR="00913420" w:rsidRPr="00176F54" w:rsidRDefault="00913420" w:rsidP="00E47A1A">
      <w:pPr>
        <w:pStyle w:val="Jasnalistaakcent51"/>
        <w:widowControl/>
        <w:numPr>
          <w:ilvl w:val="0"/>
          <w:numId w:val="7"/>
        </w:numPr>
        <w:suppressAutoHyphens w:val="0"/>
        <w:autoSpaceDE w:val="0"/>
        <w:autoSpaceDN w:val="0"/>
        <w:spacing w:after="0"/>
        <w:ind w:left="709" w:hanging="283"/>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3506A4C5" w14:textId="77777777" w:rsidR="00913420" w:rsidRPr="00176F54" w:rsidRDefault="00097A20" w:rsidP="00E47A1A">
      <w:pPr>
        <w:widowControl/>
        <w:numPr>
          <w:ilvl w:val="0"/>
          <w:numId w:val="50"/>
        </w:numPr>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t xml:space="preserve"> </w:t>
      </w:r>
      <w:r w:rsidR="00913420" w:rsidRPr="00176F54">
        <w:rPr>
          <w:rFonts w:ascii="Cambria" w:eastAsia="Calibri" w:hAnsi="Cambria"/>
          <w:sz w:val="24"/>
          <w:szCs w:val="24"/>
          <w:lang w:eastAsia="en-US"/>
        </w:rPr>
        <w:t xml:space="preserve">W przypadku dokonania bezpośredniej zapłaty podwykonawcy lub dalszemu podwykonawcy, o której mowa w ust. </w:t>
      </w:r>
      <w:r w:rsidR="00855409">
        <w:rPr>
          <w:rFonts w:ascii="Cambria" w:eastAsia="Calibri" w:hAnsi="Cambria"/>
          <w:sz w:val="24"/>
          <w:szCs w:val="24"/>
          <w:lang w:eastAsia="en-US"/>
        </w:rPr>
        <w:t>10</w:t>
      </w:r>
      <w:r w:rsidR="00913420" w:rsidRPr="00176F54">
        <w:rPr>
          <w:rFonts w:ascii="Cambria" w:eastAsia="Calibri" w:hAnsi="Cambria"/>
          <w:sz w:val="24"/>
          <w:szCs w:val="24"/>
          <w:lang w:eastAsia="en-US"/>
        </w:rPr>
        <w:t xml:space="preserve"> pkt 3, Zamawiający potrąci kwotę wypłaconego podwykonawcy lub dalszemu podwykonawcy wynagrodzenia z wynagrodzenia należnego Wykonawcy.</w:t>
      </w:r>
    </w:p>
    <w:p w14:paraId="5AEBE372" w14:textId="77777777" w:rsidR="00913420" w:rsidRPr="00176F54" w:rsidRDefault="00097A20" w:rsidP="00E47A1A">
      <w:pPr>
        <w:widowControl/>
        <w:numPr>
          <w:ilvl w:val="0"/>
          <w:numId w:val="50"/>
        </w:numPr>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t xml:space="preserve"> </w:t>
      </w:r>
      <w:r w:rsidR="00913420" w:rsidRPr="00176F54">
        <w:rPr>
          <w:rFonts w:ascii="Cambria" w:eastAsia="Calibri" w:hAnsi="Cambria"/>
          <w:sz w:val="24"/>
          <w:szCs w:val="24"/>
          <w:lang w:eastAsia="en-US"/>
        </w:rPr>
        <w:t>Zasady wystawiania faktur:</w:t>
      </w:r>
    </w:p>
    <w:p w14:paraId="26816A00" w14:textId="77777777" w:rsidR="00913420" w:rsidRPr="00176F54" w:rsidRDefault="00913420" w:rsidP="00E47A1A">
      <w:pPr>
        <w:widowControl/>
        <w:numPr>
          <w:ilvl w:val="2"/>
          <w:numId w:val="8"/>
        </w:numPr>
        <w:suppressAutoHyphens w:val="0"/>
        <w:overflowPunct w:val="0"/>
        <w:autoSpaceDE w:val="0"/>
        <w:autoSpaceDN w:val="0"/>
        <w:spacing w:after="0"/>
        <w:rPr>
          <w:rFonts w:ascii="Cambria" w:eastAsia="Calibri" w:hAnsi="Cambria"/>
          <w:sz w:val="24"/>
          <w:szCs w:val="24"/>
          <w:lang w:eastAsia="en-US"/>
        </w:rPr>
      </w:pPr>
      <w:r w:rsidRPr="00176F54">
        <w:rPr>
          <w:rFonts w:ascii="Cambria" w:eastAsia="Calibri" w:hAnsi="Cambria"/>
          <w:sz w:val="24"/>
          <w:szCs w:val="24"/>
          <w:lang w:eastAsia="en-US"/>
        </w:rPr>
        <w:t xml:space="preserve">Zamawiający upoważnia Wykonawcę do wystawiania faktury na: </w:t>
      </w:r>
    </w:p>
    <w:p w14:paraId="4DCC56D1" w14:textId="77777777" w:rsidR="00913420" w:rsidRPr="00296BFF" w:rsidRDefault="00296BFF" w:rsidP="00913420">
      <w:pPr>
        <w:pStyle w:val="Akapitzlist"/>
        <w:overflowPunct w:val="0"/>
        <w:autoSpaceDE w:val="0"/>
        <w:autoSpaceDN w:val="0"/>
        <w:spacing w:after="0"/>
        <w:ind w:left="851"/>
        <w:rPr>
          <w:rFonts w:ascii="Cambria" w:hAnsi="Cambria" w:cs="Cambria"/>
          <w:b/>
          <w:sz w:val="24"/>
          <w:szCs w:val="24"/>
        </w:rPr>
      </w:pPr>
      <w:r w:rsidRPr="00296BFF">
        <w:rPr>
          <w:rFonts w:ascii="Cambria" w:hAnsi="Cambria" w:cs="Cambria"/>
          <w:b/>
          <w:sz w:val="24"/>
          <w:szCs w:val="24"/>
        </w:rPr>
        <w:t xml:space="preserve">Gmina </w:t>
      </w:r>
      <w:r w:rsidR="00C0741A">
        <w:rPr>
          <w:rFonts w:ascii="Cambria" w:hAnsi="Cambria" w:cs="Cambria"/>
          <w:b/>
          <w:sz w:val="24"/>
          <w:szCs w:val="24"/>
        </w:rPr>
        <w:t>…………………..</w:t>
      </w:r>
    </w:p>
    <w:p w14:paraId="2711AD03" w14:textId="7AB1E16F" w:rsidR="00913420" w:rsidRPr="00856977" w:rsidRDefault="00C0741A" w:rsidP="00856977">
      <w:pPr>
        <w:overflowPunct w:val="0"/>
        <w:autoSpaceDE w:val="0"/>
        <w:autoSpaceDN w:val="0"/>
        <w:spacing w:after="0"/>
        <w:ind w:left="851"/>
        <w:rPr>
          <w:rFonts w:ascii="Cambria" w:hAnsi="Cambria" w:cs="Cambria"/>
          <w:b/>
          <w:sz w:val="24"/>
          <w:szCs w:val="24"/>
        </w:rPr>
      </w:pPr>
      <w:r>
        <w:rPr>
          <w:rFonts w:ascii="Cambria" w:hAnsi="Cambria" w:cs="Cambria"/>
          <w:b/>
          <w:sz w:val="24"/>
          <w:szCs w:val="24"/>
        </w:rPr>
        <w:t>…………………………..</w:t>
      </w:r>
      <w:r w:rsidR="00856977">
        <w:rPr>
          <w:rFonts w:ascii="Cambria" w:hAnsi="Cambria" w:cs="Cambria"/>
          <w:b/>
          <w:sz w:val="24"/>
          <w:szCs w:val="24"/>
        </w:rPr>
        <w:tab/>
      </w:r>
      <w:r w:rsidR="00913420" w:rsidRPr="00856977">
        <w:rPr>
          <w:rFonts w:ascii="Cambria" w:hAnsi="Cambria" w:cs="Cambria"/>
          <w:b/>
          <w:sz w:val="24"/>
          <w:szCs w:val="24"/>
        </w:rPr>
        <w:t xml:space="preserve">(NIP: </w:t>
      </w:r>
      <w:r w:rsidRPr="00856977">
        <w:rPr>
          <w:rFonts w:ascii="Cambria" w:hAnsi="Cambria" w:cs="Cambria"/>
          <w:b/>
          <w:sz w:val="24"/>
          <w:szCs w:val="24"/>
        </w:rPr>
        <w:t>……………………..</w:t>
      </w:r>
      <w:r w:rsidR="00913420" w:rsidRPr="00856977">
        <w:rPr>
          <w:rFonts w:ascii="Cambria" w:hAnsi="Cambria" w:cs="Cambria"/>
          <w:b/>
          <w:sz w:val="24"/>
          <w:szCs w:val="24"/>
        </w:rPr>
        <w:t>).</w:t>
      </w:r>
    </w:p>
    <w:p w14:paraId="6C270136" w14:textId="77777777" w:rsidR="00913420" w:rsidRPr="00176F54" w:rsidRDefault="00913420" w:rsidP="00E47A1A">
      <w:pPr>
        <w:widowControl/>
        <w:numPr>
          <w:ilvl w:val="2"/>
          <w:numId w:val="8"/>
        </w:numPr>
        <w:suppressAutoHyphens w:val="0"/>
        <w:overflowPunct w:val="0"/>
        <w:autoSpaceDE w:val="0"/>
        <w:autoSpaceDN w:val="0"/>
        <w:spacing w:after="0"/>
        <w:rPr>
          <w:rFonts w:ascii="Cambria" w:eastAsia="Calibri" w:hAnsi="Cambria"/>
          <w:sz w:val="24"/>
          <w:szCs w:val="24"/>
          <w:lang w:eastAsia="en-US"/>
        </w:rPr>
      </w:pPr>
      <w:r w:rsidRPr="00176F54">
        <w:rPr>
          <w:rFonts w:ascii="Cambria" w:hAnsi="Cambria"/>
          <w:color w:val="000000"/>
          <w:sz w:val="24"/>
          <w:szCs w:val="24"/>
        </w:rPr>
        <w:t xml:space="preserve">Wykonawca ma prawo skorzystania z możliwości przekazania ustrukturyzowanej faktury elektronicznej na zasadach określonych w ustawie z dnia 9 listopada 2018 </w:t>
      </w:r>
      <w:r w:rsidRPr="00176F54">
        <w:rPr>
          <w:rFonts w:ascii="Cambria" w:hAnsi="Cambria"/>
          <w:color w:val="000000"/>
          <w:sz w:val="24"/>
          <w:szCs w:val="24"/>
        </w:rPr>
        <w:lastRenderedPageBreak/>
        <w:t>r. o elektronicznym fakturowaniu w zamówieniach publicznych, koncesjach na roboty budowlane lub usługi oraz partnerstwie publiczno-prywatnym (Dz. U. z 2020 r. poz. 1666 z późn. zm.).</w:t>
      </w:r>
    </w:p>
    <w:p w14:paraId="2F666C81" w14:textId="77777777" w:rsidR="00913420" w:rsidRPr="00176F54" w:rsidRDefault="00913420" w:rsidP="00E47A1A">
      <w:pPr>
        <w:widowControl/>
        <w:numPr>
          <w:ilvl w:val="2"/>
          <w:numId w:val="8"/>
        </w:numPr>
        <w:suppressAutoHyphens w:val="0"/>
        <w:overflowPunct w:val="0"/>
        <w:autoSpaceDE w:val="0"/>
        <w:autoSpaceDN w:val="0"/>
        <w:spacing w:after="0"/>
        <w:rPr>
          <w:rFonts w:ascii="Cambria" w:eastAsia="Calibri" w:hAnsi="Cambria"/>
          <w:sz w:val="24"/>
          <w:szCs w:val="24"/>
          <w:lang w:eastAsia="en-US"/>
        </w:rPr>
      </w:pPr>
      <w:r w:rsidRPr="00176F54">
        <w:rPr>
          <w:rFonts w:ascii="Cambria" w:hAnsi="Cambria"/>
          <w:sz w:val="24"/>
          <w:szCs w:val="24"/>
        </w:rPr>
        <w:t xml:space="preserve">Zapłata faktury nastąpi z uwzględnieniem przepisów art. 108a ust. 1a ustawy </w:t>
      </w:r>
      <w:r w:rsidRPr="00176F54">
        <w:rPr>
          <w:rFonts w:ascii="Cambria" w:hAnsi="Cambria"/>
          <w:sz w:val="24"/>
          <w:szCs w:val="24"/>
        </w:rPr>
        <w:br/>
        <w:t>o podatku od towarów i usług.</w:t>
      </w:r>
    </w:p>
    <w:p w14:paraId="075D5C52" w14:textId="77777777" w:rsidR="00913420" w:rsidRPr="00176F54" w:rsidRDefault="00913420" w:rsidP="00E47A1A">
      <w:pPr>
        <w:widowControl/>
        <w:numPr>
          <w:ilvl w:val="2"/>
          <w:numId w:val="8"/>
        </w:numPr>
        <w:suppressAutoHyphens w:val="0"/>
        <w:overflowPunct w:val="0"/>
        <w:autoSpaceDE w:val="0"/>
        <w:autoSpaceDN w:val="0"/>
        <w:spacing w:after="0"/>
        <w:rPr>
          <w:rFonts w:ascii="Cambria" w:eastAsia="Calibri" w:hAnsi="Cambria"/>
          <w:sz w:val="24"/>
          <w:szCs w:val="24"/>
          <w:lang w:eastAsia="en-US"/>
        </w:rPr>
      </w:pPr>
      <w:r w:rsidRPr="00176F54">
        <w:rPr>
          <w:rFonts w:ascii="Cambria" w:hAnsi="Cambria"/>
          <w:sz w:val="24"/>
          <w:szCs w:val="24"/>
        </w:rPr>
        <w:t>Wykonawca jest zobowiązany podać na fakturze adnotację „mechanizm podzielonej płatności”.</w:t>
      </w:r>
    </w:p>
    <w:p w14:paraId="23AB65E5" w14:textId="77777777" w:rsidR="00913420" w:rsidRPr="00176F54" w:rsidRDefault="00913420" w:rsidP="00E47A1A">
      <w:pPr>
        <w:widowControl/>
        <w:numPr>
          <w:ilvl w:val="2"/>
          <w:numId w:val="8"/>
        </w:numPr>
        <w:suppressAutoHyphens w:val="0"/>
        <w:overflowPunct w:val="0"/>
        <w:autoSpaceDE w:val="0"/>
        <w:autoSpaceDN w:val="0"/>
        <w:spacing w:after="0"/>
        <w:rPr>
          <w:rFonts w:ascii="Cambria" w:eastAsia="Calibri" w:hAnsi="Cambria"/>
          <w:sz w:val="24"/>
          <w:szCs w:val="24"/>
          <w:lang w:eastAsia="en-US"/>
        </w:rPr>
      </w:pPr>
      <w:r w:rsidRPr="00176F54">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0170CD33" w14:textId="77777777" w:rsidR="00913420" w:rsidRPr="00176F54" w:rsidRDefault="00913420" w:rsidP="00E47A1A">
      <w:pPr>
        <w:widowControl/>
        <w:numPr>
          <w:ilvl w:val="2"/>
          <w:numId w:val="8"/>
        </w:numPr>
        <w:suppressAutoHyphens w:val="0"/>
        <w:overflowPunct w:val="0"/>
        <w:autoSpaceDE w:val="0"/>
        <w:autoSpaceDN w:val="0"/>
        <w:spacing w:after="0"/>
        <w:rPr>
          <w:rFonts w:ascii="Cambria" w:eastAsia="Calibri" w:hAnsi="Cambria"/>
          <w:sz w:val="24"/>
          <w:szCs w:val="24"/>
          <w:lang w:eastAsia="en-US"/>
        </w:rPr>
      </w:pPr>
      <w:r w:rsidRPr="00176F54">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F7CCA2F" w14:textId="77777777" w:rsidR="00913420" w:rsidRPr="00176F54" w:rsidRDefault="00913420" w:rsidP="00E47A1A">
      <w:pPr>
        <w:widowControl/>
        <w:numPr>
          <w:ilvl w:val="0"/>
          <w:numId w:val="50"/>
        </w:numPr>
        <w:suppressAutoHyphens w:val="0"/>
        <w:overflowPunct w:val="0"/>
        <w:autoSpaceDE w:val="0"/>
        <w:autoSpaceDN w:val="0"/>
        <w:spacing w:after="0"/>
        <w:ind w:left="426" w:hanging="426"/>
        <w:rPr>
          <w:rFonts w:ascii="Cambria" w:eastAsia="Calibri" w:hAnsi="Cambria"/>
          <w:sz w:val="24"/>
          <w:szCs w:val="24"/>
          <w:lang w:eastAsia="en-US"/>
        </w:rPr>
      </w:pPr>
      <w:r w:rsidRPr="00176F54">
        <w:rPr>
          <w:rFonts w:ascii="Cambria" w:eastAsia="Calibri" w:hAnsi="Cambria"/>
          <w:sz w:val="24"/>
          <w:szCs w:val="24"/>
          <w:lang w:eastAsia="en-US"/>
        </w:rPr>
        <w:t>Zamawiający zastrzega sobie prawo zakwestionowania zafakturowanej kwoty w przypadku stwierdzenia, że jest ona niezgodna z umową lub przepisami powszechnie obowiązującymi.</w:t>
      </w:r>
    </w:p>
    <w:p w14:paraId="516550CE" w14:textId="77777777" w:rsidR="00913420" w:rsidRPr="00176F54" w:rsidRDefault="00913420" w:rsidP="00E47A1A">
      <w:pPr>
        <w:widowControl/>
        <w:numPr>
          <w:ilvl w:val="0"/>
          <w:numId w:val="50"/>
        </w:numPr>
        <w:suppressAutoHyphens w:val="0"/>
        <w:overflowPunct w:val="0"/>
        <w:autoSpaceDE w:val="0"/>
        <w:autoSpaceDN w:val="0"/>
        <w:spacing w:after="0"/>
        <w:ind w:left="426" w:hanging="426"/>
        <w:rPr>
          <w:rFonts w:ascii="Cambria" w:eastAsia="Calibri" w:hAnsi="Cambria"/>
          <w:sz w:val="24"/>
          <w:szCs w:val="24"/>
          <w:lang w:eastAsia="en-US"/>
        </w:rPr>
      </w:pPr>
      <w:r w:rsidRPr="00176F54">
        <w:rPr>
          <w:rFonts w:ascii="Cambria" w:eastAsia="Calibri" w:hAnsi="Cambria"/>
          <w:sz w:val="24"/>
          <w:szCs w:val="24"/>
          <w:lang w:eastAsia="en-US"/>
        </w:rPr>
        <w:t xml:space="preserve">W przypadku, o którym mowa w ust. </w:t>
      </w:r>
      <w:r w:rsidR="007A4A83">
        <w:rPr>
          <w:rFonts w:ascii="Cambria" w:eastAsia="Calibri" w:hAnsi="Cambria"/>
          <w:sz w:val="24"/>
          <w:szCs w:val="24"/>
          <w:lang w:eastAsia="en-US"/>
        </w:rPr>
        <w:t>13</w:t>
      </w:r>
      <w:r w:rsidRPr="00176F54">
        <w:rPr>
          <w:rFonts w:ascii="Cambria" w:eastAsia="Calibri" w:hAnsi="Cambria"/>
          <w:sz w:val="24"/>
          <w:szCs w:val="24"/>
          <w:lang w:eastAsia="en-US"/>
        </w:rPr>
        <w:t xml:space="preserve"> Zamawiający dokona zwrotu faktury bez jej zaksięgowania i zapłaty Wykonawcy, żądając jednocześnie dodatkowych wyjaśnień lub zmiany faktury.</w:t>
      </w:r>
    </w:p>
    <w:p w14:paraId="36D9CB13" w14:textId="77777777" w:rsidR="00913420" w:rsidRDefault="00913420" w:rsidP="00E47A1A">
      <w:pPr>
        <w:widowControl/>
        <w:numPr>
          <w:ilvl w:val="0"/>
          <w:numId w:val="50"/>
        </w:numPr>
        <w:suppressAutoHyphens w:val="0"/>
        <w:overflowPunct w:val="0"/>
        <w:autoSpaceDE w:val="0"/>
        <w:autoSpaceDN w:val="0"/>
        <w:spacing w:after="0"/>
        <w:ind w:left="426" w:hanging="426"/>
        <w:rPr>
          <w:rFonts w:ascii="Cambria" w:eastAsia="Calibri" w:hAnsi="Cambria"/>
          <w:sz w:val="24"/>
          <w:szCs w:val="24"/>
          <w:lang w:eastAsia="en-US"/>
        </w:rPr>
      </w:pPr>
      <w:r w:rsidRPr="00176F54">
        <w:rPr>
          <w:rFonts w:ascii="Cambria" w:eastAsia="Calibri" w:hAnsi="Cambria"/>
          <w:sz w:val="24"/>
          <w:szCs w:val="24"/>
          <w:lang w:eastAsia="en-US"/>
        </w:rPr>
        <w:t xml:space="preserve">Termin płatności faktury, w sytuacji opisanej w ust. </w:t>
      </w:r>
      <w:r w:rsidR="007A4A83">
        <w:rPr>
          <w:rFonts w:ascii="Cambria" w:eastAsia="Calibri" w:hAnsi="Cambria"/>
          <w:sz w:val="24"/>
          <w:szCs w:val="24"/>
          <w:lang w:eastAsia="en-US"/>
        </w:rPr>
        <w:t>14</w:t>
      </w:r>
      <w:r w:rsidRPr="00176F54">
        <w:rPr>
          <w:rFonts w:ascii="Cambria" w:eastAsia="Calibri" w:hAnsi="Cambria"/>
          <w:sz w:val="24"/>
          <w:szCs w:val="24"/>
          <w:lang w:eastAsia="en-US"/>
        </w:rPr>
        <w:t>, będzie liczony od dnia otrzymania wymaganych wyjaśnień lub prawidłowo wystawionej faktury.</w:t>
      </w:r>
    </w:p>
    <w:p w14:paraId="71340F7C" w14:textId="77777777" w:rsidR="00C04E22" w:rsidRPr="00176F54" w:rsidRDefault="00C04E22" w:rsidP="00B83CE6">
      <w:pPr>
        <w:pStyle w:val="Jasnasiatkaakcent32"/>
        <w:autoSpaceDE w:val="0"/>
        <w:autoSpaceDN w:val="0"/>
        <w:adjustRightInd w:val="0"/>
        <w:spacing w:after="0"/>
        <w:ind w:left="0"/>
        <w:jc w:val="both"/>
        <w:rPr>
          <w:rFonts w:ascii="Cambria" w:hAnsi="Cambria" w:cs="Calibri"/>
          <w:color w:val="000000" w:themeColor="text1"/>
          <w:sz w:val="24"/>
          <w:szCs w:val="24"/>
        </w:rPr>
      </w:pPr>
    </w:p>
    <w:p w14:paraId="7542F716" w14:textId="77777777" w:rsidR="0074770C" w:rsidRPr="00176F54" w:rsidRDefault="0074770C" w:rsidP="0074770C">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6</w:t>
      </w:r>
    </w:p>
    <w:p w14:paraId="250E0EB0" w14:textId="77777777" w:rsidR="0074770C" w:rsidRPr="00176F54" w:rsidRDefault="0074770C" w:rsidP="0074770C">
      <w:pPr>
        <w:autoSpaceDE w:val="0"/>
        <w:autoSpaceDN w:val="0"/>
        <w:spacing w:after="0"/>
        <w:ind w:left="567" w:hanging="567"/>
        <w:jc w:val="center"/>
        <w:rPr>
          <w:rFonts w:ascii="Cambria" w:eastAsia="Calibri" w:hAnsi="Cambria"/>
          <w:b/>
          <w:bCs/>
          <w:color w:val="000000" w:themeColor="text1"/>
          <w:sz w:val="24"/>
          <w:szCs w:val="24"/>
        </w:rPr>
      </w:pPr>
      <w:r w:rsidRPr="00207F37">
        <w:rPr>
          <w:rFonts w:ascii="Cambria" w:eastAsia="Calibri" w:hAnsi="Cambria"/>
          <w:b/>
          <w:bCs/>
          <w:color w:val="000000" w:themeColor="text1"/>
          <w:sz w:val="24"/>
          <w:szCs w:val="24"/>
        </w:rPr>
        <w:t>Odbiory robót</w:t>
      </w:r>
    </w:p>
    <w:p w14:paraId="27564DFB" w14:textId="77777777" w:rsidR="0074770C" w:rsidRPr="00176F54" w:rsidRDefault="0074770C" w:rsidP="00E47A1A">
      <w:pPr>
        <w:widowControl/>
        <w:numPr>
          <w:ilvl w:val="0"/>
          <w:numId w:val="11"/>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rPr>
      </w:pPr>
      <w:r w:rsidRPr="00176F54">
        <w:rPr>
          <w:rFonts w:ascii="Cambria" w:hAnsi="Cambria"/>
          <w:color w:val="000000" w:themeColor="text1"/>
          <w:sz w:val="24"/>
          <w:szCs w:val="24"/>
        </w:rPr>
        <w:t>Strony zgodnie postanawiają, że będą stosowane następujące rodzaje odbiorów robót:</w:t>
      </w:r>
    </w:p>
    <w:p w14:paraId="34FA5A12" w14:textId="77777777" w:rsidR="00B843A6" w:rsidRPr="00176F54" w:rsidRDefault="0074770C" w:rsidP="00E47A1A">
      <w:pPr>
        <w:pStyle w:val="Akapitzlist"/>
        <w:numPr>
          <w:ilvl w:val="0"/>
          <w:numId w:val="9"/>
        </w:numPr>
        <w:tabs>
          <w:tab w:val="clear" w:pos="850"/>
        </w:tabs>
        <w:autoSpaceDE w:val="0"/>
        <w:autoSpaceDN w:val="0"/>
        <w:adjustRightInd w:val="0"/>
        <w:spacing w:after="0"/>
        <w:ind w:left="1134" w:hanging="567"/>
        <w:jc w:val="both"/>
        <w:rPr>
          <w:rFonts w:ascii="Cambria" w:hAnsi="Cambria"/>
          <w:color w:val="000000" w:themeColor="text1"/>
          <w:sz w:val="24"/>
          <w:szCs w:val="24"/>
          <w:lang w:eastAsia="en-US"/>
        </w:rPr>
      </w:pPr>
      <w:r w:rsidRPr="00176F54">
        <w:rPr>
          <w:rFonts w:ascii="Cambria" w:hAnsi="Cambria"/>
          <w:b/>
          <w:bCs/>
          <w:color w:val="000000" w:themeColor="text1"/>
          <w:sz w:val="24"/>
          <w:szCs w:val="24"/>
        </w:rPr>
        <w:t>odbiory robót zanikających i ulegających zakryciu</w:t>
      </w:r>
      <w:r w:rsidRPr="00176F54">
        <w:rPr>
          <w:rFonts w:ascii="Cambria" w:hAnsi="Cambria"/>
          <w:color w:val="000000" w:themeColor="text1"/>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035E2DBF" w14:textId="4480E133" w:rsidR="0074770C" w:rsidRPr="00176F54" w:rsidRDefault="0074770C" w:rsidP="00E47A1A">
      <w:pPr>
        <w:pStyle w:val="Akapitzlist"/>
        <w:numPr>
          <w:ilvl w:val="0"/>
          <w:numId w:val="9"/>
        </w:numPr>
        <w:tabs>
          <w:tab w:val="clear" w:pos="850"/>
        </w:tabs>
        <w:autoSpaceDE w:val="0"/>
        <w:autoSpaceDN w:val="0"/>
        <w:adjustRightInd w:val="0"/>
        <w:spacing w:after="0"/>
        <w:ind w:left="1134" w:hanging="567"/>
        <w:jc w:val="both"/>
        <w:rPr>
          <w:rFonts w:ascii="Cambria" w:hAnsi="Cambria"/>
          <w:color w:val="000000" w:themeColor="text1"/>
          <w:sz w:val="24"/>
          <w:szCs w:val="24"/>
        </w:rPr>
      </w:pPr>
      <w:r w:rsidRPr="00176F54">
        <w:rPr>
          <w:rFonts w:ascii="Cambria" w:hAnsi="Cambria"/>
          <w:b/>
          <w:bCs/>
          <w:color w:val="000000" w:themeColor="text1"/>
          <w:sz w:val="24"/>
          <w:szCs w:val="24"/>
        </w:rPr>
        <w:t>odbiór końcowy</w:t>
      </w:r>
      <w:r w:rsidRPr="00176F54">
        <w:rPr>
          <w:rFonts w:ascii="Cambria" w:hAnsi="Cambria"/>
          <w:color w:val="000000" w:themeColor="text1"/>
          <w:sz w:val="24"/>
          <w:szCs w:val="24"/>
        </w:rPr>
        <w:t xml:space="preserve"> po zakończeniu całości prac objętych przedmiotem zamówienia</w:t>
      </w:r>
      <w:r w:rsidR="005A3BE3" w:rsidRPr="00176F54">
        <w:rPr>
          <w:rFonts w:ascii="Cambria" w:hAnsi="Cambria"/>
          <w:color w:val="000000" w:themeColor="text1"/>
          <w:sz w:val="24"/>
          <w:szCs w:val="24"/>
        </w:rPr>
        <w:t xml:space="preserve"> –</w:t>
      </w:r>
      <w:r w:rsidRPr="00176F54">
        <w:rPr>
          <w:rFonts w:ascii="Cambria" w:hAnsi="Cambria"/>
          <w:color w:val="000000" w:themeColor="text1"/>
          <w:sz w:val="24"/>
          <w:szCs w:val="24"/>
        </w:rPr>
        <w:t xml:space="preserve"> będ</w:t>
      </w:r>
      <w:r w:rsidR="00E330AD">
        <w:rPr>
          <w:rFonts w:ascii="Cambria" w:hAnsi="Cambria"/>
          <w:color w:val="000000" w:themeColor="text1"/>
          <w:sz w:val="24"/>
          <w:szCs w:val="24"/>
        </w:rPr>
        <w:t>ący podstawą wystawienia faktur końcowych</w:t>
      </w:r>
      <w:r w:rsidR="008B3D1B">
        <w:rPr>
          <w:rFonts w:ascii="Cambria" w:hAnsi="Cambria"/>
          <w:color w:val="000000" w:themeColor="text1"/>
          <w:sz w:val="24"/>
          <w:szCs w:val="24"/>
        </w:rPr>
        <w:t>.</w:t>
      </w:r>
    </w:p>
    <w:p w14:paraId="4F0DBD9F" w14:textId="77777777" w:rsidR="0074770C" w:rsidRPr="00176F54" w:rsidRDefault="0074770C" w:rsidP="00E47A1A">
      <w:pPr>
        <w:widowControl/>
        <w:numPr>
          <w:ilvl w:val="0"/>
          <w:numId w:val="11"/>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rPr>
      </w:pPr>
      <w:r w:rsidRPr="00176F54">
        <w:rPr>
          <w:rFonts w:ascii="Cambria" w:hAnsi="Cambria" w:cs="Cambria"/>
          <w:color w:val="000000" w:themeColor="text1"/>
          <w:sz w:val="24"/>
          <w:szCs w:val="24"/>
        </w:rPr>
        <w:t>Zamawiający będzie dokonywał odbiorów robót stanowiących przedmiot niniejszej umowy z uwzględnieniem postanowień ust. 3 -5.</w:t>
      </w:r>
    </w:p>
    <w:p w14:paraId="5D30504E" w14:textId="77777777" w:rsidR="0074770C" w:rsidRPr="00176F54" w:rsidRDefault="0074770C" w:rsidP="00E47A1A">
      <w:pPr>
        <w:pStyle w:val="Akapitzlist"/>
        <w:numPr>
          <w:ilvl w:val="0"/>
          <w:numId w:val="11"/>
        </w:numPr>
        <w:tabs>
          <w:tab w:val="clear" w:pos="1440"/>
        </w:tabs>
        <w:autoSpaceDE w:val="0"/>
        <w:spacing w:after="0"/>
        <w:ind w:left="567" w:hanging="567"/>
        <w:rPr>
          <w:rFonts w:ascii="Cambria" w:hAnsi="Cambria"/>
          <w:bCs/>
          <w:color w:val="000000" w:themeColor="text1"/>
          <w:sz w:val="24"/>
          <w:szCs w:val="24"/>
        </w:rPr>
      </w:pPr>
      <w:r w:rsidRPr="00176F54">
        <w:rPr>
          <w:rFonts w:ascii="Cambria" w:hAnsi="Cambria" w:cs="Cambria"/>
          <w:bCs/>
          <w:color w:val="000000" w:themeColor="text1"/>
          <w:sz w:val="24"/>
          <w:szCs w:val="24"/>
        </w:rPr>
        <w:t>Odbiór robót zanikających lub ulegających zakryciu będzie odbywał się według następujących zasad:</w:t>
      </w:r>
    </w:p>
    <w:p w14:paraId="2185AE7C" w14:textId="77777777" w:rsidR="0074770C" w:rsidRPr="00176F54" w:rsidRDefault="0074770C" w:rsidP="00E47A1A">
      <w:pPr>
        <w:pStyle w:val="Akapitzlist"/>
        <w:numPr>
          <w:ilvl w:val="0"/>
          <w:numId w:val="40"/>
        </w:numPr>
        <w:tabs>
          <w:tab w:val="clear" w:pos="0"/>
        </w:tabs>
        <w:autoSpaceDE w:val="0"/>
        <w:spacing w:after="0"/>
        <w:ind w:left="1134" w:hanging="567"/>
        <w:jc w:val="both"/>
        <w:rPr>
          <w:rFonts w:ascii="Cambria" w:hAnsi="Cambria"/>
          <w:color w:val="000000" w:themeColor="text1"/>
          <w:sz w:val="24"/>
          <w:szCs w:val="24"/>
        </w:rPr>
      </w:pPr>
      <w:r w:rsidRPr="00176F54">
        <w:rPr>
          <w:rFonts w:ascii="Cambria" w:hAnsi="Cambria" w:cs="Cambria"/>
          <w:color w:val="000000" w:themeColor="text1"/>
          <w:sz w:val="24"/>
          <w:szCs w:val="24"/>
        </w:rPr>
        <w:lastRenderedPageBreak/>
        <w:t>Odbiorowi podlegają roboty ulegające zakryciu, których gotowość do odbioru Wykonawca zgłasza wpisem do dziennika budowy, powiadamiając o tym inspektora nadzoru ze strony Zamawiającego – właściwego dla danej branży.</w:t>
      </w:r>
    </w:p>
    <w:p w14:paraId="20837EF9" w14:textId="77777777" w:rsidR="0074770C" w:rsidRPr="00176F54" w:rsidRDefault="0074770C" w:rsidP="00E47A1A">
      <w:pPr>
        <w:pStyle w:val="Akapitzlist"/>
        <w:numPr>
          <w:ilvl w:val="0"/>
          <w:numId w:val="40"/>
        </w:numPr>
        <w:suppressAutoHyphens/>
        <w:autoSpaceDE w:val="0"/>
        <w:spacing w:after="0"/>
        <w:ind w:left="1134" w:hanging="567"/>
        <w:jc w:val="both"/>
        <w:rPr>
          <w:rFonts w:ascii="Cambria" w:hAnsi="Cambria"/>
          <w:color w:val="000000" w:themeColor="text1"/>
          <w:sz w:val="24"/>
          <w:szCs w:val="24"/>
        </w:rPr>
      </w:pPr>
      <w:r w:rsidRPr="00176F54">
        <w:rPr>
          <w:rFonts w:ascii="Cambria" w:hAnsi="Cambria" w:cs="Cambria"/>
          <w:color w:val="000000" w:themeColor="text1"/>
          <w:sz w:val="24"/>
          <w:szCs w:val="24"/>
        </w:rPr>
        <w:t>W przypadku wykonania przez Wykonawcę robót ulegających zakryciu lub robót zanikających, Zamawiający przystąpi do ich odbioru w ciągu 5 dni roboczych od dnia zgłoszenia ich wykonania.</w:t>
      </w:r>
    </w:p>
    <w:p w14:paraId="6FAAEB93" w14:textId="77777777" w:rsidR="0074770C" w:rsidRPr="00176F54" w:rsidRDefault="0074770C" w:rsidP="00E47A1A">
      <w:pPr>
        <w:pStyle w:val="Akapitzlist"/>
        <w:numPr>
          <w:ilvl w:val="0"/>
          <w:numId w:val="40"/>
        </w:numPr>
        <w:suppressAutoHyphens/>
        <w:autoSpaceDE w:val="0"/>
        <w:spacing w:after="0"/>
        <w:ind w:left="1134" w:hanging="567"/>
        <w:jc w:val="both"/>
        <w:rPr>
          <w:rFonts w:ascii="Cambria" w:hAnsi="Cambria"/>
          <w:color w:val="000000" w:themeColor="text1"/>
          <w:sz w:val="24"/>
          <w:szCs w:val="24"/>
        </w:rPr>
      </w:pPr>
      <w:r w:rsidRPr="00176F54">
        <w:rPr>
          <w:rFonts w:ascii="Cambria" w:hAnsi="Cambria" w:cs="Cambria"/>
          <w:color w:val="000000" w:themeColor="text1"/>
          <w:sz w:val="24"/>
          <w:szCs w:val="24"/>
        </w:rPr>
        <w:t>Wykonawca ma obowiązek umożliwić Inspektorowi nadzoru wyznaczonemu przez Zamawiającego sprawdzenie każdej roboty zanikającej lub ulegającej zakryciu.</w:t>
      </w:r>
    </w:p>
    <w:p w14:paraId="0B1C4D6F" w14:textId="77777777" w:rsidR="0074770C" w:rsidRPr="00176F54" w:rsidRDefault="0074770C" w:rsidP="00E47A1A">
      <w:pPr>
        <w:pStyle w:val="Akapitzlist"/>
        <w:numPr>
          <w:ilvl w:val="0"/>
          <w:numId w:val="11"/>
        </w:numPr>
        <w:tabs>
          <w:tab w:val="clear" w:pos="1440"/>
        </w:tabs>
        <w:autoSpaceDE w:val="0"/>
        <w:spacing w:after="0"/>
        <w:ind w:left="567" w:hanging="567"/>
        <w:rPr>
          <w:rFonts w:ascii="Cambria" w:hAnsi="Cambria"/>
          <w:color w:val="000000" w:themeColor="text1"/>
          <w:sz w:val="24"/>
          <w:szCs w:val="24"/>
        </w:rPr>
      </w:pPr>
      <w:r w:rsidRPr="00176F54">
        <w:rPr>
          <w:rFonts w:ascii="Cambria" w:hAnsi="Cambria" w:cs="Cambria"/>
          <w:color w:val="000000" w:themeColor="text1"/>
          <w:sz w:val="24"/>
          <w:szCs w:val="24"/>
        </w:rPr>
        <w:t>Odbiór końcowy będzie odbywał się według następujących zasad:</w:t>
      </w:r>
    </w:p>
    <w:p w14:paraId="57D34582" w14:textId="77777777" w:rsidR="0074770C" w:rsidRPr="00176F54" w:rsidRDefault="0074770C" w:rsidP="00E47A1A">
      <w:pPr>
        <w:pStyle w:val="Akapitzlist"/>
        <w:numPr>
          <w:ilvl w:val="0"/>
          <w:numId w:val="37"/>
        </w:numPr>
        <w:tabs>
          <w:tab w:val="clear" w:pos="0"/>
        </w:tabs>
        <w:autoSpaceDE w:val="0"/>
        <w:spacing w:after="0"/>
        <w:ind w:left="1134" w:hanging="567"/>
        <w:jc w:val="both"/>
        <w:rPr>
          <w:rFonts w:ascii="Cambria" w:hAnsi="Cambria" w:cs="Cambria"/>
          <w:color w:val="000000" w:themeColor="text1"/>
          <w:sz w:val="24"/>
          <w:szCs w:val="24"/>
        </w:rPr>
      </w:pPr>
      <w:r w:rsidRPr="00176F54">
        <w:rPr>
          <w:rFonts w:ascii="Cambria" w:hAnsi="Cambria" w:cs="Cambria"/>
          <w:color w:val="000000" w:themeColor="text1"/>
          <w:sz w:val="24"/>
          <w:szCs w:val="24"/>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w:t>
      </w:r>
      <w:r w:rsidRPr="00C0741A">
        <w:rPr>
          <w:rFonts w:ascii="Cambria" w:hAnsi="Cambria" w:cs="Cambria"/>
          <w:color w:val="000000" w:themeColor="text1"/>
          <w:sz w:val="24"/>
          <w:szCs w:val="24"/>
        </w:rPr>
        <w:t>uzyskaniu</w:t>
      </w:r>
      <w:r w:rsidR="00BE51DB" w:rsidRPr="00C0741A">
        <w:rPr>
          <w:rFonts w:ascii="Cambria" w:hAnsi="Cambria" w:cs="Cambria"/>
          <w:color w:val="000000" w:themeColor="text1"/>
          <w:sz w:val="24"/>
          <w:szCs w:val="24"/>
        </w:rPr>
        <w:t xml:space="preserve"> </w:t>
      </w:r>
      <w:r w:rsidR="00B91743" w:rsidRPr="00ED168D">
        <w:rPr>
          <w:rFonts w:ascii="Cambria" w:hAnsi="Cambria" w:cs="Cambria"/>
          <w:color w:val="000000" w:themeColor="text1"/>
          <w:sz w:val="24"/>
          <w:szCs w:val="24"/>
        </w:rPr>
        <w:t xml:space="preserve">nieprawomocnego </w:t>
      </w:r>
      <w:r w:rsidR="00BE51DB" w:rsidRPr="00ED168D">
        <w:rPr>
          <w:rFonts w:ascii="Cambria" w:hAnsi="Cambria" w:cs="Cambria"/>
          <w:color w:val="000000" w:themeColor="text1"/>
          <w:sz w:val="24"/>
          <w:szCs w:val="24"/>
        </w:rPr>
        <w:t xml:space="preserve">pozwolenia na </w:t>
      </w:r>
      <w:r w:rsidR="00B91743" w:rsidRPr="00ED168D">
        <w:rPr>
          <w:rFonts w:ascii="Cambria" w:hAnsi="Cambria" w:cs="Cambria"/>
          <w:color w:val="000000" w:themeColor="text1"/>
          <w:sz w:val="24"/>
          <w:szCs w:val="24"/>
        </w:rPr>
        <w:t>użytkowanie</w:t>
      </w:r>
      <w:r w:rsidR="00C0741A" w:rsidRPr="00ED168D">
        <w:rPr>
          <w:rFonts w:ascii="Cambria" w:hAnsi="Cambria" w:cs="Cambria"/>
          <w:color w:val="000000" w:themeColor="text1"/>
          <w:sz w:val="24"/>
          <w:szCs w:val="24"/>
        </w:rPr>
        <w:t xml:space="preserve"> lub zaświadczenia o braku podstaw</w:t>
      </w:r>
      <w:r w:rsidR="00C0741A" w:rsidRPr="00C0741A">
        <w:rPr>
          <w:rFonts w:ascii="Cambria" w:hAnsi="Cambria" w:cs="Cambria"/>
          <w:color w:val="000000" w:themeColor="text1"/>
          <w:sz w:val="24"/>
          <w:szCs w:val="24"/>
        </w:rPr>
        <w:t xml:space="preserve"> do wniesienia sprzeciwu do zawiadomienia organu nadzoru budowlanego o zakończeniu budowy</w:t>
      </w:r>
      <w:r w:rsidRPr="00176F54">
        <w:rPr>
          <w:rFonts w:ascii="Cambria" w:hAnsi="Cambria" w:cs="Cambria"/>
          <w:color w:val="000000" w:themeColor="text1"/>
          <w:sz w:val="24"/>
          <w:szCs w:val="24"/>
        </w:rPr>
        <w:t xml:space="preserve">. </w:t>
      </w:r>
    </w:p>
    <w:p w14:paraId="5F1E702E" w14:textId="61384B3D" w:rsidR="0074770C" w:rsidRPr="00176F54" w:rsidRDefault="0074770C" w:rsidP="00E47A1A">
      <w:pPr>
        <w:pStyle w:val="Akapitzlist"/>
        <w:numPr>
          <w:ilvl w:val="0"/>
          <w:numId w:val="37"/>
        </w:numPr>
        <w:tabs>
          <w:tab w:val="clear" w:pos="0"/>
        </w:tabs>
        <w:suppressAutoHyphens/>
        <w:autoSpaceDE w:val="0"/>
        <w:spacing w:after="0"/>
        <w:ind w:left="1134" w:hanging="567"/>
        <w:jc w:val="both"/>
        <w:rPr>
          <w:rFonts w:ascii="Cambria" w:hAnsi="Cambria" w:cs="Cambria"/>
          <w:color w:val="000000" w:themeColor="text1"/>
          <w:sz w:val="24"/>
          <w:szCs w:val="24"/>
        </w:rPr>
      </w:pPr>
      <w:r w:rsidRPr="00176F54">
        <w:rPr>
          <w:rFonts w:ascii="Cambria" w:hAnsi="Cambria" w:cs="Cambria"/>
          <w:color w:val="000000" w:themeColor="text1"/>
          <w:sz w:val="24"/>
          <w:szCs w:val="24"/>
        </w:rPr>
        <w:t xml:space="preserve">Zamawiający ma prawo odmówić przeprowadzenia odbioru końcowego </w:t>
      </w:r>
      <w:r w:rsidR="00FA1BBE">
        <w:rPr>
          <w:rFonts w:ascii="Cambria" w:hAnsi="Cambria" w:cs="Cambria"/>
          <w:color w:val="000000" w:themeColor="text1"/>
          <w:sz w:val="24"/>
          <w:szCs w:val="24"/>
        </w:rPr>
        <w:t>p</w:t>
      </w:r>
      <w:r w:rsidRPr="00176F54">
        <w:rPr>
          <w:rFonts w:ascii="Cambria" w:hAnsi="Cambria" w:cs="Cambria"/>
          <w:color w:val="000000" w:themeColor="text1"/>
          <w:sz w:val="24"/>
          <w:szCs w:val="24"/>
        </w:rPr>
        <w:t>rzedmiotu umowy, jeżeli po przystąpieniu do czynności odbioru zostanie stwierdzone, że Przedmiot umowy nie osiągnął gotowości do odbioru z powodu niezakończenia robót, niewłaściwego ich wykonania lub nie przeprowadzenia wszystkich prób.</w:t>
      </w:r>
    </w:p>
    <w:p w14:paraId="2DC27A64" w14:textId="77777777" w:rsidR="0074770C" w:rsidRPr="00176F54" w:rsidRDefault="0074770C" w:rsidP="00E47A1A">
      <w:pPr>
        <w:pStyle w:val="Akapitzlist"/>
        <w:numPr>
          <w:ilvl w:val="0"/>
          <w:numId w:val="37"/>
        </w:numPr>
        <w:tabs>
          <w:tab w:val="clear" w:pos="0"/>
        </w:tabs>
        <w:suppressAutoHyphens/>
        <w:autoSpaceDE w:val="0"/>
        <w:spacing w:after="0"/>
        <w:ind w:left="1134" w:hanging="567"/>
        <w:jc w:val="both"/>
        <w:rPr>
          <w:rFonts w:ascii="Cambria" w:hAnsi="Cambria" w:cs="Times"/>
          <w:color w:val="000000" w:themeColor="text1"/>
          <w:sz w:val="24"/>
          <w:szCs w:val="24"/>
        </w:rPr>
      </w:pPr>
      <w:r w:rsidRPr="00176F54">
        <w:rPr>
          <w:rFonts w:ascii="Cambria" w:hAnsi="Cambria"/>
          <w:color w:val="000000" w:themeColor="text1"/>
          <w:sz w:val="24"/>
          <w:szCs w:val="24"/>
        </w:rPr>
        <w:t xml:space="preserve">Wraz ze zgłoszeniem do końcowego odbioru Wykonawca </w:t>
      </w:r>
      <w:r w:rsidRPr="008F791A">
        <w:rPr>
          <w:rFonts w:ascii="Cambria" w:hAnsi="Cambria"/>
          <w:color w:val="000000" w:themeColor="text1"/>
          <w:sz w:val="24"/>
          <w:szCs w:val="24"/>
        </w:rPr>
        <w:t>przekaże</w:t>
      </w:r>
      <w:r w:rsidRPr="00176F54">
        <w:rPr>
          <w:rFonts w:ascii="Cambria" w:hAnsi="Cambria"/>
          <w:color w:val="000000" w:themeColor="text1"/>
          <w:sz w:val="24"/>
          <w:szCs w:val="24"/>
        </w:rPr>
        <w:t xml:space="preserve"> Zamawiającemu następujące dokumenty wynikające z art. 57 ustawy Prawo budowlane:</w:t>
      </w:r>
    </w:p>
    <w:p w14:paraId="18DE1477" w14:textId="77777777" w:rsidR="0074770C" w:rsidRPr="00176F54" w:rsidRDefault="0074770C" w:rsidP="00E47A1A">
      <w:pPr>
        <w:pStyle w:val="Akapitzlist"/>
        <w:numPr>
          <w:ilvl w:val="0"/>
          <w:numId w:val="10"/>
        </w:numPr>
        <w:tabs>
          <w:tab w:val="clear" w:pos="850"/>
        </w:tabs>
        <w:autoSpaceDE w:val="0"/>
        <w:autoSpaceDN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Dziennik budowy,</w:t>
      </w:r>
    </w:p>
    <w:p w14:paraId="1AC3CD4F" w14:textId="4E247D05" w:rsidR="0074770C" w:rsidRPr="00176F54" w:rsidRDefault="0074770C" w:rsidP="00E47A1A">
      <w:pPr>
        <w:pStyle w:val="Akapitzlist"/>
        <w:numPr>
          <w:ilvl w:val="0"/>
          <w:numId w:val="10"/>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 xml:space="preserve">Dokumentację powykonawczą wymaganą w STWIORB, opisaną </w:t>
      </w:r>
      <w:r w:rsidR="00FA7E06">
        <w:rPr>
          <w:rFonts w:ascii="Cambria" w:hAnsi="Cambria"/>
          <w:color w:val="000000" w:themeColor="text1"/>
          <w:sz w:val="24"/>
          <w:szCs w:val="24"/>
        </w:rPr>
        <w:t xml:space="preserve">                               </w:t>
      </w:r>
      <w:r w:rsidRPr="00176F54">
        <w:rPr>
          <w:rFonts w:ascii="Cambria" w:hAnsi="Cambria"/>
          <w:color w:val="000000" w:themeColor="text1"/>
          <w:sz w:val="24"/>
          <w:szCs w:val="24"/>
        </w:rPr>
        <w:t xml:space="preserve">i skompletowaną w formie papierowej i elektronicznej w formacie </w:t>
      </w:r>
      <w:proofErr w:type="spellStart"/>
      <w:r w:rsidRPr="00176F54">
        <w:rPr>
          <w:rFonts w:ascii="Cambria" w:hAnsi="Cambria"/>
          <w:color w:val="000000" w:themeColor="text1"/>
          <w:sz w:val="24"/>
          <w:szCs w:val="24"/>
        </w:rPr>
        <w:t>doc</w:t>
      </w:r>
      <w:proofErr w:type="spellEnd"/>
      <w:r w:rsidRPr="00176F54">
        <w:rPr>
          <w:rFonts w:ascii="Cambria" w:hAnsi="Cambria"/>
          <w:color w:val="000000" w:themeColor="text1"/>
          <w:sz w:val="24"/>
          <w:szCs w:val="24"/>
        </w:rPr>
        <w:t xml:space="preserve"> </w:t>
      </w:r>
      <w:r w:rsidR="00FA7E06">
        <w:rPr>
          <w:rFonts w:ascii="Cambria" w:hAnsi="Cambria"/>
          <w:color w:val="000000" w:themeColor="text1"/>
          <w:sz w:val="24"/>
          <w:szCs w:val="24"/>
        </w:rPr>
        <w:t xml:space="preserve">                       </w:t>
      </w:r>
      <w:r w:rsidRPr="00176F54">
        <w:rPr>
          <w:rFonts w:ascii="Cambria" w:hAnsi="Cambria"/>
          <w:color w:val="000000" w:themeColor="text1"/>
          <w:sz w:val="24"/>
          <w:szCs w:val="24"/>
        </w:rPr>
        <w:t>i pdf,</w:t>
      </w:r>
    </w:p>
    <w:p w14:paraId="64A80C64" w14:textId="5619F3CD" w:rsidR="0074770C" w:rsidRPr="00176F54" w:rsidRDefault="0074770C" w:rsidP="00E47A1A">
      <w:pPr>
        <w:pStyle w:val="Akapitzlist"/>
        <w:numPr>
          <w:ilvl w:val="0"/>
          <w:numId w:val="10"/>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 xml:space="preserve">Dokumenty (atesty, certyfikaty, oświadczenia) potwierdzające, że wbudowane wyroby budowlane są zgodne z art. 10 ustawy Prawo budowlane (opisane i ostemplowane przez Kierownika budowy </w:t>
      </w:r>
      <w:r w:rsidR="00FA7E06">
        <w:rPr>
          <w:rFonts w:ascii="Cambria" w:hAnsi="Cambria"/>
          <w:color w:val="000000" w:themeColor="text1"/>
          <w:sz w:val="24"/>
          <w:szCs w:val="24"/>
        </w:rPr>
        <w:t xml:space="preserve">                             </w:t>
      </w:r>
      <w:r w:rsidRPr="00176F54">
        <w:rPr>
          <w:rFonts w:ascii="Cambria" w:hAnsi="Cambria"/>
          <w:color w:val="000000" w:themeColor="text1"/>
          <w:sz w:val="24"/>
          <w:szCs w:val="24"/>
        </w:rPr>
        <w:t>i potwierdzone przez Inspektora Nadzoru),</w:t>
      </w:r>
    </w:p>
    <w:p w14:paraId="1DF0371D" w14:textId="6211892B" w:rsidR="0074770C" w:rsidRPr="00176F54" w:rsidRDefault="0074770C" w:rsidP="00E47A1A">
      <w:pPr>
        <w:pStyle w:val="Akapitzlist"/>
        <w:numPr>
          <w:ilvl w:val="0"/>
          <w:numId w:val="10"/>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Protokoły i zaświadczenia z przeprowadzonych prób, badań, sprawdzeń i inne dokumenty wymagane w STWIORB</w:t>
      </w:r>
      <w:r w:rsidR="00FA1BBE">
        <w:rPr>
          <w:rFonts w:ascii="Cambria" w:hAnsi="Cambria"/>
          <w:color w:val="000000" w:themeColor="text1"/>
          <w:sz w:val="24"/>
          <w:szCs w:val="24"/>
        </w:rPr>
        <w:t xml:space="preserve"> czy niniejszej umowie</w:t>
      </w:r>
      <w:r w:rsidRPr="00176F54">
        <w:rPr>
          <w:rFonts w:ascii="Cambria" w:hAnsi="Cambria"/>
          <w:color w:val="000000" w:themeColor="text1"/>
          <w:sz w:val="24"/>
          <w:szCs w:val="24"/>
        </w:rPr>
        <w:t>,</w:t>
      </w:r>
    </w:p>
    <w:p w14:paraId="237F24C2" w14:textId="0BA83E8D" w:rsidR="0074770C" w:rsidRPr="00176F54" w:rsidRDefault="0074770C" w:rsidP="00E47A1A">
      <w:pPr>
        <w:pStyle w:val="Akapitzlist"/>
        <w:numPr>
          <w:ilvl w:val="0"/>
          <w:numId w:val="10"/>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 xml:space="preserve">Oświadczenie Kierownika budowy </w:t>
      </w:r>
      <w:r w:rsidR="00FA7E06">
        <w:rPr>
          <w:rFonts w:ascii="Cambria" w:hAnsi="Cambria"/>
          <w:color w:val="000000" w:themeColor="text1"/>
          <w:sz w:val="24"/>
          <w:szCs w:val="24"/>
        </w:rPr>
        <w:t xml:space="preserve">    </w:t>
      </w:r>
      <w:r w:rsidRPr="00176F54">
        <w:rPr>
          <w:rFonts w:ascii="Cambria" w:hAnsi="Cambria"/>
          <w:color w:val="000000" w:themeColor="text1"/>
          <w:sz w:val="24"/>
          <w:szCs w:val="24"/>
        </w:rPr>
        <w:t>o zakończeniu robót budowlanych oraz wykonaniu robót zgodnie ze sztuką budowlaną, obowiązującymi przepisami i normami,</w:t>
      </w:r>
    </w:p>
    <w:p w14:paraId="4A2D7BD3" w14:textId="77777777" w:rsidR="00D102C6" w:rsidRPr="00176F54" w:rsidRDefault="00D102C6" w:rsidP="00E47A1A">
      <w:pPr>
        <w:pStyle w:val="Akapitzlist"/>
        <w:numPr>
          <w:ilvl w:val="0"/>
          <w:numId w:val="10"/>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8F791A">
        <w:rPr>
          <w:rFonts w:ascii="Cambria" w:hAnsi="Cambria"/>
          <w:sz w:val="24"/>
          <w:szCs w:val="24"/>
        </w:rPr>
        <w:t>Dokumenty potwierdzające sposób</w:t>
      </w:r>
      <w:r w:rsidRPr="00176F54">
        <w:rPr>
          <w:rFonts w:ascii="Cambria" w:hAnsi="Cambria"/>
          <w:sz w:val="24"/>
          <w:szCs w:val="24"/>
        </w:rPr>
        <w:t xml:space="preserve"> zagospodarowania odpadów.</w:t>
      </w:r>
    </w:p>
    <w:p w14:paraId="4DF41728" w14:textId="6D9FAD54" w:rsidR="0074770C" w:rsidRPr="00176F54" w:rsidRDefault="0074770C" w:rsidP="00E47A1A">
      <w:pPr>
        <w:pStyle w:val="Akapitzlist"/>
        <w:numPr>
          <w:ilvl w:val="0"/>
          <w:numId w:val="37"/>
        </w:numPr>
        <w:tabs>
          <w:tab w:val="clear" w:pos="0"/>
        </w:tabs>
        <w:overflowPunct w:val="0"/>
        <w:autoSpaceDE w:val="0"/>
        <w:autoSpaceDN w:val="0"/>
        <w:spacing w:after="0"/>
        <w:ind w:left="1134" w:hanging="567"/>
        <w:jc w:val="both"/>
        <w:rPr>
          <w:rFonts w:ascii="Cambria" w:hAnsi="Cambria"/>
          <w:color w:val="000000" w:themeColor="text1"/>
          <w:sz w:val="24"/>
          <w:szCs w:val="24"/>
        </w:rPr>
      </w:pPr>
      <w:r w:rsidRPr="00176F54">
        <w:rPr>
          <w:rFonts w:ascii="Cambria" w:hAnsi="Cambria"/>
          <w:color w:val="000000" w:themeColor="text1"/>
          <w:sz w:val="24"/>
          <w:szCs w:val="24"/>
        </w:rPr>
        <w:lastRenderedPageBreak/>
        <w:t xml:space="preserve">Zamawiający wyznaczy i rozpocznie czynności </w:t>
      </w:r>
      <w:r w:rsidR="00E43FF4" w:rsidRPr="00176F54">
        <w:rPr>
          <w:rFonts w:ascii="Cambria" w:hAnsi="Cambria"/>
          <w:color w:val="000000" w:themeColor="text1"/>
          <w:sz w:val="24"/>
          <w:szCs w:val="24"/>
        </w:rPr>
        <w:t xml:space="preserve">odbioru </w:t>
      </w:r>
      <w:r w:rsidRPr="00176F54">
        <w:rPr>
          <w:rFonts w:ascii="Cambria" w:hAnsi="Cambria"/>
          <w:color w:val="000000" w:themeColor="text1"/>
          <w:sz w:val="24"/>
          <w:szCs w:val="24"/>
        </w:rPr>
        <w:t xml:space="preserve">końcowego w terminie </w:t>
      </w:r>
      <w:r w:rsidRPr="00176F54">
        <w:rPr>
          <w:rFonts w:ascii="Cambria" w:hAnsi="Cambria"/>
          <w:b/>
          <w:bCs/>
          <w:color w:val="000000" w:themeColor="text1"/>
          <w:sz w:val="24"/>
          <w:szCs w:val="24"/>
        </w:rPr>
        <w:t xml:space="preserve">do </w:t>
      </w:r>
      <w:r w:rsidR="00442938" w:rsidRPr="00BE21C0">
        <w:rPr>
          <w:rFonts w:ascii="Cambria" w:hAnsi="Cambria"/>
          <w:b/>
          <w:bCs/>
          <w:color w:val="000000" w:themeColor="text1"/>
          <w:sz w:val="24"/>
          <w:szCs w:val="24"/>
        </w:rPr>
        <w:t xml:space="preserve">7 </w:t>
      </w:r>
      <w:r w:rsidRPr="00BE21C0">
        <w:rPr>
          <w:rFonts w:ascii="Cambria" w:hAnsi="Cambria"/>
          <w:b/>
          <w:bCs/>
          <w:color w:val="000000" w:themeColor="text1"/>
          <w:sz w:val="24"/>
          <w:szCs w:val="24"/>
        </w:rPr>
        <w:t>dni</w:t>
      </w:r>
      <w:r w:rsidRPr="00176F54">
        <w:rPr>
          <w:rFonts w:ascii="Cambria" w:hAnsi="Cambria"/>
          <w:b/>
          <w:bCs/>
          <w:color w:val="000000" w:themeColor="text1"/>
          <w:sz w:val="24"/>
          <w:szCs w:val="24"/>
        </w:rPr>
        <w:t xml:space="preserve"> </w:t>
      </w:r>
      <w:r w:rsidR="00067D29" w:rsidRPr="00176F54">
        <w:rPr>
          <w:rFonts w:ascii="Cambria" w:hAnsi="Cambria"/>
          <w:b/>
          <w:bCs/>
          <w:color w:val="000000" w:themeColor="text1"/>
          <w:sz w:val="24"/>
          <w:szCs w:val="24"/>
        </w:rPr>
        <w:t xml:space="preserve">roboczych </w:t>
      </w:r>
      <w:r w:rsidRPr="00176F54">
        <w:rPr>
          <w:rFonts w:ascii="Cambria" w:hAnsi="Cambria"/>
          <w:b/>
          <w:bCs/>
          <w:color w:val="000000" w:themeColor="text1"/>
          <w:sz w:val="24"/>
          <w:szCs w:val="24"/>
        </w:rPr>
        <w:t>od daty zawiadomienia go o osiągnięciu gotowości do odbioru końcowego</w:t>
      </w:r>
      <w:r w:rsidRPr="00176F54">
        <w:rPr>
          <w:rFonts w:ascii="Cambria" w:hAnsi="Cambria"/>
          <w:color w:val="000000" w:themeColor="text1"/>
          <w:sz w:val="24"/>
          <w:szCs w:val="24"/>
        </w:rPr>
        <w:t>.</w:t>
      </w:r>
    </w:p>
    <w:p w14:paraId="28293AA4" w14:textId="77777777" w:rsidR="0074770C" w:rsidRPr="00176F54" w:rsidRDefault="0074770C" w:rsidP="00E47A1A">
      <w:pPr>
        <w:pStyle w:val="Akapitzlist"/>
        <w:numPr>
          <w:ilvl w:val="0"/>
          <w:numId w:val="37"/>
        </w:numPr>
        <w:tabs>
          <w:tab w:val="clear" w:pos="0"/>
        </w:tabs>
        <w:overflowPunct w:val="0"/>
        <w:autoSpaceDE w:val="0"/>
        <w:autoSpaceDN w:val="0"/>
        <w:spacing w:after="0"/>
        <w:ind w:left="1134" w:hanging="567"/>
        <w:jc w:val="both"/>
        <w:rPr>
          <w:rFonts w:ascii="Cambria" w:hAnsi="Cambria"/>
          <w:color w:val="000000" w:themeColor="text1"/>
          <w:sz w:val="24"/>
          <w:szCs w:val="24"/>
        </w:rPr>
      </w:pPr>
      <w:r w:rsidRPr="00176F54">
        <w:rPr>
          <w:rFonts w:ascii="Cambria" w:hAnsi="Cambria"/>
          <w:color w:val="000000" w:themeColor="text1"/>
          <w:sz w:val="24"/>
          <w:szCs w:val="24"/>
        </w:rPr>
        <w:t xml:space="preserve">Zamawiający zobowiązany jest do </w:t>
      </w:r>
      <w:r w:rsidRPr="00C71D65">
        <w:rPr>
          <w:rFonts w:ascii="Cambria" w:hAnsi="Cambria"/>
          <w:color w:val="000000" w:themeColor="text1"/>
          <w:sz w:val="24"/>
          <w:szCs w:val="24"/>
        </w:rPr>
        <w:t>dokonania lub</w:t>
      </w:r>
      <w:r w:rsidRPr="00176F54">
        <w:rPr>
          <w:rFonts w:ascii="Cambria" w:hAnsi="Cambria"/>
          <w:color w:val="000000" w:themeColor="text1"/>
          <w:sz w:val="24"/>
          <w:szCs w:val="24"/>
        </w:rPr>
        <w:t xml:space="preserve"> odmowy</w:t>
      </w:r>
      <w:r w:rsidR="00E43FF4" w:rsidRPr="00176F54">
        <w:rPr>
          <w:rFonts w:ascii="Cambria" w:hAnsi="Cambria"/>
          <w:color w:val="000000" w:themeColor="text1"/>
          <w:sz w:val="24"/>
          <w:szCs w:val="24"/>
        </w:rPr>
        <w:t xml:space="preserve"> odbioru </w:t>
      </w:r>
      <w:r w:rsidRPr="00176F54">
        <w:rPr>
          <w:rFonts w:ascii="Cambria" w:hAnsi="Cambria"/>
          <w:color w:val="000000" w:themeColor="text1"/>
          <w:sz w:val="24"/>
          <w:szCs w:val="24"/>
        </w:rPr>
        <w:t xml:space="preserve">końcowego, w terminie </w:t>
      </w:r>
      <w:r w:rsidRPr="00176F54">
        <w:rPr>
          <w:rFonts w:ascii="Cambria" w:hAnsi="Cambria"/>
          <w:b/>
          <w:bCs/>
          <w:color w:val="000000" w:themeColor="text1"/>
          <w:sz w:val="24"/>
          <w:szCs w:val="24"/>
        </w:rPr>
        <w:t xml:space="preserve">do </w:t>
      </w:r>
      <w:r w:rsidR="00442938" w:rsidRPr="00BE21C0">
        <w:rPr>
          <w:rFonts w:ascii="Cambria" w:hAnsi="Cambria"/>
          <w:b/>
          <w:bCs/>
          <w:color w:val="000000" w:themeColor="text1"/>
          <w:sz w:val="24"/>
          <w:szCs w:val="24"/>
        </w:rPr>
        <w:t xml:space="preserve">7 </w:t>
      </w:r>
      <w:r w:rsidRPr="00BE21C0">
        <w:rPr>
          <w:rFonts w:ascii="Cambria" w:hAnsi="Cambria"/>
          <w:b/>
          <w:bCs/>
          <w:color w:val="000000" w:themeColor="text1"/>
          <w:sz w:val="24"/>
          <w:szCs w:val="24"/>
        </w:rPr>
        <w:t>dni</w:t>
      </w:r>
      <w:r w:rsidR="00067D29" w:rsidRPr="00BE21C0">
        <w:rPr>
          <w:rFonts w:ascii="Cambria" w:hAnsi="Cambria"/>
          <w:b/>
          <w:bCs/>
          <w:color w:val="000000" w:themeColor="text1"/>
          <w:sz w:val="24"/>
          <w:szCs w:val="24"/>
        </w:rPr>
        <w:t xml:space="preserve"> roboczych</w:t>
      </w:r>
      <w:r w:rsidRPr="00BE21C0">
        <w:rPr>
          <w:rFonts w:ascii="Cambria" w:hAnsi="Cambria"/>
          <w:b/>
          <w:bCs/>
          <w:color w:val="000000" w:themeColor="text1"/>
          <w:sz w:val="24"/>
          <w:szCs w:val="24"/>
        </w:rPr>
        <w:t xml:space="preserve"> od</w:t>
      </w:r>
      <w:r w:rsidRPr="00176F54">
        <w:rPr>
          <w:rFonts w:ascii="Cambria" w:hAnsi="Cambria"/>
          <w:b/>
          <w:bCs/>
          <w:color w:val="000000" w:themeColor="text1"/>
          <w:sz w:val="24"/>
          <w:szCs w:val="24"/>
        </w:rPr>
        <w:t xml:space="preserve"> dnia rozpoczęcia tego odbioru</w:t>
      </w:r>
      <w:r w:rsidRPr="00176F54">
        <w:rPr>
          <w:rFonts w:ascii="Cambria" w:hAnsi="Cambria"/>
          <w:color w:val="000000" w:themeColor="text1"/>
          <w:sz w:val="24"/>
          <w:szCs w:val="24"/>
        </w:rPr>
        <w:t>.</w:t>
      </w:r>
    </w:p>
    <w:p w14:paraId="50BB68A3" w14:textId="77777777" w:rsidR="0074770C" w:rsidRPr="00176F54" w:rsidRDefault="0074770C" w:rsidP="00E47A1A">
      <w:pPr>
        <w:pStyle w:val="Akapitzlist"/>
        <w:numPr>
          <w:ilvl w:val="0"/>
          <w:numId w:val="37"/>
        </w:numPr>
        <w:tabs>
          <w:tab w:val="clear" w:pos="0"/>
        </w:tabs>
        <w:overflowPunct w:val="0"/>
        <w:autoSpaceDE w:val="0"/>
        <w:autoSpaceDN w:val="0"/>
        <w:spacing w:after="0"/>
        <w:ind w:left="1134" w:hanging="567"/>
        <w:jc w:val="both"/>
        <w:rPr>
          <w:rFonts w:ascii="Cambria" w:hAnsi="Cambria"/>
          <w:color w:val="000000" w:themeColor="text1"/>
          <w:sz w:val="24"/>
          <w:szCs w:val="24"/>
        </w:rPr>
      </w:pPr>
      <w:r w:rsidRPr="00176F54">
        <w:rPr>
          <w:rFonts w:ascii="Cambria" w:hAnsi="Cambria"/>
          <w:color w:val="000000" w:themeColor="text1"/>
          <w:sz w:val="24"/>
          <w:szCs w:val="24"/>
        </w:rPr>
        <w:t>W protokole odbioru</w:t>
      </w:r>
      <w:r w:rsidR="00E43FF4" w:rsidRPr="00176F54">
        <w:rPr>
          <w:rFonts w:ascii="Cambria" w:hAnsi="Cambria"/>
          <w:color w:val="000000" w:themeColor="text1"/>
          <w:sz w:val="24"/>
          <w:szCs w:val="24"/>
        </w:rPr>
        <w:t xml:space="preserve"> </w:t>
      </w:r>
      <w:r w:rsidRPr="00176F54">
        <w:rPr>
          <w:rFonts w:ascii="Cambria" w:hAnsi="Cambria"/>
          <w:color w:val="000000" w:themeColor="text1"/>
          <w:sz w:val="24"/>
          <w:szCs w:val="24"/>
        </w:rPr>
        <w:t>końcowego strony wskażą w szczególności zakres wykonanych prac, datę ich zakończenia, uwagi dotyczące jakości wykonanych prac oraz ewentualne usterki lub wady stwierdzone podczas odbioru.</w:t>
      </w:r>
    </w:p>
    <w:p w14:paraId="40AA24DC" w14:textId="77777777" w:rsidR="0074770C" w:rsidRPr="00176F54" w:rsidRDefault="0074770C" w:rsidP="00E47A1A">
      <w:pPr>
        <w:pStyle w:val="Akapitzlist"/>
        <w:numPr>
          <w:ilvl w:val="0"/>
          <w:numId w:val="37"/>
        </w:numPr>
        <w:tabs>
          <w:tab w:val="clear" w:pos="0"/>
        </w:tabs>
        <w:overflowPunct w:val="0"/>
        <w:autoSpaceDE w:val="0"/>
        <w:autoSpaceDN w:val="0"/>
        <w:spacing w:after="0"/>
        <w:ind w:left="1134" w:hanging="567"/>
        <w:jc w:val="both"/>
        <w:rPr>
          <w:rFonts w:ascii="Cambria" w:hAnsi="Cambria"/>
          <w:color w:val="000000" w:themeColor="text1"/>
          <w:sz w:val="24"/>
          <w:szCs w:val="24"/>
        </w:rPr>
      </w:pPr>
      <w:bookmarkStart w:id="10" w:name="_Hlk97891419"/>
      <w:bookmarkStart w:id="11" w:name="_Hlk97891580"/>
      <w:r w:rsidRPr="00176F54">
        <w:rPr>
          <w:rFonts w:ascii="Cambria" w:hAnsi="Cambria"/>
          <w:color w:val="000000" w:themeColor="text1"/>
          <w:sz w:val="24"/>
          <w:szCs w:val="24"/>
        </w:rPr>
        <w:t>Jeżeli w toku czynności odbioru zostaną stwierdzone wady</w:t>
      </w:r>
      <w:bookmarkEnd w:id="10"/>
      <w:r w:rsidRPr="00176F54">
        <w:rPr>
          <w:rFonts w:ascii="Cambria" w:hAnsi="Cambria"/>
          <w:color w:val="000000" w:themeColor="text1"/>
          <w:sz w:val="24"/>
          <w:szCs w:val="24"/>
        </w:rPr>
        <w:t>, Zamawiającemu przysługują następujące uprawnienia:</w:t>
      </w:r>
    </w:p>
    <w:p w14:paraId="5A54D81F" w14:textId="77777777" w:rsidR="0074770C" w:rsidRPr="00176F54" w:rsidRDefault="0074770C" w:rsidP="00E47A1A">
      <w:pPr>
        <w:pStyle w:val="Akapitzlist"/>
        <w:numPr>
          <w:ilvl w:val="0"/>
          <w:numId w:val="12"/>
        </w:numPr>
        <w:tabs>
          <w:tab w:val="clear" w:pos="850"/>
        </w:tabs>
        <w:autoSpaceDE w:val="0"/>
        <w:autoSpaceDN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r w:rsidR="007076E9">
        <w:rPr>
          <w:rFonts w:ascii="Cambria" w:hAnsi="Cambria"/>
          <w:color w:val="000000" w:themeColor="text1"/>
          <w:sz w:val="24"/>
          <w:szCs w:val="24"/>
        </w:rPr>
        <w:t>;</w:t>
      </w:r>
    </w:p>
    <w:p w14:paraId="03F4130E" w14:textId="108FA426" w:rsidR="0074770C" w:rsidRPr="00176F54" w:rsidRDefault="0074770C" w:rsidP="00E47A1A">
      <w:pPr>
        <w:pStyle w:val="Akapitzlist"/>
        <w:numPr>
          <w:ilvl w:val="0"/>
          <w:numId w:val="12"/>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 xml:space="preserve">jeżeli wady nadają się do usunięcia i nie stanowią przeszkody </w:t>
      </w:r>
      <w:r w:rsidR="00856977">
        <w:rPr>
          <w:rFonts w:ascii="Cambria" w:hAnsi="Cambria"/>
          <w:color w:val="000000" w:themeColor="text1"/>
          <w:sz w:val="24"/>
          <w:szCs w:val="24"/>
        </w:rPr>
        <w:t xml:space="preserve">                                     </w:t>
      </w:r>
      <w:r w:rsidRPr="00176F54">
        <w:rPr>
          <w:rFonts w:ascii="Cambria" w:hAnsi="Cambria"/>
          <w:color w:val="000000" w:themeColor="text1"/>
          <w:sz w:val="24"/>
          <w:szCs w:val="24"/>
        </w:rPr>
        <w:t xml:space="preserve">w użytkowaniu przedmiotu zamówienia zgodnie z przeznaczeniem </w:t>
      </w:r>
      <w:r w:rsidR="00856977">
        <w:rPr>
          <w:rFonts w:ascii="Cambria" w:hAnsi="Cambria"/>
          <w:color w:val="000000" w:themeColor="text1"/>
          <w:sz w:val="24"/>
          <w:szCs w:val="24"/>
        </w:rPr>
        <w:t xml:space="preserve">                             </w:t>
      </w:r>
      <w:r w:rsidRPr="00176F54">
        <w:rPr>
          <w:rFonts w:ascii="Cambria" w:hAnsi="Cambria"/>
          <w:color w:val="000000" w:themeColor="text1"/>
          <w:sz w:val="24"/>
          <w:szCs w:val="24"/>
        </w:rPr>
        <w:t>i zachowaniem zasad bezpieczeństwa /wady nieistotne/ Zamawiający odbierze przedmiot zamówienia wyznaczając termin ich u</w:t>
      </w:r>
      <w:r w:rsidR="007076E9">
        <w:rPr>
          <w:rFonts w:ascii="Cambria" w:hAnsi="Cambria"/>
          <w:color w:val="000000" w:themeColor="text1"/>
          <w:sz w:val="24"/>
          <w:szCs w:val="24"/>
        </w:rPr>
        <w:t>sunięcia nie krótszy niż 14 dni;</w:t>
      </w:r>
    </w:p>
    <w:p w14:paraId="458BA1E1" w14:textId="77777777" w:rsidR="0074770C" w:rsidRPr="00176F54" w:rsidRDefault="0074770C" w:rsidP="00E47A1A">
      <w:pPr>
        <w:pStyle w:val="Akapitzlist"/>
        <w:numPr>
          <w:ilvl w:val="0"/>
          <w:numId w:val="12"/>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jeżeli wady nie nadają się do usunięcia, Zamawiający może:</w:t>
      </w:r>
    </w:p>
    <w:p w14:paraId="18CE0B82" w14:textId="77777777" w:rsidR="0074770C" w:rsidRPr="00176F54" w:rsidRDefault="0074770C" w:rsidP="00E47A1A">
      <w:pPr>
        <w:pStyle w:val="Akapitzlist"/>
        <w:numPr>
          <w:ilvl w:val="1"/>
          <w:numId w:val="12"/>
        </w:numPr>
        <w:autoSpaceDE w:val="0"/>
        <w:autoSpaceDN w:val="0"/>
        <w:spacing w:after="0"/>
        <w:ind w:left="2268" w:hanging="567"/>
        <w:jc w:val="both"/>
        <w:rPr>
          <w:rFonts w:ascii="Cambria" w:hAnsi="Cambria"/>
          <w:color w:val="000000" w:themeColor="text1"/>
          <w:sz w:val="24"/>
          <w:szCs w:val="24"/>
        </w:rPr>
      </w:pPr>
      <w:r w:rsidRPr="00176F54">
        <w:rPr>
          <w:rFonts w:ascii="Cambria" w:hAnsi="Cambria"/>
          <w:color w:val="000000" w:themeColor="text1"/>
          <w:sz w:val="24"/>
          <w:szCs w:val="24"/>
        </w:rPr>
        <w:t>obniżyć wynagrodzenie, jeżeli wady nie uniemożliwiają użytkowania przedmiotu odbioru zgodnie z przeznaczeniem,</w:t>
      </w:r>
    </w:p>
    <w:p w14:paraId="339C3ABE" w14:textId="77777777" w:rsidR="0074770C" w:rsidRPr="00176F54" w:rsidRDefault="0074770C" w:rsidP="00E47A1A">
      <w:pPr>
        <w:pStyle w:val="Akapitzlist"/>
        <w:numPr>
          <w:ilvl w:val="1"/>
          <w:numId w:val="12"/>
        </w:numPr>
        <w:autoSpaceDE w:val="0"/>
        <w:autoSpaceDN w:val="0"/>
        <w:adjustRightInd w:val="0"/>
        <w:spacing w:after="0"/>
        <w:ind w:left="2268" w:hanging="567"/>
        <w:jc w:val="both"/>
        <w:rPr>
          <w:rFonts w:ascii="Cambria" w:hAnsi="Cambria"/>
          <w:color w:val="000000" w:themeColor="text1"/>
          <w:sz w:val="24"/>
          <w:szCs w:val="24"/>
        </w:rPr>
      </w:pPr>
      <w:r w:rsidRPr="00176F54">
        <w:rPr>
          <w:rFonts w:ascii="Cambria" w:hAnsi="Cambria"/>
          <w:color w:val="000000" w:themeColor="text1"/>
          <w:sz w:val="24"/>
          <w:szCs w:val="24"/>
        </w:rPr>
        <w:t>odstąpić od umowy lub żądać ponownego wykonania przedmiotu zamówienia, jeżeli wady uniemożliwiają użytkowanie przedmiotu zamówienia zgodnie z przeznaczeniem.</w:t>
      </w:r>
    </w:p>
    <w:bookmarkEnd w:id="11"/>
    <w:p w14:paraId="0B864D90" w14:textId="77777777" w:rsidR="0074770C" w:rsidRPr="00176F54" w:rsidRDefault="0074770C" w:rsidP="00E47A1A">
      <w:pPr>
        <w:widowControl/>
        <w:numPr>
          <w:ilvl w:val="0"/>
          <w:numId w:val="37"/>
        </w:numPr>
        <w:tabs>
          <w:tab w:val="clear" w:pos="0"/>
        </w:tabs>
        <w:suppressAutoHyphens w:val="0"/>
        <w:overflowPunct w:val="0"/>
        <w:autoSpaceDE w:val="0"/>
        <w:autoSpaceDN w:val="0"/>
        <w:spacing w:after="0"/>
        <w:ind w:left="1134" w:hanging="567"/>
        <w:rPr>
          <w:rFonts w:ascii="Cambria" w:eastAsia="Calibri" w:hAnsi="Cambria"/>
          <w:color w:val="000000" w:themeColor="text1"/>
          <w:sz w:val="24"/>
          <w:szCs w:val="24"/>
        </w:rPr>
      </w:pPr>
      <w:r w:rsidRPr="00176F54">
        <w:rPr>
          <w:rFonts w:ascii="Cambria" w:eastAsia="Calibri" w:hAnsi="Cambria"/>
          <w:color w:val="000000" w:themeColor="text1"/>
          <w:sz w:val="24"/>
          <w:szCs w:val="24"/>
        </w:rPr>
        <w:t>W przypadku odmowy usunięcia wad przez Wykonawcę, wady zostaną usunięte w ramach wykonawstwa zastępczego na jego koszt.</w:t>
      </w:r>
    </w:p>
    <w:p w14:paraId="3A5A4C2E" w14:textId="77777777" w:rsidR="0074770C" w:rsidRPr="00176F54" w:rsidRDefault="0074770C" w:rsidP="00E47A1A">
      <w:pPr>
        <w:widowControl/>
        <w:numPr>
          <w:ilvl w:val="0"/>
          <w:numId w:val="37"/>
        </w:numPr>
        <w:tabs>
          <w:tab w:val="clear" w:pos="0"/>
        </w:tabs>
        <w:overflowPunct w:val="0"/>
        <w:autoSpaceDE w:val="0"/>
        <w:autoSpaceDN w:val="0"/>
        <w:spacing w:after="0"/>
        <w:ind w:left="1134" w:hanging="567"/>
        <w:rPr>
          <w:rFonts w:ascii="Cambria" w:hAnsi="Cambria"/>
          <w:color w:val="000000" w:themeColor="text1"/>
          <w:sz w:val="24"/>
          <w:szCs w:val="24"/>
        </w:rPr>
      </w:pPr>
      <w:r w:rsidRPr="00C71D65">
        <w:rPr>
          <w:rFonts w:ascii="Cambria" w:hAnsi="Cambria" w:cs="Cambria"/>
          <w:color w:val="000000" w:themeColor="text1"/>
          <w:sz w:val="24"/>
          <w:szCs w:val="24"/>
        </w:rPr>
        <w:t>Komisja dokonująca odbioru końcowego sporządza protokół odbioru</w:t>
      </w:r>
      <w:r w:rsidRPr="00176F54">
        <w:rPr>
          <w:rFonts w:ascii="Cambria" w:hAnsi="Cambria" w:cs="Cambria"/>
          <w:color w:val="000000" w:themeColor="text1"/>
          <w:sz w:val="24"/>
          <w:szCs w:val="24"/>
        </w:rPr>
        <w:t xml:space="preserve"> końcowego robót. Odbiór końcowy potwierdza wykonanie i zakończenie realizacji całego Przedmiotu umowy.</w:t>
      </w:r>
    </w:p>
    <w:p w14:paraId="35294366" w14:textId="77777777" w:rsidR="0074770C" w:rsidRPr="00176F54" w:rsidRDefault="0074770C" w:rsidP="00E47A1A">
      <w:pPr>
        <w:pStyle w:val="Akapitzlist"/>
        <w:numPr>
          <w:ilvl w:val="0"/>
          <w:numId w:val="11"/>
        </w:numPr>
        <w:tabs>
          <w:tab w:val="clear" w:pos="1440"/>
        </w:tabs>
        <w:autoSpaceDE w:val="0"/>
        <w:spacing w:after="0"/>
        <w:ind w:left="567" w:hanging="567"/>
        <w:rPr>
          <w:rFonts w:ascii="Cambria" w:hAnsi="Cambria"/>
          <w:color w:val="000000" w:themeColor="text1"/>
          <w:sz w:val="24"/>
          <w:szCs w:val="24"/>
        </w:rPr>
      </w:pPr>
      <w:r w:rsidRPr="00176F54">
        <w:rPr>
          <w:rFonts w:ascii="Cambria" w:hAnsi="Cambria" w:cs="Cambria"/>
          <w:color w:val="000000" w:themeColor="text1"/>
          <w:sz w:val="24"/>
          <w:szCs w:val="24"/>
        </w:rPr>
        <w:t>Odbiór gwarancyjny będzie odbywał się według następujących zasad:</w:t>
      </w:r>
    </w:p>
    <w:p w14:paraId="0B0B6CDC" w14:textId="77777777" w:rsidR="0074770C" w:rsidRPr="00176F54" w:rsidRDefault="0074770C" w:rsidP="00E47A1A">
      <w:pPr>
        <w:pStyle w:val="Akapitzlist"/>
        <w:numPr>
          <w:ilvl w:val="0"/>
          <w:numId w:val="39"/>
        </w:numPr>
        <w:tabs>
          <w:tab w:val="clear" w:pos="0"/>
        </w:tabs>
        <w:autoSpaceDE w:val="0"/>
        <w:spacing w:after="0"/>
        <w:ind w:left="1134" w:hanging="567"/>
        <w:rPr>
          <w:rFonts w:ascii="Cambria" w:hAnsi="Cambria"/>
          <w:color w:val="000000" w:themeColor="text1"/>
          <w:sz w:val="24"/>
          <w:szCs w:val="24"/>
        </w:rPr>
      </w:pPr>
      <w:r w:rsidRPr="00176F54">
        <w:rPr>
          <w:rFonts w:ascii="Cambria" w:hAnsi="Cambria" w:cs="Cambria"/>
          <w:color w:val="000000" w:themeColor="text1"/>
          <w:sz w:val="24"/>
          <w:szCs w:val="24"/>
        </w:rPr>
        <w:t>Odbiory gwarancyjne przeprowadzane są komisyjnie przy udziale upoważnionych przedstawicieli Zamawiającego i Wykonawcy i polegają na ocenie robót związanych z usunięciem wad ujawnionych w okresie rękojmi lub gwarancji jakości,</w:t>
      </w:r>
    </w:p>
    <w:p w14:paraId="505BEE5E" w14:textId="77777777" w:rsidR="0074770C" w:rsidRPr="00176F54" w:rsidRDefault="0074770C" w:rsidP="00E47A1A">
      <w:pPr>
        <w:pStyle w:val="Akapitzlist"/>
        <w:numPr>
          <w:ilvl w:val="0"/>
          <w:numId w:val="39"/>
        </w:numPr>
        <w:tabs>
          <w:tab w:val="clear" w:pos="0"/>
        </w:tabs>
        <w:suppressAutoHyphens/>
        <w:autoSpaceDE w:val="0"/>
        <w:spacing w:after="0"/>
        <w:ind w:left="1134" w:hanging="567"/>
        <w:jc w:val="both"/>
        <w:rPr>
          <w:rFonts w:ascii="Cambria" w:hAnsi="Cambria"/>
          <w:color w:val="000000" w:themeColor="text1"/>
          <w:sz w:val="24"/>
          <w:szCs w:val="24"/>
        </w:rPr>
      </w:pPr>
      <w:r w:rsidRPr="00176F54">
        <w:rPr>
          <w:rFonts w:ascii="Cambria" w:hAnsi="Cambria" w:cs="Cambria"/>
          <w:color w:val="000000" w:themeColor="text1"/>
          <w:sz w:val="24"/>
          <w:szCs w:val="24"/>
        </w:rPr>
        <w:t xml:space="preserve">Oprócz odbiorów gwarancyjnych związanych z usunięciem wad ujawnionych w okresie rękojmi lub gwarancji jakości, o których mowa w powyżej w pkt. a), co roku w dniu każdej kolejnej rocznicy odbioru końcowego, przeprowadzane będą przy udziale Wykonawcy i Zamawiającego przeglądy gwarancyjne Przedmiotu umowy, do czasu upływu terminu gwarancji lub rękojmi (w zależności od tego, które zdarzenie wystąpi później), przy czym ostatni </w:t>
      </w:r>
      <w:r w:rsidRPr="00176F54">
        <w:rPr>
          <w:rFonts w:ascii="Cambria" w:hAnsi="Cambria" w:cs="Cambria"/>
          <w:color w:val="000000" w:themeColor="text1"/>
          <w:sz w:val="24"/>
          <w:szCs w:val="24"/>
        </w:rPr>
        <w:lastRenderedPageBreak/>
        <w:t>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w:t>
      </w:r>
      <w:r w:rsidR="005A3BE3" w:rsidRPr="00176F54">
        <w:rPr>
          <w:rFonts w:ascii="Cambria" w:hAnsi="Cambria" w:cs="Cambria"/>
          <w:color w:val="000000" w:themeColor="text1"/>
          <w:sz w:val="24"/>
          <w:szCs w:val="24"/>
        </w:rPr>
        <w:t xml:space="preserve"> </w:t>
      </w:r>
      <w:r w:rsidR="00403608" w:rsidRPr="00176F54">
        <w:rPr>
          <w:rFonts w:ascii="Cambria" w:hAnsi="Cambria" w:cs="Cambria"/>
          <w:color w:val="000000" w:themeColor="text1"/>
          <w:sz w:val="24"/>
          <w:szCs w:val="24"/>
        </w:rPr>
        <w:t>Przeglądy</w:t>
      </w:r>
      <w:r w:rsidR="00DD7AF5" w:rsidRPr="00176F54">
        <w:rPr>
          <w:rFonts w:ascii="Cambria" w:hAnsi="Cambria" w:cs="Cambria"/>
          <w:color w:val="000000" w:themeColor="text1"/>
          <w:sz w:val="24"/>
          <w:szCs w:val="24"/>
        </w:rPr>
        <w:t xml:space="preserve"> gwarancyjne będą odbywały się na koszt Wykonawcy.</w:t>
      </w:r>
    </w:p>
    <w:p w14:paraId="71D459B2" w14:textId="77777777" w:rsidR="0074770C" w:rsidRPr="00176F54" w:rsidRDefault="0074770C" w:rsidP="00E47A1A">
      <w:pPr>
        <w:pStyle w:val="Akapitzlist"/>
        <w:numPr>
          <w:ilvl w:val="0"/>
          <w:numId w:val="11"/>
        </w:numPr>
        <w:tabs>
          <w:tab w:val="clear" w:pos="1440"/>
        </w:tabs>
        <w:autoSpaceDE w:val="0"/>
        <w:spacing w:after="0"/>
        <w:ind w:left="567" w:hanging="567"/>
        <w:rPr>
          <w:rFonts w:ascii="Cambria" w:hAnsi="Cambria"/>
          <w:color w:val="000000" w:themeColor="text1"/>
          <w:sz w:val="24"/>
          <w:szCs w:val="24"/>
        </w:rPr>
      </w:pPr>
      <w:r w:rsidRPr="00176F54">
        <w:rPr>
          <w:rFonts w:ascii="Cambria" w:hAnsi="Cambria" w:cs="Cambria"/>
          <w:color w:val="000000" w:themeColor="text1"/>
          <w:sz w:val="24"/>
          <w:szCs w:val="24"/>
        </w:rPr>
        <w:t>Odbiór pogwarancyjny będzie odbywał się według następujących zasad:</w:t>
      </w:r>
    </w:p>
    <w:p w14:paraId="7A8201CA" w14:textId="77777777" w:rsidR="0074770C" w:rsidRPr="00176F54" w:rsidRDefault="0074770C" w:rsidP="00E47A1A">
      <w:pPr>
        <w:pStyle w:val="Akapitzlist"/>
        <w:numPr>
          <w:ilvl w:val="0"/>
          <w:numId w:val="38"/>
        </w:numPr>
        <w:tabs>
          <w:tab w:val="clear" w:pos="0"/>
        </w:tabs>
        <w:autoSpaceDE w:val="0"/>
        <w:spacing w:after="0"/>
        <w:ind w:left="1134" w:hanging="567"/>
        <w:jc w:val="both"/>
        <w:rPr>
          <w:rFonts w:ascii="Cambria" w:hAnsi="Cambria"/>
          <w:color w:val="000000" w:themeColor="text1"/>
          <w:sz w:val="24"/>
          <w:szCs w:val="24"/>
        </w:rPr>
      </w:pPr>
      <w:r w:rsidRPr="00176F54">
        <w:rPr>
          <w:rFonts w:ascii="Cambria" w:hAnsi="Cambria" w:cs="Cambria"/>
          <w:color w:val="000000" w:themeColor="text1"/>
          <w:sz w:val="24"/>
          <w:szCs w:val="24"/>
        </w:rPr>
        <w:t xml:space="preserve">Odbiór pogwarancyjny dokonywany jest po upływie okresu rękojmi </w:t>
      </w:r>
      <w:r w:rsidRPr="00176F54">
        <w:rPr>
          <w:rFonts w:ascii="Cambria" w:hAnsi="Cambria" w:cs="Cambria"/>
          <w:color w:val="000000" w:themeColor="text1"/>
          <w:sz w:val="24"/>
          <w:szCs w:val="24"/>
        </w:rPr>
        <w:br/>
        <w:t>i gwarancji i służy potwierdzeniu usunięcia wszystkich wad ujawnionych w toku eksploatacji w okresie rękojmi i gwarancji,</w:t>
      </w:r>
    </w:p>
    <w:p w14:paraId="688B9399" w14:textId="77777777" w:rsidR="0062410F" w:rsidRPr="00176F54" w:rsidRDefault="0074770C" w:rsidP="00E47A1A">
      <w:pPr>
        <w:pStyle w:val="Akapitzlist"/>
        <w:numPr>
          <w:ilvl w:val="0"/>
          <w:numId w:val="38"/>
        </w:numPr>
        <w:tabs>
          <w:tab w:val="clear" w:pos="0"/>
        </w:tabs>
        <w:autoSpaceDE w:val="0"/>
        <w:spacing w:after="0"/>
        <w:ind w:left="1134" w:hanging="567"/>
        <w:jc w:val="both"/>
        <w:rPr>
          <w:rFonts w:ascii="Cambria" w:hAnsi="Cambria" w:cs="Cambria"/>
          <w:color w:val="000000" w:themeColor="text1"/>
          <w:sz w:val="24"/>
          <w:szCs w:val="24"/>
        </w:rPr>
      </w:pPr>
      <w:r w:rsidRPr="00176F54">
        <w:rPr>
          <w:rFonts w:ascii="Cambria" w:hAnsi="Cambria" w:cs="Cambria"/>
          <w:color w:val="000000" w:themeColor="text1"/>
          <w:sz w:val="24"/>
          <w:szCs w:val="24"/>
        </w:rPr>
        <w:t xml:space="preserve">Odbiór pogwarancyjny jest dokonywany przez Zamawiającego przy udziale Wykonawcy. Z odbioru pogwarancyjnego sporządza się protokół odbioru pogwarancyjnego, który jest podpisywany po usunięciu wszystkich wad. </w:t>
      </w:r>
      <w:r w:rsidR="0062410F" w:rsidRPr="00176F54">
        <w:rPr>
          <w:rFonts w:ascii="Cambria" w:hAnsi="Cambria" w:cs="Cambria"/>
          <w:color w:val="000000" w:themeColor="text1"/>
          <w:sz w:val="24"/>
          <w:szCs w:val="24"/>
        </w:rPr>
        <w:t xml:space="preserve">Dokonanie odbioru pogwarancyjnego i podpisanie protokołu odbioru pogwarancyjnego zwalnia Wykonawcę z wszystkich dalszych zobowiązań wynikających z udzielonej gwarancji i rękojmi za wady. </w:t>
      </w:r>
    </w:p>
    <w:p w14:paraId="4DAA401B" w14:textId="77777777" w:rsidR="001A76C1" w:rsidRPr="00176F54" w:rsidRDefault="001A76C1" w:rsidP="001A76C1">
      <w:pPr>
        <w:pStyle w:val="Akapitzlist"/>
        <w:autoSpaceDE w:val="0"/>
        <w:spacing w:after="0"/>
        <w:ind w:left="1134"/>
        <w:jc w:val="both"/>
        <w:rPr>
          <w:rFonts w:ascii="Cambria" w:hAnsi="Cambria" w:cs="Cambria"/>
          <w:color w:val="000000" w:themeColor="text1"/>
          <w:sz w:val="24"/>
          <w:szCs w:val="24"/>
        </w:rPr>
      </w:pPr>
    </w:p>
    <w:p w14:paraId="176A1863" w14:textId="77777777" w:rsidR="00A424D7" w:rsidRPr="00176F54"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7</w:t>
      </w:r>
    </w:p>
    <w:p w14:paraId="5C3659DE" w14:textId="77777777" w:rsidR="00A424D7" w:rsidRPr="00176F54" w:rsidRDefault="00A424D7" w:rsidP="00B83CE6">
      <w:pPr>
        <w:pStyle w:val="Lista"/>
        <w:spacing w:line="276" w:lineRule="auto"/>
        <w:ind w:left="360"/>
        <w:jc w:val="center"/>
        <w:rPr>
          <w:rFonts w:ascii="Cambria" w:hAnsi="Cambria" w:cs="Calibri"/>
          <w:b/>
          <w:bCs/>
          <w:color w:val="000000" w:themeColor="text1"/>
          <w:szCs w:val="24"/>
        </w:rPr>
      </w:pPr>
      <w:r w:rsidRPr="00176F54">
        <w:rPr>
          <w:rFonts w:ascii="Cambria" w:hAnsi="Cambria" w:cs="Calibri"/>
          <w:b/>
          <w:bCs/>
          <w:color w:val="000000" w:themeColor="text1"/>
          <w:szCs w:val="24"/>
        </w:rPr>
        <w:t>Obowiązki Kierownika budowy</w:t>
      </w:r>
    </w:p>
    <w:p w14:paraId="2C227390" w14:textId="77777777" w:rsidR="00A424D7" w:rsidRPr="00176F54" w:rsidRDefault="00A424D7" w:rsidP="00E47A1A">
      <w:pPr>
        <w:pStyle w:val="Lista"/>
        <w:numPr>
          <w:ilvl w:val="2"/>
          <w:numId w:val="18"/>
        </w:numPr>
        <w:tabs>
          <w:tab w:val="clear" w:pos="737"/>
          <w:tab w:val="num" w:pos="284"/>
        </w:tabs>
        <w:spacing w:line="276" w:lineRule="auto"/>
        <w:ind w:left="284"/>
        <w:jc w:val="both"/>
        <w:rPr>
          <w:rFonts w:ascii="Cambria" w:hAnsi="Cambria" w:cs="Calibri"/>
          <w:color w:val="000000" w:themeColor="text1"/>
          <w:szCs w:val="24"/>
        </w:rPr>
      </w:pPr>
      <w:r w:rsidRPr="00176F54">
        <w:rPr>
          <w:rFonts w:ascii="Cambria" w:hAnsi="Cambria" w:cs="Calibri"/>
          <w:color w:val="000000" w:themeColor="text1"/>
          <w:szCs w:val="24"/>
        </w:rPr>
        <w:t xml:space="preserve">Kierownik budowy działać będzie w granicach umocowania określonego w ustawie </w:t>
      </w:r>
      <w:r w:rsidRPr="00176F54">
        <w:rPr>
          <w:rFonts w:ascii="Cambria" w:hAnsi="Cambria" w:cs="Calibri"/>
          <w:color w:val="000000" w:themeColor="text1"/>
          <w:szCs w:val="24"/>
        </w:rPr>
        <w:br/>
        <w:t>z dnia 7 lipca 1994 r.  Prawo budowlane.</w:t>
      </w:r>
    </w:p>
    <w:p w14:paraId="40B833F4" w14:textId="77777777" w:rsidR="00A424D7" w:rsidRPr="00176F54" w:rsidRDefault="00A424D7" w:rsidP="00E47A1A">
      <w:pPr>
        <w:pStyle w:val="Lista"/>
        <w:numPr>
          <w:ilvl w:val="2"/>
          <w:numId w:val="18"/>
        </w:numPr>
        <w:tabs>
          <w:tab w:val="clear" w:pos="737"/>
          <w:tab w:val="num" w:pos="284"/>
        </w:tabs>
        <w:spacing w:line="276" w:lineRule="auto"/>
        <w:ind w:left="284"/>
        <w:jc w:val="both"/>
        <w:rPr>
          <w:rFonts w:ascii="Cambria" w:hAnsi="Cambria" w:cs="Calibri"/>
          <w:color w:val="000000" w:themeColor="text1"/>
          <w:szCs w:val="24"/>
        </w:rPr>
      </w:pPr>
      <w:r w:rsidRPr="00176F54">
        <w:rPr>
          <w:rFonts w:ascii="Cambria" w:hAnsi="Cambria" w:cs="Calibri"/>
          <w:color w:val="000000" w:themeColor="text1"/>
          <w:szCs w:val="24"/>
        </w:rPr>
        <w:t>Kierownik budowy zobowiązany jest do:</w:t>
      </w:r>
    </w:p>
    <w:p w14:paraId="75ADECE8" w14:textId="77777777" w:rsidR="00A424D7" w:rsidRPr="00176F54" w:rsidRDefault="00A424D7" w:rsidP="00E47A1A">
      <w:pPr>
        <w:widowControl/>
        <w:numPr>
          <w:ilvl w:val="0"/>
          <w:numId w:val="19"/>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 xml:space="preserve">złożenia Zamawiającemu w dniu przekazania placu budowy oświadczenia </w:t>
      </w:r>
      <w:r w:rsidRPr="00176F54">
        <w:rPr>
          <w:rFonts w:ascii="Cambria" w:hAnsi="Cambria"/>
          <w:color w:val="000000" w:themeColor="text1"/>
          <w:sz w:val="24"/>
          <w:szCs w:val="24"/>
        </w:rPr>
        <w:br/>
        <w:t>o przyjęciu obowiązków kierownika budowy,</w:t>
      </w:r>
    </w:p>
    <w:p w14:paraId="2C66753F" w14:textId="77777777" w:rsidR="00A424D7" w:rsidRPr="00176F54" w:rsidRDefault="00A424D7" w:rsidP="00E47A1A">
      <w:pPr>
        <w:widowControl/>
        <w:numPr>
          <w:ilvl w:val="0"/>
          <w:numId w:val="19"/>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 xml:space="preserve">prowadzenia dziennika budowy, </w:t>
      </w:r>
    </w:p>
    <w:p w14:paraId="71ACBA31" w14:textId="77777777" w:rsidR="00A424D7" w:rsidRPr="00176F54" w:rsidRDefault="00A424D7" w:rsidP="00E47A1A">
      <w:pPr>
        <w:widowControl/>
        <w:numPr>
          <w:ilvl w:val="0"/>
          <w:numId w:val="19"/>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przedkładani</w:t>
      </w:r>
      <w:r w:rsidR="00013C3B" w:rsidRPr="00176F54">
        <w:rPr>
          <w:rFonts w:ascii="Cambria" w:hAnsi="Cambria"/>
          <w:color w:val="000000" w:themeColor="text1"/>
          <w:sz w:val="24"/>
          <w:szCs w:val="24"/>
        </w:rPr>
        <w:t>a</w:t>
      </w:r>
      <w:r w:rsidRPr="00176F54">
        <w:rPr>
          <w:rFonts w:ascii="Cambria" w:hAnsi="Cambria"/>
          <w:color w:val="000000" w:themeColor="text1"/>
          <w:sz w:val="24"/>
          <w:szCs w:val="24"/>
        </w:rPr>
        <w:t xml:space="preserve"> Inspektorowi Nadzoru wniosków o zatwierdzenie do wbudowania materiałów</w:t>
      </w:r>
      <w:r w:rsidR="00013C3B" w:rsidRPr="00176F54">
        <w:rPr>
          <w:rFonts w:ascii="Cambria" w:hAnsi="Cambria"/>
          <w:color w:val="000000" w:themeColor="text1"/>
          <w:sz w:val="24"/>
          <w:szCs w:val="24"/>
        </w:rPr>
        <w:t xml:space="preserve"> przed ich wbudowaniem</w:t>
      </w:r>
    </w:p>
    <w:p w14:paraId="0A6FCE82" w14:textId="77777777" w:rsidR="00A424D7" w:rsidRPr="00176F54" w:rsidRDefault="00A424D7" w:rsidP="00E47A1A">
      <w:pPr>
        <w:widowControl/>
        <w:numPr>
          <w:ilvl w:val="0"/>
          <w:numId w:val="19"/>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zgłaszani</w:t>
      </w:r>
      <w:r w:rsidR="00013C3B" w:rsidRPr="00176F54">
        <w:rPr>
          <w:rFonts w:ascii="Cambria" w:hAnsi="Cambria"/>
          <w:color w:val="000000" w:themeColor="text1"/>
          <w:sz w:val="24"/>
          <w:szCs w:val="24"/>
        </w:rPr>
        <w:t>a</w:t>
      </w:r>
      <w:r w:rsidRPr="00176F54">
        <w:rPr>
          <w:rFonts w:ascii="Cambria" w:hAnsi="Cambria"/>
          <w:color w:val="000000" w:themeColor="text1"/>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E52097F" w14:textId="77777777" w:rsidR="00A424D7" w:rsidRPr="00176F54" w:rsidRDefault="00A424D7" w:rsidP="00E47A1A">
      <w:pPr>
        <w:widowControl/>
        <w:numPr>
          <w:ilvl w:val="0"/>
          <w:numId w:val="19"/>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informowani</w:t>
      </w:r>
      <w:r w:rsidR="00013C3B" w:rsidRPr="00176F54">
        <w:rPr>
          <w:rFonts w:ascii="Cambria" w:hAnsi="Cambria"/>
          <w:color w:val="000000" w:themeColor="text1"/>
          <w:sz w:val="24"/>
          <w:szCs w:val="24"/>
        </w:rPr>
        <w:t>a</w:t>
      </w:r>
      <w:r w:rsidRPr="00176F54">
        <w:rPr>
          <w:rFonts w:ascii="Cambria" w:hAnsi="Cambria"/>
          <w:color w:val="000000" w:themeColor="text1"/>
          <w:sz w:val="24"/>
          <w:szCs w:val="24"/>
        </w:rPr>
        <w:t xml:space="preserve"> Zamawiającego (Inspektora Nadzoru) o terminie zakrycia robót ulegających zakryciu oraz terminie odbioru robót zanikających (jeżeli Wykonawca nie poinformował o tych faktach Inspektora Nadzoru </w:t>
      </w:r>
      <w:r w:rsidRPr="00C875F1">
        <w:rPr>
          <w:rFonts w:ascii="Cambria" w:hAnsi="Cambria"/>
          <w:color w:val="000000" w:themeColor="text1"/>
          <w:sz w:val="24"/>
          <w:szCs w:val="24"/>
        </w:rPr>
        <w:t>zobowiązany jest</w:t>
      </w:r>
      <w:r w:rsidRPr="00176F54">
        <w:rPr>
          <w:rFonts w:ascii="Cambria" w:hAnsi="Cambria"/>
          <w:color w:val="000000" w:themeColor="text1"/>
          <w:sz w:val="24"/>
          <w:szCs w:val="24"/>
        </w:rPr>
        <w:t xml:space="preserve"> odkryć roboty lub wykonać otwory niezbędne do zbadania robót, a następnie przywrócić roboty do stanu poprzedniego);</w:t>
      </w:r>
    </w:p>
    <w:p w14:paraId="2C4336CA" w14:textId="77777777" w:rsidR="00A424D7" w:rsidRPr="00176F54" w:rsidRDefault="00A424D7" w:rsidP="00E47A1A">
      <w:pPr>
        <w:widowControl/>
        <w:numPr>
          <w:ilvl w:val="0"/>
          <w:numId w:val="19"/>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 xml:space="preserve">koordynowania wszystkich prac na budowie </w:t>
      </w:r>
      <w:r w:rsidR="00013C3B" w:rsidRPr="00176F54">
        <w:rPr>
          <w:rFonts w:ascii="Cambria" w:hAnsi="Cambria"/>
          <w:color w:val="000000" w:themeColor="text1"/>
          <w:sz w:val="24"/>
          <w:szCs w:val="24"/>
        </w:rPr>
        <w:t xml:space="preserve">w tym wykonywanych przez </w:t>
      </w:r>
      <w:r w:rsidRPr="00176F54">
        <w:rPr>
          <w:rFonts w:ascii="Cambria" w:hAnsi="Cambria"/>
          <w:color w:val="000000" w:themeColor="text1"/>
          <w:sz w:val="24"/>
          <w:szCs w:val="24"/>
        </w:rPr>
        <w:t>podwykonawc</w:t>
      </w:r>
      <w:r w:rsidR="00013C3B" w:rsidRPr="00176F54">
        <w:rPr>
          <w:rFonts w:ascii="Cambria" w:hAnsi="Cambria"/>
          <w:color w:val="000000" w:themeColor="text1"/>
          <w:sz w:val="24"/>
          <w:szCs w:val="24"/>
        </w:rPr>
        <w:t>ów</w:t>
      </w:r>
      <w:r w:rsidRPr="00176F54">
        <w:rPr>
          <w:rFonts w:ascii="Cambria" w:hAnsi="Cambria"/>
          <w:color w:val="000000" w:themeColor="text1"/>
          <w:sz w:val="24"/>
          <w:szCs w:val="24"/>
        </w:rPr>
        <w:t xml:space="preserve">, </w:t>
      </w:r>
    </w:p>
    <w:p w14:paraId="29999B5B" w14:textId="220FFD1B" w:rsidR="00A424D7" w:rsidRPr="00176F54" w:rsidRDefault="00A424D7" w:rsidP="00E47A1A">
      <w:pPr>
        <w:widowControl/>
        <w:numPr>
          <w:ilvl w:val="0"/>
          <w:numId w:val="19"/>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 xml:space="preserve">uczestniczenia w </w:t>
      </w:r>
      <w:r w:rsidR="00936285">
        <w:rPr>
          <w:rFonts w:ascii="Cambria" w:hAnsi="Cambria"/>
          <w:color w:val="000000" w:themeColor="text1"/>
          <w:sz w:val="24"/>
          <w:szCs w:val="24"/>
        </w:rPr>
        <w:t>r</w:t>
      </w:r>
      <w:r w:rsidRPr="00176F54">
        <w:rPr>
          <w:rFonts w:ascii="Cambria" w:hAnsi="Cambria"/>
          <w:color w:val="000000" w:themeColor="text1"/>
          <w:sz w:val="24"/>
          <w:szCs w:val="24"/>
        </w:rPr>
        <w:t xml:space="preserve">adach </w:t>
      </w:r>
      <w:r w:rsidR="00936285">
        <w:rPr>
          <w:rFonts w:ascii="Cambria" w:hAnsi="Cambria"/>
          <w:color w:val="000000" w:themeColor="text1"/>
          <w:sz w:val="24"/>
          <w:szCs w:val="24"/>
        </w:rPr>
        <w:t>b</w:t>
      </w:r>
      <w:r w:rsidRPr="00176F54">
        <w:rPr>
          <w:rFonts w:ascii="Cambria" w:hAnsi="Cambria"/>
          <w:color w:val="000000" w:themeColor="text1"/>
          <w:sz w:val="24"/>
          <w:szCs w:val="24"/>
        </w:rPr>
        <w:t>udowy</w:t>
      </w:r>
      <w:r w:rsidR="00936285">
        <w:rPr>
          <w:rFonts w:ascii="Cambria" w:hAnsi="Cambria"/>
          <w:color w:val="000000" w:themeColor="text1"/>
          <w:sz w:val="24"/>
          <w:szCs w:val="24"/>
        </w:rPr>
        <w:t>/naradach koordynacyjnych</w:t>
      </w:r>
      <w:r w:rsidR="00013C3B" w:rsidRPr="00176F54">
        <w:rPr>
          <w:rFonts w:ascii="Cambria" w:hAnsi="Cambria"/>
          <w:color w:val="000000" w:themeColor="text1"/>
          <w:sz w:val="24"/>
          <w:szCs w:val="24"/>
        </w:rPr>
        <w:t xml:space="preserve"> i</w:t>
      </w:r>
      <w:r w:rsidRPr="00176F54">
        <w:rPr>
          <w:rFonts w:ascii="Cambria" w:hAnsi="Cambria"/>
          <w:color w:val="000000" w:themeColor="text1"/>
          <w:sz w:val="24"/>
          <w:szCs w:val="24"/>
        </w:rPr>
        <w:t xml:space="preserve"> odbiorach,</w:t>
      </w:r>
    </w:p>
    <w:p w14:paraId="04E9BFD7" w14:textId="46D0CC4C" w:rsidR="00A424D7" w:rsidRPr="00176F54" w:rsidRDefault="00A424D7" w:rsidP="00E47A1A">
      <w:pPr>
        <w:widowControl/>
        <w:numPr>
          <w:ilvl w:val="0"/>
          <w:numId w:val="19"/>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uczestniczenia w odbiorze końcowym zadania</w:t>
      </w:r>
      <w:r w:rsidR="00C875F1">
        <w:rPr>
          <w:rFonts w:ascii="Cambria" w:hAnsi="Cambria"/>
          <w:color w:val="000000" w:themeColor="text1"/>
          <w:sz w:val="24"/>
          <w:szCs w:val="24"/>
        </w:rPr>
        <w:t xml:space="preserve"> oraz </w:t>
      </w:r>
      <w:r w:rsidRPr="00176F54">
        <w:rPr>
          <w:rFonts w:ascii="Cambria" w:hAnsi="Cambria"/>
          <w:color w:val="000000" w:themeColor="text1"/>
          <w:sz w:val="24"/>
          <w:szCs w:val="24"/>
        </w:rPr>
        <w:t>w kontrol</w:t>
      </w:r>
      <w:r w:rsidR="00C875F1">
        <w:rPr>
          <w:rFonts w:ascii="Cambria" w:hAnsi="Cambria"/>
          <w:color w:val="000000" w:themeColor="text1"/>
          <w:sz w:val="24"/>
          <w:szCs w:val="24"/>
        </w:rPr>
        <w:t xml:space="preserve">ach przeprowadzanych przez </w:t>
      </w:r>
      <w:r w:rsidRPr="00176F54">
        <w:rPr>
          <w:rFonts w:ascii="Cambria" w:hAnsi="Cambria"/>
          <w:color w:val="000000" w:themeColor="text1"/>
          <w:sz w:val="24"/>
          <w:szCs w:val="24"/>
        </w:rPr>
        <w:t xml:space="preserve"> organ</w:t>
      </w:r>
      <w:r w:rsidR="00C875F1">
        <w:rPr>
          <w:rFonts w:ascii="Cambria" w:hAnsi="Cambria"/>
          <w:color w:val="000000" w:themeColor="text1"/>
          <w:sz w:val="24"/>
          <w:szCs w:val="24"/>
        </w:rPr>
        <w:t>y</w:t>
      </w:r>
      <w:r w:rsidRPr="00176F54">
        <w:rPr>
          <w:rFonts w:ascii="Cambria" w:hAnsi="Cambria"/>
          <w:color w:val="000000" w:themeColor="text1"/>
          <w:sz w:val="24"/>
          <w:szCs w:val="24"/>
        </w:rPr>
        <w:t xml:space="preserve"> uprawnion</w:t>
      </w:r>
      <w:r w:rsidR="00C875F1">
        <w:rPr>
          <w:rFonts w:ascii="Cambria" w:hAnsi="Cambria"/>
          <w:color w:val="000000" w:themeColor="text1"/>
          <w:sz w:val="24"/>
          <w:szCs w:val="24"/>
        </w:rPr>
        <w:t>e</w:t>
      </w:r>
      <w:r w:rsidRPr="00176F54">
        <w:rPr>
          <w:rFonts w:ascii="Cambria" w:hAnsi="Cambria"/>
          <w:color w:val="000000" w:themeColor="text1"/>
          <w:sz w:val="24"/>
          <w:szCs w:val="24"/>
        </w:rPr>
        <w:t xml:space="preserve">, </w:t>
      </w:r>
    </w:p>
    <w:p w14:paraId="16713D0D" w14:textId="77777777" w:rsidR="00A424D7" w:rsidRPr="00176F54" w:rsidRDefault="00A424D7" w:rsidP="00E47A1A">
      <w:pPr>
        <w:widowControl/>
        <w:numPr>
          <w:ilvl w:val="0"/>
          <w:numId w:val="19"/>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niezwłoczn</w:t>
      </w:r>
      <w:r w:rsidR="00013C3B" w:rsidRPr="00176F54">
        <w:rPr>
          <w:rFonts w:ascii="Cambria" w:hAnsi="Cambria"/>
          <w:color w:val="000000" w:themeColor="text1"/>
          <w:sz w:val="24"/>
          <w:szCs w:val="24"/>
        </w:rPr>
        <w:t>ego</w:t>
      </w:r>
      <w:r w:rsidRPr="00176F54">
        <w:rPr>
          <w:rFonts w:ascii="Cambria" w:hAnsi="Cambria"/>
          <w:color w:val="000000" w:themeColor="text1"/>
          <w:sz w:val="24"/>
          <w:szCs w:val="24"/>
        </w:rPr>
        <w:t xml:space="preserve"> inform</w:t>
      </w:r>
      <w:r w:rsidR="00D62474">
        <w:rPr>
          <w:rFonts w:ascii="Cambria" w:hAnsi="Cambria"/>
          <w:color w:val="000000" w:themeColor="text1"/>
          <w:sz w:val="24"/>
          <w:szCs w:val="24"/>
        </w:rPr>
        <w:t>owania</w:t>
      </w:r>
      <w:r w:rsidRPr="00176F54">
        <w:rPr>
          <w:rFonts w:ascii="Cambria" w:hAnsi="Cambria"/>
          <w:color w:val="000000" w:themeColor="text1"/>
          <w:sz w:val="24"/>
          <w:szCs w:val="24"/>
        </w:rPr>
        <w:t xml:space="preserve"> Inspektora Nadzoru i Zamawiającego o problemach lub okolicznościach, które mogą wpłynąć na jakość robót lub opóźnienie terminu zakończenia zadania, </w:t>
      </w:r>
    </w:p>
    <w:p w14:paraId="113FDA11" w14:textId="77777777" w:rsidR="00A424D7" w:rsidRPr="00176F54" w:rsidRDefault="00A424D7" w:rsidP="00E47A1A">
      <w:pPr>
        <w:widowControl/>
        <w:numPr>
          <w:ilvl w:val="0"/>
          <w:numId w:val="19"/>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lastRenderedPageBreak/>
        <w:t>informowania Inspektora Nadzoru i Zamawiającego o konieczności wykonania robót dodatkowych i zamiennych niezwłocznie, lecz nie później niż w terminie 5 dni od daty stwierdzenia konieczności ich wykonania.</w:t>
      </w:r>
    </w:p>
    <w:p w14:paraId="599D7672" w14:textId="77777777" w:rsidR="00A424D7" w:rsidRPr="00176F54" w:rsidRDefault="00A424D7" w:rsidP="00B83CE6">
      <w:pPr>
        <w:widowControl/>
        <w:suppressAutoHyphens w:val="0"/>
        <w:overflowPunct w:val="0"/>
        <w:autoSpaceDE w:val="0"/>
        <w:autoSpaceDN w:val="0"/>
        <w:spacing w:after="0"/>
        <w:jc w:val="center"/>
        <w:rPr>
          <w:rFonts w:ascii="Cambria" w:eastAsia="Calibri" w:hAnsi="Cambria"/>
          <w:b/>
          <w:bCs/>
          <w:color w:val="000000" w:themeColor="text1"/>
          <w:sz w:val="24"/>
          <w:szCs w:val="24"/>
          <w:lang w:eastAsia="en-US"/>
        </w:rPr>
      </w:pPr>
      <w:r w:rsidRPr="00176F54">
        <w:rPr>
          <w:rStyle w:val="Odwoaniedokomentarza"/>
          <w:rFonts w:ascii="Cambria" w:hAnsi="Cambria"/>
          <w:color w:val="000000" w:themeColor="text1"/>
          <w:sz w:val="24"/>
          <w:szCs w:val="24"/>
        </w:rPr>
        <w:br/>
      </w:r>
      <w:r w:rsidRPr="00176F54">
        <w:rPr>
          <w:rFonts w:ascii="Cambria" w:eastAsia="Calibri" w:hAnsi="Cambria"/>
          <w:b/>
          <w:bCs/>
          <w:color w:val="000000" w:themeColor="text1"/>
          <w:sz w:val="24"/>
          <w:szCs w:val="24"/>
          <w:lang w:eastAsia="en-US"/>
        </w:rPr>
        <w:t>§ 8</w:t>
      </w:r>
    </w:p>
    <w:p w14:paraId="08D5DD11" w14:textId="77777777" w:rsidR="00A424D7" w:rsidRPr="00176F54"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Podwykonawcy</w:t>
      </w:r>
    </w:p>
    <w:p w14:paraId="0F8E8D00" w14:textId="77777777" w:rsidR="00A424D7" w:rsidRPr="00176F54" w:rsidRDefault="00A424D7" w:rsidP="00E47A1A">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zobowiązuje się do wykonania przedmiotu zamówienia siłami własnymi z wyjątkiem robót w zakresie:</w:t>
      </w:r>
    </w:p>
    <w:p w14:paraId="6AC3F8D6" w14:textId="77777777" w:rsidR="00A424D7" w:rsidRPr="00176F54" w:rsidRDefault="00A424D7" w:rsidP="00E47A1A">
      <w:pPr>
        <w:widowControl/>
        <w:numPr>
          <w:ilvl w:val="0"/>
          <w:numId w:val="13"/>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w:t>
      </w:r>
    </w:p>
    <w:p w14:paraId="7B2E20A6" w14:textId="77777777" w:rsidR="00A424D7" w:rsidRPr="00176F54" w:rsidRDefault="00A424D7" w:rsidP="00E47A1A">
      <w:pPr>
        <w:widowControl/>
        <w:numPr>
          <w:ilvl w:val="0"/>
          <w:numId w:val="13"/>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w:t>
      </w:r>
    </w:p>
    <w:p w14:paraId="33A78AA0" w14:textId="77777777" w:rsidR="00A424D7" w:rsidRPr="00176F54" w:rsidRDefault="00A424D7" w:rsidP="00B83CE6">
      <w:pPr>
        <w:widowControl/>
        <w:tabs>
          <w:tab w:val="left" w:pos="426"/>
        </w:tabs>
        <w:suppressAutoHyphens w:val="0"/>
        <w:autoSpaceDE w:val="0"/>
        <w:autoSpaceDN w:val="0"/>
        <w:spacing w:after="0"/>
        <w:ind w:firstLine="284"/>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ab/>
        <w:t>które zostaną wykonane przy udziale podwykonawcy (podwykonawców).</w:t>
      </w:r>
    </w:p>
    <w:p w14:paraId="3D7DDB97"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05E03ED"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Zamawiającemu przysługuje prawo do zgłoszenia w terminie </w:t>
      </w:r>
      <w:r w:rsidR="004B4FD3" w:rsidRPr="00176F54">
        <w:rPr>
          <w:rFonts w:ascii="Cambria" w:eastAsia="Calibri" w:hAnsi="Cambria"/>
          <w:b/>
          <w:bCs/>
          <w:color w:val="000000" w:themeColor="text1"/>
          <w:sz w:val="24"/>
          <w:szCs w:val="24"/>
          <w:lang w:eastAsia="en-US"/>
        </w:rPr>
        <w:t>5</w:t>
      </w:r>
      <w:r w:rsidRPr="00176F54">
        <w:rPr>
          <w:rFonts w:ascii="Cambria" w:eastAsia="Calibri" w:hAnsi="Cambria"/>
          <w:color w:val="000000" w:themeColor="text1"/>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51C96D4B" w14:textId="77777777" w:rsidR="00A424D7" w:rsidRPr="00176F54" w:rsidRDefault="00A424D7" w:rsidP="00E47A1A">
      <w:pPr>
        <w:widowControl/>
        <w:numPr>
          <w:ilvl w:val="0"/>
          <w:numId w:val="16"/>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termin zapłaty wynagrodzenia podwykonawcy lub dalszemu podwykonawcy przewidziany w umowie o podwykonawstwo jest dłuższy </w:t>
      </w:r>
      <w:r w:rsidRPr="00C71D65">
        <w:rPr>
          <w:rFonts w:ascii="Cambria" w:eastAsia="Calibri" w:hAnsi="Cambria"/>
          <w:color w:val="000000" w:themeColor="text1"/>
          <w:sz w:val="24"/>
          <w:szCs w:val="24"/>
          <w:lang w:eastAsia="en-US"/>
        </w:rPr>
        <w:t>niż 30 dni od dnia doręczenia Wykonawcy, podwykonawcy lub dalszemu podwykonawcy faktury lub</w:t>
      </w:r>
      <w:r w:rsidRPr="00176F54">
        <w:rPr>
          <w:rFonts w:ascii="Cambria" w:eastAsia="Calibri" w:hAnsi="Cambria"/>
          <w:color w:val="000000" w:themeColor="text1"/>
          <w:sz w:val="24"/>
          <w:szCs w:val="24"/>
          <w:lang w:eastAsia="en-US"/>
        </w:rPr>
        <w:t xml:space="preserve"> rachunku, potwierdzających wykonanie zleconej podwykonawcy lub dalszemu podwykonawcy dostawy, usługi lub roboty budowlanej,</w:t>
      </w:r>
    </w:p>
    <w:p w14:paraId="3772BA0D" w14:textId="77777777" w:rsidR="00A424D7" w:rsidRPr="00176F54" w:rsidRDefault="00A424D7" w:rsidP="00E47A1A">
      <w:pPr>
        <w:widowControl/>
        <w:numPr>
          <w:ilvl w:val="0"/>
          <w:numId w:val="16"/>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termin wykonania umowy o podwykonawstwo wykracza poza termin wykonania zamówienia, wskazany w § 2 ust. 1 umowy,</w:t>
      </w:r>
    </w:p>
    <w:p w14:paraId="47585C77" w14:textId="77777777" w:rsidR="00A424D7" w:rsidRPr="00176F54" w:rsidRDefault="00A424D7" w:rsidP="00E47A1A">
      <w:pPr>
        <w:widowControl/>
        <w:numPr>
          <w:ilvl w:val="0"/>
          <w:numId w:val="16"/>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umowa o podwykonawstwo zawiera zapisy uzależniające dokonanie zapłaty na rzecz podwykonawcy od odbioru robót przez Zamawiającego lub od zapłaty należności Wykonawcy przez Zamawiającego,</w:t>
      </w:r>
    </w:p>
    <w:p w14:paraId="23E00F9C" w14:textId="77777777" w:rsidR="00A424D7" w:rsidRPr="00176F54" w:rsidRDefault="00A424D7" w:rsidP="00E47A1A">
      <w:pPr>
        <w:widowControl/>
        <w:numPr>
          <w:ilvl w:val="0"/>
          <w:numId w:val="16"/>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65C386FF" w14:textId="77777777" w:rsidR="00A424D7" w:rsidRDefault="00A424D7" w:rsidP="00E47A1A">
      <w:pPr>
        <w:widowControl/>
        <w:numPr>
          <w:ilvl w:val="0"/>
          <w:numId w:val="16"/>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313C53">
        <w:rPr>
          <w:rFonts w:ascii="Cambria" w:eastAsia="Calibri" w:hAnsi="Cambria"/>
          <w:color w:val="000000" w:themeColor="text1"/>
          <w:sz w:val="24"/>
          <w:szCs w:val="24"/>
          <w:lang w:eastAsia="en-US"/>
        </w:rPr>
        <w:t xml:space="preserve">umowa o podwykonawstwo nie zawiera </w:t>
      </w:r>
      <w:r w:rsidR="00A773EF" w:rsidRPr="00313C53">
        <w:rPr>
          <w:rFonts w:ascii="Cambria" w:eastAsia="Calibri" w:hAnsi="Cambria"/>
          <w:color w:val="000000" w:themeColor="text1"/>
          <w:sz w:val="24"/>
          <w:szCs w:val="24"/>
          <w:lang w:eastAsia="en-US"/>
        </w:rPr>
        <w:t>kwoty wynagrodzenia wykonawcy;</w:t>
      </w:r>
    </w:p>
    <w:p w14:paraId="6743CE85" w14:textId="77777777" w:rsidR="00207F37" w:rsidRDefault="00207F37" w:rsidP="00E47A1A">
      <w:pPr>
        <w:widowControl/>
        <w:numPr>
          <w:ilvl w:val="0"/>
          <w:numId w:val="16"/>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313C53">
        <w:rPr>
          <w:rFonts w:ascii="Cambria" w:eastAsia="Calibri" w:hAnsi="Cambria"/>
          <w:color w:val="000000" w:themeColor="text1"/>
          <w:sz w:val="24"/>
          <w:szCs w:val="24"/>
          <w:lang w:eastAsia="en-US"/>
        </w:rPr>
        <w:t>umowa o podwykonawstwo nie zawiera uregulowań, o których mowa w § 12 niniejszej umowy,</w:t>
      </w:r>
    </w:p>
    <w:p w14:paraId="2F56B443" w14:textId="77777777" w:rsidR="00207F37" w:rsidRPr="00207F37" w:rsidRDefault="00207F37" w:rsidP="00E47A1A">
      <w:pPr>
        <w:widowControl/>
        <w:numPr>
          <w:ilvl w:val="0"/>
          <w:numId w:val="16"/>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313C53">
        <w:rPr>
          <w:rFonts w:ascii="Cambria" w:eastAsia="Calibri" w:hAnsi="Cambria"/>
          <w:color w:val="000000" w:themeColor="text1"/>
          <w:sz w:val="24"/>
          <w:szCs w:val="24"/>
          <w:lang w:eastAsia="en-US"/>
        </w:rPr>
        <w:t>załączony do umowy o podwykonawstwo harmonogram rzeczowo-finansowy jest niezgodny z harmonogramem, o którym mowa w niniejszej umowie,</w:t>
      </w:r>
      <w:ins w:id="12" w:author="Ewa Marzecka" w:date="2023-02-23T14:44:00Z">
        <w:r w:rsidRPr="00207F37">
          <w:rPr>
            <w:rFonts w:ascii="Cambria" w:eastAsia="Calibri" w:hAnsi="Cambria"/>
            <w:color w:val="000000" w:themeColor="text1"/>
            <w:sz w:val="24"/>
            <w:szCs w:val="24"/>
            <w:lang w:eastAsia="en-US"/>
          </w:rPr>
          <w:t xml:space="preserve">                         </w:t>
        </w:r>
      </w:ins>
    </w:p>
    <w:p w14:paraId="56F099A9" w14:textId="4E7696C9" w:rsidR="00207F37" w:rsidRPr="00207F37" w:rsidRDefault="00207F37" w:rsidP="00E47A1A">
      <w:pPr>
        <w:widowControl/>
        <w:numPr>
          <w:ilvl w:val="0"/>
          <w:numId w:val="16"/>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313C53">
        <w:rPr>
          <w:rFonts w:ascii="Cambria" w:eastAsia="Calibri" w:hAnsi="Cambria"/>
          <w:color w:val="000000" w:themeColor="text1"/>
          <w:sz w:val="24"/>
          <w:szCs w:val="24"/>
          <w:lang w:eastAsia="en-US"/>
        </w:rPr>
        <w:t>w każdym</w:t>
      </w:r>
      <w:r w:rsidRPr="000E245E">
        <w:rPr>
          <w:rFonts w:ascii="Cambria" w:eastAsia="Calibri" w:hAnsi="Cambria"/>
          <w:color w:val="000000" w:themeColor="text1"/>
          <w:sz w:val="24"/>
          <w:szCs w:val="24"/>
          <w:lang w:eastAsia="en-US"/>
        </w:rPr>
        <w:t xml:space="preserve"> przypadku, gdy umowa kształtuje prawa i obowiązki podwykonawcy, </w:t>
      </w:r>
      <w:r>
        <w:rPr>
          <w:rFonts w:ascii="Cambria" w:eastAsia="Calibri" w:hAnsi="Cambria"/>
          <w:color w:val="000000" w:themeColor="text1"/>
          <w:sz w:val="24"/>
          <w:szCs w:val="24"/>
          <w:lang w:eastAsia="en-US"/>
        </w:rPr>
        <w:t xml:space="preserve">  </w:t>
      </w:r>
      <w:r w:rsidRPr="000E245E">
        <w:rPr>
          <w:rFonts w:ascii="Cambria" w:eastAsia="Calibri" w:hAnsi="Cambria"/>
          <w:color w:val="000000" w:themeColor="text1"/>
          <w:sz w:val="24"/>
          <w:szCs w:val="24"/>
          <w:lang w:eastAsia="en-US"/>
        </w:rPr>
        <w:t xml:space="preserve">w zakresie kar umownych oraz warunków wypłaty wynagrodzenia, w sposób dla </w:t>
      </w:r>
      <w:r w:rsidRPr="000E245E">
        <w:rPr>
          <w:rFonts w:ascii="Cambria" w:eastAsia="Calibri" w:hAnsi="Cambria"/>
          <w:color w:val="000000" w:themeColor="text1"/>
          <w:sz w:val="24"/>
          <w:szCs w:val="24"/>
          <w:lang w:eastAsia="en-US"/>
        </w:rPr>
        <w:lastRenderedPageBreak/>
        <w:t>niego mniej korzystny niż prawa i obowiązki wykonawcy wynikające z niniejszej umowy.</w:t>
      </w:r>
    </w:p>
    <w:p w14:paraId="5AD43FFB" w14:textId="77777777" w:rsidR="00A424D7" w:rsidRPr="00176F54" w:rsidRDefault="000E245E"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0E245E">
        <w:rPr>
          <w:rFonts w:ascii="Cambria" w:eastAsia="Calibri" w:hAnsi="Cambria"/>
          <w:color w:val="000000" w:themeColor="text1"/>
          <w:sz w:val="24"/>
          <w:szCs w:val="24"/>
          <w:lang w:eastAsia="en-US"/>
        </w:rPr>
        <w:t>Niezgłoszenie przez Zamawiającego w formie pisemnej zastrzeżeń do przedłożonego projektu umowy o podwykonawstwo, której przedmiotem są</w:t>
      </w:r>
      <w:r w:rsidR="00A424D7" w:rsidRPr="00176F54">
        <w:rPr>
          <w:rFonts w:ascii="Cambria" w:eastAsia="Calibri" w:hAnsi="Cambria"/>
          <w:color w:val="000000" w:themeColor="text1"/>
          <w:sz w:val="24"/>
          <w:szCs w:val="24"/>
          <w:lang w:eastAsia="en-US"/>
        </w:rPr>
        <w:t xml:space="preserve"> roboty budowlane, w terminie wskazanym w ust. 3, będzie uważane za jego akceptację.</w:t>
      </w:r>
    </w:p>
    <w:p w14:paraId="1BA77560"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176F54">
        <w:rPr>
          <w:rFonts w:ascii="Cambria" w:eastAsia="Calibri" w:hAnsi="Cambria"/>
          <w:color w:val="000000" w:themeColor="text1"/>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024E9AA7"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Wyłączenia, o których mowa w ust. 5, nie dotyczą również umów </w:t>
      </w:r>
      <w:r w:rsidRPr="00176F54">
        <w:rPr>
          <w:rFonts w:ascii="Cambria" w:eastAsia="Calibri" w:hAnsi="Cambria"/>
          <w:color w:val="000000" w:themeColor="text1"/>
          <w:sz w:val="24"/>
          <w:szCs w:val="24"/>
          <w:lang w:eastAsia="en-US"/>
        </w:rPr>
        <w:br/>
        <w:t>o podwykonawstwo o wartości większej niż 50 000,00 złotych brutto.</w:t>
      </w:r>
    </w:p>
    <w:p w14:paraId="1C8FA3AE"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hAnsi="Cambria"/>
          <w:color w:val="000000" w:themeColor="text1"/>
          <w:sz w:val="24"/>
          <w:szCs w:val="24"/>
        </w:rPr>
      </w:pPr>
      <w:r w:rsidRPr="00176F54">
        <w:rPr>
          <w:rFonts w:ascii="Cambria" w:eastAsia="Calibri" w:hAnsi="Cambria"/>
          <w:color w:val="000000" w:themeColor="text1"/>
          <w:sz w:val="24"/>
          <w:szCs w:val="24"/>
          <w:lang w:eastAsia="en-US"/>
        </w:rPr>
        <w:t xml:space="preserve">W przypadku, o którym </w:t>
      </w:r>
      <w:r w:rsidRPr="00C71D65">
        <w:rPr>
          <w:rFonts w:ascii="Cambria" w:eastAsia="Calibri" w:hAnsi="Cambria"/>
          <w:color w:val="000000" w:themeColor="text1"/>
          <w:sz w:val="24"/>
          <w:szCs w:val="24"/>
          <w:lang w:eastAsia="en-US"/>
        </w:rPr>
        <w:t xml:space="preserve">mowa w ust. 5, jeżeli termin zapłaty wynagrodzenia jest dłuższy niż określony w ust. 3 pkt 1, Zamawiający poinformuje o tym Wykonawcę </w:t>
      </w:r>
      <w:r w:rsidRPr="00C71D65">
        <w:rPr>
          <w:rFonts w:ascii="Cambria" w:eastAsia="Calibri" w:hAnsi="Cambria"/>
          <w:color w:val="000000" w:themeColor="text1"/>
          <w:sz w:val="24"/>
          <w:szCs w:val="24"/>
          <w:lang w:eastAsia="en-US"/>
        </w:rPr>
        <w:br/>
        <w:t>i wezwie go do doprowadzenia do zmiany tej umowy</w:t>
      </w:r>
      <w:r w:rsidRPr="00176F54">
        <w:rPr>
          <w:rFonts w:ascii="Cambria" w:eastAsia="Calibri" w:hAnsi="Cambria"/>
          <w:color w:val="000000" w:themeColor="text1"/>
          <w:sz w:val="24"/>
          <w:szCs w:val="24"/>
          <w:lang w:eastAsia="en-US"/>
        </w:rPr>
        <w:t xml:space="preserve"> w terminie nie dłuższym niż </w:t>
      </w:r>
      <w:r w:rsidRPr="00176F54">
        <w:rPr>
          <w:rFonts w:ascii="Cambria" w:eastAsia="Calibri" w:hAnsi="Cambria"/>
          <w:color w:val="000000" w:themeColor="text1"/>
          <w:sz w:val="24"/>
          <w:szCs w:val="24"/>
          <w:lang w:eastAsia="en-US"/>
        </w:rPr>
        <w:br/>
        <w:t>5 dni od dnia otrzymania informacji, pod rygorem wystąpienia o zapłatę kary umownej.</w:t>
      </w:r>
    </w:p>
    <w:p w14:paraId="4D8707BB"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Wszystkie umowy o podwykonawstwo wymagają formy pisemnej.</w:t>
      </w:r>
    </w:p>
    <w:p w14:paraId="50406048" w14:textId="004635B1"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Postanowienia, zawarte w ust. 2-8, stosuje się odpowiednio do zawierania umów </w:t>
      </w:r>
      <w:r w:rsidR="0010188A">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o podwykonawstwo z dalszymi podwykonawcami.</w:t>
      </w:r>
    </w:p>
    <w:p w14:paraId="50BA91B5" w14:textId="2EF85978"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Postanowienia, zawarte w ust. 2-8, stosuje się odpowiednio do zmian umów </w:t>
      </w:r>
      <w:r w:rsidR="0010188A">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o podwykonawstwo.</w:t>
      </w:r>
    </w:p>
    <w:p w14:paraId="2074A7A5"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ponosi wobec Zamawiającego pełną odpowiedzialność za roboty budowlane, które wykonuje przy pomocy podwykonawców.</w:t>
      </w:r>
    </w:p>
    <w:p w14:paraId="36502515"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przyjmuje na siebie pełnienie funkcji koordynatora w stosunku do robót budowlanych, realizowanych przez podwykonawców.</w:t>
      </w:r>
    </w:p>
    <w:p w14:paraId="3BAB5CB0"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Powierzenie wykonania części robót budowlanych podwykonawcy nie zmienia zobowiązań Wykonawcy wobec Zamawiającego za wykonanie tej części zamówienia.</w:t>
      </w:r>
    </w:p>
    <w:p w14:paraId="380F9F69"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4A633FF5"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5C99786A" w14:textId="77777777" w:rsidR="00A424D7" w:rsidRPr="009A6B05"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76F54">
        <w:rPr>
          <w:rFonts w:ascii="Cambria" w:eastAsia="Calibri" w:hAnsi="Cambria"/>
          <w:color w:val="000000" w:themeColor="text1"/>
          <w:sz w:val="24"/>
          <w:szCs w:val="24"/>
          <w:lang w:eastAsia="en-US"/>
        </w:rPr>
        <w:t xml:space="preserve">Jeżeli zmiana albo rezygnacja z podwykonawcy dotyczy podmiotu, na którego zasoby Wykonawca powoływał się, w celu wykazania spełniania warunków udziału w postępowaniu lub kryteriów selekcji, Wykonawca jest obowiązany wykazać </w:t>
      </w:r>
      <w:r w:rsidRPr="006D14CF">
        <w:rPr>
          <w:rFonts w:ascii="Cambria" w:eastAsia="Calibri" w:hAnsi="Cambria"/>
          <w:color w:val="000000" w:themeColor="text1"/>
          <w:sz w:val="24"/>
          <w:szCs w:val="24"/>
          <w:lang w:eastAsia="en-US"/>
        </w:rPr>
        <w:t xml:space="preserve">Zamawiającemu, że proponowany inny podwykonawca lub Wykonawca samodzielnie spełnia je w stopniu nie mniejszym niż podwykonawca, na którego </w:t>
      </w:r>
      <w:r w:rsidRPr="009A6B05">
        <w:rPr>
          <w:rFonts w:ascii="Cambria" w:eastAsia="Calibri" w:hAnsi="Cambria"/>
          <w:color w:val="000000" w:themeColor="text1"/>
          <w:sz w:val="24"/>
          <w:szCs w:val="24"/>
          <w:lang w:eastAsia="en-US"/>
        </w:rPr>
        <w:t xml:space="preserve">zasoby Wykonawca powoływał się w trakcie postępowania o udzielenie </w:t>
      </w:r>
      <w:r w:rsidRPr="009A6B05">
        <w:rPr>
          <w:rFonts w:ascii="Cambria" w:eastAsia="Calibri" w:hAnsi="Cambria"/>
          <w:sz w:val="24"/>
          <w:szCs w:val="24"/>
          <w:lang w:eastAsia="en-US"/>
        </w:rPr>
        <w:t>zamówienia.</w:t>
      </w:r>
    </w:p>
    <w:p w14:paraId="06AD4F41" w14:textId="77777777" w:rsidR="00A424D7" w:rsidRPr="00F167A8"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167A8">
        <w:rPr>
          <w:rFonts w:ascii="Cambria" w:eastAsia="Calibri" w:hAnsi="Cambria"/>
          <w:sz w:val="24"/>
          <w:szCs w:val="24"/>
          <w:lang w:eastAsia="en-US"/>
        </w:rPr>
        <w:lastRenderedPageBreak/>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1C634CC"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6D14CF">
        <w:rPr>
          <w:rFonts w:ascii="Cambria" w:eastAsia="Calibri" w:hAnsi="Cambria"/>
          <w:color w:val="000000" w:themeColor="text1"/>
          <w:sz w:val="24"/>
          <w:szCs w:val="24"/>
          <w:lang w:eastAsia="en-US"/>
        </w:rPr>
        <w:t xml:space="preserve"> </w:t>
      </w:r>
      <w:r w:rsidRPr="006D14CF">
        <w:rPr>
          <w:rFonts w:ascii="Cambria" w:hAnsi="Cambria"/>
          <w:color w:val="000000" w:themeColor="text1"/>
          <w:sz w:val="24"/>
          <w:szCs w:val="24"/>
        </w:rPr>
        <w:t>Zamawiający może zażądać od Wykonawcy niezwłocznego usunięcia z terenu budowy podwykonawcy lub dalszego podwykonawcy, z którym nie została zawarta Umowa o podwykonawstwo zaakceptowana przez Zamawiającego, lub może usunąć takiego</w:t>
      </w:r>
      <w:r w:rsidRPr="00176F54">
        <w:rPr>
          <w:rFonts w:ascii="Cambria" w:hAnsi="Cambria"/>
          <w:color w:val="000000" w:themeColor="text1"/>
          <w:sz w:val="24"/>
          <w:szCs w:val="24"/>
        </w:rPr>
        <w:t xml:space="preserve"> podwykonawcę lub dalszego podwykonawcę na koszt Wykonawcy.</w:t>
      </w:r>
    </w:p>
    <w:p w14:paraId="6BE45B2F" w14:textId="77777777" w:rsidR="00A424D7" w:rsidRPr="00176F54" w:rsidRDefault="00A424D7" w:rsidP="00E47A1A">
      <w:pPr>
        <w:widowControl/>
        <w:numPr>
          <w:ilvl w:val="0"/>
          <w:numId w:val="1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Zamawiający, może żądać od Wykonawcy zmiany lub odsunięcia podwykonawcy lub dalszego p</w:t>
      </w:r>
      <w:r w:rsidRPr="006D14CF">
        <w:rPr>
          <w:rFonts w:ascii="Cambria" w:hAnsi="Cambria"/>
          <w:color w:val="000000" w:themeColor="text1"/>
          <w:sz w:val="24"/>
          <w:szCs w:val="24"/>
        </w:rPr>
        <w:t>o</w:t>
      </w:r>
      <w:r w:rsidRPr="00176F54">
        <w:rPr>
          <w:rFonts w:ascii="Cambria" w:hAnsi="Cambria"/>
          <w:color w:val="000000" w:themeColor="text1"/>
          <w:sz w:val="24"/>
          <w:szCs w:val="24"/>
        </w:rPr>
        <w:t>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28B1B8D" w14:textId="77777777" w:rsidR="003C6A1A" w:rsidRPr="00176F54" w:rsidRDefault="003C6A1A" w:rsidP="00E47A1A">
      <w:pPr>
        <w:widowControl/>
        <w:numPr>
          <w:ilvl w:val="0"/>
          <w:numId w:val="14"/>
        </w:numPr>
        <w:suppressAutoHyphens w:val="0"/>
        <w:autoSpaceDE w:val="0"/>
        <w:autoSpaceDN w:val="0"/>
        <w:spacing w:after="0"/>
        <w:ind w:left="360"/>
        <w:contextualSpacing/>
        <w:textAlignment w:val="auto"/>
        <w:rPr>
          <w:rFonts w:ascii="Cambria" w:eastAsia="Calibri" w:hAnsi="Cambria"/>
          <w:sz w:val="24"/>
          <w:szCs w:val="24"/>
          <w:lang w:eastAsia="en-US"/>
        </w:rPr>
      </w:pPr>
      <w:r w:rsidRPr="00176F54">
        <w:rPr>
          <w:rFonts w:ascii="Cambria" w:hAnsi="Cambria"/>
          <w:sz w:val="24"/>
          <w:szCs w:val="24"/>
        </w:rPr>
        <w:t xml:space="preserve">W przypadku dokonania zmiany niniejszej umowy na podstawie § 18a umowy, Wykonawca zobowiązany jest, w terminie </w:t>
      </w:r>
      <w:r w:rsidR="00B91FE4" w:rsidRPr="00176F54">
        <w:rPr>
          <w:rFonts w:ascii="Cambria" w:hAnsi="Cambria"/>
          <w:sz w:val="24"/>
          <w:szCs w:val="24"/>
        </w:rPr>
        <w:t>7</w:t>
      </w:r>
      <w:r w:rsidRPr="00176F54">
        <w:rPr>
          <w:rFonts w:ascii="Cambria" w:hAnsi="Cambria"/>
          <w:sz w:val="24"/>
          <w:szCs w:val="24"/>
        </w:rPr>
        <w:t xml:space="preserve"> dni, do zmiany wynagrodzenia przysługującego podwykonawcy, z którym zawarł umowę na </w:t>
      </w:r>
      <w:r w:rsidR="00B91FE4" w:rsidRPr="00176F54">
        <w:rPr>
          <w:rFonts w:ascii="Cambria" w:hAnsi="Cambria"/>
          <w:sz w:val="24"/>
          <w:szCs w:val="24"/>
        </w:rPr>
        <w:t xml:space="preserve">dostawy, </w:t>
      </w:r>
      <w:r w:rsidRPr="00176F54">
        <w:rPr>
          <w:rFonts w:ascii="Cambria" w:hAnsi="Cambria"/>
          <w:sz w:val="24"/>
          <w:szCs w:val="24"/>
        </w:rPr>
        <w:t xml:space="preserve">roboty budowlane lub usługi obowiązującą przez okres przekraczający </w:t>
      </w:r>
      <w:r w:rsidR="00883580" w:rsidRPr="00176F54">
        <w:rPr>
          <w:rFonts w:ascii="Cambria" w:hAnsi="Cambria"/>
          <w:sz w:val="24"/>
          <w:szCs w:val="24"/>
        </w:rPr>
        <w:t>6</w:t>
      </w:r>
      <w:r w:rsidRPr="00176F54">
        <w:rPr>
          <w:rFonts w:ascii="Cambria" w:hAnsi="Cambria"/>
          <w:sz w:val="24"/>
          <w:szCs w:val="24"/>
        </w:rPr>
        <w:t xml:space="preserve"> miesięcy, w zakresie odpowiadającym zmianom cen materiałów lub kosztów dotyczących zobowiązania podwykonawcy.</w:t>
      </w:r>
    </w:p>
    <w:p w14:paraId="1DACC545" w14:textId="77777777" w:rsidR="003C6A1A" w:rsidRPr="00176F54" w:rsidRDefault="003C6A1A" w:rsidP="00E47A1A">
      <w:pPr>
        <w:widowControl/>
        <w:numPr>
          <w:ilvl w:val="0"/>
          <w:numId w:val="14"/>
        </w:numPr>
        <w:suppressAutoHyphens w:val="0"/>
        <w:autoSpaceDE w:val="0"/>
        <w:autoSpaceDN w:val="0"/>
        <w:spacing w:after="0"/>
        <w:ind w:left="360"/>
        <w:contextualSpacing/>
        <w:textAlignment w:val="auto"/>
        <w:rPr>
          <w:rFonts w:ascii="Cambria" w:eastAsia="Calibri" w:hAnsi="Cambria"/>
          <w:sz w:val="24"/>
          <w:szCs w:val="24"/>
          <w:lang w:eastAsia="en-US"/>
        </w:rPr>
      </w:pPr>
      <w:r w:rsidRPr="00176F54">
        <w:rPr>
          <w:rFonts w:ascii="Cambria" w:hAnsi="Cambria"/>
          <w:sz w:val="24"/>
          <w:szCs w:val="24"/>
        </w:rPr>
        <w:t xml:space="preserve">W sytuacji, o której mowa wyżej, ust. </w:t>
      </w:r>
      <w:r w:rsidR="003A5D23" w:rsidRPr="00176F54">
        <w:rPr>
          <w:rFonts w:ascii="Cambria" w:hAnsi="Cambria"/>
          <w:sz w:val="24"/>
          <w:szCs w:val="24"/>
        </w:rPr>
        <w:t>2</w:t>
      </w:r>
      <w:r w:rsidRPr="00176F54">
        <w:rPr>
          <w:rFonts w:ascii="Cambria" w:hAnsi="Cambria"/>
          <w:sz w:val="24"/>
          <w:szCs w:val="24"/>
        </w:rPr>
        <w:t xml:space="preserve">0 stosuje się odpowiednio, z zastrzeżeniem, że przedstawiając projekt zmiany umowy podwykonawczej, Wykonawca zobowiązany jest dodatkowo przedstawić wyjaśnienia wskazujące sposób ustalenia zakresu dokonywanej zmiany wynagrodzenia podwykonawcy.   </w:t>
      </w:r>
    </w:p>
    <w:p w14:paraId="0818A1C4" w14:textId="77777777" w:rsidR="00A424D7" w:rsidRPr="00176F54" w:rsidRDefault="00A424D7" w:rsidP="00B83CE6">
      <w:pPr>
        <w:widowControl/>
        <w:suppressAutoHyphens w:val="0"/>
        <w:autoSpaceDE w:val="0"/>
        <w:autoSpaceDN w:val="0"/>
        <w:spacing w:after="0"/>
        <w:ind w:left="426"/>
        <w:contextualSpacing/>
        <w:textAlignment w:val="auto"/>
        <w:rPr>
          <w:rFonts w:ascii="Cambria" w:eastAsia="Calibri" w:hAnsi="Cambria"/>
          <w:color w:val="000000" w:themeColor="text1"/>
          <w:sz w:val="24"/>
          <w:szCs w:val="24"/>
          <w:highlight w:val="cyan"/>
          <w:lang w:eastAsia="en-US"/>
        </w:rPr>
      </w:pPr>
    </w:p>
    <w:p w14:paraId="34028A6F" w14:textId="77777777" w:rsidR="00A424D7" w:rsidRPr="00176F54" w:rsidRDefault="00A424D7" w:rsidP="00B83CE6">
      <w:pPr>
        <w:autoSpaceDE w:val="0"/>
        <w:autoSpaceDN w:val="0"/>
        <w:spacing w:after="0"/>
        <w:jc w:val="center"/>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9</w:t>
      </w:r>
    </w:p>
    <w:p w14:paraId="6085A0EF" w14:textId="77777777" w:rsidR="00A424D7" w:rsidRPr="00176F54" w:rsidRDefault="00A424D7" w:rsidP="00B83CE6">
      <w:pPr>
        <w:shd w:val="clear" w:color="auto" w:fill="FFFFFF"/>
        <w:spacing w:after="0"/>
        <w:jc w:val="center"/>
        <w:rPr>
          <w:rFonts w:ascii="Cambria" w:hAnsi="Cambria"/>
          <w:b/>
          <w:bCs/>
          <w:color w:val="000000" w:themeColor="text1"/>
          <w:spacing w:val="-11"/>
          <w:sz w:val="24"/>
          <w:szCs w:val="24"/>
        </w:rPr>
      </w:pPr>
      <w:r w:rsidRPr="00176F54">
        <w:rPr>
          <w:rFonts w:ascii="Cambria" w:hAnsi="Cambria"/>
          <w:b/>
          <w:bCs/>
          <w:color w:val="000000" w:themeColor="text1"/>
          <w:spacing w:val="-11"/>
          <w:sz w:val="24"/>
          <w:szCs w:val="24"/>
        </w:rPr>
        <w:t>Personel realizujący zadanie</w:t>
      </w:r>
    </w:p>
    <w:p w14:paraId="017BDE26" w14:textId="77777777" w:rsidR="00A424D7" w:rsidRPr="00176F54" w:rsidRDefault="00A424D7" w:rsidP="00E47A1A">
      <w:pPr>
        <w:widowControl/>
        <w:numPr>
          <w:ilvl w:val="1"/>
          <w:numId w:val="16"/>
        </w:numPr>
        <w:suppressAutoHyphens w:val="0"/>
        <w:autoSpaceDE w:val="0"/>
        <w:autoSpaceDN w:val="0"/>
        <w:spacing w:after="0"/>
        <w:ind w:left="426" w:hanging="426"/>
        <w:contextualSpacing/>
        <w:jc w:val="left"/>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Osobą upoważnioną do kontaktów:</w:t>
      </w:r>
    </w:p>
    <w:p w14:paraId="08060BCF" w14:textId="77777777" w:rsidR="00A424D7" w:rsidRDefault="00A424D7" w:rsidP="00E47A1A">
      <w:pPr>
        <w:widowControl/>
        <w:numPr>
          <w:ilvl w:val="0"/>
          <w:numId w:val="17"/>
        </w:numPr>
        <w:suppressAutoHyphens w:val="0"/>
        <w:autoSpaceDE w:val="0"/>
        <w:autoSpaceDN w:val="0"/>
        <w:spacing w:after="0"/>
        <w:ind w:left="709" w:hanging="283"/>
        <w:contextualSpacing/>
        <w:jc w:val="left"/>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 Wykonawcą ze strony Zamawiającego jest: …………………..; nr tel.: ………………….; e-mail: ……………………;</w:t>
      </w:r>
    </w:p>
    <w:p w14:paraId="7B8124D5" w14:textId="706A21F0" w:rsidR="0010188A" w:rsidRPr="00176F54" w:rsidRDefault="0010188A" w:rsidP="0010188A">
      <w:pPr>
        <w:widowControl/>
        <w:suppressAutoHyphens w:val="0"/>
        <w:autoSpaceDE w:val="0"/>
        <w:autoSpaceDN w:val="0"/>
        <w:spacing w:after="0"/>
        <w:ind w:left="709"/>
        <w:contextualSpacing/>
        <w:jc w:val="left"/>
        <w:textAlignment w:val="auto"/>
        <w:rPr>
          <w:rFonts w:ascii="Cambria" w:eastAsia="Calibri" w:hAnsi="Cambria"/>
          <w:color w:val="000000" w:themeColor="text1"/>
          <w:sz w:val="24"/>
          <w:szCs w:val="24"/>
          <w:lang w:eastAsia="en-US"/>
        </w:rPr>
      </w:pPr>
      <w:r>
        <w:rPr>
          <w:rFonts w:ascii="Cambria" w:eastAsia="Calibri" w:hAnsi="Cambria"/>
          <w:color w:val="000000" w:themeColor="text1"/>
          <w:sz w:val="24"/>
          <w:szCs w:val="24"/>
          <w:lang w:eastAsia="en-US"/>
        </w:rPr>
        <w:t>inspektor nadzoru: …………………………………..</w:t>
      </w:r>
    </w:p>
    <w:p w14:paraId="6AFFB9EC" w14:textId="77777777" w:rsidR="00A424D7" w:rsidRDefault="00A424D7" w:rsidP="00E47A1A">
      <w:pPr>
        <w:widowControl/>
        <w:numPr>
          <w:ilvl w:val="0"/>
          <w:numId w:val="17"/>
        </w:numPr>
        <w:suppressAutoHyphens w:val="0"/>
        <w:autoSpaceDE w:val="0"/>
        <w:autoSpaceDN w:val="0"/>
        <w:spacing w:after="0"/>
        <w:ind w:left="709" w:hanging="283"/>
        <w:contextualSpacing/>
        <w:jc w:val="left"/>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 Zamawiającym ze strony Wykonawcy jest: ……………………; nr tel.: ………………….; e-mail: ……………………;</w:t>
      </w:r>
    </w:p>
    <w:p w14:paraId="6F8C8123" w14:textId="77777777" w:rsidR="00A424D7" w:rsidRPr="00176F54" w:rsidRDefault="00A424D7" w:rsidP="00E47A1A">
      <w:pPr>
        <w:widowControl/>
        <w:numPr>
          <w:ilvl w:val="1"/>
          <w:numId w:val="16"/>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lastRenderedPageBreak/>
        <w:t>Osoby wymienione w ust. 1 nie są upoważnione do podejmowania decyzji powodujących zmianę postanowień umowy, w szczególności zmiany uzgodnionego wynagrodzenia lub zmiany zakresu czynności i prac objętych umową.</w:t>
      </w:r>
    </w:p>
    <w:p w14:paraId="7C43219C" w14:textId="2F28D203" w:rsidR="00A424D7" w:rsidRPr="00176F54" w:rsidRDefault="00A424D7" w:rsidP="00E47A1A">
      <w:pPr>
        <w:widowControl/>
        <w:numPr>
          <w:ilvl w:val="1"/>
          <w:numId w:val="16"/>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Zamawiający powoł</w:t>
      </w:r>
      <w:r w:rsidR="00952505">
        <w:rPr>
          <w:rFonts w:ascii="Cambria" w:eastAsia="Calibri" w:hAnsi="Cambria"/>
          <w:color w:val="000000" w:themeColor="text1"/>
          <w:sz w:val="24"/>
          <w:szCs w:val="24"/>
          <w:lang w:eastAsia="en-US"/>
        </w:rPr>
        <w:t>uje</w:t>
      </w:r>
      <w:r w:rsidRPr="00176F54">
        <w:rPr>
          <w:rFonts w:ascii="Cambria" w:eastAsia="Calibri" w:hAnsi="Cambria"/>
          <w:color w:val="000000" w:themeColor="text1"/>
          <w:sz w:val="24"/>
          <w:szCs w:val="24"/>
          <w:lang w:eastAsia="en-US"/>
        </w:rPr>
        <w:t xml:space="preserve"> odpowiedniego inspektora nadzoru inwestorskiego</w:t>
      </w:r>
      <w:r w:rsidR="00FA0CC0">
        <w:rPr>
          <w:rFonts w:ascii="Cambria" w:eastAsia="Calibri" w:hAnsi="Cambria"/>
          <w:color w:val="000000" w:themeColor="text1"/>
          <w:sz w:val="24"/>
          <w:szCs w:val="24"/>
          <w:lang w:eastAsia="en-US"/>
        </w:rPr>
        <w:t xml:space="preserve"> : …………………………………………</w:t>
      </w:r>
    </w:p>
    <w:p w14:paraId="1A614706" w14:textId="647F3850" w:rsidR="00AA1B6C" w:rsidRPr="00207F37" w:rsidRDefault="00AA1B6C" w:rsidP="00E47A1A">
      <w:pPr>
        <w:widowControl/>
        <w:numPr>
          <w:ilvl w:val="1"/>
          <w:numId w:val="16"/>
        </w:numPr>
        <w:suppressAutoHyphens w:val="0"/>
        <w:autoSpaceDE w:val="0"/>
        <w:autoSpaceDN w:val="0"/>
        <w:spacing w:after="0"/>
        <w:ind w:left="426" w:hanging="426"/>
        <w:contextualSpacing/>
        <w:textAlignment w:val="auto"/>
        <w:rPr>
          <w:rFonts w:ascii="Cambria" w:hAnsi="Cambria"/>
          <w:color w:val="000000" w:themeColor="text1"/>
          <w:sz w:val="24"/>
          <w:szCs w:val="24"/>
        </w:rPr>
      </w:pPr>
      <w:r w:rsidRPr="00207F37">
        <w:rPr>
          <w:rFonts w:ascii="Cambria" w:hAnsi="Cambria" w:cs="Cambria"/>
          <w:color w:val="000000" w:themeColor="text1"/>
          <w:sz w:val="24"/>
          <w:szCs w:val="24"/>
        </w:rPr>
        <w:t>Wykonawca ustanawia:</w:t>
      </w:r>
      <w:r w:rsidR="00207F37" w:rsidRPr="00207F37">
        <w:rPr>
          <w:rFonts w:ascii="Cambria" w:hAnsi="Cambria"/>
          <w:color w:val="000000" w:themeColor="text1"/>
          <w:sz w:val="24"/>
          <w:szCs w:val="24"/>
        </w:rPr>
        <w:t xml:space="preserve"> </w:t>
      </w:r>
      <w:r w:rsidRPr="00207F37">
        <w:rPr>
          <w:rFonts w:ascii="Cambria" w:hAnsi="Cambria" w:cs="ArialNarrow"/>
          <w:color w:val="000000" w:themeColor="text1"/>
          <w:sz w:val="24"/>
          <w:szCs w:val="24"/>
        </w:rPr>
        <w:t xml:space="preserve">Kierownika budowy w specjalności </w:t>
      </w:r>
      <w:r w:rsidR="000E245E" w:rsidRPr="00207F37">
        <w:rPr>
          <w:rFonts w:ascii="Cambria" w:hAnsi="Cambria"/>
          <w:bCs/>
          <w:sz w:val="24"/>
          <w:szCs w:val="24"/>
        </w:rPr>
        <w:t>konstrukcyjno-budowlanej</w:t>
      </w:r>
      <w:r w:rsidR="00B84537" w:rsidRPr="00207F37">
        <w:rPr>
          <w:rFonts w:ascii="Cambria" w:hAnsi="Cambria"/>
          <w:sz w:val="24"/>
          <w:szCs w:val="24"/>
        </w:rPr>
        <w:t xml:space="preserve">, </w:t>
      </w:r>
      <w:r w:rsidR="000E245E" w:rsidRPr="00207F37">
        <w:rPr>
          <w:rFonts w:ascii="Cambria" w:hAnsi="Cambria" w:cs="ArialNarrow"/>
          <w:sz w:val="24"/>
          <w:szCs w:val="24"/>
        </w:rPr>
        <w:t>w osobie: ………………….; nr tel.:…………………</w:t>
      </w:r>
      <w:r w:rsidR="00207F37">
        <w:rPr>
          <w:rFonts w:ascii="Cambria" w:hAnsi="Cambria" w:cs="ArialNarrow"/>
          <w:sz w:val="24"/>
          <w:szCs w:val="24"/>
        </w:rPr>
        <w:t xml:space="preserve">….. ; </w:t>
      </w:r>
      <w:proofErr w:type="spellStart"/>
      <w:r w:rsidR="00207F37">
        <w:rPr>
          <w:rFonts w:ascii="Cambria" w:hAnsi="Cambria" w:cs="ArialNarrow"/>
          <w:sz w:val="24"/>
          <w:szCs w:val="24"/>
        </w:rPr>
        <w:t>upr</w:t>
      </w:r>
      <w:proofErr w:type="spellEnd"/>
      <w:r w:rsidR="00207F37">
        <w:rPr>
          <w:rFonts w:ascii="Cambria" w:hAnsi="Cambria" w:cs="ArialNarrow"/>
          <w:sz w:val="24"/>
          <w:szCs w:val="24"/>
        </w:rPr>
        <w:t>. bud. nr: …………………………….</w:t>
      </w:r>
    </w:p>
    <w:p w14:paraId="5D006606" w14:textId="77777777" w:rsidR="00A424D7" w:rsidRPr="00176F54" w:rsidRDefault="00A424D7" w:rsidP="00E47A1A">
      <w:pPr>
        <w:widowControl/>
        <w:numPr>
          <w:ilvl w:val="1"/>
          <w:numId w:val="16"/>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 xml:space="preserve">Wykonawca powinien skierować do realizacji zamówienia personel wskazany w wykazie osób złożonym w postępowaniu. Zmiana którejkolwiek z </w:t>
      </w:r>
      <w:r w:rsidRPr="00176F54">
        <w:rPr>
          <w:rFonts w:ascii="Cambria" w:eastAsia="Calibri" w:hAnsi="Cambria"/>
          <w:color w:val="000000" w:themeColor="text1"/>
          <w:sz w:val="24"/>
          <w:szCs w:val="24"/>
          <w:lang w:eastAsia="en-US"/>
        </w:rPr>
        <w:t xml:space="preserve">osób wskazanych w ust. </w:t>
      </w:r>
      <w:r w:rsidR="00750953" w:rsidRPr="00176F54">
        <w:rPr>
          <w:rFonts w:ascii="Cambria" w:eastAsia="Calibri" w:hAnsi="Cambria"/>
          <w:color w:val="000000" w:themeColor="text1"/>
          <w:sz w:val="24"/>
          <w:szCs w:val="24"/>
          <w:lang w:eastAsia="en-US"/>
        </w:rPr>
        <w:t>4</w:t>
      </w:r>
      <w:r w:rsidRPr="00176F54">
        <w:rPr>
          <w:rFonts w:ascii="Cambria" w:hAnsi="Cambria"/>
          <w:color w:val="000000" w:themeColor="text1"/>
          <w:sz w:val="24"/>
          <w:szCs w:val="24"/>
        </w:rPr>
        <w:t>, w trakcie realizacji umowy, musi być uzasadniona przez Wykonawcę na piśmie i zaakceptowana przez Zamawiającego.</w:t>
      </w:r>
    </w:p>
    <w:p w14:paraId="7356D835" w14:textId="77777777" w:rsidR="00A424D7" w:rsidRPr="00176F54" w:rsidRDefault="00A424D7" w:rsidP="00E47A1A">
      <w:pPr>
        <w:widowControl/>
        <w:numPr>
          <w:ilvl w:val="1"/>
          <w:numId w:val="16"/>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176F54">
        <w:rPr>
          <w:rFonts w:ascii="Cambria" w:hAnsi="Cambria"/>
          <w:color w:val="000000" w:themeColor="text1"/>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176F54">
        <w:rPr>
          <w:rFonts w:ascii="Cambria" w:hAnsi="Cambria" w:cs="Arial"/>
          <w:color w:val="000000" w:themeColor="text1"/>
          <w:sz w:val="24"/>
          <w:szCs w:val="24"/>
        </w:rPr>
        <w:t>w terminie 14 dni od daty powzięcia przez Wykonawcę wiadomości o zaistnieniu powyższych zdarzeń.</w:t>
      </w:r>
    </w:p>
    <w:p w14:paraId="65B155E6" w14:textId="77777777" w:rsidR="00A424D7" w:rsidRPr="00176F54" w:rsidRDefault="00A424D7" w:rsidP="00E47A1A">
      <w:pPr>
        <w:widowControl/>
        <w:numPr>
          <w:ilvl w:val="1"/>
          <w:numId w:val="16"/>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176F54">
        <w:rPr>
          <w:rFonts w:ascii="Cambria" w:hAnsi="Cambria"/>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F394114" w14:textId="77777777" w:rsidR="00A424D7" w:rsidRPr="00176F54" w:rsidRDefault="00A424D7" w:rsidP="00E47A1A">
      <w:pPr>
        <w:widowControl/>
        <w:numPr>
          <w:ilvl w:val="1"/>
          <w:numId w:val="16"/>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176F54">
        <w:rPr>
          <w:rFonts w:ascii="Cambria" w:hAnsi="Cambria"/>
          <w:color w:val="000000" w:themeColor="text1"/>
          <w:sz w:val="24"/>
          <w:szCs w:val="24"/>
        </w:rPr>
        <w:t xml:space="preserve">Zamawiający lub osoba upoważniona przez Zamawiającego może wystąpić </w:t>
      </w:r>
      <w:r w:rsidRPr="00176F54">
        <w:rPr>
          <w:rFonts w:ascii="Cambria" w:hAnsi="Cambria"/>
          <w:color w:val="000000" w:themeColor="text1"/>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176F54">
        <w:rPr>
          <w:rFonts w:ascii="Cambria" w:hAnsi="Cambria" w:cs="Arial"/>
          <w:color w:val="000000" w:themeColor="text1"/>
          <w:sz w:val="24"/>
          <w:szCs w:val="24"/>
        </w:rPr>
        <w:t xml:space="preserve"> od daty doręczenia wniosku</w:t>
      </w:r>
      <w:r w:rsidRPr="00176F54">
        <w:rPr>
          <w:rFonts w:ascii="Cambria" w:hAnsi="Cambria"/>
          <w:color w:val="000000" w:themeColor="text1"/>
          <w:sz w:val="24"/>
          <w:szCs w:val="24"/>
        </w:rPr>
        <w:t xml:space="preserve"> inną osobą spełniająca wymagania zawarte w SWZ i niniejszej umowie.</w:t>
      </w:r>
    </w:p>
    <w:p w14:paraId="32828504" w14:textId="77777777" w:rsidR="00A424D7" w:rsidRPr="00F2664E" w:rsidRDefault="00A424D7" w:rsidP="00E47A1A">
      <w:pPr>
        <w:widowControl/>
        <w:numPr>
          <w:ilvl w:val="1"/>
          <w:numId w:val="16"/>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176F54">
        <w:rPr>
          <w:rFonts w:ascii="Cambria" w:hAnsi="Cambria"/>
          <w:color w:val="000000" w:themeColor="text1"/>
          <w:sz w:val="24"/>
          <w:szCs w:val="24"/>
        </w:rPr>
        <w:t>Kierownik budowy działać będzie w granicach umocowania określonego w ustawie Prawo budowlane.</w:t>
      </w:r>
    </w:p>
    <w:p w14:paraId="6578A934" w14:textId="77777777" w:rsidR="00F52F18" w:rsidRPr="00176F54" w:rsidRDefault="00F52F18"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p w14:paraId="610012F2" w14:textId="4A1A5322" w:rsidR="00A424D7" w:rsidRPr="00176F54"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7231B9">
        <w:rPr>
          <w:rFonts w:ascii="Cambria" w:eastAsia="Calibri" w:hAnsi="Cambria"/>
          <w:b/>
          <w:bCs/>
          <w:color w:val="000000" w:themeColor="text1"/>
          <w:sz w:val="24"/>
          <w:szCs w:val="24"/>
          <w:lang w:eastAsia="en-US"/>
        </w:rPr>
        <w:t>§ 1</w:t>
      </w:r>
      <w:r w:rsidR="007231B9" w:rsidRPr="007231B9">
        <w:rPr>
          <w:rFonts w:ascii="Cambria" w:eastAsia="Calibri" w:hAnsi="Cambria"/>
          <w:b/>
          <w:bCs/>
          <w:color w:val="000000" w:themeColor="text1"/>
          <w:sz w:val="24"/>
          <w:szCs w:val="24"/>
          <w:lang w:eastAsia="en-US"/>
        </w:rPr>
        <w:t>0</w:t>
      </w:r>
    </w:p>
    <w:p w14:paraId="5AE3ACB2" w14:textId="77777777" w:rsidR="00A424D7" w:rsidRPr="00176F54"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Ubezpieczenie</w:t>
      </w:r>
    </w:p>
    <w:p w14:paraId="6B65203F" w14:textId="75C01263" w:rsidR="00A424D7" w:rsidRPr="00F167A8" w:rsidRDefault="00A424D7" w:rsidP="00E47A1A">
      <w:pPr>
        <w:widowControl/>
        <w:numPr>
          <w:ilvl w:val="0"/>
          <w:numId w:val="20"/>
        </w:numPr>
        <w:suppressAutoHyphens w:val="0"/>
        <w:autoSpaceDE w:val="0"/>
        <w:autoSpaceDN w:val="0"/>
        <w:spacing w:after="0"/>
        <w:ind w:left="426" w:hanging="426"/>
        <w:contextualSpacing/>
        <w:textAlignment w:val="auto"/>
        <w:rPr>
          <w:rFonts w:eastAsia="Calibri" w:cs="Times New Roman"/>
          <w:color w:val="000000" w:themeColor="text1"/>
          <w:sz w:val="24"/>
          <w:szCs w:val="24"/>
          <w:lang w:eastAsia="en-US"/>
        </w:rPr>
      </w:pPr>
      <w:r w:rsidRPr="00F167A8">
        <w:rPr>
          <w:rFonts w:ascii="Cambria" w:eastAsia="Calibri" w:hAnsi="Cambria"/>
          <w:color w:val="000000" w:themeColor="text1"/>
          <w:sz w:val="24"/>
          <w:szCs w:val="24"/>
          <w:lang w:eastAsia="en-US"/>
        </w:rPr>
        <w:t xml:space="preserve">Wykonawca zobowiązuje się do </w:t>
      </w:r>
      <w:r w:rsidR="00F43B80" w:rsidRPr="00F167A8">
        <w:rPr>
          <w:rFonts w:ascii="Cambria" w:eastAsia="Calibri" w:hAnsi="Cambria"/>
          <w:color w:val="000000" w:themeColor="text1"/>
          <w:sz w:val="24"/>
          <w:szCs w:val="24"/>
          <w:lang w:eastAsia="en-US"/>
        </w:rPr>
        <w:t xml:space="preserve">posiadania </w:t>
      </w:r>
      <w:r w:rsidRPr="00F167A8">
        <w:rPr>
          <w:rFonts w:ascii="Cambria" w:eastAsia="Calibri" w:hAnsi="Cambria"/>
          <w:color w:val="000000" w:themeColor="text1"/>
          <w:sz w:val="24"/>
          <w:szCs w:val="24"/>
          <w:lang w:eastAsia="en-US"/>
        </w:rPr>
        <w:t>ubezpieczenia od odpowiedzialności cywilnej (OC)</w:t>
      </w:r>
      <w:r w:rsidR="00F167A8" w:rsidRPr="00F167A8">
        <w:t xml:space="preserve"> </w:t>
      </w:r>
      <w:r w:rsidR="00F167A8" w:rsidRPr="00F167A8">
        <w:rPr>
          <w:rFonts w:cs="Times New Roman"/>
          <w:sz w:val="24"/>
          <w:szCs w:val="24"/>
        </w:rPr>
        <w:t>w zakresie prowadzonej działalności związanej z przedmiotem zamówienia</w:t>
      </w:r>
      <w:r w:rsidR="0049138A">
        <w:rPr>
          <w:rFonts w:cs="Times New Roman"/>
          <w:sz w:val="24"/>
          <w:szCs w:val="24"/>
        </w:rPr>
        <w:t xml:space="preserve">, </w:t>
      </w:r>
      <w:r w:rsidR="00952505">
        <w:rPr>
          <w:rFonts w:cs="Times New Roman"/>
          <w:sz w:val="24"/>
          <w:szCs w:val="24"/>
        </w:rPr>
        <w:t xml:space="preserve">tj. </w:t>
      </w:r>
      <w:r w:rsidR="0049138A">
        <w:rPr>
          <w:rFonts w:cs="Times New Roman"/>
          <w:sz w:val="24"/>
          <w:szCs w:val="24"/>
        </w:rPr>
        <w:t>w zakresie wykonywania robót budowlanych</w:t>
      </w:r>
      <w:r w:rsidR="00F167A8">
        <w:rPr>
          <w:rFonts w:eastAsia="Calibri" w:cs="Times New Roman"/>
          <w:color w:val="000000" w:themeColor="text1"/>
          <w:sz w:val="24"/>
          <w:szCs w:val="24"/>
          <w:lang w:eastAsia="en-US"/>
        </w:rPr>
        <w:t xml:space="preserve"> na sumę ubezpieczeniową</w:t>
      </w:r>
      <w:r w:rsidRPr="00F167A8">
        <w:rPr>
          <w:rFonts w:eastAsia="Calibri" w:cs="Times New Roman"/>
          <w:color w:val="000000" w:themeColor="text1"/>
          <w:sz w:val="24"/>
          <w:szCs w:val="24"/>
          <w:lang w:eastAsia="en-US"/>
        </w:rPr>
        <w:t xml:space="preserve"> </w:t>
      </w:r>
      <w:r w:rsidRPr="00F167A8">
        <w:rPr>
          <w:rFonts w:cs="Times New Roman"/>
          <w:color w:val="000000" w:themeColor="text1"/>
          <w:sz w:val="24"/>
          <w:szCs w:val="24"/>
        </w:rPr>
        <w:t xml:space="preserve">nie mniejszą </w:t>
      </w:r>
      <w:r w:rsidRPr="0049138A">
        <w:rPr>
          <w:rFonts w:cs="Times New Roman"/>
          <w:color w:val="000000" w:themeColor="text1"/>
          <w:sz w:val="24"/>
          <w:szCs w:val="24"/>
        </w:rPr>
        <w:t xml:space="preserve">niż </w:t>
      </w:r>
      <w:r w:rsidR="0049138A">
        <w:rPr>
          <w:rFonts w:cs="Times New Roman"/>
          <w:color w:val="000000" w:themeColor="text1"/>
          <w:sz w:val="24"/>
          <w:szCs w:val="24"/>
        </w:rPr>
        <w:t xml:space="preserve">wartość  oferty </w:t>
      </w:r>
      <w:r w:rsidRPr="00F167A8">
        <w:rPr>
          <w:rFonts w:ascii="Cambria" w:eastAsia="Calibri" w:hAnsi="Cambria"/>
          <w:color w:val="000000" w:themeColor="text1"/>
          <w:sz w:val="24"/>
          <w:szCs w:val="24"/>
          <w:lang w:eastAsia="en-US"/>
        </w:rPr>
        <w:t>.</w:t>
      </w:r>
      <w:r w:rsidR="00E5327F" w:rsidRPr="00E5327F">
        <w:t xml:space="preserve"> </w:t>
      </w:r>
      <w:r w:rsidRPr="00F167A8">
        <w:rPr>
          <w:rFonts w:ascii="Cambria" w:eastAsia="Calibri" w:hAnsi="Cambria"/>
          <w:color w:val="000000" w:themeColor="text1"/>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21930D32" w14:textId="77777777" w:rsidR="00A424D7" w:rsidRPr="00176F54" w:rsidRDefault="00A424D7" w:rsidP="00E47A1A">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lastRenderedPageBreak/>
        <w:t>Przed przekazaniem placu budowy, Wykonawca jest zobowiązany do przedłożenia Zamawiającemu pośw</w:t>
      </w:r>
      <w:r w:rsidR="00E5327F">
        <w:rPr>
          <w:rFonts w:ascii="Cambria" w:eastAsia="Calibri" w:hAnsi="Cambria"/>
          <w:color w:val="000000" w:themeColor="text1"/>
          <w:sz w:val="24"/>
          <w:szCs w:val="24"/>
          <w:lang w:eastAsia="en-US"/>
        </w:rPr>
        <w:t>iadczonej</w:t>
      </w:r>
      <w:r w:rsidRPr="00176F54">
        <w:rPr>
          <w:rFonts w:ascii="Cambria" w:eastAsia="Calibri" w:hAnsi="Cambria"/>
          <w:color w:val="000000" w:themeColor="text1"/>
          <w:sz w:val="24"/>
          <w:szCs w:val="24"/>
          <w:lang w:eastAsia="en-US"/>
        </w:rPr>
        <w:t xml:space="preserve"> za zgodność z oryginałem kopii polisy ubezpieczeniowej</w:t>
      </w:r>
      <w:r w:rsidR="00E5327F">
        <w:rPr>
          <w:rFonts w:ascii="Cambria" w:eastAsia="Calibri" w:hAnsi="Cambria"/>
          <w:color w:val="000000" w:themeColor="text1"/>
          <w:sz w:val="24"/>
          <w:szCs w:val="24"/>
          <w:lang w:eastAsia="en-US"/>
        </w:rPr>
        <w:t xml:space="preserve"> (OC), o której</w:t>
      </w:r>
      <w:r w:rsidRPr="00176F54">
        <w:rPr>
          <w:rFonts w:ascii="Cambria" w:eastAsia="Calibri" w:hAnsi="Cambria"/>
          <w:color w:val="000000" w:themeColor="text1"/>
          <w:sz w:val="24"/>
          <w:szCs w:val="24"/>
          <w:lang w:eastAsia="en-US"/>
        </w:rPr>
        <w:t xml:space="preserve"> mowa w ust. 1.</w:t>
      </w:r>
    </w:p>
    <w:p w14:paraId="216DF7D4" w14:textId="77777777" w:rsidR="00A424D7" w:rsidRPr="00176F54" w:rsidRDefault="00A424D7" w:rsidP="00E47A1A">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Zakres oraz warunki ubezpieczenia, o którym mowa w ust. 1 podlegają akceptacji Zamawiającego.</w:t>
      </w:r>
    </w:p>
    <w:p w14:paraId="12C9507E" w14:textId="77777777" w:rsidR="0030793C" w:rsidRPr="00176F54" w:rsidRDefault="0030793C" w:rsidP="00E47A1A">
      <w:pPr>
        <w:widowControl/>
        <w:numPr>
          <w:ilvl w:val="0"/>
          <w:numId w:val="20"/>
        </w:numPr>
        <w:suppressAutoHyphens w:val="0"/>
        <w:autoSpaceDE w:val="0"/>
        <w:autoSpaceDN w:val="0"/>
        <w:spacing w:after="0"/>
        <w:ind w:left="426" w:hanging="426"/>
        <w:contextualSpacing/>
        <w:textAlignment w:val="auto"/>
        <w:rPr>
          <w:rFonts w:ascii="Cambria" w:hAnsi="Cambria"/>
          <w:color w:val="000000"/>
          <w:sz w:val="24"/>
          <w:szCs w:val="24"/>
        </w:rPr>
      </w:pPr>
      <w:r w:rsidRPr="00176F54">
        <w:rPr>
          <w:rFonts w:ascii="Cambria" w:hAnsi="Cambria"/>
          <w:color w:val="000000"/>
          <w:sz w:val="24"/>
          <w:szCs w:val="24"/>
        </w:rPr>
        <w:t>W przypadku niedopełnienia przez Wykonawcę obowiązków, o których mowa w ust. 3, Zamawiający nie przekaże Wykonawcy placu budowy.</w:t>
      </w:r>
    </w:p>
    <w:p w14:paraId="5021A865" w14:textId="44B72FAC" w:rsidR="0030793C" w:rsidRPr="00176F54" w:rsidRDefault="00E5327F" w:rsidP="00E47A1A">
      <w:pPr>
        <w:widowControl/>
        <w:numPr>
          <w:ilvl w:val="0"/>
          <w:numId w:val="20"/>
        </w:numPr>
        <w:suppressAutoHyphens w:val="0"/>
        <w:autoSpaceDE w:val="0"/>
        <w:autoSpaceDN w:val="0"/>
        <w:spacing w:after="0"/>
        <w:ind w:left="426" w:hanging="426"/>
        <w:contextualSpacing/>
        <w:textAlignment w:val="auto"/>
        <w:rPr>
          <w:rFonts w:ascii="Cambria" w:hAnsi="Cambria"/>
          <w:color w:val="000000"/>
          <w:sz w:val="24"/>
          <w:szCs w:val="24"/>
        </w:rPr>
      </w:pPr>
      <w:r>
        <w:rPr>
          <w:rFonts w:ascii="Cambria" w:hAnsi="Cambria"/>
          <w:color w:val="000000"/>
          <w:sz w:val="24"/>
          <w:szCs w:val="24"/>
        </w:rPr>
        <w:t>Ewentualne</w:t>
      </w:r>
      <w:r w:rsidR="0030793C" w:rsidRPr="00176F54">
        <w:rPr>
          <w:rFonts w:ascii="Cambria" w:hAnsi="Cambria"/>
          <w:color w:val="000000"/>
          <w:sz w:val="24"/>
          <w:szCs w:val="24"/>
        </w:rPr>
        <w:t xml:space="preserve"> </w:t>
      </w:r>
      <w:r w:rsidR="00FA0CC0">
        <w:rPr>
          <w:rFonts w:ascii="Cambria" w:hAnsi="Cambria"/>
          <w:color w:val="000000"/>
          <w:sz w:val="24"/>
          <w:szCs w:val="24"/>
        </w:rPr>
        <w:t>przedłużenie terminu</w:t>
      </w:r>
      <w:r w:rsidR="0030793C" w:rsidRPr="00176F54">
        <w:rPr>
          <w:rFonts w:ascii="Cambria" w:hAnsi="Cambria"/>
          <w:color w:val="000000"/>
          <w:sz w:val="24"/>
          <w:szCs w:val="24"/>
        </w:rPr>
        <w:t xml:space="preserve"> wykonania robót z powodu, o którym mowa w ust. </w:t>
      </w:r>
      <w:r w:rsidR="00FA0CC0">
        <w:rPr>
          <w:rFonts w:ascii="Cambria" w:hAnsi="Cambria"/>
          <w:color w:val="000000"/>
          <w:sz w:val="24"/>
          <w:szCs w:val="24"/>
        </w:rPr>
        <w:t>4</w:t>
      </w:r>
      <w:r w:rsidR="0030793C" w:rsidRPr="00176F54">
        <w:rPr>
          <w:rFonts w:ascii="Cambria" w:hAnsi="Cambria"/>
          <w:color w:val="000000"/>
          <w:sz w:val="24"/>
          <w:szCs w:val="24"/>
        </w:rPr>
        <w:t>, będzie traktowane jako zawinione przez Wykonawcę.</w:t>
      </w:r>
    </w:p>
    <w:p w14:paraId="3646147E" w14:textId="77777777" w:rsidR="00A671E3" w:rsidRPr="00176F54" w:rsidRDefault="00A671E3" w:rsidP="00B83CE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p w14:paraId="398CEB88" w14:textId="25E7596E"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w:t>
      </w:r>
      <w:r w:rsidR="007231B9">
        <w:rPr>
          <w:rFonts w:ascii="Cambria" w:eastAsia="Calibri" w:hAnsi="Cambria"/>
          <w:b/>
          <w:bCs/>
          <w:color w:val="000000" w:themeColor="text1"/>
          <w:sz w:val="24"/>
          <w:szCs w:val="24"/>
          <w:lang w:eastAsia="en-US"/>
        </w:rPr>
        <w:t>1</w:t>
      </w:r>
      <w:r w:rsidRPr="00176F54">
        <w:rPr>
          <w:rFonts w:ascii="Cambria" w:eastAsia="Calibri" w:hAnsi="Cambria"/>
          <w:b/>
          <w:bCs/>
          <w:color w:val="000000" w:themeColor="text1"/>
          <w:sz w:val="24"/>
          <w:szCs w:val="24"/>
          <w:lang w:eastAsia="en-US"/>
        </w:rPr>
        <w:t xml:space="preserve"> </w:t>
      </w:r>
    </w:p>
    <w:p w14:paraId="6E349E5D"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xml:space="preserve">Gwarancja i rękojmia. </w:t>
      </w:r>
    </w:p>
    <w:p w14:paraId="73AC4D71" w14:textId="07F85353" w:rsidR="004C0782" w:rsidRPr="00176F54" w:rsidRDefault="004C0782" w:rsidP="00E47A1A">
      <w:pPr>
        <w:pStyle w:val="Akapitzlist"/>
        <w:numPr>
          <w:ilvl w:val="2"/>
          <w:numId w:val="41"/>
        </w:numPr>
        <w:suppressAutoHyphens/>
        <w:spacing w:after="0"/>
        <w:ind w:left="426" w:hanging="426"/>
        <w:jc w:val="both"/>
        <w:rPr>
          <w:rFonts w:ascii="Cambria" w:hAnsi="Cambria"/>
          <w:color w:val="000000" w:themeColor="text1"/>
          <w:sz w:val="24"/>
          <w:szCs w:val="24"/>
        </w:rPr>
      </w:pPr>
      <w:r w:rsidRPr="00176F54">
        <w:rPr>
          <w:rFonts w:ascii="Cambria" w:hAnsi="Cambria" w:cs="Cambria"/>
          <w:color w:val="000000" w:themeColor="text1"/>
          <w:sz w:val="24"/>
          <w:szCs w:val="24"/>
        </w:rPr>
        <w:t xml:space="preserve">Wykonawca udziela Zamawiającemu gwarancji jakości na przedmiot umowy na warunkach określonych w niniejszej umowie i przepisach kodeksu cywilnego. </w:t>
      </w:r>
      <w:r w:rsidR="00C71D65">
        <w:rPr>
          <w:rFonts w:ascii="Cambria" w:hAnsi="Cambria" w:cs="Cambria"/>
          <w:color w:val="000000" w:themeColor="text1"/>
          <w:sz w:val="24"/>
          <w:szCs w:val="24"/>
        </w:rPr>
        <w:t xml:space="preserve">                        </w:t>
      </w:r>
      <w:r w:rsidRPr="00176F54">
        <w:rPr>
          <w:rFonts w:ascii="Cambria" w:hAnsi="Cambria" w:cs="Cambria"/>
          <w:color w:val="000000" w:themeColor="text1"/>
          <w:sz w:val="24"/>
          <w:szCs w:val="24"/>
        </w:rPr>
        <w:t xml:space="preserve">W razie rozbieżności postanowień gwarancyjnych, stosuje się̨ warunki gwarancyjne bardziej korzystne dla Zamawiającego. </w:t>
      </w:r>
    </w:p>
    <w:p w14:paraId="3423EB67" w14:textId="79872273" w:rsidR="004C0782" w:rsidRPr="00176F54" w:rsidRDefault="004C0782" w:rsidP="00E47A1A">
      <w:pPr>
        <w:pStyle w:val="Akapitzlist"/>
        <w:numPr>
          <w:ilvl w:val="2"/>
          <w:numId w:val="41"/>
        </w:numPr>
        <w:suppressAutoHyphens/>
        <w:spacing w:after="0"/>
        <w:ind w:left="426" w:hanging="426"/>
        <w:jc w:val="both"/>
        <w:rPr>
          <w:rFonts w:ascii="Cambria" w:hAnsi="Cambria"/>
          <w:color w:val="000000" w:themeColor="text1"/>
          <w:sz w:val="24"/>
          <w:szCs w:val="24"/>
        </w:rPr>
      </w:pPr>
      <w:r w:rsidRPr="00176F54">
        <w:rPr>
          <w:rFonts w:ascii="Cambria" w:hAnsi="Cambria" w:cs="Cambria"/>
          <w:color w:val="000000" w:themeColor="text1"/>
          <w:sz w:val="24"/>
          <w:szCs w:val="24"/>
        </w:rPr>
        <w:t>Wykonawca udziela gwarancji:</w:t>
      </w:r>
    </w:p>
    <w:p w14:paraId="610A91ED" w14:textId="6F24ADD2" w:rsidR="004C0782" w:rsidRPr="00F167A8" w:rsidRDefault="004C0782" w:rsidP="00E47A1A">
      <w:pPr>
        <w:widowControl/>
        <w:numPr>
          <w:ilvl w:val="0"/>
          <w:numId w:val="42"/>
        </w:numPr>
        <w:suppressAutoHyphens w:val="0"/>
        <w:adjustRightInd/>
        <w:spacing w:after="0"/>
        <w:textAlignment w:val="auto"/>
        <w:rPr>
          <w:rFonts w:ascii="Cambria" w:hAnsi="Cambria" w:cs="Helvetica"/>
          <w:bCs/>
          <w:sz w:val="24"/>
          <w:szCs w:val="24"/>
        </w:rPr>
      </w:pPr>
      <w:r w:rsidRPr="00F167A8">
        <w:rPr>
          <w:rFonts w:ascii="Cambria" w:hAnsi="Cambria" w:cs="Helvetica"/>
          <w:bCs/>
          <w:sz w:val="24"/>
          <w:szCs w:val="24"/>
        </w:rPr>
        <w:t xml:space="preserve">Na roboty </w:t>
      </w:r>
      <w:r w:rsidRPr="00F167A8">
        <w:rPr>
          <w:rFonts w:ascii="Cambria" w:hAnsi="Cambria" w:cs="Cambria"/>
          <w:sz w:val="24"/>
          <w:szCs w:val="24"/>
        </w:rPr>
        <w:t xml:space="preserve">budowlane </w:t>
      </w:r>
      <w:r w:rsidR="00A05000">
        <w:rPr>
          <w:rFonts w:ascii="Cambria" w:hAnsi="Cambria" w:cs="Cambria"/>
          <w:sz w:val="24"/>
          <w:szCs w:val="24"/>
        </w:rPr>
        <w:t>60</w:t>
      </w:r>
      <w:r w:rsidRPr="00F167A8">
        <w:rPr>
          <w:rFonts w:ascii="Cambria" w:hAnsi="Cambria" w:cs="Cambria"/>
          <w:sz w:val="24"/>
          <w:szCs w:val="24"/>
        </w:rPr>
        <w:t xml:space="preserve"> miesięcy od daty podpisania protokołu odbioru końcowego,</w:t>
      </w:r>
    </w:p>
    <w:p w14:paraId="6D8D242F" w14:textId="2D3ABA33" w:rsidR="004C0782" w:rsidRPr="00DA2D13" w:rsidRDefault="004C0782" w:rsidP="00E47A1A">
      <w:pPr>
        <w:widowControl/>
        <w:numPr>
          <w:ilvl w:val="0"/>
          <w:numId w:val="42"/>
        </w:numPr>
        <w:suppressAutoHyphens w:val="0"/>
        <w:adjustRightInd/>
        <w:spacing w:after="0"/>
        <w:textAlignment w:val="auto"/>
        <w:rPr>
          <w:rFonts w:ascii="Cambria" w:hAnsi="Cambria"/>
          <w:sz w:val="24"/>
          <w:szCs w:val="24"/>
        </w:rPr>
      </w:pPr>
      <w:r w:rsidRPr="00F167A8">
        <w:rPr>
          <w:rFonts w:ascii="Cambria" w:hAnsi="Cambria" w:cs="Helvetica"/>
          <w:bCs/>
          <w:sz w:val="24"/>
          <w:szCs w:val="24"/>
        </w:rPr>
        <w:t xml:space="preserve">Na </w:t>
      </w:r>
      <w:bookmarkStart w:id="13" w:name="_Hlk94460454"/>
      <w:r w:rsidR="00952505">
        <w:rPr>
          <w:rFonts w:ascii="Cambria" w:hAnsi="Cambria" w:cs="Helvetica"/>
          <w:bCs/>
          <w:sz w:val="24"/>
          <w:szCs w:val="24"/>
        </w:rPr>
        <w:t xml:space="preserve">użyte </w:t>
      </w:r>
      <w:r w:rsidRPr="00F167A8">
        <w:rPr>
          <w:rFonts w:ascii="Cambria" w:hAnsi="Cambria"/>
          <w:sz w:val="24"/>
          <w:szCs w:val="24"/>
        </w:rPr>
        <w:t xml:space="preserve">materiały </w:t>
      </w:r>
      <w:bookmarkEnd w:id="13"/>
      <w:r w:rsidR="00BA5D2D" w:rsidRPr="00F167A8">
        <w:rPr>
          <w:rFonts w:ascii="Cambria" w:hAnsi="Cambria"/>
          <w:bCs/>
          <w:sz w:val="24"/>
          <w:szCs w:val="24"/>
        </w:rPr>
        <w:t>i</w:t>
      </w:r>
      <w:r w:rsidR="00952505">
        <w:rPr>
          <w:rFonts w:ascii="Cambria" w:hAnsi="Cambria"/>
          <w:bCs/>
          <w:sz w:val="24"/>
          <w:szCs w:val="24"/>
        </w:rPr>
        <w:t xml:space="preserve"> </w:t>
      </w:r>
      <w:r w:rsidR="00952505" w:rsidRPr="00F167A8">
        <w:rPr>
          <w:rFonts w:ascii="Cambria" w:hAnsi="Cambria"/>
          <w:sz w:val="24"/>
          <w:szCs w:val="24"/>
        </w:rPr>
        <w:t>zamontowane</w:t>
      </w:r>
      <w:r w:rsidR="00BA5D2D" w:rsidRPr="00F167A8">
        <w:rPr>
          <w:rFonts w:ascii="Cambria" w:hAnsi="Cambria"/>
          <w:bCs/>
          <w:sz w:val="24"/>
          <w:szCs w:val="24"/>
        </w:rPr>
        <w:t xml:space="preserve"> urządzenia</w:t>
      </w:r>
      <w:r w:rsidR="00BA5D2D" w:rsidRPr="00F167A8">
        <w:rPr>
          <w:rFonts w:ascii="Cambria" w:hAnsi="Cambria"/>
          <w:sz w:val="24"/>
          <w:szCs w:val="24"/>
        </w:rPr>
        <w:t xml:space="preserve"> </w:t>
      </w:r>
      <w:r w:rsidR="00A05000">
        <w:rPr>
          <w:rFonts w:ascii="Cambria" w:hAnsi="Cambria"/>
          <w:sz w:val="24"/>
          <w:szCs w:val="24"/>
        </w:rPr>
        <w:t xml:space="preserve">60 </w:t>
      </w:r>
      <w:r w:rsidRPr="00F167A8">
        <w:rPr>
          <w:rFonts w:ascii="Cambria" w:hAnsi="Cambria" w:cs="Cambria"/>
          <w:sz w:val="24"/>
          <w:szCs w:val="24"/>
        </w:rPr>
        <w:t xml:space="preserve">miesięcy </w:t>
      </w:r>
      <w:r w:rsidRPr="00F167A8">
        <w:rPr>
          <w:rFonts w:ascii="Cambria" w:hAnsi="Cambria" w:cs="Helvetica"/>
          <w:bCs/>
          <w:sz w:val="24"/>
          <w:szCs w:val="24"/>
        </w:rPr>
        <w:t xml:space="preserve">od daty podpisania protokołu odbioru </w:t>
      </w:r>
      <w:r w:rsidRPr="00F167A8">
        <w:rPr>
          <w:rFonts w:ascii="Cambria" w:hAnsi="Cambria" w:cs="Cambria"/>
          <w:sz w:val="24"/>
          <w:szCs w:val="24"/>
        </w:rPr>
        <w:t>końcowego.</w:t>
      </w:r>
    </w:p>
    <w:p w14:paraId="5AB21F46" w14:textId="173FB0C8" w:rsidR="004C0782" w:rsidRPr="00176F54" w:rsidRDefault="004C0782" w:rsidP="00E47A1A">
      <w:pPr>
        <w:widowControl/>
        <w:numPr>
          <w:ilvl w:val="0"/>
          <w:numId w:val="43"/>
        </w:numPr>
        <w:suppressAutoHyphens w:val="0"/>
        <w:autoSpaceDE w:val="0"/>
        <w:autoSpaceDN w:val="0"/>
        <w:spacing w:after="0"/>
        <w:contextualSpacing/>
        <w:textAlignment w:val="auto"/>
        <w:rPr>
          <w:rFonts w:ascii="Cambria" w:eastAsia="Calibri" w:hAnsi="Cambria"/>
          <w:bCs/>
          <w:color w:val="000000" w:themeColor="text1"/>
          <w:sz w:val="24"/>
          <w:szCs w:val="24"/>
          <w:lang w:eastAsia="en-US"/>
        </w:rPr>
      </w:pPr>
      <w:r w:rsidRPr="00176F54">
        <w:rPr>
          <w:rFonts w:ascii="Cambria" w:hAnsi="Cambria" w:cs="Cambria"/>
          <w:bCs/>
          <w:color w:val="000000" w:themeColor="text1"/>
          <w:sz w:val="24"/>
          <w:szCs w:val="24"/>
        </w:rPr>
        <w:t>Rękojmia za wady fizyczne  robót budowlanych udzielona jest na okres 60 miesięcy od daty odbioru końcowego robót</w:t>
      </w:r>
      <w:r w:rsidR="00C71D65">
        <w:rPr>
          <w:rFonts w:ascii="Cambria" w:hAnsi="Cambria" w:cs="Cambria"/>
          <w:bCs/>
          <w:color w:val="000000" w:themeColor="text1"/>
          <w:sz w:val="24"/>
          <w:szCs w:val="24"/>
        </w:rPr>
        <w:t>.</w:t>
      </w:r>
      <w:r w:rsidR="00CD7EB3">
        <w:rPr>
          <w:rFonts w:ascii="Cambria" w:hAnsi="Cambria" w:cs="Cambria"/>
          <w:bCs/>
          <w:color w:val="000000" w:themeColor="text1"/>
          <w:sz w:val="24"/>
          <w:szCs w:val="24"/>
        </w:rPr>
        <w:tab/>
      </w:r>
    </w:p>
    <w:p w14:paraId="7E66B889" w14:textId="77777777" w:rsidR="00A671E3" w:rsidRPr="00176F54" w:rsidRDefault="00A671E3" w:rsidP="00E47A1A">
      <w:pPr>
        <w:widowControl/>
        <w:numPr>
          <w:ilvl w:val="0"/>
          <w:numId w:val="43"/>
        </w:numPr>
        <w:suppressAutoHyphens w:val="0"/>
        <w:autoSpaceDE w:val="0"/>
        <w:autoSpaceDN w:val="0"/>
        <w:spacing w:after="0"/>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45C2667E" w14:textId="0C3BCB64" w:rsidR="00A671E3" w:rsidRPr="00176F54" w:rsidRDefault="00A671E3" w:rsidP="00E47A1A">
      <w:pPr>
        <w:widowControl/>
        <w:numPr>
          <w:ilvl w:val="0"/>
          <w:numId w:val="43"/>
        </w:numPr>
        <w:suppressAutoHyphens w:val="0"/>
        <w:autoSpaceDE w:val="0"/>
        <w:autoSpaceDN w:val="0"/>
        <w:spacing w:after="0"/>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Niezależnie od uprawnień z tytułu gwarancji Wykonawca udziela rękojmi za wady fizyczne na wykonane prace budowlane i montażowe oraz  </w:t>
      </w:r>
      <w:r w:rsidR="00DD09B7">
        <w:rPr>
          <w:rFonts w:ascii="Cambria" w:eastAsia="Calibri" w:hAnsi="Cambria"/>
          <w:color w:val="000000" w:themeColor="text1"/>
          <w:sz w:val="24"/>
          <w:szCs w:val="24"/>
          <w:lang w:eastAsia="en-US"/>
        </w:rPr>
        <w:t xml:space="preserve">użyte </w:t>
      </w:r>
      <w:r w:rsidRPr="00176F54">
        <w:rPr>
          <w:rFonts w:ascii="Cambria" w:eastAsia="Calibri" w:hAnsi="Cambria"/>
          <w:color w:val="000000" w:themeColor="text1"/>
          <w:sz w:val="24"/>
          <w:szCs w:val="24"/>
          <w:lang w:eastAsia="en-US"/>
        </w:rPr>
        <w:t xml:space="preserve">materiały i </w:t>
      </w:r>
      <w:r w:rsidR="00DD09B7">
        <w:rPr>
          <w:rFonts w:ascii="Cambria" w:eastAsia="Calibri" w:hAnsi="Cambria"/>
          <w:color w:val="000000" w:themeColor="text1"/>
          <w:sz w:val="24"/>
          <w:szCs w:val="24"/>
          <w:lang w:eastAsia="en-US"/>
        </w:rPr>
        <w:t xml:space="preserve">zamontowane </w:t>
      </w:r>
      <w:r w:rsidRPr="00176F54">
        <w:rPr>
          <w:rFonts w:ascii="Cambria" w:eastAsia="Calibri" w:hAnsi="Cambria"/>
          <w:color w:val="000000" w:themeColor="text1"/>
          <w:sz w:val="24"/>
          <w:szCs w:val="24"/>
          <w:lang w:eastAsia="en-US"/>
        </w:rPr>
        <w:t>urządzenia i zobowiązuje się do usunięcia wad fizycznych, jeżeli wady te ujawnią się w ciągu terminu określonego rękojmią (poprzez ich naprawę lub wymianę).</w:t>
      </w:r>
    </w:p>
    <w:p w14:paraId="4DE2BA07" w14:textId="77777777" w:rsidR="00A671E3" w:rsidRPr="00176F54" w:rsidRDefault="00A671E3" w:rsidP="00E47A1A">
      <w:pPr>
        <w:widowControl/>
        <w:numPr>
          <w:ilvl w:val="0"/>
          <w:numId w:val="43"/>
        </w:numPr>
        <w:suppressAutoHyphens w:val="0"/>
        <w:autoSpaceDE w:val="0"/>
        <w:autoSpaceDN w:val="0"/>
        <w:spacing w:after="0"/>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zobowiązuje się w dniu odbioru końcowego zapewnić Zamawiającego, w formie pisemnej, że wykonane roboty budowlane są wolne od wad fizycznych oraz wad jakościowych.</w:t>
      </w:r>
    </w:p>
    <w:p w14:paraId="0E07789C" w14:textId="77777777" w:rsidR="00A671E3" w:rsidRPr="00176F54" w:rsidRDefault="00A671E3" w:rsidP="00E47A1A">
      <w:pPr>
        <w:widowControl/>
        <w:numPr>
          <w:ilvl w:val="0"/>
          <w:numId w:val="43"/>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Termin udzielonej rękojmi za wady fizyczne oraz gwarancji biegnie od dnia podpisania protokołu odbioru końcowego.</w:t>
      </w:r>
    </w:p>
    <w:p w14:paraId="4FAAB8E3" w14:textId="77777777" w:rsidR="00A671E3" w:rsidRPr="00176F54" w:rsidRDefault="00A671E3" w:rsidP="00E47A1A">
      <w:pPr>
        <w:widowControl/>
        <w:numPr>
          <w:ilvl w:val="0"/>
          <w:numId w:val="43"/>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Zamawiający może wykonywać uprawnienia z tytułu rękojmi za wady fizyczne, niezależnie od uprawnień wynikających z gwarancji.</w:t>
      </w:r>
    </w:p>
    <w:p w14:paraId="6383A97D" w14:textId="77777777" w:rsidR="00A671E3" w:rsidRPr="00176F54" w:rsidRDefault="00A671E3" w:rsidP="00E47A1A">
      <w:pPr>
        <w:widowControl/>
        <w:numPr>
          <w:ilvl w:val="0"/>
          <w:numId w:val="43"/>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przypadku wystąpienia wad fizycznych (objętych rękojmią za wady fizyczne) lub wad jakościowych (objętych gwarancją) Wykonawca zobowiązany jest do ich </w:t>
      </w:r>
      <w:r w:rsidRPr="00176F54">
        <w:rPr>
          <w:rFonts w:ascii="Cambria" w:eastAsia="Calibri" w:hAnsi="Cambria"/>
          <w:color w:val="000000" w:themeColor="text1"/>
          <w:sz w:val="24"/>
          <w:szCs w:val="24"/>
          <w:lang w:eastAsia="en-US"/>
        </w:rPr>
        <w:lastRenderedPageBreak/>
        <w:t>usunięcia w terminie 14 dni, licząc od dnia powiadomienia go o wadzie, w ramach wynagrodzenia, o którym mowa w § 3 ust. 1 umowy.</w:t>
      </w:r>
    </w:p>
    <w:p w14:paraId="4D0A161F" w14:textId="77777777" w:rsidR="00A671E3" w:rsidRPr="00176F54" w:rsidRDefault="00A671E3" w:rsidP="00E47A1A">
      <w:pPr>
        <w:widowControl/>
        <w:numPr>
          <w:ilvl w:val="0"/>
          <w:numId w:val="43"/>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przypadku, gdy usunięcie wady nie jest możli</w:t>
      </w:r>
      <w:r w:rsidR="007B012E">
        <w:rPr>
          <w:rFonts w:ascii="Cambria" w:eastAsia="Calibri" w:hAnsi="Cambria"/>
          <w:color w:val="000000" w:themeColor="text1"/>
          <w:sz w:val="24"/>
          <w:szCs w:val="24"/>
          <w:lang w:eastAsia="en-US"/>
        </w:rPr>
        <w:t>we w terminie wskazanym w ust. 9</w:t>
      </w:r>
      <w:r w:rsidRPr="00176F54">
        <w:rPr>
          <w:rFonts w:ascii="Cambria" w:eastAsia="Calibri" w:hAnsi="Cambria"/>
          <w:color w:val="000000" w:themeColor="text1"/>
          <w:sz w:val="24"/>
          <w:szCs w:val="24"/>
          <w:lang w:eastAsia="en-US"/>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16FF8AD1" w14:textId="24C13893" w:rsidR="00A671E3" w:rsidRPr="00FD0EF8" w:rsidRDefault="00A671E3" w:rsidP="00E47A1A">
      <w:pPr>
        <w:widowControl/>
        <w:numPr>
          <w:ilvl w:val="0"/>
          <w:numId w:val="43"/>
        </w:numPr>
        <w:suppressAutoHyphens w:val="0"/>
        <w:autoSpaceDE w:val="0"/>
        <w:autoSpaceDN w:val="0"/>
        <w:spacing w:after="0"/>
        <w:ind w:left="567" w:hanging="426"/>
        <w:contextualSpacing/>
        <w:textAlignment w:val="auto"/>
        <w:rPr>
          <w:rFonts w:ascii="Cambria" w:hAnsi="Cambria"/>
          <w:color w:val="000000" w:themeColor="text1"/>
          <w:sz w:val="24"/>
          <w:szCs w:val="24"/>
        </w:rPr>
      </w:pPr>
      <w:r w:rsidRPr="00176F54">
        <w:rPr>
          <w:rFonts w:ascii="Cambria" w:hAnsi="Cambria"/>
          <w:color w:val="000000" w:themeColor="text1"/>
          <w:sz w:val="24"/>
          <w:szCs w:val="24"/>
        </w:rPr>
        <w:t xml:space="preserve">Jeżeli Wykonawca nie usunie wad w terminie określonym w ust. </w:t>
      </w:r>
      <w:r w:rsidR="00A56D8C" w:rsidRPr="00176F54">
        <w:rPr>
          <w:rFonts w:ascii="Cambria" w:hAnsi="Cambria"/>
          <w:color w:val="000000" w:themeColor="text1"/>
          <w:sz w:val="24"/>
          <w:szCs w:val="24"/>
        </w:rPr>
        <w:t>9 lub 10</w:t>
      </w:r>
      <w:r w:rsidRPr="00176F54">
        <w:rPr>
          <w:rFonts w:ascii="Cambria" w:hAnsi="Cambria"/>
          <w:color w:val="000000" w:themeColor="text1"/>
          <w:sz w:val="24"/>
          <w:szCs w:val="24"/>
        </w:rPr>
        <w:t xml:space="preserve">, </w:t>
      </w:r>
      <w:r w:rsidRPr="00FD0EF8">
        <w:rPr>
          <w:rFonts w:ascii="Cambria" w:hAnsi="Cambria"/>
          <w:color w:val="000000" w:themeColor="text1"/>
          <w:sz w:val="24"/>
          <w:szCs w:val="24"/>
        </w:rPr>
        <w:t xml:space="preserve">Zamawiający może zlecić </w:t>
      </w:r>
      <w:r w:rsidR="00080256" w:rsidRPr="00FD0EF8">
        <w:rPr>
          <w:rFonts w:ascii="Cambria" w:hAnsi="Cambria"/>
          <w:color w:val="000000" w:themeColor="text1"/>
          <w:sz w:val="24"/>
          <w:szCs w:val="24"/>
        </w:rPr>
        <w:t xml:space="preserve">ich </w:t>
      </w:r>
      <w:r w:rsidRPr="00FD0EF8">
        <w:rPr>
          <w:rFonts w:ascii="Cambria" w:hAnsi="Cambria"/>
          <w:color w:val="000000" w:themeColor="text1"/>
          <w:sz w:val="24"/>
          <w:szCs w:val="24"/>
        </w:rPr>
        <w:t xml:space="preserve">usunięcie  stronie trzeciej na koszt i ryzyko Wykonawcy. </w:t>
      </w:r>
    </w:p>
    <w:p w14:paraId="647D2873" w14:textId="77777777" w:rsidR="00A671E3" w:rsidRPr="00176F54" w:rsidRDefault="00A671E3" w:rsidP="00E47A1A">
      <w:pPr>
        <w:widowControl/>
        <w:numPr>
          <w:ilvl w:val="0"/>
          <w:numId w:val="43"/>
        </w:numPr>
        <w:suppressAutoHyphens w:val="0"/>
        <w:autoSpaceDE w:val="0"/>
        <w:autoSpaceDN w:val="0"/>
        <w:spacing w:after="0"/>
        <w:ind w:left="567" w:hanging="426"/>
        <w:contextualSpacing/>
        <w:textAlignment w:val="auto"/>
        <w:rPr>
          <w:rFonts w:ascii="Cambria" w:hAnsi="Cambria"/>
          <w:color w:val="000000" w:themeColor="text1"/>
          <w:sz w:val="24"/>
          <w:szCs w:val="24"/>
        </w:rPr>
      </w:pPr>
      <w:r w:rsidRPr="00176F54">
        <w:rPr>
          <w:rFonts w:ascii="Cambria" w:hAnsi="Cambria"/>
          <w:color w:val="000000" w:themeColor="text1"/>
          <w:sz w:val="24"/>
          <w:szCs w:val="24"/>
        </w:rPr>
        <w:t xml:space="preserve">Zamawiający obciąży wykonawcę kosztami wykonania zastępczego, o którym mowa w ust. </w:t>
      </w:r>
      <w:r w:rsidR="00A56D8C" w:rsidRPr="00176F54">
        <w:rPr>
          <w:rFonts w:ascii="Cambria" w:hAnsi="Cambria"/>
          <w:color w:val="000000" w:themeColor="text1"/>
          <w:sz w:val="24"/>
          <w:szCs w:val="24"/>
        </w:rPr>
        <w:t>11</w:t>
      </w:r>
      <w:r w:rsidR="00861EEB">
        <w:rPr>
          <w:rFonts w:ascii="Cambria" w:hAnsi="Cambria"/>
          <w:color w:val="000000" w:themeColor="text1"/>
          <w:sz w:val="24"/>
          <w:szCs w:val="24"/>
        </w:rPr>
        <w:t>.</w:t>
      </w:r>
      <w:r w:rsidRPr="00176F54">
        <w:rPr>
          <w:rFonts w:ascii="Cambria" w:hAnsi="Cambria"/>
          <w:color w:val="000000" w:themeColor="text1"/>
          <w:sz w:val="24"/>
          <w:szCs w:val="24"/>
        </w:rPr>
        <w:t xml:space="preserve"> Wykonawca jest zobowiązany zwrócić Zamawiającemu kwotę wykonania zastępczego w ciągu 14 dni od dnia otrzymania wezwania do zapłaty pod rygorem naliczenia odsetek ustawow</w:t>
      </w:r>
      <w:r w:rsidR="007B012E">
        <w:rPr>
          <w:rFonts w:ascii="Cambria" w:hAnsi="Cambria"/>
          <w:color w:val="000000" w:themeColor="text1"/>
          <w:sz w:val="24"/>
          <w:szCs w:val="24"/>
        </w:rPr>
        <w:t>ych za opóźnienie w</w:t>
      </w:r>
      <w:r w:rsidRPr="00176F54">
        <w:rPr>
          <w:rFonts w:ascii="Cambria" w:hAnsi="Cambria"/>
          <w:color w:val="000000" w:themeColor="text1"/>
          <w:sz w:val="24"/>
          <w:szCs w:val="24"/>
        </w:rPr>
        <w:t xml:space="preserve"> transakcjach handlowych. </w:t>
      </w:r>
    </w:p>
    <w:p w14:paraId="3085AA48" w14:textId="77777777" w:rsidR="00A671E3" w:rsidRPr="00176F54" w:rsidRDefault="00A671E3" w:rsidP="00E47A1A">
      <w:pPr>
        <w:widowControl/>
        <w:numPr>
          <w:ilvl w:val="0"/>
          <w:numId w:val="43"/>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12E25238" w14:textId="77777777" w:rsidR="00A671E3" w:rsidRPr="00176F54" w:rsidRDefault="00A671E3" w:rsidP="00E47A1A">
      <w:pPr>
        <w:widowControl/>
        <w:numPr>
          <w:ilvl w:val="0"/>
          <w:numId w:val="43"/>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Powiadomienie o wystąpieniu wady Zamawiający zgłasza Wykonawcy elektronicznie, na adres e-mail: …………………………………………</w:t>
      </w:r>
    </w:p>
    <w:p w14:paraId="0F78DB74" w14:textId="77777777" w:rsidR="00A671E3" w:rsidRPr="00176F54" w:rsidRDefault="00A671E3" w:rsidP="00E47A1A">
      <w:pPr>
        <w:widowControl/>
        <w:numPr>
          <w:ilvl w:val="0"/>
          <w:numId w:val="43"/>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przypadku nieusunięcia wad we wskazanym terminie, Zamawiający może usunąć wady na koszt i ryzyko Wykonawcy.</w:t>
      </w:r>
    </w:p>
    <w:p w14:paraId="2A87B1F5" w14:textId="77777777" w:rsidR="00A671E3" w:rsidRPr="00176F54" w:rsidRDefault="00A671E3" w:rsidP="00E47A1A">
      <w:pPr>
        <w:widowControl/>
        <w:numPr>
          <w:ilvl w:val="0"/>
          <w:numId w:val="43"/>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Termin gwarancji ulega przedłużeniu o czas usunięcia wady, jeżeli powiadomienie o wystąpieniu wady nastąpiło jeszcze w czasie trwania gwarancji.</w:t>
      </w:r>
    </w:p>
    <w:p w14:paraId="32C2BC0D" w14:textId="77777777" w:rsidR="00A671E3" w:rsidRPr="00176F54" w:rsidRDefault="00A671E3" w:rsidP="00A56D8C">
      <w:pPr>
        <w:pStyle w:val="Standard"/>
        <w:spacing w:line="276" w:lineRule="auto"/>
        <w:ind w:left="851"/>
        <w:jc w:val="both"/>
        <w:rPr>
          <w:rFonts w:ascii="Cambria" w:hAnsi="Cambria" w:cs="Calibri"/>
          <w:color w:val="000000" w:themeColor="text1"/>
        </w:rPr>
      </w:pPr>
    </w:p>
    <w:p w14:paraId="73B51377" w14:textId="44A61956" w:rsidR="00A671E3" w:rsidRPr="00176F54" w:rsidRDefault="00A671E3" w:rsidP="00B83CE6">
      <w:pPr>
        <w:overflowPunct w:val="0"/>
        <w:autoSpaceDE w:val="0"/>
        <w:autoSpaceDN w:val="0"/>
        <w:spacing w:after="0"/>
        <w:ind w:left="426" w:hanging="426"/>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1</w:t>
      </w:r>
      <w:r w:rsidR="007231B9">
        <w:rPr>
          <w:rFonts w:ascii="Cambria" w:eastAsia="Calibri" w:hAnsi="Cambria"/>
          <w:b/>
          <w:bCs/>
          <w:color w:val="000000" w:themeColor="text1"/>
          <w:sz w:val="24"/>
          <w:szCs w:val="24"/>
        </w:rPr>
        <w:t>2</w:t>
      </w:r>
    </w:p>
    <w:p w14:paraId="04B8A6C8" w14:textId="77777777" w:rsidR="00A671E3" w:rsidRPr="00176F54" w:rsidRDefault="00A671E3"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Klauzula zatrudnienia</w:t>
      </w:r>
    </w:p>
    <w:p w14:paraId="67E2EAF3" w14:textId="45909432" w:rsidR="00A671E3" w:rsidRPr="00207F37" w:rsidRDefault="00A671E3" w:rsidP="00E47A1A">
      <w:pPr>
        <w:widowControl/>
        <w:numPr>
          <w:ilvl w:val="0"/>
          <w:numId w:val="21"/>
        </w:numPr>
        <w:suppressAutoHyphens w:val="0"/>
        <w:autoSpaceDE w:val="0"/>
        <w:autoSpaceDN w:val="0"/>
        <w:spacing w:after="0"/>
        <w:ind w:left="426" w:hanging="426"/>
        <w:contextualSpacing/>
        <w:textAlignment w:val="auto"/>
        <w:rPr>
          <w:rFonts w:ascii="Cambria" w:eastAsia="Calibri" w:hAnsi="Cambria"/>
          <w:i/>
          <w:iCs/>
          <w:color w:val="000000" w:themeColor="text1"/>
          <w:sz w:val="24"/>
          <w:szCs w:val="24"/>
        </w:rPr>
      </w:pPr>
      <w:r w:rsidRPr="00176F54">
        <w:rPr>
          <w:rFonts w:ascii="Cambria" w:eastAsia="Calibri" w:hAnsi="Cambria"/>
          <w:color w:val="000000" w:themeColor="text1"/>
          <w:sz w:val="24"/>
          <w:szCs w:val="24"/>
        </w:rPr>
        <w:t xml:space="preserve">Wykonawca zobowiązuje się do zatrudnienia na podstawie umowy o pracę, przez cały okres realizacji zamówienia, wszystkich osób wykonujących następujące </w:t>
      </w:r>
      <w:r w:rsidRPr="0067390F">
        <w:rPr>
          <w:rFonts w:ascii="Cambria" w:eastAsia="Calibri" w:hAnsi="Cambria"/>
          <w:color w:val="000000" w:themeColor="text1"/>
          <w:sz w:val="24"/>
          <w:szCs w:val="24"/>
        </w:rPr>
        <w:t xml:space="preserve">czynności: </w:t>
      </w:r>
      <w:r w:rsidR="002472AC" w:rsidRPr="00207F37">
        <w:rPr>
          <w:rFonts w:ascii="Cambria" w:eastAsia="Cambria" w:hAnsi="Cambria" w:cs="Cambria"/>
          <w:bCs/>
          <w:color w:val="000000" w:themeColor="text1"/>
          <w:sz w:val="24"/>
          <w:szCs w:val="24"/>
        </w:rPr>
        <w:t>wykonywanie prac fizycznych przy realizacji robót b</w:t>
      </w:r>
      <w:r w:rsidR="00207F37">
        <w:rPr>
          <w:rFonts w:ascii="Cambria" w:eastAsia="Cambria" w:hAnsi="Cambria" w:cs="Cambria"/>
          <w:bCs/>
          <w:color w:val="000000" w:themeColor="text1"/>
          <w:sz w:val="24"/>
          <w:szCs w:val="24"/>
        </w:rPr>
        <w:t xml:space="preserve">udowlanych, operatorzy sprzętu – </w:t>
      </w:r>
      <w:r w:rsidR="002472AC" w:rsidRPr="00207F37">
        <w:rPr>
          <w:rFonts w:ascii="Cambria" w:eastAsia="Cambria" w:hAnsi="Cambria" w:cs="Cambria"/>
          <w:bCs/>
          <w:color w:val="000000" w:themeColor="text1"/>
          <w:sz w:val="24"/>
          <w:szCs w:val="24"/>
        </w:rPr>
        <w:t>nie dotyczy kierown</w:t>
      </w:r>
      <w:r w:rsidR="00207F37">
        <w:rPr>
          <w:rFonts w:ascii="Cambria" w:eastAsia="Cambria" w:hAnsi="Cambria" w:cs="Cambria"/>
          <w:bCs/>
          <w:color w:val="000000" w:themeColor="text1"/>
          <w:sz w:val="24"/>
          <w:szCs w:val="24"/>
        </w:rPr>
        <w:t>ików budowy i kierowników robót</w:t>
      </w:r>
      <w:r w:rsidR="00207F37">
        <w:rPr>
          <w:rFonts w:ascii="Cambria" w:eastAsia="Calibri" w:hAnsi="Cambria"/>
          <w:i/>
          <w:iCs/>
          <w:color w:val="000000" w:themeColor="text1"/>
          <w:sz w:val="24"/>
          <w:szCs w:val="24"/>
        </w:rPr>
        <w:t xml:space="preserve"> </w:t>
      </w:r>
      <w:r w:rsidRPr="00207F37">
        <w:rPr>
          <w:rFonts w:ascii="Cambria" w:hAnsi="Cambria"/>
          <w:i/>
          <w:iCs/>
          <w:color w:val="000000" w:themeColor="text1"/>
          <w:sz w:val="24"/>
          <w:szCs w:val="24"/>
        </w:rPr>
        <w:t>(</w:t>
      </w:r>
      <w:r w:rsidRPr="00207F37">
        <w:rPr>
          <w:rFonts w:ascii="Cambria" w:eastAsia="Cambria" w:hAnsi="Cambria"/>
          <w:i/>
          <w:iCs/>
          <w:color w:val="000000" w:themeColor="text1"/>
          <w:sz w:val="24"/>
          <w:szCs w:val="24"/>
        </w:rPr>
        <w:t>obowiązek ten nie dotyczy sytuacji, gdy prace te będą wykonywane samodzielnie i osobiście przez osoby fizyczne prowadzące działalność gospodarczą w postaci tzw. samozatrudnienia jako podwykonawcy).</w:t>
      </w:r>
    </w:p>
    <w:p w14:paraId="075C4D17" w14:textId="77777777" w:rsidR="00D9289F" w:rsidRPr="00176F54" w:rsidRDefault="00D9289F" w:rsidP="00E47A1A">
      <w:pPr>
        <w:widowControl/>
        <w:numPr>
          <w:ilvl w:val="0"/>
          <w:numId w:val="21"/>
        </w:numPr>
        <w:suppressAutoHyphens w:val="0"/>
        <w:autoSpaceDE w:val="0"/>
        <w:autoSpaceDN w:val="0"/>
        <w:spacing w:after="0"/>
        <w:ind w:left="426" w:hanging="426"/>
        <w:contextualSpacing/>
        <w:textAlignment w:val="auto"/>
        <w:rPr>
          <w:rFonts w:ascii="Cambria" w:hAnsi="Cambria"/>
          <w:color w:val="000000" w:themeColor="text1"/>
          <w:sz w:val="24"/>
          <w:szCs w:val="24"/>
        </w:rPr>
      </w:pPr>
      <w:r w:rsidRPr="00176F54">
        <w:rPr>
          <w:rFonts w:ascii="Cambria" w:hAnsi="Cambria"/>
          <w:color w:val="000000" w:themeColor="text1"/>
          <w:sz w:val="24"/>
          <w:szCs w:val="24"/>
        </w:rPr>
        <w:t xml:space="preserve">W trakcie realizacji zamówienia zamawiający uprawniony jest do wykonywania czynności kontrolnych wobec wykonawcy odnośnie </w:t>
      </w:r>
      <w:r w:rsidR="00976C0E" w:rsidRPr="00176F54">
        <w:rPr>
          <w:rFonts w:ascii="Cambria" w:hAnsi="Cambria"/>
          <w:color w:val="000000" w:themeColor="text1"/>
          <w:sz w:val="24"/>
          <w:szCs w:val="24"/>
        </w:rPr>
        <w:t xml:space="preserve"> </w:t>
      </w:r>
      <w:r w:rsidRPr="00176F54">
        <w:rPr>
          <w:rFonts w:ascii="Cambria" w:hAnsi="Cambria"/>
          <w:color w:val="000000" w:themeColor="text1"/>
          <w:sz w:val="24"/>
          <w:szCs w:val="24"/>
        </w:rPr>
        <w:t>spełniania przez wykonawcę lub podwykonawcę wymogu zatrudnienia na podstawie umowy o pracę osób wykonujących wskazane w ust. 1 czynności. Zamawiający uprawniony jest w szczególności do:</w:t>
      </w:r>
    </w:p>
    <w:p w14:paraId="7B06128A" w14:textId="77777777" w:rsidR="00EB1AB0" w:rsidRPr="00176F54" w:rsidRDefault="00EB1AB0" w:rsidP="00E47A1A">
      <w:pPr>
        <w:pStyle w:val="Akapitzlist"/>
        <w:numPr>
          <w:ilvl w:val="0"/>
          <w:numId w:val="29"/>
        </w:numPr>
        <w:rPr>
          <w:rFonts w:ascii="Cambria" w:hAnsi="Cambria"/>
          <w:sz w:val="24"/>
          <w:szCs w:val="24"/>
        </w:rPr>
      </w:pPr>
      <w:r w:rsidRPr="00176F54">
        <w:rPr>
          <w:rFonts w:ascii="Cambria" w:hAnsi="Cambria"/>
          <w:sz w:val="24"/>
          <w:szCs w:val="24"/>
        </w:rPr>
        <w:t xml:space="preserve">żądania następujących oświadczeń i dokumentów: </w:t>
      </w:r>
    </w:p>
    <w:p w14:paraId="33023843" w14:textId="77777777" w:rsidR="00EB1AB0" w:rsidRPr="00176F54" w:rsidRDefault="00EB1AB0" w:rsidP="00E47A1A">
      <w:pPr>
        <w:pStyle w:val="Akapitzlist"/>
        <w:numPr>
          <w:ilvl w:val="0"/>
          <w:numId w:val="47"/>
        </w:numPr>
        <w:rPr>
          <w:rFonts w:ascii="Cambria" w:hAnsi="Cambria"/>
          <w:sz w:val="24"/>
          <w:szCs w:val="24"/>
        </w:rPr>
      </w:pPr>
      <w:r w:rsidRPr="00176F54">
        <w:rPr>
          <w:rFonts w:ascii="Cambria" w:hAnsi="Cambria"/>
          <w:sz w:val="24"/>
          <w:szCs w:val="24"/>
        </w:rPr>
        <w:t>oświadczenia zatrudnionego pracownika,</w:t>
      </w:r>
    </w:p>
    <w:p w14:paraId="77352D31" w14:textId="77777777" w:rsidR="00EB1AB0" w:rsidRPr="00176F54" w:rsidRDefault="00EB1AB0" w:rsidP="00E47A1A">
      <w:pPr>
        <w:pStyle w:val="Akapitzlist"/>
        <w:numPr>
          <w:ilvl w:val="0"/>
          <w:numId w:val="47"/>
        </w:numPr>
        <w:rPr>
          <w:rFonts w:ascii="Cambria" w:hAnsi="Cambria"/>
          <w:sz w:val="24"/>
          <w:szCs w:val="24"/>
        </w:rPr>
      </w:pPr>
      <w:r w:rsidRPr="00176F54">
        <w:rPr>
          <w:rFonts w:ascii="Cambria" w:hAnsi="Cambria"/>
          <w:sz w:val="24"/>
          <w:szCs w:val="24"/>
        </w:rPr>
        <w:lastRenderedPageBreak/>
        <w:t>oświadczenia wykonawcy lub podwykonawcy o zatrudnieniu pracownika na podstawie umowy o pracę,</w:t>
      </w:r>
    </w:p>
    <w:p w14:paraId="4E139C3F" w14:textId="77777777" w:rsidR="00EB1AB0" w:rsidRPr="00176F54" w:rsidRDefault="00EB1AB0" w:rsidP="00E47A1A">
      <w:pPr>
        <w:pStyle w:val="Akapitzlist"/>
        <w:numPr>
          <w:ilvl w:val="0"/>
          <w:numId w:val="47"/>
        </w:numPr>
        <w:rPr>
          <w:rFonts w:ascii="Cambria" w:hAnsi="Cambria"/>
          <w:sz w:val="24"/>
          <w:szCs w:val="24"/>
        </w:rPr>
      </w:pPr>
      <w:r w:rsidRPr="00176F54">
        <w:rPr>
          <w:rFonts w:ascii="Cambria" w:hAnsi="Cambria"/>
          <w:sz w:val="24"/>
          <w:szCs w:val="24"/>
        </w:rPr>
        <w:t>poświadczonej za zgodność z oryginałem kopii umowy o pracę zatrudnionego pracownika,</w:t>
      </w:r>
    </w:p>
    <w:p w14:paraId="615E0902" w14:textId="71769C6F" w:rsidR="00EB1AB0" w:rsidRPr="00176F54" w:rsidRDefault="00EB1AB0" w:rsidP="00E47A1A">
      <w:pPr>
        <w:pStyle w:val="Akapitzlist"/>
        <w:numPr>
          <w:ilvl w:val="0"/>
          <w:numId w:val="47"/>
        </w:numPr>
        <w:rPr>
          <w:rFonts w:ascii="Cambria" w:hAnsi="Cambria"/>
          <w:sz w:val="24"/>
          <w:szCs w:val="24"/>
        </w:rPr>
      </w:pPr>
      <w:r w:rsidRPr="00176F54">
        <w:rPr>
          <w:rFonts w:ascii="Cambria" w:hAnsi="Cambria"/>
          <w:sz w:val="24"/>
          <w:szCs w:val="24"/>
        </w:rPr>
        <w:t xml:space="preserve">innych dokumentów </w:t>
      </w:r>
      <w:r w:rsidR="00A05000">
        <w:rPr>
          <w:rFonts w:ascii="Cambria" w:hAnsi="Cambria"/>
          <w:sz w:val="24"/>
          <w:szCs w:val="24"/>
        </w:rPr>
        <w:t>np. deklaracja  ZUS i in.</w:t>
      </w:r>
    </w:p>
    <w:p w14:paraId="6F8C6FAF" w14:textId="77777777" w:rsidR="00EB1AB0" w:rsidRPr="00176F54" w:rsidRDefault="00EB1AB0" w:rsidP="00EB1AB0">
      <w:pPr>
        <w:ind w:left="708"/>
        <w:rPr>
          <w:rFonts w:ascii="Cambria" w:hAnsi="Cambria"/>
          <w:sz w:val="24"/>
          <w:szCs w:val="24"/>
        </w:rPr>
      </w:pPr>
      <w:r w:rsidRPr="00176F54">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9A5843B" w14:textId="77777777" w:rsidR="00EB1AB0" w:rsidRPr="00176F54" w:rsidRDefault="00EB1AB0" w:rsidP="00E47A1A">
      <w:pPr>
        <w:pStyle w:val="gmail-msolistparagraph"/>
        <w:numPr>
          <w:ilvl w:val="0"/>
          <w:numId w:val="29"/>
        </w:numPr>
        <w:spacing w:before="0" w:beforeAutospacing="0" w:after="0" w:afterAutospacing="0" w:line="276" w:lineRule="auto"/>
        <w:jc w:val="both"/>
        <w:rPr>
          <w:rFonts w:ascii="Cambria" w:hAnsi="Cambria" w:cs="Calibri"/>
        </w:rPr>
      </w:pPr>
      <w:r w:rsidRPr="00176F54">
        <w:rPr>
          <w:rFonts w:ascii="Cambria" w:hAnsi="Cambria" w:cs="Calibri"/>
        </w:rPr>
        <w:t>żądania wyjaśnień w przypadku wątpliwości w zakresie potwierdzenia spełniania ww. wymogów,</w:t>
      </w:r>
    </w:p>
    <w:p w14:paraId="5DCECEC8" w14:textId="77777777" w:rsidR="00EB1AB0" w:rsidRPr="00176F54" w:rsidRDefault="00EB1AB0" w:rsidP="00E47A1A">
      <w:pPr>
        <w:pStyle w:val="gmail-msolistparagraph"/>
        <w:numPr>
          <w:ilvl w:val="0"/>
          <w:numId w:val="29"/>
        </w:numPr>
        <w:spacing w:before="0" w:beforeAutospacing="0" w:after="0" w:afterAutospacing="0" w:line="276" w:lineRule="auto"/>
        <w:jc w:val="both"/>
        <w:rPr>
          <w:rFonts w:ascii="Cambria" w:hAnsi="Cambria" w:cs="Calibri"/>
        </w:rPr>
      </w:pPr>
      <w:r w:rsidRPr="00176F54">
        <w:rPr>
          <w:rFonts w:ascii="Cambria" w:hAnsi="Cambria" w:cs="Calibri"/>
        </w:rPr>
        <w:t>przeprowadzania kontroli na miejscu wykonywania świadczenia.</w:t>
      </w:r>
    </w:p>
    <w:p w14:paraId="61DFB887" w14:textId="77777777" w:rsidR="00A671E3" w:rsidRPr="00176F54" w:rsidRDefault="00A671E3" w:rsidP="00E47A1A">
      <w:pPr>
        <w:widowControl/>
        <w:numPr>
          <w:ilvl w:val="0"/>
          <w:numId w:val="21"/>
        </w:numPr>
        <w:suppressAutoHyphens w:val="0"/>
        <w:autoSpaceDE w:val="0"/>
        <w:autoSpaceDN w:val="0"/>
        <w:spacing w:after="0"/>
        <w:ind w:left="426" w:hanging="426"/>
        <w:contextualSpacing/>
        <w:textAlignment w:val="auto"/>
        <w:rPr>
          <w:rFonts w:ascii="Cambria" w:hAnsi="Cambria"/>
          <w:color w:val="000000" w:themeColor="text1"/>
          <w:sz w:val="24"/>
          <w:szCs w:val="24"/>
        </w:rPr>
      </w:pPr>
      <w:r w:rsidRPr="00176F54">
        <w:rPr>
          <w:rFonts w:ascii="Cambria" w:eastAsia="Calibri" w:hAnsi="Cambria"/>
          <w:color w:val="000000" w:themeColor="text1"/>
          <w:sz w:val="24"/>
          <w:szCs w:val="24"/>
        </w:rPr>
        <w:t>Wykonawca zobowiązany jest do informowania Zamawiającego o każdym przypadku zmiany sposobu zatrudnienia osób wykonujących ww. czynności nie później niż w terminie 5 dni od dokonania takiej zmiany.</w:t>
      </w:r>
    </w:p>
    <w:p w14:paraId="5EB70622" w14:textId="77777777" w:rsidR="00A671E3" w:rsidRPr="00176F54" w:rsidRDefault="00A671E3" w:rsidP="00E47A1A">
      <w:pPr>
        <w:pStyle w:val="gmail-msolistparagraph"/>
        <w:numPr>
          <w:ilvl w:val="0"/>
          <w:numId w:val="21"/>
        </w:numPr>
        <w:spacing w:before="0" w:beforeAutospacing="0" w:after="0" w:afterAutospacing="0" w:line="276" w:lineRule="auto"/>
        <w:ind w:left="426" w:hanging="426"/>
        <w:jc w:val="both"/>
        <w:rPr>
          <w:rFonts w:ascii="Cambria" w:hAnsi="Cambria" w:cs="Calibri"/>
          <w:color w:val="000000" w:themeColor="text1"/>
        </w:rPr>
      </w:pPr>
      <w:r w:rsidRPr="00176F54">
        <w:rPr>
          <w:rFonts w:ascii="Cambria" w:hAnsi="Cambria" w:cs="Calibri"/>
          <w:color w:val="000000" w:themeColor="text1"/>
        </w:rPr>
        <w:t>W przypadku uzasadnionych wątpliwości co do przestrzegania prawa pracy przez wykonawcę lub podwykonawcę, zamawiający może zwrócić się o przeprowadzenie kontroli przez Państwową Inspekcję Pracy.</w:t>
      </w:r>
    </w:p>
    <w:p w14:paraId="2E732031" w14:textId="77777777" w:rsidR="00A671E3" w:rsidRPr="00176F54" w:rsidRDefault="00A671E3" w:rsidP="00E47A1A">
      <w:pPr>
        <w:pStyle w:val="gmail-msolistparagraph"/>
        <w:numPr>
          <w:ilvl w:val="0"/>
          <w:numId w:val="21"/>
        </w:numPr>
        <w:spacing w:before="0" w:beforeAutospacing="0" w:after="0" w:afterAutospacing="0" w:line="276" w:lineRule="auto"/>
        <w:ind w:left="426" w:hanging="426"/>
        <w:jc w:val="both"/>
        <w:rPr>
          <w:rFonts w:ascii="Cambria" w:hAnsi="Cambria" w:cs="Calibri"/>
          <w:color w:val="000000" w:themeColor="text1"/>
        </w:rPr>
      </w:pPr>
      <w:r w:rsidRPr="00176F54">
        <w:rPr>
          <w:rFonts w:ascii="Cambria" w:hAnsi="Cambria" w:cs="Calibri"/>
          <w:color w:val="000000" w:themeColor="text1"/>
        </w:rPr>
        <w:t>W trakcie realizacji zamówienia na każde wezwanie zamawiającego w wyznaczonym w tym wezwaniu terminie wykonawca przedłoży zamawiającemu aktualne dokumenty wskazane w ust. 2.</w:t>
      </w:r>
    </w:p>
    <w:p w14:paraId="11A6C97A" w14:textId="3FF62061" w:rsidR="00A671E3" w:rsidRPr="00176F54" w:rsidRDefault="00A671E3" w:rsidP="00E47A1A">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176F54">
        <w:rPr>
          <w:rFonts w:ascii="Cambria" w:eastAsia="Calibri" w:hAnsi="Cambria"/>
          <w:color w:val="000000" w:themeColor="text1"/>
          <w:sz w:val="24"/>
          <w:szCs w:val="24"/>
        </w:rPr>
        <w:t xml:space="preserve">W przypadku niewywiązania się z obowiązków, o których mowa w ust. </w:t>
      </w:r>
      <w:r w:rsidR="00D9289F" w:rsidRPr="00176F54">
        <w:rPr>
          <w:rFonts w:ascii="Cambria" w:eastAsia="Calibri" w:hAnsi="Cambria"/>
          <w:color w:val="000000" w:themeColor="text1"/>
          <w:sz w:val="24"/>
          <w:szCs w:val="24"/>
        </w:rPr>
        <w:t>1</w:t>
      </w:r>
      <w:r w:rsidR="004240BF" w:rsidRPr="00176F54">
        <w:rPr>
          <w:rFonts w:ascii="Cambria" w:eastAsia="Calibri" w:hAnsi="Cambria"/>
          <w:color w:val="000000" w:themeColor="text1"/>
          <w:sz w:val="24"/>
          <w:szCs w:val="24"/>
        </w:rPr>
        <w:t>-3 lub</w:t>
      </w:r>
      <w:r w:rsidRPr="00176F54">
        <w:rPr>
          <w:rFonts w:ascii="Cambria" w:eastAsia="Calibri" w:hAnsi="Cambria"/>
          <w:color w:val="000000" w:themeColor="text1"/>
          <w:sz w:val="24"/>
          <w:szCs w:val="24"/>
        </w:rPr>
        <w:t xml:space="preserve"> </w:t>
      </w:r>
      <w:r w:rsidR="00D9289F" w:rsidRPr="00176F54">
        <w:rPr>
          <w:rFonts w:ascii="Cambria" w:eastAsia="Calibri" w:hAnsi="Cambria"/>
          <w:color w:val="000000" w:themeColor="text1"/>
          <w:sz w:val="24"/>
          <w:szCs w:val="24"/>
        </w:rPr>
        <w:t>5</w:t>
      </w:r>
      <w:r w:rsidRPr="00176F54">
        <w:rPr>
          <w:rFonts w:ascii="Cambria" w:eastAsia="Calibri" w:hAnsi="Cambria"/>
          <w:color w:val="000000" w:themeColor="text1"/>
          <w:sz w:val="24"/>
          <w:szCs w:val="24"/>
        </w:rPr>
        <w:t>, Wykonawca zobowiązany będzie do zapłaty</w:t>
      </w:r>
      <w:r w:rsidR="00D41AFF" w:rsidRPr="00176F54">
        <w:rPr>
          <w:rFonts w:ascii="Cambria" w:eastAsia="Calibri" w:hAnsi="Cambria"/>
          <w:color w:val="000000" w:themeColor="text1"/>
          <w:sz w:val="24"/>
          <w:szCs w:val="24"/>
        </w:rPr>
        <w:t xml:space="preserve"> właściwej</w:t>
      </w:r>
      <w:r w:rsidRPr="00176F54">
        <w:rPr>
          <w:rFonts w:ascii="Cambria" w:eastAsia="Calibri" w:hAnsi="Cambria"/>
          <w:color w:val="000000" w:themeColor="text1"/>
          <w:sz w:val="24"/>
          <w:szCs w:val="24"/>
        </w:rPr>
        <w:t xml:space="preserve"> kary</w:t>
      </w:r>
      <w:r w:rsidR="007365BF" w:rsidRPr="00176F54">
        <w:rPr>
          <w:rFonts w:ascii="Cambria" w:eastAsia="Calibri" w:hAnsi="Cambria"/>
          <w:color w:val="000000" w:themeColor="text1"/>
          <w:sz w:val="24"/>
          <w:szCs w:val="24"/>
        </w:rPr>
        <w:t xml:space="preserve"> umownej wskazanej</w:t>
      </w:r>
      <w:r w:rsidRPr="00176F54">
        <w:rPr>
          <w:rFonts w:ascii="Cambria" w:eastAsia="Calibri" w:hAnsi="Cambria"/>
          <w:color w:val="000000" w:themeColor="text1"/>
          <w:sz w:val="24"/>
          <w:szCs w:val="24"/>
        </w:rPr>
        <w:t xml:space="preserve"> </w:t>
      </w:r>
      <w:r w:rsidR="00D41AFF" w:rsidRPr="00176F54">
        <w:rPr>
          <w:rFonts w:ascii="Cambria" w:eastAsia="Calibri" w:hAnsi="Cambria"/>
          <w:color w:val="000000" w:themeColor="text1"/>
          <w:sz w:val="24"/>
          <w:szCs w:val="24"/>
        </w:rPr>
        <w:br/>
      </w:r>
      <w:r w:rsidRPr="00176F54">
        <w:rPr>
          <w:rFonts w:ascii="Cambria" w:eastAsia="Calibri" w:hAnsi="Cambria"/>
          <w:color w:val="000000" w:themeColor="text1"/>
          <w:sz w:val="24"/>
          <w:szCs w:val="24"/>
        </w:rPr>
        <w:t>w § 1</w:t>
      </w:r>
      <w:r w:rsidR="00FC2B47">
        <w:rPr>
          <w:rFonts w:ascii="Cambria" w:eastAsia="Calibri" w:hAnsi="Cambria"/>
          <w:color w:val="000000" w:themeColor="text1"/>
          <w:sz w:val="24"/>
          <w:szCs w:val="24"/>
        </w:rPr>
        <w:t>3</w:t>
      </w:r>
      <w:r w:rsidRPr="00176F54">
        <w:rPr>
          <w:rFonts w:ascii="Cambria" w:eastAsia="Calibri" w:hAnsi="Cambria"/>
          <w:color w:val="000000" w:themeColor="text1"/>
          <w:sz w:val="24"/>
          <w:szCs w:val="24"/>
        </w:rPr>
        <w:t xml:space="preserve"> umowy</w:t>
      </w:r>
      <w:r w:rsidR="00D41AFF" w:rsidRPr="00176F54">
        <w:rPr>
          <w:rFonts w:ascii="Cambria" w:eastAsia="Calibri" w:hAnsi="Cambria"/>
          <w:color w:val="000000" w:themeColor="text1"/>
          <w:sz w:val="24"/>
          <w:szCs w:val="24"/>
        </w:rPr>
        <w:t>.</w:t>
      </w:r>
      <w:r w:rsidRPr="00176F54">
        <w:rPr>
          <w:rFonts w:ascii="Cambria" w:eastAsia="Calibri" w:hAnsi="Cambria"/>
          <w:color w:val="000000" w:themeColor="text1"/>
          <w:sz w:val="24"/>
          <w:szCs w:val="24"/>
        </w:rPr>
        <w:t xml:space="preserve"> </w:t>
      </w:r>
    </w:p>
    <w:p w14:paraId="468C0059" w14:textId="77777777" w:rsidR="00A671E3" w:rsidRPr="00176F54" w:rsidRDefault="00A671E3" w:rsidP="00E47A1A">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176F54">
        <w:rPr>
          <w:rFonts w:ascii="Cambria" w:eastAsia="Calibri" w:hAnsi="Cambria"/>
          <w:color w:val="000000" w:themeColor="text1"/>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3F62490" w14:textId="77777777" w:rsidR="00A671E3" w:rsidRPr="00176F54" w:rsidRDefault="00A671E3" w:rsidP="00B83CE6">
      <w:pPr>
        <w:widowControl/>
        <w:suppressAutoHyphens w:val="0"/>
        <w:autoSpaceDE w:val="0"/>
        <w:autoSpaceDN w:val="0"/>
        <w:spacing w:after="0"/>
        <w:textAlignment w:val="auto"/>
        <w:rPr>
          <w:rFonts w:ascii="Cambria" w:eastAsia="Calibri" w:hAnsi="Cambria"/>
          <w:color w:val="000000" w:themeColor="text1"/>
          <w:sz w:val="24"/>
          <w:szCs w:val="24"/>
          <w:lang w:eastAsia="en-US"/>
        </w:rPr>
      </w:pPr>
    </w:p>
    <w:p w14:paraId="14E54DB4" w14:textId="146B816E"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w:t>
      </w:r>
      <w:r w:rsidR="00CE4C54">
        <w:rPr>
          <w:rFonts w:ascii="Cambria" w:eastAsia="Calibri" w:hAnsi="Cambria"/>
          <w:b/>
          <w:bCs/>
          <w:color w:val="000000" w:themeColor="text1"/>
          <w:sz w:val="24"/>
          <w:szCs w:val="24"/>
          <w:lang w:eastAsia="en-US"/>
        </w:rPr>
        <w:t>3</w:t>
      </w:r>
    </w:p>
    <w:p w14:paraId="3BE2BE5E"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Kary umowne</w:t>
      </w:r>
    </w:p>
    <w:p w14:paraId="04ADFD09" w14:textId="33296428" w:rsidR="00A671E3" w:rsidRPr="00176F54" w:rsidRDefault="00A671E3" w:rsidP="00E47A1A">
      <w:pPr>
        <w:widowControl/>
        <w:numPr>
          <w:ilvl w:val="0"/>
          <w:numId w:val="22"/>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zobowiązany jest do zapłaty Zamawiającemu kar umownych </w:t>
      </w:r>
      <w:r w:rsidR="000012F0">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w następujących przypadkach:</w:t>
      </w:r>
    </w:p>
    <w:p w14:paraId="21D0F06D" w14:textId="2B1DB299" w:rsidR="00A671E3" w:rsidRPr="00B01297" w:rsidRDefault="00A671E3" w:rsidP="00E47A1A">
      <w:pPr>
        <w:pStyle w:val="Akapitzlist"/>
        <w:numPr>
          <w:ilvl w:val="0"/>
          <w:numId w:val="23"/>
        </w:numPr>
        <w:autoSpaceDE w:val="0"/>
        <w:autoSpaceDN w:val="0"/>
        <w:spacing w:after="0"/>
        <w:ind w:left="1134" w:hanging="567"/>
        <w:jc w:val="both"/>
        <w:rPr>
          <w:rFonts w:ascii="Cambria" w:hAnsi="Cambria"/>
          <w:color w:val="000000" w:themeColor="text1"/>
          <w:sz w:val="24"/>
          <w:szCs w:val="24"/>
          <w:u w:val="single"/>
          <w:lang w:eastAsia="en-US"/>
        </w:rPr>
      </w:pPr>
      <w:r w:rsidRPr="00176F54">
        <w:rPr>
          <w:rFonts w:ascii="Cambria" w:hAnsi="Cambria"/>
          <w:color w:val="000000" w:themeColor="text1"/>
          <w:sz w:val="24"/>
          <w:szCs w:val="24"/>
          <w:lang w:eastAsia="en-US"/>
        </w:rPr>
        <w:t>za zwłokę w wykonaniu przedmiotu umowy</w:t>
      </w:r>
      <w:r w:rsidR="00B01297">
        <w:rPr>
          <w:rFonts w:ascii="Cambria" w:hAnsi="Cambria"/>
          <w:color w:val="000000" w:themeColor="text1"/>
          <w:sz w:val="24"/>
          <w:szCs w:val="24"/>
          <w:lang w:eastAsia="en-US"/>
        </w:rPr>
        <w:t xml:space="preserve"> </w:t>
      </w:r>
      <w:r w:rsidRPr="00176F54">
        <w:rPr>
          <w:rFonts w:ascii="Cambria" w:hAnsi="Cambria"/>
          <w:color w:val="000000" w:themeColor="text1"/>
          <w:sz w:val="24"/>
          <w:szCs w:val="24"/>
          <w:lang w:eastAsia="en-US"/>
        </w:rPr>
        <w:t xml:space="preserve">– w wysokości </w:t>
      </w:r>
      <w:r w:rsidR="00635687" w:rsidRPr="007F5145">
        <w:rPr>
          <w:rFonts w:ascii="Cambria" w:hAnsi="Cambria"/>
          <w:color w:val="000000" w:themeColor="text1"/>
          <w:sz w:val="24"/>
          <w:szCs w:val="24"/>
          <w:lang w:eastAsia="en-US"/>
        </w:rPr>
        <w:t>0,1</w:t>
      </w:r>
      <w:r w:rsidR="00B07DFA" w:rsidRPr="007F5145">
        <w:rPr>
          <w:rFonts w:ascii="Cambria" w:hAnsi="Cambria"/>
          <w:color w:val="000000" w:themeColor="text1"/>
          <w:sz w:val="24"/>
          <w:szCs w:val="24"/>
          <w:lang w:eastAsia="en-US"/>
        </w:rPr>
        <w:t xml:space="preserve"> </w:t>
      </w:r>
      <w:r w:rsidRPr="007F5145">
        <w:rPr>
          <w:rFonts w:ascii="Cambria" w:hAnsi="Cambria"/>
          <w:color w:val="000000" w:themeColor="text1"/>
          <w:sz w:val="24"/>
          <w:szCs w:val="24"/>
          <w:lang w:eastAsia="en-US"/>
        </w:rPr>
        <w:t>%</w:t>
      </w:r>
      <w:r w:rsidRPr="00176F54">
        <w:rPr>
          <w:rFonts w:ascii="Cambria" w:hAnsi="Cambria"/>
          <w:color w:val="000000" w:themeColor="text1"/>
          <w:sz w:val="24"/>
          <w:szCs w:val="24"/>
          <w:lang w:eastAsia="en-US"/>
        </w:rPr>
        <w:t xml:space="preserve"> </w:t>
      </w:r>
      <w:r w:rsidR="00B1100B">
        <w:rPr>
          <w:rFonts w:ascii="Cambria" w:hAnsi="Cambria"/>
          <w:color w:val="000000" w:themeColor="text1"/>
          <w:sz w:val="24"/>
          <w:szCs w:val="24"/>
          <w:lang w:eastAsia="en-US"/>
        </w:rPr>
        <w:t xml:space="preserve"> </w:t>
      </w:r>
      <w:r w:rsidRPr="00176F54">
        <w:rPr>
          <w:rFonts w:ascii="Cambria" w:hAnsi="Cambria"/>
          <w:color w:val="000000" w:themeColor="text1"/>
          <w:sz w:val="24"/>
          <w:szCs w:val="24"/>
          <w:lang w:eastAsia="en-US"/>
        </w:rPr>
        <w:t xml:space="preserve">wynagrodzenia </w:t>
      </w:r>
      <w:r w:rsidR="00BF681F">
        <w:rPr>
          <w:rFonts w:ascii="Cambria" w:hAnsi="Cambria"/>
          <w:color w:val="000000" w:themeColor="text1"/>
          <w:sz w:val="24"/>
          <w:szCs w:val="24"/>
          <w:lang w:eastAsia="en-US"/>
        </w:rPr>
        <w:t>netto</w:t>
      </w:r>
      <w:r w:rsidR="00B1100B">
        <w:rPr>
          <w:rFonts w:ascii="Cambria" w:hAnsi="Cambria"/>
          <w:color w:val="000000" w:themeColor="text1"/>
          <w:sz w:val="24"/>
          <w:szCs w:val="24"/>
          <w:lang w:eastAsia="en-US"/>
        </w:rPr>
        <w:t>, o którym mowa § 3</w:t>
      </w:r>
      <w:r w:rsidR="003B4403">
        <w:rPr>
          <w:rFonts w:ascii="Cambria" w:hAnsi="Cambria"/>
          <w:color w:val="000000" w:themeColor="text1"/>
          <w:sz w:val="24"/>
          <w:szCs w:val="24"/>
          <w:lang w:eastAsia="en-US"/>
        </w:rPr>
        <w:t xml:space="preserve"> ust.1</w:t>
      </w:r>
      <w:r w:rsidR="00584E7D">
        <w:rPr>
          <w:rFonts w:ascii="Cambria" w:hAnsi="Cambria"/>
          <w:color w:val="000000" w:themeColor="text1"/>
          <w:sz w:val="24"/>
          <w:szCs w:val="24"/>
          <w:lang w:eastAsia="en-US"/>
        </w:rPr>
        <w:t xml:space="preserve"> </w:t>
      </w:r>
      <w:r w:rsidRPr="00176F54">
        <w:rPr>
          <w:rFonts w:ascii="Cambria" w:hAnsi="Cambria"/>
          <w:color w:val="000000" w:themeColor="text1"/>
          <w:sz w:val="24"/>
          <w:szCs w:val="24"/>
          <w:lang w:eastAsia="en-US"/>
        </w:rPr>
        <w:t xml:space="preserve">umowy za każdy dzień zwłoki, liczony od </w:t>
      </w:r>
      <w:r w:rsidR="00B1100B">
        <w:rPr>
          <w:rFonts w:ascii="Cambria" w:hAnsi="Cambria"/>
          <w:color w:val="000000" w:themeColor="text1"/>
          <w:sz w:val="24"/>
          <w:szCs w:val="24"/>
          <w:lang w:eastAsia="en-US"/>
        </w:rPr>
        <w:t>terminu określonego w § 2 ust. 1</w:t>
      </w:r>
      <w:r w:rsidRPr="00176F54">
        <w:rPr>
          <w:rFonts w:ascii="Cambria" w:hAnsi="Cambria"/>
          <w:color w:val="000000" w:themeColor="text1"/>
          <w:sz w:val="24"/>
          <w:szCs w:val="24"/>
          <w:lang w:eastAsia="en-US"/>
        </w:rPr>
        <w:t xml:space="preserve"> umowy,</w:t>
      </w:r>
    </w:p>
    <w:p w14:paraId="67A45B3D" w14:textId="794A1F61" w:rsidR="00A671E3" w:rsidRPr="00176F54" w:rsidRDefault="00A671E3" w:rsidP="00E47A1A">
      <w:pPr>
        <w:widowControl/>
        <w:numPr>
          <w:ilvl w:val="0"/>
          <w:numId w:val="23"/>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 zwłokę w usuwaniu wad lub usterek w przedmiocie zamówi</w:t>
      </w:r>
      <w:r w:rsidR="00934FB6">
        <w:rPr>
          <w:rFonts w:ascii="Cambria" w:eastAsia="Calibri" w:hAnsi="Cambria"/>
          <w:color w:val="000000" w:themeColor="text1"/>
          <w:sz w:val="24"/>
          <w:szCs w:val="24"/>
          <w:lang w:eastAsia="en-US"/>
        </w:rPr>
        <w:t xml:space="preserve">enia,                           </w:t>
      </w:r>
      <w:r w:rsidRPr="00176F54">
        <w:rPr>
          <w:rFonts w:ascii="Cambria" w:eastAsia="Calibri" w:hAnsi="Cambria"/>
          <w:color w:val="000000" w:themeColor="text1"/>
          <w:sz w:val="24"/>
          <w:szCs w:val="24"/>
          <w:lang w:eastAsia="en-US"/>
        </w:rPr>
        <w:t xml:space="preserve">w wysokości </w:t>
      </w:r>
      <w:r w:rsidR="006C6B77" w:rsidRPr="00176F54">
        <w:rPr>
          <w:rFonts w:ascii="Cambria" w:eastAsia="Calibri" w:hAnsi="Cambria"/>
          <w:color w:val="000000" w:themeColor="text1"/>
          <w:sz w:val="24"/>
          <w:szCs w:val="24"/>
          <w:lang w:eastAsia="en-US"/>
        </w:rPr>
        <w:t>0,1</w:t>
      </w:r>
      <w:r w:rsidRPr="00176F54">
        <w:rPr>
          <w:rFonts w:ascii="Cambria" w:eastAsia="Calibri" w:hAnsi="Cambria"/>
          <w:color w:val="000000" w:themeColor="text1"/>
          <w:sz w:val="24"/>
          <w:szCs w:val="24"/>
          <w:lang w:eastAsia="en-US"/>
        </w:rPr>
        <w:t xml:space="preserve">% </w:t>
      </w:r>
      <w:r w:rsidR="00934FB6">
        <w:rPr>
          <w:rFonts w:ascii="Cambria"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 xml:space="preserve">wynagrodzenia </w:t>
      </w:r>
      <w:r w:rsidR="00BF681F">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tto o którym mowa § 3 ust. 1 umowy za każdy dzień zwłoki, liczony od terminu wyznaczonego przez Zamawiającego na usunięcie wad lub usterek,</w:t>
      </w:r>
    </w:p>
    <w:p w14:paraId="274D249A" w14:textId="1941EC58" w:rsidR="00A671E3" w:rsidRPr="00176F54" w:rsidRDefault="00A671E3" w:rsidP="00E47A1A">
      <w:pPr>
        <w:widowControl/>
        <w:numPr>
          <w:ilvl w:val="0"/>
          <w:numId w:val="23"/>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lastRenderedPageBreak/>
        <w:t xml:space="preserve">za zwłokę w usuwaniu wad fizycznych lub gwarancyjnych – w wysokości </w:t>
      </w:r>
      <w:r w:rsidR="006C6B77" w:rsidRPr="00176F54">
        <w:rPr>
          <w:rFonts w:ascii="Cambria" w:eastAsia="Calibri" w:hAnsi="Cambria"/>
          <w:color w:val="000000" w:themeColor="text1"/>
          <w:sz w:val="24"/>
          <w:szCs w:val="24"/>
          <w:lang w:eastAsia="en-US"/>
        </w:rPr>
        <w:t>0,1</w:t>
      </w:r>
      <w:r w:rsidRPr="00176F54">
        <w:rPr>
          <w:rFonts w:ascii="Cambria" w:eastAsia="Calibri" w:hAnsi="Cambria"/>
          <w:color w:val="000000" w:themeColor="text1"/>
          <w:sz w:val="24"/>
          <w:szCs w:val="24"/>
          <w:lang w:eastAsia="en-US"/>
        </w:rPr>
        <w:t xml:space="preserve">% wynagrodzenia </w:t>
      </w:r>
      <w:r w:rsidR="00BF681F">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tto, o którym mowa § 3 ust. 1 umowy za każdy dzień zwłoki, liczonej od terminu wyznaczonego przez Zamawiającego na usuni</w:t>
      </w:r>
      <w:r w:rsidR="00934FB6">
        <w:rPr>
          <w:rFonts w:ascii="Cambria" w:eastAsia="Calibri" w:hAnsi="Cambria"/>
          <w:color w:val="000000" w:themeColor="text1"/>
          <w:sz w:val="24"/>
          <w:szCs w:val="24"/>
          <w:lang w:eastAsia="en-US"/>
        </w:rPr>
        <w:t>ęcie wad i usterek</w:t>
      </w:r>
      <w:r w:rsidRPr="00176F54">
        <w:rPr>
          <w:rFonts w:ascii="Cambria" w:eastAsia="Calibri" w:hAnsi="Cambria"/>
          <w:color w:val="000000" w:themeColor="text1"/>
          <w:sz w:val="24"/>
          <w:szCs w:val="24"/>
          <w:lang w:eastAsia="en-US"/>
        </w:rPr>
        <w:t xml:space="preserve">, </w:t>
      </w:r>
    </w:p>
    <w:p w14:paraId="558201EF" w14:textId="77777777" w:rsidR="00A671E3" w:rsidRPr="00176F54" w:rsidRDefault="00A671E3" w:rsidP="00E47A1A">
      <w:pPr>
        <w:widowControl/>
        <w:numPr>
          <w:ilvl w:val="0"/>
          <w:numId w:val="23"/>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każdym przypadku braku zapłaty należnego wynagrodzenia podwykonawcom lub dalszym podwykonawcom, którego skutkiem będzie bezpośrednia zapłata, o której mowa w § 5 ust. </w:t>
      </w:r>
      <w:r w:rsidR="00855409">
        <w:rPr>
          <w:rFonts w:ascii="Cambria" w:eastAsia="Calibri" w:hAnsi="Cambria"/>
          <w:color w:val="000000" w:themeColor="text1"/>
          <w:sz w:val="24"/>
          <w:szCs w:val="24"/>
          <w:lang w:eastAsia="en-US"/>
        </w:rPr>
        <w:t>6</w:t>
      </w:r>
      <w:r w:rsidRPr="00176F54">
        <w:rPr>
          <w:rFonts w:ascii="Cambria" w:eastAsia="Calibri" w:hAnsi="Cambria"/>
          <w:color w:val="000000" w:themeColor="text1"/>
          <w:sz w:val="24"/>
          <w:szCs w:val="24"/>
          <w:lang w:eastAsia="en-US"/>
        </w:rPr>
        <w:t xml:space="preserve"> umowy – w wysokości </w:t>
      </w:r>
      <w:r w:rsidR="006C6B77" w:rsidRPr="00176F54">
        <w:rPr>
          <w:rFonts w:ascii="Cambria" w:eastAsia="Calibri" w:hAnsi="Cambria"/>
          <w:color w:val="000000" w:themeColor="text1"/>
          <w:sz w:val="24"/>
          <w:szCs w:val="24"/>
          <w:lang w:eastAsia="en-US"/>
        </w:rPr>
        <w:t xml:space="preserve">1 500,00 </w:t>
      </w:r>
      <w:r w:rsidRPr="00176F54">
        <w:rPr>
          <w:rFonts w:ascii="Cambria" w:eastAsia="Calibri" w:hAnsi="Cambria"/>
          <w:color w:val="000000" w:themeColor="text1"/>
          <w:sz w:val="24"/>
          <w:szCs w:val="24"/>
          <w:lang w:eastAsia="en-US"/>
        </w:rPr>
        <w:t xml:space="preserve">zł. </w:t>
      </w:r>
    </w:p>
    <w:p w14:paraId="77910D6E" w14:textId="77777777" w:rsidR="00A671E3" w:rsidRPr="00176F54" w:rsidRDefault="00A671E3" w:rsidP="00E47A1A">
      <w:pPr>
        <w:widowControl/>
        <w:numPr>
          <w:ilvl w:val="0"/>
          <w:numId w:val="23"/>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każdym przypadku nieterminowej zapłaty wynagrodzenia należnego podwykonawcom lub dalszym podwykonawcom – w wysokości</w:t>
      </w:r>
      <w:r w:rsidR="006C6B77" w:rsidRPr="00176F54">
        <w:rPr>
          <w:rFonts w:ascii="Cambria" w:eastAsia="Calibri" w:hAnsi="Cambria"/>
          <w:color w:val="000000" w:themeColor="text1"/>
          <w:sz w:val="24"/>
          <w:szCs w:val="24"/>
          <w:lang w:eastAsia="en-US"/>
        </w:rPr>
        <w:t xml:space="preserve"> 0,05</w:t>
      </w:r>
      <w:r w:rsidR="00F47806" w:rsidRPr="00176F54">
        <w:rPr>
          <w:rFonts w:ascii="Cambria" w:eastAsia="Calibri" w:hAnsi="Cambria"/>
          <w:color w:val="000000" w:themeColor="text1"/>
          <w:sz w:val="24"/>
          <w:szCs w:val="24"/>
          <w:lang w:eastAsia="en-US"/>
        </w:rPr>
        <w:t>%</w:t>
      </w:r>
      <w:r w:rsidRPr="00176F54">
        <w:rPr>
          <w:rFonts w:ascii="Cambria" w:eastAsia="Calibri" w:hAnsi="Cambria"/>
          <w:color w:val="000000" w:themeColor="text1"/>
          <w:sz w:val="24"/>
          <w:szCs w:val="24"/>
          <w:lang w:eastAsia="en-US"/>
        </w:rPr>
        <w:t xml:space="preserve"> </w:t>
      </w:r>
      <w:r w:rsidR="00F47806" w:rsidRPr="00176F54">
        <w:rPr>
          <w:rFonts w:ascii="Cambria" w:eastAsia="Calibri" w:hAnsi="Cambria"/>
          <w:color w:val="000000" w:themeColor="text1"/>
          <w:sz w:val="24"/>
          <w:szCs w:val="24"/>
          <w:lang w:eastAsia="en-US"/>
        </w:rPr>
        <w:t>kwoty, z której zapłatą w zwłoce pozostaje Wykonawca,</w:t>
      </w:r>
      <w:r w:rsidRPr="00176F54">
        <w:rPr>
          <w:rFonts w:ascii="Cambria" w:eastAsia="Calibri" w:hAnsi="Cambria"/>
          <w:color w:val="000000" w:themeColor="text1"/>
          <w:sz w:val="24"/>
          <w:szCs w:val="24"/>
          <w:lang w:eastAsia="en-US"/>
        </w:rPr>
        <w:t xml:space="preserve"> za każdy dzień zwłoki;</w:t>
      </w:r>
    </w:p>
    <w:p w14:paraId="12BD2C7A" w14:textId="77777777" w:rsidR="00A671E3" w:rsidRPr="00176F54" w:rsidRDefault="00A671E3" w:rsidP="00E47A1A">
      <w:pPr>
        <w:widowControl/>
        <w:numPr>
          <w:ilvl w:val="0"/>
          <w:numId w:val="23"/>
        </w:numPr>
        <w:suppressAutoHyphens w:val="0"/>
        <w:autoSpaceDE w:val="0"/>
        <w:autoSpaceDN w:val="0"/>
        <w:spacing w:after="0"/>
        <w:ind w:left="1134" w:hanging="425"/>
        <w:contextualSpacing/>
        <w:textAlignment w:val="auto"/>
        <w:rPr>
          <w:rFonts w:ascii="Cambria" w:hAnsi="Cambria"/>
          <w:color w:val="000000" w:themeColor="text1"/>
          <w:sz w:val="24"/>
          <w:szCs w:val="24"/>
        </w:rPr>
      </w:pPr>
      <w:r w:rsidRPr="00176F54">
        <w:rPr>
          <w:rFonts w:ascii="Cambria" w:eastAsia="Calibri" w:hAnsi="Cambria"/>
          <w:color w:val="000000" w:themeColor="text1"/>
          <w:sz w:val="24"/>
          <w:szCs w:val="24"/>
          <w:lang w:eastAsia="en-US"/>
        </w:rPr>
        <w:t>w każdym przypadku nieprzedłożenia Zamawiającemu do zaakceptowania projektu umowy o podwykonawstwo, której przedmiotem są roboty budowlane, lub projektu jej zmiany – w wysokości</w:t>
      </w:r>
      <w:r w:rsidR="006C6B77" w:rsidRPr="00176F54">
        <w:rPr>
          <w:rFonts w:ascii="Cambria" w:eastAsia="Calibri" w:hAnsi="Cambria"/>
          <w:color w:val="000000" w:themeColor="text1"/>
          <w:sz w:val="24"/>
          <w:szCs w:val="24"/>
          <w:lang w:eastAsia="en-US"/>
        </w:rPr>
        <w:t xml:space="preserve"> 1500,00 </w:t>
      </w:r>
      <w:r w:rsidRPr="00176F54">
        <w:rPr>
          <w:rFonts w:ascii="Cambria" w:eastAsia="Calibri" w:hAnsi="Cambria"/>
          <w:color w:val="000000" w:themeColor="text1"/>
          <w:sz w:val="24"/>
          <w:szCs w:val="24"/>
          <w:lang w:eastAsia="en-US"/>
        </w:rPr>
        <w:t xml:space="preserve">zł za każdy stwierdzony przypadek, </w:t>
      </w:r>
    </w:p>
    <w:p w14:paraId="7E5FED01" w14:textId="77777777" w:rsidR="00A671E3" w:rsidRPr="00176F54" w:rsidRDefault="00A671E3" w:rsidP="00E47A1A">
      <w:pPr>
        <w:widowControl/>
        <w:numPr>
          <w:ilvl w:val="0"/>
          <w:numId w:val="23"/>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każdym przypadku nieprzedłożenia w terminie poświadczonej za zgodność z oryginałem kopii umowy o podwykonawstwo lub jej zmiany – w </w:t>
      </w:r>
      <w:r w:rsidR="006C6B77" w:rsidRPr="00176F54">
        <w:rPr>
          <w:rFonts w:ascii="Cambria" w:eastAsia="Calibri" w:hAnsi="Cambria"/>
          <w:color w:val="000000" w:themeColor="text1"/>
          <w:sz w:val="24"/>
          <w:szCs w:val="24"/>
          <w:lang w:eastAsia="en-US"/>
        </w:rPr>
        <w:t xml:space="preserve">wysokości 1 500,00 </w:t>
      </w:r>
      <w:r w:rsidRPr="00176F54">
        <w:rPr>
          <w:rFonts w:ascii="Cambria" w:eastAsia="Calibri" w:hAnsi="Cambria"/>
          <w:color w:val="000000" w:themeColor="text1"/>
          <w:sz w:val="24"/>
          <w:szCs w:val="24"/>
          <w:lang w:eastAsia="en-US"/>
        </w:rPr>
        <w:t>zł za każdy stwierdzony przypadek,</w:t>
      </w:r>
    </w:p>
    <w:p w14:paraId="41143168" w14:textId="77777777" w:rsidR="00A671E3" w:rsidRPr="00176F54" w:rsidRDefault="00A671E3" w:rsidP="00E47A1A">
      <w:pPr>
        <w:widowControl/>
        <w:numPr>
          <w:ilvl w:val="0"/>
          <w:numId w:val="23"/>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każdym przypadku braku zmiany umowy o podwykonawstwo w zakresie terminu zapłaty – w wysokości</w:t>
      </w:r>
      <w:r w:rsidR="006C6B77" w:rsidRPr="00176F54">
        <w:rPr>
          <w:rFonts w:ascii="Cambria" w:eastAsia="Calibri" w:hAnsi="Cambria"/>
          <w:color w:val="000000" w:themeColor="text1"/>
          <w:sz w:val="24"/>
          <w:szCs w:val="24"/>
          <w:lang w:eastAsia="en-US"/>
        </w:rPr>
        <w:t xml:space="preserve"> </w:t>
      </w:r>
      <w:r w:rsidR="00796909" w:rsidRPr="00176F54">
        <w:rPr>
          <w:rFonts w:ascii="Cambria" w:eastAsia="Calibri" w:hAnsi="Cambria"/>
          <w:color w:val="000000" w:themeColor="text1"/>
          <w:sz w:val="24"/>
          <w:szCs w:val="24"/>
          <w:lang w:eastAsia="en-US"/>
        </w:rPr>
        <w:t xml:space="preserve">300 </w:t>
      </w:r>
      <w:r w:rsidRPr="00176F54">
        <w:rPr>
          <w:rFonts w:ascii="Cambria" w:eastAsia="Calibri" w:hAnsi="Cambria"/>
          <w:color w:val="000000" w:themeColor="text1"/>
          <w:sz w:val="24"/>
          <w:szCs w:val="24"/>
          <w:lang w:eastAsia="en-US"/>
        </w:rPr>
        <w:t>zł za każdy dzień zwłoki od upływu terminu, o którym mowa w § 8 ust. 7 umowy,</w:t>
      </w:r>
    </w:p>
    <w:p w14:paraId="3EB827F1" w14:textId="45B94D9E" w:rsidR="00A671E3" w:rsidRPr="00176F54" w:rsidRDefault="00A671E3" w:rsidP="00E47A1A">
      <w:pPr>
        <w:widowControl/>
        <w:numPr>
          <w:ilvl w:val="0"/>
          <w:numId w:val="23"/>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każdym przypadku niedopełnienia obowiązku, o którym mowa w § 1</w:t>
      </w:r>
      <w:r w:rsidR="001B4210">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1 umowy – w wysokości </w:t>
      </w:r>
      <w:r w:rsidR="006C6B77" w:rsidRPr="00176F54">
        <w:rPr>
          <w:rFonts w:ascii="Cambria" w:eastAsia="Calibri" w:hAnsi="Cambria"/>
          <w:color w:val="000000" w:themeColor="text1"/>
          <w:sz w:val="24"/>
          <w:szCs w:val="24"/>
          <w:lang w:eastAsia="en-US"/>
        </w:rPr>
        <w:t xml:space="preserve">300 </w:t>
      </w:r>
      <w:r w:rsidRPr="00176F54">
        <w:rPr>
          <w:rFonts w:ascii="Cambria" w:eastAsia="Calibri" w:hAnsi="Cambria"/>
          <w:color w:val="000000" w:themeColor="text1"/>
          <w:sz w:val="24"/>
          <w:szCs w:val="24"/>
          <w:lang w:eastAsia="en-US"/>
        </w:rPr>
        <w:t>zł za każdy dzień roboczy, w którym osoba niezatrudniona przez Wykonawcę lub podwykonawcę na podstawie umowy o pracę wykonywała czynności wymienione w § 1</w:t>
      </w:r>
      <w:r w:rsidR="001B4210">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1 umowy,</w:t>
      </w:r>
    </w:p>
    <w:p w14:paraId="39E11521" w14:textId="655657D4" w:rsidR="00A671E3" w:rsidRPr="00176F54" w:rsidRDefault="00A671E3" w:rsidP="00E47A1A">
      <w:pPr>
        <w:widowControl/>
        <w:numPr>
          <w:ilvl w:val="0"/>
          <w:numId w:val="23"/>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 zwłokę w dostarczeniu oświadczenia, o którym mowa w § 1</w:t>
      </w:r>
      <w:r w:rsidR="001B4210">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2</w:t>
      </w:r>
      <w:r w:rsidR="004240BF" w:rsidRPr="00176F54">
        <w:rPr>
          <w:rFonts w:ascii="Cambria" w:eastAsia="Calibri" w:hAnsi="Cambria"/>
          <w:color w:val="000000" w:themeColor="text1"/>
          <w:sz w:val="24"/>
          <w:szCs w:val="24"/>
          <w:lang w:eastAsia="en-US"/>
        </w:rPr>
        <w:t xml:space="preserve"> lub 5</w:t>
      </w:r>
      <w:r w:rsidRPr="00176F54">
        <w:rPr>
          <w:rFonts w:ascii="Cambria" w:eastAsia="Calibri" w:hAnsi="Cambria"/>
          <w:color w:val="000000" w:themeColor="text1"/>
          <w:sz w:val="24"/>
          <w:szCs w:val="24"/>
          <w:lang w:eastAsia="en-US"/>
        </w:rPr>
        <w:t xml:space="preserve"> umowy w wysokości </w:t>
      </w:r>
      <w:r w:rsidR="006C6B77" w:rsidRPr="00176F54">
        <w:rPr>
          <w:rFonts w:ascii="Cambria" w:eastAsia="Calibri" w:hAnsi="Cambria"/>
          <w:color w:val="000000" w:themeColor="text1"/>
          <w:sz w:val="24"/>
          <w:szCs w:val="24"/>
          <w:lang w:eastAsia="en-US"/>
        </w:rPr>
        <w:t xml:space="preserve">300 </w:t>
      </w:r>
      <w:r w:rsidRPr="00176F54">
        <w:rPr>
          <w:rFonts w:ascii="Cambria" w:eastAsia="Calibri" w:hAnsi="Cambria"/>
          <w:color w:val="000000" w:themeColor="text1"/>
          <w:sz w:val="24"/>
          <w:szCs w:val="24"/>
          <w:lang w:eastAsia="en-US"/>
        </w:rPr>
        <w:t xml:space="preserve">zł za każdy dzień zwłoki liczonej </w:t>
      </w:r>
      <w:r w:rsidR="00F47806" w:rsidRPr="00176F54">
        <w:rPr>
          <w:rFonts w:ascii="Cambria" w:eastAsia="Calibri" w:hAnsi="Cambria"/>
          <w:color w:val="000000" w:themeColor="text1"/>
          <w:sz w:val="24"/>
          <w:szCs w:val="24"/>
          <w:lang w:eastAsia="en-US"/>
        </w:rPr>
        <w:t xml:space="preserve"> </w:t>
      </w:r>
      <w:r w:rsidR="00F47806" w:rsidRPr="00176F54">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od terminu, o którym mowa w § 1</w:t>
      </w:r>
      <w:r w:rsidR="00F47806" w:rsidRPr="00176F54">
        <w:rPr>
          <w:rFonts w:ascii="Cambria" w:eastAsia="Calibri" w:hAnsi="Cambria"/>
          <w:color w:val="000000" w:themeColor="text1"/>
          <w:sz w:val="24"/>
          <w:szCs w:val="24"/>
          <w:lang w:eastAsia="en-US"/>
        </w:rPr>
        <w:t>3</w:t>
      </w:r>
      <w:r w:rsidRPr="00176F54">
        <w:rPr>
          <w:rFonts w:ascii="Cambria" w:eastAsia="Calibri" w:hAnsi="Cambria"/>
          <w:color w:val="000000" w:themeColor="text1"/>
          <w:sz w:val="24"/>
          <w:szCs w:val="24"/>
          <w:lang w:eastAsia="en-US"/>
        </w:rPr>
        <w:t xml:space="preserve"> ust. </w:t>
      </w:r>
      <w:r w:rsidR="004240BF" w:rsidRPr="00176F54">
        <w:rPr>
          <w:rFonts w:ascii="Cambria" w:eastAsia="Calibri" w:hAnsi="Cambria"/>
          <w:color w:val="000000" w:themeColor="text1"/>
          <w:sz w:val="24"/>
          <w:szCs w:val="24"/>
          <w:lang w:eastAsia="en-US"/>
        </w:rPr>
        <w:t>5</w:t>
      </w:r>
      <w:r w:rsidR="00F47806" w:rsidRPr="00176F54">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umowy,</w:t>
      </w:r>
    </w:p>
    <w:p w14:paraId="0AF45EE5" w14:textId="5243D393" w:rsidR="00A671E3" w:rsidRPr="00176F54" w:rsidRDefault="00A671E3" w:rsidP="00E47A1A">
      <w:pPr>
        <w:widowControl/>
        <w:numPr>
          <w:ilvl w:val="0"/>
          <w:numId w:val="23"/>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za zwłokę w poinformowaniu Zamawiającego o zmianie, o której mowa </w:t>
      </w:r>
      <w:r w:rsidRPr="00176F54">
        <w:rPr>
          <w:rFonts w:ascii="Cambria" w:eastAsia="Calibri" w:hAnsi="Cambria"/>
          <w:color w:val="000000" w:themeColor="text1"/>
          <w:sz w:val="24"/>
          <w:szCs w:val="24"/>
          <w:lang w:eastAsia="en-US"/>
        </w:rPr>
        <w:br/>
        <w:t>w § 1</w:t>
      </w:r>
      <w:r w:rsidR="001B4210">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3 umowy – w wysokości po </w:t>
      </w:r>
      <w:r w:rsidR="006C6B77" w:rsidRPr="00176F54">
        <w:rPr>
          <w:rFonts w:ascii="Cambria" w:eastAsia="Calibri" w:hAnsi="Cambria"/>
          <w:color w:val="000000" w:themeColor="text1"/>
          <w:sz w:val="24"/>
          <w:szCs w:val="24"/>
          <w:lang w:eastAsia="en-US"/>
        </w:rPr>
        <w:t>300</w:t>
      </w:r>
      <w:r w:rsidR="001817E4" w:rsidRPr="00176F54">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zł za każdy dzień zwłoki liczonej od terminu, o którym mowa w § 1</w:t>
      </w:r>
      <w:r w:rsidR="00976C0E" w:rsidRPr="00176F54">
        <w:rPr>
          <w:rFonts w:ascii="Cambria" w:eastAsia="Calibri" w:hAnsi="Cambria"/>
          <w:color w:val="000000" w:themeColor="text1"/>
          <w:sz w:val="24"/>
          <w:szCs w:val="24"/>
          <w:lang w:eastAsia="en-US"/>
        </w:rPr>
        <w:t>3</w:t>
      </w:r>
      <w:r w:rsidRPr="00176F54">
        <w:rPr>
          <w:rFonts w:ascii="Cambria" w:eastAsia="Calibri" w:hAnsi="Cambria"/>
          <w:color w:val="000000" w:themeColor="text1"/>
          <w:sz w:val="24"/>
          <w:szCs w:val="24"/>
          <w:lang w:eastAsia="en-US"/>
        </w:rPr>
        <w:t xml:space="preserve"> ust. 3 umowy,</w:t>
      </w:r>
    </w:p>
    <w:p w14:paraId="5BE92ABE" w14:textId="233B13CC" w:rsidR="00A671E3" w:rsidRPr="00176F54" w:rsidRDefault="00A671E3" w:rsidP="00E47A1A">
      <w:pPr>
        <w:widowControl/>
        <w:numPr>
          <w:ilvl w:val="0"/>
          <w:numId w:val="23"/>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bookmarkStart w:id="14" w:name="_Hlk94098411"/>
      <w:bookmarkStart w:id="15" w:name="_Hlk63067282"/>
      <w:r w:rsidRPr="00176F54">
        <w:rPr>
          <w:rFonts w:ascii="Cambria" w:eastAsia="Calibri" w:hAnsi="Cambria"/>
          <w:color w:val="000000" w:themeColor="text1"/>
          <w:sz w:val="24"/>
          <w:szCs w:val="24"/>
          <w:lang w:eastAsia="en-US"/>
        </w:rPr>
        <w:t xml:space="preserve">za zwłokę w dostarczeniu Zamawiającemu do akceptacji harmonogramu rzeczowo–finansowego – w wysokości </w:t>
      </w:r>
      <w:r w:rsidR="006C6B77" w:rsidRPr="00176F54">
        <w:rPr>
          <w:rFonts w:ascii="Cambria" w:eastAsia="Calibri" w:hAnsi="Cambria"/>
          <w:color w:val="000000" w:themeColor="text1"/>
          <w:sz w:val="24"/>
          <w:szCs w:val="24"/>
          <w:lang w:eastAsia="en-US"/>
        </w:rPr>
        <w:t>0,01</w:t>
      </w:r>
      <w:r w:rsidR="001817E4" w:rsidRPr="00176F54">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 xml:space="preserve">% wynagrodzenia </w:t>
      </w:r>
      <w:r w:rsidR="00BF681F">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 xml:space="preserve">tto o którym mowa § 3 ust. 1 umowy za każdy dzień zwłoki liczonej od upływu terminu, </w:t>
      </w:r>
      <w:r w:rsidR="001B4210">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 xml:space="preserve">o którym mowa w § 2 ust. </w:t>
      </w:r>
      <w:r w:rsidR="00C34A29" w:rsidRPr="00176F54">
        <w:rPr>
          <w:rFonts w:ascii="Cambria" w:eastAsia="Calibri" w:hAnsi="Cambria"/>
          <w:color w:val="000000" w:themeColor="text1"/>
          <w:sz w:val="24"/>
          <w:szCs w:val="24"/>
          <w:lang w:eastAsia="en-US"/>
        </w:rPr>
        <w:t xml:space="preserve">4 </w:t>
      </w:r>
      <w:r w:rsidRPr="00176F54">
        <w:rPr>
          <w:rFonts w:ascii="Cambria" w:eastAsia="Calibri" w:hAnsi="Cambria"/>
          <w:color w:val="000000" w:themeColor="text1"/>
          <w:sz w:val="24"/>
          <w:szCs w:val="24"/>
          <w:lang w:eastAsia="en-US"/>
        </w:rPr>
        <w:t xml:space="preserve">lub </w:t>
      </w:r>
      <w:r w:rsidR="00C34A29" w:rsidRPr="00176F54">
        <w:rPr>
          <w:rFonts w:ascii="Cambria" w:eastAsia="Calibri" w:hAnsi="Cambria"/>
          <w:color w:val="000000" w:themeColor="text1"/>
          <w:sz w:val="24"/>
          <w:szCs w:val="24"/>
          <w:lang w:eastAsia="en-US"/>
        </w:rPr>
        <w:t xml:space="preserve">6 </w:t>
      </w:r>
      <w:r w:rsidRPr="00176F54">
        <w:rPr>
          <w:rFonts w:ascii="Cambria" w:eastAsia="Calibri" w:hAnsi="Cambria"/>
          <w:color w:val="000000" w:themeColor="text1"/>
          <w:sz w:val="24"/>
          <w:szCs w:val="24"/>
          <w:lang w:eastAsia="en-US"/>
        </w:rPr>
        <w:t>umowy</w:t>
      </w:r>
      <w:bookmarkEnd w:id="14"/>
      <w:r w:rsidRPr="00176F54">
        <w:rPr>
          <w:rFonts w:ascii="Cambria" w:eastAsia="Calibri" w:hAnsi="Cambria"/>
          <w:color w:val="000000" w:themeColor="text1"/>
          <w:sz w:val="24"/>
          <w:szCs w:val="24"/>
          <w:lang w:eastAsia="en-US"/>
        </w:rPr>
        <w:t>.</w:t>
      </w:r>
    </w:p>
    <w:p w14:paraId="1B1993AB" w14:textId="77777777" w:rsidR="004F64A2" w:rsidRPr="00207F37" w:rsidRDefault="004F64A2" w:rsidP="00E47A1A">
      <w:pPr>
        <w:widowControl/>
        <w:numPr>
          <w:ilvl w:val="0"/>
          <w:numId w:val="23"/>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207F37">
        <w:rPr>
          <w:rFonts w:ascii="Cambria" w:eastAsia="Calibri" w:hAnsi="Cambria"/>
          <w:color w:val="000000" w:themeColor="text1"/>
          <w:sz w:val="24"/>
          <w:szCs w:val="24"/>
          <w:lang w:eastAsia="en-US"/>
        </w:rPr>
        <w:t xml:space="preserve">Za każdy dzień zwłoki prac w stosunku do </w:t>
      </w:r>
      <w:r w:rsidR="00403608" w:rsidRPr="00207F37">
        <w:rPr>
          <w:rFonts w:ascii="Cambria" w:eastAsia="Calibri" w:hAnsi="Cambria"/>
          <w:color w:val="000000" w:themeColor="text1"/>
          <w:sz w:val="24"/>
          <w:szCs w:val="24"/>
          <w:lang w:eastAsia="en-US"/>
        </w:rPr>
        <w:t>zatwierdzonego</w:t>
      </w:r>
      <w:r w:rsidRPr="00207F37">
        <w:rPr>
          <w:rFonts w:ascii="Cambria" w:eastAsia="Calibri" w:hAnsi="Cambria"/>
          <w:color w:val="000000" w:themeColor="text1"/>
          <w:sz w:val="24"/>
          <w:szCs w:val="24"/>
          <w:lang w:eastAsia="en-US"/>
        </w:rPr>
        <w:t xml:space="preserve"> harmonogramu rzeczowo – finansowego w wysokości </w:t>
      </w:r>
      <w:r w:rsidR="006C6B77" w:rsidRPr="00207F37">
        <w:rPr>
          <w:rFonts w:ascii="Cambria" w:eastAsia="Calibri" w:hAnsi="Cambria"/>
          <w:color w:val="000000" w:themeColor="text1"/>
          <w:sz w:val="24"/>
          <w:szCs w:val="24"/>
          <w:lang w:eastAsia="en-US"/>
        </w:rPr>
        <w:t xml:space="preserve">300 </w:t>
      </w:r>
      <w:r w:rsidRPr="00207F37">
        <w:rPr>
          <w:rFonts w:ascii="Cambria" w:eastAsia="Calibri" w:hAnsi="Cambria"/>
          <w:color w:val="000000" w:themeColor="text1"/>
          <w:sz w:val="24"/>
          <w:szCs w:val="24"/>
          <w:lang w:eastAsia="en-US"/>
        </w:rPr>
        <w:t>zł.</w:t>
      </w:r>
    </w:p>
    <w:bookmarkEnd w:id="15"/>
    <w:p w14:paraId="3F42B607" w14:textId="77777777" w:rsidR="00A671E3" w:rsidRPr="00176F54" w:rsidRDefault="00A671E3" w:rsidP="00E47A1A">
      <w:pPr>
        <w:widowControl/>
        <w:numPr>
          <w:ilvl w:val="0"/>
          <w:numId w:val="22"/>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Strony zastrzegają sobie prawo do </w:t>
      </w:r>
      <w:r w:rsidR="00B474E2" w:rsidRPr="00176F54">
        <w:rPr>
          <w:rFonts w:ascii="Cambria" w:eastAsia="Calibri" w:hAnsi="Cambria"/>
          <w:color w:val="000000" w:themeColor="text1"/>
          <w:sz w:val="24"/>
          <w:szCs w:val="24"/>
          <w:lang w:eastAsia="en-US"/>
        </w:rPr>
        <w:t xml:space="preserve">dochodzenia </w:t>
      </w:r>
      <w:r w:rsidRPr="00176F54">
        <w:rPr>
          <w:rFonts w:ascii="Cambria" w:eastAsia="Calibri" w:hAnsi="Cambria"/>
          <w:color w:val="000000" w:themeColor="text1"/>
          <w:sz w:val="24"/>
          <w:szCs w:val="24"/>
          <w:lang w:eastAsia="en-US"/>
        </w:rPr>
        <w:t>odszkodowania uzupełniającego do wysokości rzeczywiście poniesionej szkody.</w:t>
      </w:r>
    </w:p>
    <w:p w14:paraId="7D4DF924" w14:textId="2C733F18" w:rsidR="00A671E3" w:rsidRPr="00176F54" w:rsidRDefault="00A671E3" w:rsidP="00E47A1A">
      <w:pPr>
        <w:widowControl/>
        <w:numPr>
          <w:ilvl w:val="0"/>
          <w:numId w:val="22"/>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bookmarkStart w:id="16" w:name="_Hlk94098438"/>
      <w:r w:rsidRPr="00176F54">
        <w:rPr>
          <w:rFonts w:ascii="Cambria" w:hAnsi="Cambria"/>
          <w:color w:val="000000" w:themeColor="text1"/>
          <w:sz w:val="24"/>
          <w:szCs w:val="24"/>
        </w:rPr>
        <w:t>Zamawiający ma prawo do potrącenia kar umownych z faktury przedłożonej do zapłaty przez Wykonawcę po uprzednim powiadomieniu Wykonawcy o podstawie i wysokości naliczonej kary umownej i wyznaczeniu mu 5 dniowego terminu zapłaty tej kary.</w:t>
      </w:r>
    </w:p>
    <w:p w14:paraId="335BC8AC" w14:textId="0DB6A385" w:rsidR="009B396E" w:rsidRDefault="00A671E3" w:rsidP="00E47A1A">
      <w:pPr>
        <w:widowControl/>
        <w:numPr>
          <w:ilvl w:val="0"/>
          <w:numId w:val="22"/>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lastRenderedPageBreak/>
        <w:t>Strony zastrzegają możliwość kumulatywnego naliczania kar umownych z różnych tytułów. Łączna maksymalna wysokość kar umownych, któr</w:t>
      </w:r>
      <w:r w:rsidR="00B474E2" w:rsidRPr="00176F54">
        <w:rPr>
          <w:rFonts w:ascii="Cambria" w:hAnsi="Cambria"/>
          <w:color w:val="000000" w:themeColor="text1"/>
          <w:sz w:val="24"/>
          <w:szCs w:val="24"/>
        </w:rPr>
        <w:t>e</w:t>
      </w:r>
      <w:r w:rsidRPr="00176F54">
        <w:rPr>
          <w:rFonts w:ascii="Cambria" w:hAnsi="Cambria"/>
          <w:color w:val="000000" w:themeColor="text1"/>
          <w:sz w:val="24"/>
          <w:szCs w:val="24"/>
        </w:rPr>
        <w:t xml:space="preserve"> mo</w:t>
      </w:r>
      <w:r w:rsidR="00B474E2" w:rsidRPr="00176F54">
        <w:rPr>
          <w:rFonts w:ascii="Cambria" w:hAnsi="Cambria"/>
          <w:color w:val="000000" w:themeColor="text1"/>
          <w:sz w:val="24"/>
          <w:szCs w:val="24"/>
        </w:rPr>
        <w:t>że</w:t>
      </w:r>
      <w:r w:rsidRPr="00176F54">
        <w:rPr>
          <w:rFonts w:ascii="Cambria" w:hAnsi="Cambria"/>
          <w:color w:val="000000" w:themeColor="text1"/>
          <w:sz w:val="24"/>
          <w:szCs w:val="24"/>
        </w:rPr>
        <w:t xml:space="preserve"> </w:t>
      </w:r>
      <w:r w:rsidR="00B474E2" w:rsidRPr="00176F54">
        <w:rPr>
          <w:rFonts w:ascii="Cambria" w:hAnsi="Cambria"/>
          <w:color w:val="000000" w:themeColor="text1"/>
          <w:sz w:val="24"/>
          <w:szCs w:val="24"/>
        </w:rPr>
        <w:t xml:space="preserve">naliczyć każda ze stron </w:t>
      </w:r>
      <w:r w:rsidRPr="00176F54">
        <w:rPr>
          <w:rFonts w:ascii="Cambria" w:hAnsi="Cambria"/>
          <w:color w:val="000000" w:themeColor="text1"/>
          <w:sz w:val="24"/>
          <w:szCs w:val="24"/>
        </w:rPr>
        <w:t xml:space="preserve">wynosi </w:t>
      </w:r>
      <w:r w:rsidR="006C6B77" w:rsidRPr="00176F54">
        <w:rPr>
          <w:rFonts w:ascii="Cambria" w:hAnsi="Cambria"/>
          <w:color w:val="000000" w:themeColor="text1"/>
          <w:sz w:val="24"/>
          <w:szCs w:val="24"/>
        </w:rPr>
        <w:t>20</w:t>
      </w:r>
      <w:r w:rsidR="001817E4" w:rsidRPr="00176F54">
        <w:rPr>
          <w:rFonts w:ascii="Cambria" w:hAnsi="Cambria"/>
          <w:color w:val="000000" w:themeColor="text1"/>
          <w:sz w:val="24"/>
          <w:szCs w:val="24"/>
        </w:rPr>
        <w:t xml:space="preserve"> </w:t>
      </w:r>
      <w:r w:rsidRPr="00176F54">
        <w:rPr>
          <w:rFonts w:ascii="Cambria" w:hAnsi="Cambria"/>
          <w:color w:val="000000" w:themeColor="text1"/>
          <w:sz w:val="24"/>
          <w:szCs w:val="24"/>
        </w:rPr>
        <w:t xml:space="preserve">% wynagrodzenia </w:t>
      </w:r>
      <w:r w:rsidR="00BF681F">
        <w:rPr>
          <w:rFonts w:ascii="Cambria" w:hAnsi="Cambria"/>
          <w:color w:val="000000" w:themeColor="text1"/>
          <w:sz w:val="24"/>
          <w:szCs w:val="24"/>
        </w:rPr>
        <w:t>ne</w:t>
      </w:r>
      <w:r w:rsidRPr="00176F54">
        <w:rPr>
          <w:rFonts w:ascii="Cambria" w:hAnsi="Cambria"/>
          <w:color w:val="000000" w:themeColor="text1"/>
          <w:sz w:val="24"/>
          <w:szCs w:val="24"/>
        </w:rPr>
        <w:t xml:space="preserve">tto, o którym mowa </w:t>
      </w:r>
      <w:r w:rsidRPr="00176F54">
        <w:rPr>
          <w:rFonts w:ascii="Cambria" w:hAnsi="Cambria"/>
          <w:color w:val="000000" w:themeColor="text1"/>
          <w:sz w:val="24"/>
          <w:szCs w:val="24"/>
        </w:rPr>
        <w:br/>
        <w:t>w § 3 ust. 1 umowy.</w:t>
      </w:r>
    </w:p>
    <w:p w14:paraId="632E4C38" w14:textId="77777777" w:rsidR="009B396E" w:rsidRPr="009E6F3A" w:rsidRDefault="009B396E" w:rsidP="00E47A1A">
      <w:pPr>
        <w:widowControl/>
        <w:numPr>
          <w:ilvl w:val="0"/>
          <w:numId w:val="22"/>
        </w:numPr>
        <w:suppressAutoHyphens w:val="0"/>
        <w:autoSpaceDE w:val="0"/>
        <w:autoSpaceDN w:val="0"/>
        <w:spacing w:after="0"/>
        <w:ind w:left="426" w:hanging="426"/>
        <w:contextualSpacing/>
        <w:textAlignment w:val="auto"/>
        <w:rPr>
          <w:rFonts w:ascii="Cambria" w:eastAsia="Calibri" w:hAnsi="Cambria" w:cs="Times New Roman"/>
          <w:color w:val="000000" w:themeColor="text1"/>
          <w:sz w:val="24"/>
          <w:szCs w:val="24"/>
          <w:lang w:eastAsia="en-US"/>
        </w:rPr>
      </w:pPr>
      <w:r w:rsidRPr="009E6F3A">
        <w:rPr>
          <w:rFonts w:ascii="Cambria" w:eastAsia="Calibri" w:hAnsi="Cambria" w:cs="Times New Roman"/>
          <w:color w:val="000000" w:themeColor="text1"/>
          <w:sz w:val="24"/>
          <w:szCs w:val="24"/>
          <w:lang w:eastAsia="en-US"/>
        </w:rPr>
        <w:t xml:space="preserve">W przypadku utraty przez Zamawiającego </w:t>
      </w:r>
      <w:r w:rsidRPr="009E6F3A">
        <w:rPr>
          <w:rFonts w:ascii="Cambria" w:hAnsi="Cambria" w:cs="Times New Roman"/>
          <w:sz w:val="24"/>
          <w:szCs w:val="24"/>
        </w:rPr>
        <w:t xml:space="preserve">dofinansowania / dotacji lub ich części, jeżeli jej utrata nastąpiła z przyczyn, za które odpowiada Wykonawca, </w:t>
      </w:r>
      <w:r w:rsidRPr="009E6F3A">
        <w:rPr>
          <w:rFonts w:ascii="Cambria" w:hAnsi="Cambria" w:cs="Times New Roman"/>
          <w:color w:val="000000" w:themeColor="text1"/>
          <w:sz w:val="24"/>
          <w:szCs w:val="24"/>
        </w:rPr>
        <w:t>niezależnie od możliwości naliczania kar umownych, Zamawiający zastrzega sobie prawo potrącenia</w:t>
      </w:r>
      <w:r w:rsidRPr="009E6F3A">
        <w:rPr>
          <w:rFonts w:ascii="Cambria" w:hAnsi="Cambria" w:cs="Times New Roman"/>
          <w:sz w:val="24"/>
          <w:szCs w:val="24"/>
        </w:rPr>
        <w:t xml:space="preserve"> </w:t>
      </w:r>
      <w:r w:rsidRPr="009E6F3A">
        <w:rPr>
          <w:rStyle w:val="Uwydatnienie"/>
          <w:rFonts w:ascii="Cambria" w:hAnsi="Cambria" w:cs="Times New Roman"/>
          <w:bCs/>
          <w:i w:val="0"/>
          <w:color w:val="000000"/>
          <w:sz w:val="24"/>
          <w:szCs w:val="24"/>
        </w:rPr>
        <w:t>kwoty utraconej dotacji / dofinansowania z wynagrodzenia należnego Wykonawcy.</w:t>
      </w:r>
    </w:p>
    <w:p w14:paraId="0A9FBCE7" w14:textId="77777777" w:rsidR="009E6F3A" w:rsidRPr="00176F54" w:rsidRDefault="009E6F3A" w:rsidP="00743C2B">
      <w:pPr>
        <w:widowControl/>
        <w:suppressAutoHyphens w:val="0"/>
        <w:autoSpaceDE w:val="0"/>
        <w:autoSpaceDN w:val="0"/>
        <w:spacing w:after="0"/>
        <w:contextualSpacing/>
        <w:textAlignment w:val="auto"/>
        <w:rPr>
          <w:rFonts w:ascii="Cambria" w:hAnsi="Cambria"/>
          <w:color w:val="000000" w:themeColor="text1"/>
          <w:sz w:val="24"/>
          <w:szCs w:val="24"/>
        </w:rPr>
      </w:pPr>
    </w:p>
    <w:p w14:paraId="1A7EC7C5" w14:textId="730B8BAE" w:rsidR="00743C2B" w:rsidRPr="00176F54" w:rsidRDefault="00743C2B" w:rsidP="005C6B2E">
      <w:pPr>
        <w:spacing w:after="0"/>
        <w:jc w:val="center"/>
        <w:rPr>
          <w:rFonts w:ascii="Cambria" w:hAnsi="Cambria" w:cs="†¯øw≥¸"/>
          <w:b/>
          <w:color w:val="000000" w:themeColor="text1"/>
          <w:sz w:val="24"/>
          <w:szCs w:val="24"/>
        </w:rPr>
      </w:pPr>
      <w:bookmarkStart w:id="17" w:name="_Hlk97890645"/>
      <w:r w:rsidRPr="00176F54">
        <w:rPr>
          <w:rFonts w:ascii="Cambria" w:hAnsi="Cambria" w:cs="†¯øw≥¸"/>
          <w:b/>
          <w:color w:val="000000" w:themeColor="text1"/>
          <w:sz w:val="24"/>
          <w:szCs w:val="24"/>
        </w:rPr>
        <w:t>§ 1</w:t>
      </w:r>
      <w:r w:rsidR="00CE4C54">
        <w:rPr>
          <w:rFonts w:ascii="Cambria" w:hAnsi="Cambria" w:cs="†¯øw≥¸"/>
          <w:b/>
          <w:color w:val="000000" w:themeColor="text1"/>
          <w:sz w:val="24"/>
          <w:szCs w:val="24"/>
        </w:rPr>
        <w:t>4</w:t>
      </w:r>
    </w:p>
    <w:p w14:paraId="0CC295A7" w14:textId="77777777" w:rsidR="00743C2B" w:rsidRPr="00176F54" w:rsidRDefault="00743C2B" w:rsidP="005C6B2E">
      <w:pPr>
        <w:spacing w:after="0"/>
        <w:jc w:val="center"/>
        <w:rPr>
          <w:rFonts w:ascii="Cambria" w:hAnsi="Cambria" w:cs="†¯øw≥¸"/>
          <w:b/>
          <w:color w:val="000000" w:themeColor="text1"/>
          <w:sz w:val="24"/>
          <w:szCs w:val="24"/>
        </w:rPr>
      </w:pPr>
      <w:r w:rsidRPr="00176F54">
        <w:rPr>
          <w:rFonts w:ascii="Cambria" w:hAnsi="Cambria" w:cs="†¯øw≥¸"/>
          <w:b/>
          <w:color w:val="000000" w:themeColor="text1"/>
          <w:sz w:val="24"/>
          <w:szCs w:val="24"/>
        </w:rPr>
        <w:t>Okoliczności siły wyższej</w:t>
      </w:r>
    </w:p>
    <w:p w14:paraId="1FF3ED47" w14:textId="77777777" w:rsidR="00743C2B" w:rsidRPr="00176F54" w:rsidRDefault="00743C2B" w:rsidP="00E47A1A">
      <w:pPr>
        <w:pStyle w:val="Akapitzlist"/>
        <w:widowControl w:val="0"/>
        <w:numPr>
          <w:ilvl w:val="0"/>
          <w:numId w:val="46"/>
        </w:numPr>
        <w:spacing w:after="0"/>
        <w:ind w:left="426" w:hanging="426"/>
        <w:jc w:val="both"/>
        <w:rPr>
          <w:rFonts w:ascii="Cambria" w:hAnsi="Cambria" w:cs="†¯øw≥¸"/>
          <w:color w:val="000000" w:themeColor="text1"/>
          <w:sz w:val="24"/>
          <w:szCs w:val="24"/>
        </w:rPr>
      </w:pPr>
      <w:r w:rsidRPr="00176F54">
        <w:rPr>
          <w:rFonts w:ascii="Cambria" w:hAnsi="Cambria" w:cs="†¯øw≥¸"/>
          <w:color w:val="000000" w:themeColor="text1"/>
          <w:sz w:val="24"/>
          <w:szCs w:val="24"/>
        </w:rPr>
        <w:t xml:space="preserve">Uważa się, że żadna ze Stron nie jest w zwłoce i nie narusza postanowień umowy </w:t>
      </w:r>
      <w:r w:rsidRPr="00176F54">
        <w:rPr>
          <w:rFonts w:ascii="Cambria" w:hAnsi="Cambria" w:cs="†¯øw≥¸"/>
          <w:color w:val="000000" w:themeColor="text1"/>
          <w:sz w:val="24"/>
          <w:szCs w:val="24"/>
        </w:rPr>
        <w:br/>
        <w:t>z tytułu niewykonania swoich zobowiązań, jeżeli wykonywanie tych zobowiązań uniemożliwiają okoliczności siły wyższej.</w:t>
      </w:r>
    </w:p>
    <w:p w14:paraId="6BE28CD0" w14:textId="77777777" w:rsidR="00743C2B" w:rsidRPr="00176F54" w:rsidRDefault="00743C2B" w:rsidP="00E47A1A">
      <w:pPr>
        <w:pStyle w:val="Akapitzlist"/>
        <w:widowControl w:val="0"/>
        <w:numPr>
          <w:ilvl w:val="0"/>
          <w:numId w:val="46"/>
        </w:numPr>
        <w:spacing w:after="0"/>
        <w:ind w:left="426" w:hanging="426"/>
        <w:jc w:val="both"/>
        <w:rPr>
          <w:rFonts w:ascii="Cambria" w:hAnsi="Cambria" w:cs="†¯øw≥¸"/>
          <w:color w:val="000000" w:themeColor="text1"/>
          <w:sz w:val="24"/>
          <w:szCs w:val="24"/>
        </w:rPr>
      </w:pPr>
      <w:r w:rsidRPr="00176F54">
        <w:rPr>
          <w:rFonts w:ascii="Cambria" w:hAnsi="Cambria" w:cs="†¯øw≥¸"/>
          <w:color w:val="000000" w:themeColor="text1"/>
          <w:sz w:val="24"/>
          <w:szCs w:val="24"/>
        </w:rPr>
        <w:t>Wyrażenie „siła wyższa” oznacza w niniejszej umowie n</w:t>
      </w:r>
      <w:r w:rsidR="00B04C15">
        <w:rPr>
          <w:rFonts w:ascii="Cambria" w:hAnsi="Cambria" w:cs="†¯øw≥¸"/>
          <w:color w:val="000000" w:themeColor="text1"/>
          <w:sz w:val="24"/>
          <w:szCs w:val="24"/>
        </w:rPr>
        <w:t>iezależne od woli stron losowe</w:t>
      </w:r>
      <w:r w:rsidRPr="00176F54">
        <w:rPr>
          <w:rFonts w:ascii="Cambria" w:hAnsi="Cambria" w:cs="†¯øw≥¸"/>
          <w:color w:val="000000" w:themeColor="text1"/>
          <w:sz w:val="24"/>
          <w:szCs w:val="24"/>
        </w:rPr>
        <w:t xml:space="preserve"> zdarzenia zewnętr</w:t>
      </w:r>
      <w:r w:rsidR="00B04C15">
        <w:rPr>
          <w:rFonts w:ascii="Cambria" w:hAnsi="Cambria" w:cs="†¯øw≥¸"/>
          <w:color w:val="000000" w:themeColor="text1"/>
          <w:sz w:val="24"/>
          <w:szCs w:val="24"/>
        </w:rPr>
        <w:t>zne, które były</w:t>
      </w:r>
      <w:r w:rsidRPr="00176F54">
        <w:rPr>
          <w:rFonts w:ascii="Cambria" w:hAnsi="Cambria" w:cs="†¯øw≥¸"/>
          <w:color w:val="000000" w:themeColor="text1"/>
          <w:sz w:val="24"/>
          <w:szCs w:val="24"/>
        </w:rPr>
        <w:t xml:space="preserve"> niemożliwe do przewidzenia w m</w:t>
      </w:r>
      <w:r w:rsidR="00B04C15">
        <w:rPr>
          <w:rFonts w:ascii="Cambria" w:hAnsi="Cambria" w:cs="†¯øw≥¸"/>
          <w:color w:val="000000" w:themeColor="text1"/>
          <w:sz w:val="24"/>
          <w:szCs w:val="24"/>
        </w:rPr>
        <w:t>omencie zawarcia umowy i którym</w:t>
      </w:r>
      <w:r w:rsidRPr="00176F54">
        <w:rPr>
          <w:rFonts w:ascii="Cambria" w:hAnsi="Cambria" w:cs="†¯øw≥¸"/>
          <w:color w:val="000000" w:themeColor="text1"/>
          <w:sz w:val="24"/>
          <w:szCs w:val="24"/>
        </w:rPr>
        <w:t xml:space="preserve">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7"/>
    <w:p w14:paraId="6D410776" w14:textId="77777777" w:rsidR="00743C2B" w:rsidRPr="00176F54" w:rsidRDefault="00743C2B" w:rsidP="00743C2B">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bookmarkEnd w:id="16"/>
    <w:p w14:paraId="72C83C77" w14:textId="77777777" w:rsidR="007422FA" w:rsidRPr="00176F54" w:rsidRDefault="007422FA"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p w14:paraId="06C49227" w14:textId="51295CC6" w:rsidR="007F30B7" w:rsidRPr="00176F54"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bookmarkStart w:id="18" w:name="_Hlk97890405"/>
      <w:bookmarkStart w:id="19" w:name="_Hlk94098475"/>
      <w:r w:rsidRPr="00176F54">
        <w:rPr>
          <w:rFonts w:ascii="Cambria" w:eastAsia="Calibri" w:hAnsi="Cambria"/>
          <w:b/>
          <w:bCs/>
          <w:color w:val="000000" w:themeColor="text1"/>
          <w:sz w:val="24"/>
          <w:szCs w:val="24"/>
          <w:lang w:eastAsia="en-US"/>
        </w:rPr>
        <w:t>§ 1</w:t>
      </w:r>
      <w:r w:rsidR="00CE4C54">
        <w:rPr>
          <w:rFonts w:ascii="Cambria" w:eastAsia="Calibri" w:hAnsi="Cambria"/>
          <w:b/>
          <w:bCs/>
          <w:color w:val="000000" w:themeColor="text1"/>
          <w:sz w:val="24"/>
          <w:szCs w:val="24"/>
          <w:lang w:eastAsia="en-US"/>
        </w:rPr>
        <w:t>5</w:t>
      </w:r>
    </w:p>
    <w:bookmarkEnd w:id="18"/>
    <w:p w14:paraId="3E278B74" w14:textId="77777777" w:rsidR="007F30B7" w:rsidRPr="00176F54"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Kary umowne z tytułu odstąpienia</w:t>
      </w:r>
    </w:p>
    <w:p w14:paraId="0E1DBE34" w14:textId="6A8AA575" w:rsidR="00B70CEF" w:rsidRPr="00176F54" w:rsidRDefault="00B70CEF" w:rsidP="00E47A1A">
      <w:pPr>
        <w:widowControl/>
        <w:numPr>
          <w:ilvl w:val="0"/>
          <w:numId w:val="24"/>
        </w:numPr>
        <w:tabs>
          <w:tab w:val="left" w:pos="426"/>
        </w:tabs>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zobowiązany jest do zapłaty Zamawiającemu kar umownych z tytułu odstąpienia o</w:t>
      </w:r>
      <w:r w:rsidR="00D811A1">
        <w:rPr>
          <w:rFonts w:ascii="Cambria" w:eastAsia="Calibri" w:hAnsi="Cambria"/>
          <w:color w:val="000000" w:themeColor="text1"/>
          <w:sz w:val="24"/>
          <w:szCs w:val="24"/>
          <w:lang w:eastAsia="en-US"/>
        </w:rPr>
        <w:t xml:space="preserve">d umowy przez Wykonawcę </w:t>
      </w:r>
      <w:r w:rsidRPr="00176F54">
        <w:rPr>
          <w:rFonts w:ascii="Cambria" w:eastAsia="Calibri" w:hAnsi="Cambria"/>
          <w:color w:val="000000" w:themeColor="text1"/>
          <w:sz w:val="24"/>
          <w:szCs w:val="24"/>
          <w:lang w:eastAsia="en-US"/>
        </w:rPr>
        <w:t xml:space="preserve"> z przyczyn zależnych od Wykonawcy – w wysokości </w:t>
      </w:r>
      <w:r w:rsidR="006C6B77" w:rsidRPr="00176F54">
        <w:rPr>
          <w:rFonts w:ascii="Cambria" w:eastAsia="Calibri" w:hAnsi="Cambria"/>
          <w:color w:val="000000" w:themeColor="text1"/>
          <w:sz w:val="24"/>
          <w:szCs w:val="24"/>
          <w:lang w:eastAsia="en-US"/>
        </w:rPr>
        <w:t>10</w:t>
      </w:r>
      <w:r w:rsidRPr="00176F54">
        <w:rPr>
          <w:rFonts w:ascii="Cambria" w:eastAsia="Calibri" w:hAnsi="Cambria"/>
          <w:color w:val="000000" w:themeColor="text1"/>
          <w:sz w:val="24"/>
          <w:szCs w:val="24"/>
          <w:lang w:eastAsia="en-US"/>
        </w:rPr>
        <w:t xml:space="preserve">%  wynagrodzenia umownego </w:t>
      </w:r>
      <w:r w:rsidR="00BC1FC8">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tto, o którym mowa w § 3 ust. 1 umowy.</w:t>
      </w:r>
    </w:p>
    <w:p w14:paraId="26169B4C" w14:textId="4912B4DE" w:rsidR="00B70CEF" w:rsidRPr="00176F54" w:rsidRDefault="00B70CEF" w:rsidP="00E47A1A">
      <w:pPr>
        <w:widowControl/>
        <w:numPr>
          <w:ilvl w:val="0"/>
          <w:numId w:val="2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 xml:space="preserve">Zamawiający zobowiązany jest do zapłaty Wykonawcy kary umownej z tytułu odstąpienia od umowy w przypadku odstąpienia przez Zamawiającego od umowy z przyczyn zależnych od Zamawiającego – w wysokości </w:t>
      </w:r>
      <w:r w:rsidR="006C6B77" w:rsidRPr="00176F54">
        <w:rPr>
          <w:rFonts w:ascii="Cambria" w:eastAsia="Calibri" w:hAnsi="Cambria"/>
          <w:color w:val="000000" w:themeColor="text1"/>
          <w:sz w:val="24"/>
          <w:szCs w:val="24"/>
          <w:lang w:eastAsia="en-US"/>
        </w:rPr>
        <w:t>10</w:t>
      </w:r>
      <w:r w:rsidRPr="00176F54">
        <w:rPr>
          <w:rFonts w:ascii="Cambria" w:eastAsia="Calibri" w:hAnsi="Cambria"/>
          <w:color w:val="000000" w:themeColor="text1"/>
          <w:sz w:val="24"/>
          <w:szCs w:val="24"/>
          <w:lang w:eastAsia="en-US"/>
        </w:rPr>
        <w:t xml:space="preserve"> </w:t>
      </w:r>
      <w:r w:rsidRPr="00176F54">
        <w:rPr>
          <w:rFonts w:ascii="Cambria" w:hAnsi="Cambria"/>
          <w:color w:val="000000" w:themeColor="text1"/>
          <w:sz w:val="24"/>
          <w:szCs w:val="24"/>
        </w:rPr>
        <w:t xml:space="preserve">%  wynagrodzenia umownego </w:t>
      </w:r>
      <w:r w:rsidR="0007238A">
        <w:rPr>
          <w:rFonts w:ascii="Cambria" w:hAnsi="Cambria"/>
          <w:color w:val="000000" w:themeColor="text1"/>
          <w:sz w:val="24"/>
          <w:szCs w:val="24"/>
        </w:rPr>
        <w:t>ne</w:t>
      </w:r>
      <w:r w:rsidRPr="00176F54">
        <w:rPr>
          <w:rFonts w:ascii="Cambria" w:hAnsi="Cambria"/>
          <w:color w:val="000000" w:themeColor="text1"/>
          <w:sz w:val="24"/>
          <w:szCs w:val="24"/>
        </w:rPr>
        <w:t xml:space="preserve">tto, o którym mowa w § 3 ust.1 umowy, z wyjątkiem wystąpienia sytuacji przedstawionych w art. 456 ust.1 w zw. z art. 456 ust. 3 ustawy </w:t>
      </w:r>
      <w:proofErr w:type="spellStart"/>
      <w:r w:rsidRPr="00176F54">
        <w:rPr>
          <w:rFonts w:ascii="Cambria" w:hAnsi="Cambria"/>
          <w:color w:val="000000" w:themeColor="text1"/>
          <w:sz w:val="24"/>
          <w:szCs w:val="24"/>
        </w:rPr>
        <w:t>Pzp</w:t>
      </w:r>
      <w:proofErr w:type="spellEnd"/>
      <w:r w:rsidRPr="00176F54">
        <w:rPr>
          <w:rFonts w:ascii="Cambria" w:hAnsi="Cambria"/>
          <w:color w:val="000000" w:themeColor="text1"/>
          <w:sz w:val="24"/>
          <w:szCs w:val="24"/>
        </w:rPr>
        <w:t>.</w:t>
      </w:r>
    </w:p>
    <w:p w14:paraId="4C50743F" w14:textId="77777777" w:rsidR="007F30B7" w:rsidRPr="00176F54" w:rsidRDefault="007F30B7" w:rsidP="007F30B7">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45887339" w14:textId="32BF61B6" w:rsidR="007F30B7" w:rsidRPr="00176F54" w:rsidRDefault="007F30B7" w:rsidP="007F30B7">
      <w:pPr>
        <w:widowControl/>
        <w:suppressAutoHyphens w:val="0"/>
        <w:autoSpaceDE w:val="0"/>
        <w:autoSpaceDN w:val="0"/>
        <w:spacing w:after="0"/>
        <w:jc w:val="center"/>
        <w:textAlignment w:val="auto"/>
        <w:rPr>
          <w:rFonts w:ascii="Cambria" w:hAnsi="Cambria"/>
          <w:b/>
          <w:bCs/>
          <w:color w:val="000000" w:themeColor="text1"/>
          <w:sz w:val="24"/>
          <w:szCs w:val="24"/>
        </w:rPr>
      </w:pPr>
      <w:r w:rsidRPr="00176F54">
        <w:rPr>
          <w:rFonts w:ascii="Cambria" w:eastAsia="Calibri" w:hAnsi="Cambria"/>
          <w:b/>
          <w:bCs/>
          <w:color w:val="000000" w:themeColor="text1"/>
          <w:sz w:val="24"/>
          <w:szCs w:val="24"/>
          <w:lang w:eastAsia="en-US"/>
        </w:rPr>
        <w:t>§ 1</w:t>
      </w:r>
      <w:r w:rsidR="00CE4C54">
        <w:rPr>
          <w:rFonts w:ascii="Cambria" w:eastAsia="Calibri" w:hAnsi="Cambria"/>
          <w:b/>
          <w:bCs/>
          <w:color w:val="000000" w:themeColor="text1"/>
          <w:sz w:val="24"/>
          <w:szCs w:val="24"/>
          <w:lang w:eastAsia="en-US"/>
        </w:rPr>
        <w:t>6</w:t>
      </w:r>
    </w:p>
    <w:p w14:paraId="1EB91F7C" w14:textId="77777777" w:rsidR="007F30B7" w:rsidRPr="00176F54"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Odstąpienie od umowy</w:t>
      </w:r>
    </w:p>
    <w:p w14:paraId="3EF9A05A" w14:textId="77777777" w:rsidR="007F30B7" w:rsidRPr="00176F54" w:rsidRDefault="007F30B7" w:rsidP="00E47A1A">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Zamawiający zastrzega sobie prawo do odstąpienia od umowy, jeżeli:</w:t>
      </w:r>
    </w:p>
    <w:p w14:paraId="09898167" w14:textId="410C9069" w:rsidR="007F30B7" w:rsidRPr="00176F54" w:rsidRDefault="007F30B7" w:rsidP="00E47A1A">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realizuje roboty budowlane, stanowiące przedmiot zamówienia, w sposób niezgodny z dokumentacją projektową, STWIORB</w:t>
      </w:r>
      <w:r w:rsidR="00B33F4A">
        <w:rPr>
          <w:rFonts w:ascii="Cambria" w:eastAsia="Calibri" w:hAnsi="Cambria"/>
          <w:color w:val="000000" w:themeColor="text1"/>
          <w:sz w:val="24"/>
          <w:szCs w:val="24"/>
          <w:lang w:eastAsia="en-US"/>
        </w:rPr>
        <w:t>,</w:t>
      </w:r>
      <w:r w:rsidR="00CD132B">
        <w:rPr>
          <w:rFonts w:ascii="Cambria" w:eastAsia="Calibri" w:hAnsi="Cambria"/>
          <w:color w:val="000000" w:themeColor="text1"/>
          <w:sz w:val="24"/>
          <w:szCs w:val="24"/>
          <w:lang w:eastAsia="en-US"/>
        </w:rPr>
        <w:t xml:space="preserve"> wytycznymi konserwatorskimi,</w:t>
      </w:r>
      <w:r w:rsidRPr="00176F54">
        <w:rPr>
          <w:rFonts w:ascii="Cambria" w:eastAsia="Calibri" w:hAnsi="Cambria"/>
          <w:color w:val="000000" w:themeColor="text1"/>
          <w:sz w:val="24"/>
          <w:szCs w:val="24"/>
          <w:lang w:eastAsia="en-US"/>
        </w:rPr>
        <w:t xml:space="preserve"> wskazaniami Zamawiającego, wskazaniami inspektora nadzoru inwestorskiego lub postanowieniami umowy pomimo dwukrotnego </w:t>
      </w:r>
      <w:r w:rsidRPr="00176F54">
        <w:rPr>
          <w:rFonts w:ascii="Cambria" w:eastAsia="Calibri" w:hAnsi="Cambria"/>
          <w:color w:val="000000" w:themeColor="text1"/>
          <w:sz w:val="24"/>
          <w:szCs w:val="24"/>
          <w:lang w:eastAsia="en-US"/>
        </w:rPr>
        <w:lastRenderedPageBreak/>
        <w:t>wezwania wykonawcy do zaniechania naruszeń i bezskutecznego upływu terminu wskazanego w tych wezwaniach</w:t>
      </w:r>
      <w:r w:rsidR="00821DC6">
        <w:rPr>
          <w:rFonts w:ascii="Cambria" w:eastAsia="Calibri" w:hAnsi="Cambria"/>
          <w:color w:val="000000" w:themeColor="text1"/>
          <w:sz w:val="24"/>
          <w:szCs w:val="24"/>
          <w:lang w:eastAsia="en-US"/>
        </w:rPr>
        <w:t>,</w:t>
      </w:r>
    </w:p>
    <w:p w14:paraId="7B3604B0" w14:textId="77777777" w:rsidR="007F30B7" w:rsidRPr="00176F54" w:rsidRDefault="007F30B7" w:rsidP="00E47A1A">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gdy Wykonawca nie rozpoczął robót budowlanych bez uzasadnionej przyczyny w okresie 10 dni od dnia przekazania mu placu budowy i nie podjął ich w terminie wyznaczonym przez zamawiającego,</w:t>
      </w:r>
    </w:p>
    <w:p w14:paraId="625EBD96" w14:textId="77777777" w:rsidR="007F30B7" w:rsidRPr="00176F54" w:rsidRDefault="007F30B7" w:rsidP="00E47A1A">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gdy zwłoka w wykonaniu przedmiotu zamówienia przekroczy 30 dni, </w:t>
      </w:r>
    </w:p>
    <w:p w14:paraId="679C01D3" w14:textId="77777777" w:rsidR="007F30B7" w:rsidRPr="00176F54" w:rsidRDefault="007F30B7" w:rsidP="00E47A1A">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gdy wykonawca bez zgody zamawiającego przerwał realizację robót i przerwa trwa dłużej niż 10 dni,</w:t>
      </w:r>
    </w:p>
    <w:p w14:paraId="66FEEFCA" w14:textId="39F7E4CD" w:rsidR="007F30B7" w:rsidRPr="00B33F4A" w:rsidRDefault="007F30B7" w:rsidP="00E47A1A">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gdy Wykonawca nie przekazał Zamawiającemu, w wyznaczonym terminie, dowodów ubezpieczenia, o którym </w:t>
      </w:r>
      <w:r w:rsidRPr="00B33F4A">
        <w:rPr>
          <w:rFonts w:ascii="Cambria" w:eastAsia="Calibri" w:hAnsi="Cambria"/>
          <w:color w:val="000000" w:themeColor="text1"/>
          <w:sz w:val="24"/>
          <w:szCs w:val="24"/>
          <w:lang w:eastAsia="en-US"/>
        </w:rPr>
        <w:t xml:space="preserve">mowa </w:t>
      </w:r>
      <w:r w:rsidRPr="009E6F3A">
        <w:rPr>
          <w:rFonts w:ascii="Cambria" w:eastAsia="Calibri" w:hAnsi="Cambria"/>
          <w:color w:val="000000" w:themeColor="text1"/>
          <w:sz w:val="24"/>
          <w:szCs w:val="24"/>
          <w:lang w:eastAsia="en-US"/>
        </w:rPr>
        <w:t>w § 1</w:t>
      </w:r>
      <w:r w:rsidR="00B33F4A" w:rsidRPr="009E6F3A">
        <w:rPr>
          <w:rFonts w:ascii="Cambria" w:eastAsia="Calibri" w:hAnsi="Cambria"/>
          <w:color w:val="000000" w:themeColor="text1"/>
          <w:sz w:val="24"/>
          <w:szCs w:val="24"/>
          <w:lang w:eastAsia="en-US"/>
        </w:rPr>
        <w:t>0</w:t>
      </w:r>
      <w:r w:rsidRPr="009E6F3A">
        <w:rPr>
          <w:rFonts w:ascii="Cambria" w:eastAsia="Calibri" w:hAnsi="Cambria"/>
          <w:color w:val="000000" w:themeColor="text1"/>
          <w:sz w:val="24"/>
          <w:szCs w:val="24"/>
          <w:lang w:eastAsia="en-US"/>
        </w:rPr>
        <w:t xml:space="preserve"> lub nie zapewnił</w:t>
      </w:r>
      <w:r w:rsidRPr="00B33F4A">
        <w:rPr>
          <w:rFonts w:ascii="Cambria" w:eastAsia="Calibri" w:hAnsi="Cambria"/>
          <w:color w:val="000000" w:themeColor="text1"/>
          <w:sz w:val="24"/>
          <w:szCs w:val="24"/>
          <w:lang w:eastAsia="en-US"/>
        </w:rPr>
        <w:t xml:space="preserve"> jego ciągłości w okresach wynikających z umowy,</w:t>
      </w:r>
    </w:p>
    <w:p w14:paraId="5D42070D" w14:textId="77777777" w:rsidR="007F30B7" w:rsidRPr="00176F54" w:rsidRDefault="007F30B7" w:rsidP="00E47A1A">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wystąpiła konieczność co najmniej trzykrotnego dokonania przez Zamawiającego bezpośredniej zapłaty podwykonawcy lub dalszemu podwykonawcy,</w:t>
      </w:r>
    </w:p>
    <w:p w14:paraId="4915626D" w14:textId="77777777" w:rsidR="007F30B7" w:rsidRPr="00176F54" w:rsidRDefault="007F30B7" w:rsidP="00E47A1A">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przypadku wystąpienia okoliczności, o których mowa w art. 635 kodeksu cywilnego,</w:t>
      </w:r>
    </w:p>
    <w:p w14:paraId="546DCE3B" w14:textId="4E92CBEC" w:rsidR="007F30B7" w:rsidRPr="00CD47D0" w:rsidRDefault="007F30B7" w:rsidP="00E47A1A">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w:t>
      </w:r>
      <w:r w:rsidRPr="00CD47D0">
        <w:rPr>
          <w:rFonts w:ascii="Cambria" w:eastAsia="Calibri" w:hAnsi="Cambria"/>
          <w:color w:val="000000" w:themeColor="text1"/>
          <w:sz w:val="24"/>
          <w:szCs w:val="24"/>
          <w:lang w:eastAsia="en-US"/>
        </w:rPr>
        <w:t xml:space="preserve">przypadku co najmniej dwukrotnego uchybienia obowiązkowi określonemu </w:t>
      </w:r>
      <w:r w:rsidRPr="00CD47D0">
        <w:rPr>
          <w:rFonts w:ascii="Cambria" w:eastAsia="Calibri" w:hAnsi="Cambria"/>
          <w:color w:val="000000" w:themeColor="text1"/>
          <w:sz w:val="24"/>
          <w:szCs w:val="24"/>
          <w:lang w:eastAsia="en-US"/>
        </w:rPr>
        <w:br/>
        <w:t>w § 1</w:t>
      </w:r>
      <w:r w:rsidR="00CD47D0" w:rsidRPr="00CD47D0">
        <w:rPr>
          <w:rFonts w:ascii="Cambria" w:eastAsia="Calibri" w:hAnsi="Cambria"/>
          <w:color w:val="000000" w:themeColor="text1"/>
          <w:sz w:val="24"/>
          <w:szCs w:val="24"/>
          <w:lang w:eastAsia="en-US"/>
        </w:rPr>
        <w:t>2</w:t>
      </w:r>
      <w:r w:rsidRPr="00CD47D0">
        <w:rPr>
          <w:rFonts w:ascii="Cambria" w:eastAsia="Calibri" w:hAnsi="Cambria"/>
          <w:color w:val="000000" w:themeColor="text1"/>
          <w:sz w:val="24"/>
          <w:szCs w:val="24"/>
          <w:lang w:eastAsia="en-US"/>
        </w:rPr>
        <w:t xml:space="preserve"> ust. 1,</w:t>
      </w:r>
    </w:p>
    <w:p w14:paraId="138D9716" w14:textId="2872E847" w:rsidR="007F30B7" w:rsidRPr="00CD47D0" w:rsidRDefault="007F30B7" w:rsidP="00E47A1A">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CD47D0">
        <w:rPr>
          <w:rFonts w:ascii="Cambria" w:eastAsia="Calibri" w:hAnsi="Cambria"/>
          <w:color w:val="000000" w:themeColor="text1"/>
          <w:sz w:val="24"/>
          <w:szCs w:val="24"/>
          <w:lang w:eastAsia="en-US"/>
        </w:rPr>
        <w:t>w przypadku co najmniej dwukrotnego niezłożenia oświadczeń, o których mowa w § 1</w:t>
      </w:r>
      <w:r w:rsidR="00CD47D0" w:rsidRPr="00CD47D0">
        <w:rPr>
          <w:rFonts w:ascii="Cambria" w:eastAsia="Calibri" w:hAnsi="Cambria"/>
          <w:color w:val="000000" w:themeColor="text1"/>
          <w:sz w:val="24"/>
          <w:szCs w:val="24"/>
          <w:lang w:eastAsia="en-US"/>
        </w:rPr>
        <w:t>2</w:t>
      </w:r>
      <w:r w:rsidRPr="00CD47D0">
        <w:rPr>
          <w:rFonts w:ascii="Cambria" w:eastAsia="Calibri" w:hAnsi="Cambria"/>
          <w:color w:val="000000" w:themeColor="text1"/>
          <w:sz w:val="24"/>
          <w:szCs w:val="24"/>
          <w:lang w:eastAsia="en-US"/>
        </w:rPr>
        <w:t xml:space="preserve"> ust. 2 lub 5, pomimo powtórnego wezwania. </w:t>
      </w:r>
    </w:p>
    <w:p w14:paraId="39E9DED1" w14:textId="77777777" w:rsidR="007F30B7" w:rsidRPr="00176F54" w:rsidRDefault="000426BC" w:rsidP="003A34FE">
      <w:pPr>
        <w:widowControl/>
        <w:suppressAutoHyphens w:val="0"/>
        <w:autoSpaceDE w:val="0"/>
        <w:autoSpaceDN w:val="0"/>
        <w:spacing w:after="0"/>
        <w:ind w:left="426"/>
        <w:contextualSpacing/>
        <w:textAlignment w:val="auto"/>
        <w:rPr>
          <w:rFonts w:ascii="Cambria" w:eastAsia="Calibri" w:hAnsi="Cambria"/>
          <w:color w:val="000000" w:themeColor="text1"/>
          <w:sz w:val="24"/>
          <w:szCs w:val="24"/>
          <w:lang w:eastAsia="en-US"/>
        </w:rPr>
      </w:pPr>
      <w:bookmarkStart w:id="20" w:name="_Hlk97890439"/>
      <w:r w:rsidRPr="00CD47D0">
        <w:rPr>
          <w:rFonts w:ascii="Cambria" w:eastAsia="Calibri" w:hAnsi="Cambria"/>
          <w:b/>
          <w:bCs/>
          <w:color w:val="000000" w:themeColor="text1"/>
          <w:sz w:val="24"/>
          <w:szCs w:val="24"/>
          <w:lang w:eastAsia="en-US"/>
        </w:rPr>
        <w:t xml:space="preserve">1a. </w:t>
      </w:r>
      <w:r w:rsidRPr="00CD47D0">
        <w:rPr>
          <w:rFonts w:ascii="Cambria" w:eastAsia="Calibri" w:hAnsi="Cambria"/>
          <w:b/>
          <w:bCs/>
          <w:color w:val="000000" w:themeColor="text1"/>
          <w:sz w:val="24"/>
          <w:szCs w:val="24"/>
          <w:lang w:eastAsia="en-US"/>
        </w:rPr>
        <w:tab/>
      </w:r>
      <w:r w:rsidR="00D76F7B" w:rsidRPr="00CD47D0">
        <w:rPr>
          <w:rFonts w:ascii="Cambria" w:eastAsia="Calibri" w:hAnsi="Cambria"/>
          <w:color w:val="000000" w:themeColor="text1"/>
          <w:sz w:val="24"/>
          <w:szCs w:val="24"/>
          <w:lang w:eastAsia="en-US"/>
        </w:rPr>
        <w:t>Odstąpienie od umowy</w:t>
      </w:r>
      <w:r w:rsidR="00D76F7B" w:rsidRPr="00176F54">
        <w:rPr>
          <w:rFonts w:ascii="Cambria" w:eastAsia="Calibri" w:hAnsi="Cambria"/>
          <w:color w:val="000000" w:themeColor="text1"/>
          <w:sz w:val="24"/>
          <w:szCs w:val="24"/>
          <w:lang w:eastAsia="en-US"/>
        </w:rPr>
        <w:t xml:space="preserve"> może nastąpić w terminie 30 dni od powzięcia wiadomości o zaistnieniu okoliczności, o których mowa w ust. 1. </w:t>
      </w:r>
      <w:bookmarkEnd w:id="20"/>
      <w:r w:rsidR="007F30B7" w:rsidRPr="00176F54">
        <w:rPr>
          <w:rFonts w:ascii="Cambria" w:eastAsia="Calibri" w:hAnsi="Cambria"/>
          <w:color w:val="000000" w:themeColor="text1"/>
          <w:sz w:val="24"/>
          <w:szCs w:val="24"/>
          <w:lang w:eastAsia="en-US"/>
        </w:rPr>
        <w:t>Odstąpienie od umowy powinno nastąpić w formie pisemnej lub formie elektronicznej pod rygorem nieważności takiego odstąpienia i powinno zawierać uzasadnienie.</w:t>
      </w:r>
    </w:p>
    <w:p w14:paraId="5C15B7C3" w14:textId="77777777" w:rsidR="007F30B7" w:rsidRPr="00176F54" w:rsidRDefault="007F30B7" w:rsidP="00E47A1A">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wypadku odstąpienia od umowy, Wykonawcę oraz Zamawiającego obciążają następujące obowiązki szczegółowe:</w:t>
      </w:r>
    </w:p>
    <w:p w14:paraId="4837AAC0" w14:textId="77777777" w:rsidR="007F30B7" w:rsidRPr="00176F54" w:rsidRDefault="007F30B7" w:rsidP="00E47A1A">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terminie </w:t>
      </w:r>
      <w:r w:rsidRPr="00176F54">
        <w:rPr>
          <w:rFonts w:ascii="Cambria" w:eastAsia="Calibri" w:hAnsi="Cambria" w:cs="ArialNarrow"/>
          <w:color w:val="000000" w:themeColor="text1"/>
          <w:sz w:val="24"/>
          <w:szCs w:val="24"/>
        </w:rPr>
        <w:t xml:space="preserve">wspólnie uzgodnionym przez strony, ale nie dłuższym niż </w:t>
      </w:r>
      <w:r w:rsidRPr="00176F54">
        <w:rPr>
          <w:rFonts w:ascii="Cambria" w:eastAsia="Calibri" w:hAnsi="Cambria"/>
          <w:color w:val="000000" w:themeColor="text1"/>
          <w:sz w:val="24"/>
          <w:szCs w:val="24"/>
          <w:lang w:eastAsia="en-US"/>
        </w:rPr>
        <w:t>14 dni od daty odstąpienia od umowy, Wykonawca, przy udziale Zamawiającego, sporządzi szczegółowy protokół inwentaryzacji robót w toku, według stanu na dzień odstąpienia.</w:t>
      </w:r>
    </w:p>
    <w:p w14:paraId="1A9E6BB5" w14:textId="77777777" w:rsidR="007F30B7" w:rsidRPr="00176F54" w:rsidRDefault="007F30B7" w:rsidP="00E47A1A">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w:t>
      </w:r>
      <w:r w:rsidRPr="00176F54">
        <w:rPr>
          <w:rFonts w:ascii="Cambria" w:eastAsia="Calibri" w:hAnsi="Cambria" w:cs="ArialNarrow"/>
          <w:color w:val="000000" w:themeColor="text1"/>
          <w:sz w:val="24"/>
          <w:szCs w:val="24"/>
        </w:rPr>
        <w:t xml:space="preserve">niezwłocznie, a najpóźniej w terminie 3 dni od dnia odstąpienia od umowy, </w:t>
      </w:r>
      <w:r w:rsidRPr="00176F54">
        <w:rPr>
          <w:rFonts w:ascii="Cambria" w:eastAsia="Calibri" w:hAnsi="Cambria"/>
          <w:color w:val="000000" w:themeColor="text1"/>
          <w:sz w:val="24"/>
          <w:szCs w:val="24"/>
          <w:lang w:eastAsia="en-US"/>
        </w:rPr>
        <w:t>zabezpieczy przerwane roboty w uzgodnieniu z inspektorem nadzoru na koszt tej strony, z której winy nastąpiło odstąpienie od umowy.</w:t>
      </w:r>
    </w:p>
    <w:p w14:paraId="4A96BE11" w14:textId="77777777" w:rsidR="007F30B7" w:rsidRPr="00176F54" w:rsidRDefault="007F30B7" w:rsidP="00E47A1A">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w:t>
      </w:r>
      <w:r w:rsidRPr="00176F54">
        <w:rPr>
          <w:rFonts w:ascii="Cambria" w:eastAsia="Calibri" w:hAnsi="Cambria" w:cs="ArialNarrow"/>
          <w:color w:val="000000" w:themeColor="text1"/>
          <w:sz w:val="24"/>
          <w:szCs w:val="24"/>
        </w:rPr>
        <w:t xml:space="preserve">niezwłocznie, a najpóźniej w terminie 7 dni roboczych od daty odstąpienia od umowy, </w:t>
      </w:r>
      <w:r w:rsidRPr="00176F54">
        <w:rPr>
          <w:rFonts w:ascii="Cambria" w:eastAsia="Calibri" w:hAnsi="Cambria"/>
          <w:color w:val="000000" w:themeColor="text1"/>
          <w:sz w:val="24"/>
          <w:szCs w:val="24"/>
          <w:lang w:eastAsia="en-US"/>
        </w:rPr>
        <w:t>zgłosi do odbioru roboty przerwane i roboty zabezpieczające.</w:t>
      </w:r>
    </w:p>
    <w:p w14:paraId="14067EAD" w14:textId="77777777" w:rsidR="007F30B7" w:rsidRPr="00176F54" w:rsidRDefault="007F30B7" w:rsidP="00E47A1A">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niezwłocznie, a najpóźniej w terminie 30 dni od daty odstąpienia od umowy, usunie z placu budowy urządzenia zaplecza przez niego dostarczone lub wzniesione.</w:t>
      </w:r>
    </w:p>
    <w:p w14:paraId="583666EC" w14:textId="4B2A85C3" w:rsidR="007F30B7" w:rsidRPr="00176F54" w:rsidRDefault="007F30B7" w:rsidP="00E47A1A">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natychmiast wstrzyma wykonywanie robót, poza mającymi na celu ochronę życia i własności, i zabezpieczy przerwane roboty oraz zabezpieczy teren budowy i opuści go najpóźniej w terminie wskazanym przez Zamawiającego.</w:t>
      </w:r>
    </w:p>
    <w:p w14:paraId="3A174ECA" w14:textId="77777777" w:rsidR="007F30B7" w:rsidRPr="00176F54" w:rsidRDefault="007F30B7" w:rsidP="00E47A1A">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lastRenderedPageBreak/>
        <w:t xml:space="preserve">Wykonawca przekaże znajdujące się w jego posiadaniu dokumenty należące do Zamawiającego, urządzenia, materiały i inne prace, </w:t>
      </w:r>
      <w:r w:rsidRPr="007F5145">
        <w:rPr>
          <w:rFonts w:ascii="Cambria" w:eastAsia="Calibri" w:hAnsi="Cambria"/>
          <w:color w:val="000000" w:themeColor="text1"/>
          <w:sz w:val="24"/>
          <w:szCs w:val="24"/>
          <w:lang w:eastAsia="en-US"/>
        </w:rPr>
        <w:t>za które Wykonawca otrzymał płatność</w:t>
      </w:r>
      <w:r w:rsidR="007F5145" w:rsidRPr="007F5145">
        <w:rPr>
          <w:rFonts w:ascii="Cambria" w:eastAsia="Calibri" w:hAnsi="Cambria"/>
          <w:color w:val="000000" w:themeColor="text1"/>
          <w:sz w:val="24"/>
          <w:szCs w:val="24"/>
          <w:lang w:eastAsia="en-US"/>
        </w:rPr>
        <w:t xml:space="preserve"> </w:t>
      </w:r>
      <w:r w:rsidRPr="007F5145">
        <w:rPr>
          <w:rFonts w:ascii="Cambria" w:eastAsia="Calibri" w:hAnsi="Cambria"/>
          <w:color w:val="000000" w:themeColor="text1"/>
          <w:sz w:val="24"/>
          <w:szCs w:val="24"/>
          <w:lang w:eastAsia="en-US"/>
        </w:rPr>
        <w:t>oraz inną, sporządzoną przez niego lub na jego rzecz</w:t>
      </w:r>
      <w:r w:rsidRPr="00176F54">
        <w:rPr>
          <w:rFonts w:ascii="Cambria" w:eastAsia="Calibri" w:hAnsi="Cambria"/>
          <w:color w:val="000000" w:themeColor="text1"/>
          <w:sz w:val="24"/>
          <w:szCs w:val="24"/>
          <w:lang w:eastAsia="en-US"/>
        </w:rPr>
        <w:t>, dokumentację projektową, najpóźniej w terminie wskazanym przez Zamawiającego.</w:t>
      </w:r>
    </w:p>
    <w:p w14:paraId="2B367A2B" w14:textId="77777777" w:rsidR="007F30B7" w:rsidRPr="007F5145" w:rsidRDefault="007F30B7" w:rsidP="00E47A1A">
      <w:pPr>
        <w:widowControl/>
        <w:numPr>
          <w:ilvl w:val="0"/>
          <w:numId w:val="25"/>
        </w:numPr>
        <w:suppressAutoHyphens w:val="0"/>
        <w:autoSpaceDE w:val="0"/>
        <w:autoSpaceDN w:val="0"/>
        <w:spacing w:after="0"/>
        <w:ind w:left="426" w:hanging="426"/>
        <w:contextualSpacing/>
        <w:textAlignment w:val="auto"/>
        <w:rPr>
          <w:rFonts w:ascii="Cambria" w:eastAsia="Calibri" w:hAnsi="Cambria"/>
          <w:i/>
          <w:color w:val="000000" w:themeColor="text1"/>
          <w:sz w:val="24"/>
          <w:szCs w:val="24"/>
          <w:lang w:eastAsia="en-US"/>
        </w:rPr>
      </w:pPr>
      <w:r w:rsidRPr="007F5145">
        <w:rPr>
          <w:rFonts w:ascii="Cambria" w:hAnsi="Cambria"/>
          <w:color w:val="000000" w:themeColor="text1"/>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w:t>
      </w:r>
      <w:r w:rsidR="007F5145">
        <w:rPr>
          <w:rFonts w:ascii="Cambria" w:hAnsi="Cambria"/>
          <w:color w:val="000000" w:themeColor="text1"/>
          <w:sz w:val="24"/>
          <w:szCs w:val="24"/>
        </w:rPr>
        <w:t>.</w:t>
      </w:r>
    </w:p>
    <w:p w14:paraId="63F994D7" w14:textId="77777777" w:rsidR="007F30B7" w:rsidRPr="00176F54" w:rsidRDefault="007F30B7" w:rsidP="00E47A1A">
      <w:pPr>
        <w:widowControl/>
        <w:numPr>
          <w:ilvl w:val="0"/>
          <w:numId w:val="25"/>
        </w:numPr>
        <w:suppressAutoHyphens w:val="0"/>
        <w:autoSpaceDE w:val="0"/>
        <w:autoSpaceDN w:val="0"/>
        <w:spacing w:after="0"/>
        <w:ind w:left="426" w:hanging="426"/>
        <w:textAlignment w:val="auto"/>
        <w:rPr>
          <w:rFonts w:ascii="Cambria" w:eastAsia="Calibri" w:hAnsi="Cambria"/>
          <w:color w:val="000000" w:themeColor="text1"/>
          <w:sz w:val="24"/>
          <w:szCs w:val="24"/>
          <w:lang w:eastAsia="en-US"/>
        </w:rPr>
      </w:pPr>
      <w:r w:rsidRPr="007F5145">
        <w:rPr>
          <w:rFonts w:ascii="Cambria" w:eastAsia="Calibri" w:hAnsi="Cambria"/>
          <w:color w:val="000000" w:themeColor="text1"/>
          <w:sz w:val="24"/>
          <w:szCs w:val="24"/>
          <w:lang w:eastAsia="en-US"/>
        </w:rPr>
        <w:t xml:space="preserve">W przypadku braku współdziałania ze strony wykonawcy i niewykonywania przez niego obowiązków wynikających z ust. </w:t>
      </w:r>
      <w:r w:rsidR="00807A9E" w:rsidRPr="007F5145">
        <w:rPr>
          <w:rFonts w:ascii="Cambria" w:eastAsia="Calibri" w:hAnsi="Cambria"/>
          <w:color w:val="000000" w:themeColor="text1"/>
          <w:sz w:val="24"/>
          <w:szCs w:val="24"/>
          <w:lang w:eastAsia="en-US"/>
        </w:rPr>
        <w:t>2</w:t>
      </w:r>
      <w:r w:rsidRPr="007F5145">
        <w:rPr>
          <w:rFonts w:ascii="Cambria" w:eastAsia="Calibri" w:hAnsi="Cambria"/>
          <w:color w:val="000000" w:themeColor="text1"/>
          <w:sz w:val="24"/>
          <w:szCs w:val="24"/>
          <w:lang w:eastAsia="en-US"/>
        </w:rPr>
        <w:t xml:space="preserve"> czynności te przeprowadzi lub zorganizuje zamawiający i obciąży ich kosztami wykonawcę.</w:t>
      </w:r>
    </w:p>
    <w:p w14:paraId="78CFF869" w14:textId="77777777" w:rsidR="007F30B7" w:rsidRPr="00176F54" w:rsidRDefault="007F30B7" w:rsidP="007F30B7">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5D79BB18" w14:textId="77777777" w:rsidR="007F30B7" w:rsidRPr="00176F54"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17</w:t>
      </w:r>
    </w:p>
    <w:p w14:paraId="220B77BD" w14:textId="552881DA" w:rsidR="007F30B7" w:rsidRPr="009E6F3A" w:rsidRDefault="009E6F3A" w:rsidP="009E6F3A">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r w:rsidRPr="009E6F3A">
        <w:rPr>
          <w:rFonts w:ascii="Cambria" w:eastAsia="Calibri" w:hAnsi="Cambria"/>
          <w:color w:val="000000" w:themeColor="text1"/>
          <w:sz w:val="24"/>
          <w:szCs w:val="24"/>
          <w:lang w:eastAsia="en-US"/>
        </w:rPr>
        <w:t>Zamawiający nie wymaga wniesienia z</w:t>
      </w:r>
      <w:r w:rsidR="007F30B7" w:rsidRPr="009E6F3A">
        <w:rPr>
          <w:rFonts w:ascii="Cambria" w:eastAsia="Calibri" w:hAnsi="Cambria"/>
          <w:color w:val="000000" w:themeColor="text1"/>
          <w:sz w:val="24"/>
          <w:szCs w:val="24"/>
          <w:lang w:eastAsia="en-US"/>
        </w:rPr>
        <w:t>abezpieczeni</w:t>
      </w:r>
      <w:r w:rsidRPr="009E6F3A">
        <w:rPr>
          <w:rFonts w:ascii="Cambria" w:eastAsia="Calibri" w:hAnsi="Cambria"/>
          <w:color w:val="000000" w:themeColor="text1"/>
          <w:sz w:val="24"/>
          <w:szCs w:val="24"/>
          <w:lang w:eastAsia="en-US"/>
        </w:rPr>
        <w:t>a</w:t>
      </w:r>
      <w:r w:rsidR="007F30B7" w:rsidRPr="009E6F3A">
        <w:rPr>
          <w:rFonts w:ascii="Cambria" w:eastAsia="Calibri" w:hAnsi="Cambria"/>
          <w:color w:val="000000" w:themeColor="text1"/>
          <w:sz w:val="24"/>
          <w:szCs w:val="24"/>
          <w:lang w:eastAsia="en-US"/>
        </w:rPr>
        <w:t xml:space="preserve"> należytego wykonania umowy</w:t>
      </w:r>
    </w:p>
    <w:p w14:paraId="66FEE3A5" w14:textId="77777777" w:rsidR="007F30B7" w:rsidRPr="009E6F3A" w:rsidRDefault="007F30B7" w:rsidP="009E6F3A">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bookmarkEnd w:id="19"/>
    <w:p w14:paraId="5B7012B9"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w:t>
      </w:r>
      <w:r w:rsidR="00F5569C" w:rsidRPr="00176F54">
        <w:rPr>
          <w:rFonts w:ascii="Cambria" w:eastAsia="Calibri" w:hAnsi="Cambria"/>
          <w:b/>
          <w:bCs/>
          <w:color w:val="000000" w:themeColor="text1"/>
          <w:sz w:val="24"/>
          <w:szCs w:val="24"/>
          <w:lang w:eastAsia="en-US"/>
        </w:rPr>
        <w:t>8</w:t>
      </w:r>
    </w:p>
    <w:p w14:paraId="758B1E9E"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Zmiany umowy</w:t>
      </w:r>
    </w:p>
    <w:p w14:paraId="75228450" w14:textId="77777777" w:rsidR="00A671E3" w:rsidRPr="00176F54" w:rsidRDefault="00A671E3" w:rsidP="00E47A1A">
      <w:pPr>
        <w:pStyle w:val="Jasnalistaakcent51"/>
        <w:widowControl/>
        <w:numPr>
          <w:ilvl w:val="0"/>
          <w:numId w:val="27"/>
        </w:numPr>
        <w:suppressAutoHyphens w:val="0"/>
        <w:autoSpaceDE w:val="0"/>
        <w:autoSpaceDN w:val="0"/>
        <w:spacing w:after="0"/>
        <w:ind w:left="426" w:hanging="426"/>
        <w:textAlignment w:val="auto"/>
        <w:rPr>
          <w:rFonts w:ascii="Cambria" w:eastAsia="Calibri" w:hAnsi="Cambria" w:cs="Calibri"/>
          <w:color w:val="000000" w:themeColor="text1"/>
          <w:sz w:val="24"/>
          <w:szCs w:val="24"/>
          <w:lang w:eastAsia="en-US"/>
        </w:rPr>
      </w:pPr>
      <w:r w:rsidRPr="00176F54">
        <w:rPr>
          <w:rFonts w:ascii="Cambria" w:eastAsia="Calibri" w:hAnsi="Cambria" w:cs="Calibri"/>
          <w:color w:val="000000" w:themeColor="text1"/>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483AE713" w14:textId="77777777" w:rsidR="00A671E3" w:rsidRPr="00176F54" w:rsidRDefault="00A671E3" w:rsidP="00E47A1A">
      <w:pPr>
        <w:pStyle w:val="Jasnalistaakcent51"/>
        <w:widowControl/>
        <w:numPr>
          <w:ilvl w:val="1"/>
          <w:numId w:val="25"/>
        </w:numPr>
        <w:suppressAutoHyphens w:val="0"/>
        <w:autoSpaceDE w:val="0"/>
        <w:autoSpaceDN w:val="0"/>
        <w:spacing w:after="0"/>
        <w:ind w:left="709" w:hanging="425"/>
        <w:textAlignment w:val="auto"/>
        <w:rPr>
          <w:rFonts w:ascii="Cambria" w:hAnsi="Cambria" w:cs="Calibri"/>
          <w:color w:val="000000" w:themeColor="text1"/>
          <w:sz w:val="24"/>
          <w:szCs w:val="24"/>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6BFA10B" w14:textId="488C3AC6" w:rsidR="00A671E3" w:rsidRPr="00176F54" w:rsidRDefault="00A671E3" w:rsidP="00E47A1A">
      <w:pPr>
        <w:pStyle w:val="Jasnalistaakcent51"/>
        <w:widowControl/>
        <w:numPr>
          <w:ilvl w:val="1"/>
          <w:numId w:val="25"/>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r w:rsidR="006E2070" w:rsidRPr="00176F54">
        <w:rPr>
          <w:rFonts w:ascii="Cambria" w:eastAsia="Calibri" w:hAnsi="Cambria" w:cs="Calibri"/>
          <w:color w:val="000000" w:themeColor="text1"/>
          <w:sz w:val="24"/>
          <w:szCs w:val="24"/>
          <w:lang w:eastAsia="en-US"/>
        </w:rPr>
        <w:t>eksploratorów</w:t>
      </w:r>
      <w:r w:rsidRPr="00176F54">
        <w:rPr>
          <w:rFonts w:ascii="Cambria" w:eastAsia="Calibri" w:hAnsi="Cambria" w:cs="Calibri"/>
          <w:color w:val="000000" w:themeColor="text1"/>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176F54">
        <w:rPr>
          <w:rFonts w:ascii="Cambria" w:eastAsia="Calibri" w:hAnsi="Cambria" w:cs="Calibri"/>
          <w:color w:val="000000" w:themeColor="text1"/>
          <w:sz w:val="24"/>
          <w:szCs w:val="24"/>
          <w:lang w:eastAsia="en-US"/>
        </w:rPr>
        <w:t>a</w:t>
      </w:r>
      <w:r w:rsidRPr="00176F54">
        <w:rPr>
          <w:rFonts w:ascii="Cambria" w:eastAsia="Calibri" w:hAnsi="Cambria" w:cs="Calibri"/>
          <w:color w:val="000000" w:themeColor="text1"/>
          <w:sz w:val="24"/>
          <w:szCs w:val="24"/>
          <w:lang w:eastAsia="en-US"/>
        </w:rPr>
        <w:t xml:space="preserve"> robót budowlanych;</w:t>
      </w:r>
    </w:p>
    <w:p w14:paraId="5091CE01" w14:textId="77777777" w:rsidR="00A671E3" w:rsidRPr="00176F54" w:rsidRDefault="00A671E3" w:rsidP="00E47A1A">
      <w:pPr>
        <w:pStyle w:val="Jasnalistaakcent51"/>
        <w:widowControl/>
        <w:numPr>
          <w:ilvl w:val="1"/>
          <w:numId w:val="25"/>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color w:val="000000" w:themeColor="text1"/>
          <w:sz w:val="24"/>
          <w:szCs w:val="24"/>
          <w:lang w:eastAsia="en-US"/>
        </w:rPr>
        <w:t xml:space="preserve"> </w:t>
      </w: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xml:space="preserve">, o którym mowa w § 2 ust. 1, może nastąpić w przypadku wystąpienia kolizji z instalacjami wewnętrznymi </w:t>
      </w:r>
      <w:r w:rsidR="00B14460" w:rsidRPr="00176F54">
        <w:rPr>
          <w:rFonts w:ascii="Cambria" w:eastAsia="Calibri" w:hAnsi="Cambria" w:cs="Calibri"/>
          <w:color w:val="000000" w:themeColor="text1"/>
          <w:sz w:val="24"/>
          <w:szCs w:val="24"/>
          <w:lang w:eastAsia="en-US"/>
        </w:rPr>
        <w:t xml:space="preserve">lub zewnętrznymi </w:t>
      </w:r>
      <w:r w:rsidRPr="00176F54">
        <w:rPr>
          <w:rFonts w:ascii="Cambria" w:eastAsia="Calibri" w:hAnsi="Cambria" w:cs="Calibri"/>
          <w:color w:val="000000" w:themeColor="text1"/>
          <w:sz w:val="24"/>
          <w:szCs w:val="24"/>
          <w:lang w:eastAsia="en-US"/>
        </w:rPr>
        <w:t xml:space="preserve">nieujawnionymi w dokumentacji projektowej, lub innymi robotami prowadzonymi przez innego wykonawcę, przy czym przedłużenie terminu </w:t>
      </w:r>
      <w:r w:rsidRPr="00176F54">
        <w:rPr>
          <w:rFonts w:ascii="Cambria" w:eastAsia="Calibri" w:hAnsi="Cambria" w:cs="Calibri"/>
          <w:color w:val="000000" w:themeColor="text1"/>
          <w:sz w:val="24"/>
          <w:szCs w:val="24"/>
          <w:lang w:eastAsia="en-US"/>
        </w:rPr>
        <w:lastRenderedPageBreak/>
        <w:t>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0498E03F" w14:textId="77777777" w:rsidR="00A671E3" w:rsidRPr="00176F54" w:rsidRDefault="00A671E3" w:rsidP="00E47A1A">
      <w:pPr>
        <w:pStyle w:val="Jasnalistaakcent51"/>
        <w:widowControl/>
        <w:numPr>
          <w:ilvl w:val="1"/>
          <w:numId w:val="25"/>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77DF893B" w14:textId="77777777" w:rsidR="00A671E3" w:rsidRPr="00176F54" w:rsidRDefault="00A671E3" w:rsidP="00E47A1A">
      <w:pPr>
        <w:pStyle w:val="Jasnalistaakcent51"/>
        <w:widowControl/>
        <w:numPr>
          <w:ilvl w:val="1"/>
          <w:numId w:val="25"/>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176F54">
        <w:rPr>
          <w:rFonts w:ascii="Cambria" w:eastAsia="Calibri" w:hAnsi="Cambria" w:cs="Calibri"/>
          <w:color w:val="000000" w:themeColor="text1"/>
          <w:sz w:val="24"/>
          <w:szCs w:val="24"/>
          <w:lang w:eastAsia="en-US"/>
        </w:rPr>
        <w:br/>
        <w:t xml:space="preserve">o liczbę dni niezbędną do wyeliminowania utrudnień związanych z ich wystąpieniem, </w:t>
      </w:r>
    </w:p>
    <w:p w14:paraId="55A08D0D" w14:textId="77777777" w:rsidR="00A671E3" w:rsidRPr="00176F54" w:rsidRDefault="00A671E3" w:rsidP="00E47A1A">
      <w:pPr>
        <w:pStyle w:val="Jasnalistaakcent51"/>
        <w:widowControl/>
        <w:numPr>
          <w:ilvl w:val="1"/>
          <w:numId w:val="25"/>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przedłużenia terminu realizacji zamówienia</w:t>
      </w:r>
      <w:r w:rsidRPr="00176F54">
        <w:rPr>
          <w:rFonts w:ascii="Cambria" w:eastAsia="Calibri" w:hAnsi="Cambria" w:cs="Calibri"/>
          <w:color w:val="000000" w:themeColor="text1"/>
          <w:sz w:val="24"/>
          <w:szCs w:val="24"/>
          <w:lang w:eastAsia="en-US"/>
        </w:rPr>
        <w:t>, o którym mowa w § 2 ust.1, może nastąpić w zakresie niezbędnym do wykonania robót zleconych na podstawie art. 455 ust. 1 pkt 1, 3, 4 lub ust. 2 ustawy Prawo zamówień publicznych,</w:t>
      </w:r>
    </w:p>
    <w:p w14:paraId="0B5005DD" w14:textId="77777777" w:rsidR="00A671E3" w:rsidRPr="00176F54" w:rsidRDefault="00B14460" w:rsidP="00E47A1A">
      <w:pPr>
        <w:pStyle w:val="Jasnalistaakcent51"/>
        <w:widowControl/>
        <w:numPr>
          <w:ilvl w:val="1"/>
          <w:numId w:val="25"/>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zmiana terminu wykonania zamówienia lub zakresu świadczeń lub sposobu wykonywania zamówienia</w:t>
      </w:r>
      <w:r w:rsidRPr="00176F54">
        <w:rPr>
          <w:rFonts w:ascii="Cambria" w:eastAsia="Calibri" w:hAnsi="Cambria" w:cs="Calibri"/>
          <w:color w:val="000000" w:themeColor="text1"/>
          <w:sz w:val="24"/>
          <w:szCs w:val="24"/>
          <w:lang w:eastAsia="en-US"/>
        </w:rPr>
        <w:t xml:space="preserve"> może nastąpić w przypadku </w:t>
      </w:r>
      <w:r w:rsidR="00A671E3" w:rsidRPr="00176F54">
        <w:rPr>
          <w:rFonts w:ascii="Cambria" w:eastAsia="Calibri" w:hAnsi="Cambria" w:cs="Calibri"/>
          <w:color w:val="000000" w:themeColor="text1"/>
          <w:sz w:val="24"/>
          <w:szCs w:val="24"/>
          <w:lang w:eastAsia="en-US"/>
        </w:rPr>
        <w:t xml:space="preserve">zmiany powszechnie obowiązujących przepisów prawa w zakresie mającym bezpośredni wpływ na </w:t>
      </w:r>
      <w:r w:rsidRPr="00176F54">
        <w:rPr>
          <w:rFonts w:ascii="Cambria" w:eastAsia="Calibri" w:hAnsi="Cambria" w:cs="Calibri"/>
          <w:color w:val="000000" w:themeColor="text1"/>
          <w:sz w:val="24"/>
          <w:szCs w:val="24"/>
          <w:lang w:eastAsia="en-US"/>
        </w:rPr>
        <w:t xml:space="preserve">termin </w:t>
      </w:r>
      <w:r w:rsidR="00A671E3" w:rsidRPr="00176F54">
        <w:rPr>
          <w:rFonts w:ascii="Cambria" w:eastAsia="Calibri" w:hAnsi="Cambria" w:cs="Calibri"/>
          <w:color w:val="000000" w:themeColor="text1"/>
          <w:sz w:val="24"/>
          <w:szCs w:val="24"/>
          <w:lang w:eastAsia="en-US"/>
        </w:rPr>
        <w:t>realizacj</w:t>
      </w:r>
      <w:r w:rsidRPr="00176F54">
        <w:rPr>
          <w:rFonts w:ascii="Cambria" w:eastAsia="Calibri" w:hAnsi="Cambria" w:cs="Calibri"/>
          <w:color w:val="000000" w:themeColor="text1"/>
          <w:sz w:val="24"/>
          <w:szCs w:val="24"/>
          <w:lang w:eastAsia="en-US"/>
        </w:rPr>
        <w:t>i</w:t>
      </w:r>
      <w:r w:rsidR="00A671E3" w:rsidRPr="00176F54">
        <w:rPr>
          <w:rFonts w:ascii="Cambria" w:eastAsia="Calibri" w:hAnsi="Cambria" w:cs="Calibri"/>
          <w:color w:val="000000" w:themeColor="text1"/>
          <w:sz w:val="24"/>
          <w:szCs w:val="24"/>
          <w:lang w:eastAsia="en-US"/>
        </w:rPr>
        <w:t xml:space="preserve"> przedmiotu zamówienia lub </w:t>
      </w:r>
      <w:r w:rsidRPr="00176F54">
        <w:rPr>
          <w:rFonts w:ascii="Cambria" w:eastAsia="Calibri" w:hAnsi="Cambria" w:cs="Calibri"/>
          <w:color w:val="000000" w:themeColor="text1"/>
          <w:sz w:val="24"/>
          <w:szCs w:val="24"/>
          <w:lang w:eastAsia="en-US"/>
        </w:rPr>
        <w:t xml:space="preserve">zakres </w:t>
      </w:r>
      <w:r w:rsidR="00A671E3" w:rsidRPr="00176F54">
        <w:rPr>
          <w:rFonts w:ascii="Cambria" w:eastAsia="Calibri" w:hAnsi="Cambria" w:cs="Calibri"/>
          <w:color w:val="000000" w:themeColor="text1"/>
          <w:sz w:val="24"/>
          <w:szCs w:val="24"/>
          <w:lang w:eastAsia="en-US"/>
        </w:rPr>
        <w:t>świadcze</w:t>
      </w:r>
      <w:r w:rsidRPr="00176F54">
        <w:rPr>
          <w:rFonts w:ascii="Cambria" w:eastAsia="Calibri" w:hAnsi="Cambria" w:cs="Calibri"/>
          <w:color w:val="000000" w:themeColor="text1"/>
          <w:sz w:val="24"/>
          <w:szCs w:val="24"/>
          <w:lang w:eastAsia="en-US"/>
        </w:rPr>
        <w:t>ń</w:t>
      </w:r>
      <w:r w:rsidR="00A671E3" w:rsidRPr="00176F54">
        <w:rPr>
          <w:rFonts w:ascii="Cambria" w:eastAsia="Calibri" w:hAnsi="Cambria" w:cs="Calibri"/>
          <w:color w:val="000000" w:themeColor="text1"/>
          <w:sz w:val="24"/>
          <w:szCs w:val="24"/>
          <w:lang w:eastAsia="en-US"/>
        </w:rPr>
        <w:t xml:space="preserve"> stron umowy</w:t>
      </w:r>
      <w:r w:rsidRPr="00176F54">
        <w:rPr>
          <w:rFonts w:ascii="Cambria" w:eastAsia="Calibri" w:hAnsi="Cambria" w:cs="Calibri"/>
          <w:color w:val="000000" w:themeColor="text1"/>
          <w:sz w:val="24"/>
          <w:szCs w:val="24"/>
          <w:lang w:eastAsia="en-US"/>
        </w:rPr>
        <w:t xml:space="preserve"> lub sposób jej wykonywania</w:t>
      </w:r>
      <w:r w:rsidR="00A671E3" w:rsidRPr="00176F54">
        <w:rPr>
          <w:rFonts w:ascii="Cambria" w:eastAsia="Calibri" w:hAnsi="Cambria" w:cs="Calibri"/>
          <w:color w:val="000000" w:themeColor="text1"/>
          <w:sz w:val="24"/>
          <w:szCs w:val="24"/>
          <w:lang w:eastAsia="en-US"/>
        </w:rPr>
        <w:t>,</w:t>
      </w:r>
    </w:p>
    <w:p w14:paraId="17FDB678" w14:textId="77777777" w:rsidR="00A671E3" w:rsidRPr="00176F54" w:rsidRDefault="00A671E3" w:rsidP="00E47A1A">
      <w:pPr>
        <w:widowControl/>
        <w:numPr>
          <w:ilvl w:val="1"/>
          <w:numId w:val="25"/>
        </w:numPr>
        <w:suppressAutoHyphens w:val="0"/>
        <w:autoSpaceDE w:val="0"/>
        <w:autoSpaceDN w:val="0"/>
        <w:spacing w:after="0"/>
        <w:ind w:left="709"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b/>
          <w:bCs/>
          <w:color w:val="000000" w:themeColor="text1"/>
          <w:sz w:val="24"/>
          <w:szCs w:val="24"/>
          <w:lang w:eastAsia="en-US"/>
        </w:rPr>
        <w:t>zmiany sposobu rozliczania Umowy lub dokonywania płatności na rzecz Wykonawcy</w:t>
      </w:r>
      <w:r w:rsidRPr="00176F54">
        <w:rPr>
          <w:rFonts w:ascii="Cambria" w:eastAsia="Calibri" w:hAnsi="Cambria"/>
          <w:color w:val="000000" w:themeColor="text1"/>
          <w:sz w:val="24"/>
          <w:szCs w:val="24"/>
          <w:lang w:eastAsia="en-US"/>
        </w:rPr>
        <w:t xml:space="preserve"> </w:t>
      </w:r>
      <w:r w:rsidR="00B14460" w:rsidRPr="00176F54">
        <w:rPr>
          <w:rFonts w:ascii="Cambria" w:eastAsia="Calibri" w:hAnsi="Cambria"/>
          <w:color w:val="000000" w:themeColor="text1"/>
          <w:sz w:val="24"/>
          <w:szCs w:val="24"/>
          <w:lang w:eastAsia="en-US"/>
        </w:rPr>
        <w:t xml:space="preserve">może nastąpić </w:t>
      </w:r>
      <w:r w:rsidRPr="00176F54">
        <w:rPr>
          <w:rFonts w:ascii="Cambria" w:eastAsia="Calibri" w:hAnsi="Cambria"/>
          <w:color w:val="000000" w:themeColor="text1"/>
          <w:sz w:val="24"/>
          <w:szCs w:val="24"/>
          <w:lang w:eastAsia="en-US"/>
        </w:rPr>
        <w:t>wskutek zaistnienia przyczyn organizacyjnych lub finansowych leżących po stronie Zamawiającego</w:t>
      </w:r>
      <w:r w:rsidR="00EF5E39" w:rsidRPr="00176F54">
        <w:rPr>
          <w:rFonts w:ascii="Cambria" w:eastAsia="Calibri" w:hAnsi="Cambria"/>
          <w:color w:val="000000" w:themeColor="text1"/>
          <w:sz w:val="24"/>
          <w:szCs w:val="24"/>
          <w:lang w:eastAsia="en-US"/>
        </w:rPr>
        <w:t>, w szczególności wynikających ze zmiany zasad płatności programów lub funduszy lub innych źródeł finansowania inwestycji objętej niniejszą umową,</w:t>
      </w:r>
    </w:p>
    <w:p w14:paraId="7B4DE27F" w14:textId="77777777" w:rsidR="00B14460" w:rsidRPr="00176F54" w:rsidRDefault="00B14460" w:rsidP="00E47A1A">
      <w:pPr>
        <w:pStyle w:val="Jasnalistaakcent51"/>
        <w:widowControl/>
        <w:numPr>
          <w:ilvl w:val="1"/>
          <w:numId w:val="25"/>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zmiana terminu wykonania zamówienia lub zakresu świadczeń lub sposobu wykonywania zamówienia</w:t>
      </w:r>
      <w:r w:rsidRPr="00176F54">
        <w:rPr>
          <w:rFonts w:ascii="Cambria" w:eastAsia="Calibri" w:hAnsi="Cambria" w:cs="Calibri"/>
          <w:color w:val="000000" w:themeColor="text1"/>
          <w:sz w:val="24"/>
          <w:szCs w:val="24"/>
          <w:lang w:eastAsia="en-US"/>
        </w:rPr>
        <w:t xml:space="preserve"> może nastąpić </w:t>
      </w:r>
      <w:r w:rsidRPr="00176F54">
        <w:rPr>
          <w:rFonts w:ascii="Cambria" w:hAnsi="Cambria" w:cs="Calibri"/>
          <w:color w:val="000000" w:themeColor="text1"/>
          <w:sz w:val="24"/>
          <w:szCs w:val="24"/>
        </w:rPr>
        <w:t xml:space="preserve">o ile </w:t>
      </w:r>
      <w:r w:rsidR="00A671E3" w:rsidRPr="00176F54">
        <w:rPr>
          <w:rFonts w:ascii="Cambria" w:hAnsi="Cambria" w:cs="Calibri"/>
          <w:color w:val="000000" w:themeColor="text1"/>
          <w:sz w:val="24"/>
          <w:szCs w:val="24"/>
        </w:rPr>
        <w:t xml:space="preserve">będą konieczne do zagwarantowania zgodności umowy z wchodzącymi w życie po terminie składania ofert lub po zawarciu umowy przepisami prawa w szczególności przepisami o podatku od towarów i usług </w:t>
      </w:r>
      <w:r w:rsidR="00584E7D">
        <w:rPr>
          <w:rFonts w:ascii="Cambria" w:hAnsi="Cambria" w:cs="Calibri"/>
          <w:color w:val="000000" w:themeColor="text1"/>
          <w:sz w:val="24"/>
          <w:szCs w:val="24"/>
        </w:rPr>
        <w:t xml:space="preserve">i prawa budowlanego </w:t>
      </w:r>
      <w:r w:rsidR="00A671E3" w:rsidRPr="00176F54">
        <w:rPr>
          <w:rFonts w:ascii="Cambria" w:hAnsi="Cambria" w:cs="Calibri"/>
          <w:color w:val="000000" w:themeColor="text1"/>
          <w:sz w:val="24"/>
          <w:szCs w:val="24"/>
        </w:rPr>
        <w:t>w zakresie wynikającym z tych przepisów</w:t>
      </w:r>
      <w:bookmarkStart w:id="21" w:name="_Hlk53051676"/>
      <w:r w:rsidRPr="00176F54">
        <w:rPr>
          <w:rFonts w:ascii="Cambria" w:hAnsi="Cambria" w:cs="Calibri"/>
          <w:color w:val="000000" w:themeColor="text1"/>
          <w:sz w:val="24"/>
          <w:szCs w:val="24"/>
        </w:rPr>
        <w:t>;</w:t>
      </w:r>
    </w:p>
    <w:p w14:paraId="75F71839" w14:textId="36B764FB" w:rsidR="00B14460" w:rsidRPr="00176F54" w:rsidRDefault="00B14460" w:rsidP="00E47A1A">
      <w:pPr>
        <w:pStyle w:val="Jasnalistaakcent51"/>
        <w:widowControl/>
        <w:numPr>
          <w:ilvl w:val="1"/>
          <w:numId w:val="25"/>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lastRenderedPageBreak/>
        <w:t xml:space="preserve">zmiana terminu wykonania zamówienia lub zakresu świadczeń lub sposobu wykonywania zamówienia </w:t>
      </w:r>
      <w:r w:rsidRPr="00176F54">
        <w:rPr>
          <w:rFonts w:ascii="Cambria" w:eastAsia="Calibri" w:hAnsi="Cambria" w:cs="Calibri"/>
          <w:color w:val="000000" w:themeColor="text1"/>
          <w:sz w:val="24"/>
          <w:szCs w:val="24"/>
          <w:lang w:eastAsia="en-US"/>
        </w:rPr>
        <w:t>może nastąpić w przypadku konieczności wykonania robót nieujętych w dokumentacji projektowej.</w:t>
      </w:r>
    </w:p>
    <w:p w14:paraId="236926BD" w14:textId="34A9BBBD" w:rsidR="00942686" w:rsidRPr="00176F54" w:rsidRDefault="00FA6018" w:rsidP="00E47A1A">
      <w:pPr>
        <w:pStyle w:val="Akapitzlist"/>
        <w:numPr>
          <w:ilvl w:val="1"/>
          <w:numId w:val="25"/>
        </w:numPr>
        <w:jc w:val="both"/>
        <w:rPr>
          <w:rStyle w:val="Domylnaczcionkaakapitu2"/>
          <w:rFonts w:ascii="Cambria" w:eastAsia="Arial" w:hAnsi="Cambria"/>
          <w:bCs/>
          <w:color w:val="000000" w:themeColor="text1"/>
          <w:sz w:val="24"/>
          <w:szCs w:val="24"/>
          <w:shd w:val="clear" w:color="auto" w:fill="FFFFFF"/>
        </w:rPr>
      </w:pPr>
      <w:r>
        <w:rPr>
          <w:rStyle w:val="Domylnaczcionkaakapitu2"/>
          <w:rFonts w:ascii="Cambria" w:eastAsia="Arial" w:hAnsi="Cambria"/>
          <w:bCs/>
          <w:color w:val="000000" w:themeColor="text1"/>
          <w:sz w:val="24"/>
          <w:szCs w:val="24"/>
          <w:shd w:val="clear" w:color="auto" w:fill="FFFFFF"/>
          <w:lang w:eastAsia="ar-SA"/>
        </w:rPr>
        <w:t xml:space="preserve"> </w:t>
      </w:r>
      <w:r w:rsidR="00942686" w:rsidRPr="00176F54">
        <w:rPr>
          <w:rStyle w:val="Domylnaczcionkaakapitu2"/>
          <w:rFonts w:ascii="Cambria" w:eastAsia="Arial" w:hAnsi="Cambria"/>
          <w:bCs/>
          <w:color w:val="000000" w:themeColor="text1"/>
          <w:sz w:val="24"/>
          <w:szCs w:val="24"/>
          <w:shd w:val="clear" w:color="auto" w:fill="FFFFFF"/>
          <w:lang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p w14:paraId="13FFE705" w14:textId="77777777" w:rsidR="00243DF7" w:rsidRPr="00176F54" w:rsidRDefault="00243DF7" w:rsidP="00E47A1A">
      <w:pPr>
        <w:pStyle w:val="Jasnalistaakcent51"/>
        <w:widowControl/>
        <w:numPr>
          <w:ilvl w:val="1"/>
          <w:numId w:val="25"/>
        </w:numPr>
        <w:suppressAutoHyphens w:val="0"/>
        <w:autoSpaceDE w:val="0"/>
        <w:autoSpaceDN w:val="0"/>
        <w:spacing w:after="0"/>
        <w:ind w:left="709" w:hanging="425"/>
        <w:textAlignment w:val="auto"/>
        <w:rPr>
          <w:rFonts w:ascii="Cambria" w:eastAsia="Calibri" w:hAnsi="Cambria" w:cs="Calibri"/>
          <w:sz w:val="24"/>
          <w:szCs w:val="24"/>
          <w:lang w:eastAsia="en-US"/>
        </w:rPr>
      </w:pPr>
      <w:r w:rsidRPr="00176F54">
        <w:rPr>
          <w:rFonts w:ascii="Cambria" w:eastAsia="Calibri" w:hAnsi="Cambria" w:cs="Calibri"/>
          <w:b/>
          <w:bCs/>
          <w:sz w:val="24"/>
          <w:szCs w:val="24"/>
          <w:lang w:eastAsia="en-US"/>
        </w:rPr>
        <w:t xml:space="preserve">Zmiana wysokości wynagrodzenia wypłaconego w poszczególnych transzach rozliczeniowych </w:t>
      </w:r>
      <w:r w:rsidR="003C343D" w:rsidRPr="00176F54">
        <w:rPr>
          <w:rFonts w:ascii="Cambria" w:eastAsia="Calibri" w:hAnsi="Cambria" w:cs="Calibri"/>
          <w:b/>
          <w:bCs/>
          <w:sz w:val="24"/>
          <w:szCs w:val="24"/>
          <w:lang w:eastAsia="en-US"/>
        </w:rPr>
        <w:t xml:space="preserve">lub ilość transz rozliczeniowych </w:t>
      </w:r>
      <w:r w:rsidRPr="00176F54">
        <w:rPr>
          <w:rFonts w:ascii="Cambria" w:eastAsia="Calibri" w:hAnsi="Cambria" w:cs="Calibri"/>
          <w:sz w:val="24"/>
          <w:szCs w:val="24"/>
          <w:lang w:eastAsia="en-US"/>
        </w:rPr>
        <w:t xml:space="preserve">ulegnie zmianie w sytuacji, gdy konieczne będzie dostosowanie tych wysokości </w:t>
      </w:r>
      <w:r w:rsidR="000C4620">
        <w:rPr>
          <w:rFonts w:ascii="Cambria" w:eastAsia="Calibri" w:hAnsi="Cambria" w:cs="Calibri"/>
          <w:sz w:val="24"/>
          <w:szCs w:val="24"/>
          <w:lang w:eastAsia="en-US"/>
        </w:rPr>
        <w:t xml:space="preserve"> </w:t>
      </w:r>
      <w:r w:rsidR="000E245E" w:rsidRPr="000E245E">
        <w:rPr>
          <w:rFonts w:ascii="Cambria" w:eastAsia="Calibri" w:hAnsi="Cambria" w:cs="Calibri"/>
          <w:sz w:val="24"/>
          <w:szCs w:val="24"/>
          <w:lang w:eastAsia="en-US"/>
        </w:rPr>
        <w:t>do</w:t>
      </w:r>
      <w:r w:rsidRPr="00A32689">
        <w:rPr>
          <w:rFonts w:ascii="Cambria" w:eastAsia="Calibri" w:hAnsi="Cambria" w:cs="Calibri"/>
          <w:sz w:val="24"/>
          <w:szCs w:val="24"/>
          <w:lang w:eastAsia="en-US"/>
        </w:rPr>
        <w:t xml:space="preserve"> </w:t>
      </w:r>
      <w:r w:rsidRPr="00176F54">
        <w:rPr>
          <w:rFonts w:ascii="Cambria" w:eastAsia="Calibri" w:hAnsi="Cambria" w:cs="Calibri"/>
          <w:sz w:val="24"/>
          <w:szCs w:val="24"/>
          <w:lang w:eastAsia="en-US"/>
        </w:rPr>
        <w:t>warunków wynikających z promesy BGK w celu zapewnienia zgodności  umowy z treścią tej promesy.</w:t>
      </w:r>
    </w:p>
    <w:bookmarkEnd w:id="21"/>
    <w:p w14:paraId="6BBD2FCD" w14:textId="77777777" w:rsidR="008B13C4" w:rsidRPr="00176F54" w:rsidRDefault="008B13C4" w:rsidP="00E47A1A">
      <w:pPr>
        <w:pStyle w:val="Jasnalistaakcent51"/>
        <w:widowControl/>
        <w:numPr>
          <w:ilvl w:val="0"/>
          <w:numId w:val="27"/>
        </w:numPr>
        <w:suppressAutoHyphens w:val="0"/>
        <w:autoSpaceDE w:val="0"/>
        <w:autoSpaceDN w:val="0"/>
        <w:spacing w:after="0"/>
        <w:ind w:left="284" w:hanging="284"/>
        <w:textAlignment w:val="auto"/>
        <w:rPr>
          <w:rFonts w:ascii="Cambria" w:eastAsia="Calibri" w:hAnsi="Cambria"/>
          <w:sz w:val="24"/>
          <w:szCs w:val="24"/>
          <w:lang w:eastAsia="en-US"/>
        </w:rPr>
      </w:pPr>
      <w:r w:rsidRPr="00176F54">
        <w:rPr>
          <w:rFonts w:ascii="Cambria" w:eastAsia="Calibri" w:hAnsi="Cambria"/>
          <w:sz w:val="24"/>
          <w:szCs w:val="24"/>
          <w:lang w:eastAsia="en-US"/>
        </w:rPr>
        <w:t>Zamawiający nadto przewiduje możliwość zmiany umowy w następujących okolicznościach:</w:t>
      </w:r>
    </w:p>
    <w:p w14:paraId="53DFAB61" w14:textId="77777777" w:rsidR="008B13C4" w:rsidRPr="00176F54" w:rsidRDefault="008B13C4" w:rsidP="008B13C4">
      <w:pPr>
        <w:spacing w:after="0"/>
        <w:ind w:left="737" w:hanging="284"/>
        <w:rPr>
          <w:rFonts w:ascii="Cambria" w:eastAsia="Calibri" w:hAnsi="Cambria" w:cs="Times New Roman"/>
          <w:sz w:val="24"/>
          <w:szCs w:val="24"/>
          <w:lang w:eastAsia="en-US"/>
        </w:rPr>
      </w:pPr>
      <w:r w:rsidRPr="00176F54">
        <w:rPr>
          <w:rFonts w:ascii="Cambria" w:eastAsia="Calibri" w:hAnsi="Cambria" w:cs="Times New Roman"/>
          <w:sz w:val="24"/>
          <w:szCs w:val="24"/>
          <w:lang w:eastAsia="en-US"/>
        </w:rPr>
        <w:t>a) Zamawiający przewiduje możliwość zmiany osób odpowiedzialnych za kierowanie robotami budowlanymi w tym zmiany kierownika budowy, przy czym osoby zastępujące muszą spełniać warunki określone w umowie,</w:t>
      </w:r>
    </w:p>
    <w:p w14:paraId="46BE9542" w14:textId="0346BE04" w:rsidR="008B13C4" w:rsidRPr="00176F54" w:rsidRDefault="008B13C4" w:rsidP="008B13C4">
      <w:pPr>
        <w:widowControl/>
        <w:suppressAutoHyphens w:val="0"/>
        <w:adjustRightInd/>
        <w:spacing w:after="0"/>
        <w:ind w:left="737" w:hanging="284"/>
        <w:textAlignment w:val="auto"/>
        <w:rPr>
          <w:rFonts w:ascii="Cambria" w:eastAsia="Calibri" w:hAnsi="Cambria" w:cs="Times New Roman"/>
          <w:sz w:val="24"/>
          <w:szCs w:val="24"/>
          <w:lang w:eastAsia="en-US"/>
        </w:rPr>
      </w:pPr>
      <w:r w:rsidRPr="00176F54">
        <w:rPr>
          <w:rFonts w:ascii="Cambria" w:eastAsia="Calibri" w:hAnsi="Cambria" w:cs="Times New Roman"/>
          <w:sz w:val="24"/>
          <w:szCs w:val="24"/>
          <w:lang w:eastAsia="en-US"/>
        </w:rPr>
        <w:t xml:space="preserve">b) w przypadku, gdy Wykonawca w ofercie nie przewidział korzystania </w:t>
      </w:r>
      <w:r w:rsidR="00562B91">
        <w:rPr>
          <w:rFonts w:ascii="Cambria" w:eastAsia="Calibri" w:hAnsi="Cambria" w:cs="Times New Roman"/>
          <w:sz w:val="24"/>
          <w:szCs w:val="24"/>
          <w:lang w:eastAsia="en-US"/>
        </w:rPr>
        <w:t xml:space="preserve">                                        </w:t>
      </w:r>
      <w:r w:rsidRPr="00176F54">
        <w:rPr>
          <w:rFonts w:ascii="Cambria" w:eastAsia="Calibri" w:hAnsi="Cambria" w:cs="Times New Roman"/>
          <w:sz w:val="24"/>
          <w:szCs w:val="24"/>
          <w:lang w:eastAsia="en-US"/>
        </w:rPr>
        <w:t>z podwykonawców, przewiduje się możliwą zmianę umowy dotyczącą powierzenia przez wykonawcę wykonywania części zamówienia podwykonawcom lub dalszym podwykonawcom, jeżeli wykonawca uzna to za konieczne i złoży odpowiedni wniosek w formie pisemnej,</w:t>
      </w:r>
    </w:p>
    <w:p w14:paraId="1870E9D5" w14:textId="1765F3EC" w:rsidR="008B13C4" w:rsidRPr="00176F54" w:rsidRDefault="008B13C4" w:rsidP="008B13C4">
      <w:pPr>
        <w:widowControl/>
        <w:suppressAutoHyphens w:val="0"/>
        <w:adjustRightInd/>
        <w:spacing w:after="0"/>
        <w:ind w:left="737" w:hanging="284"/>
        <w:textAlignment w:val="auto"/>
        <w:rPr>
          <w:rFonts w:ascii="Cambria" w:eastAsia="Calibri" w:hAnsi="Cambria" w:cs="Times New Roman"/>
          <w:sz w:val="24"/>
          <w:szCs w:val="24"/>
          <w:lang w:eastAsia="en-US"/>
        </w:rPr>
      </w:pPr>
      <w:r w:rsidRPr="00176F54">
        <w:rPr>
          <w:rFonts w:ascii="Cambria" w:eastAsia="Calibri" w:hAnsi="Cambria" w:cs="Times New Roman"/>
          <w:sz w:val="24"/>
          <w:szCs w:val="24"/>
          <w:lang w:eastAsia="en-US"/>
        </w:rPr>
        <w:t xml:space="preserve">c) w przypadku, gdy Wykonawca w ofercie przewidział korzystanie </w:t>
      </w:r>
      <w:r w:rsidR="00562B91">
        <w:rPr>
          <w:rFonts w:ascii="Cambria" w:eastAsia="Calibri" w:hAnsi="Cambria" w:cs="Times New Roman"/>
          <w:sz w:val="24"/>
          <w:szCs w:val="24"/>
          <w:lang w:eastAsia="en-US"/>
        </w:rPr>
        <w:t xml:space="preserve">                                                     </w:t>
      </w:r>
      <w:r w:rsidRPr="00176F54">
        <w:rPr>
          <w:rFonts w:ascii="Cambria" w:eastAsia="Calibri" w:hAnsi="Cambria" w:cs="Times New Roman"/>
          <w:sz w:val="24"/>
          <w:szCs w:val="24"/>
          <w:lang w:eastAsia="en-US"/>
        </w:rPr>
        <w:t xml:space="preserve">z podwykonawców, przewiduje się możliwą zmianę umowy dotyczącą samodzielnego wykonania przedmiotu zamówienia lub zwiększenia bądź zmniejszenia liczby podwykonawców, jeżeli wykonawca uzna to za konieczne </w:t>
      </w:r>
      <w:r w:rsidR="00B5171F">
        <w:rPr>
          <w:rFonts w:ascii="Cambria" w:eastAsia="Calibri" w:hAnsi="Cambria" w:cs="Times New Roman"/>
          <w:sz w:val="24"/>
          <w:szCs w:val="24"/>
          <w:lang w:eastAsia="en-US"/>
        </w:rPr>
        <w:t xml:space="preserve">                    </w:t>
      </w:r>
      <w:r w:rsidRPr="00176F54">
        <w:rPr>
          <w:rFonts w:ascii="Cambria" w:eastAsia="Calibri" w:hAnsi="Cambria" w:cs="Times New Roman"/>
          <w:sz w:val="24"/>
          <w:szCs w:val="24"/>
          <w:lang w:eastAsia="en-US"/>
        </w:rPr>
        <w:t xml:space="preserve">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w:t>
      </w:r>
      <w:r w:rsidRPr="00176F54">
        <w:rPr>
          <w:rFonts w:ascii="Cambria" w:eastAsia="Calibri" w:hAnsi="Cambria" w:cs="Times New Roman"/>
          <w:sz w:val="24"/>
          <w:szCs w:val="24"/>
          <w:lang w:eastAsia="en-US"/>
        </w:rPr>
        <w:lastRenderedPageBreak/>
        <w:t>umową z dotychczasowym podwykonawcą, potwierdzających zapłatę przez niego należnego wynagrodzenia za wykonaną część zamówienia do dnia dokonania zmiany umowy w tym zakresie,</w:t>
      </w:r>
    </w:p>
    <w:p w14:paraId="3EC75696" w14:textId="6DDE475F" w:rsidR="003463CE" w:rsidRPr="00176F54" w:rsidRDefault="008B13C4" w:rsidP="00D0679A">
      <w:pPr>
        <w:widowControl/>
        <w:suppressAutoHyphens w:val="0"/>
        <w:adjustRightInd/>
        <w:spacing w:after="0"/>
        <w:ind w:left="737" w:hanging="284"/>
        <w:textAlignment w:val="auto"/>
        <w:rPr>
          <w:rFonts w:ascii="Cambria" w:eastAsia="Calibri" w:hAnsi="Cambria" w:cs="Times New Roman"/>
          <w:sz w:val="24"/>
          <w:szCs w:val="24"/>
          <w:lang w:eastAsia="en-US"/>
        </w:rPr>
      </w:pPr>
      <w:r w:rsidRPr="00176F54">
        <w:rPr>
          <w:rFonts w:ascii="Cambria" w:eastAsia="Calibri" w:hAnsi="Cambria" w:cs="Times New Roman"/>
          <w:sz w:val="24"/>
          <w:szCs w:val="24"/>
          <w:lang w:eastAsia="en-US"/>
        </w:rPr>
        <w:t xml:space="preserve">d) </w:t>
      </w:r>
      <w:r w:rsidR="00F44F1D" w:rsidRPr="00176F54">
        <w:rPr>
          <w:rFonts w:ascii="Cambria" w:eastAsia="Calibri" w:hAnsi="Cambria" w:cs="Times New Roman"/>
          <w:sz w:val="24"/>
          <w:szCs w:val="24"/>
          <w:lang w:eastAsia="en-US"/>
        </w:rPr>
        <w:t>w przypadku</w:t>
      </w:r>
      <w:r w:rsidRPr="00176F54">
        <w:rPr>
          <w:rFonts w:ascii="Cambria" w:eastAsia="Calibri" w:hAnsi="Cambria" w:cs="Times New Roman"/>
          <w:sz w:val="24"/>
          <w:szCs w:val="24"/>
          <w:lang w:eastAsia="en-US"/>
        </w:rPr>
        <w:t xml:space="preserve"> konieczności wykonania dodatkowych robót nieob</w:t>
      </w:r>
      <w:r w:rsidR="0053286C">
        <w:rPr>
          <w:rFonts w:ascii="Cambria" w:eastAsia="Calibri" w:hAnsi="Cambria" w:cs="Times New Roman"/>
          <w:sz w:val="24"/>
          <w:szCs w:val="24"/>
          <w:lang w:eastAsia="en-US"/>
        </w:rPr>
        <w:t xml:space="preserve">jętych dokumentacją projektową </w:t>
      </w:r>
      <w:r w:rsidRPr="00176F54">
        <w:rPr>
          <w:rFonts w:ascii="Cambria" w:eastAsia="Calibri" w:hAnsi="Cambria" w:cs="Times New Roman"/>
          <w:iCs/>
          <w:sz w:val="24"/>
          <w:szCs w:val="24"/>
          <w:lang w:eastAsia="en-US"/>
        </w:rPr>
        <w:t xml:space="preserve">oraz </w:t>
      </w:r>
      <w:proofErr w:type="spellStart"/>
      <w:r w:rsidRPr="00176F54">
        <w:rPr>
          <w:rFonts w:ascii="Cambria" w:eastAsia="Calibri" w:hAnsi="Cambria" w:cs="Times New Roman"/>
          <w:iCs/>
          <w:sz w:val="24"/>
          <w:szCs w:val="24"/>
          <w:lang w:eastAsia="en-US"/>
        </w:rPr>
        <w:t>STWiORB</w:t>
      </w:r>
      <w:proofErr w:type="spellEnd"/>
      <w:r w:rsidR="00562B91">
        <w:rPr>
          <w:rFonts w:ascii="Cambria" w:eastAsia="Calibri" w:hAnsi="Cambria" w:cs="Times New Roman"/>
          <w:iCs/>
          <w:sz w:val="24"/>
          <w:szCs w:val="24"/>
          <w:lang w:eastAsia="en-US"/>
        </w:rPr>
        <w:t xml:space="preserve"> dostarczoną przez Zamawiającego </w:t>
      </w:r>
      <w:r w:rsidRPr="00176F54">
        <w:rPr>
          <w:rFonts w:ascii="Cambria" w:eastAsia="Calibri" w:hAnsi="Cambria" w:cs="Times New Roman"/>
          <w:sz w:val="24"/>
          <w:szCs w:val="24"/>
          <w:lang w:eastAsia="en-US"/>
        </w:rPr>
        <w:t xml:space="preserve"> strony przewidują możliwość zlecenia tych robót za dodatkowym wynagrodzeniem poprzez zmianę umowy.</w:t>
      </w:r>
    </w:p>
    <w:p w14:paraId="005199E7" w14:textId="77777777" w:rsidR="00C246A0" w:rsidRPr="00176F54" w:rsidRDefault="00C246A0" w:rsidP="00E47A1A">
      <w:pPr>
        <w:pStyle w:val="Jasnalistaakcent51"/>
        <w:widowControl/>
        <w:numPr>
          <w:ilvl w:val="0"/>
          <w:numId w:val="27"/>
        </w:numPr>
        <w:suppressAutoHyphens w:val="0"/>
        <w:autoSpaceDE w:val="0"/>
        <w:autoSpaceDN w:val="0"/>
        <w:spacing w:after="0"/>
        <w:ind w:left="284" w:hanging="284"/>
        <w:textAlignment w:val="auto"/>
        <w:rPr>
          <w:rFonts w:ascii="Cambria" w:hAnsi="Cambria"/>
          <w:sz w:val="24"/>
          <w:szCs w:val="24"/>
        </w:rPr>
      </w:pPr>
      <w:r w:rsidRPr="00176F54">
        <w:rPr>
          <w:rFonts w:ascii="Cambria" w:hAnsi="Cambria" w:cs="†¯øw≥¸"/>
          <w:sz w:val="24"/>
          <w:szCs w:val="24"/>
        </w:rPr>
        <w:t>Nie stanowi zmiany istotnej umowy w rozumieniu art. 454 ustawy Prawo zamówień publicznych:</w:t>
      </w:r>
    </w:p>
    <w:p w14:paraId="5589EB7D" w14:textId="77777777" w:rsidR="00C246A0" w:rsidRPr="00176F54" w:rsidRDefault="00C246A0" w:rsidP="00E47A1A">
      <w:pPr>
        <w:numPr>
          <w:ilvl w:val="0"/>
          <w:numId w:val="48"/>
        </w:numPr>
        <w:tabs>
          <w:tab w:val="left" w:pos="851"/>
        </w:tabs>
        <w:spacing w:after="0"/>
        <w:ind w:left="850" w:hanging="425"/>
        <w:rPr>
          <w:rFonts w:ascii="Cambria" w:eastAsia="SimSun" w:hAnsi="Cambria" w:cs="†¯øw≥¸"/>
          <w:sz w:val="24"/>
          <w:szCs w:val="24"/>
          <w:lang w:eastAsia="zh-CN"/>
        </w:rPr>
      </w:pPr>
      <w:r w:rsidRPr="00176F54">
        <w:rPr>
          <w:rFonts w:ascii="Cambria" w:eastAsia="SimSun" w:hAnsi="Cambria" w:cs="†¯øw≥¸"/>
          <w:sz w:val="24"/>
          <w:szCs w:val="24"/>
          <w:lang w:eastAsia="zh-CN"/>
        </w:rPr>
        <w:t>zmiana danych teleadresowych;</w:t>
      </w:r>
    </w:p>
    <w:p w14:paraId="271BF993" w14:textId="30D1B7B4" w:rsidR="00C246A0" w:rsidRPr="00176F54" w:rsidRDefault="00C246A0" w:rsidP="00E47A1A">
      <w:pPr>
        <w:numPr>
          <w:ilvl w:val="0"/>
          <w:numId w:val="48"/>
        </w:numPr>
        <w:tabs>
          <w:tab w:val="left" w:pos="851"/>
        </w:tabs>
        <w:spacing w:after="0"/>
        <w:ind w:left="850" w:hanging="425"/>
        <w:rPr>
          <w:rFonts w:ascii="Cambria" w:eastAsia="SimSun" w:hAnsi="Cambria" w:cs="†¯øw≥¸"/>
          <w:sz w:val="24"/>
          <w:szCs w:val="24"/>
          <w:lang w:eastAsia="zh-CN"/>
        </w:rPr>
      </w:pPr>
      <w:r w:rsidRPr="00176F54">
        <w:rPr>
          <w:rFonts w:ascii="Cambria" w:eastAsia="SimSun" w:hAnsi="Cambria" w:cs="†¯øw≥¸"/>
          <w:sz w:val="24"/>
          <w:szCs w:val="24"/>
          <w:lang w:eastAsia="zh-CN"/>
        </w:rPr>
        <w:t>zmiana danych związanych z obsługą administracyjno-organizacyjną Umowy (np. zmiana nr rachunku bankowego</w:t>
      </w:r>
      <w:r w:rsidR="00562B91">
        <w:rPr>
          <w:rFonts w:ascii="Cambria" w:eastAsia="SimSun" w:hAnsi="Cambria" w:cs="†¯øw≥¸"/>
          <w:sz w:val="24"/>
          <w:szCs w:val="24"/>
          <w:lang w:eastAsia="zh-CN"/>
        </w:rPr>
        <w:t>, zmiana osób odpowiedzialnych za realizację umowy itp.</w:t>
      </w:r>
      <w:r w:rsidRPr="00176F54">
        <w:rPr>
          <w:rFonts w:ascii="Cambria" w:eastAsia="SimSun" w:hAnsi="Cambria" w:cs="†¯øw≥¸"/>
          <w:sz w:val="24"/>
          <w:szCs w:val="24"/>
          <w:lang w:eastAsia="zh-CN"/>
        </w:rPr>
        <w:t>);</w:t>
      </w:r>
    </w:p>
    <w:p w14:paraId="7742321F" w14:textId="77777777" w:rsidR="00321882" w:rsidRPr="00321882" w:rsidRDefault="00A671E3" w:rsidP="00E47A1A">
      <w:pPr>
        <w:widowControl/>
        <w:numPr>
          <w:ilvl w:val="0"/>
          <w:numId w:val="49"/>
        </w:numPr>
        <w:suppressAutoHyphens w:val="0"/>
        <w:adjustRightInd/>
        <w:spacing w:after="0"/>
        <w:ind w:left="426" w:hanging="426"/>
        <w:contextualSpacing/>
        <w:textAlignment w:val="auto"/>
        <w:rPr>
          <w:rFonts w:ascii="Cambria" w:eastAsia="Calibri" w:hAnsi="Cambria"/>
          <w:sz w:val="24"/>
          <w:szCs w:val="24"/>
        </w:rPr>
      </w:pPr>
      <w:r w:rsidRPr="00321882">
        <w:rPr>
          <w:rFonts w:ascii="Cambria" w:eastAsia="Calibri" w:hAnsi="Cambria"/>
          <w:sz w:val="24"/>
          <w:szCs w:val="24"/>
        </w:rPr>
        <w:t xml:space="preserve">Wszelkie zmiany umowy wymagają pod rygorem nieważności formy pisemnej </w:t>
      </w:r>
      <w:r w:rsidRPr="00321882">
        <w:rPr>
          <w:rFonts w:ascii="Cambria" w:eastAsia="Calibri" w:hAnsi="Cambria"/>
          <w:sz w:val="24"/>
          <w:szCs w:val="24"/>
        </w:rPr>
        <w:br/>
        <w:t>i podpisania przez obydwie strony umowy.</w:t>
      </w:r>
      <w:r w:rsidR="004D71EE" w:rsidRPr="00321882">
        <w:rPr>
          <w:rFonts w:ascii="Cambria" w:eastAsia="Calibri" w:hAnsi="Cambria"/>
          <w:sz w:val="24"/>
          <w:szCs w:val="24"/>
        </w:rPr>
        <w:t xml:space="preserve"> </w:t>
      </w:r>
    </w:p>
    <w:p w14:paraId="4189D888" w14:textId="77777777" w:rsidR="00594E93" w:rsidRPr="00321882" w:rsidRDefault="00A671E3" w:rsidP="00E47A1A">
      <w:pPr>
        <w:widowControl/>
        <w:numPr>
          <w:ilvl w:val="0"/>
          <w:numId w:val="49"/>
        </w:numPr>
        <w:suppressAutoHyphens w:val="0"/>
        <w:adjustRightInd/>
        <w:spacing w:after="0"/>
        <w:ind w:left="426" w:hanging="426"/>
        <w:contextualSpacing/>
        <w:textAlignment w:val="auto"/>
        <w:rPr>
          <w:rFonts w:ascii="Cambria" w:eastAsia="Calibri" w:hAnsi="Cambria"/>
          <w:sz w:val="24"/>
          <w:szCs w:val="24"/>
        </w:rPr>
      </w:pPr>
      <w:r w:rsidRPr="00321882">
        <w:rPr>
          <w:rFonts w:ascii="Cambria" w:eastAsia="Calibri" w:hAnsi="Cambria"/>
          <w:sz w:val="24"/>
          <w:szCs w:val="24"/>
        </w:rPr>
        <w:t xml:space="preserve">Z wnioskiem o zmianę umowy może wystąpić zarówno Wykonawca, jak </w:t>
      </w:r>
      <w:r w:rsidRPr="00321882">
        <w:rPr>
          <w:rFonts w:ascii="Cambria" w:eastAsia="Calibri" w:hAnsi="Cambria"/>
          <w:sz w:val="24"/>
          <w:szCs w:val="24"/>
        </w:rPr>
        <w:br/>
        <w:t>i Zamawiający.</w:t>
      </w:r>
    </w:p>
    <w:p w14:paraId="6044AA41" w14:textId="77777777" w:rsidR="00594E93" w:rsidRPr="00321882" w:rsidRDefault="00594E93" w:rsidP="00E47A1A">
      <w:pPr>
        <w:widowControl/>
        <w:numPr>
          <w:ilvl w:val="0"/>
          <w:numId w:val="49"/>
        </w:numPr>
        <w:shd w:val="clear" w:color="auto" w:fill="FFFFFF"/>
        <w:suppressAutoHyphens w:val="0"/>
        <w:adjustRightInd/>
        <w:spacing w:after="0"/>
        <w:ind w:left="426" w:hanging="426"/>
        <w:contextualSpacing/>
        <w:textAlignment w:val="auto"/>
        <w:rPr>
          <w:rFonts w:ascii="Cambria" w:eastAsia="Calibri" w:hAnsi="Cambria"/>
          <w:i/>
          <w:sz w:val="24"/>
          <w:szCs w:val="24"/>
        </w:rPr>
      </w:pPr>
      <w:r w:rsidRPr="00321882">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r w:rsidR="00D261C2">
        <w:rPr>
          <w:rFonts w:ascii="Cambria" w:hAnsi="Cambria" w:cs="†¯øw≥¸"/>
          <w:sz w:val="24"/>
          <w:szCs w:val="24"/>
        </w:rPr>
        <w:t>.</w:t>
      </w:r>
    </w:p>
    <w:p w14:paraId="45445914" w14:textId="77777777" w:rsidR="00A671E3" w:rsidRPr="00176F54" w:rsidRDefault="00A671E3" w:rsidP="00E47A1A">
      <w:pPr>
        <w:pStyle w:val="m8069290857866364993gmail-text-justify"/>
        <w:numPr>
          <w:ilvl w:val="0"/>
          <w:numId w:val="49"/>
        </w:numPr>
        <w:shd w:val="clear" w:color="auto" w:fill="FFFFFF"/>
        <w:spacing w:before="0" w:beforeAutospacing="0" w:after="0" w:afterAutospacing="0" w:line="276" w:lineRule="auto"/>
        <w:ind w:left="426" w:hanging="426"/>
        <w:jc w:val="both"/>
        <w:rPr>
          <w:rFonts w:ascii="Cambria" w:hAnsi="Cambria" w:cs="Calibri"/>
          <w:color w:val="000000" w:themeColor="text1"/>
        </w:rPr>
      </w:pPr>
      <w:r w:rsidRPr="00321882">
        <w:rPr>
          <w:rFonts w:ascii="Cambria" w:hAnsi="Cambria" w:cs="Calibri"/>
          <w:color w:val="000000" w:themeColor="text1"/>
        </w:rPr>
        <w:t>Wszystkie powyższe postanowienia stanowią katalog zmian, na które Zamawiający może wyrazić zgodę. Nie stanowią one jednak zobowiązania do wyrażenia takiej zgody.</w:t>
      </w:r>
    </w:p>
    <w:p w14:paraId="254EC3E3" w14:textId="77777777" w:rsidR="00600BBA" w:rsidRDefault="00600BBA" w:rsidP="00600BBA">
      <w:pPr>
        <w:spacing w:after="0"/>
        <w:ind w:left="3540" w:firstLine="708"/>
        <w:rPr>
          <w:rFonts w:ascii="Cambria" w:hAnsi="Cambria"/>
          <w:color w:val="000000" w:themeColor="text1"/>
        </w:rPr>
      </w:pPr>
    </w:p>
    <w:p w14:paraId="130C88E2" w14:textId="77777777" w:rsidR="00D740AD" w:rsidRPr="00176F54" w:rsidRDefault="00D740AD" w:rsidP="00600BBA">
      <w:pPr>
        <w:spacing w:after="0"/>
        <w:ind w:left="3540" w:firstLine="708"/>
        <w:rPr>
          <w:rFonts w:ascii="Cambria" w:hAnsi="Cambria"/>
          <w:color w:val="000000" w:themeColor="text1"/>
        </w:rPr>
      </w:pPr>
    </w:p>
    <w:p w14:paraId="59BDA425" w14:textId="76A6B616" w:rsidR="00A671E3" w:rsidRPr="00176F54" w:rsidRDefault="00600BBA" w:rsidP="00B83CE6">
      <w:pPr>
        <w:spacing w:after="0"/>
        <w:jc w:val="center"/>
        <w:rPr>
          <w:rFonts w:ascii="Cambria" w:hAnsi="Cambria"/>
          <w:b/>
          <w:bCs/>
          <w:color w:val="000000" w:themeColor="text1"/>
          <w:sz w:val="24"/>
          <w:szCs w:val="24"/>
        </w:rPr>
      </w:pPr>
      <w:r>
        <w:rPr>
          <w:rFonts w:ascii="Cambria" w:hAnsi="Cambria"/>
          <w:b/>
          <w:bCs/>
          <w:color w:val="000000" w:themeColor="text1"/>
          <w:sz w:val="24"/>
          <w:szCs w:val="24"/>
        </w:rPr>
        <w:t xml:space="preserve">§ </w:t>
      </w:r>
      <w:r w:rsidR="00B64B33">
        <w:rPr>
          <w:rFonts w:ascii="Cambria" w:hAnsi="Cambria"/>
          <w:b/>
          <w:bCs/>
          <w:color w:val="000000" w:themeColor="text1"/>
          <w:sz w:val="24"/>
          <w:szCs w:val="24"/>
        </w:rPr>
        <w:t>19</w:t>
      </w:r>
    </w:p>
    <w:p w14:paraId="426BE9A0" w14:textId="77777777" w:rsidR="00D740AD" w:rsidRPr="001831D1" w:rsidRDefault="00D740AD" w:rsidP="00D740AD">
      <w:pPr>
        <w:pStyle w:val="Default"/>
        <w:jc w:val="center"/>
        <w:rPr>
          <w:rFonts w:ascii="Cambria" w:hAnsi="Cambria"/>
          <w:b/>
          <w:bCs/>
        </w:rPr>
      </w:pPr>
      <w:r w:rsidRPr="001831D1">
        <w:rPr>
          <w:rFonts w:ascii="Cambria" w:hAnsi="Cambria"/>
          <w:b/>
          <w:bCs/>
        </w:rPr>
        <w:t xml:space="preserve">Klauzula informacyjna z art. 13 RODO w celu związanym z postępowaniem </w:t>
      </w:r>
      <w:r>
        <w:rPr>
          <w:rFonts w:ascii="Cambria" w:hAnsi="Cambria"/>
          <w:b/>
          <w:bCs/>
        </w:rPr>
        <w:t xml:space="preserve">                        </w:t>
      </w:r>
      <w:r w:rsidRPr="001831D1">
        <w:rPr>
          <w:rFonts w:ascii="Cambria" w:hAnsi="Cambria"/>
          <w:b/>
          <w:bCs/>
        </w:rPr>
        <w:t>o udzielenie zamówienia publicznego</w:t>
      </w:r>
    </w:p>
    <w:p w14:paraId="40EE7811" w14:textId="77777777" w:rsidR="00D740AD" w:rsidRPr="001831D1" w:rsidRDefault="00D740AD" w:rsidP="00D740AD">
      <w:pPr>
        <w:pStyle w:val="Default"/>
        <w:jc w:val="center"/>
        <w:rPr>
          <w:rFonts w:ascii="Cambria" w:hAnsi="Cambria"/>
        </w:rPr>
      </w:pPr>
    </w:p>
    <w:p w14:paraId="1780EEF5" w14:textId="77777777" w:rsidR="00D740AD" w:rsidRPr="00B51468" w:rsidRDefault="00D740AD" w:rsidP="00D740AD">
      <w:pPr>
        <w:pStyle w:val="Default"/>
        <w:spacing w:line="276" w:lineRule="auto"/>
        <w:rPr>
          <w:rFonts w:ascii="Cambria" w:hAnsi="Cambria"/>
        </w:rPr>
      </w:pPr>
      <w:r w:rsidRPr="001831D1">
        <w:rPr>
          <w:rFonts w:ascii="Cambria" w:hAnsi="Cambria"/>
        </w:rPr>
        <w:t xml:space="preserve">Zgodnie z art. 13 ust. 1 i 2 rozporządzenia Parlamentu Europejskiego i Rady (UE) 2016/679 z dnia 27 kwietnia 2016 r. w sprawie </w:t>
      </w:r>
      <w:r w:rsidRPr="00B51468">
        <w:rPr>
          <w:rFonts w:ascii="Cambria" w:hAnsi="Cambria"/>
        </w:rPr>
        <w:t xml:space="preserve">ochrony osób fizycznych w związku z przetwarzaniem danych osobowych i w sprawie swobodnego przepływu takich danych oraz uchylenia dyrektywy 95/46/WE (ogólne rozporządzenie o ochronie danych) (Dz. Urz. UE L 119 z 04.05.2016, str. 1), dalej „RODO”, informujemy, że: </w:t>
      </w:r>
    </w:p>
    <w:p w14:paraId="485BEB1F" w14:textId="77777777" w:rsidR="00D740AD" w:rsidRPr="00B51468" w:rsidRDefault="00D740AD" w:rsidP="00E47A1A">
      <w:pPr>
        <w:pStyle w:val="Default"/>
        <w:numPr>
          <w:ilvl w:val="3"/>
          <w:numId w:val="56"/>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 xml:space="preserve">Administratorem Pani/Pana danych osobowych jest </w:t>
      </w:r>
      <w:r w:rsidRPr="00B51468">
        <w:rPr>
          <w:rFonts w:ascii="Cambria" w:hAnsi="Cambria" w:cstheme="majorHAnsi"/>
          <w:noProof/>
          <w:bdr w:val="none" w:sz="0" w:space="0" w:color="auto" w:frame="1"/>
        </w:rPr>
        <w:t>Miasto i Gmina Ogrodzieniec, Plac Wolności 25, 42-440 Ogrodzieniec</w:t>
      </w:r>
      <w:r w:rsidRPr="00B51468">
        <w:rPr>
          <w:rFonts w:ascii="Cambria" w:hAnsi="Cambria"/>
        </w:rPr>
        <w:t xml:space="preserve">. Wykonawca może kontaktować się                           z Zamawiającym pisemnie na adres podany powyżej, telefonicznie: tel. </w:t>
      </w:r>
      <w:r w:rsidRPr="00B51468">
        <w:rPr>
          <w:rFonts w:ascii="Cambria" w:hAnsi="Cambria"/>
          <w:noProof/>
        </w:rPr>
        <w:t>32 670 97 00</w:t>
      </w:r>
      <w:r w:rsidRPr="00B51468">
        <w:rPr>
          <w:rFonts w:ascii="Cambria" w:hAnsi="Cambria"/>
        </w:rPr>
        <w:t xml:space="preserve">, lub pod adresem e-mail: </w:t>
      </w:r>
      <w:r w:rsidRPr="00B51468">
        <w:rPr>
          <w:rFonts w:ascii="Cambria" w:hAnsi="Cambria"/>
          <w:noProof/>
        </w:rPr>
        <w:t>ogrodzieniec@ogrodzieniec.pl</w:t>
      </w:r>
      <w:r w:rsidRPr="00B51468">
        <w:rPr>
          <w:rFonts w:ascii="Cambria" w:hAnsi="Cambria"/>
        </w:rPr>
        <w:t xml:space="preserve">; </w:t>
      </w:r>
    </w:p>
    <w:p w14:paraId="0957CDFF" w14:textId="77777777" w:rsidR="00D740AD" w:rsidRPr="00B51468" w:rsidRDefault="00D740AD" w:rsidP="00E47A1A">
      <w:pPr>
        <w:pStyle w:val="Default"/>
        <w:numPr>
          <w:ilvl w:val="3"/>
          <w:numId w:val="56"/>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 xml:space="preserve">Administrator wyznaczył inspektora danych osobowych, z którym może się Pani/Pan skontaktować pisemnie na adres </w:t>
      </w:r>
      <w:r w:rsidRPr="00B51468">
        <w:rPr>
          <w:rFonts w:ascii="Cambria" w:hAnsi="Cambria" w:cstheme="majorHAnsi"/>
          <w:noProof/>
          <w:bdr w:val="none" w:sz="0" w:space="0" w:color="auto" w:frame="1"/>
        </w:rPr>
        <w:t>Administratora</w:t>
      </w:r>
      <w:r w:rsidRPr="00B51468">
        <w:rPr>
          <w:rFonts w:ascii="Cambria" w:hAnsi="Cambria"/>
        </w:rPr>
        <w:t xml:space="preserve"> lub </w:t>
      </w:r>
      <w:r w:rsidRPr="00B51468">
        <w:rPr>
          <w:rStyle w:val="Tytuksiki"/>
          <w:rFonts w:ascii="Cambria" w:hAnsi="Cambria"/>
        </w:rPr>
        <w:t>za pomocą poczty elektronicznej:</w:t>
      </w:r>
      <w:r w:rsidRPr="00B51468">
        <w:rPr>
          <w:rFonts w:ascii="Cambria" w:hAnsi="Cambria"/>
        </w:rPr>
        <w:t xml:space="preserve"> </w:t>
      </w:r>
      <w:r w:rsidRPr="00B51468">
        <w:rPr>
          <w:rFonts w:ascii="Cambria" w:hAnsi="Cambria"/>
          <w:noProof/>
        </w:rPr>
        <w:t>e-mail: iod@ogrodzieniec.pl</w:t>
      </w:r>
      <w:r w:rsidRPr="00B51468">
        <w:rPr>
          <w:rFonts w:ascii="Cambria" w:hAnsi="Cambria"/>
        </w:rPr>
        <w:t>;</w:t>
      </w:r>
    </w:p>
    <w:p w14:paraId="088658ED" w14:textId="77777777" w:rsidR="00D740AD" w:rsidRPr="00B51468" w:rsidRDefault="00D740AD" w:rsidP="00E47A1A">
      <w:pPr>
        <w:pStyle w:val="Default"/>
        <w:numPr>
          <w:ilvl w:val="3"/>
          <w:numId w:val="56"/>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lastRenderedPageBreak/>
        <w:t xml:space="preserve">Pani/Pana dane osobowe przetwarzane będą na podstawie art. 6 ust. 1 lit. c RODO                       w celu związanym z postępowaniem o udzielenie niniejszego zamówienia publicznego </w:t>
      </w:r>
    </w:p>
    <w:p w14:paraId="250E32CC" w14:textId="77777777" w:rsidR="00D740AD" w:rsidRPr="00B51468" w:rsidRDefault="00D740AD" w:rsidP="00E47A1A">
      <w:pPr>
        <w:pStyle w:val="Default"/>
        <w:numPr>
          <w:ilvl w:val="3"/>
          <w:numId w:val="56"/>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 xml:space="preserve">Odbiorcami Pani/Pana danych osobowych będą osoby lub podmioty, którym udostępniona zostanie dokumentacja postępowania w oparciu o art. 18 oraz art. 74 ustawy z dnia 11 września 2019 r. –Prawo zamówień publicznych, dalej „ustawa </w:t>
      </w:r>
      <w:proofErr w:type="spellStart"/>
      <w:r w:rsidRPr="00B51468">
        <w:rPr>
          <w:rFonts w:ascii="Cambria" w:hAnsi="Cambria"/>
        </w:rPr>
        <w:t>Pzp</w:t>
      </w:r>
      <w:proofErr w:type="spellEnd"/>
      <w:r w:rsidRPr="00B51468">
        <w:rPr>
          <w:rFonts w:ascii="Cambria" w:hAnsi="Cambria"/>
        </w:rPr>
        <w:t xml:space="preserve">”;  </w:t>
      </w:r>
    </w:p>
    <w:p w14:paraId="2CBF8684" w14:textId="77777777" w:rsidR="00D740AD" w:rsidRPr="00B51468" w:rsidRDefault="00D740AD" w:rsidP="00E47A1A">
      <w:pPr>
        <w:pStyle w:val="Default"/>
        <w:numPr>
          <w:ilvl w:val="3"/>
          <w:numId w:val="56"/>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 xml:space="preserve">Pani/Pana dane osobowe będą przechowywane, zgodnie z art. 78 ust. 1 i ust 4 ustawy </w:t>
      </w:r>
      <w:proofErr w:type="spellStart"/>
      <w:r w:rsidRPr="00B51468">
        <w:rPr>
          <w:rFonts w:ascii="Cambria" w:hAnsi="Cambria"/>
        </w:rPr>
        <w:t>Pzp</w:t>
      </w:r>
      <w:proofErr w:type="spellEnd"/>
      <w:r w:rsidRPr="00B51468">
        <w:rPr>
          <w:rFonts w:ascii="Cambria" w:hAnsi="Cambria"/>
        </w:rPr>
        <w:t>, przez okres 4 lat od dnia zakończenia postępowania o udzielenie zamówienia,                    a jeżeli okres obowiązywania umowy przekracza 4 lata, okres przechowywania obejmuje cały okres obowiązywania umowy;</w:t>
      </w:r>
    </w:p>
    <w:p w14:paraId="4A983797" w14:textId="77777777" w:rsidR="00D740AD" w:rsidRPr="00B51468" w:rsidRDefault="00D740AD" w:rsidP="00E47A1A">
      <w:pPr>
        <w:pStyle w:val="Default"/>
        <w:numPr>
          <w:ilvl w:val="3"/>
          <w:numId w:val="56"/>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 xml:space="preserve">Obowiązek podania przez Panią/Pana danych osobowych bezpośrednio Pani/Pana dotyczących jest wymogiem ustawowym określonym w przepisach ustawy </w:t>
      </w:r>
      <w:proofErr w:type="spellStart"/>
      <w:r w:rsidRPr="00B51468">
        <w:rPr>
          <w:rFonts w:ascii="Cambria" w:hAnsi="Cambria"/>
        </w:rPr>
        <w:t>Pzp</w:t>
      </w:r>
      <w:proofErr w:type="spellEnd"/>
      <w:r w:rsidRPr="00B51468">
        <w:rPr>
          <w:rFonts w:ascii="Cambria" w:hAnsi="Cambria"/>
        </w:rPr>
        <w:t xml:space="preserve">, związanym z udziałem w postępowaniu o udzielenie zamówienia publicznego; konsekwencje niepodania określonych danych wynikają z ustawy </w:t>
      </w:r>
      <w:proofErr w:type="spellStart"/>
      <w:r w:rsidRPr="00B51468">
        <w:rPr>
          <w:rFonts w:ascii="Cambria" w:hAnsi="Cambria"/>
        </w:rPr>
        <w:t>Pzp</w:t>
      </w:r>
      <w:proofErr w:type="spellEnd"/>
      <w:r w:rsidRPr="00B51468">
        <w:rPr>
          <w:rFonts w:ascii="Cambria" w:hAnsi="Cambria"/>
        </w:rPr>
        <w:t>;</w:t>
      </w:r>
    </w:p>
    <w:p w14:paraId="4C997A31" w14:textId="77777777" w:rsidR="00D740AD" w:rsidRPr="00B51468" w:rsidRDefault="00D740AD" w:rsidP="00E47A1A">
      <w:pPr>
        <w:pStyle w:val="Default"/>
        <w:numPr>
          <w:ilvl w:val="3"/>
          <w:numId w:val="56"/>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cs="Wingdings"/>
        </w:rPr>
        <w:t>W</w:t>
      </w:r>
      <w:r w:rsidRPr="00B51468">
        <w:rPr>
          <w:rFonts w:ascii="Cambria" w:hAnsi="Cambria"/>
        </w:rPr>
        <w:t xml:space="preserve"> odniesieniu do Pani/Pana danych osobowych decyzje nie będą podejmowane                       w sposób zautomatyzowany, stosowanie do art. 22 RODO;</w:t>
      </w:r>
    </w:p>
    <w:p w14:paraId="36F17794" w14:textId="77777777" w:rsidR="00D740AD" w:rsidRPr="00B51468" w:rsidRDefault="00D740AD" w:rsidP="00E47A1A">
      <w:pPr>
        <w:pStyle w:val="Default"/>
        <w:numPr>
          <w:ilvl w:val="3"/>
          <w:numId w:val="56"/>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Posiada Pani/Pan:</w:t>
      </w:r>
    </w:p>
    <w:p w14:paraId="68853112" w14:textId="77777777" w:rsidR="00D740AD" w:rsidRPr="00B51468" w:rsidRDefault="00D740AD" w:rsidP="00E47A1A">
      <w:pPr>
        <w:pStyle w:val="Default"/>
        <w:numPr>
          <w:ilvl w:val="0"/>
          <w:numId w:val="57"/>
        </w:numPr>
        <w:suppressAutoHyphens/>
        <w:adjustRightInd/>
        <w:spacing w:line="276" w:lineRule="auto"/>
        <w:ind w:left="993" w:hanging="426"/>
        <w:jc w:val="both"/>
        <w:textAlignment w:val="baseline"/>
        <w:rPr>
          <w:rFonts w:ascii="Cambria" w:hAnsi="Cambria"/>
        </w:rPr>
      </w:pPr>
      <w:r w:rsidRPr="00B51468">
        <w:rPr>
          <w:rFonts w:ascii="Cambria" w:hAnsi="Cambria"/>
        </w:rPr>
        <w:t>na podstawie art. 15 RODO prawo dostępu do danych osobowych Pani/Pana dotyczących;</w:t>
      </w:r>
    </w:p>
    <w:p w14:paraId="58B8643E" w14:textId="77777777" w:rsidR="00D740AD" w:rsidRPr="00B51468" w:rsidRDefault="00D740AD" w:rsidP="00E47A1A">
      <w:pPr>
        <w:pStyle w:val="Default"/>
        <w:numPr>
          <w:ilvl w:val="0"/>
          <w:numId w:val="57"/>
        </w:numPr>
        <w:suppressAutoHyphens/>
        <w:adjustRightInd/>
        <w:spacing w:line="276" w:lineRule="auto"/>
        <w:ind w:left="993" w:hanging="426"/>
        <w:jc w:val="both"/>
        <w:textAlignment w:val="baseline"/>
        <w:rPr>
          <w:rFonts w:ascii="Cambria" w:hAnsi="Cambria"/>
        </w:rPr>
      </w:pPr>
      <w:r w:rsidRPr="00B51468">
        <w:rPr>
          <w:rFonts w:ascii="Cambria" w:hAnsi="Cambria"/>
        </w:rPr>
        <w:t>na podstawie art. 16 RODO prawo do sprostowania Pani/Pana danych osobowych *;</w:t>
      </w:r>
    </w:p>
    <w:p w14:paraId="34EA7D29" w14:textId="77777777" w:rsidR="00D740AD" w:rsidRPr="00B51468" w:rsidRDefault="00D740AD" w:rsidP="00E47A1A">
      <w:pPr>
        <w:pStyle w:val="Default"/>
        <w:numPr>
          <w:ilvl w:val="0"/>
          <w:numId w:val="57"/>
        </w:numPr>
        <w:suppressAutoHyphens/>
        <w:adjustRightInd/>
        <w:spacing w:line="276" w:lineRule="auto"/>
        <w:ind w:left="993" w:hanging="426"/>
        <w:jc w:val="both"/>
        <w:textAlignment w:val="baseline"/>
        <w:rPr>
          <w:rFonts w:ascii="Cambria" w:hAnsi="Cambria"/>
        </w:rPr>
      </w:pPr>
      <w:r w:rsidRPr="00B51468">
        <w:rPr>
          <w:rFonts w:ascii="Cambria" w:hAnsi="Cambria"/>
        </w:rPr>
        <w:t>na podstawie art. 18 RODO prawo żądania od administratora ograniczenia przetwarzania danych osobowych z zastrzeżeniem przypadków, o których mowa    w art. 18 ust. 2 RODO **;</w:t>
      </w:r>
    </w:p>
    <w:p w14:paraId="22D0512F" w14:textId="77777777" w:rsidR="00D740AD" w:rsidRPr="00B51468" w:rsidRDefault="00D740AD" w:rsidP="00E47A1A">
      <w:pPr>
        <w:pStyle w:val="Default"/>
        <w:numPr>
          <w:ilvl w:val="0"/>
          <w:numId w:val="57"/>
        </w:numPr>
        <w:suppressAutoHyphens/>
        <w:adjustRightInd/>
        <w:spacing w:line="276" w:lineRule="auto"/>
        <w:ind w:left="993" w:hanging="426"/>
        <w:jc w:val="both"/>
        <w:textAlignment w:val="baseline"/>
        <w:rPr>
          <w:rFonts w:ascii="Cambria" w:hAnsi="Cambria"/>
        </w:rPr>
      </w:pPr>
      <w:r w:rsidRPr="00B51468">
        <w:rPr>
          <w:rFonts w:ascii="Cambria" w:hAnsi="Cambria"/>
        </w:rPr>
        <w:t xml:space="preserve">prawo do wniesienia skargi do Prezesa Urzędu Ochrony Danych Osobowych </w:t>
      </w:r>
      <w:r w:rsidRPr="00B51468">
        <w:rPr>
          <w:rFonts w:ascii="Cambria" w:hAnsi="Cambria"/>
          <w:iCs/>
        </w:rPr>
        <w:t>(na adres Prezesa Urzędu Ochrony Danych Osobowych, ul. Stawki 2, 00 - 193 Warszawa</w:t>
      </w:r>
      <w:r w:rsidRPr="00B51468">
        <w:rPr>
          <w:rStyle w:val="Tytuksiki"/>
          <w:rFonts w:ascii="Cambria" w:hAnsi="Cambria"/>
        </w:rPr>
        <w:t>)</w:t>
      </w:r>
      <w:r w:rsidRPr="00B51468">
        <w:rPr>
          <w:rFonts w:ascii="Cambria" w:hAnsi="Cambria"/>
        </w:rPr>
        <w:t>, gdy uzna Pani/Pan, że przetwarzanie danych osobowych Pani/Pana dotyczących narusza przepisy RODO;</w:t>
      </w:r>
    </w:p>
    <w:p w14:paraId="2CC72FE6" w14:textId="77777777" w:rsidR="00D740AD" w:rsidRPr="00B51468" w:rsidRDefault="00D740AD" w:rsidP="00E47A1A">
      <w:pPr>
        <w:pStyle w:val="Default"/>
        <w:numPr>
          <w:ilvl w:val="3"/>
          <w:numId w:val="56"/>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Nie przysługuje Pani/Panu:</w:t>
      </w:r>
    </w:p>
    <w:p w14:paraId="70854A64" w14:textId="77777777" w:rsidR="00D740AD" w:rsidRPr="00B51468" w:rsidRDefault="00D740AD" w:rsidP="00E47A1A">
      <w:pPr>
        <w:pStyle w:val="Default"/>
        <w:numPr>
          <w:ilvl w:val="0"/>
          <w:numId w:val="58"/>
        </w:numPr>
        <w:suppressAutoHyphens/>
        <w:adjustRightInd/>
        <w:spacing w:line="276" w:lineRule="auto"/>
        <w:ind w:left="993" w:hanging="426"/>
        <w:jc w:val="both"/>
        <w:textAlignment w:val="baseline"/>
        <w:rPr>
          <w:rFonts w:ascii="Cambria" w:hAnsi="Cambria"/>
        </w:rPr>
      </w:pPr>
      <w:r w:rsidRPr="00B51468">
        <w:rPr>
          <w:rFonts w:ascii="Cambria" w:hAnsi="Cambria"/>
        </w:rPr>
        <w:t>w związku z art. 17 ust. 3 lit. b, d lub e RODO prawo do usunięcia danych osobowych;</w:t>
      </w:r>
    </w:p>
    <w:p w14:paraId="4483D53D" w14:textId="77777777" w:rsidR="00D740AD" w:rsidRPr="00B51468" w:rsidRDefault="00D740AD" w:rsidP="00E47A1A">
      <w:pPr>
        <w:pStyle w:val="Default"/>
        <w:numPr>
          <w:ilvl w:val="0"/>
          <w:numId w:val="58"/>
        </w:numPr>
        <w:suppressAutoHyphens/>
        <w:adjustRightInd/>
        <w:spacing w:line="276" w:lineRule="auto"/>
        <w:ind w:left="993" w:hanging="426"/>
        <w:jc w:val="both"/>
        <w:textAlignment w:val="baseline"/>
        <w:rPr>
          <w:rFonts w:ascii="Cambria" w:hAnsi="Cambria"/>
        </w:rPr>
      </w:pPr>
      <w:r w:rsidRPr="00B51468">
        <w:rPr>
          <w:rFonts w:ascii="Cambria" w:hAnsi="Cambria"/>
        </w:rPr>
        <w:t>prawo do przenoszenia danych osobowych, o którym mowa w art. 20 RODO;</w:t>
      </w:r>
    </w:p>
    <w:p w14:paraId="10986931" w14:textId="77777777" w:rsidR="00D740AD" w:rsidRPr="00B51468" w:rsidRDefault="00D740AD" w:rsidP="00E47A1A">
      <w:pPr>
        <w:pStyle w:val="Default"/>
        <w:numPr>
          <w:ilvl w:val="0"/>
          <w:numId w:val="58"/>
        </w:numPr>
        <w:suppressAutoHyphens/>
        <w:adjustRightInd/>
        <w:spacing w:line="276" w:lineRule="auto"/>
        <w:ind w:left="993" w:hanging="426"/>
        <w:jc w:val="both"/>
        <w:textAlignment w:val="baseline"/>
        <w:rPr>
          <w:rFonts w:ascii="Cambria" w:hAnsi="Cambria"/>
        </w:rPr>
      </w:pPr>
      <w:r w:rsidRPr="00B51468">
        <w:rPr>
          <w:rFonts w:ascii="Cambria" w:hAnsi="Cambria"/>
        </w:rPr>
        <w:t>na podstawie art. 21 RODO prawo sprzeciwu, wobec przetwarzania danych osobowych, gdyż podstawą prawną przetwarzania Pani/Pana danych osobowych jest art. 6 ust. 1 lit. c RODO</w:t>
      </w:r>
    </w:p>
    <w:p w14:paraId="42084315" w14:textId="77777777" w:rsidR="00D740AD" w:rsidRPr="001831D1" w:rsidRDefault="00D740AD" w:rsidP="00D740AD">
      <w:pPr>
        <w:pStyle w:val="Default"/>
        <w:spacing w:line="276" w:lineRule="auto"/>
        <w:jc w:val="both"/>
        <w:rPr>
          <w:rFonts w:ascii="Cambria" w:hAnsi="Cambria"/>
        </w:rPr>
      </w:pPr>
    </w:p>
    <w:p w14:paraId="52026501" w14:textId="77777777" w:rsidR="00D740AD" w:rsidRPr="001831D1" w:rsidRDefault="00D740AD" w:rsidP="00D740AD">
      <w:pPr>
        <w:autoSpaceDE w:val="0"/>
        <w:spacing w:after="0"/>
        <w:rPr>
          <w:rFonts w:ascii="Cambria" w:hAnsi="Cambria"/>
          <w:sz w:val="20"/>
          <w:szCs w:val="20"/>
        </w:rPr>
      </w:pPr>
      <w:r w:rsidRPr="001831D1">
        <w:rPr>
          <w:rFonts w:ascii="Cambria" w:hAnsi="Cambria" w:cs="Arial"/>
          <w:b/>
          <w:bCs/>
          <w:iCs/>
          <w:color w:val="000000"/>
          <w:sz w:val="24"/>
          <w:szCs w:val="24"/>
        </w:rPr>
        <w:t xml:space="preserve">* </w:t>
      </w:r>
      <w:r w:rsidRPr="001831D1">
        <w:rPr>
          <w:rFonts w:ascii="Cambria" w:hAnsi="Cambria" w:cs="Arial"/>
          <w:b/>
          <w:bCs/>
          <w:iCs/>
          <w:color w:val="000000"/>
          <w:sz w:val="20"/>
          <w:szCs w:val="20"/>
        </w:rPr>
        <w:t>Wyjaśnienie :</w:t>
      </w:r>
      <w:r w:rsidRPr="001831D1">
        <w:rPr>
          <w:rFonts w:ascii="Cambria" w:hAnsi="Cambria" w:cs="Arial"/>
          <w:iCs/>
          <w:color w:val="000000"/>
          <w:sz w:val="20"/>
          <w:szCs w:val="20"/>
        </w:rPr>
        <w:t xml:space="preserve">skorzystanie z prawa do sprostowania nie może skutkować zmianą wyniku postępowania o udzielenie zamówienia publicznego ani zmianą postanowień umowy w zakresie niezgodnym z ustawą </w:t>
      </w:r>
      <w:proofErr w:type="spellStart"/>
      <w:r w:rsidRPr="001831D1">
        <w:rPr>
          <w:rFonts w:ascii="Cambria" w:hAnsi="Cambria" w:cs="Arial"/>
          <w:iCs/>
          <w:color w:val="000000"/>
          <w:sz w:val="20"/>
          <w:szCs w:val="20"/>
        </w:rPr>
        <w:t>Pzp</w:t>
      </w:r>
      <w:proofErr w:type="spellEnd"/>
      <w:r w:rsidRPr="001831D1">
        <w:rPr>
          <w:rFonts w:ascii="Cambria" w:hAnsi="Cambria" w:cs="Arial"/>
          <w:iCs/>
          <w:color w:val="000000"/>
          <w:sz w:val="20"/>
          <w:szCs w:val="20"/>
        </w:rPr>
        <w:t xml:space="preserve"> oraz nie może naruszać integralności protokołu oraz jego załączników.</w:t>
      </w:r>
    </w:p>
    <w:p w14:paraId="40E9B22D" w14:textId="77777777" w:rsidR="00D740AD" w:rsidRPr="001831D1" w:rsidRDefault="00D740AD" w:rsidP="00D740AD">
      <w:pPr>
        <w:pStyle w:val="Standard"/>
        <w:tabs>
          <w:tab w:val="center" w:pos="4176"/>
          <w:tab w:val="right" w:pos="8712"/>
        </w:tabs>
        <w:autoSpaceDE w:val="0"/>
        <w:spacing w:line="276" w:lineRule="auto"/>
        <w:jc w:val="both"/>
        <w:textAlignment w:val="auto"/>
        <w:rPr>
          <w:rFonts w:ascii="Cambria" w:hAnsi="Cambria" w:cs="Arial"/>
          <w:iCs/>
          <w:color w:val="000000"/>
          <w:kern w:val="0"/>
        </w:rPr>
      </w:pPr>
      <w:r w:rsidRPr="001831D1">
        <w:rPr>
          <w:rFonts w:ascii="Cambria" w:hAnsi="Cambria" w:cs="Arial"/>
          <w:b/>
          <w:bCs/>
          <w:iCs/>
          <w:color w:val="000000"/>
          <w:kern w:val="0"/>
          <w:sz w:val="20"/>
          <w:szCs w:val="20"/>
        </w:rPr>
        <w:t xml:space="preserve">** Wyjaśnienie: </w:t>
      </w:r>
      <w:r w:rsidRPr="001831D1">
        <w:rPr>
          <w:rFonts w:ascii="Cambria" w:hAnsi="Cambria" w:cs="Arial"/>
          <w:iCs/>
          <w:color w:val="000000"/>
          <w:kern w:val="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831D1">
        <w:rPr>
          <w:rFonts w:ascii="Cambria" w:hAnsi="Cambria" w:cs="Arial"/>
          <w:iCs/>
          <w:color w:val="000000"/>
          <w:kern w:val="0"/>
        </w:rPr>
        <w:t>.</w:t>
      </w:r>
    </w:p>
    <w:p w14:paraId="4355878F" w14:textId="77777777" w:rsidR="00D740AD" w:rsidRDefault="00D740AD" w:rsidP="00B83CE6">
      <w:pPr>
        <w:spacing w:after="0"/>
        <w:jc w:val="center"/>
        <w:rPr>
          <w:rFonts w:ascii="Cambria" w:hAnsi="Cambria"/>
          <w:b/>
          <w:bCs/>
          <w:color w:val="000000" w:themeColor="text1"/>
          <w:sz w:val="24"/>
          <w:szCs w:val="24"/>
        </w:rPr>
      </w:pPr>
    </w:p>
    <w:p w14:paraId="06260B3A" w14:textId="006F27C6" w:rsidR="00A671E3" w:rsidRPr="00176F54" w:rsidRDefault="00A671E3" w:rsidP="00B83CE6">
      <w:pPr>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lastRenderedPageBreak/>
        <w:t xml:space="preserve">§ </w:t>
      </w:r>
      <w:r w:rsidR="00600BBA">
        <w:rPr>
          <w:rFonts w:ascii="Cambria" w:hAnsi="Cambria"/>
          <w:b/>
          <w:bCs/>
          <w:color w:val="000000" w:themeColor="text1"/>
          <w:sz w:val="24"/>
          <w:szCs w:val="24"/>
        </w:rPr>
        <w:t>2</w:t>
      </w:r>
      <w:r w:rsidR="00B64B33">
        <w:rPr>
          <w:rFonts w:ascii="Cambria" w:hAnsi="Cambria"/>
          <w:b/>
          <w:bCs/>
          <w:color w:val="000000" w:themeColor="text1"/>
          <w:sz w:val="24"/>
          <w:szCs w:val="24"/>
        </w:rPr>
        <w:t>0</w:t>
      </w:r>
    </w:p>
    <w:p w14:paraId="7C895F92" w14:textId="77777777" w:rsidR="00A671E3" w:rsidRPr="00176F54" w:rsidRDefault="00A671E3" w:rsidP="00B83CE6">
      <w:pPr>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Wierzytelności</w:t>
      </w:r>
    </w:p>
    <w:p w14:paraId="3D246A63" w14:textId="77777777" w:rsidR="00A671E3" w:rsidRPr="00176F54" w:rsidRDefault="00A671E3" w:rsidP="00B83CE6">
      <w:pPr>
        <w:widowControl/>
        <w:suppressAutoHyphens w:val="0"/>
        <w:autoSpaceDE w:val="0"/>
        <w:autoSpaceDN w:val="0"/>
        <w:spacing w:after="0"/>
        <w:textAlignment w:val="auto"/>
        <w:rPr>
          <w:rFonts w:ascii="Cambria" w:eastAsia="Lucida Sans Unicode" w:hAnsi="Cambria"/>
          <w:color w:val="000000" w:themeColor="text1"/>
          <w:kern w:val="3"/>
          <w:sz w:val="24"/>
          <w:szCs w:val="24"/>
          <w:lang w:eastAsia="pl-PL"/>
        </w:rPr>
      </w:pPr>
      <w:r w:rsidRPr="00176F54">
        <w:rPr>
          <w:rFonts w:ascii="Cambria" w:eastAsia="Lucida Sans Unicode" w:hAnsi="Cambria"/>
          <w:color w:val="000000" w:themeColor="text1"/>
          <w:kern w:val="3"/>
          <w:sz w:val="24"/>
          <w:szCs w:val="24"/>
          <w:lang w:eastAsia="pl-PL"/>
        </w:rPr>
        <w:t>Wykonawca nie może przenieść wierzytelności wynikających z niniejszej umowy na osobę trzecią bez uprzedniej zgody Zamawiającego, wyrażonej w formie pisemnej pod rygorem nieważności.</w:t>
      </w:r>
    </w:p>
    <w:p w14:paraId="391225AB" w14:textId="77777777" w:rsidR="00A671E3" w:rsidRPr="00176F54" w:rsidRDefault="00A671E3" w:rsidP="00B83CE6">
      <w:pPr>
        <w:autoSpaceDE w:val="0"/>
        <w:autoSpaceDN w:val="0"/>
        <w:spacing w:after="0"/>
        <w:jc w:val="center"/>
        <w:rPr>
          <w:rFonts w:ascii="Cambria" w:eastAsia="Calibri" w:hAnsi="Cambria"/>
          <w:b/>
          <w:bCs/>
          <w:color w:val="000000" w:themeColor="text1"/>
          <w:sz w:val="24"/>
          <w:szCs w:val="24"/>
        </w:rPr>
      </w:pPr>
    </w:p>
    <w:p w14:paraId="083BD276" w14:textId="23E7AD2B" w:rsidR="00EF3F4F" w:rsidRPr="00176F54" w:rsidRDefault="00EF3F4F"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2</w:t>
      </w:r>
      <w:r w:rsidR="00B64B33">
        <w:rPr>
          <w:rFonts w:ascii="Cambria" w:eastAsia="Calibri" w:hAnsi="Cambria"/>
          <w:b/>
          <w:bCs/>
          <w:color w:val="000000" w:themeColor="text1"/>
          <w:sz w:val="24"/>
          <w:szCs w:val="24"/>
        </w:rPr>
        <w:t>1</w:t>
      </w:r>
    </w:p>
    <w:p w14:paraId="7A05BB53" w14:textId="77777777" w:rsidR="00676EB1" w:rsidRPr="00176F54" w:rsidRDefault="00EF3F4F"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Polubowne rozwiązywanie sporów</w:t>
      </w:r>
    </w:p>
    <w:p w14:paraId="48F063C6" w14:textId="77777777" w:rsidR="00676EB1" w:rsidRPr="00176F54" w:rsidRDefault="00EF3F4F" w:rsidP="00E47A1A">
      <w:pPr>
        <w:pStyle w:val="Akapitzlist"/>
        <w:numPr>
          <w:ilvl w:val="3"/>
          <w:numId w:val="31"/>
        </w:numPr>
        <w:autoSpaceDE w:val="0"/>
        <w:autoSpaceDN w:val="0"/>
        <w:spacing w:after="0"/>
        <w:ind w:left="426" w:hanging="426"/>
        <w:jc w:val="both"/>
        <w:rPr>
          <w:rFonts w:ascii="Cambria" w:hAnsi="Cambria"/>
          <w:b/>
          <w:bCs/>
          <w:color w:val="000000" w:themeColor="text1"/>
          <w:sz w:val="24"/>
          <w:szCs w:val="24"/>
        </w:rPr>
      </w:pPr>
      <w:r w:rsidRPr="00176F54">
        <w:rPr>
          <w:rFonts w:ascii="Cambria" w:hAnsi="Cambria" w:cs="Open Sans"/>
          <w:color w:val="000000" w:themeColor="text1"/>
          <w:sz w:val="24"/>
          <w:szCs w:val="24"/>
          <w:shd w:val="clear" w:color="auto" w:fill="FFFFFF"/>
        </w:rPr>
        <w:t xml:space="preserve">W przypadku zaistnienia pomiędzy stronami sporu wynikającego z umowy </w:t>
      </w:r>
      <w:r w:rsidR="00676EB1" w:rsidRPr="00176F54">
        <w:rPr>
          <w:rFonts w:ascii="Cambria" w:hAnsi="Cambria" w:cs="Open Sans"/>
          <w:color w:val="000000" w:themeColor="text1"/>
          <w:sz w:val="24"/>
          <w:szCs w:val="24"/>
          <w:shd w:val="clear" w:color="auto" w:fill="FFFFFF"/>
        </w:rPr>
        <w:br/>
      </w:r>
      <w:r w:rsidRPr="00176F54">
        <w:rPr>
          <w:rFonts w:ascii="Cambria" w:hAnsi="Cambria" w:cs="Open Sans"/>
          <w:color w:val="000000" w:themeColor="text1"/>
          <w:sz w:val="24"/>
          <w:szCs w:val="24"/>
          <w:shd w:val="clear" w:color="auto" w:fill="FFFFFF"/>
        </w:rPr>
        <w:t>lub pozostającego w związku z umową,</w:t>
      </w:r>
      <w:r w:rsidR="00E60B8C" w:rsidRPr="00176F54">
        <w:rPr>
          <w:rFonts w:ascii="Cambria" w:hAnsi="Cambria" w:cs="Open Sans"/>
          <w:color w:val="000000" w:themeColor="text1"/>
          <w:sz w:val="24"/>
          <w:szCs w:val="24"/>
          <w:shd w:val="clear" w:color="auto" w:fill="FFFFFF"/>
        </w:rPr>
        <w:t xml:space="preserve"> dla którego możliwe jest zawarcie ugody, </w:t>
      </w:r>
      <w:r w:rsidRPr="00176F54">
        <w:rPr>
          <w:rFonts w:ascii="Cambria" w:hAnsi="Cambria" w:cs="Open Sans"/>
          <w:color w:val="000000" w:themeColor="text1"/>
          <w:sz w:val="24"/>
          <w:szCs w:val="24"/>
          <w:shd w:val="clear" w:color="auto" w:fill="FFFFFF"/>
        </w:rPr>
        <w:t xml:space="preserve">strony zobowiązują się do jego rozwiązania w drodze mediacji. </w:t>
      </w:r>
    </w:p>
    <w:p w14:paraId="49309040" w14:textId="77777777" w:rsidR="00EF3F4F" w:rsidRPr="00F2664E" w:rsidRDefault="00EF3F4F" w:rsidP="00E47A1A">
      <w:pPr>
        <w:pStyle w:val="Akapitzlist"/>
        <w:numPr>
          <w:ilvl w:val="3"/>
          <w:numId w:val="31"/>
        </w:numPr>
        <w:autoSpaceDE w:val="0"/>
        <w:autoSpaceDN w:val="0"/>
        <w:spacing w:after="0"/>
        <w:ind w:left="426" w:hanging="426"/>
        <w:jc w:val="both"/>
        <w:rPr>
          <w:rFonts w:ascii="Cambria" w:hAnsi="Cambria"/>
          <w:b/>
          <w:bCs/>
          <w:color w:val="000000" w:themeColor="text1"/>
          <w:sz w:val="24"/>
          <w:szCs w:val="24"/>
        </w:rPr>
      </w:pPr>
      <w:r w:rsidRPr="00176F54">
        <w:rPr>
          <w:rFonts w:ascii="Cambria" w:hAnsi="Cambria" w:cs="Open Sans"/>
          <w:color w:val="000000" w:themeColor="text1"/>
          <w:sz w:val="24"/>
          <w:szCs w:val="24"/>
          <w:shd w:val="clear" w:color="auto" w:fill="FFFFFF"/>
        </w:rPr>
        <w:t>Mediacja prowadzona będzie przez Mediatorów Stałych Sądu Polubownego przy Prokuratorii Generalnej Rzeczypospolitej Polskiej zgodnie z Regulaminem tego Sądu.</w:t>
      </w:r>
    </w:p>
    <w:p w14:paraId="1BF11F68" w14:textId="77777777" w:rsidR="00B64B33" w:rsidRDefault="00B64B33" w:rsidP="00B83CE6">
      <w:pPr>
        <w:autoSpaceDE w:val="0"/>
        <w:autoSpaceDN w:val="0"/>
        <w:spacing w:after="0"/>
        <w:jc w:val="center"/>
        <w:rPr>
          <w:rFonts w:ascii="Cambria" w:eastAsia="Calibri" w:hAnsi="Cambria"/>
          <w:b/>
          <w:bCs/>
          <w:color w:val="000000" w:themeColor="text1"/>
          <w:sz w:val="24"/>
          <w:szCs w:val="24"/>
        </w:rPr>
      </w:pPr>
    </w:p>
    <w:p w14:paraId="671AC19D" w14:textId="3C78D0DF" w:rsidR="00A671E3" w:rsidRPr="00176F54" w:rsidRDefault="00A671E3"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2</w:t>
      </w:r>
      <w:r w:rsidR="00B64B33">
        <w:rPr>
          <w:rFonts w:ascii="Cambria" w:eastAsia="Calibri" w:hAnsi="Cambria"/>
          <w:b/>
          <w:bCs/>
          <w:color w:val="000000" w:themeColor="text1"/>
          <w:sz w:val="24"/>
          <w:szCs w:val="24"/>
        </w:rPr>
        <w:t>2</w:t>
      </w:r>
    </w:p>
    <w:p w14:paraId="08828020" w14:textId="77777777" w:rsidR="00A671E3" w:rsidRPr="00176F54" w:rsidRDefault="00A671E3"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Postanowienia końcowe</w:t>
      </w:r>
    </w:p>
    <w:p w14:paraId="117A082C" w14:textId="3DCA2074" w:rsidR="00A671E3" w:rsidRPr="00176F54" w:rsidRDefault="00A671E3" w:rsidP="00E47A1A">
      <w:pPr>
        <w:pStyle w:val="Jasnasiatkaakcent31"/>
        <w:widowControl w:val="0"/>
        <w:numPr>
          <w:ilvl w:val="0"/>
          <w:numId w:val="30"/>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W sprawach nieuregulowanych niniejszą umową stosuje się przepisy obowiązującego prawa, w szczególności Kodeksu cywilnego, Prawa zamówień publicznych, Prawa budowlanego.</w:t>
      </w:r>
    </w:p>
    <w:p w14:paraId="11982A79" w14:textId="77777777" w:rsidR="00A671E3" w:rsidRPr="00176F54" w:rsidRDefault="00A671E3" w:rsidP="00E47A1A">
      <w:pPr>
        <w:pStyle w:val="Jasnasiatkaakcent31"/>
        <w:widowControl w:val="0"/>
        <w:numPr>
          <w:ilvl w:val="0"/>
          <w:numId w:val="30"/>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15A21710" w14:textId="77777777" w:rsidR="00A671E3" w:rsidRPr="00176F54" w:rsidRDefault="00A671E3" w:rsidP="00E47A1A">
      <w:pPr>
        <w:pStyle w:val="Jasnasiatkaakcent31"/>
        <w:widowControl w:val="0"/>
        <w:numPr>
          <w:ilvl w:val="0"/>
          <w:numId w:val="30"/>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Wszelkie spory</w:t>
      </w:r>
      <w:r w:rsidR="00676EB1" w:rsidRPr="00176F54">
        <w:rPr>
          <w:rFonts w:ascii="Cambria" w:hAnsi="Cambria" w:cs="Calibri"/>
          <w:color w:val="000000" w:themeColor="text1"/>
          <w:sz w:val="24"/>
          <w:szCs w:val="24"/>
        </w:rPr>
        <w:t xml:space="preserve">, z </w:t>
      </w:r>
      <w:r w:rsidR="00676EB1" w:rsidRPr="00CE4C54">
        <w:rPr>
          <w:rFonts w:ascii="Cambria" w:hAnsi="Cambria" w:cs="Calibri"/>
          <w:color w:val="000000" w:themeColor="text1"/>
          <w:sz w:val="24"/>
          <w:szCs w:val="24"/>
        </w:rPr>
        <w:t>zastrzeżeniem § 2</w:t>
      </w:r>
      <w:r w:rsidR="00976C0E" w:rsidRPr="00CE4C54">
        <w:rPr>
          <w:rFonts w:ascii="Cambria" w:hAnsi="Cambria" w:cs="Calibri"/>
          <w:color w:val="000000" w:themeColor="text1"/>
          <w:sz w:val="24"/>
          <w:szCs w:val="24"/>
        </w:rPr>
        <w:t>1</w:t>
      </w:r>
      <w:r w:rsidR="00676EB1" w:rsidRPr="00CE4C54">
        <w:rPr>
          <w:rFonts w:ascii="Cambria" w:hAnsi="Cambria" w:cs="Calibri"/>
          <w:color w:val="000000" w:themeColor="text1"/>
          <w:sz w:val="24"/>
          <w:szCs w:val="24"/>
        </w:rPr>
        <w:t xml:space="preserve"> Umowy,</w:t>
      </w:r>
      <w:r w:rsidRPr="00CE4C54">
        <w:rPr>
          <w:rFonts w:ascii="Cambria" w:hAnsi="Cambria" w:cs="Calibri"/>
          <w:color w:val="000000" w:themeColor="text1"/>
          <w:sz w:val="24"/>
          <w:szCs w:val="24"/>
        </w:rPr>
        <w:t xml:space="preserve"> wynikające</w:t>
      </w:r>
      <w:r w:rsidRPr="00176F54">
        <w:rPr>
          <w:rFonts w:ascii="Cambria" w:hAnsi="Cambria" w:cs="Calibri"/>
          <w:color w:val="000000" w:themeColor="text1"/>
          <w:sz w:val="24"/>
          <w:szCs w:val="24"/>
        </w:rPr>
        <w:t xml:space="preserve"> z niniejszej umowy lub powstające w związku z umową będą rozstrzygane przez sąd właściwy dla siedziby Zamawiającego. </w:t>
      </w:r>
    </w:p>
    <w:p w14:paraId="065B6FA6" w14:textId="01FD68F3" w:rsidR="00A671E3" w:rsidRPr="00176F54" w:rsidRDefault="00A671E3" w:rsidP="00E47A1A">
      <w:pPr>
        <w:pStyle w:val="Jasnasiatkaakcent31"/>
        <w:widowControl w:val="0"/>
        <w:numPr>
          <w:ilvl w:val="0"/>
          <w:numId w:val="30"/>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 xml:space="preserve">Umowę sporządzono w </w:t>
      </w:r>
      <w:r w:rsidR="007B7437">
        <w:rPr>
          <w:rFonts w:ascii="Cambria" w:hAnsi="Cambria" w:cs="Calibri"/>
          <w:color w:val="000000" w:themeColor="text1"/>
          <w:sz w:val="24"/>
          <w:szCs w:val="24"/>
        </w:rPr>
        <w:t>trzech</w:t>
      </w:r>
      <w:r w:rsidRPr="00176F54">
        <w:rPr>
          <w:rFonts w:ascii="Cambria" w:hAnsi="Cambria" w:cs="Calibri"/>
          <w:color w:val="000000" w:themeColor="text1"/>
          <w:sz w:val="24"/>
          <w:szCs w:val="24"/>
        </w:rPr>
        <w:t xml:space="preserve"> jednobrzmiących egzemplarzach: </w:t>
      </w:r>
      <w:r w:rsidR="007B7437">
        <w:rPr>
          <w:rFonts w:ascii="Cambria" w:hAnsi="Cambria" w:cs="Calibri"/>
          <w:color w:val="000000" w:themeColor="text1"/>
          <w:sz w:val="24"/>
          <w:szCs w:val="24"/>
        </w:rPr>
        <w:t>dwa</w:t>
      </w:r>
      <w:r w:rsidRPr="00176F54">
        <w:rPr>
          <w:rFonts w:ascii="Cambria" w:hAnsi="Cambria" w:cs="Calibri"/>
          <w:color w:val="000000" w:themeColor="text1"/>
          <w:sz w:val="24"/>
          <w:szCs w:val="24"/>
        </w:rPr>
        <w:t xml:space="preserve"> egzemplarze dla Zamawiającego, jeden egzemplarz dla Wykonawcy.</w:t>
      </w:r>
    </w:p>
    <w:p w14:paraId="7CD6D492" w14:textId="77777777" w:rsidR="00A671E3" w:rsidRPr="00176F54" w:rsidRDefault="00A671E3" w:rsidP="00E47A1A">
      <w:pPr>
        <w:pStyle w:val="Akapitzlist"/>
        <w:numPr>
          <w:ilvl w:val="0"/>
          <w:numId w:val="30"/>
        </w:numPr>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Załącznikami do umowy są:</w:t>
      </w:r>
    </w:p>
    <w:p w14:paraId="58A5D7C1" w14:textId="77777777" w:rsidR="00A671E3" w:rsidRPr="00176F54" w:rsidRDefault="00A671E3" w:rsidP="00E47A1A">
      <w:pPr>
        <w:pStyle w:val="Akapitzlist"/>
        <w:numPr>
          <w:ilvl w:val="1"/>
          <w:numId w:val="45"/>
        </w:numPr>
        <w:tabs>
          <w:tab w:val="left" w:pos="851"/>
        </w:tabs>
        <w:autoSpaceDE w:val="0"/>
        <w:autoSpaceDN w:val="0"/>
        <w:adjustRightInd w:val="0"/>
        <w:spacing w:after="0"/>
        <w:ind w:left="1276" w:hanging="567"/>
        <w:jc w:val="both"/>
        <w:rPr>
          <w:rFonts w:ascii="Cambria" w:hAnsi="Cambria" w:cs="Calibri"/>
          <w:color w:val="000000" w:themeColor="text1"/>
          <w:sz w:val="24"/>
          <w:szCs w:val="24"/>
        </w:rPr>
      </w:pPr>
      <w:r w:rsidRPr="00176F54">
        <w:rPr>
          <w:rFonts w:ascii="Cambria" w:hAnsi="Cambria" w:cs="Cambria"/>
          <w:color w:val="000000" w:themeColor="text1"/>
          <w:sz w:val="24"/>
          <w:szCs w:val="24"/>
        </w:rPr>
        <w:t>Specyfikacja warunków zamówienia.</w:t>
      </w:r>
    </w:p>
    <w:p w14:paraId="6D52E48C" w14:textId="77777777" w:rsidR="00A671E3" w:rsidRPr="00176F54" w:rsidRDefault="00A671E3" w:rsidP="00E47A1A">
      <w:pPr>
        <w:pStyle w:val="Akapitzlist"/>
        <w:numPr>
          <w:ilvl w:val="1"/>
          <w:numId w:val="45"/>
        </w:numPr>
        <w:tabs>
          <w:tab w:val="left" w:pos="851"/>
        </w:tabs>
        <w:autoSpaceDE w:val="0"/>
        <w:autoSpaceDN w:val="0"/>
        <w:adjustRightInd w:val="0"/>
        <w:spacing w:after="0"/>
        <w:ind w:left="1276" w:hanging="567"/>
        <w:jc w:val="both"/>
        <w:rPr>
          <w:rFonts w:ascii="Cambria" w:hAnsi="Cambria" w:cs="Calibri"/>
          <w:color w:val="000000" w:themeColor="text1"/>
          <w:sz w:val="24"/>
          <w:szCs w:val="24"/>
        </w:rPr>
      </w:pPr>
      <w:r w:rsidRPr="00176F54">
        <w:rPr>
          <w:rFonts w:ascii="Cambria" w:hAnsi="Cambria" w:cs="Cambria"/>
          <w:color w:val="000000" w:themeColor="text1"/>
          <w:sz w:val="24"/>
          <w:szCs w:val="24"/>
        </w:rPr>
        <w:t>Dokumentacja projektowa.</w:t>
      </w:r>
    </w:p>
    <w:p w14:paraId="2016BC1B" w14:textId="77777777" w:rsidR="00A671E3" w:rsidRDefault="00A671E3" w:rsidP="00E47A1A">
      <w:pPr>
        <w:pStyle w:val="Akapitzlist"/>
        <w:numPr>
          <w:ilvl w:val="1"/>
          <w:numId w:val="45"/>
        </w:numPr>
        <w:tabs>
          <w:tab w:val="left" w:pos="851"/>
        </w:tabs>
        <w:autoSpaceDE w:val="0"/>
        <w:autoSpaceDN w:val="0"/>
        <w:adjustRightInd w:val="0"/>
        <w:spacing w:after="0"/>
        <w:ind w:left="1276" w:hanging="567"/>
        <w:jc w:val="both"/>
        <w:rPr>
          <w:rFonts w:ascii="Cambria" w:hAnsi="Cambria" w:cs="Helvetica"/>
          <w:bCs/>
          <w:color w:val="000000" w:themeColor="text1"/>
          <w:sz w:val="24"/>
          <w:szCs w:val="24"/>
        </w:rPr>
      </w:pPr>
      <w:r w:rsidRPr="00176F54">
        <w:rPr>
          <w:rFonts w:ascii="Cambria" w:hAnsi="Cambria" w:cs="Helvetica"/>
          <w:bCs/>
          <w:color w:val="000000" w:themeColor="text1"/>
          <w:sz w:val="24"/>
          <w:szCs w:val="24"/>
        </w:rPr>
        <w:t>Specyfikacje Techniczne Wykonania i Odbioru Robót Budowlanych (</w:t>
      </w:r>
      <w:proofErr w:type="spellStart"/>
      <w:r w:rsidRPr="00176F54">
        <w:rPr>
          <w:rFonts w:ascii="Cambria" w:hAnsi="Cambria" w:cs="Helvetica"/>
          <w:bCs/>
          <w:color w:val="000000" w:themeColor="text1"/>
          <w:sz w:val="24"/>
          <w:szCs w:val="24"/>
        </w:rPr>
        <w:t>STWiOR</w:t>
      </w:r>
      <w:r w:rsidR="00AD338D">
        <w:rPr>
          <w:rFonts w:ascii="Cambria" w:hAnsi="Cambria" w:cs="Helvetica"/>
          <w:bCs/>
          <w:color w:val="000000" w:themeColor="text1"/>
          <w:sz w:val="24"/>
          <w:szCs w:val="24"/>
        </w:rPr>
        <w:t>B</w:t>
      </w:r>
      <w:proofErr w:type="spellEnd"/>
      <w:r w:rsidRPr="00176F54">
        <w:rPr>
          <w:rFonts w:ascii="Cambria" w:hAnsi="Cambria" w:cs="Helvetica"/>
          <w:bCs/>
          <w:color w:val="000000" w:themeColor="text1"/>
          <w:sz w:val="24"/>
          <w:szCs w:val="24"/>
        </w:rPr>
        <w:t>).</w:t>
      </w:r>
    </w:p>
    <w:p w14:paraId="033098C0" w14:textId="6E0F0D3F" w:rsidR="007B7437" w:rsidRDefault="007B7437" w:rsidP="00E47A1A">
      <w:pPr>
        <w:pStyle w:val="Akapitzlist"/>
        <w:numPr>
          <w:ilvl w:val="1"/>
          <w:numId w:val="45"/>
        </w:numPr>
        <w:tabs>
          <w:tab w:val="left" w:pos="851"/>
        </w:tabs>
        <w:autoSpaceDE w:val="0"/>
        <w:autoSpaceDN w:val="0"/>
        <w:adjustRightInd w:val="0"/>
        <w:spacing w:after="0"/>
        <w:ind w:left="1276" w:hanging="567"/>
        <w:jc w:val="both"/>
        <w:rPr>
          <w:rFonts w:ascii="Cambria" w:hAnsi="Cambria" w:cs="Helvetica"/>
          <w:bCs/>
          <w:color w:val="000000" w:themeColor="text1"/>
          <w:sz w:val="24"/>
          <w:szCs w:val="24"/>
        </w:rPr>
      </w:pPr>
      <w:r>
        <w:rPr>
          <w:rFonts w:ascii="Cambria" w:hAnsi="Cambria" w:cs="Helvetica"/>
          <w:bCs/>
          <w:color w:val="000000" w:themeColor="text1"/>
          <w:sz w:val="24"/>
          <w:szCs w:val="24"/>
        </w:rPr>
        <w:t>Program prac konserwatorskich</w:t>
      </w:r>
    </w:p>
    <w:p w14:paraId="60313038" w14:textId="6623CC00" w:rsidR="008A7322" w:rsidRPr="00176F54" w:rsidRDefault="008A7322" w:rsidP="00E47A1A">
      <w:pPr>
        <w:pStyle w:val="Akapitzlist"/>
        <w:numPr>
          <w:ilvl w:val="1"/>
          <w:numId w:val="45"/>
        </w:numPr>
        <w:tabs>
          <w:tab w:val="left" w:pos="851"/>
        </w:tabs>
        <w:autoSpaceDE w:val="0"/>
        <w:autoSpaceDN w:val="0"/>
        <w:adjustRightInd w:val="0"/>
        <w:spacing w:after="0"/>
        <w:ind w:left="1276" w:hanging="567"/>
        <w:jc w:val="both"/>
        <w:rPr>
          <w:rFonts w:ascii="Cambria" w:hAnsi="Cambria" w:cs="Helvetica"/>
          <w:bCs/>
          <w:color w:val="000000" w:themeColor="text1"/>
          <w:sz w:val="24"/>
          <w:szCs w:val="24"/>
        </w:rPr>
      </w:pPr>
      <w:r>
        <w:rPr>
          <w:rFonts w:ascii="Cambria" w:hAnsi="Cambria" w:cs="Helvetica"/>
          <w:bCs/>
          <w:color w:val="000000" w:themeColor="text1"/>
          <w:sz w:val="24"/>
          <w:szCs w:val="24"/>
        </w:rPr>
        <w:t>Pozwolenie WKZ N5r K/1034/2024 z dnia 21.08.2024 r.</w:t>
      </w:r>
    </w:p>
    <w:p w14:paraId="2FFB09D7" w14:textId="77777777" w:rsidR="00A671E3" w:rsidRPr="00176F54" w:rsidRDefault="00A671E3" w:rsidP="00E47A1A">
      <w:pPr>
        <w:widowControl/>
        <w:numPr>
          <w:ilvl w:val="1"/>
          <w:numId w:val="45"/>
        </w:numPr>
        <w:tabs>
          <w:tab w:val="left" w:pos="851"/>
        </w:tabs>
        <w:autoSpaceDE w:val="0"/>
        <w:adjustRightInd/>
        <w:spacing w:after="0"/>
        <w:ind w:left="1276" w:hanging="567"/>
        <w:contextualSpacing/>
        <w:textAlignment w:val="auto"/>
        <w:rPr>
          <w:rFonts w:ascii="Cambria" w:hAnsi="Cambria" w:cs="Times New Roman"/>
          <w:color w:val="000000" w:themeColor="text1"/>
          <w:sz w:val="24"/>
          <w:szCs w:val="24"/>
        </w:rPr>
      </w:pPr>
      <w:r w:rsidRPr="00176F54">
        <w:rPr>
          <w:rFonts w:ascii="Cambria" w:hAnsi="Cambria" w:cs="Cambria"/>
          <w:color w:val="000000" w:themeColor="text1"/>
          <w:sz w:val="24"/>
          <w:szCs w:val="24"/>
        </w:rPr>
        <w:t>Złożona oferta.</w:t>
      </w:r>
    </w:p>
    <w:p w14:paraId="63E692CF" w14:textId="77777777" w:rsidR="00A671E3" w:rsidRPr="00176F54" w:rsidRDefault="00A671E3" w:rsidP="00B83CE6">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tbl>
      <w:tblPr>
        <w:tblW w:w="0" w:type="auto"/>
        <w:tblLook w:val="04A0" w:firstRow="1" w:lastRow="0" w:firstColumn="1" w:lastColumn="0" w:noHBand="0" w:noVBand="1"/>
      </w:tblPr>
      <w:tblGrid>
        <w:gridCol w:w="4537"/>
        <w:gridCol w:w="4535"/>
      </w:tblGrid>
      <w:tr w:rsidR="00A671E3" w:rsidRPr="00176F54" w14:paraId="6560B47B" w14:textId="77777777" w:rsidTr="00A4379F">
        <w:tc>
          <w:tcPr>
            <w:tcW w:w="4605" w:type="dxa"/>
          </w:tcPr>
          <w:p w14:paraId="1F9AF63A"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Zamawiający:</w:t>
            </w:r>
          </w:p>
        </w:tc>
        <w:tc>
          <w:tcPr>
            <w:tcW w:w="4605" w:type="dxa"/>
          </w:tcPr>
          <w:p w14:paraId="16E4DF8C"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xml:space="preserve">                                   Wykonawca:</w:t>
            </w:r>
          </w:p>
        </w:tc>
      </w:tr>
    </w:tbl>
    <w:p w14:paraId="49F8BC7B" w14:textId="77777777" w:rsidR="00A671E3" w:rsidRPr="00176F54" w:rsidRDefault="00A671E3" w:rsidP="00B83CE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sectPr w:rsidR="00A671E3" w:rsidRPr="00176F54" w:rsidSect="0055566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1EFBC" w14:textId="77777777" w:rsidR="003B40BD" w:rsidRDefault="003B40BD" w:rsidP="009C3898">
      <w:pPr>
        <w:spacing w:after="0" w:line="240" w:lineRule="auto"/>
      </w:pPr>
      <w:r>
        <w:separator/>
      </w:r>
    </w:p>
  </w:endnote>
  <w:endnote w:type="continuationSeparator" w:id="0">
    <w:p w14:paraId="161DD5DF" w14:textId="77777777" w:rsidR="003B40BD" w:rsidRDefault="003B40BD"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altName w:val="Arial"/>
    <w:charset w:val="00"/>
    <w:family w:val="auto"/>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epoloItcTEEBoo">
    <w:altName w:val="Corbel"/>
    <w:charset w:val="EE"/>
    <w:family w:val="auto"/>
    <w:pitch w:val="variable"/>
    <w:sig w:usb0="00000005" w:usb1="00000000" w:usb2="00000000" w:usb3="00000000" w:csb0="00000082"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365528"/>
      <w:docPartObj>
        <w:docPartGallery w:val="Page Numbers (Bottom of Page)"/>
        <w:docPartUnique/>
      </w:docPartObj>
    </w:sdtPr>
    <w:sdtEndPr>
      <w:rPr>
        <w:rFonts w:asciiTheme="minorHAnsi" w:hAnsiTheme="minorHAnsi" w:cstheme="minorHAnsi"/>
        <w:sz w:val="16"/>
        <w:szCs w:val="16"/>
      </w:rPr>
    </w:sdtEndPr>
    <w:sdtContent>
      <w:p w14:paraId="32688D06" w14:textId="77777777" w:rsidR="00577AC9" w:rsidRPr="00BE51DB" w:rsidRDefault="00577AC9"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484BB8">
          <w:rPr>
            <w:rFonts w:asciiTheme="minorHAnsi" w:hAnsiTheme="minorHAnsi" w:cstheme="minorHAnsi"/>
            <w:noProof/>
            <w:sz w:val="16"/>
            <w:szCs w:val="16"/>
          </w:rPr>
          <w:t>20</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6830B" w14:textId="77777777" w:rsidR="003B40BD" w:rsidRDefault="003B40BD" w:rsidP="009C3898">
      <w:pPr>
        <w:spacing w:after="0" w:line="240" w:lineRule="auto"/>
      </w:pPr>
      <w:r>
        <w:separator/>
      </w:r>
    </w:p>
  </w:footnote>
  <w:footnote w:type="continuationSeparator" w:id="0">
    <w:p w14:paraId="6E420199" w14:textId="77777777" w:rsidR="003B40BD" w:rsidRDefault="003B40BD" w:rsidP="009C3898">
      <w:pPr>
        <w:spacing w:after="0" w:line="240" w:lineRule="auto"/>
      </w:pPr>
      <w:r>
        <w:continuationSeparator/>
      </w:r>
    </w:p>
  </w:footnote>
  <w:footnote w:id="1">
    <w:p w14:paraId="26205AE8" w14:textId="17515E8A" w:rsidR="00577AC9" w:rsidRPr="0060036D" w:rsidRDefault="00577AC9" w:rsidP="0060036D">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F65E8" w14:textId="6D0CAC0A" w:rsidR="009439E5" w:rsidRPr="00207F37" w:rsidRDefault="009439E5" w:rsidP="009439E5">
    <w:pPr>
      <w:pStyle w:val="Nagwek"/>
      <w:jc w:val="center"/>
      <w:rPr>
        <w:i/>
        <w:sz w:val="18"/>
        <w:szCs w:val="18"/>
      </w:rPr>
    </w:pPr>
    <w:r w:rsidRPr="00207F37">
      <w:rPr>
        <w:rFonts w:ascii="Cambria" w:hAnsi="Cambria"/>
        <w:bCs/>
        <w:i/>
        <w:sz w:val="18"/>
        <w:szCs w:val="18"/>
      </w:rPr>
      <w:t>Remont konserwatorski Zamku Ogrodzienieckiego w Podzamczu – baszta skazańców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7"/>
    <w:multiLevelType w:val="singleLevel"/>
    <w:tmpl w:val="90A8DEF6"/>
    <w:lvl w:ilvl="0">
      <w:start w:val="3"/>
      <w:numFmt w:val="decimal"/>
      <w:lvlText w:val="%1."/>
      <w:lvlJc w:val="left"/>
      <w:pPr>
        <w:tabs>
          <w:tab w:val="num" w:pos="-360"/>
        </w:tabs>
        <w:ind w:left="360" w:hanging="360"/>
      </w:pPr>
      <w:rPr>
        <w:rFonts w:ascii="Cambria" w:hAnsi="Cambria" w:cs="Times New Roman" w:hint="default"/>
        <w:b w:val="0"/>
        <w:bCs/>
        <w:i w:val="0"/>
        <w:color w:val="auto"/>
        <w:sz w:val="24"/>
        <w:szCs w:val="24"/>
      </w:rPr>
    </w:lvl>
  </w:abstractNum>
  <w:abstractNum w:abstractNumId="15"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6" w15:restartNumberingAfterBreak="0">
    <w:nsid w:val="0000002B"/>
    <w:multiLevelType w:val="singleLevel"/>
    <w:tmpl w:val="9DDEBC60"/>
    <w:name w:val="WW8Num43"/>
    <w:lvl w:ilvl="0">
      <w:start w:val="1"/>
      <w:numFmt w:val="decimal"/>
      <w:lvlText w:val="%1)"/>
      <w:lvlJc w:val="left"/>
      <w:pPr>
        <w:tabs>
          <w:tab w:val="num" w:pos="708"/>
        </w:tabs>
        <w:ind w:left="720" w:hanging="360"/>
      </w:pPr>
      <w:rPr>
        <w:rFonts w:ascii="Cambria" w:hAnsi="Cambria" w:cs="Times New Roman"/>
        <w:i w:val="0"/>
        <w:color w:val="auto"/>
        <w:sz w:val="24"/>
        <w:szCs w:val="24"/>
        <w:u w:val="none"/>
      </w:rPr>
    </w:lvl>
  </w:abstractNum>
  <w:abstractNum w:abstractNumId="17" w15:restartNumberingAfterBreak="0">
    <w:nsid w:val="0000002E"/>
    <w:multiLevelType w:val="multilevel"/>
    <w:tmpl w:val="24C645B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val="0"/>
        <w:bCs/>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8"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9"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0"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1"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2"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3" w15:restartNumberingAfterBreak="0">
    <w:nsid w:val="00000043"/>
    <w:multiLevelType w:val="singleLevel"/>
    <w:tmpl w:val="05B8B118"/>
    <w:name w:val="WW8Num67"/>
    <w:lvl w:ilvl="0">
      <w:start w:val="1"/>
      <w:numFmt w:val="decimal"/>
      <w:lvlText w:val="%1."/>
      <w:lvlJc w:val="left"/>
      <w:pPr>
        <w:tabs>
          <w:tab w:val="num" w:pos="0"/>
        </w:tabs>
        <w:ind w:left="720" w:hanging="360"/>
      </w:pPr>
      <w:rPr>
        <w:rFonts w:ascii="Cambria" w:hAnsi="Cambria" w:cs="Times New Roman" w:hint="default"/>
        <w:b w:val="0"/>
        <w:bCs/>
        <w:sz w:val="24"/>
        <w:szCs w:val="24"/>
      </w:rPr>
    </w:lvl>
  </w:abstractNum>
  <w:abstractNum w:abstractNumId="24"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6"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8"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9"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027E56D6"/>
    <w:multiLevelType w:val="hybridMultilevel"/>
    <w:tmpl w:val="0308872A"/>
    <w:lvl w:ilvl="0" w:tplc="E534ACEC">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32" w15:restartNumberingAfterBreak="0">
    <w:nsid w:val="09693B5B"/>
    <w:multiLevelType w:val="multilevel"/>
    <w:tmpl w:val="A0B8369A"/>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3"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16514F3"/>
    <w:multiLevelType w:val="hybridMultilevel"/>
    <w:tmpl w:val="B308A9EE"/>
    <w:lvl w:ilvl="0" w:tplc="48B84792">
      <w:start w:val="1"/>
      <w:numFmt w:val="bullet"/>
      <w:lvlText w:val="­"/>
      <w:lvlJc w:val="left"/>
      <w:pPr>
        <w:ind w:left="720" w:hanging="360"/>
      </w:pPr>
      <w:rPr>
        <w:rFonts w:ascii="Calibri Light" w:hAnsi="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7857703"/>
    <w:multiLevelType w:val="hybridMultilevel"/>
    <w:tmpl w:val="425C192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79627B"/>
    <w:multiLevelType w:val="hybridMultilevel"/>
    <w:tmpl w:val="CD16553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7A70BF0C">
      <w:start w:val="1"/>
      <w:numFmt w:val="decimal"/>
      <w:lvlText w:val="%3."/>
      <w:lvlJc w:val="left"/>
      <w:pPr>
        <w:tabs>
          <w:tab w:val="num" w:pos="737"/>
        </w:tabs>
        <w:ind w:left="737" w:hanging="283"/>
      </w:pPr>
      <w:rPr>
        <w:b w:val="0"/>
        <w:bCs/>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0" w15:restartNumberingAfterBreak="0">
    <w:nsid w:val="1D410118"/>
    <w:multiLevelType w:val="hybridMultilevel"/>
    <w:tmpl w:val="F47A79D2"/>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ECDAF3A6">
      <w:start w:val="1"/>
      <w:numFmt w:val="decimal"/>
      <w:lvlText w:val="%3)"/>
      <w:lvlJc w:val="left"/>
      <w:pPr>
        <w:ind w:left="786" w:hanging="360"/>
      </w:pPr>
      <w:rPr>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2"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4B160A8"/>
    <w:multiLevelType w:val="hybridMultilevel"/>
    <w:tmpl w:val="56C405BA"/>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4" w15:restartNumberingAfterBreak="0">
    <w:nsid w:val="2847532A"/>
    <w:multiLevelType w:val="hybridMultilevel"/>
    <w:tmpl w:val="4B92B536"/>
    <w:lvl w:ilvl="0" w:tplc="04150011">
      <w:start w:val="1"/>
      <w:numFmt w:val="decimal"/>
      <w:lvlText w:val="%1)"/>
      <w:lvlJc w:val="left"/>
      <w:pPr>
        <w:ind w:left="1637"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B2B4405"/>
    <w:multiLevelType w:val="multilevel"/>
    <w:tmpl w:val="449EC296"/>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47" w15:restartNumberingAfterBreak="0">
    <w:nsid w:val="2E720582"/>
    <w:multiLevelType w:val="hybridMultilevel"/>
    <w:tmpl w:val="E340A3A4"/>
    <w:lvl w:ilvl="0" w:tplc="7294212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0456B2"/>
    <w:multiLevelType w:val="hybridMultilevel"/>
    <w:tmpl w:val="C9C057D2"/>
    <w:lvl w:ilvl="0" w:tplc="8B0A766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3F32ED4"/>
    <w:multiLevelType w:val="hybridMultilevel"/>
    <w:tmpl w:val="5C8E135A"/>
    <w:lvl w:ilvl="0" w:tplc="E9CCF99A">
      <w:start w:val="2"/>
      <w:numFmt w:val="decimal"/>
      <w:lvlText w:val="%1."/>
      <w:lvlJc w:val="left"/>
      <w:pPr>
        <w:ind w:left="360" w:hanging="360"/>
      </w:pPr>
      <w:rPr>
        <w:rFonts w:hint="default"/>
        <w:b w:val="0"/>
        <w:bCs w:val="0"/>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0" w15:restartNumberingAfterBreak="0">
    <w:nsid w:val="34A60C3A"/>
    <w:multiLevelType w:val="multilevel"/>
    <w:tmpl w:val="701689C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2F213A"/>
    <w:multiLevelType w:val="multilevel"/>
    <w:tmpl w:val="561CD0F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38597D03"/>
    <w:multiLevelType w:val="hybridMultilevel"/>
    <w:tmpl w:val="56C405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5" w15:restartNumberingAfterBreak="0">
    <w:nsid w:val="3D0A6578"/>
    <w:multiLevelType w:val="hybridMultilevel"/>
    <w:tmpl w:val="F08E134C"/>
    <w:lvl w:ilvl="0" w:tplc="9C7E2904">
      <w:start w:val="14"/>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D5018E"/>
    <w:multiLevelType w:val="hybridMultilevel"/>
    <w:tmpl w:val="8F6CA9C2"/>
    <w:lvl w:ilvl="0" w:tplc="04F44A04">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497F1C"/>
    <w:multiLevelType w:val="hybridMultilevel"/>
    <w:tmpl w:val="4DBE0236"/>
    <w:lvl w:ilvl="0" w:tplc="1C10EAAC">
      <w:start w:val="1"/>
      <w:numFmt w:val="decimal"/>
      <w:lvlText w:val="%1."/>
      <w:lvlJc w:val="left"/>
      <w:pPr>
        <w:ind w:left="502" w:hanging="360"/>
      </w:pPr>
      <w:rPr>
        <w:b w:val="0"/>
        <w:bCs/>
        <w:strike w:val="0"/>
        <w:color w:val="auto"/>
      </w:rPr>
    </w:lvl>
    <w:lvl w:ilvl="1" w:tplc="125A8BEC">
      <w:start w:val="1"/>
      <w:numFmt w:val="decimal"/>
      <w:lvlText w:val="%2)"/>
      <w:lvlJc w:val="left"/>
      <w:pPr>
        <w:ind w:left="786"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11B2D0A"/>
    <w:multiLevelType w:val="hybridMultilevel"/>
    <w:tmpl w:val="EEC246D2"/>
    <w:lvl w:ilvl="0" w:tplc="B6323568">
      <w:start w:val="1"/>
      <w:numFmt w:val="decimal"/>
      <w:lvlText w:val="%1)"/>
      <w:lvlJc w:val="left"/>
      <w:pPr>
        <w:ind w:left="720" w:hanging="360"/>
      </w:pPr>
      <w:rPr>
        <w:i w:val="0"/>
      </w:rPr>
    </w:lvl>
    <w:lvl w:ilvl="1" w:tplc="5BB22FA8">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358156D"/>
    <w:multiLevelType w:val="hybridMultilevel"/>
    <w:tmpl w:val="C0B6BBD4"/>
    <w:lvl w:ilvl="0" w:tplc="51ACB65C">
      <w:start w:val="1"/>
      <w:numFmt w:val="decimal"/>
      <w:lvlText w:val="%1."/>
      <w:lvlJc w:val="left"/>
      <w:pPr>
        <w:tabs>
          <w:tab w:val="num" w:pos="360"/>
        </w:tabs>
        <w:ind w:left="360" w:hanging="360"/>
      </w:pPr>
      <w:rPr>
        <w:rFonts w:ascii="Cambria" w:hAnsi="Cambria" w:hint="default"/>
        <w:b w:val="0"/>
        <w:bCs/>
        <w:sz w:val="24"/>
        <w:szCs w:val="24"/>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63"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3025C"/>
    <w:multiLevelType w:val="hybridMultilevel"/>
    <w:tmpl w:val="50AAF53A"/>
    <w:lvl w:ilvl="0" w:tplc="0415000F">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DF0573"/>
    <w:multiLevelType w:val="hybridMultilevel"/>
    <w:tmpl w:val="59BCD2F8"/>
    <w:lvl w:ilvl="0" w:tplc="0D56211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D926C5B"/>
    <w:multiLevelType w:val="hybridMultilevel"/>
    <w:tmpl w:val="30C6658C"/>
    <w:lvl w:ilvl="0" w:tplc="3C70E120">
      <w:start w:val="3"/>
      <w:numFmt w:val="decimal"/>
      <w:lvlText w:val="%1."/>
      <w:lvlJc w:val="left"/>
      <w:pPr>
        <w:ind w:left="502"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E361AF2"/>
    <w:multiLevelType w:val="hybridMultilevel"/>
    <w:tmpl w:val="C7DA6964"/>
    <w:lvl w:ilvl="0" w:tplc="88162C10">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9" w15:restartNumberingAfterBreak="0">
    <w:nsid w:val="633A7936"/>
    <w:multiLevelType w:val="hybridMultilevel"/>
    <w:tmpl w:val="7C8EDDF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6DB6643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5DB4348"/>
    <w:multiLevelType w:val="hybridMultilevel"/>
    <w:tmpl w:val="211ED8B6"/>
    <w:lvl w:ilvl="0" w:tplc="417CB3E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540F82"/>
    <w:multiLevelType w:val="hybridMultilevel"/>
    <w:tmpl w:val="9A9A716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CF987E2E">
      <w:start w:val="1"/>
      <w:numFmt w:val="decimal"/>
      <w:lvlText w:val="%4."/>
      <w:lvlJc w:val="left"/>
      <w:pPr>
        <w:ind w:left="3589" w:hanging="360"/>
      </w:pPr>
      <w:rPr>
        <w:b w:val="0"/>
        <w:bCs/>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3"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74" w15:restartNumberingAfterBreak="0">
    <w:nsid w:val="6CD62437"/>
    <w:multiLevelType w:val="hybridMultilevel"/>
    <w:tmpl w:val="BCFA7406"/>
    <w:lvl w:ilvl="0" w:tplc="F812836E">
      <w:start w:val="1"/>
      <w:numFmt w:val="decimal"/>
      <w:lvlText w:val="%1)"/>
      <w:lvlJc w:val="left"/>
      <w:pPr>
        <w:tabs>
          <w:tab w:val="num" w:pos="681"/>
        </w:tabs>
        <w:ind w:left="681" w:hanging="397"/>
      </w:pPr>
      <w:rPr>
        <w:rFonts w:ascii="TiepoloItcTEEBoo" w:hAnsi="TiepoloItcTEEBoo" w:cs="Times New Roman" w:hint="default"/>
        <w:b w:val="0"/>
        <w:i w:val="0"/>
        <w:sz w:val="22"/>
      </w:rPr>
    </w:lvl>
    <w:lvl w:ilvl="1" w:tplc="A3DEE90E">
      <w:start w:val="1"/>
      <w:numFmt w:val="lowerLetter"/>
      <w:lvlText w:val="%2)"/>
      <w:lvlJc w:val="left"/>
      <w:pPr>
        <w:tabs>
          <w:tab w:val="num" w:pos="1455"/>
        </w:tabs>
        <w:ind w:left="1455" w:hanging="360"/>
      </w:pPr>
      <w:rPr>
        <w:rFonts w:cs="Times New Roman" w:hint="default"/>
      </w:rPr>
    </w:lvl>
    <w:lvl w:ilvl="2" w:tplc="6BFAC532">
      <w:start w:val="1"/>
      <w:numFmt w:val="decimal"/>
      <w:lvlText w:val="%3."/>
      <w:lvlJc w:val="left"/>
      <w:pPr>
        <w:tabs>
          <w:tab w:val="num" w:pos="397"/>
        </w:tabs>
        <w:ind w:left="397" w:hanging="397"/>
      </w:pPr>
      <w:rPr>
        <w:rFonts w:ascii="Times New Roman" w:hAnsi="Times New Roman" w:cs="Times New Roman" w:hint="default"/>
        <w:b w:val="0"/>
        <w:i w:val="0"/>
        <w:sz w:val="22"/>
        <w:szCs w:val="22"/>
      </w:rPr>
    </w:lvl>
    <w:lvl w:ilvl="3" w:tplc="0415000F" w:tentative="1">
      <w:start w:val="1"/>
      <w:numFmt w:val="decimal"/>
      <w:lvlText w:val="%4."/>
      <w:lvlJc w:val="left"/>
      <w:pPr>
        <w:tabs>
          <w:tab w:val="num" w:pos="2895"/>
        </w:tabs>
        <w:ind w:left="2895" w:hanging="360"/>
      </w:pPr>
      <w:rPr>
        <w:rFonts w:cs="Times New Roman"/>
      </w:rPr>
    </w:lvl>
    <w:lvl w:ilvl="4" w:tplc="04150019" w:tentative="1">
      <w:start w:val="1"/>
      <w:numFmt w:val="lowerLetter"/>
      <w:lvlText w:val="%5."/>
      <w:lvlJc w:val="left"/>
      <w:pPr>
        <w:tabs>
          <w:tab w:val="num" w:pos="3615"/>
        </w:tabs>
        <w:ind w:left="3615" w:hanging="360"/>
      </w:pPr>
      <w:rPr>
        <w:rFonts w:cs="Times New Roman"/>
      </w:rPr>
    </w:lvl>
    <w:lvl w:ilvl="5" w:tplc="0415001B" w:tentative="1">
      <w:start w:val="1"/>
      <w:numFmt w:val="lowerRoman"/>
      <w:lvlText w:val="%6."/>
      <w:lvlJc w:val="right"/>
      <w:pPr>
        <w:tabs>
          <w:tab w:val="num" w:pos="4335"/>
        </w:tabs>
        <w:ind w:left="4335" w:hanging="180"/>
      </w:pPr>
      <w:rPr>
        <w:rFonts w:cs="Times New Roman"/>
      </w:rPr>
    </w:lvl>
    <w:lvl w:ilvl="6" w:tplc="0415000F" w:tentative="1">
      <w:start w:val="1"/>
      <w:numFmt w:val="decimal"/>
      <w:lvlText w:val="%7."/>
      <w:lvlJc w:val="left"/>
      <w:pPr>
        <w:tabs>
          <w:tab w:val="num" w:pos="5055"/>
        </w:tabs>
        <w:ind w:left="5055" w:hanging="360"/>
      </w:pPr>
      <w:rPr>
        <w:rFonts w:cs="Times New Roman"/>
      </w:rPr>
    </w:lvl>
    <w:lvl w:ilvl="7" w:tplc="04150019" w:tentative="1">
      <w:start w:val="1"/>
      <w:numFmt w:val="lowerLetter"/>
      <w:lvlText w:val="%8."/>
      <w:lvlJc w:val="left"/>
      <w:pPr>
        <w:tabs>
          <w:tab w:val="num" w:pos="5775"/>
        </w:tabs>
        <w:ind w:left="5775" w:hanging="360"/>
      </w:pPr>
      <w:rPr>
        <w:rFonts w:cs="Times New Roman"/>
      </w:rPr>
    </w:lvl>
    <w:lvl w:ilvl="8" w:tplc="0415001B" w:tentative="1">
      <w:start w:val="1"/>
      <w:numFmt w:val="lowerRoman"/>
      <w:lvlText w:val="%9."/>
      <w:lvlJc w:val="right"/>
      <w:pPr>
        <w:tabs>
          <w:tab w:val="num" w:pos="6495"/>
        </w:tabs>
        <w:ind w:left="6495" w:hanging="180"/>
      </w:pPr>
      <w:rPr>
        <w:rFonts w:cs="Times New Roman"/>
      </w:rPr>
    </w:lvl>
  </w:abstractNum>
  <w:abstractNum w:abstractNumId="75" w15:restartNumberingAfterBreak="0">
    <w:nsid w:val="6EAC08D7"/>
    <w:multiLevelType w:val="hybridMultilevel"/>
    <w:tmpl w:val="1B7A8268"/>
    <w:lvl w:ilvl="0" w:tplc="74C05324">
      <w:start w:val="1"/>
      <w:numFmt w:val="decimal"/>
      <w:lvlText w:val="%1)"/>
      <w:lvlJc w:val="left"/>
      <w:pPr>
        <w:tabs>
          <w:tab w:val="num" w:pos="928"/>
        </w:tabs>
        <w:ind w:left="928" w:hanging="360"/>
      </w:pPr>
      <w:rPr>
        <w:rFonts w:cs="Times New Roman" w:hint="default"/>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719817D6"/>
    <w:multiLevelType w:val="hybridMultilevel"/>
    <w:tmpl w:val="AD228006"/>
    <w:lvl w:ilvl="0" w:tplc="DAA69346">
      <w:start w:val="1"/>
      <w:numFmt w:val="decimal"/>
      <w:lvlText w:val="%1."/>
      <w:lvlJc w:val="left"/>
      <w:pPr>
        <w:ind w:left="502" w:hanging="360"/>
      </w:pPr>
      <w:rPr>
        <w:b w:val="0"/>
        <w:i w:val="0"/>
      </w:rPr>
    </w:lvl>
    <w:lvl w:ilvl="1" w:tplc="473ACA12">
      <w:start w:val="1"/>
      <w:numFmt w:val="decimal"/>
      <w:lvlText w:val="%2)"/>
      <w:lvlJc w:val="left"/>
      <w:pPr>
        <w:ind w:left="644" w:hanging="360"/>
      </w:pPr>
      <w:rPr>
        <w:rFonts w:hint="default"/>
        <w:b w:val="0"/>
        <w:i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3A12E15"/>
    <w:multiLevelType w:val="hybridMultilevel"/>
    <w:tmpl w:val="58844CD0"/>
    <w:lvl w:ilvl="0" w:tplc="2CCAC42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0" w15:restartNumberingAfterBreak="0">
    <w:nsid w:val="79237F9A"/>
    <w:multiLevelType w:val="hybridMultilevel"/>
    <w:tmpl w:val="FBBA9114"/>
    <w:lvl w:ilvl="0" w:tplc="48B84792">
      <w:start w:val="1"/>
      <w:numFmt w:val="bullet"/>
      <w:lvlText w:val="­"/>
      <w:lvlJc w:val="left"/>
      <w:pPr>
        <w:ind w:left="720" w:hanging="360"/>
      </w:pPr>
      <w:rPr>
        <w:rFonts w:ascii="Calibri Light" w:hAnsi="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F193B7D"/>
    <w:multiLevelType w:val="hybridMultilevel"/>
    <w:tmpl w:val="AD38D85A"/>
    <w:lvl w:ilvl="0" w:tplc="B518CC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9"/>
  </w:num>
  <w:num w:numId="2">
    <w:abstractNumId w:val="41"/>
  </w:num>
  <w:num w:numId="3">
    <w:abstractNumId w:val="40"/>
  </w:num>
  <w:num w:numId="4">
    <w:abstractNumId w:val="72"/>
  </w:num>
  <w:num w:numId="5">
    <w:abstractNumId w:val="49"/>
  </w:num>
  <w:num w:numId="6">
    <w:abstractNumId w:val="51"/>
  </w:num>
  <w:num w:numId="7">
    <w:abstractNumId w:val="33"/>
  </w:num>
  <w:num w:numId="8">
    <w:abstractNumId w:val="38"/>
  </w:num>
  <w:num w:numId="9">
    <w:abstractNumId w:val="39"/>
  </w:num>
  <w:num w:numId="10">
    <w:abstractNumId w:val="79"/>
  </w:num>
  <w:num w:numId="11">
    <w:abstractNumId w:val="67"/>
  </w:num>
  <w:num w:numId="12">
    <w:abstractNumId w:val="54"/>
  </w:num>
  <w:num w:numId="13">
    <w:abstractNumId w:val="60"/>
  </w:num>
  <w:num w:numId="14">
    <w:abstractNumId w:val="57"/>
  </w:num>
  <w:num w:numId="15">
    <w:abstractNumId w:val="70"/>
  </w:num>
  <w:num w:numId="16">
    <w:abstractNumId w:val="61"/>
  </w:num>
  <w:num w:numId="17">
    <w:abstractNumId w:val="45"/>
  </w:num>
  <w:num w:numId="18">
    <w:abstractNumId w:val="37"/>
  </w:num>
  <w:num w:numId="19">
    <w:abstractNumId w:val="42"/>
  </w:num>
  <w:num w:numId="2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47"/>
  </w:num>
  <w:num w:numId="23">
    <w:abstractNumId w:val="63"/>
  </w:num>
  <w:num w:numId="24">
    <w:abstractNumId w:val="77"/>
  </w:num>
  <w:num w:numId="25">
    <w:abstractNumId w:val="76"/>
  </w:num>
  <w:num w:numId="26">
    <w:abstractNumId w:val="78"/>
  </w:num>
  <w:num w:numId="27">
    <w:abstractNumId w:val="48"/>
  </w:num>
  <w:num w:numId="28">
    <w:abstractNumId w:val="73"/>
  </w:num>
  <w:num w:numId="29">
    <w:abstractNumId w:val="34"/>
  </w:num>
  <w:num w:numId="30">
    <w:abstractNumId w:val="82"/>
  </w:num>
  <w:num w:numId="3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8"/>
  </w:num>
  <w:num w:numId="33">
    <w:abstractNumId w:val="14"/>
  </w:num>
  <w:num w:numId="34">
    <w:abstractNumId w:val="16"/>
  </w:num>
  <w:num w:numId="35">
    <w:abstractNumId w:val="23"/>
  </w:num>
  <w:num w:numId="36">
    <w:abstractNumId w:val="27"/>
  </w:num>
  <w:num w:numId="37">
    <w:abstractNumId w:val="12"/>
  </w:num>
  <w:num w:numId="38">
    <w:abstractNumId w:val="28"/>
  </w:num>
  <w:num w:numId="39">
    <w:abstractNumId w:val="56"/>
  </w:num>
  <w:num w:numId="40">
    <w:abstractNumId w:val="71"/>
  </w:num>
  <w:num w:numId="41">
    <w:abstractNumId w:val="17"/>
  </w:num>
  <w:num w:numId="42">
    <w:abstractNumId w:val="68"/>
  </w:num>
  <w:num w:numId="43">
    <w:abstractNumId w:val="66"/>
  </w:num>
  <w:num w:numId="44">
    <w:abstractNumId w:val="44"/>
  </w:num>
  <w:num w:numId="45">
    <w:abstractNumId w:val="81"/>
  </w:num>
  <w:num w:numId="46">
    <w:abstractNumId w:val="50"/>
  </w:num>
  <w:num w:numId="47">
    <w:abstractNumId w:val="29"/>
  </w:num>
  <w:num w:numId="48">
    <w:abstractNumId w:val="31"/>
  </w:num>
  <w:num w:numId="49">
    <w:abstractNumId w:val="55"/>
  </w:num>
  <w:num w:numId="50">
    <w:abstractNumId w:val="62"/>
  </w:num>
  <w:num w:numId="51">
    <w:abstractNumId w:val="74"/>
  </w:num>
  <w:num w:numId="52">
    <w:abstractNumId w:val="53"/>
  </w:num>
  <w:num w:numId="53">
    <w:abstractNumId w:val="75"/>
  </w:num>
  <w:num w:numId="54">
    <w:abstractNumId w:val="43"/>
  </w:num>
  <w:num w:numId="55">
    <w:abstractNumId w:val="32"/>
  </w:num>
  <w:num w:numId="56">
    <w:abstractNumId w:val="52"/>
  </w:num>
  <w:num w:numId="57">
    <w:abstractNumId w:val="35"/>
  </w:num>
  <w:num w:numId="58">
    <w:abstractNumId w:val="80"/>
  </w:num>
  <w:num w:numId="59">
    <w:abstractNumId w:val="46"/>
  </w:num>
  <w:num w:numId="60">
    <w:abstractNumId w:val="36"/>
  </w:num>
  <w:num w:numId="61">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98"/>
    <w:rsid w:val="000012F0"/>
    <w:rsid w:val="00001887"/>
    <w:rsid w:val="00002469"/>
    <w:rsid w:val="0001235A"/>
    <w:rsid w:val="00013533"/>
    <w:rsid w:val="00013C3B"/>
    <w:rsid w:val="000142CB"/>
    <w:rsid w:val="0001642D"/>
    <w:rsid w:val="00023A6E"/>
    <w:rsid w:val="00025592"/>
    <w:rsid w:val="00026B5C"/>
    <w:rsid w:val="00030A9F"/>
    <w:rsid w:val="00034095"/>
    <w:rsid w:val="00034354"/>
    <w:rsid w:val="000412AA"/>
    <w:rsid w:val="00041F14"/>
    <w:rsid w:val="00042197"/>
    <w:rsid w:val="0004220B"/>
    <w:rsid w:val="000426BC"/>
    <w:rsid w:val="000441F5"/>
    <w:rsid w:val="00046C91"/>
    <w:rsid w:val="000508FC"/>
    <w:rsid w:val="000533C3"/>
    <w:rsid w:val="000544C5"/>
    <w:rsid w:val="000573BC"/>
    <w:rsid w:val="00057B4D"/>
    <w:rsid w:val="00063697"/>
    <w:rsid w:val="0006515C"/>
    <w:rsid w:val="00066EBF"/>
    <w:rsid w:val="00067CE2"/>
    <w:rsid w:val="00067D29"/>
    <w:rsid w:val="00071A7C"/>
    <w:rsid w:val="00071F30"/>
    <w:rsid w:val="0007238A"/>
    <w:rsid w:val="000733C4"/>
    <w:rsid w:val="0007412E"/>
    <w:rsid w:val="000775F2"/>
    <w:rsid w:val="00077606"/>
    <w:rsid w:val="00080256"/>
    <w:rsid w:val="0008380E"/>
    <w:rsid w:val="00083A56"/>
    <w:rsid w:val="0008519C"/>
    <w:rsid w:val="000901C7"/>
    <w:rsid w:val="00093E59"/>
    <w:rsid w:val="00095AD0"/>
    <w:rsid w:val="00097A20"/>
    <w:rsid w:val="000A0AAE"/>
    <w:rsid w:val="000A161D"/>
    <w:rsid w:val="000A5981"/>
    <w:rsid w:val="000B170F"/>
    <w:rsid w:val="000B1D1F"/>
    <w:rsid w:val="000B1D59"/>
    <w:rsid w:val="000B378B"/>
    <w:rsid w:val="000B4108"/>
    <w:rsid w:val="000B5290"/>
    <w:rsid w:val="000B5E52"/>
    <w:rsid w:val="000B62BA"/>
    <w:rsid w:val="000B713F"/>
    <w:rsid w:val="000C1FAE"/>
    <w:rsid w:val="000C4620"/>
    <w:rsid w:val="000C5902"/>
    <w:rsid w:val="000C5A11"/>
    <w:rsid w:val="000C5E98"/>
    <w:rsid w:val="000E245E"/>
    <w:rsid w:val="000E2761"/>
    <w:rsid w:val="000E3D65"/>
    <w:rsid w:val="000E491D"/>
    <w:rsid w:val="000E6BEB"/>
    <w:rsid w:val="000E736F"/>
    <w:rsid w:val="000F3B55"/>
    <w:rsid w:val="000F488D"/>
    <w:rsid w:val="000F555C"/>
    <w:rsid w:val="000F70D0"/>
    <w:rsid w:val="000F743A"/>
    <w:rsid w:val="0010188A"/>
    <w:rsid w:val="0010235F"/>
    <w:rsid w:val="001076F6"/>
    <w:rsid w:val="001102F3"/>
    <w:rsid w:val="00110DDC"/>
    <w:rsid w:val="00112A99"/>
    <w:rsid w:val="00112C80"/>
    <w:rsid w:val="00113F7C"/>
    <w:rsid w:val="00114E9A"/>
    <w:rsid w:val="0012037A"/>
    <w:rsid w:val="00120F9D"/>
    <w:rsid w:val="001222AD"/>
    <w:rsid w:val="00122CEF"/>
    <w:rsid w:val="00125475"/>
    <w:rsid w:val="00125C13"/>
    <w:rsid w:val="001347E4"/>
    <w:rsid w:val="00134B38"/>
    <w:rsid w:val="00134F1D"/>
    <w:rsid w:val="0013671E"/>
    <w:rsid w:val="00136C0A"/>
    <w:rsid w:val="00137F51"/>
    <w:rsid w:val="001420FB"/>
    <w:rsid w:val="00142123"/>
    <w:rsid w:val="0014447B"/>
    <w:rsid w:val="00146631"/>
    <w:rsid w:val="00146934"/>
    <w:rsid w:val="0015052E"/>
    <w:rsid w:val="00151C03"/>
    <w:rsid w:val="00151DC8"/>
    <w:rsid w:val="0015555F"/>
    <w:rsid w:val="00156250"/>
    <w:rsid w:val="0015772B"/>
    <w:rsid w:val="00157D5D"/>
    <w:rsid w:val="00160CC7"/>
    <w:rsid w:val="00163E75"/>
    <w:rsid w:val="00164639"/>
    <w:rsid w:val="00164984"/>
    <w:rsid w:val="00165EDB"/>
    <w:rsid w:val="0017052E"/>
    <w:rsid w:val="0017112D"/>
    <w:rsid w:val="0017252B"/>
    <w:rsid w:val="00173ABF"/>
    <w:rsid w:val="00176F54"/>
    <w:rsid w:val="0018118E"/>
    <w:rsid w:val="001817E4"/>
    <w:rsid w:val="001825B7"/>
    <w:rsid w:val="0018521E"/>
    <w:rsid w:val="00194916"/>
    <w:rsid w:val="00195C11"/>
    <w:rsid w:val="001974F2"/>
    <w:rsid w:val="00197E82"/>
    <w:rsid w:val="001A2E63"/>
    <w:rsid w:val="001A56E6"/>
    <w:rsid w:val="001A61D4"/>
    <w:rsid w:val="001A76C1"/>
    <w:rsid w:val="001A7B75"/>
    <w:rsid w:val="001B0A83"/>
    <w:rsid w:val="001B0D3C"/>
    <w:rsid w:val="001B4210"/>
    <w:rsid w:val="001B5241"/>
    <w:rsid w:val="001B6853"/>
    <w:rsid w:val="001B73DA"/>
    <w:rsid w:val="001C0D63"/>
    <w:rsid w:val="001C7E8A"/>
    <w:rsid w:val="001D1272"/>
    <w:rsid w:val="001D2328"/>
    <w:rsid w:val="001D5A39"/>
    <w:rsid w:val="001D5F3A"/>
    <w:rsid w:val="001E0C83"/>
    <w:rsid w:val="001E62D2"/>
    <w:rsid w:val="001E7BE3"/>
    <w:rsid w:val="001F02AE"/>
    <w:rsid w:val="001F1E64"/>
    <w:rsid w:val="001F2BA8"/>
    <w:rsid w:val="001F4F82"/>
    <w:rsid w:val="001F6227"/>
    <w:rsid w:val="001F6601"/>
    <w:rsid w:val="00201868"/>
    <w:rsid w:val="00207F37"/>
    <w:rsid w:val="0021341C"/>
    <w:rsid w:val="00214967"/>
    <w:rsid w:val="00214E2B"/>
    <w:rsid w:val="00216238"/>
    <w:rsid w:val="00217088"/>
    <w:rsid w:val="002211B5"/>
    <w:rsid w:val="00223A72"/>
    <w:rsid w:val="00226F11"/>
    <w:rsid w:val="002274AD"/>
    <w:rsid w:val="00227A20"/>
    <w:rsid w:val="002327F7"/>
    <w:rsid w:val="00241BEA"/>
    <w:rsid w:val="00243DF7"/>
    <w:rsid w:val="00245D22"/>
    <w:rsid w:val="002472AC"/>
    <w:rsid w:val="00252A8E"/>
    <w:rsid w:val="002565D8"/>
    <w:rsid w:val="00262EF1"/>
    <w:rsid w:val="00270D87"/>
    <w:rsid w:val="00273A76"/>
    <w:rsid w:val="0027430E"/>
    <w:rsid w:val="002753FC"/>
    <w:rsid w:val="0027727F"/>
    <w:rsid w:val="002772C0"/>
    <w:rsid w:val="00283309"/>
    <w:rsid w:val="00291E8B"/>
    <w:rsid w:val="00293168"/>
    <w:rsid w:val="00295C25"/>
    <w:rsid w:val="00296BFF"/>
    <w:rsid w:val="00297E5D"/>
    <w:rsid w:val="002A077D"/>
    <w:rsid w:val="002A16AE"/>
    <w:rsid w:val="002A3EEC"/>
    <w:rsid w:val="002A734F"/>
    <w:rsid w:val="002B0E9D"/>
    <w:rsid w:val="002B115C"/>
    <w:rsid w:val="002B433E"/>
    <w:rsid w:val="002B49B0"/>
    <w:rsid w:val="002B5E70"/>
    <w:rsid w:val="002B7D59"/>
    <w:rsid w:val="002C0E27"/>
    <w:rsid w:val="002C1AD4"/>
    <w:rsid w:val="002C30F3"/>
    <w:rsid w:val="002C3369"/>
    <w:rsid w:val="002C481F"/>
    <w:rsid w:val="002C7DD3"/>
    <w:rsid w:val="002D10EA"/>
    <w:rsid w:val="002D257B"/>
    <w:rsid w:val="002D3F94"/>
    <w:rsid w:val="002D4886"/>
    <w:rsid w:val="002D4F9D"/>
    <w:rsid w:val="002E3B17"/>
    <w:rsid w:val="002F00C9"/>
    <w:rsid w:val="002F0885"/>
    <w:rsid w:val="002F2274"/>
    <w:rsid w:val="002F2855"/>
    <w:rsid w:val="002F496D"/>
    <w:rsid w:val="002F6718"/>
    <w:rsid w:val="002F7BC2"/>
    <w:rsid w:val="00303A61"/>
    <w:rsid w:val="00304B49"/>
    <w:rsid w:val="00305F10"/>
    <w:rsid w:val="00305F85"/>
    <w:rsid w:val="003076EA"/>
    <w:rsid w:val="0030793C"/>
    <w:rsid w:val="003106BD"/>
    <w:rsid w:val="0031202B"/>
    <w:rsid w:val="00313C53"/>
    <w:rsid w:val="00314B63"/>
    <w:rsid w:val="003171DF"/>
    <w:rsid w:val="003200C2"/>
    <w:rsid w:val="00320283"/>
    <w:rsid w:val="00321882"/>
    <w:rsid w:val="00325991"/>
    <w:rsid w:val="00325B7C"/>
    <w:rsid w:val="00325C41"/>
    <w:rsid w:val="003305E6"/>
    <w:rsid w:val="00334C1F"/>
    <w:rsid w:val="00335685"/>
    <w:rsid w:val="0033706B"/>
    <w:rsid w:val="00337A15"/>
    <w:rsid w:val="003402A5"/>
    <w:rsid w:val="0034579B"/>
    <w:rsid w:val="00345C39"/>
    <w:rsid w:val="00346251"/>
    <w:rsid w:val="003463CE"/>
    <w:rsid w:val="00346B80"/>
    <w:rsid w:val="0035066F"/>
    <w:rsid w:val="00350CB2"/>
    <w:rsid w:val="00352AEB"/>
    <w:rsid w:val="00353BD8"/>
    <w:rsid w:val="0035597C"/>
    <w:rsid w:val="00356683"/>
    <w:rsid w:val="00357033"/>
    <w:rsid w:val="00357ADA"/>
    <w:rsid w:val="00357E64"/>
    <w:rsid w:val="003643B1"/>
    <w:rsid w:val="003657C4"/>
    <w:rsid w:val="003739B2"/>
    <w:rsid w:val="0037403E"/>
    <w:rsid w:val="0037478C"/>
    <w:rsid w:val="0037784C"/>
    <w:rsid w:val="00380431"/>
    <w:rsid w:val="00381740"/>
    <w:rsid w:val="00384EEC"/>
    <w:rsid w:val="00391FB3"/>
    <w:rsid w:val="00393129"/>
    <w:rsid w:val="0039749E"/>
    <w:rsid w:val="003975E2"/>
    <w:rsid w:val="0039773E"/>
    <w:rsid w:val="003A02CD"/>
    <w:rsid w:val="003A34FE"/>
    <w:rsid w:val="003A3584"/>
    <w:rsid w:val="003A4F07"/>
    <w:rsid w:val="003A515A"/>
    <w:rsid w:val="003A553E"/>
    <w:rsid w:val="003A5D23"/>
    <w:rsid w:val="003A61BF"/>
    <w:rsid w:val="003B07D6"/>
    <w:rsid w:val="003B24CC"/>
    <w:rsid w:val="003B40BD"/>
    <w:rsid w:val="003B4403"/>
    <w:rsid w:val="003B4FD4"/>
    <w:rsid w:val="003B63F7"/>
    <w:rsid w:val="003B6FBB"/>
    <w:rsid w:val="003B7B07"/>
    <w:rsid w:val="003C1EAD"/>
    <w:rsid w:val="003C222E"/>
    <w:rsid w:val="003C343D"/>
    <w:rsid w:val="003C3DCC"/>
    <w:rsid w:val="003C4CFB"/>
    <w:rsid w:val="003C6A1A"/>
    <w:rsid w:val="003C6E14"/>
    <w:rsid w:val="003C735E"/>
    <w:rsid w:val="003D20C8"/>
    <w:rsid w:val="003D6DAA"/>
    <w:rsid w:val="003D7EBE"/>
    <w:rsid w:val="003E01AB"/>
    <w:rsid w:val="003E1740"/>
    <w:rsid w:val="003E500F"/>
    <w:rsid w:val="003E5182"/>
    <w:rsid w:val="003E6A90"/>
    <w:rsid w:val="003E7458"/>
    <w:rsid w:val="003F1047"/>
    <w:rsid w:val="003F3030"/>
    <w:rsid w:val="003F5384"/>
    <w:rsid w:val="00400171"/>
    <w:rsid w:val="00401400"/>
    <w:rsid w:val="00401D62"/>
    <w:rsid w:val="0040263D"/>
    <w:rsid w:val="00403608"/>
    <w:rsid w:val="00404673"/>
    <w:rsid w:val="004063A3"/>
    <w:rsid w:val="00407C3D"/>
    <w:rsid w:val="004107CD"/>
    <w:rsid w:val="0041098C"/>
    <w:rsid w:val="00411BDE"/>
    <w:rsid w:val="004203B6"/>
    <w:rsid w:val="004204DA"/>
    <w:rsid w:val="00421483"/>
    <w:rsid w:val="004240BF"/>
    <w:rsid w:val="004250FB"/>
    <w:rsid w:val="004259B9"/>
    <w:rsid w:val="00431C91"/>
    <w:rsid w:val="004368E6"/>
    <w:rsid w:val="00442938"/>
    <w:rsid w:val="00443617"/>
    <w:rsid w:val="0044496E"/>
    <w:rsid w:val="004510FB"/>
    <w:rsid w:val="00451468"/>
    <w:rsid w:val="004525EF"/>
    <w:rsid w:val="00452E50"/>
    <w:rsid w:val="004553E1"/>
    <w:rsid w:val="00470E3D"/>
    <w:rsid w:val="0047218D"/>
    <w:rsid w:val="00474CA7"/>
    <w:rsid w:val="00477EA6"/>
    <w:rsid w:val="004801CF"/>
    <w:rsid w:val="00484BB8"/>
    <w:rsid w:val="00486BB6"/>
    <w:rsid w:val="004879ED"/>
    <w:rsid w:val="00490348"/>
    <w:rsid w:val="004908CB"/>
    <w:rsid w:val="00490E0A"/>
    <w:rsid w:val="0049138A"/>
    <w:rsid w:val="0049200E"/>
    <w:rsid w:val="004924EE"/>
    <w:rsid w:val="00493F2B"/>
    <w:rsid w:val="00494178"/>
    <w:rsid w:val="00497AD7"/>
    <w:rsid w:val="004A4429"/>
    <w:rsid w:val="004A4E90"/>
    <w:rsid w:val="004B094E"/>
    <w:rsid w:val="004B1B56"/>
    <w:rsid w:val="004B4261"/>
    <w:rsid w:val="004B43CB"/>
    <w:rsid w:val="004B4BC9"/>
    <w:rsid w:val="004B4FD3"/>
    <w:rsid w:val="004B618D"/>
    <w:rsid w:val="004C03BE"/>
    <w:rsid w:val="004C0782"/>
    <w:rsid w:val="004C4CB8"/>
    <w:rsid w:val="004C5C6C"/>
    <w:rsid w:val="004C74A9"/>
    <w:rsid w:val="004C7D5B"/>
    <w:rsid w:val="004D291D"/>
    <w:rsid w:val="004D71EE"/>
    <w:rsid w:val="004D7B8B"/>
    <w:rsid w:val="004E0370"/>
    <w:rsid w:val="004E0CDE"/>
    <w:rsid w:val="004E25A8"/>
    <w:rsid w:val="004E455E"/>
    <w:rsid w:val="004E5B29"/>
    <w:rsid w:val="004E70B3"/>
    <w:rsid w:val="004E7EBA"/>
    <w:rsid w:val="004F0A75"/>
    <w:rsid w:val="004F0E0F"/>
    <w:rsid w:val="004F3D15"/>
    <w:rsid w:val="004F57C8"/>
    <w:rsid w:val="004F64A2"/>
    <w:rsid w:val="005012E0"/>
    <w:rsid w:val="00506587"/>
    <w:rsid w:val="00512484"/>
    <w:rsid w:val="005132EA"/>
    <w:rsid w:val="00517742"/>
    <w:rsid w:val="005239EF"/>
    <w:rsid w:val="0052487E"/>
    <w:rsid w:val="0052515E"/>
    <w:rsid w:val="00527DA8"/>
    <w:rsid w:val="0053286C"/>
    <w:rsid w:val="0053518D"/>
    <w:rsid w:val="00536CA4"/>
    <w:rsid w:val="005400A3"/>
    <w:rsid w:val="00541CA6"/>
    <w:rsid w:val="0054405D"/>
    <w:rsid w:val="00546A3B"/>
    <w:rsid w:val="00553C36"/>
    <w:rsid w:val="005549A5"/>
    <w:rsid w:val="0055566F"/>
    <w:rsid w:val="00561A7E"/>
    <w:rsid w:val="00562B91"/>
    <w:rsid w:val="005630E4"/>
    <w:rsid w:val="00566632"/>
    <w:rsid w:val="00570BF5"/>
    <w:rsid w:val="00570CC1"/>
    <w:rsid w:val="00573BA0"/>
    <w:rsid w:val="0057580A"/>
    <w:rsid w:val="005770E5"/>
    <w:rsid w:val="00577AC9"/>
    <w:rsid w:val="00584246"/>
    <w:rsid w:val="00584E7D"/>
    <w:rsid w:val="005921F8"/>
    <w:rsid w:val="00592A6E"/>
    <w:rsid w:val="005937D0"/>
    <w:rsid w:val="0059386F"/>
    <w:rsid w:val="00594E93"/>
    <w:rsid w:val="00595013"/>
    <w:rsid w:val="00595AF1"/>
    <w:rsid w:val="00596AFF"/>
    <w:rsid w:val="00597F97"/>
    <w:rsid w:val="005A3BE3"/>
    <w:rsid w:val="005A6294"/>
    <w:rsid w:val="005B4357"/>
    <w:rsid w:val="005B641D"/>
    <w:rsid w:val="005B694E"/>
    <w:rsid w:val="005B6BB3"/>
    <w:rsid w:val="005B7576"/>
    <w:rsid w:val="005C0F65"/>
    <w:rsid w:val="005C1DD6"/>
    <w:rsid w:val="005C5B27"/>
    <w:rsid w:val="005C6619"/>
    <w:rsid w:val="005C6B2E"/>
    <w:rsid w:val="005D1507"/>
    <w:rsid w:val="005D577A"/>
    <w:rsid w:val="005D63A4"/>
    <w:rsid w:val="005D7279"/>
    <w:rsid w:val="005E1081"/>
    <w:rsid w:val="005E443B"/>
    <w:rsid w:val="005E579B"/>
    <w:rsid w:val="005E5F60"/>
    <w:rsid w:val="005F3D55"/>
    <w:rsid w:val="005F3D92"/>
    <w:rsid w:val="005F47A9"/>
    <w:rsid w:val="005F4CC0"/>
    <w:rsid w:val="005F63CF"/>
    <w:rsid w:val="005F6D98"/>
    <w:rsid w:val="005F7A36"/>
    <w:rsid w:val="0060036D"/>
    <w:rsid w:val="00600BBA"/>
    <w:rsid w:val="0060539A"/>
    <w:rsid w:val="00607DB7"/>
    <w:rsid w:val="00607EBB"/>
    <w:rsid w:val="006113BC"/>
    <w:rsid w:val="00615CBB"/>
    <w:rsid w:val="006208C3"/>
    <w:rsid w:val="00620ED8"/>
    <w:rsid w:val="0062410F"/>
    <w:rsid w:val="00627DF2"/>
    <w:rsid w:val="00632A4A"/>
    <w:rsid w:val="006331BF"/>
    <w:rsid w:val="00635687"/>
    <w:rsid w:val="00635A46"/>
    <w:rsid w:val="00635F13"/>
    <w:rsid w:val="0063674D"/>
    <w:rsid w:val="0064071E"/>
    <w:rsid w:val="00644499"/>
    <w:rsid w:val="006447F7"/>
    <w:rsid w:val="0064481B"/>
    <w:rsid w:val="006448A4"/>
    <w:rsid w:val="00644CE3"/>
    <w:rsid w:val="00646276"/>
    <w:rsid w:val="0064664F"/>
    <w:rsid w:val="00647977"/>
    <w:rsid w:val="00651F95"/>
    <w:rsid w:val="00653DB5"/>
    <w:rsid w:val="00656819"/>
    <w:rsid w:val="00660141"/>
    <w:rsid w:val="00662C1F"/>
    <w:rsid w:val="00671925"/>
    <w:rsid w:val="00672AAB"/>
    <w:rsid w:val="0067390F"/>
    <w:rsid w:val="006740F2"/>
    <w:rsid w:val="00675258"/>
    <w:rsid w:val="00675419"/>
    <w:rsid w:val="006761F7"/>
    <w:rsid w:val="00676EB1"/>
    <w:rsid w:val="00680F19"/>
    <w:rsid w:val="006825AE"/>
    <w:rsid w:val="00683D23"/>
    <w:rsid w:val="006867A1"/>
    <w:rsid w:val="00690C72"/>
    <w:rsid w:val="00692C0C"/>
    <w:rsid w:val="006930C9"/>
    <w:rsid w:val="006932F4"/>
    <w:rsid w:val="00696698"/>
    <w:rsid w:val="00696929"/>
    <w:rsid w:val="006A16D2"/>
    <w:rsid w:val="006A190B"/>
    <w:rsid w:val="006A1B4C"/>
    <w:rsid w:val="006A308F"/>
    <w:rsid w:val="006A5808"/>
    <w:rsid w:val="006A7163"/>
    <w:rsid w:val="006B01F6"/>
    <w:rsid w:val="006B3533"/>
    <w:rsid w:val="006C06CC"/>
    <w:rsid w:val="006C4A07"/>
    <w:rsid w:val="006C51AD"/>
    <w:rsid w:val="006C6789"/>
    <w:rsid w:val="006C6B77"/>
    <w:rsid w:val="006D14CF"/>
    <w:rsid w:val="006D64F3"/>
    <w:rsid w:val="006D729D"/>
    <w:rsid w:val="006E0442"/>
    <w:rsid w:val="006E0EC9"/>
    <w:rsid w:val="006E14E2"/>
    <w:rsid w:val="006E1725"/>
    <w:rsid w:val="006E2070"/>
    <w:rsid w:val="006E25E3"/>
    <w:rsid w:val="006E45C4"/>
    <w:rsid w:val="006F190B"/>
    <w:rsid w:val="006F1A9A"/>
    <w:rsid w:val="006F407E"/>
    <w:rsid w:val="006F4174"/>
    <w:rsid w:val="006F4408"/>
    <w:rsid w:val="006F5B42"/>
    <w:rsid w:val="00705FC0"/>
    <w:rsid w:val="00706065"/>
    <w:rsid w:val="007076E9"/>
    <w:rsid w:val="00711492"/>
    <w:rsid w:val="007130E4"/>
    <w:rsid w:val="007202A5"/>
    <w:rsid w:val="00720E94"/>
    <w:rsid w:val="00722FF7"/>
    <w:rsid w:val="007231B9"/>
    <w:rsid w:val="00723E4E"/>
    <w:rsid w:val="0072471C"/>
    <w:rsid w:val="00726169"/>
    <w:rsid w:val="00727A05"/>
    <w:rsid w:val="00727F2A"/>
    <w:rsid w:val="0073102C"/>
    <w:rsid w:val="00733E40"/>
    <w:rsid w:val="007365BF"/>
    <w:rsid w:val="00740E05"/>
    <w:rsid w:val="007422F6"/>
    <w:rsid w:val="007422FA"/>
    <w:rsid w:val="00743BAB"/>
    <w:rsid w:val="00743C2B"/>
    <w:rsid w:val="00744218"/>
    <w:rsid w:val="00745BBC"/>
    <w:rsid w:val="0074770C"/>
    <w:rsid w:val="00750953"/>
    <w:rsid w:val="00751805"/>
    <w:rsid w:val="00756B7C"/>
    <w:rsid w:val="0076081F"/>
    <w:rsid w:val="007614CF"/>
    <w:rsid w:val="00762F33"/>
    <w:rsid w:val="007630E7"/>
    <w:rsid w:val="00763334"/>
    <w:rsid w:val="007673AA"/>
    <w:rsid w:val="00767AD1"/>
    <w:rsid w:val="00772800"/>
    <w:rsid w:val="00773427"/>
    <w:rsid w:val="00775ABB"/>
    <w:rsid w:val="00783894"/>
    <w:rsid w:val="00785E44"/>
    <w:rsid w:val="00786459"/>
    <w:rsid w:val="00791332"/>
    <w:rsid w:val="00792573"/>
    <w:rsid w:val="007962B5"/>
    <w:rsid w:val="00796909"/>
    <w:rsid w:val="00796B9F"/>
    <w:rsid w:val="00796BC0"/>
    <w:rsid w:val="00797BB6"/>
    <w:rsid w:val="007A39AE"/>
    <w:rsid w:val="007A4583"/>
    <w:rsid w:val="007A4A83"/>
    <w:rsid w:val="007B012E"/>
    <w:rsid w:val="007B7437"/>
    <w:rsid w:val="007C0449"/>
    <w:rsid w:val="007C2D9E"/>
    <w:rsid w:val="007C5FDB"/>
    <w:rsid w:val="007D0AD0"/>
    <w:rsid w:val="007D43A0"/>
    <w:rsid w:val="007D6D8F"/>
    <w:rsid w:val="007E117C"/>
    <w:rsid w:val="007E4179"/>
    <w:rsid w:val="007E4D56"/>
    <w:rsid w:val="007E5AE0"/>
    <w:rsid w:val="007E61D0"/>
    <w:rsid w:val="007E668E"/>
    <w:rsid w:val="007E6F50"/>
    <w:rsid w:val="007F004F"/>
    <w:rsid w:val="007F2A29"/>
    <w:rsid w:val="007F2C1A"/>
    <w:rsid w:val="007F30B7"/>
    <w:rsid w:val="007F5145"/>
    <w:rsid w:val="008004F7"/>
    <w:rsid w:val="008005F1"/>
    <w:rsid w:val="00800E1F"/>
    <w:rsid w:val="00801D81"/>
    <w:rsid w:val="00806F0D"/>
    <w:rsid w:val="00807A9E"/>
    <w:rsid w:val="008102A8"/>
    <w:rsid w:val="008103B4"/>
    <w:rsid w:val="00814B4D"/>
    <w:rsid w:val="00816B0B"/>
    <w:rsid w:val="00821DC6"/>
    <w:rsid w:val="00827459"/>
    <w:rsid w:val="0083002C"/>
    <w:rsid w:val="0083029C"/>
    <w:rsid w:val="00830569"/>
    <w:rsid w:val="00830FFB"/>
    <w:rsid w:val="00835B95"/>
    <w:rsid w:val="00836227"/>
    <w:rsid w:val="00850C9D"/>
    <w:rsid w:val="00852FE8"/>
    <w:rsid w:val="00855409"/>
    <w:rsid w:val="00856977"/>
    <w:rsid w:val="00861A05"/>
    <w:rsid w:val="00861EEB"/>
    <w:rsid w:val="00862281"/>
    <w:rsid w:val="00865E13"/>
    <w:rsid w:val="008705DC"/>
    <w:rsid w:val="00871D82"/>
    <w:rsid w:val="00872F0D"/>
    <w:rsid w:val="008741F5"/>
    <w:rsid w:val="0087528C"/>
    <w:rsid w:val="0087745E"/>
    <w:rsid w:val="00881631"/>
    <w:rsid w:val="008824D7"/>
    <w:rsid w:val="00883580"/>
    <w:rsid w:val="00883777"/>
    <w:rsid w:val="00883A9F"/>
    <w:rsid w:val="00885499"/>
    <w:rsid w:val="00885649"/>
    <w:rsid w:val="008866FB"/>
    <w:rsid w:val="00890C5F"/>
    <w:rsid w:val="00891C92"/>
    <w:rsid w:val="00893C3F"/>
    <w:rsid w:val="00896484"/>
    <w:rsid w:val="00896912"/>
    <w:rsid w:val="00896A80"/>
    <w:rsid w:val="008A195D"/>
    <w:rsid w:val="008A238B"/>
    <w:rsid w:val="008A3707"/>
    <w:rsid w:val="008A490D"/>
    <w:rsid w:val="008A56B5"/>
    <w:rsid w:val="008A7322"/>
    <w:rsid w:val="008B13C4"/>
    <w:rsid w:val="008B21B3"/>
    <w:rsid w:val="008B3D1B"/>
    <w:rsid w:val="008B45B6"/>
    <w:rsid w:val="008B5789"/>
    <w:rsid w:val="008C048B"/>
    <w:rsid w:val="008C138E"/>
    <w:rsid w:val="008C4F29"/>
    <w:rsid w:val="008D4702"/>
    <w:rsid w:val="008E0ACC"/>
    <w:rsid w:val="008E2A7A"/>
    <w:rsid w:val="008E6B8A"/>
    <w:rsid w:val="008E790E"/>
    <w:rsid w:val="008F7819"/>
    <w:rsid w:val="008F791A"/>
    <w:rsid w:val="0090260B"/>
    <w:rsid w:val="00902D73"/>
    <w:rsid w:val="00902F96"/>
    <w:rsid w:val="0090425D"/>
    <w:rsid w:val="009047BA"/>
    <w:rsid w:val="00904C0E"/>
    <w:rsid w:val="0090615C"/>
    <w:rsid w:val="00911FD5"/>
    <w:rsid w:val="009120EB"/>
    <w:rsid w:val="00913420"/>
    <w:rsid w:val="009178B5"/>
    <w:rsid w:val="009219D9"/>
    <w:rsid w:val="00922787"/>
    <w:rsid w:val="00924D50"/>
    <w:rsid w:val="0092609C"/>
    <w:rsid w:val="009264EB"/>
    <w:rsid w:val="00930D94"/>
    <w:rsid w:val="00930F8D"/>
    <w:rsid w:val="00934FB6"/>
    <w:rsid w:val="00936285"/>
    <w:rsid w:val="00942686"/>
    <w:rsid w:val="009439E5"/>
    <w:rsid w:val="00952505"/>
    <w:rsid w:val="009539BA"/>
    <w:rsid w:val="00957C20"/>
    <w:rsid w:val="00962B9C"/>
    <w:rsid w:val="00972554"/>
    <w:rsid w:val="00976C0E"/>
    <w:rsid w:val="0098123A"/>
    <w:rsid w:val="00985BF0"/>
    <w:rsid w:val="00990539"/>
    <w:rsid w:val="009963B9"/>
    <w:rsid w:val="00996454"/>
    <w:rsid w:val="0099648C"/>
    <w:rsid w:val="009A21CD"/>
    <w:rsid w:val="009A626A"/>
    <w:rsid w:val="009A6B05"/>
    <w:rsid w:val="009B043A"/>
    <w:rsid w:val="009B0528"/>
    <w:rsid w:val="009B2AA3"/>
    <w:rsid w:val="009B3143"/>
    <w:rsid w:val="009B396E"/>
    <w:rsid w:val="009C3898"/>
    <w:rsid w:val="009C53C7"/>
    <w:rsid w:val="009D00D8"/>
    <w:rsid w:val="009D05A7"/>
    <w:rsid w:val="009D1AC7"/>
    <w:rsid w:val="009D2995"/>
    <w:rsid w:val="009D2C33"/>
    <w:rsid w:val="009D54A6"/>
    <w:rsid w:val="009D588A"/>
    <w:rsid w:val="009E0353"/>
    <w:rsid w:val="009E569A"/>
    <w:rsid w:val="009E6F3A"/>
    <w:rsid w:val="009E7F09"/>
    <w:rsid w:val="009F206D"/>
    <w:rsid w:val="009F21E5"/>
    <w:rsid w:val="009F2549"/>
    <w:rsid w:val="009F2DFE"/>
    <w:rsid w:val="009F46A8"/>
    <w:rsid w:val="009F6E10"/>
    <w:rsid w:val="00A00238"/>
    <w:rsid w:val="00A0041F"/>
    <w:rsid w:val="00A0094D"/>
    <w:rsid w:val="00A00D46"/>
    <w:rsid w:val="00A04656"/>
    <w:rsid w:val="00A05000"/>
    <w:rsid w:val="00A05844"/>
    <w:rsid w:val="00A07506"/>
    <w:rsid w:val="00A104F0"/>
    <w:rsid w:val="00A117F9"/>
    <w:rsid w:val="00A12AFD"/>
    <w:rsid w:val="00A14C87"/>
    <w:rsid w:val="00A15F13"/>
    <w:rsid w:val="00A15F83"/>
    <w:rsid w:val="00A2287A"/>
    <w:rsid w:val="00A22AE6"/>
    <w:rsid w:val="00A22EDE"/>
    <w:rsid w:val="00A3105F"/>
    <w:rsid w:val="00A32689"/>
    <w:rsid w:val="00A33E20"/>
    <w:rsid w:val="00A3450D"/>
    <w:rsid w:val="00A35ACF"/>
    <w:rsid w:val="00A35F6E"/>
    <w:rsid w:val="00A4154F"/>
    <w:rsid w:val="00A417EC"/>
    <w:rsid w:val="00A424D7"/>
    <w:rsid w:val="00A4379F"/>
    <w:rsid w:val="00A43ED5"/>
    <w:rsid w:val="00A459EA"/>
    <w:rsid w:val="00A50D72"/>
    <w:rsid w:val="00A51315"/>
    <w:rsid w:val="00A518B2"/>
    <w:rsid w:val="00A5269E"/>
    <w:rsid w:val="00A53E8E"/>
    <w:rsid w:val="00A56D8C"/>
    <w:rsid w:val="00A63542"/>
    <w:rsid w:val="00A6415F"/>
    <w:rsid w:val="00A64775"/>
    <w:rsid w:val="00A65F8F"/>
    <w:rsid w:val="00A671E3"/>
    <w:rsid w:val="00A7024B"/>
    <w:rsid w:val="00A744F0"/>
    <w:rsid w:val="00A75092"/>
    <w:rsid w:val="00A753C7"/>
    <w:rsid w:val="00A757BF"/>
    <w:rsid w:val="00A75CE9"/>
    <w:rsid w:val="00A773EF"/>
    <w:rsid w:val="00A815FA"/>
    <w:rsid w:val="00A81E85"/>
    <w:rsid w:val="00A836D2"/>
    <w:rsid w:val="00A849EF"/>
    <w:rsid w:val="00A8730C"/>
    <w:rsid w:val="00A87452"/>
    <w:rsid w:val="00A8765B"/>
    <w:rsid w:val="00A92AC6"/>
    <w:rsid w:val="00A935D3"/>
    <w:rsid w:val="00A94782"/>
    <w:rsid w:val="00AA1B6C"/>
    <w:rsid w:val="00AA4F1D"/>
    <w:rsid w:val="00AA5349"/>
    <w:rsid w:val="00AA5BC9"/>
    <w:rsid w:val="00AA71CB"/>
    <w:rsid w:val="00AA7223"/>
    <w:rsid w:val="00AB01DF"/>
    <w:rsid w:val="00AB2C2C"/>
    <w:rsid w:val="00AB2FC2"/>
    <w:rsid w:val="00AB324C"/>
    <w:rsid w:val="00AB41BD"/>
    <w:rsid w:val="00AB5DE1"/>
    <w:rsid w:val="00AB73E0"/>
    <w:rsid w:val="00AB7C9C"/>
    <w:rsid w:val="00AC10FF"/>
    <w:rsid w:val="00AC4B9F"/>
    <w:rsid w:val="00AC4F58"/>
    <w:rsid w:val="00AC5150"/>
    <w:rsid w:val="00AC6377"/>
    <w:rsid w:val="00AC69BB"/>
    <w:rsid w:val="00AD223F"/>
    <w:rsid w:val="00AD2913"/>
    <w:rsid w:val="00AD338D"/>
    <w:rsid w:val="00AE2556"/>
    <w:rsid w:val="00AF039E"/>
    <w:rsid w:val="00AF2F94"/>
    <w:rsid w:val="00AF4CFA"/>
    <w:rsid w:val="00AF564E"/>
    <w:rsid w:val="00AF74E6"/>
    <w:rsid w:val="00B00D69"/>
    <w:rsid w:val="00B00E23"/>
    <w:rsid w:val="00B010A2"/>
    <w:rsid w:val="00B01297"/>
    <w:rsid w:val="00B038B3"/>
    <w:rsid w:val="00B04C15"/>
    <w:rsid w:val="00B0610C"/>
    <w:rsid w:val="00B0695E"/>
    <w:rsid w:val="00B07DFA"/>
    <w:rsid w:val="00B109F1"/>
    <w:rsid w:val="00B10CD3"/>
    <w:rsid w:val="00B1100B"/>
    <w:rsid w:val="00B14460"/>
    <w:rsid w:val="00B14788"/>
    <w:rsid w:val="00B1486D"/>
    <w:rsid w:val="00B17101"/>
    <w:rsid w:val="00B2514F"/>
    <w:rsid w:val="00B258DB"/>
    <w:rsid w:val="00B26A35"/>
    <w:rsid w:val="00B27946"/>
    <w:rsid w:val="00B27AB0"/>
    <w:rsid w:val="00B33D81"/>
    <w:rsid w:val="00B33F4A"/>
    <w:rsid w:val="00B34F65"/>
    <w:rsid w:val="00B42C8F"/>
    <w:rsid w:val="00B44934"/>
    <w:rsid w:val="00B45C73"/>
    <w:rsid w:val="00B46020"/>
    <w:rsid w:val="00B474E2"/>
    <w:rsid w:val="00B5013B"/>
    <w:rsid w:val="00B5171F"/>
    <w:rsid w:val="00B5276C"/>
    <w:rsid w:val="00B54ADE"/>
    <w:rsid w:val="00B56666"/>
    <w:rsid w:val="00B57C6C"/>
    <w:rsid w:val="00B60BDA"/>
    <w:rsid w:val="00B644F8"/>
    <w:rsid w:val="00B64B33"/>
    <w:rsid w:val="00B65007"/>
    <w:rsid w:val="00B659A6"/>
    <w:rsid w:val="00B702C7"/>
    <w:rsid w:val="00B70CEF"/>
    <w:rsid w:val="00B71CD6"/>
    <w:rsid w:val="00B72548"/>
    <w:rsid w:val="00B74858"/>
    <w:rsid w:val="00B76FBA"/>
    <w:rsid w:val="00B77ED1"/>
    <w:rsid w:val="00B77F7C"/>
    <w:rsid w:val="00B83CE6"/>
    <w:rsid w:val="00B843A6"/>
    <w:rsid w:val="00B84537"/>
    <w:rsid w:val="00B85C81"/>
    <w:rsid w:val="00B90F19"/>
    <w:rsid w:val="00B91743"/>
    <w:rsid w:val="00B91FE4"/>
    <w:rsid w:val="00BA0CB0"/>
    <w:rsid w:val="00BA5D2D"/>
    <w:rsid w:val="00BA7C29"/>
    <w:rsid w:val="00BB3CB9"/>
    <w:rsid w:val="00BB6ECE"/>
    <w:rsid w:val="00BB6F4C"/>
    <w:rsid w:val="00BC1FC8"/>
    <w:rsid w:val="00BC5180"/>
    <w:rsid w:val="00BE1789"/>
    <w:rsid w:val="00BE181F"/>
    <w:rsid w:val="00BE21C0"/>
    <w:rsid w:val="00BE2C21"/>
    <w:rsid w:val="00BE51DB"/>
    <w:rsid w:val="00BF153E"/>
    <w:rsid w:val="00BF351C"/>
    <w:rsid w:val="00BF55BB"/>
    <w:rsid w:val="00BF681F"/>
    <w:rsid w:val="00C00437"/>
    <w:rsid w:val="00C017C3"/>
    <w:rsid w:val="00C04A62"/>
    <w:rsid w:val="00C04E22"/>
    <w:rsid w:val="00C05FE6"/>
    <w:rsid w:val="00C0682E"/>
    <w:rsid w:val="00C06F0F"/>
    <w:rsid w:val="00C0741A"/>
    <w:rsid w:val="00C12040"/>
    <w:rsid w:val="00C15DE7"/>
    <w:rsid w:val="00C1614C"/>
    <w:rsid w:val="00C16A0A"/>
    <w:rsid w:val="00C1782F"/>
    <w:rsid w:val="00C222AA"/>
    <w:rsid w:val="00C24313"/>
    <w:rsid w:val="00C246A0"/>
    <w:rsid w:val="00C249EC"/>
    <w:rsid w:val="00C25A04"/>
    <w:rsid w:val="00C26C43"/>
    <w:rsid w:val="00C3002D"/>
    <w:rsid w:val="00C30C8B"/>
    <w:rsid w:val="00C34A29"/>
    <w:rsid w:val="00C3526E"/>
    <w:rsid w:val="00C424AD"/>
    <w:rsid w:val="00C44DD6"/>
    <w:rsid w:val="00C452C8"/>
    <w:rsid w:val="00C457B8"/>
    <w:rsid w:val="00C552FC"/>
    <w:rsid w:val="00C5780F"/>
    <w:rsid w:val="00C6030D"/>
    <w:rsid w:val="00C6125B"/>
    <w:rsid w:val="00C62C82"/>
    <w:rsid w:val="00C71D65"/>
    <w:rsid w:val="00C7225D"/>
    <w:rsid w:val="00C75035"/>
    <w:rsid w:val="00C84467"/>
    <w:rsid w:val="00C85186"/>
    <w:rsid w:val="00C861BF"/>
    <w:rsid w:val="00C875F1"/>
    <w:rsid w:val="00C90D1E"/>
    <w:rsid w:val="00C9142F"/>
    <w:rsid w:val="00C9218F"/>
    <w:rsid w:val="00C93AAF"/>
    <w:rsid w:val="00CA0A73"/>
    <w:rsid w:val="00CA6C48"/>
    <w:rsid w:val="00CA73DC"/>
    <w:rsid w:val="00CA7763"/>
    <w:rsid w:val="00CB06D2"/>
    <w:rsid w:val="00CB3A5A"/>
    <w:rsid w:val="00CB3BCF"/>
    <w:rsid w:val="00CC0D2C"/>
    <w:rsid w:val="00CC1CC7"/>
    <w:rsid w:val="00CC2DEC"/>
    <w:rsid w:val="00CC4A80"/>
    <w:rsid w:val="00CC615A"/>
    <w:rsid w:val="00CD0D2F"/>
    <w:rsid w:val="00CD132B"/>
    <w:rsid w:val="00CD47D0"/>
    <w:rsid w:val="00CD5606"/>
    <w:rsid w:val="00CD7EB3"/>
    <w:rsid w:val="00CE069F"/>
    <w:rsid w:val="00CE1357"/>
    <w:rsid w:val="00CE46D4"/>
    <w:rsid w:val="00CE4C54"/>
    <w:rsid w:val="00CF21A1"/>
    <w:rsid w:val="00CF51EE"/>
    <w:rsid w:val="00CF74C1"/>
    <w:rsid w:val="00CF770E"/>
    <w:rsid w:val="00CF7C70"/>
    <w:rsid w:val="00D01FD5"/>
    <w:rsid w:val="00D0218A"/>
    <w:rsid w:val="00D0237E"/>
    <w:rsid w:val="00D02C21"/>
    <w:rsid w:val="00D0342D"/>
    <w:rsid w:val="00D0445C"/>
    <w:rsid w:val="00D0588F"/>
    <w:rsid w:val="00D0679A"/>
    <w:rsid w:val="00D102C6"/>
    <w:rsid w:val="00D107D2"/>
    <w:rsid w:val="00D108B2"/>
    <w:rsid w:val="00D12168"/>
    <w:rsid w:val="00D12B5B"/>
    <w:rsid w:val="00D14EDE"/>
    <w:rsid w:val="00D261C2"/>
    <w:rsid w:val="00D27691"/>
    <w:rsid w:val="00D276DC"/>
    <w:rsid w:val="00D33707"/>
    <w:rsid w:val="00D4183B"/>
    <w:rsid w:val="00D41AFF"/>
    <w:rsid w:val="00D4293A"/>
    <w:rsid w:val="00D560EE"/>
    <w:rsid w:val="00D56B72"/>
    <w:rsid w:val="00D62474"/>
    <w:rsid w:val="00D6416D"/>
    <w:rsid w:val="00D644C3"/>
    <w:rsid w:val="00D726DE"/>
    <w:rsid w:val="00D73324"/>
    <w:rsid w:val="00D740AD"/>
    <w:rsid w:val="00D75434"/>
    <w:rsid w:val="00D76F7B"/>
    <w:rsid w:val="00D7778E"/>
    <w:rsid w:val="00D811A1"/>
    <w:rsid w:val="00D849A4"/>
    <w:rsid w:val="00D87136"/>
    <w:rsid w:val="00D87541"/>
    <w:rsid w:val="00D87570"/>
    <w:rsid w:val="00D9289F"/>
    <w:rsid w:val="00D92FB2"/>
    <w:rsid w:val="00D939B4"/>
    <w:rsid w:val="00D93B29"/>
    <w:rsid w:val="00D964F4"/>
    <w:rsid w:val="00DA0FD9"/>
    <w:rsid w:val="00DA13DC"/>
    <w:rsid w:val="00DA14DF"/>
    <w:rsid w:val="00DA1F47"/>
    <w:rsid w:val="00DA2D13"/>
    <w:rsid w:val="00DA757E"/>
    <w:rsid w:val="00DB1E16"/>
    <w:rsid w:val="00DB3E41"/>
    <w:rsid w:val="00DC42C6"/>
    <w:rsid w:val="00DD09B7"/>
    <w:rsid w:val="00DD0DCE"/>
    <w:rsid w:val="00DD23C6"/>
    <w:rsid w:val="00DD2AB1"/>
    <w:rsid w:val="00DD70E4"/>
    <w:rsid w:val="00DD7AF5"/>
    <w:rsid w:val="00DE0D82"/>
    <w:rsid w:val="00DE1931"/>
    <w:rsid w:val="00DE29CD"/>
    <w:rsid w:val="00DE2E45"/>
    <w:rsid w:val="00DE7F25"/>
    <w:rsid w:val="00DF29C7"/>
    <w:rsid w:val="00DF537B"/>
    <w:rsid w:val="00DF578C"/>
    <w:rsid w:val="00E04DC3"/>
    <w:rsid w:val="00E0770B"/>
    <w:rsid w:val="00E12AD9"/>
    <w:rsid w:val="00E149A8"/>
    <w:rsid w:val="00E17223"/>
    <w:rsid w:val="00E2172F"/>
    <w:rsid w:val="00E23442"/>
    <w:rsid w:val="00E25008"/>
    <w:rsid w:val="00E30428"/>
    <w:rsid w:val="00E32E7A"/>
    <w:rsid w:val="00E330AD"/>
    <w:rsid w:val="00E33BE8"/>
    <w:rsid w:val="00E34C0C"/>
    <w:rsid w:val="00E40C38"/>
    <w:rsid w:val="00E43045"/>
    <w:rsid w:val="00E43FF4"/>
    <w:rsid w:val="00E44007"/>
    <w:rsid w:val="00E453A2"/>
    <w:rsid w:val="00E46E1B"/>
    <w:rsid w:val="00E47A1A"/>
    <w:rsid w:val="00E51ACF"/>
    <w:rsid w:val="00E5327F"/>
    <w:rsid w:val="00E5473C"/>
    <w:rsid w:val="00E56329"/>
    <w:rsid w:val="00E57812"/>
    <w:rsid w:val="00E602A9"/>
    <w:rsid w:val="00E60B8C"/>
    <w:rsid w:val="00E61A98"/>
    <w:rsid w:val="00E641C6"/>
    <w:rsid w:val="00E65A2F"/>
    <w:rsid w:val="00E71C0C"/>
    <w:rsid w:val="00E770D7"/>
    <w:rsid w:val="00E77784"/>
    <w:rsid w:val="00E80204"/>
    <w:rsid w:val="00E83B11"/>
    <w:rsid w:val="00E84339"/>
    <w:rsid w:val="00E85E2C"/>
    <w:rsid w:val="00E86115"/>
    <w:rsid w:val="00E865AA"/>
    <w:rsid w:val="00E87EB1"/>
    <w:rsid w:val="00E936AE"/>
    <w:rsid w:val="00E94099"/>
    <w:rsid w:val="00EA1E50"/>
    <w:rsid w:val="00EA29E1"/>
    <w:rsid w:val="00EA47CE"/>
    <w:rsid w:val="00EA53A8"/>
    <w:rsid w:val="00EA605D"/>
    <w:rsid w:val="00EA7C51"/>
    <w:rsid w:val="00EA7E83"/>
    <w:rsid w:val="00EB1AB0"/>
    <w:rsid w:val="00EB54F8"/>
    <w:rsid w:val="00EC03EE"/>
    <w:rsid w:val="00EC2B01"/>
    <w:rsid w:val="00EC4B4B"/>
    <w:rsid w:val="00EC5A27"/>
    <w:rsid w:val="00ED168D"/>
    <w:rsid w:val="00ED23C2"/>
    <w:rsid w:val="00ED37B8"/>
    <w:rsid w:val="00ED4478"/>
    <w:rsid w:val="00ED6135"/>
    <w:rsid w:val="00ED768B"/>
    <w:rsid w:val="00ED7CFC"/>
    <w:rsid w:val="00ED7D18"/>
    <w:rsid w:val="00EE057E"/>
    <w:rsid w:val="00EE241F"/>
    <w:rsid w:val="00EE242B"/>
    <w:rsid w:val="00EE2713"/>
    <w:rsid w:val="00EF234F"/>
    <w:rsid w:val="00EF2DDD"/>
    <w:rsid w:val="00EF2EF9"/>
    <w:rsid w:val="00EF3F4F"/>
    <w:rsid w:val="00EF41CD"/>
    <w:rsid w:val="00EF5E39"/>
    <w:rsid w:val="00EF6441"/>
    <w:rsid w:val="00F0162E"/>
    <w:rsid w:val="00F04722"/>
    <w:rsid w:val="00F06294"/>
    <w:rsid w:val="00F12072"/>
    <w:rsid w:val="00F1299E"/>
    <w:rsid w:val="00F12FD0"/>
    <w:rsid w:val="00F13FC7"/>
    <w:rsid w:val="00F165F0"/>
    <w:rsid w:val="00F1674C"/>
    <w:rsid w:val="00F167A8"/>
    <w:rsid w:val="00F16FCD"/>
    <w:rsid w:val="00F20135"/>
    <w:rsid w:val="00F20B93"/>
    <w:rsid w:val="00F227B4"/>
    <w:rsid w:val="00F24B67"/>
    <w:rsid w:val="00F25300"/>
    <w:rsid w:val="00F2664E"/>
    <w:rsid w:val="00F27537"/>
    <w:rsid w:val="00F30881"/>
    <w:rsid w:val="00F31371"/>
    <w:rsid w:val="00F3188D"/>
    <w:rsid w:val="00F32109"/>
    <w:rsid w:val="00F321E5"/>
    <w:rsid w:val="00F34482"/>
    <w:rsid w:val="00F34C0E"/>
    <w:rsid w:val="00F34D98"/>
    <w:rsid w:val="00F3610F"/>
    <w:rsid w:val="00F409DF"/>
    <w:rsid w:val="00F4110C"/>
    <w:rsid w:val="00F43B80"/>
    <w:rsid w:val="00F4490D"/>
    <w:rsid w:val="00F44E18"/>
    <w:rsid w:val="00F44E91"/>
    <w:rsid w:val="00F44F1D"/>
    <w:rsid w:val="00F47806"/>
    <w:rsid w:val="00F52F18"/>
    <w:rsid w:val="00F53D25"/>
    <w:rsid w:val="00F5569C"/>
    <w:rsid w:val="00F56A51"/>
    <w:rsid w:val="00F7190B"/>
    <w:rsid w:val="00F74A27"/>
    <w:rsid w:val="00F755AF"/>
    <w:rsid w:val="00F757DA"/>
    <w:rsid w:val="00F770D0"/>
    <w:rsid w:val="00F77C46"/>
    <w:rsid w:val="00F80EF3"/>
    <w:rsid w:val="00F813AC"/>
    <w:rsid w:val="00F85047"/>
    <w:rsid w:val="00F857EC"/>
    <w:rsid w:val="00F91A2E"/>
    <w:rsid w:val="00F9236F"/>
    <w:rsid w:val="00F92F60"/>
    <w:rsid w:val="00F933C6"/>
    <w:rsid w:val="00F94DBB"/>
    <w:rsid w:val="00F94F0E"/>
    <w:rsid w:val="00F95262"/>
    <w:rsid w:val="00FA065A"/>
    <w:rsid w:val="00FA0A60"/>
    <w:rsid w:val="00FA0CC0"/>
    <w:rsid w:val="00FA1BBE"/>
    <w:rsid w:val="00FA41FF"/>
    <w:rsid w:val="00FA5CC3"/>
    <w:rsid w:val="00FA6018"/>
    <w:rsid w:val="00FA6F6D"/>
    <w:rsid w:val="00FA7E06"/>
    <w:rsid w:val="00FB02A5"/>
    <w:rsid w:val="00FB661D"/>
    <w:rsid w:val="00FB7984"/>
    <w:rsid w:val="00FC21D2"/>
    <w:rsid w:val="00FC2B47"/>
    <w:rsid w:val="00FC33BE"/>
    <w:rsid w:val="00FC4D79"/>
    <w:rsid w:val="00FC55A5"/>
    <w:rsid w:val="00FC7E58"/>
    <w:rsid w:val="00FD0EF8"/>
    <w:rsid w:val="00FD1101"/>
    <w:rsid w:val="00FD2508"/>
    <w:rsid w:val="00FD3531"/>
    <w:rsid w:val="00FD3D4D"/>
    <w:rsid w:val="00FD445A"/>
    <w:rsid w:val="00FD4611"/>
    <w:rsid w:val="00FD4F41"/>
    <w:rsid w:val="00FD576B"/>
    <w:rsid w:val="00FE0048"/>
    <w:rsid w:val="00FE309E"/>
    <w:rsid w:val="00FE4092"/>
    <w:rsid w:val="00FF20F6"/>
    <w:rsid w:val="00FF43DF"/>
    <w:rsid w:val="00FF6EDD"/>
    <w:rsid w:val="00FF7F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BF43A"/>
  <w15:docId w15:val="{A76EA1BD-77CA-4061-A2FD-88B19427C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7742"/>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28"/>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 w:type="character" w:customStyle="1" w:styleId="DefaultZnak">
    <w:name w:val="Default Znak"/>
    <w:link w:val="Default"/>
    <w:locked/>
    <w:rsid w:val="009F46A8"/>
    <w:rPr>
      <w:rFonts w:ascii="Arial" w:eastAsia="Calibri" w:hAnsi="Arial" w:cs="Arial"/>
      <w:color w:val="000000"/>
      <w:sz w:val="24"/>
      <w:szCs w:val="24"/>
    </w:rPr>
  </w:style>
  <w:style w:type="paragraph" w:customStyle="1" w:styleId="Akapitzlist2">
    <w:name w:val="Akapit z listą2"/>
    <w:basedOn w:val="Normalny"/>
    <w:rsid w:val="00F16FCD"/>
    <w:pPr>
      <w:widowControl/>
      <w:suppressAutoHyphens w:val="0"/>
      <w:adjustRightInd/>
      <w:spacing w:before="20" w:after="40" w:line="252" w:lineRule="auto"/>
      <w:ind w:left="720"/>
      <w:textAlignment w:val="auto"/>
    </w:pPr>
    <w:rPr>
      <w:rFonts w:ascii="Calibri" w:eastAsia="SimSun" w:hAnsi="Calibri"/>
      <w:sz w:val="20"/>
      <w:szCs w:val="20"/>
      <w:lang w:eastAsia="en-US"/>
    </w:rPr>
  </w:style>
  <w:style w:type="character" w:customStyle="1" w:styleId="cf01">
    <w:name w:val="cf01"/>
    <w:basedOn w:val="Domylnaczcionkaakapitu"/>
    <w:rsid w:val="00151C03"/>
    <w:rPr>
      <w:rFonts w:ascii="Segoe UI" w:hAnsi="Segoe UI" w:cs="Segoe UI" w:hint="default"/>
      <w:sz w:val="18"/>
      <w:szCs w:val="18"/>
    </w:rPr>
  </w:style>
  <w:style w:type="character" w:styleId="Uwydatnienie">
    <w:name w:val="Emphasis"/>
    <w:basedOn w:val="Domylnaczcionkaakapitu"/>
    <w:uiPriority w:val="20"/>
    <w:qFormat/>
    <w:rsid w:val="009B396E"/>
    <w:rPr>
      <w:i/>
      <w:iCs/>
    </w:rPr>
  </w:style>
  <w:style w:type="paragraph" w:styleId="Bezodstpw">
    <w:name w:val="No Spacing"/>
    <w:next w:val="Akapitzlist"/>
    <w:uiPriority w:val="1"/>
    <w:qFormat/>
    <w:rsid w:val="00ED23C2"/>
    <w:pPr>
      <w:suppressAutoHyphens/>
      <w:spacing w:after="0" w:line="240" w:lineRule="auto"/>
    </w:pPr>
    <w:rPr>
      <w:rFonts w:ascii="Calibri" w:eastAsia="Calibri" w:hAnsi="Calibri" w:cs="Calibri"/>
      <w:lang w:eastAsia="zh-CN"/>
    </w:rPr>
  </w:style>
  <w:style w:type="paragraph" w:styleId="Tekstpodstawowywcity3">
    <w:name w:val="Body Text Indent 3"/>
    <w:basedOn w:val="Normalny"/>
    <w:link w:val="Tekstpodstawowywcity3Znak"/>
    <w:uiPriority w:val="99"/>
    <w:semiHidden/>
    <w:unhideWhenUsed/>
    <w:rsid w:val="00ED23C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D23C2"/>
    <w:rPr>
      <w:rFonts w:ascii="Times New Roman" w:eastAsia="Times New Roman" w:hAnsi="Times New Roman" w:cs="Calibri"/>
      <w:sz w:val="16"/>
      <w:szCs w:val="16"/>
      <w:lang w:eastAsia="ar-SA"/>
    </w:rPr>
  </w:style>
  <w:style w:type="character" w:customStyle="1" w:styleId="FontStyle127">
    <w:name w:val="Font Style127"/>
    <w:basedOn w:val="Domylnaczcionkaakapitu"/>
    <w:uiPriority w:val="99"/>
    <w:rsid w:val="006331BF"/>
    <w:rPr>
      <w:rFonts w:ascii="Verdana" w:hAnsi="Verdana" w:cs="Verdana"/>
      <w:i/>
      <w:iCs/>
      <w:color w:val="000000"/>
      <w:sz w:val="16"/>
      <w:szCs w:val="16"/>
    </w:rPr>
  </w:style>
  <w:style w:type="character" w:styleId="Tytuksiki">
    <w:name w:val="Book Title"/>
    <w:basedOn w:val="Domylnaczcionkaakapitu"/>
    <w:uiPriority w:val="33"/>
    <w:qFormat/>
    <w:rsid w:val="00D740AD"/>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42896720">
      <w:bodyDiv w:val="1"/>
      <w:marLeft w:val="0"/>
      <w:marRight w:val="0"/>
      <w:marTop w:val="0"/>
      <w:marBottom w:val="0"/>
      <w:divBdr>
        <w:top w:val="none" w:sz="0" w:space="0" w:color="auto"/>
        <w:left w:val="none" w:sz="0" w:space="0" w:color="auto"/>
        <w:bottom w:val="none" w:sz="0" w:space="0" w:color="auto"/>
        <w:right w:val="none" w:sz="0" w:space="0" w:color="auto"/>
      </w:divBdr>
      <w:divsChild>
        <w:div w:id="1946501712">
          <w:marLeft w:val="0"/>
          <w:marRight w:val="0"/>
          <w:marTop w:val="0"/>
          <w:marBottom w:val="0"/>
          <w:divBdr>
            <w:top w:val="none" w:sz="0" w:space="0" w:color="auto"/>
            <w:left w:val="none" w:sz="0" w:space="0" w:color="auto"/>
            <w:bottom w:val="none" w:sz="0" w:space="0" w:color="auto"/>
            <w:right w:val="none" w:sz="0" w:space="0" w:color="auto"/>
          </w:divBdr>
          <w:divsChild>
            <w:div w:id="932207705">
              <w:marLeft w:val="0"/>
              <w:marRight w:val="0"/>
              <w:marTop w:val="0"/>
              <w:marBottom w:val="0"/>
              <w:divBdr>
                <w:top w:val="none" w:sz="0" w:space="0" w:color="auto"/>
                <w:left w:val="none" w:sz="0" w:space="0" w:color="auto"/>
                <w:bottom w:val="none" w:sz="0" w:space="0" w:color="auto"/>
                <w:right w:val="none" w:sz="0" w:space="0" w:color="auto"/>
              </w:divBdr>
              <w:divsChild>
                <w:div w:id="13904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511533884">
      <w:bodyDiv w:val="1"/>
      <w:marLeft w:val="0"/>
      <w:marRight w:val="0"/>
      <w:marTop w:val="0"/>
      <w:marBottom w:val="0"/>
      <w:divBdr>
        <w:top w:val="none" w:sz="0" w:space="0" w:color="auto"/>
        <w:left w:val="none" w:sz="0" w:space="0" w:color="auto"/>
        <w:bottom w:val="none" w:sz="0" w:space="0" w:color="auto"/>
        <w:right w:val="none" w:sz="0" w:space="0" w:color="auto"/>
      </w:divBdr>
    </w:div>
    <w:div w:id="652836536">
      <w:bodyDiv w:val="1"/>
      <w:marLeft w:val="0"/>
      <w:marRight w:val="0"/>
      <w:marTop w:val="0"/>
      <w:marBottom w:val="0"/>
      <w:divBdr>
        <w:top w:val="none" w:sz="0" w:space="0" w:color="auto"/>
        <w:left w:val="none" w:sz="0" w:space="0" w:color="auto"/>
        <w:bottom w:val="none" w:sz="0" w:space="0" w:color="auto"/>
        <w:right w:val="none" w:sz="0" w:space="0" w:color="auto"/>
      </w:divBdr>
    </w:div>
    <w:div w:id="716586784">
      <w:bodyDiv w:val="1"/>
      <w:marLeft w:val="0"/>
      <w:marRight w:val="0"/>
      <w:marTop w:val="0"/>
      <w:marBottom w:val="0"/>
      <w:divBdr>
        <w:top w:val="none" w:sz="0" w:space="0" w:color="auto"/>
        <w:left w:val="none" w:sz="0" w:space="0" w:color="auto"/>
        <w:bottom w:val="none" w:sz="0" w:space="0" w:color="auto"/>
        <w:right w:val="none" w:sz="0" w:space="0" w:color="auto"/>
      </w:divBdr>
    </w:div>
    <w:div w:id="73828977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889077444">
      <w:bodyDiv w:val="1"/>
      <w:marLeft w:val="0"/>
      <w:marRight w:val="0"/>
      <w:marTop w:val="0"/>
      <w:marBottom w:val="0"/>
      <w:divBdr>
        <w:top w:val="none" w:sz="0" w:space="0" w:color="auto"/>
        <w:left w:val="none" w:sz="0" w:space="0" w:color="auto"/>
        <w:bottom w:val="none" w:sz="0" w:space="0" w:color="auto"/>
        <w:right w:val="none" w:sz="0" w:space="0" w:color="auto"/>
      </w:divBdr>
      <w:divsChild>
        <w:div w:id="826365262">
          <w:marLeft w:val="0"/>
          <w:marRight w:val="0"/>
          <w:marTop w:val="0"/>
          <w:marBottom w:val="0"/>
          <w:divBdr>
            <w:top w:val="none" w:sz="0" w:space="0" w:color="auto"/>
            <w:left w:val="none" w:sz="0" w:space="0" w:color="auto"/>
            <w:bottom w:val="none" w:sz="0" w:space="0" w:color="auto"/>
            <w:right w:val="none" w:sz="0" w:space="0" w:color="auto"/>
          </w:divBdr>
          <w:divsChild>
            <w:div w:id="781149002">
              <w:marLeft w:val="0"/>
              <w:marRight w:val="0"/>
              <w:marTop w:val="0"/>
              <w:marBottom w:val="0"/>
              <w:divBdr>
                <w:top w:val="none" w:sz="0" w:space="0" w:color="auto"/>
                <w:left w:val="none" w:sz="0" w:space="0" w:color="auto"/>
                <w:bottom w:val="none" w:sz="0" w:space="0" w:color="auto"/>
                <w:right w:val="none" w:sz="0" w:space="0" w:color="auto"/>
              </w:divBdr>
              <w:divsChild>
                <w:div w:id="93502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121968">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374816728">
      <w:bodyDiv w:val="1"/>
      <w:marLeft w:val="0"/>
      <w:marRight w:val="0"/>
      <w:marTop w:val="0"/>
      <w:marBottom w:val="0"/>
      <w:divBdr>
        <w:top w:val="none" w:sz="0" w:space="0" w:color="auto"/>
        <w:left w:val="none" w:sz="0" w:space="0" w:color="auto"/>
        <w:bottom w:val="none" w:sz="0" w:space="0" w:color="auto"/>
        <w:right w:val="none" w:sz="0" w:space="0" w:color="auto"/>
      </w:divBdr>
    </w:div>
    <w:div w:id="1395738706">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425028466">
      <w:bodyDiv w:val="1"/>
      <w:marLeft w:val="0"/>
      <w:marRight w:val="0"/>
      <w:marTop w:val="0"/>
      <w:marBottom w:val="0"/>
      <w:divBdr>
        <w:top w:val="none" w:sz="0" w:space="0" w:color="auto"/>
        <w:left w:val="none" w:sz="0" w:space="0" w:color="auto"/>
        <w:bottom w:val="none" w:sz="0" w:space="0" w:color="auto"/>
        <w:right w:val="none" w:sz="0" w:space="0" w:color="auto"/>
      </w:divBdr>
    </w:div>
    <w:div w:id="1529098175">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749575867">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42240-1DFB-4D38-AF2D-EA477128B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31</Pages>
  <Words>11167</Words>
  <Characters>67007</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Radosław Cieplak</cp:lastModifiedBy>
  <cp:revision>20</cp:revision>
  <cp:lastPrinted>2024-10-02T11:18:00Z</cp:lastPrinted>
  <dcterms:created xsi:type="dcterms:W3CDTF">2024-10-02T09:22:00Z</dcterms:created>
  <dcterms:modified xsi:type="dcterms:W3CDTF">2024-11-15T13:12:00Z</dcterms:modified>
</cp:coreProperties>
</file>