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A6B87" w14:textId="77777777" w:rsidR="00782083" w:rsidRPr="00967C66" w:rsidRDefault="00782083" w:rsidP="00782083">
      <w:pPr>
        <w:spacing w:line="276" w:lineRule="auto"/>
        <w:jc w:val="right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967C66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Załącznik </w:t>
      </w:r>
      <w:r w:rsidRPr="00967C66">
        <w:rPr>
          <w:rFonts w:asciiTheme="minorHAnsi" w:hAnsiTheme="minorHAnsi" w:cstheme="minorHAnsi"/>
          <w:b/>
          <w:i/>
          <w:color w:val="000000" w:themeColor="text1"/>
          <w:sz w:val="22"/>
          <w:szCs w:val="22"/>
        </w:rPr>
        <w:t>NR 4 do</w:t>
      </w:r>
      <w:r w:rsidRPr="00967C66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SWZ</w:t>
      </w:r>
    </w:p>
    <w:p w14:paraId="5A9BEEB6" w14:textId="77777777" w:rsidR="00782083" w:rsidRPr="00967C66" w:rsidRDefault="00782083" w:rsidP="00782083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B21AB2A" w14:textId="77777777" w:rsidR="00782083" w:rsidRPr="00967C66" w:rsidRDefault="00782083" w:rsidP="00782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i/>
          <w:color w:val="000000" w:themeColor="text1"/>
          <w:sz w:val="22"/>
          <w:szCs w:val="22"/>
        </w:rPr>
      </w:pPr>
      <w:r w:rsidRPr="00967C66">
        <w:rPr>
          <w:rFonts w:asciiTheme="minorHAnsi" w:hAnsiTheme="minorHAnsi" w:cstheme="minorHAnsi"/>
          <w:b/>
          <w:i/>
          <w:color w:val="000000" w:themeColor="text1"/>
          <w:sz w:val="22"/>
          <w:szCs w:val="22"/>
        </w:rPr>
        <w:t>Oświadczenie o aktualności informacji zawartych w oświadczeniu, o którym mowa w art. 125 ust. 1 P.z.p., w zakresie podstaw wykluczenia z postępowania wskazanych przez zamawiającego</w:t>
      </w:r>
    </w:p>
    <w:p w14:paraId="45B02514" w14:textId="77777777" w:rsidR="00782083" w:rsidRPr="00967C66" w:rsidRDefault="00782083" w:rsidP="00782083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18B3A4C" w14:textId="77777777" w:rsidR="00782083" w:rsidRPr="00967C66" w:rsidRDefault="00782083" w:rsidP="00782083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5483AC5" w14:textId="77777777" w:rsidR="00782083" w:rsidRPr="00967C66" w:rsidRDefault="00782083" w:rsidP="00782083">
      <w:pPr>
        <w:spacing w:line="360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67C66">
        <w:rPr>
          <w:rFonts w:ascii="Calibri" w:hAnsi="Calibri" w:cs="Calibri"/>
          <w:color w:val="000000" w:themeColor="text1"/>
          <w:sz w:val="22"/>
          <w:szCs w:val="22"/>
        </w:rPr>
        <w:t>Ja (My), niżej podpisany (ni) ...................................................................................................................</w:t>
      </w:r>
    </w:p>
    <w:p w14:paraId="5F036424" w14:textId="77777777" w:rsidR="00782083" w:rsidRPr="00967C66" w:rsidRDefault="00782083" w:rsidP="00782083">
      <w:pPr>
        <w:spacing w:line="360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67C66">
        <w:rPr>
          <w:rFonts w:ascii="Calibri" w:hAnsi="Calibri" w:cs="Calibri"/>
          <w:color w:val="000000" w:themeColor="text1"/>
          <w:sz w:val="22"/>
          <w:szCs w:val="22"/>
        </w:rPr>
        <w:t>działając w imieniu i na rzecz :</w:t>
      </w:r>
    </w:p>
    <w:p w14:paraId="2025AB59" w14:textId="77777777" w:rsidR="00782083" w:rsidRPr="00967C66" w:rsidRDefault="00782083" w:rsidP="00782083">
      <w:pPr>
        <w:spacing w:line="360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602B28E2" w14:textId="77777777" w:rsidR="00782083" w:rsidRPr="00967C66" w:rsidRDefault="00782083" w:rsidP="00782083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67C66">
        <w:rPr>
          <w:rFonts w:ascii="Calibri" w:hAnsi="Calibri" w:cs="Calibri"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.....................................................................................................................................................................</w:t>
      </w:r>
    </w:p>
    <w:p w14:paraId="72CC3EBD" w14:textId="77777777" w:rsidR="00782083" w:rsidRPr="00967C66" w:rsidRDefault="00782083" w:rsidP="00782083">
      <w:pPr>
        <w:jc w:val="center"/>
        <w:rPr>
          <w:rFonts w:ascii="Calibri" w:hAnsi="Calibri" w:cs="Calibri"/>
          <w:color w:val="000000" w:themeColor="text1"/>
          <w:sz w:val="20"/>
          <w:szCs w:val="20"/>
        </w:rPr>
      </w:pPr>
      <w:r w:rsidRPr="00967C66">
        <w:rPr>
          <w:rFonts w:ascii="Calibri" w:hAnsi="Calibri" w:cs="Calibri"/>
          <w:color w:val="000000" w:themeColor="text1"/>
          <w:sz w:val="20"/>
          <w:szCs w:val="20"/>
        </w:rPr>
        <w:t>(pełna nazwa wykonawcy)</w:t>
      </w:r>
    </w:p>
    <w:p w14:paraId="208FD44B" w14:textId="77777777" w:rsidR="00782083" w:rsidRPr="00967C66" w:rsidRDefault="00782083" w:rsidP="00782083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48D00FFF" w14:textId="77777777" w:rsidR="00782083" w:rsidRPr="00967C66" w:rsidRDefault="00782083" w:rsidP="00782083">
      <w:pPr>
        <w:rPr>
          <w:rFonts w:ascii="Calibri" w:hAnsi="Calibri" w:cs="Calibri"/>
          <w:color w:val="000000" w:themeColor="text1"/>
          <w:sz w:val="22"/>
          <w:szCs w:val="22"/>
        </w:rPr>
      </w:pPr>
      <w:r w:rsidRPr="00967C66">
        <w:rPr>
          <w:rFonts w:ascii="Calibri" w:hAnsi="Calibri" w:cs="Calibri"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.....................................................................................................................................................................</w:t>
      </w:r>
    </w:p>
    <w:p w14:paraId="71027FCD" w14:textId="77777777" w:rsidR="00782083" w:rsidRPr="00967C66" w:rsidRDefault="00782083" w:rsidP="00782083">
      <w:pPr>
        <w:jc w:val="center"/>
        <w:rPr>
          <w:rFonts w:ascii="Calibri" w:hAnsi="Calibri" w:cs="Calibri"/>
          <w:color w:val="000000" w:themeColor="text1"/>
          <w:sz w:val="20"/>
          <w:szCs w:val="20"/>
        </w:rPr>
      </w:pPr>
      <w:r w:rsidRPr="00967C66">
        <w:rPr>
          <w:rFonts w:ascii="Calibri" w:hAnsi="Calibri" w:cs="Calibri"/>
          <w:color w:val="000000" w:themeColor="text1"/>
          <w:sz w:val="20"/>
          <w:szCs w:val="20"/>
        </w:rPr>
        <w:t>(adres siedziby wykonawcy)</w:t>
      </w:r>
    </w:p>
    <w:p w14:paraId="07EDD755" w14:textId="77777777" w:rsidR="00782083" w:rsidRPr="00967C66" w:rsidRDefault="00782083" w:rsidP="00782083">
      <w:pPr>
        <w:jc w:val="both"/>
        <w:rPr>
          <w:rFonts w:ascii="Calibri" w:eastAsia="Tahoma" w:hAnsi="Calibri" w:cs="Calibri"/>
          <w:color w:val="000000" w:themeColor="text1"/>
          <w:sz w:val="22"/>
          <w:szCs w:val="22"/>
        </w:rPr>
      </w:pPr>
    </w:p>
    <w:p w14:paraId="4A6A9518" w14:textId="77777777" w:rsidR="00782083" w:rsidRPr="00967C66" w:rsidRDefault="00782083" w:rsidP="00782083">
      <w:pPr>
        <w:jc w:val="both"/>
        <w:rPr>
          <w:rFonts w:ascii="Calibri" w:eastAsia="Tahoma" w:hAnsi="Calibri"/>
          <w:color w:val="000000" w:themeColor="text1"/>
          <w:sz w:val="22"/>
          <w:szCs w:val="22"/>
        </w:rPr>
      </w:pPr>
    </w:p>
    <w:p w14:paraId="75E6A2EA" w14:textId="5E8BE384" w:rsidR="00782083" w:rsidRPr="00967C66" w:rsidRDefault="00782083" w:rsidP="00782083">
      <w:pPr>
        <w:jc w:val="both"/>
        <w:rPr>
          <w:rFonts w:ascii="Calibri" w:hAnsi="Calibri" w:cs="Tahoma"/>
          <w:color w:val="000000" w:themeColor="text1"/>
          <w:sz w:val="22"/>
          <w:szCs w:val="22"/>
        </w:rPr>
      </w:pPr>
      <w:r w:rsidRPr="00967C66">
        <w:rPr>
          <w:rFonts w:ascii="Calibri" w:eastAsia="Tahoma" w:hAnsi="Calibri"/>
          <w:color w:val="000000" w:themeColor="text1"/>
          <w:sz w:val="22"/>
          <w:szCs w:val="22"/>
        </w:rPr>
        <w:t>przystępując do postępowania o udzielenie zamówienia publicznego prowadzon</w:t>
      </w:r>
      <w:r>
        <w:rPr>
          <w:rFonts w:ascii="Calibri" w:eastAsia="Tahoma" w:hAnsi="Calibri"/>
          <w:color w:val="000000" w:themeColor="text1"/>
          <w:sz w:val="22"/>
          <w:szCs w:val="22"/>
        </w:rPr>
        <w:t>ego w trybie podstawowym</w:t>
      </w:r>
      <w:r w:rsidRPr="00967C66">
        <w:rPr>
          <w:rFonts w:ascii="Calibri" w:eastAsia="Tahoma" w:hAnsi="Calibri"/>
          <w:color w:val="000000" w:themeColor="text1"/>
          <w:sz w:val="22"/>
          <w:szCs w:val="22"/>
        </w:rPr>
        <w:t xml:space="preserve"> przez SZCZECIŃSKIE CENTRUM ZDROWIA SAMODZIELNY PUBLICZNY ZAKŁAD OPIEKI ZDROWOTNEJ w Szczecinie pod nazwą </w:t>
      </w:r>
      <w:r w:rsidRPr="00967C66">
        <w:rPr>
          <w:rFonts w:ascii="Calibri" w:hAnsi="Calibri"/>
          <w:color w:val="000000" w:themeColor="text1"/>
          <w:sz w:val="22"/>
          <w:szCs w:val="22"/>
        </w:rPr>
        <w:t>„</w:t>
      </w:r>
      <w:r w:rsidRPr="00967C66">
        <w:rPr>
          <w:rFonts w:ascii="Calibri" w:hAnsi="Calibri" w:cs="Calibri"/>
          <w:color w:val="000000" w:themeColor="text1"/>
          <w:sz w:val="22"/>
          <w:szCs w:val="22"/>
        </w:rPr>
        <w:t>Dostawa aparat</w:t>
      </w:r>
      <w:r w:rsidR="002B0878">
        <w:rPr>
          <w:rFonts w:ascii="Calibri" w:hAnsi="Calibri" w:cs="Calibri"/>
          <w:color w:val="000000" w:themeColor="text1"/>
          <w:sz w:val="22"/>
          <w:szCs w:val="22"/>
        </w:rPr>
        <w:t>u</w:t>
      </w:r>
      <w:r w:rsidRPr="00967C66">
        <w:rPr>
          <w:rFonts w:ascii="Calibri" w:hAnsi="Calibri" w:cs="Calibri"/>
          <w:color w:val="000000" w:themeColor="text1"/>
          <w:sz w:val="22"/>
          <w:szCs w:val="22"/>
        </w:rPr>
        <w:t xml:space="preserve"> USG</w:t>
      </w:r>
      <w:r>
        <w:rPr>
          <w:rFonts w:ascii="Calibri" w:hAnsi="Calibri" w:cs="Calibri"/>
          <w:color w:val="000000" w:themeColor="text1"/>
          <w:sz w:val="22"/>
          <w:szCs w:val="22"/>
        </w:rPr>
        <w:t>”</w:t>
      </w:r>
      <w:r w:rsidRPr="00967C66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Pr="00967C66">
        <w:rPr>
          <w:rFonts w:ascii="Calibri" w:eastAsia="Tahoma" w:hAnsi="Calibri"/>
          <w:color w:val="000000" w:themeColor="text1"/>
          <w:sz w:val="22"/>
          <w:szCs w:val="22"/>
        </w:rPr>
        <w:t xml:space="preserve">zgodnie z ustawą z dnia </w:t>
      </w:r>
      <w:r>
        <w:rPr>
          <w:rFonts w:ascii="Calibri" w:eastAsia="Tahoma" w:hAnsi="Calibri"/>
          <w:color w:val="000000" w:themeColor="text1"/>
          <w:sz w:val="22"/>
          <w:szCs w:val="22"/>
        </w:rPr>
        <w:t>11 września</w:t>
      </w:r>
      <w:r w:rsidRPr="00967C66">
        <w:rPr>
          <w:rFonts w:ascii="Calibri" w:eastAsia="Tahoma" w:hAnsi="Calibri"/>
          <w:color w:val="000000" w:themeColor="text1"/>
          <w:sz w:val="22"/>
          <w:szCs w:val="22"/>
        </w:rPr>
        <w:t xml:space="preserve"> 20</w:t>
      </w:r>
      <w:r>
        <w:rPr>
          <w:rFonts w:ascii="Calibri" w:eastAsia="Tahoma" w:hAnsi="Calibri"/>
          <w:color w:val="000000" w:themeColor="text1"/>
          <w:sz w:val="22"/>
          <w:szCs w:val="22"/>
        </w:rPr>
        <w:t xml:space="preserve">19 </w:t>
      </w:r>
      <w:r w:rsidRPr="00967C66">
        <w:rPr>
          <w:rFonts w:ascii="Calibri" w:eastAsia="Tahoma" w:hAnsi="Calibri"/>
          <w:color w:val="000000" w:themeColor="text1"/>
          <w:sz w:val="22"/>
          <w:szCs w:val="22"/>
        </w:rPr>
        <w:t>r. Prawo zamówień publicznych  (Dz. U. z 202</w:t>
      </w:r>
      <w:r w:rsidR="00CD77E5">
        <w:rPr>
          <w:rFonts w:ascii="Calibri" w:eastAsia="Tahoma" w:hAnsi="Calibri"/>
          <w:color w:val="000000" w:themeColor="text1"/>
          <w:sz w:val="22"/>
          <w:szCs w:val="22"/>
        </w:rPr>
        <w:t>4</w:t>
      </w:r>
      <w:r w:rsidRPr="00967C66">
        <w:rPr>
          <w:rFonts w:ascii="Calibri" w:eastAsia="Tahoma" w:hAnsi="Calibri"/>
          <w:color w:val="000000" w:themeColor="text1"/>
          <w:sz w:val="22"/>
          <w:szCs w:val="22"/>
        </w:rPr>
        <w:t xml:space="preserve"> r. poz. 1</w:t>
      </w:r>
      <w:r w:rsidR="00CD77E5">
        <w:rPr>
          <w:rFonts w:ascii="Calibri" w:eastAsia="Tahoma" w:hAnsi="Calibri"/>
          <w:color w:val="000000" w:themeColor="text1"/>
          <w:sz w:val="22"/>
          <w:szCs w:val="22"/>
        </w:rPr>
        <w:t>320</w:t>
      </w:r>
      <w:r w:rsidRPr="00967C66">
        <w:rPr>
          <w:rFonts w:ascii="Calibri" w:eastAsia="Tahoma" w:hAnsi="Calibri"/>
          <w:color w:val="000000" w:themeColor="text1"/>
          <w:sz w:val="22"/>
          <w:szCs w:val="22"/>
        </w:rPr>
        <w:t xml:space="preserve"> ze zm.) oświadczam, co następuje: </w:t>
      </w:r>
    </w:p>
    <w:p w14:paraId="2C04EC1C" w14:textId="77777777" w:rsidR="00782083" w:rsidRDefault="00782083" w:rsidP="00782083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3E2C6D0" w14:textId="77777777" w:rsidR="00782083" w:rsidRPr="00967C66" w:rsidRDefault="00782083" w:rsidP="00782083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7C66">
        <w:rPr>
          <w:rFonts w:asciiTheme="minorHAnsi" w:hAnsiTheme="minorHAnsi" w:cstheme="minorHAnsi"/>
          <w:color w:val="000000" w:themeColor="text1"/>
          <w:sz w:val="22"/>
          <w:szCs w:val="22"/>
        </w:rPr>
        <w:t>informacje zawarte w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złożonym </w:t>
      </w:r>
      <w:r w:rsidRPr="00967C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oświadczeniu, o którym mowa w art. 125 ust. 1 ustawy P.z.p. w zakresie odnoszącym się do podstaw wykluczenia wskazanych </w:t>
      </w:r>
      <w:r w:rsidRPr="001757B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w art. 108 ust. 1 pkt 1-4 i pkt 6 ustawy P.z.p.,</w:t>
      </w:r>
      <w:r w:rsidRPr="00967C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967C66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</w:t>
      </w:r>
      <w:r w:rsidRPr="00967C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 moment składania niniejszego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oświadczenia pozostają</w:t>
      </w:r>
      <w:r w:rsidRPr="00967C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aktualne. </w:t>
      </w:r>
    </w:p>
    <w:p w14:paraId="3DF1EED5" w14:textId="77777777" w:rsidR="00782083" w:rsidRPr="00967C66" w:rsidRDefault="00782083" w:rsidP="00782083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5642FFC" w14:textId="77777777" w:rsidR="00782083" w:rsidRPr="00967C66" w:rsidRDefault="00782083" w:rsidP="00782083">
      <w:pPr>
        <w:jc w:val="right"/>
        <w:rPr>
          <w:rFonts w:ascii="Arial" w:hAnsi="Arial" w:cs="Arial"/>
          <w:color w:val="000000" w:themeColor="text1"/>
        </w:rPr>
      </w:pPr>
    </w:p>
    <w:p w14:paraId="6F917869" w14:textId="77777777" w:rsidR="00782083" w:rsidRPr="00967C66" w:rsidRDefault="00782083" w:rsidP="00782083">
      <w:pPr>
        <w:rPr>
          <w:rFonts w:ascii="Calibri" w:hAnsi="Calibri" w:cs="Calibri"/>
          <w:b/>
          <w:bCs/>
          <w:color w:val="000000" w:themeColor="text1"/>
          <w:sz w:val="22"/>
          <w:szCs w:val="22"/>
          <w:lang w:eastAsia="ar-SA"/>
        </w:rPr>
      </w:pPr>
    </w:p>
    <w:p w14:paraId="67812AF1" w14:textId="77777777" w:rsidR="00FD43B6" w:rsidRPr="00782083" w:rsidRDefault="00FD43B6" w:rsidP="00782083"/>
    <w:sectPr w:rsidR="00FD43B6" w:rsidRPr="00782083" w:rsidSect="008A6B2E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5" w:right="1417" w:bottom="1276" w:left="1276" w:header="567" w:footer="34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12707" w14:textId="77777777" w:rsidR="00E03AC3" w:rsidRDefault="00E03AC3">
      <w:r>
        <w:separator/>
      </w:r>
    </w:p>
  </w:endnote>
  <w:endnote w:type="continuationSeparator" w:id="0">
    <w:p w14:paraId="6F3B8E16" w14:textId="77777777" w:rsidR="00E03AC3" w:rsidRDefault="00E03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witzerland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F1DC5" w14:textId="77777777" w:rsidR="009A7357" w:rsidRDefault="00000000" w:rsidP="00C75BDE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BF609BF" w14:textId="77777777" w:rsidR="009A7357" w:rsidRDefault="009A7357" w:rsidP="00C75BD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ADFF3" w14:textId="77777777" w:rsidR="009A7357" w:rsidRDefault="00000000" w:rsidP="009940D6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40</w:t>
    </w:r>
    <w:r>
      <w:rPr>
        <w:rStyle w:val="Numerstrony"/>
      </w:rPr>
      <w:fldChar w:fldCharType="end"/>
    </w:r>
  </w:p>
  <w:p w14:paraId="38EE4FBC" w14:textId="77777777" w:rsidR="009A7357" w:rsidRDefault="009A7357" w:rsidP="00B05F62">
    <w:pPr>
      <w:pStyle w:val="Stopka"/>
      <w:rPr>
        <w:b/>
      </w:rPr>
    </w:pPr>
  </w:p>
  <w:p w14:paraId="2975ACB3" w14:textId="77777777" w:rsidR="009A7357" w:rsidRDefault="009A7357" w:rsidP="001F3895">
    <w:pPr>
      <w:widowControl w:val="0"/>
      <w:autoSpaceDE w:val="0"/>
      <w:autoSpaceDN w:val="0"/>
      <w:adjustRightInd w:val="0"/>
      <w:spacing w:line="276" w:lineRule="auto"/>
      <w:jc w:val="center"/>
      <w:rPr>
        <w:rFonts w:ascii="Calibri" w:hAnsi="Calibri" w:cs="Calibri"/>
        <w:color w:val="000000" w:themeColor="text1"/>
        <w:sz w:val="14"/>
        <w:szCs w:val="14"/>
      </w:rPr>
    </w:pPr>
  </w:p>
  <w:p w14:paraId="226F1ADB" w14:textId="77777777" w:rsidR="009A7357" w:rsidRPr="00FF5E09" w:rsidRDefault="00000000" w:rsidP="001F3895">
    <w:pPr>
      <w:widowControl w:val="0"/>
      <w:autoSpaceDE w:val="0"/>
      <w:autoSpaceDN w:val="0"/>
      <w:adjustRightInd w:val="0"/>
      <w:spacing w:line="276" w:lineRule="auto"/>
      <w:jc w:val="center"/>
      <w:rPr>
        <w:rFonts w:ascii="Calibri" w:hAnsi="Calibri"/>
        <w:b/>
        <w:color w:val="000000"/>
        <w:sz w:val="14"/>
        <w:szCs w:val="14"/>
      </w:rPr>
    </w:pPr>
    <w:r w:rsidRPr="00D97DB3">
      <w:rPr>
        <w:rFonts w:ascii="Calibri" w:hAnsi="Calibri" w:cs="Tahoma"/>
        <w:b/>
        <w:bCs/>
        <w:color w:val="000000"/>
        <w:sz w:val="14"/>
        <w:szCs w:val="14"/>
      </w:rPr>
      <w:t xml:space="preserve">ZNAK </w:t>
    </w:r>
    <w:r w:rsidRPr="00626523">
      <w:rPr>
        <w:rFonts w:ascii="Calibri" w:hAnsi="Calibri" w:cs="Tahoma"/>
        <w:b/>
        <w:bCs/>
        <w:color w:val="000000"/>
        <w:sz w:val="14"/>
        <w:szCs w:val="14"/>
      </w:rPr>
      <w:t xml:space="preserve">SPRAWY: </w:t>
    </w:r>
    <w:r w:rsidRPr="00626523">
      <w:rPr>
        <w:rFonts w:asciiTheme="minorHAnsi" w:hAnsiTheme="minorHAnsi" w:cstheme="minorHAnsi"/>
        <w:b/>
        <w:bCs/>
        <w:sz w:val="14"/>
        <w:szCs w:val="14"/>
      </w:rPr>
      <w:t>1/ZAM/202</w:t>
    </w:r>
    <w:r>
      <w:rPr>
        <w:rFonts w:asciiTheme="minorHAnsi" w:hAnsiTheme="minorHAnsi" w:cstheme="minorHAnsi"/>
        <w:b/>
        <w:bCs/>
        <w:sz w:val="14"/>
        <w:szCs w:val="14"/>
      </w:rPr>
      <w:t>3</w:t>
    </w:r>
  </w:p>
  <w:p w14:paraId="1B661682" w14:textId="77777777" w:rsidR="009A7357" w:rsidRDefault="009A7357" w:rsidP="00B05F62">
    <w:pPr>
      <w:pStyle w:val="Stopka"/>
    </w:pPr>
  </w:p>
  <w:p w14:paraId="367A2FA0" w14:textId="77777777" w:rsidR="009A7357" w:rsidRPr="00057648" w:rsidRDefault="009A7357" w:rsidP="00B05F62">
    <w:pPr>
      <w:pStyle w:val="Stopka"/>
      <w:tabs>
        <w:tab w:val="clear" w:pos="9072"/>
        <w:tab w:val="right" w:pos="9923"/>
      </w:tabs>
      <w:ind w:left="-851"/>
      <w:rPr>
        <w:rFonts w:ascii="Switzerland" w:hAnsi="Switzerland"/>
        <w:sz w:val="20"/>
        <w:szCs w:val="20"/>
      </w:rPr>
    </w:pPr>
  </w:p>
  <w:p w14:paraId="0881E206" w14:textId="77777777" w:rsidR="009A7357" w:rsidRPr="00A06515" w:rsidRDefault="009A7357" w:rsidP="00B05F62">
    <w:pPr>
      <w:pStyle w:val="Stopka"/>
      <w:tabs>
        <w:tab w:val="clear" w:pos="9072"/>
        <w:tab w:val="right" w:pos="9923"/>
      </w:tabs>
      <w:ind w:left="-851"/>
      <w:rPr>
        <w:rFonts w:ascii="Switzerland" w:hAnsi="Switzerland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A98DF" w14:textId="77777777" w:rsidR="009A7357" w:rsidRPr="00057648" w:rsidRDefault="009A7357" w:rsidP="00BD2161">
    <w:pPr>
      <w:pStyle w:val="Stopka"/>
      <w:tabs>
        <w:tab w:val="clear" w:pos="9072"/>
        <w:tab w:val="right" w:pos="9923"/>
      </w:tabs>
      <w:ind w:left="-851"/>
      <w:rPr>
        <w:rFonts w:ascii="Switzerland" w:hAnsi="Switzerlan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EE4A8" w14:textId="77777777" w:rsidR="00E03AC3" w:rsidRDefault="00E03AC3">
      <w:r>
        <w:separator/>
      </w:r>
    </w:p>
  </w:footnote>
  <w:footnote w:type="continuationSeparator" w:id="0">
    <w:p w14:paraId="29C38768" w14:textId="77777777" w:rsidR="00E03AC3" w:rsidRDefault="00E03A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7255B" w14:textId="77777777" w:rsidR="009A7357" w:rsidRDefault="00000000">
    <w:pPr>
      <w:pStyle w:val="Nagwek"/>
    </w:pPr>
    <w:r>
      <w:rPr>
        <w:noProof/>
        <w:lang w:eastAsia="pl-PL"/>
      </w:rPr>
      <w:pict w14:anchorId="3AC558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9113360" o:spid="_x0000_s1025" type="#_x0000_t75" alt="znak wodny" style="position:absolute;margin-left:0;margin-top:0;width:616.7pt;height:884.45pt;z-index:-25165875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znak wod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8F307" w14:textId="77777777" w:rsidR="009A7357" w:rsidRDefault="009A7357" w:rsidP="007C0724">
    <w:pPr>
      <w:pStyle w:val="Nagwek"/>
      <w:tabs>
        <w:tab w:val="clear" w:pos="9072"/>
        <w:tab w:val="right" w:pos="9923"/>
      </w:tabs>
      <w:ind w:left="-851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083"/>
    <w:rsid w:val="002B0878"/>
    <w:rsid w:val="002F449D"/>
    <w:rsid w:val="00323331"/>
    <w:rsid w:val="00585C4C"/>
    <w:rsid w:val="006E447E"/>
    <w:rsid w:val="00782083"/>
    <w:rsid w:val="009A7357"/>
    <w:rsid w:val="009B6118"/>
    <w:rsid w:val="009F4B2A"/>
    <w:rsid w:val="00BF13F2"/>
    <w:rsid w:val="00C14288"/>
    <w:rsid w:val="00C4667F"/>
    <w:rsid w:val="00CD77E5"/>
    <w:rsid w:val="00E03AC3"/>
    <w:rsid w:val="00E101AD"/>
    <w:rsid w:val="00FD4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0EF40E"/>
  <w15:chartTrackingRefBased/>
  <w15:docId w15:val="{C20E4E51-79D4-4FC7-8041-056F36F11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2083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82083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82083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82083"/>
    <w:rPr>
      <w:rFonts w:ascii="Calibri" w:eastAsia="Times New Roman" w:hAnsi="Calibri" w:cs="Times New Roman"/>
    </w:rPr>
  </w:style>
  <w:style w:type="character" w:styleId="Numerstrony">
    <w:name w:val="page number"/>
    <w:basedOn w:val="Domylnaczcionkaakapitu"/>
    <w:uiPriority w:val="99"/>
    <w:unhideWhenUsed/>
    <w:rsid w:val="007820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Sankowska</dc:creator>
  <cp:keywords/>
  <dc:description/>
  <cp:lastModifiedBy>Anna Sankowska</cp:lastModifiedBy>
  <cp:revision>2</cp:revision>
  <dcterms:created xsi:type="dcterms:W3CDTF">2024-11-12T13:00:00Z</dcterms:created>
  <dcterms:modified xsi:type="dcterms:W3CDTF">2024-11-12T13:00:00Z</dcterms:modified>
</cp:coreProperties>
</file>