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5DE5A" w14:textId="325193B0" w:rsidR="00C9733B" w:rsidRPr="006D10BF" w:rsidRDefault="00C9733B" w:rsidP="003F1405">
      <w:pPr>
        <w:pStyle w:val="NumeracjaUrzdowa"/>
        <w:numPr>
          <w:ilvl w:val="0"/>
          <w:numId w:val="0"/>
        </w:numPr>
        <w:spacing w:line="240" w:lineRule="auto"/>
        <w:ind w:left="360"/>
        <w:jc w:val="right"/>
        <w:rPr>
          <w:rFonts w:ascii="Arial Narrow" w:hAnsi="Arial Narrow"/>
          <w:b/>
          <w:bCs/>
          <w:i/>
          <w:sz w:val="22"/>
          <w:szCs w:val="22"/>
        </w:rPr>
      </w:pPr>
      <w:r w:rsidRPr="006D10BF">
        <w:rPr>
          <w:rFonts w:ascii="Arial Narrow" w:hAnsi="Arial Narrow"/>
          <w:b/>
          <w:bCs/>
          <w:i/>
          <w:sz w:val="22"/>
          <w:szCs w:val="22"/>
        </w:rPr>
        <w:t xml:space="preserve">Załącznik nr </w:t>
      </w:r>
      <w:r w:rsidR="003729CF" w:rsidRPr="006D10BF">
        <w:rPr>
          <w:rFonts w:ascii="Arial Narrow" w:hAnsi="Arial Narrow"/>
          <w:b/>
          <w:bCs/>
          <w:i/>
          <w:sz w:val="22"/>
          <w:szCs w:val="22"/>
        </w:rPr>
        <w:t>5</w:t>
      </w:r>
      <w:r w:rsidR="0046736A" w:rsidRPr="006D10BF">
        <w:rPr>
          <w:rFonts w:ascii="Arial Narrow" w:hAnsi="Arial Narrow"/>
          <w:b/>
          <w:bCs/>
          <w:i/>
          <w:sz w:val="22"/>
          <w:szCs w:val="22"/>
        </w:rPr>
        <w:t xml:space="preserve"> </w:t>
      </w:r>
      <w:r w:rsidRPr="006D10BF">
        <w:rPr>
          <w:rFonts w:ascii="Arial Narrow" w:hAnsi="Arial Narrow"/>
          <w:b/>
          <w:bCs/>
          <w:i/>
          <w:sz w:val="22"/>
          <w:szCs w:val="22"/>
        </w:rPr>
        <w:t>do SWZ</w:t>
      </w:r>
    </w:p>
    <w:p w14:paraId="3D0263C8" w14:textId="05506036" w:rsidR="00074E60" w:rsidRPr="006D10BF" w:rsidRDefault="00074E60" w:rsidP="00142D85">
      <w:pPr>
        <w:pStyle w:val="NumeracjaUrzdowa"/>
        <w:numPr>
          <w:ilvl w:val="0"/>
          <w:numId w:val="0"/>
        </w:numPr>
        <w:spacing w:line="240" w:lineRule="auto"/>
        <w:ind w:left="360"/>
        <w:jc w:val="right"/>
        <w:rPr>
          <w:rFonts w:ascii="Arial Narrow" w:hAnsi="Arial Narrow"/>
          <w:b/>
          <w:bCs/>
          <w:i/>
          <w:sz w:val="22"/>
          <w:szCs w:val="22"/>
        </w:rPr>
      </w:pPr>
    </w:p>
    <w:p w14:paraId="2FDBF1F0" w14:textId="25A336C1" w:rsidR="00F404BE" w:rsidRPr="006D10BF" w:rsidRDefault="00C9234F" w:rsidP="00210812">
      <w:pPr>
        <w:pStyle w:val="Standard"/>
        <w:spacing w:line="240" w:lineRule="auto"/>
        <w:jc w:val="center"/>
        <w:rPr>
          <w:rFonts w:ascii="Arial Narrow" w:hAnsi="Arial Narrow"/>
          <w:b/>
          <w:bCs/>
          <w:sz w:val="22"/>
          <w:szCs w:val="22"/>
        </w:rPr>
      </w:pPr>
      <w:r w:rsidRPr="006D10BF">
        <w:rPr>
          <w:rFonts w:ascii="Arial Narrow" w:hAnsi="Arial Narrow"/>
          <w:b/>
          <w:bCs/>
          <w:sz w:val="22"/>
          <w:szCs w:val="22"/>
        </w:rPr>
        <w:t>Umowa Nr ________</w:t>
      </w:r>
      <w:r w:rsidR="00210812" w:rsidRPr="006D10BF">
        <w:rPr>
          <w:rFonts w:ascii="Arial Narrow" w:hAnsi="Arial Narrow"/>
          <w:b/>
          <w:bCs/>
          <w:sz w:val="22"/>
          <w:szCs w:val="22"/>
        </w:rPr>
        <w:t>.</w:t>
      </w:r>
      <w:r w:rsidRPr="006D10BF">
        <w:rPr>
          <w:rFonts w:ascii="Arial Narrow" w:hAnsi="Arial Narrow"/>
          <w:b/>
          <w:bCs/>
          <w:sz w:val="22"/>
          <w:szCs w:val="22"/>
        </w:rPr>
        <w:t>20</w:t>
      </w:r>
      <w:r w:rsidR="00771F89" w:rsidRPr="006D10BF">
        <w:rPr>
          <w:rFonts w:ascii="Arial Narrow" w:hAnsi="Arial Narrow"/>
          <w:b/>
          <w:bCs/>
          <w:sz w:val="22"/>
          <w:szCs w:val="22"/>
        </w:rPr>
        <w:t>2</w:t>
      </w:r>
      <w:r w:rsidR="00FE1D0C" w:rsidRPr="006D10BF">
        <w:rPr>
          <w:rFonts w:ascii="Arial Narrow" w:hAnsi="Arial Narrow"/>
          <w:b/>
          <w:bCs/>
          <w:sz w:val="22"/>
          <w:szCs w:val="22"/>
        </w:rPr>
        <w:t>4</w:t>
      </w:r>
    </w:p>
    <w:p w14:paraId="23DD5E41" w14:textId="77777777" w:rsidR="00F404BE" w:rsidRPr="006D10BF" w:rsidRDefault="00F404BE" w:rsidP="003F1405">
      <w:pPr>
        <w:pStyle w:val="Standard"/>
        <w:spacing w:line="240" w:lineRule="auto"/>
        <w:rPr>
          <w:rFonts w:ascii="Arial Narrow" w:hAnsi="Arial Narrow"/>
          <w:sz w:val="22"/>
          <w:szCs w:val="22"/>
        </w:rPr>
      </w:pPr>
    </w:p>
    <w:p w14:paraId="57DD93DE" w14:textId="5ADD64B2" w:rsidR="005D0C28" w:rsidRPr="006D10BF" w:rsidRDefault="005D0C28" w:rsidP="005D0C28">
      <w:pPr>
        <w:pStyle w:val="Standard"/>
        <w:spacing w:line="240" w:lineRule="auto"/>
        <w:ind w:right="0"/>
        <w:rPr>
          <w:rFonts w:ascii="Arial Narrow" w:hAnsi="Arial Narrow"/>
          <w:sz w:val="22"/>
          <w:szCs w:val="22"/>
        </w:rPr>
      </w:pPr>
      <w:r w:rsidRPr="006D10BF">
        <w:rPr>
          <w:rFonts w:ascii="Arial Narrow" w:hAnsi="Arial Narrow"/>
          <w:sz w:val="22"/>
          <w:szCs w:val="22"/>
        </w:rPr>
        <w:t>zawarta</w:t>
      </w:r>
      <w:r w:rsidR="00D40242" w:rsidRPr="006D10BF">
        <w:rPr>
          <w:rFonts w:ascii="Arial Narrow" w:hAnsi="Arial Narrow"/>
          <w:sz w:val="22"/>
          <w:szCs w:val="22"/>
        </w:rPr>
        <w:t xml:space="preserve"> w </w:t>
      </w:r>
      <w:r w:rsidRPr="006D10BF">
        <w:rPr>
          <w:rFonts w:ascii="Arial Narrow" w:hAnsi="Arial Narrow"/>
          <w:sz w:val="22"/>
          <w:szCs w:val="22"/>
        </w:rPr>
        <w:t>dniu ………………….</w:t>
      </w:r>
      <w:r w:rsidR="00D40242" w:rsidRPr="006D10BF">
        <w:rPr>
          <w:rFonts w:ascii="Arial Narrow" w:hAnsi="Arial Narrow"/>
          <w:sz w:val="22"/>
          <w:szCs w:val="22"/>
        </w:rPr>
        <w:t xml:space="preserve"> w </w:t>
      </w:r>
      <w:r w:rsidRPr="006D10BF">
        <w:rPr>
          <w:rFonts w:ascii="Arial Narrow" w:hAnsi="Arial Narrow"/>
          <w:sz w:val="22"/>
          <w:szCs w:val="22"/>
        </w:rPr>
        <w:t>Poświętnem, pomiędzy Gminą Poświętne ul. Akacjowa 4, 26-315 Poświętne, Regon 590648110, NIP 768-17-35-515</w:t>
      </w:r>
    </w:p>
    <w:p w14:paraId="6A7E8E40" w14:textId="3F1B209C" w:rsidR="005D0C28" w:rsidRPr="006D10BF" w:rsidRDefault="005D0C28" w:rsidP="005D0C28">
      <w:pPr>
        <w:pStyle w:val="Standard"/>
        <w:spacing w:line="240" w:lineRule="auto"/>
        <w:ind w:right="0"/>
        <w:rPr>
          <w:rFonts w:ascii="Arial Narrow" w:hAnsi="Arial Narrow"/>
          <w:sz w:val="22"/>
          <w:szCs w:val="22"/>
        </w:rPr>
      </w:pPr>
      <w:r w:rsidRPr="006D10BF">
        <w:rPr>
          <w:rFonts w:ascii="Arial Narrow" w:hAnsi="Arial Narrow"/>
          <w:sz w:val="22"/>
          <w:szCs w:val="22"/>
        </w:rPr>
        <w:t>zwaną</w:t>
      </w:r>
      <w:r w:rsidR="00D40242" w:rsidRPr="006D10BF">
        <w:rPr>
          <w:rFonts w:ascii="Arial Narrow" w:hAnsi="Arial Narrow"/>
          <w:sz w:val="22"/>
          <w:szCs w:val="22"/>
        </w:rPr>
        <w:t xml:space="preserve"> w </w:t>
      </w:r>
      <w:r w:rsidRPr="006D10BF">
        <w:rPr>
          <w:rFonts w:ascii="Arial Narrow" w:hAnsi="Arial Narrow"/>
          <w:sz w:val="22"/>
          <w:szCs w:val="22"/>
        </w:rPr>
        <w:t>dalszej części Umowy „Zamawiającym”, reprezentowaną przez:</w:t>
      </w:r>
    </w:p>
    <w:p w14:paraId="14242EF4" w14:textId="77777777" w:rsidR="005D0C28" w:rsidRPr="006D10BF" w:rsidRDefault="005D0C28" w:rsidP="005D0C28">
      <w:pPr>
        <w:pStyle w:val="Standard"/>
        <w:spacing w:line="240" w:lineRule="auto"/>
        <w:ind w:right="0"/>
        <w:rPr>
          <w:rFonts w:ascii="Arial Narrow" w:hAnsi="Arial Narrow"/>
          <w:sz w:val="22"/>
          <w:szCs w:val="22"/>
        </w:rPr>
      </w:pPr>
      <w:r w:rsidRPr="006D10BF">
        <w:rPr>
          <w:rFonts w:ascii="Arial Narrow" w:hAnsi="Arial Narrow"/>
          <w:sz w:val="22"/>
          <w:szCs w:val="22"/>
        </w:rPr>
        <w:t xml:space="preserve">Wójta Gminy Poświętne – ………………………………..…. </w:t>
      </w:r>
    </w:p>
    <w:p w14:paraId="4B2A0A3A" w14:textId="77777777" w:rsidR="005D0C28" w:rsidRPr="006D10BF" w:rsidRDefault="005D0C28" w:rsidP="005D0C28">
      <w:pPr>
        <w:pStyle w:val="Standard"/>
        <w:spacing w:line="240" w:lineRule="auto"/>
        <w:ind w:right="0"/>
        <w:rPr>
          <w:rFonts w:ascii="Arial Narrow" w:hAnsi="Arial Narrow"/>
          <w:sz w:val="22"/>
          <w:szCs w:val="22"/>
        </w:rPr>
      </w:pPr>
      <w:r w:rsidRPr="006D10BF">
        <w:rPr>
          <w:rFonts w:ascii="Arial Narrow" w:hAnsi="Arial Narrow"/>
          <w:sz w:val="22"/>
          <w:szCs w:val="22"/>
        </w:rPr>
        <w:t>przy kontrasygnacie Skarbnika Gminy – ……………………</w:t>
      </w:r>
    </w:p>
    <w:p w14:paraId="26D726C4" w14:textId="77777777" w:rsidR="005D0C28" w:rsidRPr="006D10BF" w:rsidRDefault="005D0C28" w:rsidP="005D0C28">
      <w:pPr>
        <w:pStyle w:val="Standard"/>
        <w:spacing w:line="240" w:lineRule="auto"/>
        <w:ind w:right="0"/>
        <w:rPr>
          <w:rFonts w:ascii="Arial Narrow" w:hAnsi="Arial Narrow"/>
          <w:sz w:val="22"/>
          <w:szCs w:val="22"/>
        </w:rPr>
      </w:pPr>
      <w:r w:rsidRPr="006D10BF">
        <w:rPr>
          <w:rFonts w:ascii="Arial Narrow" w:hAnsi="Arial Narrow"/>
          <w:sz w:val="22"/>
          <w:szCs w:val="22"/>
        </w:rPr>
        <w:t>a</w:t>
      </w:r>
    </w:p>
    <w:p w14:paraId="26F702EC" w14:textId="77777777" w:rsidR="005D0C28" w:rsidRPr="006D10BF" w:rsidRDefault="005D0C28" w:rsidP="005D0C28">
      <w:pPr>
        <w:pStyle w:val="Standard"/>
        <w:spacing w:line="240" w:lineRule="auto"/>
        <w:ind w:right="0"/>
        <w:rPr>
          <w:rFonts w:ascii="Arial Narrow" w:hAnsi="Arial Narrow"/>
          <w:sz w:val="22"/>
          <w:szCs w:val="22"/>
        </w:rPr>
      </w:pPr>
      <w:r w:rsidRPr="006D10BF">
        <w:rPr>
          <w:rFonts w:ascii="Arial Narrow" w:hAnsi="Arial Narrow"/>
          <w:sz w:val="22"/>
          <w:szCs w:val="22"/>
        </w:rPr>
        <w:t>………………………………………………………………..</w:t>
      </w:r>
    </w:p>
    <w:p w14:paraId="6D37E9C7" w14:textId="77777777" w:rsidR="005D0C28" w:rsidRPr="006D10BF" w:rsidRDefault="005D0C28" w:rsidP="005D0C28">
      <w:pPr>
        <w:pStyle w:val="Standard"/>
        <w:spacing w:line="240" w:lineRule="auto"/>
        <w:ind w:right="0"/>
        <w:rPr>
          <w:rFonts w:ascii="Arial Narrow" w:hAnsi="Arial Narrow"/>
          <w:sz w:val="22"/>
          <w:szCs w:val="22"/>
        </w:rPr>
      </w:pPr>
      <w:r w:rsidRPr="006D10BF">
        <w:rPr>
          <w:rFonts w:ascii="Arial Narrow" w:hAnsi="Arial Narrow"/>
          <w:sz w:val="22"/>
          <w:szCs w:val="22"/>
        </w:rPr>
        <w:t>NIP ………………… REGON: ………………………..</w:t>
      </w:r>
    </w:p>
    <w:p w14:paraId="15107387" w14:textId="4B7E1D80" w:rsidR="005D0C28" w:rsidRPr="006D10BF" w:rsidRDefault="005D0C28" w:rsidP="005D0C28">
      <w:pPr>
        <w:pStyle w:val="Standard"/>
        <w:spacing w:line="240" w:lineRule="auto"/>
        <w:ind w:right="0"/>
        <w:rPr>
          <w:rFonts w:ascii="Arial Narrow" w:hAnsi="Arial Narrow"/>
          <w:sz w:val="22"/>
          <w:szCs w:val="22"/>
        </w:rPr>
      </w:pPr>
      <w:r w:rsidRPr="006D10BF">
        <w:rPr>
          <w:rFonts w:ascii="Arial Narrow" w:hAnsi="Arial Narrow"/>
          <w:sz w:val="22"/>
          <w:szCs w:val="22"/>
        </w:rPr>
        <w:t>zwaną</w:t>
      </w:r>
      <w:r w:rsidR="00D40242" w:rsidRPr="006D10BF">
        <w:rPr>
          <w:rFonts w:ascii="Arial Narrow" w:hAnsi="Arial Narrow"/>
          <w:sz w:val="22"/>
          <w:szCs w:val="22"/>
        </w:rPr>
        <w:t xml:space="preserve"> w </w:t>
      </w:r>
      <w:r w:rsidRPr="006D10BF">
        <w:rPr>
          <w:rFonts w:ascii="Arial Narrow" w:hAnsi="Arial Narrow"/>
          <w:sz w:val="22"/>
          <w:szCs w:val="22"/>
        </w:rPr>
        <w:t>dalszej części „Wykonawcą” reprezentowanym przez :</w:t>
      </w:r>
    </w:p>
    <w:p w14:paraId="332CBBD0" w14:textId="77777777" w:rsidR="005D0C28" w:rsidRPr="006D10BF" w:rsidRDefault="005D0C28" w:rsidP="005D0C28">
      <w:pPr>
        <w:pStyle w:val="Standard"/>
        <w:spacing w:line="240" w:lineRule="auto"/>
        <w:ind w:right="0"/>
        <w:rPr>
          <w:rFonts w:ascii="Arial Narrow" w:hAnsi="Arial Narrow"/>
          <w:sz w:val="22"/>
          <w:szCs w:val="22"/>
        </w:rPr>
      </w:pPr>
      <w:r w:rsidRPr="006D10BF">
        <w:rPr>
          <w:rFonts w:ascii="Arial Narrow" w:hAnsi="Arial Narrow"/>
          <w:sz w:val="22"/>
          <w:szCs w:val="22"/>
        </w:rPr>
        <w:t>………………………………. – …………………………………</w:t>
      </w:r>
    </w:p>
    <w:p w14:paraId="3CF87D10" w14:textId="562DF620" w:rsidR="00F404BE" w:rsidRPr="006D10BF" w:rsidRDefault="005D0C28" w:rsidP="005D0C28">
      <w:pPr>
        <w:pStyle w:val="Standard"/>
        <w:spacing w:line="240" w:lineRule="auto"/>
        <w:ind w:right="0"/>
        <w:rPr>
          <w:rFonts w:ascii="Arial Narrow" w:hAnsi="Arial Narrow"/>
          <w:sz w:val="22"/>
          <w:szCs w:val="22"/>
        </w:rPr>
      </w:pPr>
      <w:r w:rsidRPr="006D10BF">
        <w:rPr>
          <w:rFonts w:ascii="Arial Narrow" w:hAnsi="Arial Narrow"/>
          <w:sz w:val="22"/>
          <w:szCs w:val="22"/>
        </w:rPr>
        <w:t>………………………………. – …………………………………</w:t>
      </w:r>
    </w:p>
    <w:p w14:paraId="23E29493" w14:textId="52031132" w:rsidR="00F404BE" w:rsidRPr="006D10BF" w:rsidRDefault="00F404BE" w:rsidP="005D0C28">
      <w:pPr>
        <w:pStyle w:val="Standard"/>
        <w:spacing w:line="240" w:lineRule="auto"/>
        <w:ind w:right="0"/>
        <w:rPr>
          <w:rFonts w:ascii="Arial Narrow" w:hAnsi="Arial Narrow"/>
          <w:sz w:val="22"/>
          <w:szCs w:val="22"/>
        </w:rPr>
      </w:pPr>
    </w:p>
    <w:p w14:paraId="5AB79D81" w14:textId="5B0F59E8" w:rsidR="003F47A0" w:rsidRPr="006D10BF" w:rsidRDefault="003F47A0" w:rsidP="005D0C28">
      <w:pPr>
        <w:pStyle w:val="Standard"/>
        <w:spacing w:line="240" w:lineRule="auto"/>
        <w:ind w:right="0"/>
        <w:rPr>
          <w:rFonts w:ascii="Arial Narrow" w:hAnsi="Arial Narrow"/>
          <w:sz w:val="22"/>
          <w:szCs w:val="22"/>
        </w:rPr>
      </w:pPr>
      <w:r w:rsidRPr="006D10BF">
        <w:rPr>
          <w:rFonts w:ascii="Arial Narrow" w:hAnsi="Arial Narrow"/>
          <w:sz w:val="22"/>
          <w:szCs w:val="22"/>
        </w:rPr>
        <w:t>Wykonawca został wybrany, zgodnie</w:t>
      </w:r>
      <w:r w:rsidR="00D40242" w:rsidRPr="006D10BF">
        <w:rPr>
          <w:rFonts w:ascii="Arial Narrow" w:hAnsi="Arial Narrow"/>
          <w:sz w:val="22"/>
          <w:szCs w:val="22"/>
        </w:rPr>
        <w:t xml:space="preserve"> z </w:t>
      </w:r>
      <w:r w:rsidRPr="006D10BF">
        <w:rPr>
          <w:rFonts w:ascii="Arial Narrow" w:hAnsi="Arial Narrow"/>
          <w:sz w:val="22"/>
          <w:szCs w:val="22"/>
        </w:rPr>
        <w:t>wynikiem postępowania</w:t>
      </w:r>
      <w:r w:rsidR="00D40242" w:rsidRPr="006D10BF">
        <w:rPr>
          <w:rFonts w:ascii="Arial Narrow" w:hAnsi="Arial Narrow"/>
          <w:sz w:val="22"/>
          <w:szCs w:val="22"/>
        </w:rPr>
        <w:t xml:space="preserve"> o </w:t>
      </w:r>
      <w:r w:rsidRPr="006D10BF">
        <w:rPr>
          <w:rFonts w:ascii="Arial Narrow" w:hAnsi="Arial Narrow"/>
          <w:sz w:val="22"/>
          <w:szCs w:val="22"/>
        </w:rPr>
        <w:t>udzielenie zamówienia publicznego prowadzonego</w:t>
      </w:r>
      <w:r w:rsidR="00D40242" w:rsidRPr="006D10BF">
        <w:rPr>
          <w:rFonts w:ascii="Arial Narrow" w:hAnsi="Arial Narrow"/>
          <w:sz w:val="22"/>
          <w:szCs w:val="22"/>
        </w:rPr>
        <w:t xml:space="preserve"> w </w:t>
      </w:r>
      <w:r w:rsidRPr="006D10BF">
        <w:rPr>
          <w:rFonts w:ascii="Arial Narrow" w:hAnsi="Arial Narrow"/>
          <w:sz w:val="22"/>
          <w:szCs w:val="22"/>
        </w:rPr>
        <w:t>trybie podstawowym bez negocjacji, na podstawie ustawy</w:t>
      </w:r>
      <w:r w:rsidR="00D40242" w:rsidRPr="006D10BF">
        <w:rPr>
          <w:rFonts w:ascii="Arial Narrow" w:hAnsi="Arial Narrow"/>
          <w:sz w:val="22"/>
          <w:szCs w:val="22"/>
        </w:rPr>
        <w:t xml:space="preserve"> z </w:t>
      </w:r>
      <w:r w:rsidRPr="006D10BF">
        <w:rPr>
          <w:rFonts w:ascii="Arial Narrow" w:hAnsi="Arial Narrow"/>
          <w:sz w:val="22"/>
          <w:szCs w:val="22"/>
        </w:rPr>
        <w:t>dnia 11 września 2019 r. – Prawo zamówień publicznych (Dz.U.</w:t>
      </w:r>
      <w:r w:rsidR="00D40242" w:rsidRPr="006D10BF">
        <w:rPr>
          <w:rFonts w:ascii="Arial Narrow" w:hAnsi="Arial Narrow"/>
          <w:sz w:val="22"/>
          <w:szCs w:val="22"/>
        </w:rPr>
        <w:t xml:space="preserve"> z </w:t>
      </w:r>
      <w:r w:rsidRPr="006D10BF">
        <w:rPr>
          <w:rFonts w:ascii="Arial Narrow" w:hAnsi="Arial Narrow"/>
          <w:sz w:val="22"/>
          <w:szCs w:val="22"/>
        </w:rPr>
        <w:t>20</w:t>
      </w:r>
      <w:r w:rsidR="0046640C" w:rsidRPr="006D10BF">
        <w:rPr>
          <w:rFonts w:ascii="Arial Narrow" w:hAnsi="Arial Narrow"/>
          <w:sz w:val="22"/>
          <w:szCs w:val="22"/>
        </w:rPr>
        <w:t>2</w:t>
      </w:r>
      <w:r w:rsidR="005C2C88" w:rsidRPr="006D10BF">
        <w:rPr>
          <w:rFonts w:ascii="Arial Narrow" w:hAnsi="Arial Narrow"/>
          <w:sz w:val="22"/>
          <w:szCs w:val="22"/>
        </w:rPr>
        <w:t>4</w:t>
      </w:r>
      <w:r w:rsidRPr="006D10BF">
        <w:rPr>
          <w:rFonts w:ascii="Arial Narrow" w:hAnsi="Arial Narrow"/>
          <w:sz w:val="22"/>
          <w:szCs w:val="22"/>
        </w:rPr>
        <w:t xml:space="preserve"> r. poz. 1</w:t>
      </w:r>
      <w:r w:rsidR="005C2C88" w:rsidRPr="006D10BF">
        <w:rPr>
          <w:rFonts w:ascii="Arial Narrow" w:hAnsi="Arial Narrow"/>
          <w:sz w:val="22"/>
          <w:szCs w:val="22"/>
        </w:rPr>
        <w:t>320</w:t>
      </w:r>
      <w:r w:rsidRPr="006D10BF">
        <w:rPr>
          <w:rFonts w:ascii="Arial Narrow" w:hAnsi="Arial Narrow"/>
          <w:sz w:val="22"/>
          <w:szCs w:val="22"/>
        </w:rPr>
        <w:t>.)</w:t>
      </w:r>
    </w:p>
    <w:p w14:paraId="30EAF6E6" w14:textId="77777777" w:rsidR="00950BCB" w:rsidRPr="006D10BF" w:rsidRDefault="00950BCB" w:rsidP="003F1405">
      <w:pPr>
        <w:pStyle w:val="NumeracjaUrzdowa"/>
        <w:numPr>
          <w:ilvl w:val="0"/>
          <w:numId w:val="0"/>
        </w:numPr>
        <w:spacing w:line="240" w:lineRule="auto"/>
        <w:ind w:left="227" w:hanging="227"/>
        <w:jc w:val="center"/>
        <w:rPr>
          <w:rFonts w:ascii="Arial Narrow" w:hAnsi="Arial Narrow"/>
          <w:b/>
          <w:sz w:val="22"/>
          <w:szCs w:val="22"/>
        </w:rPr>
      </w:pPr>
    </w:p>
    <w:p w14:paraId="466A8300" w14:textId="77D13BAB" w:rsidR="00F404BE" w:rsidRPr="006D10BF" w:rsidRDefault="00AE41DF" w:rsidP="00210812">
      <w:pPr>
        <w:pStyle w:val="NumeracjaUrzdowa"/>
        <w:numPr>
          <w:ilvl w:val="0"/>
          <w:numId w:val="0"/>
        </w:numPr>
        <w:spacing w:line="240" w:lineRule="auto"/>
        <w:jc w:val="center"/>
        <w:rPr>
          <w:rFonts w:ascii="Arial Narrow" w:hAnsi="Arial Narrow"/>
          <w:b/>
          <w:sz w:val="22"/>
          <w:szCs w:val="22"/>
        </w:rPr>
      </w:pPr>
      <w:r w:rsidRPr="006D10BF">
        <w:rPr>
          <w:rFonts w:ascii="Arial Narrow" w:hAnsi="Arial Narrow"/>
          <w:b/>
          <w:sz w:val="22"/>
          <w:szCs w:val="22"/>
        </w:rPr>
        <w:t>§ 1</w:t>
      </w:r>
    </w:p>
    <w:p w14:paraId="7F30684B" w14:textId="6B6C1238" w:rsidR="00F404BE" w:rsidRPr="006D10BF" w:rsidRDefault="001E2295" w:rsidP="00210812">
      <w:pPr>
        <w:pStyle w:val="Standard"/>
        <w:tabs>
          <w:tab w:val="left" w:pos="426"/>
        </w:tabs>
        <w:spacing w:line="240" w:lineRule="auto"/>
        <w:jc w:val="center"/>
        <w:rPr>
          <w:rFonts w:ascii="Arial Narrow" w:hAnsi="Arial Narrow"/>
          <w:b/>
          <w:sz w:val="22"/>
          <w:szCs w:val="22"/>
        </w:rPr>
      </w:pPr>
      <w:r w:rsidRPr="006D10BF">
        <w:rPr>
          <w:rFonts w:ascii="Arial Narrow" w:hAnsi="Arial Narrow"/>
          <w:b/>
          <w:sz w:val="22"/>
          <w:szCs w:val="22"/>
        </w:rPr>
        <w:t>[</w:t>
      </w:r>
      <w:r w:rsidR="00AE41DF" w:rsidRPr="006D10BF">
        <w:rPr>
          <w:rFonts w:ascii="Arial Narrow" w:hAnsi="Arial Narrow"/>
          <w:b/>
          <w:sz w:val="22"/>
          <w:szCs w:val="22"/>
        </w:rPr>
        <w:t>Przedmiot umowy</w:t>
      </w:r>
      <w:r w:rsidRPr="006D10BF">
        <w:rPr>
          <w:rFonts w:ascii="Arial Narrow" w:hAnsi="Arial Narrow"/>
          <w:b/>
          <w:sz w:val="22"/>
          <w:szCs w:val="22"/>
        </w:rPr>
        <w:t>]</w:t>
      </w:r>
    </w:p>
    <w:p w14:paraId="5CF9FB38" w14:textId="6AE147A3" w:rsidR="00C62EBB" w:rsidRPr="006D10BF" w:rsidRDefault="00B555DF" w:rsidP="00C62EBB">
      <w:pPr>
        <w:pStyle w:val="Akapitzlist"/>
        <w:numPr>
          <w:ilvl w:val="1"/>
          <w:numId w:val="11"/>
        </w:numPr>
        <w:textAlignment w:val="auto"/>
      </w:pPr>
      <w:r w:rsidRPr="006D10BF">
        <w:t>W związku z przeprowadzeniem przez Zamawiającego, postępowania o udzielenie zamówienia publicznego, Zamawiający zleca, a Wykonawca przyjmuje do realizacji</w:t>
      </w:r>
      <w:r w:rsidR="005E0C29" w:rsidRPr="006D10BF">
        <w:t xml:space="preserve"> </w:t>
      </w:r>
      <w:r w:rsidR="003729CF" w:rsidRPr="006D10BF">
        <w:t>dostawę</w:t>
      </w:r>
      <w:r w:rsidR="00871498">
        <w:t xml:space="preserve"> wraz z montażem</w:t>
      </w:r>
      <w:r w:rsidR="003729CF" w:rsidRPr="006D10BF">
        <w:t xml:space="preserve"> wyposażenia lokalu oraz sprzętu do rozwoju i zabawy dzieci dla potrzeb dziennego opiekuna w Gminie</w:t>
      </w:r>
      <w:r w:rsidRPr="006D10BF">
        <w:t>.</w:t>
      </w:r>
    </w:p>
    <w:p w14:paraId="0136851A" w14:textId="77777777" w:rsidR="00D0526B" w:rsidRDefault="005E0C29" w:rsidP="00D0526B">
      <w:pPr>
        <w:pStyle w:val="Akapitzlist"/>
        <w:numPr>
          <w:ilvl w:val="1"/>
          <w:numId w:val="11"/>
        </w:numPr>
        <w:textAlignment w:val="auto"/>
        <w:rPr>
          <w:rFonts w:cs="Calibri"/>
        </w:rPr>
      </w:pPr>
      <w:r w:rsidRPr="006D10BF">
        <w:rPr>
          <w:rFonts w:cs="Calibri"/>
        </w:rPr>
        <w:t xml:space="preserve">Wykonawca zobowiązuje się do dostarczenia Zamawiającemu przedmiotu umowy do </w:t>
      </w:r>
      <w:r w:rsidR="003729CF" w:rsidRPr="006D10BF">
        <w:rPr>
          <w:rFonts w:cs="Calibri"/>
        </w:rPr>
        <w:t>Zespół Szkolno-Przedszkolny w Poświętnem Filia w Brudzewicach, Brudzewice Kolonia 59, 26-315 Poświętne</w:t>
      </w:r>
      <w:r w:rsidR="00EA6F6B" w:rsidRPr="006D10BF">
        <w:rPr>
          <w:rFonts w:cs="Calibri"/>
        </w:rPr>
        <w:t>.</w:t>
      </w:r>
    </w:p>
    <w:p w14:paraId="3391ECAD" w14:textId="77777777" w:rsidR="00D0526B" w:rsidRDefault="004439CA" w:rsidP="00D0526B">
      <w:pPr>
        <w:pStyle w:val="Akapitzlist"/>
        <w:numPr>
          <w:ilvl w:val="1"/>
          <w:numId w:val="11"/>
        </w:numPr>
        <w:textAlignment w:val="auto"/>
        <w:rPr>
          <w:rFonts w:cs="Calibri"/>
        </w:rPr>
      </w:pPr>
      <w:r w:rsidRPr="00D0526B">
        <w:rPr>
          <w:rFonts w:cs="Calibri"/>
        </w:rPr>
        <w:t>Wykonawca oświadcza, że dysponuje niezbędnym zapleczem organizacyjnym oraz finansowym niezbędnym do wykonania przedmiotu umowy</w:t>
      </w:r>
    </w:p>
    <w:p w14:paraId="53A3DFB5" w14:textId="3EF0CB43" w:rsidR="00720644" w:rsidRPr="00D0526B" w:rsidRDefault="00C62EBB" w:rsidP="00D0526B">
      <w:pPr>
        <w:pStyle w:val="Akapitzlist"/>
        <w:numPr>
          <w:ilvl w:val="1"/>
          <w:numId w:val="11"/>
        </w:numPr>
        <w:textAlignment w:val="auto"/>
        <w:rPr>
          <w:rFonts w:cs="Calibri"/>
        </w:rPr>
      </w:pPr>
      <w:r w:rsidRPr="00D0526B">
        <w:rPr>
          <w:rFonts w:cs="Calibri"/>
        </w:rPr>
        <w:t>Na przedmiot zamówienia składa się</w:t>
      </w:r>
      <w:r w:rsidR="00D0526B">
        <w:rPr>
          <w:rFonts w:cs="Calibri"/>
        </w:rPr>
        <w:t xml:space="preserve"> sprzęt wymieniony w załączniku nr 1 do umowy.</w:t>
      </w:r>
    </w:p>
    <w:p w14:paraId="72465EB3" w14:textId="77777777" w:rsidR="003D5585" w:rsidRPr="006D10BF" w:rsidRDefault="003D5585" w:rsidP="003F1405">
      <w:pPr>
        <w:pStyle w:val="NumeracjaUrzdowa"/>
        <w:numPr>
          <w:ilvl w:val="0"/>
          <w:numId w:val="0"/>
        </w:numPr>
        <w:spacing w:line="240" w:lineRule="auto"/>
        <w:ind w:left="283" w:right="0" w:hanging="227"/>
        <w:jc w:val="center"/>
        <w:rPr>
          <w:rFonts w:ascii="Arial Narrow" w:hAnsi="Arial Narrow"/>
          <w:b/>
          <w:sz w:val="22"/>
          <w:szCs w:val="22"/>
        </w:rPr>
      </w:pPr>
    </w:p>
    <w:p w14:paraId="490D886A" w14:textId="0D49A1C2" w:rsidR="00F404BE" w:rsidRPr="00C62EBB" w:rsidRDefault="00AE41DF" w:rsidP="00210812">
      <w:pPr>
        <w:pStyle w:val="NumeracjaUrzdowa"/>
        <w:numPr>
          <w:ilvl w:val="0"/>
          <w:numId w:val="0"/>
        </w:numPr>
        <w:spacing w:line="240" w:lineRule="auto"/>
        <w:ind w:right="0" w:firstLine="1"/>
        <w:jc w:val="center"/>
        <w:rPr>
          <w:rFonts w:ascii="Arial Narrow" w:hAnsi="Arial Narrow"/>
          <w:b/>
          <w:sz w:val="22"/>
          <w:szCs w:val="22"/>
        </w:rPr>
      </w:pPr>
      <w:r w:rsidRPr="00C62EBB">
        <w:rPr>
          <w:rFonts w:ascii="Arial Narrow" w:hAnsi="Arial Narrow"/>
          <w:b/>
          <w:sz w:val="22"/>
          <w:szCs w:val="22"/>
        </w:rPr>
        <w:t>§ 2</w:t>
      </w:r>
    </w:p>
    <w:p w14:paraId="07F90D56" w14:textId="4CB32300" w:rsidR="00890E5E" w:rsidRPr="00C62EBB" w:rsidRDefault="001E2295" w:rsidP="00210812">
      <w:pPr>
        <w:pStyle w:val="Standard"/>
        <w:spacing w:line="240" w:lineRule="auto"/>
        <w:ind w:firstLine="1"/>
        <w:jc w:val="center"/>
        <w:rPr>
          <w:rFonts w:ascii="Arial Narrow" w:hAnsi="Arial Narrow"/>
          <w:b/>
          <w:sz w:val="22"/>
          <w:szCs w:val="22"/>
        </w:rPr>
      </w:pPr>
      <w:r w:rsidRPr="00C62EBB">
        <w:rPr>
          <w:rFonts w:ascii="Arial Narrow" w:hAnsi="Arial Narrow"/>
          <w:b/>
          <w:sz w:val="22"/>
          <w:szCs w:val="22"/>
        </w:rPr>
        <w:t>[</w:t>
      </w:r>
      <w:r w:rsidR="00AE41DF" w:rsidRPr="00C62EBB">
        <w:rPr>
          <w:rFonts w:ascii="Arial Narrow" w:hAnsi="Arial Narrow"/>
          <w:b/>
          <w:sz w:val="22"/>
          <w:szCs w:val="22"/>
        </w:rPr>
        <w:t>Termin</w:t>
      </w:r>
      <w:r w:rsidRPr="00C62EBB">
        <w:rPr>
          <w:rFonts w:ascii="Arial Narrow" w:hAnsi="Arial Narrow"/>
          <w:b/>
          <w:sz w:val="22"/>
          <w:szCs w:val="22"/>
        </w:rPr>
        <w:t xml:space="preserve"> realizacji]</w:t>
      </w:r>
    </w:p>
    <w:p w14:paraId="0E8AFC25" w14:textId="3AC7B746" w:rsidR="00DB7625" w:rsidRPr="00C62EBB" w:rsidRDefault="00EA6F6B" w:rsidP="00DB7625">
      <w:pPr>
        <w:pStyle w:val="Akapitzlist"/>
        <w:numPr>
          <w:ilvl w:val="3"/>
          <w:numId w:val="83"/>
        </w:numPr>
        <w:ind w:left="426"/>
      </w:pPr>
      <w:bookmarkStart w:id="0" w:name="_Hlk65232507"/>
      <w:r w:rsidRPr="00C62EBB">
        <w:t>Termin realizacji zamówienia wynosi do 1</w:t>
      </w:r>
      <w:r w:rsidR="00871498">
        <w:t>2</w:t>
      </w:r>
      <w:r w:rsidRPr="00C62EBB">
        <w:t xml:space="preserve"> grudnia 2024.</w:t>
      </w:r>
    </w:p>
    <w:p w14:paraId="4ECBE02C" w14:textId="77777777" w:rsidR="000E3B56" w:rsidRPr="00C62EBB" w:rsidRDefault="000E3B56" w:rsidP="0038258D">
      <w:pPr>
        <w:pStyle w:val="Akapitzlist"/>
        <w:numPr>
          <w:ilvl w:val="0"/>
          <w:numId w:val="0"/>
        </w:numPr>
        <w:ind w:left="284"/>
      </w:pPr>
    </w:p>
    <w:bookmarkEnd w:id="0"/>
    <w:p w14:paraId="4BB8A350" w14:textId="77777777" w:rsidR="00D748F6" w:rsidRPr="00C62EBB" w:rsidRDefault="00D748F6" w:rsidP="00D748F6">
      <w:pPr>
        <w:pStyle w:val="Default"/>
        <w:spacing w:line="200" w:lineRule="atLeast"/>
        <w:jc w:val="center"/>
        <w:rPr>
          <w:rFonts w:ascii="Arial Narrow" w:hAnsi="Arial Narrow" w:cs="Calibri"/>
          <w:b/>
          <w:bCs/>
          <w:color w:val="auto"/>
          <w:sz w:val="22"/>
          <w:szCs w:val="22"/>
        </w:rPr>
      </w:pPr>
    </w:p>
    <w:p w14:paraId="055E1433" w14:textId="2A710F4A" w:rsidR="00D748F6" w:rsidRPr="00C62EBB" w:rsidRDefault="00D748F6" w:rsidP="00D748F6">
      <w:pPr>
        <w:pStyle w:val="Default"/>
        <w:spacing w:line="200" w:lineRule="atLeast"/>
        <w:jc w:val="center"/>
        <w:rPr>
          <w:rFonts w:ascii="Arial Narrow" w:hAnsi="Arial Narrow" w:cs="Calibri"/>
          <w:color w:val="auto"/>
          <w:sz w:val="22"/>
          <w:szCs w:val="22"/>
        </w:rPr>
      </w:pPr>
      <w:r w:rsidRPr="00C62EBB">
        <w:rPr>
          <w:rFonts w:ascii="Arial Narrow" w:hAnsi="Arial Narrow" w:cs="Calibri"/>
          <w:b/>
          <w:bCs/>
          <w:color w:val="auto"/>
          <w:sz w:val="22"/>
          <w:szCs w:val="22"/>
        </w:rPr>
        <w:t xml:space="preserve">§ </w:t>
      </w:r>
      <w:r w:rsidR="00CC68E8" w:rsidRPr="00C62EBB">
        <w:rPr>
          <w:rFonts w:ascii="Arial Narrow" w:hAnsi="Arial Narrow" w:cs="Calibri"/>
          <w:b/>
          <w:bCs/>
          <w:color w:val="auto"/>
          <w:sz w:val="22"/>
          <w:szCs w:val="22"/>
        </w:rPr>
        <w:t>3</w:t>
      </w:r>
    </w:p>
    <w:p w14:paraId="05399DBB" w14:textId="77777777" w:rsidR="00D748F6" w:rsidRPr="00C62EBB" w:rsidRDefault="00D748F6" w:rsidP="00D748F6">
      <w:pPr>
        <w:suppressAutoHyphens w:val="0"/>
        <w:autoSpaceDE w:val="0"/>
        <w:adjustRightInd w:val="0"/>
        <w:jc w:val="center"/>
        <w:rPr>
          <w:rFonts w:ascii="Arial Narrow" w:hAnsi="Arial Narrow" w:cs="Calibri"/>
          <w:b/>
          <w:bCs/>
          <w:sz w:val="22"/>
          <w:szCs w:val="22"/>
          <w:lang w:eastAsia="pl-PL"/>
        </w:rPr>
      </w:pPr>
      <w:r w:rsidRPr="00C62EBB">
        <w:rPr>
          <w:rFonts w:ascii="Arial Narrow" w:hAnsi="Arial Narrow" w:cs="Calibri"/>
          <w:b/>
          <w:bCs/>
          <w:sz w:val="22"/>
          <w:szCs w:val="22"/>
          <w:lang w:eastAsia="pl-PL"/>
        </w:rPr>
        <w:t>[Wynagrodzenie i warunki rozliczeń]</w:t>
      </w:r>
    </w:p>
    <w:p w14:paraId="369612EE" w14:textId="19F74348" w:rsidR="006A5584" w:rsidRPr="00C62EBB" w:rsidRDefault="006A5584" w:rsidP="006A5584">
      <w:pPr>
        <w:widowControl/>
        <w:numPr>
          <w:ilvl w:val="0"/>
          <w:numId w:val="137"/>
        </w:numPr>
        <w:suppressAutoHyphens w:val="0"/>
        <w:autoSpaceDE w:val="0"/>
        <w:adjustRightInd w:val="0"/>
        <w:ind w:left="284"/>
        <w:jc w:val="both"/>
        <w:textAlignment w:val="auto"/>
        <w:rPr>
          <w:rFonts w:ascii="Arial Narrow" w:hAnsi="Arial Narrow" w:cs="Calibri"/>
          <w:sz w:val="22"/>
          <w:szCs w:val="22"/>
          <w:lang w:eastAsia="pl-PL"/>
        </w:rPr>
      </w:pPr>
      <w:r w:rsidRPr="00C62EBB">
        <w:rPr>
          <w:rFonts w:ascii="Arial Narrow" w:hAnsi="Arial Narrow" w:cs="Calibri"/>
          <w:sz w:val="22"/>
          <w:szCs w:val="22"/>
          <w:lang w:eastAsia="pl-PL"/>
        </w:rPr>
        <w:t>Wynagrodzenie za przedmiot umowy, zgodnie ze złożoną ofertą wynosi:</w:t>
      </w:r>
    </w:p>
    <w:p w14:paraId="36610A54" w14:textId="77777777" w:rsidR="006A5584" w:rsidRPr="00C62EBB" w:rsidRDefault="006A5584" w:rsidP="006A5584">
      <w:pPr>
        <w:widowControl/>
        <w:suppressAutoHyphens w:val="0"/>
        <w:autoSpaceDE w:val="0"/>
        <w:adjustRightInd w:val="0"/>
        <w:ind w:left="284"/>
        <w:jc w:val="both"/>
        <w:textAlignment w:val="auto"/>
        <w:rPr>
          <w:rFonts w:ascii="Arial Narrow" w:hAnsi="Arial Narrow" w:cs="Calibri"/>
          <w:sz w:val="22"/>
          <w:szCs w:val="22"/>
          <w:lang w:eastAsia="pl-PL"/>
        </w:rPr>
      </w:pPr>
      <w:r w:rsidRPr="00C62EBB">
        <w:rPr>
          <w:rFonts w:ascii="Arial Narrow" w:hAnsi="Arial Narrow" w:cs="Calibri"/>
          <w:sz w:val="22"/>
          <w:szCs w:val="22"/>
          <w:lang w:eastAsia="pl-PL"/>
        </w:rPr>
        <w:t>netto: ………………….. zł</w:t>
      </w:r>
    </w:p>
    <w:p w14:paraId="43D61880" w14:textId="77777777" w:rsidR="006A5584" w:rsidRPr="00C62EBB" w:rsidRDefault="006A5584" w:rsidP="006A5584">
      <w:pPr>
        <w:widowControl/>
        <w:suppressAutoHyphens w:val="0"/>
        <w:autoSpaceDE w:val="0"/>
        <w:adjustRightInd w:val="0"/>
        <w:ind w:left="284"/>
        <w:jc w:val="both"/>
        <w:textAlignment w:val="auto"/>
        <w:rPr>
          <w:rFonts w:ascii="Arial Narrow" w:hAnsi="Arial Narrow" w:cs="Calibri"/>
          <w:sz w:val="22"/>
          <w:szCs w:val="22"/>
          <w:lang w:eastAsia="pl-PL"/>
        </w:rPr>
      </w:pPr>
      <w:r w:rsidRPr="00C62EBB">
        <w:rPr>
          <w:rFonts w:ascii="Arial Narrow" w:hAnsi="Arial Narrow" w:cs="Calibri"/>
          <w:sz w:val="22"/>
          <w:szCs w:val="22"/>
          <w:lang w:eastAsia="pl-PL"/>
        </w:rPr>
        <w:t>podatek …..%VAT ……………….. zł</w:t>
      </w:r>
    </w:p>
    <w:p w14:paraId="0776B421" w14:textId="77777777" w:rsidR="006A5584" w:rsidRPr="00C62EBB" w:rsidRDefault="006A5584" w:rsidP="006A5584">
      <w:pPr>
        <w:widowControl/>
        <w:suppressAutoHyphens w:val="0"/>
        <w:autoSpaceDE w:val="0"/>
        <w:adjustRightInd w:val="0"/>
        <w:ind w:left="284"/>
        <w:jc w:val="both"/>
        <w:textAlignment w:val="auto"/>
        <w:rPr>
          <w:rFonts w:ascii="Arial Narrow" w:hAnsi="Arial Narrow" w:cs="Calibri"/>
          <w:sz w:val="22"/>
          <w:szCs w:val="22"/>
          <w:lang w:eastAsia="pl-PL"/>
        </w:rPr>
      </w:pPr>
      <w:r w:rsidRPr="00C62EBB">
        <w:rPr>
          <w:rFonts w:ascii="Arial Narrow" w:hAnsi="Arial Narrow" w:cs="Calibri"/>
          <w:sz w:val="22"/>
          <w:szCs w:val="22"/>
          <w:lang w:eastAsia="pl-PL"/>
        </w:rPr>
        <w:t>brutto ………….……… zł</w:t>
      </w:r>
    </w:p>
    <w:p w14:paraId="6FE9105B" w14:textId="77777777" w:rsidR="006A5584" w:rsidRPr="00C62EBB" w:rsidRDefault="006A5584" w:rsidP="006A5584">
      <w:pPr>
        <w:widowControl/>
        <w:suppressAutoHyphens w:val="0"/>
        <w:autoSpaceDE w:val="0"/>
        <w:adjustRightInd w:val="0"/>
        <w:ind w:left="284"/>
        <w:jc w:val="both"/>
        <w:textAlignment w:val="auto"/>
        <w:rPr>
          <w:rFonts w:ascii="Arial Narrow" w:hAnsi="Arial Narrow" w:cs="Calibri"/>
          <w:sz w:val="22"/>
          <w:szCs w:val="22"/>
          <w:lang w:eastAsia="pl-PL"/>
        </w:rPr>
      </w:pPr>
      <w:r w:rsidRPr="00C62EBB">
        <w:rPr>
          <w:rFonts w:ascii="Arial Narrow" w:hAnsi="Arial Narrow" w:cs="Calibri"/>
          <w:sz w:val="22"/>
          <w:szCs w:val="22"/>
          <w:lang w:eastAsia="pl-PL"/>
        </w:rPr>
        <w:t xml:space="preserve">(słownie: ………………………………………………………………………………) </w:t>
      </w:r>
    </w:p>
    <w:p w14:paraId="25A6F552" w14:textId="72F79EC7" w:rsidR="006A5584" w:rsidRPr="00C62EBB" w:rsidRDefault="006A5584" w:rsidP="006A5584">
      <w:pPr>
        <w:widowControl/>
        <w:numPr>
          <w:ilvl w:val="0"/>
          <w:numId w:val="137"/>
        </w:numPr>
        <w:suppressAutoHyphens w:val="0"/>
        <w:autoSpaceDE w:val="0"/>
        <w:adjustRightInd w:val="0"/>
        <w:ind w:left="284"/>
        <w:jc w:val="both"/>
        <w:textAlignment w:val="auto"/>
        <w:rPr>
          <w:rFonts w:ascii="Arial Narrow" w:hAnsi="Arial Narrow" w:cs="Calibri"/>
          <w:sz w:val="22"/>
          <w:szCs w:val="22"/>
          <w:lang w:eastAsia="pl-PL"/>
        </w:rPr>
      </w:pPr>
      <w:r w:rsidRPr="00C62EBB">
        <w:rPr>
          <w:rFonts w:ascii="Arial Narrow" w:hAnsi="Arial Narrow" w:cs="Calibri"/>
          <w:sz w:val="22"/>
          <w:szCs w:val="22"/>
          <w:lang w:eastAsia="pl-PL"/>
        </w:rPr>
        <w:t xml:space="preserve">Zapłata wynagrodzenia nastąpi w terminie </w:t>
      </w:r>
      <w:r w:rsidR="003729CF" w:rsidRPr="00C62EBB">
        <w:rPr>
          <w:rFonts w:ascii="Arial Narrow" w:hAnsi="Arial Narrow" w:cs="Calibri"/>
          <w:sz w:val="22"/>
          <w:szCs w:val="22"/>
          <w:lang w:eastAsia="pl-PL"/>
        </w:rPr>
        <w:t xml:space="preserve">do 30 </w:t>
      </w:r>
      <w:r w:rsidRPr="00C62EBB">
        <w:rPr>
          <w:rFonts w:ascii="Arial Narrow" w:hAnsi="Arial Narrow" w:cs="Calibri"/>
          <w:sz w:val="22"/>
          <w:szCs w:val="22"/>
          <w:lang w:eastAsia="pl-PL"/>
        </w:rPr>
        <w:t xml:space="preserve">dni po otrzymaniu </w:t>
      </w:r>
      <w:r w:rsidR="00AC7389" w:rsidRPr="00C62EBB">
        <w:rPr>
          <w:rFonts w:ascii="Arial Narrow" w:hAnsi="Arial Narrow" w:cs="Calibri"/>
          <w:sz w:val="22"/>
          <w:szCs w:val="22"/>
          <w:lang w:eastAsia="pl-PL"/>
        </w:rPr>
        <w:t xml:space="preserve">prawidłowo wystawionej faktury VAT </w:t>
      </w:r>
      <w:r w:rsidRPr="00C62EBB">
        <w:rPr>
          <w:rFonts w:ascii="Arial Narrow" w:hAnsi="Arial Narrow" w:cs="Calibri"/>
          <w:sz w:val="22"/>
          <w:szCs w:val="22"/>
          <w:lang w:eastAsia="pl-PL"/>
        </w:rPr>
        <w:t>przez Zamawiającego</w:t>
      </w:r>
      <w:r w:rsidR="00D80E6E" w:rsidRPr="00C62EBB">
        <w:rPr>
          <w:rFonts w:ascii="Arial Narrow" w:hAnsi="Arial Narrow" w:cs="Calibri"/>
          <w:sz w:val="22"/>
          <w:szCs w:val="22"/>
          <w:lang w:eastAsia="pl-PL"/>
        </w:rPr>
        <w:t>.</w:t>
      </w:r>
      <w:r w:rsidRPr="00C62EBB">
        <w:rPr>
          <w:rFonts w:ascii="Arial Narrow" w:hAnsi="Arial Narrow" w:cs="Calibri"/>
          <w:sz w:val="22"/>
          <w:szCs w:val="22"/>
          <w:lang w:eastAsia="pl-PL"/>
        </w:rPr>
        <w:t xml:space="preserve"> </w:t>
      </w:r>
      <w:r w:rsidR="00BA601D">
        <w:rPr>
          <w:rFonts w:ascii="Arial Narrow" w:hAnsi="Arial Narrow" w:cs="Calibri"/>
          <w:sz w:val="22"/>
          <w:szCs w:val="22"/>
          <w:lang w:eastAsia="pl-PL"/>
        </w:rPr>
        <w:t xml:space="preserve">Faktura nie może być wystawiona wcześniej, niż z dniem podpisania protokołu odbioru końcowego. </w:t>
      </w:r>
    </w:p>
    <w:p w14:paraId="111E2395" w14:textId="77777777" w:rsidR="006A5584" w:rsidRPr="00C62EBB" w:rsidRDefault="006A5584" w:rsidP="006A5584">
      <w:pPr>
        <w:widowControl/>
        <w:numPr>
          <w:ilvl w:val="0"/>
          <w:numId w:val="137"/>
        </w:numPr>
        <w:suppressAutoHyphens w:val="0"/>
        <w:autoSpaceDE w:val="0"/>
        <w:adjustRightInd w:val="0"/>
        <w:ind w:left="284"/>
        <w:jc w:val="both"/>
        <w:textAlignment w:val="auto"/>
        <w:rPr>
          <w:rFonts w:ascii="Arial Narrow" w:hAnsi="Arial Narrow" w:cs="Calibri"/>
          <w:sz w:val="22"/>
          <w:szCs w:val="22"/>
          <w:lang w:eastAsia="pl-PL"/>
        </w:rPr>
      </w:pPr>
      <w:r w:rsidRPr="00C62EBB">
        <w:rPr>
          <w:rFonts w:ascii="Arial Narrow" w:hAnsi="Arial Narrow" w:cs="Calibri"/>
          <w:sz w:val="22"/>
          <w:szCs w:val="22"/>
          <w:lang w:eastAsia="pl-PL"/>
        </w:rPr>
        <w:t xml:space="preserve">Zapłata wynagrodzenia nastąpi w terminie wskazanym w ust. 4 przelewem na rachunek bankowy Wykonawcy nr ............................................, w przypadku gdy Wykonawca jest podatnikiem VAT wskazuje konto bankowe zarejestrowane w Urzędzie Skarbowym </w:t>
      </w:r>
    </w:p>
    <w:p w14:paraId="1A5CAA19" w14:textId="77777777" w:rsidR="004439CA" w:rsidRPr="004439CA" w:rsidRDefault="004439CA" w:rsidP="00D0526B">
      <w:pPr>
        <w:widowControl/>
        <w:numPr>
          <w:ilvl w:val="0"/>
          <w:numId w:val="137"/>
        </w:numPr>
        <w:tabs>
          <w:tab w:val="clear" w:pos="350"/>
        </w:tabs>
        <w:suppressAutoHyphens w:val="0"/>
        <w:autoSpaceDE w:val="0"/>
        <w:adjustRightInd w:val="0"/>
        <w:ind w:left="284"/>
        <w:jc w:val="both"/>
        <w:textAlignment w:val="auto"/>
        <w:rPr>
          <w:rFonts w:ascii="Arial Narrow" w:hAnsi="Arial Narrow" w:cs="Calibri"/>
          <w:sz w:val="22"/>
          <w:szCs w:val="22"/>
          <w:lang w:eastAsia="pl-PL"/>
        </w:rPr>
      </w:pPr>
      <w:r w:rsidRPr="004439CA">
        <w:rPr>
          <w:rFonts w:ascii="Arial Narrow" w:hAnsi="Arial Narrow" w:cs="Calibri"/>
          <w:sz w:val="22"/>
          <w:szCs w:val="22"/>
          <w:lang w:eastAsia="pl-PL"/>
        </w:rPr>
        <w:t xml:space="preserve">W przypadku, gdy wskazany przez Wykonawcę rachunek bankowy, na który ma nastąpić zapłata wynagrodzenia, nie widnieje w wykazie podmiotów zarejestrowanych jako podatnicy VAT, niezarejestrowanych oraz wykreślonych i przywróconych do rejestru VAT, lub rachunek bankowy wskazany na fakturach nie będzie znajdował się na Białej liście podatników VAT - Zamawiającemu przysługuje prawo wstrzymania zapłaty wynagrodzenie do czasu uzyskania wpisu tego rachunku bankowego lub rachunku powiązanego z rachunkiem Wykonawcy do przedmiotowego wykazu lub wskazania nowego rachunku bankowego ujawnionego w ww. wykazie. </w:t>
      </w:r>
    </w:p>
    <w:p w14:paraId="77E58CA3" w14:textId="1FE65B7C" w:rsidR="004439CA" w:rsidRPr="00D0526B" w:rsidRDefault="004439CA" w:rsidP="00D0526B">
      <w:pPr>
        <w:widowControl/>
        <w:numPr>
          <w:ilvl w:val="0"/>
          <w:numId w:val="137"/>
        </w:numPr>
        <w:tabs>
          <w:tab w:val="clear" w:pos="350"/>
        </w:tabs>
        <w:suppressAutoHyphens w:val="0"/>
        <w:autoSpaceDE w:val="0"/>
        <w:adjustRightInd w:val="0"/>
        <w:ind w:left="284"/>
        <w:jc w:val="both"/>
        <w:textAlignment w:val="auto"/>
        <w:rPr>
          <w:rFonts w:ascii="Arial Narrow" w:hAnsi="Arial Narrow" w:cs="Calibri"/>
          <w:sz w:val="22"/>
          <w:szCs w:val="22"/>
          <w:lang w:eastAsia="pl-PL"/>
        </w:rPr>
      </w:pPr>
      <w:r w:rsidRPr="004439CA">
        <w:rPr>
          <w:rFonts w:ascii="Arial Narrow" w:hAnsi="Arial Narrow" w:cs="Calibri"/>
          <w:sz w:val="22"/>
          <w:szCs w:val="22"/>
          <w:lang w:eastAsia="pl-PL"/>
        </w:rPr>
        <w:t xml:space="preserve">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jakiekolwiek odsetki za </w:t>
      </w:r>
      <w:r w:rsidRPr="004439CA">
        <w:rPr>
          <w:rFonts w:ascii="Arial Narrow" w:hAnsi="Arial Narrow" w:cs="Calibri"/>
          <w:sz w:val="22"/>
          <w:szCs w:val="22"/>
          <w:lang w:eastAsia="pl-PL"/>
        </w:rPr>
        <w:lastRenderedPageBreak/>
        <w:t>opóźnienie, jak i uznaje się, że wynagrodzenie nie jest jeszcze należne Wykonawcy w tym okresie w związku z niedopełnieniem obowiązku złożenia prawidłowej faktury VAT.</w:t>
      </w:r>
    </w:p>
    <w:p w14:paraId="14A1A5DD" w14:textId="77777777" w:rsidR="00D748F6" w:rsidRPr="00C62EBB" w:rsidRDefault="00D748F6" w:rsidP="002F0CF7">
      <w:pPr>
        <w:pStyle w:val="Akapitzlist"/>
        <w:numPr>
          <w:ilvl w:val="0"/>
          <w:numId w:val="0"/>
        </w:numPr>
        <w:suppressAutoHyphens w:val="0"/>
        <w:ind w:left="426"/>
        <w:rPr>
          <w:rFonts w:cs="Calibri"/>
        </w:rPr>
      </w:pPr>
    </w:p>
    <w:p w14:paraId="7617E327" w14:textId="77777777" w:rsidR="00BB7968" w:rsidRPr="00C62EBB" w:rsidRDefault="00BB7968" w:rsidP="00D262A7">
      <w:pPr>
        <w:keepNext/>
        <w:autoSpaceDE w:val="0"/>
        <w:spacing w:line="200" w:lineRule="atLeast"/>
        <w:jc w:val="center"/>
        <w:rPr>
          <w:rFonts w:ascii="Arial Narrow" w:hAnsi="Arial Narrow" w:cs="Calibri"/>
          <w:b/>
          <w:sz w:val="22"/>
          <w:szCs w:val="22"/>
        </w:rPr>
      </w:pPr>
    </w:p>
    <w:p w14:paraId="5286C73F" w14:textId="77777777" w:rsidR="00BB7968" w:rsidRPr="004439CA" w:rsidRDefault="00BB7968" w:rsidP="00BB7968">
      <w:pPr>
        <w:keepNext/>
        <w:autoSpaceDE w:val="0"/>
        <w:spacing w:line="200" w:lineRule="atLeast"/>
        <w:jc w:val="center"/>
        <w:rPr>
          <w:rFonts w:ascii="Arial Narrow" w:hAnsi="Arial Narrow" w:cs="Calibri"/>
          <w:b/>
          <w:sz w:val="22"/>
          <w:szCs w:val="22"/>
        </w:rPr>
      </w:pPr>
      <w:r w:rsidRPr="004439CA">
        <w:rPr>
          <w:rFonts w:ascii="Arial Narrow" w:hAnsi="Arial Narrow" w:cs="Calibri"/>
          <w:b/>
          <w:sz w:val="22"/>
          <w:szCs w:val="22"/>
        </w:rPr>
        <w:t>§ 5</w:t>
      </w:r>
    </w:p>
    <w:p w14:paraId="17968ED6" w14:textId="77777777" w:rsidR="00BB7968" w:rsidRPr="004439CA" w:rsidRDefault="00BB7968" w:rsidP="00BB7968">
      <w:pPr>
        <w:keepNext/>
        <w:autoSpaceDE w:val="0"/>
        <w:spacing w:line="200" w:lineRule="atLeast"/>
        <w:jc w:val="center"/>
        <w:rPr>
          <w:rFonts w:ascii="Arial Narrow" w:hAnsi="Arial Narrow" w:cs="Calibri"/>
          <w:b/>
          <w:sz w:val="22"/>
          <w:szCs w:val="22"/>
        </w:rPr>
      </w:pPr>
      <w:r w:rsidRPr="004439CA">
        <w:rPr>
          <w:rFonts w:ascii="Arial Narrow" w:hAnsi="Arial Narrow" w:cs="Calibri"/>
          <w:b/>
          <w:sz w:val="22"/>
          <w:szCs w:val="22"/>
        </w:rPr>
        <w:t xml:space="preserve"> [Podwykonawcy]</w:t>
      </w:r>
    </w:p>
    <w:p w14:paraId="3E44CB7C" w14:textId="77777777" w:rsidR="004439CA" w:rsidRPr="004439CA" w:rsidRDefault="004439CA" w:rsidP="004439CA">
      <w:pPr>
        <w:autoSpaceDE w:val="0"/>
        <w:spacing w:line="200" w:lineRule="atLeast"/>
        <w:ind w:left="284" w:hanging="426"/>
        <w:jc w:val="both"/>
        <w:rPr>
          <w:rFonts w:ascii="Arial Narrow" w:hAnsi="Arial Narrow" w:cs="Calibri"/>
          <w:bCs/>
          <w:sz w:val="22"/>
          <w:szCs w:val="22"/>
        </w:rPr>
      </w:pPr>
      <w:r w:rsidRPr="004439CA">
        <w:rPr>
          <w:rFonts w:ascii="Arial Narrow" w:hAnsi="Arial Narrow" w:cs="Calibri"/>
          <w:bCs/>
          <w:sz w:val="22"/>
          <w:szCs w:val="22"/>
        </w:rPr>
        <w:t>1.</w:t>
      </w:r>
      <w:r w:rsidRPr="004439CA">
        <w:rPr>
          <w:rFonts w:ascii="Arial Narrow" w:hAnsi="Arial Narrow" w:cs="Calibri"/>
          <w:bCs/>
          <w:sz w:val="22"/>
          <w:szCs w:val="22"/>
        </w:rPr>
        <w:tab/>
        <w:t>Jeżeli Wykonawca realizuje umowę przy udziale podwykonawców, to za działania i zaniechania podwykonawców odpowiada jak za działania i zaniechania własne i solidarnie z nimi..</w:t>
      </w:r>
    </w:p>
    <w:p w14:paraId="703F35FA" w14:textId="77777777" w:rsidR="004439CA" w:rsidRPr="004439CA" w:rsidRDefault="004439CA" w:rsidP="004439CA">
      <w:pPr>
        <w:autoSpaceDE w:val="0"/>
        <w:spacing w:line="200" w:lineRule="atLeast"/>
        <w:ind w:left="284" w:hanging="426"/>
        <w:jc w:val="both"/>
        <w:rPr>
          <w:rFonts w:ascii="Arial Narrow" w:hAnsi="Arial Narrow" w:cs="Calibri"/>
          <w:bCs/>
          <w:sz w:val="22"/>
          <w:szCs w:val="22"/>
        </w:rPr>
      </w:pPr>
      <w:r w:rsidRPr="004439CA">
        <w:rPr>
          <w:rFonts w:ascii="Arial Narrow" w:hAnsi="Arial Narrow" w:cs="Calibri"/>
          <w:bCs/>
          <w:sz w:val="22"/>
          <w:szCs w:val="22"/>
        </w:rPr>
        <w:t>2.</w:t>
      </w:r>
      <w:r w:rsidRPr="004439CA">
        <w:rPr>
          <w:rFonts w:ascii="Arial Narrow" w:hAnsi="Arial Narrow" w:cs="Calibri"/>
          <w:bCs/>
          <w:sz w:val="22"/>
          <w:szCs w:val="22"/>
        </w:rPr>
        <w:tab/>
        <w:t xml:space="preserve">Wykonawca oświadcza, że zgodnie ze złożoną oferta – wykona przedmiot zamówienia samodzielnie / zamierza powierzyć do wykonania następujące części zamówienia następującym podwykonawcom: </w:t>
      </w:r>
    </w:p>
    <w:p w14:paraId="4406A12B" w14:textId="77777777" w:rsidR="004439CA" w:rsidRPr="004439CA" w:rsidRDefault="004439CA" w:rsidP="004439CA">
      <w:pPr>
        <w:autoSpaceDE w:val="0"/>
        <w:spacing w:line="200" w:lineRule="atLeast"/>
        <w:ind w:left="284" w:hanging="426"/>
        <w:jc w:val="both"/>
        <w:rPr>
          <w:rFonts w:ascii="Arial Narrow" w:hAnsi="Arial Narrow" w:cs="Calibri"/>
          <w:bCs/>
          <w:sz w:val="22"/>
          <w:szCs w:val="22"/>
        </w:rPr>
      </w:pPr>
      <w:r w:rsidRPr="004439CA">
        <w:rPr>
          <w:rFonts w:ascii="Arial Narrow" w:hAnsi="Arial Narrow" w:cs="Calibri"/>
          <w:bCs/>
          <w:sz w:val="22"/>
          <w:szCs w:val="22"/>
        </w:rPr>
        <w:t>a) ………………………………………………………………………….……………………</w:t>
      </w:r>
    </w:p>
    <w:p w14:paraId="4D61D772" w14:textId="77777777" w:rsidR="004439CA" w:rsidRPr="004439CA" w:rsidRDefault="004439CA" w:rsidP="004439CA">
      <w:pPr>
        <w:autoSpaceDE w:val="0"/>
        <w:spacing w:line="200" w:lineRule="atLeast"/>
        <w:ind w:left="284" w:hanging="426"/>
        <w:jc w:val="both"/>
        <w:rPr>
          <w:rFonts w:ascii="Arial Narrow" w:hAnsi="Arial Narrow" w:cs="Calibri"/>
          <w:bCs/>
          <w:sz w:val="22"/>
          <w:szCs w:val="22"/>
        </w:rPr>
      </w:pPr>
      <w:r w:rsidRPr="004439CA">
        <w:rPr>
          <w:rFonts w:ascii="Arial Narrow" w:hAnsi="Arial Narrow" w:cs="Calibri"/>
          <w:bCs/>
          <w:sz w:val="22"/>
          <w:szCs w:val="22"/>
        </w:rPr>
        <w:t>b) ………………………………………………………………………………………………</w:t>
      </w:r>
    </w:p>
    <w:p w14:paraId="3D930EAD" w14:textId="77777777" w:rsidR="004439CA" w:rsidRPr="004439CA" w:rsidRDefault="004439CA" w:rsidP="004439CA">
      <w:pPr>
        <w:autoSpaceDE w:val="0"/>
        <w:spacing w:line="200" w:lineRule="atLeast"/>
        <w:ind w:left="284" w:hanging="426"/>
        <w:jc w:val="both"/>
        <w:rPr>
          <w:rFonts w:ascii="Arial Narrow" w:hAnsi="Arial Narrow" w:cs="Calibri"/>
          <w:bCs/>
          <w:sz w:val="22"/>
          <w:szCs w:val="22"/>
        </w:rPr>
      </w:pPr>
      <w:r w:rsidRPr="004439CA">
        <w:rPr>
          <w:rFonts w:ascii="Arial Narrow" w:hAnsi="Arial Narrow" w:cs="Calibri"/>
          <w:bCs/>
          <w:sz w:val="22"/>
          <w:szCs w:val="22"/>
        </w:rPr>
        <w:t>3.</w:t>
      </w:r>
      <w:r w:rsidRPr="004439CA">
        <w:rPr>
          <w:rFonts w:ascii="Arial Narrow" w:hAnsi="Arial Narrow" w:cs="Calibri"/>
          <w:bCs/>
          <w:sz w:val="22"/>
          <w:szCs w:val="22"/>
        </w:rPr>
        <w:tab/>
        <w:t xml:space="preserve">Jeżeli zmiana albo rezygnacja z podwykonawcy, o którym mowa w ust. 2 dotyczyć będzie podmiotu, na którego zasoby Wykonawca powoływał się, na zasadach określonych w art. 118 ust. 1 PZP, w celu wykazania spełniania warunków udziału w postępowaniu, Wykonawca wnioskując o zmianę zobowiązany będzie wykazać Zamawiającemu, że proponowany inny podwykonawca spełnił postawione na etapie postępowania warunki udziału w tym postępowaniu w stopniu nie mniejszym niż podwykonawca, na którego zasoby Wykonawca powoływał się w trakcie postępowania o udzielenie zamówienia. </w:t>
      </w:r>
    </w:p>
    <w:p w14:paraId="6EDCB6BC" w14:textId="40C26834" w:rsidR="00BB7968" w:rsidRPr="004439CA" w:rsidRDefault="004439CA" w:rsidP="00BB7968">
      <w:pPr>
        <w:keepNext/>
        <w:autoSpaceDE w:val="0"/>
        <w:spacing w:line="200" w:lineRule="atLeast"/>
        <w:jc w:val="center"/>
        <w:rPr>
          <w:rFonts w:ascii="Arial Narrow" w:hAnsi="Arial Narrow" w:cs="Calibri"/>
          <w:b/>
          <w:sz w:val="22"/>
          <w:szCs w:val="22"/>
        </w:rPr>
      </w:pPr>
      <w:r w:rsidRPr="004439CA">
        <w:rPr>
          <w:rFonts w:ascii="Arial Narrow" w:hAnsi="Arial Narrow" w:cs="Calibri"/>
          <w:bCs/>
          <w:sz w:val="22"/>
          <w:szCs w:val="22"/>
        </w:rPr>
        <w:t>4.</w:t>
      </w:r>
      <w:r w:rsidRPr="004439CA">
        <w:rPr>
          <w:rFonts w:ascii="Arial Narrow" w:hAnsi="Arial Narrow" w:cs="Calibri"/>
          <w:bCs/>
          <w:sz w:val="22"/>
          <w:szCs w:val="22"/>
        </w:rPr>
        <w:tab/>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245B4901" w14:textId="77777777" w:rsidR="00BB7968" w:rsidRPr="004439CA" w:rsidRDefault="00BB7968" w:rsidP="00BB7968">
      <w:pPr>
        <w:keepNext/>
        <w:autoSpaceDE w:val="0"/>
        <w:spacing w:line="200" w:lineRule="atLeast"/>
        <w:jc w:val="center"/>
        <w:rPr>
          <w:rFonts w:ascii="Arial Narrow" w:hAnsi="Arial Narrow" w:cs="Calibri"/>
          <w:b/>
          <w:sz w:val="22"/>
          <w:szCs w:val="22"/>
        </w:rPr>
      </w:pPr>
      <w:r w:rsidRPr="004439CA">
        <w:rPr>
          <w:rFonts w:ascii="Arial Narrow" w:hAnsi="Arial Narrow" w:cs="Calibri"/>
          <w:b/>
          <w:sz w:val="22"/>
          <w:szCs w:val="22"/>
        </w:rPr>
        <w:t>§ 6</w:t>
      </w:r>
    </w:p>
    <w:p w14:paraId="5D0C64D5" w14:textId="77777777" w:rsidR="00BB7968" w:rsidRPr="004439CA" w:rsidRDefault="00BB7968" w:rsidP="00BB7968">
      <w:pPr>
        <w:keepNext/>
        <w:autoSpaceDE w:val="0"/>
        <w:spacing w:line="200" w:lineRule="atLeast"/>
        <w:jc w:val="center"/>
        <w:rPr>
          <w:rFonts w:ascii="Arial Narrow" w:hAnsi="Arial Narrow" w:cs="Calibri"/>
          <w:b/>
          <w:sz w:val="22"/>
          <w:szCs w:val="22"/>
        </w:rPr>
      </w:pPr>
      <w:r w:rsidRPr="004439CA">
        <w:rPr>
          <w:rFonts w:ascii="Arial Narrow" w:hAnsi="Arial Narrow" w:cs="Calibri"/>
          <w:b/>
          <w:sz w:val="22"/>
          <w:szCs w:val="22"/>
        </w:rPr>
        <w:t xml:space="preserve"> [Gwarancja]</w:t>
      </w:r>
    </w:p>
    <w:p w14:paraId="71F9D5EF" w14:textId="3B03361E" w:rsidR="00BB7968" w:rsidRPr="004439CA" w:rsidRDefault="00BB7968" w:rsidP="00086719">
      <w:pPr>
        <w:autoSpaceDE w:val="0"/>
        <w:spacing w:line="200" w:lineRule="atLeast"/>
        <w:ind w:left="425" w:hanging="426"/>
        <w:jc w:val="both"/>
        <w:rPr>
          <w:rFonts w:ascii="Arial Narrow" w:hAnsi="Arial Narrow" w:cs="Calibri"/>
          <w:bCs/>
          <w:sz w:val="22"/>
          <w:szCs w:val="22"/>
        </w:rPr>
      </w:pPr>
      <w:r w:rsidRPr="004439CA">
        <w:rPr>
          <w:rFonts w:ascii="Arial Narrow" w:hAnsi="Arial Narrow" w:cs="Calibri"/>
          <w:bCs/>
          <w:sz w:val="22"/>
          <w:szCs w:val="22"/>
        </w:rPr>
        <w:t>1.</w:t>
      </w:r>
      <w:r w:rsidRPr="004439CA">
        <w:rPr>
          <w:rFonts w:ascii="Arial Narrow" w:hAnsi="Arial Narrow" w:cs="Calibri"/>
          <w:b/>
          <w:sz w:val="22"/>
          <w:szCs w:val="22"/>
        </w:rPr>
        <w:tab/>
      </w:r>
      <w:r w:rsidRPr="004439CA">
        <w:rPr>
          <w:rFonts w:ascii="Arial Narrow" w:hAnsi="Arial Narrow" w:cs="Calibri"/>
          <w:bCs/>
          <w:sz w:val="22"/>
          <w:szCs w:val="22"/>
        </w:rPr>
        <w:t xml:space="preserve">Wykonawca udziela Zamawiającemu gwarancji jakości na okres </w:t>
      </w:r>
      <w:r w:rsidR="001809CF" w:rsidRPr="004439CA">
        <w:rPr>
          <w:rFonts w:ascii="Arial Narrow" w:hAnsi="Arial Narrow" w:cs="Calibri"/>
          <w:bCs/>
          <w:sz w:val="22"/>
          <w:szCs w:val="22"/>
        </w:rPr>
        <w:t>……</w:t>
      </w:r>
      <w:r w:rsidRPr="004439CA">
        <w:rPr>
          <w:rFonts w:ascii="Arial Narrow" w:hAnsi="Arial Narrow" w:cs="Calibri"/>
          <w:bCs/>
          <w:sz w:val="22"/>
          <w:szCs w:val="22"/>
        </w:rPr>
        <w:t xml:space="preserve"> miesi</w:t>
      </w:r>
      <w:r w:rsidR="001809CF" w:rsidRPr="004439CA">
        <w:rPr>
          <w:rFonts w:ascii="Arial Narrow" w:hAnsi="Arial Narrow" w:cs="Calibri"/>
          <w:bCs/>
          <w:sz w:val="22"/>
          <w:szCs w:val="22"/>
        </w:rPr>
        <w:t>ę</w:t>
      </w:r>
      <w:r w:rsidRPr="004439CA">
        <w:rPr>
          <w:rFonts w:ascii="Arial Narrow" w:hAnsi="Arial Narrow" w:cs="Calibri"/>
          <w:bCs/>
          <w:sz w:val="22"/>
          <w:szCs w:val="22"/>
        </w:rPr>
        <w:t>c</w:t>
      </w:r>
      <w:r w:rsidR="001809CF" w:rsidRPr="004439CA">
        <w:rPr>
          <w:rFonts w:ascii="Arial Narrow" w:hAnsi="Arial Narrow" w:cs="Calibri"/>
          <w:bCs/>
          <w:sz w:val="22"/>
          <w:szCs w:val="22"/>
        </w:rPr>
        <w:t>y.</w:t>
      </w:r>
    </w:p>
    <w:p w14:paraId="18911E06" w14:textId="2196C336" w:rsidR="00BB7968" w:rsidRPr="004439CA" w:rsidRDefault="00BB7968" w:rsidP="00086719">
      <w:pPr>
        <w:autoSpaceDE w:val="0"/>
        <w:spacing w:line="200" w:lineRule="atLeast"/>
        <w:ind w:left="425"/>
        <w:jc w:val="both"/>
        <w:rPr>
          <w:rFonts w:ascii="Arial Narrow" w:hAnsi="Arial Narrow" w:cs="Calibri"/>
          <w:bCs/>
          <w:sz w:val="22"/>
          <w:szCs w:val="22"/>
        </w:rPr>
      </w:pPr>
      <w:r w:rsidRPr="004439CA">
        <w:rPr>
          <w:rFonts w:ascii="Arial Narrow" w:hAnsi="Arial Narrow" w:cs="Calibri"/>
          <w:bCs/>
          <w:sz w:val="22"/>
          <w:szCs w:val="22"/>
        </w:rPr>
        <w:t>Bieg terminu gwarancji jakości rozpoczyna się od daty odbioru końcowego przedmiotu umowy, a w przypadku stwierdzenia wad, od ich usunięcia i przekazania Zamawiającemu przedmiotu umowy jako należycie wykonanego.</w:t>
      </w:r>
      <w:r w:rsidR="001809CF" w:rsidRPr="004439CA">
        <w:rPr>
          <w:rFonts w:ascii="Arial Narrow" w:hAnsi="Arial Narrow" w:cs="Calibri"/>
          <w:bCs/>
          <w:sz w:val="22"/>
          <w:szCs w:val="22"/>
        </w:rPr>
        <w:t xml:space="preserve"> </w:t>
      </w:r>
      <w:r w:rsidRPr="004439CA">
        <w:rPr>
          <w:rFonts w:ascii="Arial Narrow" w:hAnsi="Arial Narrow" w:cs="Calibri"/>
          <w:bCs/>
          <w:sz w:val="22"/>
          <w:szCs w:val="22"/>
        </w:rPr>
        <w:t>Niniejsza umowa stanowi dokument gwarancyjny.</w:t>
      </w:r>
    </w:p>
    <w:p w14:paraId="12398ABF" w14:textId="77777777" w:rsidR="00BB7968" w:rsidRPr="004439CA" w:rsidRDefault="00BB7968" w:rsidP="00086719">
      <w:pPr>
        <w:autoSpaceDE w:val="0"/>
        <w:spacing w:line="200" w:lineRule="atLeast"/>
        <w:ind w:left="425" w:hanging="426"/>
        <w:jc w:val="both"/>
        <w:rPr>
          <w:rFonts w:ascii="Arial Narrow" w:hAnsi="Arial Narrow" w:cs="Calibri"/>
          <w:bCs/>
          <w:sz w:val="22"/>
          <w:szCs w:val="22"/>
        </w:rPr>
      </w:pPr>
      <w:r w:rsidRPr="004439CA">
        <w:rPr>
          <w:rFonts w:ascii="Arial Narrow" w:hAnsi="Arial Narrow" w:cs="Calibri"/>
          <w:bCs/>
          <w:sz w:val="22"/>
          <w:szCs w:val="22"/>
        </w:rPr>
        <w:t>2.</w:t>
      </w:r>
      <w:r w:rsidRPr="004439CA">
        <w:rPr>
          <w:rFonts w:ascii="Arial Narrow" w:hAnsi="Arial Narrow" w:cs="Calibri"/>
          <w:bCs/>
          <w:sz w:val="22"/>
          <w:szCs w:val="22"/>
        </w:rPr>
        <w:tab/>
        <w:t>Wykonawca zobowiązuje się przystąpić do wykonania wszelkich napraw w ramach gwarancji w terminie 14 dni od momentu powiadomienia Zamawiającego.</w:t>
      </w:r>
    </w:p>
    <w:p w14:paraId="448C8E90" w14:textId="77777777" w:rsidR="00BB7968" w:rsidRPr="004439CA" w:rsidRDefault="00BB7968" w:rsidP="00086719">
      <w:pPr>
        <w:autoSpaceDE w:val="0"/>
        <w:spacing w:line="200" w:lineRule="atLeast"/>
        <w:ind w:left="425" w:hanging="426"/>
        <w:jc w:val="both"/>
        <w:rPr>
          <w:rFonts w:ascii="Arial Narrow" w:hAnsi="Arial Narrow" w:cs="Calibri"/>
          <w:bCs/>
          <w:sz w:val="22"/>
          <w:szCs w:val="22"/>
        </w:rPr>
      </w:pPr>
      <w:r w:rsidRPr="004439CA">
        <w:rPr>
          <w:rFonts w:ascii="Arial Narrow" w:hAnsi="Arial Narrow" w:cs="Calibri"/>
          <w:bCs/>
          <w:sz w:val="22"/>
          <w:szCs w:val="22"/>
        </w:rPr>
        <w:t>3.</w:t>
      </w:r>
      <w:r w:rsidRPr="004439CA">
        <w:rPr>
          <w:rFonts w:ascii="Arial Narrow" w:hAnsi="Arial Narrow" w:cs="Calibri"/>
          <w:bCs/>
          <w:sz w:val="22"/>
          <w:szCs w:val="22"/>
        </w:rPr>
        <w:tab/>
        <w:t>W przypadku nie przystąpienia Wykonawcy do naprawy lub jej niedokonania w terminie określonym w ust. 2 Zamawiający ma prawo dokonać naprawy we własnym zakresie lub powierzyć wykonanie osobie trzeciej na koszt i niebezpieczeństwo wykonawcy zachowując wszelkie roszczenia odszkodowawcze.</w:t>
      </w:r>
    </w:p>
    <w:p w14:paraId="5F460799" w14:textId="77777777" w:rsidR="00BB7968" w:rsidRPr="004439CA" w:rsidRDefault="00BB7968" w:rsidP="00086719">
      <w:pPr>
        <w:autoSpaceDE w:val="0"/>
        <w:spacing w:line="200" w:lineRule="atLeast"/>
        <w:ind w:left="425" w:hanging="426"/>
        <w:jc w:val="both"/>
        <w:rPr>
          <w:rFonts w:ascii="Arial Narrow" w:hAnsi="Arial Narrow" w:cs="Calibri"/>
          <w:bCs/>
          <w:sz w:val="22"/>
          <w:szCs w:val="22"/>
        </w:rPr>
      </w:pPr>
      <w:r w:rsidRPr="004439CA">
        <w:rPr>
          <w:rFonts w:ascii="Arial Narrow" w:hAnsi="Arial Narrow" w:cs="Calibri"/>
          <w:bCs/>
          <w:sz w:val="22"/>
          <w:szCs w:val="22"/>
        </w:rPr>
        <w:t>4.</w:t>
      </w:r>
      <w:r w:rsidRPr="004439CA">
        <w:rPr>
          <w:rFonts w:ascii="Arial Narrow" w:hAnsi="Arial Narrow" w:cs="Calibri"/>
          <w:bCs/>
          <w:sz w:val="22"/>
          <w:szCs w:val="22"/>
        </w:rPr>
        <w:tab/>
        <w:t>W przypadku stwierdzenia wad jakościowych w tym wad ukrytych stwierdzonych w trakcie użytkowania Zamawiający niezwłocznie powiadomi Wykonawcę o powyższym fakcie na piśmie.</w:t>
      </w:r>
    </w:p>
    <w:p w14:paraId="1C9E57E5" w14:textId="6404DB9C" w:rsidR="00BB7968" w:rsidRPr="004439CA" w:rsidRDefault="00BB7968" w:rsidP="00086719">
      <w:pPr>
        <w:autoSpaceDE w:val="0"/>
        <w:spacing w:line="200" w:lineRule="atLeast"/>
        <w:ind w:left="425" w:hanging="426"/>
        <w:jc w:val="both"/>
        <w:rPr>
          <w:rFonts w:ascii="Arial Narrow" w:hAnsi="Arial Narrow" w:cs="Calibri"/>
          <w:bCs/>
          <w:sz w:val="22"/>
          <w:szCs w:val="22"/>
        </w:rPr>
      </w:pPr>
      <w:r w:rsidRPr="004439CA">
        <w:rPr>
          <w:rFonts w:ascii="Arial Narrow" w:hAnsi="Arial Narrow" w:cs="Calibri"/>
          <w:bCs/>
          <w:sz w:val="22"/>
          <w:szCs w:val="22"/>
        </w:rPr>
        <w:t>5.</w:t>
      </w:r>
      <w:r w:rsidRPr="004439CA">
        <w:rPr>
          <w:rFonts w:ascii="Arial Narrow" w:hAnsi="Arial Narrow" w:cs="Calibri"/>
          <w:bCs/>
          <w:sz w:val="22"/>
          <w:szCs w:val="22"/>
        </w:rPr>
        <w:tab/>
      </w:r>
      <w:r w:rsidR="004439CA">
        <w:rPr>
          <w:rFonts w:ascii="Arial Narrow" w:hAnsi="Arial Narrow" w:cs="Calibri"/>
          <w:bCs/>
          <w:sz w:val="22"/>
          <w:szCs w:val="22"/>
        </w:rPr>
        <w:t xml:space="preserve">Po przystąpieniu do napraw w terminie wskazanym w ust. 2 - </w:t>
      </w:r>
      <w:r w:rsidRPr="004439CA">
        <w:rPr>
          <w:rFonts w:ascii="Arial Narrow" w:hAnsi="Arial Narrow" w:cs="Calibri"/>
          <w:bCs/>
          <w:sz w:val="22"/>
          <w:szCs w:val="22"/>
        </w:rPr>
        <w:t xml:space="preserve">Wykonawca </w:t>
      </w:r>
      <w:r w:rsidR="004439CA">
        <w:rPr>
          <w:rFonts w:ascii="Arial Narrow" w:hAnsi="Arial Narrow" w:cs="Calibri"/>
          <w:bCs/>
          <w:sz w:val="22"/>
          <w:szCs w:val="22"/>
        </w:rPr>
        <w:t>usunie wady</w:t>
      </w:r>
      <w:r w:rsidRPr="004439CA">
        <w:rPr>
          <w:rFonts w:ascii="Arial Narrow" w:hAnsi="Arial Narrow" w:cs="Calibri"/>
          <w:bCs/>
          <w:sz w:val="22"/>
          <w:szCs w:val="22"/>
        </w:rPr>
        <w:t xml:space="preserve"> nie później niż w terminie 7 dni roboczych od </w:t>
      </w:r>
      <w:r w:rsidR="004439CA">
        <w:rPr>
          <w:rFonts w:ascii="Arial Narrow" w:hAnsi="Arial Narrow" w:cs="Calibri"/>
          <w:bCs/>
          <w:sz w:val="22"/>
          <w:szCs w:val="22"/>
        </w:rPr>
        <w:t>rozpoczęcia prac</w:t>
      </w:r>
      <w:r w:rsidRPr="004439CA">
        <w:rPr>
          <w:rFonts w:ascii="Arial Narrow" w:hAnsi="Arial Narrow" w:cs="Calibri"/>
          <w:bCs/>
          <w:sz w:val="22"/>
          <w:szCs w:val="22"/>
        </w:rPr>
        <w:t>.</w:t>
      </w:r>
    </w:p>
    <w:p w14:paraId="019EA178" w14:textId="0636FDFE" w:rsidR="00BB7968" w:rsidRPr="004439CA" w:rsidRDefault="00BB7968" w:rsidP="00086719">
      <w:pPr>
        <w:autoSpaceDE w:val="0"/>
        <w:spacing w:line="200" w:lineRule="atLeast"/>
        <w:ind w:left="425" w:hanging="426"/>
        <w:jc w:val="both"/>
        <w:rPr>
          <w:rFonts w:ascii="Arial Narrow" w:hAnsi="Arial Narrow" w:cs="Calibri"/>
          <w:bCs/>
          <w:sz w:val="22"/>
          <w:szCs w:val="22"/>
        </w:rPr>
      </w:pPr>
      <w:r w:rsidRPr="004439CA">
        <w:rPr>
          <w:rFonts w:ascii="Arial Narrow" w:hAnsi="Arial Narrow" w:cs="Calibri"/>
          <w:bCs/>
          <w:sz w:val="22"/>
          <w:szCs w:val="22"/>
        </w:rPr>
        <w:t>6.</w:t>
      </w:r>
      <w:r w:rsidRPr="004439CA">
        <w:rPr>
          <w:rFonts w:ascii="Arial Narrow" w:hAnsi="Arial Narrow" w:cs="Calibri"/>
          <w:bCs/>
          <w:sz w:val="22"/>
          <w:szCs w:val="22"/>
        </w:rPr>
        <w:tab/>
        <w:t xml:space="preserve">W przypadku niemożności usunięcia wad lub dokonania naprawy w powyższym terminie jak również w przypadku, gdy trzykrotnie wystąpiła wada, awaria lub usterka Wykonawca zobowiązuje się do wymiany </w:t>
      </w:r>
      <w:r w:rsidR="004439CA">
        <w:rPr>
          <w:rFonts w:ascii="Arial Narrow" w:hAnsi="Arial Narrow" w:cs="Calibri"/>
          <w:bCs/>
          <w:sz w:val="22"/>
          <w:szCs w:val="22"/>
        </w:rPr>
        <w:t>wadliwego przedmiotu umowy</w:t>
      </w:r>
      <w:r w:rsidRPr="004439CA">
        <w:rPr>
          <w:rFonts w:ascii="Arial Narrow" w:hAnsi="Arial Narrow" w:cs="Calibri"/>
          <w:bCs/>
          <w:sz w:val="22"/>
          <w:szCs w:val="22"/>
        </w:rPr>
        <w:t xml:space="preserve"> na now</w:t>
      </w:r>
      <w:r w:rsidR="004439CA">
        <w:rPr>
          <w:rFonts w:ascii="Arial Narrow" w:hAnsi="Arial Narrow" w:cs="Calibri"/>
          <w:bCs/>
          <w:sz w:val="22"/>
          <w:szCs w:val="22"/>
        </w:rPr>
        <w:t>y</w:t>
      </w:r>
      <w:r w:rsidRPr="004439CA">
        <w:rPr>
          <w:rFonts w:ascii="Arial Narrow" w:hAnsi="Arial Narrow" w:cs="Calibri"/>
          <w:bCs/>
          <w:sz w:val="22"/>
          <w:szCs w:val="22"/>
        </w:rPr>
        <w:t>, woln</w:t>
      </w:r>
      <w:r w:rsidR="004439CA">
        <w:rPr>
          <w:rFonts w:ascii="Arial Narrow" w:hAnsi="Arial Narrow" w:cs="Calibri"/>
          <w:bCs/>
          <w:sz w:val="22"/>
          <w:szCs w:val="22"/>
        </w:rPr>
        <w:t>y</w:t>
      </w:r>
      <w:r w:rsidRPr="004439CA">
        <w:rPr>
          <w:rFonts w:ascii="Arial Narrow" w:hAnsi="Arial Narrow" w:cs="Calibri"/>
          <w:bCs/>
          <w:sz w:val="22"/>
          <w:szCs w:val="22"/>
        </w:rPr>
        <w:t xml:space="preserve"> od wad.</w:t>
      </w:r>
    </w:p>
    <w:p w14:paraId="3DA531B1" w14:textId="77777777" w:rsidR="00BB7968" w:rsidRPr="004439CA" w:rsidRDefault="00BB7968" w:rsidP="00086719">
      <w:pPr>
        <w:autoSpaceDE w:val="0"/>
        <w:spacing w:line="200" w:lineRule="atLeast"/>
        <w:ind w:left="425" w:hanging="426"/>
        <w:jc w:val="both"/>
        <w:rPr>
          <w:rFonts w:ascii="Arial Narrow" w:hAnsi="Arial Narrow" w:cs="Calibri"/>
          <w:bCs/>
          <w:sz w:val="22"/>
          <w:szCs w:val="22"/>
        </w:rPr>
      </w:pPr>
      <w:r w:rsidRPr="004439CA">
        <w:rPr>
          <w:rFonts w:ascii="Arial Narrow" w:hAnsi="Arial Narrow" w:cs="Calibri"/>
          <w:bCs/>
          <w:sz w:val="22"/>
          <w:szCs w:val="22"/>
        </w:rPr>
        <w:t>7.</w:t>
      </w:r>
      <w:r w:rsidRPr="004439CA">
        <w:rPr>
          <w:rFonts w:ascii="Arial Narrow" w:hAnsi="Arial Narrow" w:cs="Calibri"/>
          <w:bCs/>
          <w:sz w:val="22"/>
          <w:szCs w:val="22"/>
        </w:rPr>
        <w:tab/>
        <w:t>Wszelkie koszty związane z naprawami w ramach gwarancji ponosi Wykonawca.</w:t>
      </w:r>
    </w:p>
    <w:p w14:paraId="05701684" w14:textId="77777777" w:rsidR="00BB7968" w:rsidRPr="004439CA" w:rsidRDefault="00BB7968" w:rsidP="00BB7968">
      <w:pPr>
        <w:keepNext/>
        <w:autoSpaceDE w:val="0"/>
        <w:spacing w:line="200" w:lineRule="atLeast"/>
        <w:jc w:val="center"/>
        <w:rPr>
          <w:rFonts w:ascii="Arial Narrow" w:hAnsi="Arial Narrow" w:cs="Calibri"/>
          <w:b/>
          <w:sz w:val="22"/>
          <w:szCs w:val="22"/>
        </w:rPr>
      </w:pPr>
    </w:p>
    <w:p w14:paraId="381C8245" w14:textId="77777777" w:rsidR="00BB7968" w:rsidRPr="004439CA" w:rsidRDefault="00BB7968" w:rsidP="00BB7968">
      <w:pPr>
        <w:keepNext/>
        <w:autoSpaceDE w:val="0"/>
        <w:spacing w:line="200" w:lineRule="atLeast"/>
        <w:jc w:val="center"/>
        <w:rPr>
          <w:rFonts w:ascii="Arial Narrow" w:hAnsi="Arial Narrow" w:cs="Calibri"/>
          <w:b/>
          <w:sz w:val="22"/>
          <w:szCs w:val="22"/>
        </w:rPr>
      </w:pPr>
      <w:r w:rsidRPr="004439CA">
        <w:rPr>
          <w:rFonts w:ascii="Arial Narrow" w:hAnsi="Arial Narrow" w:cs="Calibri"/>
          <w:b/>
          <w:sz w:val="22"/>
          <w:szCs w:val="22"/>
        </w:rPr>
        <w:t>§ 7</w:t>
      </w:r>
    </w:p>
    <w:p w14:paraId="38BE7360" w14:textId="1C376936" w:rsidR="00BB7968" w:rsidRPr="004439CA" w:rsidRDefault="00BB7968" w:rsidP="00BB7968">
      <w:pPr>
        <w:keepNext/>
        <w:autoSpaceDE w:val="0"/>
        <w:spacing w:line="200" w:lineRule="atLeast"/>
        <w:ind w:left="284" w:hanging="284"/>
        <w:jc w:val="center"/>
        <w:rPr>
          <w:rFonts w:ascii="Arial Narrow" w:hAnsi="Arial Narrow" w:cs="Calibri"/>
          <w:b/>
          <w:sz w:val="22"/>
          <w:szCs w:val="22"/>
        </w:rPr>
      </w:pPr>
      <w:r w:rsidRPr="004439CA">
        <w:rPr>
          <w:rFonts w:ascii="Arial Narrow" w:hAnsi="Arial Narrow" w:cs="Calibri"/>
          <w:b/>
          <w:sz w:val="22"/>
          <w:szCs w:val="22"/>
        </w:rPr>
        <w:t>[Odbiór]</w:t>
      </w:r>
    </w:p>
    <w:p w14:paraId="7D5CE956" w14:textId="77777777" w:rsidR="00BB7968" w:rsidRPr="004439CA" w:rsidRDefault="00BB7968" w:rsidP="001809CF">
      <w:pPr>
        <w:autoSpaceDE w:val="0"/>
        <w:spacing w:line="200" w:lineRule="atLeast"/>
        <w:ind w:left="284" w:hanging="284"/>
        <w:jc w:val="both"/>
        <w:rPr>
          <w:rFonts w:ascii="Arial Narrow" w:hAnsi="Arial Narrow" w:cs="Calibri"/>
          <w:bCs/>
          <w:sz w:val="22"/>
          <w:szCs w:val="22"/>
        </w:rPr>
      </w:pPr>
      <w:r w:rsidRPr="004439CA">
        <w:rPr>
          <w:rFonts w:ascii="Arial Narrow" w:hAnsi="Arial Narrow" w:cs="Calibri"/>
          <w:bCs/>
          <w:sz w:val="22"/>
          <w:szCs w:val="22"/>
        </w:rPr>
        <w:t>1.</w:t>
      </w:r>
      <w:r w:rsidRPr="004439CA">
        <w:rPr>
          <w:rFonts w:ascii="Arial Narrow" w:hAnsi="Arial Narrow" w:cs="Calibri"/>
          <w:bCs/>
          <w:sz w:val="22"/>
          <w:szCs w:val="22"/>
        </w:rPr>
        <w:tab/>
        <w:t>Wykonanie przedmiotu umowy zostanie potwierdzone przez podpisanie przez obie strony umowy protokołu zdawczo – odbiorczego.</w:t>
      </w:r>
    </w:p>
    <w:p w14:paraId="707082AC" w14:textId="307BB70B" w:rsidR="00BB7968" w:rsidRPr="004439CA" w:rsidRDefault="00BB7968" w:rsidP="001809CF">
      <w:pPr>
        <w:autoSpaceDE w:val="0"/>
        <w:spacing w:line="200" w:lineRule="atLeast"/>
        <w:ind w:left="284" w:hanging="284"/>
        <w:jc w:val="both"/>
        <w:rPr>
          <w:rFonts w:ascii="Arial Narrow" w:hAnsi="Arial Narrow" w:cs="Calibri"/>
          <w:bCs/>
          <w:sz w:val="22"/>
          <w:szCs w:val="22"/>
        </w:rPr>
      </w:pPr>
      <w:r w:rsidRPr="004439CA">
        <w:rPr>
          <w:rFonts w:ascii="Arial Narrow" w:hAnsi="Arial Narrow" w:cs="Calibri"/>
          <w:bCs/>
          <w:sz w:val="22"/>
          <w:szCs w:val="22"/>
        </w:rPr>
        <w:t>2.</w:t>
      </w:r>
      <w:r w:rsidRPr="004439CA">
        <w:rPr>
          <w:rFonts w:ascii="Arial Narrow" w:hAnsi="Arial Narrow" w:cs="Calibri"/>
          <w:bCs/>
          <w:sz w:val="22"/>
          <w:szCs w:val="22"/>
        </w:rPr>
        <w:tab/>
        <w:t>Z dniem podpisania protokołu zdawczo – odbiorczego przechodzi na Zamawiającego ryzyko utraty lub uszkodzenia przedmiotu umowa.</w:t>
      </w:r>
    </w:p>
    <w:p w14:paraId="2751F932" w14:textId="77777777" w:rsidR="00BB7968" w:rsidRPr="004439CA" w:rsidRDefault="00BB7968" w:rsidP="001809CF">
      <w:pPr>
        <w:autoSpaceDE w:val="0"/>
        <w:spacing w:line="200" w:lineRule="atLeast"/>
        <w:ind w:left="284" w:hanging="284"/>
        <w:jc w:val="both"/>
        <w:rPr>
          <w:rFonts w:ascii="Arial Narrow" w:hAnsi="Arial Narrow" w:cs="Calibri"/>
          <w:bCs/>
          <w:sz w:val="22"/>
          <w:szCs w:val="22"/>
        </w:rPr>
      </w:pPr>
      <w:r w:rsidRPr="004439CA">
        <w:rPr>
          <w:rFonts w:ascii="Arial Narrow" w:hAnsi="Arial Narrow" w:cs="Calibri"/>
          <w:bCs/>
          <w:sz w:val="22"/>
          <w:szCs w:val="22"/>
        </w:rPr>
        <w:t>3.</w:t>
      </w:r>
      <w:r w:rsidRPr="004439CA">
        <w:rPr>
          <w:rFonts w:ascii="Arial Narrow" w:hAnsi="Arial Narrow" w:cs="Calibri"/>
          <w:bCs/>
          <w:sz w:val="22"/>
          <w:szCs w:val="22"/>
        </w:rPr>
        <w:tab/>
        <w:t>Jeżeli w toku czynności odbiorowych zostanie stwierdzone, że pomoce dydaktyczne nie nadają się do odbioru Zamawiający odmówi odbioru z winy Wykonawcy.</w:t>
      </w:r>
    </w:p>
    <w:p w14:paraId="0ED1BE9F" w14:textId="42D1C7C1" w:rsidR="00BB7968" w:rsidRPr="004439CA" w:rsidRDefault="00BB7968" w:rsidP="001809CF">
      <w:pPr>
        <w:autoSpaceDE w:val="0"/>
        <w:spacing w:line="200" w:lineRule="atLeast"/>
        <w:ind w:left="284" w:hanging="284"/>
        <w:jc w:val="both"/>
        <w:rPr>
          <w:rFonts w:ascii="Arial Narrow" w:hAnsi="Arial Narrow" w:cs="Calibri"/>
          <w:bCs/>
          <w:sz w:val="22"/>
          <w:szCs w:val="22"/>
        </w:rPr>
      </w:pPr>
      <w:r w:rsidRPr="004439CA">
        <w:rPr>
          <w:rFonts w:ascii="Arial Narrow" w:hAnsi="Arial Narrow" w:cs="Calibri"/>
          <w:bCs/>
          <w:sz w:val="22"/>
          <w:szCs w:val="22"/>
        </w:rPr>
        <w:t>4.</w:t>
      </w:r>
      <w:r w:rsidRPr="004439CA">
        <w:rPr>
          <w:rFonts w:ascii="Arial Narrow" w:hAnsi="Arial Narrow" w:cs="Calibri"/>
          <w:bCs/>
          <w:sz w:val="22"/>
          <w:szCs w:val="22"/>
        </w:rPr>
        <w:tab/>
        <w:t xml:space="preserve">Zamawiający ma prawo odmówić odebrania </w:t>
      </w:r>
      <w:r w:rsidR="00086719" w:rsidRPr="004439CA">
        <w:rPr>
          <w:rFonts w:ascii="Arial Narrow" w:hAnsi="Arial Narrow" w:cs="Calibri"/>
          <w:bCs/>
          <w:sz w:val="22"/>
          <w:szCs w:val="22"/>
        </w:rPr>
        <w:t>przedmiotów:</w:t>
      </w:r>
    </w:p>
    <w:p w14:paraId="1F8A89DE" w14:textId="77777777" w:rsidR="00BB7968" w:rsidRPr="004439CA" w:rsidRDefault="00BB7968" w:rsidP="001809CF">
      <w:pPr>
        <w:autoSpaceDE w:val="0"/>
        <w:spacing w:line="200" w:lineRule="atLeast"/>
        <w:ind w:left="567" w:hanging="284"/>
        <w:jc w:val="both"/>
        <w:rPr>
          <w:rFonts w:ascii="Arial Narrow" w:hAnsi="Arial Narrow" w:cs="Calibri"/>
          <w:bCs/>
          <w:sz w:val="22"/>
          <w:szCs w:val="22"/>
        </w:rPr>
      </w:pPr>
      <w:r w:rsidRPr="004439CA">
        <w:rPr>
          <w:rFonts w:ascii="Arial Narrow" w:hAnsi="Arial Narrow" w:cs="Calibri"/>
          <w:bCs/>
          <w:sz w:val="22"/>
          <w:szCs w:val="22"/>
        </w:rPr>
        <w:t>1) niepełnowartościowych o obniżonej jakości, z wadami,</w:t>
      </w:r>
    </w:p>
    <w:p w14:paraId="20D7D4A7" w14:textId="77777777" w:rsidR="00BB7968" w:rsidRPr="004439CA" w:rsidRDefault="00BB7968" w:rsidP="001809CF">
      <w:pPr>
        <w:autoSpaceDE w:val="0"/>
        <w:spacing w:line="200" w:lineRule="atLeast"/>
        <w:ind w:left="567" w:hanging="284"/>
        <w:jc w:val="both"/>
        <w:rPr>
          <w:rFonts w:ascii="Arial Narrow" w:hAnsi="Arial Narrow" w:cs="Calibri"/>
          <w:bCs/>
          <w:sz w:val="22"/>
          <w:szCs w:val="22"/>
        </w:rPr>
      </w:pPr>
      <w:r w:rsidRPr="004439CA">
        <w:rPr>
          <w:rFonts w:ascii="Arial Narrow" w:hAnsi="Arial Narrow" w:cs="Calibri"/>
          <w:bCs/>
          <w:sz w:val="22"/>
          <w:szCs w:val="22"/>
        </w:rPr>
        <w:t>2) niezgodnych z zamówieniem,</w:t>
      </w:r>
    </w:p>
    <w:p w14:paraId="1305DDB1" w14:textId="77777777" w:rsidR="00BB7968" w:rsidRPr="004439CA" w:rsidRDefault="00BB7968" w:rsidP="001809CF">
      <w:pPr>
        <w:autoSpaceDE w:val="0"/>
        <w:spacing w:line="200" w:lineRule="atLeast"/>
        <w:ind w:left="567" w:hanging="284"/>
        <w:jc w:val="both"/>
        <w:rPr>
          <w:rFonts w:ascii="Arial Narrow" w:hAnsi="Arial Narrow" w:cs="Calibri"/>
          <w:bCs/>
          <w:sz w:val="22"/>
          <w:szCs w:val="22"/>
        </w:rPr>
      </w:pPr>
      <w:r w:rsidRPr="004439CA">
        <w:rPr>
          <w:rFonts w:ascii="Arial Narrow" w:hAnsi="Arial Narrow" w:cs="Calibri"/>
          <w:bCs/>
          <w:sz w:val="22"/>
          <w:szCs w:val="22"/>
        </w:rPr>
        <w:t>3) po terminie określonym w § 3 ust. 1 umowy.</w:t>
      </w:r>
    </w:p>
    <w:p w14:paraId="63168CAA" w14:textId="77777777" w:rsidR="00BB7968" w:rsidRPr="004439CA" w:rsidRDefault="00BB7968" w:rsidP="001809CF">
      <w:pPr>
        <w:autoSpaceDE w:val="0"/>
        <w:spacing w:line="200" w:lineRule="atLeast"/>
        <w:ind w:left="284" w:hanging="284"/>
        <w:jc w:val="both"/>
        <w:rPr>
          <w:rFonts w:ascii="Arial Narrow" w:hAnsi="Arial Narrow" w:cs="Calibri"/>
          <w:bCs/>
          <w:sz w:val="22"/>
          <w:szCs w:val="22"/>
        </w:rPr>
      </w:pPr>
      <w:r w:rsidRPr="004439CA">
        <w:rPr>
          <w:rFonts w:ascii="Arial Narrow" w:hAnsi="Arial Narrow" w:cs="Calibri"/>
          <w:bCs/>
          <w:sz w:val="22"/>
          <w:szCs w:val="22"/>
        </w:rPr>
        <w:t>5.</w:t>
      </w:r>
      <w:r w:rsidRPr="004439CA">
        <w:rPr>
          <w:rFonts w:ascii="Arial Narrow" w:hAnsi="Arial Narrow" w:cs="Calibri"/>
          <w:bCs/>
          <w:sz w:val="22"/>
          <w:szCs w:val="22"/>
        </w:rPr>
        <w:tab/>
        <w:t>W przypadku, o którym mowa w ust. 4 Zamawiającemu przysługiwać będą następujące uprawnienia:</w:t>
      </w:r>
    </w:p>
    <w:p w14:paraId="731F4CE4" w14:textId="77777777" w:rsidR="00BB7968" w:rsidRPr="004439CA" w:rsidRDefault="00BB7968" w:rsidP="001809CF">
      <w:pPr>
        <w:autoSpaceDE w:val="0"/>
        <w:spacing w:line="200" w:lineRule="atLeast"/>
        <w:ind w:left="567" w:hanging="284"/>
        <w:jc w:val="both"/>
        <w:rPr>
          <w:rFonts w:ascii="Arial Narrow" w:hAnsi="Arial Narrow" w:cs="Calibri"/>
          <w:bCs/>
          <w:sz w:val="22"/>
          <w:szCs w:val="22"/>
        </w:rPr>
      </w:pPr>
      <w:r w:rsidRPr="004439CA">
        <w:rPr>
          <w:rFonts w:ascii="Arial Narrow" w:hAnsi="Arial Narrow" w:cs="Calibri"/>
          <w:bCs/>
          <w:sz w:val="22"/>
          <w:szCs w:val="22"/>
        </w:rPr>
        <w:t>1) jeżeli wady nadają się do usunięcia, Zamawiający może odmówić odbioru do czasu ich usunięcia, zachowując przy tym uprawnienie do naliczenia kar umownych;</w:t>
      </w:r>
    </w:p>
    <w:p w14:paraId="12D5BFB1" w14:textId="77777777" w:rsidR="00BB7968" w:rsidRPr="004439CA" w:rsidRDefault="00BB7968" w:rsidP="001809CF">
      <w:pPr>
        <w:autoSpaceDE w:val="0"/>
        <w:spacing w:line="200" w:lineRule="atLeast"/>
        <w:ind w:left="567" w:hanging="284"/>
        <w:jc w:val="both"/>
        <w:rPr>
          <w:rFonts w:ascii="Arial Narrow" w:hAnsi="Arial Narrow" w:cs="Calibri"/>
          <w:bCs/>
          <w:sz w:val="22"/>
          <w:szCs w:val="22"/>
        </w:rPr>
      </w:pPr>
      <w:r w:rsidRPr="004439CA">
        <w:rPr>
          <w:rFonts w:ascii="Arial Narrow" w:hAnsi="Arial Narrow" w:cs="Calibri"/>
          <w:bCs/>
          <w:sz w:val="22"/>
          <w:szCs w:val="22"/>
        </w:rPr>
        <w:lastRenderedPageBreak/>
        <w:t>2) jeżeli wady uniemożliwiają użytkowanie przedmiotu Zamawiający może odstąpić od umowy w całości lub części lub żądać wykonania przedmiotu umowy po raz drugi na koszt Dostawcy, zachowując przy tym uprawnienie do naliczenia kar umownych.</w:t>
      </w:r>
    </w:p>
    <w:p w14:paraId="2D279C54" w14:textId="77777777" w:rsidR="00BB7968" w:rsidRPr="004439CA" w:rsidRDefault="00BB7968" w:rsidP="001809CF">
      <w:pPr>
        <w:autoSpaceDE w:val="0"/>
        <w:spacing w:line="200" w:lineRule="atLeast"/>
        <w:ind w:left="284" w:hanging="284"/>
        <w:jc w:val="both"/>
        <w:rPr>
          <w:rFonts w:ascii="Arial Narrow" w:hAnsi="Arial Narrow" w:cs="Calibri"/>
          <w:bCs/>
          <w:sz w:val="22"/>
          <w:szCs w:val="22"/>
        </w:rPr>
      </w:pPr>
      <w:r w:rsidRPr="004439CA">
        <w:rPr>
          <w:rFonts w:ascii="Arial Narrow" w:hAnsi="Arial Narrow" w:cs="Calibri"/>
          <w:bCs/>
          <w:sz w:val="22"/>
          <w:szCs w:val="22"/>
        </w:rPr>
        <w:t>6.</w:t>
      </w:r>
      <w:r w:rsidRPr="004439CA">
        <w:rPr>
          <w:rFonts w:ascii="Arial Narrow" w:hAnsi="Arial Narrow" w:cs="Calibri"/>
          <w:bCs/>
          <w:sz w:val="22"/>
          <w:szCs w:val="22"/>
        </w:rPr>
        <w:tab/>
        <w:t>Odmowa odbioru nastąpi w formie pisemnej, z podaniem powodów odstąpienia.</w:t>
      </w:r>
    </w:p>
    <w:p w14:paraId="7DB41CE6" w14:textId="77777777" w:rsidR="00BB7968" w:rsidRPr="004439CA" w:rsidRDefault="00BB7968" w:rsidP="00D262A7">
      <w:pPr>
        <w:keepNext/>
        <w:autoSpaceDE w:val="0"/>
        <w:spacing w:line="200" w:lineRule="atLeast"/>
        <w:jc w:val="center"/>
        <w:rPr>
          <w:rFonts w:ascii="Arial Narrow" w:hAnsi="Arial Narrow" w:cs="Calibri"/>
          <w:b/>
          <w:sz w:val="22"/>
          <w:szCs w:val="22"/>
        </w:rPr>
      </w:pPr>
    </w:p>
    <w:p w14:paraId="66BCCAFF" w14:textId="58920C9C" w:rsidR="002F77E0" w:rsidRPr="00D061EC" w:rsidRDefault="002F77E0" w:rsidP="00D262A7">
      <w:pPr>
        <w:keepNext/>
        <w:autoSpaceDE w:val="0"/>
        <w:spacing w:line="200" w:lineRule="atLeast"/>
        <w:jc w:val="center"/>
        <w:rPr>
          <w:rFonts w:ascii="Arial Narrow" w:hAnsi="Arial Narrow" w:cs="Calibri"/>
          <w:b/>
          <w:sz w:val="22"/>
          <w:szCs w:val="22"/>
        </w:rPr>
      </w:pPr>
      <w:r w:rsidRPr="00D061EC">
        <w:rPr>
          <w:rFonts w:ascii="Arial Narrow" w:hAnsi="Arial Narrow" w:cs="Calibri"/>
          <w:b/>
          <w:sz w:val="22"/>
          <w:szCs w:val="22"/>
        </w:rPr>
        <w:t xml:space="preserve">§ </w:t>
      </w:r>
      <w:r w:rsidR="00E603DB" w:rsidRPr="00D061EC">
        <w:rPr>
          <w:rFonts w:ascii="Arial Narrow" w:hAnsi="Arial Narrow" w:cs="Calibri"/>
          <w:b/>
          <w:sz w:val="22"/>
          <w:szCs w:val="22"/>
        </w:rPr>
        <w:t>8</w:t>
      </w:r>
    </w:p>
    <w:p w14:paraId="6F596470" w14:textId="77777777" w:rsidR="00D748F6" w:rsidRPr="00D061EC" w:rsidRDefault="00D748F6" w:rsidP="00D262A7">
      <w:pPr>
        <w:keepNext/>
        <w:autoSpaceDE w:val="0"/>
        <w:spacing w:line="200" w:lineRule="atLeast"/>
        <w:jc w:val="center"/>
        <w:rPr>
          <w:rFonts w:ascii="Arial Narrow" w:hAnsi="Arial Narrow" w:cs="Calibri"/>
          <w:b/>
          <w:sz w:val="22"/>
          <w:szCs w:val="22"/>
        </w:rPr>
      </w:pPr>
      <w:r w:rsidRPr="00D061EC">
        <w:rPr>
          <w:rFonts w:ascii="Arial Narrow" w:hAnsi="Arial Narrow" w:cs="Calibri"/>
          <w:b/>
          <w:sz w:val="22"/>
          <w:szCs w:val="22"/>
        </w:rPr>
        <w:t>[Kary umowne]</w:t>
      </w:r>
    </w:p>
    <w:p w14:paraId="6713CA6A" w14:textId="69E8485B" w:rsidR="00EB6965" w:rsidRPr="00D061EC" w:rsidRDefault="00EB6965" w:rsidP="00EB6965">
      <w:pPr>
        <w:pStyle w:val="Akapitzlist"/>
        <w:widowControl/>
        <w:numPr>
          <w:ilvl w:val="0"/>
          <w:numId w:val="141"/>
        </w:numPr>
        <w:suppressAutoHyphens w:val="0"/>
        <w:autoSpaceDE w:val="0"/>
        <w:adjustRightInd w:val="0"/>
        <w:spacing w:line="278" w:lineRule="atLeast"/>
        <w:ind w:left="284"/>
        <w:textAlignment w:val="auto"/>
        <w:rPr>
          <w:rFonts w:eastAsia="SimSun" w:cs="Calibri"/>
          <w:lang w:eastAsia="pl-PL"/>
        </w:rPr>
      </w:pPr>
      <w:r w:rsidRPr="00D061EC">
        <w:rPr>
          <w:rFonts w:eastAsia="SimSun" w:cs="Calibri"/>
          <w:lang w:eastAsia="pl-PL"/>
        </w:rPr>
        <w:t xml:space="preserve">Strony postanawiają, że </w:t>
      </w:r>
      <w:r w:rsidR="00D061EC">
        <w:rPr>
          <w:rFonts w:eastAsia="SimSun" w:cs="Calibri"/>
          <w:lang w:eastAsia="pl-PL"/>
        </w:rPr>
        <w:t>z tytułu nienależytego wykonania umowy będą przysługiwać im</w:t>
      </w:r>
      <w:r w:rsidRPr="00D061EC">
        <w:rPr>
          <w:rFonts w:eastAsia="SimSun" w:cs="Calibri"/>
          <w:lang w:eastAsia="pl-PL"/>
        </w:rPr>
        <w:t xml:space="preserve"> kary umowne. </w:t>
      </w:r>
    </w:p>
    <w:p w14:paraId="7D1A8017" w14:textId="11B4A3BB" w:rsidR="00EB6965" w:rsidRPr="00D061EC" w:rsidRDefault="00EB6965" w:rsidP="00EB6965">
      <w:pPr>
        <w:pStyle w:val="Akapitzlist"/>
        <w:widowControl/>
        <w:numPr>
          <w:ilvl w:val="0"/>
          <w:numId w:val="141"/>
        </w:numPr>
        <w:suppressAutoHyphens w:val="0"/>
        <w:autoSpaceDE w:val="0"/>
        <w:adjustRightInd w:val="0"/>
        <w:spacing w:line="278" w:lineRule="atLeast"/>
        <w:ind w:left="284"/>
        <w:textAlignment w:val="auto"/>
        <w:rPr>
          <w:rFonts w:eastAsia="SimSun" w:cs="Calibri"/>
          <w:lang w:eastAsia="pl-PL"/>
        </w:rPr>
      </w:pPr>
      <w:r w:rsidRPr="00D061EC">
        <w:rPr>
          <w:rFonts w:eastAsia="SimSun" w:cs="Calibri"/>
          <w:lang w:eastAsia="pl-PL"/>
        </w:rPr>
        <w:t xml:space="preserve">Kary umowne będą naliczane w stosunku do </w:t>
      </w:r>
      <w:r w:rsidR="00F06CC4">
        <w:rPr>
          <w:rFonts w:eastAsia="SimSun" w:cs="Calibri"/>
          <w:lang w:eastAsia="pl-PL"/>
        </w:rPr>
        <w:t>wynagrodzenia brutto wskazanego</w:t>
      </w:r>
      <w:r w:rsidRPr="00D061EC">
        <w:rPr>
          <w:rFonts w:eastAsia="SimSun" w:cs="Calibri"/>
          <w:lang w:eastAsia="pl-PL"/>
        </w:rPr>
        <w:t xml:space="preserve"> § 3 ust. 1 w następujący sposób. Wykonawca zapłaci </w:t>
      </w:r>
      <w:r w:rsidR="00F06CC4">
        <w:rPr>
          <w:rFonts w:eastAsia="SimSun" w:cs="Calibri"/>
          <w:lang w:eastAsia="pl-PL"/>
        </w:rPr>
        <w:t>Zamawiającemu</w:t>
      </w:r>
      <w:r w:rsidRPr="00D061EC">
        <w:rPr>
          <w:rFonts w:eastAsia="SimSun" w:cs="Calibri"/>
          <w:lang w:eastAsia="pl-PL"/>
        </w:rPr>
        <w:t xml:space="preserve"> kary umowne: </w:t>
      </w:r>
    </w:p>
    <w:p w14:paraId="2070B27C" w14:textId="59FA0623" w:rsidR="00EB6965" w:rsidRPr="00D061EC" w:rsidRDefault="00EB6965" w:rsidP="006A5584">
      <w:pPr>
        <w:pStyle w:val="Akapitzlist"/>
        <w:widowControl/>
        <w:numPr>
          <w:ilvl w:val="1"/>
          <w:numId w:val="141"/>
        </w:numPr>
        <w:suppressAutoHyphens w:val="0"/>
        <w:autoSpaceDE w:val="0"/>
        <w:adjustRightInd w:val="0"/>
        <w:spacing w:line="278" w:lineRule="atLeast"/>
        <w:ind w:left="567"/>
        <w:textAlignment w:val="auto"/>
        <w:rPr>
          <w:rFonts w:eastAsia="SimSun" w:cs="Calibri"/>
          <w:lang w:eastAsia="pl-PL"/>
        </w:rPr>
      </w:pPr>
      <w:r w:rsidRPr="00D061EC">
        <w:rPr>
          <w:rFonts w:eastAsia="SimSun" w:cs="Calibri"/>
          <w:lang w:eastAsia="pl-PL"/>
        </w:rPr>
        <w:t>za zwłokę w wykonaniu przedmiotu umowy w wysokości 0,5 % wynagrodzenia</w:t>
      </w:r>
      <w:r w:rsidR="00AC7389" w:rsidRPr="00D061EC">
        <w:rPr>
          <w:rFonts w:eastAsia="SimSun" w:cs="Calibri"/>
          <w:lang w:eastAsia="pl-PL"/>
        </w:rPr>
        <w:t xml:space="preserve"> brutto</w:t>
      </w:r>
      <w:r w:rsidRPr="00D061EC">
        <w:rPr>
          <w:rFonts w:eastAsia="SimSun" w:cs="Calibri"/>
          <w:lang w:eastAsia="pl-PL"/>
        </w:rPr>
        <w:t xml:space="preserve"> określonego w § 3</w:t>
      </w:r>
      <w:r w:rsidR="00151117" w:rsidRPr="00D061EC">
        <w:rPr>
          <w:rFonts w:eastAsia="SimSun" w:cs="Calibri"/>
          <w:lang w:eastAsia="pl-PL"/>
        </w:rPr>
        <w:t xml:space="preserve"> ust 1</w:t>
      </w:r>
      <w:r w:rsidRPr="00D061EC">
        <w:rPr>
          <w:rFonts w:eastAsia="SimSun" w:cs="Calibri"/>
          <w:lang w:eastAsia="pl-PL"/>
        </w:rPr>
        <w:t xml:space="preserve">, za każdy dzień zwłoki liczony od terminu </w:t>
      </w:r>
      <w:r w:rsidR="00F06CC4">
        <w:rPr>
          <w:rFonts w:eastAsia="SimSun" w:cs="Calibri"/>
          <w:lang w:eastAsia="pl-PL"/>
        </w:rPr>
        <w:t>wykonania umowy</w:t>
      </w:r>
      <w:r w:rsidRPr="00D061EC">
        <w:rPr>
          <w:rFonts w:eastAsia="SimSun" w:cs="Calibri"/>
          <w:lang w:eastAsia="pl-PL"/>
        </w:rPr>
        <w:t xml:space="preserve">, </w:t>
      </w:r>
    </w:p>
    <w:p w14:paraId="0B7CD9F5" w14:textId="3CE45F16" w:rsidR="006A5584" w:rsidRPr="00D061EC" w:rsidRDefault="00EB6965" w:rsidP="006A5584">
      <w:pPr>
        <w:pStyle w:val="Akapitzlist"/>
        <w:widowControl/>
        <w:numPr>
          <w:ilvl w:val="1"/>
          <w:numId w:val="141"/>
        </w:numPr>
        <w:suppressAutoHyphens w:val="0"/>
        <w:autoSpaceDE w:val="0"/>
        <w:adjustRightInd w:val="0"/>
        <w:spacing w:line="278" w:lineRule="atLeast"/>
        <w:ind w:left="567"/>
        <w:textAlignment w:val="auto"/>
        <w:rPr>
          <w:rFonts w:eastAsia="SimSun" w:cs="Calibri"/>
          <w:lang w:eastAsia="pl-PL"/>
        </w:rPr>
      </w:pPr>
      <w:r w:rsidRPr="00D061EC">
        <w:rPr>
          <w:rFonts w:eastAsia="SimSun" w:cs="Calibri"/>
          <w:lang w:eastAsia="pl-PL"/>
        </w:rPr>
        <w:t xml:space="preserve">0,5 % </w:t>
      </w:r>
      <w:r w:rsidR="00151117" w:rsidRPr="00D061EC">
        <w:rPr>
          <w:rFonts w:eastAsia="SimSun" w:cs="Calibri"/>
          <w:lang w:eastAsia="pl-PL"/>
        </w:rPr>
        <w:t>wynagrodzenia brutto określonego w § 3</w:t>
      </w:r>
      <w:r w:rsidRPr="00D061EC">
        <w:rPr>
          <w:rFonts w:eastAsia="SimSun" w:cs="Calibri"/>
          <w:lang w:eastAsia="pl-PL"/>
        </w:rPr>
        <w:t xml:space="preserve"> za każdy dzień zwłoki w usunięciu wad liczonej od dnia wyznaczonego na usunięcie wad do dnia faktycznego odbioru,</w:t>
      </w:r>
    </w:p>
    <w:p w14:paraId="432FD630" w14:textId="089F7F4C" w:rsidR="00EB6965" w:rsidRPr="00D061EC" w:rsidRDefault="00EB6965" w:rsidP="006A5584">
      <w:pPr>
        <w:pStyle w:val="Akapitzlist"/>
        <w:widowControl/>
        <w:numPr>
          <w:ilvl w:val="1"/>
          <w:numId w:val="141"/>
        </w:numPr>
        <w:suppressAutoHyphens w:val="0"/>
        <w:autoSpaceDE w:val="0"/>
        <w:adjustRightInd w:val="0"/>
        <w:spacing w:line="278" w:lineRule="atLeast"/>
        <w:ind w:left="567"/>
        <w:textAlignment w:val="auto"/>
        <w:rPr>
          <w:rFonts w:eastAsia="SimSun" w:cs="Calibri"/>
          <w:lang w:eastAsia="pl-PL"/>
        </w:rPr>
      </w:pPr>
      <w:r w:rsidRPr="00D061EC">
        <w:rPr>
          <w:rFonts w:eastAsia="SimSun" w:cs="Calibri"/>
          <w:lang w:eastAsia="pl-PL"/>
        </w:rPr>
        <w:t>z tytułu odstąpienia od umowy z przyczyn występujących po stronie Wykonawc</w:t>
      </w:r>
      <w:r w:rsidR="00F06CC4">
        <w:rPr>
          <w:rFonts w:eastAsia="SimSun" w:cs="Calibri"/>
          <w:lang w:eastAsia="pl-PL"/>
        </w:rPr>
        <w:t>y</w:t>
      </w:r>
      <w:r w:rsidRPr="00D061EC">
        <w:rPr>
          <w:rFonts w:eastAsia="SimSun" w:cs="Calibri"/>
          <w:lang w:eastAsia="pl-PL"/>
        </w:rPr>
        <w:t>, w wysokości 10 % wynagrodzenia</w:t>
      </w:r>
      <w:r w:rsidR="00151117" w:rsidRPr="00D061EC">
        <w:rPr>
          <w:rFonts w:eastAsia="SimSun" w:cs="Calibri"/>
          <w:lang w:eastAsia="pl-PL"/>
        </w:rPr>
        <w:t xml:space="preserve"> brutto</w:t>
      </w:r>
      <w:r w:rsidRPr="00D061EC">
        <w:rPr>
          <w:rFonts w:eastAsia="SimSun" w:cs="Calibri"/>
          <w:lang w:eastAsia="pl-PL"/>
        </w:rPr>
        <w:t xml:space="preserve"> określonego w § 3. </w:t>
      </w:r>
    </w:p>
    <w:p w14:paraId="1D38CB27" w14:textId="77777777" w:rsidR="00EB6965" w:rsidRPr="00D061EC" w:rsidRDefault="00EB6965" w:rsidP="00EB6965">
      <w:pPr>
        <w:pStyle w:val="Akapitzlist"/>
        <w:widowControl/>
        <w:numPr>
          <w:ilvl w:val="0"/>
          <w:numId w:val="141"/>
        </w:numPr>
        <w:suppressAutoHyphens w:val="0"/>
        <w:autoSpaceDE w:val="0"/>
        <w:adjustRightInd w:val="0"/>
        <w:spacing w:line="278" w:lineRule="atLeast"/>
        <w:ind w:left="284"/>
        <w:textAlignment w:val="auto"/>
        <w:rPr>
          <w:rFonts w:eastAsia="SimSun" w:cs="Calibri"/>
          <w:lang w:eastAsia="pl-PL"/>
        </w:rPr>
      </w:pPr>
      <w:r w:rsidRPr="00D061EC">
        <w:rPr>
          <w:rFonts w:eastAsia="SimSun" w:cs="Calibri"/>
          <w:lang w:eastAsia="pl-PL"/>
        </w:rPr>
        <w:t xml:space="preserve">W przypadku odstąpienia od umowy przez Zmawiającego, które nastąpiło w wyniku zaistnienia okoliczności, których nie można było przewidzieć, a wykonanie umowy nie leży w interesie publicznym, Wykonawcy przysługuje jedynie wynagrodzenie za wykonaną już część umowy. </w:t>
      </w:r>
    </w:p>
    <w:p w14:paraId="26D6573C" w14:textId="77777777" w:rsidR="00EB6965" w:rsidRPr="00D061EC" w:rsidRDefault="00EB6965" w:rsidP="00EB6965">
      <w:pPr>
        <w:pStyle w:val="Akapitzlist"/>
        <w:widowControl/>
        <w:numPr>
          <w:ilvl w:val="0"/>
          <w:numId w:val="141"/>
        </w:numPr>
        <w:suppressAutoHyphens w:val="0"/>
        <w:autoSpaceDE w:val="0"/>
        <w:adjustRightInd w:val="0"/>
        <w:spacing w:line="278" w:lineRule="atLeast"/>
        <w:ind w:left="284"/>
        <w:textAlignment w:val="auto"/>
        <w:rPr>
          <w:rFonts w:eastAsia="SimSun" w:cs="Calibri"/>
          <w:lang w:eastAsia="pl-PL"/>
        </w:rPr>
      </w:pPr>
      <w:r w:rsidRPr="00D061EC">
        <w:rPr>
          <w:rFonts w:eastAsia="SimSun" w:cs="Calibri"/>
          <w:lang w:eastAsia="pl-PL"/>
        </w:rPr>
        <w:t xml:space="preserve">W razie nieterminowej zapłaty wynagrodzenia Zamawiający zobowiązuje się do zapłaty na rzecz Wykonawcy odsetek ustawowych. </w:t>
      </w:r>
    </w:p>
    <w:p w14:paraId="07DD57E4" w14:textId="3BFA828E" w:rsidR="00EB6965" w:rsidRPr="00D061EC" w:rsidRDefault="00EB6965" w:rsidP="00EB6965">
      <w:pPr>
        <w:pStyle w:val="Akapitzlist"/>
        <w:widowControl/>
        <w:numPr>
          <w:ilvl w:val="0"/>
          <w:numId w:val="141"/>
        </w:numPr>
        <w:suppressAutoHyphens w:val="0"/>
        <w:autoSpaceDE w:val="0"/>
        <w:adjustRightInd w:val="0"/>
        <w:spacing w:line="278" w:lineRule="atLeast"/>
        <w:ind w:left="284"/>
        <w:textAlignment w:val="auto"/>
        <w:rPr>
          <w:rFonts w:eastAsia="SimSun" w:cs="Calibri"/>
          <w:lang w:eastAsia="pl-PL"/>
        </w:rPr>
      </w:pPr>
      <w:r w:rsidRPr="00D061EC">
        <w:rPr>
          <w:rFonts w:eastAsia="SimSun" w:cs="Calibri"/>
          <w:lang w:eastAsia="pl-PL"/>
        </w:rPr>
        <w:t>Jeżeli kary umowne nie pokryją poniesionej szkody, Zamawiający zastrzega sobie prawo do dochodzenia odszkodowania uzupełniającego.</w:t>
      </w:r>
    </w:p>
    <w:p w14:paraId="146F50CA" w14:textId="69F84AC1" w:rsidR="00F25A1F" w:rsidRPr="00D061EC" w:rsidRDefault="00F25A1F" w:rsidP="00EB6965">
      <w:pPr>
        <w:pStyle w:val="Akapitzlist"/>
        <w:widowControl/>
        <w:numPr>
          <w:ilvl w:val="0"/>
          <w:numId w:val="141"/>
        </w:numPr>
        <w:suppressAutoHyphens w:val="0"/>
        <w:autoSpaceDE w:val="0"/>
        <w:adjustRightInd w:val="0"/>
        <w:spacing w:line="278" w:lineRule="atLeast"/>
        <w:ind w:left="284"/>
        <w:textAlignment w:val="auto"/>
        <w:rPr>
          <w:rFonts w:eastAsia="SimSun" w:cs="Calibri"/>
          <w:lang w:eastAsia="pl-PL"/>
        </w:rPr>
      </w:pPr>
      <w:r w:rsidRPr="00D061EC">
        <w:rPr>
          <w:rFonts w:eastAsia="SimSun" w:cs="Calibri"/>
          <w:lang w:eastAsia="pl-PL"/>
        </w:rPr>
        <w:t xml:space="preserve">Maksymalna wysokość kar umownych </w:t>
      </w:r>
      <w:r w:rsidR="00D80E6E" w:rsidRPr="00D061EC">
        <w:rPr>
          <w:rFonts w:eastAsia="SimSun" w:cs="Calibri"/>
          <w:lang w:eastAsia="pl-PL"/>
        </w:rPr>
        <w:t>nie może przekroczyć 20% wartości wynagrodzenia brutto określonego w § 3.</w:t>
      </w:r>
    </w:p>
    <w:p w14:paraId="3D7453C6" w14:textId="77777777" w:rsidR="00D0526B" w:rsidRPr="00D0526B" w:rsidRDefault="00EB6965" w:rsidP="00D0526B">
      <w:pPr>
        <w:pStyle w:val="Akapitzlist"/>
        <w:widowControl/>
        <w:numPr>
          <w:ilvl w:val="0"/>
          <w:numId w:val="141"/>
        </w:numPr>
        <w:suppressAutoHyphens w:val="0"/>
        <w:autoSpaceDE w:val="0"/>
        <w:adjustRightInd w:val="0"/>
        <w:spacing w:line="278" w:lineRule="atLeast"/>
        <w:ind w:left="284"/>
        <w:textAlignment w:val="auto"/>
        <w:rPr>
          <w:rFonts w:cs="Calibri"/>
          <w:lang w:eastAsia="pl-PL"/>
        </w:rPr>
      </w:pPr>
      <w:r w:rsidRPr="00D061EC">
        <w:rPr>
          <w:rFonts w:eastAsia="SimSun" w:cs="Calibri"/>
          <w:lang w:eastAsia="pl-PL"/>
        </w:rPr>
        <w:t>Wykonawca wyraża zgodę na potrącenie kar umownych z przysługującego mu wynagrodzenia.</w:t>
      </w:r>
    </w:p>
    <w:p w14:paraId="6FB8AEF5" w14:textId="6942A9AD" w:rsidR="00D748F6" w:rsidRPr="00D0526B" w:rsidRDefault="00D748F6" w:rsidP="00D0526B">
      <w:pPr>
        <w:pStyle w:val="Akapitzlist"/>
        <w:widowControl/>
        <w:numPr>
          <w:ilvl w:val="0"/>
          <w:numId w:val="141"/>
        </w:numPr>
        <w:suppressAutoHyphens w:val="0"/>
        <w:autoSpaceDE w:val="0"/>
        <w:adjustRightInd w:val="0"/>
        <w:spacing w:line="278" w:lineRule="atLeast"/>
        <w:ind w:left="284"/>
        <w:textAlignment w:val="auto"/>
        <w:rPr>
          <w:rFonts w:cs="Calibri"/>
          <w:lang w:eastAsia="pl-PL"/>
        </w:rPr>
      </w:pPr>
      <w:r w:rsidRPr="00D0526B">
        <w:rPr>
          <w:rFonts w:cs="Calibri"/>
          <w:lang w:eastAsia="pl-PL"/>
        </w:rPr>
        <w:t>Odstąpienie od umowy nie wyłącza możliwości dochodzenia kar umownych.</w:t>
      </w:r>
    </w:p>
    <w:p w14:paraId="1B1CF18E" w14:textId="77777777" w:rsidR="00D748F6" w:rsidRPr="00D061EC" w:rsidRDefault="00D748F6" w:rsidP="00D748F6">
      <w:pPr>
        <w:suppressAutoHyphens w:val="0"/>
        <w:autoSpaceDE w:val="0"/>
        <w:adjustRightInd w:val="0"/>
        <w:spacing w:line="278" w:lineRule="atLeast"/>
        <w:jc w:val="both"/>
        <w:rPr>
          <w:rFonts w:ascii="Arial Narrow" w:hAnsi="Arial Narrow" w:cs="Calibri"/>
          <w:sz w:val="22"/>
          <w:szCs w:val="22"/>
          <w:lang w:eastAsia="pl-PL"/>
        </w:rPr>
      </w:pPr>
    </w:p>
    <w:p w14:paraId="406B9480" w14:textId="2A448790" w:rsidR="00D748F6" w:rsidRPr="00D061EC" w:rsidRDefault="00D748F6" w:rsidP="00D748F6">
      <w:pPr>
        <w:suppressAutoHyphens w:val="0"/>
        <w:autoSpaceDE w:val="0"/>
        <w:adjustRightInd w:val="0"/>
        <w:spacing w:after="125" w:line="278" w:lineRule="atLeast"/>
        <w:jc w:val="center"/>
        <w:rPr>
          <w:rFonts w:ascii="Arial Narrow" w:hAnsi="Arial Narrow" w:cs="Calibri"/>
          <w:b/>
          <w:bCs/>
          <w:sz w:val="22"/>
          <w:szCs w:val="22"/>
          <w:lang w:eastAsia="pl-PL"/>
        </w:rPr>
      </w:pPr>
      <w:r w:rsidRPr="00D061EC">
        <w:rPr>
          <w:rFonts w:ascii="Arial Narrow" w:hAnsi="Arial Narrow" w:cs="Calibri"/>
          <w:b/>
          <w:bCs/>
          <w:sz w:val="22"/>
          <w:szCs w:val="22"/>
          <w:lang w:eastAsia="pl-PL"/>
        </w:rPr>
        <w:t>§</w:t>
      </w:r>
      <w:r w:rsidR="00D262A7" w:rsidRPr="00D061EC">
        <w:rPr>
          <w:rFonts w:ascii="Arial Narrow" w:hAnsi="Arial Narrow" w:cs="Calibri"/>
          <w:b/>
          <w:bCs/>
          <w:sz w:val="22"/>
          <w:szCs w:val="22"/>
          <w:lang w:eastAsia="pl-PL"/>
        </w:rPr>
        <w:t xml:space="preserve"> </w:t>
      </w:r>
      <w:r w:rsidR="00E603DB" w:rsidRPr="00D061EC">
        <w:rPr>
          <w:rFonts w:ascii="Arial Narrow" w:hAnsi="Arial Narrow" w:cs="Calibri"/>
          <w:b/>
          <w:bCs/>
          <w:sz w:val="22"/>
          <w:szCs w:val="22"/>
          <w:lang w:eastAsia="pl-PL"/>
        </w:rPr>
        <w:t>9</w:t>
      </w:r>
    </w:p>
    <w:p w14:paraId="7A2CCA03" w14:textId="5B57BDD4" w:rsidR="00D748F6" w:rsidRPr="00D061EC" w:rsidRDefault="00D748F6" w:rsidP="00C35149">
      <w:pPr>
        <w:suppressAutoHyphens w:val="0"/>
        <w:autoSpaceDE w:val="0"/>
        <w:adjustRightInd w:val="0"/>
        <w:spacing w:line="278" w:lineRule="atLeast"/>
        <w:jc w:val="center"/>
        <w:rPr>
          <w:rFonts w:ascii="Arial Narrow" w:hAnsi="Arial Narrow" w:cs="Calibri"/>
          <w:b/>
          <w:sz w:val="22"/>
          <w:szCs w:val="22"/>
          <w:lang w:eastAsia="pl-PL"/>
        </w:rPr>
      </w:pPr>
      <w:r w:rsidRPr="00D061EC">
        <w:rPr>
          <w:rFonts w:ascii="Arial Narrow" w:hAnsi="Arial Narrow" w:cs="Calibri"/>
          <w:b/>
          <w:sz w:val="22"/>
          <w:szCs w:val="22"/>
          <w:lang w:eastAsia="pl-PL"/>
        </w:rPr>
        <w:t>[</w:t>
      </w:r>
      <w:r w:rsidR="00ED48B8" w:rsidRPr="00D061EC">
        <w:rPr>
          <w:rFonts w:ascii="Arial Narrow" w:hAnsi="Arial Narrow" w:cs="Calibri"/>
          <w:b/>
          <w:sz w:val="22"/>
          <w:szCs w:val="22"/>
          <w:lang w:eastAsia="pl-PL"/>
        </w:rPr>
        <w:t>Rozwiązanie</w:t>
      </w:r>
      <w:r w:rsidRPr="00D061EC">
        <w:rPr>
          <w:rFonts w:ascii="Arial Narrow" w:hAnsi="Arial Narrow" w:cs="Calibri"/>
          <w:b/>
          <w:bCs/>
          <w:sz w:val="22"/>
          <w:szCs w:val="22"/>
          <w:lang w:eastAsia="pl-PL"/>
        </w:rPr>
        <w:t xml:space="preserve"> umowy] </w:t>
      </w:r>
    </w:p>
    <w:p w14:paraId="15F268BB" w14:textId="77777777" w:rsidR="00ED48B8" w:rsidRPr="00D061EC" w:rsidRDefault="00ED48B8" w:rsidP="007D6E54">
      <w:pPr>
        <w:pStyle w:val="NumeracjaUrzdowa"/>
        <w:numPr>
          <w:ilvl w:val="0"/>
          <w:numId w:val="63"/>
        </w:numPr>
        <w:spacing w:line="240" w:lineRule="auto"/>
        <w:ind w:left="284" w:hanging="284"/>
        <w:rPr>
          <w:rFonts w:ascii="Arial Narrow" w:hAnsi="Arial Narrow"/>
          <w:sz w:val="22"/>
          <w:szCs w:val="22"/>
        </w:rPr>
      </w:pPr>
      <w:r w:rsidRPr="00D061EC">
        <w:rPr>
          <w:rFonts w:ascii="Arial Narrow" w:eastAsia="Calibri" w:hAnsi="Arial Narrow"/>
          <w:bCs/>
          <w:sz w:val="22"/>
          <w:szCs w:val="22"/>
          <w:lang w:eastAsia="pl-PL"/>
        </w:rPr>
        <w:t>Zamawiający może rozwiązać umowę, jeżeli zachodzi co najmniej jedna z następujących okoliczności:</w:t>
      </w:r>
    </w:p>
    <w:p w14:paraId="0FA8832C" w14:textId="77777777" w:rsidR="00ED48B8" w:rsidRPr="00D061EC" w:rsidRDefault="00ED48B8" w:rsidP="007D6E54">
      <w:pPr>
        <w:pStyle w:val="Akapitzlist"/>
        <w:numPr>
          <w:ilvl w:val="0"/>
          <w:numId w:val="78"/>
        </w:numPr>
        <w:ind w:left="567" w:hanging="273"/>
        <w:rPr>
          <w:rFonts w:eastAsia="Calibri"/>
          <w:bCs/>
          <w:lang w:eastAsia="pl-PL"/>
        </w:rPr>
      </w:pPr>
      <w:r w:rsidRPr="00D061EC">
        <w:rPr>
          <w:rFonts w:eastAsia="Calibri"/>
          <w:bCs/>
          <w:lang w:eastAsia="pl-PL"/>
        </w:rPr>
        <w:t>zmiana umowy została dokonana z naruszeniem art. 454 i 455 ustawy Prawo zamówień publicznych;</w:t>
      </w:r>
    </w:p>
    <w:p w14:paraId="4EBCF7C7" w14:textId="77777777" w:rsidR="00ED48B8" w:rsidRPr="00D061EC" w:rsidRDefault="00ED48B8" w:rsidP="007D6E54">
      <w:pPr>
        <w:pStyle w:val="Akapitzlist"/>
        <w:numPr>
          <w:ilvl w:val="0"/>
          <w:numId w:val="78"/>
        </w:numPr>
        <w:ind w:left="567" w:hanging="273"/>
        <w:rPr>
          <w:rFonts w:eastAsia="Calibri"/>
          <w:bCs/>
          <w:lang w:eastAsia="pl-PL"/>
        </w:rPr>
      </w:pPr>
      <w:r w:rsidRPr="00D061EC">
        <w:rPr>
          <w:rFonts w:eastAsia="Calibri"/>
          <w:bCs/>
          <w:lang w:eastAsia="pl-PL"/>
        </w:rPr>
        <w:t>Wykonawca w chwili zawarcia umowy podlegał wykluczeniu z postępowania na podstawie ustawy Prawo zamówień publicznych;</w:t>
      </w:r>
    </w:p>
    <w:p w14:paraId="427A65BF" w14:textId="77777777" w:rsidR="00ED48B8" w:rsidRPr="00D061EC" w:rsidRDefault="00ED48B8" w:rsidP="007D6E54">
      <w:pPr>
        <w:pStyle w:val="Akapitzlist"/>
        <w:numPr>
          <w:ilvl w:val="0"/>
          <w:numId w:val="78"/>
        </w:numPr>
        <w:ind w:left="567" w:hanging="273"/>
        <w:rPr>
          <w:rFonts w:eastAsia="Calibri"/>
          <w:bCs/>
          <w:lang w:eastAsia="pl-PL"/>
        </w:rPr>
      </w:pPr>
      <w:r w:rsidRPr="00D061EC">
        <w:rPr>
          <w:rFonts w:eastAsia="Calibri"/>
          <w:bCs/>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0C36030" w14:textId="77777777" w:rsidR="00D0526B" w:rsidRPr="00D0526B" w:rsidRDefault="00ED48B8" w:rsidP="00D0526B">
      <w:pPr>
        <w:pStyle w:val="Akapitzlist"/>
        <w:widowControl/>
        <w:numPr>
          <w:ilvl w:val="0"/>
          <w:numId w:val="113"/>
        </w:numPr>
        <w:suppressAutoHyphens w:val="0"/>
        <w:autoSpaceDE w:val="0"/>
        <w:adjustRightInd w:val="0"/>
        <w:ind w:left="426" w:hanging="426"/>
        <w:textAlignment w:val="auto"/>
        <w:rPr>
          <w:rFonts w:cs="Calibri"/>
          <w:lang w:eastAsia="pl-PL"/>
        </w:rPr>
      </w:pPr>
      <w:r w:rsidRPr="00D061EC">
        <w:t>W przypadkach określonych w </w:t>
      </w:r>
      <w:r w:rsidRPr="00D061EC">
        <w:rPr>
          <w:b/>
        </w:rPr>
        <w:t>ust. 1</w:t>
      </w:r>
      <w:r w:rsidRPr="00D061EC">
        <w:t xml:space="preserve"> Wykonawca może żądać wyłącznie wynagrodzenia należytego </w:t>
      </w:r>
      <w:r w:rsidRPr="00D061EC">
        <w:br/>
        <w:t>z tytułu wykonania części umowy.</w:t>
      </w:r>
    </w:p>
    <w:p w14:paraId="66B47578" w14:textId="6743027D" w:rsidR="00872D85" w:rsidRPr="00D0526B" w:rsidRDefault="00872D85" w:rsidP="00D0526B">
      <w:pPr>
        <w:pStyle w:val="Akapitzlist"/>
        <w:widowControl/>
        <w:numPr>
          <w:ilvl w:val="0"/>
          <w:numId w:val="113"/>
        </w:numPr>
        <w:suppressAutoHyphens w:val="0"/>
        <w:autoSpaceDE w:val="0"/>
        <w:adjustRightInd w:val="0"/>
        <w:ind w:left="426" w:hanging="426"/>
        <w:textAlignment w:val="auto"/>
        <w:rPr>
          <w:rFonts w:cs="Calibri"/>
          <w:lang w:eastAsia="pl-PL"/>
        </w:rPr>
      </w:pPr>
      <w:r>
        <w:t xml:space="preserve">Rozwiązanie umowy następuje na piśmie wraz z uzasadnieniem i ma skutek wypowiedzenia umowy z dniem doręczenia oświadczenia. </w:t>
      </w:r>
    </w:p>
    <w:p w14:paraId="46114671" w14:textId="77777777" w:rsidR="00F36E14" w:rsidRPr="00D061EC" w:rsidRDefault="00F36E14" w:rsidP="00F36E14">
      <w:pPr>
        <w:pStyle w:val="Akapitzlist"/>
        <w:widowControl/>
        <w:numPr>
          <w:ilvl w:val="0"/>
          <w:numId w:val="0"/>
        </w:numPr>
        <w:suppressAutoHyphens w:val="0"/>
        <w:autoSpaceDE w:val="0"/>
        <w:adjustRightInd w:val="0"/>
        <w:spacing w:line="280" w:lineRule="atLeast"/>
        <w:ind w:left="426"/>
        <w:textAlignment w:val="auto"/>
        <w:rPr>
          <w:rFonts w:cs="Calibri"/>
          <w:lang w:eastAsia="pl-PL"/>
        </w:rPr>
      </w:pPr>
    </w:p>
    <w:p w14:paraId="61727D87" w14:textId="7DBD6735" w:rsidR="00F36E14" w:rsidRPr="00D061EC" w:rsidRDefault="00F36E14" w:rsidP="00F36E14">
      <w:pPr>
        <w:suppressAutoHyphens w:val="0"/>
        <w:autoSpaceDE w:val="0"/>
        <w:adjustRightInd w:val="0"/>
        <w:spacing w:after="125" w:line="278" w:lineRule="atLeast"/>
        <w:jc w:val="center"/>
        <w:rPr>
          <w:rFonts w:ascii="Arial Narrow" w:hAnsi="Arial Narrow" w:cs="Calibri"/>
          <w:b/>
          <w:bCs/>
          <w:sz w:val="22"/>
          <w:szCs w:val="22"/>
          <w:lang w:eastAsia="pl-PL"/>
        </w:rPr>
      </w:pPr>
      <w:r w:rsidRPr="00D061EC">
        <w:rPr>
          <w:rFonts w:ascii="Arial Narrow" w:hAnsi="Arial Narrow" w:cs="Calibri"/>
          <w:b/>
          <w:bCs/>
          <w:sz w:val="22"/>
          <w:szCs w:val="22"/>
          <w:lang w:eastAsia="pl-PL"/>
        </w:rPr>
        <w:t>§</w:t>
      </w:r>
      <w:r w:rsidR="00D262A7" w:rsidRPr="00D061EC">
        <w:rPr>
          <w:rFonts w:ascii="Arial Narrow" w:hAnsi="Arial Narrow" w:cs="Calibri"/>
          <w:b/>
          <w:bCs/>
          <w:sz w:val="22"/>
          <w:szCs w:val="22"/>
          <w:lang w:eastAsia="pl-PL"/>
        </w:rPr>
        <w:t xml:space="preserve"> </w:t>
      </w:r>
      <w:r w:rsidR="00E603DB" w:rsidRPr="00D061EC">
        <w:rPr>
          <w:rFonts w:ascii="Arial Narrow" w:hAnsi="Arial Narrow" w:cs="Calibri"/>
          <w:b/>
          <w:bCs/>
          <w:sz w:val="22"/>
          <w:szCs w:val="22"/>
          <w:lang w:eastAsia="pl-PL"/>
        </w:rPr>
        <w:t>10</w:t>
      </w:r>
    </w:p>
    <w:p w14:paraId="446E3888" w14:textId="0792396B" w:rsidR="00F36E14" w:rsidRPr="00D061EC" w:rsidRDefault="00496BF2" w:rsidP="00F36E14">
      <w:pPr>
        <w:pStyle w:val="Standard"/>
        <w:spacing w:line="240" w:lineRule="auto"/>
        <w:ind w:right="0"/>
        <w:jc w:val="center"/>
        <w:rPr>
          <w:rFonts w:ascii="Arial Narrow" w:hAnsi="Arial Narrow"/>
          <w:sz w:val="22"/>
          <w:szCs w:val="22"/>
        </w:rPr>
      </w:pPr>
      <w:r w:rsidRPr="00D061EC">
        <w:rPr>
          <w:rFonts w:ascii="Arial Narrow" w:hAnsi="Arial Narrow"/>
          <w:b/>
          <w:sz w:val="22"/>
          <w:szCs w:val="22"/>
        </w:rPr>
        <w:t>[</w:t>
      </w:r>
      <w:r w:rsidR="00F36E14" w:rsidRPr="00D061EC">
        <w:rPr>
          <w:rFonts w:ascii="Arial Narrow" w:hAnsi="Arial Narrow"/>
          <w:b/>
          <w:sz w:val="22"/>
          <w:szCs w:val="22"/>
        </w:rPr>
        <w:t>Odstąpienie od umowy</w:t>
      </w:r>
      <w:r w:rsidRPr="00D061EC">
        <w:rPr>
          <w:rFonts w:ascii="Arial Narrow" w:hAnsi="Arial Narrow"/>
          <w:b/>
          <w:sz w:val="22"/>
          <w:szCs w:val="22"/>
        </w:rPr>
        <w:t>]</w:t>
      </w:r>
    </w:p>
    <w:p w14:paraId="537B8588" w14:textId="77777777" w:rsidR="00F36E14" w:rsidRPr="00D061EC" w:rsidRDefault="00F36E14" w:rsidP="00742EE1">
      <w:pPr>
        <w:pStyle w:val="NumeracjaUrzdowa"/>
        <w:numPr>
          <w:ilvl w:val="0"/>
          <w:numId w:val="64"/>
        </w:numPr>
        <w:spacing w:line="240" w:lineRule="auto"/>
        <w:ind w:left="284" w:right="0" w:hanging="284"/>
        <w:rPr>
          <w:rFonts w:ascii="Arial Narrow" w:hAnsi="Arial Narrow"/>
          <w:sz w:val="22"/>
          <w:szCs w:val="22"/>
        </w:rPr>
      </w:pPr>
      <w:r w:rsidRPr="00D061EC">
        <w:rPr>
          <w:rFonts w:ascii="Arial Narrow" w:eastAsia="Calibri" w:hAnsi="Arial Narrow"/>
          <w:bCs/>
          <w:sz w:val="22"/>
          <w:szCs w:val="22"/>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44BEA13A" w14:textId="35398F06" w:rsidR="00F36E14" w:rsidRPr="00D061EC" w:rsidRDefault="00F36E14" w:rsidP="00742EE1">
      <w:pPr>
        <w:pStyle w:val="NumeracjaUrzdowa"/>
        <w:numPr>
          <w:ilvl w:val="0"/>
          <w:numId w:val="64"/>
        </w:numPr>
        <w:spacing w:line="240" w:lineRule="auto"/>
        <w:ind w:left="284" w:right="0" w:hanging="284"/>
        <w:rPr>
          <w:rFonts w:ascii="Arial Narrow" w:hAnsi="Arial Narrow"/>
          <w:sz w:val="22"/>
          <w:szCs w:val="22"/>
        </w:rPr>
      </w:pPr>
      <w:r w:rsidRPr="00D061EC">
        <w:rPr>
          <w:rFonts w:ascii="Arial Narrow" w:hAnsi="Arial Narrow"/>
          <w:sz w:val="22"/>
          <w:szCs w:val="22"/>
        </w:rPr>
        <w:t>Poza przypadkiem, o którym mowa w </w:t>
      </w:r>
      <w:r w:rsidRPr="00D061EC">
        <w:rPr>
          <w:rFonts w:ascii="Arial Narrow" w:hAnsi="Arial Narrow"/>
          <w:b/>
          <w:sz w:val="22"/>
          <w:szCs w:val="22"/>
        </w:rPr>
        <w:t>ust. 1</w:t>
      </w:r>
      <w:r w:rsidRPr="00D061EC">
        <w:rPr>
          <w:rFonts w:ascii="Arial Narrow" w:hAnsi="Arial Narrow"/>
          <w:sz w:val="22"/>
          <w:szCs w:val="22"/>
        </w:rPr>
        <w:t xml:space="preserve">, Zamawiającemu przysługuje prawo odstąpienia od umowy, w terminie </w:t>
      </w:r>
      <w:del w:id="1" w:author="Tomasz Jackowski" w:date="2024-11-10T10:51:00Z" w16du:dateUtc="2024-11-10T09:51:00Z">
        <w:r w:rsidRPr="00D061EC" w:rsidDel="00C37492">
          <w:rPr>
            <w:rFonts w:ascii="Arial Narrow" w:hAnsi="Arial Narrow"/>
            <w:sz w:val="22"/>
            <w:szCs w:val="22"/>
          </w:rPr>
          <w:delText xml:space="preserve">3 </w:delText>
        </w:r>
      </w:del>
      <w:r w:rsidR="00C37492">
        <w:rPr>
          <w:rFonts w:ascii="Arial Narrow" w:hAnsi="Arial Narrow"/>
          <w:sz w:val="22"/>
          <w:szCs w:val="22"/>
        </w:rPr>
        <w:t>14</w:t>
      </w:r>
      <w:r w:rsidR="00C37492" w:rsidRPr="00D061EC">
        <w:rPr>
          <w:rFonts w:ascii="Arial Narrow" w:hAnsi="Arial Narrow"/>
          <w:sz w:val="22"/>
          <w:szCs w:val="22"/>
        </w:rPr>
        <w:t xml:space="preserve"> </w:t>
      </w:r>
      <w:r w:rsidRPr="00D061EC">
        <w:rPr>
          <w:rFonts w:ascii="Arial Narrow" w:hAnsi="Arial Narrow"/>
          <w:sz w:val="22"/>
          <w:szCs w:val="22"/>
        </w:rPr>
        <w:t>dni od powzięcia wiadomości o okolicznościach, o których mowa poniżej tj. w przypadku, gdy:</w:t>
      </w:r>
    </w:p>
    <w:p w14:paraId="603BFA58" w14:textId="582C23ED" w:rsidR="00F36E14" w:rsidRPr="00D061EC" w:rsidRDefault="00F36E14" w:rsidP="00742EE1">
      <w:pPr>
        <w:pStyle w:val="NumeracjaUrzdowa"/>
        <w:numPr>
          <w:ilvl w:val="0"/>
          <w:numId w:val="65"/>
        </w:numPr>
        <w:spacing w:line="240" w:lineRule="auto"/>
        <w:ind w:right="0"/>
        <w:rPr>
          <w:rFonts w:ascii="Arial Narrow" w:hAnsi="Arial Narrow"/>
          <w:sz w:val="22"/>
          <w:szCs w:val="22"/>
        </w:rPr>
      </w:pPr>
      <w:r w:rsidRPr="00D061EC">
        <w:rPr>
          <w:rFonts w:ascii="Arial Narrow" w:hAnsi="Arial Narrow"/>
          <w:sz w:val="22"/>
          <w:szCs w:val="22"/>
        </w:rPr>
        <w:t xml:space="preserve">zostanie </w:t>
      </w:r>
      <w:r w:rsidR="00C37492">
        <w:rPr>
          <w:rFonts w:ascii="Arial Narrow" w:hAnsi="Arial Narrow"/>
          <w:sz w:val="22"/>
          <w:szCs w:val="22"/>
        </w:rPr>
        <w:t>dokonane zajęcie</w:t>
      </w:r>
      <w:r w:rsidRPr="00D061EC">
        <w:rPr>
          <w:rFonts w:ascii="Arial Narrow" w:hAnsi="Arial Narrow"/>
          <w:sz w:val="22"/>
          <w:szCs w:val="22"/>
        </w:rPr>
        <w:t xml:space="preserve"> wierzytelności przypadających z tytułu zawarcia i wykonania niniejszej umowy;</w:t>
      </w:r>
    </w:p>
    <w:p w14:paraId="77FFFEB9" w14:textId="77777777" w:rsidR="00F36E14" w:rsidRPr="00D061EC" w:rsidRDefault="00F36E14" w:rsidP="00742EE1">
      <w:pPr>
        <w:pStyle w:val="NumeracjaUrzdowa"/>
        <w:numPr>
          <w:ilvl w:val="0"/>
          <w:numId w:val="65"/>
        </w:numPr>
        <w:spacing w:line="240" w:lineRule="auto"/>
        <w:ind w:right="0"/>
        <w:rPr>
          <w:rFonts w:ascii="Arial Narrow" w:hAnsi="Arial Narrow"/>
          <w:sz w:val="22"/>
          <w:szCs w:val="22"/>
        </w:rPr>
      </w:pPr>
      <w:r w:rsidRPr="00D061EC">
        <w:rPr>
          <w:rFonts w:ascii="Arial Narrow" w:hAnsi="Arial Narrow"/>
          <w:sz w:val="22"/>
          <w:szCs w:val="22"/>
        </w:rPr>
        <w:t>Wykonawca nie rozpoczął realizacji przedmiotu umowy bez uzasadnionych przyczyn oraz nie kontynuuje jej pomimo wezwania Zamawiającego złożonego na piśmie, w terminie 3 dni od daty otrzymania wezwania;</w:t>
      </w:r>
    </w:p>
    <w:p w14:paraId="399DB673" w14:textId="3472E5FC" w:rsidR="00F36E14" w:rsidRPr="00D061EC" w:rsidRDefault="00F36E14" w:rsidP="00742EE1">
      <w:pPr>
        <w:pStyle w:val="NumeracjaUrzdowa"/>
        <w:numPr>
          <w:ilvl w:val="0"/>
          <w:numId w:val="65"/>
        </w:numPr>
        <w:spacing w:line="240" w:lineRule="auto"/>
        <w:ind w:right="0"/>
        <w:rPr>
          <w:rFonts w:ascii="Arial Narrow" w:hAnsi="Arial Narrow"/>
          <w:sz w:val="22"/>
          <w:szCs w:val="22"/>
        </w:rPr>
      </w:pPr>
      <w:r w:rsidRPr="00D061EC">
        <w:rPr>
          <w:rFonts w:ascii="Arial Narrow" w:hAnsi="Arial Narrow"/>
          <w:sz w:val="22"/>
          <w:szCs w:val="22"/>
        </w:rPr>
        <w:t xml:space="preserve">Wykonawca </w:t>
      </w:r>
      <w:r w:rsidR="00C37492" w:rsidRPr="00C37492">
        <w:rPr>
          <w:rFonts w:ascii="Arial Narrow" w:hAnsi="Arial Narrow"/>
          <w:sz w:val="22"/>
          <w:szCs w:val="22"/>
        </w:rPr>
        <w:t xml:space="preserve">w sposób nieprawidłowy wykonuje umowę oraz nie wykonuje </w:t>
      </w:r>
      <w:r w:rsidR="00C37492">
        <w:rPr>
          <w:rFonts w:ascii="Arial Narrow" w:hAnsi="Arial Narrow"/>
          <w:sz w:val="22"/>
          <w:szCs w:val="22"/>
        </w:rPr>
        <w:t>jej prawidłowo w dalszym ciągu</w:t>
      </w:r>
      <w:r w:rsidR="00C37492" w:rsidRPr="00C37492">
        <w:rPr>
          <w:rFonts w:ascii="Arial Narrow" w:hAnsi="Arial Narrow"/>
          <w:sz w:val="22"/>
          <w:szCs w:val="22"/>
        </w:rPr>
        <w:t xml:space="preserve"> </w:t>
      </w:r>
      <w:r w:rsidR="00C37492" w:rsidRPr="00C37492">
        <w:rPr>
          <w:rFonts w:ascii="Arial Narrow" w:hAnsi="Arial Narrow"/>
          <w:sz w:val="22"/>
          <w:szCs w:val="22"/>
        </w:rPr>
        <w:lastRenderedPageBreak/>
        <w:t>pomimo wezwania do prawidłowego jej wykonywania złożonego na piśmie przez Zamawiającego</w:t>
      </w:r>
      <w:bookmarkStart w:id="2" w:name="_Hlk100139239"/>
      <w:r w:rsidR="00044DC4" w:rsidRPr="00D061EC">
        <w:rPr>
          <w:rFonts w:ascii="Arial Narrow" w:hAnsi="Arial Narrow"/>
          <w:b/>
          <w:sz w:val="22"/>
          <w:szCs w:val="22"/>
        </w:rPr>
        <w:t>,</w:t>
      </w:r>
      <w:bookmarkEnd w:id="2"/>
    </w:p>
    <w:p w14:paraId="726D3D21" w14:textId="77777777" w:rsidR="00F36E14" w:rsidRPr="00D061EC" w:rsidRDefault="00F36E14" w:rsidP="00742EE1">
      <w:pPr>
        <w:pStyle w:val="NumeracjaUrzdowa"/>
        <w:numPr>
          <w:ilvl w:val="0"/>
          <w:numId w:val="66"/>
        </w:numPr>
        <w:spacing w:line="240" w:lineRule="auto"/>
        <w:ind w:left="284" w:right="0" w:hanging="284"/>
        <w:rPr>
          <w:rFonts w:ascii="Arial Narrow" w:hAnsi="Arial Narrow"/>
          <w:sz w:val="22"/>
          <w:szCs w:val="22"/>
        </w:rPr>
      </w:pPr>
      <w:r w:rsidRPr="00D061EC">
        <w:rPr>
          <w:rFonts w:ascii="Arial Narrow" w:hAnsi="Arial Narrow"/>
          <w:sz w:val="22"/>
          <w:szCs w:val="22"/>
        </w:rPr>
        <w:t>Odstąpienie od umowy wymaga formy pisemnej pod rygorem nieważności.</w:t>
      </w:r>
    </w:p>
    <w:p w14:paraId="63CF15A5" w14:textId="77777777" w:rsidR="00F36E14" w:rsidRPr="00D061EC" w:rsidRDefault="00F36E14" w:rsidP="00742EE1">
      <w:pPr>
        <w:pStyle w:val="NumeracjaUrzdowa"/>
        <w:numPr>
          <w:ilvl w:val="0"/>
          <w:numId w:val="66"/>
        </w:numPr>
        <w:spacing w:line="240" w:lineRule="auto"/>
        <w:ind w:left="284" w:right="0" w:hanging="284"/>
        <w:rPr>
          <w:rFonts w:ascii="Arial Narrow" w:hAnsi="Arial Narrow"/>
          <w:sz w:val="22"/>
          <w:szCs w:val="22"/>
        </w:rPr>
      </w:pPr>
      <w:r w:rsidRPr="00D061EC">
        <w:rPr>
          <w:rFonts w:ascii="Arial Narrow" w:hAnsi="Arial Narrow"/>
          <w:sz w:val="22"/>
          <w:szCs w:val="22"/>
        </w:rPr>
        <w:t>W każdym przypadku odstąpienia od umowy, Wykonawcy należne jest wyłącznie częściowe wynagrodzenie za należyte wykonanie przedmiotu umowy do momentu rozwiązania umowy na skutek złożenia oświadczenia woli o odstąpieniu.</w:t>
      </w:r>
    </w:p>
    <w:p w14:paraId="1A7E421F" w14:textId="77777777" w:rsidR="00F36E14" w:rsidRPr="00D061EC" w:rsidRDefault="00F36E14" w:rsidP="00742EE1">
      <w:pPr>
        <w:pStyle w:val="NumeracjaUrzdowa"/>
        <w:numPr>
          <w:ilvl w:val="0"/>
          <w:numId w:val="66"/>
        </w:numPr>
        <w:spacing w:line="240" w:lineRule="auto"/>
        <w:ind w:left="284" w:right="0" w:hanging="284"/>
        <w:rPr>
          <w:rFonts w:ascii="Arial Narrow" w:hAnsi="Arial Narrow"/>
          <w:sz w:val="22"/>
          <w:szCs w:val="22"/>
        </w:rPr>
      </w:pPr>
      <w:r w:rsidRPr="00D061EC">
        <w:rPr>
          <w:rFonts w:ascii="Arial Narrow" w:hAnsi="Arial Narrow"/>
          <w:sz w:val="22"/>
          <w:szCs w:val="22"/>
        </w:rPr>
        <w:t>Skutki odstąpienia następują od daty doręczenia oświadczenia o odstąpieniu i nie dotyczą postanowień umownych w zakresie gwarancji i rękojmi, kar umownych i odszkodowania za niewykonanie lub nienależyte wykonanie umowy</w:t>
      </w:r>
    </w:p>
    <w:p w14:paraId="612EDC9F" w14:textId="77777777" w:rsidR="00D748F6" w:rsidRPr="00D061EC" w:rsidRDefault="00D748F6" w:rsidP="00044F14">
      <w:pPr>
        <w:autoSpaceDE w:val="0"/>
        <w:spacing w:line="200" w:lineRule="atLeast"/>
        <w:rPr>
          <w:rFonts w:ascii="Arial Narrow" w:hAnsi="Arial Narrow" w:cs="Calibri"/>
          <w:b/>
          <w:sz w:val="22"/>
          <w:szCs w:val="22"/>
        </w:rPr>
      </w:pPr>
    </w:p>
    <w:p w14:paraId="5DD2B553" w14:textId="5E749F08" w:rsidR="00D748F6" w:rsidRPr="00D061EC" w:rsidRDefault="00D748F6" w:rsidP="00560CC1">
      <w:pPr>
        <w:keepNext/>
        <w:autoSpaceDE w:val="0"/>
        <w:spacing w:line="200" w:lineRule="atLeast"/>
        <w:jc w:val="center"/>
        <w:rPr>
          <w:rFonts w:ascii="Arial Narrow" w:hAnsi="Arial Narrow" w:cs="Calibri"/>
          <w:b/>
          <w:sz w:val="22"/>
          <w:szCs w:val="22"/>
        </w:rPr>
      </w:pPr>
      <w:r w:rsidRPr="00D061EC">
        <w:rPr>
          <w:rFonts w:ascii="Arial Narrow" w:hAnsi="Arial Narrow" w:cs="Calibri"/>
          <w:b/>
          <w:sz w:val="22"/>
          <w:szCs w:val="22"/>
        </w:rPr>
        <w:t xml:space="preserve">§ </w:t>
      </w:r>
      <w:r w:rsidR="00E603DB" w:rsidRPr="00D061EC">
        <w:rPr>
          <w:rFonts w:ascii="Arial Narrow" w:hAnsi="Arial Narrow" w:cs="Calibri"/>
          <w:b/>
          <w:sz w:val="22"/>
          <w:szCs w:val="22"/>
        </w:rPr>
        <w:t>11</w:t>
      </w:r>
    </w:p>
    <w:p w14:paraId="350A5B34" w14:textId="77777777" w:rsidR="00D748F6" w:rsidRPr="00D061EC" w:rsidRDefault="00D748F6" w:rsidP="00560CC1">
      <w:pPr>
        <w:pStyle w:val="Default"/>
        <w:keepNext/>
        <w:spacing w:line="200" w:lineRule="atLeast"/>
        <w:jc w:val="center"/>
        <w:rPr>
          <w:rFonts w:ascii="Arial Narrow" w:hAnsi="Arial Narrow" w:cs="Calibri"/>
          <w:b/>
          <w:bCs/>
          <w:color w:val="auto"/>
          <w:sz w:val="22"/>
          <w:szCs w:val="22"/>
        </w:rPr>
      </w:pPr>
      <w:r w:rsidRPr="00D061EC">
        <w:rPr>
          <w:rFonts w:ascii="Arial Narrow" w:hAnsi="Arial Narrow" w:cs="Calibri"/>
          <w:b/>
          <w:bCs/>
          <w:color w:val="auto"/>
          <w:sz w:val="22"/>
          <w:szCs w:val="22"/>
        </w:rPr>
        <w:t>[Koordynatorzy umowy]</w:t>
      </w:r>
    </w:p>
    <w:p w14:paraId="6959ADE2" w14:textId="77777777" w:rsidR="00D748F6" w:rsidRPr="00D061EC" w:rsidRDefault="00D748F6" w:rsidP="0051746D">
      <w:pPr>
        <w:pStyle w:val="Default"/>
        <w:numPr>
          <w:ilvl w:val="0"/>
          <w:numId w:val="120"/>
        </w:numPr>
        <w:autoSpaceDN/>
        <w:spacing w:line="200" w:lineRule="atLeast"/>
        <w:ind w:left="284"/>
        <w:jc w:val="both"/>
        <w:textAlignment w:val="auto"/>
        <w:rPr>
          <w:rFonts w:ascii="Arial Narrow" w:eastAsia="Tahoma" w:hAnsi="Arial Narrow" w:cs="Calibri"/>
          <w:color w:val="auto"/>
          <w:sz w:val="22"/>
          <w:szCs w:val="22"/>
        </w:rPr>
      </w:pPr>
      <w:r w:rsidRPr="00D061EC">
        <w:rPr>
          <w:rFonts w:ascii="Arial Narrow" w:eastAsia="Tahoma" w:hAnsi="Arial Narrow" w:cs="Calibri"/>
          <w:color w:val="auto"/>
          <w:sz w:val="22"/>
          <w:szCs w:val="22"/>
        </w:rPr>
        <w:t xml:space="preserve">W celu zapewnienia koordynacji prac wynikających z realizacji niniejszej Umowy Strony ustanawiają Koordynatorów Umowy w osobach: </w:t>
      </w:r>
    </w:p>
    <w:p w14:paraId="3070A8B2" w14:textId="77777777" w:rsidR="00D748F6" w:rsidRPr="00D061EC" w:rsidRDefault="00D748F6" w:rsidP="0051746D">
      <w:pPr>
        <w:pStyle w:val="Default"/>
        <w:numPr>
          <w:ilvl w:val="0"/>
          <w:numId w:val="121"/>
        </w:numPr>
        <w:autoSpaceDN/>
        <w:spacing w:line="200" w:lineRule="atLeast"/>
        <w:ind w:left="709"/>
        <w:jc w:val="both"/>
        <w:textAlignment w:val="auto"/>
        <w:rPr>
          <w:rFonts w:ascii="Arial Narrow" w:eastAsia="Tahoma" w:hAnsi="Arial Narrow" w:cs="Calibri"/>
          <w:color w:val="auto"/>
          <w:sz w:val="22"/>
          <w:szCs w:val="22"/>
        </w:rPr>
      </w:pPr>
      <w:r w:rsidRPr="00D061EC">
        <w:rPr>
          <w:rFonts w:ascii="Arial Narrow" w:eastAsia="Tahoma" w:hAnsi="Arial Narrow" w:cs="Calibri"/>
          <w:color w:val="auto"/>
          <w:sz w:val="22"/>
          <w:szCs w:val="22"/>
        </w:rPr>
        <w:t xml:space="preserve">ze strony </w:t>
      </w:r>
      <w:r w:rsidRPr="00D061EC">
        <w:rPr>
          <w:rFonts w:ascii="Arial Narrow" w:eastAsia="Tahoma" w:hAnsi="Arial Narrow" w:cs="Calibri"/>
          <w:b/>
          <w:bCs/>
          <w:color w:val="auto"/>
          <w:sz w:val="22"/>
          <w:szCs w:val="22"/>
        </w:rPr>
        <w:t>Zamawiającego</w:t>
      </w:r>
      <w:r w:rsidRPr="00D061EC">
        <w:rPr>
          <w:rFonts w:ascii="Arial Narrow" w:eastAsia="Tahoma" w:hAnsi="Arial Narrow" w:cs="Calibri"/>
          <w:color w:val="auto"/>
          <w:sz w:val="22"/>
          <w:szCs w:val="22"/>
        </w:rPr>
        <w:t xml:space="preserve">: </w:t>
      </w:r>
    </w:p>
    <w:p w14:paraId="6D047639" w14:textId="77777777" w:rsidR="00D748F6" w:rsidRPr="00D061EC" w:rsidRDefault="00D748F6" w:rsidP="0051746D">
      <w:pPr>
        <w:pStyle w:val="Default"/>
        <w:spacing w:line="200" w:lineRule="atLeast"/>
        <w:ind w:left="709" w:firstLine="708"/>
        <w:jc w:val="both"/>
        <w:rPr>
          <w:rFonts w:ascii="Arial Narrow" w:eastAsia="Tahoma" w:hAnsi="Arial Narrow" w:cs="Calibri"/>
          <w:color w:val="auto"/>
          <w:sz w:val="22"/>
          <w:szCs w:val="22"/>
        </w:rPr>
      </w:pPr>
      <w:r w:rsidRPr="00D061EC">
        <w:rPr>
          <w:rFonts w:ascii="Arial Narrow" w:eastAsia="Tahoma" w:hAnsi="Arial Narrow" w:cs="Calibri"/>
          <w:color w:val="auto"/>
          <w:sz w:val="22"/>
          <w:szCs w:val="22"/>
        </w:rPr>
        <w:t xml:space="preserve">....................................................email:..........................., tel............................................... </w:t>
      </w:r>
    </w:p>
    <w:p w14:paraId="5F38666F" w14:textId="77777777" w:rsidR="00D748F6" w:rsidRPr="00D061EC" w:rsidRDefault="00D748F6" w:rsidP="0051746D">
      <w:pPr>
        <w:pStyle w:val="Default"/>
        <w:numPr>
          <w:ilvl w:val="0"/>
          <w:numId w:val="121"/>
        </w:numPr>
        <w:autoSpaceDN/>
        <w:spacing w:line="200" w:lineRule="atLeast"/>
        <w:ind w:left="709"/>
        <w:jc w:val="both"/>
        <w:textAlignment w:val="auto"/>
        <w:rPr>
          <w:rFonts w:ascii="Arial Narrow" w:eastAsia="Tahoma" w:hAnsi="Arial Narrow" w:cs="Calibri"/>
          <w:b/>
          <w:bCs/>
          <w:color w:val="auto"/>
          <w:sz w:val="22"/>
          <w:szCs w:val="22"/>
        </w:rPr>
      </w:pPr>
      <w:r w:rsidRPr="00D061EC">
        <w:rPr>
          <w:rFonts w:ascii="Arial Narrow" w:eastAsia="Tahoma" w:hAnsi="Arial Narrow" w:cs="Calibri"/>
          <w:color w:val="auto"/>
          <w:sz w:val="22"/>
          <w:szCs w:val="22"/>
        </w:rPr>
        <w:t xml:space="preserve">ze strony </w:t>
      </w:r>
      <w:r w:rsidRPr="00D061EC">
        <w:rPr>
          <w:rFonts w:ascii="Arial Narrow" w:eastAsia="Tahoma" w:hAnsi="Arial Narrow" w:cs="Calibri"/>
          <w:b/>
          <w:bCs/>
          <w:color w:val="auto"/>
          <w:sz w:val="22"/>
          <w:szCs w:val="22"/>
        </w:rPr>
        <w:t xml:space="preserve">Wykonawcy: </w:t>
      </w:r>
    </w:p>
    <w:p w14:paraId="11BEA8BD" w14:textId="77777777" w:rsidR="00D748F6" w:rsidRPr="00D061EC" w:rsidRDefault="00D748F6" w:rsidP="0051746D">
      <w:pPr>
        <w:pStyle w:val="Default"/>
        <w:spacing w:line="200" w:lineRule="atLeast"/>
        <w:ind w:left="284" w:firstLine="708"/>
        <w:jc w:val="both"/>
        <w:rPr>
          <w:rFonts w:ascii="Arial Narrow" w:eastAsia="Tahoma" w:hAnsi="Arial Narrow" w:cs="Calibri"/>
          <w:color w:val="auto"/>
          <w:sz w:val="22"/>
          <w:szCs w:val="22"/>
        </w:rPr>
      </w:pPr>
      <w:r w:rsidRPr="00D061EC">
        <w:rPr>
          <w:rFonts w:ascii="Arial Narrow" w:eastAsia="Tahoma" w:hAnsi="Arial Narrow" w:cs="Calibri"/>
          <w:color w:val="auto"/>
          <w:sz w:val="22"/>
          <w:szCs w:val="22"/>
        </w:rPr>
        <w:t xml:space="preserve">.....................................................email:...............................,tel............................................... </w:t>
      </w:r>
    </w:p>
    <w:p w14:paraId="5A5C0A2A" w14:textId="77777777" w:rsidR="00D748F6" w:rsidRPr="00D061EC" w:rsidRDefault="00D748F6" w:rsidP="0051746D">
      <w:pPr>
        <w:pStyle w:val="Default"/>
        <w:spacing w:line="200" w:lineRule="atLeast"/>
        <w:ind w:left="284"/>
        <w:jc w:val="both"/>
        <w:rPr>
          <w:rFonts w:ascii="Arial Narrow" w:hAnsi="Arial Narrow" w:cs="Calibri"/>
          <w:color w:val="auto"/>
          <w:sz w:val="22"/>
          <w:szCs w:val="22"/>
        </w:rPr>
      </w:pPr>
      <w:r w:rsidRPr="00D061EC">
        <w:rPr>
          <w:rFonts w:ascii="Arial Narrow" w:eastAsia="Tahoma" w:hAnsi="Arial Narrow" w:cs="Calibri"/>
          <w:color w:val="auto"/>
          <w:sz w:val="22"/>
          <w:szCs w:val="22"/>
        </w:rPr>
        <w:t>Koordynatorzy są dostępni dla drugiej strony umowy w </w:t>
      </w:r>
      <w:r w:rsidRPr="00D061EC">
        <w:rPr>
          <w:rFonts w:ascii="Arial Narrow" w:hAnsi="Arial Narrow" w:cs="Calibri"/>
          <w:color w:val="auto"/>
          <w:sz w:val="22"/>
          <w:szCs w:val="22"/>
        </w:rPr>
        <w:t xml:space="preserve">dni robocze, od poniedziałku do piątku, w godzinach od 8.00 do godziny 15.30. </w:t>
      </w:r>
    </w:p>
    <w:p w14:paraId="17FECD3E" w14:textId="77777777" w:rsidR="00D748F6" w:rsidRPr="00D061EC" w:rsidRDefault="00D748F6" w:rsidP="0051746D">
      <w:pPr>
        <w:pStyle w:val="Default"/>
        <w:numPr>
          <w:ilvl w:val="0"/>
          <w:numId w:val="120"/>
        </w:numPr>
        <w:autoSpaceDN/>
        <w:spacing w:line="200" w:lineRule="atLeast"/>
        <w:ind w:left="284"/>
        <w:jc w:val="both"/>
        <w:textAlignment w:val="auto"/>
        <w:rPr>
          <w:rFonts w:ascii="Arial Narrow" w:hAnsi="Arial Narrow" w:cs="Calibri"/>
          <w:color w:val="auto"/>
          <w:sz w:val="22"/>
          <w:szCs w:val="22"/>
        </w:rPr>
      </w:pPr>
      <w:r w:rsidRPr="00D061EC">
        <w:rPr>
          <w:rFonts w:ascii="Arial Narrow" w:eastAsia="Tahoma" w:hAnsi="Arial Narrow" w:cs="Calibri"/>
          <w:color w:val="auto"/>
          <w:sz w:val="22"/>
          <w:szCs w:val="22"/>
        </w:rPr>
        <w:t xml:space="preserve">Zmiana danych osób lub danych wskazanych w ust. 1 wymaga każdorazowego, pisemnego zawiadomienia drugiej strony Umowy. Zmiana ta nie stanowi zmiany umowy i nie wymaga sporządzenia do niej aneksu. Zmiana ta jest skuteczna z chwilą złożenia drugiej Stronie Umowy oświadczenia o zmianie. </w:t>
      </w:r>
    </w:p>
    <w:p w14:paraId="25149127" w14:textId="77777777" w:rsidR="00D748F6" w:rsidRPr="00D061EC" w:rsidRDefault="00D748F6" w:rsidP="0051746D">
      <w:pPr>
        <w:pStyle w:val="Default"/>
        <w:numPr>
          <w:ilvl w:val="0"/>
          <w:numId w:val="120"/>
        </w:numPr>
        <w:autoSpaceDN/>
        <w:spacing w:line="200" w:lineRule="atLeast"/>
        <w:ind w:left="284"/>
        <w:jc w:val="both"/>
        <w:textAlignment w:val="auto"/>
        <w:rPr>
          <w:rFonts w:ascii="Arial Narrow" w:hAnsi="Arial Narrow" w:cs="Calibri"/>
          <w:color w:val="auto"/>
          <w:sz w:val="22"/>
          <w:szCs w:val="22"/>
        </w:rPr>
      </w:pPr>
      <w:r w:rsidRPr="00D061EC">
        <w:rPr>
          <w:rFonts w:ascii="Arial Narrow" w:eastAsia="Tahoma" w:hAnsi="Arial Narrow" w:cs="Calibri"/>
          <w:color w:val="auto"/>
          <w:sz w:val="22"/>
          <w:szCs w:val="22"/>
        </w:rPr>
        <w:t xml:space="preserve">Wykonawca oświadcza, iż udzieli osobie wskazanej w ust. 1 lit. b) wszelkich niezbędnych pełnomocnictw do działania w imieniu Wykonawcy w związku z realizacją postanowień niniejszej Umowy. </w:t>
      </w:r>
    </w:p>
    <w:p w14:paraId="21113F8A" w14:textId="77777777" w:rsidR="00D748F6" w:rsidRPr="00D061EC" w:rsidRDefault="00D748F6" w:rsidP="0051746D">
      <w:pPr>
        <w:pStyle w:val="Default"/>
        <w:numPr>
          <w:ilvl w:val="0"/>
          <w:numId w:val="120"/>
        </w:numPr>
        <w:autoSpaceDN/>
        <w:spacing w:line="200" w:lineRule="atLeast"/>
        <w:ind w:left="284"/>
        <w:jc w:val="both"/>
        <w:textAlignment w:val="auto"/>
        <w:rPr>
          <w:rFonts w:ascii="Arial Narrow" w:hAnsi="Arial Narrow" w:cs="Calibri"/>
          <w:color w:val="auto"/>
          <w:sz w:val="22"/>
          <w:szCs w:val="22"/>
        </w:rPr>
      </w:pPr>
      <w:r w:rsidRPr="00D061EC">
        <w:rPr>
          <w:rFonts w:ascii="Arial Narrow" w:eastAsia="Tahoma" w:hAnsi="Arial Narrow" w:cs="Calibri"/>
          <w:color w:val="auto"/>
          <w:sz w:val="22"/>
          <w:szCs w:val="22"/>
        </w:rPr>
        <w:t>Wykonawca zobowiązany jest do przedłożenia Zamawiającemu oryginału pełnomocnictwa udzielonego Koordynatorowi Umowy każdorazowo w terminie 7 dni od daty jego udzielenia.</w:t>
      </w:r>
    </w:p>
    <w:p w14:paraId="2DBF57B7" w14:textId="77777777" w:rsidR="00D748F6" w:rsidRPr="00D061EC" w:rsidRDefault="00D748F6" w:rsidP="0051746D">
      <w:pPr>
        <w:pStyle w:val="Default"/>
        <w:numPr>
          <w:ilvl w:val="0"/>
          <w:numId w:val="120"/>
        </w:numPr>
        <w:autoSpaceDN/>
        <w:spacing w:line="200" w:lineRule="atLeast"/>
        <w:ind w:left="284"/>
        <w:jc w:val="both"/>
        <w:textAlignment w:val="auto"/>
        <w:rPr>
          <w:rFonts w:ascii="Arial Narrow" w:hAnsi="Arial Narrow" w:cs="Calibri"/>
          <w:color w:val="auto"/>
          <w:sz w:val="22"/>
          <w:szCs w:val="22"/>
        </w:rPr>
      </w:pPr>
      <w:r w:rsidRPr="00D061EC">
        <w:rPr>
          <w:rFonts w:ascii="Arial Narrow" w:eastAsia="Tahoma" w:hAnsi="Arial Narrow" w:cs="Calibri"/>
          <w:color w:val="auto"/>
          <w:sz w:val="22"/>
          <w:szCs w:val="22"/>
        </w:rPr>
        <w:t>Koordynator nie jest uprawniony do składania oświadczeń woli w imieniu Zamawiającego, natomiast jest uprawniony do każdej innej czynności, która jest związana z realizacją przedmiotu umowy.</w:t>
      </w:r>
    </w:p>
    <w:p w14:paraId="2094E55E" w14:textId="77777777" w:rsidR="00D748F6" w:rsidRPr="00D061EC" w:rsidRDefault="00D748F6" w:rsidP="00D748F6">
      <w:pPr>
        <w:pStyle w:val="Default"/>
        <w:spacing w:line="200" w:lineRule="atLeast"/>
        <w:jc w:val="center"/>
        <w:rPr>
          <w:rFonts w:ascii="Arial Narrow" w:eastAsia="Tahoma" w:hAnsi="Arial Narrow" w:cs="Calibri"/>
          <w:b/>
          <w:bCs/>
          <w:color w:val="auto"/>
          <w:sz w:val="22"/>
          <w:szCs w:val="22"/>
        </w:rPr>
      </w:pPr>
    </w:p>
    <w:p w14:paraId="0B30117B" w14:textId="6E81CDE0" w:rsidR="00D748F6" w:rsidRPr="00D061EC" w:rsidRDefault="00D748F6" w:rsidP="00D748F6">
      <w:pPr>
        <w:pStyle w:val="Default"/>
        <w:spacing w:line="200" w:lineRule="atLeast"/>
        <w:jc w:val="center"/>
        <w:rPr>
          <w:rFonts w:ascii="Arial Narrow" w:eastAsia="Tahoma" w:hAnsi="Arial Narrow" w:cs="Calibri"/>
          <w:b/>
          <w:bCs/>
          <w:color w:val="auto"/>
          <w:sz w:val="22"/>
          <w:szCs w:val="22"/>
        </w:rPr>
      </w:pPr>
      <w:r w:rsidRPr="00D061EC">
        <w:rPr>
          <w:rFonts w:ascii="Arial Narrow" w:eastAsia="Tahoma" w:hAnsi="Arial Narrow" w:cs="Calibri"/>
          <w:b/>
          <w:bCs/>
          <w:color w:val="auto"/>
          <w:sz w:val="22"/>
          <w:szCs w:val="22"/>
        </w:rPr>
        <w:t xml:space="preserve">§ </w:t>
      </w:r>
      <w:r w:rsidR="001809CF" w:rsidRPr="00D061EC">
        <w:rPr>
          <w:rFonts w:ascii="Arial Narrow" w:eastAsia="Tahoma" w:hAnsi="Arial Narrow" w:cs="Calibri"/>
          <w:b/>
          <w:bCs/>
          <w:color w:val="auto"/>
          <w:sz w:val="22"/>
          <w:szCs w:val="22"/>
        </w:rPr>
        <w:t>12</w:t>
      </w:r>
    </w:p>
    <w:p w14:paraId="4E1B565A" w14:textId="77777777" w:rsidR="00D748F6" w:rsidRPr="00D061EC" w:rsidRDefault="00D748F6" w:rsidP="00D748F6">
      <w:pPr>
        <w:pStyle w:val="Default"/>
        <w:spacing w:line="200" w:lineRule="atLeast"/>
        <w:jc w:val="center"/>
        <w:rPr>
          <w:rFonts w:ascii="Arial Narrow" w:eastAsia="Tahoma" w:hAnsi="Arial Narrow" w:cs="Calibri"/>
          <w:b/>
          <w:bCs/>
          <w:color w:val="auto"/>
          <w:sz w:val="22"/>
          <w:szCs w:val="22"/>
        </w:rPr>
      </w:pPr>
      <w:r w:rsidRPr="00D061EC">
        <w:rPr>
          <w:rFonts w:ascii="Arial Narrow" w:eastAsia="Tahoma" w:hAnsi="Arial Narrow" w:cs="Calibri"/>
          <w:b/>
          <w:bCs/>
          <w:color w:val="auto"/>
          <w:sz w:val="22"/>
          <w:szCs w:val="22"/>
        </w:rPr>
        <w:t>[Porozumiewanie się stron]</w:t>
      </w:r>
    </w:p>
    <w:p w14:paraId="09CC9D28" w14:textId="77777777" w:rsidR="00D748F6" w:rsidRPr="00D061EC" w:rsidRDefault="00D748F6" w:rsidP="0051746D">
      <w:pPr>
        <w:pStyle w:val="Default"/>
        <w:numPr>
          <w:ilvl w:val="0"/>
          <w:numId w:val="122"/>
        </w:numPr>
        <w:autoSpaceDN/>
        <w:spacing w:line="200" w:lineRule="atLeast"/>
        <w:ind w:left="284"/>
        <w:jc w:val="both"/>
        <w:textAlignment w:val="auto"/>
        <w:rPr>
          <w:rFonts w:ascii="Arial Narrow" w:eastAsia="Tahoma" w:hAnsi="Arial Narrow" w:cs="Calibri"/>
          <w:color w:val="auto"/>
          <w:sz w:val="22"/>
          <w:szCs w:val="22"/>
        </w:rPr>
      </w:pPr>
      <w:r w:rsidRPr="00D061EC">
        <w:rPr>
          <w:rFonts w:ascii="Arial Narrow" w:eastAsia="Tahoma" w:hAnsi="Arial Narrow" w:cs="Calibri"/>
          <w:color w:val="auto"/>
          <w:sz w:val="22"/>
          <w:szCs w:val="22"/>
        </w:rPr>
        <w:t xml:space="preserve">Strony zobowiązują się do niezwłocznego, wzajemnego, pisemnego powiadamiania się o zmianach dotyczących określonych w umowie nazw, adresów, danych kontaktowych bez konieczności sporządzania aneksu do niniejszej umowy Korespondencję doręczoną na adresy do korespondencji wskazane w ust. 2, każda ze Stron uznaje za prawidłowo doręczoną w przypadku nie powiadomienia drugiej Strony o zmianie swego adresu. Każda ze Stron przyjmuje na siebie odpowiedzialność za wszelkie negatywne skutki wynikłe z powodu nie wskazania drugiej Stronie aktualnego adresu. </w:t>
      </w:r>
    </w:p>
    <w:p w14:paraId="09B5AE93" w14:textId="77777777" w:rsidR="00D748F6" w:rsidRPr="00D061EC" w:rsidRDefault="00D748F6" w:rsidP="0051746D">
      <w:pPr>
        <w:pStyle w:val="Default"/>
        <w:numPr>
          <w:ilvl w:val="0"/>
          <w:numId w:val="122"/>
        </w:numPr>
        <w:autoSpaceDN/>
        <w:spacing w:line="200" w:lineRule="atLeast"/>
        <w:ind w:left="284"/>
        <w:jc w:val="both"/>
        <w:textAlignment w:val="auto"/>
        <w:rPr>
          <w:rFonts w:ascii="Arial Narrow" w:eastAsia="Tahoma" w:hAnsi="Arial Narrow" w:cs="Calibri"/>
          <w:color w:val="auto"/>
          <w:sz w:val="22"/>
          <w:szCs w:val="22"/>
        </w:rPr>
      </w:pPr>
      <w:r w:rsidRPr="00D061EC">
        <w:rPr>
          <w:rFonts w:ascii="Arial Narrow" w:eastAsia="Tahoma" w:hAnsi="Arial Narrow" w:cs="Calibri"/>
          <w:color w:val="auto"/>
          <w:sz w:val="22"/>
          <w:szCs w:val="22"/>
        </w:rPr>
        <w:t xml:space="preserve">Strony ustalają, że ich aktualne adresy do korespondencji oraz dane kontaktowe są następujące: </w:t>
      </w:r>
    </w:p>
    <w:p w14:paraId="19F6E2DF" w14:textId="77777777" w:rsidR="00D748F6" w:rsidRPr="00D061EC" w:rsidRDefault="00D748F6" w:rsidP="0051746D">
      <w:pPr>
        <w:pStyle w:val="Default"/>
        <w:numPr>
          <w:ilvl w:val="0"/>
          <w:numId w:val="123"/>
        </w:numPr>
        <w:autoSpaceDN/>
        <w:spacing w:line="200" w:lineRule="atLeast"/>
        <w:ind w:left="709"/>
        <w:jc w:val="both"/>
        <w:textAlignment w:val="auto"/>
        <w:rPr>
          <w:rFonts w:ascii="Arial Narrow" w:eastAsia="Tahoma" w:hAnsi="Arial Narrow" w:cs="Calibri"/>
          <w:color w:val="auto"/>
          <w:sz w:val="22"/>
          <w:szCs w:val="22"/>
        </w:rPr>
      </w:pPr>
      <w:r w:rsidRPr="00D061EC">
        <w:rPr>
          <w:rFonts w:ascii="Arial Narrow" w:eastAsia="Tahoma" w:hAnsi="Arial Narrow" w:cs="Calibri"/>
          <w:color w:val="auto"/>
          <w:sz w:val="22"/>
          <w:szCs w:val="22"/>
        </w:rPr>
        <w:t xml:space="preserve">Zamawiający: </w:t>
      </w:r>
    </w:p>
    <w:p w14:paraId="2F6A3198" w14:textId="77777777" w:rsidR="00D748F6" w:rsidRPr="00D061EC" w:rsidRDefault="00D748F6" w:rsidP="00CC68E8">
      <w:pPr>
        <w:pStyle w:val="Default"/>
        <w:spacing w:line="200" w:lineRule="atLeast"/>
        <w:ind w:left="709"/>
        <w:jc w:val="both"/>
        <w:rPr>
          <w:rFonts w:ascii="Arial Narrow" w:eastAsia="Tahoma" w:hAnsi="Arial Narrow" w:cs="Calibri"/>
          <w:color w:val="auto"/>
          <w:sz w:val="22"/>
          <w:szCs w:val="22"/>
        </w:rPr>
      </w:pPr>
      <w:r w:rsidRPr="00D061EC">
        <w:rPr>
          <w:rFonts w:ascii="Arial Narrow" w:eastAsia="Tahoma" w:hAnsi="Arial Narrow" w:cs="Calibri"/>
          <w:b/>
          <w:bCs/>
          <w:color w:val="auto"/>
          <w:sz w:val="22"/>
          <w:szCs w:val="22"/>
        </w:rPr>
        <w:t>Gmina Poświętne z </w:t>
      </w:r>
      <w:r w:rsidRPr="00D061EC">
        <w:rPr>
          <w:rFonts w:ascii="Arial Narrow" w:eastAsia="Tahoma" w:hAnsi="Arial Narrow" w:cs="Calibri"/>
          <w:color w:val="auto"/>
          <w:sz w:val="22"/>
          <w:szCs w:val="22"/>
        </w:rPr>
        <w:t>siedzibą …..........................................</w:t>
      </w:r>
    </w:p>
    <w:p w14:paraId="17FD70FC" w14:textId="77777777" w:rsidR="00D748F6" w:rsidRPr="00D061EC" w:rsidRDefault="00D748F6" w:rsidP="0051746D">
      <w:pPr>
        <w:pStyle w:val="Default"/>
        <w:spacing w:line="200" w:lineRule="atLeast"/>
        <w:ind w:left="709"/>
        <w:jc w:val="both"/>
        <w:rPr>
          <w:rFonts w:ascii="Arial Narrow" w:eastAsia="Tahoma" w:hAnsi="Arial Narrow" w:cs="Calibri"/>
          <w:color w:val="auto"/>
          <w:sz w:val="22"/>
          <w:szCs w:val="22"/>
        </w:rPr>
      </w:pPr>
      <w:r w:rsidRPr="00D061EC">
        <w:rPr>
          <w:rFonts w:ascii="Arial Narrow" w:eastAsia="Tahoma" w:hAnsi="Arial Narrow" w:cs="Calibri"/>
          <w:color w:val="auto"/>
          <w:sz w:val="22"/>
          <w:szCs w:val="22"/>
        </w:rPr>
        <w:t>Tel. …...................... faks – ….................................. e-mail......................................</w:t>
      </w:r>
    </w:p>
    <w:p w14:paraId="16940CB0" w14:textId="77777777" w:rsidR="00CC68E8" w:rsidRPr="00D061EC" w:rsidRDefault="00D748F6" w:rsidP="0051746D">
      <w:pPr>
        <w:pStyle w:val="Default"/>
        <w:numPr>
          <w:ilvl w:val="0"/>
          <w:numId w:val="123"/>
        </w:numPr>
        <w:autoSpaceDN/>
        <w:spacing w:line="200" w:lineRule="atLeast"/>
        <w:ind w:left="709"/>
        <w:jc w:val="both"/>
        <w:textAlignment w:val="auto"/>
        <w:rPr>
          <w:rFonts w:ascii="Arial Narrow" w:eastAsia="Tahoma" w:hAnsi="Arial Narrow" w:cs="Calibri"/>
          <w:color w:val="auto"/>
          <w:sz w:val="22"/>
          <w:szCs w:val="22"/>
        </w:rPr>
      </w:pPr>
      <w:r w:rsidRPr="00D061EC">
        <w:rPr>
          <w:rFonts w:ascii="Arial Narrow" w:eastAsia="Tahoma" w:hAnsi="Arial Narrow" w:cs="Calibri"/>
          <w:color w:val="auto"/>
          <w:sz w:val="22"/>
          <w:szCs w:val="22"/>
        </w:rPr>
        <w:t xml:space="preserve">Wykonawca: </w:t>
      </w:r>
    </w:p>
    <w:p w14:paraId="70E42213" w14:textId="25966B03" w:rsidR="00D748F6" w:rsidRPr="00D061EC" w:rsidRDefault="00D748F6" w:rsidP="00CC68E8">
      <w:pPr>
        <w:pStyle w:val="Default"/>
        <w:autoSpaceDN/>
        <w:spacing w:line="200" w:lineRule="atLeast"/>
        <w:ind w:left="709"/>
        <w:jc w:val="both"/>
        <w:textAlignment w:val="auto"/>
        <w:rPr>
          <w:rFonts w:ascii="Arial Narrow" w:eastAsia="Tahoma" w:hAnsi="Arial Narrow" w:cs="Calibri"/>
          <w:color w:val="auto"/>
          <w:sz w:val="22"/>
          <w:szCs w:val="22"/>
        </w:rPr>
      </w:pPr>
      <w:r w:rsidRPr="00D061EC">
        <w:rPr>
          <w:rFonts w:ascii="Arial Narrow" w:eastAsia="Tahoma" w:hAnsi="Arial Narrow" w:cs="Calibri"/>
          <w:color w:val="auto"/>
          <w:sz w:val="22"/>
          <w:szCs w:val="22"/>
        </w:rPr>
        <w:t xml:space="preserve">.............................................................................................................. </w:t>
      </w:r>
    </w:p>
    <w:p w14:paraId="7AFC2B62" w14:textId="77777777" w:rsidR="00D748F6" w:rsidRPr="00D061EC" w:rsidRDefault="00D748F6" w:rsidP="0051746D">
      <w:pPr>
        <w:pStyle w:val="Default"/>
        <w:numPr>
          <w:ilvl w:val="0"/>
          <w:numId w:val="122"/>
        </w:numPr>
        <w:autoSpaceDN/>
        <w:spacing w:line="200" w:lineRule="atLeast"/>
        <w:ind w:left="284"/>
        <w:jc w:val="both"/>
        <w:textAlignment w:val="auto"/>
        <w:rPr>
          <w:rFonts w:ascii="Arial Narrow" w:eastAsia="Tahoma" w:hAnsi="Arial Narrow" w:cs="Calibri"/>
          <w:color w:val="auto"/>
          <w:sz w:val="22"/>
          <w:szCs w:val="22"/>
        </w:rPr>
      </w:pPr>
      <w:r w:rsidRPr="00D061EC">
        <w:rPr>
          <w:rFonts w:ascii="Arial Narrow" w:eastAsia="Tahoma" w:hAnsi="Arial Narrow" w:cs="Calibri"/>
          <w:color w:val="auto"/>
          <w:sz w:val="22"/>
          <w:szCs w:val="22"/>
        </w:rPr>
        <w:t>Strony zgodnie postanawiają, iż z zastrzeżeniem wyjątków wskazanych w Umowie, wszelkie zawiadomienia, zapytania informacje lub dane związane lub wynikające z realizacji przedmiotu Umowy będą przekazywane drugiej Stronie Umowy w formie pisemnej lub elektronicznej.</w:t>
      </w:r>
    </w:p>
    <w:p w14:paraId="371951CD" w14:textId="77777777" w:rsidR="00D748F6" w:rsidRPr="00D061EC" w:rsidRDefault="00D748F6" w:rsidP="0051746D">
      <w:pPr>
        <w:pStyle w:val="Default"/>
        <w:numPr>
          <w:ilvl w:val="0"/>
          <w:numId w:val="122"/>
        </w:numPr>
        <w:autoSpaceDN/>
        <w:spacing w:line="200" w:lineRule="atLeast"/>
        <w:ind w:left="284"/>
        <w:jc w:val="both"/>
        <w:textAlignment w:val="auto"/>
        <w:rPr>
          <w:rFonts w:ascii="Arial Narrow" w:eastAsia="Tahoma" w:hAnsi="Arial Narrow" w:cs="Calibri"/>
          <w:color w:val="auto"/>
          <w:sz w:val="22"/>
          <w:szCs w:val="22"/>
        </w:rPr>
      </w:pPr>
      <w:r w:rsidRPr="00D061EC">
        <w:rPr>
          <w:rFonts w:ascii="Arial Narrow" w:eastAsia="Tahoma" w:hAnsi="Arial Narrow" w:cs="Calibri"/>
          <w:b/>
          <w:bCs/>
          <w:color w:val="auto"/>
          <w:sz w:val="22"/>
          <w:szCs w:val="22"/>
        </w:rPr>
        <w:t xml:space="preserve"> </w:t>
      </w:r>
      <w:r w:rsidRPr="00D061EC">
        <w:rPr>
          <w:rFonts w:ascii="Arial Narrow" w:eastAsia="Tahoma" w:hAnsi="Arial Narrow" w:cs="Calibri"/>
          <w:color w:val="auto"/>
          <w:sz w:val="22"/>
          <w:szCs w:val="22"/>
        </w:rPr>
        <w:t xml:space="preserve">Korespondencja pisemna Stron kierowana będzie na adres wskazany w ust. 2 Umowy. </w:t>
      </w:r>
    </w:p>
    <w:p w14:paraId="5496EE1D" w14:textId="5F536535" w:rsidR="00D748F6" w:rsidRPr="00D061EC" w:rsidRDefault="00D748F6" w:rsidP="0051746D">
      <w:pPr>
        <w:pStyle w:val="Default"/>
        <w:numPr>
          <w:ilvl w:val="0"/>
          <w:numId w:val="122"/>
        </w:numPr>
        <w:autoSpaceDN/>
        <w:spacing w:line="200" w:lineRule="atLeast"/>
        <w:ind w:left="284"/>
        <w:jc w:val="both"/>
        <w:textAlignment w:val="auto"/>
        <w:rPr>
          <w:rFonts w:ascii="Arial Narrow" w:eastAsia="Tahoma" w:hAnsi="Arial Narrow" w:cs="Calibri"/>
          <w:color w:val="auto"/>
          <w:sz w:val="22"/>
          <w:szCs w:val="22"/>
        </w:rPr>
      </w:pPr>
      <w:r w:rsidRPr="00D061EC">
        <w:rPr>
          <w:rFonts w:ascii="Arial Narrow" w:eastAsia="Tahoma" w:hAnsi="Arial Narrow" w:cs="Calibri"/>
          <w:color w:val="auto"/>
          <w:sz w:val="22"/>
          <w:szCs w:val="22"/>
        </w:rPr>
        <w:t>Z zastrzeżeniem wyjątków wskazanych w Umowie, Strona żądająca udzielenia wykonania określonego obowiązku, udzielenia informacji, danych lub ich jej przekazania, bez względu na formę w jakiej wykonanie obowiązku lub udzielenie lub przekazanie informacji lub danych miałoby nastąpić, zobowiązana jest do wyznaczenia drugiej Stronie Umowy odpowiedniego w tym zakresie terminu.</w:t>
      </w:r>
    </w:p>
    <w:p w14:paraId="2175F298" w14:textId="77777777" w:rsidR="00F36E14" w:rsidRPr="00D061EC" w:rsidRDefault="00F36E14" w:rsidP="00D748F6">
      <w:pPr>
        <w:keepNext/>
        <w:autoSpaceDE w:val="0"/>
        <w:spacing w:line="200" w:lineRule="atLeast"/>
        <w:jc w:val="center"/>
        <w:rPr>
          <w:rFonts w:ascii="Arial Narrow" w:hAnsi="Arial Narrow" w:cs="Calibri"/>
          <w:b/>
          <w:sz w:val="22"/>
          <w:szCs w:val="22"/>
        </w:rPr>
      </w:pPr>
    </w:p>
    <w:p w14:paraId="3D39A7A0" w14:textId="6F9A444D" w:rsidR="00D748F6" w:rsidRPr="00D061EC" w:rsidRDefault="00D748F6" w:rsidP="00D748F6">
      <w:pPr>
        <w:keepNext/>
        <w:autoSpaceDE w:val="0"/>
        <w:spacing w:line="200" w:lineRule="atLeast"/>
        <w:jc w:val="center"/>
        <w:rPr>
          <w:rFonts w:ascii="Arial Narrow" w:hAnsi="Arial Narrow" w:cs="Calibri"/>
          <w:b/>
          <w:sz w:val="22"/>
          <w:szCs w:val="22"/>
        </w:rPr>
      </w:pPr>
      <w:r w:rsidRPr="00D061EC">
        <w:rPr>
          <w:rFonts w:ascii="Arial Narrow" w:hAnsi="Arial Narrow" w:cs="Calibri"/>
          <w:b/>
          <w:sz w:val="22"/>
          <w:szCs w:val="22"/>
        </w:rPr>
        <w:t xml:space="preserve">§ </w:t>
      </w:r>
      <w:r w:rsidR="001E2295" w:rsidRPr="00D061EC">
        <w:rPr>
          <w:rFonts w:ascii="Arial Narrow" w:hAnsi="Arial Narrow" w:cs="Calibri"/>
          <w:b/>
          <w:sz w:val="22"/>
          <w:szCs w:val="22"/>
        </w:rPr>
        <w:t>1</w:t>
      </w:r>
      <w:r w:rsidR="001809CF" w:rsidRPr="00D061EC">
        <w:rPr>
          <w:rFonts w:ascii="Arial Narrow" w:hAnsi="Arial Narrow" w:cs="Calibri"/>
          <w:b/>
          <w:sz w:val="22"/>
          <w:szCs w:val="22"/>
        </w:rPr>
        <w:t>3</w:t>
      </w:r>
    </w:p>
    <w:p w14:paraId="67E07DD7" w14:textId="77777777" w:rsidR="00D748F6" w:rsidRPr="00D061EC" w:rsidRDefault="00D748F6" w:rsidP="00C35149">
      <w:pPr>
        <w:keepNext/>
        <w:autoSpaceDE w:val="0"/>
        <w:jc w:val="center"/>
        <w:rPr>
          <w:rFonts w:ascii="Arial Narrow" w:hAnsi="Arial Narrow" w:cs="Calibri"/>
          <w:b/>
          <w:sz w:val="22"/>
          <w:szCs w:val="22"/>
        </w:rPr>
      </w:pPr>
      <w:r w:rsidRPr="00D061EC">
        <w:rPr>
          <w:rFonts w:ascii="Arial Narrow" w:hAnsi="Arial Narrow" w:cs="Calibri"/>
          <w:b/>
          <w:sz w:val="22"/>
          <w:szCs w:val="22"/>
        </w:rPr>
        <w:t>[Cesja wierzytelności]</w:t>
      </w:r>
    </w:p>
    <w:p w14:paraId="2A487D58" w14:textId="77777777" w:rsidR="00D748F6" w:rsidRPr="00D061EC" w:rsidRDefault="00D748F6" w:rsidP="00C35149">
      <w:pPr>
        <w:pStyle w:val="Akapitzlist"/>
        <w:widowControl/>
        <w:numPr>
          <w:ilvl w:val="0"/>
          <w:numId w:val="129"/>
        </w:numPr>
        <w:suppressAutoHyphens w:val="0"/>
        <w:autoSpaceDN/>
        <w:spacing w:after="100" w:afterAutospacing="1"/>
        <w:ind w:left="283" w:hanging="357"/>
        <w:textAlignment w:val="auto"/>
        <w:rPr>
          <w:rFonts w:cs="Calibri"/>
          <w:lang w:eastAsia="pl-PL"/>
        </w:rPr>
      </w:pPr>
      <w:r w:rsidRPr="00D061EC">
        <w:rPr>
          <w:rFonts w:cs="Calibri"/>
          <w:lang w:eastAsia="pl-PL"/>
        </w:rPr>
        <w:t>Zamawiający dopuszcza możliwość przeniesienia wierzytelności wynikających z niniejszej umowy na inny podmiot, na warunkach określonych w niniejszym paragrafie.</w:t>
      </w:r>
    </w:p>
    <w:p w14:paraId="39FD6373" w14:textId="77777777" w:rsidR="00D748F6" w:rsidRPr="00D061EC" w:rsidRDefault="00D748F6" w:rsidP="00044F14">
      <w:pPr>
        <w:pStyle w:val="Akapitzlist"/>
        <w:widowControl/>
        <w:numPr>
          <w:ilvl w:val="0"/>
          <w:numId w:val="129"/>
        </w:numPr>
        <w:suppressAutoHyphens w:val="0"/>
        <w:autoSpaceDN/>
        <w:spacing w:before="100" w:beforeAutospacing="1" w:after="100" w:afterAutospacing="1"/>
        <w:ind w:left="283" w:hanging="357"/>
        <w:textAlignment w:val="auto"/>
        <w:rPr>
          <w:rFonts w:cs="Calibri"/>
          <w:lang w:eastAsia="pl-PL"/>
        </w:rPr>
      </w:pPr>
      <w:r w:rsidRPr="00D061EC">
        <w:rPr>
          <w:rFonts w:cs="Calibri"/>
          <w:lang w:eastAsia="pl-PL"/>
        </w:rPr>
        <w:t xml:space="preserve">Do zawarcia przez Wykonawcę umowy przelewu wierzytelności wynikających z niniejszej umowy wymagana jest pisemna zgoda Zamawiającego. W tym celu wykonawca przedłoży Zamawiającemu pisemny wniosek o wyrażenie </w:t>
      </w:r>
      <w:r w:rsidRPr="00D061EC">
        <w:rPr>
          <w:rFonts w:cs="Calibri"/>
          <w:lang w:eastAsia="pl-PL"/>
        </w:rPr>
        <w:lastRenderedPageBreak/>
        <w:t xml:space="preserve">takiej zgody wraz z informacją o osobie (przyszłego) nabywcy wierzytelności, stosunku prawnym pomiędzy Wykonawcą a (przyszłym) nabywcą wierzytelności. </w:t>
      </w:r>
    </w:p>
    <w:p w14:paraId="48DCFB62" w14:textId="579E2688" w:rsidR="00D748F6" w:rsidRPr="00D061EC" w:rsidRDefault="00D748F6" w:rsidP="00044F14">
      <w:pPr>
        <w:pStyle w:val="Akapitzlist"/>
        <w:widowControl/>
        <w:numPr>
          <w:ilvl w:val="0"/>
          <w:numId w:val="129"/>
        </w:numPr>
        <w:suppressAutoHyphens w:val="0"/>
        <w:autoSpaceDN/>
        <w:spacing w:before="100" w:beforeAutospacing="1" w:after="100" w:afterAutospacing="1"/>
        <w:ind w:left="283" w:hanging="357"/>
        <w:textAlignment w:val="auto"/>
        <w:rPr>
          <w:rFonts w:cs="Calibri"/>
          <w:lang w:eastAsia="pl-PL"/>
        </w:rPr>
      </w:pPr>
      <w:r w:rsidRPr="00D061EC">
        <w:rPr>
          <w:rFonts w:cs="Calibri"/>
          <w:lang w:eastAsia="pl-PL"/>
        </w:rPr>
        <w:t>Zamawiający nie jest związany złożonym wnioskiem o wyrażenie zgody</w:t>
      </w:r>
      <w:ins w:id="3" w:author="Tomasz Jackowski" w:date="2024-11-10T10:56:00Z" w16du:dateUtc="2024-11-10T09:56:00Z">
        <w:r w:rsidR="00C37492">
          <w:rPr>
            <w:rFonts w:cs="Calibri"/>
            <w:lang w:eastAsia="pl-PL"/>
          </w:rPr>
          <w:t xml:space="preserve"> </w:t>
        </w:r>
      </w:ins>
      <w:r w:rsidR="00C37492">
        <w:rPr>
          <w:rFonts w:cs="Calibri"/>
          <w:lang w:eastAsia="pl-PL"/>
        </w:rPr>
        <w:t>i może odmówić Wykonawcy wyrażenia zgody bez żadnych negatywnych skutków, w tym skutków odszkodowawczych</w:t>
      </w:r>
      <w:r w:rsidRPr="00D061EC">
        <w:rPr>
          <w:rFonts w:cs="Calibri"/>
          <w:lang w:eastAsia="pl-PL"/>
        </w:rPr>
        <w:t xml:space="preserve">. </w:t>
      </w:r>
    </w:p>
    <w:p w14:paraId="60A4B8D0" w14:textId="77777777" w:rsidR="00D748F6" w:rsidRPr="00D061EC" w:rsidRDefault="00D748F6" w:rsidP="00044F14">
      <w:pPr>
        <w:pStyle w:val="Akapitzlist"/>
        <w:widowControl/>
        <w:numPr>
          <w:ilvl w:val="0"/>
          <w:numId w:val="129"/>
        </w:numPr>
        <w:suppressAutoHyphens w:val="0"/>
        <w:autoSpaceDN/>
        <w:spacing w:before="100" w:beforeAutospacing="1" w:after="100" w:afterAutospacing="1"/>
        <w:ind w:left="283" w:hanging="357"/>
        <w:textAlignment w:val="auto"/>
        <w:rPr>
          <w:rFonts w:cs="Calibri"/>
          <w:lang w:eastAsia="pl-PL"/>
        </w:rPr>
      </w:pPr>
      <w:r w:rsidRPr="00D061EC">
        <w:rPr>
          <w:rFonts w:cs="Calibri"/>
          <w:lang w:eastAsia="pl-PL"/>
        </w:rPr>
        <w:t xml:space="preserve">Wyrażona zgoda jest warunkowa, a jej skuteczność zależy od niezwłocznego dostarczenia przez Wykonawcę Zamawiającemu po podpisaniu umowy przelewu wierzytelności - jej kopii poświadczonej za zgodność z oryginałem i jej oryginał do wglądu. </w:t>
      </w:r>
    </w:p>
    <w:p w14:paraId="2A52F814" w14:textId="77777777" w:rsidR="00D748F6" w:rsidRPr="00D061EC" w:rsidRDefault="00D748F6" w:rsidP="00044F14">
      <w:pPr>
        <w:pStyle w:val="Akapitzlist"/>
        <w:widowControl/>
        <w:numPr>
          <w:ilvl w:val="0"/>
          <w:numId w:val="129"/>
        </w:numPr>
        <w:suppressAutoHyphens w:val="0"/>
        <w:autoSpaceDN/>
        <w:spacing w:before="100" w:beforeAutospacing="1" w:after="100" w:afterAutospacing="1"/>
        <w:ind w:left="283" w:hanging="357"/>
        <w:textAlignment w:val="auto"/>
        <w:rPr>
          <w:rFonts w:cs="Calibri"/>
          <w:lang w:eastAsia="pl-PL"/>
        </w:rPr>
      </w:pPr>
      <w:r w:rsidRPr="00D061EC">
        <w:rPr>
          <w:rFonts w:cs="Calibri"/>
          <w:lang w:eastAsia="pl-PL"/>
        </w:rPr>
        <w:t>Dopóki Wykonawca nie zawiadomi Zamawiającego o przelewie, spełnienie świadczenia do rąk Wykonawcy ma skutek względem nabywcy - przepis ten stosuje się odpowiednio do innych czynności prawnych dokonanych między Zamawiającym a Wykonawcą.</w:t>
      </w:r>
    </w:p>
    <w:p w14:paraId="4C03DC0D" w14:textId="77777777" w:rsidR="00D748F6" w:rsidRPr="00D061EC" w:rsidRDefault="00D748F6" w:rsidP="00044F14">
      <w:pPr>
        <w:pStyle w:val="Akapitzlist"/>
        <w:widowControl/>
        <w:numPr>
          <w:ilvl w:val="0"/>
          <w:numId w:val="129"/>
        </w:numPr>
        <w:suppressAutoHyphens w:val="0"/>
        <w:autoSpaceDN/>
        <w:spacing w:before="100" w:beforeAutospacing="1" w:after="100" w:afterAutospacing="1"/>
        <w:ind w:left="283" w:hanging="357"/>
        <w:textAlignment w:val="auto"/>
        <w:rPr>
          <w:rFonts w:cs="Calibri"/>
          <w:lang w:eastAsia="pl-PL"/>
        </w:rPr>
      </w:pPr>
      <w:r w:rsidRPr="00D061EC">
        <w:rPr>
          <w:rFonts w:cs="Calibri"/>
          <w:lang w:eastAsia="pl-PL"/>
        </w:rPr>
        <w:t>Wykonawca zobowiązany jest niezwłocznie pisemnie informować Zamawiającego o zmianach lub ustaniu umowy przelewu wierzytelności załączając stosowne dokumenty na potwierdzenie tych okoliczności, pod rygorem nieuwzględnienia tych okoliczności przy wypłacie wynagrodzenia. Zamawiający nie ponosi odpowiedzialności za konsekwencje nierzetelnego lub braku informowania przez Wykonawcę o okolicznościach mających wpływ na zasady wypłaty wynagrodzenia.</w:t>
      </w:r>
    </w:p>
    <w:p w14:paraId="4B1DAED2" w14:textId="77777777" w:rsidR="00D748F6" w:rsidRPr="00D061EC" w:rsidRDefault="00D748F6" w:rsidP="00044F14">
      <w:pPr>
        <w:pStyle w:val="Akapitzlist"/>
        <w:widowControl/>
        <w:numPr>
          <w:ilvl w:val="0"/>
          <w:numId w:val="129"/>
        </w:numPr>
        <w:suppressAutoHyphens w:val="0"/>
        <w:autoSpaceDN/>
        <w:spacing w:before="100" w:beforeAutospacing="1" w:after="100" w:afterAutospacing="1"/>
        <w:ind w:left="283" w:hanging="357"/>
        <w:textAlignment w:val="auto"/>
        <w:rPr>
          <w:rFonts w:cs="Calibri"/>
          <w:lang w:eastAsia="pl-PL"/>
        </w:rPr>
      </w:pPr>
      <w:r w:rsidRPr="00D061EC">
        <w:rPr>
          <w:rFonts w:cs="Calibri"/>
          <w:lang w:eastAsia="pl-PL"/>
        </w:rPr>
        <w:t xml:space="preserve">Powyższe zapisy stosuje się także do zawarcia przez nabywcę wierzytelności umowy przelewu wierzytelności z dalszym nabywcą – o czym Wykonawca ma obowiązek zawiadomić nabywcę wierzytelności”. </w:t>
      </w:r>
    </w:p>
    <w:p w14:paraId="4CC88ECC" w14:textId="558B502A" w:rsidR="00D748F6" w:rsidRPr="00F261CF" w:rsidRDefault="00D748F6" w:rsidP="00D748F6">
      <w:pPr>
        <w:autoSpaceDE w:val="0"/>
        <w:spacing w:line="200" w:lineRule="atLeast"/>
        <w:jc w:val="center"/>
        <w:rPr>
          <w:rFonts w:ascii="Arial Narrow" w:hAnsi="Arial Narrow" w:cs="Calibri"/>
          <w:b/>
          <w:sz w:val="22"/>
          <w:szCs w:val="22"/>
        </w:rPr>
      </w:pPr>
      <w:r w:rsidRPr="00F261CF">
        <w:rPr>
          <w:rFonts w:ascii="Arial Narrow" w:hAnsi="Arial Narrow" w:cs="Calibri"/>
          <w:b/>
          <w:sz w:val="22"/>
          <w:szCs w:val="22"/>
        </w:rPr>
        <w:t xml:space="preserve">§ </w:t>
      </w:r>
      <w:r w:rsidR="001E2295" w:rsidRPr="00F261CF">
        <w:rPr>
          <w:rFonts w:ascii="Arial Narrow" w:hAnsi="Arial Narrow" w:cs="Calibri"/>
          <w:b/>
          <w:sz w:val="22"/>
          <w:szCs w:val="22"/>
        </w:rPr>
        <w:t>1</w:t>
      </w:r>
      <w:r w:rsidR="001809CF" w:rsidRPr="00F261CF">
        <w:rPr>
          <w:rFonts w:ascii="Arial Narrow" w:hAnsi="Arial Narrow" w:cs="Calibri"/>
          <w:b/>
          <w:sz w:val="22"/>
          <w:szCs w:val="22"/>
        </w:rPr>
        <w:t>4</w:t>
      </w:r>
    </w:p>
    <w:p w14:paraId="451B0026" w14:textId="77777777" w:rsidR="00D748F6" w:rsidRPr="00F261CF" w:rsidRDefault="00D748F6" w:rsidP="00D748F6">
      <w:pPr>
        <w:autoSpaceDE w:val="0"/>
        <w:spacing w:line="200" w:lineRule="atLeast"/>
        <w:jc w:val="center"/>
        <w:rPr>
          <w:rFonts w:ascii="Arial Narrow" w:hAnsi="Arial Narrow" w:cs="Calibri"/>
          <w:b/>
          <w:sz w:val="22"/>
          <w:szCs w:val="22"/>
        </w:rPr>
      </w:pPr>
      <w:r w:rsidRPr="00F261CF">
        <w:rPr>
          <w:rFonts w:ascii="Arial Narrow" w:hAnsi="Arial Narrow" w:cs="Calibri"/>
          <w:b/>
          <w:sz w:val="22"/>
          <w:szCs w:val="22"/>
        </w:rPr>
        <w:t>[Zmiana umowy]</w:t>
      </w:r>
    </w:p>
    <w:p w14:paraId="37E19C0E" w14:textId="54888DA6" w:rsidR="00D748F6" w:rsidRPr="00F261CF" w:rsidRDefault="00D748F6" w:rsidP="00044F14">
      <w:pPr>
        <w:widowControl/>
        <w:numPr>
          <w:ilvl w:val="0"/>
          <w:numId w:val="127"/>
        </w:numPr>
        <w:shd w:val="clear" w:color="auto" w:fill="FFFFFF"/>
        <w:suppressAutoHyphens w:val="0"/>
        <w:autoSpaceDN/>
        <w:ind w:left="284"/>
        <w:jc w:val="both"/>
        <w:textAlignment w:val="auto"/>
        <w:rPr>
          <w:rFonts w:ascii="Arial Narrow" w:hAnsi="Arial Narrow" w:cs="Calibri"/>
          <w:sz w:val="22"/>
          <w:szCs w:val="22"/>
        </w:rPr>
      </w:pPr>
      <w:r w:rsidRPr="00F261CF">
        <w:rPr>
          <w:rFonts w:ascii="Arial Narrow" w:hAnsi="Arial Narrow" w:cs="Calibri"/>
          <w:sz w:val="22"/>
          <w:szCs w:val="22"/>
        </w:rPr>
        <w:t xml:space="preserve">Zamawiający, dla zapewnienia prawidłowej realizacji </w:t>
      </w:r>
      <w:r w:rsidR="00EC577D" w:rsidRPr="00F261CF">
        <w:rPr>
          <w:rFonts w:ascii="Arial Narrow" w:hAnsi="Arial Narrow" w:cs="Calibri"/>
          <w:sz w:val="22"/>
          <w:szCs w:val="22"/>
        </w:rPr>
        <w:t>umowy</w:t>
      </w:r>
      <w:r w:rsidRPr="00F261CF">
        <w:rPr>
          <w:rFonts w:ascii="Arial Narrow" w:hAnsi="Arial Narrow" w:cs="Calibri"/>
          <w:sz w:val="22"/>
          <w:szCs w:val="22"/>
        </w:rPr>
        <w:t xml:space="preserve"> dopuszcza możliwość zmian postanowień zawartej umowy, poza zmianami wynikającymi z art. 4</w:t>
      </w:r>
      <w:r w:rsidR="00F36E14" w:rsidRPr="00F261CF">
        <w:rPr>
          <w:rFonts w:ascii="Arial Narrow" w:hAnsi="Arial Narrow" w:cs="Calibri"/>
          <w:sz w:val="22"/>
          <w:szCs w:val="22"/>
        </w:rPr>
        <w:t>55</w:t>
      </w:r>
      <w:r w:rsidRPr="00F261CF">
        <w:rPr>
          <w:rFonts w:ascii="Arial Narrow" w:hAnsi="Arial Narrow" w:cs="Calibri"/>
          <w:sz w:val="22"/>
          <w:szCs w:val="22"/>
        </w:rPr>
        <w:t xml:space="preserve"> ustawy </w:t>
      </w:r>
      <w:proofErr w:type="spellStart"/>
      <w:r w:rsidRPr="00F261CF">
        <w:rPr>
          <w:rFonts w:ascii="Arial Narrow" w:hAnsi="Arial Narrow" w:cs="Calibri"/>
          <w:sz w:val="22"/>
          <w:szCs w:val="22"/>
        </w:rPr>
        <w:t>pzp</w:t>
      </w:r>
      <w:proofErr w:type="spellEnd"/>
      <w:r w:rsidRPr="00F261CF">
        <w:rPr>
          <w:rFonts w:ascii="Arial Narrow" w:hAnsi="Arial Narrow" w:cs="Calibri"/>
          <w:sz w:val="22"/>
          <w:szCs w:val="22"/>
        </w:rPr>
        <w:t>, w stosunku do treści oferty w następujących przypadkach:</w:t>
      </w:r>
    </w:p>
    <w:p w14:paraId="652C8E4A" w14:textId="77777777" w:rsidR="00D748F6" w:rsidRPr="00F261CF" w:rsidRDefault="00D748F6" w:rsidP="00044F14">
      <w:pPr>
        <w:widowControl/>
        <w:numPr>
          <w:ilvl w:val="0"/>
          <w:numId w:val="126"/>
        </w:numPr>
        <w:suppressAutoHyphens w:val="0"/>
        <w:autoSpaceDE w:val="0"/>
        <w:autoSpaceDN/>
        <w:ind w:left="567"/>
        <w:jc w:val="both"/>
        <w:textAlignment w:val="auto"/>
        <w:rPr>
          <w:rFonts w:ascii="Arial Narrow" w:hAnsi="Arial Narrow" w:cs="Calibri"/>
          <w:sz w:val="22"/>
          <w:szCs w:val="22"/>
        </w:rPr>
      </w:pPr>
      <w:r w:rsidRPr="00F261CF">
        <w:rPr>
          <w:rFonts w:ascii="Arial Narrow" w:hAnsi="Arial Narrow" w:cs="Calibri"/>
          <w:sz w:val="22"/>
          <w:szCs w:val="22"/>
        </w:rPr>
        <w:t>nastąpi zmiana powszechnie obowiązujących przepisów prawa w zakresie mającym wpływ na realizację przedmiotu zamówienia,</w:t>
      </w:r>
    </w:p>
    <w:p w14:paraId="795B987A" w14:textId="77777777" w:rsidR="00D748F6" w:rsidRPr="00F261CF" w:rsidRDefault="00D748F6" w:rsidP="00044F14">
      <w:pPr>
        <w:widowControl/>
        <w:numPr>
          <w:ilvl w:val="0"/>
          <w:numId w:val="126"/>
        </w:numPr>
        <w:tabs>
          <w:tab w:val="left" w:pos="567"/>
        </w:tabs>
        <w:suppressAutoHyphens w:val="0"/>
        <w:autoSpaceDE w:val="0"/>
        <w:autoSpaceDN/>
        <w:ind w:left="567"/>
        <w:jc w:val="both"/>
        <w:textAlignment w:val="auto"/>
        <w:rPr>
          <w:rFonts w:ascii="Arial Narrow" w:hAnsi="Arial Narrow" w:cs="Calibri"/>
          <w:sz w:val="22"/>
          <w:szCs w:val="22"/>
        </w:rPr>
      </w:pPr>
      <w:r w:rsidRPr="00F261CF">
        <w:rPr>
          <w:rFonts w:ascii="Arial Narrow" w:hAnsi="Arial Narrow" w:cs="Calibri"/>
          <w:sz w:val="22"/>
          <w:szCs w:val="22"/>
        </w:rPr>
        <w:t>wynikną rozbieżności lub niejasności w umowie, których nie można usunąć w inny sposób, a zmiana ta będzie umożliwiać usunięcie rozbieżności i doprecyzowanie umowy w celu jednoznacznej interpretacji jej zapisów przez strony,</w:t>
      </w:r>
    </w:p>
    <w:p w14:paraId="49F57A3A" w14:textId="77777777" w:rsidR="00D748F6" w:rsidRPr="00F261CF" w:rsidRDefault="00D748F6" w:rsidP="00044F14">
      <w:pPr>
        <w:widowControl/>
        <w:numPr>
          <w:ilvl w:val="0"/>
          <w:numId w:val="126"/>
        </w:numPr>
        <w:tabs>
          <w:tab w:val="left" w:pos="567"/>
        </w:tabs>
        <w:suppressAutoHyphens w:val="0"/>
        <w:autoSpaceDE w:val="0"/>
        <w:autoSpaceDN/>
        <w:ind w:left="567"/>
        <w:jc w:val="both"/>
        <w:textAlignment w:val="auto"/>
        <w:rPr>
          <w:rFonts w:ascii="Arial Narrow" w:hAnsi="Arial Narrow" w:cs="Calibri"/>
          <w:sz w:val="22"/>
          <w:szCs w:val="22"/>
        </w:rPr>
      </w:pPr>
      <w:r w:rsidRPr="00F261CF">
        <w:rPr>
          <w:rFonts w:ascii="Arial Narrow" w:hAnsi="Arial Narrow" w:cs="Calibri"/>
          <w:sz w:val="22"/>
          <w:szCs w:val="22"/>
        </w:rPr>
        <w:t>jeżeli ulegnie zmianie ilość odebranych odpadów na którą zamawiający nie miał wpływu,</w:t>
      </w:r>
    </w:p>
    <w:p w14:paraId="695EF14A" w14:textId="77777777" w:rsidR="00D748F6" w:rsidRPr="00F261CF" w:rsidRDefault="00D748F6" w:rsidP="00044F14">
      <w:pPr>
        <w:widowControl/>
        <w:numPr>
          <w:ilvl w:val="0"/>
          <w:numId w:val="126"/>
        </w:numPr>
        <w:tabs>
          <w:tab w:val="left" w:pos="567"/>
        </w:tabs>
        <w:suppressAutoHyphens w:val="0"/>
        <w:autoSpaceDE w:val="0"/>
        <w:autoSpaceDN/>
        <w:ind w:left="567"/>
        <w:jc w:val="both"/>
        <w:textAlignment w:val="auto"/>
        <w:rPr>
          <w:rFonts w:ascii="Arial Narrow" w:hAnsi="Arial Narrow" w:cs="Calibri"/>
          <w:sz w:val="22"/>
          <w:szCs w:val="22"/>
        </w:rPr>
      </w:pPr>
      <w:r w:rsidRPr="00F261CF">
        <w:rPr>
          <w:rFonts w:ascii="Arial Narrow" w:hAnsi="Arial Narrow" w:cs="Calibri"/>
          <w:sz w:val="22"/>
          <w:szCs w:val="22"/>
        </w:rPr>
        <w:t>nastąpi działanie siły wyższej.</w:t>
      </w:r>
    </w:p>
    <w:p w14:paraId="7A5B8523" w14:textId="77777777" w:rsidR="00D748F6" w:rsidRPr="00F261CF" w:rsidRDefault="00D748F6" w:rsidP="00044F14">
      <w:pPr>
        <w:widowControl/>
        <w:numPr>
          <w:ilvl w:val="0"/>
          <w:numId w:val="126"/>
        </w:numPr>
        <w:tabs>
          <w:tab w:val="left" w:pos="1134"/>
        </w:tabs>
        <w:suppressAutoHyphens w:val="0"/>
        <w:autoSpaceDE w:val="0"/>
        <w:autoSpaceDN/>
        <w:ind w:left="567"/>
        <w:jc w:val="both"/>
        <w:textAlignment w:val="auto"/>
        <w:rPr>
          <w:rFonts w:ascii="Arial Narrow" w:hAnsi="Arial Narrow" w:cs="Calibri"/>
          <w:sz w:val="22"/>
          <w:szCs w:val="22"/>
        </w:rPr>
      </w:pPr>
      <w:r w:rsidRPr="00F261CF">
        <w:rPr>
          <w:rFonts w:ascii="Arial Narrow" w:hAnsi="Arial Narrow" w:cs="Calibri"/>
          <w:sz w:val="22"/>
          <w:szCs w:val="22"/>
        </w:rPr>
        <w:t>zajdzie konieczność dokonania zmiany przedstawicieli Zamawiającego i Wykonawcy wskazanych w umowie.</w:t>
      </w:r>
    </w:p>
    <w:p w14:paraId="240F8714" w14:textId="4D9060EA" w:rsidR="00D748F6" w:rsidRPr="00F261CF" w:rsidRDefault="00D748F6" w:rsidP="00044F14">
      <w:pPr>
        <w:widowControl/>
        <w:numPr>
          <w:ilvl w:val="0"/>
          <w:numId w:val="127"/>
        </w:numPr>
        <w:suppressAutoHyphens w:val="0"/>
        <w:autoSpaceDN/>
        <w:ind w:left="284"/>
        <w:jc w:val="both"/>
        <w:textAlignment w:val="auto"/>
        <w:rPr>
          <w:rFonts w:ascii="Arial Narrow" w:hAnsi="Arial Narrow" w:cs="Calibri"/>
          <w:bCs/>
          <w:sz w:val="22"/>
          <w:szCs w:val="22"/>
        </w:rPr>
      </w:pPr>
      <w:r w:rsidRPr="00F261CF">
        <w:rPr>
          <w:rFonts w:ascii="Arial Narrow" w:hAnsi="Arial Narrow" w:cs="Calibri"/>
          <w:bCs/>
          <w:sz w:val="22"/>
          <w:szCs w:val="22"/>
        </w:rPr>
        <w:t xml:space="preserve">Strony zobowiązują się dokonać zmiany wysokości wynagrodzenia należnego Wykonawcy, o którym mowa w § </w:t>
      </w:r>
      <w:r w:rsidR="007D6E54" w:rsidRPr="00F261CF">
        <w:rPr>
          <w:rFonts w:ascii="Arial Narrow" w:hAnsi="Arial Narrow" w:cs="Calibri"/>
          <w:bCs/>
          <w:sz w:val="22"/>
          <w:szCs w:val="22"/>
        </w:rPr>
        <w:t>3</w:t>
      </w:r>
      <w:r w:rsidRPr="00F261CF">
        <w:rPr>
          <w:rFonts w:ascii="Arial Narrow" w:hAnsi="Arial Narrow" w:cs="Calibri"/>
          <w:bCs/>
          <w:sz w:val="22"/>
          <w:szCs w:val="22"/>
        </w:rPr>
        <w:t xml:space="preserve"> umowy, w formie pisemnego aneksu, każdorazowo w przypadku wystąpienia jednej z następujących okoliczności:</w:t>
      </w:r>
    </w:p>
    <w:p w14:paraId="02BDCB62" w14:textId="77777777" w:rsidR="00D748F6" w:rsidRPr="00F261CF" w:rsidRDefault="00D748F6" w:rsidP="00044F14">
      <w:pPr>
        <w:widowControl/>
        <w:numPr>
          <w:ilvl w:val="0"/>
          <w:numId w:val="128"/>
        </w:numPr>
        <w:suppressAutoHyphens w:val="0"/>
        <w:autoSpaceDN/>
        <w:ind w:left="851"/>
        <w:jc w:val="both"/>
        <w:textAlignment w:val="auto"/>
        <w:rPr>
          <w:rFonts w:ascii="Arial Narrow" w:hAnsi="Arial Narrow" w:cs="Calibri"/>
          <w:bCs/>
          <w:sz w:val="22"/>
          <w:szCs w:val="22"/>
        </w:rPr>
      </w:pPr>
      <w:r w:rsidRPr="00F261CF">
        <w:rPr>
          <w:rFonts w:ascii="Arial Narrow" w:hAnsi="Arial Narrow" w:cs="Calibri"/>
          <w:bCs/>
          <w:sz w:val="22"/>
          <w:szCs w:val="22"/>
        </w:rPr>
        <w:t>zmiany stawki podatku od towarów i usług;</w:t>
      </w:r>
    </w:p>
    <w:p w14:paraId="46301C28" w14:textId="77777777" w:rsidR="00D748F6" w:rsidRPr="00F261CF" w:rsidRDefault="00D748F6" w:rsidP="00044F14">
      <w:pPr>
        <w:widowControl/>
        <w:numPr>
          <w:ilvl w:val="0"/>
          <w:numId w:val="128"/>
        </w:numPr>
        <w:suppressAutoHyphens w:val="0"/>
        <w:autoSpaceDN/>
        <w:ind w:left="851"/>
        <w:jc w:val="both"/>
        <w:textAlignment w:val="auto"/>
        <w:rPr>
          <w:rFonts w:ascii="Arial Narrow" w:hAnsi="Arial Narrow" w:cs="Calibri"/>
          <w:bCs/>
          <w:sz w:val="22"/>
          <w:szCs w:val="22"/>
        </w:rPr>
      </w:pPr>
      <w:r w:rsidRPr="00F261CF">
        <w:rPr>
          <w:rFonts w:ascii="Arial Narrow" w:hAnsi="Arial Narrow" w:cs="Calibri"/>
          <w:bCs/>
          <w:sz w:val="22"/>
          <w:szCs w:val="22"/>
        </w:rPr>
        <w:t>zmiany wysokości minimalnego wynagrodzenia ustalonego na podstawie przepisów o minimalnym wynagrodzeniu za pracę;</w:t>
      </w:r>
    </w:p>
    <w:p w14:paraId="3EB51528" w14:textId="77777777" w:rsidR="00D748F6" w:rsidRPr="00F261CF" w:rsidRDefault="00D748F6" w:rsidP="00044F14">
      <w:pPr>
        <w:widowControl/>
        <w:numPr>
          <w:ilvl w:val="0"/>
          <w:numId w:val="128"/>
        </w:numPr>
        <w:suppressAutoHyphens w:val="0"/>
        <w:autoSpaceDN/>
        <w:ind w:left="851"/>
        <w:jc w:val="both"/>
        <w:textAlignment w:val="auto"/>
        <w:rPr>
          <w:rFonts w:ascii="Arial Narrow" w:hAnsi="Arial Narrow" w:cs="Calibri"/>
          <w:bCs/>
          <w:sz w:val="22"/>
          <w:szCs w:val="22"/>
        </w:rPr>
      </w:pPr>
      <w:r w:rsidRPr="00F261CF">
        <w:rPr>
          <w:rFonts w:ascii="Arial Narrow" w:hAnsi="Arial Narrow" w:cs="Calibri"/>
          <w:bCs/>
          <w:sz w:val="22"/>
          <w:szCs w:val="22"/>
        </w:rPr>
        <w:t>zmiany zasad podlegania ubezpieczeniom społecznym lub ubezpieczeniu zdrowotnemu lub wysokości stawki składki na ubezpieczenia społeczne lub zdrowotne</w:t>
      </w:r>
    </w:p>
    <w:p w14:paraId="43F97C38" w14:textId="0929C420" w:rsidR="00D748F6" w:rsidRPr="00F261CF" w:rsidRDefault="00D748F6" w:rsidP="00044F14">
      <w:pPr>
        <w:widowControl/>
        <w:numPr>
          <w:ilvl w:val="0"/>
          <w:numId w:val="128"/>
        </w:numPr>
        <w:suppressAutoHyphens w:val="0"/>
        <w:autoSpaceDN/>
        <w:ind w:left="851"/>
        <w:jc w:val="both"/>
        <w:textAlignment w:val="auto"/>
        <w:rPr>
          <w:rFonts w:ascii="Arial Narrow" w:hAnsi="Arial Narrow" w:cs="Calibri"/>
          <w:bCs/>
          <w:sz w:val="22"/>
          <w:szCs w:val="22"/>
        </w:rPr>
      </w:pPr>
      <w:r w:rsidRPr="00F261CF">
        <w:rPr>
          <w:rFonts w:ascii="Arial Narrow" w:hAnsi="Arial Narrow" w:cs="Calibri"/>
          <w:bCs/>
          <w:sz w:val="22"/>
          <w:szCs w:val="22"/>
        </w:rPr>
        <w:t>zasad gromadzenia i wysokości wpłat do pracowniczych planów kapitałowych, o których mowa w ustawie z dnia 4 października 2018 r. o pracowniczych planach kapitałowych (</w:t>
      </w:r>
      <w:proofErr w:type="spellStart"/>
      <w:r w:rsidRPr="00F261CF">
        <w:rPr>
          <w:rFonts w:ascii="Arial Narrow" w:hAnsi="Arial Narrow" w:cs="Calibri"/>
          <w:bCs/>
          <w:sz w:val="22"/>
          <w:szCs w:val="22"/>
        </w:rPr>
        <w:t>t.j</w:t>
      </w:r>
      <w:proofErr w:type="spellEnd"/>
      <w:r w:rsidRPr="00F261CF">
        <w:rPr>
          <w:rFonts w:ascii="Arial Narrow" w:hAnsi="Arial Narrow" w:cs="Calibri"/>
          <w:bCs/>
          <w:sz w:val="22"/>
          <w:szCs w:val="22"/>
        </w:rPr>
        <w:t>. Dz.U. z 202</w:t>
      </w:r>
      <w:r w:rsidR="00E15A95" w:rsidRPr="00F261CF">
        <w:rPr>
          <w:rFonts w:ascii="Arial Narrow" w:hAnsi="Arial Narrow" w:cs="Calibri"/>
          <w:bCs/>
          <w:sz w:val="22"/>
          <w:szCs w:val="22"/>
        </w:rPr>
        <w:t>4</w:t>
      </w:r>
      <w:r w:rsidRPr="00F261CF">
        <w:rPr>
          <w:rFonts w:ascii="Arial Narrow" w:hAnsi="Arial Narrow" w:cs="Calibri"/>
          <w:bCs/>
          <w:sz w:val="22"/>
          <w:szCs w:val="22"/>
        </w:rPr>
        <w:t xml:space="preserve"> r. poz. 4</w:t>
      </w:r>
      <w:r w:rsidR="00E15A95" w:rsidRPr="00F261CF">
        <w:rPr>
          <w:rFonts w:ascii="Arial Narrow" w:hAnsi="Arial Narrow" w:cs="Calibri"/>
          <w:bCs/>
          <w:sz w:val="22"/>
          <w:szCs w:val="22"/>
        </w:rPr>
        <w:t>27</w:t>
      </w:r>
      <w:r w:rsidRPr="00F261CF">
        <w:rPr>
          <w:rFonts w:ascii="Arial Narrow" w:hAnsi="Arial Narrow" w:cs="Calibri"/>
          <w:bCs/>
          <w:sz w:val="22"/>
          <w:szCs w:val="22"/>
        </w:rPr>
        <w:t xml:space="preserve"> ze zm.)</w:t>
      </w:r>
    </w:p>
    <w:p w14:paraId="551F3E45" w14:textId="77777777" w:rsidR="00D748F6" w:rsidRPr="00F261CF" w:rsidRDefault="00D748F6" w:rsidP="00044F14">
      <w:pPr>
        <w:ind w:left="851"/>
        <w:jc w:val="both"/>
        <w:rPr>
          <w:rFonts w:ascii="Arial Narrow" w:hAnsi="Arial Narrow" w:cs="Calibri"/>
          <w:bCs/>
          <w:sz w:val="22"/>
          <w:szCs w:val="22"/>
        </w:rPr>
      </w:pPr>
      <w:r w:rsidRPr="00F261CF">
        <w:rPr>
          <w:rFonts w:ascii="Arial Narrow" w:hAnsi="Arial Narrow" w:cs="Calibri"/>
          <w:bCs/>
          <w:sz w:val="22"/>
          <w:szCs w:val="22"/>
        </w:rPr>
        <w:t>- na zasadach i w sposób określony w ust. 3 i nast., jeżeli zmiany te będą miały wpływ na koszty wykonania umowy przez Wykonawcę.</w:t>
      </w:r>
    </w:p>
    <w:p w14:paraId="2AA4B34F" w14:textId="77777777" w:rsidR="00D748F6" w:rsidRPr="00F261CF" w:rsidRDefault="00D748F6" w:rsidP="00044F14">
      <w:pPr>
        <w:widowControl/>
        <w:numPr>
          <w:ilvl w:val="0"/>
          <w:numId w:val="127"/>
        </w:numPr>
        <w:suppressAutoHyphens w:val="0"/>
        <w:autoSpaceDN/>
        <w:ind w:left="284"/>
        <w:jc w:val="both"/>
        <w:textAlignment w:val="auto"/>
        <w:rPr>
          <w:rFonts w:ascii="Arial Narrow" w:hAnsi="Arial Narrow" w:cs="Calibri"/>
          <w:bCs/>
          <w:sz w:val="22"/>
          <w:szCs w:val="22"/>
        </w:rPr>
      </w:pPr>
      <w:r w:rsidRPr="00F261CF">
        <w:rPr>
          <w:rFonts w:ascii="Arial Narrow" w:hAnsi="Arial Narrow" w:cs="Calibri"/>
          <w:bCs/>
          <w:sz w:val="22"/>
          <w:szCs w:val="22"/>
        </w:rPr>
        <w:t>Zmiana wysokości wynagrodzenia należnego Wykonawcy w przypadku zaistnienia przesłanki, o której mowa w ust.2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B7FBA2A" w14:textId="77777777" w:rsidR="00D748F6" w:rsidRPr="00F261CF" w:rsidRDefault="00D748F6" w:rsidP="00044F14">
      <w:pPr>
        <w:widowControl/>
        <w:numPr>
          <w:ilvl w:val="0"/>
          <w:numId w:val="127"/>
        </w:numPr>
        <w:suppressAutoHyphens w:val="0"/>
        <w:autoSpaceDN/>
        <w:ind w:left="284"/>
        <w:jc w:val="both"/>
        <w:textAlignment w:val="auto"/>
        <w:rPr>
          <w:rFonts w:ascii="Arial Narrow" w:hAnsi="Arial Narrow" w:cs="Calibri"/>
          <w:bCs/>
          <w:sz w:val="22"/>
          <w:szCs w:val="22"/>
        </w:rPr>
      </w:pPr>
      <w:r w:rsidRPr="00F261CF">
        <w:rPr>
          <w:rFonts w:ascii="Arial Narrow" w:hAnsi="Arial Narrow" w:cs="Calibri"/>
          <w:bCs/>
          <w:sz w:val="22"/>
          <w:szCs w:val="22"/>
        </w:rPr>
        <w:t>W przypadku zmiany, o której mowa w ust. 2 pkt 1, wartość wynagrodzenia netto nie zmieni się, a wartość wynagrodzenia brutto zostanie wyliczona na podstawie nowych przepisów.</w:t>
      </w:r>
    </w:p>
    <w:p w14:paraId="3E159647" w14:textId="77777777" w:rsidR="00D748F6" w:rsidRPr="00F261CF" w:rsidRDefault="00D748F6" w:rsidP="00044F14">
      <w:pPr>
        <w:widowControl/>
        <w:numPr>
          <w:ilvl w:val="0"/>
          <w:numId w:val="127"/>
        </w:numPr>
        <w:suppressAutoHyphens w:val="0"/>
        <w:autoSpaceDN/>
        <w:ind w:left="284"/>
        <w:jc w:val="both"/>
        <w:textAlignment w:val="auto"/>
        <w:rPr>
          <w:rFonts w:ascii="Arial Narrow" w:hAnsi="Arial Narrow" w:cs="Calibri"/>
          <w:bCs/>
          <w:sz w:val="22"/>
          <w:szCs w:val="22"/>
        </w:rPr>
      </w:pPr>
      <w:r w:rsidRPr="00F261CF">
        <w:rPr>
          <w:rFonts w:ascii="Arial Narrow" w:hAnsi="Arial Narrow" w:cs="Calibri"/>
          <w:bCs/>
          <w:sz w:val="22"/>
          <w:szCs w:val="22"/>
        </w:rPr>
        <w:t>Zmiana wysokości wynagrodzenia w przypadku zaistnienia przesłanki, o której mowa w ust. 2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5D330466" w14:textId="77777777" w:rsidR="00D748F6" w:rsidRPr="00F261CF" w:rsidRDefault="00D748F6" w:rsidP="00044F14">
      <w:pPr>
        <w:widowControl/>
        <w:numPr>
          <w:ilvl w:val="0"/>
          <w:numId w:val="127"/>
        </w:numPr>
        <w:suppressAutoHyphens w:val="0"/>
        <w:autoSpaceDN/>
        <w:ind w:left="284"/>
        <w:jc w:val="both"/>
        <w:textAlignment w:val="auto"/>
        <w:rPr>
          <w:rFonts w:ascii="Arial Narrow" w:hAnsi="Arial Narrow" w:cs="Calibri"/>
          <w:bCs/>
          <w:sz w:val="22"/>
          <w:szCs w:val="22"/>
        </w:rPr>
      </w:pPr>
      <w:r w:rsidRPr="00F261CF">
        <w:rPr>
          <w:rFonts w:ascii="Arial Narrow" w:hAnsi="Arial Narrow" w:cs="Calibri"/>
          <w:sz w:val="22"/>
          <w:szCs w:val="22"/>
        </w:rPr>
        <w:t xml:space="preserve">W przypadku zmiany, o której mowa w ust. 2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w:t>
      </w:r>
      <w:r w:rsidRPr="00F261CF">
        <w:rPr>
          <w:rFonts w:ascii="Arial Narrow" w:hAnsi="Arial Narrow" w:cs="Calibri"/>
          <w:sz w:val="22"/>
          <w:szCs w:val="22"/>
        </w:rPr>
        <w:lastRenderedPageBreak/>
        <w:t>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93C9865" w14:textId="77777777" w:rsidR="00D748F6" w:rsidRPr="00F261CF" w:rsidRDefault="00D748F6" w:rsidP="00044F14">
      <w:pPr>
        <w:widowControl/>
        <w:numPr>
          <w:ilvl w:val="0"/>
          <w:numId w:val="127"/>
        </w:numPr>
        <w:suppressAutoHyphens w:val="0"/>
        <w:autoSpaceDN/>
        <w:ind w:left="284"/>
        <w:jc w:val="both"/>
        <w:textAlignment w:val="auto"/>
        <w:rPr>
          <w:rFonts w:ascii="Arial Narrow" w:hAnsi="Arial Narrow" w:cs="Calibri"/>
          <w:bCs/>
          <w:sz w:val="22"/>
          <w:szCs w:val="22"/>
        </w:rPr>
      </w:pPr>
      <w:r w:rsidRPr="00F261CF">
        <w:rPr>
          <w:rFonts w:ascii="Arial Narrow" w:hAnsi="Arial Narrow" w:cs="Calibri"/>
          <w:sz w:val="22"/>
          <w:szCs w:val="22"/>
        </w:rPr>
        <w:t>W przypadku zmiany, o której mowa w ust. 2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4AF1E46" w14:textId="77777777" w:rsidR="00D748F6" w:rsidRPr="00F261CF" w:rsidRDefault="00D748F6" w:rsidP="00044F14">
      <w:pPr>
        <w:widowControl/>
        <w:numPr>
          <w:ilvl w:val="0"/>
          <w:numId w:val="127"/>
        </w:numPr>
        <w:autoSpaceDN/>
        <w:ind w:left="284"/>
        <w:jc w:val="both"/>
        <w:textAlignment w:val="auto"/>
        <w:rPr>
          <w:rFonts w:ascii="Arial Narrow" w:hAnsi="Arial Narrow" w:cs="Calibri"/>
          <w:sz w:val="22"/>
          <w:szCs w:val="22"/>
        </w:rPr>
      </w:pPr>
      <w:r w:rsidRPr="00F261CF">
        <w:rPr>
          <w:rFonts w:ascii="Arial Narrow" w:hAnsi="Arial Narrow" w:cs="Calibri"/>
          <w:sz w:val="22"/>
          <w:szCs w:val="22"/>
        </w:rPr>
        <w:t>Dopuszczalne są wszelkie zmiany nieistotne rozumiane w ten sposób, że wiedza o ich wprowadzenia na etapie postępowania o udzielenie zamówienia publicznego nie wpłynęłaby na krąg podmiotów ubiegających się o zamówienie, ani na wynik postępowania. Takimi zmianami są zmiany o charakterze administracyjno- organizacyjnym umowy np. zmiana numeru konta bankowego, zmiany dotyczące nazwy, siedziby Wykonawcy lub jego formy organizacyjno- prawnej w trakcie trwania umowy, innych danych identyfikacyjnych. Zmiany prowadzące do likwidacji oczywistych omyłek pisarskich i rachunkowych w treści umowy.</w:t>
      </w:r>
    </w:p>
    <w:p w14:paraId="18A9464D" w14:textId="0748DFCE" w:rsidR="00157C48" w:rsidRPr="00F261CF" w:rsidRDefault="00157C48" w:rsidP="00157C48">
      <w:pPr>
        <w:pStyle w:val="Akapitzlist"/>
        <w:numPr>
          <w:ilvl w:val="0"/>
          <w:numId w:val="127"/>
        </w:numPr>
        <w:ind w:left="284"/>
        <w:rPr>
          <w:rFonts w:eastAsia="SimSun" w:cs="Calibri"/>
        </w:rPr>
      </w:pPr>
      <w:r w:rsidRPr="00F261CF">
        <w:rPr>
          <w:rFonts w:eastAsia="SimSun" w:cs="Calibri"/>
        </w:rPr>
        <w:t>Każdej ze stron przysługuje jednorazowa zmiana harmonogramu z obowiązkiem poinformowania drugiej strony z 3- dniowym wyprzedzeniem na co każda ze stron wyraża zgodę.</w:t>
      </w:r>
    </w:p>
    <w:p w14:paraId="7D295D7C" w14:textId="1B795471" w:rsidR="00D748F6" w:rsidRPr="00F261CF" w:rsidRDefault="00D748F6" w:rsidP="00044F14">
      <w:pPr>
        <w:widowControl/>
        <w:numPr>
          <w:ilvl w:val="0"/>
          <w:numId w:val="127"/>
        </w:numPr>
        <w:autoSpaceDN/>
        <w:ind w:left="284"/>
        <w:jc w:val="both"/>
        <w:textAlignment w:val="auto"/>
        <w:rPr>
          <w:rFonts w:ascii="Arial Narrow" w:hAnsi="Arial Narrow" w:cs="Calibri"/>
          <w:sz w:val="22"/>
          <w:szCs w:val="22"/>
        </w:rPr>
      </w:pPr>
      <w:r w:rsidRPr="00F261CF">
        <w:rPr>
          <w:rFonts w:ascii="Arial Narrow" w:hAnsi="Arial Narrow" w:cs="Calibri"/>
          <w:sz w:val="22"/>
          <w:szCs w:val="22"/>
        </w:rPr>
        <w:t>Wszelkie zmiany i uzupełnienia treści umowy musza mieć formę pisemną pod rygorem nieważności.</w:t>
      </w:r>
    </w:p>
    <w:p w14:paraId="36F45A34" w14:textId="2830E227" w:rsidR="00D748F6" w:rsidRPr="00F261CF" w:rsidRDefault="00D748F6" w:rsidP="00044F14">
      <w:pPr>
        <w:widowControl/>
        <w:numPr>
          <w:ilvl w:val="0"/>
          <w:numId w:val="127"/>
        </w:numPr>
        <w:autoSpaceDN/>
        <w:ind w:left="284"/>
        <w:jc w:val="both"/>
        <w:textAlignment w:val="auto"/>
        <w:rPr>
          <w:rFonts w:ascii="Arial Narrow" w:hAnsi="Arial Narrow" w:cs="Calibri"/>
          <w:sz w:val="22"/>
          <w:szCs w:val="22"/>
        </w:rPr>
      </w:pPr>
      <w:r w:rsidRPr="00F261CF">
        <w:rPr>
          <w:rFonts w:ascii="Arial Narrow" w:hAnsi="Arial Narrow" w:cs="Calibri"/>
          <w:sz w:val="22"/>
          <w:szCs w:val="22"/>
        </w:rPr>
        <w:t>Strona występująca o zmianę umowy zobowiązana jest do udokumentowania zaistnienia którejkolwiek z ww. przesłanek</w:t>
      </w:r>
      <w:r w:rsidR="008E3D54" w:rsidRPr="00F261CF">
        <w:rPr>
          <w:rFonts w:ascii="Arial Narrow" w:hAnsi="Arial Narrow" w:cs="Calibri"/>
          <w:sz w:val="22"/>
          <w:szCs w:val="22"/>
        </w:rPr>
        <w:t xml:space="preserve"> opisanych w pkt 1 lub/i pkt 2 umowy.</w:t>
      </w:r>
      <w:r w:rsidRPr="00F261CF">
        <w:rPr>
          <w:rFonts w:ascii="Arial Narrow" w:hAnsi="Arial Narrow" w:cs="Calibri"/>
          <w:sz w:val="22"/>
          <w:szCs w:val="22"/>
        </w:rPr>
        <w:t xml:space="preserve"> Wniosek o zmianę postanowień zawartej umowy musi być wyrażony na piśmie.</w:t>
      </w:r>
    </w:p>
    <w:p w14:paraId="573555FB" w14:textId="77777777" w:rsidR="00D748F6" w:rsidRPr="00F261CF" w:rsidRDefault="00D748F6" w:rsidP="00044F14">
      <w:pPr>
        <w:widowControl/>
        <w:numPr>
          <w:ilvl w:val="0"/>
          <w:numId w:val="127"/>
        </w:numPr>
        <w:autoSpaceDN/>
        <w:ind w:left="284"/>
        <w:jc w:val="both"/>
        <w:textAlignment w:val="auto"/>
        <w:rPr>
          <w:rFonts w:ascii="Arial Narrow" w:hAnsi="Arial Narrow" w:cs="Calibri"/>
          <w:sz w:val="22"/>
          <w:szCs w:val="22"/>
        </w:rPr>
      </w:pPr>
      <w:r w:rsidRPr="00F261CF">
        <w:rPr>
          <w:rFonts w:ascii="Arial Narrow" w:hAnsi="Arial Narrow" w:cs="Calibri"/>
          <w:sz w:val="22"/>
          <w:szCs w:val="22"/>
        </w:rPr>
        <w:t>W przypadku konieczności zmiany terminu realizacji umowy Wykonawca zobowiązany jest wystąpić z wnioskiem do Zamawiającego. Wniosek powinien zawierać szczegółowe uzasadnienie zmiany terminu. Zamawiający zatwierdzi lub odrzuci proponowany przez Wykonawcę okres przedłużenia terminu wykonania umowy w terminie 7 dni roboczych od daty otrzymania wniosku Wykonawcy. Okres przedłużenia terminu wykonania robot zostanie potwierdzony przez Strony w aneksie do umowy.</w:t>
      </w:r>
    </w:p>
    <w:p w14:paraId="343056E6" w14:textId="77777777" w:rsidR="00D748F6" w:rsidRPr="00F261CF" w:rsidRDefault="00D748F6" w:rsidP="00D748F6">
      <w:pPr>
        <w:shd w:val="clear" w:color="auto" w:fill="FFFFFF"/>
        <w:jc w:val="center"/>
        <w:rPr>
          <w:rFonts w:ascii="Arial Narrow" w:hAnsi="Arial Narrow" w:cs="Calibri"/>
          <w:b/>
          <w:sz w:val="22"/>
          <w:szCs w:val="22"/>
        </w:rPr>
      </w:pPr>
    </w:p>
    <w:p w14:paraId="3D8291CB" w14:textId="7CA17580" w:rsidR="00D748F6" w:rsidRPr="00F261CF" w:rsidRDefault="00D748F6" w:rsidP="00D748F6">
      <w:pPr>
        <w:keepNext/>
        <w:shd w:val="clear" w:color="auto" w:fill="FFFFFF"/>
        <w:jc w:val="center"/>
        <w:rPr>
          <w:rFonts w:ascii="Arial Narrow" w:hAnsi="Arial Narrow" w:cs="Calibri"/>
          <w:b/>
          <w:sz w:val="22"/>
          <w:szCs w:val="22"/>
        </w:rPr>
      </w:pPr>
      <w:r w:rsidRPr="00F261CF">
        <w:rPr>
          <w:rFonts w:ascii="Arial Narrow" w:hAnsi="Arial Narrow" w:cs="Calibri"/>
          <w:b/>
          <w:sz w:val="22"/>
          <w:szCs w:val="22"/>
        </w:rPr>
        <w:t>§ 1</w:t>
      </w:r>
      <w:r w:rsidR="001809CF" w:rsidRPr="00F261CF">
        <w:rPr>
          <w:rFonts w:ascii="Arial Narrow" w:hAnsi="Arial Narrow" w:cs="Calibri"/>
          <w:b/>
          <w:sz w:val="22"/>
          <w:szCs w:val="22"/>
        </w:rPr>
        <w:t>5</w:t>
      </w:r>
    </w:p>
    <w:p w14:paraId="551FE339" w14:textId="77777777" w:rsidR="00D748F6" w:rsidRPr="00F261CF" w:rsidRDefault="00D748F6" w:rsidP="00D748F6">
      <w:pPr>
        <w:keepNext/>
        <w:jc w:val="center"/>
        <w:rPr>
          <w:rFonts w:ascii="Arial Narrow" w:hAnsi="Arial Narrow" w:cs="Calibri"/>
          <w:b/>
          <w:sz w:val="22"/>
          <w:szCs w:val="22"/>
        </w:rPr>
      </w:pPr>
      <w:r w:rsidRPr="00F261CF">
        <w:rPr>
          <w:rFonts w:ascii="Arial Narrow" w:hAnsi="Arial Narrow" w:cs="Calibri"/>
          <w:b/>
          <w:sz w:val="22"/>
          <w:szCs w:val="22"/>
        </w:rPr>
        <w:t>[Ochrona danych osobowych]</w:t>
      </w:r>
    </w:p>
    <w:p w14:paraId="1DBDEAB4" w14:textId="77777777" w:rsidR="00EC577D" w:rsidRPr="00F261CF" w:rsidRDefault="00EC577D" w:rsidP="0051746D">
      <w:pPr>
        <w:widowControl/>
        <w:autoSpaceDN/>
        <w:ind w:left="142"/>
        <w:jc w:val="both"/>
        <w:textAlignment w:val="auto"/>
        <w:rPr>
          <w:rFonts w:ascii="Arial Narrow" w:hAnsi="Arial Narrow"/>
          <w:sz w:val="22"/>
          <w:szCs w:val="22"/>
        </w:rPr>
      </w:pPr>
      <w:r w:rsidRPr="00F261CF">
        <w:rPr>
          <w:rFonts w:ascii="Arial Narrow" w:hAnsi="Arial Narrow" w:cs="Calibri"/>
          <w:sz w:val="22"/>
          <w:szCs w:val="22"/>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F261CF">
        <w:rPr>
          <w:rFonts w:ascii="Arial Narrow" w:hAnsi="Arial Narrow" w:cs="Calibri"/>
          <w:sz w:val="22"/>
          <w:szCs w:val="22"/>
        </w:rPr>
        <w:t>Dz.U.UE.L</w:t>
      </w:r>
      <w:proofErr w:type="spellEnd"/>
      <w:r w:rsidRPr="00F261CF">
        <w:rPr>
          <w:rFonts w:ascii="Arial Narrow" w:hAnsi="Arial Narrow" w:cs="Calibri"/>
          <w:sz w:val="22"/>
          <w:szCs w:val="22"/>
        </w:rPr>
        <w:t>. z 2016r. Nr 119, s.1 ze zm.) - dalej: „RODO” informuję, że:</w:t>
      </w:r>
    </w:p>
    <w:p w14:paraId="54D4246E" w14:textId="77777777" w:rsidR="00EC577D" w:rsidRPr="00F261CF" w:rsidRDefault="00EC577D" w:rsidP="0051746D">
      <w:pPr>
        <w:widowControl/>
        <w:numPr>
          <w:ilvl w:val="0"/>
          <w:numId w:val="142"/>
        </w:numPr>
        <w:tabs>
          <w:tab w:val="clear" w:pos="350"/>
        </w:tabs>
        <w:overflowPunct w:val="0"/>
        <w:autoSpaceDE w:val="0"/>
        <w:autoSpaceDN/>
        <w:ind w:left="426"/>
        <w:jc w:val="both"/>
        <w:rPr>
          <w:rFonts w:ascii="Arial Narrow" w:hAnsi="Arial Narrow" w:cs="Calibri"/>
          <w:sz w:val="22"/>
          <w:szCs w:val="22"/>
        </w:rPr>
      </w:pPr>
      <w:r w:rsidRPr="00F261CF">
        <w:rPr>
          <w:rFonts w:ascii="Arial Narrow" w:hAnsi="Arial Narrow" w:cs="Calibri"/>
          <w:sz w:val="22"/>
          <w:szCs w:val="22"/>
        </w:rPr>
        <w:t xml:space="preserve">Administratorem Państwa danych jest Urząd Gminy Poświętne ul. Akacjowa 4 26-315 Poświętne tel.+48(44)756-40-34, e-mail: </w:t>
      </w:r>
      <w:hyperlink r:id="rId8" w:history="1">
        <w:r w:rsidRPr="00F261CF">
          <w:rPr>
            <w:rStyle w:val="Hipercze"/>
            <w:rFonts w:ascii="Arial Narrow" w:hAnsi="Arial Narrow" w:cs="Calibri"/>
            <w:color w:val="auto"/>
            <w:sz w:val="22"/>
            <w:szCs w:val="22"/>
          </w:rPr>
          <w:t>poswietne@poswietne.pl</w:t>
        </w:r>
      </w:hyperlink>
    </w:p>
    <w:p w14:paraId="3F1B4B06" w14:textId="77777777" w:rsidR="00EC577D" w:rsidRPr="00F261CF" w:rsidRDefault="00EC577D" w:rsidP="0051746D">
      <w:pPr>
        <w:widowControl/>
        <w:numPr>
          <w:ilvl w:val="0"/>
          <w:numId w:val="142"/>
        </w:numPr>
        <w:tabs>
          <w:tab w:val="clear" w:pos="350"/>
        </w:tabs>
        <w:overflowPunct w:val="0"/>
        <w:autoSpaceDE w:val="0"/>
        <w:autoSpaceDN/>
        <w:ind w:left="426"/>
        <w:jc w:val="both"/>
        <w:rPr>
          <w:rFonts w:ascii="Arial Narrow" w:hAnsi="Arial Narrow" w:cs="Calibri"/>
          <w:sz w:val="22"/>
          <w:szCs w:val="22"/>
        </w:rPr>
      </w:pPr>
      <w:r w:rsidRPr="00F261CF">
        <w:rPr>
          <w:rFonts w:ascii="Arial Narrow" w:hAnsi="Arial Narrow" w:cs="Calibri"/>
          <w:sz w:val="22"/>
          <w:szCs w:val="22"/>
        </w:rPr>
        <w:t xml:space="preserve">Administrator wyznaczył Inspektora Ochrony Danych, z którym mogą się Państwo kontaktować we wszystkich sprawach dotyczących przetwarzania danych osobowych za pośrednictwem adresu email: inspektor@cbi24.pl </w:t>
      </w:r>
      <w:r w:rsidRPr="00F261CF">
        <w:rPr>
          <w:rFonts w:ascii="Arial Narrow" w:eastAsia="Calibri" w:hAnsi="Arial Narrow" w:cs="Calibri"/>
          <w:sz w:val="22"/>
          <w:szCs w:val="22"/>
        </w:rPr>
        <w:t xml:space="preserve">Lub </w:t>
      </w:r>
      <w:r w:rsidRPr="00F261CF">
        <w:rPr>
          <w:rFonts w:ascii="Arial Narrow" w:hAnsi="Arial Narrow" w:cs="Calibri"/>
          <w:sz w:val="22"/>
          <w:szCs w:val="22"/>
        </w:rPr>
        <w:t xml:space="preserve">pisemnie na adres Administratora. </w:t>
      </w:r>
      <w:bookmarkStart w:id="4" w:name="_heading=h.30j0zll"/>
      <w:bookmarkEnd w:id="4"/>
    </w:p>
    <w:p w14:paraId="4DDC015A" w14:textId="3CFFA6B1" w:rsidR="00EC577D" w:rsidRPr="00F261CF" w:rsidRDefault="00EC577D" w:rsidP="0051746D">
      <w:pPr>
        <w:widowControl/>
        <w:numPr>
          <w:ilvl w:val="0"/>
          <w:numId w:val="142"/>
        </w:numPr>
        <w:tabs>
          <w:tab w:val="clear" w:pos="350"/>
        </w:tabs>
        <w:overflowPunct w:val="0"/>
        <w:autoSpaceDE w:val="0"/>
        <w:autoSpaceDN/>
        <w:ind w:left="426"/>
        <w:jc w:val="both"/>
        <w:rPr>
          <w:rFonts w:ascii="Arial Narrow" w:hAnsi="Arial Narrow" w:cs="Calibri"/>
          <w:sz w:val="22"/>
          <w:szCs w:val="22"/>
        </w:rPr>
      </w:pPr>
      <w:r w:rsidRPr="00F261CF">
        <w:rPr>
          <w:rFonts w:ascii="Arial Narrow" w:hAnsi="Arial Narrow" w:cs="Calibri"/>
          <w:sz w:val="22"/>
          <w:szCs w:val="22"/>
        </w:rPr>
        <w:t>Państwa dane osobowe będą przetwarzane w celu realizacji praw oraz obowiązków wynikających z przepisów prawa (art. 6 ust. 1 lit. c RODO), ustawy z dnia 8 marca 1990 r. o samorządzie gminnym (</w:t>
      </w:r>
      <w:proofErr w:type="spellStart"/>
      <w:r w:rsidRPr="00F261CF">
        <w:rPr>
          <w:rFonts w:ascii="Arial Narrow" w:hAnsi="Arial Narrow" w:cs="Calibri"/>
          <w:sz w:val="22"/>
          <w:szCs w:val="22"/>
        </w:rPr>
        <w:t>t.j</w:t>
      </w:r>
      <w:proofErr w:type="spellEnd"/>
      <w:r w:rsidRPr="00F261CF">
        <w:rPr>
          <w:rFonts w:ascii="Arial Narrow" w:hAnsi="Arial Narrow" w:cs="Calibri"/>
          <w:sz w:val="22"/>
          <w:szCs w:val="22"/>
        </w:rPr>
        <w:t>. Dz. U. 20</w:t>
      </w:r>
      <w:r w:rsidR="002F77E0" w:rsidRPr="00F261CF">
        <w:rPr>
          <w:rFonts w:ascii="Arial Narrow" w:hAnsi="Arial Narrow" w:cs="Calibri"/>
          <w:sz w:val="22"/>
          <w:szCs w:val="22"/>
        </w:rPr>
        <w:t>23</w:t>
      </w:r>
      <w:r w:rsidRPr="00F261CF">
        <w:rPr>
          <w:rFonts w:ascii="Arial Narrow" w:hAnsi="Arial Narrow" w:cs="Calibri"/>
          <w:sz w:val="22"/>
          <w:szCs w:val="22"/>
        </w:rPr>
        <w:t xml:space="preserve">, poz. </w:t>
      </w:r>
      <w:r w:rsidR="002F77E0" w:rsidRPr="00F261CF">
        <w:rPr>
          <w:rFonts w:ascii="Arial Narrow" w:hAnsi="Arial Narrow" w:cs="Calibri"/>
          <w:sz w:val="22"/>
          <w:szCs w:val="22"/>
        </w:rPr>
        <w:t>4</w:t>
      </w:r>
      <w:r w:rsidRPr="00F261CF">
        <w:rPr>
          <w:rFonts w:ascii="Arial Narrow" w:hAnsi="Arial Narrow" w:cs="Calibri"/>
          <w:sz w:val="22"/>
          <w:szCs w:val="22"/>
        </w:rPr>
        <w:t>0 ze zm.) oraz innych ustaw i przepisów regulujących wykonywanie zadań gminy.</w:t>
      </w:r>
    </w:p>
    <w:p w14:paraId="625E649E" w14:textId="46CC73C5" w:rsidR="00EC577D" w:rsidRPr="00F261CF" w:rsidRDefault="00EC577D" w:rsidP="0051746D">
      <w:pPr>
        <w:widowControl/>
        <w:numPr>
          <w:ilvl w:val="0"/>
          <w:numId w:val="142"/>
        </w:numPr>
        <w:tabs>
          <w:tab w:val="clear" w:pos="350"/>
        </w:tabs>
        <w:overflowPunct w:val="0"/>
        <w:autoSpaceDE w:val="0"/>
        <w:autoSpaceDN/>
        <w:ind w:left="426"/>
        <w:jc w:val="both"/>
        <w:rPr>
          <w:rFonts w:ascii="Arial Narrow" w:hAnsi="Arial Narrow" w:cs="Calibri"/>
          <w:sz w:val="22"/>
          <w:szCs w:val="22"/>
        </w:rPr>
      </w:pPr>
      <w:r w:rsidRPr="00F261CF">
        <w:rPr>
          <w:rFonts w:ascii="Arial Narrow" w:hAnsi="Arial Narrow" w:cs="Calibri"/>
          <w:sz w:val="22"/>
          <w:szCs w:val="22"/>
        </w:rPr>
        <w:t xml:space="preserve">W zakresie w jakim załatwienie sprawy odbywa się w sposób milczący, podstawą przetwarzania danych osobowych są również przepisy art. 122a – 122h Kodeksu postępowania administracyjnego (ustawa z dnia 14 czerwca 1960r.; </w:t>
      </w:r>
      <w:proofErr w:type="spellStart"/>
      <w:r w:rsidRPr="00F261CF">
        <w:rPr>
          <w:rFonts w:ascii="Arial Narrow" w:hAnsi="Arial Narrow" w:cs="Calibri"/>
          <w:sz w:val="22"/>
          <w:szCs w:val="22"/>
        </w:rPr>
        <w:t>t.j</w:t>
      </w:r>
      <w:proofErr w:type="spellEnd"/>
      <w:r w:rsidRPr="00F261CF">
        <w:rPr>
          <w:rFonts w:ascii="Arial Narrow" w:hAnsi="Arial Narrow" w:cs="Calibri"/>
          <w:sz w:val="22"/>
          <w:szCs w:val="22"/>
        </w:rPr>
        <w:t>. Dz. U. 20</w:t>
      </w:r>
      <w:r w:rsidR="002F77E0" w:rsidRPr="00F261CF">
        <w:rPr>
          <w:rFonts w:ascii="Arial Narrow" w:hAnsi="Arial Narrow" w:cs="Calibri"/>
          <w:sz w:val="22"/>
          <w:szCs w:val="22"/>
        </w:rPr>
        <w:t>2</w:t>
      </w:r>
      <w:r w:rsidR="00E15A95" w:rsidRPr="00F261CF">
        <w:rPr>
          <w:rFonts w:ascii="Arial Narrow" w:hAnsi="Arial Narrow" w:cs="Calibri"/>
          <w:sz w:val="22"/>
          <w:szCs w:val="22"/>
        </w:rPr>
        <w:t>3</w:t>
      </w:r>
      <w:r w:rsidRPr="00F261CF">
        <w:rPr>
          <w:rFonts w:ascii="Arial Narrow" w:hAnsi="Arial Narrow" w:cs="Calibri"/>
          <w:sz w:val="22"/>
          <w:szCs w:val="22"/>
        </w:rPr>
        <w:t xml:space="preserve">, poz. </w:t>
      </w:r>
      <w:r w:rsidR="00E15A95" w:rsidRPr="00F261CF">
        <w:rPr>
          <w:rFonts w:ascii="Arial Narrow" w:hAnsi="Arial Narrow" w:cs="Calibri"/>
          <w:sz w:val="22"/>
          <w:szCs w:val="22"/>
        </w:rPr>
        <w:t>775</w:t>
      </w:r>
      <w:r w:rsidRPr="00F261CF">
        <w:rPr>
          <w:rFonts w:ascii="Arial Narrow" w:hAnsi="Arial Narrow" w:cs="Calibri"/>
          <w:sz w:val="22"/>
          <w:szCs w:val="22"/>
        </w:rPr>
        <w:t xml:space="preserve"> ze zm.).</w:t>
      </w:r>
    </w:p>
    <w:p w14:paraId="26927EE3" w14:textId="77777777" w:rsidR="00EC577D" w:rsidRPr="00F261CF" w:rsidRDefault="00EC577D" w:rsidP="0051746D">
      <w:pPr>
        <w:widowControl/>
        <w:numPr>
          <w:ilvl w:val="0"/>
          <w:numId w:val="142"/>
        </w:numPr>
        <w:tabs>
          <w:tab w:val="clear" w:pos="350"/>
        </w:tabs>
        <w:overflowPunct w:val="0"/>
        <w:autoSpaceDE w:val="0"/>
        <w:autoSpaceDN/>
        <w:ind w:left="426"/>
        <w:jc w:val="both"/>
        <w:rPr>
          <w:rFonts w:ascii="Arial Narrow" w:hAnsi="Arial Narrow" w:cs="Calibri"/>
          <w:sz w:val="22"/>
          <w:szCs w:val="22"/>
        </w:rPr>
      </w:pPr>
      <w:r w:rsidRPr="00F261CF">
        <w:rPr>
          <w:rFonts w:ascii="Arial Narrow" w:hAnsi="Arial Narrow" w:cs="Calibri"/>
          <w:sz w:val="22"/>
          <w:szCs w:val="22"/>
        </w:rPr>
        <w:t>Państwa dane osobowe będą przetwarzane na podstawie obowiązujących przepisów prawa, przez okres niezbędny do realizacji ww. celu z uwzględnieniem okresów przechowywania określonych w przepisach szczególnych, w tym przepisów archiwalnych.</w:t>
      </w:r>
    </w:p>
    <w:p w14:paraId="46707227" w14:textId="77777777" w:rsidR="00EC577D" w:rsidRPr="00F261CF" w:rsidRDefault="00EC577D" w:rsidP="0051746D">
      <w:pPr>
        <w:widowControl/>
        <w:numPr>
          <w:ilvl w:val="0"/>
          <w:numId w:val="142"/>
        </w:numPr>
        <w:tabs>
          <w:tab w:val="clear" w:pos="350"/>
        </w:tabs>
        <w:overflowPunct w:val="0"/>
        <w:autoSpaceDE w:val="0"/>
        <w:autoSpaceDN/>
        <w:ind w:left="426"/>
        <w:jc w:val="both"/>
        <w:rPr>
          <w:rFonts w:ascii="Arial Narrow" w:hAnsi="Arial Narrow" w:cs="Calibri"/>
          <w:sz w:val="22"/>
          <w:szCs w:val="22"/>
        </w:rPr>
      </w:pPr>
      <w:r w:rsidRPr="00F261CF">
        <w:rPr>
          <w:rFonts w:ascii="Arial Narrow" w:hAnsi="Arial Narrow" w:cs="Calibri"/>
          <w:sz w:val="22"/>
          <w:szCs w:val="22"/>
        </w:rPr>
        <w:t>Państwa dane osobowe będą przetwarzane w sposób zautomatyzowany, lecz nie będą podlegały zautomatyzowanemu podejmowaniu decyzji, w tym o profilowaniu.</w:t>
      </w:r>
    </w:p>
    <w:p w14:paraId="4E32A79F" w14:textId="77777777" w:rsidR="00EC577D" w:rsidRPr="00F261CF" w:rsidRDefault="00EC577D" w:rsidP="0051746D">
      <w:pPr>
        <w:widowControl/>
        <w:numPr>
          <w:ilvl w:val="0"/>
          <w:numId w:val="142"/>
        </w:numPr>
        <w:tabs>
          <w:tab w:val="clear" w:pos="350"/>
        </w:tabs>
        <w:overflowPunct w:val="0"/>
        <w:autoSpaceDE w:val="0"/>
        <w:autoSpaceDN/>
        <w:ind w:left="426"/>
        <w:jc w:val="both"/>
        <w:rPr>
          <w:rFonts w:ascii="Arial Narrow" w:hAnsi="Arial Narrow" w:cs="Calibri"/>
          <w:sz w:val="22"/>
          <w:szCs w:val="22"/>
        </w:rPr>
      </w:pPr>
      <w:r w:rsidRPr="00F261CF">
        <w:rPr>
          <w:rFonts w:ascii="Arial Narrow" w:hAnsi="Arial Narrow" w:cs="Calibri"/>
          <w:sz w:val="22"/>
          <w:szCs w:val="22"/>
        </w:rPr>
        <w:t>Państwa dane osobowych nie będą przekazywane poza Europejski Obszar Gospodarczy (obejmujący Unię Europejską, Norwegię, Liechtenstein i Islandię).</w:t>
      </w:r>
    </w:p>
    <w:p w14:paraId="1B8D75A0" w14:textId="4CEE48CD" w:rsidR="00EC577D" w:rsidRPr="00F261CF" w:rsidRDefault="00EC577D" w:rsidP="0051746D">
      <w:pPr>
        <w:widowControl/>
        <w:numPr>
          <w:ilvl w:val="0"/>
          <w:numId w:val="142"/>
        </w:numPr>
        <w:tabs>
          <w:tab w:val="clear" w:pos="350"/>
        </w:tabs>
        <w:overflowPunct w:val="0"/>
        <w:autoSpaceDE w:val="0"/>
        <w:autoSpaceDN/>
        <w:ind w:left="426"/>
        <w:jc w:val="both"/>
        <w:rPr>
          <w:rFonts w:ascii="Arial Narrow" w:hAnsi="Arial Narrow" w:cs="Calibri"/>
          <w:sz w:val="22"/>
          <w:szCs w:val="22"/>
        </w:rPr>
      </w:pPr>
      <w:r w:rsidRPr="00F261CF">
        <w:rPr>
          <w:rFonts w:ascii="Arial Narrow" w:hAnsi="Arial Narrow" w:cs="Calibri"/>
          <w:sz w:val="22"/>
          <w:szCs w:val="22"/>
        </w:rPr>
        <w:t>W związku z przetwarzaniem Państwa danych osobowych, przysługują Państwu następujące prawa:</w:t>
      </w:r>
      <w:bookmarkStart w:id="5" w:name="_heading=h.1fob9te"/>
      <w:bookmarkEnd w:id="5"/>
    </w:p>
    <w:p w14:paraId="5391C353" w14:textId="77777777" w:rsidR="00EC577D" w:rsidRPr="00F261CF" w:rsidRDefault="00EC577D" w:rsidP="0051746D">
      <w:pPr>
        <w:widowControl/>
        <w:numPr>
          <w:ilvl w:val="0"/>
          <w:numId w:val="138"/>
        </w:numPr>
        <w:pBdr>
          <w:top w:val="none" w:sz="0" w:space="0" w:color="000000"/>
          <w:left w:val="none" w:sz="0" w:space="0" w:color="000000"/>
          <w:bottom w:val="none" w:sz="0" w:space="0" w:color="000000"/>
          <w:right w:val="none" w:sz="0" w:space="0" w:color="000000"/>
        </w:pBdr>
        <w:tabs>
          <w:tab w:val="clear" w:pos="708"/>
        </w:tabs>
        <w:autoSpaceDN/>
        <w:ind w:left="567" w:hanging="141"/>
        <w:jc w:val="both"/>
        <w:textAlignment w:val="auto"/>
        <w:rPr>
          <w:rFonts w:ascii="Arial Narrow" w:hAnsi="Arial Narrow"/>
          <w:sz w:val="22"/>
          <w:szCs w:val="22"/>
        </w:rPr>
      </w:pPr>
      <w:r w:rsidRPr="00F261CF">
        <w:rPr>
          <w:rFonts w:ascii="Arial Narrow" w:hAnsi="Arial Narrow" w:cs="Calibri"/>
          <w:sz w:val="22"/>
          <w:szCs w:val="22"/>
        </w:rPr>
        <w:t>prawo dostępu do swoich danych oraz otrzymania ich kopii;</w:t>
      </w:r>
    </w:p>
    <w:p w14:paraId="19FF33BA" w14:textId="77777777" w:rsidR="00EC577D" w:rsidRPr="00F261CF" w:rsidRDefault="00EC577D" w:rsidP="0051746D">
      <w:pPr>
        <w:widowControl/>
        <w:numPr>
          <w:ilvl w:val="0"/>
          <w:numId w:val="138"/>
        </w:numPr>
        <w:pBdr>
          <w:top w:val="none" w:sz="0" w:space="0" w:color="000000"/>
          <w:left w:val="none" w:sz="0" w:space="0" w:color="000000"/>
          <w:bottom w:val="none" w:sz="0" w:space="0" w:color="000000"/>
          <w:right w:val="none" w:sz="0" w:space="0" w:color="000000"/>
        </w:pBdr>
        <w:tabs>
          <w:tab w:val="clear" w:pos="708"/>
        </w:tabs>
        <w:autoSpaceDN/>
        <w:ind w:left="567" w:hanging="141"/>
        <w:jc w:val="both"/>
        <w:textAlignment w:val="auto"/>
        <w:rPr>
          <w:rFonts w:ascii="Arial Narrow" w:hAnsi="Arial Narrow"/>
          <w:sz w:val="22"/>
          <w:szCs w:val="22"/>
        </w:rPr>
      </w:pPr>
      <w:r w:rsidRPr="00F261CF">
        <w:rPr>
          <w:rFonts w:ascii="Arial Narrow" w:hAnsi="Arial Narrow" w:cs="Calibri"/>
          <w:sz w:val="22"/>
          <w:szCs w:val="22"/>
        </w:rPr>
        <w:t>prawo do sprostowania (poprawiania) swoich danych osobowych;</w:t>
      </w:r>
    </w:p>
    <w:p w14:paraId="6E70219C" w14:textId="77777777" w:rsidR="00EC577D" w:rsidRPr="00F261CF" w:rsidRDefault="00EC577D" w:rsidP="0051746D">
      <w:pPr>
        <w:widowControl/>
        <w:numPr>
          <w:ilvl w:val="0"/>
          <w:numId w:val="138"/>
        </w:numPr>
        <w:pBdr>
          <w:top w:val="none" w:sz="0" w:space="0" w:color="000000"/>
          <w:left w:val="none" w:sz="0" w:space="0" w:color="000000"/>
          <w:bottom w:val="none" w:sz="0" w:space="0" w:color="000000"/>
          <w:right w:val="none" w:sz="0" w:space="0" w:color="000000"/>
        </w:pBdr>
        <w:tabs>
          <w:tab w:val="clear" w:pos="708"/>
        </w:tabs>
        <w:autoSpaceDN/>
        <w:ind w:left="567" w:hanging="141"/>
        <w:jc w:val="both"/>
        <w:textAlignment w:val="auto"/>
        <w:rPr>
          <w:rFonts w:ascii="Arial Narrow" w:hAnsi="Arial Narrow"/>
          <w:sz w:val="22"/>
          <w:szCs w:val="22"/>
        </w:rPr>
      </w:pPr>
      <w:r w:rsidRPr="00F261CF">
        <w:rPr>
          <w:rFonts w:ascii="Arial Narrow" w:hAnsi="Arial Narrow" w:cs="Calibri"/>
          <w:sz w:val="22"/>
          <w:szCs w:val="22"/>
        </w:rPr>
        <w:t>prawo do ograniczenia przetwarzania danych osobowych;</w:t>
      </w:r>
    </w:p>
    <w:p w14:paraId="5EC662F8" w14:textId="77777777" w:rsidR="00EC577D" w:rsidRPr="00F261CF" w:rsidRDefault="00EC577D" w:rsidP="0051746D">
      <w:pPr>
        <w:widowControl/>
        <w:numPr>
          <w:ilvl w:val="0"/>
          <w:numId w:val="138"/>
        </w:numPr>
        <w:pBdr>
          <w:top w:val="none" w:sz="0" w:space="0" w:color="000000"/>
          <w:left w:val="none" w:sz="0" w:space="0" w:color="000000"/>
          <w:bottom w:val="none" w:sz="0" w:space="0" w:color="000000"/>
          <w:right w:val="none" w:sz="0" w:space="0" w:color="000000"/>
        </w:pBdr>
        <w:tabs>
          <w:tab w:val="clear" w:pos="708"/>
        </w:tabs>
        <w:autoSpaceDN/>
        <w:ind w:left="567" w:hanging="141"/>
        <w:jc w:val="both"/>
        <w:textAlignment w:val="auto"/>
        <w:rPr>
          <w:rFonts w:ascii="Arial Narrow" w:hAnsi="Arial Narrow"/>
          <w:sz w:val="22"/>
          <w:szCs w:val="22"/>
        </w:rPr>
      </w:pPr>
      <w:r w:rsidRPr="00F261CF">
        <w:rPr>
          <w:rFonts w:ascii="Arial Narrow" w:hAnsi="Arial Narrow" w:cs="Calibri"/>
          <w:sz w:val="22"/>
          <w:szCs w:val="22"/>
        </w:rPr>
        <w:t>prawo wniesienia skargi do Prezesa Urzędu Ochrony Danych Osobowych (ul. Stawki 2, 00-193 Warszawa), w sytuacji, gdy uzna Pani/Pan, że przetwarzanie danych osobowych narusza przepisy ogólnego rozporządzenia o ochronie danych osobowych (RODO).</w:t>
      </w:r>
    </w:p>
    <w:p w14:paraId="233E546C" w14:textId="77777777" w:rsidR="00EC577D" w:rsidRPr="00F261CF" w:rsidRDefault="00EC577D" w:rsidP="0051746D">
      <w:pPr>
        <w:widowControl/>
        <w:numPr>
          <w:ilvl w:val="0"/>
          <w:numId w:val="142"/>
        </w:numPr>
        <w:tabs>
          <w:tab w:val="clear" w:pos="350"/>
        </w:tabs>
        <w:overflowPunct w:val="0"/>
        <w:autoSpaceDE w:val="0"/>
        <w:autoSpaceDN/>
        <w:ind w:left="426"/>
        <w:jc w:val="both"/>
        <w:rPr>
          <w:rFonts w:ascii="Arial Narrow" w:hAnsi="Arial Narrow" w:cs="Calibri"/>
          <w:sz w:val="22"/>
          <w:szCs w:val="22"/>
        </w:rPr>
      </w:pPr>
      <w:r w:rsidRPr="00F261CF">
        <w:rPr>
          <w:rFonts w:ascii="Arial Narrow" w:hAnsi="Arial Narrow" w:cs="Calibri"/>
          <w:sz w:val="22"/>
          <w:szCs w:val="22"/>
        </w:rPr>
        <w:lastRenderedPageBreak/>
        <w:t>Podanie przez Państwa danych osobowych jest obowiązkowe. Nieprzekazanie danych skutkować będzie brakiem realizacji celu, o którym mowa w punkcie 2.1.3.</w:t>
      </w:r>
    </w:p>
    <w:p w14:paraId="0478CB40" w14:textId="2231B3A8" w:rsidR="00D748F6" w:rsidRPr="00F261CF" w:rsidRDefault="00EC577D" w:rsidP="0051746D">
      <w:pPr>
        <w:widowControl/>
        <w:numPr>
          <w:ilvl w:val="0"/>
          <w:numId w:val="142"/>
        </w:numPr>
        <w:tabs>
          <w:tab w:val="clear" w:pos="350"/>
        </w:tabs>
        <w:overflowPunct w:val="0"/>
        <w:autoSpaceDE w:val="0"/>
        <w:autoSpaceDN/>
        <w:ind w:left="426"/>
        <w:jc w:val="both"/>
        <w:rPr>
          <w:rFonts w:ascii="Arial Narrow" w:hAnsi="Arial Narrow" w:cs="Calibri"/>
          <w:sz w:val="22"/>
          <w:szCs w:val="22"/>
        </w:rPr>
      </w:pPr>
      <w:r w:rsidRPr="00F261CF">
        <w:rPr>
          <w:rFonts w:ascii="Arial Narrow" w:hAnsi="Arial Narrow" w:cs="Calibri"/>
          <w:sz w:val="22"/>
          <w:szCs w:val="22"/>
        </w:rPr>
        <w:t xml:space="preserve">Państwa dane mogą zostać przekazane </w:t>
      </w:r>
      <w:r w:rsidRPr="00F261CF">
        <w:rPr>
          <w:rFonts w:ascii="Arial Narrow" w:hAnsi="Arial Narrow" w:cs="Calibri"/>
          <w:bCs/>
          <w:sz w:val="22"/>
          <w:szCs w:val="22"/>
        </w:rPr>
        <w:t>następującym kategoriom odbiorców: 1) podmiotom przetwarzającym – osobom fizycznym lub prawnym, organom publicznym, jednostkom lub innym podmiotom, które przetwarzają dane osobowe w imieniu Administratora – w szczególności dostawcom usług teleinformatycznych, podmiotom zapewniającym ochronę danych osobowych i bezpieczeństwo IT; 2) podmiotom lub organom którym Administrator jest ustawowo obowiązany przekazywać dane lub uprawnionym do ich otrzymania na podstawie przepisów prawa; 3) operatorom pocztowym; 4) pracownikom Administratora.</w:t>
      </w:r>
    </w:p>
    <w:p w14:paraId="291A077B" w14:textId="77777777" w:rsidR="00D748F6" w:rsidRPr="00F261CF" w:rsidRDefault="00D748F6" w:rsidP="00D748F6">
      <w:pPr>
        <w:shd w:val="clear" w:color="auto" w:fill="FFFFFF"/>
        <w:jc w:val="center"/>
        <w:rPr>
          <w:rFonts w:ascii="Arial Narrow" w:hAnsi="Arial Narrow" w:cs="Calibri"/>
          <w:b/>
          <w:sz w:val="22"/>
          <w:szCs w:val="22"/>
        </w:rPr>
      </w:pPr>
    </w:p>
    <w:p w14:paraId="669DBA1F" w14:textId="166AB736" w:rsidR="00D748F6" w:rsidRPr="00F261CF" w:rsidRDefault="00D748F6" w:rsidP="00D748F6">
      <w:pPr>
        <w:shd w:val="clear" w:color="auto" w:fill="FFFFFF"/>
        <w:jc w:val="center"/>
        <w:rPr>
          <w:rFonts w:ascii="Arial Narrow" w:hAnsi="Arial Narrow" w:cs="Calibri"/>
          <w:b/>
          <w:sz w:val="22"/>
          <w:szCs w:val="22"/>
        </w:rPr>
      </w:pPr>
      <w:r w:rsidRPr="00F261CF">
        <w:rPr>
          <w:rFonts w:ascii="Arial Narrow" w:hAnsi="Arial Narrow" w:cs="Calibri"/>
          <w:b/>
          <w:sz w:val="22"/>
          <w:szCs w:val="22"/>
        </w:rPr>
        <w:t xml:space="preserve">§ </w:t>
      </w:r>
      <w:r w:rsidR="001E2295" w:rsidRPr="00F261CF">
        <w:rPr>
          <w:rFonts w:ascii="Arial Narrow" w:hAnsi="Arial Narrow" w:cs="Calibri"/>
          <w:b/>
          <w:sz w:val="22"/>
          <w:szCs w:val="22"/>
        </w:rPr>
        <w:t>1</w:t>
      </w:r>
      <w:r w:rsidR="001809CF" w:rsidRPr="00F261CF">
        <w:rPr>
          <w:rFonts w:ascii="Arial Narrow" w:hAnsi="Arial Narrow" w:cs="Calibri"/>
          <w:b/>
          <w:sz w:val="22"/>
          <w:szCs w:val="22"/>
        </w:rPr>
        <w:t>6</w:t>
      </w:r>
    </w:p>
    <w:p w14:paraId="4BFA1931" w14:textId="77777777" w:rsidR="00D748F6" w:rsidRPr="00F261CF" w:rsidRDefault="00D748F6" w:rsidP="00D748F6">
      <w:pPr>
        <w:shd w:val="clear" w:color="auto" w:fill="FFFFFF"/>
        <w:jc w:val="center"/>
        <w:rPr>
          <w:rFonts w:ascii="Arial Narrow" w:hAnsi="Arial Narrow" w:cs="Calibri"/>
          <w:sz w:val="22"/>
          <w:szCs w:val="22"/>
        </w:rPr>
      </w:pPr>
      <w:r w:rsidRPr="00F261CF">
        <w:rPr>
          <w:rFonts w:ascii="Arial Narrow" w:hAnsi="Arial Narrow" w:cs="Calibri"/>
          <w:b/>
          <w:sz w:val="22"/>
          <w:szCs w:val="22"/>
        </w:rPr>
        <w:t>[Postanowienia końcowe]</w:t>
      </w:r>
    </w:p>
    <w:p w14:paraId="54A55626" w14:textId="047A438E" w:rsidR="00D748F6" w:rsidRPr="00F261CF" w:rsidRDefault="00D748F6" w:rsidP="0051746D">
      <w:pPr>
        <w:numPr>
          <w:ilvl w:val="0"/>
          <w:numId w:val="124"/>
        </w:numPr>
        <w:suppressAutoHyphens w:val="0"/>
        <w:autoSpaceDN/>
        <w:spacing w:line="276" w:lineRule="auto"/>
        <w:ind w:left="284"/>
        <w:jc w:val="both"/>
        <w:textAlignment w:val="auto"/>
        <w:rPr>
          <w:rFonts w:ascii="Arial Narrow" w:hAnsi="Arial Narrow" w:cs="Calibri"/>
          <w:bCs/>
          <w:sz w:val="22"/>
          <w:szCs w:val="22"/>
        </w:rPr>
      </w:pPr>
      <w:r w:rsidRPr="00F261CF">
        <w:rPr>
          <w:rFonts w:ascii="Arial Narrow" w:hAnsi="Arial Narrow" w:cs="Calibri"/>
          <w:bCs/>
          <w:sz w:val="22"/>
          <w:szCs w:val="22"/>
        </w:rPr>
        <w:t xml:space="preserve">Strony umowy są zobowiązane traktować jako poufne wszelkie otrzymane informacje dotyczące spraw drugiej strony. Strony umowy nie użyją tych informacji do innych celów niż związanych z realizacją niniejszej umowy i nie ujawnią ich osobom trzecim bez uprzedniej, pisemnej zgody drugiej strony. Informacje te mogą być ujawnione tylko pracownikom Zamawiającego i Wykonawcy w zakresie niezbędnym do prawidłowego wykonania przedmiotu umowy. Zasada poufności obowiązuje również pracowników. </w:t>
      </w:r>
      <w:r w:rsidR="00F261CF" w:rsidRPr="00F261CF">
        <w:rPr>
          <w:rFonts w:ascii="Arial Narrow" w:hAnsi="Arial Narrow" w:cs="Calibri"/>
          <w:bCs/>
          <w:sz w:val="22"/>
          <w:szCs w:val="22"/>
        </w:rPr>
        <w:t xml:space="preserve">Informacje dotyczące wykonywania umowy mogą zostać </w:t>
      </w:r>
      <w:r w:rsidR="00F261CF">
        <w:rPr>
          <w:rFonts w:ascii="Arial Narrow" w:hAnsi="Arial Narrow" w:cs="Calibri"/>
          <w:bCs/>
          <w:sz w:val="22"/>
          <w:szCs w:val="22"/>
        </w:rPr>
        <w:t xml:space="preserve">w każdym czasie </w:t>
      </w:r>
      <w:r w:rsidR="00F261CF" w:rsidRPr="00F261CF">
        <w:rPr>
          <w:rFonts w:ascii="Arial Narrow" w:hAnsi="Arial Narrow" w:cs="Calibri"/>
          <w:bCs/>
          <w:sz w:val="22"/>
          <w:szCs w:val="22"/>
        </w:rPr>
        <w:t>ujawnione w przypadku, w którym konieczność udostępnienia takich informacji wynika z przepisów prawa powszechnie obowiązującego.</w:t>
      </w:r>
    </w:p>
    <w:p w14:paraId="65E6D87A" w14:textId="77777777" w:rsidR="00D748F6" w:rsidRPr="00F261CF" w:rsidRDefault="00D748F6" w:rsidP="0051746D">
      <w:pPr>
        <w:widowControl/>
        <w:numPr>
          <w:ilvl w:val="0"/>
          <w:numId w:val="124"/>
        </w:numPr>
        <w:shd w:val="clear" w:color="auto" w:fill="FFFFFF"/>
        <w:autoSpaceDN/>
        <w:spacing w:line="276" w:lineRule="auto"/>
        <w:ind w:left="284"/>
        <w:jc w:val="both"/>
        <w:textAlignment w:val="auto"/>
        <w:rPr>
          <w:rFonts w:ascii="Arial Narrow" w:hAnsi="Arial Narrow" w:cs="Calibri"/>
          <w:sz w:val="22"/>
          <w:szCs w:val="22"/>
        </w:rPr>
      </w:pPr>
      <w:r w:rsidRPr="00F261CF">
        <w:rPr>
          <w:rFonts w:ascii="Arial Narrow" w:hAnsi="Arial Narrow" w:cs="Calibri"/>
          <w:sz w:val="22"/>
          <w:szCs w:val="22"/>
        </w:rPr>
        <w:t>W sprawach nieregulowanych niniejszą umową stosuje się przepisy Kodeksu cywilnego i ustawy Prawo zamówień publicznych, ustawy o odpadach, ustawy o utrzymaniu czystości i porządku w gminach oraz aktami wykonawczymi do tych ustaw.</w:t>
      </w:r>
    </w:p>
    <w:p w14:paraId="640BB701" w14:textId="77777777" w:rsidR="00D748F6" w:rsidRPr="00F261CF" w:rsidRDefault="00D748F6" w:rsidP="0051746D">
      <w:pPr>
        <w:widowControl/>
        <w:numPr>
          <w:ilvl w:val="0"/>
          <w:numId w:val="124"/>
        </w:numPr>
        <w:shd w:val="clear" w:color="auto" w:fill="FFFFFF"/>
        <w:autoSpaceDN/>
        <w:spacing w:line="276" w:lineRule="auto"/>
        <w:ind w:left="284"/>
        <w:jc w:val="both"/>
        <w:textAlignment w:val="auto"/>
        <w:rPr>
          <w:rFonts w:ascii="Arial Narrow" w:hAnsi="Arial Narrow" w:cs="Calibri"/>
          <w:sz w:val="22"/>
          <w:szCs w:val="22"/>
        </w:rPr>
      </w:pPr>
      <w:r w:rsidRPr="00F261CF">
        <w:rPr>
          <w:rFonts w:ascii="Arial Narrow" w:hAnsi="Arial Narrow" w:cs="Calibri"/>
          <w:sz w:val="22"/>
          <w:szCs w:val="22"/>
        </w:rPr>
        <w:t>Integralną część umowy stanowią:</w:t>
      </w:r>
    </w:p>
    <w:p w14:paraId="307896C7" w14:textId="5527B05D" w:rsidR="00D748F6" w:rsidRPr="00F261CF" w:rsidRDefault="00D748F6" w:rsidP="0051746D">
      <w:pPr>
        <w:widowControl/>
        <w:numPr>
          <w:ilvl w:val="0"/>
          <w:numId w:val="87"/>
        </w:numPr>
        <w:autoSpaceDE w:val="0"/>
        <w:autoSpaceDN/>
        <w:spacing w:line="200" w:lineRule="atLeast"/>
        <w:ind w:left="709"/>
        <w:jc w:val="both"/>
        <w:textAlignment w:val="auto"/>
        <w:rPr>
          <w:rFonts w:ascii="Arial Narrow" w:hAnsi="Arial Narrow" w:cs="Calibri"/>
          <w:sz w:val="22"/>
          <w:szCs w:val="22"/>
        </w:rPr>
      </w:pPr>
      <w:r w:rsidRPr="00F261CF">
        <w:rPr>
          <w:rFonts w:ascii="Arial Narrow" w:hAnsi="Arial Narrow" w:cs="Calibri"/>
          <w:sz w:val="22"/>
          <w:szCs w:val="22"/>
        </w:rPr>
        <w:t xml:space="preserve">SWZ; </w:t>
      </w:r>
    </w:p>
    <w:p w14:paraId="22578E3C" w14:textId="190D4319" w:rsidR="00D748F6" w:rsidRPr="00F261CF" w:rsidRDefault="00D748F6" w:rsidP="00437615">
      <w:pPr>
        <w:widowControl/>
        <w:numPr>
          <w:ilvl w:val="0"/>
          <w:numId w:val="87"/>
        </w:numPr>
        <w:autoSpaceDE w:val="0"/>
        <w:autoSpaceDN/>
        <w:spacing w:line="200" w:lineRule="atLeast"/>
        <w:ind w:left="709"/>
        <w:jc w:val="both"/>
        <w:textAlignment w:val="auto"/>
        <w:rPr>
          <w:rFonts w:ascii="Arial Narrow" w:hAnsi="Arial Narrow" w:cs="Calibri"/>
          <w:sz w:val="22"/>
          <w:szCs w:val="22"/>
        </w:rPr>
      </w:pPr>
      <w:r w:rsidRPr="00F261CF">
        <w:rPr>
          <w:rFonts w:ascii="Arial Narrow" w:hAnsi="Arial Narrow" w:cs="Calibri"/>
          <w:sz w:val="22"/>
          <w:szCs w:val="22"/>
        </w:rPr>
        <w:t>oferta Wykonawcy</w:t>
      </w:r>
      <w:r w:rsidR="00E15A95" w:rsidRPr="00F261CF">
        <w:rPr>
          <w:rFonts w:ascii="Arial Narrow" w:hAnsi="Arial Narrow" w:cs="Calibri"/>
          <w:sz w:val="22"/>
          <w:szCs w:val="22"/>
        </w:rPr>
        <w:t xml:space="preserve"> wraz z zał</w:t>
      </w:r>
      <w:r w:rsidR="003729CF" w:rsidRPr="00F261CF">
        <w:rPr>
          <w:rFonts w:ascii="Arial Narrow" w:hAnsi="Arial Narrow" w:cs="Calibri"/>
          <w:sz w:val="22"/>
          <w:szCs w:val="22"/>
        </w:rPr>
        <w:t>ą</w:t>
      </w:r>
      <w:r w:rsidR="00E15A95" w:rsidRPr="00F261CF">
        <w:rPr>
          <w:rFonts w:ascii="Arial Narrow" w:hAnsi="Arial Narrow" w:cs="Calibri"/>
          <w:sz w:val="22"/>
          <w:szCs w:val="22"/>
        </w:rPr>
        <w:t>czniki</w:t>
      </w:r>
      <w:r w:rsidR="003729CF" w:rsidRPr="00F261CF">
        <w:rPr>
          <w:rFonts w:ascii="Arial Narrow" w:hAnsi="Arial Narrow" w:cs="Calibri"/>
          <w:sz w:val="22"/>
          <w:szCs w:val="22"/>
        </w:rPr>
        <w:t>em</w:t>
      </w:r>
      <w:r w:rsidRPr="00F261CF">
        <w:rPr>
          <w:rFonts w:ascii="Arial Narrow" w:hAnsi="Arial Narrow" w:cs="Calibri"/>
          <w:sz w:val="22"/>
          <w:szCs w:val="22"/>
        </w:rPr>
        <w:t>.</w:t>
      </w:r>
    </w:p>
    <w:p w14:paraId="13F867F2" w14:textId="77777777" w:rsidR="00D748F6" w:rsidRPr="00F261CF" w:rsidRDefault="00D748F6" w:rsidP="0051746D">
      <w:pPr>
        <w:numPr>
          <w:ilvl w:val="0"/>
          <w:numId w:val="124"/>
        </w:numPr>
        <w:suppressAutoHyphens w:val="0"/>
        <w:autoSpaceDN/>
        <w:spacing w:line="276" w:lineRule="auto"/>
        <w:ind w:left="284"/>
        <w:jc w:val="both"/>
        <w:textAlignment w:val="auto"/>
        <w:rPr>
          <w:rFonts w:ascii="Arial Narrow" w:hAnsi="Arial Narrow" w:cs="Calibri"/>
          <w:bCs/>
          <w:sz w:val="22"/>
          <w:szCs w:val="22"/>
        </w:rPr>
      </w:pPr>
      <w:r w:rsidRPr="00F261CF">
        <w:rPr>
          <w:rFonts w:ascii="Arial Narrow" w:hAnsi="Arial Narrow" w:cs="Calibri"/>
          <w:sz w:val="22"/>
          <w:szCs w:val="22"/>
        </w:rPr>
        <w:t>Spory powstałe na tle wykonania niniejszej umowy rozstrzygane będą przez sąd powszechny właściwy miejscowo dla siedziby Zamawiającego.</w:t>
      </w:r>
    </w:p>
    <w:p w14:paraId="3BB861B7" w14:textId="77777777" w:rsidR="00D748F6" w:rsidRPr="00F261CF" w:rsidRDefault="00D748F6" w:rsidP="0051746D">
      <w:pPr>
        <w:widowControl/>
        <w:numPr>
          <w:ilvl w:val="0"/>
          <w:numId w:val="124"/>
        </w:numPr>
        <w:shd w:val="clear" w:color="auto" w:fill="FFFFFF"/>
        <w:autoSpaceDN/>
        <w:spacing w:line="276" w:lineRule="auto"/>
        <w:ind w:left="284"/>
        <w:jc w:val="both"/>
        <w:textAlignment w:val="auto"/>
        <w:rPr>
          <w:rFonts w:ascii="Arial Narrow" w:hAnsi="Arial Narrow" w:cs="Calibri"/>
          <w:sz w:val="22"/>
          <w:szCs w:val="22"/>
        </w:rPr>
      </w:pPr>
      <w:r w:rsidRPr="00F261CF">
        <w:rPr>
          <w:rFonts w:ascii="Arial Narrow" w:hAnsi="Arial Narrow" w:cs="Calibri"/>
          <w:sz w:val="22"/>
          <w:szCs w:val="22"/>
        </w:rPr>
        <w:t>Umowę sporządza się w 3 jednobrzmiących egzemplarzach z przeznaczeniem 2 egz. dla Zamawiającego i 1 egz. dla Wykonawcy.</w:t>
      </w:r>
    </w:p>
    <w:p w14:paraId="2B89892A" w14:textId="77777777" w:rsidR="00D748F6" w:rsidRPr="00F261CF" w:rsidRDefault="00D748F6" w:rsidP="00D748F6">
      <w:pPr>
        <w:tabs>
          <w:tab w:val="left" w:pos="2730"/>
        </w:tabs>
        <w:rPr>
          <w:rFonts w:ascii="Arial Narrow" w:hAnsi="Arial Narrow" w:cs="Calibri"/>
          <w:b/>
          <w:sz w:val="22"/>
          <w:szCs w:val="22"/>
        </w:rPr>
      </w:pPr>
      <w:r w:rsidRPr="00F261CF">
        <w:rPr>
          <w:rFonts w:ascii="Arial Narrow" w:hAnsi="Arial Narrow" w:cs="Calibri"/>
          <w:sz w:val="22"/>
          <w:szCs w:val="22"/>
        </w:rPr>
        <w:tab/>
      </w:r>
    </w:p>
    <w:p w14:paraId="565FE85F" w14:textId="77777777" w:rsidR="00D748F6" w:rsidRPr="00F261CF" w:rsidRDefault="00D748F6" w:rsidP="00D748F6">
      <w:pPr>
        <w:autoSpaceDE w:val="0"/>
        <w:spacing w:line="200" w:lineRule="atLeast"/>
        <w:jc w:val="both"/>
        <w:rPr>
          <w:rFonts w:ascii="Arial Narrow" w:hAnsi="Arial Narrow" w:cs="Calibri"/>
          <w:sz w:val="22"/>
          <w:szCs w:val="22"/>
        </w:rPr>
      </w:pPr>
    </w:p>
    <w:p w14:paraId="3624B899" w14:textId="36AA9916" w:rsidR="001E2295" w:rsidRPr="005F113C" w:rsidRDefault="00D748F6" w:rsidP="002F77E0">
      <w:pPr>
        <w:autoSpaceDE w:val="0"/>
        <w:spacing w:line="200" w:lineRule="atLeast"/>
        <w:jc w:val="both"/>
        <w:rPr>
          <w:rFonts w:ascii="Arial Narrow" w:hAnsi="Arial Narrow" w:cs="Calibri"/>
          <w:b/>
          <w:sz w:val="22"/>
          <w:szCs w:val="22"/>
        </w:rPr>
      </w:pPr>
      <w:r w:rsidRPr="00F261CF">
        <w:rPr>
          <w:rFonts w:ascii="Arial Narrow" w:hAnsi="Arial Narrow" w:cs="Calibri"/>
          <w:b/>
          <w:sz w:val="22"/>
          <w:szCs w:val="22"/>
        </w:rPr>
        <w:tab/>
        <w:t xml:space="preserve"> ZAMAWIAJĄCY:</w:t>
      </w:r>
      <w:r w:rsidRPr="00F261CF">
        <w:rPr>
          <w:rFonts w:ascii="Arial Narrow" w:hAnsi="Arial Narrow" w:cs="Calibri"/>
          <w:b/>
          <w:sz w:val="22"/>
          <w:szCs w:val="22"/>
        </w:rPr>
        <w:tab/>
      </w:r>
      <w:r w:rsidRPr="00F261CF">
        <w:rPr>
          <w:rFonts w:ascii="Arial Narrow" w:hAnsi="Arial Narrow" w:cs="Calibri"/>
          <w:b/>
          <w:sz w:val="22"/>
          <w:szCs w:val="22"/>
        </w:rPr>
        <w:tab/>
      </w:r>
      <w:r w:rsidRPr="00F261CF">
        <w:rPr>
          <w:rFonts w:ascii="Arial Narrow" w:hAnsi="Arial Narrow" w:cs="Calibri"/>
          <w:b/>
          <w:sz w:val="22"/>
          <w:szCs w:val="22"/>
        </w:rPr>
        <w:tab/>
      </w:r>
      <w:r w:rsidRPr="00F261CF">
        <w:rPr>
          <w:rFonts w:ascii="Arial Narrow" w:hAnsi="Arial Narrow" w:cs="Calibri"/>
          <w:b/>
          <w:sz w:val="22"/>
          <w:szCs w:val="22"/>
        </w:rPr>
        <w:tab/>
      </w:r>
      <w:r w:rsidRPr="00F261CF">
        <w:rPr>
          <w:rFonts w:ascii="Arial Narrow" w:hAnsi="Arial Narrow" w:cs="Calibri"/>
          <w:b/>
          <w:sz w:val="22"/>
          <w:szCs w:val="22"/>
        </w:rPr>
        <w:tab/>
      </w:r>
      <w:r w:rsidRPr="00F261CF">
        <w:rPr>
          <w:rFonts w:ascii="Arial Narrow" w:hAnsi="Arial Narrow" w:cs="Calibri"/>
          <w:b/>
          <w:sz w:val="22"/>
          <w:szCs w:val="22"/>
        </w:rPr>
        <w:tab/>
        <w:t xml:space="preserve"> WYKONAWCA:</w:t>
      </w:r>
    </w:p>
    <w:sectPr w:rsidR="001E2295" w:rsidRPr="005F113C" w:rsidSect="00BC6507">
      <w:headerReference w:type="default" r:id="rId9"/>
      <w:footerReference w:type="default" r:id="rId10"/>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86624" w14:textId="77777777" w:rsidR="00AC217C" w:rsidRDefault="00AC217C">
      <w:r>
        <w:separator/>
      </w:r>
    </w:p>
  </w:endnote>
  <w:endnote w:type="continuationSeparator" w:id="0">
    <w:p w14:paraId="4DDFB8A5" w14:textId="77777777" w:rsidR="00AC217C" w:rsidRDefault="00AC2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Arial Unicode MS'">
    <w:charset w:val="00"/>
    <w:family w:val="swiss"/>
    <w:pitch w:val="default"/>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Mono">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3333211"/>
      <w:docPartObj>
        <w:docPartGallery w:val="Page Numbers (Bottom of Page)"/>
        <w:docPartUnique/>
      </w:docPartObj>
    </w:sdtPr>
    <w:sdtContent>
      <w:p w14:paraId="2622400C" w14:textId="2E6F90C1" w:rsidR="00DA4B98" w:rsidRPr="001C3174" w:rsidRDefault="00142D85" w:rsidP="00142D85">
        <w:pPr>
          <w:pStyle w:val="Stopka"/>
          <w:spacing w:before="120"/>
          <w:ind w:right="0"/>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9DAB1" w14:textId="77777777" w:rsidR="00AC217C" w:rsidRDefault="00AC217C">
      <w:r>
        <w:rPr>
          <w:color w:val="000000"/>
        </w:rPr>
        <w:separator/>
      </w:r>
    </w:p>
  </w:footnote>
  <w:footnote w:type="continuationSeparator" w:id="0">
    <w:p w14:paraId="4A418C72" w14:textId="77777777" w:rsidR="00AC217C" w:rsidRDefault="00AC2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4E447" w14:textId="4F8CDD98" w:rsidR="000909F9" w:rsidRPr="005C2C88" w:rsidRDefault="003729CF" w:rsidP="000909F9">
    <w:pPr>
      <w:pStyle w:val="Nagwek"/>
      <w:rPr>
        <w:sz w:val="2"/>
        <w:szCs w:val="2"/>
      </w:rPr>
    </w:pPr>
    <w:r>
      <w:rPr>
        <w:i/>
        <w:sz w:val="18"/>
        <w:szCs w:val="20"/>
      </w:rPr>
      <w:t>Nr referencyjny postępowania: UG.RZI.</w:t>
    </w:r>
    <w:r w:rsidRPr="00553D18">
      <w:rPr>
        <w:i/>
        <w:sz w:val="18"/>
        <w:szCs w:val="20"/>
      </w:rPr>
      <w:t>271.</w:t>
    </w:r>
    <w:r>
      <w:rPr>
        <w:i/>
        <w:sz w:val="18"/>
        <w:szCs w:val="20"/>
      </w:rPr>
      <w:t>11</w:t>
    </w:r>
    <w:r w:rsidRPr="00553D18">
      <w:rPr>
        <w:i/>
        <w:sz w:val="18"/>
        <w:szCs w:val="20"/>
      </w:rPr>
      <w:t>.202</w:t>
    </w:r>
    <w:r>
      <w:rPr>
        <w:i/>
        <w:sz w:val="18"/>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454BBF7"/>
    <w:multiLevelType w:val="hybridMultilevel"/>
    <w:tmpl w:val="746DF2C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5B658A7"/>
    <w:multiLevelType w:val="hybridMultilevel"/>
    <w:tmpl w:val="6BB0BEB8"/>
    <w:lvl w:ilvl="0" w:tplc="39DAD732">
      <w:start w:val="1"/>
      <w:numFmt w:val="decimal"/>
      <w:lvlText w:val="%1."/>
      <w:lvlJc w:val="left"/>
      <w:rPr>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B500540A"/>
    <w:name w:val="WW8Num2"/>
    <w:lvl w:ilvl="0">
      <w:start w:val="1"/>
      <w:numFmt w:val="decimal"/>
      <w:lvlText w:val="%1."/>
      <w:lvlJc w:val="left"/>
      <w:pPr>
        <w:tabs>
          <w:tab w:val="num" w:pos="350"/>
        </w:tabs>
        <w:ind w:left="1070" w:hanging="360"/>
      </w:pPr>
      <w:rPr>
        <w:rFonts w:ascii="Arial Narrow" w:eastAsia="Verdana" w:hAnsi="Arial Narrow" w:cs="Verdana" w:hint="default"/>
        <w:b w:val="0"/>
        <w:bCs w:val="0"/>
        <w:spacing w:val="4"/>
        <w:sz w:val="22"/>
        <w:szCs w:val="20"/>
        <w:lang w:val="pl-PL" w:eastAsia="ar-SA"/>
      </w:rPr>
    </w:lvl>
    <w:lvl w:ilvl="1">
      <w:start w:val="1"/>
      <w:numFmt w:val="decimal"/>
      <w:lvlText w:val="%1.%2."/>
      <w:lvlJc w:val="left"/>
      <w:pPr>
        <w:tabs>
          <w:tab w:val="num" w:pos="1288"/>
        </w:tabs>
        <w:ind w:left="1288" w:hanging="720"/>
      </w:pPr>
      <w:rPr>
        <w:rFonts w:ascii="Calibri" w:eastAsia="Verdana" w:hAnsi="Calibri" w:cs="Verdana" w:hint="default"/>
        <w:b w:val="0"/>
        <w:bCs w:val="0"/>
        <w:i/>
        <w:iCs/>
        <w:color w:val="000000"/>
        <w:spacing w:val="4"/>
        <w:sz w:val="20"/>
        <w:szCs w:val="20"/>
        <w:lang w:val="pl-PL" w:eastAsia="ar-SA"/>
      </w:rPr>
    </w:lvl>
    <w:lvl w:ilvl="2">
      <w:start w:val="1"/>
      <w:numFmt w:val="decimal"/>
      <w:lvlText w:val="%1.%2.%3."/>
      <w:lvlJc w:val="left"/>
      <w:pPr>
        <w:tabs>
          <w:tab w:val="num" w:pos="708"/>
        </w:tabs>
        <w:ind w:left="1712" w:hanging="720"/>
      </w:pPr>
      <w:rPr>
        <w:rFonts w:ascii="Calibri" w:eastAsia="Calibri" w:hAnsi="Calibri" w:cs="Calibri" w:hint="default"/>
        <w:b w:val="0"/>
        <w:bCs/>
        <w:iCs/>
        <w:color w:val="000000"/>
        <w:spacing w:val="4"/>
        <w:sz w:val="20"/>
        <w:szCs w:val="20"/>
        <w:lang w:eastAsia="pl-PL"/>
      </w:rPr>
    </w:lvl>
    <w:lvl w:ilvl="3">
      <w:start w:val="1"/>
      <w:numFmt w:val="decimal"/>
      <w:lvlText w:val="%1.%2.%3.%4."/>
      <w:lvlJc w:val="left"/>
      <w:pPr>
        <w:tabs>
          <w:tab w:val="num" w:pos="1440"/>
        </w:tabs>
        <w:ind w:left="1440" w:hanging="1080"/>
      </w:pPr>
      <w:rPr>
        <w:rFonts w:ascii="Calibri" w:hAnsi="Calibri" w:cs="Calibri" w:hint="default"/>
        <w:b w:val="0"/>
        <w:bCs/>
        <w:iCs/>
        <w:sz w:val="20"/>
        <w:szCs w:val="20"/>
        <w:lang w:eastAsia="ar-SA"/>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3" w15:restartNumberingAfterBreak="0">
    <w:nsid w:val="00000005"/>
    <w:multiLevelType w:val="singleLevel"/>
    <w:tmpl w:val="7C041B2A"/>
    <w:lvl w:ilvl="0">
      <w:start w:val="1"/>
      <w:numFmt w:val="decimal"/>
      <w:lvlText w:val="%1."/>
      <w:lvlJc w:val="left"/>
      <w:pPr>
        <w:tabs>
          <w:tab w:val="num" w:pos="644"/>
        </w:tabs>
        <w:ind w:left="644" w:hanging="360"/>
      </w:pPr>
      <w:rPr>
        <w:b w:val="0"/>
      </w:rPr>
    </w:lvl>
  </w:abstractNum>
  <w:abstractNum w:abstractNumId="4" w15:restartNumberingAfterBreak="0">
    <w:nsid w:val="00000022"/>
    <w:multiLevelType w:val="singleLevel"/>
    <w:tmpl w:val="C194F0B4"/>
    <w:name w:val="WW8Num34"/>
    <w:lvl w:ilvl="0">
      <w:start w:val="1"/>
      <w:numFmt w:val="decimal"/>
      <w:lvlText w:val="%1."/>
      <w:lvlJc w:val="left"/>
      <w:pPr>
        <w:tabs>
          <w:tab w:val="num" w:pos="0"/>
        </w:tabs>
        <w:ind w:left="644" w:hanging="360"/>
      </w:pPr>
      <w:rPr>
        <w:rFonts w:ascii="Calibri" w:hAnsi="Calibri" w:cs="Calibri" w:hint="default"/>
        <w:b w:val="0"/>
        <w:i w:val="0"/>
      </w:rPr>
    </w:lvl>
  </w:abstractNum>
  <w:abstractNum w:abstractNumId="5" w15:restartNumberingAfterBreak="0">
    <w:nsid w:val="0000004F"/>
    <w:multiLevelType w:val="singleLevel"/>
    <w:tmpl w:val="0000004F"/>
    <w:name w:val="WW8Num100"/>
    <w:lvl w:ilvl="0">
      <w:start w:val="1"/>
      <w:numFmt w:val="lowerLetter"/>
      <w:lvlText w:val="%1)"/>
      <w:lvlJc w:val="left"/>
      <w:pPr>
        <w:tabs>
          <w:tab w:val="num" w:pos="708"/>
        </w:tabs>
        <w:ind w:left="1440" w:hanging="360"/>
      </w:pPr>
      <w:rPr>
        <w:rFonts w:ascii="Calibri" w:hAnsi="Calibri" w:cs="Calibri"/>
        <w:color w:val="000000"/>
      </w:rPr>
    </w:lvl>
  </w:abstractNum>
  <w:abstractNum w:abstractNumId="6" w15:restartNumberingAfterBreak="0">
    <w:nsid w:val="0000007E"/>
    <w:multiLevelType w:val="multilevel"/>
    <w:tmpl w:val="0000007E"/>
    <w:name w:val="WW8Num176"/>
    <w:lvl w:ilvl="0">
      <w:start w:val="1"/>
      <w:numFmt w:val="decimal"/>
      <w:lvlText w:val="%1."/>
      <w:lvlJc w:val="left"/>
      <w:pPr>
        <w:tabs>
          <w:tab w:val="num" w:pos="0"/>
        </w:tabs>
        <w:ind w:left="360" w:hanging="360"/>
      </w:pPr>
      <w:rPr>
        <w:rFonts w:ascii="Calibri" w:hAnsi="Calibri" w:cs="Calibri" w:hint="default"/>
        <w:b w:val="0"/>
        <w:sz w:val="20"/>
        <w:szCs w:val="20"/>
      </w:r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720" w:hanging="720"/>
      </w:pPr>
      <w:rPr>
        <w:rFonts w:ascii="Calibri" w:hAnsi="Calibri" w:cs="Calibri" w:hint="default"/>
        <w:sz w:val="20"/>
        <w:szCs w:val="20"/>
      </w:rPr>
    </w:lvl>
    <w:lvl w:ilvl="3">
      <w:start w:val="1"/>
      <w:numFmt w:val="decimal"/>
      <w:lvlText w:val="%1.%2.%3.%4."/>
      <w:lvlJc w:val="left"/>
      <w:pPr>
        <w:tabs>
          <w:tab w:val="num" w:pos="0"/>
        </w:tabs>
        <w:ind w:left="720" w:hanging="720"/>
      </w:pPr>
      <w:rPr>
        <w:rFonts w:ascii="Calibri" w:hAnsi="Calibri" w:cs="Calibri" w:hint="default"/>
        <w:sz w:val="20"/>
        <w:szCs w:val="20"/>
      </w:rPr>
    </w:lvl>
    <w:lvl w:ilvl="4">
      <w:start w:val="1"/>
      <w:numFmt w:val="decimal"/>
      <w:lvlText w:val="%1.%2.%3.%4.%5."/>
      <w:lvlJc w:val="left"/>
      <w:pPr>
        <w:tabs>
          <w:tab w:val="num" w:pos="0"/>
        </w:tabs>
        <w:ind w:left="1080" w:hanging="1080"/>
      </w:pPr>
      <w:rPr>
        <w:rFonts w:ascii="Calibri" w:hAnsi="Calibri" w:cs="Calibri" w:hint="default"/>
        <w:sz w:val="20"/>
        <w:szCs w:val="20"/>
      </w:rPr>
    </w:lvl>
    <w:lvl w:ilvl="5">
      <w:start w:val="1"/>
      <w:numFmt w:val="decimal"/>
      <w:lvlText w:val="%1.%2.%3.%4.%5.%6."/>
      <w:lvlJc w:val="left"/>
      <w:pPr>
        <w:tabs>
          <w:tab w:val="num" w:pos="0"/>
        </w:tabs>
        <w:ind w:left="1080" w:hanging="1080"/>
      </w:pPr>
      <w:rPr>
        <w:rFonts w:ascii="Calibri" w:hAnsi="Calibri" w:cs="Calibri" w:hint="default"/>
        <w:sz w:val="20"/>
        <w:szCs w:val="20"/>
      </w:rPr>
    </w:lvl>
    <w:lvl w:ilvl="6">
      <w:start w:val="1"/>
      <w:numFmt w:val="decimal"/>
      <w:lvlText w:val="%1.%2.%3.%4.%5.%6.%7."/>
      <w:lvlJc w:val="left"/>
      <w:pPr>
        <w:tabs>
          <w:tab w:val="num" w:pos="0"/>
        </w:tabs>
        <w:ind w:left="1080" w:hanging="1080"/>
      </w:pPr>
      <w:rPr>
        <w:rFonts w:ascii="Calibri" w:hAnsi="Calibri" w:cs="Calibri" w:hint="default"/>
        <w:sz w:val="20"/>
        <w:szCs w:val="20"/>
      </w:rPr>
    </w:lvl>
    <w:lvl w:ilvl="7">
      <w:start w:val="1"/>
      <w:numFmt w:val="decimal"/>
      <w:lvlText w:val="%1.%2.%3.%4.%5.%6.%7.%8."/>
      <w:lvlJc w:val="left"/>
      <w:pPr>
        <w:tabs>
          <w:tab w:val="num" w:pos="0"/>
        </w:tabs>
        <w:ind w:left="1440" w:hanging="1440"/>
      </w:pPr>
      <w:rPr>
        <w:rFonts w:ascii="Calibri" w:hAnsi="Calibri" w:cs="Calibri" w:hint="default"/>
        <w:sz w:val="20"/>
        <w:szCs w:val="20"/>
      </w:rPr>
    </w:lvl>
    <w:lvl w:ilvl="8">
      <w:start w:val="1"/>
      <w:numFmt w:val="decimal"/>
      <w:lvlText w:val="%1.%2.%3.%4.%5.%6.%7.%8.%9."/>
      <w:lvlJc w:val="left"/>
      <w:pPr>
        <w:tabs>
          <w:tab w:val="num" w:pos="0"/>
        </w:tabs>
        <w:ind w:left="1440" w:hanging="1440"/>
      </w:pPr>
      <w:rPr>
        <w:rFonts w:ascii="Calibri" w:hAnsi="Calibri" w:cs="Calibri" w:hint="default"/>
        <w:sz w:val="20"/>
        <w:szCs w:val="20"/>
      </w:rPr>
    </w:lvl>
  </w:abstractNum>
  <w:abstractNum w:abstractNumId="7" w15:restartNumberingAfterBreak="0">
    <w:nsid w:val="00CF2E76"/>
    <w:multiLevelType w:val="hybridMultilevel"/>
    <w:tmpl w:val="DA58E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1651DAD"/>
    <w:multiLevelType w:val="multilevel"/>
    <w:tmpl w:val="6F769942"/>
    <w:styleLink w:val="Numbering41"/>
    <w:lvl w:ilvl="0">
      <w:start w:val="1"/>
      <w:numFmt w:val="upperRoman"/>
      <w:suff w:val="space"/>
      <w:lvlText w:val="%1."/>
      <w:lvlJc w:val="left"/>
      <w:pPr>
        <w:ind w:left="-77" w:hanging="283"/>
      </w:pPr>
      <w:rPr>
        <w:b w:val="0"/>
        <w:bCs w:val="0"/>
        <w:sz w:val="22"/>
        <w:szCs w:val="22"/>
      </w:rPr>
    </w:lvl>
    <w:lvl w:ilvl="1">
      <w:start w:val="2"/>
      <w:numFmt w:val="upperRoman"/>
      <w:suff w:val="space"/>
      <w:lvlText w:val="%2."/>
      <w:lvlJc w:val="left"/>
      <w:pPr>
        <w:ind w:left="207" w:hanging="283"/>
      </w:pPr>
      <w:rPr>
        <w:b w:val="0"/>
        <w:bCs w:val="0"/>
        <w:sz w:val="22"/>
        <w:szCs w:val="22"/>
      </w:rPr>
    </w:lvl>
    <w:lvl w:ilvl="2">
      <w:start w:val="3"/>
      <w:numFmt w:val="upperRoman"/>
      <w:suff w:val="space"/>
      <w:lvlText w:val="%3."/>
      <w:lvlJc w:val="left"/>
      <w:pPr>
        <w:ind w:left="490" w:hanging="283"/>
      </w:pPr>
      <w:rPr>
        <w:b w:val="0"/>
        <w:bCs w:val="0"/>
        <w:sz w:val="22"/>
        <w:szCs w:val="22"/>
      </w:rPr>
    </w:lvl>
    <w:lvl w:ilvl="3">
      <w:start w:val="4"/>
      <w:numFmt w:val="upperRoman"/>
      <w:suff w:val="space"/>
      <w:lvlText w:val="%4."/>
      <w:lvlJc w:val="left"/>
      <w:pPr>
        <w:ind w:left="774" w:hanging="283"/>
      </w:pPr>
      <w:rPr>
        <w:b w:val="0"/>
        <w:bCs w:val="0"/>
        <w:sz w:val="22"/>
        <w:szCs w:val="22"/>
      </w:rPr>
    </w:lvl>
    <w:lvl w:ilvl="4">
      <w:start w:val="5"/>
      <w:numFmt w:val="upperRoman"/>
      <w:suff w:val="space"/>
      <w:lvlText w:val="%5."/>
      <w:lvlJc w:val="left"/>
      <w:pPr>
        <w:ind w:left="1057" w:hanging="283"/>
      </w:pPr>
      <w:rPr>
        <w:b w:val="0"/>
        <w:bCs w:val="0"/>
        <w:sz w:val="22"/>
        <w:szCs w:val="22"/>
      </w:rPr>
    </w:lvl>
    <w:lvl w:ilvl="5">
      <w:start w:val="6"/>
      <w:numFmt w:val="upperRoman"/>
      <w:suff w:val="space"/>
      <w:lvlText w:val="%6."/>
      <w:lvlJc w:val="left"/>
      <w:pPr>
        <w:ind w:left="1341" w:hanging="283"/>
      </w:pPr>
      <w:rPr>
        <w:b w:val="0"/>
        <w:bCs w:val="0"/>
        <w:sz w:val="22"/>
        <w:szCs w:val="22"/>
      </w:rPr>
    </w:lvl>
    <w:lvl w:ilvl="6">
      <w:start w:val="7"/>
      <w:numFmt w:val="upperRoman"/>
      <w:suff w:val="space"/>
      <w:lvlText w:val="%7."/>
      <w:lvlJc w:val="left"/>
      <w:pPr>
        <w:ind w:left="1624" w:hanging="283"/>
      </w:pPr>
      <w:rPr>
        <w:b w:val="0"/>
        <w:bCs w:val="0"/>
        <w:sz w:val="22"/>
        <w:szCs w:val="22"/>
      </w:rPr>
    </w:lvl>
    <w:lvl w:ilvl="7">
      <w:start w:val="8"/>
      <w:numFmt w:val="upperRoman"/>
      <w:suff w:val="space"/>
      <w:lvlText w:val="%8."/>
      <w:lvlJc w:val="left"/>
      <w:pPr>
        <w:ind w:left="1908" w:hanging="283"/>
      </w:pPr>
      <w:rPr>
        <w:b w:val="0"/>
        <w:bCs w:val="0"/>
        <w:sz w:val="22"/>
        <w:szCs w:val="22"/>
      </w:rPr>
    </w:lvl>
    <w:lvl w:ilvl="8">
      <w:start w:val="9"/>
      <w:numFmt w:val="upperRoman"/>
      <w:suff w:val="space"/>
      <w:lvlText w:val="%9."/>
      <w:lvlJc w:val="left"/>
      <w:pPr>
        <w:ind w:left="2191" w:hanging="283"/>
      </w:pPr>
      <w:rPr>
        <w:b w:val="0"/>
        <w:bCs w:val="0"/>
        <w:sz w:val="22"/>
        <w:szCs w:val="22"/>
      </w:rPr>
    </w:lvl>
  </w:abstractNum>
  <w:abstractNum w:abstractNumId="9" w15:restartNumberingAfterBreak="0">
    <w:nsid w:val="01B9479B"/>
    <w:multiLevelType w:val="multilevel"/>
    <w:tmpl w:val="771AB428"/>
    <w:styleLink w:val="Numbering51"/>
    <w:lvl w:ilvl="0">
      <w:start w:val="1"/>
      <w:numFmt w:val="decimal"/>
      <w:lvlText w:val="%1."/>
      <w:lvlJc w:val="left"/>
      <w:pPr>
        <w:ind w:left="227" w:hanging="227"/>
      </w:pPr>
      <w:rPr>
        <w:b w:val="0"/>
        <w:bCs w:val="0"/>
        <w:sz w:val="22"/>
        <w:szCs w:val="22"/>
      </w:rPr>
    </w:lvl>
    <w:lvl w:ilvl="1">
      <w:start w:val="2"/>
      <w:numFmt w:val="decimal"/>
      <w:lvlText w:val="%1.%2."/>
      <w:lvlJc w:val="left"/>
      <w:pPr>
        <w:ind w:left="624" w:hanging="369"/>
      </w:pPr>
      <w:rPr>
        <w:b w:val="0"/>
        <w:bCs w:val="0"/>
        <w:sz w:val="22"/>
        <w:szCs w:val="22"/>
      </w:rPr>
    </w:lvl>
    <w:lvl w:ilvl="2">
      <w:start w:val="3"/>
      <w:numFmt w:val="lowerLetter"/>
      <w:lvlText w:val="%3)"/>
      <w:lvlJc w:val="left"/>
      <w:pPr>
        <w:ind w:left="879" w:hanging="255"/>
      </w:pPr>
      <w:rPr>
        <w:b w:val="0"/>
        <w:bCs w:val="0"/>
        <w:sz w:val="22"/>
        <w:szCs w:val="22"/>
      </w:rPr>
    </w:lvl>
    <w:lvl w:ilvl="3">
      <w:numFmt w:val="bullet"/>
      <w:lvlText w:val="•"/>
      <w:lvlJc w:val="left"/>
      <w:pPr>
        <w:ind w:left="1134" w:hanging="224"/>
      </w:pPr>
      <w:rPr>
        <w:rFonts w:ascii="OpenSymbol" w:hAnsi="OpenSymbol"/>
        <w:b w:val="0"/>
        <w:bCs w:val="0"/>
        <w:sz w:val="22"/>
        <w:szCs w:val="22"/>
      </w:rPr>
    </w:lvl>
    <w:lvl w:ilvl="4">
      <w:numFmt w:val="bullet"/>
      <w:lvlText w:val="•"/>
      <w:lvlJc w:val="left"/>
      <w:pPr>
        <w:ind w:left="1358" w:hanging="224"/>
      </w:pPr>
      <w:rPr>
        <w:rFonts w:ascii="OpenSymbol" w:hAnsi="OpenSymbol"/>
        <w:b w:val="0"/>
        <w:bCs w:val="0"/>
        <w:sz w:val="22"/>
        <w:szCs w:val="22"/>
      </w:rPr>
    </w:lvl>
    <w:lvl w:ilvl="5">
      <w:numFmt w:val="bullet"/>
      <w:lvlText w:val="•"/>
      <w:lvlJc w:val="left"/>
      <w:pPr>
        <w:ind w:left="1582" w:hanging="224"/>
      </w:pPr>
      <w:rPr>
        <w:rFonts w:ascii="OpenSymbol" w:hAnsi="OpenSymbol"/>
        <w:b w:val="0"/>
        <w:bCs w:val="0"/>
        <w:sz w:val="22"/>
        <w:szCs w:val="22"/>
      </w:rPr>
    </w:lvl>
    <w:lvl w:ilvl="6">
      <w:numFmt w:val="bullet"/>
      <w:lvlText w:val="•"/>
      <w:lvlJc w:val="left"/>
      <w:pPr>
        <w:ind w:left="1806" w:hanging="224"/>
      </w:pPr>
      <w:rPr>
        <w:rFonts w:ascii="OpenSymbol" w:hAnsi="OpenSymbol"/>
        <w:b w:val="0"/>
        <w:bCs w:val="0"/>
        <w:sz w:val="22"/>
        <w:szCs w:val="22"/>
      </w:rPr>
    </w:lvl>
    <w:lvl w:ilvl="7">
      <w:numFmt w:val="bullet"/>
      <w:lvlText w:val="•"/>
      <w:lvlJc w:val="left"/>
      <w:pPr>
        <w:ind w:left="2030" w:hanging="224"/>
      </w:pPr>
      <w:rPr>
        <w:rFonts w:ascii="OpenSymbol" w:hAnsi="OpenSymbol"/>
        <w:b w:val="0"/>
        <w:bCs w:val="0"/>
        <w:sz w:val="22"/>
        <w:szCs w:val="22"/>
      </w:rPr>
    </w:lvl>
    <w:lvl w:ilvl="8">
      <w:numFmt w:val="bullet"/>
      <w:lvlText w:val="•"/>
      <w:lvlJc w:val="left"/>
      <w:pPr>
        <w:ind w:left="2254" w:hanging="224"/>
      </w:pPr>
      <w:rPr>
        <w:rFonts w:ascii="OpenSymbol" w:hAnsi="OpenSymbol"/>
        <w:b w:val="0"/>
        <w:bCs w:val="0"/>
        <w:sz w:val="22"/>
        <w:szCs w:val="22"/>
      </w:rPr>
    </w:lvl>
  </w:abstractNum>
  <w:abstractNum w:abstractNumId="10" w15:restartNumberingAfterBreak="0">
    <w:nsid w:val="02BD3BBD"/>
    <w:multiLevelType w:val="multilevel"/>
    <w:tmpl w:val="F44A3C98"/>
    <w:styleLink w:val="WW8Num32"/>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3186249"/>
    <w:multiLevelType w:val="multilevel"/>
    <w:tmpl w:val="B64E87A4"/>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0E24BC"/>
    <w:multiLevelType w:val="multilevel"/>
    <w:tmpl w:val="D7429920"/>
    <w:styleLink w:val="WW8Num23"/>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617489F"/>
    <w:multiLevelType w:val="multilevel"/>
    <w:tmpl w:val="783064EE"/>
    <w:styleLink w:val="WW8Num9"/>
    <w:lvl w:ilvl="0">
      <w:start w:val="1"/>
      <w:numFmt w:val="decimal"/>
      <w:lvlText w:val="%1)"/>
      <w:lvlJc w:val="left"/>
      <w:pPr>
        <w:ind w:left="720" w:hanging="360"/>
      </w:pPr>
      <w:rPr>
        <w:rFonts w:eastAsia="Calibri"/>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7FC06F9"/>
    <w:multiLevelType w:val="multilevel"/>
    <w:tmpl w:val="8312B580"/>
    <w:styleLink w:val="WW8Num10"/>
    <w:lvl w:ilvl="0">
      <w:start w:val="1"/>
      <w:numFmt w:val="decimal"/>
      <w:lvlText w:val="%1)"/>
      <w:lvlJc w:val="left"/>
      <w:pPr>
        <w:ind w:left="720" w:hanging="360"/>
      </w:pPr>
      <w:rPr>
        <w:rFonts w:ascii="Times New Roman"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86825AD"/>
    <w:multiLevelType w:val="hybridMultilevel"/>
    <w:tmpl w:val="13FE73FC"/>
    <w:lvl w:ilvl="0" w:tplc="54686B06">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6" w15:restartNumberingAfterBreak="0">
    <w:nsid w:val="08930FCB"/>
    <w:multiLevelType w:val="multilevel"/>
    <w:tmpl w:val="3FF06D1A"/>
    <w:styleLink w:val="WW8Num31"/>
    <w:lvl w:ilvl="0">
      <w:start w:val="1"/>
      <w:numFmt w:val="decimal"/>
      <w:lvlText w:val="%1."/>
      <w:lvlJc w:val="left"/>
      <w:pPr>
        <w:ind w:left="360" w:hanging="360"/>
      </w:pPr>
      <w:rPr>
        <w:b w:val="0"/>
        <w: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08FA1674"/>
    <w:multiLevelType w:val="multilevel"/>
    <w:tmpl w:val="36F6EF04"/>
    <w:styleLink w:val="WW8Num35"/>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96C2D6A"/>
    <w:multiLevelType w:val="hybridMultilevel"/>
    <w:tmpl w:val="9B220A3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7C9C01B8">
      <w:start w:val="1"/>
      <w:numFmt w:val="decimal"/>
      <w:lvlText w:val="%4."/>
      <w:lvlJc w:val="left"/>
      <w:pPr>
        <w:ind w:left="3600" w:hanging="360"/>
      </w:pPr>
      <w:rPr>
        <w:b w:val="0"/>
        <w:bCs w:val="0"/>
      </w:r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09BE7801"/>
    <w:multiLevelType w:val="hybridMultilevel"/>
    <w:tmpl w:val="A124550A"/>
    <w:lvl w:ilvl="0" w:tplc="B2ACE7DC">
      <w:start w:val="1"/>
      <w:numFmt w:val="decimal"/>
      <w:lvlText w:val="%1."/>
      <w:lvlJc w:val="left"/>
      <w:pPr>
        <w:ind w:left="720" w:hanging="360"/>
      </w:pPr>
      <w:rPr>
        <w:b w:val="0"/>
      </w:rPr>
    </w:lvl>
    <w:lvl w:ilvl="1" w:tplc="E072379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9D571EF"/>
    <w:multiLevelType w:val="hybridMultilevel"/>
    <w:tmpl w:val="65F6F3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0A1217E3"/>
    <w:multiLevelType w:val="multilevel"/>
    <w:tmpl w:val="2118226C"/>
    <w:styleLink w:val="WW8Num38"/>
    <w:lvl w:ilvl="0">
      <w:start w:val="2"/>
      <w:numFmt w:val="decimal"/>
      <w:lvlText w:val="%1."/>
      <w:lvlJc w:val="left"/>
      <w:pPr>
        <w:ind w:left="720" w:hanging="360"/>
      </w:pPr>
      <w:rPr>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0A1D1905"/>
    <w:multiLevelType w:val="hybridMultilevel"/>
    <w:tmpl w:val="270698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0AFC0CAD"/>
    <w:multiLevelType w:val="multilevel"/>
    <w:tmpl w:val="8E165CB4"/>
    <w:styleLink w:val="WW8Num371"/>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0BCF48FE"/>
    <w:multiLevelType w:val="multilevel"/>
    <w:tmpl w:val="1D4A1F7A"/>
    <w:styleLink w:val="WW8Num12"/>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0D68058B"/>
    <w:multiLevelType w:val="hybridMultilevel"/>
    <w:tmpl w:val="928EC1EE"/>
    <w:lvl w:ilvl="0" w:tplc="5044C03C">
      <w:start w:val="1"/>
      <w:numFmt w:val="decimal"/>
      <w:lvlText w:val="%1."/>
      <w:lvlJc w:val="left"/>
      <w:pPr>
        <w:ind w:left="2291" w:hanging="360"/>
      </w:pPr>
      <w:rPr>
        <w:rFonts w:hint="default"/>
        <w:b w:val="0"/>
      </w:rPr>
    </w:lvl>
    <w:lvl w:ilvl="1" w:tplc="04150003">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26" w15:restartNumberingAfterBreak="0">
    <w:nsid w:val="0D9C4236"/>
    <w:multiLevelType w:val="hybridMultilevel"/>
    <w:tmpl w:val="C08E8E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0DC85B0F"/>
    <w:multiLevelType w:val="hybridMultilevel"/>
    <w:tmpl w:val="97B224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451953"/>
    <w:multiLevelType w:val="hybridMultilevel"/>
    <w:tmpl w:val="94088AD0"/>
    <w:lvl w:ilvl="0" w:tplc="C4348C14">
      <w:start w:val="1"/>
      <w:numFmt w:val="decimal"/>
      <w:lvlText w:val="%1."/>
      <w:lvlJc w:val="left"/>
      <w:pPr>
        <w:ind w:left="720" w:hanging="360"/>
      </w:pPr>
      <w:rPr>
        <w:rFonts w:ascii="Arial Narrow" w:eastAsia="Times New Roman" w:hAnsi="Arial Narrow" w:cs="Calibri"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0B1785D"/>
    <w:multiLevelType w:val="hybridMultilevel"/>
    <w:tmpl w:val="BEF42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A47417"/>
    <w:multiLevelType w:val="multilevel"/>
    <w:tmpl w:val="E0A257AC"/>
    <w:styleLink w:val="WW8Num25"/>
    <w:lvl w:ilvl="0">
      <w:start w:val="1"/>
      <w:numFmt w:val="decimal"/>
      <w:lvlText w:val="%1)"/>
      <w:lvlJc w:val="left"/>
      <w:pPr>
        <w:ind w:left="1146"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22A0FF7"/>
    <w:multiLevelType w:val="singleLevel"/>
    <w:tmpl w:val="00000013"/>
    <w:lvl w:ilvl="0">
      <w:start w:val="1"/>
      <w:numFmt w:val="decimal"/>
      <w:lvlText w:val="%1)"/>
      <w:lvlJc w:val="left"/>
      <w:pPr>
        <w:tabs>
          <w:tab w:val="num" w:pos="0"/>
        </w:tabs>
        <w:ind w:left="765" w:hanging="360"/>
      </w:pPr>
    </w:lvl>
  </w:abstractNum>
  <w:abstractNum w:abstractNumId="32" w15:restartNumberingAfterBreak="0">
    <w:nsid w:val="125F0654"/>
    <w:multiLevelType w:val="multilevel"/>
    <w:tmpl w:val="E5D2431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32D5C02"/>
    <w:multiLevelType w:val="multilevel"/>
    <w:tmpl w:val="06764DE2"/>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6835E51"/>
    <w:multiLevelType w:val="multilevel"/>
    <w:tmpl w:val="6916E304"/>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7E014D2"/>
    <w:multiLevelType w:val="multilevel"/>
    <w:tmpl w:val="0324B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19B26A78"/>
    <w:multiLevelType w:val="multilevel"/>
    <w:tmpl w:val="7E32AC60"/>
    <w:styleLink w:val="WW8Num30"/>
    <w:lvl w:ilvl="0">
      <w:start w:val="1"/>
      <w:numFmt w:val="decimal"/>
      <w:lvlText w:val="%1."/>
      <w:lvlJc w:val="left"/>
      <w:pPr>
        <w:ind w:left="360" w:hanging="360"/>
      </w:pPr>
      <w:rPr>
        <w:b w:val="0"/>
        <w:sz w:val="22"/>
        <w:szCs w:val="22"/>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37" w15:restartNumberingAfterBreak="0">
    <w:nsid w:val="1A056AAC"/>
    <w:multiLevelType w:val="hybridMultilevel"/>
    <w:tmpl w:val="8736C5C2"/>
    <w:lvl w:ilvl="0" w:tplc="04150011">
      <w:start w:val="1"/>
      <w:numFmt w:val="decimal"/>
      <w:lvlText w:val="%1)"/>
      <w:lvlJc w:val="left"/>
      <w:pPr>
        <w:tabs>
          <w:tab w:val="num" w:pos="644"/>
        </w:tabs>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A417769"/>
    <w:multiLevelType w:val="multilevel"/>
    <w:tmpl w:val="922044B8"/>
    <w:styleLink w:val="WW8Num16"/>
    <w:lvl w:ilvl="0">
      <w:start w:val="1"/>
      <w:numFmt w:val="decimal"/>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1AA26222"/>
    <w:multiLevelType w:val="hybridMultilevel"/>
    <w:tmpl w:val="A9804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ABD7089"/>
    <w:multiLevelType w:val="multilevel"/>
    <w:tmpl w:val="F812589C"/>
    <w:styleLink w:val="Numbering21"/>
    <w:lvl w:ilvl="0">
      <w:start w:val="1"/>
      <w:numFmt w:val="decimal"/>
      <w:lvlText w:val="%1"/>
      <w:lvlJc w:val="left"/>
      <w:pPr>
        <w:ind w:left="283" w:hanging="283"/>
      </w:pPr>
      <w:rPr>
        <w:b w:val="0"/>
        <w:bCs w:val="0"/>
        <w:sz w:val="22"/>
        <w:szCs w:val="22"/>
      </w:rPr>
    </w:lvl>
    <w:lvl w:ilvl="1">
      <w:start w:val="2"/>
      <w:numFmt w:val="decimal"/>
      <w:lvlText w:val="%2"/>
      <w:lvlJc w:val="left"/>
      <w:pPr>
        <w:ind w:left="566" w:hanging="283"/>
      </w:pPr>
      <w:rPr>
        <w:b w:val="0"/>
        <w:bCs w:val="0"/>
        <w:sz w:val="22"/>
        <w:szCs w:val="22"/>
      </w:rPr>
    </w:lvl>
    <w:lvl w:ilvl="2">
      <w:start w:val="3"/>
      <w:numFmt w:val="decimal"/>
      <w:lvlText w:val="%3"/>
      <w:lvlJc w:val="left"/>
      <w:pPr>
        <w:ind w:left="1133" w:hanging="567"/>
      </w:pPr>
      <w:rPr>
        <w:b w:val="0"/>
        <w:bCs w:val="0"/>
        <w:sz w:val="22"/>
        <w:szCs w:val="22"/>
      </w:rPr>
    </w:lvl>
    <w:lvl w:ilvl="3">
      <w:start w:val="4"/>
      <w:numFmt w:val="decimal"/>
      <w:lvlText w:val="%4"/>
      <w:lvlJc w:val="left"/>
      <w:pPr>
        <w:ind w:left="1842" w:hanging="709"/>
      </w:pPr>
      <w:rPr>
        <w:b w:val="0"/>
        <w:bCs w:val="0"/>
        <w:sz w:val="22"/>
        <w:szCs w:val="22"/>
      </w:rPr>
    </w:lvl>
    <w:lvl w:ilvl="4">
      <w:start w:val="5"/>
      <w:numFmt w:val="decimal"/>
      <w:lvlText w:val="%5"/>
      <w:lvlJc w:val="left"/>
      <w:pPr>
        <w:ind w:left="2692" w:hanging="850"/>
      </w:pPr>
      <w:rPr>
        <w:b w:val="0"/>
        <w:bCs w:val="0"/>
        <w:sz w:val="22"/>
        <w:szCs w:val="22"/>
      </w:rPr>
    </w:lvl>
    <w:lvl w:ilvl="5">
      <w:start w:val="6"/>
      <w:numFmt w:val="decimal"/>
      <w:lvlText w:val="%6"/>
      <w:lvlJc w:val="left"/>
      <w:pPr>
        <w:ind w:left="3713" w:hanging="1021"/>
      </w:pPr>
      <w:rPr>
        <w:b w:val="0"/>
        <w:bCs w:val="0"/>
        <w:sz w:val="22"/>
        <w:szCs w:val="22"/>
      </w:rPr>
    </w:lvl>
    <w:lvl w:ilvl="6">
      <w:start w:val="7"/>
      <w:numFmt w:val="decimal"/>
      <w:lvlText w:val="%7"/>
      <w:lvlJc w:val="left"/>
      <w:pPr>
        <w:ind w:left="5017" w:hanging="1304"/>
      </w:pPr>
      <w:rPr>
        <w:b w:val="0"/>
        <w:bCs w:val="0"/>
        <w:sz w:val="22"/>
        <w:szCs w:val="22"/>
      </w:rPr>
    </w:lvl>
    <w:lvl w:ilvl="7">
      <w:start w:val="8"/>
      <w:numFmt w:val="decimal"/>
      <w:lvlText w:val="%8"/>
      <w:lvlJc w:val="left"/>
      <w:pPr>
        <w:ind w:left="6491" w:hanging="1474"/>
      </w:pPr>
      <w:rPr>
        <w:b w:val="0"/>
        <w:bCs w:val="0"/>
        <w:sz w:val="22"/>
        <w:szCs w:val="22"/>
      </w:rPr>
    </w:lvl>
    <w:lvl w:ilvl="8">
      <w:start w:val="9"/>
      <w:numFmt w:val="decimal"/>
      <w:lvlText w:val="%9"/>
      <w:lvlJc w:val="left"/>
      <w:pPr>
        <w:ind w:left="8079" w:hanging="1588"/>
      </w:pPr>
      <w:rPr>
        <w:b w:val="0"/>
        <w:bCs w:val="0"/>
        <w:sz w:val="22"/>
        <w:szCs w:val="22"/>
      </w:rPr>
    </w:lvl>
  </w:abstractNum>
  <w:abstractNum w:abstractNumId="41" w15:restartNumberingAfterBreak="0">
    <w:nsid w:val="1B6E76E7"/>
    <w:multiLevelType w:val="hybridMultilevel"/>
    <w:tmpl w:val="B9EC0CBC"/>
    <w:lvl w:ilvl="0" w:tplc="FE9EA7AE">
      <w:start w:val="2"/>
      <w:numFmt w:val="decimal"/>
      <w:lvlText w:val="%1."/>
      <w:lvlJc w:val="left"/>
      <w:pPr>
        <w:ind w:left="22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BCF0ED3"/>
    <w:multiLevelType w:val="multilevel"/>
    <w:tmpl w:val="AD4605CC"/>
    <w:styleLink w:val="WW8Num36"/>
    <w:lvl w:ilvl="0">
      <w:start w:val="7"/>
      <w:numFmt w:val="upperRoman"/>
      <w:lvlText w:val="%1."/>
      <w:lvlJc w:val="left"/>
      <w:pPr>
        <w:ind w:left="1004" w:hanging="720"/>
      </w:pPr>
    </w:lvl>
    <w:lvl w:ilvl="1">
      <w:start w:val="1"/>
      <w:numFmt w:val="decimal"/>
      <w:lvlText w:val="%2."/>
      <w:lvlJc w:val="left"/>
      <w:pPr>
        <w:ind w:left="1440" w:hanging="360"/>
      </w:pPr>
      <w:rPr>
        <w:rFonts w:ascii="Arial Narrow" w:eastAsia="Calibri" w:hAnsi="Arial Narrow" w:cs="Verdana"/>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1C103851"/>
    <w:multiLevelType w:val="hybridMultilevel"/>
    <w:tmpl w:val="71F2BC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1CB91BD7"/>
    <w:multiLevelType w:val="multilevel"/>
    <w:tmpl w:val="6AB8A0EE"/>
    <w:styleLink w:val="WW8Num20"/>
    <w:lvl w:ilvl="0">
      <w:start w:val="1"/>
      <w:numFmt w:val="lowerLetter"/>
      <w:lvlText w:val="%1)"/>
      <w:lvlJc w:val="left"/>
      <w:pPr>
        <w:ind w:left="720" w:hanging="360"/>
      </w:pPr>
      <w:rPr>
        <w:rFonts w:eastAsia="ArialNarrow, 'Arial Unicode M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1F3739A9"/>
    <w:multiLevelType w:val="multilevel"/>
    <w:tmpl w:val="A7B2DB4C"/>
    <w:styleLink w:val="NumeracjaUrzdowawStarostwie"/>
    <w:lvl w:ilvl="0">
      <w:start w:val="1"/>
      <w:numFmt w:val="none"/>
      <w:pStyle w:val="NumeracjaUrzdowa"/>
      <w:suff w:val="space"/>
      <w:lvlText w:val="§ %1"/>
      <w:lvlJc w:val="left"/>
      <w:pPr>
        <w:ind w:left="227" w:hanging="227"/>
      </w:pPr>
      <w:rPr>
        <w:b/>
        <w:bCs w:val="0"/>
        <w:sz w:val="22"/>
        <w:szCs w:val="22"/>
      </w:rPr>
    </w:lvl>
    <w:lvl w:ilvl="1">
      <w:start w:val="1"/>
      <w:numFmt w:val="decimal"/>
      <w:suff w:val="space"/>
      <w:lvlText w:val=" %2."/>
      <w:lvlJc w:val="left"/>
      <w:pPr>
        <w:ind w:left="425" w:hanging="283"/>
      </w:pPr>
      <w:rPr>
        <w:b w:val="0"/>
        <w:bCs w:val="0"/>
        <w:sz w:val="22"/>
        <w:szCs w:val="22"/>
      </w:rPr>
    </w:lvl>
    <w:lvl w:ilvl="2">
      <w:start w:val="1"/>
      <w:numFmt w:val="decimal"/>
      <w:lvlText w:val="%3)"/>
      <w:lvlJc w:val="left"/>
      <w:pPr>
        <w:ind w:left="795" w:hanging="227"/>
      </w:pPr>
      <w:rPr>
        <w:b w:val="0"/>
        <w:bCs w:val="0"/>
        <w:sz w:val="22"/>
        <w:szCs w:val="22"/>
      </w:rPr>
    </w:lvl>
    <w:lvl w:ilvl="3">
      <w:start w:val="1"/>
      <w:numFmt w:val="lowerLetter"/>
      <w:suff w:val="space"/>
      <w:lvlText w:val="%4)"/>
      <w:lvlJc w:val="left"/>
      <w:pPr>
        <w:ind w:left="737" w:hanging="227"/>
      </w:pPr>
      <w:rPr>
        <w:b w:val="0"/>
        <w:bCs w:val="0"/>
        <w:sz w:val="22"/>
        <w:szCs w:val="22"/>
      </w:rPr>
    </w:lvl>
    <w:lvl w:ilvl="4">
      <w:numFmt w:val="bullet"/>
      <w:lvlText w:val="­"/>
      <w:lvlJc w:val="left"/>
      <w:pPr>
        <w:ind w:left="884" w:hanging="147"/>
      </w:pPr>
      <w:rPr>
        <w:rFonts w:ascii="Segoe UI" w:eastAsia="OpenSymbol" w:hAnsi="Segoe UI" w:cs="OpenSymbol"/>
      </w:rPr>
    </w:lvl>
    <w:lvl w:ilvl="5">
      <w:start w:val="1"/>
      <w:numFmt w:val="decimal"/>
      <w:lvlText w:val="§ %6"/>
      <w:lvlJc w:val="left"/>
      <w:pPr>
        <w:ind w:left="7200" w:hanging="2520"/>
      </w:pPr>
    </w:lvl>
    <w:lvl w:ilvl="6">
      <w:start w:val="1"/>
      <w:numFmt w:val="decimal"/>
      <w:lvlText w:val="§ %7"/>
      <w:lvlJc w:val="center"/>
      <w:pPr>
        <w:ind w:left="7560" w:hanging="2880"/>
      </w:pPr>
    </w:lvl>
    <w:lvl w:ilvl="7">
      <w:start w:val="1"/>
      <w:numFmt w:val="decimal"/>
      <w:lvlText w:val="§ %8"/>
      <w:lvlJc w:val="center"/>
      <w:pPr>
        <w:ind w:left="7920" w:hanging="3240"/>
      </w:pPr>
    </w:lvl>
    <w:lvl w:ilvl="8">
      <w:start w:val="1"/>
      <w:numFmt w:val="decimal"/>
      <w:lvlText w:val="§ %9"/>
      <w:lvlJc w:val="center"/>
      <w:pPr>
        <w:ind w:left="8280" w:hanging="3600"/>
      </w:pPr>
    </w:lvl>
  </w:abstractNum>
  <w:abstractNum w:abstractNumId="46" w15:restartNumberingAfterBreak="0">
    <w:nsid w:val="1FBF2809"/>
    <w:multiLevelType w:val="multilevel"/>
    <w:tmpl w:val="5BF06E2A"/>
    <w:styleLink w:val="Lista4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47" w15:restartNumberingAfterBreak="0">
    <w:nsid w:val="254A536E"/>
    <w:multiLevelType w:val="multilevel"/>
    <w:tmpl w:val="BD422F84"/>
    <w:styleLink w:val="WW8Num6"/>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25BC59B0"/>
    <w:multiLevelType w:val="hybridMultilevel"/>
    <w:tmpl w:val="84A2C5E6"/>
    <w:lvl w:ilvl="0" w:tplc="8F96EA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6222AE5"/>
    <w:multiLevelType w:val="multilevel"/>
    <w:tmpl w:val="B8FE7F00"/>
    <w:styleLink w:val="WW8Num45"/>
    <w:lvl w:ilvl="0">
      <w:start w:val="1"/>
      <w:numFmt w:val="lowerLetter"/>
      <w:lvlText w:val="%1)"/>
      <w:lvlJc w:val="left"/>
      <w:pPr>
        <w:ind w:left="1637"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27F6433C"/>
    <w:multiLevelType w:val="multilevel"/>
    <w:tmpl w:val="47866F8E"/>
    <w:styleLink w:val="WW8Num28"/>
    <w:lvl w:ilvl="0">
      <w:start w:val="12"/>
      <w:numFmt w:val="decimal"/>
      <w:lvlText w:val="%1)"/>
      <w:lvlJc w:val="left"/>
      <w:pPr>
        <w:ind w:left="1080" w:hanging="360"/>
      </w:pPr>
      <w:rPr>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29456A66"/>
    <w:multiLevelType w:val="hybridMultilevel"/>
    <w:tmpl w:val="E6F02FC2"/>
    <w:lvl w:ilvl="0" w:tplc="9B86CC8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B883FEC"/>
    <w:multiLevelType w:val="multilevel"/>
    <w:tmpl w:val="344A78B8"/>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2E052ACA"/>
    <w:multiLevelType w:val="multilevel"/>
    <w:tmpl w:val="7C703D40"/>
    <w:styleLink w:val="WW8Num18"/>
    <w:lvl w:ilvl="0">
      <w:start w:val="1"/>
      <w:numFmt w:val="decimal"/>
      <w:lvlText w:val="%1)"/>
      <w:lvlJc w:val="left"/>
      <w:pPr>
        <w:ind w:left="720" w:hanging="360"/>
      </w:pPr>
      <w:rPr>
        <w:b/>
        <w: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2E1C2884"/>
    <w:multiLevelType w:val="hybridMultilevel"/>
    <w:tmpl w:val="F92A85CA"/>
    <w:lvl w:ilvl="0" w:tplc="3440D5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EE6704C"/>
    <w:multiLevelType w:val="hybridMultilevel"/>
    <w:tmpl w:val="43D6E9DC"/>
    <w:lvl w:ilvl="0" w:tplc="04150011">
      <w:start w:val="1"/>
      <w:numFmt w:val="decimal"/>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6" w15:restartNumberingAfterBreak="0">
    <w:nsid w:val="2FF86E29"/>
    <w:multiLevelType w:val="multilevel"/>
    <w:tmpl w:val="29FCF8A6"/>
    <w:name w:val="WW8Num142"/>
    <w:lvl w:ilvl="0">
      <w:start w:val="1"/>
      <w:numFmt w:val="decimal"/>
      <w:lvlText w:val="%1."/>
      <w:lvlJc w:val="left"/>
      <w:pPr>
        <w:tabs>
          <w:tab w:val="num" w:pos="720"/>
        </w:tabs>
        <w:ind w:left="720" w:hanging="360"/>
      </w:pPr>
      <w:rPr>
        <w:rFonts w:cs="Times New Roman" w:hint="default"/>
        <w:b/>
      </w:rPr>
    </w:lvl>
    <w:lvl w:ilvl="1">
      <w:start w:val="3"/>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57" w15:restartNumberingAfterBreak="0">
    <w:nsid w:val="304B6C58"/>
    <w:multiLevelType w:val="multilevel"/>
    <w:tmpl w:val="54F2307E"/>
    <w:styleLink w:val="WW8Num15"/>
    <w:lvl w:ilvl="0">
      <w:start w:val="1"/>
      <w:numFmt w:val="lowerLetter"/>
      <w:lvlText w:val="%1)"/>
      <w:lvlJc w:val="left"/>
      <w:pPr>
        <w:ind w:left="1788"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309E6C3E"/>
    <w:multiLevelType w:val="hybridMultilevel"/>
    <w:tmpl w:val="B82E3692"/>
    <w:lvl w:ilvl="0" w:tplc="F2A8B0A0">
      <w:start w:val="2"/>
      <w:numFmt w:val="decimal"/>
      <w:lvlText w:val="%1."/>
      <w:lvlJc w:val="left"/>
      <w:pPr>
        <w:ind w:left="22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1716778"/>
    <w:multiLevelType w:val="hybridMultilevel"/>
    <w:tmpl w:val="23525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1E96610"/>
    <w:multiLevelType w:val="hybridMultilevel"/>
    <w:tmpl w:val="F70E91B0"/>
    <w:lvl w:ilvl="0" w:tplc="9502D2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2B514EF"/>
    <w:multiLevelType w:val="hybridMultilevel"/>
    <w:tmpl w:val="C6B45E5C"/>
    <w:lvl w:ilvl="0" w:tplc="68FABA7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30158CD"/>
    <w:multiLevelType w:val="hybridMultilevel"/>
    <w:tmpl w:val="BDC01442"/>
    <w:lvl w:ilvl="0" w:tplc="ABA80226">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35912DBA"/>
    <w:multiLevelType w:val="multilevel"/>
    <w:tmpl w:val="FBD25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373113DF"/>
    <w:multiLevelType w:val="multilevel"/>
    <w:tmpl w:val="FEDE1136"/>
    <w:styleLink w:val="WW8Num49"/>
    <w:lvl w:ilvl="0">
      <w:start w:val="1"/>
      <w:numFmt w:val="decimal"/>
      <w:lvlText w:val="%1)"/>
      <w:lvlJc w:val="left"/>
      <w:pPr>
        <w:ind w:left="720" w:hanging="360"/>
      </w:pPr>
      <w:rPr>
        <w:b w:val="0"/>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37587447"/>
    <w:multiLevelType w:val="multilevel"/>
    <w:tmpl w:val="31366DC2"/>
    <w:styleLink w:val="WW8Num37"/>
    <w:lvl w:ilvl="0">
      <w:start w:val="15"/>
      <w:numFmt w:val="decimal"/>
      <w:lvlText w:val="%1)"/>
      <w:lvlJc w:val="left"/>
      <w:pPr>
        <w:ind w:left="1428" w:hanging="360"/>
      </w:pPr>
      <w:rPr>
        <w:rFonts w:ascii="Times New Roman" w:eastAsia="ArialNarrow, 'Arial Unicode MS'"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383F12C1"/>
    <w:multiLevelType w:val="multilevel"/>
    <w:tmpl w:val="570A93B8"/>
    <w:styleLink w:val="WW8Num42"/>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38F71E77"/>
    <w:multiLevelType w:val="hybridMultilevel"/>
    <w:tmpl w:val="14F8D0B6"/>
    <w:lvl w:ilvl="0" w:tplc="C896DCD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99663DA"/>
    <w:multiLevelType w:val="multilevel"/>
    <w:tmpl w:val="FA0ADF90"/>
    <w:styleLink w:val="NumeracjaUrzdowawStarostwi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3B5C6E0D"/>
    <w:multiLevelType w:val="multilevel"/>
    <w:tmpl w:val="530A1C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3C0D6F17"/>
    <w:multiLevelType w:val="multilevel"/>
    <w:tmpl w:val="1FA2F770"/>
    <w:styleLink w:val="WW8Num47"/>
    <w:lvl w:ilvl="0">
      <w:start w:val="1"/>
      <w:numFmt w:val="decimal"/>
      <w:lvlText w:val="%1."/>
      <w:lvlJc w:val="left"/>
      <w:pPr>
        <w:ind w:left="357" w:hanging="357"/>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3C0E382E"/>
    <w:multiLevelType w:val="multilevel"/>
    <w:tmpl w:val="19623040"/>
    <w:styleLink w:val="NumeracjaUrzdowawStarostwie1"/>
    <w:lvl w:ilvl="0">
      <w:start w:val="1"/>
      <w:numFmt w:val="upperRoman"/>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Times New Roman" w:hAnsi="Times New Roman"/>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72" w15:restartNumberingAfterBreak="0">
    <w:nsid w:val="3CDB4F3E"/>
    <w:multiLevelType w:val="multilevel"/>
    <w:tmpl w:val="78E09F56"/>
    <w:styleLink w:val="WW8Num5"/>
    <w:lvl w:ilvl="0">
      <w:start w:val="1"/>
      <w:numFmt w:val="decimal"/>
      <w:lvlText w:val="%1."/>
      <w:lvlJc w:val="left"/>
      <w:pPr>
        <w:ind w:left="644" w:hanging="360"/>
      </w:pPr>
      <w:rPr>
        <w:sz w:val="22"/>
        <w:szCs w:val="22"/>
      </w:rPr>
    </w:lvl>
    <w:lvl w:ilvl="1">
      <w:start w:val="1"/>
      <w:numFmt w:val="decimal"/>
      <w:lvlText w:val="%2."/>
      <w:lvlJc w:val="left"/>
      <w:pPr>
        <w:ind w:left="1440" w:hanging="360"/>
      </w:pPr>
      <w:rPr>
        <w:sz w:val="22"/>
        <w:szCs w:val="22"/>
      </w:rPr>
    </w:lvl>
    <w:lvl w:ilvl="2">
      <w:start w:val="1"/>
      <w:numFmt w:val="decimal"/>
      <w:lvlText w:val="%3."/>
      <w:lvlJc w:val="left"/>
      <w:pPr>
        <w:ind w:left="2340" w:hanging="360"/>
      </w:pPr>
      <w:rPr>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D5D68A5"/>
    <w:multiLevelType w:val="hybridMultilevel"/>
    <w:tmpl w:val="AE7EC1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D7F7E68"/>
    <w:multiLevelType w:val="multilevel"/>
    <w:tmpl w:val="62B88FBC"/>
    <w:styleLink w:val="WW8Num7"/>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3DF646CB"/>
    <w:multiLevelType w:val="multilevel"/>
    <w:tmpl w:val="4B8E10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40AC56E4"/>
    <w:multiLevelType w:val="multilevel"/>
    <w:tmpl w:val="6BF864AC"/>
    <w:styleLink w:val="WW8Num26"/>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42404EF8"/>
    <w:multiLevelType w:val="multilevel"/>
    <w:tmpl w:val="918AC8FA"/>
    <w:styleLink w:val="WW8Num11"/>
    <w:lvl w:ilvl="0">
      <w:start w:val="6"/>
      <w:numFmt w:val="decimal"/>
      <w:lvlText w:val="%1."/>
      <w:lvlJc w:val="left"/>
      <w:pPr>
        <w:ind w:left="720" w:hanging="360"/>
      </w:pPr>
      <w:rPr>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435D0349"/>
    <w:multiLevelType w:val="multilevel"/>
    <w:tmpl w:val="5C0A5396"/>
    <w:styleLink w:val="WW8Num33"/>
    <w:lvl w:ilvl="0">
      <w:start w:val="1"/>
      <w:numFmt w:val="decimal"/>
      <w:lvlText w:val="%1."/>
      <w:lvlJc w:val="left"/>
      <w:pPr>
        <w:ind w:left="1080" w:hanging="360"/>
      </w:pPr>
      <w:rPr>
        <w:rFonts w:eastAsia="Calibri"/>
        <w:b w:val="0"/>
        <w:sz w:val="22"/>
        <w:szCs w:val="22"/>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79" w15:restartNumberingAfterBreak="0">
    <w:nsid w:val="440371AE"/>
    <w:multiLevelType w:val="multilevel"/>
    <w:tmpl w:val="D0607DA2"/>
    <w:styleLink w:val="Numbering11"/>
    <w:lvl w:ilvl="0">
      <w:start w:val="1"/>
      <w:numFmt w:val="decimal"/>
      <w:lvlText w:val="%1."/>
      <w:lvlJc w:val="left"/>
      <w:pPr>
        <w:ind w:left="283" w:hanging="283"/>
      </w:pPr>
      <w:rPr>
        <w:b w:val="0"/>
        <w:bCs w:val="0"/>
        <w:sz w:val="22"/>
        <w:szCs w:val="22"/>
      </w:rPr>
    </w:lvl>
    <w:lvl w:ilvl="1">
      <w:start w:val="1"/>
      <w:numFmt w:val="decimal"/>
      <w:lvlText w:val="%2."/>
      <w:lvlJc w:val="left"/>
      <w:pPr>
        <w:ind w:left="567" w:hanging="283"/>
      </w:pPr>
      <w:rPr>
        <w:b w:val="0"/>
        <w:bCs w:val="0"/>
        <w:sz w:val="22"/>
        <w:szCs w:val="22"/>
      </w:rPr>
    </w:lvl>
    <w:lvl w:ilvl="2">
      <w:start w:val="1"/>
      <w:numFmt w:val="decimal"/>
      <w:lvlText w:val="%3."/>
      <w:lvlJc w:val="left"/>
      <w:pPr>
        <w:ind w:left="850" w:hanging="283"/>
      </w:pPr>
      <w:rPr>
        <w:b w:val="0"/>
        <w:bCs w:val="0"/>
        <w:sz w:val="22"/>
        <w:szCs w:val="22"/>
      </w:rPr>
    </w:lvl>
    <w:lvl w:ilvl="3">
      <w:start w:val="1"/>
      <w:numFmt w:val="decimal"/>
      <w:lvlText w:val="%4."/>
      <w:lvlJc w:val="left"/>
      <w:pPr>
        <w:ind w:left="1134" w:hanging="283"/>
      </w:pPr>
      <w:rPr>
        <w:b w:val="0"/>
        <w:bCs w:val="0"/>
        <w:sz w:val="22"/>
        <w:szCs w:val="22"/>
      </w:rPr>
    </w:lvl>
    <w:lvl w:ilvl="4">
      <w:start w:val="1"/>
      <w:numFmt w:val="decimal"/>
      <w:lvlText w:val="%5."/>
      <w:lvlJc w:val="left"/>
      <w:pPr>
        <w:ind w:left="1417" w:hanging="283"/>
      </w:pPr>
      <w:rPr>
        <w:b w:val="0"/>
        <w:bCs w:val="0"/>
        <w:sz w:val="22"/>
        <w:szCs w:val="22"/>
      </w:rPr>
    </w:lvl>
    <w:lvl w:ilvl="5">
      <w:start w:val="1"/>
      <w:numFmt w:val="decimal"/>
      <w:lvlText w:val="%6."/>
      <w:lvlJc w:val="left"/>
      <w:pPr>
        <w:ind w:left="1701" w:hanging="283"/>
      </w:pPr>
      <w:rPr>
        <w:b w:val="0"/>
        <w:bCs w:val="0"/>
        <w:sz w:val="22"/>
        <w:szCs w:val="22"/>
      </w:rPr>
    </w:lvl>
    <w:lvl w:ilvl="6">
      <w:start w:val="1"/>
      <w:numFmt w:val="decimal"/>
      <w:lvlText w:val="%7."/>
      <w:lvlJc w:val="left"/>
      <w:pPr>
        <w:ind w:left="1984" w:hanging="283"/>
      </w:pPr>
      <w:rPr>
        <w:b w:val="0"/>
        <w:bCs w:val="0"/>
        <w:sz w:val="22"/>
        <w:szCs w:val="22"/>
      </w:rPr>
    </w:lvl>
    <w:lvl w:ilvl="7">
      <w:start w:val="1"/>
      <w:numFmt w:val="decimal"/>
      <w:lvlText w:val="%8."/>
      <w:lvlJc w:val="left"/>
      <w:pPr>
        <w:ind w:left="2268" w:hanging="283"/>
      </w:pPr>
      <w:rPr>
        <w:b w:val="0"/>
        <w:bCs w:val="0"/>
        <w:sz w:val="22"/>
        <w:szCs w:val="22"/>
      </w:rPr>
    </w:lvl>
    <w:lvl w:ilvl="8">
      <w:start w:val="1"/>
      <w:numFmt w:val="decimal"/>
      <w:lvlText w:val="%9."/>
      <w:lvlJc w:val="left"/>
      <w:pPr>
        <w:ind w:left="2551" w:hanging="283"/>
      </w:pPr>
      <w:rPr>
        <w:b w:val="0"/>
        <w:bCs w:val="0"/>
        <w:sz w:val="22"/>
        <w:szCs w:val="22"/>
      </w:rPr>
    </w:lvl>
  </w:abstractNum>
  <w:abstractNum w:abstractNumId="80" w15:restartNumberingAfterBreak="0">
    <w:nsid w:val="44274623"/>
    <w:multiLevelType w:val="multilevel"/>
    <w:tmpl w:val="EB5E1592"/>
    <w:lvl w:ilvl="0">
      <w:start w:val="4"/>
      <w:numFmt w:val="decimal"/>
      <w:lvlText w:val="%1."/>
      <w:lvlJc w:val="left"/>
      <w:pPr>
        <w:ind w:left="720" w:hanging="360"/>
      </w:pPr>
      <w:rPr>
        <w:rFonts w:hint="default"/>
        <w:i w:val="0"/>
        <w:iCs/>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15:restartNumberingAfterBreak="0">
    <w:nsid w:val="46A14183"/>
    <w:multiLevelType w:val="multilevel"/>
    <w:tmpl w:val="17100EB2"/>
    <w:styleLink w:val="WW8Num19"/>
    <w:lvl w:ilvl="0">
      <w:start w:val="2"/>
      <w:numFmt w:val="decimal"/>
      <w:lvlText w:val="%1."/>
      <w:lvlJc w:val="left"/>
      <w:pPr>
        <w:ind w:left="720" w:hanging="360"/>
      </w:pPr>
      <w:rPr>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46FA2AA4"/>
    <w:multiLevelType w:val="hybridMultilevel"/>
    <w:tmpl w:val="189430C0"/>
    <w:lvl w:ilvl="0" w:tplc="89D2D19A">
      <w:start w:val="1"/>
      <w:numFmt w:val="lowerLetter"/>
      <w:lvlText w:val="%1)"/>
      <w:lvlJc w:val="left"/>
      <w:pPr>
        <w:ind w:left="2136" w:hanging="360"/>
      </w:pPr>
      <w:rPr>
        <w:rFonts w:hint="default"/>
        <w:b w:val="0"/>
        <w:bCs/>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3" w15:restartNumberingAfterBreak="0">
    <w:nsid w:val="47595952"/>
    <w:multiLevelType w:val="hybridMultilevel"/>
    <w:tmpl w:val="F2880E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480F386E"/>
    <w:multiLevelType w:val="hybridMultilevel"/>
    <w:tmpl w:val="D95E99D6"/>
    <w:lvl w:ilvl="0" w:tplc="04150011">
      <w:start w:val="1"/>
      <w:numFmt w:val="decimal"/>
      <w:lvlText w:val="%1)"/>
      <w:lvlJc w:val="left"/>
      <w:pPr>
        <w:ind w:left="2220" w:hanging="360"/>
      </w:pPr>
      <w:rPr>
        <w:rFonts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85" w15:restartNumberingAfterBreak="0">
    <w:nsid w:val="49F74558"/>
    <w:multiLevelType w:val="hybridMultilevel"/>
    <w:tmpl w:val="E2C671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4A5C65A1"/>
    <w:multiLevelType w:val="multilevel"/>
    <w:tmpl w:val="4C6059D6"/>
    <w:styleLink w:val="WW8Num39"/>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4B6067BA"/>
    <w:multiLevelType w:val="multilevel"/>
    <w:tmpl w:val="3D044ADA"/>
    <w:styleLink w:val="WW8Num14"/>
    <w:lvl w:ilvl="0">
      <w:start w:val="1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4C2433F6"/>
    <w:multiLevelType w:val="hybridMultilevel"/>
    <w:tmpl w:val="5566AC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062145B"/>
    <w:multiLevelType w:val="multilevel"/>
    <w:tmpl w:val="18E2F22E"/>
    <w:styleLink w:val="WW8Num41"/>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5137693E"/>
    <w:multiLevelType w:val="multilevel"/>
    <w:tmpl w:val="7AD49FDE"/>
    <w:styleLink w:val="WW8Num3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53216877"/>
    <w:multiLevelType w:val="hybridMultilevel"/>
    <w:tmpl w:val="ECC838A2"/>
    <w:lvl w:ilvl="0" w:tplc="23780582">
      <w:start w:val="4"/>
      <w:numFmt w:val="decimal"/>
      <w:lvlText w:val="%1."/>
      <w:lvlJc w:val="left"/>
      <w:pPr>
        <w:ind w:left="22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41750E4"/>
    <w:multiLevelType w:val="hybridMultilevel"/>
    <w:tmpl w:val="58BED91A"/>
    <w:lvl w:ilvl="0" w:tplc="6FF8DDB8">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5986C04"/>
    <w:multiLevelType w:val="hybridMultilevel"/>
    <w:tmpl w:val="3E245D72"/>
    <w:lvl w:ilvl="0" w:tplc="678CC56E">
      <w:start w:val="4"/>
      <w:numFmt w:val="decimal"/>
      <w:lvlText w:val="%1."/>
      <w:lvlJc w:val="left"/>
      <w:pPr>
        <w:ind w:left="22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6732FDE"/>
    <w:multiLevelType w:val="multilevel"/>
    <w:tmpl w:val="1D84AE3E"/>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56C51D3D"/>
    <w:multiLevelType w:val="multilevel"/>
    <w:tmpl w:val="94D05E8E"/>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57506C3C"/>
    <w:multiLevelType w:val="hybridMultilevel"/>
    <w:tmpl w:val="2A9C1A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7C204B9"/>
    <w:multiLevelType w:val="hybridMultilevel"/>
    <w:tmpl w:val="B5C02D18"/>
    <w:lvl w:ilvl="0" w:tplc="1786F65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9C65A9A"/>
    <w:multiLevelType w:val="multilevel"/>
    <w:tmpl w:val="FE9A11F6"/>
    <w:styleLink w:val="WW8Num27"/>
    <w:lvl w:ilvl="0">
      <w:start w:val="1"/>
      <w:numFmt w:val="decimal"/>
      <w:lvlText w:val="%1."/>
      <w:lvlJc w:val="left"/>
      <w:pPr>
        <w:ind w:left="720" w:hanging="360"/>
      </w:pPr>
      <w:rPr>
        <w:rFonts w:ascii="Times New Roman" w:hAnsi="Times New Roman" w:cs="Times New Roman"/>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5AA11EB5"/>
    <w:multiLevelType w:val="hybridMultilevel"/>
    <w:tmpl w:val="B2284D6A"/>
    <w:lvl w:ilvl="0" w:tplc="54686B06">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0" w15:restartNumberingAfterBreak="0">
    <w:nsid w:val="5AB946C5"/>
    <w:multiLevelType w:val="multilevel"/>
    <w:tmpl w:val="8528CF76"/>
    <w:styleLink w:val="WW8Num3"/>
    <w:lvl w:ilvl="0">
      <w:start w:val="7"/>
      <w:numFmt w:val="decimal"/>
      <w:lvlText w:val="%1."/>
      <w:lvlJc w:val="left"/>
      <w:pPr>
        <w:ind w:left="1788"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5ABA5F90"/>
    <w:multiLevelType w:val="multilevel"/>
    <w:tmpl w:val="E8E4F788"/>
    <w:styleLink w:val="WW8Num46"/>
    <w:lvl w:ilvl="0">
      <w:start w:val="1"/>
      <w:numFmt w:val="decimal"/>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15:restartNumberingAfterBreak="0">
    <w:nsid w:val="5BCE2EC1"/>
    <w:multiLevelType w:val="multilevel"/>
    <w:tmpl w:val="AAC831E8"/>
    <w:styleLink w:val="Numbering31"/>
    <w:lvl w:ilvl="0">
      <w:start w:val="1"/>
      <w:numFmt w:val="decimal"/>
      <w:lvlText w:val="%1"/>
      <w:lvlJc w:val="left"/>
      <w:pPr>
        <w:ind w:left="1701" w:hanging="1701"/>
      </w:pPr>
      <w:rPr>
        <w:b w:val="0"/>
        <w:bCs w:val="0"/>
        <w:sz w:val="22"/>
        <w:szCs w:val="22"/>
      </w:rPr>
    </w:lvl>
    <w:lvl w:ilvl="1">
      <w:start w:val="2"/>
      <w:numFmt w:val="decimal"/>
      <w:lvlText w:val="%2"/>
      <w:lvlJc w:val="left"/>
      <w:pPr>
        <w:ind w:left="3402" w:hanging="1701"/>
      </w:pPr>
      <w:rPr>
        <w:b w:val="0"/>
        <w:bCs w:val="0"/>
        <w:sz w:val="22"/>
        <w:szCs w:val="22"/>
      </w:rPr>
    </w:lvl>
    <w:lvl w:ilvl="2">
      <w:start w:val="3"/>
      <w:numFmt w:val="decimal"/>
      <w:lvlText w:val="%3"/>
      <w:lvlJc w:val="left"/>
      <w:pPr>
        <w:ind w:left="5103" w:hanging="1701"/>
      </w:pPr>
      <w:rPr>
        <w:b w:val="0"/>
        <w:bCs w:val="0"/>
        <w:sz w:val="22"/>
        <w:szCs w:val="22"/>
      </w:rPr>
    </w:lvl>
    <w:lvl w:ilvl="3">
      <w:start w:val="4"/>
      <w:numFmt w:val="decimal"/>
      <w:lvlText w:val="%4"/>
      <w:lvlJc w:val="left"/>
      <w:pPr>
        <w:ind w:left="6804" w:hanging="1701"/>
      </w:pPr>
      <w:rPr>
        <w:b w:val="0"/>
        <w:bCs w:val="0"/>
        <w:sz w:val="22"/>
        <w:szCs w:val="22"/>
      </w:rPr>
    </w:lvl>
    <w:lvl w:ilvl="4">
      <w:start w:val="5"/>
      <w:numFmt w:val="decimal"/>
      <w:lvlText w:val="%5"/>
      <w:lvlJc w:val="left"/>
      <w:pPr>
        <w:ind w:left="8505" w:hanging="1701"/>
      </w:pPr>
      <w:rPr>
        <w:b w:val="0"/>
        <w:bCs w:val="0"/>
        <w:sz w:val="22"/>
        <w:szCs w:val="22"/>
      </w:rPr>
    </w:lvl>
    <w:lvl w:ilvl="5">
      <w:start w:val="6"/>
      <w:numFmt w:val="decimal"/>
      <w:lvlText w:val="%6"/>
      <w:lvlJc w:val="left"/>
      <w:pPr>
        <w:ind w:left="10206" w:hanging="1701"/>
      </w:pPr>
      <w:rPr>
        <w:b w:val="0"/>
        <w:bCs w:val="0"/>
        <w:sz w:val="22"/>
        <w:szCs w:val="22"/>
      </w:rPr>
    </w:lvl>
    <w:lvl w:ilvl="6">
      <w:start w:val="7"/>
      <w:numFmt w:val="decimal"/>
      <w:lvlText w:val="%7"/>
      <w:lvlJc w:val="left"/>
      <w:pPr>
        <w:ind w:left="11907" w:hanging="1701"/>
      </w:pPr>
      <w:rPr>
        <w:b w:val="0"/>
        <w:bCs w:val="0"/>
        <w:sz w:val="22"/>
        <w:szCs w:val="22"/>
      </w:rPr>
    </w:lvl>
    <w:lvl w:ilvl="7">
      <w:start w:val="8"/>
      <w:numFmt w:val="decimal"/>
      <w:lvlText w:val="%8"/>
      <w:lvlJc w:val="left"/>
      <w:pPr>
        <w:ind w:left="13608" w:hanging="1701"/>
      </w:pPr>
      <w:rPr>
        <w:b w:val="0"/>
        <w:bCs w:val="0"/>
        <w:sz w:val="22"/>
        <w:szCs w:val="22"/>
      </w:rPr>
    </w:lvl>
    <w:lvl w:ilvl="8">
      <w:start w:val="9"/>
      <w:numFmt w:val="decimal"/>
      <w:lvlText w:val="%9"/>
      <w:lvlJc w:val="left"/>
      <w:pPr>
        <w:ind w:left="15309" w:hanging="1701"/>
      </w:pPr>
      <w:rPr>
        <w:b w:val="0"/>
        <w:bCs w:val="0"/>
        <w:sz w:val="22"/>
        <w:szCs w:val="22"/>
      </w:rPr>
    </w:lvl>
  </w:abstractNum>
  <w:abstractNum w:abstractNumId="103" w15:restartNumberingAfterBreak="0">
    <w:nsid w:val="5BDC40E6"/>
    <w:multiLevelType w:val="hybridMultilevel"/>
    <w:tmpl w:val="01A206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D635ADD"/>
    <w:multiLevelType w:val="hybridMultilevel"/>
    <w:tmpl w:val="139478C0"/>
    <w:name w:val="WW8Num22"/>
    <w:lvl w:ilvl="0" w:tplc="AC1C529C">
      <w:start w:val="1"/>
      <w:numFmt w:val="decimal"/>
      <w:lvlText w:val="%1."/>
      <w:lvlJc w:val="left"/>
      <w:pPr>
        <w:ind w:left="2291"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DC46CF5"/>
    <w:multiLevelType w:val="hybridMultilevel"/>
    <w:tmpl w:val="E4BA5330"/>
    <w:lvl w:ilvl="0" w:tplc="C8D073DA">
      <w:start w:val="1"/>
      <w:numFmt w:val="lowerLetter"/>
      <w:lvlText w:val="%1)"/>
      <w:lvlJc w:val="left"/>
      <w:pPr>
        <w:ind w:left="2136" w:hanging="360"/>
      </w:pPr>
      <w:rPr>
        <w:rFonts w:hint="default"/>
        <w:b w:val="0"/>
        <w:bCs/>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6" w15:restartNumberingAfterBreak="0">
    <w:nsid w:val="5E844338"/>
    <w:multiLevelType w:val="hybridMultilevel"/>
    <w:tmpl w:val="741016F8"/>
    <w:lvl w:ilvl="0" w:tplc="04150011">
      <w:start w:val="1"/>
      <w:numFmt w:val="decimal"/>
      <w:lvlText w:val="%1)"/>
      <w:lvlJc w:val="left"/>
      <w:pPr>
        <w:ind w:left="2136" w:hanging="360"/>
      </w:pPr>
      <w:rPr>
        <w:rFont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7" w15:restartNumberingAfterBreak="0">
    <w:nsid w:val="5F517BEC"/>
    <w:multiLevelType w:val="hybridMultilevel"/>
    <w:tmpl w:val="B882EB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5FA7429B"/>
    <w:multiLevelType w:val="multilevel"/>
    <w:tmpl w:val="DB1A2A3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07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602D573D"/>
    <w:multiLevelType w:val="multilevel"/>
    <w:tmpl w:val="EFFA114A"/>
    <w:styleLink w:val="WW8Num51"/>
    <w:lvl w:ilvl="0">
      <w:start w:val="1"/>
      <w:numFmt w:val="decimal"/>
      <w:lvlText w:val="%1)"/>
      <w:lvlJc w:val="left"/>
      <w:pPr>
        <w:ind w:left="720" w:hanging="360"/>
      </w:pPr>
      <w:rPr>
        <w:sz w:val="22"/>
        <w:szCs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0" w15:restartNumberingAfterBreak="0">
    <w:nsid w:val="60A27CB6"/>
    <w:multiLevelType w:val="hybridMultilevel"/>
    <w:tmpl w:val="6A106C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60B5488E"/>
    <w:multiLevelType w:val="multilevel"/>
    <w:tmpl w:val="8608615A"/>
    <w:styleLink w:val="Lista5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112" w15:restartNumberingAfterBreak="0">
    <w:nsid w:val="60ED3BE7"/>
    <w:multiLevelType w:val="hybridMultilevel"/>
    <w:tmpl w:val="22E61D50"/>
    <w:lvl w:ilvl="0" w:tplc="ED0EC2A0">
      <w:start w:val="8"/>
      <w:numFmt w:val="decimal"/>
      <w:lvlText w:val="%1."/>
      <w:lvlJc w:val="left"/>
      <w:pPr>
        <w:ind w:left="229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0F67986"/>
    <w:multiLevelType w:val="hybridMultilevel"/>
    <w:tmpl w:val="7570A818"/>
    <w:lvl w:ilvl="0" w:tplc="0415000F">
      <w:start w:val="1"/>
      <w:numFmt w:val="decimal"/>
      <w:lvlText w:val="%1."/>
      <w:lvlJc w:val="left"/>
      <w:pPr>
        <w:ind w:left="2291" w:hanging="360"/>
      </w:pPr>
      <w:rPr>
        <w:rFonts w:hint="default"/>
      </w:rPr>
    </w:lvl>
    <w:lvl w:ilvl="1" w:tplc="04150003">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114" w15:restartNumberingAfterBreak="0">
    <w:nsid w:val="61AD6E46"/>
    <w:multiLevelType w:val="multilevel"/>
    <w:tmpl w:val="76F02F74"/>
    <w:styleLink w:val="WW8Num48"/>
    <w:lvl w:ilvl="0">
      <w:start w:val="2"/>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61BA6170"/>
    <w:multiLevelType w:val="hybridMultilevel"/>
    <w:tmpl w:val="7BB446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2B174C0"/>
    <w:multiLevelType w:val="hybridMultilevel"/>
    <w:tmpl w:val="6E8662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4DC16EB"/>
    <w:multiLevelType w:val="multilevel"/>
    <w:tmpl w:val="B2145AC4"/>
    <w:styleLink w:val="WW8Num50"/>
    <w:lvl w:ilvl="0">
      <w:start w:val="1"/>
      <w:numFmt w:val="decimal"/>
      <w:lvlText w:val="%1."/>
      <w:lvlJc w:val="left"/>
      <w:pPr>
        <w:ind w:left="360" w:hanging="360"/>
      </w:pPr>
      <w:rPr>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8" w15:restartNumberingAfterBreak="0">
    <w:nsid w:val="668243E4"/>
    <w:multiLevelType w:val="hybridMultilevel"/>
    <w:tmpl w:val="808A8D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6FA5922"/>
    <w:multiLevelType w:val="multilevel"/>
    <w:tmpl w:val="5486F3A0"/>
    <w:name w:val="WW8Num1422"/>
    <w:lvl w:ilvl="0">
      <w:start w:val="4"/>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20" w15:restartNumberingAfterBreak="0">
    <w:nsid w:val="69F7016D"/>
    <w:multiLevelType w:val="multilevel"/>
    <w:tmpl w:val="D1F65C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6ABA22BA"/>
    <w:multiLevelType w:val="multilevel"/>
    <w:tmpl w:val="E2987652"/>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6BB66496"/>
    <w:multiLevelType w:val="multilevel"/>
    <w:tmpl w:val="182004F0"/>
    <w:styleLink w:val="List1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123" w15:restartNumberingAfterBreak="0">
    <w:nsid w:val="6C386112"/>
    <w:multiLevelType w:val="hybridMultilevel"/>
    <w:tmpl w:val="33D87118"/>
    <w:lvl w:ilvl="0" w:tplc="9640826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C717E86"/>
    <w:multiLevelType w:val="multilevel"/>
    <w:tmpl w:val="65D4EC18"/>
    <w:styleLink w:val="WW8Num43"/>
    <w:lvl w:ilvl="0">
      <w:start w:val="1"/>
      <w:numFmt w:val="decimal"/>
      <w:lvlText w:val="%1."/>
      <w:lvlJc w:val="left"/>
      <w:pPr>
        <w:ind w:left="720" w:hanging="360"/>
      </w:pPr>
      <w:rPr>
        <w:rFonts w:eastAsia="Calibri"/>
        <w:b w:val="0"/>
        <w:bCs/>
        <w:color w:val="000000"/>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5" w15:restartNumberingAfterBreak="0">
    <w:nsid w:val="6DBD2ACD"/>
    <w:multiLevelType w:val="multilevel"/>
    <w:tmpl w:val="B500540A"/>
    <w:lvl w:ilvl="0">
      <w:start w:val="1"/>
      <w:numFmt w:val="decimal"/>
      <w:lvlText w:val="%1."/>
      <w:lvlJc w:val="left"/>
      <w:pPr>
        <w:tabs>
          <w:tab w:val="num" w:pos="350"/>
        </w:tabs>
        <w:ind w:left="1070" w:hanging="360"/>
      </w:pPr>
      <w:rPr>
        <w:rFonts w:ascii="Arial Narrow" w:eastAsia="Verdana" w:hAnsi="Arial Narrow" w:cs="Verdana" w:hint="default"/>
        <w:b w:val="0"/>
        <w:bCs w:val="0"/>
        <w:spacing w:val="4"/>
        <w:sz w:val="22"/>
        <w:szCs w:val="20"/>
        <w:lang w:val="pl-PL" w:eastAsia="ar-SA"/>
      </w:rPr>
    </w:lvl>
    <w:lvl w:ilvl="1">
      <w:start w:val="1"/>
      <w:numFmt w:val="decimal"/>
      <w:lvlText w:val="%1.%2."/>
      <w:lvlJc w:val="left"/>
      <w:pPr>
        <w:tabs>
          <w:tab w:val="num" w:pos="1288"/>
        </w:tabs>
        <w:ind w:left="1288" w:hanging="720"/>
      </w:pPr>
      <w:rPr>
        <w:rFonts w:ascii="Calibri" w:eastAsia="Verdana" w:hAnsi="Calibri" w:cs="Verdana" w:hint="default"/>
        <w:b w:val="0"/>
        <w:bCs w:val="0"/>
        <w:i/>
        <w:iCs/>
        <w:color w:val="000000"/>
        <w:spacing w:val="4"/>
        <w:sz w:val="20"/>
        <w:szCs w:val="20"/>
        <w:lang w:val="pl-PL" w:eastAsia="ar-SA"/>
      </w:rPr>
    </w:lvl>
    <w:lvl w:ilvl="2">
      <w:start w:val="1"/>
      <w:numFmt w:val="decimal"/>
      <w:lvlText w:val="%1.%2.%3."/>
      <w:lvlJc w:val="left"/>
      <w:pPr>
        <w:tabs>
          <w:tab w:val="num" w:pos="708"/>
        </w:tabs>
        <w:ind w:left="1712" w:hanging="720"/>
      </w:pPr>
      <w:rPr>
        <w:rFonts w:ascii="Calibri" w:eastAsia="Calibri" w:hAnsi="Calibri" w:cs="Calibri" w:hint="default"/>
        <w:b w:val="0"/>
        <w:bCs/>
        <w:iCs/>
        <w:color w:val="000000"/>
        <w:spacing w:val="4"/>
        <w:sz w:val="20"/>
        <w:szCs w:val="20"/>
        <w:lang w:eastAsia="pl-PL"/>
      </w:rPr>
    </w:lvl>
    <w:lvl w:ilvl="3">
      <w:start w:val="1"/>
      <w:numFmt w:val="decimal"/>
      <w:lvlText w:val="%1.%2.%3.%4."/>
      <w:lvlJc w:val="left"/>
      <w:pPr>
        <w:tabs>
          <w:tab w:val="num" w:pos="1440"/>
        </w:tabs>
        <w:ind w:left="1440" w:hanging="1080"/>
      </w:pPr>
      <w:rPr>
        <w:rFonts w:ascii="Calibri" w:hAnsi="Calibri" w:cs="Calibri" w:hint="default"/>
        <w:b w:val="0"/>
        <w:bCs/>
        <w:iCs/>
        <w:sz w:val="20"/>
        <w:szCs w:val="20"/>
        <w:lang w:eastAsia="ar-SA"/>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126" w15:restartNumberingAfterBreak="0">
    <w:nsid w:val="6F5725AE"/>
    <w:multiLevelType w:val="multilevel"/>
    <w:tmpl w:val="852C83BA"/>
    <w:styleLink w:val="Lista21"/>
    <w:lvl w:ilvl="0">
      <w:numFmt w:val="bullet"/>
      <w:lvlText w:val="–"/>
      <w:lvlJc w:val="left"/>
      <w:pPr>
        <w:ind w:left="170" w:hanging="170"/>
      </w:pPr>
      <w:rPr>
        <w:rFonts w:ascii="OpenSymbol" w:hAnsi="OpenSymbol"/>
        <w:b w:val="0"/>
        <w:bCs w:val="0"/>
        <w:sz w:val="22"/>
        <w:szCs w:val="22"/>
      </w:rPr>
    </w:lvl>
    <w:lvl w:ilvl="1">
      <w:numFmt w:val="bullet"/>
      <w:lvlText w:val="–"/>
      <w:lvlJc w:val="left"/>
      <w:pPr>
        <w:ind w:left="340" w:hanging="170"/>
      </w:pPr>
      <w:rPr>
        <w:rFonts w:ascii="OpenSymbol" w:hAnsi="OpenSymbol"/>
        <w:b w:val="0"/>
        <w:bCs w:val="0"/>
        <w:sz w:val="22"/>
        <w:szCs w:val="22"/>
      </w:rPr>
    </w:lvl>
    <w:lvl w:ilvl="2">
      <w:numFmt w:val="bullet"/>
      <w:lvlText w:val="–"/>
      <w:lvlJc w:val="left"/>
      <w:pPr>
        <w:ind w:left="510" w:hanging="170"/>
      </w:pPr>
      <w:rPr>
        <w:rFonts w:ascii="OpenSymbol" w:hAnsi="OpenSymbol"/>
        <w:b w:val="0"/>
        <w:bCs w:val="0"/>
        <w:sz w:val="22"/>
        <w:szCs w:val="22"/>
      </w:rPr>
    </w:lvl>
    <w:lvl w:ilvl="3">
      <w:numFmt w:val="bullet"/>
      <w:lvlText w:val="–"/>
      <w:lvlJc w:val="left"/>
      <w:pPr>
        <w:ind w:left="680" w:hanging="170"/>
      </w:pPr>
      <w:rPr>
        <w:rFonts w:ascii="OpenSymbol" w:hAnsi="OpenSymbol"/>
        <w:b w:val="0"/>
        <w:bCs w:val="0"/>
        <w:sz w:val="22"/>
        <w:szCs w:val="22"/>
      </w:rPr>
    </w:lvl>
    <w:lvl w:ilvl="4">
      <w:numFmt w:val="bullet"/>
      <w:lvlText w:val="–"/>
      <w:lvlJc w:val="left"/>
      <w:pPr>
        <w:ind w:left="850" w:hanging="170"/>
      </w:pPr>
      <w:rPr>
        <w:rFonts w:ascii="OpenSymbol" w:hAnsi="OpenSymbol"/>
        <w:b w:val="0"/>
        <w:bCs w:val="0"/>
        <w:sz w:val="22"/>
        <w:szCs w:val="22"/>
      </w:rPr>
    </w:lvl>
    <w:lvl w:ilvl="5">
      <w:numFmt w:val="bullet"/>
      <w:lvlText w:val="–"/>
      <w:lvlJc w:val="left"/>
      <w:pPr>
        <w:ind w:left="1020" w:hanging="170"/>
      </w:pPr>
      <w:rPr>
        <w:rFonts w:ascii="OpenSymbol" w:hAnsi="OpenSymbol"/>
        <w:b w:val="0"/>
        <w:bCs w:val="0"/>
        <w:sz w:val="22"/>
        <w:szCs w:val="22"/>
      </w:rPr>
    </w:lvl>
    <w:lvl w:ilvl="6">
      <w:numFmt w:val="bullet"/>
      <w:lvlText w:val="–"/>
      <w:lvlJc w:val="left"/>
      <w:pPr>
        <w:ind w:left="1191" w:hanging="170"/>
      </w:pPr>
      <w:rPr>
        <w:rFonts w:ascii="OpenSymbol" w:hAnsi="OpenSymbol"/>
        <w:b w:val="0"/>
        <w:bCs w:val="0"/>
        <w:sz w:val="22"/>
        <w:szCs w:val="22"/>
      </w:rPr>
    </w:lvl>
    <w:lvl w:ilvl="7">
      <w:numFmt w:val="bullet"/>
      <w:lvlText w:val="–"/>
      <w:lvlJc w:val="left"/>
      <w:pPr>
        <w:ind w:left="1361" w:hanging="170"/>
      </w:pPr>
      <w:rPr>
        <w:rFonts w:ascii="OpenSymbol" w:hAnsi="OpenSymbol"/>
        <w:b w:val="0"/>
        <w:bCs w:val="0"/>
        <w:sz w:val="22"/>
        <w:szCs w:val="22"/>
      </w:rPr>
    </w:lvl>
    <w:lvl w:ilvl="8">
      <w:numFmt w:val="bullet"/>
      <w:lvlText w:val="–"/>
      <w:lvlJc w:val="left"/>
      <w:pPr>
        <w:ind w:left="1531" w:hanging="170"/>
      </w:pPr>
      <w:rPr>
        <w:rFonts w:ascii="OpenSymbol" w:hAnsi="OpenSymbol"/>
        <w:b w:val="0"/>
        <w:bCs w:val="0"/>
        <w:sz w:val="22"/>
        <w:szCs w:val="22"/>
      </w:rPr>
    </w:lvl>
  </w:abstractNum>
  <w:abstractNum w:abstractNumId="127" w15:restartNumberingAfterBreak="0">
    <w:nsid w:val="70287B9D"/>
    <w:multiLevelType w:val="multilevel"/>
    <w:tmpl w:val="2AF0B182"/>
    <w:styleLink w:val="Lista31"/>
    <w:lvl w:ilvl="0">
      <w:numFmt w:val="bullet"/>
      <w:lvlText w:val="☑"/>
      <w:lvlJc w:val="left"/>
      <w:pPr>
        <w:ind w:left="224" w:hanging="224"/>
      </w:pPr>
      <w:rPr>
        <w:rFonts w:ascii="OpenSymbol" w:hAnsi="OpenSymbol"/>
        <w:b w:val="0"/>
        <w:bCs w:val="0"/>
        <w:sz w:val="22"/>
        <w:szCs w:val="22"/>
      </w:rPr>
    </w:lvl>
    <w:lvl w:ilvl="1">
      <w:numFmt w:val="bullet"/>
      <w:lvlText w:val="□"/>
      <w:lvlJc w:val="left"/>
      <w:pPr>
        <w:ind w:left="448" w:hanging="224"/>
      </w:pPr>
      <w:rPr>
        <w:rFonts w:ascii="OpenSymbol" w:hAnsi="OpenSymbol"/>
        <w:b w:val="0"/>
        <w:bCs w:val="0"/>
        <w:sz w:val="22"/>
        <w:szCs w:val="22"/>
      </w:rPr>
    </w:lvl>
    <w:lvl w:ilvl="2">
      <w:numFmt w:val="bullet"/>
      <w:lvlText w:val="☑"/>
      <w:lvlJc w:val="left"/>
      <w:pPr>
        <w:ind w:left="224" w:hanging="224"/>
      </w:pPr>
      <w:rPr>
        <w:rFonts w:ascii="OpenSymbol" w:hAnsi="OpenSymbol"/>
        <w:b w:val="0"/>
        <w:bCs w:val="0"/>
        <w:sz w:val="22"/>
        <w:szCs w:val="22"/>
      </w:rPr>
    </w:lvl>
    <w:lvl w:ilvl="3">
      <w:numFmt w:val="bullet"/>
      <w:lvlText w:val="□"/>
      <w:lvlJc w:val="left"/>
      <w:pPr>
        <w:ind w:left="448" w:hanging="224"/>
      </w:pPr>
      <w:rPr>
        <w:rFonts w:ascii="OpenSymbol" w:hAnsi="OpenSymbol"/>
        <w:b w:val="0"/>
        <w:bCs w:val="0"/>
        <w:sz w:val="22"/>
        <w:szCs w:val="22"/>
      </w:rPr>
    </w:lvl>
    <w:lvl w:ilvl="4">
      <w:numFmt w:val="bullet"/>
      <w:lvlText w:val="☑"/>
      <w:lvlJc w:val="left"/>
      <w:pPr>
        <w:ind w:left="224" w:hanging="224"/>
      </w:pPr>
      <w:rPr>
        <w:rFonts w:ascii="OpenSymbol" w:hAnsi="OpenSymbol"/>
        <w:b w:val="0"/>
        <w:bCs w:val="0"/>
        <w:sz w:val="22"/>
        <w:szCs w:val="22"/>
      </w:rPr>
    </w:lvl>
    <w:lvl w:ilvl="5">
      <w:numFmt w:val="bullet"/>
      <w:lvlText w:val="□"/>
      <w:lvlJc w:val="left"/>
      <w:pPr>
        <w:ind w:left="448" w:hanging="224"/>
      </w:pPr>
      <w:rPr>
        <w:rFonts w:ascii="OpenSymbol" w:hAnsi="OpenSymbol"/>
        <w:b w:val="0"/>
        <w:bCs w:val="0"/>
        <w:sz w:val="22"/>
        <w:szCs w:val="22"/>
      </w:rPr>
    </w:lvl>
    <w:lvl w:ilvl="6">
      <w:numFmt w:val="bullet"/>
      <w:lvlText w:val="☑"/>
      <w:lvlJc w:val="left"/>
      <w:pPr>
        <w:ind w:left="224" w:hanging="224"/>
      </w:pPr>
      <w:rPr>
        <w:rFonts w:ascii="OpenSymbol" w:hAnsi="OpenSymbol"/>
        <w:b w:val="0"/>
        <w:bCs w:val="0"/>
        <w:sz w:val="22"/>
        <w:szCs w:val="22"/>
      </w:rPr>
    </w:lvl>
    <w:lvl w:ilvl="7">
      <w:numFmt w:val="bullet"/>
      <w:lvlText w:val="□"/>
      <w:lvlJc w:val="left"/>
      <w:pPr>
        <w:ind w:left="448" w:hanging="224"/>
      </w:pPr>
      <w:rPr>
        <w:rFonts w:ascii="OpenSymbol" w:hAnsi="OpenSymbol"/>
        <w:b w:val="0"/>
        <w:bCs w:val="0"/>
        <w:sz w:val="22"/>
        <w:szCs w:val="22"/>
      </w:rPr>
    </w:lvl>
    <w:lvl w:ilvl="8">
      <w:numFmt w:val="bullet"/>
      <w:lvlText w:val="☑"/>
      <w:lvlJc w:val="left"/>
      <w:pPr>
        <w:ind w:left="224" w:hanging="224"/>
      </w:pPr>
      <w:rPr>
        <w:rFonts w:ascii="OpenSymbol" w:hAnsi="OpenSymbol"/>
        <w:b w:val="0"/>
        <w:bCs w:val="0"/>
        <w:sz w:val="22"/>
        <w:szCs w:val="22"/>
      </w:rPr>
    </w:lvl>
  </w:abstractNum>
  <w:abstractNum w:abstractNumId="128" w15:restartNumberingAfterBreak="0">
    <w:nsid w:val="71256D65"/>
    <w:multiLevelType w:val="hybridMultilevel"/>
    <w:tmpl w:val="2696D14C"/>
    <w:styleLink w:val="WW8Num372"/>
    <w:lvl w:ilvl="0" w:tplc="E3526B5A">
      <w:start w:val="1"/>
      <w:numFmt w:val="decimal"/>
      <w:pStyle w:val="Akapitzlist"/>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9" w15:restartNumberingAfterBreak="0">
    <w:nsid w:val="73346581"/>
    <w:multiLevelType w:val="multilevel"/>
    <w:tmpl w:val="863E57CA"/>
    <w:styleLink w:val="WW8Num40"/>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738C1D14"/>
    <w:multiLevelType w:val="multilevel"/>
    <w:tmpl w:val="60BCAA06"/>
    <w:styleLink w:val="WW8Num24"/>
    <w:lvl w:ilvl="0">
      <w:start w:val="1"/>
      <w:numFmt w:val="lowerLetter"/>
      <w:lvlText w:val="%1)"/>
      <w:lvlJc w:val="left"/>
      <w:pPr>
        <w:ind w:left="108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775424F1"/>
    <w:multiLevelType w:val="hybridMultilevel"/>
    <w:tmpl w:val="D786B424"/>
    <w:lvl w:ilvl="0" w:tplc="52726C60">
      <w:start w:val="1"/>
      <w:numFmt w:val="decimal"/>
      <w:lvlText w:val="%1."/>
      <w:lvlJc w:val="left"/>
      <w:pPr>
        <w:ind w:left="2291" w:hanging="360"/>
      </w:pPr>
      <w:rPr>
        <w:rFonts w:hint="default"/>
        <w:b w:val="0"/>
      </w:rPr>
    </w:lvl>
    <w:lvl w:ilvl="1" w:tplc="04150003">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132" w15:restartNumberingAfterBreak="0">
    <w:nsid w:val="787A428C"/>
    <w:multiLevelType w:val="multilevel"/>
    <w:tmpl w:val="5F7E0026"/>
    <w:styleLink w:val="WW8Num8"/>
    <w:lvl w:ilvl="0">
      <w:start w:val="1"/>
      <w:numFmt w:val="decimal"/>
      <w:lvlText w:val="%1)"/>
      <w:lvlJc w:val="left"/>
      <w:pPr>
        <w:ind w:left="1004"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3" w15:restartNumberingAfterBreak="0">
    <w:nsid w:val="7A113E5E"/>
    <w:multiLevelType w:val="hybridMultilevel"/>
    <w:tmpl w:val="9A5E771E"/>
    <w:lvl w:ilvl="0" w:tplc="340E717A">
      <w:start w:val="3"/>
      <w:numFmt w:val="decimal"/>
      <w:lvlText w:val="%1."/>
      <w:lvlJc w:val="left"/>
      <w:pPr>
        <w:ind w:left="765" w:hanging="360"/>
      </w:pPr>
      <w:rPr>
        <w:rFonts w:hint="default"/>
        <w:b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34" w15:restartNumberingAfterBreak="0">
    <w:nsid w:val="7B4A0B10"/>
    <w:multiLevelType w:val="multilevel"/>
    <w:tmpl w:val="1786DCE2"/>
    <w:styleLink w:val="WW8Num4"/>
    <w:lvl w:ilvl="0">
      <w:start w:val="1"/>
      <w:numFmt w:val="decimal"/>
      <w:lvlText w:val="%1)"/>
      <w:lvlJc w:val="left"/>
      <w:pPr>
        <w:ind w:left="72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5" w15:restartNumberingAfterBreak="0">
    <w:nsid w:val="7BA36895"/>
    <w:multiLevelType w:val="hybridMultilevel"/>
    <w:tmpl w:val="0786F7CC"/>
    <w:lvl w:ilvl="0" w:tplc="87DA4B8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6" w15:restartNumberingAfterBreak="0">
    <w:nsid w:val="7CB62A7A"/>
    <w:multiLevelType w:val="multilevel"/>
    <w:tmpl w:val="7CB4A464"/>
    <w:styleLink w:val="WW8Num44"/>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7D7C437D"/>
    <w:multiLevelType w:val="hybridMultilevel"/>
    <w:tmpl w:val="41283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DCB3A72"/>
    <w:multiLevelType w:val="hybridMultilevel"/>
    <w:tmpl w:val="8A4E61D0"/>
    <w:lvl w:ilvl="0" w:tplc="5042873E">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DFB536C"/>
    <w:multiLevelType w:val="multilevel"/>
    <w:tmpl w:val="36B2CE0E"/>
    <w:styleLink w:val="WW8Num29"/>
    <w:lvl w:ilvl="0">
      <w:start w:val="1"/>
      <w:numFmt w:val="decimal"/>
      <w:lvlText w:val="%1)"/>
      <w:lvlJc w:val="left"/>
      <w:pPr>
        <w:ind w:left="360" w:hanging="360"/>
      </w:pPr>
      <w:rPr>
        <w:b w:val="0"/>
        <w:bCs w:val="0"/>
        <w:sz w:val="22"/>
        <w:szCs w:val="22"/>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40" w15:restartNumberingAfterBreak="0">
    <w:nsid w:val="7E8B7E3F"/>
    <w:multiLevelType w:val="multilevel"/>
    <w:tmpl w:val="00C4C72A"/>
    <w:styleLink w:val="WW8Num13"/>
    <w:lvl w:ilvl="0">
      <w:start w:val="1"/>
      <w:numFmt w:val="decimal"/>
      <w:lvlText w:val="%1."/>
      <w:lvlJc w:val="left"/>
      <w:pPr>
        <w:ind w:left="720" w:hanging="360"/>
      </w:pPr>
      <w:rPr>
        <w:rFonts w:ascii="Times New Roman" w:eastAsia="Times New Roman" w:hAnsi="Times New Roman" w:cs="Times New Roman"/>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808668161">
    <w:abstractNumId w:val="79"/>
  </w:num>
  <w:num w:numId="2" w16cid:durableId="556749209">
    <w:abstractNumId w:val="40"/>
  </w:num>
  <w:num w:numId="3" w16cid:durableId="972371888">
    <w:abstractNumId w:val="102"/>
  </w:num>
  <w:num w:numId="4" w16cid:durableId="1638759498">
    <w:abstractNumId w:val="8"/>
  </w:num>
  <w:num w:numId="5" w16cid:durableId="1052072924">
    <w:abstractNumId w:val="9"/>
  </w:num>
  <w:num w:numId="6" w16cid:durableId="159198720">
    <w:abstractNumId w:val="122"/>
  </w:num>
  <w:num w:numId="7" w16cid:durableId="990520066">
    <w:abstractNumId w:val="126"/>
  </w:num>
  <w:num w:numId="8" w16cid:durableId="332993252">
    <w:abstractNumId w:val="127"/>
  </w:num>
  <w:num w:numId="9" w16cid:durableId="2061204530">
    <w:abstractNumId w:val="46"/>
  </w:num>
  <w:num w:numId="10" w16cid:durableId="1074744673">
    <w:abstractNumId w:val="111"/>
  </w:num>
  <w:num w:numId="11" w16cid:durableId="1551385530">
    <w:abstractNumId w:val="45"/>
  </w:num>
  <w:num w:numId="12" w16cid:durableId="1961108526">
    <w:abstractNumId w:val="66"/>
  </w:num>
  <w:num w:numId="13" w16cid:durableId="570238316">
    <w:abstractNumId w:val="70"/>
  </w:num>
  <w:num w:numId="14" w16cid:durableId="269776599">
    <w:abstractNumId w:val="36"/>
  </w:num>
  <w:num w:numId="15" w16cid:durableId="1300377000">
    <w:abstractNumId w:val="76"/>
  </w:num>
  <w:num w:numId="16" w16cid:durableId="1721049581">
    <w:abstractNumId w:val="74"/>
  </w:num>
  <w:num w:numId="17" w16cid:durableId="1365062544">
    <w:abstractNumId w:val="78"/>
  </w:num>
  <w:num w:numId="18" w16cid:durableId="680938939">
    <w:abstractNumId w:val="139"/>
  </w:num>
  <w:num w:numId="19" w16cid:durableId="127673337">
    <w:abstractNumId w:val="81"/>
  </w:num>
  <w:num w:numId="20" w16cid:durableId="338166018">
    <w:abstractNumId w:val="10"/>
  </w:num>
  <w:num w:numId="21" w16cid:durableId="2005425613">
    <w:abstractNumId w:val="136"/>
  </w:num>
  <w:num w:numId="22" w16cid:durableId="1235162920">
    <w:abstractNumId w:val="21"/>
  </w:num>
  <w:num w:numId="23" w16cid:durableId="1267150378">
    <w:abstractNumId w:val="14"/>
  </w:num>
  <w:num w:numId="24" w16cid:durableId="1961105120">
    <w:abstractNumId w:val="90"/>
  </w:num>
  <w:num w:numId="25" w16cid:durableId="1595091852">
    <w:abstractNumId w:val="77"/>
  </w:num>
  <w:num w:numId="26" w16cid:durableId="1261255496">
    <w:abstractNumId w:val="98"/>
  </w:num>
  <w:num w:numId="27" w16cid:durableId="313990001">
    <w:abstractNumId w:val="57"/>
  </w:num>
  <w:num w:numId="28" w16cid:durableId="996150783">
    <w:abstractNumId w:val="100"/>
  </w:num>
  <w:num w:numId="29" w16cid:durableId="1479228259">
    <w:abstractNumId w:val="53"/>
  </w:num>
  <w:num w:numId="30" w16cid:durableId="24448344">
    <w:abstractNumId w:val="47"/>
  </w:num>
  <w:num w:numId="31" w16cid:durableId="2016225205">
    <w:abstractNumId w:val="30"/>
  </w:num>
  <w:num w:numId="32" w16cid:durableId="779224070">
    <w:abstractNumId w:val="140"/>
  </w:num>
  <w:num w:numId="33" w16cid:durableId="610162156">
    <w:abstractNumId w:val="17"/>
  </w:num>
  <w:num w:numId="34" w16cid:durableId="531847797">
    <w:abstractNumId w:val="24"/>
  </w:num>
  <w:num w:numId="35" w16cid:durableId="292181408">
    <w:abstractNumId w:val="132"/>
  </w:num>
  <w:num w:numId="36" w16cid:durableId="107896829">
    <w:abstractNumId w:val="13"/>
  </w:num>
  <w:num w:numId="37" w16cid:durableId="1072191036">
    <w:abstractNumId w:val="72"/>
  </w:num>
  <w:num w:numId="38" w16cid:durableId="1712487056">
    <w:abstractNumId w:val="16"/>
  </w:num>
  <w:num w:numId="39" w16cid:durableId="1094520563">
    <w:abstractNumId w:val="124"/>
  </w:num>
  <w:num w:numId="40" w16cid:durableId="220750797">
    <w:abstractNumId w:val="12"/>
  </w:num>
  <w:num w:numId="41" w16cid:durableId="903295613">
    <w:abstractNumId w:val="129"/>
  </w:num>
  <w:num w:numId="42" w16cid:durableId="384180130">
    <w:abstractNumId w:val="64"/>
  </w:num>
  <w:num w:numId="43" w16cid:durableId="1191721344">
    <w:abstractNumId w:val="114"/>
  </w:num>
  <w:num w:numId="44" w16cid:durableId="379865785">
    <w:abstractNumId w:val="108"/>
  </w:num>
  <w:num w:numId="45" w16cid:durableId="356006549">
    <w:abstractNumId w:val="38"/>
  </w:num>
  <w:num w:numId="46" w16cid:durableId="546065087">
    <w:abstractNumId w:val="117"/>
  </w:num>
  <w:num w:numId="47" w16cid:durableId="1993480358">
    <w:abstractNumId w:val="89"/>
  </w:num>
  <w:num w:numId="48" w16cid:durableId="962616702">
    <w:abstractNumId w:val="86"/>
  </w:num>
  <w:num w:numId="49" w16cid:durableId="1180965750">
    <w:abstractNumId w:val="134"/>
  </w:num>
  <w:num w:numId="50" w16cid:durableId="459105016">
    <w:abstractNumId w:val="49"/>
  </w:num>
  <w:num w:numId="51" w16cid:durableId="163324259">
    <w:abstractNumId w:val="87"/>
  </w:num>
  <w:num w:numId="52" w16cid:durableId="93864883">
    <w:abstractNumId w:val="130"/>
  </w:num>
  <w:num w:numId="53" w16cid:durableId="151068286">
    <w:abstractNumId w:val="50"/>
  </w:num>
  <w:num w:numId="54" w16cid:durableId="1920210877">
    <w:abstractNumId w:val="44"/>
  </w:num>
  <w:num w:numId="55" w16cid:durableId="1774783082">
    <w:abstractNumId w:val="65"/>
  </w:num>
  <w:num w:numId="56" w16cid:durableId="1129054878">
    <w:abstractNumId w:val="42"/>
  </w:num>
  <w:num w:numId="57" w16cid:durableId="962812649">
    <w:abstractNumId w:val="101"/>
  </w:num>
  <w:num w:numId="58" w16cid:durableId="1875844878">
    <w:abstractNumId w:val="109"/>
  </w:num>
  <w:num w:numId="59" w16cid:durableId="1261141506">
    <w:abstractNumId w:val="11"/>
  </w:num>
  <w:num w:numId="60" w16cid:durableId="1199929268">
    <w:abstractNumId w:val="34"/>
  </w:num>
  <w:num w:numId="61" w16cid:durableId="2062823335">
    <w:abstractNumId w:val="75"/>
  </w:num>
  <w:num w:numId="62" w16cid:durableId="1843081044">
    <w:abstractNumId w:val="33"/>
  </w:num>
  <w:num w:numId="63" w16cid:durableId="29688918">
    <w:abstractNumId w:val="94"/>
  </w:num>
  <w:num w:numId="64" w16cid:durableId="1442336337">
    <w:abstractNumId w:val="121"/>
  </w:num>
  <w:num w:numId="65" w16cid:durableId="1232346142">
    <w:abstractNumId w:val="63"/>
  </w:num>
  <w:num w:numId="66" w16cid:durableId="1166094720">
    <w:abstractNumId w:val="32"/>
  </w:num>
  <w:num w:numId="67" w16cid:durableId="893277864">
    <w:abstractNumId w:val="120"/>
  </w:num>
  <w:num w:numId="68" w16cid:durableId="1686129104">
    <w:abstractNumId w:val="52"/>
  </w:num>
  <w:num w:numId="69" w16cid:durableId="471991400">
    <w:abstractNumId w:val="69"/>
  </w:num>
  <w:num w:numId="70" w16cid:durableId="359597334">
    <w:abstractNumId w:val="35"/>
  </w:num>
  <w:num w:numId="71" w16cid:durableId="1226143283">
    <w:abstractNumId w:val="137"/>
  </w:num>
  <w:num w:numId="72" w16cid:durableId="1773435593">
    <w:abstractNumId w:val="128"/>
  </w:num>
  <w:num w:numId="73" w16cid:durableId="1087263849">
    <w:abstractNumId w:val="45"/>
  </w:num>
  <w:num w:numId="74" w16cid:durableId="102922383">
    <w:abstractNumId w:val="61"/>
  </w:num>
  <w:num w:numId="75" w16cid:durableId="805469973">
    <w:abstractNumId w:val="97"/>
  </w:num>
  <w:num w:numId="76" w16cid:durableId="1050031619">
    <w:abstractNumId w:val="80"/>
  </w:num>
  <w:num w:numId="77" w16cid:durableId="527648508">
    <w:abstractNumId w:val="95"/>
  </w:num>
  <w:num w:numId="78" w16cid:durableId="786392697">
    <w:abstractNumId w:val="128"/>
    <w:lvlOverride w:ilvl="0">
      <w:startOverride w:val="1"/>
    </w:lvlOverride>
  </w:num>
  <w:num w:numId="79" w16cid:durableId="612789026">
    <w:abstractNumId w:val="68"/>
  </w:num>
  <w:num w:numId="80" w16cid:durableId="1258060963">
    <w:abstractNumId w:val="29"/>
  </w:num>
  <w:num w:numId="81" w16cid:durableId="2136898350">
    <w:abstractNumId w:val="88"/>
  </w:num>
  <w:num w:numId="82" w16cid:durableId="1987784698">
    <w:abstractNumId w:val="71"/>
  </w:num>
  <w:num w:numId="83" w16cid:durableId="4986232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792282393">
    <w:abstractNumId w:val="23"/>
  </w:num>
  <w:num w:numId="85" w16cid:durableId="251554134">
    <w:abstractNumId w:val="3"/>
  </w:num>
  <w:num w:numId="86" w16cid:durableId="1731032897">
    <w:abstractNumId w:val="1"/>
  </w:num>
  <w:num w:numId="87" w16cid:durableId="691107426">
    <w:abstractNumId w:val="135"/>
  </w:num>
  <w:num w:numId="88" w16cid:durableId="23754468">
    <w:abstractNumId w:val="0"/>
  </w:num>
  <w:num w:numId="89" w16cid:durableId="708264470">
    <w:abstractNumId w:val="20"/>
  </w:num>
  <w:num w:numId="90" w16cid:durableId="1455516202">
    <w:abstractNumId w:val="138"/>
  </w:num>
  <w:num w:numId="91" w16cid:durableId="1846281024">
    <w:abstractNumId w:val="59"/>
  </w:num>
  <w:num w:numId="92" w16cid:durableId="1657223616">
    <w:abstractNumId w:val="22"/>
  </w:num>
  <w:num w:numId="93" w16cid:durableId="1310987131">
    <w:abstractNumId w:val="92"/>
  </w:num>
  <w:num w:numId="94" w16cid:durableId="1868247853">
    <w:abstractNumId w:val="15"/>
  </w:num>
  <w:num w:numId="95" w16cid:durableId="156501929">
    <w:abstractNumId w:val="99"/>
  </w:num>
  <w:num w:numId="96" w16cid:durableId="116922218">
    <w:abstractNumId w:val="7"/>
  </w:num>
  <w:num w:numId="97" w16cid:durableId="2113427866">
    <w:abstractNumId w:val="55"/>
  </w:num>
  <w:num w:numId="98" w16cid:durableId="126163471">
    <w:abstractNumId w:val="106"/>
  </w:num>
  <w:num w:numId="99" w16cid:durableId="403143916">
    <w:abstractNumId w:val="84"/>
  </w:num>
  <w:num w:numId="100" w16cid:durableId="1726030732">
    <w:abstractNumId w:val="48"/>
  </w:num>
  <w:num w:numId="101" w16cid:durableId="386413371">
    <w:abstractNumId w:val="133"/>
  </w:num>
  <w:num w:numId="102" w16cid:durableId="568616855">
    <w:abstractNumId w:val="91"/>
  </w:num>
  <w:num w:numId="103" w16cid:durableId="2110007851">
    <w:abstractNumId w:val="60"/>
  </w:num>
  <w:num w:numId="104" w16cid:durableId="1659529912">
    <w:abstractNumId w:val="113"/>
  </w:num>
  <w:num w:numId="105" w16cid:durableId="1636644614">
    <w:abstractNumId w:val="105"/>
  </w:num>
  <w:num w:numId="106" w16cid:durableId="2135059155">
    <w:abstractNumId w:val="82"/>
  </w:num>
  <w:num w:numId="107" w16cid:durableId="151261537">
    <w:abstractNumId w:val="112"/>
  </w:num>
  <w:num w:numId="108" w16cid:durableId="1721633459">
    <w:abstractNumId w:val="58"/>
  </w:num>
  <w:num w:numId="109" w16cid:durableId="1662270548">
    <w:abstractNumId w:val="103"/>
  </w:num>
  <w:num w:numId="110" w16cid:durableId="868487913">
    <w:abstractNumId w:val="93"/>
  </w:num>
  <w:num w:numId="111" w16cid:durableId="1137721058">
    <w:abstractNumId w:val="25"/>
  </w:num>
  <w:num w:numId="112" w16cid:durableId="710346376">
    <w:abstractNumId w:val="73"/>
  </w:num>
  <w:num w:numId="113" w16cid:durableId="1881892848">
    <w:abstractNumId w:val="41"/>
  </w:num>
  <w:num w:numId="114" w16cid:durableId="1589851766">
    <w:abstractNumId w:val="131"/>
  </w:num>
  <w:num w:numId="115" w16cid:durableId="1645424532">
    <w:abstractNumId w:val="28"/>
  </w:num>
  <w:num w:numId="116" w16cid:durableId="1939824389">
    <w:abstractNumId w:val="4"/>
  </w:num>
  <w:num w:numId="117" w16cid:durableId="141237653">
    <w:abstractNumId w:val="67"/>
  </w:num>
  <w:num w:numId="118" w16cid:durableId="726300872">
    <w:abstractNumId w:val="43"/>
  </w:num>
  <w:num w:numId="119" w16cid:durableId="1942714044">
    <w:abstractNumId w:val="107"/>
  </w:num>
  <w:num w:numId="120" w16cid:durableId="1044868121">
    <w:abstractNumId w:val="39"/>
  </w:num>
  <w:num w:numId="121" w16cid:durableId="535586063">
    <w:abstractNumId w:val="51"/>
  </w:num>
  <w:num w:numId="122" w16cid:durableId="1689673431">
    <w:abstractNumId w:val="123"/>
  </w:num>
  <w:num w:numId="123" w16cid:durableId="1143042340">
    <w:abstractNumId w:val="118"/>
  </w:num>
  <w:num w:numId="124" w16cid:durableId="903413824">
    <w:abstractNumId w:val="62"/>
  </w:num>
  <w:num w:numId="125" w16cid:durableId="6279292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930263969">
    <w:abstractNumId w:val="31"/>
  </w:num>
  <w:num w:numId="127" w16cid:durableId="1334837328">
    <w:abstractNumId w:val="115"/>
  </w:num>
  <w:num w:numId="128" w16cid:durableId="353575869">
    <w:abstractNumId w:val="26"/>
  </w:num>
  <w:num w:numId="129" w16cid:durableId="54669640">
    <w:abstractNumId w:val="96"/>
  </w:num>
  <w:num w:numId="130" w16cid:durableId="1783573333">
    <w:abstractNumId w:val="27"/>
  </w:num>
  <w:num w:numId="131" w16cid:durableId="1928033057">
    <w:abstractNumId w:val="54"/>
  </w:num>
  <w:num w:numId="132" w16cid:durableId="157040576">
    <w:abstractNumId w:val="37"/>
  </w:num>
  <w:num w:numId="133" w16cid:durableId="1527937517">
    <w:abstractNumId w:val="110"/>
  </w:num>
  <w:num w:numId="134" w16cid:durableId="2083479481">
    <w:abstractNumId w:val="83"/>
  </w:num>
  <w:num w:numId="135" w16cid:durableId="1182008193">
    <w:abstractNumId w:val="85"/>
  </w:num>
  <w:num w:numId="136" w16cid:durableId="39281670">
    <w:abstractNumId w:val="116"/>
  </w:num>
  <w:num w:numId="137" w16cid:durableId="178587247">
    <w:abstractNumId w:val="2"/>
  </w:num>
  <w:num w:numId="138" w16cid:durableId="406609012">
    <w:abstractNumId w:val="5"/>
  </w:num>
  <w:num w:numId="139" w16cid:durableId="2045253371">
    <w:abstractNumId w:val="6"/>
  </w:num>
  <w:num w:numId="140" w16cid:durableId="916286129">
    <w:abstractNumId w:val="18"/>
  </w:num>
  <w:num w:numId="141" w16cid:durableId="4135984">
    <w:abstractNumId w:val="104"/>
  </w:num>
  <w:num w:numId="142" w16cid:durableId="741177848">
    <w:abstractNumId w:val="125"/>
  </w:num>
  <w:numIdMacAtCleanup w:val="1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omasz Jackowski">
    <w15:presenceInfo w15:providerId="None" w15:userId="Tomasz Jackows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4BE"/>
    <w:rsid w:val="00005114"/>
    <w:rsid w:val="000116E7"/>
    <w:rsid w:val="000122BE"/>
    <w:rsid w:val="00024827"/>
    <w:rsid w:val="0004262D"/>
    <w:rsid w:val="00044DC4"/>
    <w:rsid w:val="00044F14"/>
    <w:rsid w:val="00047349"/>
    <w:rsid w:val="000510CE"/>
    <w:rsid w:val="00061C0F"/>
    <w:rsid w:val="000623A7"/>
    <w:rsid w:val="00074E60"/>
    <w:rsid w:val="00080193"/>
    <w:rsid w:val="00080CA0"/>
    <w:rsid w:val="00086719"/>
    <w:rsid w:val="000909F9"/>
    <w:rsid w:val="000A04F5"/>
    <w:rsid w:val="000A1EEB"/>
    <w:rsid w:val="000A5011"/>
    <w:rsid w:val="000D302A"/>
    <w:rsid w:val="000E2E76"/>
    <w:rsid w:val="000E380A"/>
    <w:rsid w:val="000E3B56"/>
    <w:rsid w:val="000F158D"/>
    <w:rsid w:val="000F4D63"/>
    <w:rsid w:val="001240AC"/>
    <w:rsid w:val="00125C53"/>
    <w:rsid w:val="00140C53"/>
    <w:rsid w:val="00142D85"/>
    <w:rsid w:val="00143D5B"/>
    <w:rsid w:val="0014435F"/>
    <w:rsid w:val="00151117"/>
    <w:rsid w:val="00154DCF"/>
    <w:rsid w:val="00157C48"/>
    <w:rsid w:val="001612D1"/>
    <w:rsid w:val="00162371"/>
    <w:rsid w:val="00165414"/>
    <w:rsid w:val="00167B13"/>
    <w:rsid w:val="001809CF"/>
    <w:rsid w:val="00180B9B"/>
    <w:rsid w:val="00182F45"/>
    <w:rsid w:val="00185A01"/>
    <w:rsid w:val="001877E9"/>
    <w:rsid w:val="0019143A"/>
    <w:rsid w:val="001A0D4C"/>
    <w:rsid w:val="001A3035"/>
    <w:rsid w:val="001B19FE"/>
    <w:rsid w:val="001B1B69"/>
    <w:rsid w:val="001B2F1E"/>
    <w:rsid w:val="001B550B"/>
    <w:rsid w:val="001B7793"/>
    <w:rsid w:val="001C3174"/>
    <w:rsid w:val="001C33F8"/>
    <w:rsid w:val="001C3AB3"/>
    <w:rsid w:val="001C4B5B"/>
    <w:rsid w:val="001C651E"/>
    <w:rsid w:val="001D0516"/>
    <w:rsid w:val="001D3357"/>
    <w:rsid w:val="001E1673"/>
    <w:rsid w:val="001E2295"/>
    <w:rsid w:val="001E253B"/>
    <w:rsid w:val="001E7A9A"/>
    <w:rsid w:val="001F1732"/>
    <w:rsid w:val="001F21F6"/>
    <w:rsid w:val="001F4FE4"/>
    <w:rsid w:val="001F510A"/>
    <w:rsid w:val="001F7AB8"/>
    <w:rsid w:val="00210277"/>
    <w:rsid w:val="00210812"/>
    <w:rsid w:val="002120AD"/>
    <w:rsid w:val="00212DC4"/>
    <w:rsid w:val="00213EAA"/>
    <w:rsid w:val="002206C8"/>
    <w:rsid w:val="002345E5"/>
    <w:rsid w:val="00234FE9"/>
    <w:rsid w:val="00241C5C"/>
    <w:rsid w:val="00242708"/>
    <w:rsid w:val="00250660"/>
    <w:rsid w:val="0025676E"/>
    <w:rsid w:val="00263C8B"/>
    <w:rsid w:val="00265E9D"/>
    <w:rsid w:val="0027194C"/>
    <w:rsid w:val="0029634B"/>
    <w:rsid w:val="002A2B1F"/>
    <w:rsid w:val="002A464E"/>
    <w:rsid w:val="002A4BD4"/>
    <w:rsid w:val="002A4DCC"/>
    <w:rsid w:val="002A62C7"/>
    <w:rsid w:val="002B31F4"/>
    <w:rsid w:val="002C2CE1"/>
    <w:rsid w:val="002C685C"/>
    <w:rsid w:val="002D0785"/>
    <w:rsid w:val="002D186E"/>
    <w:rsid w:val="002D2108"/>
    <w:rsid w:val="002F0CF7"/>
    <w:rsid w:val="002F6594"/>
    <w:rsid w:val="002F77E0"/>
    <w:rsid w:val="00305281"/>
    <w:rsid w:val="00307B2B"/>
    <w:rsid w:val="00317523"/>
    <w:rsid w:val="00325654"/>
    <w:rsid w:val="00332D84"/>
    <w:rsid w:val="0033354C"/>
    <w:rsid w:val="0033408D"/>
    <w:rsid w:val="00344ED5"/>
    <w:rsid w:val="00355280"/>
    <w:rsid w:val="003552D1"/>
    <w:rsid w:val="00363E3E"/>
    <w:rsid w:val="00367C3C"/>
    <w:rsid w:val="003729CF"/>
    <w:rsid w:val="00375394"/>
    <w:rsid w:val="0038258D"/>
    <w:rsid w:val="00384F31"/>
    <w:rsid w:val="00393A34"/>
    <w:rsid w:val="003957BC"/>
    <w:rsid w:val="003A1038"/>
    <w:rsid w:val="003A5BAC"/>
    <w:rsid w:val="003B0852"/>
    <w:rsid w:val="003B24BF"/>
    <w:rsid w:val="003B493C"/>
    <w:rsid w:val="003B5F66"/>
    <w:rsid w:val="003C1183"/>
    <w:rsid w:val="003C1819"/>
    <w:rsid w:val="003D18FE"/>
    <w:rsid w:val="003D554B"/>
    <w:rsid w:val="003D5585"/>
    <w:rsid w:val="003D6FE8"/>
    <w:rsid w:val="003E39D7"/>
    <w:rsid w:val="003E443E"/>
    <w:rsid w:val="003F1405"/>
    <w:rsid w:val="003F16ED"/>
    <w:rsid w:val="003F33D1"/>
    <w:rsid w:val="003F3EEE"/>
    <w:rsid w:val="003F47A0"/>
    <w:rsid w:val="003F7929"/>
    <w:rsid w:val="00403B44"/>
    <w:rsid w:val="00413098"/>
    <w:rsid w:val="004150AF"/>
    <w:rsid w:val="00425529"/>
    <w:rsid w:val="004315FD"/>
    <w:rsid w:val="00437615"/>
    <w:rsid w:val="00437BAB"/>
    <w:rsid w:val="0044114F"/>
    <w:rsid w:val="00441368"/>
    <w:rsid w:val="004439CA"/>
    <w:rsid w:val="00451A35"/>
    <w:rsid w:val="004521D8"/>
    <w:rsid w:val="00454F62"/>
    <w:rsid w:val="00455CBA"/>
    <w:rsid w:val="00461308"/>
    <w:rsid w:val="0046640C"/>
    <w:rsid w:val="0046736A"/>
    <w:rsid w:val="004721EC"/>
    <w:rsid w:val="0048635B"/>
    <w:rsid w:val="004864FA"/>
    <w:rsid w:val="004912F1"/>
    <w:rsid w:val="00495584"/>
    <w:rsid w:val="00496BF2"/>
    <w:rsid w:val="004B2D7F"/>
    <w:rsid w:val="004C284E"/>
    <w:rsid w:val="004C3F67"/>
    <w:rsid w:val="004C5EAA"/>
    <w:rsid w:val="004F770F"/>
    <w:rsid w:val="00506525"/>
    <w:rsid w:val="00510C4D"/>
    <w:rsid w:val="005133BF"/>
    <w:rsid w:val="00515F25"/>
    <w:rsid w:val="0051688E"/>
    <w:rsid w:val="0051746D"/>
    <w:rsid w:val="00520F90"/>
    <w:rsid w:val="005247BE"/>
    <w:rsid w:val="0053581A"/>
    <w:rsid w:val="00536809"/>
    <w:rsid w:val="00537EAA"/>
    <w:rsid w:val="00547D04"/>
    <w:rsid w:val="0055207C"/>
    <w:rsid w:val="00560322"/>
    <w:rsid w:val="00560CC1"/>
    <w:rsid w:val="00564C71"/>
    <w:rsid w:val="0056580F"/>
    <w:rsid w:val="005660D3"/>
    <w:rsid w:val="00566B89"/>
    <w:rsid w:val="00566D11"/>
    <w:rsid w:val="0057100C"/>
    <w:rsid w:val="0057105E"/>
    <w:rsid w:val="00572B25"/>
    <w:rsid w:val="00573E0E"/>
    <w:rsid w:val="00577996"/>
    <w:rsid w:val="0058325F"/>
    <w:rsid w:val="00584594"/>
    <w:rsid w:val="0059758A"/>
    <w:rsid w:val="005A06E4"/>
    <w:rsid w:val="005A59A2"/>
    <w:rsid w:val="005C1898"/>
    <w:rsid w:val="005C2C88"/>
    <w:rsid w:val="005C5253"/>
    <w:rsid w:val="005D0A68"/>
    <w:rsid w:val="005D0C28"/>
    <w:rsid w:val="005D4400"/>
    <w:rsid w:val="005E0C29"/>
    <w:rsid w:val="005E1A33"/>
    <w:rsid w:val="005E1E7D"/>
    <w:rsid w:val="005E3C0A"/>
    <w:rsid w:val="005F113C"/>
    <w:rsid w:val="005F4954"/>
    <w:rsid w:val="005F4F49"/>
    <w:rsid w:val="005F7C05"/>
    <w:rsid w:val="0060402E"/>
    <w:rsid w:val="00613C81"/>
    <w:rsid w:val="0063017C"/>
    <w:rsid w:val="00641B6A"/>
    <w:rsid w:val="006441CC"/>
    <w:rsid w:val="006578F4"/>
    <w:rsid w:val="00672321"/>
    <w:rsid w:val="00672B1B"/>
    <w:rsid w:val="0067713F"/>
    <w:rsid w:val="00677970"/>
    <w:rsid w:val="00683055"/>
    <w:rsid w:val="00685279"/>
    <w:rsid w:val="00687707"/>
    <w:rsid w:val="006920B5"/>
    <w:rsid w:val="00693D6C"/>
    <w:rsid w:val="006954D3"/>
    <w:rsid w:val="0069619F"/>
    <w:rsid w:val="006A5584"/>
    <w:rsid w:val="006B36BA"/>
    <w:rsid w:val="006B49EF"/>
    <w:rsid w:val="006B5C63"/>
    <w:rsid w:val="006B603D"/>
    <w:rsid w:val="006C28EE"/>
    <w:rsid w:val="006C6D87"/>
    <w:rsid w:val="006D10BF"/>
    <w:rsid w:val="006D61C9"/>
    <w:rsid w:val="006E2CAC"/>
    <w:rsid w:val="006F2A68"/>
    <w:rsid w:val="006F2FDC"/>
    <w:rsid w:val="006F3248"/>
    <w:rsid w:val="006F775A"/>
    <w:rsid w:val="00703272"/>
    <w:rsid w:val="00704214"/>
    <w:rsid w:val="007054E0"/>
    <w:rsid w:val="0071086D"/>
    <w:rsid w:val="00710939"/>
    <w:rsid w:val="00720644"/>
    <w:rsid w:val="007346FF"/>
    <w:rsid w:val="0073582D"/>
    <w:rsid w:val="00742EE1"/>
    <w:rsid w:val="00743947"/>
    <w:rsid w:val="0074762D"/>
    <w:rsid w:val="00752335"/>
    <w:rsid w:val="00754B32"/>
    <w:rsid w:val="00763116"/>
    <w:rsid w:val="00771C3A"/>
    <w:rsid w:val="00771F89"/>
    <w:rsid w:val="0077543C"/>
    <w:rsid w:val="00777AA0"/>
    <w:rsid w:val="00783DD1"/>
    <w:rsid w:val="00787326"/>
    <w:rsid w:val="00790AF0"/>
    <w:rsid w:val="007B0C44"/>
    <w:rsid w:val="007B295A"/>
    <w:rsid w:val="007B5010"/>
    <w:rsid w:val="007B7911"/>
    <w:rsid w:val="007C5DCB"/>
    <w:rsid w:val="007D6E54"/>
    <w:rsid w:val="007E02BA"/>
    <w:rsid w:val="007E317C"/>
    <w:rsid w:val="007E578F"/>
    <w:rsid w:val="007E5BE3"/>
    <w:rsid w:val="007F4A69"/>
    <w:rsid w:val="008272BF"/>
    <w:rsid w:val="008352CB"/>
    <w:rsid w:val="00840379"/>
    <w:rsid w:val="00854626"/>
    <w:rsid w:val="00854EB5"/>
    <w:rsid w:val="0085542D"/>
    <w:rsid w:val="0086268E"/>
    <w:rsid w:val="0086279B"/>
    <w:rsid w:val="008641E7"/>
    <w:rsid w:val="00870298"/>
    <w:rsid w:val="00871498"/>
    <w:rsid w:val="00872D85"/>
    <w:rsid w:val="00873525"/>
    <w:rsid w:val="00874A9E"/>
    <w:rsid w:val="00885E27"/>
    <w:rsid w:val="00890910"/>
    <w:rsid w:val="00890A33"/>
    <w:rsid w:val="00890E5E"/>
    <w:rsid w:val="00892466"/>
    <w:rsid w:val="00893BBD"/>
    <w:rsid w:val="008A1068"/>
    <w:rsid w:val="008C20D7"/>
    <w:rsid w:val="008C2473"/>
    <w:rsid w:val="008C5F36"/>
    <w:rsid w:val="008C71D5"/>
    <w:rsid w:val="008D3E40"/>
    <w:rsid w:val="008E2334"/>
    <w:rsid w:val="008E3D54"/>
    <w:rsid w:val="008E42B4"/>
    <w:rsid w:val="008F5FEA"/>
    <w:rsid w:val="008F6B66"/>
    <w:rsid w:val="00902BE6"/>
    <w:rsid w:val="00912446"/>
    <w:rsid w:val="009206F0"/>
    <w:rsid w:val="00920B72"/>
    <w:rsid w:val="00931AE4"/>
    <w:rsid w:val="009337C3"/>
    <w:rsid w:val="00935D3A"/>
    <w:rsid w:val="0094394B"/>
    <w:rsid w:val="00946E82"/>
    <w:rsid w:val="00950A18"/>
    <w:rsid w:val="00950BCB"/>
    <w:rsid w:val="0095241D"/>
    <w:rsid w:val="009601DA"/>
    <w:rsid w:val="00961549"/>
    <w:rsid w:val="00963B38"/>
    <w:rsid w:val="009709DE"/>
    <w:rsid w:val="00987BE5"/>
    <w:rsid w:val="009914BF"/>
    <w:rsid w:val="00996740"/>
    <w:rsid w:val="00996BA2"/>
    <w:rsid w:val="009A43E0"/>
    <w:rsid w:val="009B0A3A"/>
    <w:rsid w:val="009B3923"/>
    <w:rsid w:val="009C3C69"/>
    <w:rsid w:val="009C4574"/>
    <w:rsid w:val="009D7E8D"/>
    <w:rsid w:val="009F0675"/>
    <w:rsid w:val="009F140A"/>
    <w:rsid w:val="009F5137"/>
    <w:rsid w:val="009F53AB"/>
    <w:rsid w:val="009F7AC5"/>
    <w:rsid w:val="00A013F5"/>
    <w:rsid w:val="00A02230"/>
    <w:rsid w:val="00A0738B"/>
    <w:rsid w:val="00A25CAB"/>
    <w:rsid w:val="00A26B24"/>
    <w:rsid w:val="00A53D67"/>
    <w:rsid w:val="00A6042B"/>
    <w:rsid w:val="00A609C3"/>
    <w:rsid w:val="00A67281"/>
    <w:rsid w:val="00A70B12"/>
    <w:rsid w:val="00A70DC5"/>
    <w:rsid w:val="00A80D3E"/>
    <w:rsid w:val="00A81A62"/>
    <w:rsid w:val="00A8201D"/>
    <w:rsid w:val="00A92CA9"/>
    <w:rsid w:val="00A95911"/>
    <w:rsid w:val="00AA16B5"/>
    <w:rsid w:val="00AB1C84"/>
    <w:rsid w:val="00AB35A8"/>
    <w:rsid w:val="00AB595E"/>
    <w:rsid w:val="00AC217C"/>
    <w:rsid w:val="00AC6F55"/>
    <w:rsid w:val="00AC7389"/>
    <w:rsid w:val="00AD15EA"/>
    <w:rsid w:val="00AD590E"/>
    <w:rsid w:val="00AD6660"/>
    <w:rsid w:val="00AE3850"/>
    <w:rsid w:val="00AE41DF"/>
    <w:rsid w:val="00AE7656"/>
    <w:rsid w:val="00AF1E22"/>
    <w:rsid w:val="00AF42B1"/>
    <w:rsid w:val="00AF5636"/>
    <w:rsid w:val="00AF5699"/>
    <w:rsid w:val="00B019B8"/>
    <w:rsid w:val="00B05072"/>
    <w:rsid w:val="00B06463"/>
    <w:rsid w:val="00B20900"/>
    <w:rsid w:val="00B2408C"/>
    <w:rsid w:val="00B25FC0"/>
    <w:rsid w:val="00B26710"/>
    <w:rsid w:val="00B3765E"/>
    <w:rsid w:val="00B45AEE"/>
    <w:rsid w:val="00B46008"/>
    <w:rsid w:val="00B479A8"/>
    <w:rsid w:val="00B55228"/>
    <w:rsid w:val="00B555DF"/>
    <w:rsid w:val="00B57089"/>
    <w:rsid w:val="00B60A51"/>
    <w:rsid w:val="00B6325E"/>
    <w:rsid w:val="00B64315"/>
    <w:rsid w:val="00B6633C"/>
    <w:rsid w:val="00B66918"/>
    <w:rsid w:val="00B722E9"/>
    <w:rsid w:val="00B746D2"/>
    <w:rsid w:val="00B75459"/>
    <w:rsid w:val="00B80B57"/>
    <w:rsid w:val="00B80DC0"/>
    <w:rsid w:val="00B903C1"/>
    <w:rsid w:val="00B90D50"/>
    <w:rsid w:val="00BA601D"/>
    <w:rsid w:val="00BA71FA"/>
    <w:rsid w:val="00BB0200"/>
    <w:rsid w:val="00BB2303"/>
    <w:rsid w:val="00BB7968"/>
    <w:rsid w:val="00BC33FB"/>
    <w:rsid w:val="00BC6507"/>
    <w:rsid w:val="00BC7A0D"/>
    <w:rsid w:val="00BD5716"/>
    <w:rsid w:val="00BD61BD"/>
    <w:rsid w:val="00BD6C0A"/>
    <w:rsid w:val="00BE0024"/>
    <w:rsid w:val="00BF700D"/>
    <w:rsid w:val="00C0280E"/>
    <w:rsid w:val="00C04262"/>
    <w:rsid w:val="00C21262"/>
    <w:rsid w:val="00C22510"/>
    <w:rsid w:val="00C2463F"/>
    <w:rsid w:val="00C24EE1"/>
    <w:rsid w:val="00C25DB6"/>
    <w:rsid w:val="00C346CD"/>
    <w:rsid w:val="00C35149"/>
    <w:rsid w:val="00C366DA"/>
    <w:rsid w:val="00C37492"/>
    <w:rsid w:val="00C46C51"/>
    <w:rsid w:val="00C518CE"/>
    <w:rsid w:val="00C52C3F"/>
    <w:rsid w:val="00C5626A"/>
    <w:rsid w:val="00C57575"/>
    <w:rsid w:val="00C57C15"/>
    <w:rsid w:val="00C62EBB"/>
    <w:rsid w:val="00C771D1"/>
    <w:rsid w:val="00C81A7D"/>
    <w:rsid w:val="00C83E6B"/>
    <w:rsid w:val="00C854F3"/>
    <w:rsid w:val="00C858F9"/>
    <w:rsid w:val="00C8772A"/>
    <w:rsid w:val="00C87FD8"/>
    <w:rsid w:val="00C9234F"/>
    <w:rsid w:val="00C9733B"/>
    <w:rsid w:val="00CA3BFC"/>
    <w:rsid w:val="00CA716B"/>
    <w:rsid w:val="00CB7182"/>
    <w:rsid w:val="00CC06A2"/>
    <w:rsid w:val="00CC14E3"/>
    <w:rsid w:val="00CC50CE"/>
    <w:rsid w:val="00CC68E8"/>
    <w:rsid w:val="00CD245F"/>
    <w:rsid w:val="00CD6957"/>
    <w:rsid w:val="00CE771A"/>
    <w:rsid w:val="00D02CCE"/>
    <w:rsid w:val="00D0526B"/>
    <w:rsid w:val="00D061EC"/>
    <w:rsid w:val="00D078E5"/>
    <w:rsid w:val="00D10E8F"/>
    <w:rsid w:val="00D10FC1"/>
    <w:rsid w:val="00D112C0"/>
    <w:rsid w:val="00D21203"/>
    <w:rsid w:val="00D25AF9"/>
    <w:rsid w:val="00D262A7"/>
    <w:rsid w:val="00D32391"/>
    <w:rsid w:val="00D32E9E"/>
    <w:rsid w:val="00D34458"/>
    <w:rsid w:val="00D35102"/>
    <w:rsid w:val="00D355ED"/>
    <w:rsid w:val="00D363DA"/>
    <w:rsid w:val="00D40242"/>
    <w:rsid w:val="00D4088C"/>
    <w:rsid w:val="00D43070"/>
    <w:rsid w:val="00D44660"/>
    <w:rsid w:val="00D60F8B"/>
    <w:rsid w:val="00D64B0B"/>
    <w:rsid w:val="00D6523C"/>
    <w:rsid w:val="00D7325D"/>
    <w:rsid w:val="00D748F3"/>
    <w:rsid w:val="00D748F6"/>
    <w:rsid w:val="00D80E6E"/>
    <w:rsid w:val="00D86093"/>
    <w:rsid w:val="00D90D70"/>
    <w:rsid w:val="00D93DAB"/>
    <w:rsid w:val="00DA4630"/>
    <w:rsid w:val="00DA46A0"/>
    <w:rsid w:val="00DA4B98"/>
    <w:rsid w:val="00DB2D19"/>
    <w:rsid w:val="00DB3BA7"/>
    <w:rsid w:val="00DB7496"/>
    <w:rsid w:val="00DB7625"/>
    <w:rsid w:val="00DC401A"/>
    <w:rsid w:val="00DC5A4B"/>
    <w:rsid w:val="00DD5161"/>
    <w:rsid w:val="00DE4B67"/>
    <w:rsid w:val="00DE7DE5"/>
    <w:rsid w:val="00DF1ED5"/>
    <w:rsid w:val="00DF3780"/>
    <w:rsid w:val="00DF3B16"/>
    <w:rsid w:val="00E027A9"/>
    <w:rsid w:val="00E04CF2"/>
    <w:rsid w:val="00E1393A"/>
    <w:rsid w:val="00E13D0A"/>
    <w:rsid w:val="00E14C82"/>
    <w:rsid w:val="00E14E20"/>
    <w:rsid w:val="00E15A95"/>
    <w:rsid w:val="00E25EAF"/>
    <w:rsid w:val="00E26D69"/>
    <w:rsid w:val="00E27039"/>
    <w:rsid w:val="00E365C5"/>
    <w:rsid w:val="00E373BA"/>
    <w:rsid w:val="00E432F7"/>
    <w:rsid w:val="00E43DC3"/>
    <w:rsid w:val="00E46F94"/>
    <w:rsid w:val="00E53885"/>
    <w:rsid w:val="00E53BF8"/>
    <w:rsid w:val="00E540EB"/>
    <w:rsid w:val="00E55A74"/>
    <w:rsid w:val="00E603DB"/>
    <w:rsid w:val="00E67161"/>
    <w:rsid w:val="00E7451F"/>
    <w:rsid w:val="00E75BDB"/>
    <w:rsid w:val="00E816F3"/>
    <w:rsid w:val="00E817D9"/>
    <w:rsid w:val="00E95118"/>
    <w:rsid w:val="00E95D59"/>
    <w:rsid w:val="00E97A49"/>
    <w:rsid w:val="00EA21F7"/>
    <w:rsid w:val="00EA5C59"/>
    <w:rsid w:val="00EA6F6B"/>
    <w:rsid w:val="00EB00F3"/>
    <w:rsid w:val="00EB0810"/>
    <w:rsid w:val="00EB6965"/>
    <w:rsid w:val="00EC1123"/>
    <w:rsid w:val="00EC577D"/>
    <w:rsid w:val="00ED48B8"/>
    <w:rsid w:val="00ED48DC"/>
    <w:rsid w:val="00ED73BC"/>
    <w:rsid w:val="00EE1FDF"/>
    <w:rsid w:val="00EE3558"/>
    <w:rsid w:val="00EF1880"/>
    <w:rsid w:val="00EF5382"/>
    <w:rsid w:val="00EF62DD"/>
    <w:rsid w:val="00F0142E"/>
    <w:rsid w:val="00F02EF1"/>
    <w:rsid w:val="00F06CC4"/>
    <w:rsid w:val="00F20839"/>
    <w:rsid w:val="00F20E68"/>
    <w:rsid w:val="00F21A47"/>
    <w:rsid w:val="00F237A1"/>
    <w:rsid w:val="00F25A1F"/>
    <w:rsid w:val="00F261CF"/>
    <w:rsid w:val="00F33F50"/>
    <w:rsid w:val="00F36E14"/>
    <w:rsid w:val="00F36EB3"/>
    <w:rsid w:val="00F404BE"/>
    <w:rsid w:val="00F438E7"/>
    <w:rsid w:val="00F47805"/>
    <w:rsid w:val="00F55AB9"/>
    <w:rsid w:val="00F63DF9"/>
    <w:rsid w:val="00F648C5"/>
    <w:rsid w:val="00F70C40"/>
    <w:rsid w:val="00F71AC5"/>
    <w:rsid w:val="00F826FC"/>
    <w:rsid w:val="00F843A6"/>
    <w:rsid w:val="00F8620C"/>
    <w:rsid w:val="00F924B1"/>
    <w:rsid w:val="00F96BDE"/>
    <w:rsid w:val="00FB2157"/>
    <w:rsid w:val="00FC41EF"/>
    <w:rsid w:val="00FD0E78"/>
    <w:rsid w:val="00FE1D0C"/>
    <w:rsid w:val="00FE442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759A0"/>
  <w15:docId w15:val="{DFC9C875-9E24-4975-A519-BAEFFEF07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1612D1"/>
    <w:pPr>
      <w:suppressAutoHyphens/>
    </w:pPr>
  </w:style>
  <w:style w:type="paragraph" w:styleId="Nagwek1">
    <w:name w:val="heading 1"/>
    <w:basedOn w:val="Heading"/>
    <w:next w:val="Textbody"/>
    <w:rsid w:val="001612D1"/>
    <w:pPr>
      <w:outlineLvl w:val="0"/>
    </w:pPr>
    <w:rPr>
      <w:b/>
      <w:bCs/>
    </w:rPr>
  </w:style>
  <w:style w:type="paragraph" w:styleId="Nagwek2">
    <w:name w:val="heading 2"/>
    <w:basedOn w:val="Heading"/>
    <w:next w:val="Textbody"/>
    <w:rsid w:val="001612D1"/>
    <w:pPr>
      <w:spacing w:before="200"/>
      <w:outlineLvl w:val="1"/>
    </w:pPr>
    <w:rPr>
      <w:b/>
      <w:bCs/>
    </w:rPr>
  </w:style>
  <w:style w:type="paragraph" w:styleId="Nagwek3">
    <w:name w:val="heading 3"/>
    <w:basedOn w:val="Heading"/>
    <w:next w:val="Textbody"/>
    <w:rsid w:val="001612D1"/>
    <w:pPr>
      <w:spacing w:before="140"/>
      <w:outlineLvl w:val="2"/>
    </w:pPr>
    <w:rPr>
      <w:b/>
      <w:bCs/>
    </w:rPr>
  </w:style>
  <w:style w:type="paragraph" w:styleId="Nagwek4">
    <w:name w:val="heading 4"/>
    <w:basedOn w:val="Heading"/>
    <w:next w:val="Textbody"/>
    <w:rsid w:val="001612D1"/>
    <w:pPr>
      <w:spacing w:before="120"/>
      <w:outlineLvl w:val="3"/>
    </w:pPr>
    <w:rPr>
      <w:b/>
      <w:bCs/>
      <w:i/>
      <w:iCs/>
    </w:rPr>
  </w:style>
  <w:style w:type="paragraph" w:styleId="Nagwek5">
    <w:name w:val="heading 5"/>
    <w:basedOn w:val="Heading"/>
    <w:next w:val="Textbody"/>
    <w:rsid w:val="001612D1"/>
    <w:pPr>
      <w:spacing w:before="120" w:after="60"/>
      <w:outlineLvl w:val="4"/>
    </w:pPr>
    <w:rPr>
      <w:b/>
      <w:bCs/>
    </w:rPr>
  </w:style>
  <w:style w:type="paragraph" w:styleId="Nagwek6">
    <w:name w:val="heading 6"/>
    <w:basedOn w:val="Heading"/>
    <w:next w:val="Textbody"/>
    <w:rsid w:val="001612D1"/>
    <w:pPr>
      <w:spacing w:before="60" w:after="60"/>
      <w:outlineLvl w:val="5"/>
    </w:pPr>
    <w:rPr>
      <w:b/>
      <w:bCs/>
      <w:i/>
      <w:iCs/>
    </w:rPr>
  </w:style>
  <w:style w:type="paragraph" w:styleId="Nagwek7">
    <w:name w:val="heading 7"/>
    <w:basedOn w:val="Heading"/>
    <w:next w:val="Textbody"/>
    <w:rsid w:val="001612D1"/>
    <w:pPr>
      <w:spacing w:before="60" w:after="60"/>
      <w:outlineLvl w:val="6"/>
    </w:pPr>
    <w:rPr>
      <w:b/>
      <w:bCs/>
    </w:rPr>
  </w:style>
  <w:style w:type="paragraph" w:styleId="Nagwek8">
    <w:name w:val="heading 8"/>
    <w:basedOn w:val="Heading"/>
    <w:next w:val="Textbody"/>
    <w:rsid w:val="001612D1"/>
    <w:pPr>
      <w:spacing w:before="60" w:after="60"/>
      <w:outlineLvl w:val="7"/>
    </w:pPr>
    <w:rPr>
      <w:b/>
      <w:bCs/>
      <w:i/>
      <w:iCs/>
    </w:rPr>
  </w:style>
  <w:style w:type="paragraph" w:styleId="Nagwek9">
    <w:name w:val="heading 9"/>
    <w:basedOn w:val="Heading"/>
    <w:next w:val="Textbody"/>
    <w:rsid w:val="001612D1"/>
    <w:pPr>
      <w:spacing w:before="60" w:after="60"/>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qFormat/>
    <w:rsid w:val="001612D1"/>
    <w:pPr>
      <w:suppressAutoHyphens/>
      <w:spacing w:line="360" w:lineRule="auto"/>
      <w:ind w:right="-2"/>
      <w:jc w:val="both"/>
    </w:pPr>
    <w:rPr>
      <w:rFonts w:ascii="Times New Roman" w:eastAsia="Times New Roman" w:hAnsi="Times New Roman" w:cs="Times New Roman"/>
      <w:sz w:val="21"/>
    </w:rPr>
  </w:style>
  <w:style w:type="paragraph" w:customStyle="1" w:styleId="Heading">
    <w:name w:val="Heading"/>
    <w:basedOn w:val="Standard"/>
    <w:next w:val="Textbody"/>
    <w:rsid w:val="001612D1"/>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1612D1"/>
    <w:pPr>
      <w:spacing w:after="140" w:line="288" w:lineRule="auto"/>
    </w:pPr>
  </w:style>
  <w:style w:type="paragraph" w:styleId="Lista">
    <w:name w:val="List"/>
    <w:basedOn w:val="Textbody"/>
    <w:rsid w:val="001612D1"/>
    <w:rPr>
      <w:rFonts w:cs="Mangal"/>
      <w:sz w:val="24"/>
    </w:rPr>
  </w:style>
  <w:style w:type="paragraph" w:styleId="Legenda">
    <w:name w:val="caption"/>
    <w:basedOn w:val="Standard"/>
    <w:rsid w:val="001612D1"/>
    <w:pPr>
      <w:suppressLineNumbers/>
      <w:spacing w:before="120" w:after="120"/>
    </w:pPr>
    <w:rPr>
      <w:rFonts w:cs="Mangal"/>
      <w:i/>
      <w:iCs/>
      <w:sz w:val="24"/>
    </w:rPr>
  </w:style>
  <w:style w:type="paragraph" w:customStyle="1" w:styleId="Index">
    <w:name w:val="Index"/>
    <w:basedOn w:val="Standard"/>
    <w:rsid w:val="001612D1"/>
    <w:pPr>
      <w:suppressLineNumbers/>
    </w:pPr>
    <w:rPr>
      <w:rFonts w:cs="Mangal"/>
      <w:sz w:val="24"/>
    </w:rPr>
  </w:style>
  <w:style w:type="paragraph" w:customStyle="1" w:styleId="HorizontalLine">
    <w:name w:val="Horizontal Line"/>
    <w:basedOn w:val="Standard"/>
    <w:next w:val="Textbody"/>
    <w:rsid w:val="001612D1"/>
    <w:pPr>
      <w:suppressLineNumbers/>
      <w:spacing w:after="283"/>
    </w:pPr>
    <w:rPr>
      <w:sz w:val="12"/>
      <w:szCs w:val="12"/>
    </w:rPr>
  </w:style>
  <w:style w:type="paragraph" w:customStyle="1" w:styleId="Sender">
    <w:name w:val="Sender"/>
    <w:basedOn w:val="Standard"/>
    <w:rsid w:val="001612D1"/>
    <w:pPr>
      <w:suppressLineNumbers/>
      <w:spacing w:after="60"/>
    </w:pPr>
  </w:style>
  <w:style w:type="paragraph" w:customStyle="1" w:styleId="ListHeading">
    <w:name w:val="List Heading"/>
    <w:basedOn w:val="Standard"/>
    <w:next w:val="ListContents"/>
    <w:rsid w:val="001612D1"/>
    <w:pPr>
      <w:ind w:right="0"/>
    </w:pPr>
  </w:style>
  <w:style w:type="paragraph" w:customStyle="1" w:styleId="ListContents">
    <w:name w:val="List Contents"/>
    <w:basedOn w:val="Standard"/>
    <w:rsid w:val="001612D1"/>
    <w:pPr>
      <w:ind w:left="567" w:right="0"/>
    </w:pPr>
  </w:style>
  <w:style w:type="paragraph" w:customStyle="1" w:styleId="Numbering2">
    <w:name w:val="Numbering 2"/>
    <w:basedOn w:val="Lista"/>
    <w:rsid w:val="001612D1"/>
    <w:pPr>
      <w:spacing w:after="120"/>
      <w:ind w:left="720" w:right="0" w:hanging="360"/>
    </w:pPr>
  </w:style>
  <w:style w:type="paragraph" w:customStyle="1" w:styleId="Numbering3">
    <w:name w:val="Numbering 3"/>
    <w:basedOn w:val="Lista"/>
    <w:rsid w:val="001612D1"/>
    <w:pPr>
      <w:spacing w:after="120"/>
      <w:ind w:left="1080" w:right="0" w:hanging="360"/>
    </w:pPr>
  </w:style>
  <w:style w:type="paragraph" w:customStyle="1" w:styleId="Numbering5">
    <w:name w:val="Numbering 5"/>
    <w:basedOn w:val="Lista"/>
    <w:rsid w:val="001612D1"/>
    <w:pPr>
      <w:spacing w:after="120"/>
      <w:ind w:left="1800" w:right="0" w:hanging="360"/>
    </w:pPr>
  </w:style>
  <w:style w:type="paragraph" w:customStyle="1" w:styleId="List1Start">
    <w:name w:val="List 1 Start"/>
    <w:basedOn w:val="Lista"/>
    <w:next w:val="List1"/>
    <w:rsid w:val="001612D1"/>
    <w:pPr>
      <w:spacing w:before="240" w:after="120"/>
      <w:ind w:left="360" w:right="0" w:hanging="360"/>
    </w:pPr>
  </w:style>
  <w:style w:type="paragraph" w:customStyle="1" w:styleId="List1">
    <w:name w:val="List 1"/>
    <w:basedOn w:val="Lista"/>
    <w:rsid w:val="001612D1"/>
    <w:pPr>
      <w:spacing w:after="120"/>
      <w:ind w:left="360" w:right="0" w:hanging="360"/>
    </w:pPr>
  </w:style>
  <w:style w:type="paragraph" w:customStyle="1" w:styleId="List4Start">
    <w:name w:val="List 4 Start"/>
    <w:basedOn w:val="Lista"/>
    <w:next w:val="Lista4"/>
    <w:rsid w:val="001612D1"/>
    <w:pPr>
      <w:spacing w:before="240" w:after="120"/>
      <w:ind w:left="1440" w:right="0" w:hanging="360"/>
    </w:pPr>
  </w:style>
  <w:style w:type="paragraph" w:styleId="Lista4">
    <w:name w:val="List 4"/>
    <w:basedOn w:val="Lista"/>
    <w:rsid w:val="001612D1"/>
    <w:pPr>
      <w:spacing w:after="120"/>
      <w:ind w:left="1440" w:right="0" w:hanging="360"/>
    </w:pPr>
  </w:style>
  <w:style w:type="paragraph" w:customStyle="1" w:styleId="Textbodyindent">
    <w:name w:val="Text body indent"/>
    <w:basedOn w:val="Textbody"/>
    <w:rsid w:val="001612D1"/>
    <w:pPr>
      <w:ind w:left="283" w:right="0"/>
    </w:pPr>
  </w:style>
  <w:style w:type="paragraph" w:customStyle="1" w:styleId="Firstlineindent">
    <w:name w:val="First line indent"/>
    <w:basedOn w:val="Textbody"/>
    <w:rsid w:val="001612D1"/>
    <w:pPr>
      <w:ind w:right="0" w:firstLine="283"/>
    </w:pPr>
  </w:style>
  <w:style w:type="paragraph" w:styleId="Zwrotgrzecznociowy">
    <w:name w:val="Salutation"/>
    <w:basedOn w:val="Standard"/>
    <w:rsid w:val="001612D1"/>
    <w:pPr>
      <w:suppressLineNumbers/>
    </w:pPr>
  </w:style>
  <w:style w:type="paragraph" w:styleId="Lista5">
    <w:name w:val="List 5"/>
    <w:basedOn w:val="Lista"/>
    <w:rsid w:val="001612D1"/>
    <w:pPr>
      <w:spacing w:after="120"/>
      <w:ind w:left="1800" w:right="0" w:hanging="360"/>
    </w:pPr>
  </w:style>
  <w:style w:type="paragraph" w:styleId="Lista3">
    <w:name w:val="List 3"/>
    <w:basedOn w:val="Lista"/>
    <w:rsid w:val="001612D1"/>
    <w:pPr>
      <w:spacing w:after="120"/>
      <w:ind w:left="1080" w:right="0" w:hanging="360"/>
    </w:pPr>
  </w:style>
  <w:style w:type="paragraph" w:customStyle="1" w:styleId="Headerleft">
    <w:name w:val="Header left"/>
    <w:basedOn w:val="Standard"/>
    <w:rsid w:val="001612D1"/>
    <w:pPr>
      <w:suppressLineNumbers/>
      <w:tabs>
        <w:tab w:val="center" w:pos="4819"/>
        <w:tab w:val="right" w:pos="9638"/>
      </w:tabs>
    </w:pPr>
  </w:style>
  <w:style w:type="paragraph" w:customStyle="1" w:styleId="Addressee">
    <w:name w:val="Addressee"/>
    <w:basedOn w:val="Standard"/>
    <w:rsid w:val="001612D1"/>
    <w:pPr>
      <w:suppressLineNumbers/>
      <w:spacing w:after="60"/>
    </w:pPr>
  </w:style>
  <w:style w:type="paragraph" w:customStyle="1" w:styleId="Bibliography1">
    <w:name w:val="Bibliography 1"/>
    <w:basedOn w:val="Index"/>
    <w:rsid w:val="001612D1"/>
    <w:pPr>
      <w:tabs>
        <w:tab w:val="right" w:leader="dot" w:pos="9638"/>
      </w:tabs>
      <w:ind w:right="0"/>
    </w:pPr>
  </w:style>
  <w:style w:type="paragraph" w:styleId="Nagwek">
    <w:name w:val="header"/>
    <w:basedOn w:val="Standard"/>
    <w:link w:val="NagwekZnak1"/>
    <w:uiPriority w:val="99"/>
    <w:rsid w:val="001612D1"/>
    <w:pPr>
      <w:suppressLineNumbers/>
      <w:tabs>
        <w:tab w:val="center" w:pos="4819"/>
        <w:tab w:val="right" w:pos="9638"/>
      </w:tabs>
    </w:pPr>
  </w:style>
  <w:style w:type="paragraph" w:customStyle="1" w:styleId="Headerright">
    <w:name w:val="Header right"/>
    <w:basedOn w:val="Standard"/>
    <w:rsid w:val="001612D1"/>
    <w:pPr>
      <w:suppressLineNumbers/>
      <w:tabs>
        <w:tab w:val="center" w:pos="4819"/>
        <w:tab w:val="right" w:pos="9638"/>
      </w:tabs>
    </w:pPr>
  </w:style>
  <w:style w:type="paragraph" w:customStyle="1" w:styleId="Illustration">
    <w:name w:val="Illustration"/>
    <w:basedOn w:val="Legenda"/>
    <w:rsid w:val="001612D1"/>
  </w:style>
  <w:style w:type="paragraph" w:styleId="Indeks1">
    <w:name w:val="index 1"/>
    <w:basedOn w:val="Index"/>
    <w:rsid w:val="001612D1"/>
    <w:pPr>
      <w:ind w:right="0"/>
    </w:pPr>
  </w:style>
  <w:style w:type="paragraph" w:styleId="Indeks2">
    <w:name w:val="index 2"/>
    <w:basedOn w:val="Index"/>
    <w:rsid w:val="001612D1"/>
    <w:pPr>
      <w:ind w:left="283" w:right="0"/>
    </w:pPr>
  </w:style>
  <w:style w:type="paragraph" w:styleId="Indeks3">
    <w:name w:val="index 3"/>
    <w:basedOn w:val="Index"/>
    <w:rsid w:val="001612D1"/>
    <w:pPr>
      <w:ind w:left="566" w:right="0"/>
    </w:pPr>
  </w:style>
  <w:style w:type="paragraph" w:customStyle="1" w:styleId="IllustrationIndex1">
    <w:name w:val="Illustration Index 1"/>
    <w:basedOn w:val="Index"/>
    <w:rsid w:val="001612D1"/>
    <w:pPr>
      <w:tabs>
        <w:tab w:val="right" w:leader="dot" w:pos="9638"/>
      </w:tabs>
      <w:ind w:right="0"/>
    </w:pPr>
  </w:style>
  <w:style w:type="paragraph" w:customStyle="1" w:styleId="Objectindex1">
    <w:name w:val="Object index 1"/>
    <w:basedOn w:val="Index"/>
    <w:rsid w:val="001612D1"/>
    <w:pPr>
      <w:tabs>
        <w:tab w:val="right" w:leader="dot" w:pos="9638"/>
      </w:tabs>
      <w:ind w:right="0"/>
    </w:pPr>
  </w:style>
  <w:style w:type="paragraph" w:customStyle="1" w:styleId="Tableindex1">
    <w:name w:val="Table index 1"/>
    <w:basedOn w:val="Index"/>
    <w:rsid w:val="001612D1"/>
    <w:pPr>
      <w:tabs>
        <w:tab w:val="right" w:leader="dot" w:pos="9638"/>
      </w:tabs>
      <w:ind w:right="0"/>
    </w:pPr>
  </w:style>
  <w:style w:type="paragraph" w:customStyle="1" w:styleId="UserIndex1">
    <w:name w:val="User Index 1"/>
    <w:basedOn w:val="Index"/>
    <w:rsid w:val="001612D1"/>
    <w:pPr>
      <w:tabs>
        <w:tab w:val="right" w:leader="dot" w:pos="9638"/>
      </w:tabs>
      <w:ind w:right="0"/>
    </w:pPr>
  </w:style>
  <w:style w:type="paragraph" w:customStyle="1" w:styleId="UserIndex2">
    <w:name w:val="User Index 2"/>
    <w:basedOn w:val="Index"/>
    <w:rsid w:val="001612D1"/>
    <w:pPr>
      <w:tabs>
        <w:tab w:val="right" w:leader="dot" w:pos="9638"/>
      </w:tabs>
      <w:ind w:left="283" w:right="0"/>
    </w:pPr>
  </w:style>
  <w:style w:type="paragraph" w:customStyle="1" w:styleId="UserIndex3">
    <w:name w:val="User Index 3"/>
    <w:basedOn w:val="Index"/>
    <w:rsid w:val="001612D1"/>
    <w:pPr>
      <w:tabs>
        <w:tab w:val="right" w:leader="dot" w:pos="9638"/>
      </w:tabs>
      <w:ind w:left="566" w:right="0"/>
    </w:pPr>
  </w:style>
  <w:style w:type="paragraph" w:customStyle="1" w:styleId="UserIndex4">
    <w:name w:val="User Index 4"/>
    <w:basedOn w:val="Index"/>
    <w:rsid w:val="001612D1"/>
    <w:pPr>
      <w:tabs>
        <w:tab w:val="right" w:leader="dot" w:pos="9638"/>
      </w:tabs>
      <w:ind w:left="849" w:right="0"/>
    </w:pPr>
  </w:style>
  <w:style w:type="paragraph" w:customStyle="1" w:styleId="UserIndex5">
    <w:name w:val="User Index 5"/>
    <w:basedOn w:val="Index"/>
    <w:rsid w:val="001612D1"/>
    <w:pPr>
      <w:tabs>
        <w:tab w:val="right" w:leader="dot" w:pos="9638"/>
      </w:tabs>
      <w:ind w:left="1132" w:right="0"/>
    </w:pPr>
  </w:style>
  <w:style w:type="paragraph" w:customStyle="1" w:styleId="UserIndex6">
    <w:name w:val="User Index 6"/>
    <w:basedOn w:val="Index"/>
    <w:rsid w:val="001612D1"/>
    <w:pPr>
      <w:tabs>
        <w:tab w:val="right" w:leader="dot" w:pos="9638"/>
      </w:tabs>
      <w:ind w:left="1415" w:right="0"/>
    </w:pPr>
  </w:style>
  <w:style w:type="paragraph" w:customStyle="1" w:styleId="UserIndex7">
    <w:name w:val="User Index 7"/>
    <w:basedOn w:val="Index"/>
    <w:rsid w:val="001612D1"/>
    <w:pPr>
      <w:tabs>
        <w:tab w:val="right" w:leader="dot" w:pos="9638"/>
      </w:tabs>
      <w:ind w:left="1698" w:right="0"/>
    </w:pPr>
  </w:style>
  <w:style w:type="paragraph" w:customStyle="1" w:styleId="UserIndex8">
    <w:name w:val="User Index 8"/>
    <w:basedOn w:val="Index"/>
    <w:rsid w:val="001612D1"/>
    <w:pPr>
      <w:tabs>
        <w:tab w:val="right" w:leader="dot" w:pos="9638"/>
      </w:tabs>
      <w:ind w:left="1981" w:right="0"/>
    </w:pPr>
  </w:style>
  <w:style w:type="paragraph" w:customStyle="1" w:styleId="UserIndex9">
    <w:name w:val="User Index 9"/>
    <w:basedOn w:val="Index"/>
    <w:rsid w:val="001612D1"/>
    <w:pPr>
      <w:tabs>
        <w:tab w:val="right" w:leader="dot" w:pos="9638"/>
      </w:tabs>
      <w:ind w:left="2264" w:right="0"/>
    </w:pPr>
  </w:style>
  <w:style w:type="paragraph" w:customStyle="1" w:styleId="UserIndex10">
    <w:name w:val="User Index 10"/>
    <w:basedOn w:val="Index"/>
    <w:rsid w:val="001612D1"/>
    <w:pPr>
      <w:tabs>
        <w:tab w:val="right" w:leader="dot" w:pos="9638"/>
      </w:tabs>
      <w:ind w:left="2547" w:right="0"/>
    </w:pPr>
  </w:style>
  <w:style w:type="paragraph" w:customStyle="1" w:styleId="List1End">
    <w:name w:val="List 1 End"/>
    <w:basedOn w:val="Lista"/>
    <w:next w:val="List1"/>
    <w:rsid w:val="001612D1"/>
    <w:pPr>
      <w:spacing w:after="240"/>
      <w:ind w:left="360" w:right="0" w:hanging="360"/>
    </w:pPr>
  </w:style>
  <w:style w:type="paragraph" w:customStyle="1" w:styleId="List2End">
    <w:name w:val="List 2 End"/>
    <w:basedOn w:val="Lista"/>
    <w:next w:val="Lista2"/>
    <w:rsid w:val="001612D1"/>
    <w:pPr>
      <w:spacing w:after="240"/>
      <w:ind w:left="720" w:right="0" w:hanging="360"/>
    </w:pPr>
  </w:style>
  <w:style w:type="paragraph" w:styleId="Lista2">
    <w:name w:val="List 2"/>
    <w:basedOn w:val="Lista"/>
    <w:rsid w:val="001612D1"/>
    <w:pPr>
      <w:spacing w:after="120"/>
      <w:ind w:left="720" w:right="0" w:hanging="360"/>
    </w:pPr>
  </w:style>
  <w:style w:type="paragraph" w:customStyle="1" w:styleId="Numbering1End">
    <w:name w:val="Numbering 1 End"/>
    <w:basedOn w:val="Lista"/>
    <w:next w:val="Numbering1"/>
    <w:rsid w:val="001612D1"/>
    <w:pPr>
      <w:spacing w:after="240"/>
      <w:ind w:left="360" w:right="0" w:hanging="360"/>
    </w:pPr>
  </w:style>
  <w:style w:type="paragraph" w:customStyle="1" w:styleId="Numbering1">
    <w:name w:val="Numbering 1"/>
    <w:basedOn w:val="Lista"/>
    <w:rsid w:val="001612D1"/>
    <w:pPr>
      <w:spacing w:after="120"/>
      <w:ind w:left="360" w:right="0" w:hanging="360"/>
    </w:pPr>
  </w:style>
  <w:style w:type="paragraph" w:customStyle="1" w:styleId="Numbering2End">
    <w:name w:val="Numbering 2 End"/>
    <w:basedOn w:val="Lista"/>
    <w:next w:val="Numbering2"/>
    <w:rsid w:val="001612D1"/>
    <w:pPr>
      <w:spacing w:after="240"/>
      <w:ind w:left="720" w:right="0" w:hanging="360"/>
    </w:pPr>
  </w:style>
  <w:style w:type="paragraph" w:customStyle="1" w:styleId="Numbering3End">
    <w:name w:val="Numbering 3 End"/>
    <w:basedOn w:val="Lista"/>
    <w:next w:val="Numbering3"/>
    <w:rsid w:val="001612D1"/>
    <w:pPr>
      <w:spacing w:after="240"/>
      <w:ind w:left="1080" w:right="0" w:hanging="360"/>
    </w:pPr>
  </w:style>
  <w:style w:type="paragraph" w:customStyle="1" w:styleId="Numbering4End">
    <w:name w:val="Numbering 4 End"/>
    <w:basedOn w:val="Lista"/>
    <w:next w:val="Numbering4"/>
    <w:rsid w:val="001612D1"/>
    <w:pPr>
      <w:spacing w:after="240"/>
      <w:ind w:left="1440" w:right="0" w:hanging="360"/>
    </w:pPr>
  </w:style>
  <w:style w:type="paragraph" w:customStyle="1" w:styleId="Numbering4">
    <w:name w:val="Numbering 4"/>
    <w:basedOn w:val="Lista"/>
    <w:rsid w:val="001612D1"/>
    <w:pPr>
      <w:spacing w:after="120"/>
      <w:ind w:left="1440" w:right="0" w:hanging="360"/>
    </w:pPr>
  </w:style>
  <w:style w:type="paragraph" w:customStyle="1" w:styleId="Numbering5End">
    <w:name w:val="Numbering 5 End"/>
    <w:basedOn w:val="Lista"/>
    <w:next w:val="Numbering5"/>
    <w:rsid w:val="001612D1"/>
    <w:pPr>
      <w:spacing w:after="240"/>
      <w:ind w:left="1800" w:right="0" w:hanging="360"/>
    </w:pPr>
  </w:style>
  <w:style w:type="paragraph" w:customStyle="1" w:styleId="List4End">
    <w:name w:val="List 4 End"/>
    <w:basedOn w:val="Lista"/>
    <w:next w:val="Lista4"/>
    <w:rsid w:val="001612D1"/>
    <w:pPr>
      <w:spacing w:after="240"/>
      <w:ind w:left="1440" w:right="0" w:hanging="360"/>
    </w:pPr>
  </w:style>
  <w:style w:type="paragraph" w:customStyle="1" w:styleId="List5End">
    <w:name w:val="List 5 End"/>
    <w:basedOn w:val="Lista"/>
    <w:next w:val="Lista5"/>
    <w:rsid w:val="001612D1"/>
    <w:pPr>
      <w:spacing w:after="240"/>
      <w:ind w:left="1800" w:right="0" w:hanging="360"/>
    </w:pPr>
  </w:style>
  <w:style w:type="paragraph" w:customStyle="1" w:styleId="List1Cont">
    <w:name w:val="List 1 Cont."/>
    <w:basedOn w:val="Lista"/>
    <w:rsid w:val="001612D1"/>
    <w:pPr>
      <w:spacing w:after="120"/>
      <w:ind w:left="360" w:right="0"/>
    </w:pPr>
  </w:style>
  <w:style w:type="paragraph" w:customStyle="1" w:styleId="List2Cont">
    <w:name w:val="List 2 Cont."/>
    <w:basedOn w:val="Lista"/>
    <w:rsid w:val="001612D1"/>
    <w:pPr>
      <w:spacing w:after="120"/>
      <w:ind w:left="720" w:right="0"/>
    </w:pPr>
  </w:style>
  <w:style w:type="paragraph" w:customStyle="1" w:styleId="List3Cont">
    <w:name w:val="List 3 Cont."/>
    <w:basedOn w:val="Lista"/>
    <w:rsid w:val="001612D1"/>
    <w:pPr>
      <w:spacing w:after="120"/>
      <w:ind w:left="1080" w:right="0"/>
    </w:pPr>
  </w:style>
  <w:style w:type="paragraph" w:customStyle="1" w:styleId="List4Cont">
    <w:name w:val="List 4 Cont."/>
    <w:basedOn w:val="Lista"/>
    <w:rsid w:val="001612D1"/>
    <w:pPr>
      <w:spacing w:after="120"/>
      <w:ind w:left="1440" w:right="0"/>
    </w:pPr>
  </w:style>
  <w:style w:type="paragraph" w:customStyle="1" w:styleId="List5Cont">
    <w:name w:val="List 5 Cont."/>
    <w:basedOn w:val="Lista"/>
    <w:rsid w:val="001612D1"/>
    <w:pPr>
      <w:spacing w:after="120"/>
      <w:ind w:left="1800" w:right="0"/>
    </w:pPr>
  </w:style>
  <w:style w:type="paragraph" w:customStyle="1" w:styleId="Numbering1Cont">
    <w:name w:val="Numbering 1 Cont."/>
    <w:basedOn w:val="Lista"/>
    <w:rsid w:val="001612D1"/>
    <w:pPr>
      <w:spacing w:after="120"/>
      <w:ind w:left="360" w:right="0"/>
    </w:pPr>
  </w:style>
  <w:style w:type="paragraph" w:customStyle="1" w:styleId="Numbering2Cont">
    <w:name w:val="Numbering 2 Cont."/>
    <w:basedOn w:val="Lista"/>
    <w:rsid w:val="001612D1"/>
    <w:pPr>
      <w:spacing w:after="120"/>
      <w:ind w:left="720" w:right="0"/>
    </w:pPr>
  </w:style>
  <w:style w:type="paragraph" w:customStyle="1" w:styleId="Numbering3Cont">
    <w:name w:val="Numbering 3 Cont."/>
    <w:basedOn w:val="Lista"/>
    <w:rsid w:val="001612D1"/>
    <w:pPr>
      <w:spacing w:after="120"/>
      <w:ind w:left="1080" w:right="0"/>
    </w:pPr>
  </w:style>
  <w:style w:type="paragraph" w:customStyle="1" w:styleId="Numbering4Cont">
    <w:name w:val="Numbering 4 Cont."/>
    <w:basedOn w:val="Lista"/>
    <w:rsid w:val="001612D1"/>
    <w:pPr>
      <w:spacing w:after="120"/>
      <w:ind w:left="1440" w:right="0"/>
    </w:pPr>
  </w:style>
  <w:style w:type="paragraph" w:customStyle="1" w:styleId="Numbering5Cont">
    <w:name w:val="Numbering 5 Cont."/>
    <w:basedOn w:val="Lista"/>
    <w:rsid w:val="001612D1"/>
    <w:pPr>
      <w:spacing w:after="120"/>
      <w:ind w:left="1800" w:right="0"/>
    </w:pPr>
  </w:style>
  <w:style w:type="paragraph" w:customStyle="1" w:styleId="List3End">
    <w:name w:val="List 3 End"/>
    <w:basedOn w:val="Lista"/>
    <w:next w:val="Lista3"/>
    <w:rsid w:val="001612D1"/>
    <w:pPr>
      <w:spacing w:after="240"/>
      <w:ind w:left="1080" w:right="0" w:hanging="360"/>
    </w:pPr>
  </w:style>
  <w:style w:type="paragraph" w:customStyle="1" w:styleId="Heading10">
    <w:name w:val="Heading 10"/>
    <w:basedOn w:val="Heading"/>
    <w:next w:val="Textbody"/>
    <w:rsid w:val="001612D1"/>
    <w:pPr>
      <w:spacing w:before="60" w:after="60"/>
    </w:pPr>
    <w:rPr>
      <w:b/>
      <w:bCs/>
    </w:rPr>
  </w:style>
  <w:style w:type="paragraph" w:customStyle="1" w:styleId="BibliographyHeading">
    <w:name w:val="Bibliography Heading"/>
    <w:basedOn w:val="Heading"/>
    <w:rsid w:val="001612D1"/>
    <w:pPr>
      <w:suppressLineNumbers/>
      <w:ind w:right="0"/>
    </w:pPr>
    <w:rPr>
      <w:b/>
      <w:bCs/>
      <w:sz w:val="32"/>
      <w:szCs w:val="32"/>
    </w:rPr>
  </w:style>
  <w:style w:type="paragraph" w:styleId="Nagwekindeksu">
    <w:name w:val="index heading"/>
    <w:basedOn w:val="Heading"/>
    <w:rsid w:val="001612D1"/>
    <w:pPr>
      <w:suppressLineNumbers/>
      <w:ind w:right="0"/>
    </w:pPr>
    <w:rPr>
      <w:b/>
      <w:bCs/>
      <w:sz w:val="32"/>
      <w:szCs w:val="32"/>
    </w:rPr>
  </w:style>
  <w:style w:type="paragraph" w:customStyle="1" w:styleId="IllustrationIndexHeading">
    <w:name w:val="Illustration Index Heading"/>
    <w:basedOn w:val="Heading"/>
    <w:rsid w:val="001612D1"/>
    <w:pPr>
      <w:suppressLineNumbers/>
      <w:ind w:right="0"/>
    </w:pPr>
    <w:rPr>
      <w:b/>
      <w:bCs/>
      <w:sz w:val="32"/>
      <w:szCs w:val="32"/>
    </w:rPr>
  </w:style>
  <w:style w:type="paragraph" w:customStyle="1" w:styleId="Tableindexheading">
    <w:name w:val="Table index heading"/>
    <w:basedOn w:val="Heading"/>
    <w:rsid w:val="001612D1"/>
    <w:pPr>
      <w:suppressLineNumbers/>
      <w:ind w:right="0"/>
    </w:pPr>
    <w:rPr>
      <w:b/>
      <w:bCs/>
      <w:sz w:val="32"/>
      <w:szCs w:val="32"/>
    </w:rPr>
  </w:style>
  <w:style w:type="paragraph" w:customStyle="1" w:styleId="UserIndexHeading">
    <w:name w:val="User Index Heading"/>
    <w:basedOn w:val="Heading"/>
    <w:rsid w:val="001612D1"/>
    <w:pPr>
      <w:suppressLineNumbers/>
      <w:ind w:right="0"/>
    </w:pPr>
    <w:rPr>
      <w:b/>
      <w:bCs/>
      <w:sz w:val="32"/>
      <w:szCs w:val="32"/>
    </w:rPr>
  </w:style>
  <w:style w:type="paragraph" w:customStyle="1" w:styleId="ContentsHeading">
    <w:name w:val="Contents Heading"/>
    <w:basedOn w:val="Heading"/>
    <w:rsid w:val="001612D1"/>
    <w:pPr>
      <w:suppressLineNumbers/>
      <w:ind w:right="0"/>
    </w:pPr>
    <w:rPr>
      <w:b/>
      <w:bCs/>
      <w:sz w:val="32"/>
      <w:szCs w:val="32"/>
    </w:rPr>
  </w:style>
  <w:style w:type="paragraph" w:customStyle="1" w:styleId="TableContents">
    <w:name w:val="Table Contents"/>
    <w:basedOn w:val="Standard"/>
    <w:rsid w:val="001612D1"/>
    <w:pPr>
      <w:suppressLineNumbers/>
    </w:pPr>
  </w:style>
  <w:style w:type="paragraph" w:customStyle="1" w:styleId="TableHeading">
    <w:name w:val="Table Heading"/>
    <w:basedOn w:val="TableContents"/>
    <w:rsid w:val="001612D1"/>
    <w:pPr>
      <w:jc w:val="center"/>
    </w:pPr>
    <w:rPr>
      <w:b/>
      <w:bCs/>
    </w:rPr>
  </w:style>
  <w:style w:type="paragraph" w:customStyle="1" w:styleId="Objectindexheading">
    <w:name w:val="Object index heading"/>
    <w:basedOn w:val="Heading"/>
    <w:rsid w:val="001612D1"/>
    <w:pPr>
      <w:suppressLineNumbers/>
      <w:ind w:right="0"/>
    </w:pPr>
    <w:rPr>
      <w:b/>
      <w:bCs/>
      <w:sz w:val="32"/>
      <w:szCs w:val="32"/>
    </w:rPr>
  </w:style>
  <w:style w:type="paragraph" w:customStyle="1" w:styleId="List2Start">
    <w:name w:val="List 2 Start"/>
    <w:basedOn w:val="Lista"/>
    <w:next w:val="Lista2"/>
    <w:rsid w:val="001612D1"/>
    <w:pPr>
      <w:spacing w:before="240" w:after="120"/>
      <w:ind w:left="720" w:right="0" w:hanging="360"/>
    </w:pPr>
  </w:style>
  <w:style w:type="paragraph" w:customStyle="1" w:styleId="List3Start">
    <w:name w:val="List 3 Start"/>
    <w:basedOn w:val="Lista"/>
    <w:next w:val="Lista3"/>
    <w:rsid w:val="001612D1"/>
    <w:pPr>
      <w:spacing w:before="240" w:after="120"/>
      <w:ind w:left="1080" w:right="0" w:hanging="360"/>
    </w:pPr>
  </w:style>
  <w:style w:type="paragraph" w:customStyle="1" w:styleId="List5Start">
    <w:name w:val="List 5 Start"/>
    <w:basedOn w:val="Lista"/>
    <w:next w:val="Lista5"/>
    <w:rsid w:val="001612D1"/>
    <w:pPr>
      <w:spacing w:before="240" w:after="120"/>
      <w:ind w:left="1800" w:right="0" w:hanging="360"/>
    </w:pPr>
  </w:style>
  <w:style w:type="paragraph" w:customStyle="1" w:styleId="Numbering1Start">
    <w:name w:val="Numbering 1 Start"/>
    <w:basedOn w:val="Lista"/>
    <w:next w:val="Numbering1"/>
    <w:rsid w:val="001612D1"/>
    <w:pPr>
      <w:spacing w:before="240" w:after="120"/>
      <w:ind w:left="360" w:right="0" w:hanging="360"/>
    </w:pPr>
  </w:style>
  <w:style w:type="paragraph" w:customStyle="1" w:styleId="Numbering2Start">
    <w:name w:val="Numbering 2 Start"/>
    <w:basedOn w:val="Lista"/>
    <w:next w:val="Numbering2"/>
    <w:rsid w:val="001612D1"/>
    <w:pPr>
      <w:spacing w:before="240" w:after="120"/>
      <w:ind w:left="720" w:right="0" w:hanging="360"/>
    </w:pPr>
  </w:style>
  <w:style w:type="paragraph" w:customStyle="1" w:styleId="Numbering3Start">
    <w:name w:val="Numbering 3 Start"/>
    <w:basedOn w:val="Lista"/>
    <w:next w:val="Numbering3"/>
    <w:rsid w:val="001612D1"/>
    <w:pPr>
      <w:spacing w:before="240" w:after="120"/>
      <w:ind w:left="1080" w:right="0" w:hanging="360"/>
    </w:pPr>
  </w:style>
  <w:style w:type="paragraph" w:customStyle="1" w:styleId="Numbering4Start">
    <w:name w:val="Numbering 4 Start"/>
    <w:basedOn w:val="Lista"/>
    <w:next w:val="Numbering4"/>
    <w:rsid w:val="001612D1"/>
    <w:pPr>
      <w:spacing w:before="240" w:after="120"/>
      <w:ind w:left="1440" w:right="0" w:hanging="360"/>
    </w:pPr>
  </w:style>
  <w:style w:type="paragraph" w:customStyle="1" w:styleId="Numbering5Start">
    <w:name w:val="Numbering 5 Start"/>
    <w:basedOn w:val="Lista"/>
    <w:next w:val="Numbering5"/>
    <w:rsid w:val="001612D1"/>
    <w:pPr>
      <w:spacing w:before="240" w:after="120"/>
      <w:ind w:left="1800" w:right="0" w:hanging="360"/>
    </w:pPr>
  </w:style>
  <w:style w:type="paragraph" w:styleId="Podtytu">
    <w:name w:val="Subtitle"/>
    <w:basedOn w:val="Heading"/>
    <w:next w:val="Textbody"/>
    <w:rsid w:val="001612D1"/>
    <w:pPr>
      <w:spacing w:before="60"/>
      <w:jc w:val="center"/>
    </w:pPr>
    <w:rPr>
      <w:sz w:val="36"/>
      <w:szCs w:val="36"/>
    </w:rPr>
  </w:style>
  <w:style w:type="paragraph" w:customStyle="1" w:styleId="Footnote">
    <w:name w:val="Footnote"/>
    <w:basedOn w:val="Standard"/>
    <w:rsid w:val="001612D1"/>
    <w:pPr>
      <w:suppressLineNumbers/>
      <w:ind w:left="339" w:right="0" w:hanging="339"/>
    </w:pPr>
    <w:rPr>
      <w:sz w:val="20"/>
      <w:szCs w:val="20"/>
    </w:rPr>
  </w:style>
  <w:style w:type="paragraph" w:customStyle="1" w:styleId="Endnote">
    <w:name w:val="Endnote"/>
    <w:basedOn w:val="Standard"/>
    <w:rsid w:val="001612D1"/>
    <w:pPr>
      <w:suppressLineNumbers/>
      <w:ind w:left="339" w:right="0" w:hanging="339"/>
    </w:pPr>
    <w:rPr>
      <w:sz w:val="20"/>
      <w:szCs w:val="20"/>
    </w:rPr>
  </w:style>
  <w:style w:type="paragraph" w:customStyle="1" w:styleId="Drawing">
    <w:name w:val="Drawing"/>
    <w:basedOn w:val="Legenda"/>
    <w:rsid w:val="001612D1"/>
  </w:style>
  <w:style w:type="paragraph" w:customStyle="1" w:styleId="IndexSeparator">
    <w:name w:val="Index Separator"/>
    <w:basedOn w:val="Index"/>
    <w:rsid w:val="001612D1"/>
    <w:pPr>
      <w:ind w:right="0"/>
    </w:pPr>
  </w:style>
  <w:style w:type="paragraph" w:customStyle="1" w:styleId="Contents1">
    <w:name w:val="Contents 1"/>
    <w:basedOn w:val="Index"/>
    <w:rsid w:val="001612D1"/>
    <w:pPr>
      <w:tabs>
        <w:tab w:val="right" w:leader="dot" w:pos="9638"/>
      </w:tabs>
      <w:ind w:right="0"/>
    </w:pPr>
  </w:style>
  <w:style w:type="paragraph" w:customStyle="1" w:styleId="Contents2">
    <w:name w:val="Contents 2"/>
    <w:basedOn w:val="Index"/>
    <w:rsid w:val="001612D1"/>
    <w:pPr>
      <w:tabs>
        <w:tab w:val="right" w:leader="dot" w:pos="9638"/>
      </w:tabs>
      <w:ind w:left="283" w:right="0"/>
    </w:pPr>
  </w:style>
  <w:style w:type="paragraph" w:customStyle="1" w:styleId="Contents3">
    <w:name w:val="Contents 3"/>
    <w:basedOn w:val="Index"/>
    <w:rsid w:val="001612D1"/>
    <w:pPr>
      <w:tabs>
        <w:tab w:val="right" w:leader="dot" w:pos="9638"/>
      </w:tabs>
      <w:ind w:left="566" w:right="0"/>
    </w:pPr>
  </w:style>
  <w:style w:type="paragraph" w:customStyle="1" w:styleId="Contents4">
    <w:name w:val="Contents 4"/>
    <w:basedOn w:val="Index"/>
    <w:rsid w:val="001612D1"/>
    <w:pPr>
      <w:tabs>
        <w:tab w:val="right" w:leader="dot" w:pos="9638"/>
      </w:tabs>
      <w:ind w:left="849" w:right="0"/>
    </w:pPr>
  </w:style>
  <w:style w:type="paragraph" w:customStyle="1" w:styleId="Contents5">
    <w:name w:val="Contents 5"/>
    <w:basedOn w:val="Index"/>
    <w:rsid w:val="001612D1"/>
    <w:pPr>
      <w:tabs>
        <w:tab w:val="right" w:leader="dot" w:pos="9638"/>
      </w:tabs>
      <w:ind w:left="1132" w:right="0"/>
    </w:pPr>
  </w:style>
  <w:style w:type="paragraph" w:customStyle="1" w:styleId="Contents6">
    <w:name w:val="Contents 6"/>
    <w:basedOn w:val="Index"/>
    <w:rsid w:val="001612D1"/>
    <w:pPr>
      <w:tabs>
        <w:tab w:val="right" w:leader="dot" w:pos="9638"/>
      </w:tabs>
      <w:ind w:left="1415" w:right="0"/>
    </w:pPr>
  </w:style>
  <w:style w:type="paragraph" w:customStyle="1" w:styleId="Contents7">
    <w:name w:val="Contents 7"/>
    <w:basedOn w:val="Index"/>
    <w:rsid w:val="001612D1"/>
    <w:pPr>
      <w:tabs>
        <w:tab w:val="right" w:leader="dot" w:pos="9638"/>
      </w:tabs>
      <w:ind w:left="1698" w:right="0"/>
    </w:pPr>
  </w:style>
  <w:style w:type="paragraph" w:customStyle="1" w:styleId="Contents8">
    <w:name w:val="Contents 8"/>
    <w:basedOn w:val="Index"/>
    <w:rsid w:val="001612D1"/>
    <w:pPr>
      <w:tabs>
        <w:tab w:val="right" w:leader="dot" w:pos="9638"/>
      </w:tabs>
      <w:ind w:left="1981" w:right="0"/>
    </w:pPr>
  </w:style>
  <w:style w:type="paragraph" w:customStyle="1" w:styleId="Contents9">
    <w:name w:val="Contents 9"/>
    <w:basedOn w:val="Index"/>
    <w:rsid w:val="001612D1"/>
    <w:pPr>
      <w:tabs>
        <w:tab w:val="right" w:leader="dot" w:pos="9638"/>
      </w:tabs>
      <w:ind w:left="2264" w:right="0"/>
    </w:pPr>
  </w:style>
  <w:style w:type="paragraph" w:customStyle="1" w:styleId="Contents10">
    <w:name w:val="Contents 10"/>
    <w:basedOn w:val="Index"/>
    <w:rsid w:val="001612D1"/>
    <w:pPr>
      <w:tabs>
        <w:tab w:val="right" w:leader="dot" w:pos="9638"/>
      </w:tabs>
      <w:ind w:left="2547" w:right="0"/>
    </w:pPr>
  </w:style>
  <w:style w:type="paragraph" w:styleId="Stopka">
    <w:name w:val="footer"/>
    <w:basedOn w:val="Standard"/>
    <w:link w:val="StopkaZnak"/>
    <w:rsid w:val="001612D1"/>
    <w:pPr>
      <w:suppressLineNumbers/>
      <w:tabs>
        <w:tab w:val="center" w:pos="4819"/>
        <w:tab w:val="right" w:pos="9638"/>
      </w:tabs>
    </w:pPr>
  </w:style>
  <w:style w:type="paragraph" w:customStyle="1" w:styleId="Footerleft">
    <w:name w:val="Footer left"/>
    <w:basedOn w:val="Standard"/>
    <w:rsid w:val="001612D1"/>
    <w:pPr>
      <w:suppressLineNumbers/>
      <w:tabs>
        <w:tab w:val="center" w:pos="4819"/>
        <w:tab w:val="right" w:pos="9638"/>
      </w:tabs>
    </w:pPr>
  </w:style>
  <w:style w:type="paragraph" w:customStyle="1" w:styleId="Footerright">
    <w:name w:val="Footer right"/>
    <w:basedOn w:val="Standard"/>
    <w:rsid w:val="001612D1"/>
    <w:pPr>
      <w:suppressLineNumbers/>
      <w:tabs>
        <w:tab w:val="center" w:pos="4819"/>
        <w:tab w:val="right" w:pos="9638"/>
      </w:tabs>
    </w:pPr>
  </w:style>
  <w:style w:type="paragraph" w:styleId="Podpis">
    <w:name w:val="Signature"/>
    <w:basedOn w:val="Standard"/>
    <w:rsid w:val="001612D1"/>
    <w:pPr>
      <w:suppressLineNumbers/>
    </w:pPr>
  </w:style>
  <w:style w:type="paragraph" w:customStyle="1" w:styleId="Table">
    <w:name w:val="Table"/>
    <w:basedOn w:val="Legenda"/>
    <w:rsid w:val="001612D1"/>
  </w:style>
  <w:style w:type="paragraph" w:customStyle="1" w:styleId="Text">
    <w:name w:val="Text"/>
    <w:basedOn w:val="Legenda"/>
    <w:rsid w:val="001612D1"/>
  </w:style>
  <w:style w:type="paragraph" w:customStyle="1" w:styleId="PreformattedText">
    <w:name w:val="Preformatted Text"/>
    <w:basedOn w:val="Standard"/>
    <w:rsid w:val="001612D1"/>
    <w:rPr>
      <w:rFonts w:ascii="Liberation Mono" w:eastAsia="NSimSun" w:hAnsi="Liberation Mono" w:cs="Liberation Mono"/>
      <w:sz w:val="20"/>
      <w:szCs w:val="20"/>
    </w:rPr>
  </w:style>
  <w:style w:type="paragraph" w:styleId="Tytu">
    <w:name w:val="Title"/>
    <w:basedOn w:val="Heading"/>
    <w:next w:val="Textbody"/>
    <w:rsid w:val="001612D1"/>
    <w:pPr>
      <w:jc w:val="center"/>
    </w:pPr>
    <w:rPr>
      <w:b/>
      <w:bCs/>
      <w:sz w:val="56"/>
      <w:szCs w:val="56"/>
    </w:rPr>
  </w:style>
  <w:style w:type="paragraph" w:customStyle="1" w:styleId="ListIndent">
    <w:name w:val="List Indent"/>
    <w:basedOn w:val="Textbody"/>
    <w:rsid w:val="001612D1"/>
    <w:pPr>
      <w:tabs>
        <w:tab w:val="left" w:pos="2835"/>
      </w:tabs>
      <w:ind w:left="2835" w:right="0" w:hanging="2551"/>
    </w:pPr>
  </w:style>
  <w:style w:type="paragraph" w:customStyle="1" w:styleId="Hangingindent">
    <w:name w:val="Hanging indent"/>
    <w:basedOn w:val="Textbody"/>
    <w:rsid w:val="001612D1"/>
    <w:pPr>
      <w:tabs>
        <w:tab w:val="left" w:pos="567"/>
      </w:tabs>
      <w:ind w:left="567" w:right="0" w:hanging="283"/>
    </w:pPr>
  </w:style>
  <w:style w:type="paragraph" w:customStyle="1" w:styleId="Framecontents">
    <w:name w:val="Frame contents"/>
    <w:basedOn w:val="Standard"/>
    <w:rsid w:val="001612D1"/>
  </w:style>
  <w:style w:type="paragraph" w:customStyle="1" w:styleId="Quotations">
    <w:name w:val="Quotations"/>
    <w:basedOn w:val="Standard"/>
    <w:rsid w:val="001612D1"/>
    <w:pPr>
      <w:spacing w:after="283"/>
      <w:ind w:left="567" w:right="567"/>
    </w:pPr>
  </w:style>
  <w:style w:type="paragraph" w:customStyle="1" w:styleId="NumeracjaUrzdowa">
    <w:name w:val="Numeracja Urzędowa"/>
    <w:basedOn w:val="Standard"/>
    <w:rsid w:val="001612D1"/>
    <w:pPr>
      <w:numPr>
        <w:numId w:val="73"/>
      </w:numPr>
    </w:pPr>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BulletC"/>
    <w:basedOn w:val="Standard"/>
    <w:link w:val="AkapitzlistZnak"/>
    <w:qFormat/>
    <w:rsid w:val="00584594"/>
    <w:pPr>
      <w:numPr>
        <w:numId w:val="72"/>
      </w:numPr>
      <w:spacing w:line="240" w:lineRule="auto"/>
      <w:ind w:right="0"/>
    </w:pPr>
    <w:rPr>
      <w:rFonts w:ascii="Arial Narrow" w:hAnsi="Arial Narrow"/>
      <w:sz w:val="22"/>
      <w:szCs w:val="22"/>
    </w:rPr>
  </w:style>
  <w:style w:type="paragraph" w:customStyle="1" w:styleId="WW-Tekstpodstawowywcity3">
    <w:name w:val="WW-Tekst podstawowy wcięty 3"/>
    <w:basedOn w:val="Standard"/>
    <w:rsid w:val="001612D1"/>
    <w:pPr>
      <w:ind w:left="426" w:right="0" w:hanging="426"/>
    </w:pPr>
    <w:rPr>
      <w:szCs w:val="20"/>
    </w:rPr>
  </w:style>
  <w:style w:type="paragraph" w:customStyle="1" w:styleId="Default">
    <w:name w:val="Default"/>
    <w:rsid w:val="001612D1"/>
    <w:pPr>
      <w:widowControl/>
      <w:suppressAutoHyphens/>
      <w:autoSpaceDE w:val="0"/>
    </w:pPr>
    <w:rPr>
      <w:rFonts w:ascii="Arial" w:eastAsia="Calibri" w:hAnsi="Arial" w:cs="Arial"/>
      <w:color w:val="000000"/>
      <w:lang w:bidi="ar-SA"/>
    </w:rPr>
  </w:style>
  <w:style w:type="character" w:customStyle="1" w:styleId="NumberingSymbols">
    <w:name w:val="Numbering Symbols"/>
    <w:rsid w:val="001612D1"/>
    <w:rPr>
      <w:b w:val="0"/>
      <w:bCs w:val="0"/>
      <w:sz w:val="22"/>
      <w:szCs w:val="22"/>
    </w:rPr>
  </w:style>
  <w:style w:type="character" w:customStyle="1" w:styleId="BulletSymbols">
    <w:name w:val="Bullet Symbols"/>
    <w:rsid w:val="001612D1"/>
    <w:rPr>
      <w:rFonts w:ascii="OpenSymbol" w:eastAsia="OpenSymbol" w:hAnsi="OpenSymbol" w:cs="OpenSymbol"/>
    </w:rPr>
  </w:style>
  <w:style w:type="character" w:customStyle="1" w:styleId="Citation">
    <w:name w:val="Citation"/>
    <w:rsid w:val="001612D1"/>
    <w:rPr>
      <w:i/>
      <w:iCs/>
    </w:rPr>
  </w:style>
  <w:style w:type="character" w:styleId="Numerstrony">
    <w:name w:val="page number"/>
    <w:rsid w:val="001612D1"/>
  </w:style>
  <w:style w:type="character" w:customStyle="1" w:styleId="Captioncharacters">
    <w:name w:val="Caption characters"/>
    <w:rsid w:val="001612D1"/>
  </w:style>
  <w:style w:type="character" w:customStyle="1" w:styleId="Linenumbering">
    <w:name w:val="Line numbering"/>
    <w:rsid w:val="001612D1"/>
  </w:style>
  <w:style w:type="character" w:customStyle="1" w:styleId="Internetlink">
    <w:name w:val="Internet link"/>
    <w:rsid w:val="001612D1"/>
    <w:rPr>
      <w:color w:val="000080"/>
      <w:u w:val="single"/>
    </w:rPr>
  </w:style>
  <w:style w:type="character" w:customStyle="1" w:styleId="IndexLink">
    <w:name w:val="Index Link"/>
    <w:rsid w:val="001612D1"/>
  </w:style>
  <w:style w:type="character" w:customStyle="1" w:styleId="DropCaps">
    <w:name w:val="Drop Caps"/>
    <w:rsid w:val="001612D1"/>
  </w:style>
  <w:style w:type="character" w:customStyle="1" w:styleId="Definition">
    <w:name w:val="Definition"/>
    <w:rsid w:val="001612D1"/>
  </w:style>
  <w:style w:type="character" w:customStyle="1" w:styleId="Rubies">
    <w:name w:val="Rubies"/>
    <w:rsid w:val="001612D1"/>
    <w:rPr>
      <w:sz w:val="12"/>
      <w:szCs w:val="12"/>
      <w:u w:val="none"/>
      <w:em w:val="none"/>
    </w:rPr>
  </w:style>
  <w:style w:type="character" w:customStyle="1" w:styleId="StrongEmphasis">
    <w:name w:val="Strong Emphasis"/>
    <w:rsid w:val="001612D1"/>
    <w:rPr>
      <w:b/>
      <w:bCs/>
    </w:rPr>
  </w:style>
  <w:style w:type="character" w:customStyle="1" w:styleId="VisitedInternetLink">
    <w:name w:val="Visited Internet Link"/>
    <w:rsid w:val="001612D1"/>
    <w:rPr>
      <w:color w:val="800000"/>
      <w:u w:val="single"/>
    </w:rPr>
  </w:style>
  <w:style w:type="character" w:customStyle="1" w:styleId="VerticalNumberingSymbols">
    <w:name w:val="Vertical Numbering Symbols"/>
    <w:rsid w:val="001612D1"/>
    <w:rPr>
      <w:eastAsianLayout w:id="0"/>
    </w:rPr>
  </w:style>
  <w:style w:type="character" w:customStyle="1" w:styleId="Placeholder">
    <w:name w:val="Placeholder"/>
    <w:rsid w:val="001612D1"/>
    <w:rPr>
      <w:smallCaps/>
      <w:color w:val="008080"/>
      <w:u w:val="dotted"/>
    </w:rPr>
  </w:style>
  <w:style w:type="character" w:customStyle="1" w:styleId="Example">
    <w:name w:val="Example"/>
    <w:rsid w:val="001612D1"/>
    <w:rPr>
      <w:rFonts w:ascii="Liberation Mono" w:eastAsia="NSimSun" w:hAnsi="Liberation Mono" w:cs="Liberation Mono"/>
    </w:rPr>
  </w:style>
  <w:style w:type="character" w:customStyle="1" w:styleId="Teletype">
    <w:name w:val="Teletype"/>
    <w:rsid w:val="001612D1"/>
    <w:rPr>
      <w:rFonts w:ascii="Liberation Mono" w:eastAsia="NSimSun" w:hAnsi="Liberation Mono" w:cs="Liberation Mono"/>
    </w:rPr>
  </w:style>
  <w:style w:type="character" w:customStyle="1" w:styleId="SourceText">
    <w:name w:val="Source Text"/>
    <w:rsid w:val="001612D1"/>
    <w:rPr>
      <w:rFonts w:ascii="Liberation Mono" w:eastAsia="NSimSun" w:hAnsi="Liberation Mono" w:cs="Liberation Mono"/>
    </w:rPr>
  </w:style>
  <w:style w:type="character" w:customStyle="1" w:styleId="Mainindexentry">
    <w:name w:val="Main index entry"/>
    <w:rsid w:val="001612D1"/>
    <w:rPr>
      <w:b/>
      <w:bCs/>
    </w:rPr>
  </w:style>
  <w:style w:type="character" w:customStyle="1" w:styleId="UserEntry">
    <w:name w:val="User Entry"/>
    <w:rsid w:val="001612D1"/>
    <w:rPr>
      <w:rFonts w:ascii="Liberation Mono" w:eastAsia="NSimSun" w:hAnsi="Liberation Mono" w:cs="Liberation Mono"/>
    </w:rPr>
  </w:style>
  <w:style w:type="character" w:styleId="Uwydatnienie">
    <w:name w:val="Emphasis"/>
    <w:uiPriority w:val="20"/>
    <w:qFormat/>
    <w:rsid w:val="001612D1"/>
    <w:rPr>
      <w:i/>
      <w:iCs/>
    </w:rPr>
  </w:style>
  <w:style w:type="character" w:customStyle="1" w:styleId="Footnoteanchor">
    <w:name w:val="Footnote anchor"/>
    <w:rsid w:val="001612D1"/>
    <w:rPr>
      <w:position w:val="0"/>
      <w:vertAlign w:val="superscript"/>
    </w:rPr>
  </w:style>
  <w:style w:type="character" w:customStyle="1" w:styleId="Endnoteanchor">
    <w:name w:val="Endnote anchor"/>
    <w:rsid w:val="001612D1"/>
    <w:rPr>
      <w:position w:val="0"/>
      <w:vertAlign w:val="superscript"/>
    </w:rPr>
  </w:style>
  <w:style w:type="character" w:customStyle="1" w:styleId="Variable">
    <w:name w:val="Variable"/>
    <w:rsid w:val="001612D1"/>
    <w:rPr>
      <w:i/>
      <w:iCs/>
    </w:rPr>
  </w:style>
  <w:style w:type="character" w:customStyle="1" w:styleId="FootnoteSymbol">
    <w:name w:val="Footnote Symbol"/>
    <w:rsid w:val="001612D1"/>
  </w:style>
  <w:style w:type="character" w:customStyle="1" w:styleId="EndnoteSymbol">
    <w:name w:val="Endnote Symbol"/>
    <w:rsid w:val="001612D1"/>
  </w:style>
  <w:style w:type="character" w:customStyle="1" w:styleId="WW8Num42z0">
    <w:name w:val="WW8Num42z0"/>
    <w:rsid w:val="001612D1"/>
    <w:rPr>
      <w:sz w:val="22"/>
      <w:szCs w:val="22"/>
    </w:rPr>
  </w:style>
  <w:style w:type="character" w:customStyle="1" w:styleId="WW8Num47z0">
    <w:name w:val="WW8Num47z0"/>
    <w:rsid w:val="001612D1"/>
    <w:rPr>
      <w:b w:val="0"/>
      <w:sz w:val="22"/>
      <w:szCs w:val="22"/>
    </w:rPr>
  </w:style>
  <w:style w:type="character" w:customStyle="1" w:styleId="WW8Num30z0">
    <w:name w:val="WW8Num30z0"/>
    <w:rsid w:val="001612D1"/>
    <w:rPr>
      <w:b w:val="0"/>
      <w:sz w:val="22"/>
      <w:szCs w:val="22"/>
    </w:rPr>
  </w:style>
  <w:style w:type="character" w:customStyle="1" w:styleId="WW8Num26z0">
    <w:name w:val="WW8Num26z0"/>
    <w:rsid w:val="001612D1"/>
    <w:rPr>
      <w:sz w:val="22"/>
      <w:szCs w:val="22"/>
    </w:rPr>
  </w:style>
  <w:style w:type="character" w:customStyle="1" w:styleId="WW8Num7z0">
    <w:name w:val="WW8Num7z0"/>
    <w:rsid w:val="001612D1"/>
  </w:style>
  <w:style w:type="character" w:customStyle="1" w:styleId="WW8Num33z0">
    <w:name w:val="WW8Num33z0"/>
    <w:rsid w:val="001612D1"/>
    <w:rPr>
      <w:rFonts w:eastAsia="Calibri"/>
      <w:b w:val="0"/>
      <w:sz w:val="22"/>
      <w:szCs w:val="22"/>
    </w:rPr>
  </w:style>
  <w:style w:type="character" w:customStyle="1" w:styleId="WW8Num29z0">
    <w:name w:val="WW8Num29z0"/>
    <w:rsid w:val="001612D1"/>
    <w:rPr>
      <w:b w:val="0"/>
      <w:bCs w:val="0"/>
      <w:sz w:val="22"/>
      <w:szCs w:val="22"/>
    </w:rPr>
  </w:style>
  <w:style w:type="character" w:customStyle="1" w:styleId="WW8Num19z0">
    <w:name w:val="WW8Num19z0"/>
    <w:rsid w:val="001612D1"/>
    <w:rPr>
      <w:b/>
      <w:sz w:val="22"/>
      <w:szCs w:val="22"/>
    </w:rPr>
  </w:style>
  <w:style w:type="character" w:customStyle="1" w:styleId="WW8Num32z0">
    <w:name w:val="WW8Num32z0"/>
    <w:rsid w:val="001612D1"/>
    <w:rPr>
      <w:sz w:val="22"/>
      <w:szCs w:val="22"/>
    </w:rPr>
  </w:style>
  <w:style w:type="character" w:customStyle="1" w:styleId="WW8Num44z0">
    <w:name w:val="WW8Num44z0"/>
    <w:rsid w:val="001612D1"/>
    <w:rPr>
      <w:sz w:val="22"/>
      <w:szCs w:val="22"/>
    </w:rPr>
  </w:style>
  <w:style w:type="character" w:customStyle="1" w:styleId="WW8Num38z0">
    <w:name w:val="WW8Num38z0"/>
    <w:rsid w:val="001612D1"/>
    <w:rPr>
      <w:b w:val="0"/>
      <w:color w:val="000000"/>
      <w:sz w:val="22"/>
      <w:szCs w:val="22"/>
    </w:rPr>
  </w:style>
  <w:style w:type="character" w:customStyle="1" w:styleId="WW8Num10z0">
    <w:name w:val="WW8Num10z0"/>
    <w:rsid w:val="001612D1"/>
    <w:rPr>
      <w:rFonts w:ascii="Times New Roman" w:eastAsia="Times New Roman" w:hAnsi="Times New Roman" w:cs="Times New Roman"/>
      <w:sz w:val="22"/>
      <w:szCs w:val="22"/>
    </w:rPr>
  </w:style>
  <w:style w:type="character" w:customStyle="1" w:styleId="FontStyle24">
    <w:name w:val="Font Style24"/>
    <w:basedOn w:val="Domylnaczcionkaakapitu"/>
    <w:rsid w:val="001612D1"/>
    <w:rPr>
      <w:rFonts w:ascii="Arial" w:eastAsia="Arial" w:hAnsi="Arial" w:cs="Arial"/>
      <w:color w:val="000000"/>
      <w:sz w:val="18"/>
      <w:szCs w:val="18"/>
    </w:rPr>
  </w:style>
  <w:style w:type="character" w:customStyle="1" w:styleId="WW8Num34z0">
    <w:name w:val="WW8Num34z0"/>
    <w:rsid w:val="001612D1"/>
  </w:style>
  <w:style w:type="character" w:customStyle="1" w:styleId="WW8Num11z0">
    <w:name w:val="WW8Num11z0"/>
    <w:rsid w:val="001612D1"/>
    <w:rPr>
      <w:b w:val="0"/>
      <w:color w:val="000000"/>
      <w:sz w:val="22"/>
      <w:szCs w:val="22"/>
    </w:rPr>
  </w:style>
  <w:style w:type="character" w:customStyle="1" w:styleId="WW8Num27z0">
    <w:name w:val="WW8Num27z0"/>
    <w:rsid w:val="001612D1"/>
    <w:rPr>
      <w:rFonts w:ascii="Times New Roman" w:eastAsia="Times New Roman" w:hAnsi="Times New Roman" w:cs="Times New Roman"/>
      <w:b w:val="0"/>
      <w:sz w:val="22"/>
      <w:szCs w:val="22"/>
    </w:rPr>
  </w:style>
  <w:style w:type="character" w:customStyle="1" w:styleId="WW8Num15z0">
    <w:name w:val="WW8Num15z0"/>
    <w:rsid w:val="001612D1"/>
    <w:rPr>
      <w:sz w:val="22"/>
      <w:szCs w:val="22"/>
    </w:rPr>
  </w:style>
  <w:style w:type="character" w:customStyle="1" w:styleId="WW8Num3z0">
    <w:name w:val="WW8Num3z0"/>
    <w:rsid w:val="001612D1"/>
    <w:rPr>
      <w:b w:val="0"/>
      <w:sz w:val="22"/>
      <w:szCs w:val="22"/>
    </w:rPr>
  </w:style>
  <w:style w:type="character" w:customStyle="1" w:styleId="WW8Num18z0">
    <w:name w:val="WW8Num18z0"/>
    <w:rsid w:val="001612D1"/>
    <w:rPr>
      <w:b/>
      <w:i/>
      <w:sz w:val="22"/>
      <w:szCs w:val="22"/>
    </w:rPr>
  </w:style>
  <w:style w:type="character" w:customStyle="1" w:styleId="WW8Num6z0">
    <w:name w:val="WW8Num6z0"/>
    <w:rsid w:val="001612D1"/>
    <w:rPr>
      <w:sz w:val="22"/>
      <w:szCs w:val="22"/>
    </w:rPr>
  </w:style>
  <w:style w:type="character" w:customStyle="1" w:styleId="WW8Num25z0">
    <w:name w:val="WW8Num25z0"/>
    <w:rsid w:val="001612D1"/>
    <w:rPr>
      <w:sz w:val="22"/>
      <w:szCs w:val="22"/>
    </w:rPr>
  </w:style>
  <w:style w:type="character" w:customStyle="1" w:styleId="WW8Num13z0">
    <w:name w:val="WW8Num13z0"/>
    <w:rsid w:val="001612D1"/>
    <w:rPr>
      <w:rFonts w:ascii="Times New Roman" w:eastAsia="Times New Roman" w:hAnsi="Times New Roman" w:cs="Times New Roman"/>
      <w:bCs/>
      <w:sz w:val="22"/>
      <w:szCs w:val="22"/>
      <w:lang w:eastAsia="pl-PL"/>
    </w:rPr>
  </w:style>
  <w:style w:type="character" w:customStyle="1" w:styleId="WW8Num35z0">
    <w:name w:val="WW8Num35z0"/>
    <w:rsid w:val="001612D1"/>
    <w:rPr>
      <w:rFonts w:eastAsia="Calibri"/>
      <w:bCs/>
      <w:sz w:val="22"/>
      <w:szCs w:val="22"/>
      <w:lang w:eastAsia="pl-PL"/>
    </w:rPr>
  </w:style>
  <w:style w:type="character" w:customStyle="1" w:styleId="WW8Num12z0">
    <w:name w:val="WW8Num12z0"/>
    <w:rsid w:val="001612D1"/>
  </w:style>
  <w:style w:type="character" w:customStyle="1" w:styleId="WW8Num8z0">
    <w:name w:val="WW8Num8z0"/>
    <w:rsid w:val="001612D1"/>
    <w:rPr>
      <w:b w:val="0"/>
      <w:sz w:val="22"/>
      <w:szCs w:val="22"/>
    </w:rPr>
  </w:style>
  <w:style w:type="character" w:customStyle="1" w:styleId="text1">
    <w:name w:val="text1"/>
    <w:basedOn w:val="Domylnaczcionkaakapitu"/>
    <w:rsid w:val="001612D1"/>
    <w:rPr>
      <w:rFonts w:ascii="Verdana" w:eastAsia="Verdana" w:hAnsi="Verdana" w:cs="Verdana"/>
      <w:color w:val="000000"/>
      <w:sz w:val="13"/>
      <w:szCs w:val="13"/>
    </w:rPr>
  </w:style>
  <w:style w:type="character" w:customStyle="1" w:styleId="WW8Num9z0">
    <w:name w:val="WW8Num9z0"/>
    <w:rsid w:val="001612D1"/>
    <w:rPr>
      <w:rFonts w:eastAsia="Calibri"/>
      <w:sz w:val="22"/>
      <w:szCs w:val="22"/>
      <w:lang w:eastAsia="pl-PL"/>
    </w:rPr>
  </w:style>
  <w:style w:type="character" w:customStyle="1" w:styleId="WW8Num5z0">
    <w:name w:val="WW8Num5z0"/>
    <w:rsid w:val="001612D1"/>
    <w:rPr>
      <w:sz w:val="22"/>
      <w:szCs w:val="22"/>
    </w:rPr>
  </w:style>
  <w:style w:type="character" w:customStyle="1" w:styleId="WW8Num5z3">
    <w:name w:val="WW8Num5z3"/>
    <w:rsid w:val="001612D1"/>
  </w:style>
  <w:style w:type="character" w:customStyle="1" w:styleId="WW8Num5z4">
    <w:name w:val="WW8Num5z4"/>
    <w:rsid w:val="001612D1"/>
  </w:style>
  <w:style w:type="character" w:customStyle="1" w:styleId="WW8Num5z5">
    <w:name w:val="WW8Num5z5"/>
    <w:rsid w:val="001612D1"/>
  </w:style>
  <w:style w:type="character" w:customStyle="1" w:styleId="WW8Num5z6">
    <w:name w:val="WW8Num5z6"/>
    <w:rsid w:val="001612D1"/>
  </w:style>
  <w:style w:type="character" w:customStyle="1" w:styleId="WW8Num5z7">
    <w:name w:val="WW8Num5z7"/>
    <w:rsid w:val="001612D1"/>
  </w:style>
  <w:style w:type="character" w:customStyle="1" w:styleId="WW8Num5z8">
    <w:name w:val="WW8Num5z8"/>
    <w:rsid w:val="001612D1"/>
  </w:style>
  <w:style w:type="character" w:customStyle="1" w:styleId="WW8Num31z0">
    <w:name w:val="WW8Num31z0"/>
    <w:rsid w:val="001612D1"/>
    <w:rPr>
      <w:b w:val="0"/>
      <w:i/>
      <w:sz w:val="22"/>
      <w:szCs w:val="22"/>
    </w:rPr>
  </w:style>
  <w:style w:type="character" w:customStyle="1" w:styleId="WW8Num43z0">
    <w:name w:val="WW8Num43z0"/>
    <w:rsid w:val="001612D1"/>
    <w:rPr>
      <w:rFonts w:eastAsia="Calibri"/>
      <w:b w:val="0"/>
      <w:bCs/>
      <w:color w:val="000000"/>
      <w:sz w:val="22"/>
      <w:szCs w:val="22"/>
      <w:lang w:eastAsia="pl-PL"/>
    </w:rPr>
  </w:style>
  <w:style w:type="character" w:customStyle="1" w:styleId="WW8Num23z0">
    <w:name w:val="WW8Num23z0"/>
    <w:rsid w:val="001612D1"/>
    <w:rPr>
      <w:rFonts w:eastAsia="Calibri"/>
      <w:bCs/>
      <w:sz w:val="22"/>
      <w:szCs w:val="22"/>
      <w:lang w:eastAsia="pl-PL"/>
    </w:rPr>
  </w:style>
  <w:style w:type="character" w:customStyle="1" w:styleId="WW8Num40z0">
    <w:name w:val="WW8Num40z0"/>
    <w:rsid w:val="001612D1"/>
    <w:rPr>
      <w:rFonts w:eastAsia="Calibri"/>
      <w:bCs/>
      <w:sz w:val="22"/>
      <w:szCs w:val="22"/>
      <w:lang w:eastAsia="pl-PL"/>
    </w:rPr>
  </w:style>
  <w:style w:type="character" w:customStyle="1" w:styleId="WW8Num49z0">
    <w:name w:val="WW8Num49z0"/>
    <w:rsid w:val="001612D1"/>
    <w:rPr>
      <w:b w:val="0"/>
      <w:bCs/>
      <w:sz w:val="22"/>
      <w:szCs w:val="22"/>
    </w:rPr>
  </w:style>
  <w:style w:type="character" w:customStyle="1" w:styleId="WW8Num49z1">
    <w:name w:val="WW8Num49z1"/>
    <w:rsid w:val="001612D1"/>
  </w:style>
  <w:style w:type="character" w:customStyle="1" w:styleId="WW8Num49z2">
    <w:name w:val="WW8Num49z2"/>
    <w:rsid w:val="001612D1"/>
  </w:style>
  <w:style w:type="character" w:customStyle="1" w:styleId="WW8Num49z3">
    <w:name w:val="WW8Num49z3"/>
    <w:rsid w:val="001612D1"/>
  </w:style>
  <w:style w:type="character" w:customStyle="1" w:styleId="WW8Num49z4">
    <w:name w:val="WW8Num49z4"/>
    <w:rsid w:val="001612D1"/>
  </w:style>
  <w:style w:type="character" w:customStyle="1" w:styleId="WW8Num49z5">
    <w:name w:val="WW8Num49z5"/>
    <w:rsid w:val="001612D1"/>
  </w:style>
  <w:style w:type="character" w:customStyle="1" w:styleId="WW8Num49z6">
    <w:name w:val="WW8Num49z6"/>
    <w:rsid w:val="001612D1"/>
  </w:style>
  <w:style w:type="character" w:customStyle="1" w:styleId="WW8Num49z7">
    <w:name w:val="WW8Num49z7"/>
    <w:rsid w:val="001612D1"/>
  </w:style>
  <w:style w:type="character" w:customStyle="1" w:styleId="WW8Num49z8">
    <w:name w:val="WW8Num49z8"/>
    <w:rsid w:val="001612D1"/>
  </w:style>
  <w:style w:type="character" w:customStyle="1" w:styleId="WW8Num48z0">
    <w:name w:val="WW8Num48z0"/>
    <w:rsid w:val="001612D1"/>
    <w:rPr>
      <w:sz w:val="22"/>
      <w:szCs w:val="22"/>
    </w:rPr>
  </w:style>
  <w:style w:type="character" w:customStyle="1" w:styleId="WW8Num2z0">
    <w:name w:val="WW8Num2z0"/>
    <w:rsid w:val="001612D1"/>
  </w:style>
  <w:style w:type="character" w:customStyle="1" w:styleId="WW8Num16z0">
    <w:name w:val="WW8Num16z0"/>
    <w:rsid w:val="001612D1"/>
    <w:rPr>
      <w:b w:val="0"/>
      <w:sz w:val="22"/>
      <w:szCs w:val="22"/>
    </w:rPr>
  </w:style>
  <w:style w:type="character" w:customStyle="1" w:styleId="WW8Num50z0">
    <w:name w:val="WW8Num50z0"/>
    <w:rsid w:val="001612D1"/>
    <w:rPr>
      <w:b w:val="0"/>
      <w:sz w:val="22"/>
      <w:szCs w:val="22"/>
    </w:rPr>
  </w:style>
  <w:style w:type="character" w:customStyle="1" w:styleId="WW8Num50z1">
    <w:name w:val="WW8Num50z1"/>
    <w:rsid w:val="001612D1"/>
  </w:style>
  <w:style w:type="character" w:customStyle="1" w:styleId="WW8Num50z2">
    <w:name w:val="WW8Num50z2"/>
    <w:rsid w:val="001612D1"/>
  </w:style>
  <w:style w:type="character" w:customStyle="1" w:styleId="WW8Num50z3">
    <w:name w:val="WW8Num50z3"/>
    <w:rsid w:val="001612D1"/>
  </w:style>
  <w:style w:type="character" w:customStyle="1" w:styleId="WW8Num50z4">
    <w:name w:val="WW8Num50z4"/>
    <w:rsid w:val="001612D1"/>
  </w:style>
  <w:style w:type="character" w:customStyle="1" w:styleId="WW8Num50z5">
    <w:name w:val="WW8Num50z5"/>
    <w:rsid w:val="001612D1"/>
  </w:style>
  <w:style w:type="character" w:customStyle="1" w:styleId="WW8Num50z6">
    <w:name w:val="WW8Num50z6"/>
    <w:rsid w:val="001612D1"/>
  </w:style>
  <w:style w:type="character" w:customStyle="1" w:styleId="WW8Num50z7">
    <w:name w:val="WW8Num50z7"/>
    <w:rsid w:val="001612D1"/>
  </w:style>
  <w:style w:type="character" w:customStyle="1" w:styleId="WW8Num50z8">
    <w:name w:val="WW8Num50z8"/>
    <w:rsid w:val="001612D1"/>
  </w:style>
  <w:style w:type="character" w:customStyle="1" w:styleId="WW8Num41z0">
    <w:name w:val="WW8Num41z0"/>
    <w:rsid w:val="001612D1"/>
    <w:rPr>
      <w:sz w:val="22"/>
      <w:szCs w:val="22"/>
    </w:rPr>
  </w:style>
  <w:style w:type="character" w:customStyle="1" w:styleId="WW8Num39z0">
    <w:name w:val="WW8Num39z0"/>
    <w:rsid w:val="001612D1"/>
    <w:rPr>
      <w:sz w:val="22"/>
      <w:szCs w:val="22"/>
    </w:rPr>
  </w:style>
  <w:style w:type="character" w:customStyle="1" w:styleId="WW8Num4z0">
    <w:name w:val="WW8Num4z0"/>
    <w:rsid w:val="001612D1"/>
    <w:rPr>
      <w:b w:val="0"/>
      <w:sz w:val="22"/>
      <w:szCs w:val="22"/>
    </w:rPr>
  </w:style>
  <w:style w:type="character" w:customStyle="1" w:styleId="WW8Num45z0">
    <w:name w:val="WW8Num45z0"/>
    <w:rsid w:val="001612D1"/>
    <w:rPr>
      <w:sz w:val="22"/>
      <w:szCs w:val="22"/>
    </w:rPr>
  </w:style>
  <w:style w:type="character" w:customStyle="1" w:styleId="WW8Num14z0">
    <w:name w:val="WW8Num14z0"/>
    <w:rsid w:val="001612D1"/>
    <w:rPr>
      <w:sz w:val="22"/>
      <w:szCs w:val="22"/>
    </w:rPr>
  </w:style>
  <w:style w:type="character" w:customStyle="1" w:styleId="WW8Num24z0">
    <w:name w:val="WW8Num24z0"/>
    <w:rsid w:val="001612D1"/>
    <w:rPr>
      <w:sz w:val="22"/>
      <w:szCs w:val="22"/>
    </w:rPr>
  </w:style>
  <w:style w:type="character" w:customStyle="1" w:styleId="WW8Num28z0">
    <w:name w:val="WW8Num28z0"/>
    <w:rsid w:val="001612D1"/>
    <w:rPr>
      <w:b/>
      <w:sz w:val="22"/>
      <w:szCs w:val="22"/>
    </w:rPr>
  </w:style>
  <w:style w:type="character" w:customStyle="1" w:styleId="WW8Num20z0">
    <w:name w:val="WW8Num20z0"/>
    <w:rsid w:val="001612D1"/>
    <w:rPr>
      <w:rFonts w:eastAsia="ArialNarrow, 'Arial Unicode MS'"/>
      <w:sz w:val="22"/>
      <w:szCs w:val="22"/>
    </w:rPr>
  </w:style>
  <w:style w:type="character" w:customStyle="1" w:styleId="WW8Num37z0">
    <w:name w:val="WW8Num37z0"/>
    <w:rsid w:val="001612D1"/>
    <w:rPr>
      <w:rFonts w:ascii="Times New Roman" w:eastAsia="ArialNarrow, 'Arial Unicode MS'" w:hAnsi="Times New Roman" w:cs="Times New Roman"/>
      <w:sz w:val="22"/>
      <w:szCs w:val="22"/>
    </w:rPr>
  </w:style>
  <w:style w:type="character" w:customStyle="1" w:styleId="WW8Num36z0">
    <w:name w:val="WW8Num36z0"/>
    <w:rsid w:val="001612D1"/>
  </w:style>
  <w:style w:type="character" w:customStyle="1" w:styleId="WW8Num36z1">
    <w:name w:val="WW8Num36z1"/>
    <w:rsid w:val="001612D1"/>
    <w:rPr>
      <w:rFonts w:ascii="Arial Narrow" w:eastAsia="Calibri" w:hAnsi="Arial Narrow" w:cs="Verdana"/>
      <w:b w:val="0"/>
    </w:rPr>
  </w:style>
  <w:style w:type="character" w:customStyle="1" w:styleId="WW8Num36z2">
    <w:name w:val="WW8Num36z2"/>
    <w:rsid w:val="001612D1"/>
  </w:style>
  <w:style w:type="character" w:customStyle="1" w:styleId="WW8Num36z3">
    <w:name w:val="WW8Num36z3"/>
    <w:rsid w:val="001612D1"/>
  </w:style>
  <w:style w:type="character" w:customStyle="1" w:styleId="WW8Num36z4">
    <w:name w:val="WW8Num36z4"/>
    <w:rsid w:val="001612D1"/>
    <w:rPr>
      <w:b w:val="0"/>
    </w:rPr>
  </w:style>
  <w:style w:type="character" w:customStyle="1" w:styleId="WW8Num36z5">
    <w:name w:val="WW8Num36z5"/>
    <w:rsid w:val="001612D1"/>
  </w:style>
  <w:style w:type="character" w:customStyle="1" w:styleId="WW8Num36z6">
    <w:name w:val="WW8Num36z6"/>
    <w:rsid w:val="001612D1"/>
  </w:style>
  <w:style w:type="character" w:customStyle="1" w:styleId="WW8Num36z7">
    <w:name w:val="WW8Num36z7"/>
    <w:rsid w:val="001612D1"/>
  </w:style>
  <w:style w:type="character" w:customStyle="1" w:styleId="WW8Num36z8">
    <w:name w:val="WW8Num36z8"/>
    <w:rsid w:val="001612D1"/>
  </w:style>
  <w:style w:type="character" w:customStyle="1" w:styleId="WW8Num46z0">
    <w:name w:val="WW8Num46z0"/>
    <w:rsid w:val="001612D1"/>
    <w:rPr>
      <w:b w:val="0"/>
      <w:sz w:val="22"/>
      <w:szCs w:val="22"/>
    </w:rPr>
  </w:style>
  <w:style w:type="character" w:customStyle="1" w:styleId="WW8Num51z0">
    <w:name w:val="WW8Num51z0"/>
    <w:rsid w:val="001612D1"/>
    <w:rPr>
      <w:sz w:val="22"/>
      <w:szCs w:val="22"/>
    </w:rPr>
  </w:style>
  <w:style w:type="character" w:customStyle="1" w:styleId="WW8Num51z1">
    <w:name w:val="WW8Num51z1"/>
    <w:rsid w:val="001612D1"/>
  </w:style>
  <w:style w:type="character" w:customStyle="1" w:styleId="WW8Num51z2">
    <w:name w:val="WW8Num51z2"/>
    <w:rsid w:val="001612D1"/>
  </w:style>
  <w:style w:type="character" w:customStyle="1" w:styleId="WW8Num51z3">
    <w:name w:val="WW8Num51z3"/>
    <w:rsid w:val="001612D1"/>
  </w:style>
  <w:style w:type="character" w:customStyle="1" w:styleId="WW8Num51z4">
    <w:name w:val="WW8Num51z4"/>
    <w:rsid w:val="001612D1"/>
  </w:style>
  <w:style w:type="character" w:customStyle="1" w:styleId="WW8Num51z5">
    <w:name w:val="WW8Num51z5"/>
    <w:rsid w:val="001612D1"/>
  </w:style>
  <w:style w:type="character" w:customStyle="1" w:styleId="WW8Num51z6">
    <w:name w:val="WW8Num51z6"/>
    <w:rsid w:val="001612D1"/>
  </w:style>
  <w:style w:type="character" w:customStyle="1" w:styleId="WW8Num51z7">
    <w:name w:val="WW8Num51z7"/>
    <w:rsid w:val="001612D1"/>
  </w:style>
  <w:style w:type="character" w:customStyle="1" w:styleId="WW8Num51z8">
    <w:name w:val="WW8Num51z8"/>
    <w:rsid w:val="001612D1"/>
  </w:style>
  <w:style w:type="character" w:styleId="Odwoanieprzypisudolnego">
    <w:name w:val="footnote reference"/>
    <w:basedOn w:val="Domylnaczcionkaakapitu"/>
    <w:rsid w:val="001612D1"/>
    <w:rPr>
      <w:position w:val="0"/>
      <w:vertAlign w:val="superscript"/>
    </w:rPr>
  </w:style>
  <w:style w:type="paragraph" w:styleId="Tekstdymka">
    <w:name w:val="Balloon Text"/>
    <w:basedOn w:val="Normalny"/>
    <w:link w:val="TekstdymkaZnak1"/>
    <w:rsid w:val="001612D1"/>
    <w:rPr>
      <w:rFonts w:ascii="Segoe UI" w:hAnsi="Segoe UI"/>
      <w:sz w:val="18"/>
      <w:szCs w:val="16"/>
    </w:rPr>
  </w:style>
  <w:style w:type="character" w:customStyle="1" w:styleId="TekstdymkaZnak">
    <w:name w:val="Tekst dymka Znak"/>
    <w:basedOn w:val="Domylnaczcionkaakapitu"/>
    <w:rsid w:val="001612D1"/>
    <w:rPr>
      <w:rFonts w:ascii="Segoe UI" w:hAnsi="Segoe UI"/>
      <w:sz w:val="18"/>
      <w:szCs w:val="16"/>
    </w:rPr>
  </w:style>
  <w:style w:type="numbering" w:customStyle="1" w:styleId="Numbering11">
    <w:name w:val="Numbering 1_1"/>
    <w:basedOn w:val="Bezlisty"/>
    <w:rsid w:val="001612D1"/>
    <w:pPr>
      <w:numPr>
        <w:numId w:val="1"/>
      </w:numPr>
    </w:pPr>
  </w:style>
  <w:style w:type="numbering" w:customStyle="1" w:styleId="Numbering21">
    <w:name w:val="Numbering 2_1"/>
    <w:basedOn w:val="Bezlisty"/>
    <w:rsid w:val="001612D1"/>
    <w:pPr>
      <w:numPr>
        <w:numId w:val="2"/>
      </w:numPr>
    </w:pPr>
  </w:style>
  <w:style w:type="numbering" w:customStyle="1" w:styleId="Numbering31">
    <w:name w:val="Numbering 3_1"/>
    <w:basedOn w:val="Bezlisty"/>
    <w:rsid w:val="001612D1"/>
    <w:pPr>
      <w:numPr>
        <w:numId w:val="3"/>
      </w:numPr>
    </w:pPr>
  </w:style>
  <w:style w:type="numbering" w:customStyle="1" w:styleId="Numbering41">
    <w:name w:val="Numbering 4_1"/>
    <w:basedOn w:val="Bezlisty"/>
    <w:rsid w:val="001612D1"/>
    <w:pPr>
      <w:numPr>
        <w:numId w:val="4"/>
      </w:numPr>
    </w:pPr>
  </w:style>
  <w:style w:type="numbering" w:customStyle="1" w:styleId="Numbering51">
    <w:name w:val="Numbering 5_1"/>
    <w:basedOn w:val="Bezlisty"/>
    <w:rsid w:val="001612D1"/>
    <w:pPr>
      <w:numPr>
        <w:numId w:val="5"/>
      </w:numPr>
    </w:pPr>
  </w:style>
  <w:style w:type="numbering" w:customStyle="1" w:styleId="List11">
    <w:name w:val="List 1_1"/>
    <w:basedOn w:val="Bezlisty"/>
    <w:rsid w:val="001612D1"/>
    <w:pPr>
      <w:numPr>
        <w:numId w:val="6"/>
      </w:numPr>
    </w:pPr>
  </w:style>
  <w:style w:type="numbering" w:customStyle="1" w:styleId="Lista21">
    <w:name w:val="Lista 21"/>
    <w:basedOn w:val="Bezlisty"/>
    <w:rsid w:val="001612D1"/>
    <w:pPr>
      <w:numPr>
        <w:numId w:val="7"/>
      </w:numPr>
    </w:pPr>
  </w:style>
  <w:style w:type="numbering" w:customStyle="1" w:styleId="Lista31">
    <w:name w:val="Lista 31"/>
    <w:basedOn w:val="Bezlisty"/>
    <w:rsid w:val="001612D1"/>
    <w:pPr>
      <w:numPr>
        <w:numId w:val="8"/>
      </w:numPr>
    </w:pPr>
  </w:style>
  <w:style w:type="numbering" w:customStyle="1" w:styleId="Lista41">
    <w:name w:val="Lista 41"/>
    <w:basedOn w:val="Bezlisty"/>
    <w:rsid w:val="001612D1"/>
    <w:pPr>
      <w:numPr>
        <w:numId w:val="9"/>
      </w:numPr>
    </w:pPr>
  </w:style>
  <w:style w:type="numbering" w:customStyle="1" w:styleId="Lista51">
    <w:name w:val="Lista 51"/>
    <w:basedOn w:val="Bezlisty"/>
    <w:rsid w:val="001612D1"/>
    <w:pPr>
      <w:numPr>
        <w:numId w:val="10"/>
      </w:numPr>
    </w:pPr>
  </w:style>
  <w:style w:type="numbering" w:customStyle="1" w:styleId="NumeracjaUrzdowawStarostwie">
    <w:name w:val="Numeracja Urzędowa w Starostwie"/>
    <w:basedOn w:val="Bezlisty"/>
    <w:rsid w:val="001612D1"/>
    <w:pPr>
      <w:numPr>
        <w:numId w:val="11"/>
      </w:numPr>
    </w:pPr>
  </w:style>
  <w:style w:type="numbering" w:customStyle="1" w:styleId="WW8Num42">
    <w:name w:val="WW8Num42"/>
    <w:basedOn w:val="Bezlisty"/>
    <w:rsid w:val="001612D1"/>
    <w:pPr>
      <w:numPr>
        <w:numId w:val="12"/>
      </w:numPr>
    </w:pPr>
  </w:style>
  <w:style w:type="numbering" w:customStyle="1" w:styleId="WW8Num47">
    <w:name w:val="WW8Num47"/>
    <w:basedOn w:val="Bezlisty"/>
    <w:rsid w:val="001612D1"/>
    <w:pPr>
      <w:numPr>
        <w:numId w:val="13"/>
      </w:numPr>
    </w:pPr>
  </w:style>
  <w:style w:type="numbering" w:customStyle="1" w:styleId="WW8Num30">
    <w:name w:val="WW8Num30"/>
    <w:basedOn w:val="Bezlisty"/>
    <w:rsid w:val="001612D1"/>
    <w:pPr>
      <w:numPr>
        <w:numId w:val="14"/>
      </w:numPr>
    </w:pPr>
  </w:style>
  <w:style w:type="numbering" w:customStyle="1" w:styleId="WW8Num26">
    <w:name w:val="WW8Num26"/>
    <w:basedOn w:val="Bezlisty"/>
    <w:rsid w:val="001612D1"/>
    <w:pPr>
      <w:numPr>
        <w:numId w:val="15"/>
      </w:numPr>
    </w:pPr>
  </w:style>
  <w:style w:type="numbering" w:customStyle="1" w:styleId="WW8Num7">
    <w:name w:val="WW8Num7"/>
    <w:basedOn w:val="Bezlisty"/>
    <w:rsid w:val="001612D1"/>
    <w:pPr>
      <w:numPr>
        <w:numId w:val="16"/>
      </w:numPr>
    </w:pPr>
  </w:style>
  <w:style w:type="numbering" w:customStyle="1" w:styleId="WW8Num33">
    <w:name w:val="WW8Num33"/>
    <w:basedOn w:val="Bezlisty"/>
    <w:rsid w:val="001612D1"/>
    <w:pPr>
      <w:numPr>
        <w:numId w:val="17"/>
      </w:numPr>
    </w:pPr>
  </w:style>
  <w:style w:type="numbering" w:customStyle="1" w:styleId="WW8Num29">
    <w:name w:val="WW8Num29"/>
    <w:basedOn w:val="Bezlisty"/>
    <w:rsid w:val="001612D1"/>
    <w:pPr>
      <w:numPr>
        <w:numId w:val="18"/>
      </w:numPr>
    </w:pPr>
  </w:style>
  <w:style w:type="numbering" w:customStyle="1" w:styleId="WW8Num19">
    <w:name w:val="WW8Num19"/>
    <w:basedOn w:val="Bezlisty"/>
    <w:rsid w:val="001612D1"/>
    <w:pPr>
      <w:numPr>
        <w:numId w:val="19"/>
      </w:numPr>
    </w:pPr>
  </w:style>
  <w:style w:type="numbering" w:customStyle="1" w:styleId="WW8Num32">
    <w:name w:val="WW8Num32"/>
    <w:basedOn w:val="Bezlisty"/>
    <w:rsid w:val="001612D1"/>
    <w:pPr>
      <w:numPr>
        <w:numId w:val="20"/>
      </w:numPr>
    </w:pPr>
  </w:style>
  <w:style w:type="numbering" w:customStyle="1" w:styleId="WW8Num44">
    <w:name w:val="WW8Num44"/>
    <w:basedOn w:val="Bezlisty"/>
    <w:rsid w:val="001612D1"/>
    <w:pPr>
      <w:numPr>
        <w:numId w:val="21"/>
      </w:numPr>
    </w:pPr>
  </w:style>
  <w:style w:type="numbering" w:customStyle="1" w:styleId="WW8Num38">
    <w:name w:val="WW8Num38"/>
    <w:basedOn w:val="Bezlisty"/>
    <w:rsid w:val="001612D1"/>
    <w:pPr>
      <w:numPr>
        <w:numId w:val="22"/>
      </w:numPr>
    </w:pPr>
  </w:style>
  <w:style w:type="numbering" w:customStyle="1" w:styleId="WW8Num10">
    <w:name w:val="WW8Num10"/>
    <w:basedOn w:val="Bezlisty"/>
    <w:rsid w:val="001612D1"/>
    <w:pPr>
      <w:numPr>
        <w:numId w:val="23"/>
      </w:numPr>
    </w:pPr>
  </w:style>
  <w:style w:type="numbering" w:customStyle="1" w:styleId="WW8Num34">
    <w:name w:val="WW8Num34"/>
    <w:basedOn w:val="Bezlisty"/>
    <w:rsid w:val="001612D1"/>
    <w:pPr>
      <w:numPr>
        <w:numId w:val="24"/>
      </w:numPr>
    </w:pPr>
  </w:style>
  <w:style w:type="numbering" w:customStyle="1" w:styleId="WW8Num11">
    <w:name w:val="WW8Num11"/>
    <w:basedOn w:val="Bezlisty"/>
    <w:rsid w:val="001612D1"/>
    <w:pPr>
      <w:numPr>
        <w:numId w:val="25"/>
      </w:numPr>
    </w:pPr>
  </w:style>
  <w:style w:type="numbering" w:customStyle="1" w:styleId="WW8Num27">
    <w:name w:val="WW8Num27"/>
    <w:basedOn w:val="Bezlisty"/>
    <w:rsid w:val="001612D1"/>
    <w:pPr>
      <w:numPr>
        <w:numId w:val="26"/>
      </w:numPr>
    </w:pPr>
  </w:style>
  <w:style w:type="numbering" w:customStyle="1" w:styleId="WW8Num15">
    <w:name w:val="WW8Num15"/>
    <w:basedOn w:val="Bezlisty"/>
    <w:rsid w:val="001612D1"/>
    <w:pPr>
      <w:numPr>
        <w:numId w:val="27"/>
      </w:numPr>
    </w:pPr>
  </w:style>
  <w:style w:type="numbering" w:customStyle="1" w:styleId="WW8Num3">
    <w:name w:val="WW8Num3"/>
    <w:basedOn w:val="Bezlisty"/>
    <w:rsid w:val="001612D1"/>
    <w:pPr>
      <w:numPr>
        <w:numId w:val="28"/>
      </w:numPr>
    </w:pPr>
  </w:style>
  <w:style w:type="numbering" w:customStyle="1" w:styleId="WW8Num18">
    <w:name w:val="WW8Num18"/>
    <w:basedOn w:val="Bezlisty"/>
    <w:rsid w:val="001612D1"/>
    <w:pPr>
      <w:numPr>
        <w:numId w:val="29"/>
      </w:numPr>
    </w:pPr>
  </w:style>
  <w:style w:type="numbering" w:customStyle="1" w:styleId="WW8Num6">
    <w:name w:val="WW8Num6"/>
    <w:basedOn w:val="Bezlisty"/>
    <w:rsid w:val="001612D1"/>
    <w:pPr>
      <w:numPr>
        <w:numId w:val="30"/>
      </w:numPr>
    </w:pPr>
  </w:style>
  <w:style w:type="numbering" w:customStyle="1" w:styleId="WW8Num25">
    <w:name w:val="WW8Num25"/>
    <w:basedOn w:val="Bezlisty"/>
    <w:rsid w:val="001612D1"/>
    <w:pPr>
      <w:numPr>
        <w:numId w:val="31"/>
      </w:numPr>
    </w:pPr>
  </w:style>
  <w:style w:type="numbering" w:customStyle="1" w:styleId="WW8Num13">
    <w:name w:val="WW8Num13"/>
    <w:basedOn w:val="Bezlisty"/>
    <w:rsid w:val="001612D1"/>
    <w:pPr>
      <w:numPr>
        <w:numId w:val="32"/>
      </w:numPr>
    </w:pPr>
  </w:style>
  <w:style w:type="numbering" w:customStyle="1" w:styleId="WW8Num35">
    <w:name w:val="WW8Num35"/>
    <w:basedOn w:val="Bezlisty"/>
    <w:rsid w:val="001612D1"/>
    <w:pPr>
      <w:numPr>
        <w:numId w:val="33"/>
      </w:numPr>
    </w:pPr>
  </w:style>
  <w:style w:type="numbering" w:customStyle="1" w:styleId="WW8Num12">
    <w:name w:val="WW8Num12"/>
    <w:basedOn w:val="Bezlisty"/>
    <w:rsid w:val="001612D1"/>
    <w:pPr>
      <w:numPr>
        <w:numId w:val="34"/>
      </w:numPr>
    </w:pPr>
  </w:style>
  <w:style w:type="numbering" w:customStyle="1" w:styleId="WW8Num8">
    <w:name w:val="WW8Num8"/>
    <w:basedOn w:val="Bezlisty"/>
    <w:rsid w:val="001612D1"/>
    <w:pPr>
      <w:numPr>
        <w:numId w:val="35"/>
      </w:numPr>
    </w:pPr>
  </w:style>
  <w:style w:type="numbering" w:customStyle="1" w:styleId="WW8Num9">
    <w:name w:val="WW8Num9"/>
    <w:basedOn w:val="Bezlisty"/>
    <w:rsid w:val="001612D1"/>
    <w:pPr>
      <w:numPr>
        <w:numId w:val="36"/>
      </w:numPr>
    </w:pPr>
  </w:style>
  <w:style w:type="numbering" w:customStyle="1" w:styleId="WW8Num5">
    <w:name w:val="WW8Num5"/>
    <w:basedOn w:val="Bezlisty"/>
    <w:rsid w:val="001612D1"/>
    <w:pPr>
      <w:numPr>
        <w:numId w:val="37"/>
      </w:numPr>
    </w:pPr>
  </w:style>
  <w:style w:type="numbering" w:customStyle="1" w:styleId="WW8Num31">
    <w:name w:val="WW8Num31"/>
    <w:basedOn w:val="Bezlisty"/>
    <w:rsid w:val="001612D1"/>
    <w:pPr>
      <w:numPr>
        <w:numId w:val="38"/>
      </w:numPr>
    </w:pPr>
  </w:style>
  <w:style w:type="numbering" w:customStyle="1" w:styleId="WW8Num43">
    <w:name w:val="WW8Num43"/>
    <w:basedOn w:val="Bezlisty"/>
    <w:rsid w:val="001612D1"/>
    <w:pPr>
      <w:numPr>
        <w:numId w:val="39"/>
      </w:numPr>
    </w:pPr>
  </w:style>
  <w:style w:type="numbering" w:customStyle="1" w:styleId="WW8Num23">
    <w:name w:val="WW8Num23"/>
    <w:basedOn w:val="Bezlisty"/>
    <w:rsid w:val="001612D1"/>
    <w:pPr>
      <w:numPr>
        <w:numId w:val="40"/>
      </w:numPr>
    </w:pPr>
  </w:style>
  <w:style w:type="numbering" w:customStyle="1" w:styleId="WW8Num40">
    <w:name w:val="WW8Num40"/>
    <w:basedOn w:val="Bezlisty"/>
    <w:rsid w:val="001612D1"/>
    <w:pPr>
      <w:numPr>
        <w:numId w:val="41"/>
      </w:numPr>
    </w:pPr>
  </w:style>
  <w:style w:type="numbering" w:customStyle="1" w:styleId="WW8Num49">
    <w:name w:val="WW8Num49"/>
    <w:basedOn w:val="Bezlisty"/>
    <w:rsid w:val="001612D1"/>
    <w:pPr>
      <w:numPr>
        <w:numId w:val="42"/>
      </w:numPr>
    </w:pPr>
  </w:style>
  <w:style w:type="numbering" w:customStyle="1" w:styleId="WW8Num48">
    <w:name w:val="WW8Num48"/>
    <w:basedOn w:val="Bezlisty"/>
    <w:rsid w:val="001612D1"/>
    <w:pPr>
      <w:numPr>
        <w:numId w:val="43"/>
      </w:numPr>
    </w:pPr>
  </w:style>
  <w:style w:type="numbering" w:customStyle="1" w:styleId="WW8Num2">
    <w:name w:val="WW8Num2"/>
    <w:basedOn w:val="Bezlisty"/>
    <w:rsid w:val="001612D1"/>
    <w:pPr>
      <w:numPr>
        <w:numId w:val="44"/>
      </w:numPr>
    </w:pPr>
  </w:style>
  <w:style w:type="numbering" w:customStyle="1" w:styleId="WW8Num16">
    <w:name w:val="WW8Num16"/>
    <w:basedOn w:val="Bezlisty"/>
    <w:rsid w:val="001612D1"/>
    <w:pPr>
      <w:numPr>
        <w:numId w:val="45"/>
      </w:numPr>
    </w:pPr>
  </w:style>
  <w:style w:type="numbering" w:customStyle="1" w:styleId="WW8Num50">
    <w:name w:val="WW8Num50"/>
    <w:basedOn w:val="Bezlisty"/>
    <w:rsid w:val="001612D1"/>
    <w:pPr>
      <w:numPr>
        <w:numId w:val="46"/>
      </w:numPr>
    </w:pPr>
  </w:style>
  <w:style w:type="numbering" w:customStyle="1" w:styleId="WW8Num41">
    <w:name w:val="WW8Num41"/>
    <w:basedOn w:val="Bezlisty"/>
    <w:rsid w:val="001612D1"/>
    <w:pPr>
      <w:numPr>
        <w:numId w:val="47"/>
      </w:numPr>
    </w:pPr>
  </w:style>
  <w:style w:type="numbering" w:customStyle="1" w:styleId="WW8Num39">
    <w:name w:val="WW8Num39"/>
    <w:basedOn w:val="Bezlisty"/>
    <w:rsid w:val="001612D1"/>
    <w:pPr>
      <w:numPr>
        <w:numId w:val="48"/>
      </w:numPr>
    </w:pPr>
  </w:style>
  <w:style w:type="numbering" w:customStyle="1" w:styleId="WW8Num4">
    <w:name w:val="WW8Num4"/>
    <w:basedOn w:val="Bezlisty"/>
    <w:rsid w:val="001612D1"/>
    <w:pPr>
      <w:numPr>
        <w:numId w:val="49"/>
      </w:numPr>
    </w:pPr>
  </w:style>
  <w:style w:type="numbering" w:customStyle="1" w:styleId="WW8Num45">
    <w:name w:val="WW8Num45"/>
    <w:basedOn w:val="Bezlisty"/>
    <w:rsid w:val="001612D1"/>
    <w:pPr>
      <w:numPr>
        <w:numId w:val="50"/>
      </w:numPr>
    </w:pPr>
  </w:style>
  <w:style w:type="numbering" w:customStyle="1" w:styleId="WW8Num14">
    <w:name w:val="WW8Num14"/>
    <w:basedOn w:val="Bezlisty"/>
    <w:rsid w:val="001612D1"/>
    <w:pPr>
      <w:numPr>
        <w:numId w:val="51"/>
      </w:numPr>
    </w:pPr>
  </w:style>
  <w:style w:type="numbering" w:customStyle="1" w:styleId="WW8Num24">
    <w:name w:val="WW8Num24"/>
    <w:basedOn w:val="Bezlisty"/>
    <w:rsid w:val="001612D1"/>
    <w:pPr>
      <w:numPr>
        <w:numId w:val="52"/>
      </w:numPr>
    </w:pPr>
  </w:style>
  <w:style w:type="numbering" w:customStyle="1" w:styleId="WW8Num28">
    <w:name w:val="WW8Num28"/>
    <w:basedOn w:val="Bezlisty"/>
    <w:rsid w:val="001612D1"/>
    <w:pPr>
      <w:numPr>
        <w:numId w:val="53"/>
      </w:numPr>
    </w:pPr>
  </w:style>
  <w:style w:type="numbering" w:customStyle="1" w:styleId="WW8Num20">
    <w:name w:val="WW8Num20"/>
    <w:basedOn w:val="Bezlisty"/>
    <w:rsid w:val="001612D1"/>
    <w:pPr>
      <w:numPr>
        <w:numId w:val="54"/>
      </w:numPr>
    </w:pPr>
  </w:style>
  <w:style w:type="numbering" w:customStyle="1" w:styleId="WW8Num37">
    <w:name w:val="WW8Num37"/>
    <w:basedOn w:val="Bezlisty"/>
    <w:rsid w:val="001612D1"/>
    <w:pPr>
      <w:numPr>
        <w:numId w:val="55"/>
      </w:numPr>
    </w:pPr>
  </w:style>
  <w:style w:type="numbering" w:customStyle="1" w:styleId="WW8Num36">
    <w:name w:val="WW8Num36"/>
    <w:basedOn w:val="Bezlisty"/>
    <w:rsid w:val="001612D1"/>
    <w:pPr>
      <w:numPr>
        <w:numId w:val="56"/>
      </w:numPr>
    </w:pPr>
  </w:style>
  <w:style w:type="numbering" w:customStyle="1" w:styleId="WW8Num46">
    <w:name w:val="WW8Num46"/>
    <w:basedOn w:val="Bezlisty"/>
    <w:rsid w:val="001612D1"/>
    <w:pPr>
      <w:numPr>
        <w:numId w:val="57"/>
      </w:numPr>
    </w:pPr>
  </w:style>
  <w:style w:type="numbering" w:customStyle="1" w:styleId="WW8Num51">
    <w:name w:val="WW8Num51"/>
    <w:basedOn w:val="Bezlisty"/>
    <w:rsid w:val="001612D1"/>
    <w:pPr>
      <w:numPr>
        <w:numId w:val="58"/>
      </w:numPr>
    </w:pPr>
  </w:style>
  <w:style w:type="character" w:customStyle="1" w:styleId="StandardZnak">
    <w:name w:val="Standard Znak"/>
    <w:basedOn w:val="Domylnaczcionkaakapitu"/>
    <w:link w:val="Standard"/>
    <w:rsid w:val="006954D3"/>
    <w:rPr>
      <w:rFonts w:ascii="Times New Roman" w:eastAsia="Times New Roman" w:hAnsi="Times New Roman" w:cs="Times New Roman"/>
      <w:sz w:val="21"/>
    </w:rPr>
  </w:style>
  <w:style w:type="paragraph" w:customStyle="1" w:styleId="standard0">
    <w:name w:val="standard"/>
    <w:basedOn w:val="Normalny"/>
    <w:rsid w:val="00564C71"/>
    <w:pPr>
      <w:widowControl/>
      <w:suppressAutoHyphens w:val="0"/>
      <w:spacing w:before="100" w:after="100"/>
      <w:textAlignment w:val="auto"/>
    </w:pPr>
    <w:rPr>
      <w:rFonts w:ascii="Times New Roman" w:eastAsia="Times New Roman" w:hAnsi="Times New Roman" w:cs="Times New Roman"/>
      <w:kern w:val="0"/>
      <w:lang w:eastAsia="pl-PL" w:bidi="ar-SA"/>
    </w:rPr>
  </w:style>
  <w:style w:type="paragraph" w:styleId="Tekstprzypisukocowego">
    <w:name w:val="endnote text"/>
    <w:basedOn w:val="Normalny"/>
    <w:link w:val="TekstprzypisukocowegoZnak"/>
    <w:uiPriority w:val="99"/>
    <w:semiHidden/>
    <w:unhideWhenUsed/>
    <w:rsid w:val="00E25EAF"/>
    <w:rPr>
      <w:sz w:val="20"/>
      <w:szCs w:val="18"/>
    </w:rPr>
  </w:style>
  <w:style w:type="character" w:customStyle="1" w:styleId="TekstprzypisukocowegoZnak">
    <w:name w:val="Tekst przypisu końcowego Znak"/>
    <w:basedOn w:val="Domylnaczcionkaakapitu"/>
    <w:link w:val="Tekstprzypisukocowego"/>
    <w:uiPriority w:val="99"/>
    <w:semiHidden/>
    <w:rsid w:val="00E25EAF"/>
    <w:rPr>
      <w:sz w:val="20"/>
      <w:szCs w:val="18"/>
    </w:rPr>
  </w:style>
  <w:style w:type="character" w:styleId="Odwoanieprzypisukocowego">
    <w:name w:val="endnote reference"/>
    <w:basedOn w:val="Domylnaczcionkaakapitu"/>
    <w:uiPriority w:val="99"/>
    <w:semiHidden/>
    <w:unhideWhenUsed/>
    <w:rsid w:val="00E25EAF"/>
    <w:rPr>
      <w:vertAlign w:val="superscript"/>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BulletC Znak"/>
    <w:link w:val="Akapitzlist"/>
    <w:qFormat/>
    <w:rsid w:val="00584594"/>
    <w:rPr>
      <w:rFonts w:ascii="Arial Narrow" w:eastAsia="Times New Roman" w:hAnsi="Arial Narrow" w:cs="Times New Roman"/>
      <w:sz w:val="22"/>
      <w:szCs w:val="22"/>
    </w:rPr>
  </w:style>
  <w:style w:type="character" w:customStyle="1" w:styleId="Teksttreci">
    <w:name w:val="Tekst treści_"/>
    <w:basedOn w:val="Domylnaczcionkaakapitu"/>
    <w:link w:val="Teksttreci0"/>
    <w:locked/>
    <w:rsid w:val="008C5F36"/>
    <w:rPr>
      <w:sz w:val="17"/>
      <w:szCs w:val="17"/>
      <w:shd w:val="clear" w:color="auto" w:fill="FFFFFF"/>
    </w:rPr>
  </w:style>
  <w:style w:type="paragraph" w:customStyle="1" w:styleId="Teksttreci0">
    <w:name w:val="Tekst treści"/>
    <w:basedOn w:val="Normalny"/>
    <w:link w:val="Teksttreci"/>
    <w:rsid w:val="008C5F36"/>
    <w:pPr>
      <w:shd w:val="clear" w:color="auto" w:fill="FFFFFF"/>
      <w:suppressAutoHyphens w:val="0"/>
      <w:autoSpaceDN/>
      <w:spacing w:line="0" w:lineRule="atLeast"/>
      <w:ind w:hanging="500"/>
      <w:textAlignment w:val="auto"/>
    </w:pPr>
    <w:rPr>
      <w:sz w:val="17"/>
      <w:szCs w:val="17"/>
    </w:rPr>
  </w:style>
  <w:style w:type="paragraph" w:customStyle="1" w:styleId="edytowalna">
    <w:name w:val="edytowalna"/>
    <w:basedOn w:val="Normalny"/>
    <w:link w:val="edytowalnaZnak"/>
    <w:uiPriority w:val="99"/>
    <w:qFormat/>
    <w:rsid w:val="00A26B24"/>
    <w:pPr>
      <w:widowControl/>
      <w:suppressAutoHyphens w:val="0"/>
      <w:autoSpaceDN/>
      <w:spacing w:after="60" w:line="276" w:lineRule="auto"/>
      <w:ind w:left="284" w:hanging="284"/>
      <w:jc w:val="both"/>
      <w:textAlignment w:val="auto"/>
    </w:pPr>
    <w:rPr>
      <w:rFonts w:ascii="Arial" w:eastAsia="Times New Roman" w:hAnsi="Arial" w:cs="Arial"/>
      <w:kern w:val="0"/>
      <w:szCs w:val="22"/>
      <w:lang w:eastAsia="pl-PL" w:bidi="ar-SA"/>
    </w:rPr>
  </w:style>
  <w:style w:type="character" w:customStyle="1" w:styleId="edytowalnaZnak">
    <w:name w:val="edytowalna Znak"/>
    <w:link w:val="edytowalna"/>
    <w:uiPriority w:val="99"/>
    <w:rsid w:val="00A26B24"/>
    <w:rPr>
      <w:rFonts w:ascii="Arial" w:eastAsia="Times New Roman" w:hAnsi="Arial" w:cs="Arial"/>
      <w:kern w:val="0"/>
      <w:szCs w:val="22"/>
      <w:lang w:eastAsia="pl-PL" w:bidi="ar-SA"/>
    </w:rPr>
  </w:style>
  <w:style w:type="character" w:customStyle="1" w:styleId="alb">
    <w:name w:val="a_lb"/>
    <w:basedOn w:val="Domylnaczcionkaakapitu"/>
    <w:rsid w:val="00307B2B"/>
  </w:style>
  <w:style w:type="numbering" w:customStyle="1" w:styleId="NumeracjaUrzdowawStarostwie1">
    <w:name w:val="Numeracja Urzędowa w Starostwie1"/>
    <w:basedOn w:val="Bezlisty"/>
    <w:rsid w:val="00B722E9"/>
    <w:pPr>
      <w:numPr>
        <w:numId w:val="82"/>
      </w:numPr>
    </w:pPr>
  </w:style>
  <w:style w:type="character" w:styleId="Odwoaniedokomentarza">
    <w:name w:val="annotation reference"/>
    <w:basedOn w:val="Domylnaczcionkaakapitu"/>
    <w:uiPriority w:val="99"/>
    <w:semiHidden/>
    <w:unhideWhenUsed/>
    <w:rsid w:val="00AB35A8"/>
    <w:rPr>
      <w:sz w:val="16"/>
      <w:szCs w:val="16"/>
    </w:rPr>
  </w:style>
  <w:style w:type="paragraph" w:styleId="Tekstkomentarza">
    <w:name w:val="annotation text"/>
    <w:basedOn w:val="Normalny"/>
    <w:link w:val="TekstkomentarzaZnak"/>
    <w:uiPriority w:val="99"/>
    <w:unhideWhenUsed/>
    <w:rsid w:val="00AB35A8"/>
    <w:rPr>
      <w:sz w:val="20"/>
      <w:szCs w:val="18"/>
    </w:rPr>
  </w:style>
  <w:style w:type="character" w:customStyle="1" w:styleId="TekstkomentarzaZnak">
    <w:name w:val="Tekst komentarza Znak"/>
    <w:basedOn w:val="Domylnaczcionkaakapitu"/>
    <w:link w:val="Tekstkomentarza"/>
    <w:uiPriority w:val="99"/>
    <w:rsid w:val="00AB35A8"/>
    <w:rPr>
      <w:sz w:val="20"/>
      <w:szCs w:val="18"/>
    </w:rPr>
  </w:style>
  <w:style w:type="paragraph" w:styleId="Tematkomentarza">
    <w:name w:val="annotation subject"/>
    <w:basedOn w:val="Tekstkomentarza"/>
    <w:next w:val="Tekstkomentarza"/>
    <w:link w:val="TematkomentarzaZnak"/>
    <w:unhideWhenUsed/>
    <w:rsid w:val="00AB35A8"/>
    <w:rPr>
      <w:b/>
      <w:bCs/>
    </w:rPr>
  </w:style>
  <w:style w:type="character" w:customStyle="1" w:styleId="TematkomentarzaZnak">
    <w:name w:val="Temat komentarza Znak"/>
    <w:basedOn w:val="TekstkomentarzaZnak"/>
    <w:link w:val="Tematkomentarza"/>
    <w:rsid w:val="00AB35A8"/>
    <w:rPr>
      <w:b/>
      <w:bCs/>
      <w:sz w:val="20"/>
      <w:szCs w:val="18"/>
    </w:rPr>
  </w:style>
  <w:style w:type="numbering" w:customStyle="1" w:styleId="WW8Num371">
    <w:name w:val="WW8Num371"/>
    <w:basedOn w:val="Bezlisty"/>
    <w:rsid w:val="00CC06A2"/>
    <w:pPr>
      <w:numPr>
        <w:numId w:val="84"/>
      </w:numPr>
    </w:pPr>
  </w:style>
  <w:style w:type="paragraph" w:styleId="NormalnyWeb">
    <w:name w:val="Normal (Web)"/>
    <w:basedOn w:val="Standard"/>
    <w:link w:val="NormalnyWebZnak"/>
    <w:rsid w:val="003D6FE8"/>
    <w:pPr>
      <w:suppressAutoHyphens w:val="0"/>
      <w:spacing w:before="280" w:after="119"/>
      <w:ind w:right="0"/>
    </w:pPr>
    <w:rPr>
      <w:rFonts w:ascii="Arial Unicode MS" w:eastAsia="Arial Unicode MS" w:hAnsi="Arial Unicode MS" w:cs="Arial Unicode MS"/>
    </w:rPr>
  </w:style>
  <w:style w:type="character" w:customStyle="1" w:styleId="NormalnyWebZnak">
    <w:name w:val="Normalny (Web) Znak"/>
    <w:link w:val="NormalnyWeb"/>
    <w:locked/>
    <w:rsid w:val="003D6FE8"/>
    <w:rPr>
      <w:rFonts w:ascii="Arial Unicode MS" w:eastAsia="Arial Unicode MS" w:hAnsi="Arial Unicode MS" w:cs="Arial Unicode MS"/>
      <w:sz w:val="21"/>
    </w:rPr>
  </w:style>
  <w:style w:type="numbering" w:customStyle="1" w:styleId="NumeracjaUrzdowawStarostwie2">
    <w:name w:val="Numeracja Urzędowa w Starostwie2"/>
    <w:basedOn w:val="Bezlisty"/>
    <w:rsid w:val="00265E9D"/>
    <w:pPr>
      <w:numPr>
        <w:numId w:val="79"/>
      </w:numPr>
    </w:pPr>
  </w:style>
  <w:style w:type="numbering" w:customStyle="1" w:styleId="WW8Num372">
    <w:name w:val="WW8Num372"/>
    <w:basedOn w:val="Bezlisty"/>
    <w:rsid w:val="00265E9D"/>
    <w:pPr>
      <w:numPr>
        <w:numId w:val="72"/>
      </w:numPr>
    </w:pPr>
  </w:style>
  <w:style w:type="numbering" w:customStyle="1" w:styleId="NumeracjaUrzdowawStarostwie6">
    <w:name w:val="Numeracja Urzędowa w Starostwie6"/>
    <w:basedOn w:val="Bezlisty"/>
    <w:rsid w:val="00C52C3F"/>
  </w:style>
  <w:style w:type="character" w:customStyle="1" w:styleId="StopkaZnak">
    <w:name w:val="Stopka Znak"/>
    <w:basedOn w:val="Domylnaczcionkaakapitu"/>
    <w:link w:val="Stopka"/>
    <w:rsid w:val="00142D85"/>
    <w:rPr>
      <w:rFonts w:ascii="Times New Roman" w:eastAsia="Times New Roman" w:hAnsi="Times New Roman" w:cs="Times New Roman"/>
      <w:sz w:val="21"/>
    </w:rPr>
  </w:style>
  <w:style w:type="character" w:customStyle="1" w:styleId="WW8Num1z0">
    <w:name w:val="WW8Num1z0"/>
    <w:rsid w:val="00D748F6"/>
    <w:rPr>
      <w:b/>
      <w:color w:val="auto"/>
    </w:rPr>
  </w:style>
  <w:style w:type="character" w:customStyle="1" w:styleId="WW8Num7z1">
    <w:name w:val="WW8Num7z1"/>
    <w:rsid w:val="00D748F6"/>
    <w:rPr>
      <w:rFonts w:ascii="OpenSymbol" w:hAnsi="OpenSymbol" w:cs="OpenSymbol"/>
    </w:rPr>
  </w:style>
  <w:style w:type="character" w:customStyle="1" w:styleId="Absatz-Standardschriftart">
    <w:name w:val="Absatz-Standardschriftart"/>
    <w:rsid w:val="00D748F6"/>
  </w:style>
  <w:style w:type="character" w:customStyle="1" w:styleId="WW-Absatz-Standardschriftart">
    <w:name w:val="WW-Absatz-Standardschriftart"/>
    <w:rsid w:val="00D748F6"/>
  </w:style>
  <w:style w:type="character" w:customStyle="1" w:styleId="WW-Absatz-Standardschriftart1">
    <w:name w:val="WW-Absatz-Standardschriftart1"/>
    <w:rsid w:val="00D748F6"/>
  </w:style>
  <w:style w:type="character" w:customStyle="1" w:styleId="WW-Absatz-Standardschriftart11">
    <w:name w:val="WW-Absatz-Standardschriftart11"/>
    <w:rsid w:val="00D748F6"/>
  </w:style>
  <w:style w:type="character" w:customStyle="1" w:styleId="WW8NumSt1z0">
    <w:name w:val="WW8NumSt1z0"/>
    <w:rsid w:val="00D748F6"/>
    <w:rPr>
      <w:rFonts w:ascii="Symbol" w:hAnsi="Symbol"/>
    </w:rPr>
  </w:style>
  <w:style w:type="character" w:customStyle="1" w:styleId="Domylnaczcionkaakapitu1">
    <w:name w:val="Domyślna czcionka akapitu1"/>
    <w:rsid w:val="00D748F6"/>
  </w:style>
  <w:style w:type="character" w:customStyle="1" w:styleId="NagwekZnak">
    <w:name w:val="Nagłówek Znak"/>
    <w:uiPriority w:val="99"/>
    <w:rsid w:val="00D748F6"/>
    <w:rPr>
      <w:sz w:val="24"/>
      <w:szCs w:val="24"/>
    </w:rPr>
  </w:style>
  <w:style w:type="character" w:customStyle="1" w:styleId="Odwoaniedokomentarza1">
    <w:name w:val="Odwołanie do komentarza1"/>
    <w:rsid w:val="00D748F6"/>
    <w:rPr>
      <w:sz w:val="16"/>
      <w:szCs w:val="16"/>
    </w:rPr>
  </w:style>
  <w:style w:type="character" w:customStyle="1" w:styleId="WW8Num22z0">
    <w:name w:val="WW8Num22z0"/>
    <w:rsid w:val="00D748F6"/>
    <w:rPr>
      <w:b/>
    </w:rPr>
  </w:style>
  <w:style w:type="character" w:customStyle="1" w:styleId="Znakinumeracji">
    <w:name w:val="Znaki numeracji"/>
    <w:rsid w:val="00D748F6"/>
  </w:style>
  <w:style w:type="character" w:customStyle="1" w:styleId="Symbolewypunktowania">
    <w:name w:val="Symbole wypunktowania"/>
    <w:rsid w:val="00D748F6"/>
    <w:rPr>
      <w:rFonts w:ascii="OpenSymbol" w:eastAsia="OpenSymbol" w:hAnsi="OpenSymbol" w:cs="OpenSymbol"/>
    </w:rPr>
  </w:style>
  <w:style w:type="paragraph" w:customStyle="1" w:styleId="Nagwek10">
    <w:name w:val="Nagłówek1"/>
    <w:basedOn w:val="Normalny"/>
    <w:next w:val="Tekstpodstawowy"/>
    <w:rsid w:val="00D748F6"/>
    <w:pPr>
      <w:keepNext/>
      <w:widowControl/>
      <w:autoSpaceDN/>
      <w:spacing w:before="240" w:after="120"/>
      <w:textAlignment w:val="auto"/>
    </w:pPr>
    <w:rPr>
      <w:rFonts w:ascii="Arial" w:hAnsi="Arial"/>
      <w:kern w:val="0"/>
      <w:sz w:val="28"/>
      <w:szCs w:val="28"/>
      <w:lang w:eastAsia="ar-SA" w:bidi="ar-SA"/>
    </w:rPr>
  </w:style>
  <w:style w:type="paragraph" w:styleId="Tekstpodstawowy">
    <w:name w:val="Body Text"/>
    <w:basedOn w:val="Normalny"/>
    <w:link w:val="TekstpodstawowyZnak"/>
    <w:rsid w:val="00D748F6"/>
    <w:pPr>
      <w:widowControl/>
      <w:autoSpaceDN/>
      <w:spacing w:after="120"/>
      <w:textAlignment w:val="auto"/>
    </w:pPr>
    <w:rPr>
      <w:rFonts w:ascii="Times New Roman" w:eastAsia="Times New Roman" w:hAnsi="Times New Roman" w:cs="Times New Roman"/>
      <w:kern w:val="0"/>
      <w:lang w:eastAsia="ar-SA" w:bidi="ar-SA"/>
    </w:rPr>
  </w:style>
  <w:style w:type="character" w:customStyle="1" w:styleId="TekstpodstawowyZnak">
    <w:name w:val="Tekst podstawowy Znak"/>
    <w:basedOn w:val="Domylnaczcionkaakapitu"/>
    <w:link w:val="Tekstpodstawowy"/>
    <w:rsid w:val="00D748F6"/>
    <w:rPr>
      <w:rFonts w:ascii="Times New Roman" w:eastAsia="Times New Roman" w:hAnsi="Times New Roman" w:cs="Times New Roman"/>
      <w:kern w:val="0"/>
      <w:lang w:eastAsia="ar-SA" w:bidi="ar-SA"/>
    </w:rPr>
  </w:style>
  <w:style w:type="paragraph" w:customStyle="1" w:styleId="Podpis1">
    <w:name w:val="Podpis1"/>
    <w:basedOn w:val="Normalny"/>
    <w:rsid w:val="00D748F6"/>
    <w:pPr>
      <w:widowControl/>
      <w:suppressLineNumbers/>
      <w:autoSpaceDN/>
      <w:spacing w:before="120" w:after="120"/>
      <w:textAlignment w:val="auto"/>
    </w:pPr>
    <w:rPr>
      <w:rFonts w:ascii="Times New Roman" w:eastAsia="Times New Roman" w:hAnsi="Times New Roman"/>
      <w:i/>
      <w:iCs/>
      <w:kern w:val="0"/>
      <w:lang w:eastAsia="ar-SA" w:bidi="ar-SA"/>
    </w:rPr>
  </w:style>
  <w:style w:type="paragraph" w:customStyle="1" w:styleId="Indeks">
    <w:name w:val="Indeks"/>
    <w:basedOn w:val="Normalny"/>
    <w:rsid w:val="00D748F6"/>
    <w:pPr>
      <w:widowControl/>
      <w:suppressLineNumbers/>
      <w:autoSpaceDN/>
      <w:textAlignment w:val="auto"/>
    </w:pPr>
    <w:rPr>
      <w:rFonts w:ascii="Times New Roman" w:eastAsia="Times New Roman" w:hAnsi="Times New Roman"/>
      <w:kern w:val="0"/>
      <w:lang w:eastAsia="ar-SA" w:bidi="ar-SA"/>
    </w:rPr>
  </w:style>
  <w:style w:type="character" w:customStyle="1" w:styleId="TekstdymkaZnak1">
    <w:name w:val="Tekst dymka Znak1"/>
    <w:basedOn w:val="Domylnaczcionkaakapitu"/>
    <w:link w:val="Tekstdymka"/>
    <w:rsid w:val="00D748F6"/>
    <w:rPr>
      <w:rFonts w:ascii="Segoe UI" w:hAnsi="Segoe UI"/>
      <w:sz w:val="18"/>
      <w:szCs w:val="16"/>
    </w:rPr>
  </w:style>
  <w:style w:type="character" w:customStyle="1" w:styleId="NagwekZnak1">
    <w:name w:val="Nagłówek Znak1"/>
    <w:basedOn w:val="Domylnaczcionkaakapitu"/>
    <w:link w:val="Nagwek"/>
    <w:uiPriority w:val="99"/>
    <w:rsid w:val="00D748F6"/>
    <w:rPr>
      <w:rFonts w:ascii="Times New Roman" w:eastAsia="Times New Roman" w:hAnsi="Times New Roman" w:cs="Times New Roman"/>
      <w:sz w:val="21"/>
    </w:rPr>
  </w:style>
  <w:style w:type="character" w:customStyle="1" w:styleId="StopkaZnak1">
    <w:name w:val="Stopka Znak1"/>
    <w:basedOn w:val="Domylnaczcionkaakapitu"/>
    <w:rsid w:val="00D748F6"/>
    <w:rPr>
      <w:sz w:val="24"/>
      <w:szCs w:val="24"/>
      <w:lang w:eastAsia="ar-SA"/>
    </w:rPr>
  </w:style>
  <w:style w:type="paragraph" w:customStyle="1" w:styleId="Tekstkomentarza1">
    <w:name w:val="Tekst komentarza1"/>
    <w:basedOn w:val="Normalny"/>
    <w:rsid w:val="00D748F6"/>
    <w:pPr>
      <w:widowControl/>
      <w:autoSpaceDN/>
      <w:textAlignment w:val="auto"/>
    </w:pPr>
    <w:rPr>
      <w:rFonts w:ascii="Times New Roman" w:eastAsia="Times New Roman" w:hAnsi="Times New Roman" w:cs="Times New Roman"/>
      <w:kern w:val="0"/>
      <w:sz w:val="20"/>
      <w:szCs w:val="20"/>
      <w:lang w:eastAsia="ar-SA" w:bidi="ar-SA"/>
    </w:rPr>
  </w:style>
  <w:style w:type="character" w:customStyle="1" w:styleId="TekstkomentarzaZnak1">
    <w:name w:val="Tekst komentarza Znak1"/>
    <w:basedOn w:val="Domylnaczcionkaakapitu"/>
    <w:uiPriority w:val="99"/>
    <w:semiHidden/>
    <w:rsid w:val="00D748F6"/>
    <w:rPr>
      <w:lang w:eastAsia="ar-SA"/>
    </w:rPr>
  </w:style>
  <w:style w:type="character" w:customStyle="1" w:styleId="TematkomentarzaZnak1">
    <w:name w:val="Temat komentarza Znak1"/>
    <w:basedOn w:val="TekstkomentarzaZnak1"/>
    <w:rsid w:val="00D748F6"/>
    <w:rPr>
      <w:b/>
      <w:bCs/>
      <w:lang w:eastAsia="ar-SA"/>
    </w:rPr>
  </w:style>
  <w:style w:type="paragraph" w:customStyle="1" w:styleId="CM1">
    <w:name w:val="CM1"/>
    <w:basedOn w:val="Default"/>
    <w:next w:val="Default"/>
    <w:uiPriority w:val="99"/>
    <w:rsid w:val="00D748F6"/>
    <w:pPr>
      <w:suppressAutoHyphens w:val="0"/>
      <w:adjustRightInd w:val="0"/>
      <w:textAlignment w:val="auto"/>
    </w:pPr>
    <w:rPr>
      <w:rFonts w:ascii="Times New Roman" w:eastAsia="Times New Roman" w:hAnsi="Times New Roman" w:cs="Times New Roman"/>
      <w:color w:val="auto"/>
      <w:kern w:val="0"/>
      <w:lang w:eastAsia="pl-PL"/>
    </w:rPr>
  </w:style>
  <w:style w:type="paragraph" w:customStyle="1" w:styleId="CM27">
    <w:name w:val="CM27"/>
    <w:basedOn w:val="Default"/>
    <w:next w:val="Default"/>
    <w:uiPriority w:val="99"/>
    <w:rsid w:val="00D748F6"/>
    <w:pPr>
      <w:suppressAutoHyphens w:val="0"/>
      <w:adjustRightInd w:val="0"/>
      <w:textAlignment w:val="auto"/>
    </w:pPr>
    <w:rPr>
      <w:rFonts w:ascii="Times New Roman" w:eastAsia="Times New Roman" w:hAnsi="Times New Roman" w:cs="Times New Roman"/>
      <w:color w:val="auto"/>
      <w:kern w:val="0"/>
      <w:lang w:eastAsia="pl-PL"/>
    </w:rPr>
  </w:style>
  <w:style w:type="paragraph" w:customStyle="1" w:styleId="CM13">
    <w:name w:val="CM13"/>
    <w:basedOn w:val="Default"/>
    <w:next w:val="Default"/>
    <w:uiPriority w:val="99"/>
    <w:rsid w:val="00D748F6"/>
    <w:pPr>
      <w:suppressAutoHyphens w:val="0"/>
      <w:adjustRightInd w:val="0"/>
      <w:spacing w:line="278" w:lineRule="atLeast"/>
      <w:textAlignment w:val="auto"/>
    </w:pPr>
    <w:rPr>
      <w:rFonts w:ascii="Times New Roman" w:eastAsia="Times New Roman" w:hAnsi="Times New Roman" w:cs="Times New Roman"/>
      <w:color w:val="auto"/>
      <w:kern w:val="0"/>
      <w:lang w:eastAsia="pl-PL"/>
    </w:rPr>
  </w:style>
  <w:style w:type="paragraph" w:customStyle="1" w:styleId="CM5">
    <w:name w:val="CM5"/>
    <w:basedOn w:val="Default"/>
    <w:next w:val="Default"/>
    <w:uiPriority w:val="99"/>
    <w:rsid w:val="00D748F6"/>
    <w:pPr>
      <w:suppressAutoHyphens w:val="0"/>
      <w:adjustRightInd w:val="0"/>
      <w:spacing w:line="278" w:lineRule="atLeast"/>
      <w:textAlignment w:val="auto"/>
    </w:pPr>
    <w:rPr>
      <w:rFonts w:ascii="Times New Roman" w:eastAsia="Times New Roman" w:hAnsi="Times New Roman" w:cs="Times New Roman"/>
      <w:color w:val="auto"/>
      <w:kern w:val="0"/>
      <w:lang w:eastAsia="pl-PL"/>
    </w:rPr>
  </w:style>
  <w:style w:type="paragraph" w:customStyle="1" w:styleId="CM6">
    <w:name w:val="CM6"/>
    <w:basedOn w:val="Default"/>
    <w:next w:val="Default"/>
    <w:uiPriority w:val="99"/>
    <w:rsid w:val="00D748F6"/>
    <w:pPr>
      <w:suppressAutoHyphens w:val="0"/>
      <w:adjustRightInd w:val="0"/>
      <w:spacing w:line="283" w:lineRule="atLeast"/>
      <w:textAlignment w:val="auto"/>
    </w:pPr>
    <w:rPr>
      <w:rFonts w:ascii="Times New Roman" w:eastAsia="Times New Roman" w:hAnsi="Times New Roman" w:cs="Times New Roman"/>
      <w:color w:val="auto"/>
      <w:kern w:val="0"/>
      <w:lang w:eastAsia="pl-PL"/>
    </w:rPr>
  </w:style>
  <w:style w:type="paragraph" w:customStyle="1" w:styleId="CM4">
    <w:name w:val="CM4"/>
    <w:basedOn w:val="Default"/>
    <w:next w:val="Default"/>
    <w:uiPriority w:val="99"/>
    <w:rsid w:val="00D748F6"/>
    <w:pPr>
      <w:suppressAutoHyphens w:val="0"/>
      <w:adjustRightInd w:val="0"/>
      <w:spacing w:line="278" w:lineRule="atLeast"/>
      <w:textAlignment w:val="auto"/>
    </w:pPr>
    <w:rPr>
      <w:rFonts w:ascii="Times New Roman" w:eastAsia="Times New Roman" w:hAnsi="Times New Roman" w:cs="Times New Roman"/>
      <w:color w:val="auto"/>
      <w:kern w:val="0"/>
      <w:lang w:eastAsia="pl-PL"/>
    </w:rPr>
  </w:style>
  <w:style w:type="paragraph" w:customStyle="1" w:styleId="CM26">
    <w:name w:val="CM26"/>
    <w:basedOn w:val="Default"/>
    <w:next w:val="Default"/>
    <w:uiPriority w:val="99"/>
    <w:rsid w:val="00D748F6"/>
    <w:pPr>
      <w:suppressAutoHyphens w:val="0"/>
      <w:adjustRightInd w:val="0"/>
      <w:textAlignment w:val="auto"/>
    </w:pPr>
    <w:rPr>
      <w:rFonts w:ascii="Times New Roman" w:eastAsia="Times New Roman" w:hAnsi="Times New Roman" w:cs="Times New Roman"/>
      <w:color w:val="auto"/>
      <w:kern w:val="0"/>
      <w:lang w:eastAsia="pl-PL"/>
    </w:rPr>
  </w:style>
  <w:style w:type="character" w:styleId="Hipercze">
    <w:name w:val="Hyperlink"/>
    <w:rsid w:val="00D748F6"/>
    <w:rPr>
      <w:color w:val="0000FF"/>
      <w:u w:val="single"/>
    </w:rPr>
  </w:style>
  <w:style w:type="character" w:customStyle="1" w:styleId="citation-line">
    <w:name w:val="citation-line"/>
    <w:basedOn w:val="Domylnaczcionkaakapitu"/>
    <w:rsid w:val="00D748F6"/>
  </w:style>
  <w:style w:type="character" w:customStyle="1" w:styleId="highlight">
    <w:name w:val="highlight"/>
    <w:basedOn w:val="Domylnaczcionkaakapitu"/>
    <w:rsid w:val="00D748F6"/>
  </w:style>
  <w:style w:type="character" w:customStyle="1" w:styleId="WW8Num42z4">
    <w:name w:val="WW8Num42z4"/>
    <w:rsid w:val="00EC577D"/>
    <w:rPr>
      <w:rFonts w:hint="default"/>
      <w:b w:val="0"/>
      <w:strike w:val="0"/>
      <w:dstrike w:val="0"/>
      <w:color w:val="000000"/>
      <w:u w:val="none"/>
    </w:rPr>
  </w:style>
  <w:style w:type="paragraph" w:styleId="Bezodstpw">
    <w:name w:val="No Spacing"/>
    <w:uiPriority w:val="1"/>
    <w:qFormat/>
    <w:rsid w:val="001E2295"/>
    <w:pPr>
      <w:widowControl/>
      <w:autoSpaceDN/>
      <w:textAlignment w:val="auto"/>
    </w:pPr>
    <w:rPr>
      <w:rFonts w:ascii="Calibri" w:eastAsia="Calibri" w:hAnsi="Calibri" w:cs="Times New Roman"/>
      <w:kern w:val="0"/>
      <w:sz w:val="22"/>
      <w:szCs w:val="22"/>
      <w:lang w:eastAsia="en-US" w:bidi="ar-SA"/>
    </w:rPr>
  </w:style>
  <w:style w:type="paragraph" w:customStyle="1" w:styleId="normal1">
    <w:name w:val="normal1"/>
    <w:qFormat/>
    <w:rsid w:val="005C2C88"/>
    <w:pPr>
      <w:widowControl/>
      <w:suppressAutoHyphens/>
      <w:autoSpaceDN/>
      <w:textAlignment w:val="auto"/>
    </w:pPr>
    <w:rPr>
      <w:rFonts w:eastAsia="Liberation Serif" w:cs="Liberation Serif"/>
      <w:kern w:val="0"/>
    </w:rPr>
  </w:style>
  <w:style w:type="paragraph" w:styleId="Poprawka">
    <w:name w:val="Revision"/>
    <w:hidden/>
    <w:uiPriority w:val="99"/>
    <w:semiHidden/>
    <w:rsid w:val="006D10BF"/>
    <w:pPr>
      <w:widowControl/>
      <w:autoSpaceDN/>
      <w:textAlignment w:val="auto"/>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8456371">
      <w:bodyDiv w:val="1"/>
      <w:marLeft w:val="0"/>
      <w:marRight w:val="0"/>
      <w:marTop w:val="0"/>
      <w:marBottom w:val="0"/>
      <w:divBdr>
        <w:top w:val="none" w:sz="0" w:space="0" w:color="auto"/>
        <w:left w:val="none" w:sz="0" w:space="0" w:color="auto"/>
        <w:bottom w:val="none" w:sz="0" w:space="0" w:color="auto"/>
        <w:right w:val="none" w:sz="0" w:space="0" w:color="auto"/>
      </w:divBdr>
      <w:divsChild>
        <w:div w:id="1914268045">
          <w:marLeft w:val="0"/>
          <w:marRight w:val="0"/>
          <w:marTop w:val="0"/>
          <w:marBottom w:val="0"/>
          <w:divBdr>
            <w:top w:val="none" w:sz="0" w:space="0" w:color="auto"/>
            <w:left w:val="none" w:sz="0" w:space="0" w:color="auto"/>
            <w:bottom w:val="none" w:sz="0" w:space="0" w:color="auto"/>
            <w:right w:val="none" w:sz="0" w:space="0" w:color="auto"/>
          </w:divBdr>
        </w:div>
        <w:div w:id="2115633230">
          <w:marLeft w:val="0"/>
          <w:marRight w:val="0"/>
          <w:marTop w:val="0"/>
          <w:marBottom w:val="0"/>
          <w:divBdr>
            <w:top w:val="none" w:sz="0" w:space="0" w:color="auto"/>
            <w:left w:val="none" w:sz="0" w:space="0" w:color="auto"/>
            <w:bottom w:val="none" w:sz="0" w:space="0" w:color="auto"/>
            <w:right w:val="none" w:sz="0" w:space="0" w:color="auto"/>
          </w:divBdr>
        </w:div>
      </w:divsChild>
    </w:div>
    <w:div w:id="820001030">
      <w:bodyDiv w:val="1"/>
      <w:marLeft w:val="0"/>
      <w:marRight w:val="0"/>
      <w:marTop w:val="0"/>
      <w:marBottom w:val="0"/>
      <w:divBdr>
        <w:top w:val="none" w:sz="0" w:space="0" w:color="auto"/>
        <w:left w:val="none" w:sz="0" w:space="0" w:color="auto"/>
        <w:bottom w:val="none" w:sz="0" w:space="0" w:color="auto"/>
        <w:right w:val="none" w:sz="0" w:space="0" w:color="auto"/>
      </w:divBdr>
      <w:divsChild>
        <w:div w:id="332802884">
          <w:marLeft w:val="0"/>
          <w:marRight w:val="0"/>
          <w:marTop w:val="0"/>
          <w:marBottom w:val="0"/>
          <w:divBdr>
            <w:top w:val="none" w:sz="0" w:space="0" w:color="auto"/>
            <w:left w:val="none" w:sz="0" w:space="0" w:color="auto"/>
            <w:bottom w:val="none" w:sz="0" w:space="0" w:color="auto"/>
            <w:right w:val="none" w:sz="0" w:space="0" w:color="auto"/>
          </w:divBdr>
        </w:div>
        <w:div w:id="1991981859">
          <w:marLeft w:val="0"/>
          <w:marRight w:val="0"/>
          <w:marTop w:val="0"/>
          <w:marBottom w:val="0"/>
          <w:divBdr>
            <w:top w:val="none" w:sz="0" w:space="0" w:color="auto"/>
            <w:left w:val="none" w:sz="0" w:space="0" w:color="auto"/>
            <w:bottom w:val="none" w:sz="0" w:space="0" w:color="auto"/>
            <w:right w:val="none" w:sz="0" w:space="0" w:color="auto"/>
          </w:divBdr>
        </w:div>
        <w:div w:id="982588783">
          <w:marLeft w:val="0"/>
          <w:marRight w:val="0"/>
          <w:marTop w:val="0"/>
          <w:marBottom w:val="0"/>
          <w:divBdr>
            <w:top w:val="none" w:sz="0" w:space="0" w:color="auto"/>
            <w:left w:val="none" w:sz="0" w:space="0" w:color="auto"/>
            <w:bottom w:val="none" w:sz="0" w:space="0" w:color="auto"/>
            <w:right w:val="none" w:sz="0" w:space="0" w:color="auto"/>
          </w:divBdr>
        </w:div>
      </w:divsChild>
    </w:div>
    <w:div w:id="870919438">
      <w:bodyDiv w:val="1"/>
      <w:marLeft w:val="0"/>
      <w:marRight w:val="0"/>
      <w:marTop w:val="0"/>
      <w:marBottom w:val="0"/>
      <w:divBdr>
        <w:top w:val="none" w:sz="0" w:space="0" w:color="auto"/>
        <w:left w:val="none" w:sz="0" w:space="0" w:color="auto"/>
        <w:bottom w:val="none" w:sz="0" w:space="0" w:color="auto"/>
        <w:right w:val="none" w:sz="0" w:space="0" w:color="auto"/>
      </w:divBdr>
    </w:div>
    <w:div w:id="1173185199">
      <w:bodyDiv w:val="1"/>
      <w:marLeft w:val="0"/>
      <w:marRight w:val="0"/>
      <w:marTop w:val="0"/>
      <w:marBottom w:val="0"/>
      <w:divBdr>
        <w:top w:val="none" w:sz="0" w:space="0" w:color="auto"/>
        <w:left w:val="none" w:sz="0" w:space="0" w:color="auto"/>
        <w:bottom w:val="none" w:sz="0" w:space="0" w:color="auto"/>
        <w:right w:val="none" w:sz="0" w:space="0" w:color="auto"/>
      </w:divBdr>
      <w:divsChild>
        <w:div w:id="518198633">
          <w:marLeft w:val="0"/>
          <w:marRight w:val="0"/>
          <w:marTop w:val="0"/>
          <w:marBottom w:val="0"/>
          <w:divBdr>
            <w:top w:val="none" w:sz="0" w:space="0" w:color="auto"/>
            <w:left w:val="none" w:sz="0" w:space="0" w:color="auto"/>
            <w:bottom w:val="none" w:sz="0" w:space="0" w:color="auto"/>
            <w:right w:val="none" w:sz="0" w:space="0" w:color="auto"/>
          </w:divBdr>
        </w:div>
        <w:div w:id="1571958842">
          <w:marLeft w:val="0"/>
          <w:marRight w:val="0"/>
          <w:marTop w:val="0"/>
          <w:marBottom w:val="0"/>
          <w:divBdr>
            <w:top w:val="none" w:sz="0" w:space="0" w:color="auto"/>
            <w:left w:val="none" w:sz="0" w:space="0" w:color="auto"/>
            <w:bottom w:val="none" w:sz="0" w:space="0" w:color="auto"/>
            <w:right w:val="none" w:sz="0" w:space="0" w:color="auto"/>
          </w:divBdr>
          <w:divsChild>
            <w:div w:id="2041473555">
              <w:marLeft w:val="0"/>
              <w:marRight w:val="0"/>
              <w:marTop w:val="0"/>
              <w:marBottom w:val="0"/>
              <w:divBdr>
                <w:top w:val="none" w:sz="0" w:space="0" w:color="auto"/>
                <w:left w:val="none" w:sz="0" w:space="0" w:color="auto"/>
                <w:bottom w:val="none" w:sz="0" w:space="0" w:color="auto"/>
                <w:right w:val="none" w:sz="0" w:space="0" w:color="auto"/>
              </w:divBdr>
            </w:div>
            <w:div w:id="2010213750">
              <w:marLeft w:val="0"/>
              <w:marRight w:val="0"/>
              <w:marTop w:val="0"/>
              <w:marBottom w:val="0"/>
              <w:divBdr>
                <w:top w:val="none" w:sz="0" w:space="0" w:color="auto"/>
                <w:left w:val="none" w:sz="0" w:space="0" w:color="auto"/>
                <w:bottom w:val="none" w:sz="0" w:space="0" w:color="auto"/>
                <w:right w:val="none" w:sz="0" w:space="0" w:color="auto"/>
              </w:divBdr>
            </w:div>
            <w:div w:id="177982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537059">
      <w:bodyDiv w:val="1"/>
      <w:marLeft w:val="0"/>
      <w:marRight w:val="0"/>
      <w:marTop w:val="0"/>
      <w:marBottom w:val="0"/>
      <w:divBdr>
        <w:top w:val="none" w:sz="0" w:space="0" w:color="auto"/>
        <w:left w:val="none" w:sz="0" w:space="0" w:color="auto"/>
        <w:bottom w:val="none" w:sz="0" w:space="0" w:color="auto"/>
        <w:right w:val="none" w:sz="0" w:space="0" w:color="auto"/>
      </w:divBdr>
    </w:div>
    <w:div w:id="1541627616">
      <w:bodyDiv w:val="1"/>
      <w:marLeft w:val="0"/>
      <w:marRight w:val="0"/>
      <w:marTop w:val="0"/>
      <w:marBottom w:val="0"/>
      <w:divBdr>
        <w:top w:val="none" w:sz="0" w:space="0" w:color="auto"/>
        <w:left w:val="none" w:sz="0" w:space="0" w:color="auto"/>
        <w:bottom w:val="none" w:sz="0" w:space="0" w:color="auto"/>
        <w:right w:val="none" w:sz="0" w:space="0" w:color="auto"/>
      </w:divBdr>
    </w:div>
    <w:div w:id="1768691226">
      <w:bodyDiv w:val="1"/>
      <w:marLeft w:val="0"/>
      <w:marRight w:val="0"/>
      <w:marTop w:val="0"/>
      <w:marBottom w:val="0"/>
      <w:divBdr>
        <w:top w:val="none" w:sz="0" w:space="0" w:color="auto"/>
        <w:left w:val="none" w:sz="0" w:space="0" w:color="auto"/>
        <w:bottom w:val="none" w:sz="0" w:space="0" w:color="auto"/>
        <w:right w:val="none" w:sz="0" w:space="0" w:color="auto"/>
      </w:divBdr>
      <w:divsChild>
        <w:div w:id="1773089804">
          <w:marLeft w:val="0"/>
          <w:marRight w:val="0"/>
          <w:marTop w:val="0"/>
          <w:marBottom w:val="0"/>
          <w:divBdr>
            <w:top w:val="none" w:sz="0" w:space="0" w:color="auto"/>
            <w:left w:val="none" w:sz="0" w:space="0" w:color="auto"/>
            <w:bottom w:val="none" w:sz="0" w:space="0" w:color="auto"/>
            <w:right w:val="none" w:sz="0" w:space="0" w:color="auto"/>
          </w:divBdr>
        </w:div>
        <w:div w:id="1156189416">
          <w:marLeft w:val="0"/>
          <w:marRight w:val="0"/>
          <w:marTop w:val="0"/>
          <w:marBottom w:val="0"/>
          <w:divBdr>
            <w:top w:val="none" w:sz="0" w:space="0" w:color="auto"/>
            <w:left w:val="none" w:sz="0" w:space="0" w:color="auto"/>
            <w:bottom w:val="none" w:sz="0" w:space="0" w:color="auto"/>
            <w:right w:val="none" w:sz="0" w:space="0" w:color="auto"/>
          </w:divBdr>
        </w:div>
        <w:div w:id="866912109">
          <w:marLeft w:val="0"/>
          <w:marRight w:val="0"/>
          <w:marTop w:val="0"/>
          <w:marBottom w:val="0"/>
          <w:divBdr>
            <w:top w:val="none" w:sz="0" w:space="0" w:color="auto"/>
            <w:left w:val="none" w:sz="0" w:space="0" w:color="auto"/>
            <w:bottom w:val="none" w:sz="0" w:space="0" w:color="auto"/>
            <w:right w:val="none" w:sz="0" w:space="0" w:color="auto"/>
          </w:divBdr>
        </w:div>
      </w:divsChild>
    </w:div>
    <w:div w:id="1864973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wietne@poswietn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ojcik\Desktop\Nowe%20przetargi%202017\TERMO%20D&#322;uga%2049\siwz_ogloszenie\domysl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954F7-12D4-400B-83FC-E3BB15A72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domyslny</Template>
  <TotalTime>526</TotalTime>
  <Pages>7</Pages>
  <Words>3762</Words>
  <Characters>22573</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domyslny</vt:lpstr>
    </vt:vector>
  </TitlesOfParts>
  <Company/>
  <LinksUpToDate>false</LinksUpToDate>
  <CharactersWithSpaces>26283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domyslny</dc:title>
  <dc:creator>Monika Wojcik</dc:creator>
  <cp:lastModifiedBy>Marta Kośka</cp:lastModifiedBy>
  <cp:revision>39</cp:revision>
  <cp:lastPrinted>2021-06-10T09:13:00Z</cp:lastPrinted>
  <dcterms:created xsi:type="dcterms:W3CDTF">2021-11-16T14:34:00Z</dcterms:created>
  <dcterms:modified xsi:type="dcterms:W3CDTF">2024-11-12T12:39:00Z</dcterms:modified>
</cp:coreProperties>
</file>