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C96180" w14:textId="77777777" w:rsidR="00E46EFE" w:rsidRPr="004879A2" w:rsidRDefault="00E46EFE" w:rsidP="00EF381F">
      <w:pPr>
        <w:spacing w:before="75"/>
        <w:jc w:val="both"/>
        <w:rPr>
          <w:b/>
        </w:rPr>
      </w:pPr>
      <w:r w:rsidRPr="004879A2">
        <w:rPr>
          <w:b/>
        </w:rPr>
        <w:t>Zamawiający:</w:t>
      </w:r>
    </w:p>
    <w:p w14:paraId="67AE438A" w14:textId="77777777" w:rsidR="00E46EFE" w:rsidRPr="004879A2" w:rsidRDefault="00E46EFE" w:rsidP="00EF381F">
      <w:pPr>
        <w:pStyle w:val="Tekstpodstawowy"/>
        <w:spacing w:before="7"/>
        <w:jc w:val="both"/>
        <w:rPr>
          <w:b/>
          <w:sz w:val="22"/>
          <w:szCs w:val="22"/>
        </w:rPr>
      </w:pPr>
    </w:p>
    <w:p w14:paraId="634397AA" w14:textId="77777777" w:rsidR="00151C0C" w:rsidRDefault="00E46EFE" w:rsidP="00EF381F">
      <w:pPr>
        <w:spacing w:line="360" w:lineRule="auto"/>
        <w:ind w:right="6179"/>
        <w:jc w:val="both"/>
        <w:rPr>
          <w:b/>
          <w:bCs/>
          <w:spacing w:val="-4"/>
        </w:rPr>
      </w:pPr>
      <w:r w:rsidRPr="31947382">
        <w:rPr>
          <w:b/>
          <w:bCs/>
          <w:spacing w:val="-4"/>
        </w:rPr>
        <w:t>Dom Pomocy Społecznej</w:t>
      </w:r>
    </w:p>
    <w:p w14:paraId="2361EF62" w14:textId="1A5C555D" w:rsidR="00E46EFE" w:rsidRPr="004879A2" w:rsidRDefault="00E46EFE" w:rsidP="00EF381F">
      <w:pPr>
        <w:spacing w:line="360" w:lineRule="auto"/>
        <w:ind w:right="6179"/>
        <w:jc w:val="both"/>
        <w:rPr>
          <w:b/>
          <w:bCs/>
        </w:rPr>
      </w:pPr>
      <w:r w:rsidRPr="31947382">
        <w:rPr>
          <w:b/>
          <w:bCs/>
          <w:spacing w:val="-4"/>
        </w:rPr>
        <w:t xml:space="preserve"> </w:t>
      </w:r>
      <w:r w:rsidRPr="31947382">
        <w:rPr>
          <w:b/>
          <w:bCs/>
        </w:rPr>
        <w:t>„Pod Dębem”</w:t>
      </w:r>
    </w:p>
    <w:p w14:paraId="7F294BCE" w14:textId="77777777" w:rsidR="00E46EFE" w:rsidRPr="004879A2" w:rsidRDefault="00E46EFE" w:rsidP="00EF381F">
      <w:pPr>
        <w:spacing w:before="2" w:line="360" w:lineRule="auto"/>
        <w:jc w:val="both"/>
        <w:rPr>
          <w:b/>
          <w:bCs/>
        </w:rPr>
      </w:pPr>
      <w:r w:rsidRPr="31947382">
        <w:rPr>
          <w:b/>
          <w:bCs/>
          <w:spacing w:val="-4"/>
        </w:rPr>
        <w:t>41-300 Dąbrowa Górnicza</w:t>
      </w:r>
    </w:p>
    <w:p w14:paraId="6E4E096E" w14:textId="77777777" w:rsidR="00E46EFE" w:rsidRPr="004879A2" w:rsidRDefault="00E46EFE" w:rsidP="00EF381F">
      <w:pPr>
        <w:spacing w:before="2" w:line="360" w:lineRule="auto"/>
        <w:jc w:val="both"/>
        <w:rPr>
          <w:b/>
          <w:bCs/>
        </w:rPr>
      </w:pPr>
      <w:r w:rsidRPr="31947382">
        <w:rPr>
          <w:b/>
          <w:bCs/>
        </w:rPr>
        <w:t>ul. Norwida 1</w:t>
      </w:r>
    </w:p>
    <w:p w14:paraId="42CCBADF" w14:textId="77777777" w:rsidR="00E46EFE" w:rsidRDefault="00E46EFE" w:rsidP="00EF381F">
      <w:pPr>
        <w:spacing w:before="2" w:line="360" w:lineRule="auto"/>
        <w:jc w:val="both"/>
        <w:rPr>
          <w:b/>
          <w:bCs/>
        </w:rPr>
      </w:pPr>
    </w:p>
    <w:p w14:paraId="4329C4DE" w14:textId="77777777" w:rsidR="00E46EFE" w:rsidRPr="004879A2" w:rsidRDefault="00E46EFE" w:rsidP="00EF381F">
      <w:pPr>
        <w:pStyle w:val="Tekstpodstawowy"/>
        <w:spacing w:before="2" w:line="360" w:lineRule="auto"/>
        <w:jc w:val="both"/>
        <w:rPr>
          <w:b/>
          <w:bCs/>
        </w:rPr>
      </w:pPr>
    </w:p>
    <w:p w14:paraId="347259E8" w14:textId="77777777" w:rsidR="00E46EFE" w:rsidRPr="004879A2" w:rsidRDefault="00E46EFE" w:rsidP="00EF381F">
      <w:pPr>
        <w:pStyle w:val="Tekstpodstawowy"/>
        <w:jc w:val="both"/>
        <w:rPr>
          <w:b/>
          <w:sz w:val="22"/>
          <w:szCs w:val="22"/>
        </w:rPr>
      </w:pPr>
    </w:p>
    <w:p w14:paraId="3F0F1FC7" w14:textId="77777777" w:rsidR="00416343" w:rsidRDefault="00E46EFE" w:rsidP="00364948">
      <w:pPr>
        <w:pStyle w:val="Nagwek1"/>
        <w:spacing w:before="176" w:line="242" w:lineRule="auto"/>
        <w:ind w:left="0" w:right="2635" w:firstLine="0"/>
        <w:rPr>
          <w:spacing w:val="-45"/>
          <w:w w:val="95"/>
          <w:sz w:val="22"/>
          <w:szCs w:val="22"/>
        </w:rPr>
      </w:pPr>
      <w:r w:rsidRPr="004879A2">
        <w:rPr>
          <w:w w:val="95"/>
          <w:sz w:val="22"/>
          <w:szCs w:val="22"/>
        </w:rPr>
        <w:t>SPECYFIKACJAWARUNKÓW</w:t>
      </w:r>
      <w:r w:rsidRPr="004879A2">
        <w:rPr>
          <w:spacing w:val="1"/>
          <w:w w:val="95"/>
          <w:sz w:val="22"/>
          <w:szCs w:val="22"/>
        </w:rPr>
        <w:t xml:space="preserve"> </w:t>
      </w:r>
      <w:r w:rsidRPr="004879A2">
        <w:rPr>
          <w:w w:val="95"/>
          <w:sz w:val="22"/>
          <w:szCs w:val="22"/>
        </w:rPr>
        <w:t>ZAMÓWIENIA</w:t>
      </w:r>
      <w:r w:rsidRPr="004879A2">
        <w:rPr>
          <w:spacing w:val="-45"/>
          <w:w w:val="95"/>
          <w:sz w:val="22"/>
          <w:szCs w:val="22"/>
        </w:rPr>
        <w:t xml:space="preserve"> </w:t>
      </w:r>
      <w:r w:rsidR="00416343">
        <w:rPr>
          <w:spacing w:val="-45"/>
          <w:w w:val="95"/>
          <w:sz w:val="22"/>
          <w:szCs w:val="22"/>
        </w:rPr>
        <w:t xml:space="preserve">  </w:t>
      </w:r>
    </w:p>
    <w:p w14:paraId="276F7C80" w14:textId="77777777" w:rsidR="00364948" w:rsidRDefault="00E46EFE" w:rsidP="00364948">
      <w:pPr>
        <w:pStyle w:val="Nagwek1"/>
        <w:spacing w:before="176" w:line="242" w:lineRule="auto"/>
        <w:ind w:left="0" w:right="2635" w:firstLine="0"/>
        <w:rPr>
          <w:w w:val="95"/>
          <w:sz w:val="22"/>
          <w:szCs w:val="22"/>
        </w:rPr>
      </w:pPr>
      <w:r w:rsidRPr="004879A2">
        <w:rPr>
          <w:w w:val="95"/>
          <w:sz w:val="22"/>
          <w:szCs w:val="22"/>
        </w:rPr>
        <w:t>NA</w:t>
      </w:r>
      <w:r w:rsidRPr="004879A2">
        <w:rPr>
          <w:spacing w:val="-2"/>
          <w:w w:val="95"/>
          <w:sz w:val="22"/>
          <w:szCs w:val="22"/>
        </w:rPr>
        <w:t xml:space="preserve"> </w:t>
      </w:r>
      <w:r w:rsidRPr="004879A2">
        <w:rPr>
          <w:w w:val="95"/>
          <w:sz w:val="22"/>
          <w:szCs w:val="22"/>
        </w:rPr>
        <w:t>ZADANIE</w:t>
      </w:r>
      <w:r w:rsidRPr="004879A2">
        <w:rPr>
          <w:spacing w:val="-8"/>
          <w:w w:val="95"/>
          <w:sz w:val="22"/>
          <w:szCs w:val="22"/>
        </w:rPr>
        <w:t xml:space="preserve"> </w:t>
      </w:r>
      <w:r w:rsidRPr="004879A2">
        <w:rPr>
          <w:w w:val="95"/>
          <w:sz w:val="22"/>
          <w:szCs w:val="22"/>
        </w:rPr>
        <w:t>PN.</w:t>
      </w:r>
    </w:p>
    <w:p w14:paraId="63BDA9BC" w14:textId="6E7D0626" w:rsidR="00416343" w:rsidRPr="00364948" w:rsidRDefault="00E46EFE" w:rsidP="00364948">
      <w:pPr>
        <w:pStyle w:val="Nagwek1"/>
        <w:spacing w:before="176" w:line="242" w:lineRule="auto"/>
        <w:ind w:left="135" w:right="145" w:firstLine="0"/>
        <w:rPr>
          <w:w w:val="95"/>
          <w:sz w:val="22"/>
          <w:szCs w:val="22"/>
        </w:rPr>
      </w:pPr>
      <w:r w:rsidRPr="0ED7BB7F">
        <w:rPr>
          <w:w w:val="95"/>
        </w:rPr>
        <w:t>„Dostawa artykułów spożywczych w 202</w:t>
      </w:r>
      <w:r w:rsidR="004A1BA0">
        <w:rPr>
          <w:w w:val="95"/>
        </w:rPr>
        <w:t>5</w:t>
      </w:r>
      <w:r w:rsidRPr="0ED7BB7F">
        <w:rPr>
          <w:w w:val="95"/>
        </w:rPr>
        <w:t xml:space="preserve">r. </w:t>
      </w:r>
      <w:r w:rsidR="00364948">
        <w:rPr>
          <w:w w:val="95"/>
        </w:rPr>
        <w:t xml:space="preserve">dla </w:t>
      </w:r>
      <w:r w:rsidR="00364948" w:rsidRPr="0ED7BB7F">
        <w:rPr>
          <w:w w:val="95"/>
        </w:rPr>
        <w:t xml:space="preserve">Domu Pomocy Społecznej „ </w:t>
      </w:r>
      <w:r w:rsidR="00364948">
        <w:rPr>
          <w:w w:val="95"/>
        </w:rPr>
        <w:t xml:space="preserve">  </w:t>
      </w:r>
      <w:r w:rsidR="00364948" w:rsidRPr="0ED7BB7F">
        <w:rPr>
          <w:w w:val="95"/>
        </w:rPr>
        <w:t>Pod Dębem"</w:t>
      </w:r>
      <w:r w:rsidR="00416343">
        <w:rPr>
          <w:w w:val="95"/>
        </w:rPr>
        <w:t xml:space="preserve"> </w:t>
      </w:r>
    </w:p>
    <w:p w14:paraId="472D3B47" w14:textId="16007C6C" w:rsidR="00E46EFE" w:rsidRPr="00364948" w:rsidRDefault="00416343" w:rsidP="00364948">
      <w:pPr>
        <w:tabs>
          <w:tab w:val="left" w:pos="0"/>
        </w:tabs>
        <w:ind w:right="1563"/>
        <w:rPr>
          <w:b/>
          <w:bCs/>
          <w:sz w:val="20"/>
          <w:szCs w:val="20"/>
        </w:rPr>
      </w:pPr>
      <w:r w:rsidRPr="00364948">
        <w:rPr>
          <w:b/>
          <w:bCs/>
          <w:w w:val="95"/>
          <w:sz w:val="20"/>
          <w:szCs w:val="20"/>
        </w:rPr>
        <w:t xml:space="preserve">   </w:t>
      </w:r>
      <w:r w:rsidR="00E46EFE" w:rsidRPr="00364948">
        <w:rPr>
          <w:b/>
          <w:bCs/>
          <w:w w:val="95"/>
          <w:sz w:val="20"/>
          <w:szCs w:val="20"/>
        </w:rPr>
        <w:t>w Dąbrowie Górnicze</w:t>
      </w:r>
      <w:r w:rsidR="00364948" w:rsidRPr="00364948">
        <w:rPr>
          <w:b/>
          <w:bCs/>
          <w:w w:val="95"/>
          <w:sz w:val="20"/>
          <w:szCs w:val="20"/>
        </w:rPr>
        <w:t>j, ul. Norwida 1.”</w:t>
      </w:r>
    </w:p>
    <w:p w14:paraId="3DF9F5BF" w14:textId="77777777" w:rsidR="00E46EFE" w:rsidRPr="004879A2" w:rsidRDefault="00E46EFE" w:rsidP="00EF381F">
      <w:pPr>
        <w:pStyle w:val="Tekstpodstawowy"/>
        <w:jc w:val="both"/>
        <w:rPr>
          <w:b/>
          <w:sz w:val="22"/>
          <w:szCs w:val="22"/>
        </w:rPr>
      </w:pPr>
    </w:p>
    <w:p w14:paraId="3955640C" w14:textId="77777777" w:rsidR="00E46EFE" w:rsidRPr="004879A2" w:rsidRDefault="00E46EFE" w:rsidP="00EF381F">
      <w:pPr>
        <w:pStyle w:val="Tekstpodstawowy"/>
        <w:jc w:val="both"/>
        <w:rPr>
          <w:b/>
          <w:sz w:val="22"/>
          <w:szCs w:val="22"/>
        </w:rPr>
      </w:pPr>
    </w:p>
    <w:p w14:paraId="1BEBFB06" w14:textId="77777777" w:rsidR="00E46EFE" w:rsidRPr="004879A2" w:rsidRDefault="00E46EFE" w:rsidP="00EF381F">
      <w:pPr>
        <w:pStyle w:val="Tekstpodstawowy"/>
        <w:jc w:val="both"/>
        <w:rPr>
          <w:b/>
          <w:sz w:val="22"/>
          <w:szCs w:val="22"/>
        </w:rPr>
      </w:pPr>
    </w:p>
    <w:p w14:paraId="4709E6C7" w14:textId="77777777" w:rsidR="00E46EFE" w:rsidRPr="004879A2" w:rsidRDefault="00E46EFE" w:rsidP="00EF381F">
      <w:pPr>
        <w:pStyle w:val="Tekstpodstawowy"/>
        <w:spacing w:before="8"/>
        <w:jc w:val="both"/>
        <w:rPr>
          <w:b/>
          <w:sz w:val="22"/>
          <w:szCs w:val="22"/>
        </w:rPr>
      </w:pPr>
    </w:p>
    <w:p w14:paraId="7D9168D3" w14:textId="34635E52" w:rsidR="00E46EFE" w:rsidRPr="004879A2" w:rsidRDefault="00E46EFE" w:rsidP="00EF381F">
      <w:pPr>
        <w:spacing w:line="491" w:lineRule="auto"/>
        <w:ind w:right="2932"/>
        <w:jc w:val="both"/>
        <w:rPr>
          <w:b/>
        </w:rPr>
      </w:pPr>
      <w:r w:rsidRPr="004879A2">
        <w:rPr>
          <w:b/>
          <w:w w:val="95"/>
        </w:rPr>
        <w:t>Znak</w:t>
      </w:r>
      <w:r w:rsidRPr="004879A2">
        <w:rPr>
          <w:b/>
          <w:spacing w:val="-7"/>
          <w:w w:val="95"/>
        </w:rPr>
        <w:t xml:space="preserve"> </w:t>
      </w:r>
      <w:r w:rsidRPr="004879A2">
        <w:rPr>
          <w:b/>
          <w:w w:val="95"/>
        </w:rPr>
        <w:t>postępowania:</w:t>
      </w:r>
      <w:r w:rsidRPr="004879A2">
        <w:rPr>
          <w:b/>
          <w:spacing w:val="-6"/>
          <w:w w:val="95"/>
        </w:rPr>
        <w:t xml:space="preserve"> </w:t>
      </w:r>
      <w:r w:rsidRPr="004879A2">
        <w:rPr>
          <w:b/>
          <w:w w:val="95"/>
        </w:rPr>
        <w:t>ZP/</w:t>
      </w:r>
      <w:r w:rsidR="00DB1421">
        <w:rPr>
          <w:b/>
          <w:w w:val="95"/>
        </w:rPr>
        <w:t>0</w:t>
      </w:r>
      <w:r w:rsidR="00433F1E">
        <w:rPr>
          <w:b/>
          <w:w w:val="95"/>
        </w:rPr>
        <w:t>2</w:t>
      </w:r>
      <w:r w:rsidRPr="004879A2">
        <w:rPr>
          <w:b/>
          <w:w w:val="95"/>
        </w:rPr>
        <w:t>/DPS/2</w:t>
      </w:r>
      <w:r w:rsidR="004A1BA0">
        <w:rPr>
          <w:b/>
          <w:w w:val="95"/>
        </w:rPr>
        <w:t>4</w:t>
      </w:r>
    </w:p>
    <w:p w14:paraId="4E6F5865" w14:textId="77777777" w:rsidR="00E46EFE" w:rsidRPr="004879A2" w:rsidRDefault="00E46EFE" w:rsidP="00EF381F">
      <w:pPr>
        <w:spacing w:line="225" w:lineRule="exact"/>
        <w:jc w:val="both"/>
        <w:rPr>
          <w:b/>
        </w:rPr>
      </w:pPr>
      <w:r w:rsidRPr="004879A2">
        <w:rPr>
          <w:b/>
          <w:spacing w:val="-4"/>
        </w:rPr>
        <w:t>Rodzaj</w:t>
      </w:r>
      <w:r w:rsidRPr="004879A2">
        <w:rPr>
          <w:b/>
          <w:spacing w:val="-9"/>
        </w:rPr>
        <w:t xml:space="preserve"> </w:t>
      </w:r>
      <w:r w:rsidRPr="004879A2">
        <w:rPr>
          <w:b/>
          <w:spacing w:val="-4"/>
        </w:rPr>
        <w:t>zamówienia:</w:t>
      </w:r>
      <w:r w:rsidRPr="004879A2">
        <w:rPr>
          <w:b/>
          <w:spacing w:val="-6"/>
        </w:rPr>
        <w:t xml:space="preserve"> </w:t>
      </w:r>
      <w:r w:rsidRPr="004879A2">
        <w:rPr>
          <w:b/>
          <w:spacing w:val="-4"/>
        </w:rPr>
        <w:t>dostawy</w:t>
      </w:r>
    </w:p>
    <w:p w14:paraId="209EEA58" w14:textId="77777777" w:rsidR="00E46EFE" w:rsidRPr="004879A2" w:rsidRDefault="00E46EFE" w:rsidP="00EF381F">
      <w:pPr>
        <w:pStyle w:val="Tekstpodstawowy"/>
        <w:jc w:val="both"/>
        <w:rPr>
          <w:b/>
          <w:sz w:val="22"/>
          <w:szCs w:val="22"/>
        </w:rPr>
      </w:pPr>
    </w:p>
    <w:p w14:paraId="0B90E8AC" w14:textId="77777777" w:rsidR="00E46EFE" w:rsidRPr="004879A2" w:rsidRDefault="00E46EFE" w:rsidP="00EF381F">
      <w:pPr>
        <w:pStyle w:val="Tekstpodstawowy"/>
        <w:jc w:val="both"/>
        <w:rPr>
          <w:b/>
          <w:sz w:val="22"/>
          <w:szCs w:val="22"/>
        </w:rPr>
      </w:pPr>
    </w:p>
    <w:p w14:paraId="513AB286" w14:textId="77777777" w:rsidR="00E46EFE" w:rsidRPr="004879A2" w:rsidRDefault="00E46EFE" w:rsidP="00EF381F">
      <w:pPr>
        <w:pStyle w:val="Tekstpodstawowy"/>
        <w:jc w:val="both"/>
        <w:rPr>
          <w:b/>
          <w:sz w:val="22"/>
          <w:szCs w:val="22"/>
        </w:rPr>
      </w:pPr>
    </w:p>
    <w:p w14:paraId="53DFA6AE" w14:textId="77777777" w:rsidR="00E46EFE" w:rsidRPr="004879A2" w:rsidRDefault="00E46EFE" w:rsidP="00EF381F">
      <w:pPr>
        <w:pStyle w:val="Tekstpodstawowy"/>
        <w:jc w:val="both"/>
        <w:rPr>
          <w:b/>
          <w:sz w:val="22"/>
          <w:szCs w:val="22"/>
        </w:rPr>
      </w:pPr>
    </w:p>
    <w:p w14:paraId="460A3F8C" w14:textId="77777777" w:rsidR="00E46EFE" w:rsidRPr="004879A2" w:rsidRDefault="00E46EFE" w:rsidP="00EF381F">
      <w:pPr>
        <w:pStyle w:val="Tekstpodstawowy"/>
        <w:jc w:val="both"/>
        <w:rPr>
          <w:b/>
          <w:sz w:val="22"/>
          <w:szCs w:val="22"/>
        </w:rPr>
      </w:pPr>
    </w:p>
    <w:p w14:paraId="1234ABA3" w14:textId="77777777" w:rsidR="00E46EFE" w:rsidRPr="004879A2" w:rsidRDefault="00E46EFE" w:rsidP="00EF381F">
      <w:pPr>
        <w:pStyle w:val="Tekstpodstawowy"/>
        <w:spacing w:before="4"/>
        <w:jc w:val="both"/>
        <w:rPr>
          <w:b/>
          <w:sz w:val="22"/>
          <w:szCs w:val="22"/>
        </w:rPr>
      </w:pPr>
    </w:p>
    <w:p w14:paraId="09A95486" w14:textId="77777777" w:rsidR="00E46EFE" w:rsidRPr="004879A2" w:rsidRDefault="00E46EFE" w:rsidP="00EF381F">
      <w:pPr>
        <w:jc w:val="both"/>
        <w:sectPr w:rsidR="00E46EFE" w:rsidRPr="004879A2" w:rsidSect="001078B9">
          <w:footerReference w:type="default" r:id="rId7"/>
          <w:pgSz w:w="11910" w:h="16840"/>
          <w:pgMar w:top="851" w:right="1417" w:bottom="1417" w:left="1417" w:header="0" w:footer="966" w:gutter="0"/>
          <w:pgNumType w:start="1"/>
          <w:cols w:space="708"/>
        </w:sectPr>
      </w:pPr>
    </w:p>
    <w:p w14:paraId="401C5705" w14:textId="20F7B2CA" w:rsidR="00E46EFE" w:rsidRPr="004879A2" w:rsidRDefault="00E46EFE" w:rsidP="00EF381F">
      <w:pPr>
        <w:jc w:val="both"/>
        <w:rPr>
          <w:w w:val="105"/>
        </w:rPr>
      </w:pPr>
      <w:r w:rsidRPr="004879A2">
        <w:rPr>
          <w:b/>
        </w:rPr>
        <w:t xml:space="preserve">  Zatwierdził:</w:t>
      </w:r>
      <w:r w:rsidRPr="004879A2">
        <w:rPr>
          <w:w w:val="105"/>
        </w:rPr>
        <w:t xml:space="preserve"> </w:t>
      </w:r>
    </w:p>
    <w:p w14:paraId="1A433974" w14:textId="77777777" w:rsidR="00E46EFE" w:rsidRPr="004879A2" w:rsidRDefault="00E46EFE" w:rsidP="00EF381F">
      <w:pPr>
        <w:rPr>
          <w:w w:val="105"/>
        </w:rPr>
      </w:pPr>
    </w:p>
    <w:p w14:paraId="1FFFDA6E" w14:textId="69BFA475" w:rsidR="00E46EFE" w:rsidRPr="004879A2" w:rsidRDefault="00E46EFE" w:rsidP="00EF381F">
      <w:pPr>
        <w:rPr>
          <w:b/>
          <w:bCs/>
          <w:w w:val="105"/>
        </w:rPr>
      </w:pPr>
      <w:r w:rsidRPr="004879A2">
        <w:rPr>
          <w:w w:val="105"/>
        </w:rPr>
        <w:t xml:space="preserve">  </w:t>
      </w:r>
      <w:r w:rsidRPr="004879A2">
        <w:rPr>
          <w:b/>
          <w:bCs/>
          <w:w w:val="105"/>
        </w:rPr>
        <w:t>Dyrektor:</w:t>
      </w:r>
      <w:r w:rsidR="00151C0C">
        <w:rPr>
          <w:b/>
          <w:bCs/>
          <w:w w:val="105"/>
        </w:rPr>
        <w:t xml:space="preserve"> Edyta Kapuścik</w:t>
      </w:r>
    </w:p>
    <w:p w14:paraId="356B65C9" w14:textId="77777777" w:rsidR="00E46EFE" w:rsidRPr="004879A2" w:rsidRDefault="00E46EFE" w:rsidP="00EF381F">
      <w:pPr>
        <w:spacing w:line="216" w:lineRule="auto"/>
        <w:jc w:val="both"/>
      </w:pPr>
    </w:p>
    <w:p w14:paraId="742C8FDB" w14:textId="77777777" w:rsidR="00E46EFE" w:rsidRPr="004879A2" w:rsidRDefault="00E46EFE" w:rsidP="00EF381F">
      <w:pPr>
        <w:spacing w:line="216" w:lineRule="auto"/>
        <w:jc w:val="both"/>
      </w:pPr>
    </w:p>
    <w:p w14:paraId="6C97BB78" w14:textId="77777777" w:rsidR="00E46EFE" w:rsidRPr="004879A2" w:rsidRDefault="00E46EFE" w:rsidP="00EF381F">
      <w:pPr>
        <w:spacing w:line="216" w:lineRule="auto"/>
        <w:jc w:val="both"/>
      </w:pPr>
    </w:p>
    <w:p w14:paraId="13FFCEA0" w14:textId="77777777" w:rsidR="00E46EFE" w:rsidRPr="004879A2" w:rsidRDefault="00E46EFE" w:rsidP="00EF381F">
      <w:pPr>
        <w:spacing w:line="216" w:lineRule="auto"/>
        <w:jc w:val="both"/>
      </w:pPr>
    </w:p>
    <w:p w14:paraId="57A6967B" w14:textId="77777777" w:rsidR="00E46EFE" w:rsidRPr="004879A2" w:rsidRDefault="00E46EFE" w:rsidP="00EF381F">
      <w:pPr>
        <w:spacing w:line="216" w:lineRule="auto"/>
        <w:jc w:val="both"/>
        <w:sectPr w:rsidR="00E46EFE" w:rsidRPr="004879A2" w:rsidSect="00151C0C">
          <w:headerReference w:type="default" r:id="rId8"/>
          <w:type w:val="continuous"/>
          <w:pgSz w:w="11910" w:h="16840"/>
          <w:pgMar w:top="1417" w:right="1417" w:bottom="1417" w:left="1417" w:header="0" w:footer="966" w:gutter="0"/>
          <w:cols w:num="2" w:space="708" w:equalWidth="0">
            <w:col w:w="2851" w:space="1876"/>
            <w:col w:w="4349"/>
          </w:cols>
        </w:sectPr>
      </w:pPr>
    </w:p>
    <w:p w14:paraId="2CE7DC07" w14:textId="77777777" w:rsidR="00E46EFE" w:rsidRPr="004879A2" w:rsidRDefault="00E46EFE" w:rsidP="00EF381F">
      <w:pPr>
        <w:pStyle w:val="Tekstpodstawowy"/>
        <w:jc w:val="both"/>
        <w:rPr>
          <w:sz w:val="22"/>
          <w:szCs w:val="22"/>
        </w:rPr>
      </w:pPr>
    </w:p>
    <w:p w14:paraId="55F0CF3C" w14:textId="77777777" w:rsidR="00E46EFE" w:rsidRPr="004879A2" w:rsidRDefault="00E46EFE" w:rsidP="00EF381F">
      <w:pPr>
        <w:pStyle w:val="Tekstpodstawowy"/>
        <w:jc w:val="both"/>
        <w:rPr>
          <w:sz w:val="22"/>
          <w:szCs w:val="22"/>
        </w:rPr>
      </w:pPr>
    </w:p>
    <w:p w14:paraId="124B10B5" w14:textId="77777777" w:rsidR="00E46EFE" w:rsidRPr="004879A2" w:rsidRDefault="00E46EFE" w:rsidP="00EF381F">
      <w:pPr>
        <w:pStyle w:val="Tekstpodstawowy"/>
        <w:jc w:val="both"/>
        <w:rPr>
          <w:sz w:val="22"/>
          <w:szCs w:val="22"/>
        </w:rPr>
      </w:pPr>
    </w:p>
    <w:p w14:paraId="64CCB669" w14:textId="77777777" w:rsidR="00E46EFE" w:rsidRPr="004879A2" w:rsidRDefault="00E46EFE" w:rsidP="00EF381F">
      <w:pPr>
        <w:pStyle w:val="Tekstpodstawowy"/>
        <w:jc w:val="both"/>
        <w:rPr>
          <w:sz w:val="22"/>
          <w:szCs w:val="22"/>
        </w:rPr>
      </w:pPr>
    </w:p>
    <w:p w14:paraId="1C7EBF00" w14:textId="77777777" w:rsidR="00E46EFE" w:rsidRPr="004879A2" w:rsidRDefault="00E46EFE" w:rsidP="00EF381F">
      <w:pPr>
        <w:pStyle w:val="Tekstpodstawowy"/>
        <w:jc w:val="both"/>
        <w:rPr>
          <w:sz w:val="22"/>
          <w:szCs w:val="22"/>
        </w:rPr>
      </w:pPr>
    </w:p>
    <w:p w14:paraId="45722935" w14:textId="77777777" w:rsidR="00E46EFE" w:rsidRPr="004879A2" w:rsidRDefault="00E46EFE" w:rsidP="00EF381F">
      <w:pPr>
        <w:pStyle w:val="Tekstpodstawowy"/>
        <w:jc w:val="both"/>
        <w:rPr>
          <w:sz w:val="22"/>
          <w:szCs w:val="22"/>
        </w:rPr>
      </w:pPr>
    </w:p>
    <w:p w14:paraId="47A3B7A9" w14:textId="77777777" w:rsidR="00E46EFE" w:rsidRPr="004879A2" w:rsidRDefault="00E46EFE" w:rsidP="00EF381F">
      <w:pPr>
        <w:pStyle w:val="Tekstpodstawowy"/>
        <w:jc w:val="both"/>
        <w:rPr>
          <w:sz w:val="22"/>
          <w:szCs w:val="22"/>
        </w:rPr>
      </w:pPr>
    </w:p>
    <w:p w14:paraId="6EC9AD53" w14:textId="77777777" w:rsidR="00E46EFE" w:rsidRPr="004879A2" w:rsidRDefault="00E46EFE" w:rsidP="00EF381F">
      <w:pPr>
        <w:pStyle w:val="Tekstpodstawowy"/>
        <w:jc w:val="both"/>
        <w:rPr>
          <w:sz w:val="22"/>
          <w:szCs w:val="22"/>
        </w:rPr>
      </w:pPr>
    </w:p>
    <w:p w14:paraId="4A0B4EAD" w14:textId="3EBEA6C7" w:rsidR="00E46EFE" w:rsidRPr="004879A2" w:rsidRDefault="00E46EFE" w:rsidP="00EF381F">
      <w:pPr>
        <w:pStyle w:val="Tekstpodstawowy"/>
        <w:rPr>
          <w:b/>
          <w:bCs/>
          <w:sz w:val="22"/>
          <w:szCs w:val="22"/>
        </w:rPr>
      </w:pPr>
      <w:r w:rsidRPr="004879A2">
        <w:rPr>
          <w:b/>
          <w:bCs/>
          <w:sz w:val="22"/>
          <w:szCs w:val="22"/>
        </w:rPr>
        <w:t>Ustawa z dnia 11 września 2019 r. Prawo zamówień publicznych (Dz.U. 20</w:t>
      </w:r>
      <w:r>
        <w:rPr>
          <w:b/>
          <w:bCs/>
          <w:sz w:val="22"/>
          <w:szCs w:val="22"/>
        </w:rPr>
        <w:t>2</w:t>
      </w:r>
      <w:r w:rsidR="004A1BA0">
        <w:rPr>
          <w:b/>
          <w:bCs/>
          <w:sz w:val="22"/>
          <w:szCs w:val="22"/>
        </w:rPr>
        <w:t>4</w:t>
      </w:r>
      <w:r w:rsidRPr="004879A2">
        <w:rPr>
          <w:b/>
          <w:bCs/>
          <w:sz w:val="22"/>
          <w:szCs w:val="22"/>
        </w:rPr>
        <w:t xml:space="preserve"> poz. </w:t>
      </w:r>
      <w:r>
        <w:rPr>
          <w:b/>
          <w:bCs/>
          <w:sz w:val="22"/>
          <w:szCs w:val="22"/>
        </w:rPr>
        <w:t>1</w:t>
      </w:r>
      <w:r w:rsidR="004A1BA0">
        <w:rPr>
          <w:b/>
          <w:bCs/>
          <w:sz w:val="22"/>
          <w:szCs w:val="22"/>
        </w:rPr>
        <w:t>320</w:t>
      </w:r>
      <w:r w:rsidRPr="004879A2">
        <w:rPr>
          <w:b/>
          <w:bCs/>
          <w:sz w:val="22"/>
          <w:szCs w:val="22"/>
        </w:rPr>
        <w:t>),</w:t>
      </w:r>
    </w:p>
    <w:p w14:paraId="2ED610B3" w14:textId="42AA6772" w:rsidR="00E46EFE" w:rsidRPr="004879A2" w:rsidRDefault="00E46EFE" w:rsidP="00EF381F">
      <w:pPr>
        <w:pStyle w:val="Tekstpodstawowy"/>
        <w:rPr>
          <w:b/>
          <w:bCs/>
          <w:sz w:val="22"/>
          <w:szCs w:val="22"/>
        </w:rPr>
      </w:pPr>
      <w:r w:rsidRPr="004879A2">
        <w:rPr>
          <w:b/>
          <w:bCs/>
          <w:sz w:val="22"/>
          <w:szCs w:val="22"/>
        </w:rPr>
        <w:t>zwana dalej „Ustawą</w:t>
      </w:r>
      <w:r w:rsidR="00D333FA">
        <w:rPr>
          <w:b/>
          <w:bCs/>
          <w:sz w:val="22"/>
          <w:szCs w:val="22"/>
        </w:rPr>
        <w:t xml:space="preserve"> P</w:t>
      </w:r>
      <w:r w:rsidR="00962331">
        <w:rPr>
          <w:b/>
          <w:bCs/>
          <w:sz w:val="22"/>
          <w:szCs w:val="22"/>
        </w:rPr>
        <w:t>zp</w:t>
      </w:r>
      <w:r w:rsidRPr="004879A2">
        <w:rPr>
          <w:b/>
          <w:bCs/>
          <w:sz w:val="22"/>
          <w:szCs w:val="22"/>
        </w:rPr>
        <w:t>”.</w:t>
      </w:r>
    </w:p>
    <w:p w14:paraId="654B724D" w14:textId="77777777" w:rsidR="00E46EFE" w:rsidRPr="004879A2" w:rsidRDefault="00E46EFE" w:rsidP="00EF381F">
      <w:pPr>
        <w:pStyle w:val="Tekstpodstawowy"/>
        <w:jc w:val="both"/>
        <w:rPr>
          <w:sz w:val="22"/>
          <w:szCs w:val="22"/>
        </w:rPr>
      </w:pPr>
    </w:p>
    <w:p w14:paraId="1A6CD48F" w14:textId="77777777" w:rsidR="00E46EFE" w:rsidRPr="004879A2" w:rsidRDefault="00E46EFE" w:rsidP="00EF381F">
      <w:pPr>
        <w:pStyle w:val="Tekstpodstawowy"/>
        <w:jc w:val="both"/>
        <w:rPr>
          <w:sz w:val="22"/>
          <w:szCs w:val="22"/>
        </w:rPr>
      </w:pPr>
    </w:p>
    <w:p w14:paraId="5C232A98" w14:textId="2954E4B4" w:rsidR="00E46EFE" w:rsidRDefault="00E46EFE" w:rsidP="00EF381F">
      <w:pPr>
        <w:pStyle w:val="Tekstpodstawowy"/>
        <w:jc w:val="both"/>
        <w:rPr>
          <w:sz w:val="22"/>
          <w:szCs w:val="22"/>
        </w:rPr>
      </w:pPr>
    </w:p>
    <w:p w14:paraId="38D6A73B" w14:textId="1DDA541C" w:rsidR="001078B9" w:rsidRDefault="001078B9" w:rsidP="00EF381F">
      <w:pPr>
        <w:pStyle w:val="Tekstpodstawowy"/>
        <w:jc w:val="both"/>
        <w:rPr>
          <w:sz w:val="22"/>
          <w:szCs w:val="22"/>
        </w:rPr>
      </w:pPr>
    </w:p>
    <w:p w14:paraId="5BD96932" w14:textId="3EA597C1" w:rsidR="001078B9" w:rsidRDefault="001078B9" w:rsidP="00EF381F">
      <w:pPr>
        <w:pStyle w:val="Tekstpodstawowy"/>
        <w:jc w:val="both"/>
        <w:rPr>
          <w:sz w:val="22"/>
          <w:szCs w:val="22"/>
        </w:rPr>
      </w:pPr>
    </w:p>
    <w:p w14:paraId="71BB92DD" w14:textId="77777777" w:rsidR="001078B9" w:rsidRPr="004879A2" w:rsidRDefault="001078B9" w:rsidP="00EF381F">
      <w:pPr>
        <w:pStyle w:val="Tekstpodstawowy"/>
        <w:jc w:val="both"/>
        <w:rPr>
          <w:sz w:val="22"/>
          <w:szCs w:val="22"/>
        </w:rPr>
      </w:pPr>
    </w:p>
    <w:p w14:paraId="4C25EF58" w14:textId="77777777" w:rsidR="00E46EFE" w:rsidRPr="004879A2" w:rsidRDefault="00E46EFE" w:rsidP="00EF381F">
      <w:pPr>
        <w:pStyle w:val="Tekstpodstawowy"/>
        <w:jc w:val="both"/>
        <w:rPr>
          <w:sz w:val="22"/>
          <w:szCs w:val="22"/>
        </w:rPr>
      </w:pPr>
    </w:p>
    <w:p w14:paraId="116AE415" w14:textId="57056D96" w:rsidR="007908D1" w:rsidRPr="004879A2" w:rsidRDefault="00151C0C" w:rsidP="00EF381F">
      <w:pPr>
        <w:pStyle w:val="Tekstpodstawowy"/>
        <w:ind w:right="263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</w:t>
      </w:r>
      <w:r w:rsidR="007908D1" w:rsidRPr="004879A2">
        <w:rPr>
          <w:sz w:val="22"/>
          <w:szCs w:val="22"/>
        </w:rPr>
        <w:t xml:space="preserve">Dąbrowa Górnicza, </w:t>
      </w:r>
      <w:r w:rsidR="00A71916">
        <w:rPr>
          <w:sz w:val="22"/>
          <w:szCs w:val="22"/>
        </w:rPr>
        <w:t>listopad</w:t>
      </w:r>
      <w:r w:rsidR="007908D1" w:rsidRPr="004879A2">
        <w:rPr>
          <w:spacing w:val="2"/>
          <w:sz w:val="22"/>
          <w:szCs w:val="22"/>
        </w:rPr>
        <w:t xml:space="preserve"> </w:t>
      </w:r>
      <w:r w:rsidR="007908D1" w:rsidRPr="004879A2">
        <w:rPr>
          <w:sz w:val="22"/>
          <w:szCs w:val="22"/>
        </w:rPr>
        <w:t>202</w:t>
      </w:r>
      <w:r w:rsidR="004A1BA0">
        <w:rPr>
          <w:sz w:val="22"/>
          <w:szCs w:val="22"/>
        </w:rPr>
        <w:t>4</w:t>
      </w:r>
      <w:r w:rsidR="007908D1" w:rsidRPr="004879A2">
        <w:rPr>
          <w:sz w:val="22"/>
          <w:szCs w:val="22"/>
        </w:rPr>
        <w:t xml:space="preserve"> r.</w:t>
      </w:r>
    </w:p>
    <w:p w14:paraId="665BF2E9" w14:textId="77777777" w:rsidR="00E46EFE" w:rsidRPr="004879A2" w:rsidRDefault="00E46EFE" w:rsidP="00EF381F">
      <w:pPr>
        <w:pStyle w:val="Tekstpodstawowy"/>
        <w:jc w:val="both"/>
        <w:rPr>
          <w:sz w:val="22"/>
          <w:szCs w:val="22"/>
        </w:rPr>
      </w:pPr>
    </w:p>
    <w:p w14:paraId="7082BCB8" w14:textId="77777777" w:rsidR="00E46EFE" w:rsidRPr="004879A2" w:rsidRDefault="00E46EFE" w:rsidP="00EF381F">
      <w:pPr>
        <w:pStyle w:val="Tekstpodstawowy"/>
        <w:jc w:val="both"/>
        <w:rPr>
          <w:sz w:val="22"/>
          <w:szCs w:val="22"/>
        </w:rPr>
      </w:pPr>
    </w:p>
    <w:p w14:paraId="33E30A8C" w14:textId="03EE556B" w:rsidR="00E46EFE" w:rsidRDefault="00E46EFE" w:rsidP="00EF381F">
      <w:pPr>
        <w:jc w:val="both"/>
      </w:pPr>
    </w:p>
    <w:p w14:paraId="694FA2AA" w14:textId="2F2047D3" w:rsidR="00F50629" w:rsidRDefault="00F50629" w:rsidP="00EF381F">
      <w:pPr>
        <w:jc w:val="both"/>
      </w:pPr>
    </w:p>
    <w:p w14:paraId="04702AFE" w14:textId="77777777" w:rsidR="00F50629" w:rsidRDefault="00F50629" w:rsidP="00EF381F">
      <w:pPr>
        <w:jc w:val="both"/>
      </w:pPr>
    </w:p>
    <w:p w14:paraId="28187E0B" w14:textId="77777777" w:rsidR="00E46EFE" w:rsidRDefault="00E46EFE" w:rsidP="00EF381F">
      <w:pPr>
        <w:jc w:val="both"/>
      </w:pPr>
    </w:p>
    <w:p w14:paraId="4EA83606" w14:textId="77777777" w:rsidR="00E46EFE" w:rsidRPr="004879A2" w:rsidRDefault="00E46EFE" w:rsidP="00EF381F">
      <w:pPr>
        <w:jc w:val="both"/>
        <w:sectPr w:rsidR="00E46EFE" w:rsidRPr="004879A2" w:rsidSect="001078B9">
          <w:headerReference w:type="default" r:id="rId9"/>
          <w:type w:val="continuous"/>
          <w:pgSz w:w="11910" w:h="16840"/>
          <w:pgMar w:top="426" w:right="1417" w:bottom="1417" w:left="1417" w:header="0" w:footer="966" w:gutter="0"/>
          <w:cols w:space="708"/>
        </w:sectPr>
      </w:pPr>
    </w:p>
    <w:p w14:paraId="262D6FB4" w14:textId="747EFB0D" w:rsidR="00E46EFE" w:rsidRPr="004879A2" w:rsidRDefault="00E46EFE" w:rsidP="00544F8A">
      <w:pPr>
        <w:pStyle w:val="Nagwek1"/>
        <w:numPr>
          <w:ilvl w:val="0"/>
          <w:numId w:val="7"/>
        </w:numPr>
        <w:tabs>
          <w:tab w:val="left" w:pos="1016"/>
          <w:tab w:val="left" w:pos="2000"/>
          <w:tab w:val="left" w:pos="2796"/>
          <w:tab w:val="left" w:pos="3696"/>
          <w:tab w:val="left" w:pos="5829"/>
          <w:tab w:val="left" w:pos="6804"/>
          <w:tab w:val="left" w:pos="8174"/>
          <w:tab w:val="left" w:pos="9070"/>
        </w:tabs>
        <w:spacing w:before="75"/>
        <w:ind w:left="0" w:right="178"/>
        <w:jc w:val="left"/>
        <w:rPr>
          <w:sz w:val="22"/>
          <w:szCs w:val="22"/>
        </w:rPr>
      </w:pPr>
      <w:r w:rsidRPr="004879A2">
        <w:rPr>
          <w:sz w:val="22"/>
          <w:szCs w:val="22"/>
        </w:rPr>
        <w:t>NAZWA</w:t>
      </w:r>
      <w:r w:rsidR="00544F8A">
        <w:rPr>
          <w:sz w:val="22"/>
          <w:szCs w:val="22"/>
        </w:rPr>
        <w:t xml:space="preserve"> </w:t>
      </w:r>
      <w:r w:rsidRPr="004879A2">
        <w:rPr>
          <w:sz w:val="22"/>
          <w:szCs w:val="22"/>
        </w:rPr>
        <w:t>ORAZ</w:t>
      </w:r>
      <w:r w:rsidR="00544F8A">
        <w:rPr>
          <w:sz w:val="22"/>
          <w:szCs w:val="22"/>
        </w:rPr>
        <w:t xml:space="preserve"> </w:t>
      </w:r>
      <w:r w:rsidRPr="004879A2">
        <w:rPr>
          <w:sz w:val="22"/>
          <w:szCs w:val="22"/>
        </w:rPr>
        <w:t>ADRES</w:t>
      </w:r>
      <w:r w:rsidR="00544F8A">
        <w:rPr>
          <w:sz w:val="22"/>
          <w:szCs w:val="22"/>
        </w:rPr>
        <w:t xml:space="preserve"> </w:t>
      </w:r>
      <w:r w:rsidRPr="004879A2">
        <w:rPr>
          <w:sz w:val="22"/>
          <w:szCs w:val="22"/>
        </w:rPr>
        <w:t>ZAMAWIAJĄCEGO,</w:t>
      </w:r>
      <w:r w:rsidR="00544F8A">
        <w:rPr>
          <w:sz w:val="22"/>
          <w:szCs w:val="22"/>
        </w:rPr>
        <w:t xml:space="preserve"> </w:t>
      </w:r>
      <w:r w:rsidRPr="004879A2">
        <w:rPr>
          <w:sz w:val="22"/>
          <w:szCs w:val="22"/>
        </w:rPr>
        <w:t>NUMER</w:t>
      </w:r>
      <w:r w:rsidR="00544F8A">
        <w:rPr>
          <w:sz w:val="22"/>
          <w:szCs w:val="22"/>
        </w:rPr>
        <w:t xml:space="preserve"> </w:t>
      </w:r>
      <w:r w:rsidRPr="004879A2">
        <w:rPr>
          <w:sz w:val="22"/>
          <w:szCs w:val="22"/>
        </w:rPr>
        <w:t>TELEFONU,</w:t>
      </w:r>
      <w:r w:rsidR="00544F8A">
        <w:rPr>
          <w:sz w:val="22"/>
          <w:szCs w:val="22"/>
        </w:rPr>
        <w:t xml:space="preserve"> </w:t>
      </w:r>
      <w:r w:rsidRPr="004879A2">
        <w:rPr>
          <w:sz w:val="22"/>
          <w:szCs w:val="22"/>
        </w:rPr>
        <w:t>ADRES</w:t>
      </w:r>
      <w:r>
        <w:rPr>
          <w:sz w:val="22"/>
          <w:szCs w:val="22"/>
        </w:rPr>
        <w:t xml:space="preserve"> </w:t>
      </w:r>
      <w:r w:rsidRPr="004879A2">
        <w:rPr>
          <w:sz w:val="22"/>
          <w:szCs w:val="22"/>
        </w:rPr>
        <w:t>POCZTY</w:t>
      </w:r>
      <w:r w:rsidRPr="004879A2">
        <w:rPr>
          <w:spacing w:val="-47"/>
          <w:sz w:val="22"/>
          <w:szCs w:val="22"/>
        </w:rPr>
        <w:t xml:space="preserve"> </w:t>
      </w:r>
      <w:r w:rsidRPr="004879A2">
        <w:rPr>
          <w:sz w:val="22"/>
          <w:szCs w:val="22"/>
        </w:rPr>
        <w:t>ELEKTRONICZNEJ</w:t>
      </w:r>
      <w:r w:rsidRPr="004879A2">
        <w:rPr>
          <w:spacing w:val="-2"/>
          <w:sz w:val="22"/>
          <w:szCs w:val="22"/>
        </w:rPr>
        <w:t xml:space="preserve"> </w:t>
      </w:r>
      <w:r w:rsidRPr="004879A2">
        <w:rPr>
          <w:sz w:val="22"/>
          <w:szCs w:val="22"/>
        </w:rPr>
        <w:t>ORAZ</w:t>
      </w:r>
      <w:r w:rsidRPr="004879A2">
        <w:rPr>
          <w:spacing w:val="-2"/>
          <w:sz w:val="22"/>
          <w:szCs w:val="22"/>
        </w:rPr>
        <w:t xml:space="preserve"> </w:t>
      </w:r>
      <w:r w:rsidRPr="004879A2">
        <w:rPr>
          <w:sz w:val="22"/>
          <w:szCs w:val="22"/>
        </w:rPr>
        <w:t>STRONY</w:t>
      </w:r>
      <w:r w:rsidRPr="004879A2">
        <w:rPr>
          <w:spacing w:val="-1"/>
          <w:sz w:val="22"/>
          <w:szCs w:val="22"/>
        </w:rPr>
        <w:t xml:space="preserve"> </w:t>
      </w:r>
      <w:r w:rsidRPr="004879A2">
        <w:rPr>
          <w:sz w:val="22"/>
          <w:szCs w:val="22"/>
        </w:rPr>
        <w:t>INTERNETOWEJ</w:t>
      </w:r>
      <w:r w:rsidRPr="004879A2">
        <w:rPr>
          <w:spacing w:val="-1"/>
          <w:sz w:val="22"/>
          <w:szCs w:val="22"/>
        </w:rPr>
        <w:t xml:space="preserve"> </w:t>
      </w:r>
      <w:r w:rsidRPr="004879A2">
        <w:rPr>
          <w:sz w:val="22"/>
          <w:szCs w:val="22"/>
        </w:rPr>
        <w:t>PROWADZONEGO</w:t>
      </w:r>
      <w:r w:rsidRPr="004879A2">
        <w:rPr>
          <w:spacing w:val="-1"/>
          <w:sz w:val="22"/>
          <w:szCs w:val="22"/>
        </w:rPr>
        <w:t xml:space="preserve"> </w:t>
      </w:r>
      <w:r w:rsidRPr="004879A2">
        <w:rPr>
          <w:sz w:val="22"/>
          <w:szCs w:val="22"/>
        </w:rPr>
        <w:t>POSTĘPOWANIA</w:t>
      </w:r>
      <w:r>
        <w:rPr>
          <w:sz w:val="22"/>
          <w:szCs w:val="22"/>
        </w:rPr>
        <w:t>:</w:t>
      </w:r>
    </w:p>
    <w:p w14:paraId="3475E676" w14:textId="77777777" w:rsidR="00EF381F" w:rsidRDefault="001078B9" w:rsidP="00EF381F">
      <w:pPr>
        <w:pStyle w:val="Akapitzlist"/>
        <w:ind w:left="0"/>
        <w:rPr>
          <w:b/>
          <w:bCs/>
        </w:rPr>
      </w:pPr>
      <w:r>
        <w:rPr>
          <w:b/>
          <w:bCs/>
        </w:rPr>
        <w:t xml:space="preserve">  </w:t>
      </w:r>
      <w:r w:rsidR="00151C0C" w:rsidRPr="00151C0C">
        <w:rPr>
          <w:b/>
          <w:bCs/>
        </w:rPr>
        <w:t xml:space="preserve"> </w:t>
      </w:r>
      <w:r w:rsidR="00E46EFE" w:rsidRPr="00151C0C">
        <w:rPr>
          <w:b/>
          <w:bCs/>
        </w:rPr>
        <w:t xml:space="preserve">Dom Pomocy Społecznej </w:t>
      </w:r>
      <w:r>
        <w:rPr>
          <w:b/>
          <w:bCs/>
        </w:rPr>
        <w:t>„Pod Dębem”</w:t>
      </w:r>
      <w:r w:rsidR="00E46EFE" w:rsidRPr="00151C0C">
        <w:rPr>
          <w:b/>
          <w:bCs/>
        </w:rPr>
        <w:t xml:space="preserve">          </w:t>
      </w:r>
      <w:r w:rsidR="00F57A01" w:rsidRPr="00151C0C">
        <w:rPr>
          <w:b/>
          <w:bCs/>
        </w:rPr>
        <w:t xml:space="preserve"> </w:t>
      </w:r>
      <w:r w:rsidR="00E46EFE" w:rsidRPr="00151C0C">
        <w:rPr>
          <w:b/>
          <w:bCs/>
        </w:rPr>
        <w:t xml:space="preserve">  </w:t>
      </w:r>
      <w:r w:rsidR="00151C0C" w:rsidRPr="00151C0C">
        <w:rPr>
          <w:b/>
          <w:bCs/>
        </w:rPr>
        <w:t xml:space="preserve">                                                                   </w:t>
      </w:r>
    </w:p>
    <w:p w14:paraId="79918FF5" w14:textId="77777777" w:rsidR="00EF381F" w:rsidRDefault="00EF381F" w:rsidP="00EF381F">
      <w:pPr>
        <w:pStyle w:val="Akapitzlist"/>
        <w:ind w:left="0"/>
        <w:rPr>
          <w:b/>
          <w:bCs/>
        </w:rPr>
      </w:pPr>
      <w:r>
        <w:rPr>
          <w:b/>
          <w:bCs/>
        </w:rPr>
        <w:t xml:space="preserve">   </w:t>
      </w:r>
      <w:r w:rsidR="00E46EFE" w:rsidRPr="00151C0C">
        <w:rPr>
          <w:b/>
          <w:bCs/>
        </w:rPr>
        <w:t>41-300 Dąbrowa Górnicza</w:t>
      </w:r>
    </w:p>
    <w:p w14:paraId="0DDC016C" w14:textId="77777777" w:rsidR="00EF381F" w:rsidRDefault="00EF381F" w:rsidP="00EF381F">
      <w:pPr>
        <w:pStyle w:val="Akapitzlist"/>
        <w:ind w:left="0"/>
        <w:rPr>
          <w:b/>
          <w:spacing w:val="-4"/>
        </w:rPr>
      </w:pPr>
      <w:r>
        <w:rPr>
          <w:b/>
          <w:bCs/>
        </w:rPr>
        <w:t xml:space="preserve">   </w:t>
      </w:r>
      <w:r w:rsidR="00E46EFE" w:rsidRPr="004879A2">
        <w:rPr>
          <w:b/>
          <w:spacing w:val="-4"/>
        </w:rPr>
        <w:t>ul. Norwida 1</w:t>
      </w:r>
    </w:p>
    <w:p w14:paraId="4AFCE98D" w14:textId="72968420" w:rsidR="00E46EFE" w:rsidRPr="00EF381F" w:rsidRDefault="00EF381F" w:rsidP="00EF381F">
      <w:pPr>
        <w:pStyle w:val="Akapitzlist"/>
        <w:ind w:left="0"/>
        <w:rPr>
          <w:b/>
          <w:bCs/>
        </w:rPr>
      </w:pPr>
      <w:r>
        <w:rPr>
          <w:b/>
          <w:spacing w:val="-4"/>
        </w:rPr>
        <w:t xml:space="preserve">    </w:t>
      </w:r>
      <w:r w:rsidR="00E46EFE" w:rsidRPr="004879A2">
        <w:rPr>
          <w:spacing w:val="-4"/>
        </w:rPr>
        <w:t>tel.:</w:t>
      </w:r>
      <w:r w:rsidR="00E46EFE" w:rsidRPr="004879A2">
        <w:rPr>
          <w:spacing w:val="-10"/>
        </w:rPr>
        <w:t xml:space="preserve"> </w:t>
      </w:r>
      <w:r w:rsidR="00E46EFE" w:rsidRPr="004879A2">
        <w:rPr>
          <w:spacing w:val="-4"/>
        </w:rPr>
        <w:t>(32)</w:t>
      </w:r>
      <w:r w:rsidR="00E46EFE" w:rsidRPr="004879A2">
        <w:rPr>
          <w:spacing w:val="-9"/>
        </w:rPr>
        <w:t xml:space="preserve"> 264-23-23, (32) 264-23-92</w:t>
      </w:r>
    </w:p>
    <w:p w14:paraId="63989EDC" w14:textId="7816193F" w:rsidR="00E46EFE" w:rsidRPr="00DA5DC3" w:rsidRDefault="00E46EFE" w:rsidP="00EF381F">
      <w:pPr>
        <w:pStyle w:val="Tekstpodstawowy"/>
        <w:spacing w:line="227" w:lineRule="exact"/>
        <w:jc w:val="both"/>
        <w:rPr>
          <w:rStyle w:val="Hipercze"/>
          <w:color w:val="2E74B5" w:themeColor="accent5" w:themeShade="BF"/>
          <w:spacing w:val="-9"/>
          <w:sz w:val="22"/>
          <w:szCs w:val="22"/>
          <w:u w:val="none"/>
        </w:rPr>
      </w:pPr>
      <w:r w:rsidRPr="00DA5DC3">
        <w:rPr>
          <w:color w:val="2E74B5" w:themeColor="accent5" w:themeShade="BF"/>
          <w:spacing w:val="-9"/>
          <w:sz w:val="22"/>
          <w:szCs w:val="22"/>
        </w:rPr>
        <w:t>e-mail</w:t>
      </w:r>
      <w:r w:rsidR="001D486D">
        <w:rPr>
          <w:color w:val="2E74B5" w:themeColor="accent5" w:themeShade="BF"/>
          <w:spacing w:val="-9"/>
          <w:sz w:val="22"/>
          <w:szCs w:val="22"/>
        </w:rPr>
        <w:t>: dpsdg@dps.dg.pl</w:t>
      </w:r>
    </w:p>
    <w:p w14:paraId="3D08392C" w14:textId="6AA3720A" w:rsidR="009D28B3" w:rsidRPr="00DA5DC3" w:rsidRDefault="009D28B3" w:rsidP="00EF381F">
      <w:pPr>
        <w:pStyle w:val="Tekstpodstawowy"/>
        <w:spacing w:line="227" w:lineRule="exact"/>
        <w:jc w:val="both"/>
        <w:rPr>
          <w:color w:val="2E74B5" w:themeColor="accent5" w:themeShade="BF"/>
          <w:spacing w:val="-9"/>
          <w:sz w:val="22"/>
          <w:szCs w:val="22"/>
        </w:rPr>
      </w:pPr>
      <w:r w:rsidRPr="00DA5DC3">
        <w:rPr>
          <w:rStyle w:val="Hipercze"/>
          <w:color w:val="2E74B5" w:themeColor="accent5" w:themeShade="BF"/>
          <w:spacing w:val="-9"/>
          <w:sz w:val="22"/>
          <w:szCs w:val="22"/>
          <w:u w:val="none"/>
        </w:rPr>
        <w:t>godz. pracy Zamawiającego : 07:00 – 15:00</w:t>
      </w:r>
    </w:p>
    <w:p w14:paraId="7113598D" w14:textId="4926EDB3" w:rsidR="00E46EFE" w:rsidRPr="00B438BD" w:rsidRDefault="00E46EFE" w:rsidP="00EF381F">
      <w:pPr>
        <w:pStyle w:val="Tekstpodstawowy"/>
        <w:jc w:val="both"/>
        <w:rPr>
          <w:rFonts w:cs="Arial"/>
          <w:sz w:val="22"/>
          <w:szCs w:val="22"/>
          <w:lang w:val="de-DE"/>
        </w:rPr>
      </w:pPr>
      <w:r w:rsidRPr="31947382">
        <w:rPr>
          <w:rFonts w:cs="Arial"/>
          <w:sz w:val="22"/>
          <w:szCs w:val="22"/>
          <w:lang w:val="de-DE"/>
        </w:rPr>
        <w:t xml:space="preserve">Strona internetowa DPS </w:t>
      </w:r>
      <w:r w:rsidRPr="00DA5DC3">
        <w:rPr>
          <w:rFonts w:cs="Arial"/>
          <w:sz w:val="22"/>
          <w:szCs w:val="22"/>
          <w:lang w:val="de-DE"/>
        </w:rPr>
        <w:t>- www.dpsdg.pl</w:t>
      </w:r>
    </w:p>
    <w:p w14:paraId="0E5F6B30" w14:textId="69A3E346" w:rsidR="00E46EFE" w:rsidRPr="004879A2" w:rsidRDefault="00E46EFE" w:rsidP="00EF381F">
      <w:pPr>
        <w:pStyle w:val="Tekstpodstawowy"/>
        <w:spacing w:line="227" w:lineRule="exact"/>
        <w:jc w:val="both"/>
        <w:rPr>
          <w:spacing w:val="-9"/>
          <w:sz w:val="22"/>
          <w:szCs w:val="22"/>
        </w:rPr>
      </w:pPr>
      <w:r w:rsidRPr="004879A2">
        <w:rPr>
          <w:spacing w:val="-9"/>
          <w:sz w:val="22"/>
          <w:szCs w:val="22"/>
        </w:rPr>
        <w:t>DPS / REGON:  001071812</w:t>
      </w:r>
    </w:p>
    <w:p w14:paraId="7D9FD8BD" w14:textId="4E5562E6" w:rsidR="00E46EFE" w:rsidRDefault="00E46EFE" w:rsidP="00EF381F">
      <w:pPr>
        <w:pStyle w:val="Tekstpodstawowy"/>
        <w:spacing w:line="227" w:lineRule="exact"/>
        <w:jc w:val="both"/>
        <w:rPr>
          <w:spacing w:val="-9"/>
          <w:sz w:val="22"/>
          <w:szCs w:val="22"/>
        </w:rPr>
      </w:pPr>
      <w:r w:rsidRPr="004879A2">
        <w:rPr>
          <w:spacing w:val="-9"/>
          <w:sz w:val="22"/>
          <w:szCs w:val="22"/>
        </w:rPr>
        <w:t>DP</w:t>
      </w:r>
      <w:r w:rsidR="00905F41">
        <w:rPr>
          <w:spacing w:val="-9"/>
          <w:sz w:val="22"/>
          <w:szCs w:val="22"/>
        </w:rPr>
        <w:t>S</w:t>
      </w:r>
      <w:r w:rsidRPr="004879A2">
        <w:rPr>
          <w:spacing w:val="-9"/>
          <w:sz w:val="22"/>
          <w:szCs w:val="22"/>
        </w:rPr>
        <w:t xml:space="preserve"> / NIP : 6291856512</w:t>
      </w:r>
    </w:p>
    <w:p w14:paraId="27E26EAF" w14:textId="026249FF" w:rsidR="00A70D69" w:rsidRPr="004879A2" w:rsidRDefault="00A70D69" w:rsidP="00EF381F">
      <w:pPr>
        <w:pStyle w:val="Tekstpodstawowy"/>
        <w:spacing w:line="227" w:lineRule="exact"/>
        <w:jc w:val="both"/>
        <w:rPr>
          <w:sz w:val="22"/>
          <w:szCs w:val="22"/>
        </w:rPr>
      </w:pPr>
      <w:r w:rsidRPr="00A70D69">
        <w:rPr>
          <w:color w:val="2E74B5" w:themeColor="accent5" w:themeShade="BF"/>
          <w:spacing w:val="-9"/>
          <w:sz w:val="22"/>
          <w:szCs w:val="22"/>
        </w:rPr>
        <w:t>Adres platformy: https://ezamowienia.gov.pl</w:t>
      </w:r>
    </w:p>
    <w:p w14:paraId="0C832731" w14:textId="77777777" w:rsidR="00E46EFE" w:rsidRPr="004879A2" w:rsidRDefault="00E46EFE" w:rsidP="00EF381F">
      <w:pPr>
        <w:pStyle w:val="Tekstpodstawowy"/>
        <w:jc w:val="both"/>
        <w:rPr>
          <w:sz w:val="22"/>
          <w:szCs w:val="22"/>
        </w:rPr>
      </w:pPr>
    </w:p>
    <w:p w14:paraId="1E833E85" w14:textId="77777777" w:rsidR="00E46EFE" w:rsidRPr="004879A2" w:rsidRDefault="00E46EFE" w:rsidP="00EF381F">
      <w:pPr>
        <w:pStyle w:val="Tekstpodstawowy"/>
        <w:spacing w:before="5"/>
        <w:jc w:val="both"/>
        <w:rPr>
          <w:sz w:val="22"/>
          <w:szCs w:val="22"/>
        </w:rPr>
      </w:pPr>
    </w:p>
    <w:p w14:paraId="2C02453E" w14:textId="46B9AC4B" w:rsidR="00E46EFE" w:rsidRDefault="00E46EFE" w:rsidP="00544F8A">
      <w:pPr>
        <w:pStyle w:val="Nagwek1"/>
        <w:numPr>
          <w:ilvl w:val="0"/>
          <w:numId w:val="7"/>
        </w:numPr>
        <w:tabs>
          <w:tab w:val="left" w:pos="1016"/>
        </w:tabs>
        <w:ind w:left="0" w:right="177" w:hanging="387"/>
        <w:jc w:val="left"/>
        <w:rPr>
          <w:sz w:val="22"/>
          <w:szCs w:val="22"/>
        </w:rPr>
      </w:pPr>
      <w:r w:rsidRPr="004879A2">
        <w:rPr>
          <w:sz w:val="22"/>
          <w:szCs w:val="22"/>
        </w:rPr>
        <w:t>ADRES</w:t>
      </w:r>
      <w:r w:rsidRPr="004879A2">
        <w:rPr>
          <w:spacing w:val="1"/>
          <w:sz w:val="22"/>
          <w:szCs w:val="22"/>
        </w:rPr>
        <w:t xml:space="preserve"> </w:t>
      </w:r>
      <w:r w:rsidRPr="004879A2">
        <w:rPr>
          <w:sz w:val="22"/>
          <w:szCs w:val="22"/>
        </w:rPr>
        <w:t>STRONY</w:t>
      </w:r>
      <w:r w:rsidRPr="004879A2">
        <w:rPr>
          <w:spacing w:val="1"/>
          <w:sz w:val="22"/>
          <w:szCs w:val="22"/>
        </w:rPr>
        <w:t xml:space="preserve"> </w:t>
      </w:r>
      <w:r w:rsidRPr="004879A2">
        <w:rPr>
          <w:sz w:val="22"/>
          <w:szCs w:val="22"/>
        </w:rPr>
        <w:t>INTERNETOWEJ,</w:t>
      </w:r>
      <w:r w:rsidRPr="004879A2">
        <w:rPr>
          <w:spacing w:val="1"/>
          <w:sz w:val="22"/>
          <w:szCs w:val="22"/>
        </w:rPr>
        <w:t xml:space="preserve"> </w:t>
      </w:r>
      <w:r w:rsidRPr="004879A2">
        <w:rPr>
          <w:sz w:val="22"/>
          <w:szCs w:val="22"/>
        </w:rPr>
        <w:t>NA</w:t>
      </w:r>
      <w:r w:rsidRPr="004879A2">
        <w:rPr>
          <w:spacing w:val="1"/>
          <w:sz w:val="22"/>
          <w:szCs w:val="22"/>
        </w:rPr>
        <w:t xml:space="preserve"> </w:t>
      </w:r>
      <w:r w:rsidRPr="004879A2">
        <w:rPr>
          <w:sz w:val="22"/>
          <w:szCs w:val="22"/>
        </w:rPr>
        <w:t>KTÓREJ</w:t>
      </w:r>
      <w:r w:rsidRPr="004879A2">
        <w:rPr>
          <w:spacing w:val="1"/>
          <w:sz w:val="22"/>
          <w:szCs w:val="22"/>
        </w:rPr>
        <w:t xml:space="preserve"> </w:t>
      </w:r>
      <w:r w:rsidRPr="004879A2">
        <w:rPr>
          <w:sz w:val="22"/>
          <w:szCs w:val="22"/>
        </w:rPr>
        <w:t>UDOSTĘPNIANE</w:t>
      </w:r>
      <w:r w:rsidRPr="004879A2">
        <w:rPr>
          <w:spacing w:val="1"/>
          <w:sz w:val="22"/>
          <w:szCs w:val="22"/>
        </w:rPr>
        <w:t xml:space="preserve"> </w:t>
      </w:r>
      <w:r w:rsidRPr="004879A2">
        <w:rPr>
          <w:sz w:val="22"/>
          <w:szCs w:val="22"/>
        </w:rPr>
        <w:t>BĘDĄ</w:t>
      </w:r>
      <w:r w:rsidRPr="004879A2">
        <w:rPr>
          <w:spacing w:val="1"/>
          <w:sz w:val="22"/>
          <w:szCs w:val="22"/>
        </w:rPr>
        <w:t xml:space="preserve"> </w:t>
      </w:r>
      <w:r w:rsidRPr="004879A2">
        <w:rPr>
          <w:sz w:val="22"/>
          <w:szCs w:val="22"/>
        </w:rPr>
        <w:t>ZMIANY</w:t>
      </w:r>
      <w:r w:rsidRPr="004879A2">
        <w:rPr>
          <w:spacing w:val="1"/>
          <w:sz w:val="22"/>
          <w:szCs w:val="22"/>
        </w:rPr>
        <w:t xml:space="preserve"> </w:t>
      </w:r>
      <w:r w:rsidRPr="004879A2">
        <w:rPr>
          <w:sz w:val="22"/>
          <w:szCs w:val="22"/>
        </w:rPr>
        <w:t>I</w:t>
      </w:r>
      <w:r w:rsidRPr="004879A2">
        <w:rPr>
          <w:spacing w:val="1"/>
          <w:sz w:val="22"/>
          <w:szCs w:val="22"/>
        </w:rPr>
        <w:t xml:space="preserve"> </w:t>
      </w:r>
      <w:r w:rsidRPr="004879A2">
        <w:rPr>
          <w:sz w:val="22"/>
          <w:szCs w:val="22"/>
        </w:rPr>
        <w:t>WYJAŚNIENIA</w:t>
      </w:r>
      <w:r w:rsidRPr="004879A2">
        <w:rPr>
          <w:spacing w:val="1"/>
          <w:sz w:val="22"/>
          <w:szCs w:val="22"/>
        </w:rPr>
        <w:t xml:space="preserve"> </w:t>
      </w:r>
      <w:r w:rsidRPr="004879A2">
        <w:rPr>
          <w:sz w:val="22"/>
          <w:szCs w:val="22"/>
        </w:rPr>
        <w:t>TREŚCI</w:t>
      </w:r>
      <w:r w:rsidRPr="004879A2">
        <w:rPr>
          <w:spacing w:val="1"/>
          <w:sz w:val="22"/>
          <w:szCs w:val="22"/>
        </w:rPr>
        <w:t xml:space="preserve"> </w:t>
      </w:r>
      <w:r w:rsidRPr="004879A2">
        <w:rPr>
          <w:sz w:val="22"/>
          <w:szCs w:val="22"/>
        </w:rPr>
        <w:t>SWZ</w:t>
      </w:r>
      <w:r w:rsidRPr="004879A2">
        <w:rPr>
          <w:spacing w:val="1"/>
          <w:sz w:val="22"/>
          <w:szCs w:val="22"/>
        </w:rPr>
        <w:t xml:space="preserve"> </w:t>
      </w:r>
      <w:r w:rsidRPr="004879A2">
        <w:rPr>
          <w:sz w:val="22"/>
          <w:szCs w:val="22"/>
        </w:rPr>
        <w:t>ORAZ</w:t>
      </w:r>
      <w:r w:rsidRPr="004879A2">
        <w:rPr>
          <w:spacing w:val="1"/>
          <w:sz w:val="22"/>
          <w:szCs w:val="22"/>
        </w:rPr>
        <w:t xml:space="preserve"> </w:t>
      </w:r>
      <w:r w:rsidRPr="004879A2">
        <w:rPr>
          <w:sz w:val="22"/>
          <w:szCs w:val="22"/>
        </w:rPr>
        <w:t>INNE</w:t>
      </w:r>
      <w:r w:rsidRPr="004879A2">
        <w:rPr>
          <w:spacing w:val="1"/>
          <w:sz w:val="22"/>
          <w:szCs w:val="22"/>
        </w:rPr>
        <w:t xml:space="preserve"> </w:t>
      </w:r>
      <w:r w:rsidRPr="004879A2">
        <w:rPr>
          <w:sz w:val="22"/>
          <w:szCs w:val="22"/>
        </w:rPr>
        <w:t>DOKUMENTY</w:t>
      </w:r>
      <w:r w:rsidRPr="004879A2">
        <w:rPr>
          <w:spacing w:val="1"/>
          <w:sz w:val="22"/>
          <w:szCs w:val="22"/>
        </w:rPr>
        <w:t xml:space="preserve"> </w:t>
      </w:r>
      <w:r w:rsidRPr="004879A2">
        <w:rPr>
          <w:sz w:val="22"/>
          <w:szCs w:val="22"/>
        </w:rPr>
        <w:t>ZAMÓWIENIA</w:t>
      </w:r>
      <w:r w:rsidRPr="004879A2">
        <w:rPr>
          <w:spacing w:val="1"/>
          <w:sz w:val="22"/>
          <w:szCs w:val="22"/>
        </w:rPr>
        <w:t xml:space="preserve"> </w:t>
      </w:r>
      <w:r w:rsidRPr="004879A2">
        <w:rPr>
          <w:sz w:val="22"/>
          <w:szCs w:val="22"/>
        </w:rPr>
        <w:t>BEZPOŚREDNIO</w:t>
      </w:r>
      <w:r w:rsidRPr="004879A2">
        <w:rPr>
          <w:spacing w:val="1"/>
          <w:sz w:val="22"/>
          <w:szCs w:val="22"/>
        </w:rPr>
        <w:t xml:space="preserve"> </w:t>
      </w:r>
      <w:r w:rsidRPr="004879A2">
        <w:rPr>
          <w:sz w:val="22"/>
          <w:szCs w:val="22"/>
        </w:rPr>
        <w:t>ZWIĄZANE</w:t>
      </w:r>
      <w:r w:rsidRPr="004879A2">
        <w:rPr>
          <w:spacing w:val="3"/>
          <w:sz w:val="22"/>
          <w:szCs w:val="22"/>
        </w:rPr>
        <w:t xml:space="preserve"> </w:t>
      </w:r>
      <w:r w:rsidRPr="004879A2">
        <w:rPr>
          <w:sz w:val="22"/>
          <w:szCs w:val="22"/>
        </w:rPr>
        <w:t>Z</w:t>
      </w:r>
      <w:r w:rsidRPr="004879A2">
        <w:rPr>
          <w:spacing w:val="-6"/>
          <w:sz w:val="22"/>
          <w:szCs w:val="22"/>
        </w:rPr>
        <w:t xml:space="preserve"> </w:t>
      </w:r>
      <w:r w:rsidRPr="004879A2">
        <w:rPr>
          <w:sz w:val="22"/>
          <w:szCs w:val="22"/>
        </w:rPr>
        <w:t>POSTĘPOWANIEM</w:t>
      </w:r>
      <w:r w:rsidRPr="004879A2">
        <w:rPr>
          <w:spacing w:val="4"/>
          <w:sz w:val="22"/>
          <w:szCs w:val="22"/>
        </w:rPr>
        <w:t xml:space="preserve"> </w:t>
      </w:r>
      <w:r w:rsidRPr="004879A2">
        <w:rPr>
          <w:sz w:val="22"/>
          <w:szCs w:val="22"/>
        </w:rPr>
        <w:t>O</w:t>
      </w:r>
      <w:r w:rsidRPr="004879A2">
        <w:rPr>
          <w:spacing w:val="-1"/>
          <w:sz w:val="22"/>
          <w:szCs w:val="22"/>
        </w:rPr>
        <w:t xml:space="preserve"> </w:t>
      </w:r>
      <w:r w:rsidRPr="004879A2">
        <w:rPr>
          <w:sz w:val="22"/>
          <w:szCs w:val="22"/>
        </w:rPr>
        <w:t>UDZIELENIE</w:t>
      </w:r>
      <w:r w:rsidRPr="004879A2">
        <w:rPr>
          <w:spacing w:val="2"/>
          <w:sz w:val="22"/>
          <w:szCs w:val="22"/>
        </w:rPr>
        <w:t xml:space="preserve"> </w:t>
      </w:r>
      <w:r w:rsidRPr="004879A2">
        <w:rPr>
          <w:sz w:val="22"/>
          <w:szCs w:val="22"/>
        </w:rPr>
        <w:t>ZAMÓWIENIA</w:t>
      </w:r>
      <w:r>
        <w:rPr>
          <w:sz w:val="22"/>
          <w:szCs w:val="22"/>
        </w:rPr>
        <w:t>:</w:t>
      </w:r>
    </w:p>
    <w:p w14:paraId="5C138DEA" w14:textId="77777777" w:rsidR="001C1478" w:rsidRPr="004879A2" w:rsidRDefault="001C1478" w:rsidP="00544F8A">
      <w:pPr>
        <w:pStyle w:val="Nagwek1"/>
        <w:tabs>
          <w:tab w:val="left" w:pos="1016"/>
        </w:tabs>
        <w:ind w:left="0" w:right="177" w:firstLine="0"/>
        <w:rPr>
          <w:sz w:val="22"/>
          <w:szCs w:val="22"/>
        </w:rPr>
      </w:pPr>
    </w:p>
    <w:p w14:paraId="55660416" w14:textId="4C4027CC" w:rsidR="00E3795C" w:rsidRPr="001C1478" w:rsidRDefault="001C1478" w:rsidP="00404CCC">
      <w:pPr>
        <w:widowControl/>
        <w:autoSpaceDE/>
        <w:autoSpaceDN/>
        <w:rPr>
          <w:sz w:val="20"/>
          <w:szCs w:val="20"/>
          <w:lang w:eastAsia="pl-PL"/>
        </w:rPr>
      </w:pPr>
      <w:r w:rsidRPr="001C1478">
        <w:rPr>
          <w:sz w:val="20"/>
          <w:szCs w:val="20"/>
          <w:lang w:eastAsia="pl-PL"/>
        </w:rPr>
        <w:t>Postępowanie</w:t>
      </w:r>
      <w:r>
        <w:rPr>
          <w:sz w:val="20"/>
          <w:szCs w:val="20"/>
          <w:lang w:eastAsia="pl-PL"/>
        </w:rPr>
        <w:t xml:space="preserve"> prowadzone jest przy użyciu środków komunikacji elektronicznej w wykorzystaniem Platformy </w:t>
      </w:r>
      <w:hyperlink r:id="rId10" w:history="1">
        <w:r w:rsidRPr="00D902AE">
          <w:rPr>
            <w:rStyle w:val="Hipercze"/>
            <w:sz w:val="20"/>
            <w:szCs w:val="20"/>
            <w:lang w:eastAsia="pl-PL"/>
          </w:rPr>
          <w:t>https://ezamowienia.gov.pl</w:t>
        </w:r>
      </w:hyperlink>
      <w:r>
        <w:rPr>
          <w:sz w:val="20"/>
          <w:szCs w:val="20"/>
          <w:lang w:eastAsia="pl-PL"/>
        </w:rPr>
        <w:t xml:space="preserve"> i w szczególnych przypadkach poczty elektronicznej Zamawiającego </w:t>
      </w:r>
      <w:hyperlink r:id="rId11" w:history="1">
        <w:r w:rsidR="00717702" w:rsidRPr="00717702">
          <w:rPr>
            <w:rStyle w:val="Hipercze"/>
            <w:sz w:val="20"/>
            <w:szCs w:val="20"/>
          </w:rPr>
          <w:t>dpsdg@dps.dg.pl</w:t>
        </w:r>
      </w:hyperlink>
      <w:r w:rsidR="00717702">
        <w:t xml:space="preserve"> </w:t>
      </w:r>
      <w:r>
        <w:rPr>
          <w:sz w:val="20"/>
          <w:szCs w:val="20"/>
          <w:lang w:eastAsia="pl-PL"/>
        </w:rPr>
        <w:t xml:space="preserve">Zmiany i wyjaśnienia treści SWZ oraz inne dokumenty zamówienia bezpośrednio związane z postępowaniem o udzielenie zamówienia będą udostępniane na stronie </w:t>
      </w:r>
      <w:r w:rsidRPr="001C1478">
        <w:rPr>
          <w:color w:val="2E74B5" w:themeColor="accent5" w:themeShade="BF"/>
          <w:sz w:val="20"/>
          <w:szCs w:val="20"/>
          <w:lang w:eastAsia="pl-PL"/>
        </w:rPr>
        <w:t>https://ezamowienia.gov.pl</w:t>
      </w:r>
    </w:p>
    <w:p w14:paraId="41C6BA67" w14:textId="77777777" w:rsidR="00E46EFE" w:rsidRPr="004879A2" w:rsidRDefault="00E46EFE" w:rsidP="00EF381F">
      <w:pPr>
        <w:pStyle w:val="Tekstpodstawowy"/>
        <w:jc w:val="both"/>
        <w:rPr>
          <w:sz w:val="22"/>
          <w:szCs w:val="22"/>
        </w:rPr>
      </w:pPr>
    </w:p>
    <w:p w14:paraId="7FE9D842" w14:textId="77777777" w:rsidR="00E46EFE" w:rsidRPr="004879A2" w:rsidRDefault="00E46EFE" w:rsidP="00EF381F">
      <w:pPr>
        <w:pStyle w:val="Tekstpodstawowy"/>
        <w:spacing w:before="4"/>
        <w:jc w:val="both"/>
        <w:rPr>
          <w:sz w:val="22"/>
          <w:szCs w:val="22"/>
        </w:rPr>
      </w:pPr>
    </w:p>
    <w:p w14:paraId="491A49D2" w14:textId="77777777" w:rsidR="00E46EFE" w:rsidRPr="004879A2" w:rsidRDefault="00E46EFE" w:rsidP="00EF381F">
      <w:pPr>
        <w:pStyle w:val="Nagwek1"/>
        <w:numPr>
          <w:ilvl w:val="0"/>
          <w:numId w:val="7"/>
        </w:numPr>
        <w:tabs>
          <w:tab w:val="left" w:pos="1016"/>
        </w:tabs>
        <w:spacing w:before="1"/>
        <w:ind w:left="0" w:hanging="464"/>
        <w:jc w:val="both"/>
        <w:rPr>
          <w:sz w:val="22"/>
          <w:szCs w:val="22"/>
        </w:rPr>
      </w:pPr>
      <w:r w:rsidRPr="004879A2">
        <w:rPr>
          <w:sz w:val="22"/>
          <w:szCs w:val="22"/>
        </w:rPr>
        <w:t>TRYB</w:t>
      </w:r>
      <w:r w:rsidRPr="004879A2">
        <w:rPr>
          <w:spacing w:val="-4"/>
          <w:sz w:val="22"/>
          <w:szCs w:val="22"/>
        </w:rPr>
        <w:t xml:space="preserve"> </w:t>
      </w:r>
      <w:r w:rsidRPr="004879A2">
        <w:rPr>
          <w:sz w:val="22"/>
          <w:szCs w:val="22"/>
        </w:rPr>
        <w:t>UDZIELENIA ZAMÓWIENIA</w:t>
      </w:r>
    </w:p>
    <w:p w14:paraId="6D65FD32" w14:textId="1B82C6B0" w:rsidR="00EF3642" w:rsidRDefault="001C1E1A" w:rsidP="00EF381F">
      <w:pPr>
        <w:pStyle w:val="Tekstpodstawowy"/>
        <w:spacing w:before="1"/>
        <w:jc w:val="both"/>
      </w:pPr>
      <w:r>
        <w:t>1.</w:t>
      </w:r>
      <w:r w:rsidR="00E46EFE" w:rsidRPr="0084312B">
        <w:t xml:space="preserve">Postępowanie o udzielenie zamówienia publicznego prowadzone jest w trybie podstawowym, na podstawie </w:t>
      </w:r>
      <w:r w:rsidR="00BB71AD">
        <w:t xml:space="preserve"> </w:t>
      </w:r>
      <w:r w:rsidR="00E46EFE" w:rsidRPr="0084312B">
        <w:t>art.</w:t>
      </w:r>
      <w:r w:rsidR="00E46EFE" w:rsidRPr="0084312B">
        <w:rPr>
          <w:spacing w:val="1"/>
        </w:rPr>
        <w:t xml:space="preserve"> </w:t>
      </w:r>
      <w:r w:rsidR="00E46EFE" w:rsidRPr="0084312B">
        <w:t>275</w:t>
      </w:r>
      <w:r w:rsidR="00E46EFE" w:rsidRPr="0084312B">
        <w:rPr>
          <w:spacing w:val="-1"/>
        </w:rPr>
        <w:t xml:space="preserve"> </w:t>
      </w:r>
      <w:r w:rsidR="00E46EFE" w:rsidRPr="0084312B">
        <w:t>pkt</w:t>
      </w:r>
      <w:r w:rsidR="00E46EFE" w:rsidRPr="0084312B">
        <w:rPr>
          <w:spacing w:val="-2"/>
        </w:rPr>
        <w:t xml:space="preserve"> </w:t>
      </w:r>
      <w:r w:rsidR="00E46EFE" w:rsidRPr="0084312B">
        <w:t>1 ustawy</w:t>
      </w:r>
      <w:r w:rsidR="00E46EFE" w:rsidRPr="0084312B">
        <w:rPr>
          <w:spacing w:val="-3"/>
        </w:rPr>
        <w:t xml:space="preserve"> </w:t>
      </w:r>
      <w:r w:rsidR="00E46EFE" w:rsidRPr="0084312B">
        <w:t>z</w:t>
      </w:r>
      <w:r w:rsidR="00E46EFE" w:rsidRPr="0084312B">
        <w:rPr>
          <w:spacing w:val="-2"/>
        </w:rPr>
        <w:t xml:space="preserve"> </w:t>
      </w:r>
      <w:r w:rsidR="00E46EFE" w:rsidRPr="0084312B">
        <w:t>dnia 11</w:t>
      </w:r>
      <w:r w:rsidR="00E46EFE" w:rsidRPr="0084312B">
        <w:rPr>
          <w:spacing w:val="1"/>
        </w:rPr>
        <w:t xml:space="preserve"> </w:t>
      </w:r>
      <w:r w:rsidR="00E46EFE" w:rsidRPr="0084312B">
        <w:t>września 2019 r.</w:t>
      </w:r>
      <w:r w:rsidR="00E46EFE" w:rsidRPr="0084312B">
        <w:rPr>
          <w:spacing w:val="-3"/>
        </w:rPr>
        <w:t xml:space="preserve"> </w:t>
      </w:r>
      <w:r w:rsidR="00E46EFE" w:rsidRPr="0084312B">
        <w:t>–</w:t>
      </w:r>
      <w:r w:rsidR="00E46EFE" w:rsidRPr="0084312B">
        <w:rPr>
          <w:spacing w:val="-2"/>
        </w:rPr>
        <w:t xml:space="preserve"> </w:t>
      </w:r>
      <w:r w:rsidR="00E46EFE" w:rsidRPr="0084312B">
        <w:t>Prawo zamówień</w:t>
      </w:r>
      <w:r w:rsidR="00E46EFE" w:rsidRPr="0084312B">
        <w:rPr>
          <w:spacing w:val="-2"/>
        </w:rPr>
        <w:t xml:space="preserve"> </w:t>
      </w:r>
      <w:r w:rsidR="00E46EFE" w:rsidRPr="0084312B">
        <w:t>publicznych</w:t>
      </w:r>
      <w:r w:rsidR="00E46EFE" w:rsidRPr="0084312B">
        <w:rPr>
          <w:spacing w:val="-3"/>
        </w:rPr>
        <w:t xml:space="preserve"> </w:t>
      </w:r>
      <w:r w:rsidR="00E46EFE" w:rsidRPr="0084312B">
        <w:t>(Dz.</w:t>
      </w:r>
      <w:r w:rsidR="00E46EFE" w:rsidRPr="0084312B">
        <w:rPr>
          <w:spacing w:val="-2"/>
        </w:rPr>
        <w:t xml:space="preserve"> </w:t>
      </w:r>
      <w:r w:rsidR="00E46EFE" w:rsidRPr="0084312B">
        <w:t>U.</w:t>
      </w:r>
      <w:r w:rsidR="00E46EFE" w:rsidRPr="0084312B">
        <w:rPr>
          <w:spacing w:val="-2"/>
        </w:rPr>
        <w:t xml:space="preserve"> </w:t>
      </w:r>
      <w:r w:rsidR="00E46EFE" w:rsidRPr="0084312B">
        <w:t>z</w:t>
      </w:r>
      <w:r w:rsidR="00E46EFE" w:rsidRPr="0084312B">
        <w:rPr>
          <w:spacing w:val="-1"/>
        </w:rPr>
        <w:t xml:space="preserve"> </w:t>
      </w:r>
      <w:r w:rsidR="00E46EFE" w:rsidRPr="0084312B">
        <w:t>20</w:t>
      </w:r>
      <w:r w:rsidR="00E46EFE">
        <w:t>2</w:t>
      </w:r>
      <w:r w:rsidR="00D46F11">
        <w:t>4</w:t>
      </w:r>
      <w:r w:rsidR="00E46EFE" w:rsidRPr="0084312B">
        <w:t xml:space="preserve"> r. poz. </w:t>
      </w:r>
      <w:r w:rsidR="00E46EFE">
        <w:t>1</w:t>
      </w:r>
      <w:r w:rsidR="00D46F11">
        <w:t>320</w:t>
      </w:r>
      <w:r w:rsidR="00E46EFE" w:rsidRPr="0084312B">
        <w:t>)</w:t>
      </w:r>
      <w:r w:rsidR="00EF3642" w:rsidRPr="00EF3642">
        <w:t xml:space="preserve"> </w:t>
      </w:r>
      <w:r w:rsidR="00EF3642" w:rsidRPr="0084312B">
        <w:t>–</w:t>
      </w:r>
      <w:r w:rsidR="00EF3642" w:rsidRPr="0084312B">
        <w:rPr>
          <w:spacing w:val="-1"/>
        </w:rPr>
        <w:t xml:space="preserve"> </w:t>
      </w:r>
      <w:r w:rsidR="00EF3642" w:rsidRPr="0084312B">
        <w:t>zwane</w:t>
      </w:r>
      <w:r w:rsidR="00EF3642" w:rsidRPr="0084312B">
        <w:rPr>
          <w:spacing w:val="-1"/>
        </w:rPr>
        <w:t xml:space="preserve"> </w:t>
      </w:r>
      <w:r w:rsidR="00EF3642" w:rsidRPr="0084312B">
        <w:t>dalej</w:t>
      </w:r>
      <w:r w:rsidR="00EF3642" w:rsidRPr="0084312B">
        <w:rPr>
          <w:spacing w:val="1"/>
        </w:rPr>
        <w:t xml:space="preserve"> </w:t>
      </w:r>
      <w:r w:rsidR="00EF3642" w:rsidRPr="0084312B">
        <w:t>także</w:t>
      </w:r>
      <w:r w:rsidR="00EF3642" w:rsidRPr="0084312B">
        <w:rPr>
          <w:spacing w:val="-1"/>
        </w:rPr>
        <w:t xml:space="preserve"> </w:t>
      </w:r>
      <w:r w:rsidR="00EF3642" w:rsidRPr="0084312B">
        <w:t>„ Pzp ”.</w:t>
      </w:r>
    </w:p>
    <w:p w14:paraId="2E6F0104" w14:textId="77777777" w:rsidR="001C1E1A" w:rsidRPr="0084312B" w:rsidRDefault="001C1E1A" w:rsidP="00EF381F">
      <w:pPr>
        <w:pStyle w:val="Tekstpodstawowy"/>
        <w:spacing w:before="1"/>
        <w:jc w:val="both"/>
      </w:pPr>
    </w:p>
    <w:p w14:paraId="32230A9A" w14:textId="77777777" w:rsidR="00E46EFE" w:rsidRPr="004879A2" w:rsidRDefault="00E46EFE" w:rsidP="00EF381F">
      <w:pPr>
        <w:pStyle w:val="Tekstpodstawowy"/>
        <w:spacing w:before="10"/>
        <w:jc w:val="both"/>
        <w:rPr>
          <w:sz w:val="22"/>
          <w:szCs w:val="22"/>
        </w:rPr>
      </w:pPr>
    </w:p>
    <w:p w14:paraId="055A9542" w14:textId="47E2CCFF" w:rsidR="00E46EFE" w:rsidRPr="004879A2" w:rsidRDefault="00E46EFE" w:rsidP="001A222C">
      <w:pPr>
        <w:pStyle w:val="Nagwek1"/>
        <w:numPr>
          <w:ilvl w:val="0"/>
          <w:numId w:val="7"/>
        </w:numPr>
        <w:tabs>
          <w:tab w:val="left" w:pos="1016"/>
          <w:tab w:val="left" w:pos="2649"/>
          <w:tab w:val="left" w:pos="3285"/>
          <w:tab w:val="left" w:pos="5066"/>
          <w:tab w:val="left" w:pos="6612"/>
          <w:tab w:val="left" w:pos="7606"/>
        </w:tabs>
        <w:ind w:left="0" w:right="179" w:hanging="452"/>
        <w:jc w:val="left"/>
        <w:rPr>
          <w:sz w:val="22"/>
          <w:szCs w:val="22"/>
        </w:rPr>
      </w:pPr>
      <w:r w:rsidRPr="004879A2">
        <w:rPr>
          <w:sz w:val="22"/>
          <w:szCs w:val="22"/>
        </w:rPr>
        <w:t>INFORMACJA</w:t>
      </w:r>
      <w:r w:rsidR="001A222C">
        <w:rPr>
          <w:sz w:val="22"/>
          <w:szCs w:val="22"/>
        </w:rPr>
        <w:t xml:space="preserve"> </w:t>
      </w:r>
      <w:r w:rsidRPr="004879A2">
        <w:rPr>
          <w:sz w:val="22"/>
          <w:szCs w:val="22"/>
        </w:rPr>
        <w:t>CZY</w:t>
      </w:r>
      <w:r w:rsidR="001A222C">
        <w:rPr>
          <w:sz w:val="22"/>
          <w:szCs w:val="22"/>
        </w:rPr>
        <w:t xml:space="preserve"> </w:t>
      </w:r>
      <w:r w:rsidRPr="004879A2">
        <w:rPr>
          <w:sz w:val="22"/>
          <w:szCs w:val="22"/>
        </w:rPr>
        <w:t>ZAMAWIAJĄCY</w:t>
      </w:r>
      <w:r w:rsidR="003F2903">
        <w:rPr>
          <w:sz w:val="22"/>
          <w:szCs w:val="22"/>
        </w:rPr>
        <w:t xml:space="preserve"> </w:t>
      </w:r>
      <w:r w:rsidRPr="004879A2">
        <w:rPr>
          <w:sz w:val="22"/>
          <w:szCs w:val="22"/>
        </w:rPr>
        <w:t>PRZEWIDUJE</w:t>
      </w:r>
      <w:r w:rsidR="003F2903">
        <w:rPr>
          <w:sz w:val="22"/>
          <w:szCs w:val="22"/>
        </w:rPr>
        <w:t xml:space="preserve"> </w:t>
      </w:r>
      <w:r w:rsidRPr="004879A2">
        <w:rPr>
          <w:sz w:val="22"/>
          <w:szCs w:val="22"/>
        </w:rPr>
        <w:t>WYBÓ</w:t>
      </w:r>
      <w:r>
        <w:rPr>
          <w:sz w:val="22"/>
          <w:szCs w:val="22"/>
        </w:rPr>
        <w:t xml:space="preserve">R </w:t>
      </w:r>
      <w:r w:rsidRPr="004879A2">
        <w:rPr>
          <w:spacing w:val="-1"/>
          <w:sz w:val="22"/>
          <w:szCs w:val="22"/>
        </w:rPr>
        <w:t>NAJKORZYSTNIEJSZEJ</w:t>
      </w:r>
      <w:r w:rsidRPr="004879A2">
        <w:rPr>
          <w:spacing w:val="-47"/>
          <w:sz w:val="22"/>
          <w:szCs w:val="22"/>
        </w:rPr>
        <w:t xml:space="preserve"> </w:t>
      </w:r>
      <w:r w:rsidR="009B541D">
        <w:rPr>
          <w:spacing w:val="-47"/>
          <w:sz w:val="22"/>
          <w:szCs w:val="22"/>
        </w:rPr>
        <w:t xml:space="preserve">    </w:t>
      </w:r>
      <w:r w:rsidRPr="004879A2">
        <w:rPr>
          <w:sz w:val="22"/>
          <w:szCs w:val="22"/>
        </w:rPr>
        <w:t>OFERTY</w:t>
      </w:r>
      <w:r w:rsidRPr="004879A2">
        <w:rPr>
          <w:spacing w:val="4"/>
          <w:sz w:val="22"/>
          <w:szCs w:val="22"/>
        </w:rPr>
        <w:t xml:space="preserve"> </w:t>
      </w:r>
      <w:r w:rsidRPr="004879A2">
        <w:rPr>
          <w:sz w:val="22"/>
          <w:szCs w:val="22"/>
        </w:rPr>
        <w:t>Z</w:t>
      </w:r>
      <w:r w:rsidRPr="004879A2">
        <w:rPr>
          <w:spacing w:val="-4"/>
          <w:sz w:val="22"/>
          <w:szCs w:val="22"/>
        </w:rPr>
        <w:t xml:space="preserve"> </w:t>
      </w:r>
      <w:r w:rsidRPr="004879A2">
        <w:rPr>
          <w:sz w:val="22"/>
          <w:szCs w:val="22"/>
        </w:rPr>
        <w:t>MOŻLIWOŚCIĄ</w:t>
      </w:r>
      <w:r w:rsidRPr="004879A2">
        <w:rPr>
          <w:spacing w:val="-1"/>
          <w:sz w:val="22"/>
          <w:szCs w:val="22"/>
        </w:rPr>
        <w:t xml:space="preserve"> </w:t>
      </w:r>
      <w:r w:rsidRPr="004879A2">
        <w:rPr>
          <w:sz w:val="22"/>
          <w:szCs w:val="22"/>
        </w:rPr>
        <w:t>PROWADZENIA</w:t>
      </w:r>
      <w:r w:rsidRPr="004879A2">
        <w:rPr>
          <w:spacing w:val="1"/>
          <w:sz w:val="22"/>
          <w:szCs w:val="22"/>
        </w:rPr>
        <w:t xml:space="preserve"> </w:t>
      </w:r>
      <w:r w:rsidRPr="004879A2">
        <w:rPr>
          <w:sz w:val="22"/>
          <w:szCs w:val="22"/>
        </w:rPr>
        <w:t>NEGOCJACJI</w:t>
      </w:r>
      <w:r>
        <w:rPr>
          <w:sz w:val="22"/>
          <w:szCs w:val="22"/>
        </w:rPr>
        <w:t>:</w:t>
      </w:r>
    </w:p>
    <w:p w14:paraId="7F1CBA3F" w14:textId="425236FC" w:rsidR="00E46EFE" w:rsidRPr="0084312B" w:rsidRDefault="00BB71AD" w:rsidP="00EF381F">
      <w:pPr>
        <w:pStyle w:val="Tekstpodstawowy"/>
        <w:spacing w:before="114"/>
        <w:jc w:val="both"/>
      </w:pPr>
      <w:r>
        <w:t xml:space="preserve">   </w:t>
      </w:r>
      <w:r w:rsidR="00E46EFE" w:rsidRPr="0084312B">
        <w:t>Zamawiający</w:t>
      </w:r>
      <w:r w:rsidR="00E46EFE" w:rsidRPr="0084312B">
        <w:rPr>
          <w:spacing w:val="-5"/>
        </w:rPr>
        <w:t xml:space="preserve"> </w:t>
      </w:r>
      <w:r w:rsidR="00E46EFE" w:rsidRPr="0084312B">
        <w:t>nie przewiduje</w:t>
      </w:r>
      <w:r w:rsidR="00E46EFE" w:rsidRPr="0084312B">
        <w:rPr>
          <w:spacing w:val="-1"/>
        </w:rPr>
        <w:t xml:space="preserve"> </w:t>
      </w:r>
      <w:r w:rsidR="00E46EFE" w:rsidRPr="0084312B">
        <w:t>wyboru</w:t>
      </w:r>
      <w:r w:rsidR="00E46EFE" w:rsidRPr="0084312B">
        <w:rPr>
          <w:spacing w:val="-4"/>
        </w:rPr>
        <w:t xml:space="preserve"> </w:t>
      </w:r>
      <w:r w:rsidR="00E46EFE" w:rsidRPr="0084312B">
        <w:t>najkorzystniejszej oferty</w:t>
      </w:r>
      <w:r w:rsidR="00E46EFE" w:rsidRPr="0084312B">
        <w:rPr>
          <w:spacing w:val="-6"/>
        </w:rPr>
        <w:t xml:space="preserve"> </w:t>
      </w:r>
      <w:r w:rsidR="00E46EFE" w:rsidRPr="0084312B">
        <w:t>z</w:t>
      </w:r>
      <w:r w:rsidR="00E46EFE" w:rsidRPr="0084312B">
        <w:rPr>
          <w:spacing w:val="1"/>
        </w:rPr>
        <w:t xml:space="preserve"> </w:t>
      </w:r>
      <w:r w:rsidR="00E46EFE" w:rsidRPr="0084312B">
        <w:t>możliwością</w:t>
      </w:r>
      <w:r w:rsidR="00E46EFE" w:rsidRPr="0084312B">
        <w:rPr>
          <w:spacing w:val="-1"/>
        </w:rPr>
        <w:t xml:space="preserve"> </w:t>
      </w:r>
      <w:r w:rsidR="00E46EFE" w:rsidRPr="0084312B">
        <w:t>prowadzenia negocjacji.</w:t>
      </w:r>
    </w:p>
    <w:p w14:paraId="0C2208B6" w14:textId="77777777" w:rsidR="00E46EFE" w:rsidRPr="004879A2" w:rsidRDefault="00E46EFE" w:rsidP="00EF381F">
      <w:pPr>
        <w:pStyle w:val="Tekstpodstawowy"/>
        <w:spacing w:before="10"/>
        <w:jc w:val="both"/>
        <w:rPr>
          <w:sz w:val="22"/>
          <w:szCs w:val="22"/>
        </w:rPr>
      </w:pPr>
    </w:p>
    <w:p w14:paraId="10B4F17B" w14:textId="77777777" w:rsidR="00E46EFE" w:rsidRPr="004879A2" w:rsidRDefault="00E46EFE" w:rsidP="00EF381F">
      <w:pPr>
        <w:pStyle w:val="Nagwek1"/>
        <w:numPr>
          <w:ilvl w:val="0"/>
          <w:numId w:val="7"/>
        </w:numPr>
        <w:tabs>
          <w:tab w:val="left" w:pos="1016"/>
        </w:tabs>
        <w:spacing w:before="1"/>
        <w:ind w:left="0" w:hanging="375"/>
        <w:jc w:val="both"/>
        <w:rPr>
          <w:sz w:val="22"/>
          <w:szCs w:val="22"/>
        </w:rPr>
      </w:pPr>
      <w:r w:rsidRPr="004879A2">
        <w:rPr>
          <w:sz w:val="22"/>
          <w:szCs w:val="22"/>
        </w:rPr>
        <w:t>OPIS</w:t>
      </w:r>
      <w:r w:rsidRPr="004879A2">
        <w:rPr>
          <w:spacing w:val="-6"/>
          <w:sz w:val="22"/>
          <w:szCs w:val="22"/>
        </w:rPr>
        <w:t xml:space="preserve"> </w:t>
      </w:r>
      <w:r w:rsidRPr="004879A2">
        <w:rPr>
          <w:sz w:val="22"/>
          <w:szCs w:val="22"/>
        </w:rPr>
        <w:t>PRZEDMIOTU ZAMÓWIENIA</w:t>
      </w:r>
      <w:r>
        <w:rPr>
          <w:sz w:val="22"/>
          <w:szCs w:val="22"/>
        </w:rPr>
        <w:t>:</w:t>
      </w:r>
    </w:p>
    <w:p w14:paraId="08A0BA7A" w14:textId="13056286" w:rsidR="00E46EFE" w:rsidRPr="0084312B" w:rsidRDefault="00E46EFE" w:rsidP="00EF381F">
      <w:pPr>
        <w:tabs>
          <w:tab w:val="left" w:pos="1735"/>
          <w:tab w:val="left" w:pos="1736"/>
        </w:tabs>
        <w:spacing w:before="194"/>
        <w:jc w:val="both"/>
        <w:rPr>
          <w:w w:val="95"/>
          <w:sz w:val="20"/>
          <w:szCs w:val="20"/>
        </w:rPr>
      </w:pPr>
      <w:r w:rsidRPr="0084312B">
        <w:rPr>
          <w:w w:val="95"/>
          <w:sz w:val="20"/>
          <w:szCs w:val="20"/>
        </w:rPr>
        <w:t>1.Przedmiotem</w:t>
      </w:r>
      <w:r w:rsidRPr="0084312B">
        <w:rPr>
          <w:spacing w:val="2"/>
          <w:w w:val="95"/>
          <w:sz w:val="20"/>
          <w:szCs w:val="20"/>
        </w:rPr>
        <w:t xml:space="preserve"> </w:t>
      </w:r>
      <w:r w:rsidRPr="0084312B">
        <w:rPr>
          <w:w w:val="95"/>
          <w:sz w:val="20"/>
          <w:szCs w:val="20"/>
        </w:rPr>
        <w:t>zamówienia</w:t>
      </w:r>
      <w:r w:rsidRPr="0084312B">
        <w:rPr>
          <w:spacing w:val="6"/>
          <w:w w:val="95"/>
          <w:sz w:val="20"/>
          <w:szCs w:val="20"/>
        </w:rPr>
        <w:t xml:space="preserve"> </w:t>
      </w:r>
      <w:r w:rsidRPr="0084312B">
        <w:rPr>
          <w:w w:val="95"/>
          <w:sz w:val="20"/>
          <w:szCs w:val="20"/>
        </w:rPr>
        <w:t xml:space="preserve">jest sukcesywna </w:t>
      </w:r>
      <w:r w:rsidRPr="0084312B">
        <w:rPr>
          <w:b/>
          <w:bCs/>
          <w:w w:val="95"/>
          <w:sz w:val="20"/>
          <w:szCs w:val="20"/>
        </w:rPr>
        <w:t>„Dostawa artykułów spożywczych w 202</w:t>
      </w:r>
      <w:r w:rsidR="00C23C91">
        <w:rPr>
          <w:b/>
          <w:bCs/>
          <w:w w:val="95"/>
          <w:sz w:val="20"/>
          <w:szCs w:val="20"/>
        </w:rPr>
        <w:t>5</w:t>
      </w:r>
      <w:r w:rsidRPr="0084312B">
        <w:rPr>
          <w:b/>
          <w:bCs/>
          <w:w w:val="95"/>
          <w:sz w:val="20"/>
          <w:szCs w:val="20"/>
        </w:rPr>
        <w:t xml:space="preserve"> r. dla Domu Pomocy</w:t>
      </w:r>
      <w:r w:rsidRPr="0084312B">
        <w:rPr>
          <w:w w:val="95"/>
          <w:sz w:val="20"/>
          <w:szCs w:val="20"/>
        </w:rPr>
        <w:t xml:space="preserve"> </w:t>
      </w:r>
      <w:r w:rsidRPr="0084312B">
        <w:rPr>
          <w:b/>
          <w:bCs/>
          <w:w w:val="95"/>
          <w:sz w:val="20"/>
          <w:szCs w:val="20"/>
        </w:rPr>
        <w:t>Społecznej „Pod Dębem „  w Dąbrowie Górniczej, ul. Norwida 1”</w:t>
      </w:r>
      <w:r w:rsidRPr="0084312B">
        <w:rPr>
          <w:w w:val="95"/>
          <w:sz w:val="20"/>
          <w:szCs w:val="20"/>
        </w:rPr>
        <w:t xml:space="preserve"> z rozbiciem na następujące części:</w:t>
      </w:r>
    </w:p>
    <w:p w14:paraId="191E960A" w14:textId="02FF25FC" w:rsidR="00E46EFE" w:rsidRPr="004879A2" w:rsidRDefault="00E46EFE" w:rsidP="00DD2841">
      <w:pPr>
        <w:tabs>
          <w:tab w:val="left" w:pos="567"/>
        </w:tabs>
        <w:ind w:firstLine="284"/>
        <w:jc w:val="both"/>
      </w:pPr>
      <w:r w:rsidRPr="004879A2">
        <w:br/>
        <w:t xml:space="preserve">            Część nr 1 - PIECZYWO</w:t>
      </w:r>
    </w:p>
    <w:p w14:paraId="456ECE8E" w14:textId="629BEA03" w:rsidR="00E46EFE" w:rsidRPr="004879A2" w:rsidRDefault="00E46EFE" w:rsidP="00EF381F">
      <w:pPr>
        <w:jc w:val="both"/>
      </w:pPr>
      <w:r w:rsidRPr="004879A2">
        <w:t xml:space="preserve">            Część nr 2 - WARZYWA i OWOCE ŚWIEŻE</w:t>
      </w:r>
    </w:p>
    <w:p w14:paraId="46F6FE05" w14:textId="49A2AF09" w:rsidR="00E46EFE" w:rsidRPr="004879A2" w:rsidRDefault="00E46EFE" w:rsidP="00295DCD">
      <w:r w:rsidRPr="004879A2">
        <w:t xml:space="preserve">       </w:t>
      </w:r>
      <w:r>
        <w:t xml:space="preserve"> </w:t>
      </w:r>
      <w:r w:rsidRPr="004879A2">
        <w:t xml:space="preserve">    Część</w:t>
      </w:r>
      <w:r w:rsidR="00295DCD">
        <w:t xml:space="preserve"> </w:t>
      </w:r>
      <w:r w:rsidRPr="004879A2">
        <w:t>nr</w:t>
      </w:r>
      <w:r w:rsidR="00295DCD">
        <w:t xml:space="preserve"> </w:t>
      </w:r>
      <w:r w:rsidRPr="004879A2">
        <w:t>3 - WARZYWA i OWOCE MROŻONE</w:t>
      </w:r>
      <w:r w:rsidR="000706B9">
        <w:t xml:space="preserve"> ORAZ WYROBY GARMAŻERYJNE</w:t>
      </w:r>
      <w:r w:rsidRPr="004879A2">
        <w:br/>
        <w:t xml:space="preserve">        </w:t>
      </w:r>
      <w:r>
        <w:t xml:space="preserve"> </w:t>
      </w:r>
      <w:r w:rsidRPr="004879A2">
        <w:t xml:space="preserve">   Część nr 4 - RYBY</w:t>
      </w:r>
    </w:p>
    <w:p w14:paraId="0C7BD6E4" w14:textId="77777777" w:rsidR="00E46EFE" w:rsidRPr="004879A2" w:rsidRDefault="00E46EFE" w:rsidP="00EF381F">
      <w:pPr>
        <w:jc w:val="both"/>
      </w:pPr>
      <w:r w:rsidRPr="004879A2">
        <w:t xml:space="preserve">        </w:t>
      </w:r>
      <w:r>
        <w:t xml:space="preserve"> </w:t>
      </w:r>
      <w:r w:rsidRPr="004879A2">
        <w:t xml:space="preserve">   Część nr 5 - MIĘSO i WĘDLINY</w:t>
      </w:r>
    </w:p>
    <w:p w14:paraId="05EFB0D7" w14:textId="77777777" w:rsidR="00E46EFE" w:rsidRPr="004879A2" w:rsidRDefault="00E46EFE" w:rsidP="00EF381F">
      <w:pPr>
        <w:jc w:val="both"/>
      </w:pPr>
      <w:r w:rsidRPr="004879A2">
        <w:t xml:space="preserve">        </w:t>
      </w:r>
      <w:r>
        <w:t xml:space="preserve"> </w:t>
      </w:r>
      <w:r w:rsidRPr="004879A2">
        <w:t xml:space="preserve">   Część nr 6 - MLEKO i ARTYKUŁY MLECZNE</w:t>
      </w:r>
    </w:p>
    <w:p w14:paraId="575FCA92" w14:textId="77777777" w:rsidR="00E46EFE" w:rsidRPr="004879A2" w:rsidRDefault="00E46EFE" w:rsidP="00EF381F">
      <w:pPr>
        <w:jc w:val="both"/>
      </w:pPr>
      <w:r w:rsidRPr="004879A2">
        <w:t xml:space="preserve">        </w:t>
      </w:r>
      <w:r>
        <w:t xml:space="preserve"> </w:t>
      </w:r>
      <w:r w:rsidRPr="004879A2">
        <w:t xml:space="preserve">   Część nr 7 – JAJA</w:t>
      </w:r>
    </w:p>
    <w:p w14:paraId="10EB3229" w14:textId="77777777" w:rsidR="00E46EFE" w:rsidRDefault="00E46EFE" w:rsidP="00EF381F">
      <w:pPr>
        <w:jc w:val="both"/>
        <w:rPr>
          <w:color w:val="FF0000"/>
        </w:rPr>
      </w:pPr>
      <w:r w:rsidRPr="004879A2">
        <w:rPr>
          <w:color w:val="FF0000"/>
        </w:rPr>
        <w:t xml:space="preserve">        </w:t>
      </w:r>
      <w:r>
        <w:rPr>
          <w:color w:val="FF0000"/>
        </w:rPr>
        <w:t xml:space="preserve"> </w:t>
      </w:r>
      <w:r w:rsidRPr="004879A2">
        <w:rPr>
          <w:color w:val="FF0000"/>
        </w:rPr>
        <w:t xml:space="preserve">   </w:t>
      </w:r>
      <w:r w:rsidRPr="00704C11">
        <w:t xml:space="preserve">Część nr 8 – ARTYKUŁY SPOŻYWCZE SYPKIE  </w:t>
      </w:r>
    </w:p>
    <w:p w14:paraId="29F010AF" w14:textId="77777777" w:rsidR="00E46EFE" w:rsidRPr="004879A2" w:rsidRDefault="00E46EFE" w:rsidP="00EF381F">
      <w:pPr>
        <w:jc w:val="both"/>
        <w:rPr>
          <w:color w:val="FF0000"/>
        </w:rPr>
      </w:pPr>
    </w:p>
    <w:p w14:paraId="79BCCF7B" w14:textId="4E617AF3" w:rsidR="00E46EFE" w:rsidRPr="00C5560D" w:rsidRDefault="00E46EFE" w:rsidP="00EF381F">
      <w:pPr>
        <w:jc w:val="both"/>
        <w:rPr>
          <w:sz w:val="20"/>
          <w:szCs w:val="20"/>
        </w:rPr>
      </w:pPr>
      <w:r w:rsidRPr="0084312B">
        <w:rPr>
          <w:sz w:val="20"/>
          <w:szCs w:val="20"/>
        </w:rPr>
        <w:t>Oznaczenie przedmiotu zamówienia za pomocą kodu CPV – 03142500-3,03200000-3,15200000-0,15330000-</w:t>
      </w:r>
      <w:r w:rsidR="00D44662">
        <w:rPr>
          <w:sz w:val="20"/>
          <w:szCs w:val="20"/>
        </w:rPr>
        <w:t xml:space="preserve"> </w:t>
      </w:r>
      <w:r w:rsidRPr="0084312B">
        <w:rPr>
          <w:sz w:val="20"/>
          <w:szCs w:val="20"/>
        </w:rPr>
        <w:t>0,15431100-9, 15810000-9, 15100000-9, 15500000-3.</w:t>
      </w:r>
    </w:p>
    <w:p w14:paraId="5B708D94" w14:textId="77777777" w:rsidR="00E46EFE" w:rsidRPr="004879A2" w:rsidRDefault="00E46EFE" w:rsidP="00EF381F">
      <w:pPr>
        <w:jc w:val="both"/>
      </w:pPr>
    </w:p>
    <w:p w14:paraId="535C3210" w14:textId="77777777" w:rsidR="009B541D" w:rsidRDefault="009B541D" w:rsidP="00EF381F">
      <w:pPr>
        <w:jc w:val="both"/>
        <w:rPr>
          <w:sz w:val="20"/>
          <w:szCs w:val="20"/>
        </w:rPr>
      </w:pPr>
    </w:p>
    <w:p w14:paraId="07F45630" w14:textId="0CB69419" w:rsidR="00E46EFE" w:rsidRPr="0084312B" w:rsidRDefault="00E46EFE" w:rsidP="00EF381F">
      <w:pPr>
        <w:jc w:val="both"/>
        <w:rPr>
          <w:sz w:val="20"/>
          <w:szCs w:val="20"/>
        </w:rPr>
      </w:pPr>
      <w:r w:rsidRPr="0084312B">
        <w:rPr>
          <w:sz w:val="20"/>
          <w:szCs w:val="20"/>
        </w:rPr>
        <w:t>Przedmiotem zamówienia jest dostawa pieczywa, warzyw i owoców świeżych, warzyw i owoców mrożonych</w:t>
      </w:r>
      <w:r w:rsidR="00035CC5">
        <w:rPr>
          <w:sz w:val="20"/>
          <w:szCs w:val="20"/>
        </w:rPr>
        <w:t xml:space="preserve"> oraz wyrobów garmażeryjnych</w:t>
      </w:r>
      <w:r w:rsidRPr="0084312B">
        <w:rPr>
          <w:sz w:val="20"/>
          <w:szCs w:val="20"/>
        </w:rPr>
        <w:t>, ryb,</w:t>
      </w:r>
      <w:r w:rsidR="00035CC5">
        <w:rPr>
          <w:sz w:val="20"/>
          <w:szCs w:val="20"/>
        </w:rPr>
        <w:t xml:space="preserve"> </w:t>
      </w:r>
      <w:r w:rsidRPr="0084312B">
        <w:rPr>
          <w:sz w:val="20"/>
          <w:szCs w:val="20"/>
        </w:rPr>
        <w:t xml:space="preserve">mięsa i </w:t>
      </w:r>
      <w:r w:rsidRPr="0084312B">
        <w:rPr>
          <w:spacing w:val="4"/>
          <w:sz w:val="20"/>
          <w:szCs w:val="20"/>
        </w:rPr>
        <w:t xml:space="preserve">wędlin, mleka i artykułów mlecznych jaj, </w:t>
      </w:r>
      <w:r w:rsidRPr="00704C11">
        <w:rPr>
          <w:spacing w:val="4"/>
          <w:sz w:val="20"/>
          <w:szCs w:val="20"/>
        </w:rPr>
        <w:t xml:space="preserve">oraz artykułów spożywczych sypkich </w:t>
      </w:r>
      <w:r w:rsidRPr="0084312B">
        <w:rPr>
          <w:spacing w:val="4"/>
          <w:sz w:val="20"/>
          <w:szCs w:val="20"/>
        </w:rPr>
        <w:t xml:space="preserve">do Domu Pomocy Społecznej „Pod Dębem” </w:t>
      </w:r>
      <w:r w:rsidRPr="0084312B">
        <w:rPr>
          <w:spacing w:val="8"/>
          <w:sz w:val="20"/>
          <w:szCs w:val="20"/>
        </w:rPr>
        <w:t xml:space="preserve">w Dąbrowie Górniczej ul. Norwida 1 (zwanym dalej DPS). </w:t>
      </w:r>
      <w:r w:rsidRPr="0084312B">
        <w:rPr>
          <w:sz w:val="20"/>
          <w:szCs w:val="20"/>
        </w:rPr>
        <w:t>Wykonawca zobowiązany będzie do dostarczania Zamawiającemu Świadectwa o Jakości Surowców i Produktów (HACCP).</w:t>
      </w:r>
    </w:p>
    <w:p w14:paraId="439B26BC" w14:textId="0B45BEA5" w:rsidR="00E46EFE" w:rsidRPr="0084312B" w:rsidRDefault="00E46EFE" w:rsidP="00EF381F">
      <w:pPr>
        <w:jc w:val="both"/>
        <w:rPr>
          <w:b/>
          <w:bCs/>
          <w:sz w:val="20"/>
          <w:szCs w:val="20"/>
        </w:rPr>
      </w:pPr>
      <w:r w:rsidRPr="31947382">
        <w:rPr>
          <w:sz w:val="20"/>
          <w:szCs w:val="20"/>
        </w:rPr>
        <w:lastRenderedPageBreak/>
        <w:t xml:space="preserve">Wykonawca będzie zobowiązany do dostarczania towaru własnym środkiem transportu zgodnie z obowiązującymi wymogami GMP/GHP oraz systemem HACCP </w:t>
      </w:r>
      <w:r w:rsidRPr="31947382">
        <w:rPr>
          <w:b/>
          <w:bCs/>
          <w:sz w:val="20"/>
          <w:szCs w:val="20"/>
        </w:rPr>
        <w:t>(transport załadunek i rozładunek wliczony w cenę oferty )</w:t>
      </w:r>
      <w:r w:rsidRPr="31947382">
        <w:rPr>
          <w:sz w:val="20"/>
          <w:szCs w:val="20"/>
        </w:rPr>
        <w:t xml:space="preserve">  do  Zamawiającego oraz składowania go w jego siedzibie DPS Dąbrowa Górnicza ul. Norwida 1</w:t>
      </w:r>
      <w:r w:rsidRPr="31947382">
        <w:rPr>
          <w:b/>
          <w:bCs/>
          <w:sz w:val="20"/>
          <w:szCs w:val="20"/>
        </w:rPr>
        <w:t>, w pomieszczeniu wskazanym przez upoważnionego pracownika-tj. wniesienie towaru do poszczególnych magazynów znajdujących się w budynku DPS.</w:t>
      </w:r>
    </w:p>
    <w:p w14:paraId="3229D616" w14:textId="77777777" w:rsidR="00E46EFE" w:rsidRPr="0084312B" w:rsidRDefault="00E46EFE" w:rsidP="00EF381F">
      <w:pPr>
        <w:jc w:val="both"/>
        <w:rPr>
          <w:b/>
          <w:bCs/>
          <w:sz w:val="20"/>
          <w:szCs w:val="20"/>
          <w:u w:val="single"/>
        </w:rPr>
      </w:pPr>
      <w:r w:rsidRPr="0084312B">
        <w:rPr>
          <w:b/>
          <w:bCs/>
          <w:sz w:val="20"/>
          <w:szCs w:val="20"/>
          <w:u w:val="single"/>
        </w:rPr>
        <w:t>Realizacja transportu przez kurierów jest zabroniona z powodu braku możliwości sprawdzenia towaru i spisania protokołu jeśli wystąpią niezgodności, gdyż kurier nie jest pracownikiem Wykonawcy.</w:t>
      </w:r>
    </w:p>
    <w:p w14:paraId="0A06D107" w14:textId="148518A5" w:rsidR="00E46EFE" w:rsidRPr="0084312B" w:rsidRDefault="00E46EFE" w:rsidP="00EF381F">
      <w:pPr>
        <w:ind w:firstLine="708"/>
        <w:jc w:val="both"/>
        <w:rPr>
          <w:b/>
          <w:bCs/>
          <w:sz w:val="20"/>
          <w:szCs w:val="20"/>
          <w:u w:val="single"/>
        </w:rPr>
      </w:pPr>
      <w:bookmarkStart w:id="0" w:name="_Hlk86734496"/>
      <w:r w:rsidRPr="0084312B">
        <w:rPr>
          <w:sz w:val="20"/>
          <w:szCs w:val="20"/>
        </w:rPr>
        <w:t>Dostawy będą odbywały się:</w:t>
      </w:r>
    </w:p>
    <w:p w14:paraId="428DB483" w14:textId="6C211103" w:rsidR="00E46EFE" w:rsidRPr="0084312B" w:rsidRDefault="00E46EFE" w:rsidP="00EF381F">
      <w:pPr>
        <w:jc w:val="both"/>
        <w:rPr>
          <w:sz w:val="20"/>
          <w:szCs w:val="20"/>
        </w:rPr>
      </w:pPr>
      <w:r w:rsidRPr="0084312B">
        <w:rPr>
          <w:sz w:val="20"/>
          <w:szCs w:val="20"/>
        </w:rPr>
        <w:t xml:space="preserve">Część nr 1 – Pieczywo – codziennie od poniedziałku do soboty </w:t>
      </w:r>
      <w:r w:rsidRPr="000119E8">
        <w:rPr>
          <w:b/>
          <w:bCs/>
          <w:sz w:val="20"/>
          <w:szCs w:val="20"/>
        </w:rPr>
        <w:t xml:space="preserve">od godziny 6:00 do godziny </w:t>
      </w:r>
      <w:r w:rsidR="000718E6" w:rsidRPr="000119E8">
        <w:rPr>
          <w:b/>
          <w:bCs/>
          <w:sz w:val="20"/>
          <w:szCs w:val="20"/>
        </w:rPr>
        <w:t>7</w:t>
      </w:r>
      <w:r w:rsidRPr="000119E8">
        <w:rPr>
          <w:b/>
          <w:bCs/>
          <w:sz w:val="20"/>
          <w:szCs w:val="20"/>
        </w:rPr>
        <w:t>:</w:t>
      </w:r>
      <w:r w:rsidR="000718E6" w:rsidRPr="000119E8">
        <w:rPr>
          <w:b/>
          <w:bCs/>
          <w:sz w:val="20"/>
          <w:szCs w:val="20"/>
        </w:rPr>
        <w:t>3</w:t>
      </w:r>
      <w:r w:rsidRPr="000119E8">
        <w:rPr>
          <w:b/>
          <w:bCs/>
          <w:sz w:val="20"/>
          <w:szCs w:val="20"/>
        </w:rPr>
        <w:t>0.</w:t>
      </w:r>
      <w:r w:rsidRPr="00996A5A">
        <w:rPr>
          <w:b/>
          <w:bCs/>
          <w:sz w:val="20"/>
          <w:szCs w:val="20"/>
        </w:rPr>
        <w:br/>
      </w:r>
      <w:r w:rsidRPr="0084312B">
        <w:rPr>
          <w:sz w:val="20"/>
          <w:szCs w:val="20"/>
        </w:rPr>
        <w:t>Część nr 2 –Warzywa i Owoce Świeże – sukcesywnie wg zamówień Zamawiającego, w dniu następnym po złożeniu zamówienia od godziny 8:00 do godziny 10:00;</w:t>
      </w:r>
    </w:p>
    <w:p w14:paraId="5152DD8E" w14:textId="648FAECE" w:rsidR="00E46EFE" w:rsidRPr="0084312B" w:rsidRDefault="00E46EFE" w:rsidP="00EF381F">
      <w:pPr>
        <w:jc w:val="both"/>
        <w:rPr>
          <w:sz w:val="20"/>
          <w:szCs w:val="20"/>
        </w:rPr>
      </w:pPr>
      <w:r w:rsidRPr="0084312B">
        <w:rPr>
          <w:sz w:val="20"/>
          <w:szCs w:val="20"/>
        </w:rPr>
        <w:t>Część nr 3 – Warzywa i Owoce Mrożone</w:t>
      </w:r>
      <w:r w:rsidR="00D62D61">
        <w:rPr>
          <w:sz w:val="20"/>
          <w:szCs w:val="20"/>
        </w:rPr>
        <w:t xml:space="preserve"> oraz wyroby garmażeryjne</w:t>
      </w:r>
      <w:r w:rsidRPr="0084312B">
        <w:rPr>
          <w:sz w:val="20"/>
          <w:szCs w:val="20"/>
        </w:rPr>
        <w:t xml:space="preserve"> - sukcesywnie wg zamówień Zamawiającego, w dniu następnym po złożeniu zamówienia od godziny 8:00 do godziny 10:00;</w:t>
      </w:r>
    </w:p>
    <w:p w14:paraId="730A73DD" w14:textId="77777777" w:rsidR="00E46EFE" w:rsidRPr="0084312B" w:rsidRDefault="00E46EFE" w:rsidP="00EF381F">
      <w:pPr>
        <w:jc w:val="both"/>
        <w:rPr>
          <w:sz w:val="20"/>
          <w:szCs w:val="20"/>
        </w:rPr>
      </w:pPr>
      <w:r w:rsidRPr="0084312B">
        <w:rPr>
          <w:sz w:val="20"/>
          <w:szCs w:val="20"/>
        </w:rPr>
        <w:t>Część nr 4 – Ryby - sukcesywnie wg zamówień Zamawiającego, w dniu następnym po złożeniu zamówienia od godziny 8:00 do godziny 10:00;</w:t>
      </w:r>
    </w:p>
    <w:p w14:paraId="730BD8F9" w14:textId="18100EA4" w:rsidR="00E46EFE" w:rsidRPr="0084312B" w:rsidRDefault="00E46EFE" w:rsidP="00EF381F">
      <w:pPr>
        <w:jc w:val="both"/>
        <w:rPr>
          <w:sz w:val="20"/>
          <w:szCs w:val="20"/>
        </w:rPr>
      </w:pPr>
      <w:r w:rsidRPr="0084312B">
        <w:rPr>
          <w:sz w:val="20"/>
          <w:szCs w:val="20"/>
        </w:rPr>
        <w:t xml:space="preserve">Część nr 5 – Mięso i wędliny – dwa razy w tygodniu np. w każdy poniedziałek i czwartek w godzinach </w:t>
      </w:r>
      <w:r w:rsidRPr="00996A5A">
        <w:rPr>
          <w:b/>
          <w:bCs/>
          <w:sz w:val="20"/>
          <w:szCs w:val="20"/>
        </w:rPr>
        <w:t xml:space="preserve">od </w:t>
      </w:r>
      <w:r w:rsidR="00C70162" w:rsidRPr="00996A5A">
        <w:rPr>
          <w:b/>
          <w:bCs/>
          <w:sz w:val="20"/>
          <w:szCs w:val="20"/>
        </w:rPr>
        <w:t>7</w:t>
      </w:r>
      <w:r w:rsidRPr="00996A5A">
        <w:rPr>
          <w:b/>
          <w:bCs/>
          <w:sz w:val="20"/>
          <w:szCs w:val="20"/>
        </w:rPr>
        <w:t>:00</w:t>
      </w:r>
      <w:r w:rsidRPr="0084312B">
        <w:rPr>
          <w:sz w:val="20"/>
          <w:szCs w:val="20"/>
        </w:rPr>
        <w:t xml:space="preserve"> </w:t>
      </w:r>
      <w:r w:rsidRPr="000119E8">
        <w:rPr>
          <w:b/>
          <w:bCs/>
          <w:sz w:val="20"/>
          <w:szCs w:val="20"/>
        </w:rPr>
        <w:t>do 10:00</w:t>
      </w:r>
      <w:r w:rsidRPr="0084312B">
        <w:rPr>
          <w:sz w:val="20"/>
          <w:szCs w:val="20"/>
        </w:rPr>
        <w:t xml:space="preserve"> (w przypadku, gdy dzień dostawy będzie przypadał na dzień świąteczny, dzień dostawy zostanie wcześniej uzgodniony z Zamawiającym),</w:t>
      </w:r>
    </w:p>
    <w:p w14:paraId="288FB3AE" w14:textId="4C9A7D0D" w:rsidR="00E46EFE" w:rsidRPr="0084312B" w:rsidRDefault="00E46EFE" w:rsidP="00EF381F">
      <w:pPr>
        <w:jc w:val="both"/>
        <w:rPr>
          <w:sz w:val="20"/>
          <w:szCs w:val="20"/>
        </w:rPr>
      </w:pPr>
      <w:r w:rsidRPr="0084312B">
        <w:rPr>
          <w:sz w:val="20"/>
          <w:szCs w:val="20"/>
        </w:rPr>
        <w:t xml:space="preserve">Część nr 6 – Mleko i artykuły mleczne – </w:t>
      </w:r>
      <w:r w:rsidRPr="000119E8">
        <w:rPr>
          <w:b/>
          <w:bCs/>
          <w:sz w:val="20"/>
          <w:szCs w:val="20"/>
        </w:rPr>
        <w:t xml:space="preserve">codziennie do godziny </w:t>
      </w:r>
      <w:r w:rsidR="00386851" w:rsidRPr="000119E8">
        <w:rPr>
          <w:b/>
          <w:bCs/>
          <w:sz w:val="20"/>
          <w:szCs w:val="20"/>
        </w:rPr>
        <w:t>7</w:t>
      </w:r>
      <w:r w:rsidRPr="000119E8">
        <w:rPr>
          <w:b/>
          <w:bCs/>
          <w:sz w:val="20"/>
          <w:szCs w:val="20"/>
        </w:rPr>
        <w:t>:</w:t>
      </w:r>
      <w:r w:rsidR="00386851" w:rsidRPr="000119E8">
        <w:rPr>
          <w:b/>
          <w:bCs/>
          <w:sz w:val="20"/>
          <w:szCs w:val="20"/>
        </w:rPr>
        <w:t>3</w:t>
      </w:r>
      <w:r w:rsidRPr="000119E8">
        <w:rPr>
          <w:b/>
          <w:bCs/>
          <w:sz w:val="20"/>
          <w:szCs w:val="20"/>
        </w:rPr>
        <w:t>0 rano</w:t>
      </w:r>
      <w:r w:rsidRPr="0084312B">
        <w:rPr>
          <w:sz w:val="20"/>
          <w:szCs w:val="20"/>
        </w:rPr>
        <w:t xml:space="preserve"> oprócz niedziel, dni świątecznych oraz dni ustawowo wolnych od pracy,</w:t>
      </w:r>
    </w:p>
    <w:p w14:paraId="2BECF15B" w14:textId="77777777" w:rsidR="00E46EFE" w:rsidRPr="0084312B" w:rsidRDefault="00E46EFE" w:rsidP="00EF381F">
      <w:pPr>
        <w:jc w:val="both"/>
        <w:rPr>
          <w:sz w:val="20"/>
          <w:szCs w:val="20"/>
        </w:rPr>
      </w:pPr>
      <w:r w:rsidRPr="0084312B">
        <w:rPr>
          <w:sz w:val="20"/>
          <w:szCs w:val="20"/>
        </w:rPr>
        <w:t xml:space="preserve">Część nr 7 – Jaja - </w:t>
      </w:r>
      <w:bookmarkStart w:id="1" w:name="_Hlk84588005"/>
      <w:r w:rsidRPr="0084312B">
        <w:rPr>
          <w:sz w:val="20"/>
          <w:szCs w:val="20"/>
        </w:rPr>
        <w:t xml:space="preserve">sukcesywnie wg zamówień Zamawiającego, w dniu następnym po złożeniu zamówienia od godziny </w:t>
      </w:r>
      <w:bookmarkEnd w:id="1"/>
      <w:r w:rsidRPr="0084312B">
        <w:rPr>
          <w:sz w:val="20"/>
          <w:szCs w:val="20"/>
        </w:rPr>
        <w:t>8:00 do godziny 10:00.</w:t>
      </w:r>
    </w:p>
    <w:p w14:paraId="3BF3ED0D" w14:textId="77777777" w:rsidR="00E46EFE" w:rsidRPr="00D40DE8" w:rsidRDefault="00E46EFE" w:rsidP="00EF381F">
      <w:pPr>
        <w:jc w:val="both"/>
        <w:rPr>
          <w:sz w:val="20"/>
          <w:szCs w:val="20"/>
        </w:rPr>
      </w:pPr>
      <w:r w:rsidRPr="00D40DE8">
        <w:rPr>
          <w:sz w:val="20"/>
          <w:szCs w:val="20"/>
        </w:rPr>
        <w:t>Część nr 8 – Artykuły spożywcze sypkie - sukcesywnie wg zamówień Zamawiającego, w dniu następnym po złożeniu zamówienia od godziny 8:00 do godziny 10:00.</w:t>
      </w:r>
    </w:p>
    <w:bookmarkEnd w:id="0"/>
    <w:p w14:paraId="17D9E005" w14:textId="77777777" w:rsidR="00E46EFE" w:rsidRPr="00D40DE8" w:rsidRDefault="00E46EFE" w:rsidP="00EF381F">
      <w:pPr>
        <w:jc w:val="both"/>
        <w:rPr>
          <w:b/>
          <w:bCs/>
          <w:sz w:val="20"/>
          <w:szCs w:val="20"/>
        </w:rPr>
      </w:pPr>
      <w:r w:rsidRPr="0084312B">
        <w:rPr>
          <w:b/>
          <w:sz w:val="20"/>
          <w:szCs w:val="20"/>
        </w:rPr>
        <w:t xml:space="preserve"> Dostarczany towar musi mieć właściwy termin przydatności do spożycia i być odpowiedniej dla danego asortymentu jakości. W przypadku dostarczenia przez Wykonawcę towarów nienadających się do spożycia, zostaną one zwrócone </w:t>
      </w:r>
      <w:r w:rsidRPr="00D40DE8">
        <w:rPr>
          <w:b/>
          <w:sz w:val="20"/>
          <w:szCs w:val="20"/>
        </w:rPr>
        <w:t>Wykonawcy na jego koszt.</w:t>
      </w:r>
    </w:p>
    <w:p w14:paraId="1C73E08F" w14:textId="081B63EF" w:rsidR="00E46EFE" w:rsidRPr="00D40DE8" w:rsidRDefault="00E46EFE" w:rsidP="00EF381F">
      <w:pPr>
        <w:jc w:val="both"/>
        <w:rPr>
          <w:sz w:val="20"/>
          <w:szCs w:val="20"/>
        </w:rPr>
      </w:pPr>
      <w:r w:rsidRPr="00D40DE8">
        <w:rPr>
          <w:sz w:val="20"/>
          <w:szCs w:val="20"/>
        </w:rPr>
        <w:t xml:space="preserve">Towary zareklamowane muszą być wymienione i dostarczone do Zamawiającego w tym samym dniu, do godziny 12:00, </w:t>
      </w:r>
      <w:r w:rsidR="00D62D61">
        <w:rPr>
          <w:sz w:val="20"/>
          <w:szCs w:val="20"/>
        </w:rPr>
        <w:t>na koszt Wykonawcy.</w:t>
      </w:r>
    </w:p>
    <w:p w14:paraId="0A680869" w14:textId="77777777" w:rsidR="00E46EFE" w:rsidRPr="00D40DE8" w:rsidRDefault="00E46EFE" w:rsidP="00EF381F">
      <w:pPr>
        <w:jc w:val="both"/>
        <w:rPr>
          <w:sz w:val="20"/>
          <w:szCs w:val="20"/>
        </w:rPr>
      </w:pPr>
      <w:r w:rsidRPr="00D40DE8">
        <w:rPr>
          <w:sz w:val="20"/>
          <w:szCs w:val="20"/>
        </w:rPr>
        <w:t>W przypadku dostarczenia mniejszych ilości niż wymaga Zamawiający lub niezgodnych z zamówieniem, Wykonawca zobowiązany jest do uzupełnienia na własny koszt (transport) brakujących ilości lub wymiany mylnie dostarczonego zamówienia w tym samym dniu do godziny 12:00.</w:t>
      </w:r>
    </w:p>
    <w:p w14:paraId="541767F4" w14:textId="1E8FFDD8" w:rsidR="00E46EFE" w:rsidRPr="00D40DE8" w:rsidRDefault="00E46EFE" w:rsidP="00EF381F">
      <w:pPr>
        <w:jc w:val="both"/>
        <w:rPr>
          <w:sz w:val="20"/>
          <w:szCs w:val="20"/>
        </w:rPr>
      </w:pPr>
      <w:r w:rsidRPr="00D40DE8">
        <w:rPr>
          <w:sz w:val="20"/>
          <w:szCs w:val="20"/>
        </w:rPr>
        <w:t>W przypadku dostarczania towaru zapakowanego, Zamawiający żąda, aby jego waga po rozpakowaniu była zgodna</w:t>
      </w:r>
      <w:r w:rsidR="001861AE" w:rsidRPr="00D40DE8">
        <w:rPr>
          <w:sz w:val="20"/>
          <w:szCs w:val="20"/>
        </w:rPr>
        <w:t xml:space="preserve"> ze złożonym zamówieniem (waga netto).</w:t>
      </w:r>
    </w:p>
    <w:p w14:paraId="7A6FE7E0" w14:textId="77777777" w:rsidR="00E46EFE" w:rsidRPr="00D40DE8" w:rsidRDefault="00E46EFE" w:rsidP="00EF381F">
      <w:pPr>
        <w:jc w:val="both"/>
        <w:rPr>
          <w:sz w:val="20"/>
          <w:szCs w:val="20"/>
        </w:rPr>
      </w:pPr>
      <w:r w:rsidRPr="00D40DE8">
        <w:rPr>
          <w:sz w:val="20"/>
          <w:szCs w:val="20"/>
        </w:rPr>
        <w:t>Szczegółowe opisy przedmiotów zamówienia i ich ilości zostały podane w Załączniku Nr 2 do SWZ - Formularz Cenowy odpowiedni dla poszczególnych części, który stanowi integralną część SWZ i odpowiedniej dla danej części umowy (Załącznik nr 5).</w:t>
      </w:r>
    </w:p>
    <w:p w14:paraId="6F7D908C" w14:textId="0AAECF6B" w:rsidR="00E46EFE" w:rsidRPr="00114D3E" w:rsidRDefault="00E46EFE" w:rsidP="00EF381F">
      <w:pPr>
        <w:pStyle w:val="Nagwek9"/>
        <w:tabs>
          <w:tab w:val="left" w:pos="708"/>
        </w:tabs>
        <w:jc w:val="both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  <w:r w:rsidRPr="00D40DE8">
        <w:rPr>
          <w:rFonts w:ascii="Times New Roman" w:hAnsi="Times New Roman" w:cs="Times New Roman"/>
          <w:b/>
          <w:color w:val="auto"/>
          <w:sz w:val="22"/>
          <w:szCs w:val="22"/>
        </w:rPr>
        <w:t xml:space="preserve">    </w:t>
      </w:r>
    </w:p>
    <w:p w14:paraId="3F1F3C60" w14:textId="77777777" w:rsidR="00E46EFE" w:rsidRDefault="00E46EFE" w:rsidP="00EF381F">
      <w:pPr>
        <w:pStyle w:val="Nagwek1"/>
        <w:numPr>
          <w:ilvl w:val="0"/>
          <w:numId w:val="7"/>
        </w:numPr>
        <w:tabs>
          <w:tab w:val="left" w:pos="1016"/>
        </w:tabs>
        <w:ind w:left="0" w:hanging="452"/>
        <w:jc w:val="both"/>
      </w:pPr>
      <w:r>
        <w:t>TERMIN</w:t>
      </w:r>
      <w:r>
        <w:rPr>
          <w:spacing w:val="-5"/>
        </w:rPr>
        <w:t xml:space="preserve"> </w:t>
      </w:r>
      <w:r>
        <w:t>WYKONANIA ZAMÓWIENIA</w:t>
      </w:r>
    </w:p>
    <w:p w14:paraId="2C5C0FE9" w14:textId="77777777" w:rsidR="00E46EFE" w:rsidRDefault="00E46EFE" w:rsidP="00EF381F">
      <w:pPr>
        <w:pStyle w:val="Nagwek1"/>
        <w:tabs>
          <w:tab w:val="left" w:pos="1016"/>
        </w:tabs>
        <w:ind w:left="0" w:firstLine="0"/>
        <w:jc w:val="both"/>
      </w:pPr>
    </w:p>
    <w:p w14:paraId="62DB19BC" w14:textId="5922D701" w:rsidR="00E46EFE" w:rsidRPr="0084312B" w:rsidRDefault="00E46EFE" w:rsidP="00EF381F">
      <w:pPr>
        <w:pStyle w:val="Nagwek1"/>
        <w:tabs>
          <w:tab w:val="left" w:pos="1016"/>
        </w:tabs>
        <w:ind w:left="0" w:firstLine="0"/>
        <w:jc w:val="both"/>
        <w:rPr>
          <w:b w:val="0"/>
          <w:bCs w:val="0"/>
        </w:rPr>
      </w:pPr>
      <w:r w:rsidRPr="0084312B">
        <w:rPr>
          <w:b w:val="0"/>
          <w:bCs w:val="0"/>
        </w:rPr>
        <w:t xml:space="preserve">Termin rozpoczęcia realizacji zamówienia: </w:t>
      </w:r>
      <w:r w:rsidRPr="0084312B">
        <w:t>02.01.202</w:t>
      </w:r>
      <w:r w:rsidR="00C23C91">
        <w:t>5</w:t>
      </w:r>
      <w:r w:rsidRPr="0084312B">
        <w:t xml:space="preserve"> r.</w:t>
      </w:r>
      <w:r w:rsidRPr="0084312B">
        <w:rPr>
          <w:b w:val="0"/>
          <w:bCs w:val="0"/>
        </w:rPr>
        <w:t xml:space="preserve"> </w:t>
      </w:r>
    </w:p>
    <w:p w14:paraId="0A773511" w14:textId="7E78624E" w:rsidR="00E46EFE" w:rsidRPr="0084312B" w:rsidRDefault="00E46EFE" w:rsidP="00EF381F">
      <w:pPr>
        <w:widowControl/>
        <w:autoSpaceDE/>
        <w:autoSpaceDN/>
        <w:jc w:val="both"/>
        <w:rPr>
          <w:sz w:val="20"/>
          <w:szCs w:val="20"/>
        </w:rPr>
      </w:pPr>
      <w:r w:rsidRPr="0084312B">
        <w:rPr>
          <w:sz w:val="20"/>
          <w:szCs w:val="20"/>
        </w:rPr>
        <w:t>Termin zakończenia realizacji zamówienia:</w:t>
      </w:r>
      <w:r w:rsidR="004270CE">
        <w:rPr>
          <w:sz w:val="20"/>
          <w:szCs w:val="20"/>
        </w:rPr>
        <w:t xml:space="preserve"> </w:t>
      </w:r>
      <w:r w:rsidRPr="0084312B">
        <w:rPr>
          <w:b/>
          <w:bCs/>
          <w:color w:val="000000"/>
          <w:sz w:val="20"/>
          <w:szCs w:val="20"/>
        </w:rPr>
        <w:t>31.12.202</w:t>
      </w:r>
      <w:r w:rsidR="00C23C91">
        <w:rPr>
          <w:b/>
          <w:bCs/>
          <w:color w:val="000000"/>
          <w:sz w:val="20"/>
          <w:szCs w:val="20"/>
        </w:rPr>
        <w:t>5</w:t>
      </w:r>
      <w:r w:rsidRPr="0084312B">
        <w:rPr>
          <w:b/>
          <w:bCs/>
          <w:color w:val="000000"/>
          <w:sz w:val="20"/>
          <w:szCs w:val="20"/>
        </w:rPr>
        <w:t xml:space="preserve"> r</w:t>
      </w:r>
      <w:r w:rsidRPr="0084312B">
        <w:rPr>
          <w:sz w:val="20"/>
          <w:szCs w:val="20"/>
        </w:rPr>
        <w:t xml:space="preserve">. </w:t>
      </w:r>
      <w:r w:rsidRPr="0084312B"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lub do wyczerpania </w:t>
      </w:r>
      <w:del w:id="2" w:author="Ania a" w:date="2021-11-14T14:45:00Z">
        <w:r w:rsidRPr="31947382" w:rsidDel="31947382">
          <w:rPr>
            <w:sz w:val="20"/>
            <w:szCs w:val="20"/>
          </w:rPr>
          <w:delText xml:space="preserve"> </w:delText>
        </w:r>
      </w:del>
      <w:r w:rsidRPr="0084312B">
        <w:rPr>
          <w:spacing w:val="-6"/>
          <w:sz w:val="20"/>
          <w:szCs w:val="20"/>
        </w:rPr>
        <w:t xml:space="preserve">środków budżetowych </w:t>
      </w:r>
      <w:r w:rsidRPr="0084312B">
        <w:rPr>
          <w:sz w:val="20"/>
          <w:szCs w:val="20"/>
        </w:rPr>
        <w:t>zabezpieczonych na ten cel.</w:t>
      </w:r>
    </w:p>
    <w:p w14:paraId="1A3B72A4" w14:textId="16A0E537" w:rsidR="00E46EFE" w:rsidRPr="003E1381" w:rsidRDefault="00E46EFE" w:rsidP="00EF381F">
      <w:pPr>
        <w:tabs>
          <w:tab w:val="left" w:pos="1195"/>
          <w:tab w:val="left" w:pos="1196"/>
        </w:tabs>
        <w:spacing w:before="116" w:line="244" w:lineRule="auto"/>
        <w:ind w:right="1046"/>
        <w:jc w:val="both"/>
        <w:rPr>
          <w:sz w:val="20"/>
        </w:rPr>
      </w:pPr>
      <w:r>
        <w:rPr>
          <w:sz w:val="20"/>
        </w:rPr>
        <w:t xml:space="preserve">    </w:t>
      </w:r>
      <w:r w:rsidR="004270CE">
        <w:rPr>
          <w:sz w:val="20"/>
        </w:rPr>
        <w:t xml:space="preserve"> </w:t>
      </w:r>
    </w:p>
    <w:p w14:paraId="75A9D085" w14:textId="7C0D96F5" w:rsidR="00E46EFE" w:rsidRDefault="00E46EFE" w:rsidP="00EF381F">
      <w:pPr>
        <w:pStyle w:val="Nagwek1"/>
        <w:numPr>
          <w:ilvl w:val="0"/>
          <w:numId w:val="7"/>
        </w:numPr>
        <w:tabs>
          <w:tab w:val="left" w:pos="1016"/>
        </w:tabs>
        <w:ind w:left="0" w:right="177" w:hanging="531"/>
        <w:jc w:val="both"/>
      </w:pPr>
      <w:r>
        <w:t>PROJEKTOWANE</w:t>
      </w:r>
      <w:r>
        <w:rPr>
          <w:spacing w:val="35"/>
        </w:rPr>
        <w:t xml:space="preserve"> </w:t>
      </w:r>
      <w:r>
        <w:t>POSTANOWIENIA</w:t>
      </w:r>
      <w:r>
        <w:rPr>
          <w:spacing w:val="34"/>
        </w:rPr>
        <w:t xml:space="preserve"> </w:t>
      </w:r>
      <w:r>
        <w:t>UMOWY</w:t>
      </w:r>
      <w:r>
        <w:rPr>
          <w:spacing w:val="35"/>
        </w:rPr>
        <w:t xml:space="preserve"> </w:t>
      </w:r>
      <w:r>
        <w:t>W</w:t>
      </w:r>
      <w:r>
        <w:rPr>
          <w:spacing w:val="38"/>
        </w:rPr>
        <w:t xml:space="preserve"> </w:t>
      </w:r>
      <w:r>
        <w:t>SPRAWIE</w:t>
      </w:r>
      <w:r>
        <w:rPr>
          <w:spacing w:val="38"/>
        </w:rPr>
        <w:t xml:space="preserve"> </w:t>
      </w:r>
      <w:r>
        <w:t>ZAMÓWIENIA</w:t>
      </w:r>
      <w:r>
        <w:rPr>
          <w:spacing w:val="34"/>
        </w:rPr>
        <w:t xml:space="preserve"> </w:t>
      </w:r>
      <w:r>
        <w:t>PUBLICZNEGO,</w:t>
      </w:r>
      <w:r>
        <w:rPr>
          <w:spacing w:val="-47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ZOSTANĄ</w:t>
      </w:r>
      <w:r>
        <w:rPr>
          <w:spacing w:val="-1"/>
        </w:rPr>
        <w:t xml:space="preserve"> </w:t>
      </w:r>
      <w:r>
        <w:t>WPROWADZONE DO</w:t>
      </w:r>
      <w:r>
        <w:rPr>
          <w:spacing w:val="1"/>
        </w:rPr>
        <w:t xml:space="preserve"> </w:t>
      </w:r>
      <w:r>
        <w:t>TREŚCI</w:t>
      </w:r>
      <w:r>
        <w:rPr>
          <w:spacing w:val="-1"/>
        </w:rPr>
        <w:t xml:space="preserve"> </w:t>
      </w:r>
      <w:r>
        <w:t>TEJ UMOWY</w:t>
      </w:r>
    </w:p>
    <w:p w14:paraId="6C274F67" w14:textId="77777777" w:rsidR="0023346D" w:rsidRDefault="0023346D" w:rsidP="0023346D">
      <w:pPr>
        <w:pStyle w:val="Nagwek1"/>
        <w:tabs>
          <w:tab w:val="left" w:pos="1016"/>
        </w:tabs>
        <w:ind w:left="0" w:right="177" w:firstLine="0"/>
        <w:jc w:val="right"/>
      </w:pPr>
    </w:p>
    <w:p w14:paraId="2273E3A1" w14:textId="769A08B2" w:rsidR="0023346D" w:rsidRPr="005A7B90" w:rsidRDefault="0023346D" w:rsidP="0023346D">
      <w:pPr>
        <w:jc w:val="both"/>
        <w:rPr>
          <w:sz w:val="20"/>
          <w:szCs w:val="20"/>
        </w:rPr>
      </w:pPr>
      <w:r w:rsidRPr="005A7B90">
        <w:rPr>
          <w:sz w:val="20"/>
          <w:szCs w:val="20"/>
        </w:rPr>
        <w:t>1.Wykonawca przyjmuje do wiadomości i godzi się na to , iż w przypadku ograniczenia działalności przez     Zamawiającego bądź zaprzestania takiej działalności lub w sytuacji zmian organizacyjnych po stronie Zamawiającego , w tym w szczególności w jego strukturze organizacyjnej, Zamawiający ma prawo :</w:t>
      </w:r>
    </w:p>
    <w:p w14:paraId="52F05B4C" w14:textId="77777777" w:rsidR="0023346D" w:rsidRPr="005A7B90" w:rsidRDefault="0023346D" w:rsidP="0023346D">
      <w:pPr>
        <w:jc w:val="both"/>
        <w:rPr>
          <w:sz w:val="20"/>
          <w:szCs w:val="20"/>
        </w:rPr>
      </w:pPr>
      <w:r w:rsidRPr="005A7B90">
        <w:rPr>
          <w:sz w:val="20"/>
          <w:szCs w:val="20"/>
        </w:rPr>
        <w:t>a) odstąpienia od niniejszej umowy w całości bądź w części, w związku z czym Wykonawcy nie będą z tego tytułu przysługiwały względem Zamawiającego żadne roszczenia w tym zwłaszcza odszkodowawcze. Prawo to Zamawiający może wykonać każdorazowo w terminie 30 dni od pozyskania informacji o okoliczności o której mowa w zdaniu pierwszym.</w:t>
      </w:r>
    </w:p>
    <w:p w14:paraId="0203BB86" w14:textId="77777777" w:rsidR="00EB3F0D" w:rsidRPr="005A7B90" w:rsidRDefault="0023346D" w:rsidP="0023346D">
      <w:pPr>
        <w:pStyle w:val="Nagwek1"/>
        <w:tabs>
          <w:tab w:val="left" w:pos="1016"/>
        </w:tabs>
        <w:ind w:left="0" w:right="177" w:firstLine="0"/>
        <w:rPr>
          <w:b w:val="0"/>
          <w:bCs w:val="0"/>
          <w:shd w:val="clear" w:color="auto" w:fill="FDFDFD"/>
        </w:rPr>
      </w:pPr>
      <w:r w:rsidRPr="005A7B90">
        <w:rPr>
          <w:b w:val="0"/>
          <w:bCs w:val="0"/>
        </w:rPr>
        <w:t>b)</w:t>
      </w:r>
      <w:r w:rsidRPr="005A7B90">
        <w:rPr>
          <w:rFonts w:ascii="Courier New" w:hAnsi="Courier New" w:cs="Courier New"/>
          <w:b w:val="0"/>
          <w:bCs w:val="0"/>
          <w:shd w:val="clear" w:color="auto" w:fill="FDFDFD"/>
        </w:rPr>
        <w:t xml:space="preserve"> </w:t>
      </w:r>
      <w:r w:rsidRPr="005A7B90">
        <w:rPr>
          <w:b w:val="0"/>
          <w:bCs w:val="0"/>
          <w:shd w:val="clear" w:color="auto" w:fill="FDFDFD"/>
        </w:rPr>
        <w:t>Wskazane w ust. 1 prawo odstąpienia od Umowy nie wyłącza możliwości wypowiedzenia Umowy przez Zamawiającego na mocy art. 746 ustawy z dnia </w:t>
      </w:r>
      <w:r w:rsidRPr="005A7B90">
        <w:rPr>
          <w:rStyle w:val="object"/>
          <w:b w:val="0"/>
          <w:bCs w:val="0"/>
          <w:shd w:val="clear" w:color="auto" w:fill="FDFDFD"/>
        </w:rPr>
        <w:t>23 kwietnia 1964</w:t>
      </w:r>
      <w:r w:rsidRPr="005A7B90">
        <w:rPr>
          <w:b w:val="0"/>
          <w:bCs w:val="0"/>
          <w:shd w:val="clear" w:color="auto" w:fill="FDFDFD"/>
        </w:rPr>
        <w:t xml:space="preserve"> r. – Kodeks cywilny (Dz. U. z 2020 r. poz. 1740 z późn. zm.) , gdzie okoliczność o której mowa w zdaniu pierwszym rozumiana będzie jako ważny powód takiego wypowiedzenia i wyłączać będzie roszczenia odszkodowawcze ze strony Wykonawcy, niezależnie od innych ewentualnych przyczyn takiego wypowiedzenia. </w:t>
      </w:r>
      <w:r w:rsidRPr="005A7B90">
        <w:rPr>
          <w:b w:val="0"/>
          <w:bCs w:val="0"/>
        </w:rPr>
        <w:t xml:space="preserve"> </w:t>
      </w:r>
      <w:r w:rsidRPr="005A7B90">
        <w:rPr>
          <w:b w:val="0"/>
          <w:bCs w:val="0"/>
          <w:shd w:val="clear" w:color="auto" w:fill="FDFDFD"/>
        </w:rPr>
        <w:t>niezależnie od innych ewentualnych przyczyn takiego wypowiedzenia.</w:t>
      </w:r>
    </w:p>
    <w:p w14:paraId="7C365445" w14:textId="643DBB80" w:rsidR="0023346D" w:rsidRPr="005A7B90" w:rsidRDefault="00AF18E4" w:rsidP="0023346D">
      <w:pPr>
        <w:pStyle w:val="Nagwek1"/>
        <w:tabs>
          <w:tab w:val="left" w:pos="1016"/>
        </w:tabs>
        <w:ind w:left="0" w:right="177" w:firstLine="0"/>
        <w:rPr>
          <w:b w:val="0"/>
          <w:bCs w:val="0"/>
          <w:shd w:val="clear" w:color="auto" w:fill="FDFDFD"/>
        </w:rPr>
      </w:pPr>
      <w:r w:rsidRPr="005A7B90">
        <w:rPr>
          <w:b w:val="0"/>
          <w:bCs w:val="0"/>
          <w:shd w:val="clear" w:color="auto" w:fill="FDFDFD"/>
        </w:rPr>
        <w:t>Wykonie umowy określa się co najmniej na 25 % wartości zamówienia .</w:t>
      </w:r>
    </w:p>
    <w:p w14:paraId="1936B179" w14:textId="054DF7F2" w:rsidR="0023346D" w:rsidRDefault="00EB3F0D" w:rsidP="0023346D">
      <w:pPr>
        <w:pStyle w:val="Nagwek1"/>
        <w:tabs>
          <w:tab w:val="left" w:pos="993"/>
        </w:tabs>
        <w:ind w:left="0" w:right="177" w:firstLine="0"/>
        <w:jc w:val="both"/>
        <w:rPr>
          <w:b w:val="0"/>
          <w:bCs w:val="0"/>
        </w:rPr>
      </w:pPr>
      <w:r>
        <w:rPr>
          <w:b w:val="0"/>
          <w:bCs w:val="0"/>
          <w:spacing w:val="-1"/>
        </w:rPr>
        <w:t>2.</w:t>
      </w:r>
      <w:r w:rsidR="0023346D">
        <w:rPr>
          <w:b w:val="0"/>
          <w:bCs w:val="0"/>
          <w:spacing w:val="-1"/>
        </w:rPr>
        <w:t>Pozostałe p</w:t>
      </w:r>
      <w:r w:rsidR="0023346D" w:rsidRPr="006D01EB">
        <w:rPr>
          <w:b w:val="0"/>
          <w:bCs w:val="0"/>
          <w:spacing w:val="-1"/>
        </w:rPr>
        <w:t>rojektowane</w:t>
      </w:r>
      <w:r w:rsidR="0023346D" w:rsidRPr="006D01EB">
        <w:rPr>
          <w:b w:val="0"/>
          <w:bCs w:val="0"/>
          <w:spacing w:val="-6"/>
        </w:rPr>
        <w:t xml:space="preserve"> </w:t>
      </w:r>
      <w:r w:rsidR="0023346D" w:rsidRPr="006D01EB">
        <w:rPr>
          <w:b w:val="0"/>
          <w:bCs w:val="0"/>
          <w:spacing w:val="-1"/>
        </w:rPr>
        <w:t>postanowienia</w:t>
      </w:r>
      <w:r w:rsidR="0023346D" w:rsidRPr="006D01EB">
        <w:rPr>
          <w:b w:val="0"/>
          <w:bCs w:val="0"/>
          <w:spacing w:val="-5"/>
        </w:rPr>
        <w:t xml:space="preserve"> </w:t>
      </w:r>
      <w:r w:rsidR="0023346D" w:rsidRPr="006D01EB">
        <w:rPr>
          <w:b w:val="0"/>
          <w:bCs w:val="0"/>
          <w:spacing w:val="-1"/>
        </w:rPr>
        <w:t>umowy</w:t>
      </w:r>
      <w:r w:rsidR="0023346D" w:rsidRPr="006D01EB">
        <w:rPr>
          <w:b w:val="0"/>
          <w:bCs w:val="0"/>
          <w:spacing w:val="-6"/>
        </w:rPr>
        <w:t xml:space="preserve"> </w:t>
      </w:r>
      <w:r w:rsidR="0023346D" w:rsidRPr="006D01EB">
        <w:rPr>
          <w:b w:val="0"/>
          <w:bCs w:val="0"/>
          <w:spacing w:val="-1"/>
        </w:rPr>
        <w:t>w</w:t>
      </w:r>
      <w:r w:rsidR="0023346D" w:rsidRPr="006D01EB">
        <w:rPr>
          <w:b w:val="0"/>
          <w:bCs w:val="0"/>
          <w:spacing w:val="-6"/>
        </w:rPr>
        <w:t xml:space="preserve"> </w:t>
      </w:r>
      <w:r w:rsidR="0023346D" w:rsidRPr="006D01EB">
        <w:rPr>
          <w:b w:val="0"/>
          <w:bCs w:val="0"/>
          <w:spacing w:val="-1"/>
        </w:rPr>
        <w:t>sprawie</w:t>
      </w:r>
      <w:r w:rsidR="0023346D" w:rsidRPr="006D01EB">
        <w:rPr>
          <w:b w:val="0"/>
          <w:bCs w:val="0"/>
          <w:spacing w:val="-7"/>
        </w:rPr>
        <w:t xml:space="preserve"> </w:t>
      </w:r>
      <w:r w:rsidR="0023346D" w:rsidRPr="006D01EB">
        <w:rPr>
          <w:b w:val="0"/>
          <w:bCs w:val="0"/>
          <w:spacing w:val="-1"/>
        </w:rPr>
        <w:t>zamówienia</w:t>
      </w:r>
      <w:r w:rsidR="0023346D" w:rsidRPr="006D01EB">
        <w:rPr>
          <w:b w:val="0"/>
          <w:bCs w:val="0"/>
          <w:spacing w:val="-5"/>
        </w:rPr>
        <w:t xml:space="preserve"> </w:t>
      </w:r>
      <w:r w:rsidR="0023346D" w:rsidRPr="006D01EB">
        <w:rPr>
          <w:b w:val="0"/>
          <w:bCs w:val="0"/>
          <w:spacing w:val="-1"/>
        </w:rPr>
        <w:t>publicznego,</w:t>
      </w:r>
      <w:r w:rsidR="0023346D" w:rsidRPr="006D01EB">
        <w:rPr>
          <w:b w:val="0"/>
          <w:bCs w:val="0"/>
          <w:spacing w:val="-4"/>
        </w:rPr>
        <w:t xml:space="preserve"> </w:t>
      </w:r>
      <w:r w:rsidR="0023346D" w:rsidRPr="006D01EB">
        <w:rPr>
          <w:b w:val="0"/>
          <w:bCs w:val="0"/>
        </w:rPr>
        <w:t>które</w:t>
      </w:r>
      <w:r w:rsidR="0023346D" w:rsidRPr="006D01EB">
        <w:rPr>
          <w:b w:val="0"/>
          <w:bCs w:val="0"/>
          <w:spacing w:val="-5"/>
        </w:rPr>
        <w:t xml:space="preserve"> </w:t>
      </w:r>
      <w:r w:rsidR="0023346D" w:rsidRPr="006D01EB">
        <w:rPr>
          <w:b w:val="0"/>
          <w:bCs w:val="0"/>
        </w:rPr>
        <w:t>zostaną</w:t>
      </w:r>
      <w:r w:rsidR="0023346D" w:rsidRPr="006D01EB">
        <w:rPr>
          <w:b w:val="0"/>
          <w:bCs w:val="0"/>
          <w:spacing w:val="-4"/>
        </w:rPr>
        <w:t xml:space="preserve"> </w:t>
      </w:r>
      <w:r w:rsidR="0023346D" w:rsidRPr="006D01EB">
        <w:rPr>
          <w:b w:val="0"/>
          <w:bCs w:val="0"/>
        </w:rPr>
        <w:t>wprowadzone</w:t>
      </w:r>
      <w:r w:rsidR="0023346D" w:rsidRPr="006D01EB">
        <w:rPr>
          <w:b w:val="0"/>
          <w:bCs w:val="0"/>
          <w:spacing w:val="-6"/>
        </w:rPr>
        <w:t xml:space="preserve"> </w:t>
      </w:r>
      <w:r w:rsidR="0023346D" w:rsidRPr="006D01EB">
        <w:rPr>
          <w:b w:val="0"/>
          <w:bCs w:val="0"/>
        </w:rPr>
        <w:t>do</w:t>
      </w:r>
      <w:r w:rsidR="0023346D" w:rsidRPr="006D01EB">
        <w:rPr>
          <w:b w:val="0"/>
          <w:bCs w:val="0"/>
          <w:spacing w:val="-6"/>
        </w:rPr>
        <w:t xml:space="preserve"> </w:t>
      </w:r>
      <w:r w:rsidR="0023346D" w:rsidRPr="006D01EB">
        <w:rPr>
          <w:b w:val="0"/>
          <w:bCs w:val="0"/>
        </w:rPr>
        <w:t>treści</w:t>
      </w:r>
      <w:r w:rsidR="0023346D" w:rsidRPr="006D01EB">
        <w:rPr>
          <w:b w:val="0"/>
          <w:bCs w:val="0"/>
          <w:spacing w:val="-5"/>
        </w:rPr>
        <w:t xml:space="preserve"> </w:t>
      </w:r>
      <w:r w:rsidR="0023346D">
        <w:rPr>
          <w:b w:val="0"/>
          <w:bCs w:val="0"/>
          <w:spacing w:val="-5"/>
        </w:rPr>
        <w:t xml:space="preserve"> </w:t>
      </w:r>
      <w:r w:rsidR="0023346D" w:rsidRPr="006D01EB">
        <w:rPr>
          <w:b w:val="0"/>
          <w:bCs w:val="0"/>
        </w:rPr>
        <w:t>tej</w:t>
      </w:r>
      <w:r w:rsidR="0023346D">
        <w:rPr>
          <w:b w:val="0"/>
          <w:bCs w:val="0"/>
        </w:rPr>
        <w:t xml:space="preserve"> </w:t>
      </w:r>
      <w:r w:rsidR="0023346D" w:rsidRPr="006D01EB">
        <w:rPr>
          <w:b w:val="0"/>
          <w:bCs w:val="0"/>
          <w:spacing w:val="-47"/>
        </w:rPr>
        <w:t xml:space="preserve"> </w:t>
      </w:r>
      <w:r w:rsidR="0023346D" w:rsidRPr="006D01EB">
        <w:rPr>
          <w:b w:val="0"/>
          <w:bCs w:val="0"/>
        </w:rPr>
        <w:t>umowy,</w:t>
      </w:r>
      <w:r w:rsidR="0023346D" w:rsidRPr="006D01EB">
        <w:rPr>
          <w:b w:val="0"/>
          <w:bCs w:val="0"/>
          <w:spacing w:val="-11"/>
        </w:rPr>
        <w:t xml:space="preserve"> </w:t>
      </w:r>
      <w:r w:rsidR="0023346D" w:rsidRPr="006D01EB">
        <w:rPr>
          <w:b w:val="0"/>
          <w:bCs w:val="0"/>
        </w:rPr>
        <w:t>określone</w:t>
      </w:r>
      <w:r w:rsidR="0023346D" w:rsidRPr="006D01EB">
        <w:rPr>
          <w:b w:val="0"/>
          <w:bCs w:val="0"/>
          <w:spacing w:val="-6"/>
        </w:rPr>
        <w:t xml:space="preserve"> </w:t>
      </w:r>
      <w:r w:rsidR="0023346D" w:rsidRPr="006D01EB">
        <w:rPr>
          <w:b w:val="0"/>
          <w:bCs w:val="0"/>
        </w:rPr>
        <w:t>zostały</w:t>
      </w:r>
      <w:r w:rsidR="0023346D" w:rsidRPr="006D01EB">
        <w:rPr>
          <w:b w:val="0"/>
          <w:bCs w:val="0"/>
          <w:spacing w:val="-10"/>
        </w:rPr>
        <w:t xml:space="preserve"> </w:t>
      </w:r>
      <w:r w:rsidR="0023346D" w:rsidRPr="006D01EB">
        <w:rPr>
          <w:b w:val="0"/>
          <w:bCs w:val="0"/>
        </w:rPr>
        <w:t>w</w:t>
      </w:r>
      <w:r w:rsidR="0023346D" w:rsidRPr="006D01EB">
        <w:rPr>
          <w:b w:val="0"/>
          <w:bCs w:val="0"/>
          <w:spacing w:val="-10"/>
        </w:rPr>
        <w:t xml:space="preserve"> </w:t>
      </w:r>
      <w:r w:rsidR="0023346D" w:rsidRPr="006D01EB">
        <w:rPr>
          <w:b w:val="0"/>
          <w:bCs w:val="0"/>
        </w:rPr>
        <w:t>załączniku</w:t>
      </w:r>
      <w:r w:rsidR="0023346D" w:rsidRPr="006D01EB">
        <w:rPr>
          <w:b w:val="0"/>
          <w:bCs w:val="0"/>
          <w:spacing w:val="-8"/>
        </w:rPr>
        <w:t xml:space="preserve"> </w:t>
      </w:r>
      <w:r w:rsidR="0023346D" w:rsidRPr="006D01EB">
        <w:rPr>
          <w:b w:val="0"/>
          <w:bCs w:val="0"/>
        </w:rPr>
        <w:t>nr</w:t>
      </w:r>
      <w:r w:rsidR="0023346D" w:rsidRPr="006D01EB">
        <w:rPr>
          <w:b w:val="0"/>
          <w:bCs w:val="0"/>
          <w:spacing w:val="-10"/>
        </w:rPr>
        <w:t xml:space="preserve"> </w:t>
      </w:r>
      <w:r w:rsidR="0023346D" w:rsidRPr="006D01EB">
        <w:rPr>
          <w:b w:val="0"/>
          <w:bCs w:val="0"/>
        </w:rPr>
        <w:t>5</w:t>
      </w:r>
      <w:r w:rsidR="0023346D" w:rsidRPr="006D01EB">
        <w:rPr>
          <w:b w:val="0"/>
          <w:bCs w:val="0"/>
          <w:spacing w:val="-11"/>
        </w:rPr>
        <w:t xml:space="preserve"> </w:t>
      </w:r>
      <w:r w:rsidR="0023346D" w:rsidRPr="006D01EB">
        <w:rPr>
          <w:b w:val="0"/>
          <w:bCs w:val="0"/>
        </w:rPr>
        <w:t>do</w:t>
      </w:r>
      <w:r w:rsidR="0023346D" w:rsidRPr="006D01EB">
        <w:rPr>
          <w:b w:val="0"/>
          <w:bCs w:val="0"/>
          <w:spacing w:val="-8"/>
        </w:rPr>
        <w:t xml:space="preserve"> </w:t>
      </w:r>
      <w:r w:rsidR="0023346D" w:rsidRPr="006D01EB">
        <w:rPr>
          <w:b w:val="0"/>
          <w:bCs w:val="0"/>
        </w:rPr>
        <w:t>SWZ</w:t>
      </w:r>
      <w:r w:rsidR="0023346D">
        <w:rPr>
          <w:b w:val="0"/>
          <w:bCs w:val="0"/>
        </w:rPr>
        <w:t>.</w:t>
      </w:r>
    </w:p>
    <w:p w14:paraId="04B324B7" w14:textId="77777777" w:rsidR="009B541D" w:rsidRPr="006D01EB" w:rsidRDefault="009B541D" w:rsidP="00EF381F">
      <w:pPr>
        <w:pStyle w:val="Nagwek1"/>
        <w:tabs>
          <w:tab w:val="left" w:pos="993"/>
        </w:tabs>
        <w:ind w:left="0" w:right="177" w:firstLine="0"/>
        <w:jc w:val="both"/>
        <w:rPr>
          <w:b w:val="0"/>
          <w:bCs w:val="0"/>
        </w:rPr>
      </w:pPr>
    </w:p>
    <w:p w14:paraId="5D1F25DA" w14:textId="77777777" w:rsidR="006D01EB" w:rsidRDefault="006D01EB" w:rsidP="00EF381F">
      <w:pPr>
        <w:pStyle w:val="Nagwek1"/>
        <w:tabs>
          <w:tab w:val="left" w:pos="1016"/>
        </w:tabs>
        <w:ind w:left="0" w:right="177"/>
        <w:jc w:val="both"/>
      </w:pPr>
    </w:p>
    <w:p w14:paraId="6D5E5B93" w14:textId="1DC7C3AD" w:rsidR="000E39E2" w:rsidRPr="009B541D" w:rsidRDefault="00E46EFE" w:rsidP="00EF381F">
      <w:pPr>
        <w:pStyle w:val="Nagwek1"/>
        <w:numPr>
          <w:ilvl w:val="0"/>
          <w:numId w:val="7"/>
        </w:numPr>
        <w:tabs>
          <w:tab w:val="left" w:pos="0"/>
        </w:tabs>
        <w:ind w:left="0" w:right="4" w:hanging="1016"/>
        <w:jc w:val="left"/>
        <w:rPr>
          <w:sz w:val="22"/>
          <w:szCs w:val="22"/>
        </w:rPr>
      </w:pPr>
      <w:r w:rsidRPr="006D01EB">
        <w:t>INFORMACJE</w:t>
      </w:r>
      <w:r w:rsidRPr="006D01EB">
        <w:rPr>
          <w:spacing w:val="10"/>
        </w:rPr>
        <w:t xml:space="preserve"> </w:t>
      </w:r>
      <w:r w:rsidRPr="006D01EB">
        <w:t>O</w:t>
      </w:r>
      <w:r w:rsidRPr="006D01EB">
        <w:rPr>
          <w:spacing w:val="12"/>
        </w:rPr>
        <w:t xml:space="preserve"> </w:t>
      </w:r>
      <w:r w:rsidRPr="006D01EB">
        <w:t>ŚRODKACH</w:t>
      </w:r>
      <w:r w:rsidRPr="006D01EB">
        <w:rPr>
          <w:spacing w:val="12"/>
        </w:rPr>
        <w:t xml:space="preserve"> </w:t>
      </w:r>
      <w:r w:rsidRPr="006D01EB">
        <w:t>KOMUNIKACJI</w:t>
      </w:r>
      <w:r w:rsidRPr="006D01EB">
        <w:rPr>
          <w:spacing w:val="12"/>
        </w:rPr>
        <w:t xml:space="preserve"> </w:t>
      </w:r>
      <w:r w:rsidRPr="006D01EB">
        <w:t>ELEKTRONICZNEJ,</w:t>
      </w:r>
      <w:r w:rsidRPr="006D01EB">
        <w:rPr>
          <w:spacing w:val="12"/>
        </w:rPr>
        <w:t xml:space="preserve"> </w:t>
      </w:r>
      <w:r w:rsidRPr="006D01EB">
        <w:t>PRZY</w:t>
      </w:r>
      <w:r w:rsidRPr="006D01EB">
        <w:rPr>
          <w:spacing w:val="13"/>
        </w:rPr>
        <w:t xml:space="preserve"> </w:t>
      </w:r>
      <w:r w:rsidRPr="006D01EB">
        <w:t>UŻYCIU</w:t>
      </w:r>
      <w:r w:rsidRPr="006D01EB">
        <w:rPr>
          <w:spacing w:val="12"/>
        </w:rPr>
        <w:t xml:space="preserve"> </w:t>
      </w:r>
      <w:r w:rsidRPr="006D01EB">
        <w:t>KTÓRYCH</w:t>
      </w:r>
      <w:r w:rsidRPr="006D01EB">
        <w:rPr>
          <w:spacing w:val="-47"/>
        </w:rPr>
        <w:t xml:space="preserve">                      </w:t>
      </w:r>
      <w:r w:rsidRPr="006D01EB">
        <w:t>ZAMAWIAJĄCY</w:t>
      </w:r>
      <w:r w:rsidRPr="006D01EB">
        <w:rPr>
          <w:spacing w:val="24"/>
        </w:rPr>
        <w:t xml:space="preserve"> </w:t>
      </w:r>
      <w:r w:rsidRPr="006D01EB">
        <w:t>BĘDZIE</w:t>
      </w:r>
      <w:r w:rsidRPr="006D01EB">
        <w:rPr>
          <w:spacing w:val="26"/>
        </w:rPr>
        <w:t xml:space="preserve"> </w:t>
      </w:r>
      <w:r w:rsidRPr="006D01EB">
        <w:t>KOMUNIKOWAŁ</w:t>
      </w:r>
      <w:r w:rsidRPr="006D01EB">
        <w:rPr>
          <w:spacing w:val="25"/>
        </w:rPr>
        <w:t xml:space="preserve"> </w:t>
      </w:r>
      <w:r w:rsidRPr="006D01EB">
        <w:t>SIĘ</w:t>
      </w:r>
      <w:r w:rsidRPr="006D01EB">
        <w:rPr>
          <w:spacing w:val="29"/>
        </w:rPr>
        <w:t xml:space="preserve"> </w:t>
      </w:r>
      <w:r w:rsidRPr="006D01EB">
        <w:t>Z</w:t>
      </w:r>
      <w:r w:rsidRPr="006D01EB">
        <w:rPr>
          <w:spacing w:val="25"/>
        </w:rPr>
        <w:t xml:space="preserve"> </w:t>
      </w:r>
      <w:r w:rsidRPr="006D01EB">
        <w:t>WYKONAWCAMI,</w:t>
      </w:r>
      <w:r w:rsidRPr="006D01EB">
        <w:rPr>
          <w:spacing w:val="26"/>
        </w:rPr>
        <w:t xml:space="preserve"> </w:t>
      </w:r>
      <w:r w:rsidRPr="009B541D">
        <w:rPr>
          <w:sz w:val="22"/>
          <w:szCs w:val="22"/>
        </w:rPr>
        <w:t>ORAZ</w:t>
      </w:r>
      <w:r w:rsidRPr="009B541D">
        <w:rPr>
          <w:spacing w:val="25"/>
          <w:sz w:val="22"/>
          <w:szCs w:val="22"/>
        </w:rPr>
        <w:t xml:space="preserve"> </w:t>
      </w:r>
      <w:r w:rsidRPr="009B541D">
        <w:rPr>
          <w:sz w:val="22"/>
          <w:szCs w:val="22"/>
        </w:rPr>
        <w:t>INFORMACJE O WYMAGANIACH</w:t>
      </w:r>
      <w:r w:rsidRPr="009B541D">
        <w:rPr>
          <w:spacing w:val="25"/>
          <w:sz w:val="22"/>
          <w:szCs w:val="22"/>
        </w:rPr>
        <w:t xml:space="preserve"> </w:t>
      </w:r>
      <w:r w:rsidRPr="009B541D">
        <w:rPr>
          <w:sz w:val="22"/>
          <w:szCs w:val="22"/>
        </w:rPr>
        <w:t>TECHNICZNYCH</w:t>
      </w:r>
      <w:r w:rsidRPr="009B541D">
        <w:rPr>
          <w:spacing w:val="24"/>
          <w:sz w:val="22"/>
          <w:szCs w:val="22"/>
        </w:rPr>
        <w:t xml:space="preserve"> </w:t>
      </w:r>
      <w:r w:rsidRPr="009B541D">
        <w:rPr>
          <w:sz w:val="22"/>
          <w:szCs w:val="22"/>
        </w:rPr>
        <w:t>I</w:t>
      </w:r>
      <w:r w:rsidRPr="009B541D">
        <w:rPr>
          <w:spacing w:val="21"/>
          <w:sz w:val="22"/>
          <w:szCs w:val="22"/>
        </w:rPr>
        <w:t xml:space="preserve"> </w:t>
      </w:r>
      <w:r w:rsidRPr="009B541D">
        <w:rPr>
          <w:sz w:val="22"/>
          <w:szCs w:val="22"/>
        </w:rPr>
        <w:t>ORGANIZACYJNYCH</w:t>
      </w:r>
      <w:r w:rsidRPr="009B541D">
        <w:rPr>
          <w:spacing w:val="24"/>
          <w:sz w:val="22"/>
          <w:szCs w:val="22"/>
        </w:rPr>
        <w:t xml:space="preserve"> </w:t>
      </w:r>
      <w:r w:rsidRPr="009B541D">
        <w:rPr>
          <w:sz w:val="22"/>
          <w:szCs w:val="22"/>
        </w:rPr>
        <w:t>SPORZĄDZANIA,</w:t>
      </w:r>
      <w:r w:rsidRPr="009B541D">
        <w:rPr>
          <w:spacing w:val="24"/>
          <w:sz w:val="22"/>
          <w:szCs w:val="22"/>
        </w:rPr>
        <w:t xml:space="preserve"> </w:t>
      </w:r>
      <w:r w:rsidRPr="009B541D">
        <w:rPr>
          <w:sz w:val="22"/>
          <w:szCs w:val="22"/>
        </w:rPr>
        <w:t>WYSYŁANIA</w:t>
      </w:r>
      <w:r w:rsidRPr="009B541D">
        <w:rPr>
          <w:spacing w:val="23"/>
          <w:sz w:val="22"/>
          <w:szCs w:val="22"/>
        </w:rPr>
        <w:t xml:space="preserve"> </w:t>
      </w:r>
      <w:r w:rsidRPr="009B541D">
        <w:rPr>
          <w:sz w:val="22"/>
          <w:szCs w:val="22"/>
        </w:rPr>
        <w:t>I</w:t>
      </w:r>
      <w:r w:rsidR="009B541D">
        <w:rPr>
          <w:sz w:val="22"/>
          <w:szCs w:val="22"/>
        </w:rPr>
        <w:t xml:space="preserve"> </w:t>
      </w:r>
      <w:r w:rsidRPr="009B541D">
        <w:rPr>
          <w:spacing w:val="-47"/>
          <w:sz w:val="22"/>
          <w:szCs w:val="22"/>
        </w:rPr>
        <w:t xml:space="preserve"> </w:t>
      </w:r>
      <w:r w:rsidRPr="009B541D">
        <w:rPr>
          <w:sz w:val="22"/>
          <w:szCs w:val="22"/>
        </w:rPr>
        <w:t>ODBIERANIA</w:t>
      </w:r>
      <w:r w:rsidRPr="009B541D">
        <w:rPr>
          <w:spacing w:val="-2"/>
          <w:sz w:val="22"/>
          <w:szCs w:val="22"/>
        </w:rPr>
        <w:t xml:space="preserve"> </w:t>
      </w:r>
      <w:r w:rsidRPr="009B541D">
        <w:rPr>
          <w:sz w:val="22"/>
          <w:szCs w:val="22"/>
        </w:rPr>
        <w:t>KORESPONDENCJI</w:t>
      </w:r>
      <w:r w:rsidRPr="009B541D">
        <w:rPr>
          <w:spacing w:val="1"/>
          <w:sz w:val="22"/>
          <w:szCs w:val="22"/>
        </w:rPr>
        <w:t xml:space="preserve"> </w:t>
      </w:r>
      <w:r w:rsidRPr="009B541D">
        <w:rPr>
          <w:sz w:val="22"/>
          <w:szCs w:val="22"/>
        </w:rPr>
        <w:t>ELEKTRONICZNEJ:</w:t>
      </w:r>
    </w:p>
    <w:p w14:paraId="7910FBD9" w14:textId="1B9AB9F5" w:rsidR="000E39E2" w:rsidRDefault="000E39E2" w:rsidP="00EF381F">
      <w:pPr>
        <w:pStyle w:val="Nagwek1"/>
        <w:tabs>
          <w:tab w:val="left" w:pos="1016"/>
        </w:tabs>
        <w:ind w:left="0" w:right="177" w:firstLine="0"/>
        <w:jc w:val="both"/>
      </w:pPr>
    </w:p>
    <w:p w14:paraId="015FD33C" w14:textId="77777777" w:rsidR="000E39E2" w:rsidRPr="00805ACD" w:rsidRDefault="000E39E2" w:rsidP="00EF381F">
      <w:pPr>
        <w:tabs>
          <w:tab w:val="left" w:pos="1096"/>
        </w:tabs>
        <w:spacing w:line="259" w:lineRule="auto"/>
        <w:ind w:right="318"/>
        <w:jc w:val="both"/>
        <w:rPr>
          <w:sz w:val="20"/>
          <w:szCs w:val="20"/>
        </w:rPr>
      </w:pPr>
      <w:r w:rsidRPr="00805ACD">
        <w:rPr>
          <w:sz w:val="20"/>
          <w:szCs w:val="20"/>
        </w:rPr>
        <w:t>Komunikacja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w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postępowaniu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o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udzielenie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zamówienia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odbywa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się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przy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użyciu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środków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komunikacji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elektronicznej,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przy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użyciu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Platformy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e-Zamówienia,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która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dostępna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jest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pod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adresem</w:t>
      </w:r>
      <w:r w:rsidRPr="00805ACD">
        <w:rPr>
          <w:color w:val="0000FF"/>
          <w:sz w:val="20"/>
          <w:szCs w:val="20"/>
        </w:rPr>
        <w:t xml:space="preserve"> </w:t>
      </w:r>
      <w:r w:rsidRPr="00805ACD">
        <w:rPr>
          <w:color w:val="0000FF"/>
          <w:sz w:val="20"/>
          <w:szCs w:val="20"/>
          <w:u w:val="single" w:color="0000FF"/>
        </w:rPr>
        <w:t>https://ezamowienia.gov.pl</w:t>
      </w:r>
    </w:p>
    <w:p w14:paraId="54375679" w14:textId="1C79E937" w:rsidR="000E39E2" w:rsidRPr="00805ACD" w:rsidRDefault="000E39E2" w:rsidP="00EF381F">
      <w:pPr>
        <w:pStyle w:val="Akapitzlist"/>
        <w:tabs>
          <w:tab w:val="left" w:pos="1096"/>
        </w:tabs>
        <w:spacing w:line="259" w:lineRule="auto"/>
        <w:ind w:left="0" w:right="316" w:firstLine="0"/>
        <w:jc w:val="both"/>
        <w:rPr>
          <w:sz w:val="20"/>
          <w:szCs w:val="20"/>
        </w:rPr>
      </w:pPr>
      <w:r w:rsidRPr="00805ACD">
        <w:rPr>
          <w:sz w:val="20"/>
          <w:szCs w:val="20"/>
        </w:rPr>
        <w:t>Wykonawca zamierzający wziąć udział w postępowaniu o udzielenie zamówienia publicznego,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musi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posiadać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konto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podmiotu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Wykonawca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na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Platformie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e-Zamówienia.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Szczegółowe</w:t>
      </w:r>
      <w:r w:rsidRPr="00805ACD">
        <w:rPr>
          <w:spacing w:val="-52"/>
          <w:sz w:val="20"/>
          <w:szCs w:val="20"/>
        </w:rPr>
        <w:t xml:space="preserve"> </w:t>
      </w:r>
      <w:r w:rsidRPr="00805ACD">
        <w:rPr>
          <w:sz w:val="20"/>
          <w:szCs w:val="20"/>
        </w:rPr>
        <w:t>informacje</w:t>
      </w:r>
      <w:r w:rsidRPr="00805ACD">
        <w:rPr>
          <w:spacing w:val="-3"/>
          <w:sz w:val="20"/>
          <w:szCs w:val="20"/>
        </w:rPr>
        <w:t xml:space="preserve"> </w:t>
      </w:r>
      <w:r w:rsidRPr="00805ACD">
        <w:rPr>
          <w:sz w:val="20"/>
          <w:szCs w:val="20"/>
        </w:rPr>
        <w:t>na</w:t>
      </w:r>
      <w:r w:rsidRPr="00805ACD">
        <w:rPr>
          <w:spacing w:val="-3"/>
          <w:sz w:val="20"/>
          <w:szCs w:val="20"/>
        </w:rPr>
        <w:t xml:space="preserve"> </w:t>
      </w:r>
      <w:r w:rsidRPr="00805ACD">
        <w:rPr>
          <w:sz w:val="20"/>
          <w:szCs w:val="20"/>
        </w:rPr>
        <w:t>temat</w:t>
      </w:r>
      <w:r w:rsidRPr="00805ACD">
        <w:rPr>
          <w:spacing w:val="-3"/>
          <w:sz w:val="20"/>
          <w:szCs w:val="20"/>
        </w:rPr>
        <w:t xml:space="preserve"> </w:t>
      </w:r>
      <w:r w:rsidRPr="00805ACD">
        <w:rPr>
          <w:sz w:val="20"/>
          <w:szCs w:val="20"/>
        </w:rPr>
        <w:t>zakładania</w:t>
      </w:r>
      <w:r w:rsidRPr="00805ACD">
        <w:rPr>
          <w:spacing w:val="-4"/>
          <w:sz w:val="20"/>
          <w:szCs w:val="20"/>
        </w:rPr>
        <w:t xml:space="preserve"> </w:t>
      </w:r>
      <w:r w:rsidRPr="00805ACD">
        <w:rPr>
          <w:sz w:val="20"/>
          <w:szCs w:val="20"/>
        </w:rPr>
        <w:t>kont</w:t>
      </w:r>
      <w:r w:rsidRPr="00805ACD">
        <w:rPr>
          <w:spacing w:val="-5"/>
          <w:sz w:val="20"/>
          <w:szCs w:val="20"/>
        </w:rPr>
        <w:t xml:space="preserve"> </w:t>
      </w:r>
      <w:r w:rsidRPr="00805ACD">
        <w:rPr>
          <w:sz w:val="20"/>
          <w:szCs w:val="20"/>
        </w:rPr>
        <w:t>podmiotów</w:t>
      </w:r>
      <w:r w:rsidRPr="00805ACD">
        <w:rPr>
          <w:spacing w:val="-6"/>
          <w:sz w:val="20"/>
          <w:szCs w:val="20"/>
        </w:rPr>
        <w:t xml:space="preserve"> </w:t>
      </w:r>
      <w:r w:rsidRPr="00805ACD">
        <w:rPr>
          <w:sz w:val="20"/>
          <w:szCs w:val="20"/>
        </w:rPr>
        <w:t>oraz</w:t>
      </w:r>
      <w:r w:rsidRPr="00805ACD">
        <w:rPr>
          <w:spacing w:val="-6"/>
          <w:sz w:val="20"/>
          <w:szCs w:val="20"/>
        </w:rPr>
        <w:t xml:space="preserve"> </w:t>
      </w:r>
      <w:r w:rsidRPr="00805ACD">
        <w:rPr>
          <w:sz w:val="20"/>
          <w:szCs w:val="20"/>
        </w:rPr>
        <w:t>zasady</w:t>
      </w:r>
      <w:r w:rsidRPr="00805ACD">
        <w:rPr>
          <w:spacing w:val="-6"/>
          <w:sz w:val="20"/>
          <w:szCs w:val="20"/>
        </w:rPr>
        <w:t xml:space="preserve"> </w:t>
      </w:r>
      <w:r w:rsidRPr="00805ACD">
        <w:rPr>
          <w:sz w:val="20"/>
          <w:szCs w:val="20"/>
        </w:rPr>
        <w:t>i</w:t>
      </w:r>
      <w:r w:rsidRPr="00805ACD">
        <w:rPr>
          <w:spacing w:val="-3"/>
          <w:sz w:val="20"/>
          <w:szCs w:val="20"/>
        </w:rPr>
        <w:t xml:space="preserve"> </w:t>
      </w:r>
      <w:r w:rsidRPr="00805ACD">
        <w:rPr>
          <w:sz w:val="20"/>
          <w:szCs w:val="20"/>
        </w:rPr>
        <w:t>warunki</w:t>
      </w:r>
      <w:r w:rsidRPr="00805ACD">
        <w:rPr>
          <w:spacing w:val="-3"/>
          <w:sz w:val="20"/>
          <w:szCs w:val="20"/>
        </w:rPr>
        <w:t xml:space="preserve"> </w:t>
      </w:r>
      <w:r w:rsidRPr="00805ACD">
        <w:rPr>
          <w:sz w:val="20"/>
          <w:szCs w:val="20"/>
        </w:rPr>
        <w:t>korzystania</w:t>
      </w:r>
      <w:r w:rsidRPr="00805ACD">
        <w:rPr>
          <w:spacing w:val="-6"/>
          <w:sz w:val="20"/>
          <w:szCs w:val="20"/>
        </w:rPr>
        <w:t xml:space="preserve"> </w:t>
      </w:r>
      <w:r w:rsidRPr="00805ACD">
        <w:rPr>
          <w:sz w:val="20"/>
          <w:szCs w:val="20"/>
        </w:rPr>
        <w:t>z</w:t>
      </w:r>
      <w:r w:rsidRPr="00805ACD">
        <w:rPr>
          <w:spacing w:val="-2"/>
          <w:sz w:val="20"/>
          <w:szCs w:val="20"/>
        </w:rPr>
        <w:t xml:space="preserve"> </w:t>
      </w:r>
      <w:r w:rsidRPr="00805ACD">
        <w:rPr>
          <w:sz w:val="20"/>
          <w:szCs w:val="20"/>
        </w:rPr>
        <w:t>Platformy</w:t>
      </w:r>
      <w:r w:rsidRPr="00805ACD">
        <w:rPr>
          <w:spacing w:val="-3"/>
          <w:sz w:val="20"/>
          <w:szCs w:val="20"/>
        </w:rPr>
        <w:t xml:space="preserve"> </w:t>
      </w:r>
      <w:r w:rsidRPr="00805ACD">
        <w:rPr>
          <w:sz w:val="20"/>
          <w:szCs w:val="20"/>
        </w:rPr>
        <w:t>e-</w:t>
      </w:r>
      <w:r w:rsidRPr="00805ACD">
        <w:rPr>
          <w:spacing w:val="-52"/>
          <w:sz w:val="20"/>
          <w:szCs w:val="20"/>
        </w:rPr>
        <w:t xml:space="preserve"> </w:t>
      </w:r>
      <w:r w:rsidRPr="00805ACD">
        <w:rPr>
          <w:sz w:val="20"/>
          <w:szCs w:val="20"/>
        </w:rPr>
        <w:t>Zamówienia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określa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Regulamin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Platformy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e-Zamówienia,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dostępny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na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stronie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internetowej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color w:val="0000FF"/>
          <w:sz w:val="20"/>
          <w:szCs w:val="20"/>
        </w:rPr>
        <w:t>https://ezamowienia.gov.pl</w:t>
      </w:r>
      <w:r w:rsidRPr="00805ACD">
        <w:rPr>
          <w:color w:val="0000FF"/>
          <w:spacing w:val="-4"/>
          <w:sz w:val="20"/>
          <w:szCs w:val="20"/>
        </w:rPr>
        <w:t xml:space="preserve"> </w:t>
      </w:r>
      <w:r w:rsidRPr="00805ACD">
        <w:rPr>
          <w:sz w:val="20"/>
          <w:szCs w:val="20"/>
        </w:rPr>
        <w:t>oraz w</w:t>
      </w:r>
      <w:r w:rsidRPr="00805ACD">
        <w:rPr>
          <w:spacing w:val="-5"/>
          <w:sz w:val="20"/>
          <w:szCs w:val="20"/>
        </w:rPr>
        <w:t xml:space="preserve"> </w:t>
      </w:r>
      <w:r w:rsidRPr="00805ACD">
        <w:rPr>
          <w:sz w:val="20"/>
          <w:szCs w:val="20"/>
        </w:rPr>
        <w:t>zakładce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„Centrum Pomocy”.</w:t>
      </w:r>
    </w:p>
    <w:p w14:paraId="40E3ABCD" w14:textId="77777777" w:rsidR="00805ACD" w:rsidRPr="00805ACD" w:rsidRDefault="00805ACD" w:rsidP="00EF381F">
      <w:pPr>
        <w:pStyle w:val="Akapitzlist"/>
        <w:tabs>
          <w:tab w:val="left" w:pos="1096"/>
        </w:tabs>
        <w:spacing w:before="62" w:line="259" w:lineRule="auto"/>
        <w:ind w:left="0" w:right="319" w:firstLine="0"/>
        <w:jc w:val="both"/>
        <w:rPr>
          <w:sz w:val="20"/>
          <w:szCs w:val="20"/>
        </w:rPr>
      </w:pPr>
      <w:r w:rsidRPr="00805ACD">
        <w:rPr>
          <w:sz w:val="20"/>
          <w:szCs w:val="20"/>
        </w:rPr>
        <w:t>Wszelka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korespondencja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kierowana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do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zamawiającego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powinna/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musi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być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sygnowana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wskazanym</w:t>
      </w:r>
      <w:r w:rsidRPr="00805ACD">
        <w:rPr>
          <w:spacing w:val="-1"/>
          <w:sz w:val="20"/>
          <w:szCs w:val="20"/>
        </w:rPr>
        <w:t xml:space="preserve"> </w:t>
      </w:r>
      <w:r w:rsidRPr="00805ACD">
        <w:rPr>
          <w:sz w:val="20"/>
          <w:szCs w:val="20"/>
        </w:rPr>
        <w:t>nr</w:t>
      </w:r>
      <w:r w:rsidRPr="00805ACD">
        <w:rPr>
          <w:spacing w:val="-1"/>
          <w:sz w:val="20"/>
          <w:szCs w:val="20"/>
        </w:rPr>
        <w:t xml:space="preserve"> </w:t>
      </w:r>
      <w:r w:rsidRPr="00805ACD">
        <w:rPr>
          <w:sz w:val="20"/>
          <w:szCs w:val="20"/>
        </w:rPr>
        <w:t>referencyjnym</w:t>
      </w:r>
      <w:r w:rsidRPr="00805ACD">
        <w:rPr>
          <w:spacing w:val="2"/>
          <w:sz w:val="20"/>
          <w:szCs w:val="20"/>
        </w:rPr>
        <w:t xml:space="preserve"> </w:t>
      </w:r>
      <w:r w:rsidRPr="00805ACD">
        <w:rPr>
          <w:sz w:val="20"/>
          <w:szCs w:val="20"/>
        </w:rPr>
        <w:t>sprawy.</w:t>
      </w:r>
    </w:p>
    <w:p w14:paraId="7942B8BA" w14:textId="77777777" w:rsidR="00805ACD" w:rsidRPr="00805ACD" w:rsidRDefault="00805ACD" w:rsidP="00EF381F">
      <w:pPr>
        <w:pStyle w:val="Akapitzlist"/>
        <w:tabs>
          <w:tab w:val="left" w:pos="1096"/>
        </w:tabs>
        <w:spacing w:before="1" w:line="259" w:lineRule="auto"/>
        <w:ind w:left="0" w:right="317" w:firstLine="0"/>
        <w:jc w:val="both"/>
        <w:rPr>
          <w:sz w:val="20"/>
          <w:szCs w:val="20"/>
        </w:rPr>
      </w:pPr>
      <w:r w:rsidRPr="00805ACD">
        <w:rPr>
          <w:sz w:val="20"/>
          <w:szCs w:val="20"/>
        </w:rPr>
        <w:t>Jeżeli dokumenty elektroniczne, przekazywane przy użyciu środków komunikacji elektronicznej,</w:t>
      </w:r>
      <w:r w:rsidRPr="00805ACD">
        <w:rPr>
          <w:spacing w:val="-52"/>
          <w:sz w:val="20"/>
          <w:szCs w:val="20"/>
        </w:rPr>
        <w:t xml:space="preserve"> </w:t>
      </w:r>
      <w:r w:rsidRPr="00805ACD">
        <w:rPr>
          <w:sz w:val="20"/>
          <w:szCs w:val="20"/>
        </w:rPr>
        <w:t>zawierają informacje</w:t>
      </w:r>
      <w:r w:rsidRPr="00805ACD">
        <w:rPr>
          <w:spacing w:val="55"/>
          <w:sz w:val="20"/>
          <w:szCs w:val="20"/>
        </w:rPr>
        <w:t xml:space="preserve"> </w:t>
      </w:r>
      <w:r w:rsidRPr="00805ACD">
        <w:rPr>
          <w:sz w:val="20"/>
          <w:szCs w:val="20"/>
        </w:rPr>
        <w:t>stanowiące</w:t>
      </w:r>
      <w:r w:rsidRPr="00805ACD">
        <w:rPr>
          <w:spacing w:val="55"/>
          <w:sz w:val="20"/>
          <w:szCs w:val="20"/>
        </w:rPr>
        <w:t xml:space="preserve"> </w:t>
      </w:r>
      <w:r w:rsidRPr="00805ACD">
        <w:rPr>
          <w:sz w:val="20"/>
          <w:szCs w:val="20"/>
        </w:rPr>
        <w:t>tajemnicę</w:t>
      </w:r>
      <w:r w:rsidRPr="00805ACD">
        <w:rPr>
          <w:spacing w:val="55"/>
          <w:sz w:val="20"/>
          <w:szCs w:val="20"/>
        </w:rPr>
        <w:t xml:space="preserve"> </w:t>
      </w:r>
      <w:r w:rsidRPr="00805ACD">
        <w:rPr>
          <w:sz w:val="20"/>
          <w:szCs w:val="20"/>
        </w:rPr>
        <w:t>przedsiębiorstwa</w:t>
      </w:r>
      <w:r w:rsidRPr="00805ACD">
        <w:rPr>
          <w:spacing w:val="55"/>
          <w:sz w:val="20"/>
          <w:szCs w:val="20"/>
        </w:rPr>
        <w:t xml:space="preserve"> </w:t>
      </w:r>
      <w:r w:rsidRPr="00805ACD">
        <w:rPr>
          <w:sz w:val="20"/>
          <w:szCs w:val="20"/>
        </w:rPr>
        <w:t>w rozumieniu</w:t>
      </w:r>
      <w:r w:rsidRPr="00805ACD">
        <w:rPr>
          <w:spacing w:val="55"/>
          <w:sz w:val="20"/>
          <w:szCs w:val="20"/>
        </w:rPr>
        <w:t xml:space="preserve"> </w:t>
      </w:r>
      <w:r w:rsidRPr="00805ACD">
        <w:rPr>
          <w:sz w:val="20"/>
          <w:szCs w:val="20"/>
        </w:rPr>
        <w:t>przepisów ustawy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z dnia</w:t>
      </w:r>
      <w:r w:rsidRPr="00805ACD">
        <w:rPr>
          <w:spacing w:val="-2"/>
          <w:sz w:val="20"/>
          <w:szCs w:val="20"/>
        </w:rPr>
        <w:t xml:space="preserve"> </w:t>
      </w:r>
      <w:r w:rsidRPr="00805ACD">
        <w:rPr>
          <w:sz w:val="20"/>
          <w:szCs w:val="20"/>
        </w:rPr>
        <w:t>16</w:t>
      </w:r>
      <w:r w:rsidRPr="00805ACD">
        <w:rPr>
          <w:spacing w:val="-2"/>
          <w:sz w:val="20"/>
          <w:szCs w:val="20"/>
        </w:rPr>
        <w:t xml:space="preserve"> </w:t>
      </w:r>
      <w:r w:rsidRPr="00805ACD">
        <w:rPr>
          <w:sz w:val="20"/>
          <w:szCs w:val="20"/>
        </w:rPr>
        <w:t>kwietnia</w:t>
      </w:r>
      <w:r w:rsidRPr="00805ACD">
        <w:rPr>
          <w:spacing w:val="-3"/>
          <w:sz w:val="20"/>
          <w:szCs w:val="20"/>
        </w:rPr>
        <w:t xml:space="preserve"> </w:t>
      </w:r>
      <w:r w:rsidRPr="00805ACD">
        <w:rPr>
          <w:sz w:val="20"/>
          <w:szCs w:val="20"/>
        </w:rPr>
        <w:t>1993</w:t>
      </w:r>
      <w:r w:rsidRPr="00805ACD">
        <w:rPr>
          <w:spacing w:val="-2"/>
          <w:sz w:val="20"/>
          <w:szCs w:val="20"/>
        </w:rPr>
        <w:t xml:space="preserve"> </w:t>
      </w:r>
      <w:r w:rsidRPr="00805ACD">
        <w:rPr>
          <w:sz w:val="20"/>
          <w:szCs w:val="20"/>
        </w:rPr>
        <w:t>r.</w:t>
      </w:r>
      <w:r w:rsidRPr="00805ACD">
        <w:rPr>
          <w:spacing w:val="-2"/>
          <w:sz w:val="20"/>
          <w:szCs w:val="20"/>
        </w:rPr>
        <w:t xml:space="preserve"> </w:t>
      </w:r>
      <w:r w:rsidRPr="00805ACD">
        <w:rPr>
          <w:sz w:val="20"/>
          <w:szCs w:val="20"/>
        </w:rPr>
        <w:t>o</w:t>
      </w:r>
      <w:r w:rsidRPr="00805ACD">
        <w:rPr>
          <w:spacing w:val="-2"/>
          <w:sz w:val="20"/>
          <w:szCs w:val="20"/>
        </w:rPr>
        <w:t xml:space="preserve"> </w:t>
      </w:r>
      <w:r w:rsidRPr="00805ACD">
        <w:rPr>
          <w:sz w:val="20"/>
          <w:szCs w:val="20"/>
        </w:rPr>
        <w:t>zwalczaniu</w:t>
      </w:r>
      <w:r w:rsidRPr="00805ACD">
        <w:rPr>
          <w:spacing w:val="-3"/>
          <w:sz w:val="20"/>
          <w:szCs w:val="20"/>
        </w:rPr>
        <w:t xml:space="preserve"> </w:t>
      </w:r>
      <w:r w:rsidRPr="00805ACD">
        <w:rPr>
          <w:sz w:val="20"/>
          <w:szCs w:val="20"/>
        </w:rPr>
        <w:t>nieuczciwej konkurencji</w:t>
      </w:r>
      <w:r w:rsidRPr="00805ACD">
        <w:rPr>
          <w:spacing w:val="-2"/>
          <w:sz w:val="20"/>
          <w:szCs w:val="20"/>
        </w:rPr>
        <w:t xml:space="preserve"> </w:t>
      </w:r>
      <w:r w:rsidRPr="00805ACD">
        <w:rPr>
          <w:sz w:val="20"/>
          <w:szCs w:val="20"/>
        </w:rPr>
        <w:t>(Dz.</w:t>
      </w:r>
      <w:r w:rsidRPr="00805ACD">
        <w:rPr>
          <w:spacing w:val="-3"/>
          <w:sz w:val="20"/>
          <w:szCs w:val="20"/>
        </w:rPr>
        <w:t xml:space="preserve"> </w:t>
      </w:r>
      <w:r w:rsidRPr="00805ACD">
        <w:rPr>
          <w:sz w:val="20"/>
          <w:szCs w:val="20"/>
        </w:rPr>
        <w:t>U.</w:t>
      </w:r>
      <w:r w:rsidRPr="00805ACD">
        <w:rPr>
          <w:spacing w:val="-2"/>
          <w:sz w:val="20"/>
          <w:szCs w:val="20"/>
        </w:rPr>
        <w:t xml:space="preserve"> </w:t>
      </w:r>
      <w:r w:rsidRPr="00805ACD">
        <w:rPr>
          <w:sz w:val="20"/>
          <w:szCs w:val="20"/>
        </w:rPr>
        <w:t>z</w:t>
      </w:r>
      <w:r w:rsidRPr="00805ACD">
        <w:rPr>
          <w:spacing w:val="-1"/>
          <w:sz w:val="20"/>
          <w:szCs w:val="20"/>
        </w:rPr>
        <w:t xml:space="preserve"> </w:t>
      </w:r>
      <w:r w:rsidRPr="00805ACD">
        <w:rPr>
          <w:sz w:val="20"/>
          <w:szCs w:val="20"/>
        </w:rPr>
        <w:t>2020</w:t>
      </w:r>
      <w:r w:rsidRPr="00805ACD">
        <w:rPr>
          <w:spacing w:val="-5"/>
          <w:sz w:val="20"/>
          <w:szCs w:val="20"/>
        </w:rPr>
        <w:t xml:space="preserve"> </w:t>
      </w:r>
      <w:r w:rsidRPr="00805ACD">
        <w:rPr>
          <w:sz w:val="20"/>
          <w:szCs w:val="20"/>
        </w:rPr>
        <w:t>r.</w:t>
      </w:r>
      <w:r w:rsidRPr="00805ACD">
        <w:rPr>
          <w:spacing w:val="-6"/>
          <w:sz w:val="20"/>
          <w:szCs w:val="20"/>
        </w:rPr>
        <w:t xml:space="preserve"> </w:t>
      </w:r>
      <w:r w:rsidRPr="00805ACD">
        <w:rPr>
          <w:sz w:val="20"/>
          <w:szCs w:val="20"/>
        </w:rPr>
        <w:t>poz.</w:t>
      </w:r>
      <w:r w:rsidRPr="00805ACD">
        <w:rPr>
          <w:spacing w:val="-2"/>
          <w:sz w:val="20"/>
          <w:szCs w:val="20"/>
        </w:rPr>
        <w:t xml:space="preserve"> </w:t>
      </w:r>
      <w:r w:rsidRPr="00805ACD">
        <w:rPr>
          <w:sz w:val="20"/>
          <w:szCs w:val="20"/>
        </w:rPr>
        <w:t>1913</w:t>
      </w:r>
      <w:r w:rsidRPr="00805ACD">
        <w:rPr>
          <w:spacing w:val="-2"/>
          <w:sz w:val="20"/>
          <w:szCs w:val="20"/>
        </w:rPr>
        <w:t xml:space="preserve"> </w:t>
      </w:r>
      <w:r w:rsidRPr="00805ACD">
        <w:rPr>
          <w:sz w:val="20"/>
          <w:szCs w:val="20"/>
        </w:rPr>
        <w:t>oraz</w:t>
      </w:r>
      <w:r w:rsidRPr="00805ACD">
        <w:rPr>
          <w:spacing w:val="-53"/>
          <w:sz w:val="20"/>
          <w:szCs w:val="20"/>
        </w:rPr>
        <w:t xml:space="preserve"> </w:t>
      </w:r>
      <w:r w:rsidRPr="00805ACD">
        <w:rPr>
          <w:sz w:val="20"/>
          <w:szCs w:val="20"/>
        </w:rPr>
        <w:t>z</w:t>
      </w:r>
      <w:r w:rsidRPr="00805ACD">
        <w:rPr>
          <w:spacing w:val="12"/>
          <w:sz w:val="20"/>
          <w:szCs w:val="20"/>
        </w:rPr>
        <w:t xml:space="preserve"> </w:t>
      </w:r>
      <w:r w:rsidRPr="00805ACD">
        <w:rPr>
          <w:sz w:val="20"/>
          <w:szCs w:val="20"/>
        </w:rPr>
        <w:t>2021</w:t>
      </w:r>
      <w:r w:rsidRPr="00805ACD">
        <w:rPr>
          <w:spacing w:val="9"/>
          <w:sz w:val="20"/>
          <w:szCs w:val="20"/>
        </w:rPr>
        <w:t xml:space="preserve"> </w:t>
      </w:r>
      <w:r w:rsidRPr="00805ACD">
        <w:rPr>
          <w:sz w:val="20"/>
          <w:szCs w:val="20"/>
        </w:rPr>
        <w:t>r.</w:t>
      </w:r>
      <w:r w:rsidRPr="00805ACD">
        <w:rPr>
          <w:spacing w:val="9"/>
          <w:sz w:val="20"/>
          <w:szCs w:val="20"/>
        </w:rPr>
        <w:t xml:space="preserve"> </w:t>
      </w:r>
      <w:r w:rsidRPr="00805ACD">
        <w:rPr>
          <w:sz w:val="20"/>
          <w:szCs w:val="20"/>
        </w:rPr>
        <w:t>poz.</w:t>
      </w:r>
      <w:r w:rsidRPr="00805ACD">
        <w:rPr>
          <w:spacing w:val="9"/>
          <w:sz w:val="20"/>
          <w:szCs w:val="20"/>
        </w:rPr>
        <w:t xml:space="preserve"> </w:t>
      </w:r>
      <w:r w:rsidRPr="00805ACD">
        <w:rPr>
          <w:sz w:val="20"/>
          <w:szCs w:val="20"/>
        </w:rPr>
        <w:t>1655)</w:t>
      </w:r>
      <w:r w:rsidRPr="00805ACD">
        <w:rPr>
          <w:spacing w:val="12"/>
          <w:sz w:val="20"/>
          <w:szCs w:val="20"/>
        </w:rPr>
        <w:t xml:space="preserve"> </w:t>
      </w:r>
      <w:r w:rsidRPr="00805ACD">
        <w:rPr>
          <w:sz w:val="20"/>
          <w:szCs w:val="20"/>
        </w:rPr>
        <w:t>wykonawca,</w:t>
      </w:r>
      <w:r w:rsidRPr="00805ACD">
        <w:rPr>
          <w:spacing w:val="11"/>
          <w:sz w:val="20"/>
          <w:szCs w:val="20"/>
        </w:rPr>
        <w:t xml:space="preserve"> </w:t>
      </w:r>
      <w:r w:rsidRPr="00805ACD">
        <w:rPr>
          <w:sz w:val="20"/>
          <w:szCs w:val="20"/>
        </w:rPr>
        <w:t>w</w:t>
      </w:r>
      <w:r w:rsidRPr="00805ACD">
        <w:rPr>
          <w:spacing w:val="8"/>
          <w:sz w:val="20"/>
          <w:szCs w:val="20"/>
        </w:rPr>
        <w:t xml:space="preserve"> </w:t>
      </w:r>
      <w:r w:rsidRPr="00805ACD">
        <w:rPr>
          <w:sz w:val="20"/>
          <w:szCs w:val="20"/>
        </w:rPr>
        <w:t>celu</w:t>
      </w:r>
      <w:r w:rsidRPr="00805ACD">
        <w:rPr>
          <w:spacing w:val="9"/>
          <w:sz w:val="20"/>
          <w:szCs w:val="20"/>
        </w:rPr>
        <w:t xml:space="preserve"> </w:t>
      </w:r>
      <w:r w:rsidRPr="00805ACD">
        <w:rPr>
          <w:sz w:val="20"/>
          <w:szCs w:val="20"/>
        </w:rPr>
        <w:t>utrzymania</w:t>
      </w:r>
      <w:r w:rsidRPr="00805ACD">
        <w:rPr>
          <w:spacing w:val="10"/>
          <w:sz w:val="20"/>
          <w:szCs w:val="20"/>
        </w:rPr>
        <w:t xml:space="preserve"> </w:t>
      </w:r>
      <w:r w:rsidRPr="00805ACD">
        <w:rPr>
          <w:sz w:val="20"/>
          <w:szCs w:val="20"/>
        </w:rPr>
        <w:t>w</w:t>
      </w:r>
      <w:r w:rsidRPr="00805ACD">
        <w:rPr>
          <w:spacing w:val="11"/>
          <w:sz w:val="20"/>
          <w:szCs w:val="20"/>
        </w:rPr>
        <w:t xml:space="preserve"> </w:t>
      </w:r>
      <w:r w:rsidRPr="00805ACD">
        <w:rPr>
          <w:sz w:val="20"/>
          <w:szCs w:val="20"/>
        </w:rPr>
        <w:t>poufności</w:t>
      </w:r>
      <w:r w:rsidRPr="00805ACD">
        <w:rPr>
          <w:spacing w:val="11"/>
          <w:sz w:val="20"/>
          <w:szCs w:val="20"/>
        </w:rPr>
        <w:t xml:space="preserve"> </w:t>
      </w:r>
      <w:r w:rsidRPr="00805ACD">
        <w:rPr>
          <w:sz w:val="20"/>
          <w:szCs w:val="20"/>
        </w:rPr>
        <w:t>tych</w:t>
      </w:r>
      <w:r w:rsidRPr="00805ACD">
        <w:rPr>
          <w:spacing w:val="9"/>
          <w:sz w:val="20"/>
          <w:szCs w:val="20"/>
        </w:rPr>
        <w:t xml:space="preserve"> </w:t>
      </w:r>
      <w:r w:rsidRPr="00805ACD">
        <w:rPr>
          <w:sz w:val="20"/>
          <w:szCs w:val="20"/>
        </w:rPr>
        <w:t>informacji,</w:t>
      </w:r>
      <w:r w:rsidRPr="00805ACD">
        <w:rPr>
          <w:spacing w:val="11"/>
          <w:sz w:val="20"/>
          <w:szCs w:val="20"/>
        </w:rPr>
        <w:t xml:space="preserve"> </w:t>
      </w:r>
      <w:r w:rsidRPr="00805ACD">
        <w:rPr>
          <w:sz w:val="20"/>
          <w:szCs w:val="20"/>
        </w:rPr>
        <w:t>przekazuje</w:t>
      </w:r>
      <w:r w:rsidRPr="00805ACD">
        <w:rPr>
          <w:spacing w:val="9"/>
          <w:sz w:val="20"/>
          <w:szCs w:val="20"/>
        </w:rPr>
        <w:t xml:space="preserve"> </w:t>
      </w:r>
      <w:r w:rsidRPr="00805ACD">
        <w:rPr>
          <w:sz w:val="20"/>
          <w:szCs w:val="20"/>
        </w:rPr>
        <w:t>je</w:t>
      </w:r>
      <w:r w:rsidRPr="00805ACD">
        <w:rPr>
          <w:spacing w:val="-53"/>
          <w:sz w:val="20"/>
          <w:szCs w:val="20"/>
        </w:rPr>
        <w:t xml:space="preserve"> </w:t>
      </w:r>
      <w:r w:rsidRPr="00805ACD">
        <w:rPr>
          <w:sz w:val="20"/>
          <w:szCs w:val="20"/>
        </w:rPr>
        <w:t>w wydzielonym i odpowiednio oznaczonym pliku, wraz z jednoczesnym zaznaczeniem w nazwie</w:t>
      </w:r>
      <w:r w:rsidRPr="00805ACD">
        <w:rPr>
          <w:spacing w:val="-52"/>
          <w:sz w:val="20"/>
          <w:szCs w:val="20"/>
        </w:rPr>
        <w:t xml:space="preserve"> </w:t>
      </w:r>
      <w:r w:rsidRPr="00805ACD">
        <w:rPr>
          <w:sz w:val="20"/>
          <w:szCs w:val="20"/>
        </w:rPr>
        <w:t>pliku</w:t>
      </w:r>
      <w:r w:rsidRPr="00805ACD">
        <w:rPr>
          <w:spacing w:val="-1"/>
          <w:sz w:val="20"/>
          <w:szCs w:val="20"/>
        </w:rPr>
        <w:t xml:space="preserve"> </w:t>
      </w:r>
      <w:r w:rsidRPr="00805ACD">
        <w:rPr>
          <w:sz w:val="20"/>
          <w:szCs w:val="20"/>
        </w:rPr>
        <w:t>„Dokument stanowiący tajemnicę przedsiębiorstwa”.</w:t>
      </w:r>
    </w:p>
    <w:p w14:paraId="0FB5AEEF" w14:textId="77777777" w:rsidR="00805ACD" w:rsidRPr="00805ACD" w:rsidRDefault="00805ACD" w:rsidP="00EF381F">
      <w:pPr>
        <w:pStyle w:val="Akapitzlist"/>
        <w:tabs>
          <w:tab w:val="left" w:pos="1096"/>
        </w:tabs>
        <w:spacing w:line="259" w:lineRule="auto"/>
        <w:ind w:left="0" w:right="318" w:firstLine="0"/>
        <w:jc w:val="both"/>
        <w:rPr>
          <w:sz w:val="20"/>
          <w:szCs w:val="20"/>
        </w:rPr>
      </w:pPr>
      <w:r w:rsidRPr="00805ACD">
        <w:rPr>
          <w:sz w:val="20"/>
          <w:szCs w:val="20"/>
        </w:rPr>
        <w:t>Komunikacja w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postępowaniu,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z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wyłączeniem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składania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ofert/wniosków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o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dopuszczenie do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udziału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w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postępowaniu,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odbywa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się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drogą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elektroniczną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za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pośrednictwem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formularzy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do</w:t>
      </w:r>
      <w:r w:rsidRPr="00805ACD">
        <w:rPr>
          <w:spacing w:val="-52"/>
          <w:sz w:val="20"/>
          <w:szCs w:val="20"/>
        </w:rPr>
        <w:t xml:space="preserve"> </w:t>
      </w:r>
      <w:r w:rsidRPr="00805ACD">
        <w:rPr>
          <w:sz w:val="20"/>
          <w:szCs w:val="20"/>
        </w:rPr>
        <w:t>komunikacji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dostępnych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w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zakładce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„Formularze”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(„Formularze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do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komunikacji”).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Za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pośrednictwem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„Formularzy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do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komunikacji”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odbywa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się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w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szczególności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przekazywanie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wezwań i zawiadomień, zadawanie pytań i udzielanie odpowiedzi. Formularze do komunikacji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umożliwiają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również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dołączenie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załącznika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do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przesyłanej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wiadomości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(przycisk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„dodaj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załącznik”).</w:t>
      </w:r>
    </w:p>
    <w:p w14:paraId="4804C7F0" w14:textId="0C2159E3" w:rsidR="00805ACD" w:rsidRPr="00805ACD" w:rsidRDefault="00805ACD" w:rsidP="00EF381F">
      <w:pPr>
        <w:pStyle w:val="Tekstpodstawowy"/>
        <w:spacing w:line="259" w:lineRule="auto"/>
        <w:ind w:right="318"/>
        <w:jc w:val="both"/>
      </w:pPr>
      <w:r w:rsidRPr="00805ACD">
        <w:t>W przypadku załączników, które są zgodnie z ustawą Pzp lub rozporządzeniem Prezesa Rady</w:t>
      </w:r>
      <w:r w:rsidRPr="00805ACD">
        <w:rPr>
          <w:spacing w:val="1"/>
        </w:rPr>
        <w:t xml:space="preserve"> </w:t>
      </w:r>
      <w:r w:rsidRPr="00805ACD">
        <w:t>Ministrów w sprawie wymagań dla dokumentów elektronicznych opatrzone kwalifikowanym</w:t>
      </w:r>
      <w:r w:rsidRPr="00805ACD">
        <w:rPr>
          <w:spacing w:val="1"/>
        </w:rPr>
        <w:t xml:space="preserve"> </w:t>
      </w:r>
      <w:r w:rsidRPr="00805ACD">
        <w:t>podpisem elektronicznym, podpisem zaufanym lub podpisem osobistym, mogą być opatrzone,</w:t>
      </w:r>
      <w:r w:rsidRPr="00805ACD">
        <w:rPr>
          <w:spacing w:val="1"/>
        </w:rPr>
        <w:t xml:space="preserve"> </w:t>
      </w:r>
      <w:r w:rsidRPr="00805ACD">
        <w:t>zgodnie</w:t>
      </w:r>
      <w:r w:rsidRPr="00805ACD">
        <w:rPr>
          <w:spacing w:val="1"/>
        </w:rPr>
        <w:t xml:space="preserve"> </w:t>
      </w:r>
      <w:r w:rsidRPr="00805ACD">
        <w:t>z</w:t>
      </w:r>
      <w:r w:rsidRPr="00805ACD">
        <w:rPr>
          <w:spacing w:val="1"/>
        </w:rPr>
        <w:t xml:space="preserve"> </w:t>
      </w:r>
      <w:r w:rsidRPr="00805ACD">
        <w:t>wyborem</w:t>
      </w:r>
      <w:r w:rsidRPr="00805ACD">
        <w:rPr>
          <w:spacing w:val="1"/>
        </w:rPr>
        <w:t xml:space="preserve"> </w:t>
      </w:r>
      <w:r w:rsidRPr="00805ACD">
        <w:t>wykonawcy/wykonawcy</w:t>
      </w:r>
      <w:r w:rsidRPr="00805ACD">
        <w:rPr>
          <w:spacing w:val="1"/>
        </w:rPr>
        <w:t xml:space="preserve"> </w:t>
      </w:r>
      <w:r w:rsidRPr="00805ACD">
        <w:t>wspólnie</w:t>
      </w:r>
      <w:r w:rsidRPr="00805ACD">
        <w:rPr>
          <w:spacing w:val="1"/>
        </w:rPr>
        <w:t xml:space="preserve"> </w:t>
      </w:r>
      <w:r w:rsidRPr="00805ACD">
        <w:t>ubiegającego</w:t>
      </w:r>
      <w:r w:rsidRPr="00805ACD">
        <w:rPr>
          <w:spacing w:val="1"/>
        </w:rPr>
        <w:t xml:space="preserve"> </w:t>
      </w:r>
      <w:r w:rsidRPr="00805ACD">
        <w:t>się</w:t>
      </w:r>
      <w:r w:rsidRPr="00805ACD">
        <w:rPr>
          <w:spacing w:val="1"/>
        </w:rPr>
        <w:t xml:space="preserve"> </w:t>
      </w:r>
      <w:r w:rsidRPr="00805ACD">
        <w:t>o</w:t>
      </w:r>
      <w:r w:rsidRPr="00805ACD">
        <w:rPr>
          <w:spacing w:val="1"/>
        </w:rPr>
        <w:t xml:space="preserve"> </w:t>
      </w:r>
      <w:r w:rsidRPr="00805ACD">
        <w:t>udzielenie</w:t>
      </w:r>
      <w:r w:rsidRPr="00805ACD">
        <w:rPr>
          <w:spacing w:val="1"/>
        </w:rPr>
        <w:t xml:space="preserve"> </w:t>
      </w:r>
      <w:r w:rsidRPr="00805ACD">
        <w:t>zamówienia/podmiotu</w:t>
      </w:r>
      <w:r w:rsidRPr="00805ACD">
        <w:rPr>
          <w:spacing w:val="-10"/>
        </w:rPr>
        <w:t xml:space="preserve"> </w:t>
      </w:r>
      <w:r w:rsidRPr="00805ACD">
        <w:t>udostępniającego</w:t>
      </w:r>
      <w:r w:rsidRPr="00805ACD">
        <w:rPr>
          <w:spacing w:val="-8"/>
        </w:rPr>
        <w:t xml:space="preserve"> </w:t>
      </w:r>
      <w:r w:rsidRPr="00805ACD">
        <w:t>zasoby,</w:t>
      </w:r>
      <w:r w:rsidRPr="00805ACD">
        <w:rPr>
          <w:spacing w:val="-9"/>
        </w:rPr>
        <w:t xml:space="preserve"> </w:t>
      </w:r>
      <w:r w:rsidRPr="00805ACD">
        <w:t>podpisem</w:t>
      </w:r>
      <w:r w:rsidRPr="00805ACD">
        <w:rPr>
          <w:spacing w:val="-10"/>
        </w:rPr>
        <w:t xml:space="preserve"> </w:t>
      </w:r>
      <w:r w:rsidRPr="00805ACD">
        <w:t>typu</w:t>
      </w:r>
      <w:r w:rsidRPr="00805ACD">
        <w:rPr>
          <w:spacing w:val="-10"/>
        </w:rPr>
        <w:t xml:space="preserve"> </w:t>
      </w:r>
      <w:r w:rsidRPr="00805ACD">
        <w:t>zewnętrznego</w:t>
      </w:r>
      <w:r w:rsidRPr="00805ACD">
        <w:rPr>
          <w:spacing w:val="-7"/>
        </w:rPr>
        <w:t xml:space="preserve"> </w:t>
      </w:r>
      <w:r w:rsidRPr="00805ACD">
        <w:t>lub</w:t>
      </w:r>
      <w:r w:rsidRPr="00805ACD">
        <w:rPr>
          <w:spacing w:val="-8"/>
        </w:rPr>
        <w:t xml:space="preserve"> </w:t>
      </w:r>
      <w:r w:rsidRPr="00805ACD">
        <w:t>wewnętrznego.</w:t>
      </w:r>
      <w:r w:rsidRPr="00805ACD">
        <w:rPr>
          <w:spacing w:val="-52"/>
        </w:rPr>
        <w:t xml:space="preserve"> </w:t>
      </w:r>
      <w:r w:rsidRPr="00805ACD">
        <w:t>W zależności od rodzaju podpisu i jego typu (zewnętrzny, wewnętrzny) dodaje się uprzednio</w:t>
      </w:r>
      <w:r w:rsidRPr="00805ACD">
        <w:rPr>
          <w:spacing w:val="1"/>
        </w:rPr>
        <w:t xml:space="preserve"> </w:t>
      </w:r>
      <w:r w:rsidRPr="00805ACD">
        <w:t>podpisane</w:t>
      </w:r>
      <w:r w:rsidRPr="00805ACD">
        <w:rPr>
          <w:spacing w:val="11"/>
        </w:rPr>
        <w:t xml:space="preserve"> </w:t>
      </w:r>
      <w:r w:rsidRPr="00805ACD">
        <w:t>dokumenty</w:t>
      </w:r>
      <w:r w:rsidRPr="00805ACD">
        <w:rPr>
          <w:spacing w:val="14"/>
        </w:rPr>
        <w:t xml:space="preserve"> </w:t>
      </w:r>
      <w:r w:rsidRPr="00805ACD">
        <w:t>wraz</w:t>
      </w:r>
      <w:r w:rsidRPr="00805ACD">
        <w:rPr>
          <w:spacing w:val="9"/>
        </w:rPr>
        <w:t xml:space="preserve"> </w:t>
      </w:r>
      <w:r w:rsidRPr="00805ACD">
        <w:t>z</w:t>
      </w:r>
      <w:r w:rsidRPr="00805ACD">
        <w:rPr>
          <w:spacing w:val="16"/>
        </w:rPr>
        <w:t xml:space="preserve"> </w:t>
      </w:r>
      <w:r w:rsidRPr="00805ACD">
        <w:t>wygenerowanym</w:t>
      </w:r>
      <w:r w:rsidRPr="00805ACD">
        <w:rPr>
          <w:spacing w:val="14"/>
        </w:rPr>
        <w:t xml:space="preserve"> </w:t>
      </w:r>
      <w:r w:rsidRPr="00805ACD">
        <w:t>plikiem</w:t>
      </w:r>
      <w:r w:rsidRPr="00805ACD">
        <w:rPr>
          <w:spacing w:val="12"/>
        </w:rPr>
        <w:t xml:space="preserve"> </w:t>
      </w:r>
      <w:r w:rsidRPr="00805ACD">
        <w:t>podpisu</w:t>
      </w:r>
      <w:r w:rsidRPr="00805ACD">
        <w:rPr>
          <w:spacing w:val="10"/>
        </w:rPr>
        <w:t xml:space="preserve"> </w:t>
      </w:r>
      <w:r w:rsidRPr="00805ACD">
        <w:t>(typ</w:t>
      </w:r>
      <w:r w:rsidRPr="00805ACD">
        <w:rPr>
          <w:spacing w:val="14"/>
        </w:rPr>
        <w:t xml:space="preserve"> </w:t>
      </w:r>
      <w:r w:rsidRPr="00805ACD">
        <w:t>zewnętrzny)</w:t>
      </w:r>
      <w:r w:rsidRPr="00805ACD">
        <w:rPr>
          <w:spacing w:val="14"/>
        </w:rPr>
        <w:t xml:space="preserve"> </w:t>
      </w:r>
      <w:r w:rsidRPr="00805ACD">
        <w:t>lub</w:t>
      </w:r>
      <w:r w:rsidRPr="00805ACD">
        <w:rPr>
          <w:spacing w:val="10"/>
        </w:rPr>
        <w:t xml:space="preserve"> </w:t>
      </w:r>
      <w:r w:rsidRPr="00805ACD">
        <w:t>dokument</w:t>
      </w:r>
      <w:r w:rsidRPr="00805ACD">
        <w:rPr>
          <w:spacing w:val="-53"/>
        </w:rPr>
        <w:t xml:space="preserve"> </w:t>
      </w:r>
      <w:r w:rsidR="00DF02B1">
        <w:rPr>
          <w:spacing w:val="-53"/>
        </w:rPr>
        <w:t xml:space="preserve">           </w:t>
      </w:r>
      <w:r w:rsidR="00DF02B1">
        <w:t xml:space="preserve"> z</w:t>
      </w:r>
      <w:r w:rsidRPr="00805ACD">
        <w:rPr>
          <w:spacing w:val="1"/>
        </w:rPr>
        <w:t xml:space="preserve"> </w:t>
      </w:r>
      <w:r w:rsidRPr="00805ACD">
        <w:t>wszytym</w:t>
      </w:r>
      <w:r w:rsidRPr="00805ACD">
        <w:rPr>
          <w:spacing w:val="-1"/>
        </w:rPr>
        <w:t xml:space="preserve"> </w:t>
      </w:r>
      <w:r w:rsidRPr="00805ACD">
        <w:t>podpisem</w:t>
      </w:r>
      <w:r w:rsidRPr="00805ACD">
        <w:rPr>
          <w:spacing w:val="-2"/>
        </w:rPr>
        <w:t xml:space="preserve"> </w:t>
      </w:r>
      <w:r w:rsidRPr="00805ACD">
        <w:t>(typ</w:t>
      </w:r>
      <w:r w:rsidRPr="00805ACD">
        <w:rPr>
          <w:spacing w:val="-2"/>
        </w:rPr>
        <w:t xml:space="preserve"> </w:t>
      </w:r>
      <w:r w:rsidRPr="00805ACD">
        <w:t>wewnętrzny).</w:t>
      </w:r>
    </w:p>
    <w:p w14:paraId="7A77161B" w14:textId="6F7E0028" w:rsidR="00805ACD" w:rsidRPr="00805ACD" w:rsidRDefault="00805ACD" w:rsidP="00EF381F">
      <w:pPr>
        <w:pStyle w:val="Akapitzlist"/>
        <w:tabs>
          <w:tab w:val="left" w:pos="1096"/>
        </w:tabs>
        <w:spacing w:line="259" w:lineRule="auto"/>
        <w:ind w:left="0" w:right="317" w:firstLine="0"/>
        <w:jc w:val="both"/>
        <w:rPr>
          <w:sz w:val="20"/>
          <w:szCs w:val="20"/>
        </w:rPr>
      </w:pPr>
      <w:r w:rsidRPr="00805ACD">
        <w:rPr>
          <w:sz w:val="20"/>
          <w:szCs w:val="20"/>
        </w:rPr>
        <w:t>Możliwość korzystania w postępowaniu z „Formularzy do komunikacji” w pełnym zakresie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wymaga posiadania konta „Wykonawcy” na Platformie e-Zamówienia oraz zalogowania się na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Platformie</w:t>
      </w:r>
      <w:r w:rsidRPr="00805ACD">
        <w:rPr>
          <w:spacing w:val="1"/>
          <w:sz w:val="20"/>
          <w:szCs w:val="20"/>
        </w:rPr>
        <w:t xml:space="preserve"> </w:t>
      </w:r>
      <w:r w:rsidR="00234586">
        <w:rPr>
          <w:spacing w:val="1"/>
          <w:sz w:val="20"/>
          <w:szCs w:val="20"/>
        </w:rPr>
        <w:t xml:space="preserve">                                   </w:t>
      </w:r>
      <w:r w:rsidRPr="00805ACD">
        <w:rPr>
          <w:sz w:val="20"/>
          <w:szCs w:val="20"/>
        </w:rPr>
        <w:t>e-Zamówienia.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Do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korzystania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z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„Formularzy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do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komunikacji”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służących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do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zadawania pytań dotyczących treści dokumentów zamówienia wystarczające jest posiadanie tzw.</w:t>
      </w:r>
      <w:r w:rsidRPr="00805ACD">
        <w:rPr>
          <w:spacing w:val="-52"/>
          <w:sz w:val="20"/>
          <w:szCs w:val="20"/>
        </w:rPr>
        <w:t xml:space="preserve"> </w:t>
      </w:r>
      <w:r w:rsidRPr="00805ACD">
        <w:rPr>
          <w:sz w:val="20"/>
          <w:szCs w:val="20"/>
        </w:rPr>
        <w:t>konta</w:t>
      </w:r>
      <w:r w:rsidRPr="00805ACD">
        <w:rPr>
          <w:spacing w:val="-2"/>
          <w:sz w:val="20"/>
          <w:szCs w:val="20"/>
        </w:rPr>
        <w:t xml:space="preserve"> </w:t>
      </w:r>
      <w:r w:rsidRPr="00805ACD">
        <w:rPr>
          <w:sz w:val="20"/>
          <w:szCs w:val="20"/>
        </w:rPr>
        <w:t>uproszczonego na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Platformie</w:t>
      </w:r>
      <w:r w:rsidR="00234586">
        <w:rPr>
          <w:sz w:val="20"/>
          <w:szCs w:val="20"/>
        </w:rPr>
        <w:t xml:space="preserve">                         </w:t>
      </w:r>
      <w:r w:rsidRPr="00805ACD">
        <w:rPr>
          <w:spacing w:val="-2"/>
          <w:sz w:val="20"/>
          <w:szCs w:val="20"/>
        </w:rPr>
        <w:t xml:space="preserve"> </w:t>
      </w:r>
      <w:r w:rsidRPr="00805ACD">
        <w:rPr>
          <w:sz w:val="20"/>
          <w:szCs w:val="20"/>
        </w:rPr>
        <w:t>e-Zamówienia.</w:t>
      </w:r>
    </w:p>
    <w:p w14:paraId="4597F46E" w14:textId="77777777" w:rsidR="00805ACD" w:rsidRPr="00805ACD" w:rsidRDefault="00805ACD" w:rsidP="00EF381F">
      <w:pPr>
        <w:pStyle w:val="Akapitzlist"/>
        <w:tabs>
          <w:tab w:val="left" w:pos="1096"/>
        </w:tabs>
        <w:spacing w:line="259" w:lineRule="auto"/>
        <w:ind w:left="0" w:right="317" w:firstLine="0"/>
        <w:jc w:val="both"/>
        <w:rPr>
          <w:sz w:val="20"/>
          <w:szCs w:val="20"/>
        </w:rPr>
      </w:pPr>
      <w:r w:rsidRPr="00805ACD">
        <w:rPr>
          <w:sz w:val="20"/>
          <w:szCs w:val="20"/>
        </w:rPr>
        <w:t>Wszystkie wysłane i odebrane w postępowaniu przez wykonawcę wiadomości widoczne są po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zalogowaniu</w:t>
      </w:r>
      <w:r w:rsidRPr="00805ACD">
        <w:rPr>
          <w:spacing w:val="-1"/>
          <w:sz w:val="20"/>
          <w:szCs w:val="20"/>
        </w:rPr>
        <w:t xml:space="preserve"> </w:t>
      </w:r>
      <w:r w:rsidRPr="00805ACD">
        <w:rPr>
          <w:sz w:val="20"/>
          <w:szCs w:val="20"/>
        </w:rPr>
        <w:t>w podglądzie</w:t>
      </w:r>
      <w:r w:rsidRPr="00805ACD">
        <w:rPr>
          <w:spacing w:val="-1"/>
          <w:sz w:val="20"/>
          <w:szCs w:val="20"/>
        </w:rPr>
        <w:t xml:space="preserve"> </w:t>
      </w:r>
      <w:r w:rsidRPr="00805ACD">
        <w:rPr>
          <w:sz w:val="20"/>
          <w:szCs w:val="20"/>
        </w:rPr>
        <w:t>postępowania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w</w:t>
      </w:r>
      <w:r w:rsidRPr="00805ACD">
        <w:rPr>
          <w:spacing w:val="-2"/>
          <w:sz w:val="20"/>
          <w:szCs w:val="20"/>
        </w:rPr>
        <w:t xml:space="preserve"> </w:t>
      </w:r>
      <w:r w:rsidRPr="00805ACD">
        <w:rPr>
          <w:sz w:val="20"/>
          <w:szCs w:val="20"/>
        </w:rPr>
        <w:t>zakładce</w:t>
      </w:r>
      <w:r w:rsidRPr="00805ACD">
        <w:rPr>
          <w:spacing w:val="-2"/>
          <w:sz w:val="20"/>
          <w:szCs w:val="20"/>
        </w:rPr>
        <w:t xml:space="preserve"> </w:t>
      </w:r>
      <w:r w:rsidRPr="00805ACD">
        <w:rPr>
          <w:sz w:val="20"/>
          <w:szCs w:val="20"/>
        </w:rPr>
        <w:t>„Komunikacja”.</w:t>
      </w:r>
    </w:p>
    <w:p w14:paraId="71890C14" w14:textId="77777777" w:rsidR="00805ACD" w:rsidRPr="00805ACD" w:rsidRDefault="00805ACD" w:rsidP="00EF381F">
      <w:pPr>
        <w:pStyle w:val="Akapitzlist"/>
        <w:tabs>
          <w:tab w:val="left" w:pos="1096"/>
        </w:tabs>
        <w:spacing w:line="256" w:lineRule="auto"/>
        <w:ind w:left="0" w:right="315" w:firstLine="0"/>
        <w:jc w:val="both"/>
        <w:rPr>
          <w:sz w:val="20"/>
          <w:szCs w:val="20"/>
        </w:rPr>
      </w:pPr>
      <w:r w:rsidRPr="00805ACD">
        <w:rPr>
          <w:sz w:val="20"/>
          <w:szCs w:val="20"/>
        </w:rPr>
        <w:t>Maksymalny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rozmiar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plików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przesyłanych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za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pośrednictwem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„Formularzy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do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komunikacji”</w:t>
      </w:r>
      <w:r w:rsidRPr="00805ACD">
        <w:rPr>
          <w:spacing w:val="-52"/>
          <w:sz w:val="20"/>
          <w:szCs w:val="20"/>
        </w:rPr>
        <w:t xml:space="preserve"> </w:t>
      </w:r>
      <w:r w:rsidRPr="00805ACD">
        <w:rPr>
          <w:spacing w:val="-1"/>
          <w:sz w:val="20"/>
          <w:szCs w:val="20"/>
        </w:rPr>
        <w:t>wynosi</w:t>
      </w:r>
      <w:r w:rsidRPr="00805ACD">
        <w:rPr>
          <w:spacing w:val="-11"/>
          <w:sz w:val="20"/>
          <w:szCs w:val="20"/>
        </w:rPr>
        <w:t xml:space="preserve"> </w:t>
      </w:r>
      <w:r w:rsidRPr="00805ACD">
        <w:rPr>
          <w:spacing w:val="-1"/>
          <w:sz w:val="20"/>
          <w:szCs w:val="20"/>
        </w:rPr>
        <w:t>150</w:t>
      </w:r>
      <w:r w:rsidRPr="00805ACD">
        <w:rPr>
          <w:spacing w:val="-14"/>
          <w:sz w:val="20"/>
          <w:szCs w:val="20"/>
        </w:rPr>
        <w:t xml:space="preserve"> </w:t>
      </w:r>
      <w:r w:rsidRPr="00805ACD">
        <w:rPr>
          <w:sz w:val="20"/>
          <w:szCs w:val="20"/>
        </w:rPr>
        <w:t>MB</w:t>
      </w:r>
      <w:r w:rsidRPr="00805ACD">
        <w:rPr>
          <w:spacing w:val="-14"/>
          <w:sz w:val="20"/>
          <w:szCs w:val="20"/>
        </w:rPr>
        <w:t xml:space="preserve"> </w:t>
      </w:r>
      <w:r w:rsidRPr="00805ACD">
        <w:rPr>
          <w:sz w:val="20"/>
          <w:szCs w:val="20"/>
        </w:rPr>
        <w:t>(wielkość</w:t>
      </w:r>
      <w:r w:rsidRPr="00805ACD">
        <w:rPr>
          <w:spacing w:val="-14"/>
          <w:sz w:val="20"/>
          <w:szCs w:val="20"/>
        </w:rPr>
        <w:t xml:space="preserve"> </w:t>
      </w:r>
      <w:r w:rsidRPr="00805ACD">
        <w:rPr>
          <w:sz w:val="20"/>
          <w:szCs w:val="20"/>
        </w:rPr>
        <w:t>ta</w:t>
      </w:r>
      <w:r w:rsidRPr="00805ACD">
        <w:rPr>
          <w:spacing w:val="-10"/>
          <w:sz w:val="20"/>
          <w:szCs w:val="20"/>
        </w:rPr>
        <w:t xml:space="preserve"> </w:t>
      </w:r>
      <w:r w:rsidRPr="00805ACD">
        <w:rPr>
          <w:sz w:val="20"/>
          <w:szCs w:val="20"/>
        </w:rPr>
        <w:t>dotyczy</w:t>
      </w:r>
      <w:r w:rsidRPr="00805ACD">
        <w:rPr>
          <w:spacing w:val="-14"/>
          <w:sz w:val="20"/>
          <w:szCs w:val="20"/>
        </w:rPr>
        <w:t xml:space="preserve"> </w:t>
      </w:r>
      <w:r w:rsidRPr="00805ACD">
        <w:rPr>
          <w:sz w:val="20"/>
          <w:szCs w:val="20"/>
        </w:rPr>
        <w:t>plików</w:t>
      </w:r>
      <w:r w:rsidRPr="00805ACD">
        <w:rPr>
          <w:spacing w:val="-14"/>
          <w:sz w:val="20"/>
          <w:szCs w:val="20"/>
        </w:rPr>
        <w:t xml:space="preserve"> </w:t>
      </w:r>
      <w:r w:rsidRPr="00805ACD">
        <w:rPr>
          <w:sz w:val="20"/>
          <w:szCs w:val="20"/>
        </w:rPr>
        <w:t>przesyłanych</w:t>
      </w:r>
      <w:r w:rsidRPr="00805ACD">
        <w:rPr>
          <w:spacing w:val="-11"/>
          <w:sz w:val="20"/>
          <w:szCs w:val="20"/>
        </w:rPr>
        <w:t xml:space="preserve"> </w:t>
      </w:r>
      <w:r w:rsidRPr="00805ACD">
        <w:rPr>
          <w:sz w:val="20"/>
          <w:szCs w:val="20"/>
        </w:rPr>
        <w:t>jako</w:t>
      </w:r>
      <w:r w:rsidRPr="00805ACD">
        <w:rPr>
          <w:spacing w:val="-11"/>
          <w:sz w:val="20"/>
          <w:szCs w:val="20"/>
        </w:rPr>
        <w:t xml:space="preserve"> </w:t>
      </w:r>
      <w:r w:rsidRPr="00805ACD">
        <w:rPr>
          <w:sz w:val="20"/>
          <w:szCs w:val="20"/>
        </w:rPr>
        <w:t>załączniki</w:t>
      </w:r>
      <w:r w:rsidRPr="00805ACD">
        <w:rPr>
          <w:spacing w:val="-13"/>
          <w:sz w:val="20"/>
          <w:szCs w:val="20"/>
        </w:rPr>
        <w:t xml:space="preserve"> </w:t>
      </w:r>
      <w:r w:rsidRPr="00805ACD">
        <w:rPr>
          <w:sz w:val="20"/>
          <w:szCs w:val="20"/>
        </w:rPr>
        <w:t>do</w:t>
      </w:r>
      <w:r w:rsidRPr="00805ACD">
        <w:rPr>
          <w:spacing w:val="-14"/>
          <w:sz w:val="20"/>
          <w:szCs w:val="20"/>
        </w:rPr>
        <w:t xml:space="preserve"> </w:t>
      </w:r>
      <w:r w:rsidRPr="00805ACD">
        <w:rPr>
          <w:sz w:val="20"/>
          <w:szCs w:val="20"/>
        </w:rPr>
        <w:t>jednego</w:t>
      </w:r>
      <w:r w:rsidRPr="00805ACD">
        <w:rPr>
          <w:spacing w:val="-11"/>
          <w:sz w:val="20"/>
          <w:szCs w:val="20"/>
        </w:rPr>
        <w:t xml:space="preserve"> </w:t>
      </w:r>
      <w:r w:rsidRPr="00805ACD">
        <w:rPr>
          <w:sz w:val="20"/>
          <w:szCs w:val="20"/>
        </w:rPr>
        <w:t>formularza).</w:t>
      </w:r>
    </w:p>
    <w:p w14:paraId="31A15F97" w14:textId="77777777" w:rsidR="00805ACD" w:rsidRPr="00805ACD" w:rsidRDefault="00805ACD" w:rsidP="00EF381F">
      <w:pPr>
        <w:tabs>
          <w:tab w:val="left" w:pos="1096"/>
        </w:tabs>
        <w:spacing w:line="259" w:lineRule="auto"/>
        <w:ind w:right="318"/>
        <w:jc w:val="both"/>
        <w:rPr>
          <w:i/>
          <w:sz w:val="20"/>
          <w:szCs w:val="20"/>
        </w:rPr>
      </w:pPr>
      <w:r w:rsidRPr="00805ACD">
        <w:rPr>
          <w:sz w:val="20"/>
          <w:szCs w:val="20"/>
        </w:rPr>
        <w:t>Minimalne wymagania techniczne dotyczące sprzętu używanego w celu korzystania z usług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 xml:space="preserve">Platformy e-Zamówienia oraz informacje dotyczące specyfikacji połączenia określa </w:t>
      </w:r>
      <w:r w:rsidRPr="00805ACD">
        <w:rPr>
          <w:i/>
          <w:sz w:val="20"/>
          <w:szCs w:val="20"/>
        </w:rPr>
        <w:t>Regulamin</w:t>
      </w:r>
      <w:r w:rsidRPr="00805ACD">
        <w:rPr>
          <w:i/>
          <w:spacing w:val="1"/>
          <w:sz w:val="20"/>
          <w:szCs w:val="20"/>
        </w:rPr>
        <w:t xml:space="preserve"> </w:t>
      </w:r>
      <w:r w:rsidRPr="00805ACD">
        <w:rPr>
          <w:i/>
          <w:sz w:val="20"/>
          <w:szCs w:val="20"/>
        </w:rPr>
        <w:t>Platformy</w:t>
      </w:r>
      <w:r w:rsidRPr="00805ACD">
        <w:rPr>
          <w:i/>
          <w:spacing w:val="-2"/>
          <w:sz w:val="20"/>
          <w:szCs w:val="20"/>
        </w:rPr>
        <w:t xml:space="preserve"> </w:t>
      </w:r>
      <w:r w:rsidRPr="00805ACD">
        <w:rPr>
          <w:i/>
          <w:sz w:val="20"/>
          <w:szCs w:val="20"/>
        </w:rPr>
        <w:t>e-Zamówienia</w:t>
      </w:r>
    </w:p>
    <w:p w14:paraId="16DCF54E" w14:textId="77777777" w:rsidR="00805ACD" w:rsidRPr="00805ACD" w:rsidRDefault="00805ACD" w:rsidP="00EF381F">
      <w:pPr>
        <w:pStyle w:val="Akapitzlist"/>
        <w:tabs>
          <w:tab w:val="left" w:pos="1096"/>
        </w:tabs>
        <w:spacing w:line="259" w:lineRule="auto"/>
        <w:ind w:left="0" w:right="316" w:firstLine="0"/>
        <w:jc w:val="both"/>
        <w:rPr>
          <w:sz w:val="20"/>
          <w:szCs w:val="20"/>
        </w:rPr>
      </w:pPr>
      <w:r w:rsidRPr="00805ACD">
        <w:rPr>
          <w:sz w:val="20"/>
          <w:szCs w:val="20"/>
        </w:rPr>
        <w:t>W przypadku problemów technicznych i awarii związanych z funkcjonowaniem Platformy e-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Zamówienia użytkownicy mogą skorzystać ze wsparcia technicznego dostępnego pod numerem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telefonu (32) 77 88 999 lub drogą elektroniczną poprzez formularz udostępniony na stronie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internetowej</w:t>
      </w:r>
      <w:r w:rsidRPr="00805ACD">
        <w:rPr>
          <w:spacing w:val="-1"/>
          <w:sz w:val="20"/>
          <w:szCs w:val="20"/>
        </w:rPr>
        <w:t xml:space="preserve"> </w:t>
      </w:r>
      <w:r w:rsidRPr="00805ACD">
        <w:rPr>
          <w:sz w:val="20"/>
          <w:szCs w:val="20"/>
        </w:rPr>
        <w:t>https://ezamowienia.gov.pl w zakładce</w:t>
      </w:r>
      <w:r w:rsidRPr="00805ACD">
        <w:rPr>
          <w:spacing w:val="-2"/>
          <w:sz w:val="20"/>
          <w:szCs w:val="20"/>
        </w:rPr>
        <w:t xml:space="preserve"> </w:t>
      </w:r>
      <w:r w:rsidRPr="00805ACD">
        <w:rPr>
          <w:sz w:val="20"/>
          <w:szCs w:val="20"/>
        </w:rPr>
        <w:t>„Zgłoś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problem”.</w:t>
      </w:r>
    </w:p>
    <w:p w14:paraId="35BB75D2" w14:textId="62D27681" w:rsidR="00805ACD" w:rsidRPr="00805ACD" w:rsidRDefault="00805ACD" w:rsidP="00EF381F">
      <w:pPr>
        <w:pStyle w:val="Akapitzlist"/>
        <w:tabs>
          <w:tab w:val="left" w:pos="1096"/>
        </w:tabs>
        <w:spacing w:line="259" w:lineRule="auto"/>
        <w:ind w:left="0" w:right="318" w:firstLine="0"/>
        <w:jc w:val="both"/>
        <w:rPr>
          <w:sz w:val="20"/>
          <w:szCs w:val="20"/>
        </w:rPr>
      </w:pPr>
      <w:r w:rsidRPr="00805ACD">
        <w:rPr>
          <w:iCs/>
          <w:sz w:val="20"/>
          <w:szCs w:val="20"/>
        </w:rPr>
        <w:t>W</w:t>
      </w:r>
      <w:r w:rsidRPr="00805ACD">
        <w:rPr>
          <w:i/>
          <w:spacing w:val="106"/>
          <w:sz w:val="20"/>
          <w:szCs w:val="20"/>
        </w:rPr>
        <w:t xml:space="preserve"> </w:t>
      </w:r>
      <w:r w:rsidRPr="00805ACD">
        <w:rPr>
          <w:sz w:val="20"/>
          <w:szCs w:val="20"/>
        </w:rPr>
        <w:t>szczególnie</w:t>
      </w:r>
      <w:r w:rsidRPr="00805ACD">
        <w:rPr>
          <w:spacing w:val="103"/>
          <w:sz w:val="20"/>
          <w:szCs w:val="20"/>
        </w:rPr>
        <w:t xml:space="preserve"> </w:t>
      </w:r>
      <w:r w:rsidRPr="00805ACD">
        <w:rPr>
          <w:sz w:val="20"/>
          <w:szCs w:val="20"/>
        </w:rPr>
        <w:t>uzasadnionych</w:t>
      </w:r>
      <w:r w:rsidRPr="00805ACD">
        <w:rPr>
          <w:spacing w:val="106"/>
          <w:sz w:val="20"/>
          <w:szCs w:val="20"/>
        </w:rPr>
        <w:t xml:space="preserve"> </w:t>
      </w:r>
      <w:r w:rsidRPr="00805ACD">
        <w:rPr>
          <w:sz w:val="20"/>
          <w:szCs w:val="20"/>
        </w:rPr>
        <w:t>przypadkach</w:t>
      </w:r>
      <w:r w:rsidRPr="00805ACD">
        <w:rPr>
          <w:spacing w:val="103"/>
          <w:sz w:val="20"/>
          <w:szCs w:val="20"/>
        </w:rPr>
        <w:t xml:space="preserve"> </w:t>
      </w:r>
      <w:r w:rsidRPr="00805ACD">
        <w:rPr>
          <w:sz w:val="20"/>
          <w:szCs w:val="20"/>
        </w:rPr>
        <w:t>uniemożliwiających</w:t>
      </w:r>
      <w:r w:rsidRPr="00805ACD">
        <w:rPr>
          <w:spacing w:val="106"/>
          <w:sz w:val="20"/>
          <w:szCs w:val="20"/>
        </w:rPr>
        <w:t xml:space="preserve"> </w:t>
      </w:r>
      <w:r w:rsidRPr="00805ACD">
        <w:rPr>
          <w:sz w:val="20"/>
          <w:szCs w:val="20"/>
        </w:rPr>
        <w:t>komunikację</w:t>
      </w:r>
      <w:r w:rsidRPr="00805ACD">
        <w:rPr>
          <w:spacing w:val="105"/>
          <w:sz w:val="20"/>
          <w:szCs w:val="20"/>
        </w:rPr>
        <w:t xml:space="preserve"> </w:t>
      </w:r>
      <w:r w:rsidRPr="00805ACD">
        <w:rPr>
          <w:sz w:val="20"/>
          <w:szCs w:val="20"/>
        </w:rPr>
        <w:t>wykonawcy</w:t>
      </w:r>
      <w:r w:rsidRPr="00805ACD">
        <w:rPr>
          <w:spacing w:val="-53"/>
          <w:sz w:val="20"/>
          <w:szCs w:val="20"/>
        </w:rPr>
        <w:t xml:space="preserve"> </w:t>
      </w:r>
      <w:r w:rsidRPr="00805ACD">
        <w:rPr>
          <w:sz w:val="20"/>
          <w:szCs w:val="20"/>
        </w:rPr>
        <w:t>i zamawiającego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za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pośrednictwem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Platformy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e-Zamówienia,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Zamawiający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dopuszcza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 xml:space="preserve">komunikację za pomocą poczty elektronicznej na adres e-mail: </w:t>
      </w:r>
      <w:hyperlink r:id="rId12" w:history="1">
        <w:r w:rsidR="00F32C5C" w:rsidRPr="007C698E">
          <w:rPr>
            <w:rStyle w:val="Hipercze"/>
            <w:sz w:val="20"/>
            <w:szCs w:val="20"/>
          </w:rPr>
          <w:t xml:space="preserve">dpsdg@dps.dg.pl  </w:t>
        </w:r>
      </w:hyperlink>
      <w:r w:rsidRPr="00805ACD">
        <w:rPr>
          <w:sz w:val="20"/>
          <w:szCs w:val="20"/>
        </w:rPr>
        <w:t>(nie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dotyczy</w:t>
      </w:r>
      <w:r w:rsidRPr="00805ACD">
        <w:rPr>
          <w:spacing w:val="-1"/>
          <w:sz w:val="20"/>
          <w:szCs w:val="20"/>
        </w:rPr>
        <w:t xml:space="preserve"> </w:t>
      </w:r>
      <w:r w:rsidRPr="00805ACD">
        <w:rPr>
          <w:sz w:val="20"/>
          <w:szCs w:val="20"/>
        </w:rPr>
        <w:t>składania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ofert</w:t>
      </w:r>
      <w:r w:rsidRPr="00805ACD">
        <w:rPr>
          <w:spacing w:val="-2"/>
          <w:sz w:val="20"/>
          <w:szCs w:val="20"/>
        </w:rPr>
        <w:t xml:space="preserve"> </w:t>
      </w:r>
      <w:r w:rsidRPr="00805ACD">
        <w:rPr>
          <w:sz w:val="20"/>
          <w:szCs w:val="20"/>
        </w:rPr>
        <w:t>)</w:t>
      </w:r>
    </w:p>
    <w:p w14:paraId="73A3D3E0" w14:textId="34F5F0BB" w:rsidR="00805ACD" w:rsidRPr="00805ACD" w:rsidRDefault="00805ACD" w:rsidP="00EF381F">
      <w:pPr>
        <w:tabs>
          <w:tab w:val="left" w:pos="1096"/>
        </w:tabs>
        <w:spacing w:line="252" w:lineRule="exact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805ACD">
        <w:rPr>
          <w:sz w:val="20"/>
          <w:szCs w:val="20"/>
        </w:rPr>
        <w:t>Korzystanie</w:t>
      </w:r>
      <w:r w:rsidRPr="00805ACD">
        <w:rPr>
          <w:spacing w:val="-1"/>
          <w:sz w:val="20"/>
          <w:szCs w:val="20"/>
        </w:rPr>
        <w:t xml:space="preserve"> </w:t>
      </w:r>
      <w:r w:rsidRPr="00805ACD">
        <w:rPr>
          <w:sz w:val="20"/>
          <w:szCs w:val="20"/>
        </w:rPr>
        <w:t>z</w:t>
      </w:r>
      <w:r w:rsidRPr="00805ACD">
        <w:rPr>
          <w:spacing w:val="-3"/>
          <w:sz w:val="20"/>
          <w:szCs w:val="20"/>
        </w:rPr>
        <w:t xml:space="preserve"> </w:t>
      </w:r>
      <w:r w:rsidRPr="00805ACD">
        <w:rPr>
          <w:sz w:val="20"/>
          <w:szCs w:val="20"/>
        </w:rPr>
        <w:t>Platformy</w:t>
      </w:r>
      <w:r w:rsidRPr="00805ACD">
        <w:rPr>
          <w:spacing w:val="-1"/>
          <w:sz w:val="20"/>
          <w:szCs w:val="20"/>
        </w:rPr>
        <w:t xml:space="preserve"> </w:t>
      </w:r>
      <w:r w:rsidRPr="00805ACD">
        <w:rPr>
          <w:sz w:val="20"/>
          <w:szCs w:val="20"/>
        </w:rPr>
        <w:t>e-Zamówienia</w:t>
      </w:r>
      <w:r w:rsidRPr="00805ACD">
        <w:rPr>
          <w:spacing w:val="-1"/>
          <w:sz w:val="20"/>
          <w:szCs w:val="20"/>
        </w:rPr>
        <w:t xml:space="preserve"> </w:t>
      </w:r>
      <w:r w:rsidRPr="00805ACD">
        <w:rPr>
          <w:sz w:val="20"/>
          <w:szCs w:val="20"/>
        </w:rPr>
        <w:t>jest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bezpłatne.</w:t>
      </w:r>
    </w:p>
    <w:p w14:paraId="6F04295D" w14:textId="0750CEB6" w:rsidR="00805ACD" w:rsidRPr="00805ACD" w:rsidRDefault="00805ACD" w:rsidP="00EF381F">
      <w:pPr>
        <w:pStyle w:val="Akapitzlist"/>
        <w:tabs>
          <w:tab w:val="left" w:pos="1096"/>
        </w:tabs>
        <w:spacing w:before="16" w:line="259" w:lineRule="auto"/>
        <w:ind w:left="0" w:right="318" w:firstLine="0"/>
        <w:jc w:val="both"/>
        <w:rPr>
          <w:sz w:val="20"/>
          <w:szCs w:val="20"/>
        </w:rPr>
      </w:pPr>
      <w:r w:rsidRPr="00805ACD">
        <w:rPr>
          <w:sz w:val="20"/>
          <w:szCs w:val="20"/>
        </w:rPr>
        <w:t>Sposób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sporządzenia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dokumentów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elektronicznych,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oświadczeń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lub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elektronicznych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kopii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dokumentów lub oświadczeń musi być zgodny z wymaganiami określonymi w rozporządzeniu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Prezesa</w:t>
      </w:r>
      <w:r w:rsidRPr="00805ACD">
        <w:rPr>
          <w:spacing w:val="91"/>
          <w:sz w:val="20"/>
          <w:szCs w:val="20"/>
        </w:rPr>
        <w:t xml:space="preserve"> </w:t>
      </w:r>
      <w:r w:rsidRPr="00805ACD">
        <w:rPr>
          <w:sz w:val="20"/>
          <w:szCs w:val="20"/>
        </w:rPr>
        <w:t>Rady</w:t>
      </w:r>
      <w:r w:rsidRPr="00805ACD">
        <w:rPr>
          <w:spacing w:val="89"/>
          <w:sz w:val="20"/>
          <w:szCs w:val="20"/>
        </w:rPr>
        <w:t xml:space="preserve"> </w:t>
      </w:r>
      <w:r w:rsidRPr="00805ACD">
        <w:rPr>
          <w:sz w:val="20"/>
          <w:szCs w:val="20"/>
        </w:rPr>
        <w:t>Ministrów</w:t>
      </w:r>
      <w:r w:rsidRPr="00805ACD">
        <w:rPr>
          <w:spacing w:val="88"/>
          <w:sz w:val="20"/>
          <w:szCs w:val="20"/>
        </w:rPr>
        <w:t xml:space="preserve"> </w:t>
      </w:r>
      <w:r w:rsidRPr="00805ACD">
        <w:rPr>
          <w:sz w:val="20"/>
          <w:szCs w:val="20"/>
        </w:rPr>
        <w:t>z</w:t>
      </w:r>
      <w:r w:rsidRPr="00805ACD">
        <w:rPr>
          <w:spacing w:val="91"/>
          <w:sz w:val="20"/>
          <w:szCs w:val="20"/>
        </w:rPr>
        <w:t xml:space="preserve"> </w:t>
      </w:r>
      <w:r w:rsidRPr="00805ACD">
        <w:rPr>
          <w:sz w:val="20"/>
          <w:szCs w:val="20"/>
        </w:rPr>
        <w:t>dnia</w:t>
      </w:r>
      <w:r w:rsidRPr="00805ACD">
        <w:rPr>
          <w:spacing w:val="88"/>
          <w:sz w:val="20"/>
          <w:szCs w:val="20"/>
        </w:rPr>
        <w:t xml:space="preserve"> </w:t>
      </w:r>
      <w:r w:rsidRPr="00805ACD">
        <w:rPr>
          <w:sz w:val="20"/>
          <w:szCs w:val="20"/>
        </w:rPr>
        <w:t>30</w:t>
      </w:r>
      <w:r w:rsidRPr="00805ACD">
        <w:rPr>
          <w:spacing w:val="92"/>
          <w:sz w:val="20"/>
          <w:szCs w:val="20"/>
        </w:rPr>
        <w:t xml:space="preserve"> </w:t>
      </w:r>
      <w:r w:rsidRPr="00805ACD">
        <w:rPr>
          <w:sz w:val="20"/>
          <w:szCs w:val="20"/>
        </w:rPr>
        <w:t>grudnia</w:t>
      </w:r>
      <w:r w:rsidRPr="00805ACD">
        <w:rPr>
          <w:spacing w:val="91"/>
          <w:sz w:val="20"/>
          <w:szCs w:val="20"/>
        </w:rPr>
        <w:t xml:space="preserve"> </w:t>
      </w:r>
      <w:r w:rsidRPr="00805ACD">
        <w:rPr>
          <w:sz w:val="20"/>
          <w:szCs w:val="20"/>
        </w:rPr>
        <w:t>2020r.</w:t>
      </w:r>
      <w:r w:rsidRPr="00805ACD">
        <w:rPr>
          <w:spacing w:val="89"/>
          <w:sz w:val="20"/>
          <w:szCs w:val="20"/>
        </w:rPr>
        <w:t xml:space="preserve"> </w:t>
      </w:r>
      <w:r w:rsidRPr="00805ACD">
        <w:rPr>
          <w:sz w:val="20"/>
          <w:szCs w:val="20"/>
        </w:rPr>
        <w:t>r.</w:t>
      </w:r>
      <w:r w:rsidRPr="00805ACD">
        <w:rPr>
          <w:spacing w:val="90"/>
          <w:sz w:val="20"/>
          <w:szCs w:val="20"/>
        </w:rPr>
        <w:t xml:space="preserve"> </w:t>
      </w:r>
      <w:r w:rsidRPr="00805ACD">
        <w:rPr>
          <w:sz w:val="20"/>
          <w:szCs w:val="20"/>
        </w:rPr>
        <w:t>w</w:t>
      </w:r>
      <w:r w:rsidRPr="00805ACD">
        <w:rPr>
          <w:spacing w:val="89"/>
          <w:sz w:val="20"/>
          <w:szCs w:val="20"/>
        </w:rPr>
        <w:t xml:space="preserve"> </w:t>
      </w:r>
      <w:r w:rsidRPr="00805ACD">
        <w:rPr>
          <w:sz w:val="20"/>
          <w:szCs w:val="20"/>
        </w:rPr>
        <w:t>sprawie</w:t>
      </w:r>
      <w:r w:rsidRPr="00805ACD">
        <w:rPr>
          <w:spacing w:val="91"/>
          <w:sz w:val="20"/>
          <w:szCs w:val="20"/>
        </w:rPr>
        <w:t xml:space="preserve"> </w:t>
      </w:r>
      <w:r w:rsidRPr="00805ACD">
        <w:rPr>
          <w:sz w:val="20"/>
          <w:szCs w:val="20"/>
        </w:rPr>
        <w:t>sposobu</w:t>
      </w:r>
      <w:r w:rsidRPr="00805ACD">
        <w:rPr>
          <w:spacing w:val="90"/>
          <w:sz w:val="20"/>
          <w:szCs w:val="20"/>
        </w:rPr>
        <w:t xml:space="preserve"> </w:t>
      </w:r>
      <w:r w:rsidRPr="00805ACD">
        <w:rPr>
          <w:sz w:val="20"/>
          <w:szCs w:val="20"/>
        </w:rPr>
        <w:t>sporządzania</w:t>
      </w:r>
      <w:r w:rsidRPr="00805ACD">
        <w:rPr>
          <w:spacing w:val="-53"/>
          <w:sz w:val="20"/>
          <w:szCs w:val="20"/>
        </w:rPr>
        <w:t xml:space="preserve"> </w:t>
      </w:r>
      <w:r w:rsidRPr="00805ACD">
        <w:rPr>
          <w:sz w:val="20"/>
          <w:szCs w:val="20"/>
        </w:rPr>
        <w:t>i przekazywania informacji oraz wymagań technicznych dla dokumentów elektronicznych oraz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 xml:space="preserve">środków komunikacji elektronicznej w postępowaniu o </w:t>
      </w:r>
      <w:r w:rsidRPr="00805ACD">
        <w:rPr>
          <w:sz w:val="20"/>
          <w:szCs w:val="20"/>
        </w:rPr>
        <w:lastRenderedPageBreak/>
        <w:t>udzielenie zamówienia publicznego lub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konkursie</w:t>
      </w:r>
      <w:r w:rsidRPr="00805ACD">
        <w:rPr>
          <w:spacing w:val="-11"/>
          <w:sz w:val="20"/>
          <w:szCs w:val="20"/>
        </w:rPr>
        <w:t xml:space="preserve"> </w:t>
      </w:r>
      <w:r w:rsidRPr="00805ACD">
        <w:rPr>
          <w:sz w:val="20"/>
          <w:szCs w:val="20"/>
        </w:rPr>
        <w:t>(Dz.</w:t>
      </w:r>
      <w:r w:rsidRPr="00805ACD">
        <w:rPr>
          <w:spacing w:val="-10"/>
          <w:sz w:val="20"/>
          <w:szCs w:val="20"/>
        </w:rPr>
        <w:t xml:space="preserve"> </w:t>
      </w:r>
      <w:r w:rsidRPr="00805ACD">
        <w:rPr>
          <w:sz w:val="20"/>
          <w:szCs w:val="20"/>
        </w:rPr>
        <w:t>U.</w:t>
      </w:r>
      <w:r w:rsidRPr="00805ACD">
        <w:rPr>
          <w:spacing w:val="-8"/>
          <w:sz w:val="20"/>
          <w:szCs w:val="20"/>
        </w:rPr>
        <w:t xml:space="preserve"> </w:t>
      </w:r>
      <w:r w:rsidRPr="00805ACD">
        <w:rPr>
          <w:sz w:val="20"/>
          <w:szCs w:val="20"/>
        </w:rPr>
        <w:t>z</w:t>
      </w:r>
      <w:r w:rsidRPr="00805ACD">
        <w:rPr>
          <w:spacing w:val="-9"/>
          <w:sz w:val="20"/>
          <w:szCs w:val="20"/>
        </w:rPr>
        <w:t xml:space="preserve"> </w:t>
      </w:r>
      <w:r w:rsidRPr="00805ACD">
        <w:rPr>
          <w:sz w:val="20"/>
          <w:szCs w:val="20"/>
        </w:rPr>
        <w:t>2020r,</w:t>
      </w:r>
      <w:r w:rsidRPr="00805ACD">
        <w:rPr>
          <w:spacing w:val="-10"/>
          <w:sz w:val="20"/>
          <w:szCs w:val="20"/>
        </w:rPr>
        <w:t xml:space="preserve"> </w:t>
      </w:r>
      <w:r w:rsidRPr="00805ACD">
        <w:rPr>
          <w:sz w:val="20"/>
          <w:szCs w:val="20"/>
        </w:rPr>
        <w:t>poz.</w:t>
      </w:r>
      <w:r w:rsidRPr="00805ACD">
        <w:rPr>
          <w:spacing w:val="-8"/>
          <w:sz w:val="20"/>
          <w:szCs w:val="20"/>
        </w:rPr>
        <w:t xml:space="preserve"> </w:t>
      </w:r>
      <w:r w:rsidRPr="00805ACD">
        <w:rPr>
          <w:sz w:val="20"/>
          <w:szCs w:val="20"/>
        </w:rPr>
        <w:t>2452)</w:t>
      </w:r>
      <w:r w:rsidRPr="00805ACD">
        <w:rPr>
          <w:spacing w:val="-9"/>
          <w:sz w:val="20"/>
          <w:szCs w:val="20"/>
        </w:rPr>
        <w:t xml:space="preserve"> </w:t>
      </w:r>
      <w:r w:rsidRPr="00805ACD">
        <w:rPr>
          <w:sz w:val="20"/>
          <w:szCs w:val="20"/>
        </w:rPr>
        <w:t>oraz</w:t>
      </w:r>
      <w:r w:rsidRPr="00805ACD">
        <w:rPr>
          <w:spacing w:val="-10"/>
          <w:sz w:val="20"/>
          <w:szCs w:val="20"/>
        </w:rPr>
        <w:t xml:space="preserve"> </w:t>
      </w:r>
      <w:r w:rsidRPr="00805ACD">
        <w:rPr>
          <w:sz w:val="20"/>
          <w:szCs w:val="20"/>
        </w:rPr>
        <w:t>rozporządzeniu</w:t>
      </w:r>
      <w:r w:rsidRPr="00805ACD">
        <w:rPr>
          <w:spacing w:val="-10"/>
          <w:sz w:val="20"/>
          <w:szCs w:val="20"/>
        </w:rPr>
        <w:t xml:space="preserve"> </w:t>
      </w:r>
      <w:r w:rsidRPr="00805ACD">
        <w:rPr>
          <w:sz w:val="20"/>
          <w:szCs w:val="20"/>
        </w:rPr>
        <w:t>Ministra</w:t>
      </w:r>
      <w:r w:rsidRPr="00805ACD">
        <w:rPr>
          <w:spacing w:val="-7"/>
          <w:sz w:val="20"/>
          <w:szCs w:val="20"/>
        </w:rPr>
        <w:t xml:space="preserve"> </w:t>
      </w:r>
      <w:r w:rsidRPr="00805ACD">
        <w:rPr>
          <w:sz w:val="20"/>
          <w:szCs w:val="20"/>
        </w:rPr>
        <w:t>Rozwoju,</w:t>
      </w:r>
      <w:r w:rsidRPr="00805ACD">
        <w:rPr>
          <w:spacing w:val="-11"/>
          <w:sz w:val="20"/>
          <w:szCs w:val="20"/>
        </w:rPr>
        <w:t xml:space="preserve"> </w:t>
      </w:r>
      <w:r w:rsidRPr="00805ACD">
        <w:rPr>
          <w:sz w:val="20"/>
          <w:szCs w:val="20"/>
        </w:rPr>
        <w:t>Pracy</w:t>
      </w:r>
      <w:r w:rsidRPr="00805ACD">
        <w:rPr>
          <w:spacing w:val="-8"/>
          <w:sz w:val="20"/>
          <w:szCs w:val="20"/>
        </w:rPr>
        <w:t xml:space="preserve"> </w:t>
      </w:r>
      <w:r w:rsidRPr="00805ACD">
        <w:rPr>
          <w:sz w:val="20"/>
          <w:szCs w:val="20"/>
        </w:rPr>
        <w:t>i</w:t>
      </w:r>
      <w:r w:rsidRPr="00805ACD">
        <w:rPr>
          <w:spacing w:val="-10"/>
          <w:sz w:val="20"/>
          <w:szCs w:val="20"/>
        </w:rPr>
        <w:t xml:space="preserve"> </w:t>
      </w:r>
      <w:r w:rsidRPr="00805ACD">
        <w:rPr>
          <w:sz w:val="20"/>
          <w:szCs w:val="20"/>
        </w:rPr>
        <w:t>Technologii</w:t>
      </w:r>
      <w:r w:rsidRPr="00805ACD">
        <w:rPr>
          <w:spacing w:val="-52"/>
          <w:sz w:val="20"/>
          <w:szCs w:val="20"/>
        </w:rPr>
        <w:t xml:space="preserve"> </w:t>
      </w:r>
      <w:r w:rsidRPr="00805ACD">
        <w:rPr>
          <w:sz w:val="20"/>
          <w:szCs w:val="20"/>
        </w:rPr>
        <w:t>z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dnia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23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grudnia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2020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r.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w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sprawie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podmiotowych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środków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dowodowych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oraz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innych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dokumentów lub oświadczeń, jakich może żądać zamawiający od wykonawcy (Dz. U. z 2020r,</w:t>
      </w:r>
      <w:r w:rsidRPr="00805ACD">
        <w:rPr>
          <w:spacing w:val="1"/>
          <w:sz w:val="20"/>
          <w:szCs w:val="20"/>
        </w:rPr>
        <w:t xml:space="preserve"> </w:t>
      </w:r>
      <w:r w:rsidRPr="00805ACD">
        <w:rPr>
          <w:sz w:val="20"/>
          <w:szCs w:val="20"/>
        </w:rPr>
        <w:t>poz. 2415)</w:t>
      </w:r>
      <w:r w:rsidR="00484EA5">
        <w:rPr>
          <w:sz w:val="20"/>
          <w:szCs w:val="20"/>
        </w:rPr>
        <w:t>.</w:t>
      </w:r>
    </w:p>
    <w:p w14:paraId="46804559" w14:textId="2C666432" w:rsidR="00805ACD" w:rsidRPr="000E6092" w:rsidRDefault="00484EA5" w:rsidP="00EF381F">
      <w:pPr>
        <w:pStyle w:val="Akapitzlist"/>
        <w:ind w:left="0"/>
        <w:jc w:val="both"/>
        <w:rPr>
          <w:sz w:val="20"/>
          <w:szCs w:val="20"/>
        </w:rPr>
        <w:sectPr w:rsidR="00805ACD" w:rsidRPr="000E6092" w:rsidSect="008D29A2">
          <w:type w:val="continuous"/>
          <w:pgSz w:w="11910" w:h="16840"/>
          <w:pgMar w:top="0" w:right="1417" w:bottom="1135" w:left="1417" w:header="708" w:footer="708" w:gutter="0"/>
          <w:cols w:space="708"/>
        </w:sectPr>
      </w:pPr>
      <w:r>
        <w:t xml:space="preserve">  </w:t>
      </w:r>
      <w:r w:rsidR="00895BFA">
        <w:t xml:space="preserve">  </w:t>
      </w:r>
      <w:r>
        <w:t xml:space="preserve">  </w:t>
      </w:r>
      <w:r w:rsidR="00805ACD" w:rsidRPr="000E6092">
        <w:rPr>
          <w:sz w:val="20"/>
          <w:szCs w:val="20"/>
        </w:rPr>
        <w:t>Wykonawca może zwrócić się do zamawiającego o wyjaśnienie treści specyfikacji warunkó</w:t>
      </w:r>
      <w:r w:rsidRPr="000E6092">
        <w:rPr>
          <w:sz w:val="20"/>
          <w:szCs w:val="20"/>
        </w:rPr>
        <w:t xml:space="preserve">w </w:t>
      </w:r>
      <w:r w:rsidR="00805ACD" w:rsidRPr="000E6092">
        <w:rPr>
          <w:spacing w:val="-1"/>
          <w:sz w:val="20"/>
          <w:szCs w:val="20"/>
        </w:rPr>
        <w:t>zamówienia.</w:t>
      </w:r>
      <w:r w:rsidR="00805ACD" w:rsidRPr="000E6092">
        <w:rPr>
          <w:spacing w:val="-9"/>
          <w:sz w:val="20"/>
          <w:szCs w:val="20"/>
        </w:rPr>
        <w:t xml:space="preserve"> </w:t>
      </w:r>
      <w:r w:rsidR="00805ACD" w:rsidRPr="000E6092">
        <w:rPr>
          <w:spacing w:val="-1"/>
          <w:sz w:val="20"/>
          <w:szCs w:val="20"/>
        </w:rPr>
        <w:t>Zamawiający</w:t>
      </w:r>
      <w:r w:rsidR="00805ACD" w:rsidRPr="000E6092">
        <w:rPr>
          <w:spacing w:val="-14"/>
          <w:sz w:val="20"/>
          <w:szCs w:val="20"/>
        </w:rPr>
        <w:t xml:space="preserve"> </w:t>
      </w:r>
      <w:r w:rsidR="00805ACD" w:rsidRPr="000E6092">
        <w:rPr>
          <w:sz w:val="20"/>
          <w:szCs w:val="20"/>
        </w:rPr>
        <w:t>udzieli</w:t>
      </w:r>
      <w:r w:rsidR="00805ACD" w:rsidRPr="000E6092">
        <w:rPr>
          <w:spacing w:val="-9"/>
          <w:sz w:val="20"/>
          <w:szCs w:val="20"/>
        </w:rPr>
        <w:t xml:space="preserve"> </w:t>
      </w:r>
      <w:r w:rsidR="00805ACD" w:rsidRPr="000E6092">
        <w:rPr>
          <w:sz w:val="20"/>
          <w:szCs w:val="20"/>
        </w:rPr>
        <w:t>wyjaśnień</w:t>
      </w:r>
      <w:r w:rsidR="00805ACD" w:rsidRPr="000E6092">
        <w:rPr>
          <w:spacing w:val="-8"/>
          <w:sz w:val="20"/>
          <w:szCs w:val="20"/>
        </w:rPr>
        <w:t xml:space="preserve"> </w:t>
      </w:r>
      <w:r w:rsidR="00805ACD" w:rsidRPr="000E6092">
        <w:rPr>
          <w:sz w:val="20"/>
          <w:szCs w:val="20"/>
        </w:rPr>
        <w:t>niezwłocznie,</w:t>
      </w:r>
      <w:r w:rsidR="00805ACD" w:rsidRPr="000E6092">
        <w:rPr>
          <w:spacing w:val="-14"/>
          <w:sz w:val="20"/>
          <w:szCs w:val="20"/>
        </w:rPr>
        <w:t xml:space="preserve"> </w:t>
      </w:r>
      <w:r w:rsidR="00805ACD" w:rsidRPr="000E6092">
        <w:rPr>
          <w:sz w:val="20"/>
          <w:szCs w:val="20"/>
        </w:rPr>
        <w:t>nie</w:t>
      </w:r>
      <w:r w:rsidR="00805ACD" w:rsidRPr="000E6092">
        <w:rPr>
          <w:spacing w:val="-9"/>
          <w:sz w:val="20"/>
          <w:szCs w:val="20"/>
        </w:rPr>
        <w:t xml:space="preserve"> </w:t>
      </w:r>
      <w:r w:rsidR="00805ACD" w:rsidRPr="000E6092">
        <w:rPr>
          <w:sz w:val="20"/>
          <w:szCs w:val="20"/>
        </w:rPr>
        <w:t>później</w:t>
      </w:r>
      <w:r w:rsidR="00805ACD" w:rsidRPr="000E6092">
        <w:rPr>
          <w:spacing w:val="-10"/>
          <w:sz w:val="20"/>
          <w:szCs w:val="20"/>
        </w:rPr>
        <w:t xml:space="preserve"> </w:t>
      </w:r>
      <w:r w:rsidR="00805ACD" w:rsidRPr="000E6092">
        <w:rPr>
          <w:sz w:val="20"/>
          <w:szCs w:val="20"/>
        </w:rPr>
        <w:t>niż</w:t>
      </w:r>
      <w:r w:rsidR="00805ACD" w:rsidRPr="000E6092">
        <w:rPr>
          <w:spacing w:val="-11"/>
          <w:sz w:val="20"/>
          <w:szCs w:val="20"/>
        </w:rPr>
        <w:t xml:space="preserve"> </w:t>
      </w:r>
      <w:r w:rsidR="00805ACD" w:rsidRPr="000E6092">
        <w:rPr>
          <w:sz w:val="20"/>
          <w:szCs w:val="20"/>
        </w:rPr>
        <w:t>na</w:t>
      </w:r>
      <w:r w:rsidR="00805ACD" w:rsidRPr="000E6092">
        <w:rPr>
          <w:spacing w:val="-9"/>
          <w:sz w:val="20"/>
          <w:szCs w:val="20"/>
        </w:rPr>
        <w:t xml:space="preserve"> </w:t>
      </w:r>
      <w:r w:rsidR="00805ACD" w:rsidRPr="000E6092">
        <w:rPr>
          <w:b/>
          <w:sz w:val="20"/>
          <w:szCs w:val="20"/>
        </w:rPr>
        <w:t>2</w:t>
      </w:r>
      <w:r w:rsidR="00805ACD" w:rsidRPr="000E6092">
        <w:rPr>
          <w:b/>
          <w:spacing w:val="-8"/>
          <w:sz w:val="20"/>
          <w:szCs w:val="20"/>
        </w:rPr>
        <w:t xml:space="preserve"> </w:t>
      </w:r>
      <w:r w:rsidR="00805ACD" w:rsidRPr="000E6092">
        <w:rPr>
          <w:b/>
          <w:sz w:val="20"/>
          <w:szCs w:val="20"/>
        </w:rPr>
        <w:t>dni</w:t>
      </w:r>
      <w:r w:rsidR="00805ACD" w:rsidRPr="000E6092">
        <w:rPr>
          <w:b/>
          <w:spacing w:val="-8"/>
          <w:sz w:val="20"/>
          <w:szCs w:val="20"/>
        </w:rPr>
        <w:t xml:space="preserve"> </w:t>
      </w:r>
      <w:r w:rsidR="00805ACD" w:rsidRPr="000E6092">
        <w:rPr>
          <w:sz w:val="20"/>
          <w:szCs w:val="20"/>
        </w:rPr>
        <w:t>przed</w:t>
      </w:r>
      <w:r w:rsidR="00805ACD" w:rsidRPr="000E6092">
        <w:rPr>
          <w:spacing w:val="-11"/>
          <w:sz w:val="20"/>
          <w:szCs w:val="20"/>
        </w:rPr>
        <w:t xml:space="preserve"> </w:t>
      </w:r>
      <w:r w:rsidR="00805ACD" w:rsidRPr="000E6092">
        <w:rPr>
          <w:sz w:val="20"/>
          <w:szCs w:val="20"/>
        </w:rPr>
        <w:t>upływem</w:t>
      </w:r>
    </w:p>
    <w:p w14:paraId="753CA108" w14:textId="474684E8" w:rsidR="00245A41" w:rsidRPr="004F2945" w:rsidRDefault="00805ACD" w:rsidP="00EF381F">
      <w:pPr>
        <w:jc w:val="both"/>
        <w:rPr>
          <w:sz w:val="20"/>
          <w:szCs w:val="20"/>
        </w:rPr>
      </w:pPr>
      <w:r w:rsidRPr="004F2945">
        <w:rPr>
          <w:sz w:val="20"/>
          <w:szCs w:val="20"/>
        </w:rPr>
        <w:t>terminu składania ofert, pod warunkiem, że wniosek o wyjaśnienie treści specyfikacji warunków</w:t>
      </w:r>
      <w:r w:rsidRPr="004F2945">
        <w:rPr>
          <w:spacing w:val="1"/>
          <w:sz w:val="20"/>
          <w:szCs w:val="20"/>
        </w:rPr>
        <w:t xml:space="preserve"> </w:t>
      </w:r>
      <w:r w:rsidRPr="004F2945">
        <w:rPr>
          <w:sz w:val="20"/>
          <w:szCs w:val="20"/>
        </w:rPr>
        <w:t xml:space="preserve">zamówienia </w:t>
      </w:r>
      <w:r w:rsidR="004F2945">
        <w:rPr>
          <w:sz w:val="20"/>
          <w:szCs w:val="20"/>
        </w:rPr>
        <w:t xml:space="preserve">  </w:t>
      </w:r>
      <w:r w:rsidRPr="004F2945">
        <w:rPr>
          <w:sz w:val="20"/>
          <w:szCs w:val="20"/>
        </w:rPr>
        <w:t xml:space="preserve">wpłynął do zamawiającego nie później niż </w:t>
      </w:r>
      <w:r w:rsidRPr="004F2945">
        <w:rPr>
          <w:b/>
          <w:sz w:val="20"/>
          <w:szCs w:val="20"/>
        </w:rPr>
        <w:t xml:space="preserve">4 dni </w:t>
      </w:r>
      <w:r w:rsidRPr="004F2945">
        <w:rPr>
          <w:sz w:val="20"/>
          <w:szCs w:val="20"/>
        </w:rPr>
        <w:t>przed terminem składania ofert, tj.</w:t>
      </w:r>
      <w:r w:rsidRPr="004F2945">
        <w:rPr>
          <w:spacing w:val="1"/>
          <w:sz w:val="20"/>
          <w:szCs w:val="20"/>
        </w:rPr>
        <w:t xml:space="preserve"> </w:t>
      </w:r>
      <w:r w:rsidR="00F927CE" w:rsidRPr="00F041A7">
        <w:rPr>
          <w:spacing w:val="1"/>
          <w:sz w:val="20"/>
          <w:szCs w:val="20"/>
        </w:rPr>
        <w:t>21</w:t>
      </w:r>
      <w:r w:rsidR="00AA0B11" w:rsidRPr="00F041A7">
        <w:rPr>
          <w:spacing w:val="1"/>
          <w:sz w:val="20"/>
          <w:szCs w:val="20"/>
        </w:rPr>
        <w:t>.</w:t>
      </w:r>
      <w:r w:rsidRPr="00F041A7">
        <w:rPr>
          <w:sz w:val="20"/>
          <w:szCs w:val="20"/>
        </w:rPr>
        <w:t>1</w:t>
      </w:r>
      <w:r w:rsidR="00825372" w:rsidRPr="00F041A7">
        <w:rPr>
          <w:sz w:val="20"/>
          <w:szCs w:val="20"/>
        </w:rPr>
        <w:t>1</w:t>
      </w:r>
      <w:r w:rsidRPr="00F041A7">
        <w:rPr>
          <w:sz w:val="20"/>
          <w:szCs w:val="20"/>
        </w:rPr>
        <w:t>.202</w:t>
      </w:r>
      <w:r w:rsidR="008A1596" w:rsidRPr="00F041A7">
        <w:rPr>
          <w:sz w:val="20"/>
          <w:szCs w:val="20"/>
        </w:rPr>
        <w:t>4</w:t>
      </w:r>
      <w:r w:rsidRPr="00F041A7">
        <w:rPr>
          <w:sz w:val="20"/>
          <w:szCs w:val="20"/>
        </w:rPr>
        <w:t>r.</w:t>
      </w:r>
      <w:r w:rsidRPr="00F041A7">
        <w:rPr>
          <w:spacing w:val="-2"/>
          <w:sz w:val="20"/>
          <w:szCs w:val="20"/>
        </w:rPr>
        <w:t xml:space="preserve"> </w:t>
      </w:r>
      <w:r w:rsidRPr="004F2945">
        <w:rPr>
          <w:sz w:val="20"/>
          <w:szCs w:val="20"/>
        </w:rPr>
        <w:t>(art. 284 ust 1</w:t>
      </w:r>
      <w:r w:rsidRPr="004F2945">
        <w:rPr>
          <w:spacing w:val="-2"/>
          <w:sz w:val="20"/>
          <w:szCs w:val="20"/>
        </w:rPr>
        <w:t xml:space="preserve"> </w:t>
      </w:r>
      <w:r w:rsidRPr="004F2945">
        <w:rPr>
          <w:sz w:val="20"/>
          <w:szCs w:val="20"/>
        </w:rPr>
        <w:t>i</w:t>
      </w:r>
      <w:r w:rsidRPr="004F2945">
        <w:rPr>
          <w:spacing w:val="2"/>
          <w:sz w:val="20"/>
          <w:szCs w:val="20"/>
        </w:rPr>
        <w:t xml:space="preserve"> </w:t>
      </w:r>
      <w:r w:rsidRPr="004F2945">
        <w:rPr>
          <w:sz w:val="20"/>
          <w:szCs w:val="20"/>
        </w:rPr>
        <w:t>2 ustawy</w:t>
      </w:r>
      <w:r w:rsidRPr="004F2945">
        <w:rPr>
          <w:spacing w:val="-2"/>
          <w:sz w:val="20"/>
          <w:szCs w:val="20"/>
        </w:rPr>
        <w:t xml:space="preserve"> </w:t>
      </w:r>
      <w:r w:rsidRPr="004F2945">
        <w:rPr>
          <w:sz w:val="20"/>
          <w:szCs w:val="20"/>
        </w:rPr>
        <w:t>Pzp ).</w:t>
      </w:r>
    </w:p>
    <w:p w14:paraId="7657958A" w14:textId="77777777" w:rsidR="00245A41" w:rsidRDefault="00245A41" w:rsidP="00EF381F">
      <w:pPr>
        <w:pStyle w:val="Tekstpodstawowy"/>
        <w:spacing w:before="8"/>
        <w:jc w:val="both"/>
        <w:rPr>
          <w:sz w:val="30"/>
        </w:rPr>
      </w:pPr>
    </w:p>
    <w:p w14:paraId="6B5D9A2D" w14:textId="77777777" w:rsidR="00E46EFE" w:rsidRDefault="00E46EFE" w:rsidP="00EF381F">
      <w:pPr>
        <w:pStyle w:val="Nagwek1"/>
        <w:numPr>
          <w:ilvl w:val="0"/>
          <w:numId w:val="7"/>
        </w:numPr>
        <w:tabs>
          <w:tab w:val="left" w:pos="1016"/>
        </w:tabs>
        <w:spacing w:before="1"/>
        <w:ind w:left="0" w:hanging="452"/>
        <w:jc w:val="both"/>
      </w:pPr>
      <w:r>
        <w:t>WSKAZANIE</w:t>
      </w:r>
      <w:r>
        <w:rPr>
          <w:spacing w:val="-4"/>
        </w:rPr>
        <w:t xml:space="preserve"> </w:t>
      </w:r>
      <w:r>
        <w:t>SPOSOBU</w:t>
      </w:r>
      <w:r>
        <w:rPr>
          <w:spacing w:val="47"/>
        </w:rPr>
        <w:t xml:space="preserve"> </w:t>
      </w:r>
      <w:r>
        <w:t>KOMUNIKOWANIA</w:t>
      </w:r>
      <w:r>
        <w:rPr>
          <w:spacing w:val="-1"/>
        </w:rPr>
        <w:t xml:space="preserve"> </w:t>
      </w:r>
      <w:r>
        <w:t>SIĘ</w:t>
      </w:r>
      <w:r>
        <w:rPr>
          <w:spacing w:val="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WYKONAWCAMI</w:t>
      </w:r>
    </w:p>
    <w:p w14:paraId="7E67DF40" w14:textId="300747A9" w:rsidR="002C6388" w:rsidRDefault="000E6092" w:rsidP="00EF381F">
      <w:pPr>
        <w:spacing w:before="115"/>
        <w:jc w:val="both"/>
        <w:rPr>
          <w:sz w:val="20"/>
        </w:rPr>
      </w:pPr>
      <w:r>
        <w:rPr>
          <w:sz w:val="20"/>
        </w:rPr>
        <w:t xml:space="preserve">           </w:t>
      </w:r>
      <w:r w:rsidR="00E46EFE">
        <w:rPr>
          <w:sz w:val="20"/>
        </w:rPr>
        <w:t>Zamawiający</w:t>
      </w:r>
      <w:r w:rsidR="00E46EFE">
        <w:rPr>
          <w:spacing w:val="-3"/>
          <w:sz w:val="20"/>
        </w:rPr>
        <w:t xml:space="preserve"> </w:t>
      </w:r>
      <w:r w:rsidR="00E46EFE">
        <w:rPr>
          <w:sz w:val="20"/>
        </w:rPr>
        <w:t>wyznacza</w:t>
      </w:r>
      <w:r w:rsidR="00E46EFE">
        <w:rPr>
          <w:spacing w:val="-2"/>
          <w:sz w:val="20"/>
        </w:rPr>
        <w:t xml:space="preserve"> </w:t>
      </w:r>
      <w:r w:rsidR="00E46EFE">
        <w:rPr>
          <w:b/>
          <w:sz w:val="20"/>
        </w:rPr>
        <w:t>Annę Westphal</w:t>
      </w:r>
      <w:r w:rsidR="00E46EFE">
        <w:rPr>
          <w:b/>
          <w:spacing w:val="-6"/>
          <w:sz w:val="20"/>
        </w:rPr>
        <w:t xml:space="preserve"> </w:t>
      </w:r>
      <w:r w:rsidR="00E46EFE">
        <w:rPr>
          <w:sz w:val="20"/>
        </w:rPr>
        <w:t>do kontaktu</w:t>
      </w:r>
      <w:r w:rsidR="00E46EFE">
        <w:rPr>
          <w:spacing w:val="-3"/>
          <w:sz w:val="20"/>
        </w:rPr>
        <w:t xml:space="preserve"> </w:t>
      </w:r>
      <w:r w:rsidR="00E46EFE">
        <w:rPr>
          <w:sz w:val="20"/>
        </w:rPr>
        <w:t>z Wykonawcami:</w:t>
      </w:r>
    </w:p>
    <w:p w14:paraId="29452A7E" w14:textId="6D34657C" w:rsidR="00E46EFE" w:rsidRPr="00AC2085" w:rsidRDefault="00E46EFE" w:rsidP="00EF381F">
      <w:pPr>
        <w:pStyle w:val="Akapitzlist"/>
        <w:tabs>
          <w:tab w:val="left" w:pos="1195"/>
          <w:tab w:val="left" w:pos="1196"/>
        </w:tabs>
        <w:spacing w:before="3"/>
        <w:ind w:left="0" w:firstLine="0"/>
        <w:jc w:val="both"/>
        <w:rPr>
          <w:bCs/>
          <w:sz w:val="20"/>
        </w:rPr>
      </w:pPr>
      <w:r w:rsidRPr="00AC2085">
        <w:rPr>
          <w:bCs/>
          <w:sz w:val="20"/>
        </w:rPr>
        <w:t>Kontakt z</w:t>
      </w:r>
      <w:r w:rsidRPr="00AC2085">
        <w:rPr>
          <w:bCs/>
          <w:spacing w:val="-2"/>
          <w:sz w:val="20"/>
        </w:rPr>
        <w:t xml:space="preserve"> </w:t>
      </w:r>
      <w:r w:rsidRPr="00AC2085">
        <w:rPr>
          <w:bCs/>
          <w:sz w:val="20"/>
        </w:rPr>
        <w:t>Wykonawca</w:t>
      </w:r>
      <w:r w:rsidRPr="00AC2085">
        <w:rPr>
          <w:bCs/>
          <w:spacing w:val="-1"/>
          <w:sz w:val="20"/>
          <w:u w:val="single"/>
        </w:rPr>
        <w:t xml:space="preserve"> </w:t>
      </w:r>
      <w:r w:rsidRPr="00AC2085">
        <w:rPr>
          <w:bCs/>
          <w:sz w:val="20"/>
        </w:rPr>
        <w:t>będzie</w:t>
      </w:r>
      <w:r w:rsidRPr="00AC2085">
        <w:rPr>
          <w:bCs/>
          <w:spacing w:val="-1"/>
          <w:sz w:val="20"/>
        </w:rPr>
        <w:t xml:space="preserve"> </w:t>
      </w:r>
      <w:r w:rsidRPr="00AC2085">
        <w:rPr>
          <w:bCs/>
          <w:sz w:val="20"/>
        </w:rPr>
        <w:t>się</w:t>
      </w:r>
      <w:r w:rsidRPr="00AC2085">
        <w:rPr>
          <w:bCs/>
          <w:spacing w:val="-1"/>
          <w:sz w:val="20"/>
        </w:rPr>
        <w:t xml:space="preserve"> </w:t>
      </w:r>
      <w:r w:rsidRPr="00AC2085">
        <w:rPr>
          <w:bCs/>
          <w:sz w:val="20"/>
        </w:rPr>
        <w:t>odbywał</w:t>
      </w:r>
      <w:r w:rsidRPr="00AC2085">
        <w:rPr>
          <w:bCs/>
          <w:spacing w:val="-3"/>
          <w:sz w:val="20"/>
        </w:rPr>
        <w:t xml:space="preserve"> </w:t>
      </w:r>
      <w:r w:rsidRPr="00AC2085">
        <w:rPr>
          <w:bCs/>
          <w:sz w:val="20"/>
        </w:rPr>
        <w:t>przez</w:t>
      </w:r>
      <w:r w:rsidRPr="00AC2085">
        <w:rPr>
          <w:bCs/>
          <w:spacing w:val="-1"/>
          <w:sz w:val="20"/>
        </w:rPr>
        <w:t xml:space="preserve"> </w:t>
      </w:r>
      <w:r w:rsidRPr="00AC2085">
        <w:rPr>
          <w:bCs/>
          <w:sz w:val="20"/>
        </w:rPr>
        <w:t>skrzynkę</w:t>
      </w:r>
      <w:r w:rsidRPr="00AC2085">
        <w:rPr>
          <w:bCs/>
          <w:spacing w:val="1"/>
          <w:sz w:val="20"/>
        </w:rPr>
        <w:t xml:space="preserve"> </w:t>
      </w:r>
      <w:r w:rsidRPr="00AC2085">
        <w:rPr>
          <w:bCs/>
          <w:sz w:val="20"/>
        </w:rPr>
        <w:t>mailową</w:t>
      </w:r>
      <w:r w:rsidR="00081674" w:rsidRPr="00AC2085">
        <w:rPr>
          <w:bCs/>
          <w:sz w:val="20"/>
        </w:rPr>
        <w:t xml:space="preserve"> tylko w wyjątkowych sytuacjach</w:t>
      </w:r>
      <w:r w:rsidR="009B541D">
        <w:rPr>
          <w:bCs/>
          <w:sz w:val="20"/>
        </w:rPr>
        <w:t xml:space="preserve"> </w:t>
      </w:r>
      <w:r w:rsidR="00AC2085">
        <w:rPr>
          <w:bCs/>
          <w:sz w:val="20"/>
        </w:rPr>
        <w:t>(nie dotyczy składania ofert)</w:t>
      </w:r>
    </w:p>
    <w:p w14:paraId="4A41A372" w14:textId="7AB5FF60" w:rsidR="00081674" w:rsidRDefault="00E46EFE" w:rsidP="00EF381F">
      <w:pPr>
        <w:pStyle w:val="Akapitzlist"/>
        <w:tabs>
          <w:tab w:val="left" w:pos="1195"/>
          <w:tab w:val="left" w:pos="1196"/>
        </w:tabs>
        <w:ind w:left="0" w:firstLine="0"/>
        <w:jc w:val="both"/>
        <w:rPr>
          <w:bCs/>
          <w:color w:val="2F5496" w:themeColor="accent1" w:themeShade="BF"/>
          <w:sz w:val="20"/>
        </w:rPr>
      </w:pPr>
      <w:r w:rsidRPr="00AC2085">
        <w:rPr>
          <w:bCs/>
          <w:sz w:val="20"/>
        </w:rPr>
        <w:t>Odpowiedzi</w:t>
      </w:r>
      <w:r w:rsidRPr="00AC2085">
        <w:rPr>
          <w:bCs/>
          <w:spacing w:val="-3"/>
          <w:sz w:val="20"/>
        </w:rPr>
        <w:t xml:space="preserve"> </w:t>
      </w:r>
      <w:r w:rsidRPr="00AC2085">
        <w:rPr>
          <w:bCs/>
          <w:sz w:val="20"/>
        </w:rPr>
        <w:t>będą</w:t>
      </w:r>
      <w:r w:rsidRPr="00AC2085">
        <w:rPr>
          <w:bCs/>
          <w:spacing w:val="-1"/>
          <w:sz w:val="20"/>
        </w:rPr>
        <w:t xml:space="preserve"> </w:t>
      </w:r>
      <w:r w:rsidRPr="00AC2085">
        <w:rPr>
          <w:bCs/>
          <w:sz w:val="20"/>
        </w:rPr>
        <w:t>udzielone</w:t>
      </w:r>
      <w:r w:rsidRPr="00AC2085">
        <w:rPr>
          <w:bCs/>
          <w:spacing w:val="-3"/>
          <w:sz w:val="20"/>
        </w:rPr>
        <w:t xml:space="preserve"> </w:t>
      </w:r>
      <w:r w:rsidRPr="00AC2085">
        <w:rPr>
          <w:bCs/>
          <w:sz w:val="20"/>
        </w:rPr>
        <w:t xml:space="preserve">na </w:t>
      </w:r>
      <w:r w:rsidR="00081674" w:rsidRPr="00AC2085">
        <w:rPr>
          <w:bCs/>
          <w:sz w:val="20"/>
        </w:rPr>
        <w:t xml:space="preserve">stronie Portalu </w:t>
      </w:r>
      <w:hyperlink r:id="rId13" w:history="1">
        <w:r w:rsidR="000E6092" w:rsidRPr="00D902AE">
          <w:rPr>
            <w:rStyle w:val="Hipercze"/>
            <w:bCs/>
            <w:color w:val="034990" w:themeColor="hyperlink" w:themeShade="BF"/>
            <w:sz w:val="20"/>
          </w:rPr>
          <w:t>https://ezamowienia.gov.p</w:t>
        </w:r>
      </w:hyperlink>
      <w:r w:rsidR="00CD7532">
        <w:rPr>
          <w:bCs/>
          <w:color w:val="2F5496" w:themeColor="accent1" w:themeShade="BF"/>
          <w:sz w:val="20"/>
        </w:rPr>
        <w:t>l</w:t>
      </w:r>
    </w:p>
    <w:p w14:paraId="236FB3FB" w14:textId="4B55ADF9" w:rsidR="00361E84" w:rsidRPr="00CD7532" w:rsidRDefault="00361E84" w:rsidP="00EF381F">
      <w:pPr>
        <w:pStyle w:val="Akapitzlist"/>
        <w:tabs>
          <w:tab w:val="left" w:pos="1195"/>
          <w:tab w:val="left" w:pos="1196"/>
        </w:tabs>
        <w:ind w:left="0" w:firstLine="0"/>
        <w:jc w:val="both"/>
        <w:rPr>
          <w:bCs/>
          <w:sz w:val="20"/>
        </w:rPr>
      </w:pPr>
      <w:r w:rsidRPr="00CD7532">
        <w:rPr>
          <w:bCs/>
          <w:sz w:val="20"/>
        </w:rPr>
        <w:t>Nie udziela się żadnych ustnych i telefonicznych informacji ,wyjaśnień czy odpowiedzi na kierowane do Zamawiającego zapytania.</w:t>
      </w:r>
    </w:p>
    <w:p w14:paraId="3552D9F7" w14:textId="4BF46AE7" w:rsidR="00E46EFE" w:rsidRPr="00CD7532" w:rsidRDefault="00361E84" w:rsidP="00EF381F">
      <w:pPr>
        <w:pStyle w:val="Akapitzlist"/>
        <w:tabs>
          <w:tab w:val="left" w:pos="1195"/>
          <w:tab w:val="left" w:pos="1196"/>
        </w:tabs>
        <w:ind w:left="0" w:firstLine="0"/>
        <w:jc w:val="both"/>
        <w:rPr>
          <w:bCs/>
          <w:sz w:val="20"/>
        </w:rPr>
      </w:pPr>
      <w:r w:rsidRPr="00CD7532">
        <w:rPr>
          <w:bCs/>
          <w:sz w:val="20"/>
        </w:rPr>
        <w:t xml:space="preserve">Zamawiający udostępni na stronie </w:t>
      </w:r>
      <w:hyperlink r:id="rId14" w:history="1">
        <w:r w:rsidRPr="00CD7532">
          <w:rPr>
            <w:rStyle w:val="Hipercze"/>
            <w:bCs/>
            <w:color w:val="2F5496" w:themeColor="accent1" w:themeShade="BF"/>
            <w:sz w:val="20"/>
            <w:u w:val="none"/>
          </w:rPr>
          <w:t>www.dpsdg.pl</w:t>
        </w:r>
      </w:hyperlink>
      <w:r w:rsidRPr="00CD7532">
        <w:rPr>
          <w:bCs/>
          <w:color w:val="2F5496" w:themeColor="accent1" w:themeShade="BF"/>
          <w:sz w:val="20"/>
        </w:rPr>
        <w:t xml:space="preserve"> </w:t>
      </w:r>
      <w:r w:rsidRPr="00CD7532">
        <w:rPr>
          <w:bCs/>
          <w:sz w:val="20"/>
        </w:rPr>
        <w:t xml:space="preserve">ID postępowania. Dane wyszukać można również na liście wszystkich postępowań na Portalu </w:t>
      </w:r>
      <w:r w:rsidR="00CD7532" w:rsidRPr="00CD7532">
        <w:rPr>
          <w:bCs/>
          <w:color w:val="2F5496" w:themeColor="accent1" w:themeShade="BF"/>
          <w:sz w:val="20"/>
        </w:rPr>
        <w:t>https://</w:t>
      </w:r>
      <w:r w:rsidRPr="00CD7532">
        <w:rPr>
          <w:bCs/>
          <w:color w:val="2F5496" w:themeColor="accent1" w:themeShade="BF"/>
          <w:sz w:val="20"/>
        </w:rPr>
        <w:t>ezamowienia.gov.p</w:t>
      </w:r>
      <w:r w:rsidR="00CD7532" w:rsidRPr="00CD7532">
        <w:rPr>
          <w:bCs/>
          <w:color w:val="2F5496" w:themeColor="accent1" w:themeShade="BF"/>
          <w:sz w:val="20"/>
        </w:rPr>
        <w:t>l</w:t>
      </w:r>
    </w:p>
    <w:p w14:paraId="30622BDE" w14:textId="77777777" w:rsidR="000E6092" w:rsidRDefault="000E6092" w:rsidP="00EF381F">
      <w:pPr>
        <w:pStyle w:val="Tekstpodstawowy"/>
        <w:spacing w:before="1"/>
        <w:jc w:val="both"/>
        <w:rPr>
          <w:b/>
          <w:sz w:val="18"/>
        </w:rPr>
      </w:pPr>
    </w:p>
    <w:p w14:paraId="4680B8DD" w14:textId="77777777" w:rsidR="00E46EFE" w:rsidRDefault="00E46EFE" w:rsidP="00EF381F">
      <w:pPr>
        <w:pStyle w:val="Nagwek1"/>
        <w:numPr>
          <w:ilvl w:val="0"/>
          <w:numId w:val="7"/>
        </w:numPr>
        <w:tabs>
          <w:tab w:val="left" w:pos="1016"/>
        </w:tabs>
        <w:ind w:left="0" w:hanging="375"/>
        <w:jc w:val="both"/>
      </w:pPr>
      <w:r>
        <w:t>TERMIN</w:t>
      </w:r>
      <w:r>
        <w:rPr>
          <w:spacing w:val="-2"/>
        </w:rPr>
        <w:t xml:space="preserve"> </w:t>
      </w:r>
      <w:r>
        <w:t>ZWIĄZANIA</w:t>
      </w:r>
      <w:r>
        <w:rPr>
          <w:spacing w:val="-3"/>
        </w:rPr>
        <w:t xml:space="preserve"> </w:t>
      </w:r>
      <w:r>
        <w:t>OFERTĄ</w:t>
      </w:r>
    </w:p>
    <w:p w14:paraId="5340D1D9" w14:textId="1A4385D7" w:rsidR="00E46EFE" w:rsidRPr="00D04D3F" w:rsidRDefault="00D04D3F" w:rsidP="00EF381F">
      <w:pPr>
        <w:tabs>
          <w:tab w:val="left" w:pos="1193"/>
          <w:tab w:val="left" w:pos="1194"/>
          <w:tab w:val="left" w:pos="2443"/>
          <w:tab w:val="left" w:pos="2974"/>
          <w:tab w:val="left" w:pos="3979"/>
          <w:tab w:val="left" w:pos="4696"/>
          <w:tab w:val="left" w:pos="5150"/>
          <w:tab w:val="left" w:pos="5748"/>
          <w:tab w:val="left" w:pos="6598"/>
          <w:tab w:val="left" w:pos="7472"/>
          <w:tab w:val="left" w:pos="8482"/>
          <w:tab w:val="left" w:pos="9112"/>
          <w:tab w:val="left" w:pos="9564"/>
        </w:tabs>
        <w:spacing w:before="113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ab/>
      </w:r>
      <w:r w:rsidR="00E46EFE" w:rsidRPr="00D04D3F">
        <w:rPr>
          <w:sz w:val="20"/>
          <w:szCs w:val="20"/>
        </w:rPr>
        <w:t xml:space="preserve">Wykonawca jest związany ofertą od dnia upływu terminu składania ofert do dnia </w:t>
      </w:r>
      <w:r w:rsidR="005927D7" w:rsidRPr="00F041A7">
        <w:rPr>
          <w:sz w:val="20"/>
          <w:szCs w:val="20"/>
        </w:rPr>
        <w:t>24</w:t>
      </w:r>
      <w:r w:rsidR="00E46EFE" w:rsidRPr="00F041A7">
        <w:rPr>
          <w:sz w:val="20"/>
          <w:szCs w:val="20"/>
        </w:rPr>
        <w:t>.12.202</w:t>
      </w:r>
      <w:r w:rsidR="00F32C5C" w:rsidRPr="00F041A7">
        <w:rPr>
          <w:sz w:val="20"/>
          <w:szCs w:val="20"/>
        </w:rPr>
        <w:t>4</w:t>
      </w:r>
      <w:r w:rsidR="00E03794" w:rsidRPr="00F041A7">
        <w:rPr>
          <w:sz w:val="20"/>
          <w:szCs w:val="20"/>
        </w:rPr>
        <w:t xml:space="preserve"> </w:t>
      </w:r>
      <w:r w:rsidR="00E46EFE" w:rsidRPr="00F041A7">
        <w:rPr>
          <w:sz w:val="20"/>
          <w:szCs w:val="20"/>
        </w:rPr>
        <w:t>r.</w:t>
      </w:r>
    </w:p>
    <w:p w14:paraId="78BF4A52" w14:textId="77777777" w:rsidR="00E46EFE" w:rsidRDefault="00E46EFE" w:rsidP="00EF381F">
      <w:pPr>
        <w:pStyle w:val="Akapitzlist"/>
        <w:tabs>
          <w:tab w:val="left" w:pos="1194"/>
        </w:tabs>
        <w:ind w:left="0" w:right="174" w:firstLine="0"/>
        <w:jc w:val="both"/>
        <w:rPr>
          <w:b/>
          <w:sz w:val="20"/>
        </w:rPr>
      </w:pPr>
      <w:r>
        <w:rPr>
          <w:sz w:val="20"/>
        </w:rPr>
        <w:t>W przypadku gdy wybór najkorzystniejszej oferty nie nastąpi przed upływem terminu związania ofertą</w:t>
      </w:r>
      <w:r>
        <w:rPr>
          <w:spacing w:val="1"/>
          <w:sz w:val="20"/>
        </w:rPr>
        <w:t xml:space="preserve"> </w:t>
      </w:r>
      <w:r>
        <w:rPr>
          <w:sz w:val="20"/>
        </w:rPr>
        <w:t>określonego w SWZ, Zamawiający przed upływem terminu związania ofertą zwraca się jednokrotnie do</w:t>
      </w:r>
      <w:r>
        <w:rPr>
          <w:spacing w:val="1"/>
          <w:sz w:val="20"/>
        </w:rPr>
        <w:t xml:space="preserve"> </w:t>
      </w:r>
      <w:r>
        <w:rPr>
          <w:sz w:val="20"/>
        </w:rPr>
        <w:t>Wykonawców o</w:t>
      </w:r>
      <w:r>
        <w:rPr>
          <w:spacing w:val="1"/>
          <w:sz w:val="20"/>
        </w:rPr>
        <w:t xml:space="preserve"> </w:t>
      </w:r>
      <w:r>
        <w:rPr>
          <w:sz w:val="20"/>
        </w:rPr>
        <w:t>wyrażenie zgody na przedłużenie tego terminu o</w:t>
      </w:r>
      <w:r>
        <w:rPr>
          <w:spacing w:val="1"/>
          <w:sz w:val="20"/>
        </w:rPr>
        <w:t xml:space="preserve"> </w:t>
      </w:r>
      <w:r>
        <w:rPr>
          <w:sz w:val="20"/>
        </w:rPr>
        <w:t>wskazywany przez niego okres, nie</w:t>
      </w:r>
      <w:r>
        <w:rPr>
          <w:spacing w:val="1"/>
          <w:sz w:val="20"/>
        </w:rPr>
        <w:t xml:space="preserve"> </w:t>
      </w:r>
      <w:r>
        <w:rPr>
          <w:sz w:val="20"/>
        </w:rPr>
        <w:t>dłuższy</w:t>
      </w:r>
      <w:r>
        <w:rPr>
          <w:spacing w:val="-2"/>
          <w:sz w:val="20"/>
        </w:rPr>
        <w:t xml:space="preserve"> </w:t>
      </w:r>
      <w:r>
        <w:rPr>
          <w:sz w:val="20"/>
        </w:rPr>
        <w:t>niż</w:t>
      </w:r>
      <w:r>
        <w:rPr>
          <w:spacing w:val="1"/>
          <w:sz w:val="20"/>
        </w:rPr>
        <w:t xml:space="preserve"> </w:t>
      </w:r>
      <w:r>
        <w:rPr>
          <w:sz w:val="20"/>
        </w:rPr>
        <w:t>30</w:t>
      </w:r>
      <w:r>
        <w:rPr>
          <w:spacing w:val="1"/>
          <w:sz w:val="20"/>
        </w:rPr>
        <w:t xml:space="preserve"> </w:t>
      </w:r>
      <w:r>
        <w:rPr>
          <w:sz w:val="20"/>
        </w:rPr>
        <w:t>dni.</w:t>
      </w:r>
    </w:p>
    <w:p w14:paraId="6F3D9C88" w14:textId="08791106" w:rsidR="00E46EFE" w:rsidRPr="00E03794" w:rsidRDefault="00E46EFE" w:rsidP="00EF381F">
      <w:pPr>
        <w:pStyle w:val="Akapitzlist"/>
        <w:tabs>
          <w:tab w:val="left" w:pos="1194"/>
        </w:tabs>
        <w:ind w:left="0" w:right="175" w:firstLine="0"/>
        <w:jc w:val="both"/>
        <w:rPr>
          <w:b/>
          <w:sz w:val="20"/>
        </w:rPr>
      </w:pPr>
      <w:r>
        <w:rPr>
          <w:sz w:val="20"/>
        </w:rPr>
        <w:t>Przedłużenie</w:t>
      </w:r>
      <w:r>
        <w:rPr>
          <w:spacing w:val="1"/>
          <w:sz w:val="20"/>
        </w:rPr>
        <w:t xml:space="preserve"> </w:t>
      </w:r>
      <w:r>
        <w:rPr>
          <w:sz w:val="20"/>
        </w:rPr>
        <w:t>terminu</w:t>
      </w:r>
      <w:r>
        <w:rPr>
          <w:spacing w:val="1"/>
          <w:sz w:val="20"/>
        </w:rPr>
        <w:t xml:space="preserve"> </w:t>
      </w:r>
      <w:r>
        <w:rPr>
          <w:sz w:val="20"/>
        </w:rPr>
        <w:t>związania</w:t>
      </w:r>
      <w:r>
        <w:rPr>
          <w:spacing w:val="1"/>
          <w:sz w:val="20"/>
        </w:rPr>
        <w:t xml:space="preserve"> </w:t>
      </w:r>
      <w:r>
        <w:rPr>
          <w:sz w:val="20"/>
        </w:rPr>
        <w:t>ofertą,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którym</w:t>
      </w:r>
      <w:r>
        <w:rPr>
          <w:spacing w:val="1"/>
          <w:sz w:val="20"/>
        </w:rPr>
        <w:t xml:space="preserve"> </w:t>
      </w:r>
      <w:r>
        <w:rPr>
          <w:sz w:val="20"/>
        </w:rPr>
        <w:t>mowa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ust.</w:t>
      </w:r>
      <w:r w:rsidR="00725567">
        <w:rPr>
          <w:sz w:val="20"/>
        </w:rPr>
        <w:t xml:space="preserve"> </w:t>
      </w:r>
      <w:r>
        <w:rPr>
          <w:sz w:val="20"/>
        </w:rPr>
        <w:t>2,</w:t>
      </w:r>
      <w:r>
        <w:rPr>
          <w:spacing w:val="1"/>
          <w:sz w:val="20"/>
        </w:rPr>
        <w:t xml:space="preserve"> </w:t>
      </w:r>
      <w:r>
        <w:rPr>
          <w:sz w:val="20"/>
        </w:rPr>
        <w:t>wymaga</w:t>
      </w:r>
      <w:r>
        <w:rPr>
          <w:spacing w:val="1"/>
          <w:sz w:val="20"/>
        </w:rPr>
        <w:t xml:space="preserve"> </w:t>
      </w:r>
      <w:r>
        <w:rPr>
          <w:sz w:val="20"/>
        </w:rPr>
        <w:t>złożenia</w:t>
      </w:r>
      <w:r>
        <w:rPr>
          <w:spacing w:val="1"/>
          <w:sz w:val="20"/>
        </w:rPr>
        <w:t xml:space="preserve"> </w:t>
      </w:r>
      <w:r>
        <w:rPr>
          <w:sz w:val="20"/>
        </w:rPr>
        <w:t>przez</w:t>
      </w:r>
      <w:r>
        <w:rPr>
          <w:spacing w:val="1"/>
          <w:sz w:val="20"/>
        </w:rPr>
        <w:t xml:space="preserve"> </w:t>
      </w:r>
      <w:r>
        <w:rPr>
          <w:sz w:val="20"/>
        </w:rPr>
        <w:t>Wykonawcę</w:t>
      </w:r>
      <w:r>
        <w:rPr>
          <w:spacing w:val="-47"/>
          <w:sz w:val="20"/>
        </w:rPr>
        <w:t xml:space="preserve"> </w:t>
      </w:r>
      <w:r>
        <w:rPr>
          <w:sz w:val="20"/>
        </w:rPr>
        <w:t>pisemnego oświadczenia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2"/>
          <w:sz w:val="20"/>
        </w:rPr>
        <w:t xml:space="preserve"> </w:t>
      </w:r>
      <w:r>
        <w:rPr>
          <w:sz w:val="20"/>
        </w:rPr>
        <w:t>wyrażeniu</w:t>
      </w:r>
      <w:r>
        <w:rPr>
          <w:spacing w:val="-1"/>
          <w:sz w:val="20"/>
        </w:rPr>
        <w:t xml:space="preserve"> </w:t>
      </w:r>
      <w:r>
        <w:rPr>
          <w:sz w:val="20"/>
        </w:rPr>
        <w:t>zgody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przedłużenie</w:t>
      </w:r>
      <w:r>
        <w:rPr>
          <w:spacing w:val="2"/>
          <w:sz w:val="20"/>
        </w:rPr>
        <w:t xml:space="preserve"> </w:t>
      </w:r>
      <w:r>
        <w:rPr>
          <w:sz w:val="20"/>
        </w:rPr>
        <w:t>terminu</w:t>
      </w:r>
      <w:r>
        <w:rPr>
          <w:spacing w:val="-1"/>
          <w:sz w:val="20"/>
        </w:rPr>
        <w:t xml:space="preserve"> </w:t>
      </w:r>
      <w:r>
        <w:rPr>
          <w:sz w:val="20"/>
        </w:rPr>
        <w:t>związania ofertą.</w:t>
      </w:r>
    </w:p>
    <w:p w14:paraId="21361701" w14:textId="77777777" w:rsidR="00E03794" w:rsidRPr="00E03794" w:rsidRDefault="00E03794" w:rsidP="00EF381F">
      <w:pPr>
        <w:jc w:val="both"/>
      </w:pPr>
    </w:p>
    <w:p w14:paraId="4C728A7E" w14:textId="77777777" w:rsidR="00E03794" w:rsidRDefault="00E03794" w:rsidP="00EF381F">
      <w:pPr>
        <w:jc w:val="both"/>
        <w:rPr>
          <w:spacing w:val="-47"/>
          <w:sz w:val="20"/>
        </w:rPr>
      </w:pPr>
    </w:p>
    <w:p w14:paraId="146DD7E5" w14:textId="4E6043E6" w:rsidR="00E03794" w:rsidRDefault="00E03794" w:rsidP="00EF381F">
      <w:pPr>
        <w:pStyle w:val="Nagwek1"/>
        <w:numPr>
          <w:ilvl w:val="0"/>
          <w:numId w:val="7"/>
        </w:numPr>
        <w:tabs>
          <w:tab w:val="left" w:pos="1016"/>
        </w:tabs>
        <w:spacing w:before="75"/>
        <w:ind w:left="0" w:hanging="452"/>
        <w:jc w:val="both"/>
      </w:pPr>
      <w:r>
        <w:t>OPIS</w:t>
      </w:r>
      <w:r>
        <w:rPr>
          <w:spacing w:val="-4"/>
        </w:rPr>
        <w:t xml:space="preserve"> </w:t>
      </w:r>
      <w:r>
        <w:t>SPOSOBU</w:t>
      </w:r>
      <w:r>
        <w:rPr>
          <w:spacing w:val="-3"/>
        </w:rPr>
        <w:t xml:space="preserve"> </w:t>
      </w:r>
      <w:r>
        <w:t>PRZYGOTOWANIA</w:t>
      </w:r>
      <w:r>
        <w:rPr>
          <w:spacing w:val="-3"/>
        </w:rPr>
        <w:t xml:space="preserve"> </w:t>
      </w:r>
      <w:r>
        <w:t>OFERTY</w:t>
      </w:r>
    </w:p>
    <w:p w14:paraId="5E19B20F" w14:textId="1AD0CBAF" w:rsidR="00CF668F" w:rsidRDefault="00CF668F" w:rsidP="00EF381F">
      <w:pPr>
        <w:pStyle w:val="Nagwek1"/>
        <w:tabs>
          <w:tab w:val="left" w:pos="1016"/>
        </w:tabs>
        <w:spacing w:before="75"/>
        <w:ind w:left="0"/>
        <w:jc w:val="both"/>
      </w:pPr>
    </w:p>
    <w:p w14:paraId="6FE130DF" w14:textId="1C16D49E" w:rsidR="00CF668F" w:rsidRPr="00CF668F" w:rsidRDefault="00CF668F" w:rsidP="00EF381F">
      <w:pPr>
        <w:pStyle w:val="Akapitzlist"/>
        <w:tabs>
          <w:tab w:val="left" w:pos="1096"/>
        </w:tabs>
        <w:ind w:left="0" w:firstLine="0"/>
        <w:jc w:val="both"/>
        <w:rPr>
          <w:sz w:val="20"/>
          <w:szCs w:val="20"/>
        </w:rPr>
      </w:pPr>
      <w:r w:rsidRPr="00CF668F">
        <w:rPr>
          <w:sz w:val="20"/>
          <w:szCs w:val="20"/>
        </w:rPr>
        <w:t>Opis</w:t>
      </w:r>
      <w:r w:rsidRPr="00CF668F">
        <w:rPr>
          <w:spacing w:val="7"/>
          <w:sz w:val="20"/>
          <w:szCs w:val="20"/>
        </w:rPr>
        <w:t xml:space="preserve"> </w:t>
      </w:r>
      <w:r w:rsidRPr="00CF668F">
        <w:rPr>
          <w:sz w:val="20"/>
          <w:szCs w:val="20"/>
        </w:rPr>
        <w:t>sposobu</w:t>
      </w:r>
      <w:r w:rsidRPr="00CF668F">
        <w:rPr>
          <w:spacing w:val="61"/>
          <w:sz w:val="20"/>
          <w:szCs w:val="20"/>
        </w:rPr>
        <w:t xml:space="preserve"> </w:t>
      </w:r>
      <w:r w:rsidRPr="00CF668F">
        <w:rPr>
          <w:sz w:val="20"/>
          <w:szCs w:val="20"/>
        </w:rPr>
        <w:t>złożenia</w:t>
      </w:r>
      <w:r w:rsidRPr="00CF668F">
        <w:rPr>
          <w:spacing w:val="63"/>
          <w:sz w:val="20"/>
          <w:szCs w:val="20"/>
        </w:rPr>
        <w:t xml:space="preserve"> </w:t>
      </w:r>
      <w:r w:rsidRPr="00CF668F">
        <w:rPr>
          <w:sz w:val="20"/>
          <w:szCs w:val="20"/>
        </w:rPr>
        <w:t>oferty</w:t>
      </w:r>
      <w:r w:rsidRPr="00CF668F">
        <w:rPr>
          <w:spacing w:val="64"/>
          <w:sz w:val="20"/>
          <w:szCs w:val="20"/>
        </w:rPr>
        <w:t xml:space="preserve"> </w:t>
      </w:r>
      <w:r w:rsidRPr="00CF668F">
        <w:rPr>
          <w:sz w:val="20"/>
          <w:szCs w:val="20"/>
        </w:rPr>
        <w:t>składanej</w:t>
      </w:r>
      <w:r w:rsidRPr="00CF668F">
        <w:rPr>
          <w:spacing w:val="64"/>
          <w:sz w:val="20"/>
          <w:szCs w:val="20"/>
        </w:rPr>
        <w:t xml:space="preserve"> </w:t>
      </w:r>
      <w:r w:rsidRPr="00CF668F">
        <w:rPr>
          <w:sz w:val="20"/>
          <w:szCs w:val="20"/>
        </w:rPr>
        <w:t>w</w:t>
      </w:r>
      <w:r w:rsidRPr="00CF668F">
        <w:rPr>
          <w:spacing w:val="62"/>
          <w:sz w:val="20"/>
          <w:szCs w:val="20"/>
        </w:rPr>
        <w:t xml:space="preserve"> </w:t>
      </w:r>
      <w:r w:rsidRPr="00CF668F">
        <w:rPr>
          <w:sz w:val="20"/>
          <w:szCs w:val="20"/>
        </w:rPr>
        <w:t>formie</w:t>
      </w:r>
      <w:r w:rsidRPr="00CF668F">
        <w:rPr>
          <w:spacing w:val="62"/>
          <w:sz w:val="20"/>
          <w:szCs w:val="20"/>
        </w:rPr>
        <w:t xml:space="preserve"> </w:t>
      </w:r>
      <w:r w:rsidRPr="00CF668F">
        <w:rPr>
          <w:sz w:val="20"/>
          <w:szCs w:val="20"/>
        </w:rPr>
        <w:t>elektronicznej</w:t>
      </w:r>
      <w:r w:rsidRPr="00CF668F">
        <w:rPr>
          <w:spacing w:val="64"/>
          <w:sz w:val="20"/>
          <w:szCs w:val="20"/>
        </w:rPr>
        <w:t xml:space="preserve"> </w:t>
      </w:r>
      <w:r w:rsidRPr="00CF668F">
        <w:rPr>
          <w:sz w:val="20"/>
          <w:szCs w:val="20"/>
        </w:rPr>
        <w:t>opisany</w:t>
      </w:r>
      <w:r w:rsidRPr="00CF668F">
        <w:rPr>
          <w:spacing w:val="62"/>
          <w:sz w:val="20"/>
          <w:szCs w:val="20"/>
        </w:rPr>
        <w:t xml:space="preserve"> </w:t>
      </w:r>
      <w:r w:rsidRPr="00CF668F">
        <w:rPr>
          <w:sz w:val="20"/>
          <w:szCs w:val="20"/>
        </w:rPr>
        <w:t>został</w:t>
      </w:r>
      <w:r w:rsidRPr="00CF668F">
        <w:rPr>
          <w:spacing w:val="62"/>
          <w:sz w:val="20"/>
          <w:szCs w:val="20"/>
        </w:rPr>
        <w:t xml:space="preserve"> </w:t>
      </w:r>
      <w:r w:rsidRPr="00CF668F">
        <w:rPr>
          <w:sz w:val="20"/>
          <w:szCs w:val="20"/>
        </w:rPr>
        <w:t>na</w:t>
      </w:r>
      <w:r w:rsidRPr="00CF668F">
        <w:rPr>
          <w:spacing w:val="62"/>
          <w:sz w:val="20"/>
          <w:szCs w:val="20"/>
        </w:rPr>
        <w:t xml:space="preserve"> </w:t>
      </w:r>
      <w:r w:rsidRPr="00CF668F">
        <w:rPr>
          <w:sz w:val="20"/>
          <w:szCs w:val="20"/>
        </w:rPr>
        <w:t>stronie:</w:t>
      </w:r>
    </w:p>
    <w:p w14:paraId="2D1CD213" w14:textId="1E048D7E" w:rsidR="00CF668F" w:rsidRPr="00A96B1D" w:rsidRDefault="00CF668F" w:rsidP="00EF381F">
      <w:pPr>
        <w:pStyle w:val="Nagwek2"/>
        <w:spacing w:before="1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96B1D">
        <w:rPr>
          <w:rFonts w:ascii="Times New Roman" w:hAnsi="Times New Roman" w:cs="Times New Roman"/>
          <w:sz w:val="20"/>
          <w:szCs w:val="20"/>
        </w:rPr>
        <w:t>https://ezamówienia.gov.pl.</w:t>
      </w:r>
    </w:p>
    <w:p w14:paraId="45B3EE81" w14:textId="1824371D" w:rsidR="00CF668F" w:rsidRPr="004F2945" w:rsidRDefault="004F2945" w:rsidP="00EF381F">
      <w:pPr>
        <w:pStyle w:val="Akapitzlist"/>
        <w:ind w:left="0"/>
        <w:jc w:val="both"/>
        <w:rPr>
          <w:sz w:val="20"/>
          <w:szCs w:val="20"/>
        </w:rPr>
      </w:pPr>
      <w:r w:rsidRPr="004F2945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</w:t>
      </w:r>
      <w:r w:rsidR="00CF668F" w:rsidRPr="004F2945">
        <w:rPr>
          <w:sz w:val="20"/>
          <w:szCs w:val="20"/>
        </w:rPr>
        <w:t>Wykonawca</w:t>
      </w:r>
      <w:r w:rsidR="00CF668F" w:rsidRPr="004F2945">
        <w:rPr>
          <w:spacing w:val="-4"/>
          <w:sz w:val="20"/>
          <w:szCs w:val="20"/>
        </w:rPr>
        <w:t xml:space="preserve"> </w:t>
      </w:r>
      <w:r w:rsidR="00CF668F" w:rsidRPr="004F2945">
        <w:rPr>
          <w:sz w:val="20"/>
          <w:szCs w:val="20"/>
        </w:rPr>
        <w:t>może</w:t>
      </w:r>
      <w:r w:rsidR="00CF668F" w:rsidRPr="004F2945">
        <w:rPr>
          <w:spacing w:val="-2"/>
          <w:sz w:val="20"/>
          <w:szCs w:val="20"/>
        </w:rPr>
        <w:t xml:space="preserve"> </w:t>
      </w:r>
      <w:r w:rsidR="00CF668F" w:rsidRPr="004F2945">
        <w:rPr>
          <w:sz w:val="20"/>
          <w:szCs w:val="20"/>
        </w:rPr>
        <w:t>złożyć</w:t>
      </w:r>
      <w:r w:rsidR="00CF668F" w:rsidRPr="004F2945">
        <w:rPr>
          <w:spacing w:val="-1"/>
          <w:sz w:val="20"/>
          <w:szCs w:val="20"/>
        </w:rPr>
        <w:t xml:space="preserve"> </w:t>
      </w:r>
      <w:r w:rsidR="00CF668F" w:rsidRPr="004F2945">
        <w:rPr>
          <w:sz w:val="20"/>
          <w:szCs w:val="20"/>
        </w:rPr>
        <w:t>tylko</w:t>
      </w:r>
      <w:r w:rsidR="00CF668F" w:rsidRPr="004F2945">
        <w:rPr>
          <w:spacing w:val="-2"/>
          <w:sz w:val="20"/>
          <w:szCs w:val="20"/>
        </w:rPr>
        <w:t xml:space="preserve"> </w:t>
      </w:r>
      <w:r w:rsidR="00CF668F" w:rsidRPr="004F2945">
        <w:rPr>
          <w:sz w:val="20"/>
          <w:szCs w:val="20"/>
        </w:rPr>
        <w:t>jedną ofertę</w:t>
      </w:r>
      <w:r w:rsidR="00CF668F" w:rsidRPr="004F2945">
        <w:rPr>
          <w:spacing w:val="-1"/>
          <w:sz w:val="20"/>
          <w:szCs w:val="20"/>
        </w:rPr>
        <w:t xml:space="preserve"> </w:t>
      </w:r>
      <w:r w:rsidR="00CF668F" w:rsidRPr="004F2945">
        <w:rPr>
          <w:sz w:val="20"/>
          <w:szCs w:val="20"/>
        </w:rPr>
        <w:t>na</w:t>
      </w:r>
      <w:r w:rsidR="00CF668F" w:rsidRPr="004F2945">
        <w:rPr>
          <w:spacing w:val="1"/>
          <w:sz w:val="20"/>
          <w:szCs w:val="20"/>
        </w:rPr>
        <w:t xml:space="preserve"> </w:t>
      </w:r>
      <w:r w:rsidR="00CF668F" w:rsidRPr="004F2945">
        <w:rPr>
          <w:sz w:val="20"/>
          <w:szCs w:val="20"/>
        </w:rPr>
        <w:t>dowolną</w:t>
      </w:r>
      <w:r w:rsidR="00CF668F" w:rsidRPr="004F2945">
        <w:rPr>
          <w:spacing w:val="1"/>
          <w:sz w:val="20"/>
          <w:szCs w:val="20"/>
        </w:rPr>
        <w:t xml:space="preserve"> </w:t>
      </w:r>
      <w:r w:rsidR="00CF668F" w:rsidRPr="004F2945">
        <w:rPr>
          <w:sz w:val="20"/>
          <w:szCs w:val="20"/>
        </w:rPr>
        <w:t>ilość</w:t>
      </w:r>
      <w:r w:rsidR="00CF668F" w:rsidRPr="004F2945">
        <w:rPr>
          <w:spacing w:val="-2"/>
          <w:sz w:val="20"/>
          <w:szCs w:val="20"/>
        </w:rPr>
        <w:t xml:space="preserve"> </w:t>
      </w:r>
      <w:r w:rsidR="00CF668F" w:rsidRPr="004F2945">
        <w:rPr>
          <w:sz w:val="20"/>
          <w:szCs w:val="20"/>
        </w:rPr>
        <w:t>części</w:t>
      </w:r>
      <w:r w:rsidR="00CF668F" w:rsidRPr="004F2945">
        <w:rPr>
          <w:spacing w:val="-1"/>
          <w:sz w:val="20"/>
          <w:szCs w:val="20"/>
        </w:rPr>
        <w:t xml:space="preserve"> </w:t>
      </w:r>
      <w:r w:rsidR="00CF668F" w:rsidRPr="004F2945">
        <w:rPr>
          <w:sz w:val="20"/>
          <w:szCs w:val="20"/>
        </w:rPr>
        <w:t>.</w:t>
      </w:r>
    </w:p>
    <w:p w14:paraId="22D1AF45" w14:textId="57F12C05" w:rsidR="00CF668F" w:rsidRPr="00CF668F" w:rsidRDefault="00CF668F" w:rsidP="00EF381F">
      <w:pPr>
        <w:tabs>
          <w:tab w:val="left" w:pos="1096"/>
        </w:tabs>
        <w:spacing w:before="18"/>
        <w:jc w:val="both"/>
        <w:rPr>
          <w:sz w:val="20"/>
          <w:szCs w:val="20"/>
        </w:rPr>
      </w:pPr>
      <w:r w:rsidRPr="00CF668F">
        <w:rPr>
          <w:sz w:val="20"/>
          <w:szCs w:val="20"/>
        </w:rPr>
        <w:t xml:space="preserve"> Treść</w:t>
      </w:r>
      <w:r w:rsidRPr="00CF668F">
        <w:rPr>
          <w:spacing w:val="-4"/>
          <w:sz w:val="20"/>
          <w:szCs w:val="20"/>
        </w:rPr>
        <w:t xml:space="preserve"> </w:t>
      </w:r>
      <w:r w:rsidRPr="00CF668F">
        <w:rPr>
          <w:sz w:val="20"/>
          <w:szCs w:val="20"/>
        </w:rPr>
        <w:t>ofert</w:t>
      </w:r>
      <w:r w:rsidRPr="00CF668F">
        <w:rPr>
          <w:spacing w:val="-2"/>
          <w:sz w:val="20"/>
          <w:szCs w:val="20"/>
        </w:rPr>
        <w:t xml:space="preserve"> </w:t>
      </w:r>
      <w:r w:rsidRPr="00CF668F">
        <w:rPr>
          <w:sz w:val="20"/>
          <w:szCs w:val="20"/>
        </w:rPr>
        <w:t>musi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odpowiadać treści</w:t>
      </w:r>
      <w:r w:rsidRPr="00CF668F">
        <w:rPr>
          <w:spacing w:val="-4"/>
          <w:sz w:val="20"/>
          <w:szCs w:val="20"/>
        </w:rPr>
        <w:t xml:space="preserve"> </w:t>
      </w:r>
      <w:r w:rsidRPr="00CF668F">
        <w:rPr>
          <w:sz w:val="20"/>
          <w:szCs w:val="20"/>
        </w:rPr>
        <w:t>SWZ.</w:t>
      </w:r>
    </w:p>
    <w:p w14:paraId="613DACD3" w14:textId="77777777" w:rsidR="00CF668F" w:rsidRPr="00CF668F" w:rsidRDefault="00CF668F" w:rsidP="00EF381F">
      <w:pPr>
        <w:pStyle w:val="Akapitzlist"/>
        <w:tabs>
          <w:tab w:val="left" w:pos="1096"/>
        </w:tabs>
        <w:spacing w:before="23" w:line="259" w:lineRule="auto"/>
        <w:ind w:left="0" w:right="322" w:firstLine="0"/>
        <w:jc w:val="both"/>
        <w:rPr>
          <w:sz w:val="20"/>
          <w:szCs w:val="20"/>
        </w:rPr>
      </w:pPr>
      <w:r w:rsidRPr="00CF668F">
        <w:rPr>
          <w:sz w:val="20"/>
          <w:szCs w:val="20"/>
        </w:rPr>
        <w:t>Oferta</w:t>
      </w:r>
      <w:r w:rsidRPr="00CF668F">
        <w:rPr>
          <w:spacing w:val="46"/>
          <w:sz w:val="20"/>
          <w:szCs w:val="20"/>
        </w:rPr>
        <w:t xml:space="preserve"> </w:t>
      </w:r>
      <w:r w:rsidRPr="00CF668F">
        <w:rPr>
          <w:sz w:val="20"/>
          <w:szCs w:val="20"/>
        </w:rPr>
        <w:t>wraz</w:t>
      </w:r>
      <w:r w:rsidRPr="00CF668F">
        <w:rPr>
          <w:spacing w:val="42"/>
          <w:sz w:val="20"/>
          <w:szCs w:val="20"/>
        </w:rPr>
        <w:t xml:space="preserve"> </w:t>
      </w:r>
      <w:r w:rsidRPr="00CF668F">
        <w:rPr>
          <w:sz w:val="20"/>
          <w:szCs w:val="20"/>
        </w:rPr>
        <w:t>ze</w:t>
      </w:r>
      <w:r w:rsidRPr="00CF668F">
        <w:rPr>
          <w:spacing w:val="45"/>
          <w:sz w:val="20"/>
          <w:szCs w:val="20"/>
        </w:rPr>
        <w:t xml:space="preserve"> </w:t>
      </w:r>
      <w:r w:rsidRPr="00CF668F">
        <w:rPr>
          <w:sz w:val="20"/>
          <w:szCs w:val="20"/>
        </w:rPr>
        <w:t>stanowiącymi</w:t>
      </w:r>
      <w:r w:rsidRPr="00CF668F">
        <w:rPr>
          <w:spacing w:val="45"/>
          <w:sz w:val="20"/>
          <w:szCs w:val="20"/>
        </w:rPr>
        <w:t xml:space="preserve"> </w:t>
      </w:r>
      <w:r w:rsidRPr="00CF668F">
        <w:rPr>
          <w:sz w:val="20"/>
          <w:szCs w:val="20"/>
        </w:rPr>
        <w:t>jej</w:t>
      </w:r>
      <w:r w:rsidRPr="00CF668F">
        <w:rPr>
          <w:spacing w:val="44"/>
          <w:sz w:val="20"/>
          <w:szCs w:val="20"/>
        </w:rPr>
        <w:t xml:space="preserve"> </w:t>
      </w:r>
      <w:r w:rsidRPr="00CF668F">
        <w:rPr>
          <w:sz w:val="20"/>
          <w:szCs w:val="20"/>
        </w:rPr>
        <w:t>integralną</w:t>
      </w:r>
      <w:r w:rsidRPr="00CF668F">
        <w:rPr>
          <w:spacing w:val="46"/>
          <w:sz w:val="20"/>
          <w:szCs w:val="20"/>
        </w:rPr>
        <w:t xml:space="preserve"> </w:t>
      </w:r>
      <w:r w:rsidRPr="00CF668F">
        <w:rPr>
          <w:sz w:val="20"/>
          <w:szCs w:val="20"/>
        </w:rPr>
        <w:t>część</w:t>
      </w:r>
      <w:r w:rsidRPr="00CF668F">
        <w:rPr>
          <w:spacing w:val="46"/>
          <w:sz w:val="20"/>
          <w:szCs w:val="20"/>
        </w:rPr>
        <w:t xml:space="preserve"> </w:t>
      </w:r>
      <w:r w:rsidRPr="00CF668F">
        <w:rPr>
          <w:sz w:val="20"/>
          <w:szCs w:val="20"/>
        </w:rPr>
        <w:t>załącznikami</w:t>
      </w:r>
      <w:r w:rsidRPr="00CF668F">
        <w:rPr>
          <w:spacing w:val="44"/>
          <w:sz w:val="20"/>
          <w:szCs w:val="20"/>
        </w:rPr>
        <w:t xml:space="preserve"> </w:t>
      </w:r>
      <w:r w:rsidRPr="00CF668F">
        <w:rPr>
          <w:sz w:val="20"/>
          <w:szCs w:val="20"/>
        </w:rPr>
        <w:t>musi</w:t>
      </w:r>
      <w:r w:rsidRPr="00CF668F">
        <w:rPr>
          <w:spacing w:val="47"/>
          <w:sz w:val="20"/>
          <w:szCs w:val="20"/>
        </w:rPr>
        <w:t xml:space="preserve"> </w:t>
      </w:r>
      <w:r w:rsidRPr="00CF668F">
        <w:rPr>
          <w:sz w:val="20"/>
          <w:szCs w:val="20"/>
        </w:rPr>
        <w:t>być</w:t>
      </w:r>
      <w:r w:rsidRPr="00CF668F">
        <w:rPr>
          <w:spacing w:val="46"/>
          <w:sz w:val="20"/>
          <w:szCs w:val="20"/>
        </w:rPr>
        <w:t xml:space="preserve"> </w:t>
      </w:r>
      <w:r w:rsidRPr="00CF668F">
        <w:rPr>
          <w:sz w:val="20"/>
          <w:szCs w:val="20"/>
        </w:rPr>
        <w:t>sporządzona</w:t>
      </w:r>
      <w:r w:rsidRPr="00CF668F">
        <w:rPr>
          <w:spacing w:val="45"/>
          <w:sz w:val="20"/>
          <w:szCs w:val="20"/>
        </w:rPr>
        <w:t xml:space="preserve"> </w:t>
      </w:r>
      <w:r w:rsidRPr="00CF668F">
        <w:rPr>
          <w:sz w:val="20"/>
          <w:szCs w:val="20"/>
        </w:rPr>
        <w:t>przez</w:t>
      </w:r>
      <w:r w:rsidRPr="00CF668F">
        <w:rPr>
          <w:spacing w:val="-52"/>
          <w:sz w:val="20"/>
          <w:szCs w:val="20"/>
        </w:rPr>
        <w:t xml:space="preserve"> </w:t>
      </w:r>
      <w:r w:rsidRPr="00CF668F">
        <w:rPr>
          <w:sz w:val="20"/>
          <w:szCs w:val="20"/>
        </w:rPr>
        <w:t>Wykonawcę ściśle według</w:t>
      </w:r>
      <w:r w:rsidRPr="00CF668F">
        <w:rPr>
          <w:spacing w:val="-5"/>
          <w:sz w:val="20"/>
          <w:szCs w:val="20"/>
        </w:rPr>
        <w:t xml:space="preserve"> </w:t>
      </w:r>
      <w:r w:rsidRPr="00CF668F">
        <w:rPr>
          <w:sz w:val="20"/>
          <w:szCs w:val="20"/>
        </w:rPr>
        <w:t>postanowień niniejszej</w:t>
      </w:r>
      <w:r w:rsidRPr="00CF668F">
        <w:rPr>
          <w:spacing w:val="-5"/>
          <w:sz w:val="20"/>
          <w:szCs w:val="20"/>
        </w:rPr>
        <w:t xml:space="preserve"> </w:t>
      </w:r>
      <w:r w:rsidRPr="00CF668F">
        <w:rPr>
          <w:sz w:val="20"/>
          <w:szCs w:val="20"/>
        </w:rPr>
        <w:t>SWZ.</w:t>
      </w:r>
    </w:p>
    <w:p w14:paraId="161C14CA" w14:textId="77777777" w:rsidR="00CF668F" w:rsidRPr="00CF668F" w:rsidRDefault="00CF668F" w:rsidP="00EF381F">
      <w:pPr>
        <w:pStyle w:val="Akapitzlist"/>
        <w:tabs>
          <w:tab w:val="left" w:pos="1096"/>
        </w:tabs>
        <w:spacing w:before="1" w:line="254" w:lineRule="auto"/>
        <w:ind w:left="0" w:right="323" w:firstLine="0"/>
        <w:jc w:val="both"/>
        <w:rPr>
          <w:sz w:val="20"/>
          <w:szCs w:val="20"/>
        </w:rPr>
      </w:pPr>
      <w:r w:rsidRPr="00CF668F">
        <w:rPr>
          <w:sz w:val="20"/>
          <w:szCs w:val="20"/>
        </w:rPr>
        <w:t>Oferta</w:t>
      </w:r>
      <w:r w:rsidRPr="00CF668F">
        <w:rPr>
          <w:spacing w:val="10"/>
          <w:sz w:val="20"/>
          <w:szCs w:val="20"/>
        </w:rPr>
        <w:t xml:space="preserve"> </w:t>
      </w:r>
      <w:r w:rsidRPr="00CF668F">
        <w:rPr>
          <w:sz w:val="20"/>
          <w:szCs w:val="20"/>
        </w:rPr>
        <w:t>oraz</w:t>
      </w:r>
      <w:r w:rsidRPr="00CF668F">
        <w:rPr>
          <w:spacing w:val="10"/>
          <w:sz w:val="20"/>
          <w:szCs w:val="20"/>
        </w:rPr>
        <w:t xml:space="preserve"> </w:t>
      </w:r>
      <w:r w:rsidRPr="00CF668F">
        <w:rPr>
          <w:sz w:val="20"/>
          <w:szCs w:val="20"/>
        </w:rPr>
        <w:t>pozostałe</w:t>
      </w:r>
      <w:r w:rsidRPr="00CF668F">
        <w:rPr>
          <w:spacing w:val="10"/>
          <w:sz w:val="20"/>
          <w:szCs w:val="20"/>
        </w:rPr>
        <w:t xml:space="preserve"> </w:t>
      </w:r>
      <w:r w:rsidRPr="00CF668F">
        <w:rPr>
          <w:sz w:val="20"/>
          <w:szCs w:val="20"/>
        </w:rPr>
        <w:t>oświadczenia</w:t>
      </w:r>
      <w:r w:rsidRPr="00CF668F">
        <w:rPr>
          <w:spacing w:val="10"/>
          <w:sz w:val="20"/>
          <w:szCs w:val="20"/>
        </w:rPr>
        <w:t xml:space="preserve"> </w:t>
      </w:r>
      <w:r w:rsidRPr="00CF668F">
        <w:rPr>
          <w:sz w:val="20"/>
          <w:szCs w:val="20"/>
        </w:rPr>
        <w:t>i</w:t>
      </w:r>
      <w:r w:rsidRPr="00CF668F">
        <w:rPr>
          <w:spacing w:val="13"/>
          <w:sz w:val="20"/>
          <w:szCs w:val="20"/>
        </w:rPr>
        <w:t xml:space="preserve"> </w:t>
      </w:r>
      <w:r w:rsidRPr="00CF668F">
        <w:rPr>
          <w:sz w:val="20"/>
          <w:szCs w:val="20"/>
        </w:rPr>
        <w:t>dokumenty,</w:t>
      </w:r>
      <w:r w:rsidRPr="00CF668F">
        <w:rPr>
          <w:spacing w:val="10"/>
          <w:sz w:val="20"/>
          <w:szCs w:val="20"/>
        </w:rPr>
        <w:t xml:space="preserve"> </w:t>
      </w:r>
      <w:r w:rsidRPr="00CF668F">
        <w:rPr>
          <w:sz w:val="20"/>
          <w:szCs w:val="20"/>
        </w:rPr>
        <w:t>dla</w:t>
      </w:r>
      <w:r w:rsidRPr="00CF668F">
        <w:rPr>
          <w:spacing w:val="11"/>
          <w:sz w:val="20"/>
          <w:szCs w:val="20"/>
        </w:rPr>
        <w:t xml:space="preserve"> </w:t>
      </w:r>
      <w:r w:rsidRPr="00CF668F">
        <w:rPr>
          <w:sz w:val="20"/>
          <w:szCs w:val="20"/>
        </w:rPr>
        <w:t>których</w:t>
      </w:r>
      <w:r w:rsidRPr="00CF668F">
        <w:rPr>
          <w:spacing w:val="10"/>
          <w:sz w:val="20"/>
          <w:szCs w:val="20"/>
        </w:rPr>
        <w:t xml:space="preserve"> </w:t>
      </w:r>
      <w:r w:rsidRPr="00CF668F">
        <w:rPr>
          <w:sz w:val="20"/>
          <w:szCs w:val="20"/>
        </w:rPr>
        <w:t>zamawiający</w:t>
      </w:r>
      <w:r w:rsidRPr="00CF668F">
        <w:rPr>
          <w:spacing w:val="8"/>
          <w:sz w:val="20"/>
          <w:szCs w:val="20"/>
        </w:rPr>
        <w:t xml:space="preserve"> </w:t>
      </w:r>
      <w:r w:rsidRPr="00CF668F">
        <w:rPr>
          <w:sz w:val="20"/>
          <w:szCs w:val="20"/>
        </w:rPr>
        <w:t>określił</w:t>
      </w:r>
      <w:r w:rsidRPr="00CF668F">
        <w:rPr>
          <w:spacing w:val="13"/>
          <w:sz w:val="20"/>
          <w:szCs w:val="20"/>
        </w:rPr>
        <w:t xml:space="preserve"> </w:t>
      </w:r>
      <w:r w:rsidRPr="00CF668F">
        <w:rPr>
          <w:sz w:val="20"/>
          <w:szCs w:val="20"/>
        </w:rPr>
        <w:t>wzory</w:t>
      </w:r>
      <w:r w:rsidRPr="00CF668F">
        <w:rPr>
          <w:spacing w:val="-52"/>
          <w:sz w:val="20"/>
          <w:szCs w:val="20"/>
        </w:rPr>
        <w:t xml:space="preserve"> </w:t>
      </w:r>
      <w:r w:rsidRPr="00CF668F">
        <w:rPr>
          <w:sz w:val="20"/>
          <w:szCs w:val="20"/>
        </w:rPr>
        <w:t>formularzy,</w:t>
      </w:r>
      <w:r w:rsidRPr="00CF668F">
        <w:rPr>
          <w:spacing w:val="-1"/>
          <w:sz w:val="20"/>
          <w:szCs w:val="20"/>
        </w:rPr>
        <w:t xml:space="preserve"> </w:t>
      </w:r>
      <w:r w:rsidRPr="00CF668F">
        <w:rPr>
          <w:sz w:val="20"/>
          <w:szCs w:val="20"/>
        </w:rPr>
        <w:t>powinny byś</w:t>
      </w:r>
      <w:r w:rsidRPr="00CF668F">
        <w:rPr>
          <w:spacing w:val="2"/>
          <w:sz w:val="20"/>
          <w:szCs w:val="20"/>
        </w:rPr>
        <w:t xml:space="preserve"> </w:t>
      </w:r>
      <w:r w:rsidRPr="00CF668F">
        <w:rPr>
          <w:sz w:val="20"/>
          <w:szCs w:val="20"/>
        </w:rPr>
        <w:t>sporządzone zgodnie</w:t>
      </w:r>
      <w:r w:rsidRPr="00CF668F">
        <w:rPr>
          <w:spacing w:val="-1"/>
          <w:sz w:val="20"/>
          <w:szCs w:val="20"/>
        </w:rPr>
        <w:t xml:space="preserve"> </w:t>
      </w:r>
      <w:r w:rsidRPr="00CF668F">
        <w:rPr>
          <w:sz w:val="20"/>
          <w:szCs w:val="20"/>
        </w:rPr>
        <w:t>z tymi</w:t>
      </w:r>
      <w:r w:rsidRPr="00CF668F">
        <w:rPr>
          <w:spacing w:val="-6"/>
          <w:sz w:val="20"/>
          <w:szCs w:val="20"/>
        </w:rPr>
        <w:t xml:space="preserve"> </w:t>
      </w:r>
      <w:r w:rsidRPr="00CF668F">
        <w:rPr>
          <w:sz w:val="20"/>
          <w:szCs w:val="20"/>
        </w:rPr>
        <w:t>wzorami.</w:t>
      </w:r>
    </w:p>
    <w:p w14:paraId="4E563FB5" w14:textId="77777777" w:rsidR="00CF668F" w:rsidRPr="00CF668F" w:rsidRDefault="00CF668F" w:rsidP="00EF381F">
      <w:pPr>
        <w:pStyle w:val="Akapitzlist"/>
        <w:tabs>
          <w:tab w:val="left" w:pos="1096"/>
        </w:tabs>
        <w:spacing w:before="6"/>
        <w:ind w:left="0" w:firstLine="0"/>
        <w:jc w:val="both"/>
        <w:rPr>
          <w:sz w:val="20"/>
          <w:szCs w:val="20"/>
        </w:rPr>
      </w:pPr>
      <w:r w:rsidRPr="00CF668F">
        <w:rPr>
          <w:spacing w:val="-1"/>
          <w:sz w:val="20"/>
          <w:szCs w:val="20"/>
        </w:rPr>
        <w:t>Oferta</w:t>
      </w:r>
      <w:r w:rsidRPr="00CF668F">
        <w:rPr>
          <w:sz w:val="20"/>
          <w:szCs w:val="20"/>
        </w:rPr>
        <w:t xml:space="preserve"> wraz z</w:t>
      </w:r>
      <w:r w:rsidRPr="00CF668F">
        <w:rPr>
          <w:spacing w:val="-3"/>
          <w:sz w:val="20"/>
          <w:szCs w:val="20"/>
        </w:rPr>
        <w:t xml:space="preserve"> </w:t>
      </w:r>
      <w:r w:rsidRPr="00CF668F">
        <w:rPr>
          <w:sz w:val="20"/>
          <w:szCs w:val="20"/>
        </w:rPr>
        <w:t>załącznikami</w:t>
      </w:r>
      <w:r w:rsidRPr="00CF668F">
        <w:rPr>
          <w:spacing w:val="-1"/>
          <w:sz w:val="20"/>
          <w:szCs w:val="20"/>
        </w:rPr>
        <w:t xml:space="preserve"> </w:t>
      </w:r>
      <w:r w:rsidRPr="00CF668F">
        <w:rPr>
          <w:sz w:val="20"/>
          <w:szCs w:val="20"/>
        </w:rPr>
        <w:t>musi być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czytelna</w:t>
      </w:r>
      <w:r w:rsidRPr="00CF668F">
        <w:rPr>
          <w:spacing w:val="-1"/>
          <w:sz w:val="20"/>
          <w:szCs w:val="20"/>
        </w:rPr>
        <w:t xml:space="preserve"> </w:t>
      </w:r>
      <w:r w:rsidRPr="00CF668F">
        <w:rPr>
          <w:sz w:val="20"/>
          <w:szCs w:val="20"/>
        </w:rPr>
        <w:t>i sporządzona w</w:t>
      </w:r>
      <w:r w:rsidRPr="00CF668F">
        <w:rPr>
          <w:spacing w:val="-2"/>
          <w:sz w:val="20"/>
          <w:szCs w:val="20"/>
        </w:rPr>
        <w:t xml:space="preserve"> </w:t>
      </w:r>
      <w:r w:rsidRPr="00CF668F">
        <w:rPr>
          <w:sz w:val="20"/>
          <w:szCs w:val="20"/>
        </w:rPr>
        <w:t>języku</w:t>
      </w:r>
      <w:r w:rsidRPr="00CF668F">
        <w:rPr>
          <w:spacing w:val="-13"/>
          <w:sz w:val="20"/>
          <w:szCs w:val="20"/>
        </w:rPr>
        <w:t xml:space="preserve"> </w:t>
      </w:r>
      <w:r w:rsidRPr="00CF668F">
        <w:rPr>
          <w:sz w:val="20"/>
          <w:szCs w:val="20"/>
        </w:rPr>
        <w:t>polskim.</w:t>
      </w:r>
    </w:p>
    <w:p w14:paraId="5DD6D0AE" w14:textId="7B87E52F" w:rsidR="00CF668F" w:rsidRPr="00CF668F" w:rsidRDefault="00CF668F" w:rsidP="00EF381F">
      <w:pPr>
        <w:pStyle w:val="Akapitzlist"/>
        <w:tabs>
          <w:tab w:val="left" w:pos="1096"/>
        </w:tabs>
        <w:spacing w:before="21"/>
        <w:ind w:left="0" w:firstLine="0"/>
        <w:jc w:val="both"/>
        <w:rPr>
          <w:b/>
          <w:sz w:val="20"/>
          <w:szCs w:val="20"/>
        </w:rPr>
      </w:pPr>
      <w:r w:rsidRPr="00CF668F">
        <w:rPr>
          <w:sz w:val="20"/>
          <w:szCs w:val="20"/>
        </w:rPr>
        <w:t>Wykonawca</w:t>
      </w:r>
      <w:r w:rsidRPr="00CF668F">
        <w:rPr>
          <w:spacing w:val="39"/>
          <w:sz w:val="20"/>
          <w:szCs w:val="20"/>
        </w:rPr>
        <w:t xml:space="preserve"> </w:t>
      </w:r>
      <w:r w:rsidRPr="00CF668F">
        <w:rPr>
          <w:sz w:val="20"/>
          <w:szCs w:val="20"/>
        </w:rPr>
        <w:t>przygotowuje</w:t>
      </w:r>
      <w:r w:rsidRPr="00CF668F">
        <w:rPr>
          <w:spacing w:val="37"/>
          <w:sz w:val="20"/>
          <w:szCs w:val="20"/>
        </w:rPr>
        <w:t xml:space="preserve"> </w:t>
      </w:r>
      <w:r w:rsidRPr="00CF668F">
        <w:rPr>
          <w:sz w:val="20"/>
          <w:szCs w:val="20"/>
        </w:rPr>
        <w:t>ofertę</w:t>
      </w:r>
      <w:r w:rsidRPr="00CF668F">
        <w:rPr>
          <w:spacing w:val="37"/>
          <w:sz w:val="20"/>
          <w:szCs w:val="20"/>
        </w:rPr>
        <w:t xml:space="preserve"> </w:t>
      </w:r>
      <w:r w:rsidRPr="00CF668F">
        <w:rPr>
          <w:sz w:val="20"/>
          <w:szCs w:val="20"/>
        </w:rPr>
        <w:t>przy</w:t>
      </w:r>
      <w:r w:rsidRPr="00CF668F">
        <w:rPr>
          <w:spacing w:val="37"/>
          <w:sz w:val="20"/>
          <w:szCs w:val="20"/>
        </w:rPr>
        <w:t xml:space="preserve"> </w:t>
      </w:r>
      <w:r w:rsidRPr="00CF668F">
        <w:rPr>
          <w:sz w:val="20"/>
          <w:szCs w:val="20"/>
        </w:rPr>
        <w:t>pomocy</w:t>
      </w:r>
      <w:r w:rsidRPr="00CF668F">
        <w:rPr>
          <w:spacing w:val="35"/>
          <w:sz w:val="20"/>
          <w:szCs w:val="20"/>
        </w:rPr>
        <w:t xml:space="preserve"> </w:t>
      </w:r>
      <w:r w:rsidRPr="00CF668F">
        <w:rPr>
          <w:sz w:val="20"/>
          <w:szCs w:val="20"/>
        </w:rPr>
        <w:t>„</w:t>
      </w:r>
      <w:r w:rsidRPr="00CF668F">
        <w:rPr>
          <w:b/>
          <w:sz w:val="20"/>
          <w:szCs w:val="20"/>
        </w:rPr>
        <w:t>Formularza</w:t>
      </w:r>
      <w:r w:rsidRPr="00CF668F">
        <w:rPr>
          <w:b/>
          <w:spacing w:val="37"/>
          <w:sz w:val="20"/>
          <w:szCs w:val="20"/>
        </w:rPr>
        <w:t xml:space="preserve"> </w:t>
      </w:r>
      <w:r w:rsidRPr="00CF668F">
        <w:rPr>
          <w:b/>
          <w:sz w:val="20"/>
          <w:szCs w:val="20"/>
        </w:rPr>
        <w:t>ofertowego”</w:t>
      </w:r>
      <w:r w:rsidRPr="00CF668F">
        <w:rPr>
          <w:b/>
          <w:spacing w:val="35"/>
          <w:sz w:val="20"/>
          <w:szCs w:val="20"/>
        </w:rPr>
        <w:t xml:space="preserve"> </w:t>
      </w:r>
      <w:r w:rsidRPr="00CF668F">
        <w:rPr>
          <w:b/>
          <w:sz w:val="20"/>
          <w:szCs w:val="20"/>
        </w:rPr>
        <w:t>(Załącznik</w:t>
      </w:r>
      <w:r w:rsidRPr="00CF668F">
        <w:rPr>
          <w:b/>
          <w:spacing w:val="36"/>
          <w:sz w:val="20"/>
          <w:szCs w:val="20"/>
        </w:rPr>
        <w:t xml:space="preserve"> </w:t>
      </w:r>
      <w:r w:rsidRPr="00CF668F">
        <w:rPr>
          <w:b/>
          <w:sz w:val="20"/>
          <w:szCs w:val="20"/>
        </w:rPr>
        <w:t>1</w:t>
      </w:r>
      <w:r w:rsidR="00A96B1D">
        <w:rPr>
          <w:b/>
          <w:spacing w:val="39"/>
          <w:sz w:val="20"/>
          <w:szCs w:val="20"/>
        </w:rPr>
        <w:t>,</w:t>
      </w:r>
      <w:r w:rsidRPr="00CF668F">
        <w:rPr>
          <w:b/>
          <w:sz w:val="20"/>
          <w:szCs w:val="20"/>
        </w:rPr>
        <w:t>2)</w:t>
      </w:r>
    </w:p>
    <w:p w14:paraId="15107975" w14:textId="6EFF99DC" w:rsidR="00CF668F" w:rsidRPr="00CF668F" w:rsidRDefault="00CF668F" w:rsidP="00EF381F">
      <w:pPr>
        <w:pStyle w:val="Tekstpodstawowy"/>
        <w:spacing w:before="20"/>
        <w:jc w:val="both"/>
      </w:pPr>
      <w:r w:rsidRPr="00CF668F">
        <w:t>udostępnionego</w:t>
      </w:r>
      <w:r w:rsidRPr="00CF668F">
        <w:rPr>
          <w:spacing w:val="-3"/>
        </w:rPr>
        <w:t xml:space="preserve"> </w:t>
      </w:r>
      <w:r w:rsidRPr="00CF668F">
        <w:t>przez</w:t>
      </w:r>
      <w:r w:rsidRPr="00CF668F">
        <w:rPr>
          <w:spacing w:val="-1"/>
        </w:rPr>
        <w:t xml:space="preserve"> </w:t>
      </w:r>
      <w:r w:rsidRPr="00CF668F">
        <w:t>Zamawiającego na Platformie</w:t>
      </w:r>
      <w:r w:rsidR="00A96B1D">
        <w:t xml:space="preserve"> https://</w:t>
      </w:r>
      <w:r w:rsidRPr="00CF668F">
        <w:t>e</w:t>
      </w:r>
      <w:r w:rsidR="00A96B1D">
        <w:t>z</w:t>
      </w:r>
      <w:r w:rsidRPr="00CF668F">
        <w:t>amówienia</w:t>
      </w:r>
      <w:r w:rsidR="00A96B1D">
        <w:t>.gov.pl</w:t>
      </w:r>
    </w:p>
    <w:p w14:paraId="3410339A" w14:textId="77777777" w:rsidR="00CF668F" w:rsidRPr="004F2945" w:rsidRDefault="00CF668F" w:rsidP="00EF381F">
      <w:pPr>
        <w:tabs>
          <w:tab w:val="left" w:pos="1096"/>
        </w:tabs>
        <w:spacing w:before="18" w:line="259" w:lineRule="auto"/>
        <w:ind w:right="315"/>
        <w:jc w:val="both"/>
        <w:rPr>
          <w:sz w:val="20"/>
          <w:szCs w:val="20"/>
        </w:rPr>
      </w:pPr>
      <w:r w:rsidRPr="004F2945">
        <w:rPr>
          <w:sz w:val="20"/>
          <w:szCs w:val="20"/>
        </w:rPr>
        <w:t>Wykonawca składa ofertę za pośrednictwem zakładki „Oferty/wnioski”, widocznej w podglądzie</w:t>
      </w:r>
      <w:r w:rsidRPr="004F2945">
        <w:rPr>
          <w:spacing w:val="-52"/>
          <w:sz w:val="20"/>
          <w:szCs w:val="20"/>
        </w:rPr>
        <w:t xml:space="preserve"> </w:t>
      </w:r>
      <w:r w:rsidRPr="004F2945">
        <w:rPr>
          <w:sz w:val="20"/>
          <w:szCs w:val="20"/>
        </w:rPr>
        <w:t>postępowania po zalogowaniu się na konto Wykonawcy. Po wybraniu przycisku „Złóż ofertę”</w:t>
      </w:r>
      <w:r w:rsidRPr="004F2945">
        <w:rPr>
          <w:spacing w:val="1"/>
          <w:sz w:val="20"/>
          <w:szCs w:val="20"/>
        </w:rPr>
        <w:t xml:space="preserve"> </w:t>
      </w:r>
      <w:r w:rsidRPr="004F2945">
        <w:rPr>
          <w:sz w:val="20"/>
          <w:szCs w:val="20"/>
        </w:rPr>
        <w:t>system</w:t>
      </w:r>
      <w:r w:rsidRPr="004F2945">
        <w:rPr>
          <w:spacing w:val="1"/>
          <w:sz w:val="20"/>
          <w:szCs w:val="20"/>
        </w:rPr>
        <w:t xml:space="preserve"> </w:t>
      </w:r>
      <w:r w:rsidRPr="004F2945">
        <w:rPr>
          <w:sz w:val="20"/>
          <w:szCs w:val="20"/>
        </w:rPr>
        <w:t>prezentuje</w:t>
      </w:r>
      <w:r w:rsidRPr="004F2945">
        <w:rPr>
          <w:spacing w:val="1"/>
          <w:sz w:val="20"/>
          <w:szCs w:val="20"/>
        </w:rPr>
        <w:t xml:space="preserve"> </w:t>
      </w:r>
      <w:r w:rsidRPr="004F2945">
        <w:rPr>
          <w:sz w:val="20"/>
          <w:szCs w:val="20"/>
        </w:rPr>
        <w:t>okno</w:t>
      </w:r>
      <w:r w:rsidRPr="004F2945">
        <w:rPr>
          <w:spacing w:val="1"/>
          <w:sz w:val="20"/>
          <w:szCs w:val="20"/>
        </w:rPr>
        <w:t xml:space="preserve"> </w:t>
      </w:r>
      <w:r w:rsidRPr="004F2945">
        <w:rPr>
          <w:sz w:val="20"/>
          <w:szCs w:val="20"/>
        </w:rPr>
        <w:t>składania</w:t>
      </w:r>
      <w:r w:rsidRPr="004F2945">
        <w:rPr>
          <w:spacing w:val="1"/>
          <w:sz w:val="20"/>
          <w:szCs w:val="20"/>
        </w:rPr>
        <w:t xml:space="preserve"> </w:t>
      </w:r>
      <w:r w:rsidRPr="004F2945">
        <w:rPr>
          <w:sz w:val="20"/>
          <w:szCs w:val="20"/>
        </w:rPr>
        <w:t>oferty</w:t>
      </w:r>
      <w:r w:rsidRPr="004F2945">
        <w:rPr>
          <w:spacing w:val="1"/>
          <w:sz w:val="20"/>
          <w:szCs w:val="20"/>
        </w:rPr>
        <w:t xml:space="preserve"> </w:t>
      </w:r>
      <w:r w:rsidRPr="004F2945">
        <w:rPr>
          <w:sz w:val="20"/>
          <w:szCs w:val="20"/>
        </w:rPr>
        <w:t>umożliwiające</w:t>
      </w:r>
      <w:r w:rsidRPr="004F2945">
        <w:rPr>
          <w:spacing w:val="1"/>
          <w:sz w:val="20"/>
          <w:szCs w:val="20"/>
        </w:rPr>
        <w:t xml:space="preserve"> </w:t>
      </w:r>
      <w:r w:rsidRPr="004F2945">
        <w:rPr>
          <w:sz w:val="20"/>
          <w:szCs w:val="20"/>
        </w:rPr>
        <w:t>przekazanie</w:t>
      </w:r>
      <w:r w:rsidRPr="004F2945">
        <w:rPr>
          <w:spacing w:val="1"/>
          <w:sz w:val="20"/>
          <w:szCs w:val="20"/>
        </w:rPr>
        <w:t xml:space="preserve"> </w:t>
      </w:r>
      <w:r w:rsidRPr="004F2945">
        <w:rPr>
          <w:sz w:val="20"/>
          <w:szCs w:val="20"/>
        </w:rPr>
        <w:t>dokumentów</w:t>
      </w:r>
      <w:r w:rsidRPr="004F2945">
        <w:rPr>
          <w:spacing w:val="1"/>
          <w:sz w:val="20"/>
          <w:szCs w:val="20"/>
        </w:rPr>
        <w:t xml:space="preserve"> </w:t>
      </w:r>
      <w:r w:rsidRPr="004F2945">
        <w:rPr>
          <w:sz w:val="20"/>
          <w:szCs w:val="20"/>
        </w:rPr>
        <w:t>elektronicznych, w którym znajdują się dwa pola drag&amp;drop („przeciągnij” i „upuść”) służące do</w:t>
      </w:r>
      <w:r w:rsidRPr="004F2945">
        <w:rPr>
          <w:spacing w:val="-52"/>
          <w:sz w:val="20"/>
          <w:szCs w:val="20"/>
        </w:rPr>
        <w:t xml:space="preserve"> </w:t>
      </w:r>
      <w:r w:rsidRPr="004F2945">
        <w:rPr>
          <w:sz w:val="20"/>
          <w:szCs w:val="20"/>
        </w:rPr>
        <w:t>dodawania plików.</w:t>
      </w:r>
    </w:p>
    <w:p w14:paraId="6C987A54" w14:textId="77777777" w:rsidR="00CF668F" w:rsidRPr="004F2945" w:rsidRDefault="00CF668F" w:rsidP="00EF381F">
      <w:pPr>
        <w:tabs>
          <w:tab w:val="left" w:pos="1096"/>
        </w:tabs>
        <w:spacing w:line="259" w:lineRule="auto"/>
        <w:ind w:right="316"/>
        <w:jc w:val="both"/>
        <w:rPr>
          <w:sz w:val="20"/>
          <w:szCs w:val="20"/>
        </w:rPr>
      </w:pPr>
      <w:r w:rsidRPr="004F2945">
        <w:rPr>
          <w:spacing w:val="-1"/>
          <w:sz w:val="20"/>
          <w:szCs w:val="20"/>
        </w:rPr>
        <w:t>Wykonawca</w:t>
      </w:r>
      <w:r w:rsidRPr="004F2945">
        <w:rPr>
          <w:spacing w:val="-12"/>
          <w:sz w:val="20"/>
          <w:szCs w:val="20"/>
        </w:rPr>
        <w:t xml:space="preserve"> </w:t>
      </w:r>
      <w:r w:rsidRPr="004F2945">
        <w:rPr>
          <w:spacing w:val="-1"/>
          <w:sz w:val="20"/>
          <w:szCs w:val="20"/>
        </w:rPr>
        <w:t>dodaje</w:t>
      </w:r>
      <w:r w:rsidRPr="004F2945">
        <w:rPr>
          <w:spacing w:val="-14"/>
          <w:sz w:val="20"/>
          <w:szCs w:val="20"/>
        </w:rPr>
        <w:t xml:space="preserve"> </w:t>
      </w:r>
      <w:r w:rsidRPr="004F2945">
        <w:rPr>
          <w:sz w:val="20"/>
          <w:szCs w:val="20"/>
        </w:rPr>
        <w:t>wybrany</w:t>
      </w:r>
      <w:r w:rsidRPr="004F2945">
        <w:rPr>
          <w:spacing w:val="-10"/>
          <w:sz w:val="20"/>
          <w:szCs w:val="20"/>
        </w:rPr>
        <w:t xml:space="preserve"> </w:t>
      </w:r>
      <w:r w:rsidRPr="004F2945">
        <w:rPr>
          <w:sz w:val="20"/>
          <w:szCs w:val="20"/>
        </w:rPr>
        <w:t>z</w:t>
      </w:r>
      <w:r w:rsidRPr="004F2945">
        <w:rPr>
          <w:spacing w:val="-12"/>
          <w:sz w:val="20"/>
          <w:szCs w:val="20"/>
        </w:rPr>
        <w:t xml:space="preserve"> </w:t>
      </w:r>
      <w:r w:rsidRPr="004F2945">
        <w:rPr>
          <w:sz w:val="20"/>
          <w:szCs w:val="20"/>
        </w:rPr>
        <w:t>dysku</w:t>
      </w:r>
      <w:r w:rsidRPr="004F2945">
        <w:rPr>
          <w:spacing w:val="-13"/>
          <w:sz w:val="20"/>
          <w:szCs w:val="20"/>
        </w:rPr>
        <w:t xml:space="preserve"> </w:t>
      </w:r>
      <w:r w:rsidRPr="004F2945">
        <w:rPr>
          <w:sz w:val="20"/>
          <w:szCs w:val="20"/>
        </w:rPr>
        <w:t>i</w:t>
      </w:r>
      <w:r w:rsidRPr="004F2945">
        <w:rPr>
          <w:spacing w:val="-11"/>
          <w:sz w:val="20"/>
          <w:szCs w:val="20"/>
        </w:rPr>
        <w:t xml:space="preserve"> </w:t>
      </w:r>
      <w:r w:rsidRPr="004F2945">
        <w:rPr>
          <w:sz w:val="20"/>
          <w:szCs w:val="20"/>
        </w:rPr>
        <w:t>uprzednio</w:t>
      </w:r>
      <w:r w:rsidRPr="004F2945">
        <w:rPr>
          <w:spacing w:val="-13"/>
          <w:sz w:val="20"/>
          <w:szCs w:val="20"/>
        </w:rPr>
        <w:t xml:space="preserve"> </w:t>
      </w:r>
      <w:r w:rsidRPr="004F2945">
        <w:rPr>
          <w:sz w:val="20"/>
          <w:szCs w:val="20"/>
        </w:rPr>
        <w:t>podpisany</w:t>
      </w:r>
      <w:r w:rsidRPr="004F2945">
        <w:rPr>
          <w:spacing w:val="-14"/>
          <w:sz w:val="20"/>
          <w:szCs w:val="20"/>
        </w:rPr>
        <w:t xml:space="preserve"> </w:t>
      </w:r>
      <w:r w:rsidRPr="004F2945">
        <w:rPr>
          <w:sz w:val="20"/>
          <w:szCs w:val="20"/>
        </w:rPr>
        <w:t>„Formularz</w:t>
      </w:r>
      <w:r w:rsidRPr="004F2945">
        <w:rPr>
          <w:spacing w:val="-11"/>
          <w:sz w:val="20"/>
          <w:szCs w:val="20"/>
        </w:rPr>
        <w:t xml:space="preserve"> </w:t>
      </w:r>
      <w:r w:rsidRPr="004F2945">
        <w:rPr>
          <w:sz w:val="20"/>
          <w:szCs w:val="20"/>
        </w:rPr>
        <w:t>oferty”</w:t>
      </w:r>
      <w:r w:rsidRPr="004F2945">
        <w:rPr>
          <w:spacing w:val="-14"/>
          <w:sz w:val="20"/>
          <w:szCs w:val="20"/>
        </w:rPr>
        <w:t xml:space="preserve"> </w:t>
      </w:r>
      <w:r w:rsidRPr="004F2945">
        <w:rPr>
          <w:sz w:val="20"/>
          <w:szCs w:val="20"/>
        </w:rPr>
        <w:t>w</w:t>
      </w:r>
      <w:r w:rsidRPr="004F2945">
        <w:rPr>
          <w:spacing w:val="-16"/>
          <w:sz w:val="20"/>
          <w:szCs w:val="20"/>
        </w:rPr>
        <w:t xml:space="preserve"> </w:t>
      </w:r>
      <w:r w:rsidRPr="004F2945">
        <w:rPr>
          <w:sz w:val="20"/>
          <w:szCs w:val="20"/>
        </w:rPr>
        <w:t>pierwszym</w:t>
      </w:r>
      <w:r w:rsidRPr="004F2945">
        <w:rPr>
          <w:spacing w:val="-10"/>
          <w:sz w:val="20"/>
          <w:szCs w:val="20"/>
        </w:rPr>
        <w:t xml:space="preserve"> </w:t>
      </w:r>
      <w:r w:rsidRPr="004F2945">
        <w:rPr>
          <w:sz w:val="20"/>
          <w:szCs w:val="20"/>
        </w:rPr>
        <w:t>polu</w:t>
      </w:r>
      <w:r w:rsidRPr="004F2945">
        <w:rPr>
          <w:spacing w:val="-53"/>
          <w:sz w:val="20"/>
          <w:szCs w:val="20"/>
        </w:rPr>
        <w:t xml:space="preserve"> </w:t>
      </w:r>
      <w:r w:rsidRPr="004F2945">
        <w:rPr>
          <w:sz w:val="20"/>
          <w:szCs w:val="20"/>
        </w:rPr>
        <w:t>[Wypełniony</w:t>
      </w:r>
      <w:r w:rsidRPr="004F2945">
        <w:rPr>
          <w:spacing w:val="20"/>
          <w:sz w:val="20"/>
          <w:szCs w:val="20"/>
        </w:rPr>
        <w:t xml:space="preserve"> </w:t>
      </w:r>
      <w:r w:rsidRPr="004F2945">
        <w:rPr>
          <w:sz w:val="20"/>
          <w:szCs w:val="20"/>
        </w:rPr>
        <w:t>formularz</w:t>
      </w:r>
      <w:r w:rsidRPr="004F2945">
        <w:rPr>
          <w:spacing w:val="20"/>
          <w:sz w:val="20"/>
          <w:szCs w:val="20"/>
        </w:rPr>
        <w:t xml:space="preserve"> </w:t>
      </w:r>
      <w:r w:rsidRPr="004F2945">
        <w:rPr>
          <w:sz w:val="20"/>
          <w:szCs w:val="20"/>
        </w:rPr>
        <w:t>oferty].</w:t>
      </w:r>
      <w:r w:rsidRPr="004F2945">
        <w:rPr>
          <w:spacing w:val="22"/>
          <w:sz w:val="20"/>
          <w:szCs w:val="20"/>
        </w:rPr>
        <w:t xml:space="preserve"> </w:t>
      </w:r>
      <w:r w:rsidRPr="004F2945">
        <w:rPr>
          <w:sz w:val="20"/>
          <w:szCs w:val="20"/>
        </w:rPr>
        <w:t>W</w:t>
      </w:r>
      <w:r w:rsidRPr="004F2945">
        <w:rPr>
          <w:spacing w:val="22"/>
          <w:sz w:val="20"/>
          <w:szCs w:val="20"/>
        </w:rPr>
        <w:t xml:space="preserve"> </w:t>
      </w:r>
      <w:r w:rsidRPr="004F2945">
        <w:rPr>
          <w:sz w:val="20"/>
          <w:szCs w:val="20"/>
        </w:rPr>
        <w:t>kolejnym</w:t>
      </w:r>
      <w:r w:rsidRPr="004F2945">
        <w:rPr>
          <w:spacing w:val="22"/>
          <w:sz w:val="20"/>
          <w:szCs w:val="20"/>
        </w:rPr>
        <w:t xml:space="preserve"> </w:t>
      </w:r>
      <w:r w:rsidRPr="004F2945">
        <w:rPr>
          <w:sz w:val="20"/>
          <w:szCs w:val="20"/>
        </w:rPr>
        <w:t>polu</w:t>
      </w:r>
      <w:r w:rsidRPr="004F2945">
        <w:rPr>
          <w:spacing w:val="20"/>
          <w:sz w:val="20"/>
          <w:szCs w:val="20"/>
        </w:rPr>
        <w:t xml:space="preserve"> </w:t>
      </w:r>
      <w:r w:rsidRPr="004F2945">
        <w:rPr>
          <w:sz w:val="20"/>
          <w:szCs w:val="20"/>
        </w:rPr>
        <w:t>[Załączniki</w:t>
      </w:r>
      <w:r w:rsidRPr="004F2945">
        <w:rPr>
          <w:spacing w:val="22"/>
          <w:sz w:val="20"/>
          <w:szCs w:val="20"/>
        </w:rPr>
        <w:t xml:space="preserve"> </w:t>
      </w:r>
      <w:r w:rsidRPr="004F2945">
        <w:rPr>
          <w:sz w:val="20"/>
          <w:szCs w:val="20"/>
        </w:rPr>
        <w:t>i</w:t>
      </w:r>
      <w:r w:rsidRPr="004F2945">
        <w:rPr>
          <w:spacing w:val="21"/>
          <w:sz w:val="20"/>
          <w:szCs w:val="20"/>
        </w:rPr>
        <w:t xml:space="preserve"> </w:t>
      </w:r>
      <w:r w:rsidRPr="004F2945">
        <w:rPr>
          <w:sz w:val="20"/>
          <w:szCs w:val="20"/>
        </w:rPr>
        <w:t>inne</w:t>
      </w:r>
      <w:r w:rsidRPr="004F2945">
        <w:rPr>
          <w:spacing w:val="20"/>
          <w:sz w:val="20"/>
          <w:szCs w:val="20"/>
        </w:rPr>
        <w:t xml:space="preserve"> </w:t>
      </w:r>
      <w:r w:rsidRPr="004F2945">
        <w:rPr>
          <w:sz w:val="20"/>
          <w:szCs w:val="20"/>
        </w:rPr>
        <w:t>dokumenty</w:t>
      </w:r>
      <w:r w:rsidRPr="004F2945">
        <w:rPr>
          <w:spacing w:val="22"/>
          <w:sz w:val="20"/>
          <w:szCs w:val="20"/>
        </w:rPr>
        <w:t xml:space="preserve"> </w:t>
      </w:r>
      <w:r w:rsidRPr="004F2945">
        <w:rPr>
          <w:sz w:val="20"/>
          <w:szCs w:val="20"/>
        </w:rPr>
        <w:t>przedstawione</w:t>
      </w:r>
      <w:r w:rsidRPr="004F2945">
        <w:rPr>
          <w:spacing w:val="-52"/>
          <w:sz w:val="20"/>
          <w:szCs w:val="20"/>
        </w:rPr>
        <w:t xml:space="preserve"> </w:t>
      </w:r>
      <w:r w:rsidRPr="004F2945">
        <w:rPr>
          <w:sz w:val="20"/>
          <w:szCs w:val="20"/>
        </w:rPr>
        <w:t>w ofercie przez Wykonawcę] wykonawca dodaje pozostałe pliki stanowiące ofertę lub składane</w:t>
      </w:r>
      <w:r w:rsidRPr="004F2945">
        <w:rPr>
          <w:spacing w:val="1"/>
          <w:sz w:val="20"/>
          <w:szCs w:val="20"/>
        </w:rPr>
        <w:t xml:space="preserve"> </w:t>
      </w:r>
      <w:r w:rsidRPr="004F2945">
        <w:rPr>
          <w:sz w:val="20"/>
          <w:szCs w:val="20"/>
        </w:rPr>
        <w:t>wraz</w:t>
      </w:r>
      <w:r w:rsidRPr="004F2945">
        <w:rPr>
          <w:spacing w:val="1"/>
          <w:sz w:val="20"/>
          <w:szCs w:val="20"/>
        </w:rPr>
        <w:t xml:space="preserve"> </w:t>
      </w:r>
      <w:r w:rsidRPr="004F2945">
        <w:rPr>
          <w:sz w:val="20"/>
          <w:szCs w:val="20"/>
        </w:rPr>
        <w:t>z</w:t>
      </w:r>
      <w:r w:rsidRPr="004F2945">
        <w:rPr>
          <w:spacing w:val="-2"/>
          <w:sz w:val="20"/>
          <w:szCs w:val="20"/>
        </w:rPr>
        <w:t xml:space="preserve"> </w:t>
      </w:r>
      <w:r w:rsidRPr="004F2945">
        <w:rPr>
          <w:sz w:val="20"/>
          <w:szCs w:val="20"/>
        </w:rPr>
        <w:t>ofertą.</w:t>
      </w:r>
    </w:p>
    <w:p w14:paraId="3099CB1F" w14:textId="13215601" w:rsidR="00CF668F" w:rsidRPr="004F2945" w:rsidRDefault="009B541D" w:rsidP="00EF381F">
      <w:pPr>
        <w:tabs>
          <w:tab w:val="left" w:pos="1152"/>
        </w:tabs>
        <w:spacing w:line="252" w:lineRule="exac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r w:rsidR="00CF668F" w:rsidRPr="004F2945">
        <w:rPr>
          <w:sz w:val="20"/>
          <w:szCs w:val="20"/>
        </w:rPr>
        <w:t>Jeżeli</w:t>
      </w:r>
      <w:r w:rsidR="00CF668F" w:rsidRPr="004F2945">
        <w:rPr>
          <w:spacing w:val="-2"/>
          <w:sz w:val="20"/>
          <w:szCs w:val="20"/>
        </w:rPr>
        <w:t xml:space="preserve"> </w:t>
      </w:r>
      <w:r w:rsidR="00CF668F" w:rsidRPr="004F2945">
        <w:rPr>
          <w:sz w:val="20"/>
          <w:szCs w:val="20"/>
        </w:rPr>
        <w:t>wraz</w:t>
      </w:r>
      <w:r w:rsidR="00CF668F" w:rsidRPr="004F2945">
        <w:rPr>
          <w:spacing w:val="-2"/>
          <w:sz w:val="20"/>
          <w:szCs w:val="20"/>
        </w:rPr>
        <w:t xml:space="preserve"> </w:t>
      </w:r>
      <w:r w:rsidR="00CF668F" w:rsidRPr="004F2945">
        <w:rPr>
          <w:sz w:val="20"/>
          <w:szCs w:val="20"/>
        </w:rPr>
        <w:t>z ofertą</w:t>
      </w:r>
      <w:r w:rsidR="00CF668F" w:rsidRPr="004F2945">
        <w:rPr>
          <w:spacing w:val="1"/>
          <w:sz w:val="20"/>
          <w:szCs w:val="20"/>
        </w:rPr>
        <w:t xml:space="preserve"> </w:t>
      </w:r>
      <w:r w:rsidR="00CF668F" w:rsidRPr="004F2945">
        <w:rPr>
          <w:sz w:val="20"/>
          <w:szCs w:val="20"/>
        </w:rPr>
        <w:t>składane</w:t>
      </w:r>
      <w:r w:rsidR="00CF668F" w:rsidRPr="004F2945">
        <w:rPr>
          <w:spacing w:val="1"/>
          <w:sz w:val="20"/>
          <w:szCs w:val="20"/>
        </w:rPr>
        <w:t xml:space="preserve"> </w:t>
      </w:r>
      <w:r w:rsidR="00CF668F" w:rsidRPr="004F2945">
        <w:rPr>
          <w:sz w:val="20"/>
          <w:szCs w:val="20"/>
        </w:rPr>
        <w:t>są dokumenty</w:t>
      </w:r>
      <w:r w:rsidR="00CF668F" w:rsidRPr="004F2945">
        <w:rPr>
          <w:spacing w:val="-2"/>
          <w:sz w:val="20"/>
          <w:szCs w:val="20"/>
        </w:rPr>
        <w:t xml:space="preserve"> </w:t>
      </w:r>
      <w:r w:rsidR="00CF668F" w:rsidRPr="004F2945">
        <w:rPr>
          <w:sz w:val="20"/>
          <w:szCs w:val="20"/>
        </w:rPr>
        <w:t>zawierające</w:t>
      </w:r>
      <w:r w:rsidR="00CF668F" w:rsidRPr="004F2945">
        <w:rPr>
          <w:spacing w:val="-1"/>
          <w:sz w:val="20"/>
          <w:szCs w:val="20"/>
        </w:rPr>
        <w:t xml:space="preserve"> </w:t>
      </w:r>
      <w:r w:rsidR="00CF668F" w:rsidRPr="004F2945">
        <w:rPr>
          <w:sz w:val="20"/>
          <w:szCs w:val="20"/>
        </w:rPr>
        <w:t>tajemnicę</w:t>
      </w:r>
      <w:r w:rsidR="00CF668F" w:rsidRPr="004F2945">
        <w:rPr>
          <w:spacing w:val="-1"/>
          <w:sz w:val="20"/>
          <w:szCs w:val="20"/>
        </w:rPr>
        <w:t xml:space="preserve"> </w:t>
      </w:r>
      <w:r w:rsidR="00CF668F" w:rsidRPr="004F2945">
        <w:rPr>
          <w:sz w:val="20"/>
          <w:szCs w:val="20"/>
        </w:rPr>
        <w:t>przedsiębiorstwa wykonawca,</w:t>
      </w:r>
    </w:p>
    <w:p w14:paraId="17123F9A" w14:textId="77777777" w:rsidR="00CF668F" w:rsidRPr="00CF668F" w:rsidRDefault="00CF668F" w:rsidP="00EF381F">
      <w:pPr>
        <w:spacing w:line="252" w:lineRule="exact"/>
        <w:jc w:val="both"/>
        <w:rPr>
          <w:sz w:val="20"/>
          <w:szCs w:val="20"/>
        </w:rPr>
        <w:sectPr w:rsidR="00CF668F" w:rsidRPr="00CF668F" w:rsidSect="00151C0C">
          <w:type w:val="continuous"/>
          <w:pgSz w:w="11910" w:h="16840"/>
          <w:pgMar w:top="1417" w:right="1417" w:bottom="1417" w:left="1417" w:header="708" w:footer="708" w:gutter="0"/>
          <w:cols w:space="708"/>
        </w:sectPr>
      </w:pPr>
    </w:p>
    <w:p w14:paraId="321EBA88" w14:textId="202AE258" w:rsidR="00CF668F" w:rsidRPr="00CF668F" w:rsidRDefault="009B541D" w:rsidP="00EF381F">
      <w:pPr>
        <w:pStyle w:val="Tekstpodstawowy"/>
        <w:spacing w:before="62" w:line="259" w:lineRule="auto"/>
        <w:ind w:right="315"/>
        <w:jc w:val="both"/>
      </w:pPr>
      <w:r>
        <w:lastRenderedPageBreak/>
        <w:t xml:space="preserve">        </w:t>
      </w:r>
      <w:r w:rsidR="00CF668F" w:rsidRPr="00CF668F">
        <w:t>w celu utrzymania w poufności tych informacji, przekazuje je w wydzielonym i odpowiednio</w:t>
      </w:r>
      <w:r w:rsidR="00CF668F" w:rsidRPr="00CF668F">
        <w:rPr>
          <w:spacing w:val="1"/>
        </w:rPr>
        <w:t xml:space="preserve"> </w:t>
      </w:r>
      <w:r w:rsidR="004F2945">
        <w:rPr>
          <w:spacing w:val="1"/>
        </w:rPr>
        <w:t xml:space="preserve">       </w:t>
      </w:r>
      <w:r>
        <w:rPr>
          <w:spacing w:val="1"/>
        </w:rPr>
        <w:t xml:space="preserve">       </w:t>
      </w:r>
      <w:r>
        <w:t xml:space="preserve"> </w:t>
      </w:r>
      <w:r w:rsidR="00CF668F" w:rsidRPr="00CF668F">
        <w:rPr>
          <w:spacing w:val="1"/>
        </w:rPr>
        <w:t xml:space="preserve"> </w:t>
      </w:r>
      <w:r>
        <w:rPr>
          <w:spacing w:val="1"/>
        </w:rPr>
        <w:t xml:space="preserve">                   </w:t>
      </w:r>
      <w:r w:rsidR="00CF668F" w:rsidRPr="00CF668F">
        <w:t>tajemnicę</w:t>
      </w:r>
      <w:r w:rsidR="00CF668F" w:rsidRPr="00CF668F">
        <w:rPr>
          <w:spacing w:val="64"/>
        </w:rPr>
        <w:t xml:space="preserve"> </w:t>
      </w:r>
      <w:r w:rsidR="00CF668F" w:rsidRPr="00CF668F">
        <w:t>przedsiębiorstwa”.</w:t>
      </w:r>
      <w:r w:rsidR="00CF668F" w:rsidRPr="00CF668F">
        <w:rPr>
          <w:spacing w:val="65"/>
        </w:rPr>
        <w:t xml:space="preserve"> </w:t>
      </w:r>
      <w:r w:rsidR="00CF668F" w:rsidRPr="00CF668F">
        <w:t>Zarówno</w:t>
      </w:r>
      <w:r w:rsidR="00CF668F" w:rsidRPr="00CF668F">
        <w:rPr>
          <w:spacing w:val="67"/>
        </w:rPr>
        <w:t xml:space="preserve"> </w:t>
      </w:r>
      <w:r w:rsidR="00CF668F" w:rsidRPr="00CF668F">
        <w:t>załącznik</w:t>
      </w:r>
      <w:r w:rsidR="00CF668F" w:rsidRPr="00CF668F">
        <w:rPr>
          <w:spacing w:val="67"/>
        </w:rPr>
        <w:t xml:space="preserve"> </w:t>
      </w:r>
      <w:r w:rsidR="00CF668F" w:rsidRPr="00CF668F">
        <w:t>stanowiący</w:t>
      </w:r>
      <w:r w:rsidR="00CF668F" w:rsidRPr="00CF668F">
        <w:rPr>
          <w:spacing w:val="65"/>
        </w:rPr>
        <w:t xml:space="preserve"> </w:t>
      </w:r>
      <w:r w:rsidR="00CF668F" w:rsidRPr="00CF668F">
        <w:t>tajemnicę</w:t>
      </w:r>
      <w:r w:rsidR="00CF668F" w:rsidRPr="00CF668F">
        <w:rPr>
          <w:spacing w:val="65"/>
        </w:rPr>
        <w:t xml:space="preserve"> </w:t>
      </w:r>
      <w:r w:rsidR="00CF668F" w:rsidRPr="00CF668F">
        <w:t>przedsiębiorstwa</w:t>
      </w:r>
      <w:r w:rsidR="00CF668F" w:rsidRPr="00CF668F">
        <w:rPr>
          <w:spacing w:val="64"/>
        </w:rPr>
        <w:t xml:space="preserve"> </w:t>
      </w:r>
      <w:r w:rsidR="00CF668F" w:rsidRPr="00CF668F">
        <w:t>jak</w:t>
      </w:r>
      <w:r w:rsidR="00CF668F" w:rsidRPr="00CF668F">
        <w:rPr>
          <w:spacing w:val="-52"/>
        </w:rPr>
        <w:t xml:space="preserve"> </w:t>
      </w:r>
      <w:r w:rsidR="00CF668F" w:rsidRPr="00CF668F">
        <w:t>i uzasadnienie zastrzeżenia tajemnicy przedsiębiorstwa należy dodać w polu [Załączniki i inne</w:t>
      </w:r>
      <w:r w:rsidR="00CF668F" w:rsidRPr="00CF668F">
        <w:rPr>
          <w:spacing w:val="1"/>
        </w:rPr>
        <w:t xml:space="preserve"> </w:t>
      </w:r>
      <w:r>
        <w:rPr>
          <w:spacing w:val="1"/>
        </w:rPr>
        <w:t xml:space="preserve">  </w:t>
      </w:r>
      <w:r w:rsidR="00CF668F" w:rsidRPr="00CF668F">
        <w:t>dokumenty przedstawione</w:t>
      </w:r>
      <w:r w:rsidR="00CF668F" w:rsidRPr="00CF668F">
        <w:rPr>
          <w:spacing w:val="-2"/>
        </w:rPr>
        <w:t xml:space="preserve"> </w:t>
      </w:r>
      <w:r w:rsidR="00CF668F" w:rsidRPr="00CF668F">
        <w:t>w</w:t>
      </w:r>
      <w:r w:rsidR="00CF668F" w:rsidRPr="00CF668F">
        <w:rPr>
          <w:spacing w:val="-3"/>
        </w:rPr>
        <w:t xml:space="preserve"> </w:t>
      </w:r>
      <w:r w:rsidR="00CF668F" w:rsidRPr="00CF668F">
        <w:t>ofercie</w:t>
      </w:r>
      <w:r w:rsidR="00CF668F" w:rsidRPr="00CF668F">
        <w:rPr>
          <w:spacing w:val="-2"/>
        </w:rPr>
        <w:t xml:space="preserve"> </w:t>
      </w:r>
      <w:r w:rsidR="00CF668F" w:rsidRPr="00CF668F">
        <w:t>przez</w:t>
      </w:r>
      <w:r w:rsidR="00CF668F" w:rsidRPr="00CF668F">
        <w:rPr>
          <w:spacing w:val="-5"/>
        </w:rPr>
        <w:t xml:space="preserve"> </w:t>
      </w:r>
      <w:r w:rsidR="00CF668F" w:rsidRPr="00CF668F">
        <w:t>Wykonawcę].</w:t>
      </w:r>
    </w:p>
    <w:p w14:paraId="5FE6C719" w14:textId="77777777" w:rsidR="00CF668F" w:rsidRPr="00CF668F" w:rsidRDefault="00CF668F" w:rsidP="00EF381F">
      <w:pPr>
        <w:pStyle w:val="Akapitzlist"/>
        <w:tabs>
          <w:tab w:val="left" w:pos="1152"/>
        </w:tabs>
        <w:spacing w:line="259" w:lineRule="auto"/>
        <w:ind w:left="0" w:right="315" w:firstLine="0"/>
        <w:jc w:val="both"/>
        <w:rPr>
          <w:sz w:val="20"/>
          <w:szCs w:val="20"/>
        </w:rPr>
      </w:pPr>
      <w:r w:rsidRPr="00CF668F">
        <w:rPr>
          <w:sz w:val="20"/>
          <w:szCs w:val="20"/>
        </w:rPr>
        <w:t>Do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oferty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należy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dołączyć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oświadczenie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„Załącznik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nr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3”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o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niepodleganiu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wykluczeniu,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spełnianiu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warunków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udziału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w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postępowaniu,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w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zakresie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wskazanym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w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SWZ,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w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formie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elektronicznej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lub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w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postaci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elektronicznej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opatrzonej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podpisem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zaufanym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lub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podpisem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osobistym</w:t>
      </w:r>
    </w:p>
    <w:p w14:paraId="3371062A" w14:textId="77777777" w:rsidR="00CF668F" w:rsidRPr="00CF668F" w:rsidRDefault="00CF668F" w:rsidP="00EF381F">
      <w:pPr>
        <w:pStyle w:val="Akapitzlist"/>
        <w:tabs>
          <w:tab w:val="left" w:pos="1152"/>
        </w:tabs>
        <w:spacing w:line="259" w:lineRule="auto"/>
        <w:ind w:left="0" w:right="322" w:firstLine="0"/>
        <w:jc w:val="both"/>
        <w:rPr>
          <w:sz w:val="20"/>
          <w:szCs w:val="20"/>
        </w:rPr>
      </w:pPr>
      <w:r w:rsidRPr="00CF668F">
        <w:rPr>
          <w:sz w:val="20"/>
          <w:szCs w:val="20"/>
        </w:rPr>
        <w:t>Wykonawca może przed upływem terminu do składania ofert wycofać ofertę, w tym celu należy</w:t>
      </w:r>
      <w:r w:rsidRPr="00CF668F">
        <w:rPr>
          <w:spacing w:val="-52"/>
          <w:sz w:val="20"/>
          <w:szCs w:val="20"/>
        </w:rPr>
        <w:t xml:space="preserve"> </w:t>
      </w:r>
      <w:r w:rsidRPr="00CF668F">
        <w:rPr>
          <w:sz w:val="20"/>
          <w:szCs w:val="20"/>
        </w:rPr>
        <w:t>przejść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do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szczegółów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postępowania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,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wybrać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zakładkę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oferty/wnioski,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następnie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przycisk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wycofaj</w:t>
      </w:r>
      <w:r w:rsidRPr="00CF668F">
        <w:rPr>
          <w:spacing w:val="-2"/>
          <w:sz w:val="20"/>
          <w:szCs w:val="20"/>
        </w:rPr>
        <w:t xml:space="preserve"> </w:t>
      </w:r>
      <w:r w:rsidRPr="00CF668F">
        <w:rPr>
          <w:sz w:val="20"/>
          <w:szCs w:val="20"/>
        </w:rPr>
        <w:t>ofertę.</w:t>
      </w:r>
    </w:p>
    <w:p w14:paraId="12064B4F" w14:textId="77777777" w:rsidR="00CF668F" w:rsidRPr="00CF668F" w:rsidRDefault="00CF668F" w:rsidP="00EF381F">
      <w:pPr>
        <w:pStyle w:val="Akapitzlist"/>
        <w:tabs>
          <w:tab w:val="left" w:pos="1098"/>
        </w:tabs>
        <w:spacing w:line="259" w:lineRule="auto"/>
        <w:ind w:left="0" w:right="323" w:firstLine="0"/>
        <w:jc w:val="both"/>
        <w:rPr>
          <w:sz w:val="20"/>
          <w:szCs w:val="20"/>
        </w:rPr>
      </w:pPr>
      <w:r w:rsidRPr="00CF668F">
        <w:rPr>
          <w:sz w:val="20"/>
          <w:szCs w:val="20"/>
        </w:rPr>
        <w:t>Wykonawca po upływie terminu do składania ofert nie może skutecznie dokonać zmiany ani</w:t>
      </w:r>
      <w:r w:rsidRPr="00CF668F">
        <w:rPr>
          <w:spacing w:val="1"/>
          <w:sz w:val="20"/>
          <w:szCs w:val="20"/>
        </w:rPr>
        <w:t xml:space="preserve"> </w:t>
      </w:r>
      <w:r w:rsidRPr="00CF668F">
        <w:rPr>
          <w:sz w:val="20"/>
          <w:szCs w:val="20"/>
        </w:rPr>
        <w:t>wycofać</w:t>
      </w:r>
      <w:r w:rsidRPr="00CF668F">
        <w:rPr>
          <w:spacing w:val="-2"/>
          <w:sz w:val="20"/>
          <w:szCs w:val="20"/>
        </w:rPr>
        <w:t xml:space="preserve"> </w:t>
      </w:r>
      <w:r w:rsidRPr="00CF668F">
        <w:rPr>
          <w:sz w:val="20"/>
          <w:szCs w:val="20"/>
        </w:rPr>
        <w:t>złożonej oferty.</w:t>
      </w:r>
    </w:p>
    <w:p w14:paraId="50B184CC" w14:textId="2D26EB87" w:rsidR="00CF668F" w:rsidRPr="004F4486" w:rsidRDefault="009B541D" w:rsidP="00EF381F">
      <w:pPr>
        <w:tabs>
          <w:tab w:val="left" w:pos="1155"/>
        </w:tabs>
        <w:spacing w:line="251" w:lineRule="exact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 xml:space="preserve">                        </w:t>
      </w:r>
      <w:r w:rsidR="00CF668F" w:rsidRPr="004F2945">
        <w:rPr>
          <w:spacing w:val="-1"/>
          <w:sz w:val="20"/>
          <w:szCs w:val="20"/>
        </w:rPr>
        <w:t>Wykonawca</w:t>
      </w:r>
      <w:r w:rsidR="00CF668F" w:rsidRPr="004F2945">
        <w:rPr>
          <w:spacing w:val="1"/>
          <w:sz w:val="20"/>
          <w:szCs w:val="20"/>
        </w:rPr>
        <w:t xml:space="preserve"> </w:t>
      </w:r>
      <w:r w:rsidR="00CF668F" w:rsidRPr="004F2945">
        <w:rPr>
          <w:spacing w:val="-1"/>
          <w:sz w:val="20"/>
          <w:szCs w:val="20"/>
        </w:rPr>
        <w:t>ponosi wszelkie</w:t>
      </w:r>
      <w:r w:rsidR="00CF668F" w:rsidRPr="004F2945">
        <w:rPr>
          <w:spacing w:val="1"/>
          <w:sz w:val="20"/>
          <w:szCs w:val="20"/>
        </w:rPr>
        <w:t xml:space="preserve"> </w:t>
      </w:r>
      <w:r w:rsidR="00CF668F" w:rsidRPr="004F2945">
        <w:rPr>
          <w:sz w:val="20"/>
          <w:szCs w:val="20"/>
        </w:rPr>
        <w:t>koszty</w:t>
      </w:r>
      <w:r w:rsidR="00CF668F" w:rsidRPr="004F2945">
        <w:rPr>
          <w:spacing w:val="1"/>
          <w:sz w:val="20"/>
          <w:szCs w:val="20"/>
        </w:rPr>
        <w:t xml:space="preserve"> </w:t>
      </w:r>
      <w:r w:rsidR="00CF668F" w:rsidRPr="004F2945">
        <w:rPr>
          <w:sz w:val="20"/>
          <w:szCs w:val="20"/>
        </w:rPr>
        <w:t>związane</w:t>
      </w:r>
      <w:r w:rsidR="00CF668F" w:rsidRPr="004F2945">
        <w:rPr>
          <w:spacing w:val="1"/>
          <w:sz w:val="20"/>
          <w:szCs w:val="20"/>
        </w:rPr>
        <w:t xml:space="preserve"> </w:t>
      </w:r>
      <w:r w:rsidR="00CF668F" w:rsidRPr="004F2945">
        <w:rPr>
          <w:sz w:val="20"/>
          <w:szCs w:val="20"/>
        </w:rPr>
        <w:t>z</w:t>
      </w:r>
      <w:r w:rsidR="00CF668F" w:rsidRPr="004F2945">
        <w:rPr>
          <w:spacing w:val="2"/>
          <w:sz w:val="20"/>
          <w:szCs w:val="20"/>
        </w:rPr>
        <w:t xml:space="preserve"> </w:t>
      </w:r>
      <w:r w:rsidR="00CF668F" w:rsidRPr="004F2945">
        <w:rPr>
          <w:sz w:val="20"/>
          <w:szCs w:val="20"/>
        </w:rPr>
        <w:t>przygotowaniem</w:t>
      </w:r>
      <w:r w:rsidR="00CF668F" w:rsidRPr="004F2945">
        <w:rPr>
          <w:spacing w:val="1"/>
          <w:sz w:val="20"/>
          <w:szCs w:val="20"/>
        </w:rPr>
        <w:t xml:space="preserve"> </w:t>
      </w:r>
      <w:r w:rsidR="00CF668F" w:rsidRPr="004F2945">
        <w:rPr>
          <w:sz w:val="20"/>
          <w:szCs w:val="20"/>
        </w:rPr>
        <w:t>i</w:t>
      </w:r>
      <w:r w:rsidR="00CF668F" w:rsidRPr="004F2945">
        <w:rPr>
          <w:spacing w:val="-1"/>
          <w:sz w:val="20"/>
          <w:szCs w:val="20"/>
        </w:rPr>
        <w:t xml:space="preserve"> </w:t>
      </w:r>
      <w:r w:rsidR="00CF668F" w:rsidRPr="004F2945">
        <w:rPr>
          <w:sz w:val="20"/>
          <w:szCs w:val="20"/>
        </w:rPr>
        <w:t>złożeniem</w:t>
      </w:r>
      <w:r w:rsidR="00CF668F" w:rsidRPr="004F2945">
        <w:rPr>
          <w:spacing w:val="-14"/>
          <w:sz w:val="20"/>
          <w:szCs w:val="20"/>
        </w:rPr>
        <w:t xml:space="preserve"> </w:t>
      </w:r>
      <w:r w:rsidR="00CF668F" w:rsidRPr="004F2945">
        <w:rPr>
          <w:sz w:val="20"/>
          <w:szCs w:val="20"/>
        </w:rPr>
        <w:t>oferty.</w:t>
      </w:r>
    </w:p>
    <w:p w14:paraId="5CBF9BC0" w14:textId="259DF385" w:rsidR="00E03794" w:rsidRDefault="00E03794" w:rsidP="00EF381F">
      <w:pPr>
        <w:pStyle w:val="Akapitzlist"/>
        <w:tabs>
          <w:tab w:val="left" w:pos="1194"/>
        </w:tabs>
        <w:spacing w:line="229" w:lineRule="exact"/>
        <w:ind w:left="0" w:firstLine="0"/>
        <w:jc w:val="both"/>
        <w:rPr>
          <w:b/>
          <w:sz w:val="20"/>
        </w:rPr>
      </w:pP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przygotowania</w:t>
      </w:r>
      <w:r>
        <w:rPr>
          <w:spacing w:val="-1"/>
          <w:sz w:val="20"/>
        </w:rPr>
        <w:t xml:space="preserve"> </w:t>
      </w:r>
      <w:r>
        <w:rPr>
          <w:sz w:val="20"/>
        </w:rPr>
        <w:t>oferty</w:t>
      </w:r>
      <w:r>
        <w:rPr>
          <w:spacing w:val="-3"/>
          <w:sz w:val="20"/>
        </w:rPr>
        <w:t xml:space="preserve"> </w:t>
      </w:r>
      <w:r>
        <w:rPr>
          <w:sz w:val="20"/>
        </w:rPr>
        <w:t>należy</w:t>
      </w:r>
      <w:r>
        <w:rPr>
          <w:spacing w:val="-3"/>
          <w:sz w:val="20"/>
        </w:rPr>
        <w:t xml:space="preserve"> </w:t>
      </w:r>
      <w:r>
        <w:rPr>
          <w:sz w:val="20"/>
        </w:rPr>
        <w:t>wypełnić</w:t>
      </w:r>
    </w:p>
    <w:p w14:paraId="3DC70691" w14:textId="77777777" w:rsidR="00E03794" w:rsidRDefault="00E03794" w:rsidP="00EF381F">
      <w:pPr>
        <w:pStyle w:val="Akapitzlist"/>
        <w:numPr>
          <w:ilvl w:val="0"/>
          <w:numId w:val="6"/>
        </w:numPr>
        <w:tabs>
          <w:tab w:val="left" w:pos="1913"/>
          <w:tab w:val="left" w:pos="1914"/>
        </w:tabs>
        <w:spacing w:before="4"/>
        <w:ind w:left="0" w:hanging="361"/>
        <w:jc w:val="both"/>
        <w:rPr>
          <w:b/>
          <w:sz w:val="20"/>
        </w:rPr>
      </w:pPr>
      <w:r>
        <w:rPr>
          <w:b/>
          <w:sz w:val="20"/>
        </w:rPr>
        <w:t>Formularz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Oferty,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którego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wzór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stanowi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Załącznik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nr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1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do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SWZ,</w:t>
      </w:r>
    </w:p>
    <w:p w14:paraId="1753BF25" w14:textId="01AB2325" w:rsidR="00E03794" w:rsidRDefault="00E03794" w:rsidP="00EF381F">
      <w:pPr>
        <w:pStyle w:val="Akapitzlist"/>
        <w:numPr>
          <w:ilvl w:val="0"/>
          <w:numId w:val="6"/>
        </w:numPr>
        <w:tabs>
          <w:tab w:val="left" w:pos="1913"/>
          <w:tab w:val="left" w:pos="1914"/>
        </w:tabs>
        <w:ind w:left="0" w:right="174"/>
        <w:jc w:val="both"/>
        <w:rPr>
          <w:b/>
          <w:bCs/>
          <w:sz w:val="20"/>
          <w:szCs w:val="20"/>
        </w:rPr>
      </w:pPr>
      <w:r w:rsidRPr="31947382">
        <w:rPr>
          <w:b/>
          <w:bCs/>
          <w:sz w:val="20"/>
          <w:szCs w:val="20"/>
        </w:rPr>
        <w:t>formularz</w:t>
      </w:r>
      <w:r w:rsidRPr="31947382">
        <w:rPr>
          <w:b/>
          <w:bCs/>
          <w:spacing w:val="16"/>
          <w:sz w:val="20"/>
          <w:szCs w:val="20"/>
        </w:rPr>
        <w:t xml:space="preserve"> </w:t>
      </w:r>
      <w:r w:rsidRPr="31947382">
        <w:rPr>
          <w:b/>
          <w:bCs/>
          <w:sz w:val="20"/>
          <w:szCs w:val="20"/>
        </w:rPr>
        <w:t>cenowy-</w:t>
      </w:r>
      <w:r w:rsidRPr="31947382">
        <w:rPr>
          <w:b/>
          <w:bCs/>
          <w:spacing w:val="18"/>
          <w:sz w:val="20"/>
          <w:szCs w:val="20"/>
        </w:rPr>
        <w:t xml:space="preserve"> </w:t>
      </w:r>
      <w:r w:rsidRPr="31947382">
        <w:rPr>
          <w:b/>
          <w:bCs/>
          <w:sz w:val="20"/>
          <w:szCs w:val="20"/>
        </w:rPr>
        <w:t>załącznik</w:t>
      </w:r>
      <w:r w:rsidRPr="31947382">
        <w:rPr>
          <w:b/>
          <w:bCs/>
          <w:spacing w:val="15"/>
          <w:sz w:val="20"/>
          <w:szCs w:val="20"/>
        </w:rPr>
        <w:t xml:space="preserve"> </w:t>
      </w:r>
      <w:r w:rsidRPr="31947382">
        <w:rPr>
          <w:b/>
          <w:bCs/>
          <w:sz w:val="20"/>
          <w:szCs w:val="20"/>
        </w:rPr>
        <w:t>nr</w:t>
      </w:r>
      <w:r w:rsidRPr="31947382">
        <w:rPr>
          <w:b/>
          <w:bCs/>
          <w:spacing w:val="18"/>
          <w:sz w:val="20"/>
          <w:szCs w:val="20"/>
        </w:rPr>
        <w:t xml:space="preserve"> </w:t>
      </w:r>
      <w:r w:rsidRPr="31947382">
        <w:rPr>
          <w:b/>
          <w:bCs/>
          <w:sz w:val="20"/>
          <w:szCs w:val="20"/>
        </w:rPr>
        <w:t>2</w:t>
      </w:r>
      <w:r w:rsidRPr="31947382">
        <w:rPr>
          <w:b/>
          <w:bCs/>
          <w:spacing w:val="18"/>
          <w:sz w:val="20"/>
          <w:szCs w:val="20"/>
        </w:rPr>
        <w:t xml:space="preserve"> </w:t>
      </w:r>
      <w:r w:rsidRPr="31947382">
        <w:rPr>
          <w:b/>
          <w:bCs/>
          <w:sz w:val="20"/>
          <w:szCs w:val="20"/>
        </w:rPr>
        <w:t>do</w:t>
      </w:r>
      <w:r w:rsidRPr="31947382">
        <w:rPr>
          <w:b/>
          <w:bCs/>
          <w:spacing w:val="19"/>
          <w:sz w:val="20"/>
          <w:szCs w:val="20"/>
        </w:rPr>
        <w:t xml:space="preserve"> </w:t>
      </w:r>
      <w:r w:rsidRPr="31947382">
        <w:rPr>
          <w:b/>
          <w:bCs/>
          <w:sz w:val="20"/>
          <w:szCs w:val="20"/>
        </w:rPr>
        <w:t>SWZ</w:t>
      </w:r>
      <w:r w:rsidRPr="31947382">
        <w:rPr>
          <w:b/>
          <w:bCs/>
          <w:spacing w:val="13"/>
          <w:sz w:val="20"/>
          <w:szCs w:val="20"/>
        </w:rPr>
        <w:t xml:space="preserve"> </w:t>
      </w:r>
      <w:r w:rsidRPr="31947382">
        <w:rPr>
          <w:b/>
          <w:bCs/>
          <w:sz w:val="20"/>
          <w:szCs w:val="20"/>
        </w:rPr>
        <w:t>(w</w:t>
      </w:r>
      <w:r w:rsidRPr="31947382">
        <w:rPr>
          <w:b/>
          <w:bCs/>
          <w:spacing w:val="19"/>
          <w:sz w:val="20"/>
          <w:szCs w:val="20"/>
        </w:rPr>
        <w:t xml:space="preserve"> </w:t>
      </w:r>
      <w:r w:rsidRPr="31947382">
        <w:rPr>
          <w:b/>
          <w:bCs/>
          <w:sz w:val="20"/>
          <w:szCs w:val="20"/>
        </w:rPr>
        <w:t>części</w:t>
      </w:r>
      <w:r w:rsidRPr="31947382">
        <w:rPr>
          <w:b/>
          <w:bCs/>
          <w:spacing w:val="17"/>
          <w:sz w:val="20"/>
          <w:szCs w:val="20"/>
        </w:rPr>
        <w:t xml:space="preserve"> </w:t>
      </w:r>
      <w:r w:rsidRPr="31947382">
        <w:rPr>
          <w:b/>
          <w:bCs/>
          <w:sz w:val="20"/>
          <w:szCs w:val="20"/>
        </w:rPr>
        <w:t>od</w:t>
      </w:r>
      <w:r w:rsidRPr="31947382">
        <w:rPr>
          <w:b/>
          <w:bCs/>
          <w:spacing w:val="17"/>
          <w:sz w:val="20"/>
          <w:szCs w:val="20"/>
        </w:rPr>
        <w:t xml:space="preserve"> </w:t>
      </w:r>
      <w:r w:rsidRPr="31947382">
        <w:rPr>
          <w:b/>
          <w:bCs/>
          <w:sz w:val="20"/>
          <w:szCs w:val="20"/>
        </w:rPr>
        <w:t>1</w:t>
      </w:r>
      <w:r w:rsidRPr="31947382">
        <w:rPr>
          <w:b/>
          <w:bCs/>
          <w:spacing w:val="19"/>
          <w:sz w:val="20"/>
          <w:szCs w:val="20"/>
        </w:rPr>
        <w:t xml:space="preserve"> </w:t>
      </w:r>
      <w:r w:rsidRPr="31947382">
        <w:rPr>
          <w:b/>
          <w:bCs/>
          <w:sz w:val="20"/>
          <w:szCs w:val="20"/>
        </w:rPr>
        <w:t>do</w:t>
      </w:r>
      <w:r w:rsidRPr="31947382">
        <w:rPr>
          <w:b/>
          <w:bCs/>
          <w:spacing w:val="20"/>
          <w:sz w:val="20"/>
          <w:szCs w:val="20"/>
        </w:rPr>
        <w:t xml:space="preserve"> </w:t>
      </w:r>
      <w:r w:rsidRPr="31947382">
        <w:rPr>
          <w:b/>
          <w:bCs/>
          <w:sz w:val="20"/>
          <w:szCs w:val="20"/>
        </w:rPr>
        <w:t>8</w:t>
      </w:r>
      <w:r w:rsidRPr="31947382">
        <w:rPr>
          <w:b/>
          <w:bCs/>
          <w:spacing w:val="16"/>
          <w:sz w:val="20"/>
          <w:szCs w:val="20"/>
        </w:rPr>
        <w:t xml:space="preserve"> </w:t>
      </w:r>
      <w:r w:rsidRPr="31947382">
        <w:rPr>
          <w:b/>
          <w:bCs/>
          <w:sz w:val="20"/>
          <w:szCs w:val="20"/>
        </w:rPr>
        <w:t>w</w:t>
      </w:r>
      <w:r w:rsidRPr="31947382">
        <w:rPr>
          <w:b/>
          <w:bCs/>
          <w:spacing w:val="17"/>
          <w:sz w:val="20"/>
          <w:szCs w:val="20"/>
        </w:rPr>
        <w:t xml:space="preserve"> </w:t>
      </w:r>
      <w:r w:rsidRPr="31947382">
        <w:rPr>
          <w:b/>
          <w:bCs/>
          <w:sz w:val="20"/>
          <w:szCs w:val="20"/>
        </w:rPr>
        <w:t>zależności</w:t>
      </w:r>
      <w:r w:rsidRPr="31947382">
        <w:rPr>
          <w:b/>
          <w:bCs/>
          <w:spacing w:val="18"/>
          <w:sz w:val="20"/>
          <w:szCs w:val="20"/>
        </w:rPr>
        <w:t xml:space="preserve"> </w:t>
      </w:r>
      <w:r w:rsidRPr="31947382">
        <w:rPr>
          <w:b/>
          <w:bCs/>
          <w:sz w:val="20"/>
          <w:szCs w:val="20"/>
        </w:rPr>
        <w:t>na</w:t>
      </w:r>
      <w:r w:rsidRPr="31947382">
        <w:rPr>
          <w:b/>
          <w:bCs/>
          <w:spacing w:val="20"/>
          <w:sz w:val="20"/>
          <w:szCs w:val="20"/>
        </w:rPr>
        <w:t xml:space="preserve"> </w:t>
      </w:r>
      <w:r w:rsidRPr="31947382">
        <w:rPr>
          <w:b/>
          <w:bCs/>
          <w:sz w:val="20"/>
          <w:szCs w:val="20"/>
        </w:rPr>
        <w:t>którą</w:t>
      </w:r>
      <w:r w:rsidRPr="31947382">
        <w:rPr>
          <w:b/>
          <w:bCs/>
          <w:spacing w:val="17"/>
          <w:sz w:val="20"/>
          <w:szCs w:val="20"/>
        </w:rPr>
        <w:t xml:space="preserve"> </w:t>
      </w:r>
      <w:r w:rsidRPr="31947382">
        <w:rPr>
          <w:b/>
          <w:bCs/>
          <w:sz w:val="20"/>
          <w:szCs w:val="20"/>
        </w:rPr>
        <w:t>część</w:t>
      </w:r>
      <w:r w:rsidRPr="31947382">
        <w:rPr>
          <w:b/>
          <w:bCs/>
          <w:spacing w:val="-47"/>
          <w:sz w:val="20"/>
          <w:szCs w:val="20"/>
        </w:rPr>
        <w:t xml:space="preserve"> </w:t>
      </w:r>
      <w:r w:rsidR="004F4486">
        <w:rPr>
          <w:b/>
          <w:bCs/>
          <w:spacing w:val="-47"/>
          <w:sz w:val="20"/>
          <w:szCs w:val="20"/>
        </w:rPr>
        <w:t xml:space="preserve">                   </w:t>
      </w:r>
      <w:r w:rsidRPr="31947382">
        <w:rPr>
          <w:b/>
          <w:bCs/>
          <w:sz w:val="20"/>
          <w:szCs w:val="20"/>
        </w:rPr>
        <w:t>będzie</w:t>
      </w:r>
      <w:r w:rsidRPr="31947382">
        <w:rPr>
          <w:b/>
          <w:bCs/>
          <w:spacing w:val="-2"/>
          <w:sz w:val="20"/>
          <w:szCs w:val="20"/>
        </w:rPr>
        <w:t xml:space="preserve"> </w:t>
      </w:r>
      <w:r w:rsidRPr="31947382">
        <w:rPr>
          <w:b/>
          <w:bCs/>
          <w:sz w:val="20"/>
          <w:szCs w:val="20"/>
        </w:rPr>
        <w:t>składana</w:t>
      </w:r>
      <w:r w:rsidRPr="31947382">
        <w:rPr>
          <w:b/>
          <w:bCs/>
          <w:spacing w:val="1"/>
          <w:sz w:val="20"/>
          <w:szCs w:val="20"/>
        </w:rPr>
        <w:t xml:space="preserve"> </w:t>
      </w:r>
      <w:r w:rsidRPr="31947382">
        <w:rPr>
          <w:b/>
          <w:bCs/>
          <w:sz w:val="20"/>
          <w:szCs w:val="20"/>
        </w:rPr>
        <w:t>oferta)</w:t>
      </w:r>
      <w:r w:rsidR="002B16B2">
        <w:rPr>
          <w:b/>
          <w:bCs/>
          <w:sz w:val="20"/>
          <w:szCs w:val="20"/>
        </w:rPr>
        <w:t>, uzupełniony poprawnie w wersji do druku zamieszczonej przez Zamawiającego, z wpisaną datą oraz danymi Wykon</w:t>
      </w:r>
      <w:r w:rsidR="003E6CCF">
        <w:rPr>
          <w:b/>
          <w:bCs/>
          <w:sz w:val="20"/>
          <w:szCs w:val="20"/>
        </w:rPr>
        <w:t>a</w:t>
      </w:r>
      <w:r w:rsidR="002B16B2">
        <w:rPr>
          <w:b/>
          <w:bCs/>
          <w:sz w:val="20"/>
          <w:szCs w:val="20"/>
        </w:rPr>
        <w:t>wcy.</w:t>
      </w:r>
    </w:p>
    <w:p w14:paraId="02D8B973" w14:textId="77777777" w:rsidR="00E03794" w:rsidRDefault="00E03794" w:rsidP="00EF381F">
      <w:pPr>
        <w:pStyle w:val="Akapitzlist"/>
        <w:numPr>
          <w:ilvl w:val="0"/>
          <w:numId w:val="6"/>
        </w:numPr>
        <w:tabs>
          <w:tab w:val="left" w:pos="1913"/>
          <w:tab w:val="left" w:pos="1914"/>
        </w:tabs>
        <w:spacing w:before="1" w:line="227" w:lineRule="exact"/>
        <w:ind w:left="0" w:hanging="361"/>
        <w:jc w:val="both"/>
        <w:rPr>
          <w:b/>
          <w:sz w:val="20"/>
        </w:rPr>
      </w:pPr>
      <w:r>
        <w:rPr>
          <w:b/>
          <w:sz w:val="20"/>
        </w:rPr>
        <w:t>oświadczenie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o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niepodleganiu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wykluczeniu-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załącznik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nr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3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do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SWZ</w:t>
      </w:r>
    </w:p>
    <w:p w14:paraId="4F4F1D6F" w14:textId="3793EB57" w:rsidR="00E03794" w:rsidRDefault="00E03794" w:rsidP="00EF381F">
      <w:pPr>
        <w:pStyle w:val="Akapitzlist"/>
        <w:tabs>
          <w:tab w:val="left" w:pos="1193"/>
          <w:tab w:val="left" w:pos="1194"/>
        </w:tabs>
        <w:spacing w:line="227" w:lineRule="exact"/>
        <w:ind w:left="0" w:firstLine="0"/>
        <w:jc w:val="both"/>
        <w:rPr>
          <w:b/>
          <w:sz w:val="20"/>
        </w:rPr>
      </w:pPr>
      <w:r>
        <w:rPr>
          <w:sz w:val="20"/>
        </w:rPr>
        <w:t>Do oferty</w:t>
      </w:r>
      <w:r>
        <w:rPr>
          <w:spacing w:val="-3"/>
          <w:sz w:val="20"/>
        </w:rPr>
        <w:t xml:space="preserve"> </w:t>
      </w:r>
      <w:r>
        <w:rPr>
          <w:sz w:val="20"/>
        </w:rPr>
        <w:t>należy</w:t>
      </w:r>
      <w:r>
        <w:rPr>
          <w:spacing w:val="-2"/>
          <w:sz w:val="20"/>
        </w:rPr>
        <w:t xml:space="preserve"> </w:t>
      </w:r>
      <w:r>
        <w:rPr>
          <w:sz w:val="20"/>
        </w:rPr>
        <w:t>dołączyć</w:t>
      </w:r>
      <w:r>
        <w:rPr>
          <w:spacing w:val="1"/>
          <w:sz w:val="20"/>
        </w:rPr>
        <w:t xml:space="preserve"> </w:t>
      </w:r>
      <w:r>
        <w:rPr>
          <w:sz w:val="20"/>
        </w:rPr>
        <w:t>ponadto</w:t>
      </w:r>
      <w:r>
        <w:rPr>
          <w:spacing w:val="1"/>
          <w:sz w:val="20"/>
        </w:rPr>
        <w:t xml:space="preserve"> </w:t>
      </w:r>
      <w:r>
        <w:rPr>
          <w:sz w:val="20"/>
        </w:rPr>
        <w:t>:</w:t>
      </w:r>
    </w:p>
    <w:p w14:paraId="29290F0F" w14:textId="765AA982" w:rsidR="00E03794" w:rsidRPr="004F4486" w:rsidRDefault="009B541D" w:rsidP="00EF381F">
      <w:pPr>
        <w:tabs>
          <w:tab w:val="left" w:pos="1616"/>
        </w:tabs>
        <w:jc w:val="both"/>
        <w:rPr>
          <w:sz w:val="20"/>
        </w:rPr>
      </w:pPr>
      <w:r>
        <w:rPr>
          <w:sz w:val="20"/>
        </w:rPr>
        <w:t xml:space="preserve">                         </w:t>
      </w:r>
      <w:r w:rsidR="00E03794" w:rsidRPr="004F4486">
        <w:rPr>
          <w:sz w:val="20"/>
        </w:rPr>
        <w:t>Pełnomocnictwo upoważniające</w:t>
      </w:r>
      <w:r w:rsidR="00E03794" w:rsidRPr="004F4486">
        <w:rPr>
          <w:spacing w:val="-3"/>
          <w:sz w:val="20"/>
        </w:rPr>
        <w:t xml:space="preserve"> </w:t>
      </w:r>
      <w:r w:rsidR="00E03794" w:rsidRPr="004F4486">
        <w:rPr>
          <w:sz w:val="20"/>
        </w:rPr>
        <w:t>do</w:t>
      </w:r>
      <w:r w:rsidR="00E03794" w:rsidRPr="004F4486">
        <w:rPr>
          <w:spacing w:val="-1"/>
          <w:sz w:val="20"/>
        </w:rPr>
        <w:t xml:space="preserve"> </w:t>
      </w:r>
      <w:r w:rsidR="00E03794" w:rsidRPr="004F4486">
        <w:rPr>
          <w:sz w:val="20"/>
        </w:rPr>
        <w:t>złożenia</w:t>
      </w:r>
      <w:r w:rsidR="00E03794" w:rsidRPr="004F4486">
        <w:rPr>
          <w:spacing w:val="-1"/>
          <w:sz w:val="20"/>
        </w:rPr>
        <w:t xml:space="preserve"> </w:t>
      </w:r>
      <w:r w:rsidR="00E03794" w:rsidRPr="004F4486">
        <w:rPr>
          <w:sz w:val="20"/>
        </w:rPr>
        <w:t>oferty,</w:t>
      </w:r>
      <w:r w:rsidR="00E03794" w:rsidRPr="004F4486">
        <w:rPr>
          <w:spacing w:val="-3"/>
          <w:sz w:val="20"/>
        </w:rPr>
        <w:t xml:space="preserve"> </w:t>
      </w:r>
      <w:r w:rsidR="00E03794" w:rsidRPr="004F4486">
        <w:rPr>
          <w:sz w:val="20"/>
        </w:rPr>
        <w:t>o</w:t>
      </w:r>
      <w:r w:rsidR="00E03794" w:rsidRPr="004F4486">
        <w:rPr>
          <w:spacing w:val="-1"/>
          <w:sz w:val="20"/>
        </w:rPr>
        <w:t xml:space="preserve"> </w:t>
      </w:r>
      <w:r w:rsidR="00E03794" w:rsidRPr="004F4486">
        <w:rPr>
          <w:sz w:val="20"/>
        </w:rPr>
        <w:t>ile</w:t>
      </w:r>
      <w:r w:rsidR="00E03794" w:rsidRPr="004F4486">
        <w:rPr>
          <w:spacing w:val="-3"/>
          <w:sz w:val="20"/>
        </w:rPr>
        <w:t xml:space="preserve"> </w:t>
      </w:r>
      <w:r w:rsidR="00E03794" w:rsidRPr="004F4486">
        <w:rPr>
          <w:sz w:val="20"/>
        </w:rPr>
        <w:t>ofertę</w:t>
      </w:r>
      <w:r w:rsidR="00E03794" w:rsidRPr="004F4486">
        <w:rPr>
          <w:spacing w:val="-2"/>
          <w:sz w:val="20"/>
        </w:rPr>
        <w:t xml:space="preserve"> </w:t>
      </w:r>
      <w:r w:rsidR="00E03794" w:rsidRPr="004F4486">
        <w:rPr>
          <w:sz w:val="20"/>
        </w:rPr>
        <w:t>składa</w:t>
      </w:r>
      <w:r w:rsidR="00E03794" w:rsidRPr="004F4486">
        <w:rPr>
          <w:spacing w:val="-3"/>
          <w:sz w:val="20"/>
        </w:rPr>
        <w:t xml:space="preserve"> </w:t>
      </w:r>
      <w:r w:rsidR="00E03794" w:rsidRPr="004F4486">
        <w:rPr>
          <w:sz w:val="20"/>
        </w:rPr>
        <w:t>pełnomocnik;</w:t>
      </w:r>
    </w:p>
    <w:p w14:paraId="273373DD" w14:textId="77777777" w:rsidR="00E03794" w:rsidRDefault="00E03794" w:rsidP="00EF381F">
      <w:pPr>
        <w:pStyle w:val="Akapitzlist"/>
        <w:tabs>
          <w:tab w:val="left" w:pos="1616"/>
        </w:tabs>
        <w:spacing w:before="1"/>
        <w:ind w:left="0" w:right="178" w:firstLine="0"/>
        <w:jc w:val="both"/>
        <w:rPr>
          <w:sz w:val="20"/>
        </w:rPr>
      </w:pPr>
      <w:r>
        <w:rPr>
          <w:sz w:val="20"/>
        </w:rPr>
        <w:t>Pełnomocnictwo</w:t>
      </w:r>
      <w:r>
        <w:rPr>
          <w:spacing w:val="1"/>
          <w:sz w:val="20"/>
        </w:rPr>
        <w:t xml:space="preserve"> </w:t>
      </w:r>
      <w:r>
        <w:rPr>
          <w:sz w:val="20"/>
        </w:rPr>
        <w:t>dla</w:t>
      </w:r>
      <w:r>
        <w:rPr>
          <w:spacing w:val="1"/>
          <w:sz w:val="20"/>
        </w:rPr>
        <w:t xml:space="preserve"> </w:t>
      </w:r>
      <w:r>
        <w:rPr>
          <w:sz w:val="20"/>
        </w:rPr>
        <w:t>pełnomocnika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reprezentowania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postępowaniu</w:t>
      </w:r>
      <w:r>
        <w:rPr>
          <w:spacing w:val="1"/>
          <w:sz w:val="20"/>
        </w:rPr>
        <w:t xml:space="preserve"> </w:t>
      </w:r>
      <w:r>
        <w:rPr>
          <w:sz w:val="20"/>
        </w:rPr>
        <w:t>Wykonawców</w:t>
      </w:r>
      <w:r>
        <w:rPr>
          <w:spacing w:val="1"/>
          <w:sz w:val="20"/>
        </w:rPr>
        <w:t xml:space="preserve"> </w:t>
      </w:r>
      <w:r>
        <w:rPr>
          <w:sz w:val="20"/>
        </w:rPr>
        <w:t>wspólnie</w:t>
      </w:r>
      <w:r>
        <w:rPr>
          <w:spacing w:val="1"/>
          <w:sz w:val="20"/>
        </w:rPr>
        <w:t xml:space="preserve"> </w:t>
      </w:r>
      <w:r>
        <w:rPr>
          <w:sz w:val="20"/>
        </w:rPr>
        <w:t>ubiegających się o udzielenie zamówienia -dotyczy ofert składanych przez Wykonawców wspólnie</w:t>
      </w:r>
      <w:r>
        <w:rPr>
          <w:spacing w:val="1"/>
          <w:sz w:val="20"/>
        </w:rPr>
        <w:t xml:space="preserve"> </w:t>
      </w:r>
      <w:r>
        <w:rPr>
          <w:sz w:val="20"/>
        </w:rPr>
        <w:t>ubiegających</w:t>
      </w:r>
      <w:r>
        <w:rPr>
          <w:spacing w:val="-2"/>
          <w:sz w:val="20"/>
        </w:rPr>
        <w:t xml:space="preserve"> </w:t>
      </w:r>
      <w:r>
        <w:rPr>
          <w:sz w:val="20"/>
        </w:rPr>
        <w:t>się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udzielenie</w:t>
      </w:r>
      <w:r>
        <w:rPr>
          <w:spacing w:val="3"/>
          <w:sz w:val="20"/>
        </w:rPr>
        <w:t xml:space="preserve"> </w:t>
      </w:r>
      <w:r>
        <w:rPr>
          <w:sz w:val="20"/>
        </w:rPr>
        <w:t>zamówienia;</w:t>
      </w:r>
    </w:p>
    <w:p w14:paraId="7BF0AEB6" w14:textId="0F0F0AEC" w:rsidR="00E03794" w:rsidRDefault="00E03794" w:rsidP="00EF381F">
      <w:pPr>
        <w:pStyle w:val="Akapitzlist"/>
        <w:tabs>
          <w:tab w:val="left" w:pos="1616"/>
        </w:tabs>
        <w:spacing w:before="6"/>
        <w:ind w:left="0" w:right="174" w:firstLine="0"/>
        <w:jc w:val="both"/>
        <w:rPr>
          <w:b/>
          <w:bCs/>
          <w:sz w:val="20"/>
          <w:szCs w:val="20"/>
        </w:rPr>
      </w:pPr>
      <w:r w:rsidRPr="31947382">
        <w:rPr>
          <w:b/>
          <w:bCs/>
          <w:sz w:val="20"/>
          <w:szCs w:val="20"/>
        </w:rPr>
        <w:t>W</w:t>
      </w:r>
      <w:r w:rsidRPr="31947382">
        <w:rPr>
          <w:b/>
          <w:bCs/>
          <w:spacing w:val="1"/>
          <w:sz w:val="20"/>
          <w:szCs w:val="20"/>
        </w:rPr>
        <w:t xml:space="preserve"> </w:t>
      </w:r>
      <w:r w:rsidRPr="31947382">
        <w:rPr>
          <w:b/>
          <w:bCs/>
          <w:sz w:val="20"/>
          <w:szCs w:val="20"/>
        </w:rPr>
        <w:t>przypadku</w:t>
      </w:r>
      <w:r w:rsidRPr="31947382">
        <w:rPr>
          <w:b/>
          <w:bCs/>
          <w:spacing w:val="1"/>
          <w:sz w:val="20"/>
          <w:szCs w:val="20"/>
        </w:rPr>
        <w:t xml:space="preserve"> </w:t>
      </w:r>
      <w:r w:rsidRPr="31947382">
        <w:rPr>
          <w:b/>
          <w:bCs/>
          <w:sz w:val="20"/>
          <w:szCs w:val="20"/>
        </w:rPr>
        <w:t>wspólnego</w:t>
      </w:r>
      <w:r w:rsidRPr="31947382">
        <w:rPr>
          <w:b/>
          <w:bCs/>
          <w:spacing w:val="1"/>
          <w:sz w:val="20"/>
          <w:szCs w:val="20"/>
        </w:rPr>
        <w:t xml:space="preserve"> </w:t>
      </w:r>
      <w:r w:rsidRPr="31947382">
        <w:rPr>
          <w:b/>
          <w:bCs/>
          <w:sz w:val="20"/>
          <w:szCs w:val="20"/>
        </w:rPr>
        <w:t>ubiegania</w:t>
      </w:r>
      <w:r w:rsidRPr="31947382">
        <w:rPr>
          <w:b/>
          <w:bCs/>
          <w:spacing w:val="1"/>
          <w:sz w:val="20"/>
          <w:szCs w:val="20"/>
        </w:rPr>
        <w:t xml:space="preserve"> </w:t>
      </w:r>
      <w:r w:rsidRPr="31947382">
        <w:rPr>
          <w:b/>
          <w:bCs/>
          <w:sz w:val="20"/>
          <w:szCs w:val="20"/>
        </w:rPr>
        <w:t>się</w:t>
      </w:r>
      <w:r w:rsidRPr="31947382">
        <w:rPr>
          <w:b/>
          <w:bCs/>
          <w:spacing w:val="1"/>
          <w:sz w:val="20"/>
          <w:szCs w:val="20"/>
        </w:rPr>
        <w:t xml:space="preserve"> </w:t>
      </w:r>
      <w:r w:rsidRPr="31947382">
        <w:rPr>
          <w:b/>
          <w:bCs/>
          <w:sz w:val="20"/>
          <w:szCs w:val="20"/>
        </w:rPr>
        <w:t>o</w:t>
      </w:r>
      <w:r w:rsidRPr="31947382">
        <w:rPr>
          <w:b/>
          <w:bCs/>
          <w:spacing w:val="1"/>
          <w:sz w:val="20"/>
          <w:szCs w:val="20"/>
        </w:rPr>
        <w:t xml:space="preserve"> </w:t>
      </w:r>
      <w:r w:rsidRPr="31947382">
        <w:rPr>
          <w:b/>
          <w:bCs/>
          <w:sz w:val="20"/>
          <w:szCs w:val="20"/>
        </w:rPr>
        <w:t>zamówienie</w:t>
      </w:r>
      <w:r w:rsidRPr="31947382">
        <w:rPr>
          <w:b/>
          <w:bCs/>
          <w:spacing w:val="1"/>
          <w:sz w:val="20"/>
          <w:szCs w:val="20"/>
        </w:rPr>
        <w:t xml:space="preserve"> </w:t>
      </w:r>
      <w:r w:rsidRPr="31947382">
        <w:rPr>
          <w:b/>
          <w:bCs/>
          <w:sz w:val="20"/>
          <w:szCs w:val="20"/>
        </w:rPr>
        <w:t>przez</w:t>
      </w:r>
      <w:r w:rsidRPr="31947382">
        <w:rPr>
          <w:b/>
          <w:bCs/>
          <w:spacing w:val="1"/>
          <w:sz w:val="20"/>
          <w:szCs w:val="20"/>
        </w:rPr>
        <w:t xml:space="preserve"> </w:t>
      </w:r>
      <w:r w:rsidRPr="31947382">
        <w:rPr>
          <w:b/>
          <w:bCs/>
          <w:sz w:val="20"/>
          <w:szCs w:val="20"/>
        </w:rPr>
        <w:t>Wykonawców,</w:t>
      </w:r>
      <w:r w:rsidRPr="31947382">
        <w:rPr>
          <w:b/>
          <w:bCs/>
          <w:spacing w:val="1"/>
          <w:sz w:val="20"/>
          <w:szCs w:val="20"/>
        </w:rPr>
        <w:t xml:space="preserve"> </w:t>
      </w:r>
      <w:r w:rsidRPr="31947382">
        <w:rPr>
          <w:b/>
          <w:bCs/>
          <w:sz w:val="20"/>
          <w:szCs w:val="20"/>
        </w:rPr>
        <w:t>oświadczenie</w:t>
      </w:r>
      <w:r w:rsidR="00E04160" w:rsidRPr="00E04160">
        <w:rPr>
          <w:b/>
          <w:bCs/>
          <w:sz w:val="20"/>
          <w:szCs w:val="20"/>
        </w:rPr>
        <w:t xml:space="preserve"> </w:t>
      </w:r>
      <w:r w:rsidR="00E04160" w:rsidRPr="31947382">
        <w:rPr>
          <w:b/>
          <w:bCs/>
          <w:sz w:val="20"/>
          <w:szCs w:val="20"/>
        </w:rPr>
        <w:t>o</w:t>
      </w:r>
      <w:r w:rsidR="00E04160" w:rsidRPr="31947382">
        <w:rPr>
          <w:b/>
          <w:bCs/>
          <w:spacing w:val="1"/>
          <w:sz w:val="20"/>
          <w:szCs w:val="20"/>
        </w:rPr>
        <w:t xml:space="preserve"> </w:t>
      </w:r>
      <w:r w:rsidR="00E04160" w:rsidRPr="31947382">
        <w:rPr>
          <w:b/>
          <w:bCs/>
          <w:sz w:val="20"/>
          <w:szCs w:val="20"/>
        </w:rPr>
        <w:t>niepoleganiu</w:t>
      </w:r>
      <w:r w:rsidR="00E04160" w:rsidRPr="31947382">
        <w:rPr>
          <w:b/>
          <w:bCs/>
          <w:spacing w:val="-1"/>
          <w:sz w:val="20"/>
          <w:szCs w:val="20"/>
        </w:rPr>
        <w:t xml:space="preserve"> </w:t>
      </w:r>
      <w:r w:rsidR="00E04160" w:rsidRPr="31947382">
        <w:rPr>
          <w:b/>
          <w:bCs/>
          <w:sz w:val="20"/>
          <w:szCs w:val="20"/>
        </w:rPr>
        <w:t>wykluczeniu składa</w:t>
      </w:r>
      <w:r w:rsidR="00E04160" w:rsidRPr="31947382">
        <w:rPr>
          <w:b/>
          <w:bCs/>
          <w:spacing w:val="1"/>
          <w:sz w:val="20"/>
          <w:szCs w:val="20"/>
        </w:rPr>
        <w:t xml:space="preserve"> </w:t>
      </w:r>
      <w:r w:rsidR="00E04160" w:rsidRPr="31947382">
        <w:rPr>
          <w:b/>
          <w:bCs/>
          <w:sz w:val="20"/>
          <w:szCs w:val="20"/>
        </w:rPr>
        <w:t>każdy</w:t>
      </w:r>
      <w:r w:rsidR="00E04160" w:rsidRPr="31947382">
        <w:rPr>
          <w:b/>
          <w:bCs/>
          <w:spacing w:val="1"/>
          <w:sz w:val="20"/>
          <w:szCs w:val="20"/>
        </w:rPr>
        <w:t xml:space="preserve"> </w:t>
      </w:r>
      <w:r w:rsidR="00E04160" w:rsidRPr="31947382">
        <w:rPr>
          <w:b/>
          <w:bCs/>
          <w:sz w:val="20"/>
          <w:szCs w:val="20"/>
        </w:rPr>
        <w:t>z</w:t>
      </w:r>
      <w:r w:rsidR="00E04160" w:rsidRPr="31947382">
        <w:rPr>
          <w:b/>
          <w:bCs/>
          <w:spacing w:val="1"/>
          <w:sz w:val="20"/>
          <w:szCs w:val="20"/>
        </w:rPr>
        <w:t xml:space="preserve"> </w:t>
      </w:r>
      <w:r w:rsidR="00E04160" w:rsidRPr="31947382">
        <w:rPr>
          <w:b/>
          <w:bCs/>
          <w:sz w:val="20"/>
          <w:szCs w:val="20"/>
        </w:rPr>
        <w:t>Wykonawców.</w:t>
      </w:r>
    </w:p>
    <w:p w14:paraId="4598A705" w14:textId="6AFBA41F" w:rsidR="00E03794" w:rsidRDefault="00E03794" w:rsidP="00EF381F">
      <w:pPr>
        <w:pStyle w:val="Akapitzlist"/>
        <w:tabs>
          <w:tab w:val="left" w:pos="1037"/>
        </w:tabs>
        <w:spacing w:line="224" w:lineRule="exact"/>
        <w:ind w:left="0" w:firstLine="0"/>
        <w:jc w:val="both"/>
        <w:rPr>
          <w:b/>
          <w:sz w:val="20"/>
        </w:rPr>
      </w:pPr>
      <w:r>
        <w:rPr>
          <w:sz w:val="20"/>
        </w:rPr>
        <w:t>Oferta</w:t>
      </w:r>
      <w:r>
        <w:rPr>
          <w:spacing w:val="-1"/>
          <w:sz w:val="20"/>
        </w:rPr>
        <w:t xml:space="preserve"> </w:t>
      </w:r>
      <w:r>
        <w:rPr>
          <w:sz w:val="20"/>
        </w:rPr>
        <w:t>oraz</w:t>
      </w:r>
      <w:r>
        <w:rPr>
          <w:spacing w:val="-3"/>
          <w:sz w:val="20"/>
        </w:rPr>
        <w:t xml:space="preserve"> </w:t>
      </w:r>
      <w:r>
        <w:rPr>
          <w:sz w:val="20"/>
        </w:rPr>
        <w:t>oświadczenie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niepodleganiu</w:t>
      </w:r>
      <w:r>
        <w:rPr>
          <w:spacing w:val="-1"/>
          <w:sz w:val="20"/>
        </w:rPr>
        <w:t xml:space="preserve"> </w:t>
      </w:r>
      <w:r>
        <w:rPr>
          <w:sz w:val="20"/>
        </w:rPr>
        <w:t>wykluczeniu</w:t>
      </w:r>
      <w:r>
        <w:rPr>
          <w:spacing w:val="-1"/>
          <w:sz w:val="20"/>
        </w:rPr>
        <w:t xml:space="preserve"> </w:t>
      </w:r>
      <w:r>
        <w:rPr>
          <w:sz w:val="20"/>
        </w:rPr>
        <w:t>muszą</w:t>
      </w:r>
      <w:r>
        <w:rPr>
          <w:spacing w:val="-1"/>
          <w:sz w:val="20"/>
        </w:rPr>
        <w:t xml:space="preserve"> </w:t>
      </w:r>
      <w:r>
        <w:rPr>
          <w:sz w:val="20"/>
        </w:rPr>
        <w:t>być</w:t>
      </w:r>
      <w:r>
        <w:rPr>
          <w:spacing w:val="-3"/>
          <w:sz w:val="20"/>
        </w:rPr>
        <w:t xml:space="preserve"> </w:t>
      </w:r>
      <w:r>
        <w:rPr>
          <w:sz w:val="20"/>
        </w:rPr>
        <w:t>złożone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oryginale.</w:t>
      </w:r>
    </w:p>
    <w:p w14:paraId="018FC68F" w14:textId="7D537493" w:rsidR="00E46EFE" w:rsidRDefault="009B541D" w:rsidP="00C11677">
      <w:pPr>
        <w:tabs>
          <w:tab w:val="left" w:pos="1194"/>
        </w:tabs>
        <w:jc w:val="both"/>
      </w:pPr>
      <w:r>
        <w:rPr>
          <w:sz w:val="20"/>
        </w:rPr>
        <w:t xml:space="preserve">                    </w:t>
      </w:r>
      <w:r w:rsidR="00E03794" w:rsidRPr="009B541D">
        <w:rPr>
          <w:sz w:val="20"/>
        </w:rPr>
        <w:t>Zamawiający</w:t>
      </w:r>
      <w:r w:rsidR="00E03794" w:rsidRPr="009B541D">
        <w:rPr>
          <w:spacing w:val="-5"/>
          <w:sz w:val="20"/>
        </w:rPr>
        <w:t xml:space="preserve"> </w:t>
      </w:r>
      <w:r w:rsidR="00E03794" w:rsidRPr="009B541D">
        <w:rPr>
          <w:sz w:val="20"/>
        </w:rPr>
        <w:t>zaleca</w:t>
      </w:r>
      <w:r w:rsidR="00E03794" w:rsidRPr="009B541D">
        <w:rPr>
          <w:spacing w:val="-3"/>
          <w:sz w:val="20"/>
        </w:rPr>
        <w:t xml:space="preserve"> </w:t>
      </w:r>
      <w:r w:rsidR="00E03794" w:rsidRPr="009B541D">
        <w:rPr>
          <w:sz w:val="20"/>
        </w:rPr>
        <w:t>ponumerowanie</w:t>
      </w:r>
      <w:r w:rsidR="00E03794" w:rsidRPr="009B541D">
        <w:rPr>
          <w:spacing w:val="-1"/>
          <w:sz w:val="20"/>
        </w:rPr>
        <w:t xml:space="preserve"> </w:t>
      </w:r>
      <w:r w:rsidR="00E03794" w:rsidRPr="009B541D">
        <w:rPr>
          <w:sz w:val="20"/>
        </w:rPr>
        <w:t>stron</w:t>
      </w:r>
      <w:r w:rsidR="00E03794" w:rsidRPr="009B541D">
        <w:rPr>
          <w:spacing w:val="-2"/>
          <w:sz w:val="20"/>
        </w:rPr>
        <w:t xml:space="preserve"> </w:t>
      </w:r>
      <w:r w:rsidR="00E03794" w:rsidRPr="009B541D">
        <w:rPr>
          <w:sz w:val="20"/>
        </w:rPr>
        <w:t>ofer</w:t>
      </w:r>
      <w:r w:rsidR="003D37CC" w:rsidRPr="009B541D">
        <w:rPr>
          <w:sz w:val="20"/>
        </w:rPr>
        <w:t>ty.</w:t>
      </w:r>
    </w:p>
    <w:p w14:paraId="03C1181F" w14:textId="77777777" w:rsidR="00E46EFE" w:rsidRDefault="00E46EFE" w:rsidP="00EF381F">
      <w:pPr>
        <w:pStyle w:val="Nagwek1"/>
        <w:numPr>
          <w:ilvl w:val="0"/>
          <w:numId w:val="7"/>
        </w:numPr>
        <w:tabs>
          <w:tab w:val="left" w:pos="1016"/>
        </w:tabs>
        <w:spacing w:before="188"/>
        <w:ind w:left="0" w:hanging="531"/>
        <w:jc w:val="both"/>
      </w:pPr>
      <w:r>
        <w:t>SPOSÓB ORAZ</w:t>
      </w:r>
      <w:r>
        <w:rPr>
          <w:spacing w:val="-5"/>
        </w:rPr>
        <w:t xml:space="preserve"> </w:t>
      </w:r>
      <w:r>
        <w:t>TERMIN</w:t>
      </w:r>
      <w:r>
        <w:rPr>
          <w:spacing w:val="-2"/>
        </w:rPr>
        <w:t xml:space="preserve"> </w:t>
      </w:r>
      <w:r>
        <w:t>SKŁADANIA</w:t>
      </w:r>
      <w:r>
        <w:rPr>
          <w:spacing w:val="-2"/>
        </w:rPr>
        <w:t xml:space="preserve"> </w:t>
      </w:r>
      <w:r>
        <w:t>OFERT</w:t>
      </w:r>
    </w:p>
    <w:p w14:paraId="6F834DED" w14:textId="77777777" w:rsidR="00E46EFE" w:rsidRDefault="00E46EFE" w:rsidP="00EF381F">
      <w:pPr>
        <w:jc w:val="both"/>
        <w:rPr>
          <w:b/>
          <w:bCs/>
          <w:sz w:val="20"/>
          <w:szCs w:val="20"/>
        </w:rPr>
      </w:pPr>
    </w:p>
    <w:p w14:paraId="1FCDC9E5" w14:textId="77777777" w:rsidR="002E2787" w:rsidRPr="002E2787" w:rsidRDefault="002E2787" w:rsidP="00EF381F">
      <w:pPr>
        <w:jc w:val="both"/>
        <w:rPr>
          <w:sz w:val="20"/>
        </w:rPr>
      </w:pPr>
    </w:p>
    <w:p w14:paraId="5579B7E2" w14:textId="77777777" w:rsidR="002E2787" w:rsidRPr="002E2787" w:rsidRDefault="002E2787" w:rsidP="00EF381F">
      <w:pPr>
        <w:jc w:val="both"/>
        <w:rPr>
          <w:sz w:val="20"/>
        </w:rPr>
      </w:pPr>
    </w:p>
    <w:p w14:paraId="041A59BC" w14:textId="0C613CF7" w:rsidR="002E2787" w:rsidRPr="00A12C42" w:rsidRDefault="002E2787" w:rsidP="006F6ACC">
      <w:pPr>
        <w:pStyle w:val="Akapitzlist"/>
        <w:tabs>
          <w:tab w:val="left" w:pos="1171"/>
        </w:tabs>
        <w:spacing w:before="1" w:line="259" w:lineRule="auto"/>
        <w:ind w:left="0" w:right="316" w:firstLine="0"/>
        <w:rPr>
          <w:sz w:val="20"/>
          <w:szCs w:val="20"/>
        </w:rPr>
      </w:pPr>
      <w:r w:rsidRPr="00A12C42">
        <w:rPr>
          <w:b/>
          <w:bCs/>
          <w:sz w:val="20"/>
          <w:szCs w:val="20"/>
        </w:rPr>
        <w:tab/>
      </w:r>
      <w:r w:rsidRPr="00A12C42">
        <w:rPr>
          <w:sz w:val="20"/>
          <w:szCs w:val="20"/>
        </w:rPr>
        <w:t>Ofertę</w:t>
      </w:r>
      <w:r w:rsidRPr="00A12C42">
        <w:rPr>
          <w:spacing w:val="20"/>
          <w:sz w:val="20"/>
          <w:szCs w:val="20"/>
        </w:rPr>
        <w:t xml:space="preserve"> </w:t>
      </w:r>
      <w:r w:rsidRPr="00A12C42">
        <w:rPr>
          <w:sz w:val="20"/>
          <w:szCs w:val="20"/>
        </w:rPr>
        <w:t>wraz</w:t>
      </w:r>
      <w:r w:rsidRPr="00A12C42">
        <w:rPr>
          <w:spacing w:val="17"/>
          <w:sz w:val="20"/>
          <w:szCs w:val="20"/>
        </w:rPr>
        <w:t xml:space="preserve"> </w:t>
      </w:r>
      <w:r w:rsidRPr="00A12C42">
        <w:rPr>
          <w:sz w:val="20"/>
          <w:szCs w:val="20"/>
        </w:rPr>
        <w:t>z</w:t>
      </w:r>
      <w:r w:rsidRPr="00A12C42">
        <w:rPr>
          <w:spacing w:val="17"/>
          <w:sz w:val="20"/>
          <w:szCs w:val="20"/>
        </w:rPr>
        <w:t xml:space="preserve"> </w:t>
      </w:r>
      <w:r w:rsidRPr="00A12C42">
        <w:rPr>
          <w:sz w:val="20"/>
          <w:szCs w:val="20"/>
        </w:rPr>
        <w:t>wymaganymi</w:t>
      </w:r>
      <w:r w:rsidRPr="00A12C42">
        <w:rPr>
          <w:spacing w:val="18"/>
          <w:sz w:val="20"/>
          <w:szCs w:val="20"/>
        </w:rPr>
        <w:t xml:space="preserve"> </w:t>
      </w:r>
      <w:r w:rsidRPr="00A12C42">
        <w:rPr>
          <w:sz w:val="20"/>
          <w:szCs w:val="20"/>
        </w:rPr>
        <w:t>dokumentami</w:t>
      </w:r>
      <w:r w:rsidRPr="00A12C42">
        <w:rPr>
          <w:spacing w:val="20"/>
          <w:sz w:val="20"/>
          <w:szCs w:val="20"/>
        </w:rPr>
        <w:t xml:space="preserve"> </w:t>
      </w:r>
      <w:r w:rsidRPr="00A12C42">
        <w:rPr>
          <w:sz w:val="20"/>
          <w:szCs w:val="20"/>
        </w:rPr>
        <w:t>należy</w:t>
      </w:r>
      <w:r w:rsidRPr="00A12C42">
        <w:rPr>
          <w:spacing w:val="15"/>
          <w:sz w:val="20"/>
          <w:szCs w:val="20"/>
        </w:rPr>
        <w:t xml:space="preserve"> </w:t>
      </w:r>
      <w:r w:rsidRPr="00A12C42">
        <w:rPr>
          <w:sz w:val="20"/>
          <w:szCs w:val="20"/>
        </w:rPr>
        <w:t>złożyć</w:t>
      </w:r>
      <w:r w:rsidRPr="00A12C42">
        <w:rPr>
          <w:spacing w:val="15"/>
          <w:sz w:val="20"/>
          <w:szCs w:val="20"/>
        </w:rPr>
        <w:t xml:space="preserve"> </w:t>
      </w:r>
      <w:r w:rsidRPr="00A12C42">
        <w:rPr>
          <w:sz w:val="20"/>
          <w:szCs w:val="20"/>
        </w:rPr>
        <w:t>za</w:t>
      </w:r>
      <w:r w:rsidRPr="00A12C42">
        <w:rPr>
          <w:spacing w:val="17"/>
          <w:sz w:val="20"/>
          <w:szCs w:val="20"/>
        </w:rPr>
        <w:t xml:space="preserve"> </w:t>
      </w:r>
      <w:r w:rsidRPr="00A12C42">
        <w:rPr>
          <w:sz w:val="20"/>
          <w:szCs w:val="20"/>
        </w:rPr>
        <w:t>pośrednictwem</w:t>
      </w:r>
      <w:r w:rsidRPr="00A12C42">
        <w:rPr>
          <w:spacing w:val="18"/>
          <w:sz w:val="20"/>
          <w:szCs w:val="20"/>
        </w:rPr>
        <w:t xml:space="preserve"> </w:t>
      </w:r>
      <w:r w:rsidRPr="00A12C42">
        <w:rPr>
          <w:sz w:val="20"/>
          <w:szCs w:val="20"/>
        </w:rPr>
        <w:t>Platformy</w:t>
      </w:r>
      <w:r w:rsidRPr="00A12C42">
        <w:rPr>
          <w:spacing w:val="18"/>
          <w:sz w:val="20"/>
          <w:szCs w:val="20"/>
        </w:rPr>
        <w:t xml:space="preserve"> </w:t>
      </w:r>
      <w:r w:rsidR="00A12C42">
        <w:rPr>
          <w:spacing w:val="18"/>
          <w:sz w:val="20"/>
          <w:szCs w:val="20"/>
        </w:rPr>
        <w:t xml:space="preserve">                       </w:t>
      </w:r>
      <w:r w:rsidR="00B77149" w:rsidRPr="00A12C42">
        <w:rPr>
          <w:color w:val="2F5496" w:themeColor="accent1" w:themeShade="BF"/>
          <w:spacing w:val="18"/>
          <w:sz w:val="20"/>
          <w:szCs w:val="20"/>
        </w:rPr>
        <w:t>https;//</w:t>
      </w:r>
      <w:r w:rsidRPr="00A12C42">
        <w:rPr>
          <w:color w:val="2F5496" w:themeColor="accent1" w:themeShade="BF"/>
          <w:sz w:val="20"/>
          <w:szCs w:val="20"/>
        </w:rPr>
        <w:t>e-</w:t>
      </w:r>
      <w:r w:rsidR="00B77149" w:rsidRPr="00A12C42">
        <w:rPr>
          <w:color w:val="2F5496" w:themeColor="accent1" w:themeShade="BF"/>
          <w:spacing w:val="-52"/>
          <w:sz w:val="20"/>
          <w:szCs w:val="20"/>
        </w:rPr>
        <w:t>z</w:t>
      </w:r>
      <w:r w:rsidRPr="00A12C42">
        <w:rPr>
          <w:color w:val="2F5496" w:themeColor="accent1" w:themeShade="BF"/>
          <w:sz w:val="20"/>
          <w:szCs w:val="20"/>
        </w:rPr>
        <w:t>amówienia</w:t>
      </w:r>
      <w:r w:rsidRPr="00A12C42">
        <w:rPr>
          <w:sz w:val="20"/>
          <w:szCs w:val="20"/>
        </w:rPr>
        <w:t>,</w:t>
      </w:r>
      <w:r w:rsidRPr="00A12C42">
        <w:rPr>
          <w:spacing w:val="-14"/>
          <w:sz w:val="20"/>
          <w:szCs w:val="20"/>
        </w:rPr>
        <w:t xml:space="preserve"> </w:t>
      </w:r>
      <w:r w:rsidRPr="00A12C42">
        <w:rPr>
          <w:sz w:val="20"/>
          <w:szCs w:val="20"/>
        </w:rPr>
        <w:t>zgodnie</w:t>
      </w:r>
      <w:r w:rsidRPr="00A12C42">
        <w:rPr>
          <w:spacing w:val="-14"/>
          <w:sz w:val="20"/>
          <w:szCs w:val="20"/>
        </w:rPr>
        <w:t xml:space="preserve"> </w:t>
      </w:r>
      <w:r w:rsidRPr="00A12C42">
        <w:rPr>
          <w:sz w:val="20"/>
          <w:szCs w:val="20"/>
        </w:rPr>
        <w:t>z</w:t>
      </w:r>
      <w:r w:rsidRPr="00A12C42">
        <w:rPr>
          <w:spacing w:val="-17"/>
          <w:sz w:val="20"/>
          <w:szCs w:val="20"/>
        </w:rPr>
        <w:t xml:space="preserve"> </w:t>
      </w:r>
      <w:r w:rsidRPr="00A12C42">
        <w:rPr>
          <w:sz w:val="20"/>
          <w:szCs w:val="20"/>
        </w:rPr>
        <w:t>instrukcją</w:t>
      </w:r>
      <w:r w:rsidRPr="00A12C42">
        <w:rPr>
          <w:spacing w:val="-16"/>
          <w:sz w:val="20"/>
          <w:szCs w:val="20"/>
        </w:rPr>
        <w:t xml:space="preserve"> </w:t>
      </w:r>
      <w:r w:rsidRPr="00A12C42">
        <w:rPr>
          <w:sz w:val="20"/>
          <w:szCs w:val="20"/>
        </w:rPr>
        <w:t>określoną</w:t>
      </w:r>
      <w:r w:rsidRPr="00A12C42">
        <w:rPr>
          <w:spacing w:val="-14"/>
          <w:sz w:val="20"/>
          <w:szCs w:val="20"/>
        </w:rPr>
        <w:t xml:space="preserve"> </w:t>
      </w:r>
      <w:r w:rsidRPr="00A12C42">
        <w:rPr>
          <w:sz w:val="20"/>
          <w:szCs w:val="20"/>
        </w:rPr>
        <w:t>w</w:t>
      </w:r>
      <w:r w:rsidRPr="00A12C42">
        <w:rPr>
          <w:spacing w:val="-16"/>
          <w:sz w:val="20"/>
          <w:szCs w:val="20"/>
        </w:rPr>
        <w:t xml:space="preserve"> </w:t>
      </w:r>
      <w:r w:rsidRPr="00A12C42">
        <w:rPr>
          <w:sz w:val="20"/>
          <w:szCs w:val="20"/>
        </w:rPr>
        <w:t>pkt.</w:t>
      </w:r>
      <w:r w:rsidRPr="00A12C42">
        <w:rPr>
          <w:spacing w:val="-16"/>
          <w:sz w:val="20"/>
          <w:szCs w:val="20"/>
        </w:rPr>
        <w:t xml:space="preserve"> </w:t>
      </w:r>
      <w:r w:rsidR="00B77149" w:rsidRPr="00A12C42">
        <w:rPr>
          <w:sz w:val="20"/>
          <w:szCs w:val="20"/>
        </w:rPr>
        <w:t>XI</w:t>
      </w:r>
      <w:r w:rsidRPr="00A12C42">
        <w:rPr>
          <w:spacing w:val="-14"/>
          <w:sz w:val="20"/>
          <w:szCs w:val="20"/>
        </w:rPr>
        <w:t xml:space="preserve"> </w:t>
      </w:r>
      <w:r w:rsidRPr="00A12C42">
        <w:rPr>
          <w:sz w:val="20"/>
          <w:szCs w:val="20"/>
        </w:rPr>
        <w:t>SWZ,</w:t>
      </w:r>
      <w:r w:rsidRPr="00A12C42">
        <w:rPr>
          <w:spacing w:val="-14"/>
          <w:sz w:val="20"/>
          <w:szCs w:val="20"/>
        </w:rPr>
        <w:t xml:space="preserve"> </w:t>
      </w:r>
      <w:r w:rsidRPr="007D656A">
        <w:rPr>
          <w:b/>
          <w:sz w:val="20"/>
          <w:szCs w:val="20"/>
        </w:rPr>
        <w:t>do</w:t>
      </w:r>
      <w:r w:rsidRPr="007D656A">
        <w:rPr>
          <w:b/>
          <w:spacing w:val="-14"/>
          <w:sz w:val="20"/>
          <w:szCs w:val="20"/>
        </w:rPr>
        <w:t xml:space="preserve"> </w:t>
      </w:r>
      <w:r w:rsidRPr="007D656A">
        <w:rPr>
          <w:b/>
          <w:sz w:val="20"/>
          <w:szCs w:val="20"/>
        </w:rPr>
        <w:t>dnia</w:t>
      </w:r>
      <w:r w:rsidRPr="007D656A">
        <w:rPr>
          <w:b/>
          <w:spacing w:val="-14"/>
          <w:sz w:val="20"/>
          <w:szCs w:val="20"/>
        </w:rPr>
        <w:t xml:space="preserve"> </w:t>
      </w:r>
      <w:r w:rsidR="005D704B" w:rsidRPr="007D656A">
        <w:rPr>
          <w:b/>
          <w:sz w:val="20"/>
          <w:szCs w:val="20"/>
        </w:rPr>
        <w:t>2</w:t>
      </w:r>
      <w:r w:rsidR="00C466E9" w:rsidRPr="007D656A">
        <w:rPr>
          <w:b/>
          <w:sz w:val="20"/>
          <w:szCs w:val="20"/>
        </w:rPr>
        <w:t>5</w:t>
      </w:r>
      <w:r w:rsidRPr="007D656A">
        <w:rPr>
          <w:b/>
          <w:sz w:val="20"/>
          <w:szCs w:val="20"/>
        </w:rPr>
        <w:t>.1</w:t>
      </w:r>
      <w:r w:rsidR="00B77149" w:rsidRPr="007D656A">
        <w:rPr>
          <w:b/>
          <w:sz w:val="20"/>
          <w:szCs w:val="20"/>
        </w:rPr>
        <w:t>1</w:t>
      </w:r>
      <w:r w:rsidRPr="007D656A">
        <w:rPr>
          <w:b/>
          <w:sz w:val="20"/>
          <w:szCs w:val="20"/>
        </w:rPr>
        <w:t>.202</w:t>
      </w:r>
      <w:r w:rsidR="00F32C5C" w:rsidRPr="007D656A">
        <w:rPr>
          <w:b/>
          <w:sz w:val="20"/>
          <w:szCs w:val="20"/>
        </w:rPr>
        <w:t>4</w:t>
      </w:r>
      <w:r w:rsidRPr="007D656A">
        <w:rPr>
          <w:b/>
          <w:sz w:val="20"/>
          <w:szCs w:val="20"/>
        </w:rPr>
        <w:t>r</w:t>
      </w:r>
      <w:r w:rsidRPr="007D656A">
        <w:rPr>
          <w:b/>
          <w:spacing w:val="-14"/>
          <w:sz w:val="20"/>
          <w:szCs w:val="20"/>
        </w:rPr>
        <w:t xml:space="preserve"> </w:t>
      </w:r>
      <w:r w:rsidR="00184EF1" w:rsidRPr="007D656A">
        <w:rPr>
          <w:b/>
          <w:spacing w:val="-14"/>
          <w:sz w:val="20"/>
          <w:szCs w:val="20"/>
        </w:rPr>
        <w:t xml:space="preserve"> </w:t>
      </w:r>
      <w:r w:rsidRPr="00A12C42">
        <w:rPr>
          <w:b/>
          <w:sz w:val="20"/>
          <w:szCs w:val="20"/>
        </w:rPr>
        <w:t>do</w:t>
      </w:r>
      <w:r w:rsidRPr="00A12C42">
        <w:rPr>
          <w:b/>
          <w:spacing w:val="-14"/>
          <w:sz w:val="20"/>
          <w:szCs w:val="20"/>
        </w:rPr>
        <w:t xml:space="preserve"> </w:t>
      </w:r>
      <w:r w:rsidRPr="00A12C42">
        <w:rPr>
          <w:b/>
          <w:sz w:val="20"/>
          <w:szCs w:val="20"/>
        </w:rPr>
        <w:t>godz.</w:t>
      </w:r>
      <w:r w:rsidRPr="00A12C42">
        <w:rPr>
          <w:b/>
          <w:spacing w:val="-18"/>
          <w:sz w:val="20"/>
          <w:szCs w:val="20"/>
        </w:rPr>
        <w:t xml:space="preserve"> </w:t>
      </w:r>
      <w:r w:rsidRPr="00A12C42">
        <w:rPr>
          <w:b/>
          <w:sz w:val="20"/>
          <w:szCs w:val="20"/>
        </w:rPr>
        <w:t>0</w:t>
      </w:r>
      <w:r w:rsidR="004E4AE9">
        <w:rPr>
          <w:b/>
          <w:sz w:val="20"/>
          <w:szCs w:val="20"/>
        </w:rPr>
        <w:t>8</w:t>
      </w:r>
      <w:r w:rsidRPr="00A12C42">
        <w:rPr>
          <w:b/>
          <w:sz w:val="20"/>
          <w:szCs w:val="20"/>
        </w:rPr>
        <w:t>:</w:t>
      </w:r>
      <w:r w:rsidR="0080341D">
        <w:rPr>
          <w:b/>
          <w:sz w:val="20"/>
          <w:szCs w:val="20"/>
        </w:rPr>
        <w:t>3</w:t>
      </w:r>
      <w:r w:rsidRPr="00A12C42">
        <w:rPr>
          <w:b/>
          <w:sz w:val="20"/>
          <w:szCs w:val="20"/>
        </w:rPr>
        <w:t>0</w:t>
      </w:r>
      <w:r w:rsidRPr="00A12C42">
        <w:rPr>
          <w:sz w:val="20"/>
          <w:szCs w:val="20"/>
        </w:rPr>
        <w:t>.</w:t>
      </w:r>
    </w:p>
    <w:p w14:paraId="01F12C9C" w14:textId="77777777" w:rsidR="002E2787" w:rsidRPr="00A12C42" w:rsidRDefault="002E2787" w:rsidP="00EF381F">
      <w:pPr>
        <w:pStyle w:val="Akapitzlist"/>
        <w:tabs>
          <w:tab w:val="left" w:pos="1171"/>
        </w:tabs>
        <w:spacing w:line="251" w:lineRule="exact"/>
        <w:ind w:left="0" w:firstLine="0"/>
        <w:jc w:val="both"/>
        <w:rPr>
          <w:sz w:val="20"/>
          <w:szCs w:val="20"/>
        </w:rPr>
      </w:pPr>
      <w:r w:rsidRPr="00A12C42">
        <w:rPr>
          <w:sz w:val="20"/>
          <w:szCs w:val="20"/>
        </w:rPr>
        <w:t>Po</w:t>
      </w:r>
      <w:r w:rsidRPr="00A12C42">
        <w:rPr>
          <w:spacing w:val="-2"/>
          <w:sz w:val="20"/>
          <w:szCs w:val="20"/>
        </w:rPr>
        <w:t xml:space="preserve"> </w:t>
      </w:r>
      <w:r w:rsidRPr="00A12C42">
        <w:rPr>
          <w:sz w:val="20"/>
          <w:szCs w:val="20"/>
        </w:rPr>
        <w:t>upływie</w:t>
      </w:r>
      <w:r w:rsidRPr="00A12C42">
        <w:rPr>
          <w:spacing w:val="-3"/>
          <w:sz w:val="20"/>
          <w:szCs w:val="20"/>
        </w:rPr>
        <w:t xml:space="preserve"> </w:t>
      </w:r>
      <w:r w:rsidRPr="00A12C42">
        <w:rPr>
          <w:sz w:val="20"/>
          <w:szCs w:val="20"/>
        </w:rPr>
        <w:t>terminu</w:t>
      </w:r>
      <w:r w:rsidRPr="00A12C42">
        <w:rPr>
          <w:spacing w:val="-1"/>
          <w:sz w:val="20"/>
          <w:szCs w:val="20"/>
        </w:rPr>
        <w:t xml:space="preserve"> </w:t>
      </w:r>
      <w:r w:rsidRPr="00A12C42">
        <w:rPr>
          <w:sz w:val="20"/>
          <w:szCs w:val="20"/>
        </w:rPr>
        <w:t>składania ofert,</w:t>
      </w:r>
      <w:r w:rsidRPr="00A12C42">
        <w:rPr>
          <w:spacing w:val="-3"/>
          <w:sz w:val="20"/>
          <w:szCs w:val="20"/>
        </w:rPr>
        <w:t xml:space="preserve"> </w:t>
      </w:r>
      <w:r w:rsidRPr="00A12C42">
        <w:rPr>
          <w:sz w:val="20"/>
          <w:szCs w:val="20"/>
        </w:rPr>
        <w:t>złożenie oferty</w:t>
      </w:r>
      <w:r w:rsidRPr="00A12C42">
        <w:rPr>
          <w:spacing w:val="-1"/>
          <w:sz w:val="20"/>
          <w:szCs w:val="20"/>
        </w:rPr>
        <w:t xml:space="preserve"> </w:t>
      </w:r>
      <w:r w:rsidRPr="00A12C42">
        <w:rPr>
          <w:sz w:val="20"/>
          <w:szCs w:val="20"/>
        </w:rPr>
        <w:t>nie</w:t>
      </w:r>
      <w:r w:rsidRPr="00A12C42">
        <w:rPr>
          <w:spacing w:val="-1"/>
          <w:sz w:val="20"/>
          <w:szCs w:val="20"/>
        </w:rPr>
        <w:t xml:space="preserve"> </w:t>
      </w:r>
      <w:r w:rsidRPr="00A12C42">
        <w:rPr>
          <w:sz w:val="20"/>
          <w:szCs w:val="20"/>
        </w:rPr>
        <w:t>będzie</w:t>
      </w:r>
      <w:r w:rsidRPr="00A12C42">
        <w:rPr>
          <w:spacing w:val="-13"/>
          <w:sz w:val="20"/>
          <w:szCs w:val="20"/>
        </w:rPr>
        <w:t xml:space="preserve"> </w:t>
      </w:r>
      <w:r w:rsidRPr="00A12C42">
        <w:rPr>
          <w:sz w:val="20"/>
          <w:szCs w:val="20"/>
        </w:rPr>
        <w:t>możliwe.</w:t>
      </w:r>
    </w:p>
    <w:p w14:paraId="39EC1441" w14:textId="353A1D5D" w:rsidR="002E2787" w:rsidRPr="00A12C42" w:rsidRDefault="002E2787" w:rsidP="00EF381F">
      <w:pPr>
        <w:tabs>
          <w:tab w:val="left" w:pos="1171"/>
        </w:tabs>
        <w:spacing w:before="18"/>
        <w:rPr>
          <w:sz w:val="20"/>
          <w:szCs w:val="20"/>
        </w:rPr>
      </w:pPr>
      <w:r w:rsidRPr="00A12C42">
        <w:rPr>
          <w:sz w:val="20"/>
          <w:szCs w:val="20"/>
        </w:rPr>
        <w:t>Otwarcie</w:t>
      </w:r>
      <w:r w:rsidRPr="00A12C42">
        <w:rPr>
          <w:spacing w:val="-1"/>
          <w:sz w:val="20"/>
          <w:szCs w:val="20"/>
        </w:rPr>
        <w:t xml:space="preserve"> </w:t>
      </w:r>
      <w:r w:rsidRPr="00A12C42">
        <w:rPr>
          <w:sz w:val="20"/>
          <w:szCs w:val="20"/>
        </w:rPr>
        <w:t>ofert</w:t>
      </w:r>
      <w:r w:rsidRPr="00A12C42">
        <w:rPr>
          <w:spacing w:val="-3"/>
          <w:sz w:val="20"/>
          <w:szCs w:val="20"/>
        </w:rPr>
        <w:t xml:space="preserve"> </w:t>
      </w:r>
      <w:r w:rsidRPr="00A12C42">
        <w:rPr>
          <w:sz w:val="20"/>
          <w:szCs w:val="20"/>
        </w:rPr>
        <w:t>jest</w:t>
      </w:r>
      <w:r w:rsidRPr="00A12C42">
        <w:rPr>
          <w:spacing w:val="-4"/>
          <w:sz w:val="20"/>
          <w:szCs w:val="20"/>
        </w:rPr>
        <w:t xml:space="preserve"> </w:t>
      </w:r>
      <w:r w:rsidRPr="00A12C42">
        <w:rPr>
          <w:sz w:val="20"/>
          <w:szCs w:val="20"/>
        </w:rPr>
        <w:t>niejawne.</w:t>
      </w:r>
      <w:r w:rsidR="00B77149" w:rsidRPr="00A12C42">
        <w:rPr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184EF1">
        <w:rPr>
          <w:sz w:val="20"/>
          <w:szCs w:val="20"/>
        </w:rPr>
        <w:t xml:space="preserve">                         </w:t>
      </w:r>
      <w:r w:rsidR="00B77149" w:rsidRPr="00A12C42">
        <w:rPr>
          <w:sz w:val="20"/>
          <w:szCs w:val="20"/>
        </w:rPr>
        <w:t xml:space="preserve"> </w:t>
      </w:r>
      <w:r w:rsidRPr="00A12C42">
        <w:rPr>
          <w:sz w:val="20"/>
          <w:szCs w:val="20"/>
        </w:rPr>
        <w:t>Otwarcie ofert</w:t>
      </w:r>
      <w:r w:rsidRPr="00A12C42">
        <w:rPr>
          <w:spacing w:val="-1"/>
          <w:sz w:val="20"/>
          <w:szCs w:val="20"/>
        </w:rPr>
        <w:t xml:space="preserve"> </w:t>
      </w:r>
      <w:r w:rsidRPr="00A12C42">
        <w:rPr>
          <w:sz w:val="20"/>
          <w:szCs w:val="20"/>
        </w:rPr>
        <w:t>nastąpi</w:t>
      </w:r>
      <w:r w:rsidRPr="00A12C42">
        <w:rPr>
          <w:spacing w:val="-2"/>
          <w:sz w:val="20"/>
          <w:szCs w:val="20"/>
        </w:rPr>
        <w:t xml:space="preserve"> </w:t>
      </w:r>
      <w:r w:rsidRPr="00A12C42">
        <w:rPr>
          <w:b/>
          <w:sz w:val="20"/>
          <w:szCs w:val="20"/>
        </w:rPr>
        <w:t>w dniu:</w:t>
      </w:r>
      <w:r w:rsidRPr="00A12C42">
        <w:rPr>
          <w:b/>
          <w:color w:val="FF0000"/>
          <w:sz w:val="20"/>
          <w:szCs w:val="20"/>
        </w:rPr>
        <w:t xml:space="preserve"> </w:t>
      </w:r>
      <w:r w:rsidR="005D704B" w:rsidRPr="007D656A">
        <w:rPr>
          <w:b/>
          <w:sz w:val="20"/>
          <w:szCs w:val="20"/>
        </w:rPr>
        <w:t>2</w:t>
      </w:r>
      <w:r w:rsidR="00C466E9" w:rsidRPr="007D656A">
        <w:rPr>
          <w:b/>
          <w:sz w:val="20"/>
          <w:szCs w:val="20"/>
        </w:rPr>
        <w:t>5</w:t>
      </w:r>
      <w:r w:rsidRPr="007D656A">
        <w:rPr>
          <w:b/>
          <w:sz w:val="20"/>
          <w:szCs w:val="20"/>
        </w:rPr>
        <w:t>.1</w:t>
      </w:r>
      <w:r w:rsidR="00B77149" w:rsidRPr="007D656A">
        <w:rPr>
          <w:b/>
          <w:sz w:val="20"/>
          <w:szCs w:val="20"/>
        </w:rPr>
        <w:t>1</w:t>
      </w:r>
      <w:r w:rsidRPr="007D656A">
        <w:rPr>
          <w:b/>
          <w:sz w:val="20"/>
          <w:szCs w:val="20"/>
        </w:rPr>
        <w:t>.202</w:t>
      </w:r>
      <w:r w:rsidR="00A67FBC" w:rsidRPr="007D656A">
        <w:rPr>
          <w:b/>
          <w:sz w:val="20"/>
          <w:szCs w:val="20"/>
        </w:rPr>
        <w:t>4</w:t>
      </w:r>
      <w:r w:rsidRPr="007D656A">
        <w:rPr>
          <w:b/>
          <w:sz w:val="20"/>
          <w:szCs w:val="20"/>
        </w:rPr>
        <w:t>r.</w:t>
      </w:r>
      <w:r w:rsidRPr="007D656A">
        <w:rPr>
          <w:b/>
          <w:spacing w:val="-1"/>
          <w:sz w:val="20"/>
          <w:szCs w:val="20"/>
        </w:rPr>
        <w:t xml:space="preserve"> </w:t>
      </w:r>
      <w:r w:rsidRPr="00C90604">
        <w:rPr>
          <w:b/>
          <w:sz w:val="20"/>
          <w:szCs w:val="20"/>
        </w:rPr>
        <w:t>o godz.</w:t>
      </w:r>
      <w:r w:rsidRPr="00C90604">
        <w:rPr>
          <w:b/>
          <w:spacing w:val="-3"/>
          <w:sz w:val="20"/>
          <w:szCs w:val="20"/>
        </w:rPr>
        <w:t xml:space="preserve"> </w:t>
      </w:r>
      <w:r w:rsidR="00B77149" w:rsidRPr="00C90604">
        <w:rPr>
          <w:b/>
          <w:sz w:val="20"/>
          <w:szCs w:val="20"/>
        </w:rPr>
        <w:t>09:</w:t>
      </w:r>
      <w:r w:rsidR="00A67FBC">
        <w:rPr>
          <w:b/>
          <w:sz w:val="20"/>
          <w:szCs w:val="20"/>
        </w:rPr>
        <w:t>0</w:t>
      </w:r>
      <w:r w:rsidRPr="00C90604">
        <w:rPr>
          <w:b/>
          <w:sz w:val="20"/>
          <w:szCs w:val="20"/>
        </w:rPr>
        <w:t>0.</w:t>
      </w:r>
    </w:p>
    <w:p w14:paraId="30D1E45F" w14:textId="77777777" w:rsidR="002E2787" w:rsidRPr="00A12C42" w:rsidRDefault="002E2787" w:rsidP="00EF381F">
      <w:pPr>
        <w:pStyle w:val="Akapitzlist"/>
        <w:tabs>
          <w:tab w:val="left" w:pos="1171"/>
        </w:tabs>
        <w:spacing w:before="23" w:line="259" w:lineRule="auto"/>
        <w:ind w:left="0" w:right="319" w:firstLine="0"/>
        <w:jc w:val="both"/>
        <w:rPr>
          <w:sz w:val="20"/>
          <w:szCs w:val="20"/>
        </w:rPr>
      </w:pPr>
      <w:r w:rsidRPr="00A12C42">
        <w:rPr>
          <w:sz w:val="20"/>
          <w:szCs w:val="20"/>
        </w:rPr>
        <w:t>Bezpośrednio</w:t>
      </w:r>
      <w:r w:rsidRPr="00A12C42">
        <w:rPr>
          <w:spacing w:val="24"/>
          <w:sz w:val="20"/>
          <w:szCs w:val="20"/>
        </w:rPr>
        <w:t xml:space="preserve"> </w:t>
      </w:r>
      <w:r w:rsidRPr="00A12C42">
        <w:rPr>
          <w:sz w:val="20"/>
          <w:szCs w:val="20"/>
        </w:rPr>
        <w:t>przed</w:t>
      </w:r>
      <w:r w:rsidRPr="00A12C42">
        <w:rPr>
          <w:spacing w:val="22"/>
          <w:sz w:val="20"/>
          <w:szCs w:val="20"/>
        </w:rPr>
        <w:t xml:space="preserve"> </w:t>
      </w:r>
      <w:r w:rsidRPr="00A12C42">
        <w:rPr>
          <w:sz w:val="20"/>
          <w:szCs w:val="20"/>
        </w:rPr>
        <w:t>otwarciem</w:t>
      </w:r>
      <w:r w:rsidRPr="00A12C42">
        <w:rPr>
          <w:spacing w:val="27"/>
          <w:sz w:val="20"/>
          <w:szCs w:val="20"/>
        </w:rPr>
        <w:t xml:space="preserve"> </w:t>
      </w:r>
      <w:r w:rsidRPr="00A12C42">
        <w:rPr>
          <w:sz w:val="20"/>
          <w:szCs w:val="20"/>
        </w:rPr>
        <w:t>ofert</w:t>
      </w:r>
      <w:r w:rsidRPr="00A12C42">
        <w:rPr>
          <w:spacing w:val="26"/>
          <w:sz w:val="20"/>
          <w:szCs w:val="20"/>
        </w:rPr>
        <w:t xml:space="preserve"> </w:t>
      </w:r>
      <w:r w:rsidRPr="00A12C42">
        <w:rPr>
          <w:sz w:val="20"/>
          <w:szCs w:val="20"/>
        </w:rPr>
        <w:t>Zamawiający</w:t>
      </w:r>
      <w:r w:rsidRPr="00A12C42">
        <w:rPr>
          <w:spacing w:val="20"/>
          <w:sz w:val="20"/>
          <w:szCs w:val="20"/>
        </w:rPr>
        <w:t xml:space="preserve"> </w:t>
      </w:r>
      <w:r w:rsidRPr="00A12C42">
        <w:rPr>
          <w:sz w:val="20"/>
          <w:szCs w:val="20"/>
        </w:rPr>
        <w:t>poda</w:t>
      </w:r>
      <w:r w:rsidRPr="00A12C42">
        <w:rPr>
          <w:spacing w:val="26"/>
          <w:sz w:val="20"/>
          <w:szCs w:val="20"/>
        </w:rPr>
        <w:t xml:space="preserve"> </w:t>
      </w:r>
      <w:r w:rsidRPr="00A12C42">
        <w:rPr>
          <w:sz w:val="20"/>
          <w:szCs w:val="20"/>
        </w:rPr>
        <w:t>kwotę,</w:t>
      </w:r>
      <w:r w:rsidRPr="00A12C42">
        <w:rPr>
          <w:spacing w:val="24"/>
          <w:sz w:val="20"/>
          <w:szCs w:val="20"/>
        </w:rPr>
        <w:t xml:space="preserve"> </w:t>
      </w:r>
      <w:r w:rsidRPr="00A12C42">
        <w:rPr>
          <w:sz w:val="20"/>
          <w:szCs w:val="20"/>
        </w:rPr>
        <w:t>jaką</w:t>
      </w:r>
      <w:r w:rsidRPr="00A12C42">
        <w:rPr>
          <w:spacing w:val="22"/>
          <w:sz w:val="20"/>
          <w:szCs w:val="20"/>
        </w:rPr>
        <w:t xml:space="preserve"> </w:t>
      </w:r>
      <w:r w:rsidRPr="00A12C42">
        <w:rPr>
          <w:sz w:val="20"/>
          <w:szCs w:val="20"/>
        </w:rPr>
        <w:t>zamierza</w:t>
      </w:r>
      <w:r w:rsidRPr="00A12C42">
        <w:rPr>
          <w:spacing w:val="22"/>
          <w:sz w:val="20"/>
          <w:szCs w:val="20"/>
        </w:rPr>
        <w:t xml:space="preserve"> </w:t>
      </w:r>
      <w:r w:rsidRPr="00A12C42">
        <w:rPr>
          <w:sz w:val="20"/>
          <w:szCs w:val="20"/>
        </w:rPr>
        <w:t>przeznaczyć</w:t>
      </w:r>
      <w:r w:rsidRPr="00A12C42">
        <w:rPr>
          <w:spacing w:val="26"/>
          <w:sz w:val="20"/>
          <w:szCs w:val="20"/>
        </w:rPr>
        <w:t xml:space="preserve"> </w:t>
      </w:r>
      <w:r w:rsidRPr="00A12C42">
        <w:rPr>
          <w:sz w:val="20"/>
          <w:szCs w:val="20"/>
        </w:rPr>
        <w:t>na</w:t>
      </w:r>
      <w:r w:rsidRPr="00A12C42">
        <w:rPr>
          <w:spacing w:val="-52"/>
          <w:sz w:val="20"/>
          <w:szCs w:val="20"/>
        </w:rPr>
        <w:t xml:space="preserve"> </w:t>
      </w:r>
      <w:r w:rsidRPr="00A12C42">
        <w:rPr>
          <w:sz w:val="20"/>
          <w:szCs w:val="20"/>
        </w:rPr>
        <w:t>sfinansowanie zamówienia.</w:t>
      </w:r>
    </w:p>
    <w:p w14:paraId="7F32D36B" w14:textId="2C6EE031" w:rsidR="002E2787" w:rsidRPr="00A12C42" w:rsidRDefault="002E2787" w:rsidP="00EF381F">
      <w:pPr>
        <w:pStyle w:val="Akapitzlist"/>
        <w:tabs>
          <w:tab w:val="left" w:pos="1171"/>
        </w:tabs>
        <w:spacing w:line="259" w:lineRule="auto"/>
        <w:ind w:left="0" w:right="315" w:firstLine="0"/>
        <w:jc w:val="both"/>
        <w:rPr>
          <w:sz w:val="20"/>
          <w:szCs w:val="20"/>
        </w:rPr>
      </w:pPr>
      <w:r w:rsidRPr="00A12C42">
        <w:rPr>
          <w:sz w:val="20"/>
          <w:szCs w:val="20"/>
        </w:rPr>
        <w:t>Niezwłocznie</w:t>
      </w:r>
      <w:r w:rsidRPr="00A12C42">
        <w:rPr>
          <w:spacing w:val="25"/>
          <w:sz w:val="20"/>
          <w:szCs w:val="20"/>
        </w:rPr>
        <w:t xml:space="preserve"> </w:t>
      </w:r>
      <w:r w:rsidRPr="00A12C42">
        <w:rPr>
          <w:sz w:val="20"/>
          <w:szCs w:val="20"/>
        </w:rPr>
        <w:t>po</w:t>
      </w:r>
      <w:r w:rsidRPr="00A12C42">
        <w:rPr>
          <w:spacing w:val="26"/>
          <w:sz w:val="20"/>
          <w:szCs w:val="20"/>
        </w:rPr>
        <w:t xml:space="preserve"> </w:t>
      </w:r>
      <w:r w:rsidRPr="00A12C42">
        <w:rPr>
          <w:sz w:val="20"/>
          <w:szCs w:val="20"/>
        </w:rPr>
        <w:t>otwarciu</w:t>
      </w:r>
      <w:r w:rsidRPr="00A12C42">
        <w:rPr>
          <w:spacing w:val="24"/>
          <w:sz w:val="20"/>
          <w:szCs w:val="20"/>
        </w:rPr>
        <w:t xml:space="preserve"> </w:t>
      </w:r>
      <w:r w:rsidRPr="00A12C42">
        <w:rPr>
          <w:sz w:val="20"/>
          <w:szCs w:val="20"/>
        </w:rPr>
        <w:t>ofert</w:t>
      </w:r>
      <w:r w:rsidRPr="00A12C42">
        <w:rPr>
          <w:spacing w:val="29"/>
          <w:sz w:val="20"/>
          <w:szCs w:val="20"/>
        </w:rPr>
        <w:t xml:space="preserve"> </w:t>
      </w:r>
      <w:r w:rsidRPr="00A12C42">
        <w:rPr>
          <w:sz w:val="20"/>
          <w:szCs w:val="20"/>
        </w:rPr>
        <w:t>Zamawiający</w:t>
      </w:r>
      <w:r w:rsidRPr="00A12C42">
        <w:rPr>
          <w:spacing w:val="26"/>
          <w:sz w:val="20"/>
          <w:szCs w:val="20"/>
        </w:rPr>
        <w:t xml:space="preserve"> </w:t>
      </w:r>
      <w:r w:rsidRPr="00A12C42">
        <w:rPr>
          <w:sz w:val="20"/>
          <w:szCs w:val="20"/>
        </w:rPr>
        <w:t>zamieści</w:t>
      </w:r>
      <w:r w:rsidRPr="00A12C42">
        <w:rPr>
          <w:spacing w:val="26"/>
          <w:sz w:val="20"/>
          <w:szCs w:val="20"/>
        </w:rPr>
        <w:t xml:space="preserve"> </w:t>
      </w:r>
      <w:r w:rsidRPr="00A12C42">
        <w:rPr>
          <w:sz w:val="20"/>
          <w:szCs w:val="20"/>
        </w:rPr>
        <w:t>na</w:t>
      </w:r>
      <w:r w:rsidRPr="00A12C42">
        <w:rPr>
          <w:spacing w:val="26"/>
          <w:sz w:val="20"/>
          <w:szCs w:val="20"/>
        </w:rPr>
        <w:t xml:space="preserve"> </w:t>
      </w:r>
      <w:r w:rsidRPr="00A12C42">
        <w:rPr>
          <w:sz w:val="20"/>
          <w:szCs w:val="20"/>
        </w:rPr>
        <w:t>stronie</w:t>
      </w:r>
      <w:r w:rsidRPr="00A12C42">
        <w:rPr>
          <w:spacing w:val="23"/>
          <w:sz w:val="20"/>
          <w:szCs w:val="20"/>
        </w:rPr>
        <w:t xml:space="preserve"> </w:t>
      </w:r>
      <w:r w:rsidRPr="00A12C42">
        <w:rPr>
          <w:sz w:val="20"/>
          <w:szCs w:val="20"/>
        </w:rPr>
        <w:t>internetowej</w:t>
      </w:r>
      <w:r w:rsidRPr="00A12C42">
        <w:rPr>
          <w:spacing w:val="27"/>
          <w:sz w:val="20"/>
          <w:szCs w:val="20"/>
        </w:rPr>
        <w:t xml:space="preserve"> </w:t>
      </w:r>
      <w:r w:rsidRPr="00A12C42">
        <w:rPr>
          <w:sz w:val="20"/>
          <w:szCs w:val="20"/>
        </w:rPr>
        <w:t>prowadzonego</w:t>
      </w:r>
      <w:r w:rsidRPr="00A12C42">
        <w:rPr>
          <w:spacing w:val="-52"/>
          <w:sz w:val="20"/>
          <w:szCs w:val="20"/>
        </w:rPr>
        <w:t xml:space="preserve"> </w:t>
      </w:r>
      <w:r w:rsidRPr="00A12C42">
        <w:rPr>
          <w:sz w:val="20"/>
          <w:szCs w:val="20"/>
        </w:rPr>
        <w:t>postępowania</w:t>
      </w:r>
      <w:r w:rsidRPr="00A12C42">
        <w:rPr>
          <w:spacing w:val="-2"/>
          <w:sz w:val="20"/>
          <w:szCs w:val="20"/>
        </w:rPr>
        <w:t xml:space="preserve"> </w:t>
      </w:r>
      <w:r w:rsidRPr="00A12C42">
        <w:rPr>
          <w:sz w:val="20"/>
          <w:szCs w:val="20"/>
        </w:rPr>
        <w:t>informacje</w:t>
      </w:r>
      <w:r w:rsidRPr="00A12C42">
        <w:rPr>
          <w:spacing w:val="-2"/>
          <w:sz w:val="20"/>
          <w:szCs w:val="20"/>
        </w:rPr>
        <w:t xml:space="preserve"> </w:t>
      </w:r>
      <w:r w:rsidRPr="00A12C42">
        <w:rPr>
          <w:sz w:val="20"/>
          <w:szCs w:val="20"/>
        </w:rPr>
        <w:t>o:</w:t>
      </w:r>
    </w:p>
    <w:p w14:paraId="5BE5B7F1" w14:textId="365A145B" w:rsidR="002E2787" w:rsidRPr="00A12C42" w:rsidRDefault="00675EB7" w:rsidP="00EF381F">
      <w:pPr>
        <w:tabs>
          <w:tab w:val="left" w:pos="1456"/>
        </w:tabs>
        <w:spacing w:line="259" w:lineRule="auto"/>
        <w:ind w:right="317"/>
        <w:jc w:val="both"/>
        <w:rPr>
          <w:sz w:val="20"/>
          <w:szCs w:val="20"/>
        </w:rPr>
      </w:pPr>
      <w:r w:rsidRPr="00A12C42">
        <w:rPr>
          <w:sz w:val="20"/>
          <w:szCs w:val="20"/>
        </w:rPr>
        <w:t>- N</w:t>
      </w:r>
      <w:r w:rsidR="002E2787" w:rsidRPr="00A12C42">
        <w:rPr>
          <w:sz w:val="20"/>
          <w:szCs w:val="20"/>
        </w:rPr>
        <w:t>azwach</w:t>
      </w:r>
      <w:r w:rsidR="002E2787" w:rsidRPr="00A12C42">
        <w:rPr>
          <w:spacing w:val="-12"/>
          <w:sz w:val="20"/>
          <w:szCs w:val="20"/>
        </w:rPr>
        <w:t xml:space="preserve"> </w:t>
      </w:r>
      <w:r w:rsidR="002E2787" w:rsidRPr="00A12C42">
        <w:rPr>
          <w:sz w:val="20"/>
          <w:szCs w:val="20"/>
        </w:rPr>
        <w:t>albo</w:t>
      </w:r>
      <w:r w:rsidR="002E2787" w:rsidRPr="00A12C42">
        <w:rPr>
          <w:spacing w:val="-7"/>
          <w:sz w:val="20"/>
          <w:szCs w:val="20"/>
        </w:rPr>
        <w:t xml:space="preserve"> </w:t>
      </w:r>
      <w:r w:rsidR="002E2787" w:rsidRPr="00A12C42">
        <w:rPr>
          <w:sz w:val="20"/>
          <w:szCs w:val="20"/>
        </w:rPr>
        <w:t>imionach</w:t>
      </w:r>
      <w:r w:rsidR="002E2787" w:rsidRPr="00A12C42">
        <w:rPr>
          <w:spacing w:val="-11"/>
          <w:sz w:val="20"/>
          <w:szCs w:val="20"/>
        </w:rPr>
        <w:t xml:space="preserve"> </w:t>
      </w:r>
      <w:r w:rsidR="002E2787" w:rsidRPr="00A12C42">
        <w:rPr>
          <w:sz w:val="20"/>
          <w:szCs w:val="20"/>
        </w:rPr>
        <w:t>i</w:t>
      </w:r>
      <w:r w:rsidR="002E2787" w:rsidRPr="00A12C42">
        <w:rPr>
          <w:spacing w:val="-7"/>
          <w:sz w:val="20"/>
          <w:szCs w:val="20"/>
        </w:rPr>
        <w:t xml:space="preserve"> </w:t>
      </w:r>
      <w:r w:rsidR="002E2787" w:rsidRPr="00A12C42">
        <w:rPr>
          <w:sz w:val="20"/>
          <w:szCs w:val="20"/>
        </w:rPr>
        <w:t>nazwiskach</w:t>
      </w:r>
      <w:r w:rsidR="002E2787" w:rsidRPr="00A12C42">
        <w:rPr>
          <w:spacing w:val="-9"/>
          <w:sz w:val="20"/>
          <w:szCs w:val="20"/>
        </w:rPr>
        <w:t xml:space="preserve"> </w:t>
      </w:r>
      <w:r w:rsidR="002E2787" w:rsidRPr="00A12C42">
        <w:rPr>
          <w:sz w:val="20"/>
          <w:szCs w:val="20"/>
        </w:rPr>
        <w:t>oraz</w:t>
      </w:r>
      <w:r w:rsidR="002E2787" w:rsidRPr="00A12C42">
        <w:rPr>
          <w:spacing w:val="-9"/>
          <w:sz w:val="20"/>
          <w:szCs w:val="20"/>
        </w:rPr>
        <w:t xml:space="preserve"> </w:t>
      </w:r>
      <w:r w:rsidR="002E2787" w:rsidRPr="00A12C42">
        <w:rPr>
          <w:sz w:val="20"/>
          <w:szCs w:val="20"/>
        </w:rPr>
        <w:t>siedzibach</w:t>
      </w:r>
      <w:r w:rsidR="002E2787" w:rsidRPr="00A12C42">
        <w:rPr>
          <w:spacing w:val="-12"/>
          <w:sz w:val="20"/>
          <w:szCs w:val="20"/>
        </w:rPr>
        <w:t xml:space="preserve"> </w:t>
      </w:r>
      <w:r w:rsidR="002E2787" w:rsidRPr="00A12C42">
        <w:rPr>
          <w:sz w:val="20"/>
          <w:szCs w:val="20"/>
        </w:rPr>
        <w:t>lub</w:t>
      </w:r>
      <w:r w:rsidR="002E2787" w:rsidRPr="00A12C42">
        <w:rPr>
          <w:spacing w:val="-7"/>
          <w:sz w:val="20"/>
          <w:szCs w:val="20"/>
        </w:rPr>
        <w:t xml:space="preserve"> </w:t>
      </w:r>
      <w:r w:rsidR="002E2787" w:rsidRPr="00A12C42">
        <w:rPr>
          <w:sz w:val="20"/>
          <w:szCs w:val="20"/>
        </w:rPr>
        <w:t>miejscach</w:t>
      </w:r>
      <w:r w:rsidR="002E2787" w:rsidRPr="00A12C42">
        <w:rPr>
          <w:spacing w:val="-11"/>
          <w:sz w:val="20"/>
          <w:szCs w:val="20"/>
        </w:rPr>
        <w:t xml:space="preserve"> </w:t>
      </w:r>
      <w:r w:rsidR="002E2787" w:rsidRPr="00A12C42">
        <w:rPr>
          <w:sz w:val="20"/>
          <w:szCs w:val="20"/>
        </w:rPr>
        <w:t>prowadzonej</w:t>
      </w:r>
      <w:r w:rsidR="002E2787" w:rsidRPr="00A12C42">
        <w:rPr>
          <w:spacing w:val="-10"/>
          <w:sz w:val="20"/>
          <w:szCs w:val="20"/>
        </w:rPr>
        <w:t xml:space="preserve"> </w:t>
      </w:r>
      <w:r w:rsidR="002E2787" w:rsidRPr="00A12C42">
        <w:rPr>
          <w:sz w:val="20"/>
          <w:szCs w:val="20"/>
        </w:rPr>
        <w:t>działalności</w:t>
      </w:r>
      <w:r w:rsidR="002E2787" w:rsidRPr="00A12C42">
        <w:rPr>
          <w:spacing w:val="-52"/>
          <w:sz w:val="20"/>
          <w:szCs w:val="20"/>
        </w:rPr>
        <w:t xml:space="preserve">         </w:t>
      </w:r>
      <w:r w:rsidR="002E2787" w:rsidRPr="00A12C42">
        <w:rPr>
          <w:sz w:val="20"/>
          <w:szCs w:val="20"/>
        </w:rPr>
        <w:t>gospodarczej</w:t>
      </w:r>
      <w:r w:rsidR="002E2787" w:rsidRPr="00A12C42">
        <w:rPr>
          <w:spacing w:val="-3"/>
          <w:sz w:val="20"/>
          <w:szCs w:val="20"/>
        </w:rPr>
        <w:t xml:space="preserve"> </w:t>
      </w:r>
      <w:r w:rsidR="002E2787" w:rsidRPr="00A12C42">
        <w:rPr>
          <w:sz w:val="20"/>
          <w:szCs w:val="20"/>
        </w:rPr>
        <w:t>albo</w:t>
      </w:r>
      <w:r w:rsidR="002E2787" w:rsidRPr="00A12C42">
        <w:rPr>
          <w:spacing w:val="-1"/>
          <w:sz w:val="20"/>
          <w:szCs w:val="20"/>
        </w:rPr>
        <w:t xml:space="preserve"> </w:t>
      </w:r>
      <w:r w:rsidR="002E2787" w:rsidRPr="00A12C42">
        <w:rPr>
          <w:sz w:val="20"/>
          <w:szCs w:val="20"/>
        </w:rPr>
        <w:t>miejscach</w:t>
      </w:r>
      <w:r w:rsidR="002E2787" w:rsidRPr="00A12C42">
        <w:rPr>
          <w:spacing w:val="-1"/>
          <w:sz w:val="20"/>
          <w:szCs w:val="20"/>
        </w:rPr>
        <w:t xml:space="preserve"> </w:t>
      </w:r>
      <w:r w:rsidR="002E2787" w:rsidRPr="00A12C42">
        <w:rPr>
          <w:sz w:val="20"/>
          <w:szCs w:val="20"/>
        </w:rPr>
        <w:t>zamieszkania Wykonawców,</w:t>
      </w:r>
      <w:r w:rsidR="002E2787" w:rsidRPr="00A12C42">
        <w:rPr>
          <w:spacing w:val="-3"/>
          <w:sz w:val="20"/>
          <w:szCs w:val="20"/>
        </w:rPr>
        <w:t xml:space="preserve"> </w:t>
      </w:r>
      <w:r w:rsidR="002E2787" w:rsidRPr="00A12C42">
        <w:rPr>
          <w:sz w:val="20"/>
          <w:szCs w:val="20"/>
        </w:rPr>
        <w:t>których</w:t>
      </w:r>
      <w:r w:rsidR="002E2787" w:rsidRPr="00A12C42">
        <w:rPr>
          <w:spacing w:val="-1"/>
          <w:sz w:val="20"/>
          <w:szCs w:val="20"/>
        </w:rPr>
        <w:t xml:space="preserve"> </w:t>
      </w:r>
      <w:r w:rsidR="002E2787" w:rsidRPr="00A12C42">
        <w:rPr>
          <w:sz w:val="20"/>
          <w:szCs w:val="20"/>
        </w:rPr>
        <w:t>oferty</w:t>
      </w:r>
      <w:r w:rsidR="002E2787" w:rsidRPr="00A12C42">
        <w:rPr>
          <w:spacing w:val="-3"/>
          <w:sz w:val="20"/>
          <w:szCs w:val="20"/>
        </w:rPr>
        <w:t xml:space="preserve"> </w:t>
      </w:r>
      <w:r w:rsidR="002E2787" w:rsidRPr="00A12C42">
        <w:rPr>
          <w:sz w:val="20"/>
          <w:szCs w:val="20"/>
        </w:rPr>
        <w:t>zostały</w:t>
      </w:r>
      <w:r w:rsidR="002E2787" w:rsidRPr="00A12C42">
        <w:rPr>
          <w:spacing w:val="-6"/>
          <w:sz w:val="20"/>
          <w:szCs w:val="20"/>
        </w:rPr>
        <w:t xml:space="preserve"> </w:t>
      </w:r>
      <w:r w:rsidR="002E2787" w:rsidRPr="00A12C42">
        <w:rPr>
          <w:sz w:val="20"/>
          <w:szCs w:val="20"/>
        </w:rPr>
        <w:t>otwarte;</w:t>
      </w:r>
    </w:p>
    <w:p w14:paraId="16CE6CFF" w14:textId="72075A67" w:rsidR="002E2787" w:rsidRPr="00A12C42" w:rsidRDefault="00675EB7" w:rsidP="00EF381F">
      <w:pPr>
        <w:tabs>
          <w:tab w:val="left" w:pos="1456"/>
        </w:tabs>
        <w:spacing w:line="247" w:lineRule="exact"/>
        <w:jc w:val="both"/>
        <w:rPr>
          <w:sz w:val="20"/>
          <w:szCs w:val="20"/>
        </w:rPr>
      </w:pPr>
      <w:r w:rsidRPr="00A12C42">
        <w:rPr>
          <w:sz w:val="20"/>
          <w:szCs w:val="20"/>
        </w:rPr>
        <w:t>- C</w:t>
      </w:r>
      <w:r w:rsidR="002E2787" w:rsidRPr="00A12C42">
        <w:rPr>
          <w:sz w:val="20"/>
          <w:szCs w:val="20"/>
        </w:rPr>
        <w:t>enach</w:t>
      </w:r>
      <w:r w:rsidR="002E2787" w:rsidRPr="00A12C42">
        <w:rPr>
          <w:spacing w:val="-2"/>
          <w:sz w:val="20"/>
          <w:szCs w:val="20"/>
        </w:rPr>
        <w:t xml:space="preserve"> </w:t>
      </w:r>
      <w:r w:rsidR="002E2787" w:rsidRPr="00A12C42">
        <w:rPr>
          <w:sz w:val="20"/>
          <w:szCs w:val="20"/>
        </w:rPr>
        <w:t>i</w:t>
      </w:r>
      <w:r w:rsidR="002E2787" w:rsidRPr="00A12C42">
        <w:rPr>
          <w:spacing w:val="1"/>
          <w:sz w:val="20"/>
          <w:szCs w:val="20"/>
        </w:rPr>
        <w:t xml:space="preserve"> </w:t>
      </w:r>
      <w:r w:rsidR="002E2787" w:rsidRPr="00A12C42">
        <w:rPr>
          <w:sz w:val="20"/>
          <w:szCs w:val="20"/>
        </w:rPr>
        <w:t>warunkach</w:t>
      </w:r>
      <w:r w:rsidR="002E2787" w:rsidRPr="00A12C42">
        <w:rPr>
          <w:spacing w:val="-1"/>
          <w:sz w:val="20"/>
          <w:szCs w:val="20"/>
        </w:rPr>
        <w:t xml:space="preserve"> </w:t>
      </w:r>
      <w:r w:rsidR="002E2787" w:rsidRPr="00A12C42">
        <w:rPr>
          <w:sz w:val="20"/>
          <w:szCs w:val="20"/>
        </w:rPr>
        <w:t>płatności</w:t>
      </w:r>
      <w:r w:rsidR="002E2787" w:rsidRPr="00A12C42">
        <w:rPr>
          <w:spacing w:val="-2"/>
          <w:sz w:val="20"/>
          <w:szCs w:val="20"/>
        </w:rPr>
        <w:t xml:space="preserve"> </w:t>
      </w:r>
      <w:r w:rsidR="002E2787" w:rsidRPr="00A12C42">
        <w:rPr>
          <w:sz w:val="20"/>
          <w:szCs w:val="20"/>
        </w:rPr>
        <w:t>zawartych</w:t>
      </w:r>
      <w:r w:rsidR="002E2787" w:rsidRPr="00A12C42">
        <w:rPr>
          <w:spacing w:val="-1"/>
          <w:sz w:val="20"/>
          <w:szCs w:val="20"/>
        </w:rPr>
        <w:t xml:space="preserve"> </w:t>
      </w:r>
      <w:r w:rsidR="002E2787" w:rsidRPr="00A12C42">
        <w:rPr>
          <w:sz w:val="20"/>
          <w:szCs w:val="20"/>
        </w:rPr>
        <w:t>w</w:t>
      </w:r>
      <w:r w:rsidR="002E2787" w:rsidRPr="00A12C42">
        <w:rPr>
          <w:spacing w:val="1"/>
          <w:sz w:val="20"/>
          <w:szCs w:val="20"/>
        </w:rPr>
        <w:t xml:space="preserve"> </w:t>
      </w:r>
      <w:r w:rsidR="002E2787" w:rsidRPr="00A12C42">
        <w:rPr>
          <w:sz w:val="20"/>
          <w:szCs w:val="20"/>
        </w:rPr>
        <w:t>ofertach.</w:t>
      </w:r>
    </w:p>
    <w:p w14:paraId="08384151" w14:textId="7647CC77" w:rsidR="002E2787" w:rsidRPr="00A12C42" w:rsidRDefault="002E2787" w:rsidP="00EF381F">
      <w:pPr>
        <w:tabs>
          <w:tab w:val="left" w:pos="1171"/>
        </w:tabs>
        <w:spacing w:before="22" w:line="259" w:lineRule="auto"/>
        <w:ind w:right="320"/>
        <w:jc w:val="both"/>
        <w:rPr>
          <w:sz w:val="20"/>
          <w:szCs w:val="20"/>
        </w:rPr>
      </w:pPr>
      <w:r w:rsidRPr="00A12C42">
        <w:rPr>
          <w:spacing w:val="-1"/>
          <w:sz w:val="20"/>
          <w:szCs w:val="20"/>
        </w:rPr>
        <w:t>W</w:t>
      </w:r>
      <w:r w:rsidRPr="00A12C42">
        <w:rPr>
          <w:spacing w:val="-11"/>
          <w:sz w:val="20"/>
          <w:szCs w:val="20"/>
        </w:rPr>
        <w:t xml:space="preserve"> </w:t>
      </w:r>
      <w:r w:rsidRPr="00A12C42">
        <w:rPr>
          <w:spacing w:val="-1"/>
          <w:sz w:val="20"/>
          <w:szCs w:val="20"/>
        </w:rPr>
        <w:t>przypadku</w:t>
      </w:r>
      <w:r w:rsidRPr="00A12C42">
        <w:rPr>
          <w:spacing w:val="-13"/>
          <w:sz w:val="20"/>
          <w:szCs w:val="20"/>
        </w:rPr>
        <w:t xml:space="preserve"> </w:t>
      </w:r>
      <w:r w:rsidRPr="00A12C42">
        <w:rPr>
          <w:spacing w:val="-1"/>
          <w:sz w:val="20"/>
          <w:szCs w:val="20"/>
        </w:rPr>
        <w:t>wystąpienia</w:t>
      </w:r>
      <w:r w:rsidRPr="00A12C42">
        <w:rPr>
          <w:spacing w:val="-13"/>
          <w:sz w:val="20"/>
          <w:szCs w:val="20"/>
        </w:rPr>
        <w:t xml:space="preserve"> </w:t>
      </w:r>
      <w:r w:rsidRPr="00A12C42">
        <w:rPr>
          <w:sz w:val="20"/>
          <w:szCs w:val="20"/>
        </w:rPr>
        <w:t>awarii</w:t>
      </w:r>
      <w:r w:rsidRPr="00A12C42">
        <w:rPr>
          <w:spacing w:val="-13"/>
          <w:sz w:val="20"/>
          <w:szCs w:val="20"/>
        </w:rPr>
        <w:t xml:space="preserve"> </w:t>
      </w:r>
      <w:r w:rsidRPr="00A12C42">
        <w:rPr>
          <w:sz w:val="20"/>
          <w:szCs w:val="20"/>
        </w:rPr>
        <w:t>systemu</w:t>
      </w:r>
      <w:r w:rsidRPr="00A12C42">
        <w:rPr>
          <w:spacing w:val="-10"/>
          <w:sz w:val="20"/>
          <w:szCs w:val="20"/>
        </w:rPr>
        <w:t xml:space="preserve"> </w:t>
      </w:r>
      <w:r w:rsidRPr="00A12C42">
        <w:rPr>
          <w:sz w:val="20"/>
          <w:szCs w:val="20"/>
        </w:rPr>
        <w:t>teleinformatycznego,</w:t>
      </w:r>
      <w:r w:rsidRPr="00A12C42">
        <w:rPr>
          <w:spacing w:val="-13"/>
          <w:sz w:val="20"/>
          <w:szCs w:val="20"/>
        </w:rPr>
        <w:t xml:space="preserve"> </w:t>
      </w:r>
      <w:r w:rsidRPr="00A12C42">
        <w:rPr>
          <w:sz w:val="20"/>
          <w:szCs w:val="20"/>
        </w:rPr>
        <w:t>która</w:t>
      </w:r>
      <w:r w:rsidRPr="00A12C42">
        <w:rPr>
          <w:spacing w:val="-12"/>
          <w:sz w:val="20"/>
          <w:szCs w:val="20"/>
        </w:rPr>
        <w:t xml:space="preserve"> </w:t>
      </w:r>
      <w:r w:rsidRPr="00A12C42">
        <w:rPr>
          <w:sz w:val="20"/>
          <w:szCs w:val="20"/>
        </w:rPr>
        <w:t>spowoduje</w:t>
      </w:r>
      <w:r w:rsidRPr="00A12C42">
        <w:rPr>
          <w:spacing w:val="-13"/>
          <w:sz w:val="20"/>
          <w:szCs w:val="20"/>
        </w:rPr>
        <w:t xml:space="preserve"> </w:t>
      </w:r>
      <w:r w:rsidRPr="00A12C42">
        <w:rPr>
          <w:sz w:val="20"/>
          <w:szCs w:val="20"/>
        </w:rPr>
        <w:t>brak</w:t>
      </w:r>
      <w:r w:rsidRPr="00A12C42">
        <w:rPr>
          <w:spacing w:val="-15"/>
          <w:sz w:val="20"/>
          <w:szCs w:val="20"/>
        </w:rPr>
        <w:t xml:space="preserve"> </w:t>
      </w:r>
      <w:r w:rsidRPr="00A12C42">
        <w:rPr>
          <w:sz w:val="20"/>
          <w:szCs w:val="20"/>
        </w:rPr>
        <w:t>możliwości</w:t>
      </w:r>
      <w:r w:rsidRPr="00A12C42">
        <w:rPr>
          <w:spacing w:val="-53"/>
          <w:sz w:val="20"/>
          <w:szCs w:val="20"/>
        </w:rPr>
        <w:t xml:space="preserve">      </w:t>
      </w:r>
      <w:r w:rsidRPr="00A12C42">
        <w:rPr>
          <w:sz w:val="20"/>
          <w:szCs w:val="20"/>
        </w:rPr>
        <w:t>otwarcia</w:t>
      </w:r>
      <w:r w:rsidRPr="00A12C42">
        <w:rPr>
          <w:spacing w:val="-8"/>
          <w:sz w:val="20"/>
          <w:szCs w:val="20"/>
        </w:rPr>
        <w:t xml:space="preserve"> </w:t>
      </w:r>
      <w:r w:rsidRPr="00A12C42">
        <w:rPr>
          <w:sz w:val="20"/>
          <w:szCs w:val="20"/>
        </w:rPr>
        <w:t>ofert</w:t>
      </w:r>
      <w:r w:rsidRPr="00A12C42">
        <w:rPr>
          <w:spacing w:val="-3"/>
          <w:sz w:val="20"/>
          <w:szCs w:val="20"/>
        </w:rPr>
        <w:t xml:space="preserve"> </w:t>
      </w:r>
      <w:r w:rsidRPr="00A12C42">
        <w:rPr>
          <w:sz w:val="20"/>
          <w:szCs w:val="20"/>
        </w:rPr>
        <w:t>w</w:t>
      </w:r>
      <w:r w:rsidRPr="00A12C42">
        <w:rPr>
          <w:spacing w:val="-7"/>
          <w:sz w:val="20"/>
          <w:szCs w:val="20"/>
        </w:rPr>
        <w:t xml:space="preserve"> </w:t>
      </w:r>
      <w:r w:rsidRPr="00A12C42">
        <w:rPr>
          <w:sz w:val="20"/>
          <w:szCs w:val="20"/>
        </w:rPr>
        <w:t>terminie</w:t>
      </w:r>
      <w:r w:rsidRPr="00A12C42">
        <w:rPr>
          <w:spacing w:val="-1"/>
          <w:sz w:val="20"/>
          <w:szCs w:val="20"/>
        </w:rPr>
        <w:t xml:space="preserve"> </w:t>
      </w:r>
      <w:r w:rsidRPr="00A12C42">
        <w:rPr>
          <w:sz w:val="20"/>
          <w:szCs w:val="20"/>
        </w:rPr>
        <w:t>określonym</w:t>
      </w:r>
      <w:r w:rsidRPr="00A12C42">
        <w:rPr>
          <w:spacing w:val="-6"/>
          <w:sz w:val="20"/>
          <w:szCs w:val="20"/>
        </w:rPr>
        <w:t xml:space="preserve"> </w:t>
      </w:r>
      <w:r w:rsidRPr="00A12C42">
        <w:rPr>
          <w:sz w:val="20"/>
          <w:szCs w:val="20"/>
        </w:rPr>
        <w:t>przez</w:t>
      </w:r>
      <w:r w:rsidRPr="00A12C42">
        <w:rPr>
          <w:spacing w:val="-4"/>
          <w:sz w:val="20"/>
          <w:szCs w:val="20"/>
        </w:rPr>
        <w:t xml:space="preserve"> </w:t>
      </w:r>
      <w:r w:rsidRPr="00A12C42">
        <w:rPr>
          <w:sz w:val="20"/>
          <w:szCs w:val="20"/>
        </w:rPr>
        <w:t>Zamawiającego,</w:t>
      </w:r>
      <w:r w:rsidRPr="00A12C42">
        <w:rPr>
          <w:spacing w:val="-6"/>
          <w:sz w:val="20"/>
          <w:szCs w:val="20"/>
        </w:rPr>
        <w:t xml:space="preserve"> </w:t>
      </w:r>
      <w:r w:rsidRPr="00A12C42">
        <w:rPr>
          <w:sz w:val="20"/>
          <w:szCs w:val="20"/>
        </w:rPr>
        <w:t>otwarcie</w:t>
      </w:r>
      <w:r w:rsidRPr="00A12C42">
        <w:rPr>
          <w:spacing w:val="-1"/>
          <w:sz w:val="20"/>
          <w:szCs w:val="20"/>
        </w:rPr>
        <w:t xml:space="preserve"> </w:t>
      </w:r>
      <w:r w:rsidRPr="00A12C42">
        <w:rPr>
          <w:sz w:val="20"/>
          <w:szCs w:val="20"/>
        </w:rPr>
        <w:t>ofert</w:t>
      </w:r>
      <w:r w:rsidRPr="00A12C42">
        <w:rPr>
          <w:spacing w:val="-4"/>
          <w:sz w:val="20"/>
          <w:szCs w:val="20"/>
        </w:rPr>
        <w:t xml:space="preserve"> </w:t>
      </w:r>
      <w:r w:rsidRPr="00A12C42">
        <w:rPr>
          <w:sz w:val="20"/>
          <w:szCs w:val="20"/>
        </w:rPr>
        <w:t>nastąpi</w:t>
      </w:r>
      <w:r w:rsidRPr="00A12C42">
        <w:rPr>
          <w:spacing w:val="-3"/>
          <w:sz w:val="20"/>
          <w:szCs w:val="20"/>
        </w:rPr>
        <w:t xml:space="preserve"> </w:t>
      </w:r>
      <w:r w:rsidRPr="00A12C42">
        <w:rPr>
          <w:sz w:val="20"/>
          <w:szCs w:val="20"/>
        </w:rPr>
        <w:t>niezwłocznie</w:t>
      </w:r>
      <w:r w:rsidRPr="00A12C42">
        <w:rPr>
          <w:spacing w:val="-53"/>
          <w:sz w:val="20"/>
          <w:szCs w:val="20"/>
        </w:rPr>
        <w:t xml:space="preserve"> </w:t>
      </w:r>
      <w:r w:rsidRPr="00A12C42">
        <w:rPr>
          <w:sz w:val="20"/>
          <w:szCs w:val="20"/>
        </w:rPr>
        <w:t>po usunięciu</w:t>
      </w:r>
      <w:r w:rsidRPr="00A12C42">
        <w:rPr>
          <w:spacing w:val="-2"/>
          <w:sz w:val="20"/>
          <w:szCs w:val="20"/>
        </w:rPr>
        <w:t xml:space="preserve"> </w:t>
      </w:r>
      <w:r w:rsidRPr="00A12C42">
        <w:rPr>
          <w:sz w:val="20"/>
          <w:szCs w:val="20"/>
        </w:rPr>
        <w:t>awarii.</w:t>
      </w:r>
    </w:p>
    <w:p w14:paraId="1F02C3F8" w14:textId="36CFE520" w:rsidR="00A12C42" w:rsidRDefault="002E2787" w:rsidP="00C11677">
      <w:pPr>
        <w:tabs>
          <w:tab w:val="left" w:pos="1171"/>
        </w:tabs>
        <w:spacing w:before="1" w:line="259" w:lineRule="auto"/>
        <w:ind w:right="325"/>
        <w:jc w:val="both"/>
        <w:rPr>
          <w:sz w:val="20"/>
        </w:rPr>
      </w:pPr>
      <w:r w:rsidRPr="00A12C42">
        <w:rPr>
          <w:sz w:val="20"/>
          <w:szCs w:val="20"/>
        </w:rPr>
        <w:t>Zamawiający</w:t>
      </w:r>
      <w:r w:rsidRPr="00A12C42">
        <w:rPr>
          <w:spacing w:val="1"/>
          <w:sz w:val="20"/>
          <w:szCs w:val="20"/>
        </w:rPr>
        <w:t xml:space="preserve"> </w:t>
      </w:r>
      <w:r w:rsidRPr="00A12C42">
        <w:rPr>
          <w:sz w:val="20"/>
          <w:szCs w:val="20"/>
        </w:rPr>
        <w:t>poinformuje</w:t>
      </w:r>
      <w:r w:rsidRPr="00A12C42">
        <w:rPr>
          <w:spacing w:val="1"/>
          <w:sz w:val="20"/>
          <w:szCs w:val="20"/>
        </w:rPr>
        <w:t xml:space="preserve"> </w:t>
      </w:r>
      <w:r w:rsidRPr="00A12C42">
        <w:rPr>
          <w:sz w:val="20"/>
          <w:szCs w:val="20"/>
        </w:rPr>
        <w:t>o</w:t>
      </w:r>
      <w:r w:rsidRPr="00A12C42">
        <w:rPr>
          <w:spacing w:val="1"/>
          <w:sz w:val="20"/>
          <w:szCs w:val="20"/>
        </w:rPr>
        <w:t xml:space="preserve"> </w:t>
      </w:r>
      <w:r w:rsidRPr="00A12C42">
        <w:rPr>
          <w:sz w:val="20"/>
          <w:szCs w:val="20"/>
        </w:rPr>
        <w:t>zmianie</w:t>
      </w:r>
      <w:r w:rsidRPr="00A12C42">
        <w:rPr>
          <w:spacing w:val="1"/>
          <w:sz w:val="20"/>
          <w:szCs w:val="20"/>
        </w:rPr>
        <w:t xml:space="preserve"> </w:t>
      </w:r>
      <w:r w:rsidRPr="00A12C42">
        <w:rPr>
          <w:sz w:val="20"/>
          <w:szCs w:val="20"/>
        </w:rPr>
        <w:t>terminu</w:t>
      </w:r>
      <w:r w:rsidRPr="00A12C42">
        <w:rPr>
          <w:spacing w:val="1"/>
          <w:sz w:val="20"/>
          <w:szCs w:val="20"/>
        </w:rPr>
        <w:t xml:space="preserve"> </w:t>
      </w:r>
      <w:r w:rsidRPr="00A12C42">
        <w:rPr>
          <w:sz w:val="20"/>
          <w:szCs w:val="20"/>
        </w:rPr>
        <w:t>otwarcia</w:t>
      </w:r>
      <w:r w:rsidRPr="00A12C42">
        <w:rPr>
          <w:spacing w:val="1"/>
          <w:sz w:val="20"/>
          <w:szCs w:val="20"/>
        </w:rPr>
        <w:t xml:space="preserve"> </w:t>
      </w:r>
      <w:r w:rsidRPr="00A12C42">
        <w:rPr>
          <w:sz w:val="20"/>
          <w:szCs w:val="20"/>
        </w:rPr>
        <w:t>ofert</w:t>
      </w:r>
      <w:r w:rsidRPr="00A12C42">
        <w:rPr>
          <w:spacing w:val="1"/>
          <w:sz w:val="20"/>
          <w:szCs w:val="20"/>
        </w:rPr>
        <w:t xml:space="preserve"> </w:t>
      </w:r>
      <w:r w:rsidRPr="00A12C42">
        <w:rPr>
          <w:sz w:val="20"/>
          <w:szCs w:val="20"/>
        </w:rPr>
        <w:t>na</w:t>
      </w:r>
      <w:r w:rsidRPr="00A12C42">
        <w:rPr>
          <w:spacing w:val="1"/>
          <w:sz w:val="20"/>
          <w:szCs w:val="20"/>
        </w:rPr>
        <w:t xml:space="preserve"> </w:t>
      </w:r>
      <w:r w:rsidRPr="00A12C42">
        <w:rPr>
          <w:sz w:val="20"/>
          <w:szCs w:val="20"/>
        </w:rPr>
        <w:t>stronie</w:t>
      </w:r>
      <w:r w:rsidRPr="00A12C42">
        <w:rPr>
          <w:spacing w:val="1"/>
          <w:sz w:val="20"/>
          <w:szCs w:val="20"/>
        </w:rPr>
        <w:t xml:space="preserve"> </w:t>
      </w:r>
      <w:r w:rsidRPr="00A12C42">
        <w:rPr>
          <w:sz w:val="20"/>
          <w:szCs w:val="20"/>
        </w:rPr>
        <w:t>internetowej</w:t>
      </w:r>
      <w:r w:rsidRPr="00A12C42">
        <w:rPr>
          <w:spacing w:val="1"/>
          <w:sz w:val="20"/>
          <w:szCs w:val="20"/>
        </w:rPr>
        <w:t xml:space="preserve"> </w:t>
      </w:r>
      <w:r w:rsidRPr="00A12C42">
        <w:rPr>
          <w:sz w:val="20"/>
          <w:szCs w:val="20"/>
        </w:rPr>
        <w:t>prowadzonego</w:t>
      </w:r>
      <w:r w:rsidRPr="00A12C42">
        <w:rPr>
          <w:spacing w:val="-3"/>
          <w:sz w:val="20"/>
          <w:szCs w:val="20"/>
        </w:rPr>
        <w:t xml:space="preserve"> </w:t>
      </w:r>
      <w:r w:rsidRPr="00A12C42">
        <w:rPr>
          <w:sz w:val="20"/>
          <w:szCs w:val="20"/>
        </w:rPr>
        <w:t>postępowania.</w:t>
      </w:r>
    </w:p>
    <w:p w14:paraId="43EAEE4E" w14:textId="77777777" w:rsidR="00A12C42" w:rsidRDefault="00A12C42" w:rsidP="00EF381F">
      <w:pPr>
        <w:tabs>
          <w:tab w:val="left" w:pos="1056"/>
        </w:tabs>
        <w:jc w:val="both"/>
        <w:rPr>
          <w:sz w:val="20"/>
        </w:rPr>
      </w:pPr>
    </w:p>
    <w:p w14:paraId="6EAD2FA1" w14:textId="4B255516" w:rsidR="00A12C42" w:rsidRDefault="00A12C42" w:rsidP="00EF381F">
      <w:pPr>
        <w:tabs>
          <w:tab w:val="left" w:pos="1056"/>
        </w:tabs>
        <w:jc w:val="both"/>
        <w:rPr>
          <w:sz w:val="20"/>
        </w:rPr>
      </w:pPr>
      <w:r>
        <w:rPr>
          <w:sz w:val="20"/>
        </w:rPr>
        <w:tab/>
      </w:r>
    </w:p>
    <w:p w14:paraId="15028310" w14:textId="77777777" w:rsidR="00E46EFE" w:rsidRDefault="00E46EFE" w:rsidP="00EF381F">
      <w:pPr>
        <w:pStyle w:val="Tekstpodstawowy"/>
        <w:spacing w:before="9"/>
        <w:jc w:val="both"/>
        <w:rPr>
          <w:sz w:val="30"/>
        </w:rPr>
      </w:pPr>
    </w:p>
    <w:p w14:paraId="1C6AAAF9" w14:textId="77777777" w:rsidR="00E46EFE" w:rsidRDefault="00E46EFE" w:rsidP="00EF381F">
      <w:pPr>
        <w:pStyle w:val="Nagwek1"/>
        <w:numPr>
          <w:ilvl w:val="0"/>
          <w:numId w:val="7"/>
        </w:numPr>
        <w:tabs>
          <w:tab w:val="left" w:pos="1016"/>
        </w:tabs>
        <w:ind w:left="0" w:hanging="598"/>
        <w:jc w:val="both"/>
      </w:pPr>
      <w:bookmarkStart w:id="3" w:name="_Hlk117702346"/>
      <w:r>
        <w:t>PODSTAWY</w:t>
      </w:r>
      <w:r>
        <w:rPr>
          <w:spacing w:val="-3"/>
        </w:rPr>
        <w:t xml:space="preserve"> </w:t>
      </w:r>
      <w:r>
        <w:t>WYKLUCZENIA,</w:t>
      </w:r>
      <w:r>
        <w:rPr>
          <w:spacing w:val="-2"/>
        </w:rPr>
        <w:t xml:space="preserve"> </w:t>
      </w:r>
      <w:r>
        <w:t>O KTÓRYCH MOWA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108 UST.</w:t>
      </w:r>
      <w:r>
        <w:rPr>
          <w:spacing w:val="-1"/>
        </w:rPr>
        <w:t xml:space="preserve"> </w:t>
      </w:r>
      <w:r>
        <w:t>1</w:t>
      </w:r>
    </w:p>
    <w:p w14:paraId="432DC1BD" w14:textId="77777777" w:rsidR="00E46EFE" w:rsidRDefault="00E46EFE" w:rsidP="00EF381F">
      <w:pPr>
        <w:pStyle w:val="Akapitzlist"/>
        <w:numPr>
          <w:ilvl w:val="1"/>
          <w:numId w:val="7"/>
        </w:numPr>
        <w:tabs>
          <w:tab w:val="left" w:pos="1193"/>
          <w:tab w:val="left" w:pos="1194"/>
        </w:tabs>
        <w:spacing w:before="116"/>
        <w:ind w:left="0"/>
        <w:jc w:val="both"/>
        <w:rPr>
          <w:b/>
          <w:sz w:val="20"/>
        </w:rPr>
      </w:pPr>
      <w:r>
        <w:rPr>
          <w:spacing w:val="-4"/>
          <w:sz w:val="20"/>
        </w:rPr>
        <w:t>Z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postępowania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udzielenie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zamówienia wyklucza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się wykonawcę:</w:t>
      </w:r>
    </w:p>
    <w:p w14:paraId="4D6E3ABD" w14:textId="77777777" w:rsidR="00E46EFE" w:rsidRDefault="00E46EFE" w:rsidP="00575655">
      <w:pPr>
        <w:pStyle w:val="Akapitzlist"/>
        <w:numPr>
          <w:ilvl w:val="0"/>
          <w:numId w:val="3"/>
        </w:numPr>
        <w:tabs>
          <w:tab w:val="left" w:pos="1040"/>
        </w:tabs>
        <w:ind w:left="0" w:hanging="284"/>
        <w:jc w:val="both"/>
        <w:rPr>
          <w:sz w:val="20"/>
        </w:rPr>
      </w:pPr>
      <w:r>
        <w:rPr>
          <w:spacing w:val="-4"/>
          <w:sz w:val="20"/>
        </w:rPr>
        <w:t>będącego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osobą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fizyczną,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którego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prawomocnie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skazano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za</w:t>
      </w:r>
      <w:r>
        <w:rPr>
          <w:spacing w:val="-9"/>
          <w:sz w:val="20"/>
        </w:rPr>
        <w:t xml:space="preserve"> </w:t>
      </w:r>
      <w:r>
        <w:rPr>
          <w:spacing w:val="-3"/>
          <w:sz w:val="20"/>
        </w:rPr>
        <w:t>przestępstwo:</w:t>
      </w:r>
    </w:p>
    <w:p w14:paraId="18D03EA7" w14:textId="77777777" w:rsidR="00E46EFE" w:rsidRDefault="00E46EFE" w:rsidP="00575655">
      <w:pPr>
        <w:pStyle w:val="Akapitzlist"/>
        <w:numPr>
          <w:ilvl w:val="1"/>
          <w:numId w:val="3"/>
        </w:numPr>
        <w:tabs>
          <w:tab w:val="left" w:pos="284"/>
        </w:tabs>
        <w:ind w:left="0" w:right="175" w:hanging="284"/>
        <w:jc w:val="both"/>
        <w:rPr>
          <w:sz w:val="20"/>
        </w:rPr>
      </w:pPr>
      <w:r>
        <w:rPr>
          <w:sz w:val="20"/>
        </w:rPr>
        <w:t>udziału</w:t>
      </w:r>
      <w:r>
        <w:rPr>
          <w:spacing w:val="19"/>
          <w:sz w:val="20"/>
        </w:rPr>
        <w:t xml:space="preserve"> </w:t>
      </w:r>
      <w:r>
        <w:rPr>
          <w:sz w:val="20"/>
        </w:rPr>
        <w:t>w</w:t>
      </w:r>
      <w:r>
        <w:rPr>
          <w:spacing w:val="16"/>
          <w:sz w:val="20"/>
        </w:rPr>
        <w:t xml:space="preserve"> </w:t>
      </w:r>
      <w:r>
        <w:rPr>
          <w:sz w:val="20"/>
        </w:rPr>
        <w:t>zorganizowanej</w:t>
      </w:r>
      <w:r>
        <w:rPr>
          <w:spacing w:val="22"/>
          <w:sz w:val="20"/>
        </w:rPr>
        <w:t xml:space="preserve"> </w:t>
      </w:r>
      <w:r>
        <w:rPr>
          <w:sz w:val="20"/>
        </w:rPr>
        <w:t>grupie</w:t>
      </w:r>
      <w:r>
        <w:rPr>
          <w:spacing w:val="18"/>
          <w:sz w:val="20"/>
        </w:rPr>
        <w:t xml:space="preserve"> </w:t>
      </w:r>
      <w:r>
        <w:rPr>
          <w:sz w:val="20"/>
        </w:rPr>
        <w:t>przestępczej</w:t>
      </w:r>
      <w:r>
        <w:rPr>
          <w:spacing w:val="21"/>
          <w:sz w:val="20"/>
        </w:rPr>
        <w:t xml:space="preserve"> </w:t>
      </w:r>
      <w:r>
        <w:rPr>
          <w:sz w:val="20"/>
        </w:rPr>
        <w:t>albo</w:t>
      </w:r>
      <w:r>
        <w:rPr>
          <w:spacing w:val="19"/>
          <w:sz w:val="20"/>
        </w:rPr>
        <w:t xml:space="preserve"> </w:t>
      </w:r>
      <w:r>
        <w:rPr>
          <w:sz w:val="20"/>
        </w:rPr>
        <w:t>związku</w:t>
      </w:r>
      <w:r>
        <w:rPr>
          <w:spacing w:val="18"/>
          <w:sz w:val="20"/>
        </w:rPr>
        <w:t xml:space="preserve"> </w:t>
      </w:r>
      <w:r>
        <w:rPr>
          <w:sz w:val="20"/>
        </w:rPr>
        <w:t>mającym</w:t>
      </w:r>
      <w:r>
        <w:rPr>
          <w:spacing w:val="19"/>
          <w:sz w:val="20"/>
        </w:rPr>
        <w:t xml:space="preserve"> </w:t>
      </w:r>
      <w:r>
        <w:rPr>
          <w:sz w:val="20"/>
        </w:rPr>
        <w:t>na</w:t>
      </w:r>
      <w:r>
        <w:rPr>
          <w:spacing w:val="19"/>
          <w:sz w:val="20"/>
        </w:rPr>
        <w:t xml:space="preserve"> </w:t>
      </w:r>
      <w:r>
        <w:rPr>
          <w:sz w:val="20"/>
        </w:rPr>
        <w:t>celu</w:t>
      </w:r>
      <w:r>
        <w:rPr>
          <w:spacing w:val="16"/>
          <w:sz w:val="20"/>
        </w:rPr>
        <w:t xml:space="preserve"> </w:t>
      </w:r>
      <w:r>
        <w:rPr>
          <w:sz w:val="20"/>
        </w:rPr>
        <w:t>popełnienie</w:t>
      </w:r>
      <w:r>
        <w:rPr>
          <w:spacing w:val="18"/>
          <w:sz w:val="20"/>
        </w:rPr>
        <w:t xml:space="preserve"> </w:t>
      </w:r>
      <w:r>
        <w:rPr>
          <w:sz w:val="20"/>
        </w:rPr>
        <w:t>przestępstwa</w:t>
      </w:r>
      <w:r>
        <w:rPr>
          <w:spacing w:val="20"/>
          <w:sz w:val="20"/>
        </w:rPr>
        <w:t xml:space="preserve"> </w:t>
      </w:r>
      <w:r>
        <w:rPr>
          <w:sz w:val="20"/>
        </w:rPr>
        <w:t>lub</w:t>
      </w:r>
      <w:r>
        <w:rPr>
          <w:spacing w:val="-47"/>
          <w:sz w:val="20"/>
        </w:rPr>
        <w:t xml:space="preserve"> </w:t>
      </w:r>
      <w:r>
        <w:rPr>
          <w:sz w:val="20"/>
        </w:rPr>
        <w:t>przestępstwa</w:t>
      </w:r>
      <w:r>
        <w:rPr>
          <w:spacing w:val="-10"/>
          <w:sz w:val="20"/>
        </w:rPr>
        <w:t xml:space="preserve"> </w:t>
      </w:r>
      <w:r>
        <w:rPr>
          <w:sz w:val="20"/>
        </w:rPr>
        <w:t>skarbowego,</w:t>
      </w:r>
      <w:r>
        <w:rPr>
          <w:spacing w:val="-13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którym</w:t>
      </w:r>
      <w:r>
        <w:rPr>
          <w:spacing w:val="-9"/>
          <w:sz w:val="20"/>
        </w:rPr>
        <w:t xml:space="preserve"> </w:t>
      </w:r>
      <w:r>
        <w:rPr>
          <w:sz w:val="20"/>
        </w:rPr>
        <w:t>mowa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13"/>
          <w:sz w:val="20"/>
        </w:rPr>
        <w:t xml:space="preserve"> </w:t>
      </w:r>
      <w:r>
        <w:rPr>
          <w:sz w:val="20"/>
        </w:rPr>
        <w:t>art.</w:t>
      </w:r>
      <w:r>
        <w:rPr>
          <w:spacing w:val="-9"/>
          <w:sz w:val="20"/>
        </w:rPr>
        <w:t xml:space="preserve"> </w:t>
      </w:r>
      <w:r>
        <w:rPr>
          <w:sz w:val="20"/>
        </w:rPr>
        <w:t>258</w:t>
      </w:r>
      <w:r>
        <w:rPr>
          <w:spacing w:val="-10"/>
          <w:sz w:val="20"/>
        </w:rPr>
        <w:t xml:space="preserve"> </w:t>
      </w:r>
      <w:r>
        <w:rPr>
          <w:sz w:val="20"/>
        </w:rPr>
        <w:t>Kodeksu</w:t>
      </w:r>
      <w:r>
        <w:rPr>
          <w:spacing w:val="-11"/>
          <w:sz w:val="20"/>
        </w:rPr>
        <w:t xml:space="preserve"> </w:t>
      </w:r>
      <w:r>
        <w:rPr>
          <w:sz w:val="20"/>
        </w:rPr>
        <w:t>karnego,</w:t>
      </w:r>
    </w:p>
    <w:p w14:paraId="080045EB" w14:textId="77777777" w:rsidR="00E46EFE" w:rsidRDefault="00E46EFE" w:rsidP="00EF381F">
      <w:pPr>
        <w:pStyle w:val="Akapitzlist"/>
        <w:numPr>
          <w:ilvl w:val="1"/>
          <w:numId w:val="3"/>
        </w:numPr>
        <w:tabs>
          <w:tab w:val="left" w:pos="1040"/>
        </w:tabs>
        <w:spacing w:line="228" w:lineRule="exact"/>
        <w:ind w:left="0" w:hanging="204"/>
        <w:jc w:val="both"/>
        <w:rPr>
          <w:sz w:val="20"/>
        </w:rPr>
      </w:pPr>
      <w:r>
        <w:rPr>
          <w:w w:val="95"/>
          <w:sz w:val="20"/>
        </w:rPr>
        <w:t>handlu</w:t>
      </w:r>
      <w:r>
        <w:rPr>
          <w:spacing w:val="-1"/>
          <w:w w:val="95"/>
          <w:sz w:val="20"/>
        </w:rPr>
        <w:t xml:space="preserve"> </w:t>
      </w:r>
      <w:r>
        <w:rPr>
          <w:w w:val="95"/>
          <w:sz w:val="20"/>
        </w:rPr>
        <w:t>ludźmi,</w:t>
      </w:r>
      <w:r>
        <w:rPr>
          <w:spacing w:val="-3"/>
          <w:w w:val="95"/>
          <w:sz w:val="20"/>
        </w:rPr>
        <w:t xml:space="preserve"> </w:t>
      </w:r>
      <w:r>
        <w:rPr>
          <w:w w:val="95"/>
          <w:sz w:val="20"/>
        </w:rPr>
        <w:t>o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którym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mowa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w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art.</w:t>
      </w:r>
      <w:r>
        <w:rPr>
          <w:spacing w:val="-1"/>
          <w:w w:val="95"/>
          <w:sz w:val="20"/>
        </w:rPr>
        <w:t xml:space="preserve"> </w:t>
      </w:r>
      <w:r>
        <w:rPr>
          <w:w w:val="95"/>
          <w:sz w:val="20"/>
        </w:rPr>
        <w:t>189a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Kodeksu</w:t>
      </w:r>
      <w:r>
        <w:rPr>
          <w:spacing w:val="-1"/>
          <w:w w:val="95"/>
          <w:sz w:val="20"/>
        </w:rPr>
        <w:t xml:space="preserve"> </w:t>
      </w:r>
      <w:r>
        <w:rPr>
          <w:w w:val="95"/>
          <w:sz w:val="20"/>
        </w:rPr>
        <w:t>karnego,</w:t>
      </w:r>
    </w:p>
    <w:p w14:paraId="0D86F329" w14:textId="253D4955" w:rsidR="00E46EFE" w:rsidRDefault="00E46EFE" w:rsidP="002C4054">
      <w:pPr>
        <w:pStyle w:val="Akapitzlist"/>
        <w:numPr>
          <w:ilvl w:val="1"/>
          <w:numId w:val="3"/>
        </w:numPr>
        <w:tabs>
          <w:tab w:val="left" w:pos="284"/>
        </w:tabs>
        <w:spacing w:before="1"/>
        <w:ind w:left="284" w:hanging="284"/>
        <w:jc w:val="both"/>
        <w:rPr>
          <w:sz w:val="20"/>
        </w:rPr>
      </w:pPr>
      <w:r>
        <w:rPr>
          <w:spacing w:val="-4"/>
          <w:sz w:val="20"/>
        </w:rPr>
        <w:lastRenderedPageBreak/>
        <w:t>o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którym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mowa</w:t>
      </w:r>
      <w:r>
        <w:rPr>
          <w:spacing w:val="-6"/>
          <w:sz w:val="20"/>
        </w:rPr>
        <w:t xml:space="preserve"> </w:t>
      </w:r>
      <w:r>
        <w:rPr>
          <w:spacing w:val="-3"/>
          <w:sz w:val="20"/>
        </w:rPr>
        <w:t>w</w:t>
      </w:r>
      <w:r>
        <w:rPr>
          <w:spacing w:val="-9"/>
          <w:sz w:val="20"/>
        </w:rPr>
        <w:t xml:space="preserve"> </w:t>
      </w:r>
      <w:r>
        <w:rPr>
          <w:spacing w:val="-3"/>
          <w:sz w:val="20"/>
        </w:rPr>
        <w:t>art.</w:t>
      </w:r>
      <w:r>
        <w:rPr>
          <w:spacing w:val="-10"/>
          <w:sz w:val="20"/>
        </w:rPr>
        <w:t xml:space="preserve"> </w:t>
      </w:r>
      <w:r>
        <w:rPr>
          <w:spacing w:val="-3"/>
          <w:sz w:val="20"/>
        </w:rPr>
        <w:t>228-230a,</w:t>
      </w:r>
      <w:r>
        <w:rPr>
          <w:spacing w:val="-9"/>
          <w:sz w:val="20"/>
        </w:rPr>
        <w:t xml:space="preserve"> </w:t>
      </w:r>
      <w:r>
        <w:rPr>
          <w:spacing w:val="-3"/>
          <w:sz w:val="20"/>
        </w:rPr>
        <w:t>art.</w:t>
      </w:r>
      <w:r>
        <w:rPr>
          <w:spacing w:val="-10"/>
          <w:sz w:val="20"/>
        </w:rPr>
        <w:t xml:space="preserve"> </w:t>
      </w:r>
      <w:r>
        <w:rPr>
          <w:spacing w:val="-3"/>
          <w:sz w:val="20"/>
        </w:rPr>
        <w:t>250a</w:t>
      </w:r>
      <w:r>
        <w:rPr>
          <w:spacing w:val="-5"/>
          <w:sz w:val="20"/>
        </w:rPr>
        <w:t xml:space="preserve"> </w:t>
      </w:r>
      <w:r>
        <w:rPr>
          <w:spacing w:val="-3"/>
          <w:sz w:val="20"/>
        </w:rPr>
        <w:t>Kodeksu</w:t>
      </w:r>
      <w:r>
        <w:rPr>
          <w:spacing w:val="-10"/>
          <w:sz w:val="20"/>
        </w:rPr>
        <w:t xml:space="preserve"> </w:t>
      </w:r>
      <w:r>
        <w:rPr>
          <w:spacing w:val="-3"/>
          <w:sz w:val="20"/>
        </w:rPr>
        <w:t>karnego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lub</w:t>
      </w:r>
      <w:r>
        <w:rPr>
          <w:spacing w:val="-6"/>
          <w:sz w:val="20"/>
        </w:rPr>
        <w:t xml:space="preserve"> </w:t>
      </w:r>
      <w:r>
        <w:rPr>
          <w:spacing w:val="-3"/>
          <w:sz w:val="20"/>
        </w:rPr>
        <w:t>w</w:t>
      </w:r>
      <w:r>
        <w:rPr>
          <w:spacing w:val="-9"/>
          <w:sz w:val="20"/>
        </w:rPr>
        <w:t xml:space="preserve"> </w:t>
      </w:r>
      <w:r>
        <w:rPr>
          <w:spacing w:val="-3"/>
          <w:sz w:val="20"/>
        </w:rPr>
        <w:t>art.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46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lub</w:t>
      </w:r>
      <w:r>
        <w:rPr>
          <w:spacing w:val="-10"/>
          <w:sz w:val="20"/>
        </w:rPr>
        <w:t xml:space="preserve"> </w:t>
      </w:r>
      <w:r>
        <w:rPr>
          <w:spacing w:val="-3"/>
          <w:sz w:val="20"/>
        </w:rPr>
        <w:t>art.</w:t>
      </w:r>
      <w:r>
        <w:rPr>
          <w:spacing w:val="-9"/>
          <w:sz w:val="20"/>
        </w:rPr>
        <w:t xml:space="preserve"> </w:t>
      </w:r>
      <w:r>
        <w:rPr>
          <w:spacing w:val="-3"/>
          <w:sz w:val="20"/>
        </w:rPr>
        <w:t>48</w:t>
      </w:r>
      <w:r>
        <w:rPr>
          <w:spacing w:val="-6"/>
          <w:sz w:val="20"/>
        </w:rPr>
        <w:t xml:space="preserve"> </w:t>
      </w:r>
      <w:r>
        <w:rPr>
          <w:spacing w:val="-3"/>
          <w:sz w:val="20"/>
        </w:rPr>
        <w:t>ustawy</w:t>
      </w:r>
      <w:r>
        <w:rPr>
          <w:spacing w:val="-9"/>
          <w:sz w:val="20"/>
        </w:rPr>
        <w:t xml:space="preserve"> </w:t>
      </w:r>
      <w:r>
        <w:rPr>
          <w:spacing w:val="-3"/>
          <w:sz w:val="20"/>
        </w:rPr>
        <w:t>z</w:t>
      </w:r>
      <w:r>
        <w:rPr>
          <w:spacing w:val="-10"/>
          <w:sz w:val="20"/>
        </w:rPr>
        <w:t xml:space="preserve"> </w:t>
      </w:r>
      <w:r>
        <w:rPr>
          <w:spacing w:val="-3"/>
          <w:sz w:val="20"/>
        </w:rPr>
        <w:t>dnia</w:t>
      </w:r>
      <w:r>
        <w:rPr>
          <w:spacing w:val="-9"/>
          <w:sz w:val="20"/>
        </w:rPr>
        <w:t xml:space="preserve"> </w:t>
      </w:r>
      <w:r>
        <w:rPr>
          <w:spacing w:val="-3"/>
          <w:sz w:val="20"/>
        </w:rPr>
        <w:t>25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czerwca</w:t>
      </w:r>
      <w:r>
        <w:rPr>
          <w:spacing w:val="-9"/>
          <w:sz w:val="20"/>
        </w:rPr>
        <w:t xml:space="preserve"> </w:t>
      </w:r>
      <w:r>
        <w:rPr>
          <w:spacing w:val="-3"/>
          <w:sz w:val="20"/>
        </w:rPr>
        <w:t>2010</w:t>
      </w:r>
      <w:r w:rsidR="00A12C42">
        <w:rPr>
          <w:spacing w:val="-3"/>
          <w:sz w:val="20"/>
        </w:rPr>
        <w:t xml:space="preserve"> r. o sporcie.</w:t>
      </w:r>
    </w:p>
    <w:p w14:paraId="48BE83F0" w14:textId="77777777" w:rsidR="00E46EFE" w:rsidRDefault="00E46EFE" w:rsidP="002C4054">
      <w:pPr>
        <w:pStyle w:val="Akapitzlist"/>
        <w:numPr>
          <w:ilvl w:val="1"/>
          <w:numId w:val="3"/>
        </w:numPr>
        <w:tabs>
          <w:tab w:val="left" w:pos="284"/>
          <w:tab w:val="left" w:pos="426"/>
        </w:tabs>
        <w:spacing w:before="1"/>
        <w:ind w:left="284" w:right="172" w:hanging="284"/>
        <w:jc w:val="both"/>
        <w:rPr>
          <w:sz w:val="20"/>
        </w:rPr>
      </w:pPr>
      <w:r>
        <w:rPr>
          <w:sz w:val="20"/>
        </w:rPr>
        <w:t>finansowania przestępstwa o charakterze terrorystycznym, o którym mowa w art. 165a Kodeksu karnego, lub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 xml:space="preserve">przestępstwo udaremniania lub utrudniania </w:t>
      </w:r>
      <w:r>
        <w:rPr>
          <w:sz w:val="20"/>
        </w:rPr>
        <w:t>stwierdzenia przestępnego pochodzenia pieniędzy lub ukrywania ich</w:t>
      </w:r>
      <w:r>
        <w:rPr>
          <w:spacing w:val="1"/>
          <w:sz w:val="20"/>
        </w:rPr>
        <w:t xml:space="preserve"> </w:t>
      </w:r>
      <w:r>
        <w:rPr>
          <w:sz w:val="20"/>
        </w:rPr>
        <w:t>pochodzenia,</w:t>
      </w:r>
      <w:r>
        <w:rPr>
          <w:spacing w:val="-11"/>
          <w:sz w:val="20"/>
        </w:rPr>
        <w:t xml:space="preserve"> </w:t>
      </w:r>
      <w:r>
        <w:rPr>
          <w:sz w:val="20"/>
        </w:rPr>
        <w:t>o</w:t>
      </w:r>
      <w:r>
        <w:rPr>
          <w:spacing w:val="-8"/>
          <w:sz w:val="20"/>
        </w:rPr>
        <w:t xml:space="preserve"> </w:t>
      </w:r>
      <w:r>
        <w:rPr>
          <w:sz w:val="20"/>
        </w:rPr>
        <w:t>którym</w:t>
      </w:r>
      <w:r>
        <w:rPr>
          <w:spacing w:val="-10"/>
          <w:sz w:val="20"/>
        </w:rPr>
        <w:t xml:space="preserve"> </w:t>
      </w:r>
      <w:r>
        <w:rPr>
          <w:sz w:val="20"/>
        </w:rPr>
        <w:t>mowa</w:t>
      </w:r>
      <w:r>
        <w:rPr>
          <w:spacing w:val="-8"/>
          <w:sz w:val="20"/>
        </w:rPr>
        <w:t xml:space="preserve"> </w:t>
      </w:r>
      <w:r>
        <w:rPr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z w:val="20"/>
        </w:rPr>
        <w:t>art.</w:t>
      </w:r>
      <w:r>
        <w:rPr>
          <w:spacing w:val="-11"/>
          <w:sz w:val="20"/>
        </w:rPr>
        <w:t xml:space="preserve"> </w:t>
      </w:r>
      <w:r>
        <w:rPr>
          <w:sz w:val="20"/>
        </w:rPr>
        <w:t>299</w:t>
      </w:r>
      <w:r>
        <w:rPr>
          <w:spacing w:val="-8"/>
          <w:sz w:val="20"/>
        </w:rPr>
        <w:t xml:space="preserve"> </w:t>
      </w:r>
      <w:r>
        <w:rPr>
          <w:sz w:val="20"/>
        </w:rPr>
        <w:t>Kodeksu</w:t>
      </w:r>
      <w:r>
        <w:rPr>
          <w:spacing w:val="-10"/>
          <w:sz w:val="20"/>
        </w:rPr>
        <w:t xml:space="preserve"> </w:t>
      </w:r>
      <w:r>
        <w:rPr>
          <w:sz w:val="20"/>
        </w:rPr>
        <w:t>karnego,</w:t>
      </w:r>
    </w:p>
    <w:p w14:paraId="4FD85751" w14:textId="77777777" w:rsidR="00E46EFE" w:rsidRDefault="00E46EFE" w:rsidP="002C4054">
      <w:pPr>
        <w:pStyle w:val="Akapitzlist"/>
        <w:numPr>
          <w:ilvl w:val="1"/>
          <w:numId w:val="3"/>
        </w:numPr>
        <w:tabs>
          <w:tab w:val="left" w:pos="284"/>
          <w:tab w:val="left" w:pos="426"/>
          <w:tab w:val="left" w:pos="1040"/>
        </w:tabs>
        <w:ind w:left="284" w:right="176" w:hanging="284"/>
        <w:jc w:val="both"/>
        <w:rPr>
          <w:sz w:val="20"/>
        </w:rPr>
      </w:pPr>
      <w:r>
        <w:rPr>
          <w:spacing w:val="-1"/>
          <w:sz w:val="20"/>
        </w:rPr>
        <w:t>o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charakterze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terrorystycznym,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o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którym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mowa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w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art.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115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§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20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Kodeksu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karnego,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lub</w:t>
      </w:r>
      <w:r>
        <w:rPr>
          <w:spacing w:val="-8"/>
          <w:sz w:val="20"/>
        </w:rPr>
        <w:t xml:space="preserve"> </w:t>
      </w:r>
      <w:r>
        <w:rPr>
          <w:sz w:val="20"/>
        </w:rPr>
        <w:t>mające</w:t>
      </w:r>
      <w:r>
        <w:rPr>
          <w:spacing w:val="-10"/>
          <w:sz w:val="20"/>
        </w:rPr>
        <w:t xml:space="preserve"> </w:t>
      </w:r>
      <w:r>
        <w:rPr>
          <w:sz w:val="20"/>
        </w:rPr>
        <w:t>na</w:t>
      </w:r>
      <w:r>
        <w:rPr>
          <w:spacing w:val="-9"/>
          <w:sz w:val="20"/>
        </w:rPr>
        <w:t xml:space="preserve"> </w:t>
      </w:r>
      <w:r>
        <w:rPr>
          <w:sz w:val="20"/>
        </w:rPr>
        <w:t>celu</w:t>
      </w:r>
      <w:r>
        <w:rPr>
          <w:spacing w:val="-13"/>
          <w:sz w:val="20"/>
        </w:rPr>
        <w:t xml:space="preserve"> </w:t>
      </w:r>
      <w:r>
        <w:rPr>
          <w:sz w:val="20"/>
        </w:rPr>
        <w:t>popełnienie</w:t>
      </w:r>
      <w:r>
        <w:rPr>
          <w:spacing w:val="-48"/>
          <w:sz w:val="20"/>
        </w:rPr>
        <w:t xml:space="preserve"> </w:t>
      </w:r>
      <w:r>
        <w:rPr>
          <w:sz w:val="20"/>
        </w:rPr>
        <w:t>tego</w:t>
      </w:r>
      <w:r>
        <w:rPr>
          <w:spacing w:val="-10"/>
          <w:sz w:val="20"/>
        </w:rPr>
        <w:t xml:space="preserve"> </w:t>
      </w:r>
      <w:r>
        <w:rPr>
          <w:sz w:val="20"/>
        </w:rPr>
        <w:t>przestępstwa,</w:t>
      </w:r>
    </w:p>
    <w:p w14:paraId="399AA30E" w14:textId="05CAA466" w:rsidR="00E46EFE" w:rsidRDefault="00E46EFE" w:rsidP="002C4054">
      <w:pPr>
        <w:pStyle w:val="Akapitzlist"/>
        <w:numPr>
          <w:ilvl w:val="1"/>
          <w:numId w:val="3"/>
        </w:numPr>
        <w:tabs>
          <w:tab w:val="left" w:pos="284"/>
          <w:tab w:val="left" w:pos="426"/>
          <w:tab w:val="left" w:pos="1024"/>
        </w:tabs>
        <w:ind w:left="284" w:right="172" w:hanging="284"/>
        <w:jc w:val="both"/>
        <w:rPr>
          <w:sz w:val="20"/>
        </w:rPr>
      </w:pPr>
      <w:r>
        <w:rPr>
          <w:sz w:val="20"/>
        </w:rPr>
        <w:t>powierzenia</w:t>
      </w:r>
      <w:r>
        <w:rPr>
          <w:spacing w:val="-8"/>
          <w:sz w:val="20"/>
        </w:rPr>
        <w:t xml:space="preserve"> </w:t>
      </w:r>
      <w:r>
        <w:rPr>
          <w:sz w:val="20"/>
        </w:rPr>
        <w:t>wykonywania</w:t>
      </w:r>
      <w:r>
        <w:rPr>
          <w:spacing w:val="-9"/>
          <w:sz w:val="20"/>
        </w:rPr>
        <w:t xml:space="preserve"> </w:t>
      </w:r>
      <w:r>
        <w:rPr>
          <w:sz w:val="20"/>
        </w:rPr>
        <w:t>pracy</w:t>
      </w:r>
      <w:r>
        <w:rPr>
          <w:spacing w:val="-8"/>
          <w:sz w:val="20"/>
        </w:rPr>
        <w:t xml:space="preserve"> </w:t>
      </w:r>
      <w:r>
        <w:rPr>
          <w:sz w:val="20"/>
        </w:rPr>
        <w:t>małoletniemu</w:t>
      </w:r>
      <w:r>
        <w:rPr>
          <w:spacing w:val="-9"/>
          <w:sz w:val="20"/>
        </w:rPr>
        <w:t xml:space="preserve"> </w:t>
      </w:r>
      <w:r>
        <w:rPr>
          <w:sz w:val="20"/>
        </w:rPr>
        <w:t>cudzoziemcowi,</w:t>
      </w:r>
      <w:r>
        <w:rPr>
          <w:spacing w:val="-8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którym</w:t>
      </w:r>
      <w:r>
        <w:rPr>
          <w:spacing w:val="-7"/>
          <w:sz w:val="20"/>
        </w:rPr>
        <w:t xml:space="preserve"> </w:t>
      </w:r>
      <w:r>
        <w:rPr>
          <w:sz w:val="20"/>
        </w:rPr>
        <w:t>mowa</w:t>
      </w:r>
      <w:r>
        <w:rPr>
          <w:spacing w:val="-7"/>
          <w:sz w:val="20"/>
        </w:rPr>
        <w:t xml:space="preserve"> </w:t>
      </w:r>
      <w:r>
        <w:rPr>
          <w:sz w:val="20"/>
        </w:rPr>
        <w:t>w</w:t>
      </w:r>
      <w:r>
        <w:rPr>
          <w:spacing w:val="-11"/>
          <w:sz w:val="20"/>
        </w:rPr>
        <w:t xml:space="preserve"> </w:t>
      </w:r>
      <w:r>
        <w:rPr>
          <w:sz w:val="20"/>
        </w:rPr>
        <w:t>art.</w:t>
      </w:r>
      <w:r>
        <w:rPr>
          <w:spacing w:val="-8"/>
          <w:sz w:val="20"/>
        </w:rPr>
        <w:t xml:space="preserve"> </w:t>
      </w:r>
      <w:r>
        <w:rPr>
          <w:sz w:val="20"/>
        </w:rPr>
        <w:t>9</w:t>
      </w:r>
      <w:r>
        <w:rPr>
          <w:spacing w:val="-7"/>
          <w:sz w:val="20"/>
        </w:rPr>
        <w:t xml:space="preserve"> </w:t>
      </w:r>
      <w:r>
        <w:rPr>
          <w:sz w:val="20"/>
        </w:rPr>
        <w:t>ust.</w:t>
      </w:r>
      <w:r>
        <w:rPr>
          <w:spacing w:val="-8"/>
          <w:sz w:val="20"/>
        </w:rPr>
        <w:t xml:space="preserve"> </w:t>
      </w:r>
      <w:r>
        <w:rPr>
          <w:sz w:val="20"/>
        </w:rPr>
        <w:t>2</w:t>
      </w:r>
      <w:r>
        <w:rPr>
          <w:spacing w:val="-7"/>
          <w:sz w:val="20"/>
        </w:rPr>
        <w:t xml:space="preserve"> </w:t>
      </w:r>
      <w:r>
        <w:rPr>
          <w:sz w:val="20"/>
        </w:rPr>
        <w:t>ustawy</w:t>
      </w:r>
      <w:r>
        <w:rPr>
          <w:spacing w:val="-11"/>
          <w:sz w:val="20"/>
        </w:rPr>
        <w:t xml:space="preserve"> </w:t>
      </w:r>
      <w:r>
        <w:rPr>
          <w:sz w:val="20"/>
        </w:rPr>
        <w:t>z</w:t>
      </w:r>
      <w:r>
        <w:rPr>
          <w:spacing w:val="-9"/>
          <w:sz w:val="20"/>
        </w:rPr>
        <w:t xml:space="preserve"> </w:t>
      </w:r>
      <w:r>
        <w:rPr>
          <w:sz w:val="20"/>
        </w:rPr>
        <w:t>dnia</w:t>
      </w:r>
      <w:r>
        <w:rPr>
          <w:spacing w:val="-9"/>
          <w:sz w:val="20"/>
        </w:rPr>
        <w:t xml:space="preserve"> </w:t>
      </w:r>
      <w:r w:rsidR="002C4054">
        <w:rPr>
          <w:spacing w:val="-9"/>
          <w:sz w:val="20"/>
        </w:rPr>
        <w:t xml:space="preserve"> </w:t>
      </w:r>
      <w:r>
        <w:rPr>
          <w:sz w:val="20"/>
        </w:rPr>
        <w:t>15</w:t>
      </w:r>
      <w:r>
        <w:rPr>
          <w:spacing w:val="-47"/>
          <w:sz w:val="20"/>
        </w:rPr>
        <w:t xml:space="preserve"> </w:t>
      </w:r>
      <w:r>
        <w:rPr>
          <w:spacing w:val="-1"/>
          <w:sz w:val="20"/>
        </w:rPr>
        <w:t>czerwca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2012</w:t>
      </w:r>
      <w:r>
        <w:rPr>
          <w:spacing w:val="-6"/>
          <w:sz w:val="20"/>
        </w:rPr>
        <w:t xml:space="preserve"> </w:t>
      </w:r>
      <w:r>
        <w:rPr>
          <w:spacing w:val="-1"/>
          <w:sz w:val="20"/>
        </w:rPr>
        <w:t>r.</w:t>
      </w:r>
      <w:r>
        <w:rPr>
          <w:spacing w:val="-6"/>
          <w:sz w:val="20"/>
        </w:rPr>
        <w:t xml:space="preserve"> </w:t>
      </w:r>
      <w:r>
        <w:rPr>
          <w:spacing w:val="-1"/>
          <w:sz w:val="20"/>
        </w:rPr>
        <w:t>o</w:t>
      </w:r>
      <w:r>
        <w:rPr>
          <w:spacing w:val="-4"/>
          <w:sz w:val="20"/>
        </w:rPr>
        <w:t xml:space="preserve"> </w:t>
      </w:r>
      <w:r>
        <w:rPr>
          <w:spacing w:val="-1"/>
          <w:sz w:val="20"/>
        </w:rPr>
        <w:t>skutkach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powierzania</w:t>
      </w:r>
      <w:r>
        <w:rPr>
          <w:spacing w:val="-6"/>
          <w:sz w:val="20"/>
        </w:rPr>
        <w:t xml:space="preserve"> </w:t>
      </w:r>
      <w:r>
        <w:rPr>
          <w:sz w:val="20"/>
        </w:rPr>
        <w:t>wykonywania</w:t>
      </w:r>
      <w:r>
        <w:rPr>
          <w:spacing w:val="-7"/>
          <w:sz w:val="20"/>
        </w:rPr>
        <w:t xml:space="preserve"> </w:t>
      </w:r>
      <w:r>
        <w:rPr>
          <w:sz w:val="20"/>
        </w:rPr>
        <w:t>pracy</w:t>
      </w:r>
      <w:r>
        <w:rPr>
          <w:spacing w:val="-6"/>
          <w:sz w:val="20"/>
        </w:rPr>
        <w:t xml:space="preserve"> </w:t>
      </w:r>
      <w:r>
        <w:rPr>
          <w:sz w:val="20"/>
        </w:rPr>
        <w:t>cudzoziemcom</w:t>
      </w:r>
      <w:r>
        <w:rPr>
          <w:spacing w:val="-6"/>
          <w:sz w:val="20"/>
        </w:rPr>
        <w:t xml:space="preserve"> </w:t>
      </w:r>
      <w:r>
        <w:rPr>
          <w:sz w:val="20"/>
        </w:rPr>
        <w:t>przebywającym</w:t>
      </w:r>
      <w:r>
        <w:rPr>
          <w:spacing w:val="-4"/>
          <w:sz w:val="20"/>
        </w:rPr>
        <w:t xml:space="preserve"> </w:t>
      </w:r>
      <w:r>
        <w:rPr>
          <w:sz w:val="20"/>
        </w:rPr>
        <w:t>wbrew</w:t>
      </w:r>
      <w:r>
        <w:rPr>
          <w:spacing w:val="-8"/>
          <w:sz w:val="20"/>
        </w:rPr>
        <w:t xml:space="preserve"> </w:t>
      </w:r>
      <w:r>
        <w:rPr>
          <w:sz w:val="20"/>
        </w:rPr>
        <w:t>przepisom</w:t>
      </w:r>
      <w:r>
        <w:rPr>
          <w:spacing w:val="-5"/>
          <w:sz w:val="20"/>
        </w:rPr>
        <w:t xml:space="preserve"> </w:t>
      </w:r>
      <w:r>
        <w:rPr>
          <w:sz w:val="20"/>
        </w:rPr>
        <w:t>na</w:t>
      </w:r>
      <w:r>
        <w:rPr>
          <w:spacing w:val="-48"/>
          <w:sz w:val="20"/>
        </w:rPr>
        <w:t xml:space="preserve"> </w:t>
      </w:r>
      <w:r>
        <w:rPr>
          <w:sz w:val="20"/>
        </w:rPr>
        <w:t>terytorium</w:t>
      </w:r>
      <w:r>
        <w:rPr>
          <w:spacing w:val="-10"/>
          <w:sz w:val="20"/>
        </w:rPr>
        <w:t xml:space="preserve"> </w:t>
      </w:r>
      <w:r>
        <w:rPr>
          <w:sz w:val="20"/>
        </w:rPr>
        <w:t>Rzeczypospolitej</w:t>
      </w:r>
      <w:r>
        <w:rPr>
          <w:spacing w:val="-10"/>
          <w:sz w:val="20"/>
        </w:rPr>
        <w:t xml:space="preserve"> </w:t>
      </w:r>
      <w:r>
        <w:rPr>
          <w:sz w:val="20"/>
        </w:rPr>
        <w:t>Polskiej</w:t>
      </w:r>
      <w:r>
        <w:rPr>
          <w:spacing w:val="-7"/>
          <w:sz w:val="20"/>
        </w:rPr>
        <w:t xml:space="preserve"> </w:t>
      </w:r>
      <w:r>
        <w:rPr>
          <w:sz w:val="20"/>
        </w:rPr>
        <w:t>(Dz.</w:t>
      </w:r>
      <w:r>
        <w:rPr>
          <w:spacing w:val="-9"/>
          <w:sz w:val="20"/>
        </w:rPr>
        <w:t xml:space="preserve"> </w:t>
      </w:r>
      <w:r>
        <w:rPr>
          <w:sz w:val="20"/>
        </w:rPr>
        <w:t>U.</w:t>
      </w:r>
      <w:r>
        <w:rPr>
          <w:spacing w:val="-10"/>
          <w:sz w:val="20"/>
        </w:rPr>
        <w:t xml:space="preserve"> </w:t>
      </w:r>
      <w:r>
        <w:rPr>
          <w:sz w:val="20"/>
        </w:rPr>
        <w:t>poz.</w:t>
      </w:r>
      <w:r>
        <w:rPr>
          <w:spacing w:val="-9"/>
          <w:sz w:val="20"/>
        </w:rPr>
        <w:t xml:space="preserve"> </w:t>
      </w:r>
      <w:r>
        <w:rPr>
          <w:sz w:val="20"/>
        </w:rPr>
        <w:t>769),</w:t>
      </w:r>
    </w:p>
    <w:p w14:paraId="7C6E27C0" w14:textId="77777777" w:rsidR="00E46EFE" w:rsidRDefault="00E46EFE" w:rsidP="002C4054">
      <w:pPr>
        <w:pStyle w:val="Akapitzlist"/>
        <w:numPr>
          <w:ilvl w:val="1"/>
          <w:numId w:val="3"/>
        </w:numPr>
        <w:tabs>
          <w:tab w:val="left" w:pos="284"/>
          <w:tab w:val="left" w:pos="426"/>
          <w:tab w:val="left" w:pos="1050"/>
        </w:tabs>
        <w:ind w:left="284" w:right="172" w:hanging="284"/>
        <w:jc w:val="both"/>
        <w:rPr>
          <w:sz w:val="20"/>
        </w:rPr>
      </w:pPr>
      <w:r>
        <w:rPr>
          <w:spacing w:val="-2"/>
          <w:sz w:val="20"/>
        </w:rPr>
        <w:t>przeciwko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obrotowi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gospodarczemu,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o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których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mowa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w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art.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296-307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Kodeksu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karnego,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przestępstwo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oszustwa,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o</w:t>
      </w:r>
      <w:r>
        <w:rPr>
          <w:spacing w:val="-48"/>
          <w:sz w:val="20"/>
        </w:rPr>
        <w:t xml:space="preserve"> </w:t>
      </w:r>
      <w:r>
        <w:rPr>
          <w:spacing w:val="-3"/>
          <w:sz w:val="20"/>
        </w:rPr>
        <w:t>którym</w:t>
      </w:r>
      <w:r>
        <w:rPr>
          <w:spacing w:val="-6"/>
          <w:sz w:val="20"/>
        </w:rPr>
        <w:t xml:space="preserve"> </w:t>
      </w:r>
      <w:r>
        <w:rPr>
          <w:spacing w:val="-3"/>
          <w:sz w:val="20"/>
        </w:rPr>
        <w:t>mowa</w:t>
      </w:r>
      <w:r>
        <w:rPr>
          <w:spacing w:val="-2"/>
          <w:sz w:val="20"/>
        </w:rPr>
        <w:t xml:space="preserve"> </w:t>
      </w:r>
      <w:r>
        <w:rPr>
          <w:spacing w:val="-3"/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pacing w:val="-3"/>
          <w:sz w:val="20"/>
        </w:rPr>
        <w:t>art.</w:t>
      </w:r>
      <w:r>
        <w:rPr>
          <w:spacing w:val="-6"/>
          <w:sz w:val="20"/>
        </w:rPr>
        <w:t xml:space="preserve"> </w:t>
      </w:r>
      <w:r>
        <w:rPr>
          <w:spacing w:val="-3"/>
          <w:sz w:val="20"/>
        </w:rPr>
        <w:t>286</w:t>
      </w:r>
      <w:r>
        <w:rPr>
          <w:spacing w:val="-6"/>
          <w:sz w:val="20"/>
        </w:rPr>
        <w:t xml:space="preserve"> </w:t>
      </w:r>
      <w:r>
        <w:rPr>
          <w:spacing w:val="-3"/>
          <w:sz w:val="20"/>
        </w:rPr>
        <w:t>Kodeksu</w:t>
      </w:r>
      <w:r>
        <w:rPr>
          <w:spacing w:val="-6"/>
          <w:sz w:val="20"/>
        </w:rPr>
        <w:t xml:space="preserve"> </w:t>
      </w:r>
      <w:r>
        <w:rPr>
          <w:spacing w:val="-3"/>
          <w:sz w:val="20"/>
        </w:rPr>
        <w:t>karnego,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przestępstwo</w:t>
      </w:r>
      <w:r>
        <w:rPr>
          <w:spacing w:val="-6"/>
          <w:sz w:val="20"/>
        </w:rPr>
        <w:t xml:space="preserve"> </w:t>
      </w:r>
      <w:r>
        <w:rPr>
          <w:spacing w:val="-3"/>
          <w:sz w:val="20"/>
        </w:rPr>
        <w:t xml:space="preserve">przeciwko </w:t>
      </w:r>
      <w:r>
        <w:rPr>
          <w:spacing w:val="-2"/>
          <w:sz w:val="20"/>
        </w:rPr>
        <w:t>wiarygodności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dokumentów,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o których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mowa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w</w:t>
      </w:r>
      <w:r>
        <w:rPr>
          <w:spacing w:val="-47"/>
          <w:sz w:val="20"/>
        </w:rPr>
        <w:t xml:space="preserve"> </w:t>
      </w:r>
      <w:r>
        <w:rPr>
          <w:sz w:val="20"/>
        </w:rPr>
        <w:t>art.</w:t>
      </w:r>
      <w:r>
        <w:rPr>
          <w:spacing w:val="-11"/>
          <w:sz w:val="20"/>
        </w:rPr>
        <w:t xml:space="preserve"> </w:t>
      </w:r>
      <w:r>
        <w:rPr>
          <w:sz w:val="20"/>
        </w:rPr>
        <w:t>270-277d</w:t>
      </w:r>
      <w:r>
        <w:rPr>
          <w:spacing w:val="-9"/>
          <w:sz w:val="20"/>
        </w:rPr>
        <w:t xml:space="preserve"> </w:t>
      </w:r>
      <w:r>
        <w:rPr>
          <w:sz w:val="20"/>
        </w:rPr>
        <w:t>Kodeksu</w:t>
      </w:r>
      <w:r>
        <w:rPr>
          <w:spacing w:val="-9"/>
          <w:sz w:val="20"/>
        </w:rPr>
        <w:t xml:space="preserve"> </w:t>
      </w:r>
      <w:r>
        <w:rPr>
          <w:sz w:val="20"/>
        </w:rPr>
        <w:t>karnego,</w:t>
      </w:r>
      <w:r>
        <w:rPr>
          <w:spacing w:val="-10"/>
          <w:sz w:val="20"/>
        </w:rPr>
        <w:t xml:space="preserve"> </w:t>
      </w:r>
      <w:r>
        <w:rPr>
          <w:sz w:val="20"/>
        </w:rPr>
        <w:t>lub</w:t>
      </w:r>
      <w:r>
        <w:rPr>
          <w:spacing w:val="-11"/>
          <w:sz w:val="20"/>
        </w:rPr>
        <w:t xml:space="preserve"> </w:t>
      </w:r>
      <w:r>
        <w:rPr>
          <w:sz w:val="20"/>
        </w:rPr>
        <w:t>przestępstwo</w:t>
      </w:r>
      <w:r>
        <w:rPr>
          <w:spacing w:val="-9"/>
          <w:sz w:val="20"/>
        </w:rPr>
        <w:t xml:space="preserve"> </w:t>
      </w:r>
      <w:r>
        <w:rPr>
          <w:sz w:val="20"/>
        </w:rPr>
        <w:t>skarbowe,</w:t>
      </w:r>
    </w:p>
    <w:p w14:paraId="28F7DE86" w14:textId="77777777" w:rsidR="00E46EFE" w:rsidRDefault="00E46EFE" w:rsidP="002C4054">
      <w:pPr>
        <w:pStyle w:val="Akapitzlist"/>
        <w:numPr>
          <w:ilvl w:val="1"/>
          <w:numId w:val="3"/>
        </w:numPr>
        <w:tabs>
          <w:tab w:val="left" w:pos="284"/>
          <w:tab w:val="left" w:pos="426"/>
        </w:tabs>
        <w:ind w:left="142" w:right="176" w:hanging="142"/>
        <w:jc w:val="both"/>
        <w:rPr>
          <w:sz w:val="20"/>
        </w:rPr>
      </w:pPr>
      <w:r>
        <w:rPr>
          <w:sz w:val="20"/>
        </w:rPr>
        <w:t>o którym mowa w art. 9 ust. 1 i 3 lub art. 10 ustawy z dnia 15 czerwca 2012 r. o skutkach powierzania</w:t>
      </w:r>
      <w:r>
        <w:rPr>
          <w:spacing w:val="1"/>
          <w:sz w:val="20"/>
        </w:rPr>
        <w:t xml:space="preserve"> </w:t>
      </w:r>
      <w:r>
        <w:rPr>
          <w:spacing w:val="-4"/>
          <w:sz w:val="20"/>
        </w:rPr>
        <w:t>wykonywania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pracy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cudzoziemcom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przebywającym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wbrew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przepisom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na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terytorium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Rzeczypospolitej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Polskiej</w:t>
      </w:r>
    </w:p>
    <w:p w14:paraId="48207234" w14:textId="77777777" w:rsidR="00E46EFE" w:rsidRDefault="00E46EFE" w:rsidP="002C4054">
      <w:pPr>
        <w:pStyle w:val="Tekstpodstawowy"/>
        <w:tabs>
          <w:tab w:val="left" w:pos="284"/>
          <w:tab w:val="left" w:pos="426"/>
        </w:tabs>
        <w:spacing w:line="228" w:lineRule="exact"/>
        <w:ind w:left="142"/>
        <w:jc w:val="both"/>
      </w:pPr>
      <w:r>
        <w:t>-</w:t>
      </w:r>
      <w:r>
        <w:rPr>
          <w:spacing w:val="-2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odpowiedni</w:t>
      </w:r>
      <w:r>
        <w:rPr>
          <w:spacing w:val="-1"/>
        </w:rPr>
        <w:t xml:space="preserve"> </w:t>
      </w:r>
      <w:r>
        <w:t>czyn</w:t>
      </w:r>
      <w:r>
        <w:rPr>
          <w:spacing w:val="-1"/>
        </w:rPr>
        <w:t xml:space="preserve"> </w:t>
      </w:r>
      <w:r>
        <w:t>zabroniony</w:t>
      </w:r>
      <w:r>
        <w:rPr>
          <w:spacing w:val="-5"/>
        </w:rPr>
        <w:t xml:space="preserve"> </w:t>
      </w:r>
      <w:r>
        <w:t>określony</w:t>
      </w:r>
      <w:r>
        <w:rPr>
          <w:spacing w:val="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przepisach</w:t>
      </w:r>
      <w:r>
        <w:rPr>
          <w:spacing w:val="-4"/>
        </w:rPr>
        <w:t xml:space="preserve"> </w:t>
      </w:r>
      <w:r>
        <w:t>prawa</w:t>
      </w:r>
      <w:r>
        <w:rPr>
          <w:spacing w:val="1"/>
        </w:rPr>
        <w:t xml:space="preserve"> </w:t>
      </w:r>
      <w:r>
        <w:t>obcego;</w:t>
      </w:r>
    </w:p>
    <w:p w14:paraId="1FC9FF39" w14:textId="5A8FBFD8" w:rsidR="00E46EFE" w:rsidRDefault="00E46EFE" w:rsidP="002C4054">
      <w:pPr>
        <w:pStyle w:val="Akapitzlist"/>
        <w:numPr>
          <w:ilvl w:val="0"/>
          <w:numId w:val="3"/>
        </w:numPr>
        <w:tabs>
          <w:tab w:val="left" w:pos="284"/>
          <w:tab w:val="left" w:pos="426"/>
        </w:tabs>
        <w:ind w:left="142" w:right="174" w:hanging="284"/>
        <w:jc w:val="both"/>
        <w:rPr>
          <w:sz w:val="20"/>
        </w:rPr>
      </w:pPr>
      <w:r>
        <w:rPr>
          <w:spacing w:val="-1"/>
          <w:sz w:val="20"/>
        </w:rPr>
        <w:t>jeżeli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urzędującego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członka</w:t>
      </w:r>
      <w:r>
        <w:rPr>
          <w:spacing w:val="-6"/>
          <w:sz w:val="20"/>
        </w:rPr>
        <w:t xml:space="preserve"> </w:t>
      </w:r>
      <w:r>
        <w:rPr>
          <w:spacing w:val="-1"/>
          <w:sz w:val="20"/>
        </w:rPr>
        <w:t>jego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organu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zarządzającego</w:t>
      </w:r>
      <w:r>
        <w:rPr>
          <w:spacing w:val="-5"/>
          <w:sz w:val="20"/>
        </w:rPr>
        <w:t xml:space="preserve"> </w:t>
      </w:r>
      <w:r>
        <w:rPr>
          <w:sz w:val="20"/>
        </w:rPr>
        <w:t>lub</w:t>
      </w:r>
      <w:r>
        <w:rPr>
          <w:spacing w:val="-6"/>
          <w:sz w:val="20"/>
        </w:rPr>
        <w:t xml:space="preserve"> </w:t>
      </w:r>
      <w:r>
        <w:rPr>
          <w:sz w:val="20"/>
        </w:rPr>
        <w:t>nadzorczego,</w:t>
      </w:r>
      <w:r>
        <w:rPr>
          <w:spacing w:val="-4"/>
          <w:sz w:val="20"/>
        </w:rPr>
        <w:t xml:space="preserve"> </w:t>
      </w:r>
      <w:r>
        <w:rPr>
          <w:sz w:val="20"/>
        </w:rPr>
        <w:t>wspólnika</w:t>
      </w:r>
      <w:r>
        <w:rPr>
          <w:spacing w:val="-5"/>
          <w:sz w:val="20"/>
        </w:rPr>
        <w:t xml:space="preserve"> </w:t>
      </w:r>
      <w:r>
        <w:rPr>
          <w:sz w:val="20"/>
        </w:rPr>
        <w:t>spółki</w:t>
      </w:r>
      <w:r>
        <w:rPr>
          <w:spacing w:val="-6"/>
          <w:sz w:val="20"/>
        </w:rPr>
        <w:t xml:space="preserve"> </w:t>
      </w:r>
      <w:r>
        <w:rPr>
          <w:sz w:val="20"/>
        </w:rPr>
        <w:t>w</w:t>
      </w:r>
      <w:r>
        <w:rPr>
          <w:spacing w:val="-7"/>
          <w:sz w:val="20"/>
        </w:rPr>
        <w:t xml:space="preserve"> </w:t>
      </w:r>
      <w:r>
        <w:rPr>
          <w:sz w:val="20"/>
        </w:rPr>
        <w:t>spółce</w:t>
      </w:r>
      <w:r>
        <w:rPr>
          <w:spacing w:val="-9"/>
          <w:sz w:val="20"/>
        </w:rPr>
        <w:t xml:space="preserve"> </w:t>
      </w:r>
      <w:r>
        <w:rPr>
          <w:sz w:val="20"/>
        </w:rPr>
        <w:t>jawnej</w:t>
      </w:r>
      <w:r>
        <w:rPr>
          <w:spacing w:val="-5"/>
          <w:sz w:val="20"/>
        </w:rPr>
        <w:t xml:space="preserve"> </w:t>
      </w:r>
      <w:r>
        <w:rPr>
          <w:sz w:val="20"/>
        </w:rPr>
        <w:t>lub</w:t>
      </w:r>
      <w:r w:rsidR="00BD49B4">
        <w:rPr>
          <w:sz w:val="20"/>
        </w:rPr>
        <w:t xml:space="preserve"> </w:t>
      </w:r>
      <w:r>
        <w:rPr>
          <w:spacing w:val="-48"/>
          <w:sz w:val="20"/>
        </w:rPr>
        <w:t xml:space="preserve"> </w:t>
      </w:r>
      <w:r>
        <w:rPr>
          <w:sz w:val="20"/>
        </w:rPr>
        <w:t>partnerskiej</w:t>
      </w:r>
      <w:r>
        <w:rPr>
          <w:spacing w:val="1"/>
          <w:sz w:val="20"/>
        </w:rPr>
        <w:t xml:space="preserve"> </w:t>
      </w:r>
      <w:r>
        <w:rPr>
          <w:sz w:val="20"/>
        </w:rPr>
        <w:t>albo</w:t>
      </w:r>
      <w:r>
        <w:rPr>
          <w:spacing w:val="1"/>
          <w:sz w:val="20"/>
        </w:rPr>
        <w:t xml:space="preserve"> </w:t>
      </w:r>
      <w:r>
        <w:rPr>
          <w:sz w:val="20"/>
        </w:rPr>
        <w:t>komplementariusza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spółce</w:t>
      </w:r>
      <w:r>
        <w:rPr>
          <w:spacing w:val="1"/>
          <w:sz w:val="20"/>
        </w:rPr>
        <w:t xml:space="preserve"> </w:t>
      </w:r>
      <w:r>
        <w:rPr>
          <w:sz w:val="20"/>
        </w:rPr>
        <w:t>komandytowej</w:t>
      </w:r>
      <w:r>
        <w:rPr>
          <w:spacing w:val="1"/>
          <w:sz w:val="20"/>
        </w:rPr>
        <w:t xml:space="preserve"> </w:t>
      </w:r>
      <w:r>
        <w:rPr>
          <w:sz w:val="20"/>
        </w:rPr>
        <w:t>lub</w:t>
      </w:r>
      <w:r>
        <w:rPr>
          <w:spacing w:val="1"/>
          <w:sz w:val="20"/>
        </w:rPr>
        <w:t xml:space="preserve"> </w:t>
      </w:r>
      <w:r>
        <w:rPr>
          <w:sz w:val="20"/>
        </w:rPr>
        <w:t>komandytowo-akcyjnej</w:t>
      </w:r>
      <w:r>
        <w:rPr>
          <w:spacing w:val="1"/>
          <w:sz w:val="20"/>
        </w:rPr>
        <w:t xml:space="preserve"> </w:t>
      </w:r>
      <w:r>
        <w:rPr>
          <w:sz w:val="20"/>
        </w:rPr>
        <w:t>lub</w:t>
      </w:r>
      <w:r>
        <w:rPr>
          <w:spacing w:val="1"/>
          <w:sz w:val="20"/>
        </w:rPr>
        <w:t xml:space="preserve"> </w:t>
      </w:r>
      <w:r>
        <w:rPr>
          <w:sz w:val="20"/>
        </w:rPr>
        <w:t>prokurenta</w:t>
      </w:r>
      <w:r>
        <w:rPr>
          <w:spacing w:val="1"/>
          <w:sz w:val="20"/>
        </w:rPr>
        <w:t xml:space="preserve"> </w:t>
      </w:r>
      <w:r>
        <w:rPr>
          <w:sz w:val="20"/>
        </w:rPr>
        <w:t>prawomocnie</w:t>
      </w:r>
      <w:r>
        <w:rPr>
          <w:spacing w:val="-9"/>
          <w:sz w:val="20"/>
        </w:rPr>
        <w:t xml:space="preserve"> </w:t>
      </w:r>
      <w:r>
        <w:rPr>
          <w:sz w:val="20"/>
        </w:rPr>
        <w:t>skazano</w:t>
      </w:r>
      <w:r>
        <w:rPr>
          <w:spacing w:val="-7"/>
          <w:sz w:val="20"/>
        </w:rPr>
        <w:t xml:space="preserve"> </w:t>
      </w:r>
      <w:r>
        <w:rPr>
          <w:sz w:val="20"/>
        </w:rPr>
        <w:t>za</w:t>
      </w:r>
      <w:r>
        <w:rPr>
          <w:spacing w:val="-11"/>
          <w:sz w:val="20"/>
        </w:rPr>
        <w:t xml:space="preserve"> </w:t>
      </w:r>
      <w:r>
        <w:rPr>
          <w:sz w:val="20"/>
        </w:rPr>
        <w:t>przestępstwo,</w:t>
      </w:r>
      <w:r>
        <w:rPr>
          <w:spacing w:val="-12"/>
          <w:sz w:val="20"/>
        </w:rPr>
        <w:t xml:space="preserve"> </w:t>
      </w:r>
      <w:r>
        <w:rPr>
          <w:sz w:val="20"/>
        </w:rPr>
        <w:t>o</w:t>
      </w:r>
      <w:r>
        <w:rPr>
          <w:spacing w:val="-5"/>
          <w:sz w:val="20"/>
        </w:rPr>
        <w:t xml:space="preserve"> </w:t>
      </w:r>
      <w:r>
        <w:rPr>
          <w:sz w:val="20"/>
        </w:rPr>
        <w:t>którym</w:t>
      </w:r>
      <w:r>
        <w:rPr>
          <w:spacing w:val="-8"/>
          <w:sz w:val="20"/>
        </w:rPr>
        <w:t xml:space="preserve"> </w:t>
      </w:r>
      <w:r>
        <w:rPr>
          <w:sz w:val="20"/>
        </w:rPr>
        <w:t>mowa</w:t>
      </w:r>
      <w:r>
        <w:rPr>
          <w:spacing w:val="-7"/>
          <w:sz w:val="20"/>
        </w:rPr>
        <w:t xml:space="preserve"> </w:t>
      </w:r>
      <w:r>
        <w:rPr>
          <w:sz w:val="20"/>
        </w:rPr>
        <w:t>w</w:t>
      </w:r>
      <w:r>
        <w:rPr>
          <w:spacing w:val="-12"/>
          <w:sz w:val="20"/>
        </w:rPr>
        <w:t xml:space="preserve"> </w:t>
      </w:r>
      <w:r>
        <w:rPr>
          <w:sz w:val="20"/>
        </w:rPr>
        <w:t>pkt</w:t>
      </w:r>
      <w:r>
        <w:rPr>
          <w:spacing w:val="-8"/>
          <w:sz w:val="20"/>
        </w:rPr>
        <w:t xml:space="preserve"> </w:t>
      </w:r>
      <w:r>
        <w:rPr>
          <w:sz w:val="20"/>
        </w:rPr>
        <w:t>1;</w:t>
      </w:r>
    </w:p>
    <w:p w14:paraId="2350E861" w14:textId="77777777" w:rsidR="00E46EFE" w:rsidRDefault="00E46EFE" w:rsidP="002C4054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1046"/>
        </w:tabs>
        <w:spacing w:before="1"/>
        <w:ind w:left="142" w:right="172" w:hanging="284"/>
        <w:jc w:val="both"/>
        <w:rPr>
          <w:sz w:val="20"/>
        </w:rPr>
      </w:pPr>
      <w:r>
        <w:rPr>
          <w:spacing w:val="-4"/>
          <w:sz w:val="20"/>
        </w:rPr>
        <w:t>wobec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którego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wydano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prawomocny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wyrok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sądu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lub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ostateczną</w:t>
      </w:r>
      <w:r>
        <w:rPr>
          <w:spacing w:val="-9"/>
          <w:sz w:val="20"/>
        </w:rPr>
        <w:t xml:space="preserve"> </w:t>
      </w:r>
      <w:r>
        <w:rPr>
          <w:spacing w:val="-3"/>
          <w:sz w:val="20"/>
        </w:rPr>
        <w:t>decyzję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administracyjną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pacing w:val="-3"/>
          <w:sz w:val="20"/>
        </w:rPr>
        <w:t>zaleganiu</w:t>
      </w:r>
      <w:r>
        <w:rPr>
          <w:spacing w:val="-9"/>
          <w:sz w:val="20"/>
        </w:rPr>
        <w:t xml:space="preserve"> </w:t>
      </w:r>
      <w:r>
        <w:rPr>
          <w:spacing w:val="-3"/>
          <w:sz w:val="20"/>
        </w:rPr>
        <w:t>z</w:t>
      </w:r>
      <w:r>
        <w:rPr>
          <w:spacing w:val="-5"/>
          <w:sz w:val="20"/>
        </w:rPr>
        <w:t xml:space="preserve"> </w:t>
      </w:r>
      <w:r>
        <w:rPr>
          <w:spacing w:val="-3"/>
          <w:sz w:val="20"/>
        </w:rPr>
        <w:t>uiszczeniem</w:t>
      </w:r>
      <w:r>
        <w:rPr>
          <w:spacing w:val="-47"/>
          <w:sz w:val="20"/>
        </w:rPr>
        <w:t xml:space="preserve"> </w:t>
      </w:r>
      <w:r>
        <w:rPr>
          <w:spacing w:val="-1"/>
          <w:sz w:val="20"/>
        </w:rPr>
        <w:t>podatków,</w:t>
      </w:r>
      <w:r>
        <w:rPr>
          <w:spacing w:val="-3"/>
          <w:sz w:val="20"/>
        </w:rPr>
        <w:t xml:space="preserve"> </w:t>
      </w:r>
      <w:r>
        <w:rPr>
          <w:sz w:val="20"/>
        </w:rPr>
        <w:t>opłat</w:t>
      </w:r>
      <w:r>
        <w:rPr>
          <w:spacing w:val="-3"/>
          <w:sz w:val="20"/>
        </w:rPr>
        <w:t xml:space="preserve"> </w:t>
      </w:r>
      <w:r>
        <w:rPr>
          <w:sz w:val="20"/>
        </w:rPr>
        <w:t>lub</w:t>
      </w:r>
      <w:r>
        <w:rPr>
          <w:spacing w:val="-2"/>
          <w:sz w:val="20"/>
        </w:rPr>
        <w:t xml:space="preserve"> </w:t>
      </w:r>
      <w:r>
        <w:rPr>
          <w:sz w:val="20"/>
        </w:rPr>
        <w:t>składek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ubezpieczenie</w:t>
      </w:r>
      <w:r>
        <w:rPr>
          <w:spacing w:val="-4"/>
          <w:sz w:val="20"/>
        </w:rPr>
        <w:t xml:space="preserve"> </w:t>
      </w:r>
      <w:r>
        <w:rPr>
          <w:sz w:val="20"/>
        </w:rPr>
        <w:t>społeczne</w:t>
      </w:r>
      <w:r>
        <w:rPr>
          <w:spacing w:val="-5"/>
          <w:sz w:val="20"/>
        </w:rPr>
        <w:t xml:space="preserve"> </w:t>
      </w:r>
      <w:r>
        <w:rPr>
          <w:sz w:val="20"/>
        </w:rPr>
        <w:t>lub</w:t>
      </w:r>
      <w:r>
        <w:rPr>
          <w:spacing w:val="-2"/>
          <w:sz w:val="20"/>
        </w:rPr>
        <w:t xml:space="preserve"> </w:t>
      </w:r>
      <w:r>
        <w:rPr>
          <w:sz w:val="20"/>
        </w:rPr>
        <w:t>zdrowotne,</w:t>
      </w:r>
      <w:r>
        <w:rPr>
          <w:spacing w:val="-3"/>
          <w:sz w:val="20"/>
        </w:rPr>
        <w:t xml:space="preserve"> </w:t>
      </w:r>
      <w:r>
        <w:rPr>
          <w:sz w:val="20"/>
        </w:rPr>
        <w:t>chyba</w:t>
      </w:r>
      <w:r>
        <w:rPr>
          <w:spacing w:val="-4"/>
          <w:sz w:val="20"/>
        </w:rPr>
        <w:t xml:space="preserve"> </w:t>
      </w:r>
      <w:r>
        <w:rPr>
          <w:sz w:val="20"/>
        </w:rPr>
        <w:t>że</w:t>
      </w:r>
      <w:r>
        <w:rPr>
          <w:spacing w:val="-5"/>
          <w:sz w:val="20"/>
        </w:rPr>
        <w:t xml:space="preserve"> </w:t>
      </w:r>
      <w:r>
        <w:rPr>
          <w:sz w:val="20"/>
        </w:rPr>
        <w:t>wykonawca</w:t>
      </w:r>
      <w:r>
        <w:rPr>
          <w:spacing w:val="-2"/>
          <w:sz w:val="20"/>
        </w:rPr>
        <w:t xml:space="preserve"> </w:t>
      </w:r>
      <w:r>
        <w:rPr>
          <w:sz w:val="20"/>
        </w:rPr>
        <w:t>odpowiednio</w:t>
      </w:r>
      <w:r>
        <w:rPr>
          <w:spacing w:val="-3"/>
          <w:sz w:val="20"/>
        </w:rPr>
        <w:t xml:space="preserve"> </w:t>
      </w:r>
      <w:r>
        <w:rPr>
          <w:sz w:val="20"/>
        </w:rPr>
        <w:t>przed</w:t>
      </w:r>
      <w:r>
        <w:rPr>
          <w:spacing w:val="-48"/>
          <w:sz w:val="20"/>
        </w:rPr>
        <w:t xml:space="preserve"> </w:t>
      </w:r>
      <w:r>
        <w:rPr>
          <w:spacing w:val="-1"/>
          <w:sz w:val="20"/>
        </w:rPr>
        <w:t>upływem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terminu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do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składania</w:t>
      </w:r>
      <w:r>
        <w:rPr>
          <w:spacing w:val="-7"/>
          <w:sz w:val="20"/>
        </w:rPr>
        <w:t xml:space="preserve"> </w:t>
      </w:r>
      <w:r>
        <w:rPr>
          <w:sz w:val="20"/>
        </w:rPr>
        <w:t>wniosków</w:t>
      </w:r>
      <w:r>
        <w:rPr>
          <w:spacing w:val="-12"/>
          <w:sz w:val="20"/>
        </w:rPr>
        <w:t xml:space="preserve"> </w:t>
      </w:r>
      <w:r>
        <w:rPr>
          <w:sz w:val="20"/>
        </w:rPr>
        <w:t>o</w:t>
      </w:r>
      <w:r>
        <w:rPr>
          <w:spacing w:val="-10"/>
          <w:sz w:val="20"/>
        </w:rPr>
        <w:t xml:space="preserve"> </w:t>
      </w:r>
      <w:r>
        <w:rPr>
          <w:sz w:val="20"/>
        </w:rPr>
        <w:t>dopuszczenie</w:t>
      </w:r>
      <w:r>
        <w:rPr>
          <w:spacing w:val="-10"/>
          <w:sz w:val="20"/>
        </w:rPr>
        <w:t xml:space="preserve"> </w:t>
      </w:r>
      <w:r>
        <w:rPr>
          <w:sz w:val="20"/>
        </w:rPr>
        <w:t>do</w:t>
      </w:r>
      <w:r>
        <w:rPr>
          <w:spacing w:val="-8"/>
          <w:sz w:val="20"/>
        </w:rPr>
        <w:t xml:space="preserve"> </w:t>
      </w:r>
      <w:r>
        <w:rPr>
          <w:sz w:val="20"/>
        </w:rPr>
        <w:t>udziału</w:t>
      </w:r>
      <w:r>
        <w:rPr>
          <w:spacing w:val="-10"/>
          <w:sz w:val="20"/>
        </w:rPr>
        <w:t xml:space="preserve"> </w:t>
      </w:r>
      <w:r>
        <w:rPr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z w:val="20"/>
        </w:rPr>
        <w:t>postępowaniu</w:t>
      </w:r>
      <w:r>
        <w:rPr>
          <w:spacing w:val="-10"/>
          <w:sz w:val="20"/>
        </w:rPr>
        <w:t xml:space="preserve"> </w:t>
      </w:r>
      <w:r>
        <w:rPr>
          <w:sz w:val="20"/>
        </w:rPr>
        <w:t>albo</w:t>
      </w:r>
      <w:r>
        <w:rPr>
          <w:spacing w:val="-9"/>
          <w:sz w:val="20"/>
        </w:rPr>
        <w:t xml:space="preserve"> </w:t>
      </w:r>
      <w:r>
        <w:rPr>
          <w:sz w:val="20"/>
        </w:rPr>
        <w:t>przed</w:t>
      </w:r>
      <w:r>
        <w:rPr>
          <w:spacing w:val="-8"/>
          <w:sz w:val="20"/>
        </w:rPr>
        <w:t xml:space="preserve"> </w:t>
      </w:r>
      <w:r>
        <w:rPr>
          <w:sz w:val="20"/>
        </w:rPr>
        <w:t>upływem</w:t>
      </w:r>
      <w:r>
        <w:rPr>
          <w:spacing w:val="-10"/>
          <w:sz w:val="20"/>
        </w:rPr>
        <w:t xml:space="preserve"> </w:t>
      </w:r>
      <w:r>
        <w:rPr>
          <w:sz w:val="20"/>
        </w:rPr>
        <w:t>terminu</w:t>
      </w:r>
      <w:r>
        <w:rPr>
          <w:spacing w:val="-48"/>
          <w:sz w:val="20"/>
        </w:rPr>
        <w:t xml:space="preserve"> </w:t>
      </w:r>
      <w:r>
        <w:rPr>
          <w:spacing w:val="-1"/>
          <w:sz w:val="20"/>
        </w:rPr>
        <w:t>składania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ofert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dokonał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płatności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należnych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podatków,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opłat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lub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składek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na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ubezpieczenie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społeczne</w:t>
      </w:r>
      <w:r>
        <w:rPr>
          <w:spacing w:val="-10"/>
          <w:sz w:val="20"/>
        </w:rPr>
        <w:t xml:space="preserve"> </w:t>
      </w:r>
      <w:r>
        <w:rPr>
          <w:sz w:val="20"/>
        </w:rPr>
        <w:t>lub</w:t>
      </w:r>
      <w:r>
        <w:rPr>
          <w:spacing w:val="-8"/>
          <w:sz w:val="20"/>
        </w:rPr>
        <w:t xml:space="preserve"> </w:t>
      </w:r>
      <w:r>
        <w:rPr>
          <w:sz w:val="20"/>
        </w:rPr>
        <w:t>zdrowotne</w:t>
      </w:r>
      <w:r>
        <w:rPr>
          <w:spacing w:val="-48"/>
          <w:sz w:val="20"/>
        </w:rPr>
        <w:t xml:space="preserve"> </w:t>
      </w:r>
      <w:r>
        <w:rPr>
          <w:spacing w:val="-4"/>
          <w:sz w:val="20"/>
        </w:rPr>
        <w:t>wraz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z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odsetkami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lub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grzywnami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lub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zawarł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wiążące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porozumienie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w</w:t>
      </w:r>
      <w:r>
        <w:rPr>
          <w:spacing w:val="-9"/>
          <w:sz w:val="20"/>
        </w:rPr>
        <w:t xml:space="preserve"> </w:t>
      </w:r>
      <w:r>
        <w:rPr>
          <w:spacing w:val="-3"/>
          <w:sz w:val="20"/>
        </w:rPr>
        <w:t>sprawie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spłaty</w:t>
      </w:r>
      <w:r>
        <w:rPr>
          <w:spacing w:val="-9"/>
          <w:sz w:val="20"/>
        </w:rPr>
        <w:t xml:space="preserve"> </w:t>
      </w:r>
      <w:r>
        <w:rPr>
          <w:spacing w:val="-3"/>
          <w:sz w:val="20"/>
        </w:rPr>
        <w:t>tych</w:t>
      </w:r>
      <w:r>
        <w:rPr>
          <w:spacing w:val="-9"/>
          <w:sz w:val="20"/>
        </w:rPr>
        <w:t xml:space="preserve"> </w:t>
      </w:r>
      <w:r>
        <w:rPr>
          <w:spacing w:val="-3"/>
          <w:sz w:val="20"/>
        </w:rPr>
        <w:t>należności;</w:t>
      </w:r>
    </w:p>
    <w:p w14:paraId="71EF8D54" w14:textId="77777777" w:rsidR="00E46EFE" w:rsidRDefault="00E46EFE" w:rsidP="002C4054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1044"/>
        </w:tabs>
        <w:spacing w:line="230" w:lineRule="exact"/>
        <w:ind w:left="142" w:hanging="208"/>
        <w:jc w:val="both"/>
        <w:rPr>
          <w:sz w:val="20"/>
        </w:rPr>
      </w:pPr>
      <w:r>
        <w:rPr>
          <w:spacing w:val="-4"/>
          <w:sz w:val="20"/>
        </w:rPr>
        <w:t>wobec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którego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prawomocnie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orzeczono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zakaz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ubiegania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się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o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zamówienia</w:t>
      </w:r>
      <w:r>
        <w:rPr>
          <w:spacing w:val="-6"/>
          <w:sz w:val="20"/>
        </w:rPr>
        <w:t xml:space="preserve"> </w:t>
      </w:r>
      <w:r>
        <w:rPr>
          <w:spacing w:val="-3"/>
          <w:sz w:val="20"/>
        </w:rPr>
        <w:t>publiczne;</w:t>
      </w:r>
    </w:p>
    <w:p w14:paraId="0E0DC349" w14:textId="77777777" w:rsidR="00E46EFE" w:rsidRDefault="00E46EFE" w:rsidP="002C4054">
      <w:pPr>
        <w:pStyle w:val="Akapitzlist"/>
        <w:numPr>
          <w:ilvl w:val="0"/>
          <w:numId w:val="3"/>
        </w:numPr>
        <w:tabs>
          <w:tab w:val="left" w:pos="284"/>
          <w:tab w:val="left" w:pos="426"/>
        </w:tabs>
        <w:spacing w:before="1"/>
        <w:ind w:left="142" w:right="176" w:firstLine="0"/>
        <w:jc w:val="both"/>
        <w:rPr>
          <w:sz w:val="20"/>
        </w:rPr>
      </w:pPr>
      <w:r>
        <w:rPr>
          <w:sz w:val="20"/>
        </w:rPr>
        <w:t>jeżeli zamawiający może stwierdzić, na podstawie wiarygodnych przesłanek, że wykonawca zawarł z innymi</w:t>
      </w:r>
      <w:r>
        <w:rPr>
          <w:spacing w:val="1"/>
          <w:sz w:val="20"/>
        </w:rPr>
        <w:t xml:space="preserve"> </w:t>
      </w:r>
      <w:r>
        <w:rPr>
          <w:sz w:val="20"/>
        </w:rPr>
        <w:t>wykonawcami</w:t>
      </w:r>
      <w:r>
        <w:rPr>
          <w:spacing w:val="3"/>
          <w:sz w:val="20"/>
        </w:rPr>
        <w:t xml:space="preserve"> </w:t>
      </w:r>
      <w:r>
        <w:rPr>
          <w:sz w:val="20"/>
        </w:rPr>
        <w:t>porozumienie</w:t>
      </w:r>
      <w:r>
        <w:rPr>
          <w:spacing w:val="4"/>
          <w:sz w:val="20"/>
        </w:rPr>
        <w:t xml:space="preserve"> </w:t>
      </w:r>
      <w:r>
        <w:rPr>
          <w:sz w:val="20"/>
        </w:rPr>
        <w:t>mające</w:t>
      </w:r>
      <w:r>
        <w:rPr>
          <w:spacing w:val="5"/>
          <w:sz w:val="20"/>
        </w:rPr>
        <w:t xml:space="preserve"> </w:t>
      </w:r>
      <w:r>
        <w:rPr>
          <w:sz w:val="20"/>
        </w:rPr>
        <w:t>na</w:t>
      </w:r>
      <w:r>
        <w:rPr>
          <w:spacing w:val="2"/>
          <w:sz w:val="20"/>
        </w:rPr>
        <w:t xml:space="preserve"> </w:t>
      </w:r>
      <w:r>
        <w:rPr>
          <w:sz w:val="20"/>
        </w:rPr>
        <w:t>celu</w:t>
      </w:r>
      <w:r>
        <w:rPr>
          <w:spacing w:val="1"/>
          <w:sz w:val="20"/>
        </w:rPr>
        <w:t xml:space="preserve"> </w:t>
      </w:r>
      <w:r>
        <w:rPr>
          <w:sz w:val="20"/>
        </w:rPr>
        <w:t>zakłócenie</w:t>
      </w:r>
      <w:r>
        <w:rPr>
          <w:spacing w:val="3"/>
          <w:sz w:val="20"/>
        </w:rPr>
        <w:t xml:space="preserve"> </w:t>
      </w:r>
      <w:r>
        <w:rPr>
          <w:sz w:val="20"/>
        </w:rPr>
        <w:t>konkurencji,</w:t>
      </w:r>
      <w:r>
        <w:rPr>
          <w:spacing w:val="5"/>
          <w:sz w:val="20"/>
        </w:rPr>
        <w:t xml:space="preserve"> </w:t>
      </w:r>
      <w:r>
        <w:rPr>
          <w:sz w:val="20"/>
        </w:rPr>
        <w:t>w szczególności</w:t>
      </w:r>
      <w:r>
        <w:rPr>
          <w:spacing w:val="3"/>
          <w:sz w:val="20"/>
        </w:rPr>
        <w:t xml:space="preserve"> </w:t>
      </w:r>
      <w:r>
        <w:rPr>
          <w:sz w:val="20"/>
        </w:rPr>
        <w:t>jeżeli</w:t>
      </w:r>
      <w:r>
        <w:rPr>
          <w:spacing w:val="3"/>
          <w:sz w:val="20"/>
        </w:rPr>
        <w:t xml:space="preserve"> </w:t>
      </w:r>
      <w:r>
        <w:rPr>
          <w:sz w:val="20"/>
        </w:rPr>
        <w:t>należąc</w:t>
      </w:r>
      <w:r>
        <w:rPr>
          <w:spacing w:val="4"/>
          <w:sz w:val="20"/>
        </w:rPr>
        <w:t xml:space="preserve"> </w:t>
      </w:r>
      <w:r>
        <w:rPr>
          <w:sz w:val="20"/>
        </w:rPr>
        <w:t>do</w:t>
      </w:r>
      <w:r>
        <w:rPr>
          <w:spacing w:val="3"/>
          <w:sz w:val="20"/>
        </w:rPr>
        <w:t xml:space="preserve"> </w:t>
      </w:r>
      <w:r>
        <w:rPr>
          <w:sz w:val="20"/>
        </w:rPr>
        <w:t>tej</w:t>
      </w:r>
      <w:r>
        <w:rPr>
          <w:spacing w:val="3"/>
          <w:sz w:val="20"/>
        </w:rPr>
        <w:t xml:space="preserve"> </w:t>
      </w:r>
      <w:r>
        <w:rPr>
          <w:sz w:val="20"/>
        </w:rPr>
        <w:t>samej</w:t>
      </w:r>
    </w:p>
    <w:p w14:paraId="41096D0F" w14:textId="77777777" w:rsidR="00E46EFE" w:rsidRDefault="00E46EFE" w:rsidP="002C4054">
      <w:pPr>
        <w:pStyle w:val="Tekstpodstawowy"/>
        <w:tabs>
          <w:tab w:val="left" w:pos="284"/>
          <w:tab w:val="left" w:pos="426"/>
        </w:tabs>
        <w:spacing w:before="71"/>
        <w:ind w:left="142" w:right="172"/>
        <w:jc w:val="both"/>
      </w:pPr>
      <w:r>
        <w:t>grupy kapitałowej w rozumieniu ustawy z dnia 16 lutego 2007 r. o ochronie konkurencji i konsumentów, złożyli</w:t>
      </w:r>
      <w:r>
        <w:rPr>
          <w:spacing w:val="1"/>
        </w:rPr>
        <w:t xml:space="preserve"> </w:t>
      </w:r>
      <w:r>
        <w:t>odrębne oferty, oferty częściowe lub wnioski o dopuszczenie do udziału w postępowaniu, chyba że wykażą, że</w:t>
      </w:r>
      <w:r>
        <w:rPr>
          <w:spacing w:val="1"/>
        </w:rPr>
        <w:t xml:space="preserve"> </w:t>
      </w:r>
      <w:r>
        <w:t>przygotowali</w:t>
      </w:r>
      <w:r>
        <w:rPr>
          <w:spacing w:val="-10"/>
        </w:rPr>
        <w:t xml:space="preserve"> </w:t>
      </w:r>
      <w:r>
        <w:t>te</w:t>
      </w:r>
      <w:r>
        <w:rPr>
          <w:spacing w:val="-10"/>
        </w:rPr>
        <w:t xml:space="preserve"> </w:t>
      </w:r>
      <w:r>
        <w:t>oferty</w:t>
      </w:r>
      <w:r>
        <w:rPr>
          <w:spacing w:val="-11"/>
        </w:rPr>
        <w:t xml:space="preserve"> </w:t>
      </w:r>
      <w:r>
        <w:t>lub</w:t>
      </w:r>
      <w:r>
        <w:rPr>
          <w:spacing w:val="-8"/>
        </w:rPr>
        <w:t xml:space="preserve"> </w:t>
      </w:r>
      <w:r>
        <w:t>wnioski</w:t>
      </w:r>
      <w:r>
        <w:rPr>
          <w:spacing w:val="-10"/>
        </w:rPr>
        <w:t xml:space="preserve"> </w:t>
      </w:r>
      <w:r>
        <w:t>niezależnie</w:t>
      </w:r>
      <w:r>
        <w:rPr>
          <w:spacing w:val="-10"/>
        </w:rPr>
        <w:t xml:space="preserve"> </w:t>
      </w:r>
      <w:r>
        <w:t>od</w:t>
      </w:r>
      <w:r>
        <w:rPr>
          <w:spacing w:val="-9"/>
        </w:rPr>
        <w:t xml:space="preserve"> </w:t>
      </w:r>
      <w:r>
        <w:t>siebie;</w:t>
      </w:r>
    </w:p>
    <w:p w14:paraId="21A9B25E" w14:textId="77777777" w:rsidR="00E46EFE" w:rsidRDefault="00E46EFE" w:rsidP="002C4054">
      <w:pPr>
        <w:pStyle w:val="Akapitzlist"/>
        <w:numPr>
          <w:ilvl w:val="0"/>
          <w:numId w:val="3"/>
        </w:numPr>
        <w:tabs>
          <w:tab w:val="left" w:pos="284"/>
          <w:tab w:val="left" w:pos="426"/>
        </w:tabs>
        <w:spacing w:before="1"/>
        <w:ind w:left="142" w:right="172" w:hanging="284"/>
        <w:jc w:val="both"/>
        <w:rPr>
          <w:sz w:val="20"/>
        </w:rPr>
      </w:pPr>
      <w:r>
        <w:rPr>
          <w:sz w:val="20"/>
        </w:rPr>
        <w:t>jeżeli, w przypadkach, o których mowa w art. 85 ust. 1, doszło do zakłócenia konkurencji wynikającego z</w:t>
      </w:r>
      <w:r>
        <w:rPr>
          <w:spacing w:val="1"/>
          <w:sz w:val="20"/>
        </w:rPr>
        <w:t xml:space="preserve"> </w:t>
      </w:r>
      <w:r>
        <w:rPr>
          <w:sz w:val="20"/>
        </w:rPr>
        <w:t>wcześniejszego zaangażowania tego wykonawcy lub podmiotu, który należy z wykonawcą do tej samej grupy</w:t>
      </w:r>
      <w:r>
        <w:rPr>
          <w:spacing w:val="1"/>
          <w:sz w:val="20"/>
        </w:rPr>
        <w:t xml:space="preserve"> </w:t>
      </w:r>
      <w:r>
        <w:rPr>
          <w:sz w:val="20"/>
        </w:rPr>
        <w:t>kapitałowej w rozumieniu ustawy z dnia 16 lutego 2007 r. o ochronie konkurencji i konsumentów, chyba że</w:t>
      </w:r>
      <w:r>
        <w:rPr>
          <w:spacing w:val="1"/>
          <w:sz w:val="20"/>
        </w:rPr>
        <w:t xml:space="preserve"> </w:t>
      </w:r>
      <w:r>
        <w:rPr>
          <w:sz w:val="20"/>
        </w:rPr>
        <w:t>spowodowane tym zakłócenie konkurencji może być wyeliminowane w inny sposób niż przez wykluczenie</w:t>
      </w:r>
      <w:r>
        <w:rPr>
          <w:spacing w:val="1"/>
          <w:sz w:val="20"/>
        </w:rPr>
        <w:t xml:space="preserve"> </w:t>
      </w:r>
      <w:r>
        <w:rPr>
          <w:sz w:val="20"/>
        </w:rPr>
        <w:t>wykonawcy</w:t>
      </w:r>
      <w:r>
        <w:rPr>
          <w:spacing w:val="-13"/>
          <w:sz w:val="20"/>
        </w:rPr>
        <w:t xml:space="preserve"> </w:t>
      </w:r>
      <w:r>
        <w:rPr>
          <w:sz w:val="20"/>
        </w:rPr>
        <w:t>z</w:t>
      </w:r>
      <w:r>
        <w:rPr>
          <w:spacing w:val="-9"/>
          <w:sz w:val="20"/>
        </w:rPr>
        <w:t xml:space="preserve"> </w:t>
      </w:r>
      <w:r>
        <w:rPr>
          <w:sz w:val="20"/>
        </w:rPr>
        <w:t>udziału</w:t>
      </w:r>
      <w:r>
        <w:rPr>
          <w:spacing w:val="-9"/>
          <w:sz w:val="20"/>
        </w:rPr>
        <w:t xml:space="preserve"> </w:t>
      </w:r>
      <w:r>
        <w:rPr>
          <w:sz w:val="20"/>
        </w:rPr>
        <w:t>w</w:t>
      </w:r>
      <w:r>
        <w:rPr>
          <w:spacing w:val="-12"/>
          <w:sz w:val="20"/>
        </w:rPr>
        <w:t xml:space="preserve"> </w:t>
      </w:r>
      <w:r>
        <w:rPr>
          <w:sz w:val="20"/>
        </w:rPr>
        <w:t>postępowaniu</w:t>
      </w:r>
      <w:r>
        <w:rPr>
          <w:spacing w:val="-11"/>
          <w:sz w:val="20"/>
        </w:rPr>
        <w:t xml:space="preserve"> </w:t>
      </w:r>
      <w:r>
        <w:rPr>
          <w:sz w:val="20"/>
        </w:rPr>
        <w:t>o</w:t>
      </w:r>
      <w:r>
        <w:rPr>
          <w:spacing w:val="-9"/>
          <w:sz w:val="20"/>
        </w:rPr>
        <w:t xml:space="preserve"> </w:t>
      </w:r>
      <w:r>
        <w:rPr>
          <w:sz w:val="20"/>
        </w:rPr>
        <w:t>udzielenie</w:t>
      </w:r>
      <w:r>
        <w:rPr>
          <w:spacing w:val="-9"/>
          <w:sz w:val="20"/>
        </w:rPr>
        <w:t xml:space="preserve"> </w:t>
      </w:r>
      <w:r>
        <w:rPr>
          <w:sz w:val="20"/>
        </w:rPr>
        <w:t>zamówienia.</w:t>
      </w:r>
    </w:p>
    <w:p w14:paraId="69AC93B5" w14:textId="4181AB9A" w:rsidR="00607A8E" w:rsidRDefault="00607A8E" w:rsidP="00607A8E">
      <w:pPr>
        <w:pStyle w:val="Tekstpodstawowy"/>
        <w:ind w:left="-142"/>
        <w:jc w:val="both"/>
      </w:pPr>
      <w:r w:rsidRPr="00607A8E">
        <w:t>7)</w:t>
      </w:r>
      <w:r>
        <w:t xml:space="preserve">   </w:t>
      </w:r>
      <w:r w:rsidRPr="00607A8E">
        <w:t xml:space="preserve">wykluczeniu z postępowania na podstawie art. 7 ust. 1 pkt 1-3  ustawy o szczególnych rozwiązaniach w zakresie </w:t>
      </w:r>
      <w:r>
        <w:t xml:space="preserve">             </w:t>
      </w:r>
      <w:r w:rsidRPr="00607A8E">
        <w:t>przeciwdziałaniu wspieraniu agresji na Ukrainę oraz służących ochronie bezpieczeństwa narodowego. (Dz. U. z 2023 r., poz. 1497</w:t>
      </w:r>
      <w:r>
        <w:t xml:space="preserve"> z późn. zm.</w:t>
      </w:r>
      <w:r w:rsidRPr="00607A8E">
        <w:t>).</w:t>
      </w:r>
    </w:p>
    <w:p w14:paraId="062C726E" w14:textId="496CB019" w:rsidR="00E46EFE" w:rsidRPr="00607A8E" w:rsidRDefault="00607A8E" w:rsidP="00607A8E">
      <w:pPr>
        <w:pStyle w:val="Tekstpodstawowy"/>
        <w:ind w:left="-142"/>
        <w:jc w:val="both"/>
      </w:pPr>
      <w:r>
        <w:t xml:space="preserve">8) </w:t>
      </w:r>
      <w:r w:rsidR="00E46EFE" w:rsidRPr="00607A8E">
        <w:t>Wykonawca może zostać wykluczony przez Zamawiającego na każdym etapie postępowania o udzielenie</w:t>
      </w:r>
      <w:r w:rsidR="00E46EFE" w:rsidRPr="00607A8E">
        <w:rPr>
          <w:spacing w:val="1"/>
        </w:rPr>
        <w:t xml:space="preserve"> </w:t>
      </w:r>
      <w:r w:rsidR="007567A9" w:rsidRPr="00607A8E">
        <w:rPr>
          <w:spacing w:val="1"/>
        </w:rPr>
        <w:t xml:space="preserve"> </w:t>
      </w:r>
      <w:r w:rsidR="00E46EFE" w:rsidRPr="00607A8E">
        <w:t>zamówienia.</w:t>
      </w:r>
    </w:p>
    <w:bookmarkEnd w:id="3"/>
    <w:p w14:paraId="722E94DD" w14:textId="77777777" w:rsidR="00E46EFE" w:rsidRDefault="00E46EFE" w:rsidP="00EF381F">
      <w:pPr>
        <w:jc w:val="both"/>
        <w:rPr>
          <w:sz w:val="20"/>
        </w:rPr>
      </w:pPr>
    </w:p>
    <w:p w14:paraId="0011D741" w14:textId="77777777" w:rsidR="00E46EFE" w:rsidRDefault="00E46EFE" w:rsidP="00EF381F">
      <w:pPr>
        <w:jc w:val="both"/>
        <w:rPr>
          <w:sz w:val="20"/>
        </w:rPr>
      </w:pPr>
    </w:p>
    <w:p w14:paraId="477B7A8E" w14:textId="5E803267" w:rsidR="00E46EFE" w:rsidRDefault="00E46EFE" w:rsidP="00EF381F">
      <w:pPr>
        <w:pStyle w:val="Nagwek1"/>
        <w:numPr>
          <w:ilvl w:val="0"/>
          <w:numId w:val="7"/>
        </w:numPr>
        <w:tabs>
          <w:tab w:val="left" w:pos="1016"/>
        </w:tabs>
        <w:ind w:left="0" w:hanging="519"/>
        <w:jc w:val="both"/>
      </w:pPr>
      <w:r>
        <w:t>SPOSÓB</w:t>
      </w:r>
      <w:r>
        <w:rPr>
          <w:spacing w:val="-2"/>
        </w:rPr>
        <w:t xml:space="preserve"> </w:t>
      </w:r>
      <w:r>
        <w:t>OBLICZENIA</w:t>
      </w:r>
      <w:r>
        <w:rPr>
          <w:spacing w:val="-3"/>
        </w:rPr>
        <w:t xml:space="preserve"> </w:t>
      </w:r>
      <w:r>
        <w:t>CENY</w:t>
      </w:r>
    </w:p>
    <w:p w14:paraId="771A8E4E" w14:textId="50D22DF6" w:rsidR="007F5F30" w:rsidRDefault="007F5F30" w:rsidP="00EF381F">
      <w:pPr>
        <w:pStyle w:val="Nagwek1"/>
        <w:tabs>
          <w:tab w:val="left" w:pos="1016"/>
        </w:tabs>
        <w:ind w:left="0"/>
        <w:jc w:val="both"/>
      </w:pPr>
    </w:p>
    <w:p w14:paraId="0EAB8A52" w14:textId="241B3E4D" w:rsidR="007F5F30" w:rsidRPr="007F5F30" w:rsidRDefault="007F5F30" w:rsidP="00EF381F">
      <w:pPr>
        <w:tabs>
          <w:tab w:val="left" w:pos="888"/>
        </w:tabs>
        <w:spacing w:line="259" w:lineRule="auto"/>
        <w:ind w:right="321"/>
        <w:jc w:val="both"/>
        <w:rPr>
          <w:sz w:val="20"/>
          <w:szCs w:val="20"/>
        </w:rPr>
      </w:pPr>
      <w:r w:rsidRPr="007F5F30">
        <w:rPr>
          <w:sz w:val="20"/>
          <w:szCs w:val="20"/>
        </w:rPr>
        <w:t>W ofercie Wykonawca zobowiązany jest podać ceny za wykonanie oferowanych części przedmiotu</w:t>
      </w:r>
      <w:r>
        <w:rPr>
          <w:sz w:val="20"/>
          <w:szCs w:val="20"/>
        </w:rPr>
        <w:t xml:space="preserve"> </w:t>
      </w:r>
      <w:r w:rsidRPr="007F5F30">
        <w:rPr>
          <w:spacing w:val="-52"/>
          <w:sz w:val="20"/>
          <w:szCs w:val="20"/>
        </w:rPr>
        <w:t xml:space="preserve"> </w:t>
      </w:r>
      <w:r w:rsidRPr="007F5F30">
        <w:rPr>
          <w:spacing w:val="-1"/>
          <w:sz w:val="20"/>
          <w:szCs w:val="20"/>
        </w:rPr>
        <w:t>zamówienia</w:t>
      </w:r>
      <w:r w:rsidRPr="007F5F30">
        <w:rPr>
          <w:spacing w:val="1"/>
          <w:sz w:val="20"/>
          <w:szCs w:val="20"/>
        </w:rPr>
        <w:t xml:space="preserve"> </w:t>
      </w:r>
      <w:r w:rsidRPr="007F5F30">
        <w:rPr>
          <w:sz w:val="20"/>
          <w:szCs w:val="20"/>
        </w:rPr>
        <w:t>w</w:t>
      </w:r>
      <w:r w:rsidRPr="007F5F30">
        <w:rPr>
          <w:spacing w:val="-2"/>
          <w:sz w:val="20"/>
          <w:szCs w:val="20"/>
        </w:rPr>
        <w:t xml:space="preserve"> </w:t>
      </w:r>
      <w:r w:rsidRPr="007F5F30">
        <w:rPr>
          <w:sz w:val="20"/>
          <w:szCs w:val="20"/>
        </w:rPr>
        <w:t>złotych polskich</w:t>
      </w:r>
      <w:r w:rsidRPr="007F5F30">
        <w:rPr>
          <w:spacing w:val="-1"/>
          <w:sz w:val="20"/>
          <w:szCs w:val="20"/>
        </w:rPr>
        <w:t xml:space="preserve"> </w:t>
      </w:r>
      <w:r w:rsidRPr="007F5F30">
        <w:rPr>
          <w:sz w:val="20"/>
          <w:szCs w:val="20"/>
        </w:rPr>
        <w:t>(PLN), z</w:t>
      </w:r>
      <w:r w:rsidRPr="007F5F30">
        <w:rPr>
          <w:spacing w:val="-3"/>
          <w:sz w:val="20"/>
          <w:szCs w:val="20"/>
        </w:rPr>
        <w:t xml:space="preserve"> </w:t>
      </w:r>
      <w:r w:rsidRPr="007F5F30">
        <w:rPr>
          <w:sz w:val="20"/>
          <w:szCs w:val="20"/>
        </w:rPr>
        <w:t>dokładnością</w:t>
      </w:r>
      <w:r w:rsidRPr="007F5F30">
        <w:rPr>
          <w:spacing w:val="-2"/>
          <w:sz w:val="20"/>
          <w:szCs w:val="20"/>
        </w:rPr>
        <w:t xml:space="preserve"> </w:t>
      </w:r>
      <w:r w:rsidRPr="007F5F30">
        <w:rPr>
          <w:sz w:val="20"/>
          <w:szCs w:val="20"/>
        </w:rPr>
        <w:t>do dwóch</w:t>
      </w:r>
      <w:r w:rsidRPr="007F5F30">
        <w:rPr>
          <w:spacing w:val="-5"/>
          <w:sz w:val="20"/>
          <w:szCs w:val="20"/>
        </w:rPr>
        <w:t xml:space="preserve"> </w:t>
      </w:r>
      <w:r w:rsidRPr="007F5F30">
        <w:rPr>
          <w:sz w:val="20"/>
          <w:szCs w:val="20"/>
        </w:rPr>
        <w:t>miejsc</w:t>
      </w:r>
      <w:r w:rsidRPr="007F5F30">
        <w:rPr>
          <w:spacing w:val="2"/>
          <w:sz w:val="20"/>
          <w:szCs w:val="20"/>
        </w:rPr>
        <w:t xml:space="preserve"> </w:t>
      </w:r>
      <w:r w:rsidRPr="007F5F30">
        <w:rPr>
          <w:sz w:val="20"/>
          <w:szCs w:val="20"/>
        </w:rPr>
        <w:t>po</w:t>
      </w:r>
      <w:r w:rsidRPr="007F5F30">
        <w:rPr>
          <w:spacing w:val="-16"/>
          <w:sz w:val="20"/>
          <w:szCs w:val="20"/>
        </w:rPr>
        <w:t xml:space="preserve"> </w:t>
      </w:r>
      <w:r w:rsidRPr="007F5F30">
        <w:rPr>
          <w:sz w:val="20"/>
          <w:szCs w:val="20"/>
        </w:rPr>
        <w:t>przecinku.    Wykonawca poda w Formularzu Ofertowym stawkę podatku od towarów i usług (VAT) właściwą</w:t>
      </w:r>
      <w:r w:rsidRPr="007F5F30">
        <w:rPr>
          <w:spacing w:val="1"/>
          <w:sz w:val="20"/>
          <w:szCs w:val="20"/>
        </w:rPr>
        <w:t xml:space="preserve"> </w:t>
      </w:r>
      <w:r w:rsidRPr="007F5F30">
        <w:rPr>
          <w:sz w:val="20"/>
          <w:szCs w:val="20"/>
        </w:rPr>
        <w:t>dla</w:t>
      </w:r>
      <w:r w:rsidRPr="007F5F30">
        <w:rPr>
          <w:spacing w:val="1"/>
          <w:sz w:val="20"/>
          <w:szCs w:val="20"/>
        </w:rPr>
        <w:t xml:space="preserve"> </w:t>
      </w:r>
      <w:r w:rsidRPr="007F5F30">
        <w:rPr>
          <w:sz w:val="20"/>
          <w:szCs w:val="20"/>
        </w:rPr>
        <w:t>przedmiotu</w:t>
      </w:r>
      <w:r w:rsidRPr="007F5F30">
        <w:rPr>
          <w:spacing w:val="1"/>
          <w:sz w:val="20"/>
          <w:szCs w:val="20"/>
        </w:rPr>
        <w:t xml:space="preserve"> </w:t>
      </w:r>
      <w:r w:rsidRPr="007F5F30">
        <w:rPr>
          <w:sz w:val="20"/>
          <w:szCs w:val="20"/>
        </w:rPr>
        <w:t>zamówienia,</w:t>
      </w:r>
      <w:r w:rsidRPr="007F5F30">
        <w:rPr>
          <w:spacing w:val="1"/>
          <w:sz w:val="20"/>
          <w:szCs w:val="20"/>
        </w:rPr>
        <w:t xml:space="preserve"> </w:t>
      </w:r>
      <w:r w:rsidRPr="007F5F30">
        <w:rPr>
          <w:sz w:val="20"/>
          <w:szCs w:val="20"/>
        </w:rPr>
        <w:t>obowiązującą</w:t>
      </w:r>
      <w:r w:rsidRPr="007F5F30">
        <w:rPr>
          <w:spacing w:val="1"/>
          <w:sz w:val="20"/>
          <w:szCs w:val="20"/>
        </w:rPr>
        <w:t xml:space="preserve"> </w:t>
      </w:r>
      <w:r w:rsidRPr="007F5F30">
        <w:rPr>
          <w:sz w:val="20"/>
          <w:szCs w:val="20"/>
        </w:rPr>
        <w:t>według</w:t>
      </w:r>
      <w:r w:rsidRPr="007F5F30">
        <w:rPr>
          <w:spacing w:val="1"/>
          <w:sz w:val="20"/>
          <w:szCs w:val="20"/>
        </w:rPr>
        <w:t xml:space="preserve"> </w:t>
      </w:r>
      <w:r w:rsidRPr="007F5F30">
        <w:rPr>
          <w:sz w:val="20"/>
          <w:szCs w:val="20"/>
        </w:rPr>
        <w:t>stanu</w:t>
      </w:r>
      <w:r w:rsidRPr="007F5F30">
        <w:rPr>
          <w:spacing w:val="1"/>
          <w:sz w:val="20"/>
          <w:szCs w:val="20"/>
        </w:rPr>
        <w:t xml:space="preserve"> </w:t>
      </w:r>
      <w:r w:rsidRPr="007F5F30">
        <w:rPr>
          <w:sz w:val="20"/>
          <w:szCs w:val="20"/>
        </w:rPr>
        <w:t>prawnego</w:t>
      </w:r>
      <w:r w:rsidRPr="007F5F30">
        <w:rPr>
          <w:spacing w:val="1"/>
          <w:sz w:val="20"/>
          <w:szCs w:val="20"/>
        </w:rPr>
        <w:t xml:space="preserve"> </w:t>
      </w:r>
      <w:r w:rsidRPr="007F5F30">
        <w:rPr>
          <w:sz w:val="20"/>
          <w:szCs w:val="20"/>
        </w:rPr>
        <w:t>na</w:t>
      </w:r>
      <w:r w:rsidRPr="007F5F30">
        <w:rPr>
          <w:spacing w:val="1"/>
          <w:sz w:val="20"/>
          <w:szCs w:val="20"/>
        </w:rPr>
        <w:t xml:space="preserve"> </w:t>
      </w:r>
      <w:r w:rsidRPr="007F5F30">
        <w:rPr>
          <w:sz w:val="20"/>
          <w:szCs w:val="20"/>
        </w:rPr>
        <w:t>dzień</w:t>
      </w:r>
      <w:r w:rsidRPr="007F5F30">
        <w:rPr>
          <w:spacing w:val="1"/>
          <w:sz w:val="20"/>
          <w:szCs w:val="20"/>
        </w:rPr>
        <w:t xml:space="preserve"> </w:t>
      </w:r>
      <w:r w:rsidRPr="007F5F30">
        <w:rPr>
          <w:sz w:val="20"/>
          <w:szCs w:val="20"/>
        </w:rPr>
        <w:t>składania</w:t>
      </w:r>
      <w:r w:rsidRPr="007F5F30">
        <w:rPr>
          <w:spacing w:val="1"/>
          <w:sz w:val="20"/>
          <w:szCs w:val="20"/>
        </w:rPr>
        <w:t xml:space="preserve"> </w:t>
      </w:r>
      <w:r w:rsidRPr="007F5F30">
        <w:rPr>
          <w:sz w:val="20"/>
          <w:szCs w:val="20"/>
        </w:rPr>
        <w:t>ofert.</w:t>
      </w:r>
      <w:r w:rsidRPr="007F5F30">
        <w:rPr>
          <w:spacing w:val="1"/>
          <w:sz w:val="20"/>
          <w:szCs w:val="20"/>
        </w:rPr>
        <w:t xml:space="preserve"> </w:t>
      </w:r>
      <w:r w:rsidRPr="007F5F30">
        <w:rPr>
          <w:sz w:val="20"/>
          <w:szCs w:val="20"/>
        </w:rPr>
        <w:t>Określenie ceny ofertowej z zastosowaniem nieprawidłowej stawki podatku od towarów i usług</w:t>
      </w:r>
      <w:r w:rsidRPr="007F5F30">
        <w:rPr>
          <w:spacing w:val="1"/>
          <w:sz w:val="20"/>
          <w:szCs w:val="20"/>
        </w:rPr>
        <w:t xml:space="preserve"> </w:t>
      </w:r>
      <w:r w:rsidRPr="007F5F30">
        <w:rPr>
          <w:sz w:val="20"/>
          <w:szCs w:val="20"/>
        </w:rPr>
        <w:t>(VAT) potraktowane będzie jako błąd w obliczeniu ceny i spowoduje odrzucenie oferty, jeżeli nie</w:t>
      </w:r>
      <w:r w:rsidRPr="007F5F30">
        <w:rPr>
          <w:spacing w:val="1"/>
          <w:sz w:val="20"/>
          <w:szCs w:val="20"/>
        </w:rPr>
        <w:t xml:space="preserve"> </w:t>
      </w:r>
      <w:r w:rsidRPr="007F5F30">
        <w:rPr>
          <w:sz w:val="20"/>
          <w:szCs w:val="20"/>
        </w:rPr>
        <w:t>ziszczą</w:t>
      </w:r>
      <w:r w:rsidRPr="007F5F30">
        <w:rPr>
          <w:spacing w:val="-8"/>
          <w:sz w:val="20"/>
          <w:szCs w:val="20"/>
        </w:rPr>
        <w:t xml:space="preserve"> </w:t>
      </w:r>
      <w:r w:rsidRPr="007F5F30">
        <w:rPr>
          <w:sz w:val="20"/>
          <w:szCs w:val="20"/>
        </w:rPr>
        <w:t>się</w:t>
      </w:r>
      <w:r w:rsidRPr="007F5F30">
        <w:rPr>
          <w:spacing w:val="-7"/>
          <w:sz w:val="20"/>
          <w:szCs w:val="20"/>
        </w:rPr>
        <w:t xml:space="preserve"> </w:t>
      </w:r>
      <w:r w:rsidRPr="007F5F30">
        <w:rPr>
          <w:sz w:val="20"/>
          <w:szCs w:val="20"/>
        </w:rPr>
        <w:t>ustawowe</w:t>
      </w:r>
      <w:r w:rsidRPr="007F5F30">
        <w:rPr>
          <w:spacing w:val="-8"/>
          <w:sz w:val="20"/>
          <w:szCs w:val="20"/>
        </w:rPr>
        <w:t xml:space="preserve"> </w:t>
      </w:r>
      <w:r w:rsidRPr="007F5F30">
        <w:rPr>
          <w:sz w:val="20"/>
          <w:szCs w:val="20"/>
        </w:rPr>
        <w:t>przesłanki</w:t>
      </w:r>
      <w:r w:rsidRPr="007F5F30">
        <w:rPr>
          <w:spacing w:val="-5"/>
          <w:sz w:val="20"/>
          <w:szCs w:val="20"/>
        </w:rPr>
        <w:t xml:space="preserve"> </w:t>
      </w:r>
      <w:r w:rsidRPr="007F5F30">
        <w:rPr>
          <w:sz w:val="20"/>
          <w:szCs w:val="20"/>
        </w:rPr>
        <w:t>omyłki</w:t>
      </w:r>
      <w:r w:rsidRPr="007F5F30">
        <w:rPr>
          <w:spacing w:val="-2"/>
          <w:sz w:val="20"/>
          <w:szCs w:val="20"/>
        </w:rPr>
        <w:t xml:space="preserve"> </w:t>
      </w:r>
      <w:r w:rsidRPr="007F5F30">
        <w:rPr>
          <w:sz w:val="20"/>
          <w:szCs w:val="20"/>
        </w:rPr>
        <w:t>(na</w:t>
      </w:r>
      <w:r w:rsidRPr="007F5F30">
        <w:rPr>
          <w:spacing w:val="-9"/>
          <w:sz w:val="20"/>
          <w:szCs w:val="20"/>
        </w:rPr>
        <w:t xml:space="preserve"> </w:t>
      </w:r>
      <w:r w:rsidRPr="00DF435E">
        <w:rPr>
          <w:sz w:val="20"/>
          <w:szCs w:val="20"/>
        </w:rPr>
        <w:t>podstawie</w:t>
      </w:r>
      <w:r w:rsidRPr="00DF435E">
        <w:rPr>
          <w:spacing w:val="-12"/>
          <w:sz w:val="20"/>
          <w:szCs w:val="20"/>
        </w:rPr>
        <w:t xml:space="preserve"> </w:t>
      </w:r>
      <w:r w:rsidRPr="00DF435E">
        <w:rPr>
          <w:sz w:val="20"/>
          <w:szCs w:val="20"/>
        </w:rPr>
        <w:t>art.226</w:t>
      </w:r>
      <w:r w:rsidRPr="00DF435E">
        <w:rPr>
          <w:spacing w:val="-7"/>
          <w:sz w:val="20"/>
          <w:szCs w:val="20"/>
        </w:rPr>
        <w:t xml:space="preserve"> </w:t>
      </w:r>
      <w:r w:rsidRPr="00DF435E">
        <w:rPr>
          <w:sz w:val="20"/>
          <w:szCs w:val="20"/>
        </w:rPr>
        <w:t>ust.</w:t>
      </w:r>
      <w:r w:rsidRPr="00DF435E">
        <w:rPr>
          <w:spacing w:val="-7"/>
          <w:sz w:val="20"/>
          <w:szCs w:val="20"/>
        </w:rPr>
        <w:t xml:space="preserve"> </w:t>
      </w:r>
      <w:r w:rsidRPr="00DF435E">
        <w:rPr>
          <w:sz w:val="20"/>
          <w:szCs w:val="20"/>
        </w:rPr>
        <w:t>1</w:t>
      </w:r>
      <w:r w:rsidRPr="00DF435E">
        <w:rPr>
          <w:spacing w:val="-8"/>
          <w:sz w:val="20"/>
          <w:szCs w:val="20"/>
        </w:rPr>
        <w:t xml:space="preserve"> </w:t>
      </w:r>
      <w:r w:rsidRPr="007F5F30">
        <w:rPr>
          <w:sz w:val="20"/>
          <w:szCs w:val="20"/>
        </w:rPr>
        <w:t>pkt</w:t>
      </w:r>
      <w:r w:rsidRPr="007F5F30">
        <w:rPr>
          <w:spacing w:val="-2"/>
          <w:sz w:val="20"/>
          <w:szCs w:val="20"/>
        </w:rPr>
        <w:t xml:space="preserve"> </w:t>
      </w:r>
      <w:r w:rsidRPr="007F5F30">
        <w:rPr>
          <w:sz w:val="20"/>
          <w:szCs w:val="20"/>
        </w:rPr>
        <w:t>10</w:t>
      </w:r>
      <w:r w:rsidRPr="007F5F30">
        <w:rPr>
          <w:spacing w:val="-5"/>
          <w:sz w:val="20"/>
          <w:szCs w:val="20"/>
        </w:rPr>
        <w:t xml:space="preserve"> </w:t>
      </w:r>
      <w:r w:rsidRPr="007F5F30">
        <w:rPr>
          <w:sz w:val="20"/>
          <w:szCs w:val="20"/>
        </w:rPr>
        <w:t>pzp</w:t>
      </w:r>
      <w:r w:rsidRPr="007F5F30">
        <w:rPr>
          <w:spacing w:val="-6"/>
          <w:sz w:val="20"/>
          <w:szCs w:val="20"/>
        </w:rPr>
        <w:t xml:space="preserve"> </w:t>
      </w:r>
      <w:r w:rsidRPr="007F5F30">
        <w:rPr>
          <w:sz w:val="20"/>
          <w:szCs w:val="20"/>
        </w:rPr>
        <w:t>w</w:t>
      </w:r>
      <w:r w:rsidRPr="007F5F30">
        <w:rPr>
          <w:spacing w:val="-11"/>
          <w:sz w:val="20"/>
          <w:szCs w:val="20"/>
        </w:rPr>
        <w:t xml:space="preserve"> </w:t>
      </w:r>
      <w:r w:rsidRPr="007F5F30">
        <w:rPr>
          <w:sz w:val="20"/>
          <w:szCs w:val="20"/>
        </w:rPr>
        <w:t>związku</w:t>
      </w:r>
      <w:r w:rsidRPr="007F5F30">
        <w:rPr>
          <w:spacing w:val="-5"/>
          <w:sz w:val="20"/>
          <w:szCs w:val="20"/>
        </w:rPr>
        <w:t xml:space="preserve"> </w:t>
      </w:r>
      <w:r w:rsidRPr="007F5F30">
        <w:rPr>
          <w:sz w:val="20"/>
          <w:szCs w:val="20"/>
        </w:rPr>
        <w:t>z</w:t>
      </w:r>
      <w:r w:rsidRPr="007F5F30">
        <w:rPr>
          <w:spacing w:val="-6"/>
          <w:sz w:val="20"/>
          <w:szCs w:val="20"/>
        </w:rPr>
        <w:t xml:space="preserve"> </w:t>
      </w:r>
      <w:r w:rsidRPr="007F5F30">
        <w:rPr>
          <w:sz w:val="20"/>
          <w:szCs w:val="20"/>
        </w:rPr>
        <w:t>art.</w:t>
      </w:r>
      <w:r w:rsidRPr="007F5F30">
        <w:rPr>
          <w:spacing w:val="-9"/>
          <w:sz w:val="20"/>
          <w:szCs w:val="20"/>
        </w:rPr>
        <w:t xml:space="preserve"> </w:t>
      </w:r>
      <w:r w:rsidRPr="007F5F30">
        <w:rPr>
          <w:sz w:val="20"/>
          <w:szCs w:val="20"/>
        </w:rPr>
        <w:t>223</w:t>
      </w:r>
      <w:r w:rsidRPr="007F5F30">
        <w:rPr>
          <w:spacing w:val="-53"/>
          <w:sz w:val="20"/>
          <w:szCs w:val="20"/>
        </w:rPr>
        <w:t xml:space="preserve"> </w:t>
      </w:r>
      <w:r w:rsidRPr="007F5F30">
        <w:rPr>
          <w:sz w:val="20"/>
          <w:szCs w:val="20"/>
        </w:rPr>
        <w:t>ust.</w:t>
      </w:r>
      <w:r w:rsidRPr="007F5F30">
        <w:rPr>
          <w:spacing w:val="2"/>
          <w:sz w:val="20"/>
          <w:szCs w:val="20"/>
        </w:rPr>
        <w:t xml:space="preserve"> </w:t>
      </w:r>
      <w:r w:rsidRPr="007F5F30">
        <w:rPr>
          <w:sz w:val="20"/>
          <w:szCs w:val="20"/>
        </w:rPr>
        <w:t>2</w:t>
      </w:r>
      <w:r w:rsidRPr="007F5F30">
        <w:rPr>
          <w:spacing w:val="-2"/>
          <w:sz w:val="20"/>
          <w:szCs w:val="20"/>
        </w:rPr>
        <w:t xml:space="preserve"> </w:t>
      </w:r>
      <w:r w:rsidRPr="007F5F30">
        <w:rPr>
          <w:sz w:val="20"/>
          <w:szCs w:val="20"/>
        </w:rPr>
        <w:t>pkt</w:t>
      </w:r>
      <w:r w:rsidRPr="007F5F30">
        <w:rPr>
          <w:spacing w:val="-2"/>
          <w:sz w:val="20"/>
          <w:szCs w:val="20"/>
        </w:rPr>
        <w:t xml:space="preserve"> </w:t>
      </w:r>
      <w:r w:rsidRPr="007F5F30">
        <w:rPr>
          <w:sz w:val="20"/>
          <w:szCs w:val="20"/>
        </w:rPr>
        <w:t>3</w:t>
      </w:r>
      <w:r w:rsidRPr="007F5F30">
        <w:rPr>
          <w:spacing w:val="-2"/>
          <w:sz w:val="20"/>
          <w:szCs w:val="20"/>
        </w:rPr>
        <w:t xml:space="preserve"> </w:t>
      </w:r>
      <w:r w:rsidRPr="007F5F30">
        <w:rPr>
          <w:sz w:val="20"/>
          <w:szCs w:val="20"/>
        </w:rPr>
        <w:t>pzp).</w:t>
      </w:r>
    </w:p>
    <w:p w14:paraId="67197E4A" w14:textId="77777777" w:rsidR="00E46EFE" w:rsidRDefault="00E46EFE" w:rsidP="00EF381F">
      <w:pPr>
        <w:pStyle w:val="Nagwek1"/>
        <w:tabs>
          <w:tab w:val="left" w:pos="1016"/>
        </w:tabs>
        <w:ind w:left="0"/>
        <w:jc w:val="both"/>
      </w:pPr>
    </w:p>
    <w:p w14:paraId="580EC927" w14:textId="77777777" w:rsidR="00E46EFE" w:rsidRPr="00D20B17" w:rsidRDefault="00E46EFE" w:rsidP="00EF381F">
      <w:pPr>
        <w:jc w:val="both"/>
        <w:rPr>
          <w:sz w:val="20"/>
          <w:szCs w:val="20"/>
        </w:rPr>
      </w:pPr>
      <w:r w:rsidRPr="00D20B17">
        <w:rPr>
          <w:sz w:val="20"/>
          <w:szCs w:val="20"/>
        </w:rPr>
        <w:t xml:space="preserve">             1.Złożone oferty, które nie podlegają odrzuceniu zostaną ocenione zgodnie z następującymi kryteriami:</w:t>
      </w:r>
    </w:p>
    <w:p w14:paraId="4A47C910" w14:textId="77777777" w:rsidR="00E46EFE" w:rsidRDefault="00E46EFE" w:rsidP="00EF381F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965"/>
        <w:gridCol w:w="2275"/>
        <w:gridCol w:w="2297"/>
      </w:tblGrid>
      <w:tr w:rsidR="00E46EFE" w:rsidRPr="00340268" w14:paraId="59C9B62E" w14:textId="77777777" w:rsidTr="002C16CA">
        <w:tc>
          <w:tcPr>
            <w:tcW w:w="534" w:type="dxa"/>
          </w:tcPr>
          <w:p w14:paraId="3EF95A3B" w14:textId="77777777" w:rsidR="00E46EFE" w:rsidRPr="003D356E" w:rsidRDefault="00E46EFE" w:rsidP="00EF381F">
            <w:pPr>
              <w:jc w:val="both"/>
              <w:rPr>
                <w:sz w:val="20"/>
                <w:szCs w:val="20"/>
              </w:rPr>
            </w:pPr>
            <w:r w:rsidRPr="003D356E">
              <w:rPr>
                <w:sz w:val="20"/>
                <w:szCs w:val="20"/>
              </w:rPr>
              <w:t>Lp.</w:t>
            </w:r>
          </w:p>
        </w:tc>
        <w:tc>
          <w:tcPr>
            <w:tcW w:w="4638" w:type="dxa"/>
          </w:tcPr>
          <w:p w14:paraId="7F076717" w14:textId="77777777" w:rsidR="00E46EFE" w:rsidRPr="003D356E" w:rsidRDefault="00E46EFE" w:rsidP="00EF381F">
            <w:pPr>
              <w:jc w:val="both"/>
              <w:rPr>
                <w:sz w:val="20"/>
                <w:szCs w:val="20"/>
              </w:rPr>
            </w:pPr>
            <w:r w:rsidRPr="003D356E">
              <w:rPr>
                <w:sz w:val="20"/>
                <w:szCs w:val="20"/>
              </w:rPr>
              <w:t>Kryterium</w:t>
            </w:r>
          </w:p>
        </w:tc>
        <w:tc>
          <w:tcPr>
            <w:tcW w:w="2586" w:type="dxa"/>
          </w:tcPr>
          <w:p w14:paraId="5A0ADF81" w14:textId="77777777" w:rsidR="00E46EFE" w:rsidRPr="003D356E" w:rsidRDefault="00E46EFE" w:rsidP="00EF381F">
            <w:pPr>
              <w:jc w:val="both"/>
              <w:rPr>
                <w:sz w:val="20"/>
                <w:szCs w:val="20"/>
              </w:rPr>
            </w:pPr>
            <w:r w:rsidRPr="003D356E">
              <w:rPr>
                <w:sz w:val="20"/>
                <w:szCs w:val="20"/>
              </w:rPr>
              <w:t>Znaczenie procentowe kryterium</w:t>
            </w:r>
          </w:p>
        </w:tc>
        <w:tc>
          <w:tcPr>
            <w:tcW w:w="2586" w:type="dxa"/>
          </w:tcPr>
          <w:p w14:paraId="6E2D4555" w14:textId="77777777" w:rsidR="00E46EFE" w:rsidRPr="003D356E" w:rsidRDefault="00E46EFE" w:rsidP="00EF381F">
            <w:pPr>
              <w:jc w:val="both"/>
              <w:rPr>
                <w:sz w:val="20"/>
                <w:szCs w:val="20"/>
              </w:rPr>
            </w:pPr>
            <w:r w:rsidRPr="003D356E">
              <w:rPr>
                <w:sz w:val="20"/>
                <w:szCs w:val="20"/>
              </w:rPr>
              <w:t>Maksymalna ilość punktów jakie może otrzymać oferent za dane kryterium</w:t>
            </w:r>
          </w:p>
        </w:tc>
      </w:tr>
      <w:tr w:rsidR="00E46EFE" w14:paraId="605FCB4A" w14:textId="77777777" w:rsidTr="002C16CA">
        <w:tc>
          <w:tcPr>
            <w:tcW w:w="534" w:type="dxa"/>
          </w:tcPr>
          <w:p w14:paraId="2A5ED68F" w14:textId="77777777" w:rsidR="00E46EFE" w:rsidRPr="003D356E" w:rsidRDefault="00E46EFE" w:rsidP="00EF381F">
            <w:pPr>
              <w:jc w:val="both"/>
              <w:rPr>
                <w:sz w:val="20"/>
                <w:szCs w:val="20"/>
              </w:rPr>
            </w:pPr>
            <w:r w:rsidRPr="003D356E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4638" w:type="dxa"/>
          </w:tcPr>
          <w:p w14:paraId="1359E93E" w14:textId="77777777" w:rsidR="00E46EFE" w:rsidRPr="008D2C23" w:rsidRDefault="00E46EFE" w:rsidP="00EF381F">
            <w:pPr>
              <w:jc w:val="both"/>
              <w:rPr>
                <w:b/>
                <w:bCs/>
                <w:sz w:val="20"/>
                <w:szCs w:val="20"/>
              </w:rPr>
            </w:pPr>
            <w:r w:rsidRPr="008D2C23">
              <w:rPr>
                <w:b/>
                <w:bCs/>
                <w:sz w:val="20"/>
                <w:szCs w:val="20"/>
              </w:rPr>
              <w:t>Cena</w:t>
            </w:r>
          </w:p>
        </w:tc>
        <w:tc>
          <w:tcPr>
            <w:tcW w:w="2586" w:type="dxa"/>
          </w:tcPr>
          <w:p w14:paraId="7B55B953" w14:textId="77777777" w:rsidR="00E46EFE" w:rsidRPr="008D2C23" w:rsidRDefault="00E46EFE" w:rsidP="00EF381F">
            <w:pPr>
              <w:jc w:val="both"/>
              <w:rPr>
                <w:b/>
                <w:bCs/>
                <w:sz w:val="20"/>
                <w:szCs w:val="20"/>
              </w:rPr>
            </w:pPr>
            <w:r w:rsidRPr="008D2C23">
              <w:rPr>
                <w:b/>
                <w:bCs/>
                <w:sz w:val="20"/>
                <w:szCs w:val="20"/>
              </w:rPr>
              <w:t>60%</w:t>
            </w:r>
          </w:p>
        </w:tc>
        <w:tc>
          <w:tcPr>
            <w:tcW w:w="2586" w:type="dxa"/>
          </w:tcPr>
          <w:p w14:paraId="22B3A223" w14:textId="77777777" w:rsidR="00E46EFE" w:rsidRPr="008D2C23" w:rsidRDefault="00E46EFE" w:rsidP="00EF381F">
            <w:pPr>
              <w:jc w:val="both"/>
              <w:rPr>
                <w:b/>
                <w:bCs/>
                <w:sz w:val="20"/>
                <w:szCs w:val="20"/>
              </w:rPr>
            </w:pPr>
            <w:r w:rsidRPr="008D2C23">
              <w:rPr>
                <w:b/>
                <w:bCs/>
                <w:sz w:val="20"/>
                <w:szCs w:val="20"/>
              </w:rPr>
              <w:t>60 punktów</w:t>
            </w:r>
          </w:p>
        </w:tc>
      </w:tr>
      <w:tr w:rsidR="00E46EFE" w14:paraId="4582D77E" w14:textId="77777777" w:rsidTr="002C16CA">
        <w:tc>
          <w:tcPr>
            <w:tcW w:w="534" w:type="dxa"/>
          </w:tcPr>
          <w:p w14:paraId="5606C706" w14:textId="77777777" w:rsidR="00E46EFE" w:rsidRPr="003D356E" w:rsidRDefault="00E46EFE" w:rsidP="00EF381F">
            <w:pPr>
              <w:jc w:val="both"/>
              <w:rPr>
                <w:sz w:val="20"/>
                <w:szCs w:val="20"/>
              </w:rPr>
            </w:pPr>
            <w:r w:rsidRPr="003D356E">
              <w:rPr>
                <w:sz w:val="20"/>
                <w:szCs w:val="20"/>
              </w:rPr>
              <w:t>2.</w:t>
            </w:r>
          </w:p>
        </w:tc>
        <w:tc>
          <w:tcPr>
            <w:tcW w:w="4638" w:type="dxa"/>
          </w:tcPr>
          <w:p w14:paraId="5D0E15A8" w14:textId="77777777" w:rsidR="00E46EFE" w:rsidRPr="008D2C23" w:rsidRDefault="00E46EFE" w:rsidP="00EF381F">
            <w:pPr>
              <w:jc w:val="both"/>
              <w:rPr>
                <w:b/>
                <w:bCs/>
                <w:sz w:val="20"/>
                <w:szCs w:val="20"/>
              </w:rPr>
            </w:pPr>
            <w:r w:rsidRPr="008D2C23">
              <w:rPr>
                <w:b/>
                <w:bCs/>
                <w:sz w:val="20"/>
                <w:szCs w:val="20"/>
              </w:rPr>
              <w:t>Termin płatności</w:t>
            </w:r>
          </w:p>
        </w:tc>
        <w:tc>
          <w:tcPr>
            <w:tcW w:w="2586" w:type="dxa"/>
          </w:tcPr>
          <w:p w14:paraId="0061BE21" w14:textId="77777777" w:rsidR="00E46EFE" w:rsidRPr="008D2C23" w:rsidRDefault="00E46EFE" w:rsidP="00EF381F">
            <w:pPr>
              <w:jc w:val="both"/>
              <w:rPr>
                <w:b/>
                <w:bCs/>
                <w:sz w:val="20"/>
                <w:szCs w:val="20"/>
              </w:rPr>
            </w:pPr>
            <w:r w:rsidRPr="008D2C23">
              <w:rPr>
                <w:b/>
                <w:bCs/>
                <w:sz w:val="20"/>
                <w:szCs w:val="20"/>
              </w:rPr>
              <w:t>20%</w:t>
            </w:r>
          </w:p>
        </w:tc>
        <w:tc>
          <w:tcPr>
            <w:tcW w:w="2586" w:type="dxa"/>
          </w:tcPr>
          <w:p w14:paraId="40C7A146" w14:textId="77777777" w:rsidR="00E46EFE" w:rsidRPr="008D2C23" w:rsidRDefault="00E46EFE" w:rsidP="00EF381F">
            <w:pPr>
              <w:jc w:val="both"/>
              <w:rPr>
                <w:b/>
                <w:bCs/>
                <w:sz w:val="20"/>
                <w:szCs w:val="20"/>
              </w:rPr>
            </w:pPr>
            <w:r w:rsidRPr="008D2C23">
              <w:rPr>
                <w:b/>
                <w:bCs/>
                <w:sz w:val="20"/>
                <w:szCs w:val="20"/>
              </w:rPr>
              <w:t>20 punktów</w:t>
            </w:r>
          </w:p>
        </w:tc>
      </w:tr>
      <w:tr w:rsidR="00E46EFE" w14:paraId="3911E8B5" w14:textId="77777777" w:rsidTr="002C16CA">
        <w:tc>
          <w:tcPr>
            <w:tcW w:w="534" w:type="dxa"/>
          </w:tcPr>
          <w:p w14:paraId="4791D590" w14:textId="77777777" w:rsidR="00E46EFE" w:rsidRPr="003D356E" w:rsidRDefault="00E46EFE" w:rsidP="00EF381F">
            <w:pPr>
              <w:jc w:val="both"/>
              <w:rPr>
                <w:sz w:val="20"/>
                <w:szCs w:val="20"/>
              </w:rPr>
            </w:pPr>
            <w:r w:rsidRPr="003D356E">
              <w:rPr>
                <w:sz w:val="20"/>
                <w:szCs w:val="20"/>
              </w:rPr>
              <w:t>3.</w:t>
            </w:r>
          </w:p>
        </w:tc>
        <w:tc>
          <w:tcPr>
            <w:tcW w:w="4638" w:type="dxa"/>
          </w:tcPr>
          <w:p w14:paraId="40BAD885" w14:textId="77777777" w:rsidR="00E46EFE" w:rsidRPr="008D2C23" w:rsidRDefault="00E46EFE" w:rsidP="00EF381F">
            <w:pPr>
              <w:pStyle w:val="NormalnyWeb"/>
              <w:jc w:val="both"/>
              <w:rPr>
                <w:b/>
                <w:bCs/>
                <w:sz w:val="20"/>
                <w:szCs w:val="20"/>
              </w:rPr>
            </w:pPr>
            <w:r w:rsidRPr="008D2C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Dokument potwierdzający współpracę z placówkami pomocy społecznej  – max 2 szt.</w:t>
            </w:r>
          </w:p>
        </w:tc>
        <w:tc>
          <w:tcPr>
            <w:tcW w:w="2586" w:type="dxa"/>
          </w:tcPr>
          <w:p w14:paraId="5B112CAC" w14:textId="77777777" w:rsidR="00E46EFE" w:rsidRPr="008D2C23" w:rsidRDefault="00E46EFE" w:rsidP="00EF381F">
            <w:pPr>
              <w:jc w:val="both"/>
              <w:rPr>
                <w:b/>
                <w:bCs/>
                <w:sz w:val="20"/>
                <w:szCs w:val="20"/>
              </w:rPr>
            </w:pPr>
            <w:r w:rsidRPr="008D2C23">
              <w:rPr>
                <w:b/>
                <w:bCs/>
                <w:sz w:val="20"/>
                <w:szCs w:val="20"/>
              </w:rPr>
              <w:t>20%</w:t>
            </w:r>
          </w:p>
        </w:tc>
        <w:tc>
          <w:tcPr>
            <w:tcW w:w="2586" w:type="dxa"/>
          </w:tcPr>
          <w:p w14:paraId="3CEBB1D4" w14:textId="77777777" w:rsidR="00E46EFE" w:rsidRPr="008D2C23" w:rsidRDefault="00E46EFE" w:rsidP="00EF381F">
            <w:pPr>
              <w:jc w:val="both"/>
              <w:rPr>
                <w:b/>
                <w:bCs/>
                <w:sz w:val="20"/>
                <w:szCs w:val="20"/>
              </w:rPr>
            </w:pPr>
            <w:r w:rsidRPr="008D2C23">
              <w:rPr>
                <w:b/>
                <w:bCs/>
                <w:sz w:val="20"/>
                <w:szCs w:val="20"/>
              </w:rPr>
              <w:t>20 punktów</w:t>
            </w:r>
          </w:p>
        </w:tc>
      </w:tr>
    </w:tbl>
    <w:p w14:paraId="7F1947A9" w14:textId="77777777" w:rsidR="00E46EFE" w:rsidRDefault="00E46EFE" w:rsidP="00EF381F">
      <w:pPr>
        <w:jc w:val="both"/>
      </w:pPr>
      <w:r>
        <w:t xml:space="preserve">         </w:t>
      </w:r>
    </w:p>
    <w:p w14:paraId="07DF0B6B" w14:textId="77777777" w:rsidR="00E46EFE" w:rsidRPr="003D356E" w:rsidRDefault="00E46EFE" w:rsidP="00EF381F">
      <w:pPr>
        <w:jc w:val="both"/>
        <w:rPr>
          <w:sz w:val="20"/>
          <w:szCs w:val="20"/>
        </w:rPr>
      </w:pPr>
      <w:r w:rsidRPr="003D356E">
        <w:rPr>
          <w:sz w:val="20"/>
          <w:szCs w:val="20"/>
        </w:rPr>
        <w:t xml:space="preserve">            Sposób punktacji w ramach kryteriów:</w:t>
      </w:r>
    </w:p>
    <w:p w14:paraId="12C5C670" w14:textId="77777777" w:rsidR="00E46EFE" w:rsidRPr="003D356E" w:rsidRDefault="00E46EFE" w:rsidP="00EF381F">
      <w:pPr>
        <w:jc w:val="both"/>
        <w:rPr>
          <w:sz w:val="20"/>
          <w:szCs w:val="20"/>
        </w:rPr>
      </w:pPr>
      <w:r w:rsidRPr="003D356E">
        <w:rPr>
          <w:sz w:val="20"/>
          <w:szCs w:val="20"/>
        </w:rPr>
        <w:t xml:space="preserve">            Cena oferty</w:t>
      </w:r>
      <w:r>
        <w:rPr>
          <w:sz w:val="20"/>
          <w:szCs w:val="20"/>
        </w:rPr>
        <w:t>:</w:t>
      </w:r>
      <w:r w:rsidRPr="003D356E">
        <w:rPr>
          <w:sz w:val="20"/>
          <w:szCs w:val="20"/>
        </w:rPr>
        <w:t xml:space="preserve">       </w:t>
      </w:r>
    </w:p>
    <w:p w14:paraId="485A83DD" w14:textId="77777777" w:rsidR="00E46EFE" w:rsidRDefault="00E46EFE" w:rsidP="00F42851">
      <w:pPr>
        <w:pStyle w:val="Standard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Pr="00840533">
        <w:rPr>
          <w:sz w:val="20"/>
          <w:szCs w:val="20"/>
        </w:rPr>
        <w:t xml:space="preserve">W </w:t>
      </w:r>
      <w:r>
        <w:rPr>
          <w:sz w:val="20"/>
          <w:szCs w:val="20"/>
        </w:rPr>
        <w:t>ramach</w:t>
      </w:r>
      <w:r w:rsidRPr="00840533">
        <w:rPr>
          <w:sz w:val="20"/>
          <w:szCs w:val="20"/>
        </w:rPr>
        <w:t xml:space="preserve"> kryterium "</w:t>
      </w:r>
      <w:r w:rsidRPr="00840533">
        <w:rPr>
          <w:iCs/>
          <w:sz w:val="20"/>
          <w:szCs w:val="20"/>
        </w:rPr>
        <w:t>Cena</w:t>
      </w:r>
      <w:r w:rsidRPr="00840533">
        <w:rPr>
          <w:sz w:val="20"/>
          <w:szCs w:val="20"/>
        </w:rPr>
        <w:t xml:space="preserve">" oferta otrzyma zaokrągloną do dwóch miejsc po przecinku ilość punktów wynikającą </w:t>
      </w:r>
      <w:r>
        <w:rPr>
          <w:sz w:val="20"/>
          <w:szCs w:val="20"/>
        </w:rPr>
        <w:br/>
        <w:t xml:space="preserve">            </w:t>
      </w:r>
      <w:r w:rsidRPr="00840533">
        <w:rPr>
          <w:sz w:val="20"/>
          <w:szCs w:val="20"/>
        </w:rPr>
        <w:t>z działania:</w:t>
      </w:r>
      <w:r>
        <w:rPr>
          <w:sz w:val="20"/>
          <w:szCs w:val="20"/>
        </w:rPr>
        <w:t xml:space="preserve">                                                 </w:t>
      </w:r>
    </w:p>
    <w:p w14:paraId="53819292" w14:textId="77777777" w:rsidR="00E46EFE" w:rsidRPr="008D2C23" w:rsidRDefault="00E46EFE" w:rsidP="00EF381F">
      <w:pPr>
        <w:pStyle w:val="Standard"/>
        <w:jc w:val="both"/>
        <w:rPr>
          <w:b/>
          <w:bCs/>
          <w:sz w:val="20"/>
          <w:szCs w:val="20"/>
        </w:rPr>
      </w:pPr>
      <w:r w:rsidRPr="008D2C23">
        <w:rPr>
          <w:b/>
          <w:bCs/>
          <w:sz w:val="20"/>
          <w:szCs w:val="20"/>
        </w:rPr>
        <w:t xml:space="preserve">Pi (C) = </w:t>
      </w:r>
      <w:r w:rsidRPr="008D2C23">
        <w:rPr>
          <w:b/>
          <w:bCs/>
          <w:position w:val="-13"/>
          <w:sz w:val="20"/>
          <w:szCs w:val="20"/>
        </w:rPr>
        <w:object w:dxaOrig="16800" w:dyaOrig="14880" w14:anchorId="7900B9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29.25pt" o:ole="" filled="t">
            <v:fill color2="black"/>
            <v:imagedata r:id="rId15" o:title=""/>
          </v:shape>
          <o:OLEObject Type="Embed" ProgID="Równanie" ShapeID="_x0000_i1025" DrawAspect="Content" ObjectID="_1792995119" r:id="rId16"/>
        </w:object>
      </w:r>
      <w:r w:rsidRPr="008D2C23">
        <w:rPr>
          <w:b/>
          <w:bCs/>
          <w:sz w:val="20"/>
          <w:szCs w:val="20"/>
        </w:rPr>
        <w:t xml:space="preserve"> x 60 pkt.</w:t>
      </w:r>
    </w:p>
    <w:p w14:paraId="2CE0CA59" w14:textId="77777777" w:rsidR="00E46EFE" w:rsidRPr="00D20B17" w:rsidRDefault="00E46EFE" w:rsidP="00EF381F">
      <w:pPr>
        <w:pStyle w:val="Tekstpodstawowywcity"/>
        <w:overflowPunct w:val="0"/>
        <w:ind w:left="0" w:firstLine="708"/>
        <w:jc w:val="both"/>
        <w:textAlignment w:val="baseline"/>
        <w:rPr>
          <w:sz w:val="20"/>
          <w:szCs w:val="20"/>
        </w:rPr>
      </w:pPr>
    </w:p>
    <w:tbl>
      <w:tblPr>
        <w:tblW w:w="0" w:type="auto"/>
        <w:tblInd w:w="76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7471"/>
      </w:tblGrid>
      <w:tr w:rsidR="00E46EFE" w:rsidRPr="00D20B17" w14:paraId="1296BACD" w14:textId="77777777" w:rsidTr="002C16CA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BF93F8" w14:textId="77777777" w:rsidR="00E46EFE" w:rsidRPr="00D20B17" w:rsidRDefault="00E46EFE" w:rsidP="00EF381F">
            <w:pPr>
              <w:pStyle w:val="Tekstpodstawowywcity"/>
              <w:overflowPunct w:val="0"/>
              <w:snapToGrid w:val="0"/>
              <w:spacing w:before="60" w:after="60"/>
              <w:ind w:left="0"/>
              <w:jc w:val="both"/>
              <w:textAlignment w:val="baseline"/>
              <w:rPr>
                <w:sz w:val="20"/>
                <w:szCs w:val="20"/>
              </w:rPr>
            </w:pPr>
            <w:r w:rsidRPr="00D20B17">
              <w:rPr>
                <w:sz w:val="20"/>
                <w:szCs w:val="20"/>
              </w:rPr>
              <w:t>Pi (C)</w:t>
            </w:r>
          </w:p>
        </w:tc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C708E" w14:textId="77777777" w:rsidR="00E46EFE" w:rsidRPr="00D20B17" w:rsidRDefault="00E46EFE" w:rsidP="00EF381F">
            <w:pPr>
              <w:pStyle w:val="Tekstpodstawowywcity"/>
              <w:overflowPunct w:val="0"/>
              <w:snapToGrid w:val="0"/>
              <w:spacing w:before="60" w:after="60"/>
              <w:ind w:left="0"/>
              <w:jc w:val="both"/>
              <w:textAlignment w:val="baseline"/>
              <w:rPr>
                <w:sz w:val="20"/>
                <w:szCs w:val="20"/>
              </w:rPr>
            </w:pPr>
            <w:r w:rsidRPr="00D20B17">
              <w:rPr>
                <w:sz w:val="20"/>
                <w:szCs w:val="20"/>
              </w:rPr>
              <w:t>ilość punktów jakie otrzyma oferta "i" za kryterium "</w:t>
            </w:r>
            <w:r w:rsidRPr="00D20B17">
              <w:rPr>
                <w:iCs/>
                <w:sz w:val="20"/>
                <w:szCs w:val="20"/>
              </w:rPr>
              <w:t>Cena</w:t>
            </w:r>
            <w:r w:rsidRPr="00D20B17">
              <w:rPr>
                <w:sz w:val="20"/>
                <w:szCs w:val="20"/>
              </w:rPr>
              <w:t>"</w:t>
            </w:r>
          </w:p>
        </w:tc>
      </w:tr>
      <w:tr w:rsidR="00E46EFE" w:rsidRPr="00D20B17" w14:paraId="5B8CDD7E" w14:textId="77777777" w:rsidTr="002C16CA"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88FB54" w14:textId="77777777" w:rsidR="00E46EFE" w:rsidRPr="00D20B17" w:rsidRDefault="00E46EFE" w:rsidP="00EF381F">
            <w:pPr>
              <w:pStyle w:val="Tekstpodstawowywcity"/>
              <w:overflowPunct w:val="0"/>
              <w:snapToGrid w:val="0"/>
              <w:spacing w:before="60" w:after="60"/>
              <w:ind w:left="0"/>
              <w:jc w:val="both"/>
              <w:textAlignment w:val="baseline"/>
              <w:rPr>
                <w:sz w:val="20"/>
                <w:szCs w:val="20"/>
              </w:rPr>
            </w:pPr>
            <w:r w:rsidRPr="00D20B17">
              <w:rPr>
                <w:sz w:val="20"/>
                <w:szCs w:val="20"/>
              </w:rPr>
              <w:t>Cmin</w:t>
            </w:r>
          </w:p>
        </w:tc>
        <w:tc>
          <w:tcPr>
            <w:tcW w:w="7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E897B" w14:textId="77777777" w:rsidR="00E46EFE" w:rsidRPr="00D20B17" w:rsidRDefault="00E46EFE" w:rsidP="00EF381F">
            <w:pPr>
              <w:pStyle w:val="Tekstpodstawowywcity"/>
              <w:overflowPunct w:val="0"/>
              <w:snapToGrid w:val="0"/>
              <w:spacing w:before="60" w:after="60"/>
              <w:ind w:left="0"/>
              <w:jc w:val="both"/>
              <w:textAlignment w:val="baseline"/>
              <w:rPr>
                <w:sz w:val="20"/>
                <w:szCs w:val="20"/>
              </w:rPr>
            </w:pPr>
            <w:r w:rsidRPr="00D20B17">
              <w:rPr>
                <w:sz w:val="20"/>
                <w:szCs w:val="20"/>
              </w:rPr>
              <w:t>najniższa cena spośród wszystkich ważnych i nieodrzuconych ofert</w:t>
            </w:r>
          </w:p>
        </w:tc>
      </w:tr>
      <w:tr w:rsidR="00E46EFE" w:rsidRPr="00D20B17" w14:paraId="7DDC5D3E" w14:textId="77777777" w:rsidTr="002C16CA"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1A1240" w14:textId="77777777" w:rsidR="00E46EFE" w:rsidRPr="00D20B17" w:rsidRDefault="00E46EFE" w:rsidP="00EF381F">
            <w:pPr>
              <w:pStyle w:val="Tekstpodstawowywcity"/>
              <w:overflowPunct w:val="0"/>
              <w:snapToGrid w:val="0"/>
              <w:spacing w:before="60" w:after="60"/>
              <w:ind w:left="0"/>
              <w:jc w:val="both"/>
              <w:textAlignment w:val="baseline"/>
              <w:rPr>
                <w:sz w:val="20"/>
                <w:szCs w:val="20"/>
              </w:rPr>
            </w:pPr>
            <w:r w:rsidRPr="00D20B17">
              <w:rPr>
                <w:sz w:val="20"/>
                <w:szCs w:val="20"/>
              </w:rPr>
              <w:t>Ci</w:t>
            </w:r>
          </w:p>
        </w:tc>
        <w:tc>
          <w:tcPr>
            <w:tcW w:w="7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AF52B" w14:textId="77777777" w:rsidR="00E46EFE" w:rsidRPr="00D20B17" w:rsidRDefault="00E46EFE" w:rsidP="00EF381F">
            <w:pPr>
              <w:pStyle w:val="Tekstpodstawowywcity"/>
              <w:overflowPunct w:val="0"/>
              <w:snapToGrid w:val="0"/>
              <w:spacing w:before="60" w:after="60"/>
              <w:ind w:left="0"/>
              <w:jc w:val="both"/>
              <w:textAlignment w:val="baseline"/>
              <w:rPr>
                <w:sz w:val="20"/>
                <w:szCs w:val="20"/>
                <w:lang w:val="it-IT"/>
              </w:rPr>
            </w:pPr>
            <w:r w:rsidRPr="00D20B17">
              <w:rPr>
                <w:sz w:val="20"/>
                <w:szCs w:val="20"/>
                <w:lang w:val="it-IT"/>
              </w:rPr>
              <w:t>cena oferty "i"</w:t>
            </w:r>
          </w:p>
        </w:tc>
      </w:tr>
    </w:tbl>
    <w:p w14:paraId="09F1FFA6" w14:textId="77777777" w:rsidR="00E46EFE" w:rsidRPr="00D20B17" w:rsidRDefault="00E46EFE" w:rsidP="00EF381F">
      <w:pPr>
        <w:jc w:val="both"/>
        <w:rPr>
          <w:color w:val="000000"/>
          <w:sz w:val="20"/>
          <w:szCs w:val="20"/>
        </w:rPr>
      </w:pPr>
      <w:r w:rsidRPr="00D20B17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          </w:t>
      </w:r>
      <w:r w:rsidRPr="00D20B17">
        <w:rPr>
          <w:color w:val="000000"/>
          <w:sz w:val="20"/>
          <w:szCs w:val="20"/>
        </w:rPr>
        <w:t>Termin płatności</w:t>
      </w:r>
      <w:r>
        <w:rPr>
          <w:color w:val="000000"/>
          <w:sz w:val="20"/>
          <w:szCs w:val="20"/>
        </w:rPr>
        <w:t>:</w:t>
      </w:r>
    </w:p>
    <w:p w14:paraId="23E93AFA" w14:textId="77777777" w:rsidR="00E46EFE" w:rsidRDefault="00E46EFE" w:rsidP="00F42851">
      <w:pPr>
        <w:ind w:left="567" w:hanging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</w:t>
      </w:r>
      <w:r w:rsidRPr="00D20B17">
        <w:rPr>
          <w:color w:val="000000"/>
          <w:sz w:val="20"/>
          <w:szCs w:val="20"/>
        </w:rPr>
        <w:t xml:space="preserve">W ramach kryterium „Termin płatności”  Wykonawca może zadeklarować termin płatności z przedziału pomiędzy </w:t>
      </w:r>
    </w:p>
    <w:p w14:paraId="45886116" w14:textId="77777777" w:rsidR="00E46EFE" w:rsidRDefault="00E46EFE" w:rsidP="00F42851">
      <w:pPr>
        <w:ind w:left="567" w:hanging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14 </w:t>
      </w:r>
      <w:r w:rsidRPr="00D20B17">
        <w:rPr>
          <w:color w:val="000000"/>
          <w:sz w:val="20"/>
          <w:szCs w:val="20"/>
        </w:rPr>
        <w:t>a 30 dni licząc od dnia dostarczenia faktury do Zamawiającego. Najdłuższy termin płatności ni</w:t>
      </w:r>
      <w:r>
        <w:rPr>
          <w:color w:val="000000"/>
          <w:sz w:val="20"/>
          <w:szCs w:val="20"/>
        </w:rPr>
        <w:t xml:space="preserve">e </w:t>
      </w:r>
      <w:r w:rsidRPr="00D20B17">
        <w:rPr>
          <w:color w:val="000000"/>
          <w:sz w:val="20"/>
          <w:szCs w:val="20"/>
        </w:rPr>
        <w:t>moż</w:t>
      </w:r>
      <w:r>
        <w:rPr>
          <w:color w:val="000000"/>
          <w:sz w:val="20"/>
          <w:szCs w:val="20"/>
        </w:rPr>
        <w:t xml:space="preserve">e przekraczać      </w:t>
      </w:r>
    </w:p>
    <w:p w14:paraId="1C0161C9" w14:textId="77777777" w:rsidR="00E46EFE" w:rsidRPr="00D20B17" w:rsidRDefault="00E46EFE" w:rsidP="00EF381F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30 dni.</w:t>
      </w:r>
    </w:p>
    <w:p w14:paraId="7C1118DC" w14:textId="77777777" w:rsidR="00E46EFE" w:rsidRPr="00D20B17" w:rsidRDefault="00E46EFE" w:rsidP="00EF381F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</w:t>
      </w:r>
      <w:r w:rsidRPr="00D20B17">
        <w:rPr>
          <w:color w:val="000000"/>
          <w:sz w:val="20"/>
          <w:szCs w:val="20"/>
        </w:rPr>
        <w:t>Oferta deklarująca najdłuższy termin płatności, spośród wszystkich ważnych ofert otrzyma 20 pkt.</w:t>
      </w:r>
    </w:p>
    <w:p w14:paraId="36F39CA5" w14:textId="77777777" w:rsidR="00E46EFE" w:rsidRPr="00D20B17" w:rsidRDefault="00E46EFE" w:rsidP="00EF381F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</w:t>
      </w:r>
      <w:r w:rsidRPr="00D20B17">
        <w:rPr>
          <w:color w:val="000000"/>
          <w:sz w:val="20"/>
          <w:szCs w:val="20"/>
        </w:rPr>
        <w:t>Oferta deklarująca krótszy termin płatności otrzyma ilość punktów obliczoną na podstawie wzoru:</w:t>
      </w:r>
    </w:p>
    <w:p w14:paraId="3ACD2EFF" w14:textId="77777777" w:rsidR="00E46EFE" w:rsidRPr="008D2C23" w:rsidRDefault="00E46EFE" w:rsidP="00EF381F">
      <w:pPr>
        <w:jc w:val="both"/>
        <w:rPr>
          <w:b/>
          <w:bCs/>
          <w:sz w:val="20"/>
          <w:szCs w:val="20"/>
          <w:lang w:val="en-US"/>
        </w:rPr>
      </w:pPr>
      <w:r w:rsidRPr="008D2C23">
        <w:rPr>
          <w:b/>
          <w:bCs/>
          <w:sz w:val="20"/>
          <w:szCs w:val="20"/>
          <w:lang w:val="en-US"/>
        </w:rPr>
        <w:t xml:space="preserve">                                                                                              T i</w:t>
      </w:r>
    </w:p>
    <w:p w14:paraId="6C90CA4B" w14:textId="77777777" w:rsidR="00E46EFE" w:rsidRPr="008D2C23" w:rsidRDefault="00E46EFE" w:rsidP="00EF381F">
      <w:pPr>
        <w:pStyle w:val="Standard"/>
        <w:jc w:val="both"/>
        <w:rPr>
          <w:b/>
          <w:bCs/>
          <w:sz w:val="20"/>
          <w:szCs w:val="20"/>
        </w:rPr>
      </w:pPr>
      <w:r w:rsidRPr="008D2C23">
        <w:rPr>
          <w:b/>
          <w:bCs/>
          <w:sz w:val="20"/>
          <w:szCs w:val="20"/>
          <w:lang w:val="en-US"/>
        </w:rPr>
        <w:t>Pi(T) = -------------- x 20 pkt.</w:t>
      </w:r>
    </w:p>
    <w:p w14:paraId="09ADA166" w14:textId="77777777" w:rsidR="00E46EFE" w:rsidRPr="008D2C23" w:rsidRDefault="00E46EFE" w:rsidP="00EF381F">
      <w:pPr>
        <w:pStyle w:val="Tekstpodstawowywcity"/>
        <w:overflowPunct w:val="0"/>
        <w:ind w:left="0" w:firstLine="708"/>
        <w:jc w:val="both"/>
        <w:textAlignment w:val="baseline"/>
        <w:rPr>
          <w:b/>
          <w:bCs/>
          <w:sz w:val="20"/>
          <w:szCs w:val="20"/>
          <w:lang w:val="en-US"/>
        </w:rPr>
      </w:pPr>
      <w:r w:rsidRPr="008D2C23">
        <w:rPr>
          <w:b/>
          <w:bCs/>
          <w:sz w:val="20"/>
          <w:szCs w:val="20"/>
          <w:lang w:val="en-US"/>
        </w:rPr>
        <w:t xml:space="preserve">                                                                                T max</w:t>
      </w:r>
    </w:p>
    <w:tbl>
      <w:tblPr>
        <w:tblW w:w="0" w:type="auto"/>
        <w:tblInd w:w="76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7471"/>
      </w:tblGrid>
      <w:tr w:rsidR="00E46EFE" w:rsidRPr="00D20B17" w14:paraId="3EF2C002" w14:textId="77777777" w:rsidTr="002C16CA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158D29" w14:textId="77777777" w:rsidR="00E46EFE" w:rsidRPr="00D20B17" w:rsidRDefault="00E46EFE" w:rsidP="00EF381F">
            <w:pPr>
              <w:pStyle w:val="Tekstpodstawowywcity"/>
              <w:overflowPunct w:val="0"/>
              <w:snapToGrid w:val="0"/>
              <w:spacing w:before="60" w:after="60"/>
              <w:ind w:left="0"/>
              <w:jc w:val="both"/>
              <w:textAlignment w:val="baseline"/>
              <w:rPr>
                <w:b/>
                <w:bCs/>
                <w:sz w:val="20"/>
                <w:szCs w:val="20"/>
              </w:rPr>
            </w:pPr>
            <w:r w:rsidRPr="00D20B17">
              <w:rPr>
                <w:b/>
                <w:bCs/>
                <w:sz w:val="20"/>
                <w:szCs w:val="20"/>
              </w:rPr>
              <w:t>Pi (T)</w:t>
            </w:r>
          </w:p>
        </w:tc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54633" w14:textId="77777777" w:rsidR="00E46EFE" w:rsidRPr="00D20B17" w:rsidRDefault="00E46EFE" w:rsidP="00EF381F">
            <w:pPr>
              <w:pStyle w:val="Tekstpodstawowywcity"/>
              <w:overflowPunct w:val="0"/>
              <w:snapToGrid w:val="0"/>
              <w:spacing w:before="60" w:after="60"/>
              <w:ind w:left="0"/>
              <w:jc w:val="both"/>
              <w:textAlignment w:val="baseline"/>
              <w:rPr>
                <w:b/>
                <w:bCs/>
                <w:sz w:val="20"/>
                <w:szCs w:val="20"/>
              </w:rPr>
            </w:pPr>
            <w:r w:rsidRPr="00D20B17">
              <w:rPr>
                <w:b/>
                <w:bCs/>
                <w:sz w:val="20"/>
                <w:szCs w:val="20"/>
              </w:rPr>
              <w:t>ilość punktów jakie otrzyma oferta "i" za kryterium "Termin płatności"</w:t>
            </w:r>
          </w:p>
        </w:tc>
      </w:tr>
      <w:tr w:rsidR="00E46EFE" w:rsidRPr="00D20B17" w14:paraId="7295D166" w14:textId="77777777" w:rsidTr="002C16CA"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BCF063" w14:textId="77777777" w:rsidR="00E46EFE" w:rsidRPr="00D20B17" w:rsidRDefault="00E46EFE" w:rsidP="00EF381F">
            <w:pPr>
              <w:pStyle w:val="Tekstpodstawowywcity"/>
              <w:overflowPunct w:val="0"/>
              <w:snapToGrid w:val="0"/>
              <w:spacing w:before="60" w:after="60"/>
              <w:ind w:left="0"/>
              <w:jc w:val="both"/>
              <w:textAlignment w:val="baseline"/>
              <w:rPr>
                <w:b/>
                <w:bCs/>
                <w:sz w:val="20"/>
                <w:szCs w:val="20"/>
              </w:rPr>
            </w:pPr>
            <w:r w:rsidRPr="00D20B17">
              <w:rPr>
                <w:b/>
                <w:bCs/>
                <w:sz w:val="20"/>
                <w:szCs w:val="20"/>
              </w:rPr>
              <w:t>Tmax</w:t>
            </w:r>
          </w:p>
        </w:tc>
        <w:tc>
          <w:tcPr>
            <w:tcW w:w="7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EA968" w14:textId="77777777" w:rsidR="00E46EFE" w:rsidRPr="00D20B17" w:rsidRDefault="00E46EFE" w:rsidP="00EF381F">
            <w:pPr>
              <w:pStyle w:val="Tekstpodstawowywcity"/>
              <w:overflowPunct w:val="0"/>
              <w:snapToGrid w:val="0"/>
              <w:spacing w:before="60" w:after="60"/>
              <w:ind w:left="0"/>
              <w:jc w:val="both"/>
              <w:textAlignment w:val="baseline"/>
              <w:rPr>
                <w:b/>
                <w:bCs/>
                <w:sz w:val="20"/>
                <w:szCs w:val="20"/>
              </w:rPr>
            </w:pPr>
            <w:r w:rsidRPr="00D20B17">
              <w:rPr>
                <w:b/>
                <w:bCs/>
                <w:sz w:val="20"/>
                <w:szCs w:val="20"/>
              </w:rPr>
              <w:t>najdłuższy termin płatności spośród wszystkich ważnych i nieodrzuconych ofert</w:t>
            </w:r>
          </w:p>
        </w:tc>
      </w:tr>
      <w:tr w:rsidR="00E46EFE" w:rsidRPr="00D20B17" w14:paraId="04E8DE3E" w14:textId="77777777" w:rsidTr="002C16CA"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8F25FF" w14:textId="77777777" w:rsidR="00E46EFE" w:rsidRPr="00D20B17" w:rsidRDefault="00E46EFE" w:rsidP="00EF381F">
            <w:pPr>
              <w:pStyle w:val="Tekstpodstawowywcity"/>
              <w:overflowPunct w:val="0"/>
              <w:snapToGrid w:val="0"/>
              <w:spacing w:before="60" w:after="60"/>
              <w:ind w:left="0"/>
              <w:jc w:val="both"/>
              <w:textAlignment w:val="baseline"/>
              <w:rPr>
                <w:b/>
                <w:bCs/>
                <w:sz w:val="20"/>
                <w:szCs w:val="20"/>
              </w:rPr>
            </w:pPr>
            <w:r w:rsidRPr="00D20B17">
              <w:rPr>
                <w:b/>
                <w:bCs/>
                <w:sz w:val="20"/>
                <w:szCs w:val="20"/>
              </w:rPr>
              <w:t>Ti</w:t>
            </w:r>
          </w:p>
        </w:tc>
        <w:tc>
          <w:tcPr>
            <w:tcW w:w="7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18FDD" w14:textId="77777777" w:rsidR="00E46EFE" w:rsidRPr="00D20B17" w:rsidRDefault="00E46EFE" w:rsidP="00EF381F">
            <w:pPr>
              <w:pStyle w:val="Tekstpodstawowywcity"/>
              <w:overflowPunct w:val="0"/>
              <w:snapToGrid w:val="0"/>
              <w:spacing w:before="60" w:after="60"/>
              <w:ind w:left="0"/>
              <w:jc w:val="both"/>
              <w:textAlignment w:val="baseline"/>
              <w:rPr>
                <w:b/>
                <w:bCs/>
                <w:sz w:val="20"/>
                <w:szCs w:val="20"/>
                <w:lang w:val="it-IT"/>
              </w:rPr>
            </w:pPr>
            <w:r w:rsidRPr="00D20B17">
              <w:rPr>
                <w:b/>
                <w:bCs/>
                <w:sz w:val="20"/>
                <w:szCs w:val="20"/>
                <w:lang w:val="it-IT"/>
              </w:rPr>
              <w:t>Termin płatności oferty "i"</w:t>
            </w:r>
          </w:p>
        </w:tc>
      </w:tr>
    </w:tbl>
    <w:p w14:paraId="74A2928A" w14:textId="77777777" w:rsidR="00E46EFE" w:rsidRPr="00D20B17" w:rsidRDefault="00E46EFE" w:rsidP="00EF381F">
      <w:pPr>
        <w:jc w:val="both"/>
        <w:rPr>
          <w:sz w:val="20"/>
          <w:szCs w:val="20"/>
        </w:rPr>
      </w:pPr>
    </w:p>
    <w:p w14:paraId="1BDCA3CF" w14:textId="6D3A88B7" w:rsidR="00E46EFE" w:rsidRPr="00EA0C76" w:rsidRDefault="00E46EFE" w:rsidP="00EF381F">
      <w:pPr>
        <w:pStyle w:val="WW-Tekstpodstawowy2"/>
        <w:rPr>
          <w:b/>
          <w:bCs/>
          <w:sz w:val="20"/>
          <w:szCs w:val="20"/>
          <w:shd w:val="clear" w:color="auto" w:fill="FFFFFF"/>
        </w:rPr>
      </w:pPr>
      <w:r w:rsidRPr="00EA0C76">
        <w:rPr>
          <w:b/>
          <w:bCs/>
          <w:sz w:val="20"/>
          <w:szCs w:val="20"/>
        </w:rPr>
        <w:t xml:space="preserve">             Dokumenty potwierdzające prawidłową współpracę z placówkami pomocy społecznej</w:t>
      </w:r>
      <w:r w:rsidR="00393789" w:rsidRPr="00EA0C76">
        <w:rPr>
          <w:b/>
          <w:bCs/>
          <w:sz w:val="20"/>
          <w:szCs w:val="20"/>
        </w:rPr>
        <w:t>.</w:t>
      </w:r>
      <w:r w:rsidRPr="00EA0C76">
        <w:rPr>
          <w:b/>
          <w:bCs/>
          <w:iCs/>
          <w:sz w:val="20"/>
          <w:szCs w:val="20"/>
        </w:rPr>
        <w:t xml:space="preserve"> Należy załączyć dowody</w:t>
      </w:r>
      <w:r w:rsidRPr="00EA0C76">
        <w:rPr>
          <w:b/>
          <w:bCs/>
          <w:i/>
          <w:sz w:val="16"/>
          <w:szCs w:val="16"/>
        </w:rPr>
        <w:t xml:space="preserve"> </w:t>
      </w:r>
      <w:r w:rsidRPr="00EA0C76">
        <w:rPr>
          <w:b/>
          <w:bCs/>
          <w:sz w:val="20"/>
          <w:szCs w:val="20"/>
          <w:shd w:val="clear" w:color="auto" w:fill="FFFFFF"/>
        </w:rPr>
        <w:t>określające,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7A84F06C" w14:textId="77777777" w:rsidR="00E46EFE" w:rsidRPr="00EA0C76" w:rsidRDefault="00E46EFE" w:rsidP="00EF381F">
      <w:pPr>
        <w:jc w:val="both"/>
        <w:rPr>
          <w:b/>
          <w:bCs/>
          <w:sz w:val="20"/>
          <w:szCs w:val="20"/>
        </w:rPr>
      </w:pPr>
      <w:r w:rsidRPr="00EA0C76">
        <w:rPr>
          <w:b/>
          <w:bCs/>
          <w:sz w:val="20"/>
          <w:szCs w:val="20"/>
        </w:rPr>
        <w:t>W ramach kryterium „Dokumenty potwierdzające prawidłową współpracę z placówkami pomocy społecznej” Oferta, która przedłoży dwa dokumenty otrzyma Pi(D) = 20 pkt., która przedłoży jeden dokument otrzyma Pi(D) = 10 pkt., a Oferta która nie przedłoży żadnego dokumentu otrzyma Pi(D) = 0 pkt.</w:t>
      </w:r>
    </w:p>
    <w:p w14:paraId="5908503A" w14:textId="77777777" w:rsidR="00E46EFE" w:rsidRPr="00EA0C76" w:rsidRDefault="00E46EFE" w:rsidP="00EF381F">
      <w:pPr>
        <w:jc w:val="both"/>
        <w:rPr>
          <w:b/>
          <w:bCs/>
          <w:sz w:val="20"/>
          <w:szCs w:val="20"/>
        </w:rPr>
      </w:pPr>
      <w:r w:rsidRPr="00EA0C76">
        <w:rPr>
          <w:b/>
          <w:bCs/>
          <w:sz w:val="20"/>
          <w:szCs w:val="20"/>
        </w:rPr>
        <w:t>Całkowita liczba punktów jakie uzyska oferta będzie stanowiła sumę punktów jakie oferta uzyskała w danym      kryterium.</w:t>
      </w:r>
    </w:p>
    <w:p w14:paraId="2EFA979D" w14:textId="77777777" w:rsidR="00E46EFE" w:rsidRPr="00D20B17" w:rsidRDefault="00E46EFE" w:rsidP="00EF381F">
      <w:pPr>
        <w:jc w:val="both"/>
        <w:rPr>
          <w:sz w:val="20"/>
          <w:szCs w:val="20"/>
        </w:rPr>
      </w:pPr>
    </w:p>
    <w:p w14:paraId="5E973401" w14:textId="77777777" w:rsidR="00E46EFE" w:rsidRPr="00D20B17" w:rsidRDefault="00E46EFE" w:rsidP="00EF381F">
      <w:pPr>
        <w:jc w:val="both"/>
        <w:rPr>
          <w:b/>
          <w:sz w:val="20"/>
          <w:szCs w:val="20"/>
        </w:rPr>
      </w:pPr>
      <w:r w:rsidRPr="00D20B17">
        <w:rPr>
          <w:b/>
          <w:sz w:val="20"/>
          <w:szCs w:val="20"/>
        </w:rPr>
        <w:t>Pi= Pi(C) + Pi(T) + Pi(D)</w:t>
      </w:r>
    </w:p>
    <w:p w14:paraId="69B2FFA0" w14:textId="77777777" w:rsidR="00E46EFE" w:rsidRPr="00D20B17" w:rsidRDefault="00E46EFE" w:rsidP="00EF381F">
      <w:pPr>
        <w:jc w:val="both"/>
        <w:rPr>
          <w:b/>
          <w:sz w:val="20"/>
          <w:szCs w:val="20"/>
        </w:rPr>
      </w:pPr>
    </w:p>
    <w:p w14:paraId="1305813B" w14:textId="5FB6090F" w:rsidR="00E46EFE" w:rsidRPr="00D20B17" w:rsidRDefault="00E46EFE" w:rsidP="00EF381F">
      <w:pPr>
        <w:widowControl/>
        <w:autoSpaceDE/>
        <w:autoSpaceDN/>
        <w:ind w:firstLine="3"/>
        <w:jc w:val="both"/>
        <w:rPr>
          <w:sz w:val="20"/>
          <w:szCs w:val="20"/>
        </w:rPr>
      </w:pPr>
      <w:r w:rsidRPr="00D20B17">
        <w:rPr>
          <w:sz w:val="20"/>
          <w:szCs w:val="20"/>
        </w:rPr>
        <w:t xml:space="preserve">Niniejsze zamówienie zostanie udzielone temu Wykonawcy, którego oferta uzyska najwyższą całkowitą </w:t>
      </w:r>
      <w:r w:rsidR="0093467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</w:t>
      </w:r>
      <w:r w:rsidRPr="00D20B17">
        <w:rPr>
          <w:sz w:val="20"/>
          <w:szCs w:val="20"/>
        </w:rPr>
        <w:br/>
      </w:r>
      <w:r w:rsidR="0093467C">
        <w:rPr>
          <w:sz w:val="20"/>
          <w:szCs w:val="20"/>
        </w:rPr>
        <w:t xml:space="preserve">liczbę </w:t>
      </w:r>
      <w:r>
        <w:rPr>
          <w:sz w:val="20"/>
          <w:szCs w:val="20"/>
        </w:rPr>
        <w:t xml:space="preserve">punktów </w:t>
      </w:r>
      <w:r w:rsidRPr="00D20B17">
        <w:rPr>
          <w:sz w:val="20"/>
          <w:szCs w:val="20"/>
        </w:rPr>
        <w:t xml:space="preserve">w ocenie punktowej. </w:t>
      </w:r>
    </w:p>
    <w:p w14:paraId="553B81AF" w14:textId="65866DCC" w:rsidR="00E46EFE" w:rsidRDefault="00E46EFE" w:rsidP="00EF381F">
      <w:pPr>
        <w:widowControl/>
        <w:autoSpaceDE/>
        <w:autoSpaceDN/>
        <w:jc w:val="both"/>
        <w:rPr>
          <w:sz w:val="20"/>
          <w:szCs w:val="20"/>
        </w:rPr>
      </w:pPr>
      <w:r w:rsidRPr="00D20B17">
        <w:rPr>
          <w:sz w:val="20"/>
          <w:szCs w:val="20"/>
        </w:rPr>
        <w:t xml:space="preserve">W przypadku uzyskania przez dwie lub więcej ofert jednakowej ilości punktów wygrywa oferta o najniższej spośród </w:t>
      </w:r>
      <w:r>
        <w:rPr>
          <w:sz w:val="20"/>
          <w:szCs w:val="20"/>
        </w:rPr>
        <w:t xml:space="preserve">  nich cenie.</w:t>
      </w:r>
    </w:p>
    <w:p w14:paraId="761BBCFD" w14:textId="77777777" w:rsidR="00D15A2F" w:rsidRDefault="0093467C" w:rsidP="00D15A2F">
      <w:r w:rsidRPr="0093467C">
        <w:t>Zamawiający</w:t>
      </w:r>
      <w:r w:rsidRPr="0093467C">
        <w:rPr>
          <w:spacing w:val="-3"/>
        </w:rPr>
        <w:t xml:space="preserve"> </w:t>
      </w:r>
      <w:r w:rsidRPr="0093467C">
        <w:t>poprawia w</w:t>
      </w:r>
      <w:r w:rsidRPr="0093467C">
        <w:rPr>
          <w:spacing w:val="-7"/>
        </w:rPr>
        <w:t xml:space="preserve"> </w:t>
      </w:r>
      <w:r w:rsidRPr="0093467C">
        <w:t>ofercie:</w:t>
      </w:r>
      <w:r>
        <w:t xml:space="preserve">                                                                                                                   </w:t>
      </w:r>
    </w:p>
    <w:p w14:paraId="43DF4CAB" w14:textId="212E2FBF" w:rsidR="00D15A2F" w:rsidRDefault="00D15A2F" w:rsidP="00D15A2F">
      <w:r>
        <w:t xml:space="preserve">- </w:t>
      </w:r>
      <w:r w:rsidR="0093467C" w:rsidRPr="0093467C">
        <w:t>oczywiste</w:t>
      </w:r>
      <w:r w:rsidR="0093467C" w:rsidRPr="0093467C">
        <w:rPr>
          <w:spacing w:val="-1"/>
        </w:rPr>
        <w:t xml:space="preserve"> </w:t>
      </w:r>
      <w:r w:rsidR="0093467C" w:rsidRPr="0093467C">
        <w:t>omyłki pisarskie,</w:t>
      </w:r>
      <w:r w:rsidR="0093467C">
        <w:t xml:space="preserve">                                                                                                                                                               </w:t>
      </w:r>
    </w:p>
    <w:p w14:paraId="3CC7BD72" w14:textId="788DE005" w:rsidR="0093467C" w:rsidRPr="0093467C" w:rsidRDefault="00D15A2F" w:rsidP="00D15A2F">
      <w:pPr>
        <w:ind w:left="142" w:hanging="142"/>
      </w:pPr>
      <w:r>
        <w:t xml:space="preserve">- </w:t>
      </w:r>
      <w:r w:rsidR="0093467C" w:rsidRPr="0093467C">
        <w:t>oczywiste omyłki rachunkowe, z uwzględnieniem konsekwencji rachunkowych dokonanych</w:t>
      </w:r>
      <w:r w:rsidR="0093467C">
        <w:rPr>
          <w:spacing w:val="1"/>
        </w:rPr>
        <w:t xml:space="preserve"> </w:t>
      </w:r>
      <w:r w:rsidR="0093467C">
        <w:rPr>
          <w:spacing w:val="1"/>
        </w:rPr>
        <w:lastRenderedPageBreak/>
        <w:t>poprawek,</w:t>
      </w:r>
    </w:p>
    <w:p w14:paraId="55BB928F" w14:textId="78A8E2FE" w:rsidR="0093467C" w:rsidRPr="0093467C" w:rsidRDefault="0093467C" w:rsidP="00D15A2F">
      <w:r>
        <w:rPr>
          <w:spacing w:val="-1"/>
        </w:rPr>
        <w:t xml:space="preserve"> - </w:t>
      </w:r>
      <w:r w:rsidRPr="0093467C">
        <w:rPr>
          <w:spacing w:val="-1"/>
        </w:rPr>
        <w:t>omyłki</w:t>
      </w:r>
      <w:r w:rsidRPr="0093467C">
        <w:rPr>
          <w:spacing w:val="-9"/>
        </w:rPr>
        <w:t xml:space="preserve"> </w:t>
      </w:r>
      <w:r w:rsidRPr="0093467C">
        <w:rPr>
          <w:spacing w:val="-1"/>
        </w:rPr>
        <w:t>polegające</w:t>
      </w:r>
      <w:r w:rsidRPr="0093467C">
        <w:rPr>
          <w:spacing w:val="-11"/>
        </w:rPr>
        <w:t xml:space="preserve"> </w:t>
      </w:r>
      <w:r w:rsidRPr="0093467C">
        <w:t>na</w:t>
      </w:r>
      <w:r w:rsidRPr="0093467C">
        <w:rPr>
          <w:spacing w:val="-11"/>
        </w:rPr>
        <w:t xml:space="preserve"> </w:t>
      </w:r>
      <w:r w:rsidRPr="0093467C">
        <w:t>niezgodności</w:t>
      </w:r>
      <w:r w:rsidRPr="0093467C">
        <w:rPr>
          <w:spacing w:val="-10"/>
        </w:rPr>
        <w:t xml:space="preserve"> </w:t>
      </w:r>
      <w:r w:rsidRPr="0093467C">
        <w:t>oferty</w:t>
      </w:r>
      <w:r w:rsidRPr="0093467C">
        <w:rPr>
          <w:spacing w:val="-9"/>
        </w:rPr>
        <w:t xml:space="preserve"> </w:t>
      </w:r>
      <w:r w:rsidRPr="0093467C">
        <w:t>ze</w:t>
      </w:r>
      <w:r w:rsidRPr="0093467C">
        <w:rPr>
          <w:spacing w:val="-7"/>
        </w:rPr>
        <w:t xml:space="preserve"> </w:t>
      </w:r>
      <w:r w:rsidRPr="0093467C">
        <w:t>SWZ,</w:t>
      </w:r>
      <w:r w:rsidRPr="0093467C">
        <w:rPr>
          <w:spacing w:val="-11"/>
        </w:rPr>
        <w:t xml:space="preserve"> </w:t>
      </w:r>
      <w:r w:rsidRPr="0093467C">
        <w:t>niepowodujące</w:t>
      </w:r>
      <w:r w:rsidRPr="0093467C">
        <w:rPr>
          <w:spacing w:val="-11"/>
        </w:rPr>
        <w:t xml:space="preserve"> </w:t>
      </w:r>
      <w:r w:rsidRPr="0093467C">
        <w:t>istotnych</w:t>
      </w:r>
      <w:r w:rsidRPr="0093467C">
        <w:rPr>
          <w:spacing w:val="-11"/>
        </w:rPr>
        <w:t xml:space="preserve"> </w:t>
      </w:r>
      <w:r w:rsidRPr="0093467C">
        <w:t>zmian</w:t>
      </w:r>
      <w:r w:rsidRPr="0093467C">
        <w:rPr>
          <w:spacing w:val="-8"/>
        </w:rPr>
        <w:t xml:space="preserve"> </w:t>
      </w:r>
      <w:r w:rsidRPr="0093467C">
        <w:t>w</w:t>
      </w:r>
      <w:r w:rsidRPr="0093467C">
        <w:rPr>
          <w:spacing w:val="-14"/>
        </w:rPr>
        <w:t xml:space="preserve"> </w:t>
      </w:r>
      <w:r w:rsidRPr="0093467C">
        <w:t>treści</w:t>
      </w:r>
      <w:r w:rsidR="00D15A2F">
        <w:t xml:space="preserve"> </w:t>
      </w:r>
      <w:r w:rsidRPr="0093467C">
        <w:rPr>
          <w:spacing w:val="-52"/>
        </w:rPr>
        <w:t xml:space="preserve"> </w:t>
      </w:r>
      <w:r w:rsidRPr="0093467C">
        <w:t>oferty.</w:t>
      </w:r>
      <w:r w:rsidRPr="0093467C">
        <w:rPr>
          <w:spacing w:val="1"/>
        </w:rPr>
        <w:t xml:space="preserve"> </w:t>
      </w:r>
      <w:r w:rsidRPr="0093467C">
        <w:t>Zamawiający</w:t>
      </w:r>
      <w:r w:rsidRPr="0093467C">
        <w:rPr>
          <w:spacing w:val="1"/>
        </w:rPr>
        <w:t xml:space="preserve"> </w:t>
      </w:r>
      <w:r w:rsidRPr="0093467C">
        <w:t>wyznaczy</w:t>
      </w:r>
      <w:r w:rsidRPr="0093467C">
        <w:rPr>
          <w:spacing w:val="1"/>
        </w:rPr>
        <w:t xml:space="preserve"> </w:t>
      </w:r>
      <w:r w:rsidRPr="0093467C">
        <w:t>wykonawcy</w:t>
      </w:r>
      <w:r w:rsidRPr="0093467C">
        <w:rPr>
          <w:spacing w:val="1"/>
        </w:rPr>
        <w:t xml:space="preserve"> </w:t>
      </w:r>
      <w:r w:rsidRPr="0093467C">
        <w:t>odpowiedni</w:t>
      </w:r>
      <w:r w:rsidRPr="0093467C">
        <w:rPr>
          <w:spacing w:val="1"/>
        </w:rPr>
        <w:t xml:space="preserve"> </w:t>
      </w:r>
      <w:r w:rsidRPr="0093467C">
        <w:t>termin</w:t>
      </w:r>
      <w:r w:rsidRPr="0093467C">
        <w:rPr>
          <w:spacing w:val="1"/>
        </w:rPr>
        <w:t xml:space="preserve"> </w:t>
      </w:r>
      <w:r w:rsidRPr="0093467C">
        <w:t>na</w:t>
      </w:r>
      <w:r w:rsidRPr="0093467C">
        <w:rPr>
          <w:spacing w:val="1"/>
        </w:rPr>
        <w:t xml:space="preserve"> </w:t>
      </w:r>
      <w:r w:rsidRPr="0093467C">
        <w:t>wyrażenie</w:t>
      </w:r>
      <w:r w:rsidRPr="0093467C">
        <w:rPr>
          <w:spacing w:val="1"/>
        </w:rPr>
        <w:t xml:space="preserve"> </w:t>
      </w:r>
      <w:r w:rsidRPr="0093467C">
        <w:t>zgody</w:t>
      </w:r>
      <w:r w:rsidRPr="0093467C">
        <w:rPr>
          <w:spacing w:val="1"/>
        </w:rPr>
        <w:t xml:space="preserve"> </w:t>
      </w:r>
      <w:r w:rsidRPr="0093467C">
        <w:t>na</w:t>
      </w:r>
      <w:r w:rsidRPr="0093467C">
        <w:rPr>
          <w:spacing w:val="1"/>
        </w:rPr>
        <w:t xml:space="preserve"> </w:t>
      </w:r>
      <w:r w:rsidRPr="0093467C">
        <w:rPr>
          <w:spacing w:val="-1"/>
        </w:rPr>
        <w:t>poprawienie</w:t>
      </w:r>
      <w:r w:rsidRPr="0093467C">
        <w:rPr>
          <w:spacing w:val="4"/>
        </w:rPr>
        <w:t xml:space="preserve"> </w:t>
      </w:r>
      <w:r w:rsidRPr="0093467C">
        <w:t>w</w:t>
      </w:r>
      <w:r w:rsidRPr="0093467C">
        <w:rPr>
          <w:spacing w:val="-11"/>
        </w:rPr>
        <w:t xml:space="preserve"> </w:t>
      </w:r>
      <w:r w:rsidRPr="0093467C">
        <w:t>ofercie</w:t>
      </w:r>
      <w:r w:rsidRPr="0093467C">
        <w:rPr>
          <w:spacing w:val="-7"/>
        </w:rPr>
        <w:t xml:space="preserve"> </w:t>
      </w:r>
      <w:r w:rsidRPr="0093467C">
        <w:t>omyłki</w:t>
      </w:r>
      <w:r w:rsidRPr="0093467C">
        <w:rPr>
          <w:spacing w:val="-9"/>
        </w:rPr>
        <w:t xml:space="preserve"> </w:t>
      </w:r>
      <w:r w:rsidRPr="0093467C">
        <w:t>lub</w:t>
      </w:r>
      <w:r w:rsidRPr="0093467C">
        <w:rPr>
          <w:spacing w:val="-7"/>
        </w:rPr>
        <w:t xml:space="preserve"> </w:t>
      </w:r>
      <w:r w:rsidRPr="0093467C">
        <w:t>zakwestionowanie</w:t>
      </w:r>
      <w:r w:rsidRPr="0093467C">
        <w:rPr>
          <w:spacing w:val="-9"/>
        </w:rPr>
        <w:t xml:space="preserve"> </w:t>
      </w:r>
      <w:r w:rsidRPr="0093467C">
        <w:t>sposobu</w:t>
      </w:r>
      <w:r w:rsidRPr="0093467C">
        <w:rPr>
          <w:spacing w:val="-14"/>
        </w:rPr>
        <w:t xml:space="preserve"> </w:t>
      </w:r>
      <w:r w:rsidRPr="0093467C">
        <w:t>jej</w:t>
      </w:r>
      <w:r w:rsidRPr="0093467C">
        <w:rPr>
          <w:spacing w:val="-7"/>
        </w:rPr>
        <w:t xml:space="preserve"> </w:t>
      </w:r>
      <w:r w:rsidRPr="0093467C">
        <w:t>poprawienia.</w:t>
      </w:r>
      <w:r w:rsidRPr="0093467C">
        <w:rPr>
          <w:spacing w:val="-11"/>
        </w:rPr>
        <w:t xml:space="preserve"> </w:t>
      </w:r>
      <w:r w:rsidRPr="0093467C">
        <w:t>Brak</w:t>
      </w:r>
      <w:r w:rsidRPr="0093467C">
        <w:rPr>
          <w:spacing w:val="-9"/>
        </w:rPr>
        <w:t xml:space="preserve"> </w:t>
      </w:r>
      <w:r w:rsidRPr="0093467C">
        <w:t>odpowiedzi</w:t>
      </w:r>
      <w:r w:rsidRPr="0093467C">
        <w:rPr>
          <w:spacing w:val="-53"/>
        </w:rPr>
        <w:t xml:space="preserve"> </w:t>
      </w:r>
      <w:r w:rsidRPr="0093467C">
        <w:t>w wyznaczonym terminie uznaje się za wyrażenie zgody na poprawienie omyłki niezwłocznie</w:t>
      </w:r>
      <w:r w:rsidRPr="0093467C">
        <w:rPr>
          <w:spacing w:val="1"/>
        </w:rPr>
        <w:t xml:space="preserve"> </w:t>
      </w:r>
      <w:r w:rsidRPr="0093467C">
        <w:t>zawiadamiając</w:t>
      </w:r>
      <w:r w:rsidRPr="0093467C">
        <w:rPr>
          <w:spacing w:val="-3"/>
        </w:rPr>
        <w:t xml:space="preserve"> </w:t>
      </w:r>
      <w:r w:rsidRPr="0093467C">
        <w:t>o tym</w:t>
      </w:r>
      <w:r w:rsidRPr="0093467C">
        <w:rPr>
          <w:spacing w:val="-2"/>
        </w:rPr>
        <w:t xml:space="preserve"> </w:t>
      </w:r>
      <w:r w:rsidRPr="0093467C">
        <w:t>Wykonawcę, którego oferta została</w:t>
      </w:r>
      <w:r w:rsidRPr="0093467C">
        <w:rPr>
          <w:spacing w:val="-3"/>
        </w:rPr>
        <w:t xml:space="preserve"> </w:t>
      </w:r>
      <w:r w:rsidRPr="0093467C">
        <w:t>poprawiona.</w:t>
      </w:r>
    </w:p>
    <w:p w14:paraId="5FA57234" w14:textId="77777777" w:rsidR="00E46EFE" w:rsidRDefault="00E46EFE" w:rsidP="00EF381F">
      <w:pPr>
        <w:jc w:val="both"/>
        <w:rPr>
          <w:sz w:val="20"/>
        </w:rPr>
      </w:pPr>
    </w:p>
    <w:p w14:paraId="691B10E6" w14:textId="77777777" w:rsidR="00E46EFE" w:rsidRDefault="00E46EFE" w:rsidP="00EF381F">
      <w:pPr>
        <w:jc w:val="both"/>
        <w:rPr>
          <w:sz w:val="20"/>
        </w:rPr>
      </w:pPr>
    </w:p>
    <w:p w14:paraId="4E6449DB" w14:textId="6F86A999" w:rsidR="00E46EFE" w:rsidRDefault="00E46EFE" w:rsidP="00B478B2">
      <w:pPr>
        <w:pStyle w:val="Nagwek1"/>
        <w:numPr>
          <w:ilvl w:val="0"/>
          <w:numId w:val="7"/>
        </w:numPr>
        <w:tabs>
          <w:tab w:val="left" w:pos="709"/>
        </w:tabs>
        <w:ind w:left="0" w:right="176" w:hanging="426"/>
        <w:jc w:val="left"/>
      </w:pPr>
      <w:r>
        <w:t>INFORMACJE</w:t>
      </w:r>
      <w:r>
        <w:rPr>
          <w:spacing w:val="13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FORMALNOŚCIACH,</w:t>
      </w:r>
      <w:r>
        <w:rPr>
          <w:spacing w:val="15"/>
        </w:rPr>
        <w:t xml:space="preserve"> </w:t>
      </w:r>
      <w:r>
        <w:t>JAKIE</w:t>
      </w:r>
      <w:r>
        <w:rPr>
          <w:spacing w:val="15"/>
        </w:rPr>
        <w:t xml:space="preserve"> </w:t>
      </w:r>
      <w:r>
        <w:t>MUSZĄ</w:t>
      </w:r>
      <w:r>
        <w:rPr>
          <w:spacing w:val="23"/>
        </w:rPr>
        <w:t xml:space="preserve"> </w:t>
      </w:r>
      <w:r>
        <w:t>ZOSTAĆ</w:t>
      </w:r>
      <w:r>
        <w:rPr>
          <w:spacing w:val="13"/>
        </w:rPr>
        <w:t xml:space="preserve"> </w:t>
      </w:r>
      <w:r>
        <w:t>DOPEŁNIONE</w:t>
      </w:r>
      <w:r>
        <w:rPr>
          <w:spacing w:val="14"/>
        </w:rPr>
        <w:t xml:space="preserve"> </w:t>
      </w:r>
      <w:r>
        <w:t>PO</w:t>
      </w:r>
      <w:r>
        <w:rPr>
          <w:spacing w:val="14"/>
        </w:rPr>
        <w:t xml:space="preserve"> </w:t>
      </w:r>
      <w:r>
        <w:t>WYBORZE</w:t>
      </w:r>
      <w:r>
        <w:rPr>
          <w:spacing w:val="-47"/>
        </w:rPr>
        <w:t xml:space="preserve"> </w:t>
      </w:r>
      <w:r>
        <w:t>OFERTY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CELU</w:t>
      </w:r>
      <w:r>
        <w:rPr>
          <w:spacing w:val="2"/>
        </w:rPr>
        <w:t xml:space="preserve"> </w:t>
      </w:r>
      <w:r>
        <w:t>ZAWARCIA</w:t>
      </w:r>
      <w:r>
        <w:rPr>
          <w:spacing w:val="-1"/>
        </w:rPr>
        <w:t xml:space="preserve"> </w:t>
      </w:r>
      <w:r>
        <w:t>UMOWY W</w:t>
      </w:r>
      <w:r>
        <w:rPr>
          <w:spacing w:val="-2"/>
        </w:rPr>
        <w:t xml:space="preserve"> </w:t>
      </w:r>
      <w:r>
        <w:t>SPRAWIE</w:t>
      </w:r>
      <w:r>
        <w:rPr>
          <w:spacing w:val="-1"/>
        </w:rPr>
        <w:t xml:space="preserve"> </w:t>
      </w:r>
      <w:r>
        <w:t>ZAMÓWIENIA PUBLICZNEGO:</w:t>
      </w:r>
    </w:p>
    <w:p w14:paraId="78722B86" w14:textId="03894B9C" w:rsidR="00E46EFE" w:rsidRDefault="00E46EFE" w:rsidP="00EF381F">
      <w:pPr>
        <w:pStyle w:val="Akapitzlist"/>
        <w:numPr>
          <w:ilvl w:val="1"/>
          <w:numId w:val="7"/>
        </w:numPr>
        <w:tabs>
          <w:tab w:val="left" w:pos="1194"/>
        </w:tabs>
        <w:spacing w:before="113"/>
        <w:ind w:left="0" w:right="171"/>
        <w:jc w:val="both"/>
        <w:rPr>
          <w:b/>
          <w:sz w:val="20"/>
        </w:rPr>
      </w:pPr>
      <w:r>
        <w:rPr>
          <w:sz w:val="20"/>
        </w:rPr>
        <w:t>Zamawiający zawiera</w:t>
      </w:r>
      <w:r>
        <w:rPr>
          <w:spacing w:val="1"/>
          <w:sz w:val="20"/>
        </w:rPr>
        <w:t xml:space="preserve"> </w:t>
      </w:r>
      <w:r>
        <w:rPr>
          <w:sz w:val="20"/>
        </w:rPr>
        <w:t>umowę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sprawie</w:t>
      </w:r>
      <w:r>
        <w:rPr>
          <w:spacing w:val="1"/>
          <w:sz w:val="20"/>
        </w:rPr>
        <w:t xml:space="preserve"> </w:t>
      </w:r>
      <w:r>
        <w:rPr>
          <w:sz w:val="20"/>
        </w:rPr>
        <w:t>zamówienia</w:t>
      </w:r>
      <w:r>
        <w:rPr>
          <w:spacing w:val="1"/>
          <w:sz w:val="20"/>
        </w:rPr>
        <w:t xml:space="preserve"> </w:t>
      </w:r>
      <w:r>
        <w:rPr>
          <w:sz w:val="20"/>
        </w:rPr>
        <w:t>publicznego,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uwzględnieniem</w:t>
      </w:r>
      <w:r>
        <w:rPr>
          <w:spacing w:val="1"/>
          <w:sz w:val="20"/>
        </w:rPr>
        <w:t xml:space="preserve"> </w:t>
      </w:r>
      <w:r>
        <w:rPr>
          <w:sz w:val="20"/>
        </w:rPr>
        <w:t>art.</w:t>
      </w:r>
      <w:r>
        <w:rPr>
          <w:spacing w:val="1"/>
          <w:sz w:val="20"/>
        </w:rPr>
        <w:t xml:space="preserve"> </w:t>
      </w:r>
      <w:r>
        <w:rPr>
          <w:sz w:val="20"/>
        </w:rPr>
        <w:t>577</w:t>
      </w:r>
      <w:r>
        <w:rPr>
          <w:spacing w:val="1"/>
          <w:sz w:val="20"/>
        </w:rPr>
        <w:t xml:space="preserve"> </w:t>
      </w:r>
      <w:r>
        <w:rPr>
          <w:sz w:val="20"/>
        </w:rPr>
        <w:t>pzp,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terminie nie krótszym niż</w:t>
      </w:r>
      <w:r w:rsidR="008621DE">
        <w:rPr>
          <w:sz w:val="20"/>
        </w:rPr>
        <w:t xml:space="preserve"> </w:t>
      </w:r>
      <w:r>
        <w:rPr>
          <w:sz w:val="20"/>
        </w:rPr>
        <w:t>5 dni od dnia przesłania zawiadomienia o wyborze najkorzystniejszej oferty, jeżeli</w:t>
      </w:r>
      <w:r>
        <w:rPr>
          <w:spacing w:val="1"/>
          <w:sz w:val="20"/>
        </w:rPr>
        <w:t xml:space="preserve"> </w:t>
      </w:r>
      <w:r>
        <w:rPr>
          <w:sz w:val="20"/>
        </w:rPr>
        <w:t>zawiadomienie to zostało przesłane przy użyciu środków komunikacji elektronicznej, albo 10 dni, jeżeli</w:t>
      </w:r>
      <w:r>
        <w:rPr>
          <w:spacing w:val="1"/>
          <w:sz w:val="20"/>
        </w:rPr>
        <w:t xml:space="preserve"> </w:t>
      </w:r>
      <w:r>
        <w:rPr>
          <w:sz w:val="20"/>
        </w:rPr>
        <w:t>zostało przesłane</w:t>
      </w:r>
      <w:r>
        <w:rPr>
          <w:spacing w:val="3"/>
          <w:sz w:val="20"/>
        </w:rPr>
        <w:t xml:space="preserve"> </w:t>
      </w:r>
      <w:r>
        <w:rPr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z w:val="20"/>
        </w:rPr>
        <w:t>inny</w:t>
      </w:r>
      <w:r>
        <w:rPr>
          <w:spacing w:val="-1"/>
          <w:sz w:val="20"/>
        </w:rPr>
        <w:t xml:space="preserve"> </w:t>
      </w:r>
      <w:r>
        <w:rPr>
          <w:sz w:val="20"/>
        </w:rPr>
        <w:t>sposób.</w:t>
      </w:r>
    </w:p>
    <w:p w14:paraId="4EFCB322" w14:textId="77777777" w:rsidR="00E46EFE" w:rsidRDefault="00E46EFE" w:rsidP="00EF381F">
      <w:pPr>
        <w:pStyle w:val="Akapitzlist"/>
        <w:numPr>
          <w:ilvl w:val="1"/>
          <w:numId w:val="7"/>
        </w:numPr>
        <w:tabs>
          <w:tab w:val="left" w:pos="1194"/>
        </w:tabs>
        <w:ind w:left="0" w:right="175"/>
        <w:jc w:val="both"/>
        <w:rPr>
          <w:b/>
          <w:sz w:val="20"/>
        </w:rPr>
      </w:pPr>
      <w:r>
        <w:rPr>
          <w:sz w:val="20"/>
        </w:rPr>
        <w:t>Zamawiający może zawrzeć umowę w sprawie zamówienia publicznego przed upływem terminu, o którym</w:t>
      </w:r>
      <w:r>
        <w:rPr>
          <w:spacing w:val="1"/>
          <w:sz w:val="20"/>
        </w:rPr>
        <w:t xml:space="preserve"> </w:t>
      </w:r>
      <w:r>
        <w:rPr>
          <w:sz w:val="20"/>
        </w:rPr>
        <w:t>mowa</w:t>
      </w:r>
      <w:r>
        <w:rPr>
          <w:spacing w:val="2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ust. 1,</w:t>
      </w:r>
      <w:r>
        <w:rPr>
          <w:spacing w:val="-1"/>
          <w:sz w:val="20"/>
        </w:rPr>
        <w:t xml:space="preserve"> </w:t>
      </w:r>
      <w:r>
        <w:rPr>
          <w:sz w:val="20"/>
        </w:rPr>
        <w:t>jeżeli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postępowaniu</w:t>
      </w:r>
      <w:r>
        <w:rPr>
          <w:spacing w:val="-1"/>
          <w:sz w:val="20"/>
        </w:rPr>
        <w:t xml:space="preserve"> </w:t>
      </w:r>
      <w:r>
        <w:rPr>
          <w:sz w:val="20"/>
        </w:rPr>
        <w:t>o udzielenie</w:t>
      </w:r>
      <w:r>
        <w:rPr>
          <w:spacing w:val="1"/>
          <w:sz w:val="20"/>
        </w:rPr>
        <w:t xml:space="preserve"> </w:t>
      </w:r>
      <w:r>
        <w:rPr>
          <w:sz w:val="20"/>
        </w:rPr>
        <w:t>zamówienia złożono</w:t>
      </w:r>
      <w:r>
        <w:rPr>
          <w:spacing w:val="1"/>
          <w:sz w:val="20"/>
        </w:rPr>
        <w:t xml:space="preserve"> </w:t>
      </w:r>
      <w:r>
        <w:rPr>
          <w:sz w:val="20"/>
        </w:rPr>
        <w:t>tylko</w:t>
      </w:r>
      <w:r>
        <w:rPr>
          <w:spacing w:val="1"/>
          <w:sz w:val="20"/>
        </w:rPr>
        <w:t xml:space="preserve"> </w:t>
      </w:r>
      <w:r>
        <w:rPr>
          <w:sz w:val="20"/>
        </w:rPr>
        <w:t>jedną</w:t>
      </w:r>
      <w:r>
        <w:rPr>
          <w:spacing w:val="-2"/>
          <w:sz w:val="20"/>
        </w:rPr>
        <w:t xml:space="preserve"> </w:t>
      </w:r>
      <w:r>
        <w:rPr>
          <w:sz w:val="20"/>
        </w:rPr>
        <w:t>ofertę.</w:t>
      </w:r>
    </w:p>
    <w:p w14:paraId="4F70F824" w14:textId="77777777" w:rsidR="00E46EFE" w:rsidRDefault="00E46EFE" w:rsidP="00EF381F">
      <w:pPr>
        <w:pStyle w:val="Akapitzlist"/>
        <w:numPr>
          <w:ilvl w:val="1"/>
          <w:numId w:val="7"/>
        </w:numPr>
        <w:tabs>
          <w:tab w:val="left" w:pos="1194"/>
        </w:tabs>
        <w:spacing w:before="1"/>
        <w:ind w:left="0" w:right="176"/>
        <w:jc w:val="both"/>
        <w:rPr>
          <w:b/>
          <w:sz w:val="20"/>
        </w:rPr>
      </w:pPr>
      <w:r>
        <w:rPr>
          <w:sz w:val="20"/>
        </w:rPr>
        <w:t>Wykonawca,</w:t>
      </w:r>
      <w:r>
        <w:rPr>
          <w:spacing w:val="1"/>
          <w:sz w:val="20"/>
        </w:rPr>
        <w:t xml:space="preserve"> </w:t>
      </w:r>
      <w:r>
        <w:rPr>
          <w:sz w:val="20"/>
        </w:rPr>
        <w:t>którego</w:t>
      </w:r>
      <w:r>
        <w:rPr>
          <w:spacing w:val="1"/>
          <w:sz w:val="20"/>
        </w:rPr>
        <w:t xml:space="preserve"> </w:t>
      </w:r>
      <w:r>
        <w:rPr>
          <w:sz w:val="20"/>
        </w:rPr>
        <w:t>oferta</w:t>
      </w:r>
      <w:r>
        <w:rPr>
          <w:spacing w:val="1"/>
          <w:sz w:val="20"/>
        </w:rPr>
        <w:t xml:space="preserve"> </w:t>
      </w:r>
      <w:r>
        <w:rPr>
          <w:sz w:val="20"/>
        </w:rPr>
        <w:t>została</w:t>
      </w:r>
      <w:r>
        <w:rPr>
          <w:spacing w:val="1"/>
          <w:sz w:val="20"/>
        </w:rPr>
        <w:t xml:space="preserve"> </w:t>
      </w:r>
      <w:r>
        <w:rPr>
          <w:sz w:val="20"/>
        </w:rPr>
        <w:t>wybrana</w:t>
      </w:r>
      <w:r>
        <w:rPr>
          <w:spacing w:val="1"/>
          <w:sz w:val="20"/>
        </w:rPr>
        <w:t xml:space="preserve"> </w:t>
      </w:r>
      <w:r>
        <w:rPr>
          <w:sz w:val="20"/>
        </w:rPr>
        <w:t>jako</w:t>
      </w:r>
      <w:r>
        <w:rPr>
          <w:spacing w:val="1"/>
          <w:sz w:val="20"/>
        </w:rPr>
        <w:t xml:space="preserve"> </w:t>
      </w:r>
      <w:r>
        <w:rPr>
          <w:sz w:val="20"/>
        </w:rPr>
        <w:t>najkorzystniejsza,</w:t>
      </w:r>
      <w:r>
        <w:rPr>
          <w:spacing w:val="1"/>
          <w:sz w:val="20"/>
        </w:rPr>
        <w:t xml:space="preserve"> </w:t>
      </w:r>
      <w:r>
        <w:rPr>
          <w:sz w:val="20"/>
        </w:rPr>
        <w:t>zostanie</w:t>
      </w:r>
      <w:r>
        <w:rPr>
          <w:spacing w:val="1"/>
          <w:sz w:val="20"/>
        </w:rPr>
        <w:t xml:space="preserve"> </w:t>
      </w:r>
      <w:r>
        <w:rPr>
          <w:sz w:val="20"/>
        </w:rPr>
        <w:t>poinformowany</w:t>
      </w:r>
      <w:r>
        <w:rPr>
          <w:spacing w:val="1"/>
          <w:sz w:val="20"/>
        </w:rPr>
        <w:t xml:space="preserve"> </w:t>
      </w:r>
      <w:r>
        <w:rPr>
          <w:sz w:val="20"/>
        </w:rPr>
        <w:t>przez</w:t>
      </w:r>
      <w:r>
        <w:rPr>
          <w:spacing w:val="1"/>
          <w:sz w:val="20"/>
        </w:rPr>
        <w:t xml:space="preserve"> </w:t>
      </w:r>
      <w:r>
        <w:rPr>
          <w:sz w:val="20"/>
        </w:rPr>
        <w:t>Zamawiającego o</w:t>
      </w:r>
      <w:r>
        <w:rPr>
          <w:spacing w:val="3"/>
          <w:sz w:val="20"/>
        </w:rPr>
        <w:t xml:space="preserve"> </w:t>
      </w:r>
      <w:r>
        <w:rPr>
          <w:sz w:val="20"/>
        </w:rPr>
        <w:t>miejscu</w:t>
      </w:r>
      <w:r>
        <w:rPr>
          <w:spacing w:val="-1"/>
          <w:sz w:val="20"/>
        </w:rPr>
        <w:t xml:space="preserve"> </w:t>
      </w:r>
      <w:r>
        <w:rPr>
          <w:sz w:val="20"/>
        </w:rPr>
        <w:t>i terminie</w:t>
      </w:r>
      <w:r>
        <w:rPr>
          <w:spacing w:val="1"/>
          <w:sz w:val="20"/>
        </w:rPr>
        <w:t xml:space="preserve"> </w:t>
      </w:r>
      <w:r>
        <w:rPr>
          <w:sz w:val="20"/>
        </w:rPr>
        <w:t>podpisania</w:t>
      </w:r>
      <w:r>
        <w:rPr>
          <w:spacing w:val="-2"/>
          <w:sz w:val="20"/>
        </w:rPr>
        <w:t xml:space="preserve"> </w:t>
      </w:r>
      <w:r>
        <w:rPr>
          <w:sz w:val="20"/>
        </w:rPr>
        <w:t>umowy.</w:t>
      </w:r>
    </w:p>
    <w:p w14:paraId="3BEC6049" w14:textId="2E803F81" w:rsidR="00E46EFE" w:rsidRDefault="00E46EFE" w:rsidP="00EF381F">
      <w:pPr>
        <w:pStyle w:val="Akapitzlist"/>
        <w:numPr>
          <w:ilvl w:val="1"/>
          <w:numId w:val="7"/>
        </w:numPr>
        <w:tabs>
          <w:tab w:val="left" w:pos="1194"/>
        </w:tabs>
        <w:ind w:left="0" w:right="174"/>
        <w:jc w:val="both"/>
        <w:rPr>
          <w:b/>
          <w:sz w:val="20"/>
        </w:rPr>
      </w:pPr>
      <w:r>
        <w:rPr>
          <w:sz w:val="20"/>
        </w:rPr>
        <w:t>Wykonawca, o którym mowa w ust. 1, ma obowiązek zawrzeć umowę w sprawie zamówienia na warunkach</w:t>
      </w:r>
      <w:r w:rsidR="008621DE">
        <w:rPr>
          <w:sz w:val="20"/>
        </w:rPr>
        <w:t xml:space="preserve"> 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określonych w projektowanych postanowieniach umowy, które stanowią Załącznik Nr </w:t>
      </w:r>
      <w:r w:rsidR="008621DE">
        <w:rPr>
          <w:sz w:val="20"/>
        </w:rPr>
        <w:t>5</w:t>
      </w:r>
      <w:r>
        <w:rPr>
          <w:sz w:val="20"/>
        </w:rPr>
        <w:t xml:space="preserve"> do SWZ. Umowa</w:t>
      </w:r>
      <w:r>
        <w:rPr>
          <w:spacing w:val="1"/>
          <w:sz w:val="20"/>
        </w:rPr>
        <w:t xml:space="preserve"> </w:t>
      </w:r>
      <w:r>
        <w:rPr>
          <w:sz w:val="20"/>
        </w:rPr>
        <w:t>zostanie</w:t>
      </w:r>
      <w:r>
        <w:rPr>
          <w:spacing w:val="2"/>
          <w:sz w:val="20"/>
        </w:rPr>
        <w:t xml:space="preserve"> </w:t>
      </w:r>
      <w:r>
        <w:rPr>
          <w:sz w:val="20"/>
        </w:rPr>
        <w:t>uzupełniona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zapisy</w:t>
      </w:r>
      <w:r>
        <w:rPr>
          <w:spacing w:val="-3"/>
          <w:sz w:val="20"/>
        </w:rPr>
        <w:t xml:space="preserve"> </w:t>
      </w:r>
      <w:r>
        <w:rPr>
          <w:sz w:val="20"/>
        </w:rPr>
        <w:t>wynikające</w:t>
      </w:r>
      <w:r>
        <w:rPr>
          <w:spacing w:val="-1"/>
          <w:sz w:val="20"/>
        </w:rPr>
        <w:t xml:space="preserve"> </w:t>
      </w:r>
      <w:r>
        <w:rPr>
          <w:sz w:val="20"/>
        </w:rPr>
        <w:t>ze</w:t>
      </w:r>
      <w:r>
        <w:rPr>
          <w:spacing w:val="-1"/>
          <w:sz w:val="20"/>
        </w:rPr>
        <w:t xml:space="preserve"> </w:t>
      </w:r>
      <w:r>
        <w:rPr>
          <w:sz w:val="20"/>
        </w:rPr>
        <w:t>złożonej oferty.</w:t>
      </w:r>
    </w:p>
    <w:p w14:paraId="763696E0" w14:textId="77777777" w:rsidR="00E46EFE" w:rsidRPr="003C5625" w:rsidRDefault="00E46EFE" w:rsidP="00EF381F">
      <w:pPr>
        <w:pStyle w:val="Akapitzlist"/>
        <w:numPr>
          <w:ilvl w:val="1"/>
          <w:numId w:val="7"/>
        </w:numPr>
        <w:tabs>
          <w:tab w:val="left" w:pos="1194"/>
        </w:tabs>
        <w:ind w:left="0" w:right="175"/>
        <w:jc w:val="both"/>
        <w:rPr>
          <w:b/>
          <w:sz w:val="20"/>
        </w:rPr>
      </w:pPr>
      <w:r>
        <w:rPr>
          <w:sz w:val="20"/>
        </w:rPr>
        <w:t>Przed podpisaniem umowy Wykonawcy wspólnie ubiegający się o udzielenie zamówienia (w przypadku</w:t>
      </w:r>
      <w:r>
        <w:rPr>
          <w:spacing w:val="1"/>
          <w:sz w:val="20"/>
        </w:rPr>
        <w:t xml:space="preserve"> </w:t>
      </w:r>
      <w:r>
        <w:rPr>
          <w:sz w:val="20"/>
        </w:rPr>
        <w:t>wyboru ich oferty jako najkorzystniejszej) przedstawią Zamawiającemu umowę regulującą współpracę tych</w:t>
      </w:r>
      <w:r>
        <w:rPr>
          <w:spacing w:val="1"/>
          <w:sz w:val="20"/>
        </w:rPr>
        <w:t xml:space="preserve"> </w:t>
      </w:r>
      <w:r>
        <w:rPr>
          <w:sz w:val="20"/>
        </w:rPr>
        <w:t>Wykonawców.</w:t>
      </w:r>
    </w:p>
    <w:p w14:paraId="2746FEB8" w14:textId="36686890" w:rsidR="00E46EFE" w:rsidRPr="003C5625" w:rsidRDefault="00E46EFE" w:rsidP="00EF381F">
      <w:pPr>
        <w:pStyle w:val="Akapitzlist"/>
        <w:numPr>
          <w:ilvl w:val="1"/>
          <w:numId w:val="7"/>
        </w:numPr>
        <w:tabs>
          <w:tab w:val="left" w:pos="1194"/>
        </w:tabs>
        <w:spacing w:before="82" w:line="220" w:lineRule="auto"/>
        <w:ind w:left="0" w:right="174"/>
        <w:jc w:val="both"/>
        <w:rPr>
          <w:b/>
          <w:sz w:val="20"/>
        </w:rPr>
      </w:pPr>
      <w:r>
        <w:rPr>
          <w:sz w:val="20"/>
        </w:rPr>
        <w:t>Jeżeli Wykonawca, którego oferta została wybrana jako najkorzystniejsza, uchyla się</w:t>
      </w:r>
      <w:r>
        <w:rPr>
          <w:position w:val="-3"/>
          <w:sz w:val="20"/>
        </w:rPr>
        <w:t xml:space="preserve">̨ </w:t>
      </w:r>
      <w:r>
        <w:rPr>
          <w:sz w:val="20"/>
        </w:rPr>
        <w:t xml:space="preserve">od zawarcia umowy </w:t>
      </w:r>
      <w:r w:rsidRPr="003C5625">
        <w:rPr>
          <w:sz w:val="20"/>
        </w:rPr>
        <w:t>w</w:t>
      </w:r>
      <w:r w:rsidRPr="003C5625">
        <w:rPr>
          <w:spacing w:val="1"/>
          <w:sz w:val="20"/>
        </w:rPr>
        <w:t xml:space="preserve"> </w:t>
      </w:r>
      <w:r w:rsidRPr="003C5625">
        <w:rPr>
          <w:sz w:val="20"/>
        </w:rPr>
        <w:t>sprawie zamówienia publicznego Zamawiający może dokonać ponownego badania i oceny ofert spośród</w:t>
      </w:r>
      <w:r w:rsidRPr="003C5625">
        <w:rPr>
          <w:spacing w:val="1"/>
          <w:sz w:val="20"/>
        </w:rPr>
        <w:t xml:space="preserve"> </w:t>
      </w:r>
      <w:r w:rsidRPr="003C5625">
        <w:rPr>
          <w:sz w:val="20"/>
        </w:rPr>
        <w:t>ofert</w:t>
      </w:r>
      <w:r w:rsidRPr="003C5625">
        <w:rPr>
          <w:spacing w:val="-2"/>
          <w:sz w:val="20"/>
        </w:rPr>
        <w:t xml:space="preserve"> </w:t>
      </w:r>
      <w:r w:rsidRPr="003C5625">
        <w:rPr>
          <w:sz w:val="20"/>
        </w:rPr>
        <w:t>pozostałych</w:t>
      </w:r>
      <w:r w:rsidRPr="003C5625">
        <w:rPr>
          <w:spacing w:val="1"/>
          <w:sz w:val="20"/>
        </w:rPr>
        <w:t xml:space="preserve"> </w:t>
      </w:r>
      <w:r w:rsidRPr="003C5625">
        <w:rPr>
          <w:sz w:val="20"/>
        </w:rPr>
        <w:t>w</w:t>
      </w:r>
      <w:r w:rsidRPr="003C5625">
        <w:rPr>
          <w:spacing w:val="-3"/>
          <w:sz w:val="20"/>
        </w:rPr>
        <w:t xml:space="preserve"> </w:t>
      </w:r>
      <w:r w:rsidRPr="003C5625">
        <w:rPr>
          <w:sz w:val="20"/>
        </w:rPr>
        <w:t>postępowaniu</w:t>
      </w:r>
      <w:r w:rsidRPr="003C5625">
        <w:rPr>
          <w:spacing w:val="-1"/>
          <w:sz w:val="20"/>
        </w:rPr>
        <w:t xml:space="preserve"> </w:t>
      </w:r>
      <w:r w:rsidRPr="003C5625">
        <w:rPr>
          <w:sz w:val="20"/>
        </w:rPr>
        <w:t>Wykonawców</w:t>
      </w:r>
      <w:r w:rsidRPr="003C5625">
        <w:rPr>
          <w:spacing w:val="-3"/>
          <w:sz w:val="20"/>
        </w:rPr>
        <w:t xml:space="preserve"> </w:t>
      </w:r>
      <w:r w:rsidRPr="003C5625">
        <w:rPr>
          <w:sz w:val="20"/>
        </w:rPr>
        <w:t>albo</w:t>
      </w:r>
      <w:r w:rsidRPr="003C5625">
        <w:rPr>
          <w:spacing w:val="1"/>
          <w:sz w:val="20"/>
        </w:rPr>
        <w:t xml:space="preserve"> </w:t>
      </w:r>
      <w:r w:rsidRPr="003C5625">
        <w:rPr>
          <w:sz w:val="20"/>
        </w:rPr>
        <w:t>unieważnić postępowanie.</w:t>
      </w:r>
    </w:p>
    <w:p w14:paraId="69A6AFAF" w14:textId="77777777" w:rsidR="00E46EFE" w:rsidRDefault="00E46EFE" w:rsidP="00EF381F">
      <w:pPr>
        <w:pStyle w:val="Akapitzlist"/>
        <w:tabs>
          <w:tab w:val="left" w:pos="1194"/>
        </w:tabs>
        <w:ind w:left="0" w:right="175" w:firstLine="0"/>
        <w:jc w:val="both"/>
        <w:rPr>
          <w:b/>
          <w:sz w:val="20"/>
        </w:rPr>
      </w:pPr>
    </w:p>
    <w:p w14:paraId="3AAEBA6B" w14:textId="77777777" w:rsidR="00E46EFE" w:rsidRDefault="00E46EFE" w:rsidP="00EF381F">
      <w:pPr>
        <w:pStyle w:val="Akapitzlist"/>
        <w:tabs>
          <w:tab w:val="left" w:pos="1194"/>
        </w:tabs>
        <w:ind w:left="0" w:right="175" w:firstLine="0"/>
        <w:jc w:val="both"/>
        <w:rPr>
          <w:b/>
          <w:sz w:val="20"/>
        </w:rPr>
      </w:pPr>
    </w:p>
    <w:p w14:paraId="5C327FA6" w14:textId="14A784B5" w:rsidR="00E46EFE" w:rsidRDefault="00E46EFE" w:rsidP="00EF381F">
      <w:pPr>
        <w:pStyle w:val="Nagwek1"/>
        <w:numPr>
          <w:ilvl w:val="0"/>
          <w:numId w:val="7"/>
        </w:numPr>
        <w:tabs>
          <w:tab w:val="left" w:pos="1016"/>
        </w:tabs>
        <w:ind w:left="0" w:hanging="675"/>
        <w:jc w:val="both"/>
      </w:pPr>
      <w:r>
        <w:t>POUCZENIE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ŚRODKACH</w:t>
      </w:r>
      <w:r>
        <w:rPr>
          <w:spacing w:val="-1"/>
        </w:rPr>
        <w:t xml:space="preserve"> </w:t>
      </w:r>
      <w:r>
        <w:t>OCHRONY</w:t>
      </w:r>
      <w:r>
        <w:rPr>
          <w:spacing w:val="-4"/>
        </w:rPr>
        <w:t xml:space="preserve"> </w:t>
      </w:r>
      <w:r>
        <w:t>PRAWNEJ PRZYSŁUGUJĄCYCH</w:t>
      </w:r>
      <w:r>
        <w:rPr>
          <w:spacing w:val="-2"/>
        </w:rPr>
        <w:t xml:space="preserve"> </w:t>
      </w:r>
      <w:r>
        <w:t>WYKONAWCY</w:t>
      </w:r>
    </w:p>
    <w:p w14:paraId="799ABFF5" w14:textId="77777777" w:rsidR="00B478B2" w:rsidRDefault="00B478B2" w:rsidP="00B478B2">
      <w:pPr>
        <w:pStyle w:val="Nagwek1"/>
        <w:tabs>
          <w:tab w:val="left" w:pos="1016"/>
        </w:tabs>
        <w:ind w:left="0" w:firstLine="0"/>
        <w:jc w:val="right"/>
      </w:pPr>
    </w:p>
    <w:p w14:paraId="1857E8E9" w14:textId="6DD1CB8E" w:rsidR="00E46EFE" w:rsidRDefault="00E46EFE" w:rsidP="00EF381F">
      <w:pPr>
        <w:pStyle w:val="Akapitzlist"/>
        <w:numPr>
          <w:ilvl w:val="1"/>
          <w:numId w:val="7"/>
        </w:numPr>
        <w:tabs>
          <w:tab w:val="left" w:pos="1194"/>
        </w:tabs>
        <w:spacing w:before="115"/>
        <w:ind w:left="0" w:right="176"/>
        <w:jc w:val="both"/>
        <w:rPr>
          <w:b/>
          <w:sz w:val="20"/>
        </w:rPr>
      </w:pPr>
      <w:r>
        <w:rPr>
          <w:sz w:val="20"/>
        </w:rPr>
        <w:t>Środki ochrony prawnej przysługują Wykonawcy, jeżeli ma lub miał interes w uzyskaniu zamówienia oraz</w:t>
      </w:r>
      <w:r>
        <w:rPr>
          <w:spacing w:val="1"/>
          <w:sz w:val="20"/>
        </w:rPr>
        <w:t xml:space="preserve"> </w:t>
      </w:r>
      <w:r>
        <w:rPr>
          <w:sz w:val="20"/>
        </w:rPr>
        <w:t>poniósł lub</w:t>
      </w:r>
      <w:r>
        <w:rPr>
          <w:spacing w:val="2"/>
          <w:sz w:val="20"/>
        </w:rPr>
        <w:t xml:space="preserve"> </w:t>
      </w:r>
      <w:r>
        <w:rPr>
          <w:sz w:val="20"/>
        </w:rPr>
        <w:t>może</w:t>
      </w:r>
      <w:r>
        <w:rPr>
          <w:spacing w:val="1"/>
          <w:sz w:val="20"/>
        </w:rPr>
        <w:t xml:space="preserve"> </w:t>
      </w:r>
      <w:r>
        <w:rPr>
          <w:sz w:val="20"/>
        </w:rPr>
        <w:t>ponieść szkodę</w:t>
      </w:r>
      <w:r>
        <w:rPr>
          <w:spacing w:val="3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wyniku</w:t>
      </w:r>
      <w:r>
        <w:rPr>
          <w:spacing w:val="-1"/>
          <w:sz w:val="20"/>
        </w:rPr>
        <w:t xml:space="preserve"> </w:t>
      </w:r>
      <w:r>
        <w:rPr>
          <w:sz w:val="20"/>
        </w:rPr>
        <w:t>naruszenia przez Zamawiającego</w:t>
      </w:r>
      <w:r>
        <w:rPr>
          <w:spacing w:val="1"/>
          <w:sz w:val="20"/>
        </w:rPr>
        <w:t xml:space="preserve"> </w:t>
      </w:r>
      <w:r>
        <w:rPr>
          <w:sz w:val="20"/>
        </w:rPr>
        <w:t>przepisów</w:t>
      </w:r>
      <w:r>
        <w:rPr>
          <w:spacing w:val="-6"/>
          <w:sz w:val="20"/>
        </w:rPr>
        <w:t xml:space="preserve"> </w:t>
      </w:r>
      <w:r w:rsidR="0001532F">
        <w:rPr>
          <w:sz w:val="20"/>
        </w:rPr>
        <w:t>Pzp</w:t>
      </w:r>
      <w:r>
        <w:rPr>
          <w:sz w:val="20"/>
        </w:rPr>
        <w:t>.</w:t>
      </w:r>
    </w:p>
    <w:p w14:paraId="7F8EF1CE" w14:textId="77777777" w:rsidR="00E46EFE" w:rsidRDefault="00E46EFE" w:rsidP="00EF381F">
      <w:pPr>
        <w:pStyle w:val="Akapitzlist"/>
        <w:numPr>
          <w:ilvl w:val="1"/>
          <w:numId w:val="7"/>
        </w:numPr>
        <w:tabs>
          <w:tab w:val="left" w:pos="1194"/>
        </w:tabs>
        <w:spacing w:line="228" w:lineRule="exact"/>
        <w:ind w:left="0"/>
        <w:jc w:val="both"/>
        <w:rPr>
          <w:b/>
          <w:sz w:val="20"/>
        </w:rPr>
      </w:pPr>
      <w:r>
        <w:rPr>
          <w:sz w:val="20"/>
        </w:rPr>
        <w:t>Odwołanie</w:t>
      </w:r>
      <w:r>
        <w:rPr>
          <w:spacing w:val="-2"/>
          <w:sz w:val="20"/>
        </w:rPr>
        <w:t xml:space="preserve"> </w:t>
      </w:r>
      <w:r>
        <w:rPr>
          <w:sz w:val="20"/>
        </w:rPr>
        <w:t>przysługuje</w:t>
      </w:r>
      <w:r>
        <w:rPr>
          <w:spacing w:val="-1"/>
          <w:sz w:val="20"/>
        </w:rPr>
        <w:t xml:space="preserve"> </w:t>
      </w:r>
      <w:r>
        <w:rPr>
          <w:sz w:val="20"/>
        </w:rPr>
        <w:t>na:</w:t>
      </w:r>
    </w:p>
    <w:p w14:paraId="29DF70C3" w14:textId="77777777" w:rsidR="00E46EFE" w:rsidRDefault="00E46EFE" w:rsidP="00D15A2F">
      <w:pPr>
        <w:pStyle w:val="Akapitzlist"/>
        <w:numPr>
          <w:ilvl w:val="1"/>
          <w:numId w:val="1"/>
        </w:numPr>
        <w:tabs>
          <w:tab w:val="left" w:pos="426"/>
        </w:tabs>
        <w:spacing w:before="1"/>
        <w:ind w:left="0" w:right="179" w:firstLine="0"/>
        <w:rPr>
          <w:sz w:val="20"/>
        </w:rPr>
      </w:pPr>
      <w:r>
        <w:rPr>
          <w:sz w:val="20"/>
        </w:rPr>
        <w:t>niezgodna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przepisami</w:t>
      </w:r>
      <w:r>
        <w:rPr>
          <w:spacing w:val="1"/>
          <w:sz w:val="20"/>
        </w:rPr>
        <w:t xml:space="preserve"> </w:t>
      </w:r>
      <w:r>
        <w:rPr>
          <w:sz w:val="20"/>
        </w:rPr>
        <w:t>ustawy</w:t>
      </w:r>
      <w:r>
        <w:rPr>
          <w:spacing w:val="1"/>
          <w:sz w:val="20"/>
        </w:rPr>
        <w:t xml:space="preserve"> </w:t>
      </w:r>
      <w:r>
        <w:rPr>
          <w:sz w:val="20"/>
        </w:rPr>
        <w:t>czynność</w:t>
      </w:r>
      <w:r>
        <w:rPr>
          <w:spacing w:val="1"/>
          <w:sz w:val="20"/>
        </w:rPr>
        <w:t xml:space="preserve"> </w:t>
      </w:r>
      <w:r>
        <w:rPr>
          <w:sz w:val="20"/>
        </w:rPr>
        <w:t>Zamawiającego,</w:t>
      </w:r>
      <w:r>
        <w:rPr>
          <w:spacing w:val="1"/>
          <w:sz w:val="20"/>
        </w:rPr>
        <w:t xml:space="preserve"> </w:t>
      </w:r>
      <w:r>
        <w:rPr>
          <w:sz w:val="20"/>
        </w:rPr>
        <w:t>podjęta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postępowaniu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udzielenie</w:t>
      </w:r>
      <w:r>
        <w:rPr>
          <w:spacing w:val="1"/>
          <w:sz w:val="20"/>
        </w:rPr>
        <w:t xml:space="preserve"> </w:t>
      </w:r>
      <w:r>
        <w:rPr>
          <w:sz w:val="20"/>
        </w:rPr>
        <w:t>zmówienia,</w:t>
      </w:r>
      <w:r>
        <w:rPr>
          <w:spacing w:val="2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tym na</w:t>
      </w:r>
      <w:r>
        <w:rPr>
          <w:spacing w:val="1"/>
          <w:sz w:val="20"/>
        </w:rPr>
        <w:t xml:space="preserve"> </w:t>
      </w:r>
      <w:r>
        <w:rPr>
          <w:sz w:val="20"/>
        </w:rPr>
        <w:t>projektowane</w:t>
      </w:r>
      <w:r>
        <w:rPr>
          <w:spacing w:val="1"/>
          <w:sz w:val="20"/>
        </w:rPr>
        <w:t xml:space="preserve"> </w:t>
      </w:r>
      <w:r>
        <w:rPr>
          <w:sz w:val="20"/>
        </w:rPr>
        <w:t>postanowienie</w:t>
      </w:r>
      <w:r>
        <w:rPr>
          <w:spacing w:val="3"/>
          <w:sz w:val="20"/>
        </w:rPr>
        <w:t xml:space="preserve"> </w:t>
      </w:r>
      <w:r>
        <w:rPr>
          <w:sz w:val="20"/>
        </w:rPr>
        <w:t>umowy;</w:t>
      </w:r>
    </w:p>
    <w:p w14:paraId="7BF5A54E" w14:textId="77777777" w:rsidR="00E46EFE" w:rsidRDefault="00E46EFE" w:rsidP="00D15A2F">
      <w:pPr>
        <w:pStyle w:val="Akapitzlist"/>
        <w:numPr>
          <w:ilvl w:val="1"/>
          <w:numId w:val="1"/>
        </w:numPr>
        <w:tabs>
          <w:tab w:val="left" w:pos="426"/>
        </w:tabs>
        <w:spacing w:before="1"/>
        <w:ind w:left="0" w:right="174" w:firstLine="0"/>
        <w:rPr>
          <w:sz w:val="20"/>
        </w:rPr>
      </w:pPr>
      <w:r>
        <w:rPr>
          <w:sz w:val="20"/>
        </w:rPr>
        <w:t>zaniechanie czynności w postępowaniu o udzielenie zmówienia, do której Zamawiający był obowiązany</w:t>
      </w:r>
      <w:r>
        <w:rPr>
          <w:spacing w:val="1"/>
          <w:sz w:val="20"/>
        </w:rPr>
        <w:t xml:space="preserve"> </w:t>
      </w:r>
      <w:r>
        <w:rPr>
          <w:sz w:val="20"/>
        </w:rPr>
        <w:t>na podstawie</w:t>
      </w:r>
      <w:r>
        <w:rPr>
          <w:spacing w:val="3"/>
          <w:sz w:val="20"/>
        </w:rPr>
        <w:t xml:space="preserve"> </w:t>
      </w:r>
      <w:r>
        <w:rPr>
          <w:sz w:val="20"/>
        </w:rPr>
        <w:t>ustawy.</w:t>
      </w:r>
    </w:p>
    <w:p w14:paraId="19D39195" w14:textId="77777777" w:rsidR="00E46EFE" w:rsidRDefault="00E46EFE" w:rsidP="00EF381F">
      <w:pPr>
        <w:pStyle w:val="Akapitzlist"/>
        <w:numPr>
          <w:ilvl w:val="1"/>
          <w:numId w:val="7"/>
        </w:numPr>
        <w:tabs>
          <w:tab w:val="left" w:pos="1194"/>
        </w:tabs>
        <w:ind w:left="0" w:right="178"/>
        <w:jc w:val="both"/>
        <w:rPr>
          <w:b/>
          <w:sz w:val="20"/>
        </w:rPr>
      </w:pPr>
      <w:r>
        <w:rPr>
          <w:sz w:val="20"/>
        </w:rPr>
        <w:t>Odwołanie</w:t>
      </w:r>
      <w:r>
        <w:rPr>
          <w:spacing w:val="1"/>
          <w:sz w:val="20"/>
        </w:rPr>
        <w:t xml:space="preserve"> </w:t>
      </w:r>
      <w:r>
        <w:rPr>
          <w:sz w:val="20"/>
        </w:rPr>
        <w:t>wnosi</w:t>
      </w:r>
      <w:r>
        <w:rPr>
          <w:spacing w:val="1"/>
          <w:sz w:val="20"/>
        </w:rPr>
        <w:t xml:space="preserve"> </w:t>
      </w:r>
      <w:r>
        <w:rPr>
          <w:sz w:val="20"/>
        </w:rPr>
        <w:t>się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Prezesa</w:t>
      </w:r>
      <w:r>
        <w:rPr>
          <w:spacing w:val="1"/>
          <w:sz w:val="20"/>
        </w:rPr>
        <w:t xml:space="preserve"> </w:t>
      </w:r>
      <w:r>
        <w:rPr>
          <w:sz w:val="20"/>
        </w:rPr>
        <w:t>Krajowej</w:t>
      </w:r>
      <w:r>
        <w:rPr>
          <w:spacing w:val="1"/>
          <w:sz w:val="20"/>
        </w:rPr>
        <w:t xml:space="preserve"> </w:t>
      </w:r>
      <w:r>
        <w:rPr>
          <w:sz w:val="20"/>
        </w:rPr>
        <w:t>Izby</w:t>
      </w:r>
      <w:r>
        <w:rPr>
          <w:spacing w:val="1"/>
          <w:sz w:val="20"/>
        </w:rPr>
        <w:t xml:space="preserve"> </w:t>
      </w:r>
      <w:r>
        <w:rPr>
          <w:sz w:val="20"/>
        </w:rPr>
        <w:t>Odwoławczej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formie</w:t>
      </w:r>
      <w:r>
        <w:rPr>
          <w:spacing w:val="1"/>
          <w:sz w:val="20"/>
        </w:rPr>
        <w:t xml:space="preserve"> </w:t>
      </w:r>
      <w:r>
        <w:rPr>
          <w:sz w:val="20"/>
        </w:rPr>
        <w:t>pisemnej</w:t>
      </w:r>
      <w:r>
        <w:rPr>
          <w:spacing w:val="1"/>
          <w:sz w:val="20"/>
        </w:rPr>
        <w:t xml:space="preserve"> </w:t>
      </w:r>
      <w:r>
        <w:rPr>
          <w:sz w:val="20"/>
        </w:rPr>
        <w:t>albo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formie</w:t>
      </w:r>
      <w:r>
        <w:rPr>
          <w:spacing w:val="1"/>
          <w:sz w:val="20"/>
        </w:rPr>
        <w:t xml:space="preserve"> </w:t>
      </w:r>
      <w:r>
        <w:rPr>
          <w:sz w:val="20"/>
        </w:rPr>
        <w:t>elektronicznej</w:t>
      </w:r>
      <w:r>
        <w:rPr>
          <w:spacing w:val="1"/>
          <w:sz w:val="20"/>
        </w:rPr>
        <w:t xml:space="preserve"> </w:t>
      </w:r>
      <w:r>
        <w:rPr>
          <w:sz w:val="20"/>
        </w:rPr>
        <w:t>albo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postaci</w:t>
      </w:r>
      <w:r>
        <w:rPr>
          <w:spacing w:val="2"/>
          <w:sz w:val="20"/>
        </w:rPr>
        <w:t xml:space="preserve"> </w:t>
      </w:r>
      <w:r>
        <w:rPr>
          <w:sz w:val="20"/>
        </w:rPr>
        <w:t>elektronicznej</w:t>
      </w:r>
      <w:r>
        <w:rPr>
          <w:spacing w:val="2"/>
          <w:sz w:val="20"/>
        </w:rPr>
        <w:t xml:space="preserve"> </w:t>
      </w:r>
      <w:r>
        <w:rPr>
          <w:sz w:val="20"/>
        </w:rPr>
        <w:t>opatrzonej</w:t>
      </w:r>
      <w:r>
        <w:rPr>
          <w:spacing w:val="-2"/>
          <w:sz w:val="20"/>
        </w:rPr>
        <w:t xml:space="preserve"> </w:t>
      </w:r>
      <w:r>
        <w:rPr>
          <w:sz w:val="20"/>
        </w:rPr>
        <w:t>podpisem</w:t>
      </w:r>
      <w:r>
        <w:rPr>
          <w:spacing w:val="-4"/>
          <w:sz w:val="20"/>
        </w:rPr>
        <w:t xml:space="preserve"> </w:t>
      </w:r>
      <w:r>
        <w:rPr>
          <w:sz w:val="20"/>
        </w:rPr>
        <w:t>zaufanym.</w:t>
      </w:r>
    </w:p>
    <w:p w14:paraId="6484B880" w14:textId="77777777" w:rsidR="00E46EFE" w:rsidRDefault="00E46EFE" w:rsidP="00EF381F">
      <w:pPr>
        <w:pStyle w:val="Akapitzlist"/>
        <w:numPr>
          <w:ilvl w:val="1"/>
          <w:numId w:val="7"/>
        </w:numPr>
        <w:tabs>
          <w:tab w:val="left" w:pos="1194"/>
        </w:tabs>
        <w:ind w:left="0" w:right="174"/>
        <w:jc w:val="both"/>
        <w:rPr>
          <w:b/>
          <w:sz w:val="20"/>
        </w:rPr>
      </w:pPr>
      <w:r>
        <w:rPr>
          <w:sz w:val="20"/>
        </w:rPr>
        <w:t>Na orzeczenie Krajowej Izby Odwoławczej oraz postanowienie Prezesa Krajowej Izby Odwoławczej, o</w:t>
      </w:r>
      <w:r>
        <w:rPr>
          <w:spacing w:val="1"/>
          <w:sz w:val="20"/>
        </w:rPr>
        <w:t xml:space="preserve"> </w:t>
      </w:r>
      <w:r>
        <w:rPr>
          <w:sz w:val="20"/>
        </w:rPr>
        <w:t>którym</w:t>
      </w:r>
      <w:r>
        <w:rPr>
          <w:spacing w:val="1"/>
          <w:sz w:val="20"/>
        </w:rPr>
        <w:t xml:space="preserve"> </w:t>
      </w:r>
      <w:r>
        <w:rPr>
          <w:sz w:val="20"/>
        </w:rPr>
        <w:t>mowa</w:t>
      </w:r>
      <w:r>
        <w:rPr>
          <w:spacing w:val="1"/>
          <w:sz w:val="20"/>
        </w:rPr>
        <w:t xml:space="preserve"> </w:t>
      </w:r>
      <w:r>
        <w:rPr>
          <w:sz w:val="20"/>
        </w:rPr>
        <w:t>w art.519</w:t>
      </w:r>
      <w:r>
        <w:rPr>
          <w:spacing w:val="1"/>
          <w:sz w:val="20"/>
        </w:rPr>
        <w:t xml:space="preserve"> </w:t>
      </w:r>
      <w:r>
        <w:rPr>
          <w:sz w:val="20"/>
        </w:rPr>
        <w:t>ust.1pzp, stronom oraz</w:t>
      </w:r>
      <w:r>
        <w:rPr>
          <w:spacing w:val="1"/>
          <w:sz w:val="20"/>
        </w:rPr>
        <w:t xml:space="preserve"> </w:t>
      </w:r>
      <w:r>
        <w:rPr>
          <w:sz w:val="20"/>
        </w:rPr>
        <w:t>uczestnikom postępowania</w:t>
      </w:r>
      <w:r>
        <w:rPr>
          <w:spacing w:val="1"/>
          <w:sz w:val="20"/>
        </w:rPr>
        <w:t xml:space="preserve"> </w:t>
      </w:r>
      <w:r>
        <w:rPr>
          <w:sz w:val="20"/>
        </w:rPr>
        <w:t>odwoławczego</w:t>
      </w:r>
      <w:r>
        <w:rPr>
          <w:spacing w:val="1"/>
          <w:sz w:val="20"/>
        </w:rPr>
        <w:t xml:space="preserve"> </w:t>
      </w:r>
      <w:r>
        <w:rPr>
          <w:sz w:val="20"/>
        </w:rPr>
        <w:t>przysługuje</w:t>
      </w:r>
      <w:r>
        <w:rPr>
          <w:spacing w:val="1"/>
          <w:sz w:val="20"/>
        </w:rPr>
        <w:t xml:space="preserve"> </w:t>
      </w:r>
      <w:r>
        <w:rPr>
          <w:sz w:val="20"/>
        </w:rPr>
        <w:t>skarga do</w:t>
      </w:r>
      <w:r>
        <w:rPr>
          <w:spacing w:val="1"/>
          <w:sz w:val="20"/>
        </w:rPr>
        <w:t xml:space="preserve"> </w:t>
      </w:r>
      <w:r>
        <w:rPr>
          <w:sz w:val="20"/>
        </w:rPr>
        <w:t>sądu</w:t>
      </w:r>
    </w:p>
    <w:p w14:paraId="52A6E941" w14:textId="77777777" w:rsidR="00E46EFE" w:rsidRDefault="00E46EFE" w:rsidP="00EF381F">
      <w:pPr>
        <w:pStyle w:val="Akapitzlist"/>
        <w:numPr>
          <w:ilvl w:val="1"/>
          <w:numId w:val="7"/>
        </w:numPr>
        <w:tabs>
          <w:tab w:val="left" w:pos="1194"/>
        </w:tabs>
        <w:spacing w:line="229" w:lineRule="exact"/>
        <w:ind w:left="0"/>
        <w:jc w:val="both"/>
        <w:rPr>
          <w:b/>
          <w:sz w:val="20"/>
        </w:rPr>
      </w:pPr>
      <w:r>
        <w:rPr>
          <w:sz w:val="20"/>
        </w:rPr>
        <w:t>Skargę</w:t>
      </w:r>
      <w:r>
        <w:rPr>
          <w:spacing w:val="1"/>
          <w:sz w:val="20"/>
        </w:rPr>
        <w:t xml:space="preserve"> </w:t>
      </w:r>
      <w:r>
        <w:rPr>
          <w:sz w:val="20"/>
        </w:rPr>
        <w:t>wnosi</w:t>
      </w:r>
      <w:r>
        <w:rPr>
          <w:spacing w:val="-1"/>
          <w:sz w:val="20"/>
        </w:rPr>
        <w:t xml:space="preserve"> </w:t>
      </w:r>
      <w:r>
        <w:rPr>
          <w:sz w:val="20"/>
        </w:rPr>
        <w:t>się do</w:t>
      </w:r>
      <w:r>
        <w:rPr>
          <w:spacing w:val="-3"/>
          <w:sz w:val="20"/>
        </w:rPr>
        <w:t xml:space="preserve"> </w:t>
      </w:r>
      <w:r>
        <w:rPr>
          <w:sz w:val="20"/>
        </w:rPr>
        <w:t>Sądu</w:t>
      </w:r>
      <w:r>
        <w:rPr>
          <w:spacing w:val="-2"/>
          <w:sz w:val="20"/>
        </w:rPr>
        <w:t xml:space="preserve"> </w:t>
      </w:r>
      <w:r>
        <w:rPr>
          <w:sz w:val="20"/>
        </w:rPr>
        <w:t>Okręgowego</w:t>
      </w:r>
      <w:r>
        <w:rPr>
          <w:spacing w:val="-1"/>
          <w:sz w:val="20"/>
        </w:rPr>
        <w:t xml:space="preserve"> </w:t>
      </w:r>
      <w:r>
        <w:rPr>
          <w:sz w:val="20"/>
        </w:rPr>
        <w:t>Warszawie za</w:t>
      </w:r>
      <w:r>
        <w:rPr>
          <w:spacing w:val="-1"/>
          <w:sz w:val="20"/>
        </w:rPr>
        <w:t xml:space="preserve"> </w:t>
      </w:r>
      <w:r>
        <w:rPr>
          <w:sz w:val="20"/>
        </w:rPr>
        <w:t>pośrednictwem</w:t>
      </w:r>
      <w:r>
        <w:rPr>
          <w:spacing w:val="-5"/>
          <w:sz w:val="20"/>
        </w:rPr>
        <w:t xml:space="preserve"> </w:t>
      </w:r>
      <w:r>
        <w:rPr>
          <w:sz w:val="20"/>
        </w:rPr>
        <w:t>Prezesa Krajowej Izby</w:t>
      </w:r>
      <w:r>
        <w:rPr>
          <w:spacing w:val="-6"/>
          <w:sz w:val="20"/>
        </w:rPr>
        <w:t xml:space="preserve"> </w:t>
      </w:r>
      <w:r>
        <w:rPr>
          <w:sz w:val="20"/>
        </w:rPr>
        <w:t>Odwoławczej.</w:t>
      </w:r>
    </w:p>
    <w:p w14:paraId="684F4BE3" w14:textId="08FB6D64" w:rsidR="00E46EFE" w:rsidRDefault="00E46EFE" w:rsidP="00EF381F">
      <w:pPr>
        <w:pStyle w:val="Akapitzlist"/>
        <w:numPr>
          <w:ilvl w:val="1"/>
          <w:numId w:val="7"/>
        </w:numPr>
        <w:tabs>
          <w:tab w:val="left" w:pos="1194"/>
        </w:tabs>
        <w:ind w:left="0" w:right="174"/>
        <w:jc w:val="both"/>
        <w:rPr>
          <w:b/>
          <w:sz w:val="20"/>
        </w:rPr>
      </w:pPr>
      <w:r>
        <w:rPr>
          <w:sz w:val="20"/>
        </w:rPr>
        <w:t>Szczegółowe informacje dotyczące środków ochrony prawnej określone są w Dziale IX „Środki ochrony</w:t>
      </w:r>
      <w:r>
        <w:rPr>
          <w:spacing w:val="1"/>
          <w:sz w:val="20"/>
        </w:rPr>
        <w:t xml:space="preserve"> </w:t>
      </w:r>
      <w:r>
        <w:rPr>
          <w:sz w:val="20"/>
        </w:rPr>
        <w:t>prawnej”</w:t>
      </w:r>
      <w:r>
        <w:rPr>
          <w:spacing w:val="-1"/>
          <w:sz w:val="20"/>
        </w:rPr>
        <w:t xml:space="preserve"> </w:t>
      </w:r>
      <w:r w:rsidR="00425FE5">
        <w:rPr>
          <w:sz w:val="20"/>
        </w:rPr>
        <w:t>Pzp</w:t>
      </w:r>
      <w:r>
        <w:rPr>
          <w:sz w:val="20"/>
        </w:rPr>
        <w:t>.</w:t>
      </w:r>
    </w:p>
    <w:p w14:paraId="451F252C" w14:textId="77777777" w:rsidR="00E46EFE" w:rsidRDefault="00E46EFE" w:rsidP="00EF381F">
      <w:pPr>
        <w:pStyle w:val="Tekstpodstawowy"/>
        <w:spacing w:before="10"/>
        <w:jc w:val="both"/>
        <w:rPr>
          <w:sz w:val="30"/>
        </w:rPr>
      </w:pPr>
    </w:p>
    <w:p w14:paraId="56E1DD6D" w14:textId="40C320A6" w:rsidR="00E46EFE" w:rsidRPr="00B478B2" w:rsidRDefault="00E46EFE" w:rsidP="00EF381F">
      <w:pPr>
        <w:pStyle w:val="Nagwek1"/>
        <w:numPr>
          <w:ilvl w:val="0"/>
          <w:numId w:val="7"/>
        </w:numPr>
        <w:tabs>
          <w:tab w:val="left" w:pos="1016"/>
        </w:tabs>
        <w:ind w:left="0" w:hanging="728"/>
        <w:jc w:val="both"/>
      </w:pPr>
      <w:r>
        <w:rPr>
          <w:w w:val="95"/>
        </w:rPr>
        <w:t>PODSTAWY</w:t>
      </w:r>
      <w:r>
        <w:rPr>
          <w:spacing w:val="9"/>
          <w:w w:val="95"/>
        </w:rPr>
        <w:t xml:space="preserve"> </w:t>
      </w:r>
      <w:r>
        <w:rPr>
          <w:w w:val="95"/>
        </w:rPr>
        <w:t>WYKLUCZENIA,</w:t>
      </w:r>
      <w:r>
        <w:rPr>
          <w:spacing w:val="6"/>
          <w:w w:val="95"/>
        </w:rPr>
        <w:t xml:space="preserve"> </w:t>
      </w:r>
      <w:r>
        <w:rPr>
          <w:w w:val="95"/>
        </w:rPr>
        <w:t>O</w:t>
      </w:r>
      <w:r>
        <w:rPr>
          <w:spacing w:val="11"/>
          <w:w w:val="95"/>
        </w:rPr>
        <w:t xml:space="preserve"> </w:t>
      </w:r>
      <w:r>
        <w:rPr>
          <w:w w:val="95"/>
        </w:rPr>
        <w:t>KTÓRYCH</w:t>
      </w:r>
      <w:r>
        <w:rPr>
          <w:spacing w:val="11"/>
          <w:w w:val="95"/>
        </w:rPr>
        <w:t xml:space="preserve"> </w:t>
      </w:r>
      <w:r>
        <w:rPr>
          <w:w w:val="95"/>
        </w:rPr>
        <w:t>MOWA</w:t>
      </w:r>
      <w:r>
        <w:rPr>
          <w:spacing w:val="9"/>
          <w:w w:val="95"/>
        </w:rPr>
        <w:t xml:space="preserve"> </w:t>
      </w:r>
      <w:r>
        <w:rPr>
          <w:w w:val="95"/>
        </w:rPr>
        <w:t>W</w:t>
      </w:r>
      <w:r>
        <w:rPr>
          <w:spacing w:val="4"/>
          <w:w w:val="95"/>
        </w:rPr>
        <w:t xml:space="preserve"> </w:t>
      </w:r>
      <w:r>
        <w:rPr>
          <w:w w:val="95"/>
        </w:rPr>
        <w:t>ART.</w:t>
      </w:r>
      <w:r>
        <w:rPr>
          <w:spacing w:val="6"/>
          <w:w w:val="95"/>
        </w:rPr>
        <w:t xml:space="preserve"> </w:t>
      </w:r>
      <w:r>
        <w:rPr>
          <w:w w:val="95"/>
        </w:rPr>
        <w:t>109</w:t>
      </w:r>
      <w:r>
        <w:rPr>
          <w:spacing w:val="12"/>
          <w:w w:val="95"/>
        </w:rPr>
        <w:t xml:space="preserve"> </w:t>
      </w:r>
      <w:r>
        <w:rPr>
          <w:w w:val="95"/>
        </w:rPr>
        <w:t>UST.</w:t>
      </w:r>
      <w:r>
        <w:rPr>
          <w:spacing w:val="7"/>
          <w:w w:val="95"/>
        </w:rPr>
        <w:t xml:space="preserve"> </w:t>
      </w:r>
      <w:r>
        <w:rPr>
          <w:w w:val="95"/>
        </w:rPr>
        <w:t>1</w:t>
      </w:r>
    </w:p>
    <w:p w14:paraId="18C869E2" w14:textId="77777777" w:rsidR="00B478B2" w:rsidRDefault="00B478B2" w:rsidP="00B478B2">
      <w:pPr>
        <w:pStyle w:val="Nagwek1"/>
        <w:tabs>
          <w:tab w:val="left" w:pos="1016"/>
        </w:tabs>
        <w:ind w:left="0" w:firstLine="0"/>
        <w:jc w:val="right"/>
      </w:pPr>
    </w:p>
    <w:p w14:paraId="6E4994D0" w14:textId="77777777" w:rsidR="005213CA" w:rsidRDefault="00E46EFE" w:rsidP="005213CA">
      <w:pPr>
        <w:rPr>
          <w:spacing w:val="-48"/>
        </w:rPr>
      </w:pPr>
      <w:r>
        <w:t>O</w:t>
      </w:r>
      <w:r w:rsidR="005213CA">
        <w:t xml:space="preserve"> </w:t>
      </w:r>
      <w:r>
        <w:t>udzielenie</w:t>
      </w:r>
      <w:r>
        <w:rPr>
          <w:spacing w:val="20"/>
        </w:rPr>
        <w:t xml:space="preserve"> </w:t>
      </w:r>
      <w:r>
        <w:t>zamówienia mogą</w:t>
      </w:r>
      <w:r>
        <w:rPr>
          <w:spacing w:val="23"/>
        </w:rPr>
        <w:t xml:space="preserve"> </w:t>
      </w:r>
      <w:r>
        <w:t>ubiegać</w:t>
      </w:r>
      <w:r>
        <w:rPr>
          <w:spacing w:val="22"/>
        </w:rPr>
        <w:t xml:space="preserve"> </w:t>
      </w:r>
      <w:r>
        <w:t>się</w:t>
      </w:r>
      <w:r>
        <w:rPr>
          <w:spacing w:val="24"/>
        </w:rPr>
        <w:t xml:space="preserve"> </w:t>
      </w:r>
      <w:r>
        <w:t>Wykonawcy, którzy</w:t>
      </w:r>
      <w:r>
        <w:rPr>
          <w:spacing w:val="22"/>
        </w:rPr>
        <w:t xml:space="preserve"> </w:t>
      </w:r>
      <w:r>
        <w:t>nie</w:t>
      </w:r>
      <w:r>
        <w:rPr>
          <w:spacing w:val="23"/>
        </w:rPr>
        <w:t xml:space="preserve"> </w:t>
      </w:r>
      <w:r>
        <w:t>podlegają</w:t>
      </w:r>
      <w:r>
        <w:rPr>
          <w:spacing w:val="24"/>
        </w:rPr>
        <w:t xml:space="preserve"> </w:t>
      </w:r>
      <w:r>
        <w:t>wykluczeniu</w:t>
      </w:r>
      <w:r w:rsidR="005213CA">
        <w:t xml:space="preserve"> </w:t>
      </w:r>
      <w:r>
        <w:rPr>
          <w:spacing w:val="-48"/>
        </w:rPr>
        <w:t xml:space="preserve"> </w:t>
      </w:r>
      <w:r w:rsidR="005213CA">
        <w:rPr>
          <w:spacing w:val="-48"/>
        </w:rPr>
        <w:t xml:space="preserve">     z   </w:t>
      </w:r>
    </w:p>
    <w:p w14:paraId="31F893A3" w14:textId="38173B45" w:rsidR="00E46EFE" w:rsidRDefault="00E46EFE" w:rsidP="005213CA">
      <w:r>
        <w:rPr>
          <w:spacing w:val="-11"/>
        </w:rPr>
        <w:t xml:space="preserve"> </w:t>
      </w:r>
      <w:r>
        <w:t>postępowania</w:t>
      </w:r>
      <w:r>
        <w:rPr>
          <w:spacing w:val="-8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podstawie</w:t>
      </w:r>
      <w:r>
        <w:rPr>
          <w:spacing w:val="-8"/>
        </w:rPr>
        <w:t xml:space="preserve"> </w:t>
      </w:r>
      <w:r>
        <w:t>art.</w:t>
      </w:r>
      <w:r>
        <w:rPr>
          <w:spacing w:val="-10"/>
        </w:rPr>
        <w:t xml:space="preserve"> </w:t>
      </w:r>
      <w:r>
        <w:t>109</w:t>
      </w:r>
      <w:r>
        <w:rPr>
          <w:spacing w:val="-8"/>
        </w:rPr>
        <w:t xml:space="preserve"> </w:t>
      </w:r>
      <w:r>
        <w:t>ust.</w:t>
      </w:r>
      <w:r>
        <w:rPr>
          <w:spacing w:val="-8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pkt</w:t>
      </w:r>
      <w:r>
        <w:rPr>
          <w:spacing w:val="-9"/>
        </w:rPr>
        <w:t xml:space="preserve"> </w:t>
      </w:r>
      <w:r>
        <w:t>4).</w:t>
      </w:r>
    </w:p>
    <w:p w14:paraId="2844A36A" w14:textId="260E81F7" w:rsidR="00E46EFE" w:rsidRDefault="00E46EFE" w:rsidP="00EF381F">
      <w:pPr>
        <w:pStyle w:val="Tekstpodstawowy"/>
        <w:ind w:right="173"/>
        <w:jc w:val="both"/>
        <w:rPr>
          <w:spacing w:val="-3"/>
        </w:rPr>
      </w:pPr>
      <w:r>
        <w:rPr>
          <w:spacing w:val="-3"/>
        </w:rPr>
        <w:t>Zgodnie</w:t>
      </w:r>
      <w:r>
        <w:rPr>
          <w:spacing w:val="-5"/>
        </w:rPr>
        <w:t xml:space="preserve"> </w:t>
      </w:r>
      <w:r>
        <w:rPr>
          <w:spacing w:val="-3"/>
        </w:rPr>
        <w:t>z</w:t>
      </w:r>
      <w:r>
        <w:rPr>
          <w:spacing w:val="-7"/>
        </w:rPr>
        <w:t xml:space="preserve"> </w:t>
      </w:r>
      <w:r>
        <w:rPr>
          <w:spacing w:val="-3"/>
        </w:rPr>
        <w:t>art.</w:t>
      </w:r>
      <w:r>
        <w:rPr>
          <w:spacing w:val="-5"/>
        </w:rPr>
        <w:t xml:space="preserve"> </w:t>
      </w:r>
      <w:r>
        <w:rPr>
          <w:spacing w:val="-3"/>
        </w:rPr>
        <w:t>109</w:t>
      </w:r>
      <w:r>
        <w:rPr>
          <w:spacing w:val="-5"/>
        </w:rPr>
        <w:t xml:space="preserve"> </w:t>
      </w:r>
      <w:r>
        <w:rPr>
          <w:spacing w:val="-3"/>
        </w:rPr>
        <w:t>ust.</w:t>
      </w:r>
      <w:r>
        <w:rPr>
          <w:spacing w:val="-9"/>
        </w:rPr>
        <w:t xml:space="preserve"> </w:t>
      </w:r>
      <w:r>
        <w:rPr>
          <w:spacing w:val="-3"/>
        </w:rPr>
        <w:t>1</w:t>
      </w:r>
      <w:r>
        <w:rPr>
          <w:spacing w:val="-6"/>
        </w:rPr>
        <w:t xml:space="preserve"> </w:t>
      </w:r>
      <w:r>
        <w:rPr>
          <w:spacing w:val="-3"/>
        </w:rPr>
        <w:t>pkt</w:t>
      </w:r>
      <w:r>
        <w:rPr>
          <w:spacing w:val="-6"/>
        </w:rPr>
        <w:t xml:space="preserve"> </w:t>
      </w:r>
      <w:r>
        <w:rPr>
          <w:spacing w:val="-3"/>
        </w:rPr>
        <w:t>4)</w:t>
      </w:r>
      <w:r>
        <w:rPr>
          <w:spacing w:val="-5"/>
        </w:rPr>
        <w:t xml:space="preserve"> </w:t>
      </w:r>
      <w:r>
        <w:rPr>
          <w:spacing w:val="-3"/>
        </w:rPr>
        <w:t>ustawy</w:t>
      </w:r>
      <w:r>
        <w:rPr>
          <w:spacing w:val="-7"/>
        </w:rPr>
        <w:t xml:space="preserve"> </w:t>
      </w:r>
      <w:r>
        <w:rPr>
          <w:spacing w:val="-3"/>
        </w:rPr>
        <w:t>z</w:t>
      </w:r>
      <w:r>
        <w:rPr>
          <w:spacing w:val="-9"/>
        </w:rPr>
        <w:t xml:space="preserve"> </w:t>
      </w:r>
      <w:r>
        <w:rPr>
          <w:spacing w:val="-3"/>
        </w:rPr>
        <w:t>postępowania</w:t>
      </w:r>
      <w:r>
        <w:rPr>
          <w:spacing w:val="-8"/>
        </w:rPr>
        <w:t xml:space="preserve"> </w:t>
      </w:r>
      <w:r>
        <w:rPr>
          <w:spacing w:val="-3"/>
        </w:rPr>
        <w:t>o udzielenie</w:t>
      </w:r>
      <w:r>
        <w:rPr>
          <w:spacing w:val="-7"/>
        </w:rPr>
        <w:t xml:space="preserve"> </w:t>
      </w:r>
      <w:r>
        <w:rPr>
          <w:spacing w:val="-3"/>
        </w:rPr>
        <w:t>zamówienia</w:t>
      </w:r>
      <w:r>
        <w:rPr>
          <w:spacing w:val="-5"/>
        </w:rPr>
        <w:t xml:space="preserve"> </w:t>
      </w:r>
      <w:r>
        <w:rPr>
          <w:spacing w:val="-3"/>
        </w:rPr>
        <w:t>Zamawiający</w:t>
      </w:r>
      <w:r>
        <w:rPr>
          <w:spacing w:val="-9"/>
        </w:rPr>
        <w:t xml:space="preserve"> </w:t>
      </w:r>
      <w:r>
        <w:rPr>
          <w:spacing w:val="-2"/>
        </w:rPr>
        <w:t>wykluczy</w:t>
      </w:r>
      <w:r>
        <w:rPr>
          <w:spacing w:val="-10"/>
        </w:rPr>
        <w:t xml:space="preserve"> </w:t>
      </w:r>
      <w:r>
        <w:rPr>
          <w:spacing w:val="-2"/>
        </w:rPr>
        <w:t>Wykonawcę</w:t>
      </w:r>
      <w:r>
        <w:rPr>
          <w:spacing w:val="-48"/>
        </w:rPr>
        <w:t xml:space="preserve"> </w:t>
      </w:r>
      <w:r>
        <w:rPr>
          <w:spacing w:val="-4"/>
        </w:rPr>
        <w:t xml:space="preserve">w stosunku do którego otwarto likwidację, ogłoszono upadłość, </w:t>
      </w:r>
      <w:r>
        <w:rPr>
          <w:spacing w:val="-3"/>
        </w:rPr>
        <w:t>którego aktywami zarządza likwidator lub sąd, zawarł</w:t>
      </w:r>
      <w:r>
        <w:rPr>
          <w:spacing w:val="-47"/>
        </w:rPr>
        <w:t xml:space="preserve"> </w:t>
      </w:r>
      <w:r>
        <w:t>układ</w:t>
      </w:r>
      <w:r>
        <w:rPr>
          <w:spacing w:val="-5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wierzycielami,</w:t>
      </w:r>
      <w:r>
        <w:rPr>
          <w:spacing w:val="-2"/>
        </w:rPr>
        <w:t xml:space="preserve"> </w:t>
      </w:r>
      <w:r>
        <w:t>którego</w:t>
      </w:r>
      <w:r>
        <w:rPr>
          <w:spacing w:val="-1"/>
        </w:rPr>
        <w:t xml:space="preserve"> </w:t>
      </w:r>
      <w:r>
        <w:t>działalność</w:t>
      </w:r>
      <w:r>
        <w:rPr>
          <w:spacing w:val="-3"/>
        </w:rPr>
        <w:t xml:space="preserve"> </w:t>
      </w:r>
      <w:r>
        <w:t>gospodarcza</w:t>
      </w:r>
      <w:r>
        <w:rPr>
          <w:spacing w:val="-4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zawieszona</w:t>
      </w:r>
      <w:r>
        <w:rPr>
          <w:spacing w:val="-4"/>
        </w:rPr>
        <w:t xml:space="preserve"> </w:t>
      </w:r>
      <w:r>
        <w:t>albo</w:t>
      </w:r>
      <w:r>
        <w:rPr>
          <w:spacing w:val="-4"/>
        </w:rPr>
        <w:t xml:space="preserve"> </w:t>
      </w:r>
      <w:r>
        <w:t>znajduje</w:t>
      </w:r>
      <w:r>
        <w:rPr>
          <w:spacing w:val="-4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innej</w:t>
      </w:r>
      <w:r>
        <w:rPr>
          <w:spacing w:val="-2"/>
        </w:rPr>
        <w:t xml:space="preserve"> </w:t>
      </w:r>
      <w:r>
        <w:t>tego</w:t>
      </w:r>
      <w:r>
        <w:rPr>
          <w:spacing w:val="-3"/>
        </w:rPr>
        <w:t xml:space="preserve"> </w:t>
      </w:r>
      <w:r>
        <w:t>rodzaju</w:t>
      </w:r>
      <w:r>
        <w:rPr>
          <w:spacing w:val="-48"/>
        </w:rPr>
        <w:t xml:space="preserve"> </w:t>
      </w:r>
      <w:r>
        <w:rPr>
          <w:spacing w:val="-4"/>
        </w:rPr>
        <w:t>sytuacji</w:t>
      </w:r>
      <w:r>
        <w:rPr>
          <w:spacing w:val="-6"/>
        </w:rPr>
        <w:t xml:space="preserve"> </w:t>
      </w:r>
      <w:r>
        <w:rPr>
          <w:spacing w:val="-4"/>
        </w:rPr>
        <w:t>wynikającej</w:t>
      </w:r>
      <w:r>
        <w:rPr>
          <w:spacing w:val="-6"/>
        </w:rPr>
        <w:t xml:space="preserve"> </w:t>
      </w:r>
      <w:r>
        <w:rPr>
          <w:spacing w:val="-4"/>
        </w:rPr>
        <w:t>z</w:t>
      </w:r>
      <w:r>
        <w:rPr>
          <w:spacing w:val="-9"/>
        </w:rPr>
        <w:t xml:space="preserve"> </w:t>
      </w:r>
      <w:r>
        <w:rPr>
          <w:spacing w:val="-4"/>
        </w:rPr>
        <w:t>podobnej</w:t>
      </w:r>
      <w:r>
        <w:rPr>
          <w:spacing w:val="-5"/>
        </w:rPr>
        <w:t xml:space="preserve"> </w:t>
      </w:r>
      <w:r>
        <w:rPr>
          <w:spacing w:val="-4"/>
        </w:rPr>
        <w:t>procedury</w:t>
      </w:r>
      <w:r>
        <w:rPr>
          <w:spacing w:val="-11"/>
        </w:rPr>
        <w:t xml:space="preserve"> </w:t>
      </w:r>
      <w:r>
        <w:rPr>
          <w:spacing w:val="-4"/>
        </w:rPr>
        <w:t>przewidzianej w</w:t>
      </w:r>
      <w:r>
        <w:rPr>
          <w:spacing w:val="-11"/>
        </w:rPr>
        <w:t xml:space="preserve"> </w:t>
      </w:r>
      <w:r>
        <w:rPr>
          <w:spacing w:val="-4"/>
        </w:rPr>
        <w:t>przepisach</w:t>
      </w:r>
      <w:r>
        <w:rPr>
          <w:spacing w:val="-7"/>
        </w:rPr>
        <w:t xml:space="preserve"> </w:t>
      </w:r>
      <w:r>
        <w:rPr>
          <w:spacing w:val="-4"/>
        </w:rPr>
        <w:t>miejsca</w:t>
      </w:r>
      <w:r>
        <w:rPr>
          <w:spacing w:val="-5"/>
        </w:rPr>
        <w:t xml:space="preserve"> </w:t>
      </w:r>
      <w:r>
        <w:rPr>
          <w:spacing w:val="-4"/>
        </w:rPr>
        <w:t>wszczęcia</w:t>
      </w:r>
      <w:r>
        <w:rPr>
          <w:spacing w:val="-5"/>
        </w:rPr>
        <w:t xml:space="preserve"> </w:t>
      </w:r>
      <w:r>
        <w:rPr>
          <w:spacing w:val="-3"/>
        </w:rPr>
        <w:t>tej</w:t>
      </w:r>
      <w:r>
        <w:rPr>
          <w:spacing w:val="-8"/>
        </w:rPr>
        <w:t xml:space="preserve"> </w:t>
      </w:r>
      <w:r>
        <w:rPr>
          <w:spacing w:val="-3"/>
        </w:rPr>
        <w:t>procedury.</w:t>
      </w:r>
    </w:p>
    <w:p w14:paraId="159CB0E8" w14:textId="373B7565" w:rsidR="00B478B2" w:rsidRDefault="00B478B2" w:rsidP="00EF381F">
      <w:pPr>
        <w:pStyle w:val="Tekstpodstawowy"/>
        <w:ind w:right="173"/>
        <w:jc w:val="both"/>
        <w:rPr>
          <w:spacing w:val="-3"/>
        </w:rPr>
      </w:pPr>
    </w:p>
    <w:p w14:paraId="7F13779C" w14:textId="28E0864C" w:rsidR="00B478B2" w:rsidRDefault="00B478B2" w:rsidP="00EF381F">
      <w:pPr>
        <w:pStyle w:val="Tekstpodstawowy"/>
        <w:ind w:right="173"/>
        <w:jc w:val="both"/>
        <w:rPr>
          <w:spacing w:val="-3"/>
        </w:rPr>
      </w:pPr>
    </w:p>
    <w:p w14:paraId="488CD75E" w14:textId="77777777" w:rsidR="00B478B2" w:rsidRDefault="00B478B2" w:rsidP="00EF381F">
      <w:pPr>
        <w:pStyle w:val="Tekstpodstawowy"/>
        <w:ind w:right="173"/>
        <w:jc w:val="both"/>
      </w:pPr>
    </w:p>
    <w:p w14:paraId="6C3DF31F" w14:textId="4C197859" w:rsidR="00E46EFE" w:rsidRDefault="00E46EFE" w:rsidP="00EF381F">
      <w:pPr>
        <w:pStyle w:val="Tekstpodstawowy"/>
        <w:jc w:val="both"/>
        <w:rPr>
          <w:sz w:val="22"/>
        </w:rPr>
      </w:pPr>
    </w:p>
    <w:p w14:paraId="082AD596" w14:textId="77777777" w:rsidR="00D25B5A" w:rsidRDefault="00D25B5A" w:rsidP="00EF381F">
      <w:pPr>
        <w:pStyle w:val="Tekstpodstawowy"/>
        <w:jc w:val="both"/>
        <w:rPr>
          <w:sz w:val="22"/>
        </w:rPr>
      </w:pPr>
    </w:p>
    <w:p w14:paraId="1FA4CF65" w14:textId="5B92B3F4" w:rsidR="00E46EFE" w:rsidRDefault="00B478B2" w:rsidP="00EF381F">
      <w:pPr>
        <w:pStyle w:val="Nagwek1"/>
        <w:numPr>
          <w:ilvl w:val="0"/>
          <w:numId w:val="7"/>
        </w:numPr>
        <w:tabs>
          <w:tab w:val="left" w:pos="1016"/>
        </w:tabs>
        <w:spacing w:before="141"/>
        <w:ind w:left="0" w:right="171" w:hanging="581"/>
        <w:jc w:val="both"/>
      </w:pPr>
      <w:r>
        <w:t xml:space="preserve"> </w:t>
      </w:r>
      <w:r w:rsidR="00E46EFE">
        <w:t>INFORMACJA</w:t>
      </w:r>
      <w:r w:rsidR="00E46EFE">
        <w:rPr>
          <w:spacing w:val="29"/>
        </w:rPr>
        <w:t xml:space="preserve"> </w:t>
      </w:r>
      <w:r w:rsidR="00E46EFE">
        <w:t>O</w:t>
      </w:r>
      <w:r w:rsidR="00E46EFE">
        <w:rPr>
          <w:spacing w:val="32"/>
        </w:rPr>
        <w:t xml:space="preserve"> </w:t>
      </w:r>
      <w:r w:rsidR="00E46EFE">
        <w:t>WARUNKACH</w:t>
      </w:r>
      <w:r w:rsidR="00E46EFE">
        <w:rPr>
          <w:spacing w:val="32"/>
        </w:rPr>
        <w:t xml:space="preserve"> </w:t>
      </w:r>
      <w:r w:rsidR="00E46EFE">
        <w:t>UDZIAŁU</w:t>
      </w:r>
      <w:r w:rsidR="00E46EFE">
        <w:rPr>
          <w:spacing w:val="31"/>
        </w:rPr>
        <w:t xml:space="preserve"> </w:t>
      </w:r>
      <w:r w:rsidR="00E46EFE">
        <w:t>W</w:t>
      </w:r>
      <w:r w:rsidR="00E46EFE">
        <w:rPr>
          <w:spacing w:val="31"/>
        </w:rPr>
        <w:t xml:space="preserve"> </w:t>
      </w:r>
      <w:r w:rsidR="00E46EFE">
        <w:t>POSTĘPOWANIU,</w:t>
      </w:r>
      <w:r w:rsidR="00E46EFE">
        <w:rPr>
          <w:spacing w:val="31"/>
        </w:rPr>
        <w:t xml:space="preserve"> </w:t>
      </w:r>
      <w:r w:rsidR="00E46EFE">
        <w:t>JEŻELI</w:t>
      </w:r>
      <w:r w:rsidR="00E46EFE">
        <w:rPr>
          <w:spacing w:val="34"/>
        </w:rPr>
        <w:t xml:space="preserve"> </w:t>
      </w:r>
      <w:r w:rsidR="00E46EFE">
        <w:t>ZAMAWIAJĄCY</w:t>
      </w:r>
      <w:r w:rsidR="00E46EFE">
        <w:rPr>
          <w:spacing w:val="31"/>
        </w:rPr>
        <w:t xml:space="preserve"> </w:t>
      </w:r>
      <w:r w:rsidR="00E46EFE">
        <w:t>JE</w:t>
      </w:r>
      <w:r w:rsidR="00E46EFE">
        <w:rPr>
          <w:spacing w:val="-47"/>
        </w:rPr>
        <w:t xml:space="preserve"> </w:t>
      </w:r>
      <w:r w:rsidR="00E46EFE">
        <w:t>PRZEWIDUJE</w:t>
      </w:r>
    </w:p>
    <w:p w14:paraId="71199C32" w14:textId="0A4460C5" w:rsidR="006D01EB" w:rsidRDefault="006D01EB" w:rsidP="00EF381F">
      <w:pPr>
        <w:pStyle w:val="Nagwek1"/>
        <w:tabs>
          <w:tab w:val="left" w:pos="1016"/>
        </w:tabs>
        <w:spacing w:before="141"/>
        <w:ind w:left="0" w:right="171"/>
        <w:jc w:val="both"/>
      </w:pPr>
    </w:p>
    <w:p w14:paraId="680E90CE" w14:textId="77777777" w:rsidR="005F49E4" w:rsidRDefault="005F49E4" w:rsidP="00EF381F">
      <w:pPr>
        <w:pStyle w:val="Tekstpodstawowy"/>
        <w:jc w:val="both"/>
      </w:pPr>
      <w:r>
        <w:rPr>
          <w:spacing w:val="-4"/>
        </w:rPr>
        <w:t>Zamawiający</w:t>
      </w:r>
      <w:r>
        <w:rPr>
          <w:spacing w:val="-9"/>
        </w:rPr>
        <w:t xml:space="preserve"> </w:t>
      </w:r>
      <w:r>
        <w:rPr>
          <w:spacing w:val="-4"/>
        </w:rPr>
        <w:t>nie</w:t>
      </w:r>
      <w:r>
        <w:rPr>
          <w:spacing w:val="-9"/>
        </w:rPr>
        <w:t xml:space="preserve"> </w:t>
      </w:r>
      <w:r>
        <w:rPr>
          <w:spacing w:val="-4"/>
        </w:rPr>
        <w:t>przewiduje</w:t>
      </w:r>
      <w:r>
        <w:rPr>
          <w:spacing w:val="-3"/>
        </w:rPr>
        <w:t xml:space="preserve"> </w:t>
      </w:r>
      <w:r>
        <w:rPr>
          <w:spacing w:val="-4"/>
        </w:rPr>
        <w:t>warunków</w:t>
      </w:r>
      <w:r>
        <w:rPr>
          <w:spacing w:val="-9"/>
        </w:rPr>
        <w:t xml:space="preserve"> </w:t>
      </w:r>
      <w:r>
        <w:rPr>
          <w:spacing w:val="-4"/>
        </w:rPr>
        <w:t>udziału</w:t>
      </w:r>
      <w:r>
        <w:rPr>
          <w:spacing w:val="-9"/>
        </w:rPr>
        <w:t xml:space="preserve"> </w:t>
      </w:r>
      <w:r>
        <w:rPr>
          <w:spacing w:val="-4"/>
        </w:rPr>
        <w:t>w</w:t>
      </w:r>
      <w:r>
        <w:rPr>
          <w:spacing w:val="-9"/>
        </w:rPr>
        <w:t xml:space="preserve"> </w:t>
      </w:r>
      <w:r>
        <w:rPr>
          <w:spacing w:val="-3"/>
        </w:rPr>
        <w:t>postępowaniu.</w:t>
      </w:r>
    </w:p>
    <w:p w14:paraId="7C4116A4" w14:textId="77777777" w:rsidR="005F49E4" w:rsidRDefault="005F49E4" w:rsidP="00EF381F">
      <w:pPr>
        <w:pStyle w:val="Nagwek1"/>
        <w:tabs>
          <w:tab w:val="left" w:pos="1016"/>
        </w:tabs>
        <w:spacing w:before="141"/>
        <w:ind w:left="0" w:right="171"/>
        <w:jc w:val="both"/>
      </w:pPr>
    </w:p>
    <w:p w14:paraId="00C1160F" w14:textId="12235C53" w:rsidR="006D01EB" w:rsidRDefault="00F42EB2" w:rsidP="00C11677">
      <w:pPr>
        <w:pStyle w:val="Nagwek1"/>
        <w:numPr>
          <w:ilvl w:val="0"/>
          <w:numId w:val="7"/>
        </w:numPr>
        <w:tabs>
          <w:tab w:val="left" w:pos="1016"/>
        </w:tabs>
        <w:spacing w:before="141"/>
        <w:ind w:left="0" w:right="171" w:hanging="581"/>
        <w:jc w:val="left"/>
      </w:pPr>
      <w:r>
        <w:rPr>
          <w:w w:val="95"/>
        </w:rPr>
        <w:t xml:space="preserve"> </w:t>
      </w:r>
      <w:r w:rsidR="006D01EB">
        <w:rPr>
          <w:w w:val="95"/>
        </w:rPr>
        <w:t>INFORMACJA O PODMIOTOWYCH</w:t>
      </w:r>
      <w:r w:rsidR="006D01EB">
        <w:rPr>
          <w:spacing w:val="1"/>
          <w:w w:val="95"/>
        </w:rPr>
        <w:t xml:space="preserve"> </w:t>
      </w:r>
      <w:r w:rsidR="006D01EB">
        <w:rPr>
          <w:w w:val="95"/>
        </w:rPr>
        <w:t>ŚRODKACH</w:t>
      </w:r>
      <w:r w:rsidR="006D01EB">
        <w:rPr>
          <w:spacing w:val="1"/>
          <w:w w:val="95"/>
        </w:rPr>
        <w:t xml:space="preserve"> </w:t>
      </w:r>
      <w:r w:rsidR="006D01EB">
        <w:rPr>
          <w:w w:val="95"/>
        </w:rPr>
        <w:t>DOWODOWYCH, JEŻELI</w:t>
      </w:r>
      <w:r w:rsidR="006D01EB">
        <w:rPr>
          <w:spacing w:val="1"/>
          <w:w w:val="95"/>
        </w:rPr>
        <w:t xml:space="preserve">                    </w:t>
      </w:r>
      <w:r w:rsidR="006D01EB">
        <w:rPr>
          <w:w w:val="95"/>
        </w:rPr>
        <w:t>ZAMAWIAJĄCY</w:t>
      </w:r>
      <w:r w:rsidR="006D01EB">
        <w:rPr>
          <w:spacing w:val="-45"/>
          <w:w w:val="95"/>
        </w:rPr>
        <w:t xml:space="preserve"> </w:t>
      </w:r>
      <w:r w:rsidR="005F49E4">
        <w:rPr>
          <w:spacing w:val="-45"/>
          <w:w w:val="95"/>
        </w:rPr>
        <w:t xml:space="preserve">         </w:t>
      </w:r>
      <w:r w:rsidR="006D01EB">
        <w:t>BĘDZIE</w:t>
      </w:r>
      <w:r w:rsidR="006D01EB">
        <w:rPr>
          <w:spacing w:val="-7"/>
        </w:rPr>
        <w:t xml:space="preserve"> </w:t>
      </w:r>
      <w:r w:rsidR="006D01EB">
        <w:t>WYMAGAŁ</w:t>
      </w:r>
      <w:r w:rsidR="006D01EB">
        <w:rPr>
          <w:spacing w:val="-9"/>
        </w:rPr>
        <w:t xml:space="preserve"> </w:t>
      </w:r>
      <w:r w:rsidR="006D01EB">
        <w:t>ICH</w:t>
      </w:r>
      <w:r w:rsidR="006D01EB">
        <w:rPr>
          <w:spacing w:val="-5"/>
        </w:rPr>
        <w:t xml:space="preserve"> </w:t>
      </w:r>
      <w:r w:rsidR="006D01EB">
        <w:t>ZŁOŻENIA</w:t>
      </w:r>
    </w:p>
    <w:p w14:paraId="710B8160" w14:textId="77777777" w:rsidR="006D01EB" w:rsidRDefault="006D01EB" w:rsidP="00EF381F">
      <w:pPr>
        <w:pStyle w:val="Nagwek1"/>
        <w:tabs>
          <w:tab w:val="left" w:pos="1016"/>
        </w:tabs>
        <w:spacing w:before="141"/>
        <w:ind w:left="0" w:right="171"/>
        <w:jc w:val="both"/>
      </w:pPr>
    </w:p>
    <w:p w14:paraId="10B51529" w14:textId="2CC93EF6" w:rsidR="00E46EFE" w:rsidRDefault="005F49E4" w:rsidP="00EF381F">
      <w:pPr>
        <w:pStyle w:val="Tekstpodstawowy"/>
        <w:spacing w:before="5"/>
        <w:jc w:val="both"/>
      </w:pPr>
      <w:r>
        <w:rPr>
          <w:spacing w:val="-4"/>
        </w:rPr>
        <w:t>W</w:t>
      </w:r>
      <w:r>
        <w:rPr>
          <w:spacing w:val="-7"/>
        </w:rPr>
        <w:t xml:space="preserve"> </w:t>
      </w:r>
      <w:r>
        <w:rPr>
          <w:spacing w:val="-4"/>
        </w:rPr>
        <w:t>związku</w:t>
      </w:r>
      <w:r>
        <w:rPr>
          <w:spacing w:val="-9"/>
        </w:rPr>
        <w:t xml:space="preserve"> </w:t>
      </w:r>
      <w:r>
        <w:rPr>
          <w:spacing w:val="-4"/>
        </w:rPr>
        <w:t>z</w:t>
      </w:r>
      <w:r>
        <w:rPr>
          <w:spacing w:val="-9"/>
        </w:rPr>
        <w:t xml:space="preserve"> </w:t>
      </w:r>
      <w:r>
        <w:rPr>
          <w:spacing w:val="-4"/>
        </w:rPr>
        <w:t>rezygnacją</w:t>
      </w:r>
      <w:r>
        <w:rPr>
          <w:spacing w:val="-7"/>
        </w:rPr>
        <w:t xml:space="preserve"> </w:t>
      </w:r>
      <w:r>
        <w:rPr>
          <w:spacing w:val="-4"/>
        </w:rPr>
        <w:t>z</w:t>
      </w:r>
      <w:r>
        <w:rPr>
          <w:spacing w:val="-8"/>
        </w:rPr>
        <w:t xml:space="preserve"> </w:t>
      </w:r>
      <w:r>
        <w:rPr>
          <w:spacing w:val="-4"/>
        </w:rPr>
        <w:t>określenia</w:t>
      </w:r>
      <w:r>
        <w:rPr>
          <w:spacing w:val="-5"/>
        </w:rPr>
        <w:t xml:space="preserve"> </w:t>
      </w:r>
      <w:r>
        <w:rPr>
          <w:spacing w:val="-4"/>
        </w:rPr>
        <w:t>warunków</w:t>
      </w:r>
      <w:r>
        <w:rPr>
          <w:spacing w:val="-9"/>
        </w:rPr>
        <w:t xml:space="preserve"> </w:t>
      </w:r>
      <w:r>
        <w:rPr>
          <w:spacing w:val="-4"/>
        </w:rPr>
        <w:t>udziału</w:t>
      </w:r>
      <w:r>
        <w:rPr>
          <w:spacing w:val="-7"/>
        </w:rPr>
        <w:t xml:space="preserve"> </w:t>
      </w:r>
      <w:r>
        <w:rPr>
          <w:spacing w:val="-4"/>
        </w:rPr>
        <w:t>w</w:t>
      </w:r>
      <w:r>
        <w:rPr>
          <w:spacing w:val="-11"/>
        </w:rPr>
        <w:t xml:space="preserve"> </w:t>
      </w:r>
      <w:r>
        <w:rPr>
          <w:spacing w:val="-4"/>
        </w:rPr>
        <w:t>postępowaniu,</w:t>
      </w:r>
      <w:r>
        <w:rPr>
          <w:spacing w:val="-6"/>
        </w:rPr>
        <w:t xml:space="preserve"> </w:t>
      </w:r>
      <w:r>
        <w:rPr>
          <w:spacing w:val="-3"/>
        </w:rPr>
        <w:t>Zamawiający</w:t>
      </w:r>
      <w:r>
        <w:rPr>
          <w:spacing w:val="-9"/>
        </w:rPr>
        <w:t xml:space="preserve"> </w:t>
      </w:r>
      <w:r>
        <w:rPr>
          <w:spacing w:val="-3"/>
        </w:rPr>
        <w:t>nie</w:t>
      </w:r>
      <w:r>
        <w:rPr>
          <w:spacing w:val="-5"/>
        </w:rPr>
        <w:t xml:space="preserve"> </w:t>
      </w:r>
      <w:r>
        <w:rPr>
          <w:spacing w:val="-3"/>
        </w:rPr>
        <w:t>wymaga</w:t>
      </w:r>
      <w:r>
        <w:rPr>
          <w:spacing w:val="-9"/>
        </w:rPr>
        <w:t xml:space="preserve"> </w:t>
      </w:r>
      <w:r>
        <w:rPr>
          <w:spacing w:val="-3"/>
        </w:rPr>
        <w:t xml:space="preserve">złożenia </w:t>
      </w:r>
      <w:r>
        <w:rPr>
          <w:spacing w:val="-47"/>
        </w:rPr>
        <w:t xml:space="preserve">     </w:t>
      </w:r>
      <w:r>
        <w:t>podmiotowych</w:t>
      </w:r>
      <w:r>
        <w:rPr>
          <w:spacing w:val="-10"/>
        </w:rPr>
        <w:t xml:space="preserve"> </w:t>
      </w:r>
      <w:r>
        <w:t>środków</w:t>
      </w:r>
      <w:r>
        <w:rPr>
          <w:spacing w:val="-14"/>
        </w:rPr>
        <w:t xml:space="preserve"> </w:t>
      </w:r>
      <w:r>
        <w:t>dowodowych</w:t>
      </w:r>
    </w:p>
    <w:p w14:paraId="5D900A11" w14:textId="77777777" w:rsidR="005F49E4" w:rsidRDefault="005F49E4" w:rsidP="00EF381F">
      <w:pPr>
        <w:pStyle w:val="Tekstpodstawowy"/>
        <w:spacing w:before="5"/>
        <w:jc w:val="both"/>
        <w:rPr>
          <w:b/>
          <w:sz w:val="19"/>
        </w:rPr>
      </w:pPr>
    </w:p>
    <w:p w14:paraId="5942F629" w14:textId="77777777" w:rsidR="00E46EFE" w:rsidRDefault="00E46EFE" w:rsidP="00EF381F">
      <w:pPr>
        <w:pStyle w:val="Tekstpodstawowy"/>
        <w:spacing w:before="3"/>
        <w:jc w:val="both"/>
      </w:pPr>
    </w:p>
    <w:p w14:paraId="78EA5DA1" w14:textId="77777777" w:rsidR="00E46EFE" w:rsidRDefault="00E46EFE" w:rsidP="00C11677">
      <w:pPr>
        <w:pStyle w:val="Nagwek1"/>
        <w:numPr>
          <w:ilvl w:val="0"/>
          <w:numId w:val="7"/>
        </w:numPr>
        <w:tabs>
          <w:tab w:val="left" w:pos="1016"/>
        </w:tabs>
        <w:spacing w:before="1"/>
        <w:ind w:left="0" w:right="173" w:hanging="581"/>
        <w:jc w:val="left"/>
      </w:pPr>
      <w:r>
        <w:t>OPIS</w:t>
      </w:r>
      <w:r>
        <w:rPr>
          <w:spacing w:val="18"/>
        </w:rPr>
        <w:t xml:space="preserve"> </w:t>
      </w:r>
      <w:r>
        <w:t>CZĘŚCI</w:t>
      </w:r>
      <w:r>
        <w:rPr>
          <w:spacing w:val="17"/>
        </w:rPr>
        <w:t xml:space="preserve"> </w:t>
      </w:r>
      <w:r>
        <w:t>ZAMÓWIENIA,</w:t>
      </w:r>
      <w:r>
        <w:rPr>
          <w:spacing w:val="17"/>
        </w:rPr>
        <w:t xml:space="preserve"> </w:t>
      </w:r>
      <w:r>
        <w:t>JEŻELI</w:t>
      </w:r>
      <w:r>
        <w:rPr>
          <w:spacing w:val="20"/>
        </w:rPr>
        <w:t xml:space="preserve"> </w:t>
      </w:r>
      <w:r>
        <w:t>ZAMAWIAJĄCY</w:t>
      </w:r>
      <w:r>
        <w:rPr>
          <w:spacing w:val="17"/>
        </w:rPr>
        <w:t xml:space="preserve"> </w:t>
      </w:r>
      <w:r>
        <w:t>DOPUSZCZA</w:t>
      </w:r>
      <w:r>
        <w:rPr>
          <w:spacing w:val="20"/>
        </w:rPr>
        <w:t xml:space="preserve"> </w:t>
      </w:r>
      <w:r>
        <w:t>SKŁADANIE</w:t>
      </w:r>
      <w:r>
        <w:rPr>
          <w:spacing w:val="17"/>
        </w:rPr>
        <w:t xml:space="preserve"> </w:t>
      </w:r>
      <w:r>
        <w:t>OFERT</w:t>
      </w:r>
      <w:r>
        <w:rPr>
          <w:spacing w:val="-47"/>
        </w:rPr>
        <w:t xml:space="preserve"> </w:t>
      </w:r>
      <w:r>
        <w:t>CZĘŚCIOWYCH</w:t>
      </w:r>
    </w:p>
    <w:p w14:paraId="5216E86B" w14:textId="77777777" w:rsidR="00E46EFE" w:rsidRDefault="00E46EFE" w:rsidP="00EF381F">
      <w:pPr>
        <w:pStyle w:val="Tekstpodstawowy"/>
        <w:spacing w:before="7"/>
        <w:jc w:val="both"/>
        <w:rPr>
          <w:b/>
          <w:sz w:val="19"/>
        </w:rPr>
      </w:pPr>
    </w:p>
    <w:p w14:paraId="53DF1F52" w14:textId="77777777" w:rsidR="00E46EFE" w:rsidRDefault="00E46EFE" w:rsidP="00EF381F">
      <w:pPr>
        <w:pStyle w:val="Tekstpodstawowy"/>
        <w:spacing w:before="1"/>
        <w:jc w:val="both"/>
      </w:pPr>
      <w:r>
        <w:rPr>
          <w:spacing w:val="-4"/>
        </w:rPr>
        <w:t>Zamawiający</w:t>
      </w:r>
      <w:r>
        <w:rPr>
          <w:spacing w:val="33"/>
        </w:rPr>
        <w:t xml:space="preserve"> </w:t>
      </w:r>
      <w:r>
        <w:rPr>
          <w:spacing w:val="-4"/>
        </w:rPr>
        <w:t>dopuszcza</w:t>
      </w:r>
      <w:r>
        <w:rPr>
          <w:spacing w:val="-5"/>
        </w:rPr>
        <w:t xml:space="preserve"> </w:t>
      </w:r>
      <w:r>
        <w:rPr>
          <w:spacing w:val="-4"/>
        </w:rPr>
        <w:t>składanie</w:t>
      </w:r>
      <w:r>
        <w:rPr>
          <w:spacing w:val="-9"/>
        </w:rPr>
        <w:t xml:space="preserve"> </w:t>
      </w:r>
      <w:r>
        <w:rPr>
          <w:spacing w:val="-4"/>
        </w:rPr>
        <w:t>ofert</w:t>
      </w:r>
      <w:r>
        <w:rPr>
          <w:spacing w:val="-10"/>
        </w:rPr>
        <w:t xml:space="preserve"> </w:t>
      </w:r>
      <w:r>
        <w:rPr>
          <w:spacing w:val="-4"/>
        </w:rPr>
        <w:t>częściowych.</w:t>
      </w:r>
      <w:r>
        <w:rPr>
          <w:spacing w:val="-7"/>
        </w:rPr>
        <w:t xml:space="preserve"> </w:t>
      </w:r>
      <w:r>
        <w:rPr>
          <w:spacing w:val="-4"/>
        </w:rPr>
        <w:t>Zamówienie</w:t>
      </w:r>
      <w:r>
        <w:rPr>
          <w:spacing w:val="-7"/>
        </w:rPr>
        <w:t xml:space="preserve"> </w:t>
      </w:r>
      <w:r>
        <w:rPr>
          <w:spacing w:val="-3"/>
        </w:rPr>
        <w:t>składa</w:t>
      </w:r>
      <w:r>
        <w:rPr>
          <w:spacing w:val="-7"/>
        </w:rPr>
        <w:t xml:space="preserve"> </w:t>
      </w:r>
      <w:r>
        <w:rPr>
          <w:spacing w:val="-3"/>
        </w:rPr>
        <w:t>się</w:t>
      </w:r>
      <w:r>
        <w:rPr>
          <w:spacing w:val="-9"/>
        </w:rPr>
        <w:t xml:space="preserve"> </w:t>
      </w:r>
      <w:r>
        <w:rPr>
          <w:spacing w:val="-3"/>
        </w:rPr>
        <w:t>z</w:t>
      </w:r>
      <w:r>
        <w:rPr>
          <w:spacing w:val="-7"/>
        </w:rPr>
        <w:t xml:space="preserve"> </w:t>
      </w:r>
      <w:r>
        <w:rPr>
          <w:spacing w:val="-3"/>
        </w:rPr>
        <w:t>8</w:t>
      </w:r>
      <w:r>
        <w:rPr>
          <w:spacing w:val="-9"/>
        </w:rPr>
        <w:t xml:space="preserve"> </w:t>
      </w:r>
      <w:r>
        <w:rPr>
          <w:spacing w:val="-3"/>
        </w:rPr>
        <w:t>części</w:t>
      </w:r>
      <w:r>
        <w:rPr>
          <w:spacing w:val="-7"/>
        </w:rPr>
        <w:t xml:space="preserve"> </w:t>
      </w:r>
      <w:r>
        <w:rPr>
          <w:spacing w:val="-3"/>
        </w:rPr>
        <w:t>składowych.</w:t>
      </w:r>
    </w:p>
    <w:p w14:paraId="31C16D73" w14:textId="0252B68F" w:rsidR="00E46EFE" w:rsidRDefault="00E46EFE" w:rsidP="00EF381F">
      <w:pPr>
        <w:pStyle w:val="Tekstpodstawowy"/>
        <w:spacing w:before="1"/>
        <w:jc w:val="both"/>
      </w:pPr>
      <w:r w:rsidRPr="31947382">
        <w:t>Zamawiający przewiduje możliwość złożenia oferty przez jednego Wykonawcę na jedną lub więcej</w:t>
      </w:r>
      <w:r w:rsidR="002C4054">
        <w:t xml:space="preserve"> </w:t>
      </w:r>
      <w:r w:rsidRPr="31947382">
        <w:t>części składowych zamówienia.</w:t>
      </w:r>
    </w:p>
    <w:p w14:paraId="64909464" w14:textId="77777777" w:rsidR="00E46EFE" w:rsidRDefault="00E46EFE" w:rsidP="00EF381F">
      <w:pPr>
        <w:pStyle w:val="Tekstpodstawowy"/>
        <w:spacing w:before="1"/>
        <w:jc w:val="both"/>
      </w:pPr>
    </w:p>
    <w:p w14:paraId="1999A256" w14:textId="77777777" w:rsidR="00E46EFE" w:rsidRDefault="00E46EFE" w:rsidP="00EF381F">
      <w:pPr>
        <w:pStyle w:val="Tekstpodstawowy"/>
        <w:spacing w:before="3"/>
        <w:jc w:val="both"/>
      </w:pPr>
    </w:p>
    <w:p w14:paraId="35F58733" w14:textId="77777777" w:rsidR="00E46EFE" w:rsidRDefault="00E46EFE" w:rsidP="00EF381F">
      <w:pPr>
        <w:pStyle w:val="Nagwek1"/>
        <w:numPr>
          <w:ilvl w:val="0"/>
          <w:numId w:val="7"/>
        </w:numPr>
        <w:tabs>
          <w:tab w:val="left" w:pos="1016"/>
        </w:tabs>
        <w:ind w:left="0" w:right="171" w:hanging="656"/>
        <w:jc w:val="both"/>
      </w:pPr>
      <w:r>
        <w:t>INFORMACJE DOTYCZĄCE OFERT WARIANTOWYCH, W TYM INFORMACJE O SPOSOBIE</w:t>
      </w:r>
      <w:r>
        <w:rPr>
          <w:spacing w:val="1"/>
        </w:rPr>
        <w:t xml:space="preserve"> </w:t>
      </w:r>
      <w:r>
        <w:rPr>
          <w:spacing w:val="-1"/>
        </w:rPr>
        <w:t xml:space="preserve">PRZEDSTAWIANIA OFERT WARIANTOWYCH ORAZ MINIMALNE WARUNKI, </w:t>
      </w:r>
      <w:r>
        <w:t>JAKIM MUSZĄ</w:t>
      </w:r>
      <w:r>
        <w:rPr>
          <w:spacing w:val="-47"/>
        </w:rPr>
        <w:t xml:space="preserve"> </w:t>
      </w:r>
      <w:r>
        <w:rPr>
          <w:spacing w:val="-2"/>
        </w:rPr>
        <w:t>ODPOWIADAĆ</w:t>
      </w:r>
      <w:r>
        <w:rPr>
          <w:spacing w:val="-11"/>
        </w:rPr>
        <w:t xml:space="preserve"> </w:t>
      </w:r>
      <w:r>
        <w:rPr>
          <w:spacing w:val="-2"/>
        </w:rPr>
        <w:t>OFERTY</w:t>
      </w:r>
      <w:r>
        <w:rPr>
          <w:spacing w:val="-6"/>
        </w:rPr>
        <w:t xml:space="preserve"> </w:t>
      </w:r>
      <w:r>
        <w:rPr>
          <w:spacing w:val="-2"/>
        </w:rPr>
        <w:t>WARIANTOWE,</w:t>
      </w:r>
      <w:r>
        <w:rPr>
          <w:spacing w:val="-9"/>
        </w:rPr>
        <w:t xml:space="preserve"> </w:t>
      </w:r>
      <w:r>
        <w:rPr>
          <w:spacing w:val="-2"/>
        </w:rPr>
        <w:t>JEŻELI</w:t>
      </w:r>
      <w:r>
        <w:rPr>
          <w:spacing w:val="-6"/>
        </w:rPr>
        <w:t xml:space="preserve"> </w:t>
      </w:r>
      <w:r>
        <w:rPr>
          <w:spacing w:val="-2"/>
        </w:rPr>
        <w:t>ZAMAWIAJĄCY</w:t>
      </w:r>
      <w:r>
        <w:rPr>
          <w:spacing w:val="-8"/>
        </w:rPr>
        <w:t xml:space="preserve"> </w:t>
      </w:r>
      <w:r>
        <w:rPr>
          <w:spacing w:val="-2"/>
        </w:rPr>
        <w:t>WYMAGA</w:t>
      </w:r>
      <w:r>
        <w:rPr>
          <w:spacing w:val="-9"/>
        </w:rPr>
        <w:t xml:space="preserve"> </w:t>
      </w:r>
      <w:r>
        <w:rPr>
          <w:spacing w:val="-1"/>
        </w:rPr>
        <w:t>LUB</w:t>
      </w:r>
      <w:r>
        <w:rPr>
          <w:spacing w:val="-7"/>
        </w:rPr>
        <w:t xml:space="preserve"> </w:t>
      </w:r>
      <w:r>
        <w:rPr>
          <w:spacing w:val="-1"/>
        </w:rPr>
        <w:t>DOPUSZCZA</w:t>
      </w:r>
      <w:r>
        <w:rPr>
          <w:spacing w:val="-47"/>
        </w:rPr>
        <w:t xml:space="preserve"> </w:t>
      </w:r>
      <w:r>
        <w:t>ICH</w:t>
      </w:r>
      <w:r>
        <w:rPr>
          <w:spacing w:val="-7"/>
        </w:rPr>
        <w:t xml:space="preserve"> </w:t>
      </w:r>
      <w:r>
        <w:t>SKŁADANIE;</w:t>
      </w:r>
    </w:p>
    <w:p w14:paraId="27506DB8" w14:textId="77777777" w:rsidR="00E46EFE" w:rsidRDefault="00E46EFE" w:rsidP="00EF381F">
      <w:pPr>
        <w:pStyle w:val="Tekstpodstawowy"/>
        <w:spacing w:before="6"/>
        <w:jc w:val="both"/>
        <w:rPr>
          <w:b/>
          <w:sz w:val="19"/>
        </w:rPr>
      </w:pPr>
    </w:p>
    <w:p w14:paraId="538DFC8A" w14:textId="77777777" w:rsidR="00E46EFE" w:rsidRDefault="00E46EFE" w:rsidP="00EF381F">
      <w:pPr>
        <w:pStyle w:val="Tekstpodstawowy"/>
        <w:jc w:val="both"/>
      </w:pPr>
      <w:r>
        <w:rPr>
          <w:spacing w:val="-4"/>
        </w:rPr>
        <w:t>Zamawiający</w:t>
      </w:r>
      <w:r>
        <w:rPr>
          <w:spacing w:val="-9"/>
        </w:rPr>
        <w:t xml:space="preserve"> </w:t>
      </w:r>
      <w:r>
        <w:rPr>
          <w:spacing w:val="-4"/>
        </w:rPr>
        <w:t>nie</w:t>
      </w:r>
      <w:r>
        <w:rPr>
          <w:spacing w:val="-8"/>
        </w:rPr>
        <w:t xml:space="preserve"> </w:t>
      </w:r>
      <w:r>
        <w:rPr>
          <w:spacing w:val="-4"/>
        </w:rPr>
        <w:t>dopuszcza</w:t>
      </w:r>
      <w:r>
        <w:rPr>
          <w:spacing w:val="-6"/>
        </w:rPr>
        <w:t xml:space="preserve"> </w:t>
      </w:r>
      <w:r>
        <w:rPr>
          <w:spacing w:val="-4"/>
        </w:rPr>
        <w:t>składania</w:t>
      </w:r>
      <w:r>
        <w:rPr>
          <w:spacing w:val="-6"/>
        </w:rPr>
        <w:t xml:space="preserve"> </w:t>
      </w:r>
      <w:r>
        <w:rPr>
          <w:spacing w:val="-4"/>
        </w:rPr>
        <w:t>ofert</w:t>
      </w:r>
      <w:r>
        <w:rPr>
          <w:spacing w:val="-5"/>
        </w:rPr>
        <w:t xml:space="preserve"> </w:t>
      </w:r>
      <w:r>
        <w:rPr>
          <w:spacing w:val="-4"/>
        </w:rPr>
        <w:t>wariantowych.</w:t>
      </w:r>
    </w:p>
    <w:p w14:paraId="091E2C07" w14:textId="77777777" w:rsidR="00E46EFE" w:rsidRDefault="00E46EFE" w:rsidP="00EF381F">
      <w:pPr>
        <w:pStyle w:val="Tekstpodstawowy"/>
        <w:spacing w:before="6"/>
        <w:jc w:val="both"/>
      </w:pPr>
    </w:p>
    <w:p w14:paraId="658BBF9D" w14:textId="77777777" w:rsidR="00E46EFE" w:rsidRDefault="00E46EFE" w:rsidP="00EF381F">
      <w:pPr>
        <w:pStyle w:val="Nagwek1"/>
        <w:numPr>
          <w:ilvl w:val="0"/>
          <w:numId w:val="7"/>
        </w:numPr>
        <w:tabs>
          <w:tab w:val="left" w:pos="1016"/>
        </w:tabs>
        <w:ind w:left="0" w:right="1212" w:hanging="728"/>
        <w:jc w:val="both"/>
      </w:pPr>
      <w:r>
        <w:rPr>
          <w:w w:val="95"/>
        </w:rPr>
        <w:t>WYMAGANIA</w:t>
      </w:r>
      <w:r>
        <w:rPr>
          <w:spacing w:val="14"/>
          <w:w w:val="95"/>
        </w:rPr>
        <w:t xml:space="preserve"> </w:t>
      </w:r>
      <w:r>
        <w:rPr>
          <w:w w:val="95"/>
        </w:rPr>
        <w:t>W</w:t>
      </w:r>
      <w:r>
        <w:rPr>
          <w:spacing w:val="18"/>
          <w:w w:val="95"/>
        </w:rPr>
        <w:t xml:space="preserve"> </w:t>
      </w:r>
      <w:r>
        <w:rPr>
          <w:w w:val="95"/>
        </w:rPr>
        <w:t>ZAKRESIE</w:t>
      </w:r>
      <w:r>
        <w:rPr>
          <w:spacing w:val="16"/>
          <w:w w:val="95"/>
        </w:rPr>
        <w:t xml:space="preserve"> </w:t>
      </w:r>
      <w:r>
        <w:rPr>
          <w:w w:val="95"/>
        </w:rPr>
        <w:t>ZATRUDNIENIA</w:t>
      </w:r>
      <w:r>
        <w:rPr>
          <w:spacing w:val="12"/>
          <w:w w:val="95"/>
        </w:rPr>
        <w:t xml:space="preserve"> </w:t>
      </w:r>
      <w:r>
        <w:rPr>
          <w:w w:val="95"/>
        </w:rPr>
        <w:t>NA</w:t>
      </w:r>
      <w:r>
        <w:rPr>
          <w:spacing w:val="9"/>
          <w:w w:val="95"/>
        </w:rPr>
        <w:t xml:space="preserve"> </w:t>
      </w:r>
      <w:r>
        <w:rPr>
          <w:w w:val="95"/>
        </w:rPr>
        <w:t>PODSTAWIE</w:t>
      </w:r>
      <w:r>
        <w:rPr>
          <w:spacing w:val="13"/>
          <w:w w:val="95"/>
        </w:rPr>
        <w:t xml:space="preserve"> </w:t>
      </w:r>
      <w:r>
        <w:rPr>
          <w:w w:val="95"/>
        </w:rPr>
        <w:t>STOSUNKU</w:t>
      </w:r>
      <w:r>
        <w:rPr>
          <w:spacing w:val="14"/>
          <w:w w:val="95"/>
        </w:rPr>
        <w:t xml:space="preserve"> </w:t>
      </w:r>
      <w:r>
        <w:rPr>
          <w:w w:val="95"/>
        </w:rPr>
        <w:t>PRACY,</w:t>
      </w:r>
      <w:r>
        <w:rPr>
          <w:spacing w:val="15"/>
          <w:w w:val="95"/>
        </w:rPr>
        <w:t xml:space="preserve"> </w:t>
      </w:r>
      <w:r>
        <w:rPr>
          <w:w w:val="95"/>
        </w:rPr>
        <w:t>W</w:t>
      </w:r>
      <w:r>
        <w:rPr>
          <w:spacing w:val="1"/>
          <w:w w:val="95"/>
        </w:rPr>
        <w:t xml:space="preserve"> </w:t>
      </w:r>
      <w:r>
        <w:rPr>
          <w:w w:val="95"/>
        </w:rPr>
        <w:t>OKOLICZNOŚCIACH,</w:t>
      </w:r>
      <w:r>
        <w:rPr>
          <w:spacing w:val="-6"/>
          <w:w w:val="95"/>
        </w:rPr>
        <w:t xml:space="preserve"> </w:t>
      </w:r>
      <w:r>
        <w:rPr>
          <w:w w:val="95"/>
        </w:rPr>
        <w:t>O</w:t>
      </w:r>
      <w:r>
        <w:rPr>
          <w:spacing w:val="-4"/>
          <w:w w:val="95"/>
        </w:rPr>
        <w:t xml:space="preserve"> </w:t>
      </w:r>
      <w:r>
        <w:rPr>
          <w:w w:val="95"/>
        </w:rPr>
        <w:t>KTÓRYCH</w:t>
      </w:r>
      <w:r>
        <w:rPr>
          <w:spacing w:val="-6"/>
          <w:w w:val="95"/>
        </w:rPr>
        <w:t xml:space="preserve"> </w:t>
      </w:r>
      <w:r>
        <w:rPr>
          <w:w w:val="95"/>
        </w:rPr>
        <w:t>MOWA</w:t>
      </w:r>
      <w:r>
        <w:rPr>
          <w:spacing w:val="-3"/>
          <w:w w:val="95"/>
        </w:rPr>
        <w:t xml:space="preserve"> </w:t>
      </w:r>
      <w:r>
        <w:rPr>
          <w:w w:val="95"/>
        </w:rPr>
        <w:t>W</w:t>
      </w:r>
      <w:r>
        <w:rPr>
          <w:spacing w:val="-3"/>
          <w:w w:val="95"/>
        </w:rPr>
        <w:t xml:space="preserve"> </w:t>
      </w:r>
      <w:r>
        <w:rPr>
          <w:w w:val="95"/>
        </w:rPr>
        <w:t>ART.</w:t>
      </w:r>
      <w:r>
        <w:rPr>
          <w:spacing w:val="-1"/>
          <w:w w:val="95"/>
        </w:rPr>
        <w:t xml:space="preserve"> </w:t>
      </w:r>
      <w:r>
        <w:rPr>
          <w:w w:val="95"/>
        </w:rPr>
        <w:t>95</w:t>
      </w:r>
    </w:p>
    <w:p w14:paraId="3D42D748" w14:textId="77777777" w:rsidR="00E46EFE" w:rsidRDefault="00E46EFE" w:rsidP="00EF381F">
      <w:pPr>
        <w:pStyle w:val="Tekstpodstawowy"/>
        <w:spacing w:before="5"/>
        <w:jc w:val="both"/>
        <w:rPr>
          <w:b/>
          <w:sz w:val="19"/>
        </w:rPr>
      </w:pPr>
    </w:p>
    <w:p w14:paraId="4849B88D" w14:textId="77777777" w:rsidR="00E46EFE" w:rsidRDefault="00E46EFE" w:rsidP="00EF381F">
      <w:pPr>
        <w:pStyle w:val="Tekstpodstawowy"/>
        <w:jc w:val="both"/>
      </w:pPr>
      <w:r>
        <w:rPr>
          <w:spacing w:val="-4"/>
        </w:rPr>
        <w:t>Nie</w:t>
      </w:r>
      <w:r>
        <w:rPr>
          <w:spacing w:val="-7"/>
        </w:rPr>
        <w:t xml:space="preserve"> </w:t>
      </w:r>
      <w:r>
        <w:rPr>
          <w:spacing w:val="-4"/>
        </w:rPr>
        <w:t>dotyczy</w:t>
      </w:r>
      <w:r>
        <w:rPr>
          <w:spacing w:val="-11"/>
        </w:rPr>
        <w:t xml:space="preserve"> </w:t>
      </w:r>
      <w:r>
        <w:rPr>
          <w:spacing w:val="-4"/>
        </w:rPr>
        <w:t>(przedmiotem</w:t>
      </w:r>
      <w:r>
        <w:rPr>
          <w:spacing w:val="-8"/>
        </w:rPr>
        <w:t xml:space="preserve"> </w:t>
      </w:r>
      <w:r>
        <w:rPr>
          <w:spacing w:val="-4"/>
        </w:rPr>
        <w:t>zamówienia</w:t>
      </w:r>
      <w:r>
        <w:rPr>
          <w:spacing w:val="-5"/>
        </w:rPr>
        <w:t xml:space="preserve"> </w:t>
      </w:r>
      <w:r>
        <w:rPr>
          <w:spacing w:val="-4"/>
        </w:rPr>
        <w:t>są</w:t>
      </w:r>
      <w:r>
        <w:rPr>
          <w:spacing w:val="-7"/>
        </w:rPr>
        <w:t xml:space="preserve"> </w:t>
      </w:r>
      <w:r>
        <w:rPr>
          <w:spacing w:val="-4"/>
        </w:rPr>
        <w:t>dostawy</w:t>
      </w:r>
      <w:r>
        <w:rPr>
          <w:spacing w:val="-13"/>
        </w:rPr>
        <w:t xml:space="preserve"> </w:t>
      </w:r>
      <w:r>
        <w:rPr>
          <w:spacing w:val="-4"/>
        </w:rPr>
        <w:t>a</w:t>
      </w:r>
      <w:r>
        <w:rPr>
          <w:spacing w:val="-5"/>
        </w:rPr>
        <w:t xml:space="preserve"> </w:t>
      </w:r>
      <w:r>
        <w:rPr>
          <w:spacing w:val="-4"/>
        </w:rPr>
        <w:t>nie</w:t>
      </w:r>
      <w:r>
        <w:rPr>
          <w:spacing w:val="-5"/>
        </w:rPr>
        <w:t xml:space="preserve"> </w:t>
      </w:r>
      <w:r>
        <w:rPr>
          <w:spacing w:val="-3"/>
        </w:rPr>
        <w:t>usługi</w:t>
      </w:r>
      <w:r>
        <w:rPr>
          <w:spacing w:val="-7"/>
        </w:rPr>
        <w:t xml:space="preserve"> </w:t>
      </w:r>
      <w:r>
        <w:rPr>
          <w:spacing w:val="-3"/>
        </w:rPr>
        <w:t>lub</w:t>
      </w:r>
      <w:r>
        <w:rPr>
          <w:spacing w:val="-9"/>
        </w:rPr>
        <w:t xml:space="preserve"> </w:t>
      </w:r>
      <w:r>
        <w:rPr>
          <w:spacing w:val="-3"/>
        </w:rPr>
        <w:t>roboty</w:t>
      </w:r>
      <w:r>
        <w:rPr>
          <w:spacing w:val="-9"/>
        </w:rPr>
        <w:t xml:space="preserve"> </w:t>
      </w:r>
      <w:r>
        <w:rPr>
          <w:spacing w:val="-3"/>
        </w:rPr>
        <w:t>budowalne).</w:t>
      </w:r>
    </w:p>
    <w:p w14:paraId="4F39D96E" w14:textId="77777777" w:rsidR="00E46EFE" w:rsidRDefault="00E46EFE" w:rsidP="00EF381F">
      <w:pPr>
        <w:jc w:val="both"/>
      </w:pPr>
    </w:p>
    <w:p w14:paraId="7957337D" w14:textId="77777777" w:rsidR="00E46EFE" w:rsidRDefault="00E46EFE" w:rsidP="00EF381F">
      <w:pPr>
        <w:jc w:val="both"/>
      </w:pPr>
    </w:p>
    <w:p w14:paraId="215F3D25" w14:textId="77777777" w:rsidR="00E46EFE" w:rsidRDefault="00E46EFE" w:rsidP="00EF381F">
      <w:pPr>
        <w:jc w:val="both"/>
      </w:pPr>
    </w:p>
    <w:p w14:paraId="5DB97C4C" w14:textId="59B146CB" w:rsidR="00E46EFE" w:rsidRDefault="00E46EFE" w:rsidP="00EF381F">
      <w:pPr>
        <w:pStyle w:val="Nagwek1"/>
        <w:tabs>
          <w:tab w:val="left" w:pos="1016"/>
        </w:tabs>
        <w:spacing w:before="75"/>
        <w:ind w:left="0" w:right="174"/>
        <w:jc w:val="both"/>
      </w:pPr>
      <w:r>
        <w:rPr>
          <w:spacing w:val="-4"/>
        </w:rPr>
        <w:t>XXI</w:t>
      </w:r>
      <w:r w:rsidR="005F49E4">
        <w:rPr>
          <w:spacing w:val="-4"/>
        </w:rPr>
        <w:t>I</w:t>
      </w:r>
      <w:r>
        <w:rPr>
          <w:spacing w:val="-4"/>
        </w:rPr>
        <w:t xml:space="preserve">I.    INFORMACJA O ZASTRZEŻENIU MOŻLIWOŚCI UBIEGANIA </w:t>
      </w:r>
      <w:r>
        <w:rPr>
          <w:spacing w:val="-3"/>
        </w:rPr>
        <w:t>SIĘ O UDZIELENIE   ZAMÓWIENIA</w:t>
      </w:r>
      <w:r>
        <w:rPr>
          <w:spacing w:val="-47"/>
        </w:rPr>
        <w:t xml:space="preserve"> </w:t>
      </w:r>
      <w:r>
        <w:rPr>
          <w:w w:val="95"/>
        </w:rPr>
        <w:t>WYŁĄCZNIE</w:t>
      </w:r>
      <w:r>
        <w:rPr>
          <w:spacing w:val="-4"/>
          <w:w w:val="95"/>
        </w:rPr>
        <w:t xml:space="preserve"> </w:t>
      </w:r>
      <w:r>
        <w:rPr>
          <w:w w:val="95"/>
        </w:rPr>
        <w:t>PRZEZ</w:t>
      </w:r>
      <w:r>
        <w:rPr>
          <w:spacing w:val="-5"/>
          <w:w w:val="95"/>
        </w:rPr>
        <w:t xml:space="preserve"> </w:t>
      </w:r>
      <w:r>
        <w:rPr>
          <w:w w:val="95"/>
        </w:rPr>
        <w:t>WYKONAWCÓW,</w:t>
      </w:r>
      <w:r>
        <w:rPr>
          <w:spacing w:val="-2"/>
          <w:w w:val="95"/>
        </w:rPr>
        <w:t xml:space="preserve"> </w:t>
      </w:r>
      <w:r>
        <w:rPr>
          <w:w w:val="95"/>
        </w:rPr>
        <w:t>O</w:t>
      </w:r>
      <w:r>
        <w:rPr>
          <w:spacing w:val="-3"/>
          <w:w w:val="95"/>
        </w:rPr>
        <w:t xml:space="preserve"> </w:t>
      </w:r>
      <w:r>
        <w:rPr>
          <w:w w:val="95"/>
        </w:rPr>
        <w:t>KTÓRYCH</w:t>
      </w:r>
      <w:r>
        <w:rPr>
          <w:spacing w:val="-1"/>
          <w:w w:val="95"/>
        </w:rPr>
        <w:t xml:space="preserve"> </w:t>
      </w:r>
      <w:r>
        <w:rPr>
          <w:w w:val="95"/>
        </w:rPr>
        <w:t>MOWA</w:t>
      </w:r>
      <w:r>
        <w:rPr>
          <w:spacing w:val="-4"/>
          <w:w w:val="95"/>
        </w:rPr>
        <w:t xml:space="preserve"> </w:t>
      </w:r>
      <w:r>
        <w:rPr>
          <w:w w:val="95"/>
        </w:rPr>
        <w:t>W</w:t>
      </w:r>
      <w:r>
        <w:rPr>
          <w:spacing w:val="-2"/>
          <w:w w:val="95"/>
        </w:rPr>
        <w:t xml:space="preserve"> </w:t>
      </w:r>
      <w:r>
        <w:rPr>
          <w:w w:val="95"/>
        </w:rPr>
        <w:t>ART.</w:t>
      </w:r>
      <w:r>
        <w:rPr>
          <w:spacing w:val="-4"/>
          <w:w w:val="95"/>
        </w:rPr>
        <w:t xml:space="preserve"> </w:t>
      </w:r>
      <w:r>
        <w:rPr>
          <w:w w:val="95"/>
        </w:rPr>
        <w:t>94</w:t>
      </w:r>
    </w:p>
    <w:p w14:paraId="2FE250DE" w14:textId="77777777" w:rsidR="00E46EFE" w:rsidRDefault="00E46EFE" w:rsidP="00EF381F">
      <w:pPr>
        <w:pStyle w:val="Tekstpodstawowy"/>
        <w:spacing w:before="6"/>
        <w:jc w:val="both"/>
        <w:rPr>
          <w:b/>
        </w:rPr>
      </w:pPr>
    </w:p>
    <w:p w14:paraId="184525A6" w14:textId="77777777" w:rsidR="00E46EFE" w:rsidRDefault="00E46EFE" w:rsidP="00EF381F">
      <w:pPr>
        <w:pStyle w:val="Tekstpodstawowy"/>
        <w:jc w:val="both"/>
      </w:pPr>
      <w:r>
        <w:rPr>
          <w:spacing w:val="-4"/>
        </w:rPr>
        <w:t>Zamawiający</w:t>
      </w:r>
      <w:r>
        <w:rPr>
          <w:spacing w:val="-9"/>
        </w:rPr>
        <w:t xml:space="preserve"> </w:t>
      </w:r>
      <w:r>
        <w:rPr>
          <w:spacing w:val="-4"/>
        </w:rPr>
        <w:t>nie</w:t>
      </w:r>
      <w:r>
        <w:rPr>
          <w:spacing w:val="-9"/>
        </w:rPr>
        <w:t xml:space="preserve"> </w:t>
      </w:r>
      <w:r>
        <w:rPr>
          <w:spacing w:val="-4"/>
        </w:rPr>
        <w:t>przewiduje</w:t>
      </w:r>
      <w:r>
        <w:rPr>
          <w:spacing w:val="-5"/>
        </w:rPr>
        <w:t xml:space="preserve"> </w:t>
      </w:r>
      <w:r>
        <w:rPr>
          <w:spacing w:val="-4"/>
        </w:rPr>
        <w:t>zastrzeżeń</w:t>
      </w:r>
      <w:r>
        <w:rPr>
          <w:spacing w:val="-9"/>
        </w:rPr>
        <w:t xml:space="preserve"> </w:t>
      </w:r>
      <w:r>
        <w:rPr>
          <w:spacing w:val="-4"/>
        </w:rPr>
        <w:t>w</w:t>
      </w:r>
      <w:r>
        <w:rPr>
          <w:spacing w:val="-9"/>
        </w:rPr>
        <w:t xml:space="preserve"> </w:t>
      </w:r>
      <w:r>
        <w:rPr>
          <w:spacing w:val="-3"/>
        </w:rPr>
        <w:t>tym</w:t>
      </w:r>
      <w:r>
        <w:rPr>
          <w:spacing w:val="-8"/>
        </w:rPr>
        <w:t xml:space="preserve"> </w:t>
      </w:r>
      <w:r>
        <w:rPr>
          <w:spacing w:val="-3"/>
        </w:rPr>
        <w:t>zakresie.</w:t>
      </w:r>
    </w:p>
    <w:p w14:paraId="2FC21258" w14:textId="77777777" w:rsidR="00E46EFE" w:rsidRDefault="00E46EFE" w:rsidP="00EF381F">
      <w:pPr>
        <w:pStyle w:val="Tekstpodstawowy"/>
        <w:spacing w:before="4"/>
        <w:jc w:val="both"/>
        <w:rPr>
          <w:sz w:val="21"/>
        </w:rPr>
      </w:pPr>
    </w:p>
    <w:p w14:paraId="434686EC" w14:textId="6BD2E6FA" w:rsidR="00E46EFE" w:rsidRDefault="00E46EFE" w:rsidP="00EF381F">
      <w:pPr>
        <w:pStyle w:val="Nagwek1"/>
        <w:tabs>
          <w:tab w:val="left" w:pos="1016"/>
        </w:tabs>
        <w:ind w:left="0"/>
        <w:jc w:val="both"/>
      </w:pPr>
      <w:r>
        <w:rPr>
          <w:w w:val="95"/>
        </w:rPr>
        <w:t>XX</w:t>
      </w:r>
      <w:r w:rsidR="005F49E4">
        <w:rPr>
          <w:w w:val="95"/>
        </w:rPr>
        <w:t>IV</w:t>
      </w:r>
      <w:r>
        <w:rPr>
          <w:w w:val="95"/>
        </w:rPr>
        <w:t>.     WYMAGANIA</w:t>
      </w:r>
      <w:r>
        <w:rPr>
          <w:spacing w:val="13"/>
          <w:w w:val="95"/>
        </w:rPr>
        <w:t xml:space="preserve"> </w:t>
      </w:r>
      <w:r>
        <w:rPr>
          <w:w w:val="95"/>
        </w:rPr>
        <w:t>DOTYCZĄCE</w:t>
      </w:r>
      <w:r>
        <w:rPr>
          <w:spacing w:val="12"/>
          <w:w w:val="95"/>
        </w:rPr>
        <w:t xml:space="preserve"> </w:t>
      </w:r>
      <w:r>
        <w:rPr>
          <w:w w:val="95"/>
        </w:rPr>
        <w:t>WADIUM,</w:t>
      </w:r>
      <w:r>
        <w:rPr>
          <w:spacing w:val="7"/>
          <w:w w:val="95"/>
        </w:rPr>
        <w:t xml:space="preserve"> </w:t>
      </w:r>
      <w:r>
        <w:rPr>
          <w:w w:val="95"/>
        </w:rPr>
        <w:t>W</w:t>
      </w:r>
      <w:r>
        <w:rPr>
          <w:spacing w:val="13"/>
          <w:w w:val="95"/>
        </w:rPr>
        <w:t xml:space="preserve"> </w:t>
      </w:r>
      <w:r>
        <w:rPr>
          <w:w w:val="95"/>
        </w:rPr>
        <w:t>TYM</w:t>
      </w:r>
      <w:r>
        <w:rPr>
          <w:spacing w:val="16"/>
          <w:w w:val="95"/>
        </w:rPr>
        <w:t xml:space="preserve"> </w:t>
      </w:r>
      <w:r>
        <w:rPr>
          <w:w w:val="95"/>
        </w:rPr>
        <w:t>JEGO</w:t>
      </w:r>
      <w:r>
        <w:rPr>
          <w:spacing w:val="12"/>
          <w:w w:val="95"/>
        </w:rPr>
        <w:t xml:space="preserve"> </w:t>
      </w:r>
      <w:r>
        <w:rPr>
          <w:w w:val="95"/>
        </w:rPr>
        <w:t>KWOTĘ</w:t>
      </w:r>
    </w:p>
    <w:p w14:paraId="03B2D41E" w14:textId="77777777" w:rsidR="00E46EFE" w:rsidRDefault="00E46EFE" w:rsidP="00EF381F">
      <w:pPr>
        <w:pStyle w:val="Tekstpodstawowy"/>
        <w:spacing w:before="6"/>
        <w:jc w:val="both"/>
        <w:rPr>
          <w:b/>
        </w:rPr>
      </w:pPr>
    </w:p>
    <w:p w14:paraId="7E804834" w14:textId="77777777" w:rsidR="00E46EFE" w:rsidRDefault="00E46EFE" w:rsidP="00EF381F">
      <w:pPr>
        <w:pStyle w:val="Tekstpodstawowy"/>
        <w:jc w:val="both"/>
        <w:rPr>
          <w:spacing w:val="-3"/>
        </w:rPr>
      </w:pPr>
      <w:r>
        <w:rPr>
          <w:spacing w:val="-4"/>
        </w:rPr>
        <w:t>Zamawiający</w:t>
      </w:r>
      <w:r>
        <w:rPr>
          <w:spacing w:val="-9"/>
        </w:rPr>
        <w:t xml:space="preserve"> </w:t>
      </w:r>
      <w:r>
        <w:rPr>
          <w:spacing w:val="-4"/>
        </w:rPr>
        <w:t>nie</w:t>
      </w:r>
      <w:r>
        <w:rPr>
          <w:spacing w:val="-9"/>
        </w:rPr>
        <w:t xml:space="preserve"> </w:t>
      </w:r>
      <w:r>
        <w:rPr>
          <w:spacing w:val="-4"/>
        </w:rPr>
        <w:t>przewiduje</w:t>
      </w:r>
      <w:r>
        <w:rPr>
          <w:spacing w:val="-8"/>
        </w:rPr>
        <w:t xml:space="preserve"> </w:t>
      </w:r>
      <w:r>
        <w:rPr>
          <w:spacing w:val="-4"/>
        </w:rPr>
        <w:t>obowiązku</w:t>
      </w:r>
      <w:r>
        <w:rPr>
          <w:spacing w:val="-9"/>
        </w:rPr>
        <w:t xml:space="preserve"> </w:t>
      </w:r>
      <w:r>
        <w:rPr>
          <w:spacing w:val="-4"/>
        </w:rPr>
        <w:t>wniesienia</w:t>
      </w:r>
      <w:r>
        <w:rPr>
          <w:spacing w:val="-6"/>
        </w:rPr>
        <w:t xml:space="preserve"> </w:t>
      </w:r>
      <w:r>
        <w:rPr>
          <w:spacing w:val="-3"/>
        </w:rPr>
        <w:t>wadium.</w:t>
      </w:r>
    </w:p>
    <w:p w14:paraId="1A5EF3C5" w14:textId="77777777" w:rsidR="00E46EFE" w:rsidRDefault="00E46EFE" w:rsidP="00EF381F">
      <w:pPr>
        <w:pStyle w:val="Tekstpodstawowy"/>
        <w:jc w:val="both"/>
      </w:pPr>
    </w:p>
    <w:p w14:paraId="47BA903A" w14:textId="14F3E601" w:rsidR="00E46EFE" w:rsidRDefault="00E46EFE" w:rsidP="00EF381F">
      <w:pPr>
        <w:pStyle w:val="Nagwek1"/>
        <w:tabs>
          <w:tab w:val="left" w:pos="1016"/>
        </w:tabs>
        <w:spacing w:before="5"/>
        <w:ind w:left="0" w:right="174"/>
        <w:jc w:val="both"/>
      </w:pPr>
      <w:r>
        <w:rPr>
          <w:spacing w:val="-3"/>
        </w:rPr>
        <w:t>XXV.     INFORMACJA</w:t>
      </w:r>
      <w:r>
        <w:rPr>
          <w:spacing w:val="-9"/>
        </w:rPr>
        <w:t xml:space="preserve"> </w:t>
      </w:r>
      <w:r>
        <w:rPr>
          <w:spacing w:val="-3"/>
        </w:rPr>
        <w:t>O</w:t>
      </w:r>
      <w:r>
        <w:rPr>
          <w:spacing w:val="-7"/>
        </w:rPr>
        <w:t xml:space="preserve"> </w:t>
      </w:r>
      <w:r>
        <w:rPr>
          <w:spacing w:val="-3"/>
        </w:rPr>
        <w:t xml:space="preserve">PRZEWIDYWANYCH </w:t>
      </w:r>
      <w:r>
        <w:rPr>
          <w:spacing w:val="-2"/>
        </w:rPr>
        <w:t>ZAMÓWIENIACH,</w:t>
      </w:r>
      <w:r>
        <w:rPr>
          <w:spacing w:val="-7"/>
        </w:rPr>
        <w:t xml:space="preserve"> </w:t>
      </w:r>
      <w:r>
        <w:rPr>
          <w:spacing w:val="-2"/>
        </w:rPr>
        <w:t>O</w:t>
      </w:r>
      <w:r>
        <w:rPr>
          <w:spacing w:val="-8"/>
        </w:rPr>
        <w:t xml:space="preserve"> </w:t>
      </w:r>
      <w:r>
        <w:rPr>
          <w:spacing w:val="-2"/>
        </w:rPr>
        <w:t>KTÓRYCH</w:t>
      </w:r>
      <w:r>
        <w:rPr>
          <w:spacing w:val="-6"/>
        </w:rPr>
        <w:t xml:space="preserve"> </w:t>
      </w:r>
      <w:r>
        <w:rPr>
          <w:spacing w:val="-2"/>
        </w:rPr>
        <w:t>MOWA</w:t>
      </w:r>
      <w:r>
        <w:rPr>
          <w:spacing w:val="-9"/>
        </w:rPr>
        <w:t xml:space="preserve"> </w:t>
      </w:r>
      <w:r>
        <w:rPr>
          <w:spacing w:val="-2"/>
        </w:rPr>
        <w:t>W</w:t>
      </w:r>
      <w:r>
        <w:rPr>
          <w:spacing w:val="-7"/>
        </w:rPr>
        <w:t xml:space="preserve"> </w:t>
      </w:r>
      <w:r>
        <w:rPr>
          <w:spacing w:val="-2"/>
        </w:rPr>
        <w:t>ART.</w:t>
      </w:r>
      <w:r>
        <w:rPr>
          <w:spacing w:val="-9"/>
        </w:rPr>
        <w:t xml:space="preserve"> </w:t>
      </w:r>
      <w:r>
        <w:rPr>
          <w:spacing w:val="-2"/>
        </w:rPr>
        <w:t>214</w:t>
      </w:r>
      <w:r>
        <w:rPr>
          <w:spacing w:val="-7"/>
        </w:rPr>
        <w:t xml:space="preserve"> </w:t>
      </w:r>
      <w:r>
        <w:rPr>
          <w:spacing w:val="-2"/>
        </w:rPr>
        <w:t>UST.</w:t>
      </w:r>
      <w:r>
        <w:rPr>
          <w:spacing w:val="-47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PKT</w:t>
      </w:r>
      <w:r>
        <w:rPr>
          <w:spacing w:val="-8"/>
        </w:rPr>
        <w:t xml:space="preserve"> </w:t>
      </w:r>
      <w:r>
        <w:t>7</w:t>
      </w:r>
      <w:r>
        <w:rPr>
          <w:spacing w:val="-7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8</w:t>
      </w:r>
    </w:p>
    <w:p w14:paraId="5B3BDBBB" w14:textId="77777777" w:rsidR="00E46EFE" w:rsidRDefault="00E46EFE" w:rsidP="00EF381F">
      <w:pPr>
        <w:pStyle w:val="Tekstpodstawowy"/>
        <w:spacing w:before="4"/>
        <w:jc w:val="both"/>
        <w:rPr>
          <w:b/>
        </w:rPr>
      </w:pPr>
    </w:p>
    <w:p w14:paraId="22698CE5" w14:textId="77777777" w:rsidR="00E46EFE" w:rsidRDefault="00E46EFE" w:rsidP="00EF381F">
      <w:pPr>
        <w:pStyle w:val="Tekstpodstawowy"/>
        <w:jc w:val="both"/>
      </w:pPr>
      <w:r>
        <w:rPr>
          <w:spacing w:val="-4"/>
        </w:rPr>
        <w:t>Zamawiający</w:t>
      </w:r>
      <w:r>
        <w:rPr>
          <w:spacing w:val="-9"/>
        </w:rPr>
        <w:t xml:space="preserve"> </w:t>
      </w:r>
      <w:r>
        <w:rPr>
          <w:spacing w:val="-4"/>
        </w:rPr>
        <w:t>nie</w:t>
      </w:r>
      <w:r>
        <w:rPr>
          <w:spacing w:val="-9"/>
        </w:rPr>
        <w:t xml:space="preserve"> </w:t>
      </w:r>
      <w:r>
        <w:rPr>
          <w:spacing w:val="-4"/>
        </w:rPr>
        <w:t>przewiduje</w:t>
      </w:r>
      <w:r>
        <w:rPr>
          <w:spacing w:val="-5"/>
        </w:rPr>
        <w:t xml:space="preserve"> </w:t>
      </w:r>
      <w:r>
        <w:rPr>
          <w:spacing w:val="-4"/>
        </w:rPr>
        <w:t>udzielenie</w:t>
      </w:r>
      <w:r>
        <w:rPr>
          <w:spacing w:val="-9"/>
        </w:rPr>
        <w:t xml:space="preserve"> </w:t>
      </w:r>
      <w:r>
        <w:rPr>
          <w:spacing w:val="-4"/>
        </w:rPr>
        <w:t>takich</w:t>
      </w:r>
      <w:r>
        <w:rPr>
          <w:spacing w:val="-11"/>
        </w:rPr>
        <w:t xml:space="preserve"> </w:t>
      </w:r>
      <w:r>
        <w:rPr>
          <w:spacing w:val="-3"/>
        </w:rPr>
        <w:t>zamówień.</w:t>
      </w:r>
    </w:p>
    <w:p w14:paraId="464EFF9D" w14:textId="77777777" w:rsidR="00E46EFE" w:rsidRDefault="00E46EFE" w:rsidP="00EF381F">
      <w:pPr>
        <w:pStyle w:val="Tekstpodstawowy"/>
        <w:spacing w:before="5"/>
        <w:jc w:val="both"/>
      </w:pPr>
    </w:p>
    <w:p w14:paraId="5FB0FC61" w14:textId="6BCB7E77" w:rsidR="00E46EFE" w:rsidRDefault="00E46EFE" w:rsidP="00EF381F">
      <w:pPr>
        <w:pStyle w:val="Nagwek1"/>
        <w:tabs>
          <w:tab w:val="left" w:pos="1016"/>
        </w:tabs>
        <w:ind w:left="0" w:right="1078"/>
        <w:jc w:val="both"/>
      </w:pPr>
      <w:r>
        <w:rPr>
          <w:w w:val="95"/>
        </w:rPr>
        <w:t xml:space="preserve"> XXV</w:t>
      </w:r>
      <w:r w:rsidR="005F49E4">
        <w:rPr>
          <w:w w:val="95"/>
        </w:rPr>
        <w:t>I</w:t>
      </w:r>
      <w:r>
        <w:rPr>
          <w:w w:val="95"/>
        </w:rPr>
        <w:t>.     INFORMACJE</w:t>
      </w:r>
      <w:r>
        <w:rPr>
          <w:spacing w:val="16"/>
          <w:w w:val="95"/>
        </w:rPr>
        <w:t xml:space="preserve"> </w:t>
      </w:r>
      <w:r>
        <w:rPr>
          <w:w w:val="95"/>
        </w:rPr>
        <w:t>DOTYCZĄCE</w:t>
      </w:r>
      <w:r>
        <w:rPr>
          <w:spacing w:val="16"/>
          <w:w w:val="95"/>
        </w:rPr>
        <w:t xml:space="preserve"> </w:t>
      </w:r>
      <w:r>
        <w:rPr>
          <w:w w:val="95"/>
        </w:rPr>
        <w:t>WALUT</w:t>
      </w:r>
      <w:r>
        <w:rPr>
          <w:spacing w:val="13"/>
          <w:w w:val="95"/>
        </w:rPr>
        <w:t xml:space="preserve"> </w:t>
      </w:r>
      <w:r>
        <w:rPr>
          <w:w w:val="95"/>
        </w:rPr>
        <w:t>OBCYCH,</w:t>
      </w:r>
      <w:r>
        <w:rPr>
          <w:spacing w:val="18"/>
          <w:w w:val="95"/>
        </w:rPr>
        <w:t xml:space="preserve"> </w:t>
      </w:r>
      <w:r>
        <w:rPr>
          <w:w w:val="95"/>
        </w:rPr>
        <w:t>W</w:t>
      </w:r>
      <w:r>
        <w:rPr>
          <w:spacing w:val="11"/>
          <w:w w:val="95"/>
        </w:rPr>
        <w:t xml:space="preserve"> </w:t>
      </w:r>
      <w:r>
        <w:rPr>
          <w:w w:val="95"/>
        </w:rPr>
        <w:t>JAKICH</w:t>
      </w:r>
      <w:r>
        <w:rPr>
          <w:spacing w:val="14"/>
          <w:w w:val="95"/>
        </w:rPr>
        <w:t xml:space="preserve"> </w:t>
      </w:r>
      <w:r>
        <w:rPr>
          <w:w w:val="95"/>
        </w:rPr>
        <w:t>MOGĄ</w:t>
      </w:r>
      <w:r>
        <w:rPr>
          <w:spacing w:val="14"/>
          <w:w w:val="95"/>
        </w:rPr>
        <w:t xml:space="preserve"> </w:t>
      </w:r>
      <w:r>
        <w:rPr>
          <w:w w:val="95"/>
        </w:rPr>
        <w:t>BYĆ</w:t>
      </w:r>
      <w:r>
        <w:rPr>
          <w:spacing w:val="18"/>
          <w:w w:val="95"/>
        </w:rPr>
        <w:t xml:space="preserve"> </w:t>
      </w:r>
      <w:r>
        <w:rPr>
          <w:w w:val="95"/>
        </w:rPr>
        <w:t>PROWADZONE</w:t>
      </w:r>
      <w:r>
        <w:rPr>
          <w:spacing w:val="1"/>
          <w:w w:val="95"/>
        </w:rPr>
        <w:t xml:space="preserve"> </w:t>
      </w:r>
      <w:r>
        <w:rPr>
          <w:spacing w:val="-5"/>
        </w:rPr>
        <w:t>ROZLICZENIA</w:t>
      </w:r>
      <w:r>
        <w:rPr>
          <w:spacing w:val="-7"/>
        </w:rPr>
        <w:t xml:space="preserve"> </w:t>
      </w:r>
      <w:r>
        <w:rPr>
          <w:spacing w:val="-4"/>
        </w:rPr>
        <w:t>MIĘDZY</w:t>
      </w:r>
      <w:r>
        <w:rPr>
          <w:spacing w:val="-5"/>
        </w:rPr>
        <w:t xml:space="preserve"> </w:t>
      </w:r>
      <w:r>
        <w:rPr>
          <w:spacing w:val="-4"/>
        </w:rPr>
        <w:t>ZAMAWIAJĄCYM</w:t>
      </w:r>
      <w:r>
        <w:rPr>
          <w:spacing w:val="-5"/>
        </w:rPr>
        <w:t xml:space="preserve"> </w:t>
      </w:r>
      <w:r>
        <w:rPr>
          <w:spacing w:val="-4"/>
        </w:rPr>
        <w:t>A</w:t>
      </w:r>
      <w:r>
        <w:rPr>
          <w:spacing w:val="-11"/>
        </w:rPr>
        <w:t xml:space="preserve"> </w:t>
      </w:r>
      <w:r>
        <w:rPr>
          <w:spacing w:val="-4"/>
        </w:rPr>
        <w:t>WYKONAWCĄ,</w:t>
      </w:r>
    </w:p>
    <w:p w14:paraId="23CF06FB" w14:textId="77777777" w:rsidR="00E46EFE" w:rsidRDefault="00E46EFE" w:rsidP="00EF381F">
      <w:pPr>
        <w:pStyle w:val="Tekstpodstawowy"/>
        <w:spacing w:before="6"/>
        <w:jc w:val="both"/>
        <w:rPr>
          <w:b/>
          <w:sz w:val="19"/>
        </w:rPr>
      </w:pPr>
    </w:p>
    <w:p w14:paraId="584B9AAE" w14:textId="77777777" w:rsidR="00E46EFE" w:rsidRDefault="00E46EFE" w:rsidP="00EF381F">
      <w:pPr>
        <w:pStyle w:val="Tekstpodstawowy"/>
        <w:jc w:val="both"/>
      </w:pPr>
      <w:r>
        <w:rPr>
          <w:spacing w:val="-4"/>
        </w:rPr>
        <w:t>Zamawiający</w:t>
      </w:r>
      <w:r>
        <w:rPr>
          <w:spacing w:val="-9"/>
        </w:rPr>
        <w:t xml:space="preserve"> </w:t>
      </w:r>
      <w:r>
        <w:rPr>
          <w:spacing w:val="-4"/>
        </w:rPr>
        <w:t>nie</w:t>
      </w:r>
      <w:r>
        <w:rPr>
          <w:spacing w:val="-9"/>
        </w:rPr>
        <w:t xml:space="preserve"> </w:t>
      </w:r>
      <w:r>
        <w:rPr>
          <w:spacing w:val="-4"/>
        </w:rPr>
        <w:t>przewiduje</w:t>
      </w:r>
      <w:r>
        <w:rPr>
          <w:spacing w:val="-8"/>
        </w:rPr>
        <w:t xml:space="preserve"> </w:t>
      </w:r>
      <w:r>
        <w:rPr>
          <w:spacing w:val="-4"/>
        </w:rPr>
        <w:t>rozliczenia</w:t>
      </w:r>
      <w:r>
        <w:rPr>
          <w:spacing w:val="-3"/>
        </w:rPr>
        <w:t xml:space="preserve"> </w:t>
      </w:r>
      <w:r>
        <w:rPr>
          <w:spacing w:val="-4"/>
        </w:rPr>
        <w:t>w</w:t>
      </w:r>
      <w:r>
        <w:rPr>
          <w:spacing w:val="-9"/>
        </w:rPr>
        <w:t xml:space="preserve"> </w:t>
      </w:r>
      <w:r>
        <w:rPr>
          <w:spacing w:val="-4"/>
        </w:rPr>
        <w:t>walutach</w:t>
      </w:r>
      <w:r>
        <w:rPr>
          <w:spacing w:val="-8"/>
        </w:rPr>
        <w:t xml:space="preserve"> </w:t>
      </w:r>
      <w:r>
        <w:rPr>
          <w:spacing w:val="-3"/>
        </w:rPr>
        <w:t>obcych.</w:t>
      </w:r>
    </w:p>
    <w:p w14:paraId="6779FAB2" w14:textId="77777777" w:rsidR="00E46EFE" w:rsidRDefault="00E46EFE" w:rsidP="00EF381F">
      <w:pPr>
        <w:pStyle w:val="Tekstpodstawowy"/>
        <w:spacing w:before="5"/>
        <w:jc w:val="both"/>
      </w:pPr>
    </w:p>
    <w:p w14:paraId="4D9377AC" w14:textId="78BF8DB8" w:rsidR="00E46EFE" w:rsidRDefault="00E46EFE" w:rsidP="00EF381F">
      <w:pPr>
        <w:pStyle w:val="Nagwek1"/>
        <w:tabs>
          <w:tab w:val="left" w:pos="1016"/>
        </w:tabs>
        <w:spacing w:before="1"/>
        <w:ind w:left="0"/>
        <w:jc w:val="both"/>
      </w:pPr>
      <w:r>
        <w:rPr>
          <w:spacing w:val="-5"/>
        </w:rPr>
        <w:t>XXVI</w:t>
      </w:r>
      <w:r w:rsidR="005F49E4">
        <w:rPr>
          <w:spacing w:val="-5"/>
        </w:rPr>
        <w:t>I</w:t>
      </w:r>
      <w:r>
        <w:rPr>
          <w:spacing w:val="-5"/>
        </w:rPr>
        <w:t>.     INFORMACJE</w:t>
      </w:r>
      <w:r>
        <w:rPr>
          <w:spacing w:val="-8"/>
        </w:rPr>
        <w:t xml:space="preserve"> </w:t>
      </w:r>
      <w:r>
        <w:rPr>
          <w:spacing w:val="-4"/>
        </w:rPr>
        <w:t>DOTYCZĄCE</w:t>
      </w:r>
      <w:r>
        <w:rPr>
          <w:spacing w:val="-1"/>
        </w:rPr>
        <w:t xml:space="preserve"> </w:t>
      </w:r>
      <w:r>
        <w:rPr>
          <w:spacing w:val="-4"/>
        </w:rPr>
        <w:t>ZWROTU</w:t>
      </w:r>
      <w:r>
        <w:rPr>
          <w:spacing w:val="-6"/>
        </w:rPr>
        <w:t xml:space="preserve"> </w:t>
      </w:r>
      <w:r>
        <w:rPr>
          <w:spacing w:val="-4"/>
        </w:rPr>
        <w:t>KOSZTÓW</w:t>
      </w:r>
      <w:r>
        <w:rPr>
          <w:spacing w:val="-7"/>
        </w:rPr>
        <w:t xml:space="preserve"> </w:t>
      </w:r>
      <w:r>
        <w:rPr>
          <w:spacing w:val="-4"/>
        </w:rPr>
        <w:t>UDZIAŁU</w:t>
      </w:r>
      <w:r>
        <w:rPr>
          <w:spacing w:val="-6"/>
        </w:rPr>
        <w:t xml:space="preserve"> </w:t>
      </w:r>
      <w:r>
        <w:rPr>
          <w:spacing w:val="-4"/>
        </w:rPr>
        <w:t>W</w:t>
      </w:r>
      <w:r>
        <w:rPr>
          <w:spacing w:val="-11"/>
        </w:rPr>
        <w:t xml:space="preserve"> </w:t>
      </w:r>
      <w:r>
        <w:rPr>
          <w:spacing w:val="-4"/>
        </w:rPr>
        <w:t>POSTĘPOWANIU</w:t>
      </w:r>
    </w:p>
    <w:p w14:paraId="2D62E8BD" w14:textId="77777777" w:rsidR="00E46EFE" w:rsidRDefault="00E46EFE" w:rsidP="00EF381F">
      <w:pPr>
        <w:pStyle w:val="Tekstpodstawowy"/>
        <w:spacing w:before="5"/>
        <w:jc w:val="both"/>
        <w:rPr>
          <w:b/>
        </w:rPr>
      </w:pPr>
    </w:p>
    <w:p w14:paraId="468759AD" w14:textId="77777777" w:rsidR="00E46EFE" w:rsidRDefault="00E46EFE" w:rsidP="00EF381F">
      <w:pPr>
        <w:pStyle w:val="Tekstpodstawowy"/>
        <w:jc w:val="both"/>
      </w:pPr>
      <w:r>
        <w:rPr>
          <w:w w:val="95"/>
        </w:rPr>
        <w:lastRenderedPageBreak/>
        <w:t>Zamawiający</w:t>
      </w:r>
      <w:r>
        <w:rPr>
          <w:spacing w:val="-2"/>
          <w:w w:val="95"/>
        </w:rPr>
        <w:t xml:space="preserve"> </w:t>
      </w:r>
      <w:r>
        <w:rPr>
          <w:w w:val="95"/>
        </w:rPr>
        <w:t>nie</w:t>
      </w:r>
      <w:r>
        <w:rPr>
          <w:spacing w:val="-2"/>
          <w:w w:val="95"/>
        </w:rPr>
        <w:t xml:space="preserve"> </w:t>
      </w:r>
      <w:r>
        <w:rPr>
          <w:w w:val="95"/>
        </w:rPr>
        <w:t>przewiduje</w:t>
      </w:r>
      <w:r>
        <w:rPr>
          <w:spacing w:val="3"/>
          <w:w w:val="95"/>
        </w:rPr>
        <w:t xml:space="preserve"> </w:t>
      </w:r>
      <w:r>
        <w:rPr>
          <w:w w:val="95"/>
        </w:rPr>
        <w:t>ich</w:t>
      </w:r>
      <w:r>
        <w:rPr>
          <w:spacing w:val="-4"/>
          <w:w w:val="95"/>
        </w:rPr>
        <w:t xml:space="preserve"> </w:t>
      </w:r>
      <w:r>
        <w:rPr>
          <w:w w:val="95"/>
        </w:rPr>
        <w:t>zwrotu.</w:t>
      </w:r>
    </w:p>
    <w:p w14:paraId="51881278" w14:textId="77777777" w:rsidR="00E46EFE" w:rsidRDefault="00E46EFE" w:rsidP="00EF381F">
      <w:pPr>
        <w:pStyle w:val="Tekstpodstawowy"/>
        <w:spacing w:before="3"/>
        <w:jc w:val="both"/>
      </w:pPr>
    </w:p>
    <w:p w14:paraId="6C397084" w14:textId="67ACBAA9" w:rsidR="00E46EFE" w:rsidRDefault="00E46EFE" w:rsidP="00EF381F">
      <w:pPr>
        <w:pStyle w:val="Nagwek1"/>
        <w:tabs>
          <w:tab w:val="left" w:pos="1016"/>
        </w:tabs>
        <w:ind w:left="0" w:right="1457"/>
        <w:jc w:val="both"/>
      </w:pPr>
      <w:r>
        <w:rPr>
          <w:w w:val="95"/>
        </w:rPr>
        <w:t>XXVI</w:t>
      </w:r>
      <w:r w:rsidR="005F49E4">
        <w:rPr>
          <w:w w:val="95"/>
        </w:rPr>
        <w:t>I</w:t>
      </w:r>
      <w:r>
        <w:rPr>
          <w:w w:val="95"/>
        </w:rPr>
        <w:t>I.   INFORMACJA</w:t>
      </w:r>
      <w:r>
        <w:rPr>
          <w:spacing w:val="18"/>
          <w:w w:val="95"/>
        </w:rPr>
        <w:t xml:space="preserve"> </w:t>
      </w:r>
      <w:r>
        <w:rPr>
          <w:w w:val="95"/>
        </w:rPr>
        <w:t>O</w:t>
      </w:r>
      <w:r>
        <w:rPr>
          <w:spacing w:val="18"/>
          <w:w w:val="95"/>
        </w:rPr>
        <w:t xml:space="preserve"> </w:t>
      </w:r>
      <w:r>
        <w:rPr>
          <w:w w:val="95"/>
        </w:rPr>
        <w:t>OBOWIĄZKU</w:t>
      </w:r>
      <w:r>
        <w:rPr>
          <w:spacing w:val="22"/>
          <w:w w:val="95"/>
        </w:rPr>
        <w:t xml:space="preserve"> </w:t>
      </w:r>
      <w:r>
        <w:rPr>
          <w:w w:val="95"/>
        </w:rPr>
        <w:t>OSOBISTEGO</w:t>
      </w:r>
      <w:r>
        <w:rPr>
          <w:spacing w:val="23"/>
          <w:w w:val="95"/>
        </w:rPr>
        <w:t xml:space="preserve"> </w:t>
      </w:r>
      <w:r>
        <w:rPr>
          <w:w w:val="95"/>
        </w:rPr>
        <w:t>WYKONANIA</w:t>
      </w:r>
      <w:r>
        <w:rPr>
          <w:spacing w:val="19"/>
          <w:w w:val="95"/>
        </w:rPr>
        <w:t xml:space="preserve"> </w:t>
      </w:r>
      <w:r>
        <w:rPr>
          <w:w w:val="95"/>
        </w:rPr>
        <w:t>PRZEZ</w:t>
      </w:r>
      <w:r>
        <w:rPr>
          <w:spacing w:val="17"/>
          <w:w w:val="95"/>
        </w:rPr>
        <w:t xml:space="preserve"> </w:t>
      </w:r>
      <w:r>
        <w:rPr>
          <w:w w:val="95"/>
        </w:rPr>
        <w:t>WYKONAWCĘ</w:t>
      </w:r>
      <w:r>
        <w:rPr>
          <w:spacing w:val="-44"/>
          <w:w w:val="95"/>
        </w:rPr>
        <w:t xml:space="preserve"> </w:t>
      </w:r>
      <w:r>
        <w:t>KLUCZOWYCH</w:t>
      </w:r>
      <w:r>
        <w:rPr>
          <w:spacing w:val="-5"/>
        </w:rPr>
        <w:t xml:space="preserve"> </w:t>
      </w:r>
      <w:r>
        <w:t>ZADAŃ,</w:t>
      </w:r>
    </w:p>
    <w:p w14:paraId="729E5982" w14:textId="77777777" w:rsidR="00E46EFE" w:rsidRDefault="00E46EFE" w:rsidP="00EF381F">
      <w:pPr>
        <w:pStyle w:val="Tekstpodstawowy"/>
        <w:spacing w:before="6"/>
        <w:jc w:val="both"/>
        <w:rPr>
          <w:b/>
        </w:rPr>
      </w:pPr>
    </w:p>
    <w:p w14:paraId="3FDCBD3F" w14:textId="77777777" w:rsidR="00E46EFE" w:rsidRDefault="00E46EFE" w:rsidP="00EF381F">
      <w:pPr>
        <w:pStyle w:val="Tekstpodstawowy"/>
        <w:jc w:val="both"/>
      </w:pPr>
      <w:r>
        <w:rPr>
          <w:spacing w:val="-4"/>
        </w:rPr>
        <w:t>Zamawiający</w:t>
      </w:r>
      <w:r>
        <w:rPr>
          <w:spacing w:val="-8"/>
        </w:rPr>
        <w:t xml:space="preserve"> </w:t>
      </w:r>
      <w:r>
        <w:rPr>
          <w:spacing w:val="-4"/>
        </w:rPr>
        <w:t>nie</w:t>
      </w:r>
      <w:r>
        <w:rPr>
          <w:spacing w:val="-7"/>
        </w:rPr>
        <w:t xml:space="preserve"> </w:t>
      </w:r>
      <w:r>
        <w:rPr>
          <w:spacing w:val="-4"/>
        </w:rPr>
        <w:t>dokonuje</w:t>
      </w:r>
      <w:r>
        <w:rPr>
          <w:spacing w:val="-7"/>
        </w:rPr>
        <w:t xml:space="preserve"> </w:t>
      </w:r>
      <w:r>
        <w:rPr>
          <w:spacing w:val="-4"/>
        </w:rPr>
        <w:t>takiego</w:t>
      </w:r>
      <w:r>
        <w:rPr>
          <w:spacing w:val="-5"/>
        </w:rPr>
        <w:t xml:space="preserve"> </w:t>
      </w:r>
      <w:r>
        <w:rPr>
          <w:spacing w:val="-4"/>
        </w:rPr>
        <w:t>zastrzeżenia.</w:t>
      </w:r>
    </w:p>
    <w:p w14:paraId="1254FED1" w14:textId="77777777" w:rsidR="00E46EFE" w:rsidRDefault="00E46EFE" w:rsidP="00EF381F">
      <w:pPr>
        <w:pStyle w:val="Tekstpodstawowy"/>
        <w:spacing w:before="4"/>
        <w:jc w:val="both"/>
        <w:rPr>
          <w:sz w:val="21"/>
        </w:rPr>
      </w:pPr>
    </w:p>
    <w:p w14:paraId="61C0651A" w14:textId="77330DB0" w:rsidR="00E46EFE" w:rsidRDefault="00E46EFE" w:rsidP="00EF381F">
      <w:pPr>
        <w:pStyle w:val="Nagwek1"/>
        <w:tabs>
          <w:tab w:val="left" w:pos="1016"/>
        </w:tabs>
        <w:ind w:left="0" w:right="597"/>
        <w:jc w:val="both"/>
      </w:pPr>
      <w:r>
        <w:rPr>
          <w:w w:val="95"/>
        </w:rPr>
        <w:t>XX</w:t>
      </w:r>
      <w:r w:rsidR="005F49E4">
        <w:rPr>
          <w:w w:val="95"/>
        </w:rPr>
        <w:t>IX</w:t>
      </w:r>
      <w:r>
        <w:rPr>
          <w:w w:val="95"/>
        </w:rPr>
        <w:t>.   MAKSYMALNA</w:t>
      </w:r>
      <w:r>
        <w:rPr>
          <w:spacing w:val="22"/>
          <w:w w:val="95"/>
        </w:rPr>
        <w:t xml:space="preserve"> </w:t>
      </w:r>
      <w:r>
        <w:rPr>
          <w:w w:val="95"/>
        </w:rPr>
        <w:t>LICZBA</w:t>
      </w:r>
      <w:r>
        <w:rPr>
          <w:spacing w:val="22"/>
          <w:w w:val="95"/>
        </w:rPr>
        <w:t xml:space="preserve"> </w:t>
      </w:r>
      <w:r>
        <w:rPr>
          <w:w w:val="95"/>
        </w:rPr>
        <w:t>WYKONAWCÓW,</w:t>
      </w:r>
      <w:r>
        <w:rPr>
          <w:spacing w:val="25"/>
          <w:w w:val="95"/>
        </w:rPr>
        <w:t xml:space="preserve"> </w:t>
      </w:r>
      <w:r>
        <w:rPr>
          <w:w w:val="95"/>
        </w:rPr>
        <w:t>Z</w:t>
      </w:r>
      <w:r>
        <w:rPr>
          <w:spacing w:val="11"/>
          <w:w w:val="95"/>
        </w:rPr>
        <w:t xml:space="preserve"> </w:t>
      </w:r>
      <w:r>
        <w:rPr>
          <w:w w:val="95"/>
        </w:rPr>
        <w:t>KTÓRYMI</w:t>
      </w:r>
      <w:r>
        <w:rPr>
          <w:spacing w:val="21"/>
          <w:w w:val="95"/>
        </w:rPr>
        <w:t xml:space="preserve"> </w:t>
      </w:r>
      <w:r>
        <w:rPr>
          <w:w w:val="95"/>
        </w:rPr>
        <w:t>ZAMAWIAJĄCY</w:t>
      </w:r>
      <w:r>
        <w:rPr>
          <w:spacing w:val="22"/>
          <w:w w:val="95"/>
        </w:rPr>
        <w:t xml:space="preserve"> </w:t>
      </w:r>
      <w:r>
        <w:rPr>
          <w:w w:val="95"/>
        </w:rPr>
        <w:t>ZAWRZE</w:t>
      </w:r>
      <w:r>
        <w:rPr>
          <w:spacing w:val="24"/>
          <w:w w:val="95"/>
        </w:rPr>
        <w:t xml:space="preserve"> </w:t>
      </w:r>
      <w:r>
        <w:rPr>
          <w:w w:val="95"/>
        </w:rPr>
        <w:t>UMOWĘ</w:t>
      </w:r>
      <w:r>
        <w:rPr>
          <w:spacing w:val="-45"/>
          <w:w w:val="95"/>
        </w:rPr>
        <w:t xml:space="preserve"> </w:t>
      </w:r>
      <w:r>
        <w:t>RAMOWĄ,</w:t>
      </w:r>
    </w:p>
    <w:p w14:paraId="2CF373BC" w14:textId="77777777" w:rsidR="00E46EFE" w:rsidRDefault="00E46EFE" w:rsidP="00EF381F">
      <w:pPr>
        <w:pStyle w:val="Tekstpodstawowy"/>
        <w:spacing w:before="6"/>
        <w:jc w:val="both"/>
        <w:rPr>
          <w:b/>
        </w:rPr>
      </w:pPr>
    </w:p>
    <w:p w14:paraId="12ABAC3F" w14:textId="77777777" w:rsidR="00E46EFE" w:rsidRDefault="00E46EFE" w:rsidP="00EF381F">
      <w:pPr>
        <w:pStyle w:val="Tekstpodstawowy"/>
        <w:jc w:val="both"/>
      </w:pPr>
      <w:r>
        <w:rPr>
          <w:spacing w:val="-4"/>
        </w:rPr>
        <w:t>Zamawiający</w:t>
      </w:r>
      <w:r>
        <w:rPr>
          <w:spacing w:val="-9"/>
        </w:rPr>
        <w:t xml:space="preserve"> </w:t>
      </w:r>
      <w:r>
        <w:rPr>
          <w:spacing w:val="-4"/>
        </w:rPr>
        <w:t>nie</w:t>
      </w:r>
      <w:r>
        <w:rPr>
          <w:spacing w:val="-8"/>
        </w:rPr>
        <w:t xml:space="preserve"> </w:t>
      </w:r>
      <w:r>
        <w:rPr>
          <w:spacing w:val="-4"/>
        </w:rPr>
        <w:t>przewiduje zawarcia umowy</w:t>
      </w:r>
      <w:r>
        <w:rPr>
          <w:spacing w:val="-10"/>
        </w:rPr>
        <w:t xml:space="preserve"> </w:t>
      </w:r>
      <w:r>
        <w:rPr>
          <w:spacing w:val="-4"/>
        </w:rPr>
        <w:t>ramowej.</w:t>
      </w:r>
    </w:p>
    <w:p w14:paraId="5EFBA229" w14:textId="77777777" w:rsidR="00E46EFE" w:rsidRDefault="00E46EFE" w:rsidP="00EF381F">
      <w:pPr>
        <w:pStyle w:val="Tekstpodstawowy"/>
        <w:spacing w:before="1"/>
        <w:jc w:val="both"/>
        <w:rPr>
          <w:sz w:val="21"/>
        </w:rPr>
      </w:pPr>
    </w:p>
    <w:p w14:paraId="7688DE5A" w14:textId="2D69F572" w:rsidR="00E46EFE" w:rsidRDefault="00E46EFE" w:rsidP="00EF381F">
      <w:pPr>
        <w:pStyle w:val="Nagwek1"/>
        <w:tabs>
          <w:tab w:val="left" w:pos="1016"/>
        </w:tabs>
        <w:spacing w:before="1"/>
        <w:ind w:left="0" w:right="884"/>
        <w:jc w:val="both"/>
      </w:pPr>
      <w:r>
        <w:rPr>
          <w:w w:val="95"/>
        </w:rPr>
        <w:t xml:space="preserve"> XXX.  INFORMACJA</w:t>
      </w:r>
      <w:r>
        <w:rPr>
          <w:spacing w:val="4"/>
          <w:w w:val="95"/>
        </w:rPr>
        <w:t xml:space="preserve"> </w:t>
      </w:r>
      <w:r>
        <w:rPr>
          <w:w w:val="95"/>
        </w:rPr>
        <w:t>O</w:t>
      </w:r>
      <w:r>
        <w:rPr>
          <w:spacing w:val="3"/>
          <w:w w:val="95"/>
        </w:rPr>
        <w:t xml:space="preserve"> </w:t>
      </w:r>
      <w:r>
        <w:rPr>
          <w:w w:val="95"/>
        </w:rPr>
        <w:t>PRZEWIDYWANYM</w:t>
      </w:r>
      <w:r>
        <w:rPr>
          <w:spacing w:val="6"/>
          <w:w w:val="95"/>
        </w:rPr>
        <w:t xml:space="preserve"> </w:t>
      </w:r>
      <w:r>
        <w:rPr>
          <w:w w:val="95"/>
        </w:rPr>
        <w:t>WYBORZE</w:t>
      </w:r>
      <w:r>
        <w:rPr>
          <w:spacing w:val="8"/>
          <w:w w:val="95"/>
        </w:rPr>
        <w:t xml:space="preserve"> </w:t>
      </w:r>
      <w:r>
        <w:rPr>
          <w:w w:val="95"/>
        </w:rPr>
        <w:t>NAJKORZYSTNIEJSZEJ</w:t>
      </w:r>
      <w:r>
        <w:rPr>
          <w:spacing w:val="5"/>
          <w:w w:val="95"/>
        </w:rPr>
        <w:t xml:space="preserve"> </w:t>
      </w:r>
      <w:r>
        <w:rPr>
          <w:w w:val="95"/>
        </w:rPr>
        <w:t>OFERTY</w:t>
      </w:r>
      <w:r>
        <w:rPr>
          <w:spacing w:val="9"/>
          <w:w w:val="95"/>
        </w:rPr>
        <w:t xml:space="preserve"> </w:t>
      </w:r>
      <w:r>
        <w:rPr>
          <w:w w:val="95"/>
        </w:rPr>
        <w:t>Z</w:t>
      </w:r>
      <w:r>
        <w:rPr>
          <w:spacing w:val="1"/>
          <w:w w:val="95"/>
        </w:rPr>
        <w:t xml:space="preserve"> </w:t>
      </w:r>
      <w:r>
        <w:rPr>
          <w:w w:val="95"/>
        </w:rPr>
        <w:t>ZASTOSOWANIEM</w:t>
      </w:r>
      <w:r>
        <w:rPr>
          <w:spacing w:val="17"/>
          <w:w w:val="95"/>
        </w:rPr>
        <w:t xml:space="preserve"> </w:t>
      </w:r>
      <w:r>
        <w:rPr>
          <w:w w:val="95"/>
        </w:rPr>
        <w:t>AUKCJI</w:t>
      </w:r>
      <w:r>
        <w:rPr>
          <w:spacing w:val="19"/>
          <w:w w:val="95"/>
        </w:rPr>
        <w:t xml:space="preserve"> </w:t>
      </w:r>
      <w:r>
        <w:rPr>
          <w:w w:val="95"/>
        </w:rPr>
        <w:t>ELEKTRONICZNEJ</w:t>
      </w:r>
      <w:r>
        <w:rPr>
          <w:spacing w:val="15"/>
          <w:w w:val="95"/>
        </w:rPr>
        <w:t xml:space="preserve"> </w:t>
      </w:r>
      <w:r>
        <w:rPr>
          <w:w w:val="95"/>
        </w:rPr>
        <w:t>WRAZ</w:t>
      </w:r>
      <w:r>
        <w:rPr>
          <w:spacing w:val="16"/>
          <w:w w:val="95"/>
        </w:rPr>
        <w:t xml:space="preserve"> </w:t>
      </w:r>
      <w:r>
        <w:rPr>
          <w:w w:val="95"/>
        </w:rPr>
        <w:t>Z</w:t>
      </w:r>
      <w:r>
        <w:rPr>
          <w:spacing w:val="13"/>
          <w:w w:val="95"/>
        </w:rPr>
        <w:t xml:space="preserve"> </w:t>
      </w:r>
      <w:r>
        <w:rPr>
          <w:w w:val="95"/>
        </w:rPr>
        <w:t>INFORMACJAMI,</w:t>
      </w:r>
      <w:r>
        <w:rPr>
          <w:spacing w:val="18"/>
          <w:w w:val="95"/>
        </w:rPr>
        <w:t xml:space="preserve"> </w:t>
      </w:r>
      <w:r>
        <w:rPr>
          <w:w w:val="95"/>
        </w:rPr>
        <w:t>O</w:t>
      </w:r>
      <w:r>
        <w:rPr>
          <w:spacing w:val="19"/>
          <w:w w:val="95"/>
        </w:rPr>
        <w:t xml:space="preserve"> </w:t>
      </w:r>
      <w:r>
        <w:rPr>
          <w:w w:val="95"/>
        </w:rPr>
        <w:t xml:space="preserve">KTÓRYCH </w:t>
      </w:r>
      <w:r>
        <w:t>MOWA</w:t>
      </w:r>
      <w:r>
        <w:rPr>
          <w:spacing w:val="-10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ART.</w:t>
      </w:r>
      <w:r>
        <w:rPr>
          <w:spacing w:val="-7"/>
        </w:rPr>
        <w:t xml:space="preserve"> </w:t>
      </w:r>
      <w:r>
        <w:t>230,</w:t>
      </w:r>
    </w:p>
    <w:p w14:paraId="7BC70C44" w14:textId="77777777" w:rsidR="00E46EFE" w:rsidRDefault="00E46EFE" w:rsidP="00EF381F">
      <w:pPr>
        <w:pStyle w:val="Tekstpodstawowy"/>
        <w:spacing w:before="6"/>
        <w:jc w:val="both"/>
        <w:rPr>
          <w:b/>
        </w:rPr>
      </w:pPr>
    </w:p>
    <w:p w14:paraId="1E2E8A5C" w14:textId="77777777" w:rsidR="00E46EFE" w:rsidRDefault="00E46EFE" w:rsidP="00EF381F">
      <w:pPr>
        <w:pStyle w:val="Tekstpodstawowy"/>
        <w:jc w:val="both"/>
      </w:pPr>
      <w:r>
        <w:rPr>
          <w:spacing w:val="-4"/>
        </w:rPr>
        <w:t>Zamawiający</w:t>
      </w:r>
      <w:r>
        <w:rPr>
          <w:spacing w:val="-8"/>
        </w:rPr>
        <w:t xml:space="preserve"> </w:t>
      </w:r>
      <w:r>
        <w:rPr>
          <w:spacing w:val="-4"/>
        </w:rPr>
        <w:t>nie</w:t>
      </w:r>
      <w:r>
        <w:rPr>
          <w:spacing w:val="-8"/>
        </w:rPr>
        <w:t xml:space="preserve"> </w:t>
      </w:r>
      <w:r>
        <w:rPr>
          <w:spacing w:val="-4"/>
        </w:rPr>
        <w:t>przewiduje aukcji</w:t>
      </w:r>
      <w:r>
        <w:rPr>
          <w:spacing w:val="-7"/>
        </w:rPr>
        <w:t xml:space="preserve"> </w:t>
      </w:r>
      <w:r>
        <w:rPr>
          <w:spacing w:val="-4"/>
        </w:rPr>
        <w:t>elektronicznej.</w:t>
      </w:r>
    </w:p>
    <w:p w14:paraId="7A7EB66C" w14:textId="77777777" w:rsidR="00E46EFE" w:rsidRDefault="00E46EFE" w:rsidP="00EF381F">
      <w:pPr>
        <w:pStyle w:val="Tekstpodstawowy"/>
        <w:spacing w:before="6"/>
        <w:jc w:val="both"/>
      </w:pPr>
    </w:p>
    <w:p w14:paraId="6A29469E" w14:textId="48FF965D" w:rsidR="00E46EFE" w:rsidRDefault="00E46EFE" w:rsidP="00EF381F">
      <w:pPr>
        <w:pStyle w:val="Nagwek1"/>
        <w:tabs>
          <w:tab w:val="left" w:pos="1016"/>
        </w:tabs>
        <w:ind w:left="0"/>
        <w:jc w:val="both"/>
      </w:pPr>
      <w:r>
        <w:rPr>
          <w:w w:val="95"/>
        </w:rPr>
        <w:t xml:space="preserve"> XXX</w:t>
      </w:r>
      <w:r w:rsidR="005F49E4">
        <w:rPr>
          <w:w w:val="95"/>
        </w:rPr>
        <w:t>I</w:t>
      </w:r>
      <w:r>
        <w:rPr>
          <w:w w:val="95"/>
        </w:rPr>
        <w:t>.   INFORMACJE</w:t>
      </w:r>
      <w:r>
        <w:rPr>
          <w:spacing w:val="17"/>
          <w:w w:val="95"/>
        </w:rPr>
        <w:t xml:space="preserve"> </w:t>
      </w:r>
      <w:r>
        <w:rPr>
          <w:w w:val="95"/>
        </w:rPr>
        <w:t>DOTYCZĄCE</w:t>
      </w:r>
      <w:r>
        <w:rPr>
          <w:spacing w:val="26"/>
          <w:w w:val="95"/>
        </w:rPr>
        <w:t xml:space="preserve"> </w:t>
      </w:r>
      <w:r>
        <w:rPr>
          <w:w w:val="95"/>
        </w:rPr>
        <w:t>ZABEZPIECZENIA</w:t>
      </w:r>
      <w:r>
        <w:rPr>
          <w:spacing w:val="19"/>
          <w:w w:val="95"/>
        </w:rPr>
        <w:t xml:space="preserve"> </w:t>
      </w:r>
      <w:r>
        <w:rPr>
          <w:w w:val="95"/>
        </w:rPr>
        <w:t>NALEŻYTEGO</w:t>
      </w:r>
      <w:r>
        <w:rPr>
          <w:spacing w:val="22"/>
          <w:w w:val="95"/>
        </w:rPr>
        <w:t xml:space="preserve"> </w:t>
      </w:r>
      <w:r>
        <w:rPr>
          <w:w w:val="95"/>
        </w:rPr>
        <w:t>WYKONANIA</w:t>
      </w:r>
      <w:r>
        <w:rPr>
          <w:spacing w:val="18"/>
          <w:w w:val="95"/>
        </w:rPr>
        <w:t xml:space="preserve"> </w:t>
      </w:r>
      <w:r>
        <w:rPr>
          <w:w w:val="95"/>
        </w:rPr>
        <w:t>UMOWY</w:t>
      </w:r>
    </w:p>
    <w:p w14:paraId="4C86FF21" w14:textId="77777777" w:rsidR="00E46EFE" w:rsidRPr="00E30C25" w:rsidRDefault="00E46EFE" w:rsidP="00EF381F">
      <w:pPr>
        <w:pStyle w:val="Tekstpodstawowy"/>
        <w:spacing w:before="3"/>
        <w:jc w:val="both"/>
        <w:rPr>
          <w:b/>
          <w:color w:val="FF0000"/>
        </w:rPr>
      </w:pPr>
    </w:p>
    <w:p w14:paraId="5C9E1A2C" w14:textId="4066D4E0" w:rsidR="00C11677" w:rsidRDefault="00E46EFE" w:rsidP="00C11677">
      <w:pPr>
        <w:pStyle w:val="Tekstpodstawowy"/>
        <w:jc w:val="both"/>
        <w:rPr>
          <w:spacing w:val="-4"/>
        </w:rPr>
      </w:pPr>
      <w:r w:rsidRPr="007924A8">
        <w:rPr>
          <w:spacing w:val="-4"/>
        </w:rPr>
        <w:t>Zamawiający</w:t>
      </w:r>
      <w:r w:rsidRPr="007924A8">
        <w:rPr>
          <w:spacing w:val="-9"/>
        </w:rPr>
        <w:t xml:space="preserve"> </w:t>
      </w:r>
      <w:r w:rsidRPr="007924A8">
        <w:rPr>
          <w:spacing w:val="-4"/>
        </w:rPr>
        <w:t>nie</w:t>
      </w:r>
      <w:r w:rsidRPr="007924A8">
        <w:rPr>
          <w:spacing w:val="-5"/>
        </w:rPr>
        <w:t xml:space="preserve"> </w:t>
      </w:r>
      <w:r w:rsidRPr="007924A8">
        <w:rPr>
          <w:spacing w:val="-4"/>
        </w:rPr>
        <w:t>wymaga</w:t>
      </w:r>
      <w:r w:rsidRPr="007924A8">
        <w:rPr>
          <w:spacing w:val="-3"/>
        </w:rPr>
        <w:t xml:space="preserve"> </w:t>
      </w:r>
      <w:r w:rsidRPr="007924A8">
        <w:rPr>
          <w:spacing w:val="-4"/>
        </w:rPr>
        <w:t>wniesienia</w:t>
      </w:r>
      <w:r w:rsidRPr="007924A8">
        <w:rPr>
          <w:spacing w:val="-7"/>
        </w:rPr>
        <w:t xml:space="preserve"> </w:t>
      </w:r>
      <w:r w:rsidRPr="007924A8">
        <w:rPr>
          <w:spacing w:val="-4"/>
        </w:rPr>
        <w:t>zabezpieczenia</w:t>
      </w:r>
      <w:r w:rsidRPr="007924A8">
        <w:rPr>
          <w:spacing w:val="-5"/>
        </w:rPr>
        <w:t xml:space="preserve"> </w:t>
      </w:r>
      <w:r w:rsidRPr="007924A8">
        <w:rPr>
          <w:spacing w:val="-4"/>
        </w:rPr>
        <w:t>należytego wykonania</w:t>
      </w:r>
      <w:r w:rsidRPr="007924A8">
        <w:rPr>
          <w:spacing w:val="-7"/>
        </w:rPr>
        <w:t xml:space="preserve"> </w:t>
      </w:r>
      <w:r w:rsidRPr="007924A8">
        <w:rPr>
          <w:spacing w:val="-4"/>
        </w:rPr>
        <w:t>umowy.</w:t>
      </w:r>
    </w:p>
    <w:p w14:paraId="44016553" w14:textId="77777777" w:rsidR="00C11677" w:rsidRDefault="00C11677" w:rsidP="00C11677">
      <w:pPr>
        <w:pStyle w:val="Tekstpodstawowy"/>
        <w:jc w:val="both"/>
        <w:rPr>
          <w:spacing w:val="-4"/>
        </w:rPr>
      </w:pPr>
    </w:p>
    <w:p w14:paraId="750808A1" w14:textId="385EE21A" w:rsidR="00E46EFE" w:rsidRPr="00C11677" w:rsidRDefault="00E46EFE" w:rsidP="00C11677">
      <w:pPr>
        <w:pStyle w:val="Tekstpodstawowy"/>
        <w:ind w:left="-709"/>
        <w:jc w:val="both"/>
        <w:rPr>
          <w:spacing w:val="-4"/>
        </w:rPr>
      </w:pPr>
      <w:r w:rsidRPr="00E833A1">
        <w:rPr>
          <w:b/>
          <w:bCs/>
          <w:spacing w:val="-4"/>
        </w:rPr>
        <w:t>XXX</w:t>
      </w:r>
      <w:r w:rsidR="005F49E4">
        <w:rPr>
          <w:b/>
          <w:bCs/>
          <w:spacing w:val="-4"/>
        </w:rPr>
        <w:t>I</w:t>
      </w:r>
      <w:r w:rsidRPr="00E833A1">
        <w:rPr>
          <w:b/>
          <w:bCs/>
          <w:spacing w:val="-4"/>
        </w:rPr>
        <w:t>I.</w:t>
      </w:r>
      <w:r w:rsidRPr="00FA59E1">
        <w:rPr>
          <w:b/>
          <w:bCs/>
          <w:spacing w:val="-4"/>
        </w:rPr>
        <w:t xml:space="preserve"> </w:t>
      </w:r>
      <w:r w:rsidR="00377D25">
        <w:rPr>
          <w:b/>
          <w:bCs/>
          <w:spacing w:val="-4"/>
        </w:rPr>
        <w:t xml:space="preserve"> </w:t>
      </w:r>
      <w:r>
        <w:rPr>
          <w:b/>
          <w:bCs/>
          <w:spacing w:val="-4"/>
        </w:rPr>
        <w:t>RODO:</w:t>
      </w:r>
    </w:p>
    <w:p w14:paraId="2330F395" w14:textId="77777777" w:rsidR="001B592F" w:rsidRDefault="001B592F" w:rsidP="00C11677">
      <w:pPr>
        <w:spacing w:line="282" w:lineRule="auto"/>
        <w:ind w:right="20"/>
        <w:jc w:val="both"/>
        <w:rPr>
          <w:b/>
          <w:bCs/>
          <w:spacing w:val="-4"/>
        </w:rPr>
      </w:pPr>
    </w:p>
    <w:p w14:paraId="41DCB405" w14:textId="2228C770" w:rsidR="00E46EFE" w:rsidRPr="008A2B0A" w:rsidRDefault="00E46EFE" w:rsidP="00C403E4">
      <w:pPr>
        <w:spacing w:line="282" w:lineRule="auto"/>
        <w:ind w:right="20"/>
        <w:rPr>
          <w:sz w:val="20"/>
          <w:szCs w:val="20"/>
        </w:rPr>
      </w:pPr>
      <w:r w:rsidRPr="008A2B0A">
        <w:rPr>
          <w:sz w:val="20"/>
          <w:szCs w:val="20"/>
        </w:rPr>
        <w:t>Zgodnie z art. 13 ust. 1 i 2 rozporządzenia Parlamentu Europejskiego i Rady (UE) 2016/679 z dnia 27 kwietnia</w:t>
      </w:r>
      <w:r w:rsidR="00377D25">
        <w:rPr>
          <w:sz w:val="20"/>
          <w:szCs w:val="20"/>
        </w:rPr>
        <w:t xml:space="preserve"> </w:t>
      </w:r>
      <w:r w:rsidRPr="008A2B0A">
        <w:rPr>
          <w:sz w:val="20"/>
          <w:szCs w:val="20"/>
        </w:rPr>
        <w:t>2016 r.,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4AF2EFCB" w14:textId="1E5F9671" w:rsidR="00E46EFE" w:rsidRPr="008A2B0A" w:rsidRDefault="001B592F" w:rsidP="001B592F">
      <w:pPr>
        <w:tabs>
          <w:tab w:val="left" w:pos="1040"/>
          <w:tab w:val="left" w:pos="2800"/>
          <w:tab w:val="left" w:pos="3960"/>
          <w:tab w:val="left" w:pos="4860"/>
          <w:tab w:val="left" w:pos="6140"/>
          <w:tab w:val="left" w:pos="6680"/>
          <w:tab w:val="left" w:pos="7340"/>
          <w:tab w:val="left" w:pos="8340"/>
        </w:tabs>
        <w:spacing w:line="0" w:lineRule="atLeast"/>
        <w:ind w:left="-426"/>
        <w:jc w:val="both"/>
        <w:rPr>
          <w:sz w:val="20"/>
          <w:szCs w:val="20"/>
        </w:rPr>
      </w:pPr>
      <w:r>
        <w:rPr>
          <w:rFonts w:eastAsia="Arial"/>
          <w:sz w:val="20"/>
          <w:szCs w:val="20"/>
        </w:rPr>
        <w:t xml:space="preserve"> </w:t>
      </w:r>
      <w:r w:rsidR="00E46EFE" w:rsidRPr="008A2B0A">
        <w:rPr>
          <w:rFonts w:eastAsia="Arial"/>
          <w:sz w:val="20"/>
          <w:szCs w:val="20"/>
        </w:rPr>
        <w:t>•</w:t>
      </w:r>
      <w:r>
        <w:rPr>
          <w:sz w:val="20"/>
          <w:szCs w:val="20"/>
        </w:rPr>
        <w:t xml:space="preserve">      </w:t>
      </w:r>
      <w:r w:rsidR="00E46EFE" w:rsidRPr="008A2B0A">
        <w:rPr>
          <w:sz w:val="20"/>
          <w:szCs w:val="20"/>
        </w:rPr>
        <w:t>administratorem Pani/Pana danych osobowych</w:t>
      </w:r>
      <w:r w:rsidR="00E46EFE" w:rsidRPr="008A2B0A">
        <w:rPr>
          <w:sz w:val="20"/>
          <w:szCs w:val="20"/>
        </w:rPr>
        <w:tab/>
        <w:t>jest Dom Pomocy Społecznej „ Pod Dębem”</w:t>
      </w:r>
    </w:p>
    <w:p w14:paraId="64E61FA0" w14:textId="77777777" w:rsidR="00E46EFE" w:rsidRPr="008A2B0A" w:rsidRDefault="00E46EFE" w:rsidP="00EF381F">
      <w:pPr>
        <w:spacing w:line="68" w:lineRule="exact"/>
        <w:jc w:val="both"/>
        <w:rPr>
          <w:sz w:val="20"/>
          <w:szCs w:val="20"/>
        </w:rPr>
      </w:pPr>
    </w:p>
    <w:p w14:paraId="6B583801" w14:textId="77777777" w:rsidR="00E46EFE" w:rsidRPr="008A2B0A" w:rsidRDefault="00E46EFE" w:rsidP="00EF381F">
      <w:pPr>
        <w:spacing w:line="0" w:lineRule="atLeast"/>
        <w:jc w:val="both"/>
        <w:rPr>
          <w:sz w:val="20"/>
          <w:szCs w:val="20"/>
        </w:rPr>
      </w:pPr>
      <w:r w:rsidRPr="0364278D">
        <w:rPr>
          <w:sz w:val="20"/>
          <w:szCs w:val="20"/>
        </w:rPr>
        <w:t>ul. Norwida 1, 41-300 Dąbrowa Górnicza, tel. (32) 264- 23- 23, (32) 264-23-92</w:t>
      </w:r>
    </w:p>
    <w:p w14:paraId="32697A5F" w14:textId="77777777" w:rsidR="00E46EFE" w:rsidRPr="008A2B0A" w:rsidRDefault="00E46EFE" w:rsidP="00EF381F">
      <w:pPr>
        <w:spacing w:line="66" w:lineRule="exact"/>
        <w:jc w:val="both"/>
        <w:rPr>
          <w:sz w:val="20"/>
          <w:szCs w:val="20"/>
        </w:rPr>
      </w:pPr>
    </w:p>
    <w:p w14:paraId="138859AB" w14:textId="77777777" w:rsidR="00E46EFE" w:rsidRPr="008A2B0A" w:rsidRDefault="00E46EFE" w:rsidP="00EF381F">
      <w:pPr>
        <w:widowControl/>
        <w:numPr>
          <w:ilvl w:val="0"/>
          <w:numId w:val="12"/>
        </w:numPr>
        <w:tabs>
          <w:tab w:val="left" w:pos="1060"/>
        </w:tabs>
        <w:autoSpaceDE/>
        <w:autoSpaceDN/>
        <w:spacing w:line="0" w:lineRule="atLeast"/>
        <w:ind w:hanging="364"/>
        <w:jc w:val="both"/>
        <w:rPr>
          <w:rFonts w:eastAsia="Arial"/>
          <w:sz w:val="20"/>
          <w:szCs w:val="20"/>
        </w:rPr>
      </w:pPr>
      <w:r w:rsidRPr="008A2B0A">
        <w:rPr>
          <w:sz w:val="20"/>
          <w:szCs w:val="20"/>
        </w:rPr>
        <w:t>Administrator wyznaczył Inspektora Ochrony Danych. Dane kontaktowe do Inspektora</w:t>
      </w:r>
    </w:p>
    <w:p w14:paraId="70E4AFB6" w14:textId="77777777" w:rsidR="00E46EFE" w:rsidRPr="008A2B0A" w:rsidRDefault="00E46EFE" w:rsidP="00EF381F">
      <w:pPr>
        <w:spacing w:line="52" w:lineRule="exact"/>
        <w:jc w:val="both"/>
        <w:rPr>
          <w:rFonts w:eastAsia="Arial"/>
          <w:sz w:val="20"/>
          <w:szCs w:val="20"/>
        </w:rPr>
      </w:pPr>
    </w:p>
    <w:p w14:paraId="1035DAF9" w14:textId="13392879" w:rsidR="00E46EFE" w:rsidRPr="008A2B0A" w:rsidRDefault="00E46EFE" w:rsidP="00EF381F">
      <w:pPr>
        <w:spacing w:line="0" w:lineRule="atLeast"/>
        <w:jc w:val="both"/>
        <w:rPr>
          <w:b/>
          <w:sz w:val="20"/>
          <w:szCs w:val="20"/>
        </w:rPr>
      </w:pPr>
      <w:r w:rsidRPr="008A2B0A">
        <w:rPr>
          <w:sz w:val="20"/>
          <w:szCs w:val="20"/>
        </w:rPr>
        <w:t xml:space="preserve">Ochrony Danych: </w:t>
      </w:r>
      <w:r w:rsidR="00A67A92" w:rsidRPr="00A67A92">
        <w:rPr>
          <w:sz w:val="20"/>
          <w:szCs w:val="20"/>
        </w:rPr>
        <w:t>mariusz.zawada@rhodo.pl</w:t>
      </w:r>
    </w:p>
    <w:p w14:paraId="7D1E2DB0" w14:textId="77777777" w:rsidR="00E46EFE" w:rsidRPr="008A2B0A" w:rsidRDefault="00E46EFE" w:rsidP="00EF381F">
      <w:pPr>
        <w:spacing w:line="68" w:lineRule="exact"/>
        <w:jc w:val="both"/>
        <w:rPr>
          <w:rFonts w:eastAsia="Arial"/>
          <w:sz w:val="20"/>
          <w:szCs w:val="20"/>
        </w:rPr>
      </w:pPr>
    </w:p>
    <w:p w14:paraId="09CBB1BA" w14:textId="77777777" w:rsidR="00E46EFE" w:rsidRPr="008A2B0A" w:rsidRDefault="00E46EFE" w:rsidP="00EF381F">
      <w:pPr>
        <w:widowControl/>
        <w:numPr>
          <w:ilvl w:val="0"/>
          <w:numId w:val="12"/>
        </w:numPr>
        <w:tabs>
          <w:tab w:val="left" w:pos="1060"/>
        </w:tabs>
        <w:autoSpaceDE/>
        <w:autoSpaceDN/>
        <w:spacing w:line="274" w:lineRule="auto"/>
        <w:ind w:right="20" w:hanging="424"/>
        <w:jc w:val="both"/>
        <w:rPr>
          <w:rFonts w:eastAsia="Arial"/>
          <w:sz w:val="20"/>
          <w:szCs w:val="20"/>
        </w:rPr>
      </w:pPr>
      <w:r w:rsidRPr="008A2B0A">
        <w:rPr>
          <w:sz w:val="20"/>
          <w:szCs w:val="20"/>
        </w:rPr>
        <w:t>Pani/Pana dane osobowe przetwarzane będą na podstawie art. 6 ust. 1 lit. c RODO w celu związanym z niniejszym postępowaniem o udzielenie zamówienia publicznego,</w:t>
      </w:r>
    </w:p>
    <w:p w14:paraId="666DD88D" w14:textId="77777777" w:rsidR="00E46EFE" w:rsidRPr="008A2B0A" w:rsidRDefault="00E46EFE" w:rsidP="00EF381F">
      <w:pPr>
        <w:spacing w:line="28" w:lineRule="exact"/>
        <w:jc w:val="both"/>
        <w:rPr>
          <w:rFonts w:eastAsia="Arial"/>
          <w:sz w:val="20"/>
          <w:szCs w:val="20"/>
        </w:rPr>
      </w:pPr>
    </w:p>
    <w:p w14:paraId="1F198AF7" w14:textId="77777777" w:rsidR="00E46EFE" w:rsidRPr="008A2B0A" w:rsidRDefault="00E46EFE" w:rsidP="00EF381F">
      <w:pPr>
        <w:widowControl/>
        <w:numPr>
          <w:ilvl w:val="0"/>
          <w:numId w:val="12"/>
        </w:numPr>
        <w:tabs>
          <w:tab w:val="left" w:pos="1060"/>
        </w:tabs>
        <w:autoSpaceDE/>
        <w:autoSpaceDN/>
        <w:spacing w:line="278" w:lineRule="auto"/>
        <w:ind w:right="20" w:hanging="364"/>
        <w:jc w:val="both"/>
        <w:rPr>
          <w:rFonts w:eastAsia="Arial"/>
          <w:sz w:val="20"/>
          <w:szCs w:val="20"/>
        </w:rPr>
      </w:pPr>
      <w:r w:rsidRPr="008A2B0A">
        <w:rPr>
          <w:sz w:val="20"/>
          <w:szCs w:val="20"/>
        </w:rPr>
        <w:t>odbiorcami Pani/Pana danych osobowych będą osoby lub podmioty, którym udostępniona zostanie dokumentacja postępowania w oparciu o art. 18 oraz art. 74 ustawy z dnia 11 września 2019 r. Prawo zamówień publicznych,</w:t>
      </w:r>
    </w:p>
    <w:p w14:paraId="31F4F53B" w14:textId="77777777" w:rsidR="00E46EFE" w:rsidRPr="008A2B0A" w:rsidRDefault="00E46EFE" w:rsidP="00EF381F">
      <w:pPr>
        <w:spacing w:line="15" w:lineRule="exact"/>
        <w:jc w:val="both"/>
        <w:rPr>
          <w:rFonts w:eastAsia="Arial"/>
          <w:sz w:val="20"/>
          <w:szCs w:val="20"/>
        </w:rPr>
      </w:pPr>
    </w:p>
    <w:p w14:paraId="1D70A78F" w14:textId="77777777" w:rsidR="00E46EFE" w:rsidRPr="008A2B0A" w:rsidRDefault="00E46EFE" w:rsidP="00EF381F">
      <w:pPr>
        <w:widowControl/>
        <w:numPr>
          <w:ilvl w:val="0"/>
          <w:numId w:val="12"/>
        </w:numPr>
        <w:tabs>
          <w:tab w:val="left" w:pos="1060"/>
        </w:tabs>
        <w:autoSpaceDE/>
        <w:autoSpaceDN/>
        <w:spacing w:line="0" w:lineRule="atLeast"/>
        <w:ind w:hanging="364"/>
        <w:jc w:val="both"/>
        <w:rPr>
          <w:rFonts w:eastAsia="Arial"/>
          <w:sz w:val="20"/>
          <w:szCs w:val="20"/>
        </w:rPr>
      </w:pPr>
      <w:r w:rsidRPr="008A2B0A">
        <w:rPr>
          <w:sz w:val="20"/>
          <w:szCs w:val="20"/>
        </w:rPr>
        <w:t>Pani/Pana dane osobowe będą przechowywane, zgodnie z art. 79 ustawy Pzp,</w:t>
      </w:r>
    </w:p>
    <w:p w14:paraId="05D8EB99" w14:textId="77777777" w:rsidR="00E46EFE" w:rsidRPr="008A2B0A" w:rsidRDefault="00E46EFE" w:rsidP="00EF381F">
      <w:pPr>
        <w:spacing w:line="67" w:lineRule="exact"/>
        <w:jc w:val="both"/>
        <w:rPr>
          <w:rFonts w:eastAsia="Arial"/>
          <w:sz w:val="20"/>
          <w:szCs w:val="20"/>
        </w:rPr>
      </w:pPr>
    </w:p>
    <w:p w14:paraId="6DD30D78" w14:textId="77777777" w:rsidR="00E46EFE" w:rsidRPr="008A2B0A" w:rsidRDefault="00E46EFE" w:rsidP="00EF381F">
      <w:pPr>
        <w:widowControl/>
        <w:numPr>
          <w:ilvl w:val="0"/>
          <w:numId w:val="12"/>
        </w:numPr>
        <w:tabs>
          <w:tab w:val="left" w:pos="1060"/>
        </w:tabs>
        <w:autoSpaceDE/>
        <w:autoSpaceDN/>
        <w:spacing w:line="280" w:lineRule="auto"/>
        <w:ind w:right="20" w:hanging="364"/>
        <w:jc w:val="both"/>
        <w:rPr>
          <w:rFonts w:eastAsia="Arial"/>
          <w:sz w:val="20"/>
          <w:szCs w:val="20"/>
        </w:rPr>
      </w:pPr>
      <w:r w:rsidRPr="008A2B0A">
        <w:rPr>
          <w:sz w:val="20"/>
          <w:szCs w:val="20"/>
        </w:rPr>
        <w:t>obowiązek podania przez Panią/Pana danych osobowych bezpośrednio Pani/Pana dotyczących jest wymogiem ustawowym określonym w przepisach ustawy Pzp, związanym z udziałem w postepowaniu o udzielenie zamówienia publicznego: konsekwencje niepodania określonych danych wynikają z ustawy Pzp,</w:t>
      </w:r>
    </w:p>
    <w:p w14:paraId="54B899F9" w14:textId="77777777" w:rsidR="00E46EFE" w:rsidRPr="008A2B0A" w:rsidRDefault="00E46EFE" w:rsidP="00EF381F">
      <w:pPr>
        <w:spacing w:line="31" w:lineRule="exact"/>
        <w:jc w:val="both"/>
        <w:rPr>
          <w:rFonts w:eastAsia="Arial"/>
          <w:sz w:val="20"/>
          <w:szCs w:val="20"/>
        </w:rPr>
      </w:pPr>
    </w:p>
    <w:p w14:paraId="48F7B628" w14:textId="77777777" w:rsidR="00E46EFE" w:rsidRPr="008A2B0A" w:rsidRDefault="00E46EFE" w:rsidP="00EF381F">
      <w:pPr>
        <w:widowControl/>
        <w:numPr>
          <w:ilvl w:val="0"/>
          <w:numId w:val="12"/>
        </w:numPr>
        <w:tabs>
          <w:tab w:val="left" w:pos="1060"/>
        </w:tabs>
        <w:autoSpaceDE/>
        <w:autoSpaceDN/>
        <w:spacing w:line="274" w:lineRule="auto"/>
        <w:ind w:right="20" w:hanging="364"/>
        <w:jc w:val="both"/>
        <w:rPr>
          <w:rFonts w:eastAsia="Arial"/>
          <w:sz w:val="20"/>
          <w:szCs w:val="20"/>
        </w:rPr>
      </w:pPr>
      <w:r w:rsidRPr="008A2B0A">
        <w:rPr>
          <w:sz w:val="20"/>
          <w:szCs w:val="20"/>
        </w:rPr>
        <w:t>w odniesieniu do Pani/Pana danych osobowych decyzje nie będą podejmowane w sposób zautomatyzowany, stosownie do art. 22 RODO,</w:t>
      </w:r>
    </w:p>
    <w:p w14:paraId="6213E80F" w14:textId="77777777" w:rsidR="00E46EFE" w:rsidRPr="008A2B0A" w:rsidRDefault="00E46EFE" w:rsidP="00EF381F">
      <w:pPr>
        <w:spacing w:line="15" w:lineRule="exact"/>
        <w:jc w:val="both"/>
        <w:rPr>
          <w:rFonts w:eastAsia="Arial"/>
          <w:sz w:val="20"/>
          <w:szCs w:val="20"/>
        </w:rPr>
      </w:pPr>
    </w:p>
    <w:p w14:paraId="30BA64E3" w14:textId="77777777" w:rsidR="00E46EFE" w:rsidRPr="008A2B0A" w:rsidRDefault="00E46EFE" w:rsidP="00EF381F">
      <w:pPr>
        <w:widowControl/>
        <w:numPr>
          <w:ilvl w:val="0"/>
          <w:numId w:val="12"/>
        </w:numPr>
        <w:tabs>
          <w:tab w:val="left" w:pos="1060"/>
        </w:tabs>
        <w:autoSpaceDE/>
        <w:autoSpaceDN/>
        <w:spacing w:line="0" w:lineRule="atLeast"/>
        <w:ind w:hanging="364"/>
        <w:jc w:val="both"/>
        <w:rPr>
          <w:rFonts w:eastAsia="Arial"/>
          <w:sz w:val="20"/>
          <w:szCs w:val="20"/>
        </w:rPr>
      </w:pPr>
      <w:r w:rsidRPr="008A2B0A">
        <w:rPr>
          <w:sz w:val="20"/>
          <w:szCs w:val="20"/>
        </w:rPr>
        <w:t>posiada Pani/Pan:</w:t>
      </w:r>
    </w:p>
    <w:p w14:paraId="79BD1F58" w14:textId="77777777" w:rsidR="00E46EFE" w:rsidRPr="008A2B0A" w:rsidRDefault="00E46EFE" w:rsidP="00EF381F">
      <w:pPr>
        <w:spacing w:line="53" w:lineRule="exact"/>
        <w:jc w:val="both"/>
        <w:rPr>
          <w:sz w:val="20"/>
          <w:szCs w:val="20"/>
        </w:rPr>
      </w:pPr>
    </w:p>
    <w:p w14:paraId="67686CBA" w14:textId="77777777" w:rsidR="00E46EFE" w:rsidRPr="008A2B0A" w:rsidRDefault="00E46EFE" w:rsidP="00EF381F">
      <w:pPr>
        <w:widowControl/>
        <w:numPr>
          <w:ilvl w:val="1"/>
          <w:numId w:val="13"/>
        </w:numPr>
        <w:tabs>
          <w:tab w:val="left" w:pos="840"/>
        </w:tabs>
        <w:autoSpaceDE/>
        <w:autoSpaceDN/>
        <w:spacing w:line="0" w:lineRule="atLeast"/>
        <w:ind w:hanging="144"/>
        <w:jc w:val="both"/>
        <w:rPr>
          <w:sz w:val="20"/>
          <w:szCs w:val="20"/>
        </w:rPr>
      </w:pPr>
      <w:r w:rsidRPr="008A2B0A">
        <w:rPr>
          <w:sz w:val="20"/>
          <w:szCs w:val="20"/>
        </w:rPr>
        <w:t>na podstawie art. 15 RODO prawo do dostępu do danych osobowych Pani/Pana,</w:t>
      </w:r>
    </w:p>
    <w:p w14:paraId="2C1FFBDB" w14:textId="77777777" w:rsidR="00E46EFE" w:rsidRPr="008A2B0A" w:rsidRDefault="00E46EFE" w:rsidP="00EF381F">
      <w:pPr>
        <w:spacing w:line="55" w:lineRule="exact"/>
        <w:jc w:val="both"/>
        <w:rPr>
          <w:sz w:val="20"/>
          <w:szCs w:val="20"/>
        </w:rPr>
      </w:pPr>
    </w:p>
    <w:p w14:paraId="620DC3B1" w14:textId="77777777" w:rsidR="00E46EFE" w:rsidRPr="008A2B0A" w:rsidRDefault="00E46EFE" w:rsidP="00EF381F">
      <w:pPr>
        <w:widowControl/>
        <w:numPr>
          <w:ilvl w:val="1"/>
          <w:numId w:val="13"/>
        </w:numPr>
        <w:tabs>
          <w:tab w:val="left" w:pos="840"/>
        </w:tabs>
        <w:autoSpaceDE/>
        <w:autoSpaceDN/>
        <w:spacing w:line="0" w:lineRule="atLeast"/>
        <w:ind w:hanging="144"/>
        <w:jc w:val="both"/>
        <w:rPr>
          <w:sz w:val="20"/>
          <w:szCs w:val="20"/>
        </w:rPr>
      </w:pPr>
      <w:r w:rsidRPr="008A2B0A">
        <w:rPr>
          <w:sz w:val="20"/>
          <w:szCs w:val="20"/>
        </w:rPr>
        <w:t>na podstawie art. 16 RODO prawo do sprostowania Pani/Pana danych osobowych,</w:t>
      </w:r>
    </w:p>
    <w:p w14:paraId="451953EA" w14:textId="77777777" w:rsidR="00E46EFE" w:rsidRPr="008A2B0A" w:rsidRDefault="00E46EFE" w:rsidP="00EF381F">
      <w:pPr>
        <w:spacing w:line="65" w:lineRule="exact"/>
        <w:jc w:val="both"/>
        <w:rPr>
          <w:sz w:val="20"/>
          <w:szCs w:val="20"/>
        </w:rPr>
      </w:pPr>
    </w:p>
    <w:p w14:paraId="77B50016" w14:textId="2B257ABD" w:rsidR="00E46EFE" w:rsidRPr="008A2B0A" w:rsidRDefault="00C403E4" w:rsidP="00C403E4">
      <w:pPr>
        <w:widowControl/>
        <w:tabs>
          <w:tab w:val="left" w:pos="839"/>
        </w:tabs>
        <w:autoSpaceDE/>
        <w:autoSpaceDN/>
        <w:spacing w:line="299" w:lineRule="auto"/>
        <w:ind w:left="-142" w:right="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E46EFE" w:rsidRPr="008A2B0A">
        <w:rPr>
          <w:sz w:val="20"/>
          <w:szCs w:val="20"/>
        </w:rPr>
        <w:t>na podstawie art. 18 RODO prawo żądania od administratora ograniczenia przetwarzania danych osobowych</w:t>
      </w:r>
    </w:p>
    <w:p w14:paraId="75D14227" w14:textId="18F2B3DC" w:rsidR="00E46EFE" w:rsidRPr="008A2B0A" w:rsidRDefault="00E46EFE" w:rsidP="00C403E4">
      <w:pPr>
        <w:widowControl/>
        <w:autoSpaceDE/>
        <w:autoSpaceDN/>
        <w:spacing w:line="299" w:lineRule="auto"/>
        <w:ind w:left="-142" w:right="20" w:firstLine="142"/>
        <w:jc w:val="both"/>
        <w:rPr>
          <w:sz w:val="20"/>
          <w:szCs w:val="20"/>
        </w:rPr>
      </w:pPr>
      <w:r w:rsidRPr="008A2B0A">
        <w:rPr>
          <w:sz w:val="20"/>
          <w:szCs w:val="20"/>
        </w:rPr>
        <w:t>z zastrzeżeniem przypadków, o których mowa w art. 18 ust. 2 RODO,</w:t>
      </w:r>
    </w:p>
    <w:p w14:paraId="77E3BD3D" w14:textId="77777777" w:rsidR="00E46EFE" w:rsidRPr="008A2B0A" w:rsidRDefault="00E46EFE" w:rsidP="00EF381F">
      <w:pPr>
        <w:spacing w:line="1" w:lineRule="exact"/>
        <w:jc w:val="both"/>
        <w:rPr>
          <w:sz w:val="20"/>
          <w:szCs w:val="20"/>
        </w:rPr>
      </w:pPr>
    </w:p>
    <w:p w14:paraId="76DFBCBA" w14:textId="17B38FF2" w:rsidR="00E46EFE" w:rsidRPr="008A2B0A" w:rsidRDefault="00C403E4" w:rsidP="00C403E4">
      <w:pPr>
        <w:widowControl/>
        <w:tabs>
          <w:tab w:val="left" w:pos="849"/>
        </w:tabs>
        <w:autoSpaceDE/>
        <w:autoSpaceDN/>
        <w:spacing w:line="275" w:lineRule="auto"/>
        <w:ind w:left="-142" w:right="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E46EFE" w:rsidRPr="008A2B0A">
        <w:rPr>
          <w:sz w:val="20"/>
          <w:szCs w:val="20"/>
        </w:rPr>
        <w:t xml:space="preserve">prawo do wniesienia skargi do Prezesa Urzędu Danych Osobowych, gdy uzna Pani/Pan, że </w:t>
      </w:r>
      <w:r w:rsidR="00377D25">
        <w:rPr>
          <w:sz w:val="20"/>
          <w:szCs w:val="20"/>
        </w:rPr>
        <w:t xml:space="preserve"> </w:t>
      </w:r>
      <w:r w:rsidR="00E46EFE" w:rsidRPr="008A2B0A">
        <w:rPr>
          <w:sz w:val="20"/>
          <w:szCs w:val="20"/>
        </w:rPr>
        <w:t xml:space="preserve">przetwarzanie danych </w:t>
      </w:r>
      <w:r>
        <w:rPr>
          <w:sz w:val="20"/>
          <w:szCs w:val="20"/>
        </w:rPr>
        <w:t xml:space="preserve">  </w:t>
      </w:r>
      <w:r w:rsidR="00E46EFE" w:rsidRPr="008A2B0A">
        <w:rPr>
          <w:sz w:val="20"/>
          <w:szCs w:val="20"/>
        </w:rPr>
        <w:t>osobowych Pani/Pana dotyczących narusza przepisy RODO:</w:t>
      </w:r>
    </w:p>
    <w:p w14:paraId="0058173F" w14:textId="77777777" w:rsidR="00E46EFE" w:rsidRPr="008A2B0A" w:rsidRDefault="00E46EFE" w:rsidP="00EF381F">
      <w:pPr>
        <w:spacing w:line="14" w:lineRule="exact"/>
        <w:jc w:val="both"/>
        <w:rPr>
          <w:sz w:val="20"/>
          <w:szCs w:val="20"/>
        </w:rPr>
      </w:pPr>
    </w:p>
    <w:p w14:paraId="4E80801C" w14:textId="3655E78D" w:rsidR="00E46EFE" w:rsidRPr="008A2B0A" w:rsidRDefault="00377D25" w:rsidP="00C403E4">
      <w:pPr>
        <w:widowControl/>
        <w:tabs>
          <w:tab w:val="left" w:pos="1480"/>
        </w:tabs>
        <w:autoSpaceDE/>
        <w:autoSpaceDN/>
        <w:spacing w:line="0" w:lineRule="atLeast"/>
        <w:ind w:left="-284"/>
        <w:jc w:val="both"/>
        <w:rPr>
          <w:rFonts w:eastAsia="Arial"/>
          <w:sz w:val="20"/>
          <w:szCs w:val="20"/>
        </w:rPr>
      </w:pPr>
      <w:r w:rsidRPr="00377D25">
        <w:rPr>
          <w:b/>
          <w:bCs/>
          <w:sz w:val="28"/>
          <w:szCs w:val="28"/>
        </w:rPr>
        <w:t xml:space="preserve">. </w:t>
      </w:r>
      <w:r>
        <w:rPr>
          <w:sz w:val="20"/>
          <w:szCs w:val="20"/>
        </w:rPr>
        <w:t xml:space="preserve"> </w:t>
      </w:r>
      <w:r w:rsidR="00E46EFE" w:rsidRPr="008A2B0A">
        <w:rPr>
          <w:sz w:val="20"/>
          <w:szCs w:val="20"/>
        </w:rPr>
        <w:t>nie przysługuje Pani/Panu:</w:t>
      </w:r>
    </w:p>
    <w:p w14:paraId="32BFA32B" w14:textId="77777777" w:rsidR="00E46EFE" w:rsidRPr="008A2B0A" w:rsidRDefault="00E46EFE" w:rsidP="00EF381F">
      <w:pPr>
        <w:spacing w:line="55" w:lineRule="exact"/>
        <w:jc w:val="both"/>
        <w:rPr>
          <w:sz w:val="20"/>
          <w:szCs w:val="20"/>
        </w:rPr>
      </w:pPr>
    </w:p>
    <w:p w14:paraId="7CE3672F" w14:textId="77777777" w:rsidR="00E46EFE" w:rsidRPr="008A2B0A" w:rsidRDefault="00E46EFE" w:rsidP="00EF381F">
      <w:pPr>
        <w:widowControl/>
        <w:numPr>
          <w:ilvl w:val="0"/>
          <w:numId w:val="14"/>
        </w:numPr>
        <w:tabs>
          <w:tab w:val="left" w:pos="760"/>
        </w:tabs>
        <w:autoSpaceDE/>
        <w:autoSpaceDN/>
        <w:spacing w:line="0" w:lineRule="atLeast"/>
        <w:ind w:hanging="140"/>
        <w:jc w:val="both"/>
        <w:rPr>
          <w:sz w:val="20"/>
          <w:szCs w:val="20"/>
        </w:rPr>
      </w:pPr>
      <w:r w:rsidRPr="008A2B0A">
        <w:rPr>
          <w:sz w:val="20"/>
          <w:szCs w:val="20"/>
        </w:rPr>
        <w:t>w związku z art. 17 ust. 3 lit. d lub e RODO prawo do usunięcia danych osobowych,</w:t>
      </w:r>
    </w:p>
    <w:p w14:paraId="3AFA699D" w14:textId="77777777" w:rsidR="00E46EFE" w:rsidRPr="008A2B0A" w:rsidRDefault="00E46EFE" w:rsidP="00EF381F">
      <w:pPr>
        <w:spacing w:line="52" w:lineRule="exact"/>
        <w:jc w:val="both"/>
        <w:rPr>
          <w:sz w:val="20"/>
          <w:szCs w:val="20"/>
        </w:rPr>
      </w:pPr>
    </w:p>
    <w:p w14:paraId="33B28979" w14:textId="77777777" w:rsidR="00E46EFE" w:rsidRPr="008A2B0A" w:rsidRDefault="00E46EFE" w:rsidP="00EF381F">
      <w:pPr>
        <w:widowControl/>
        <w:numPr>
          <w:ilvl w:val="0"/>
          <w:numId w:val="14"/>
        </w:numPr>
        <w:tabs>
          <w:tab w:val="left" w:pos="760"/>
        </w:tabs>
        <w:autoSpaceDE/>
        <w:autoSpaceDN/>
        <w:spacing w:line="0" w:lineRule="atLeast"/>
        <w:ind w:hanging="140"/>
        <w:jc w:val="both"/>
        <w:rPr>
          <w:sz w:val="20"/>
          <w:szCs w:val="20"/>
        </w:rPr>
      </w:pPr>
      <w:r w:rsidRPr="008A2B0A">
        <w:rPr>
          <w:sz w:val="20"/>
          <w:szCs w:val="20"/>
        </w:rPr>
        <w:t>prawo do przenoszenia danych osobowych, o których mowa w art. 20 RODO,</w:t>
      </w:r>
    </w:p>
    <w:p w14:paraId="6350ADD6" w14:textId="77777777" w:rsidR="00E46EFE" w:rsidRPr="008A2B0A" w:rsidRDefault="00E46EFE" w:rsidP="00EF381F">
      <w:pPr>
        <w:spacing w:line="67" w:lineRule="exact"/>
        <w:jc w:val="both"/>
        <w:rPr>
          <w:sz w:val="20"/>
          <w:szCs w:val="20"/>
        </w:rPr>
      </w:pPr>
    </w:p>
    <w:p w14:paraId="2929E481" w14:textId="581B2A8C" w:rsidR="00E46EFE" w:rsidRPr="008A2B0A" w:rsidRDefault="000331C7" w:rsidP="000331C7">
      <w:pPr>
        <w:widowControl/>
        <w:tabs>
          <w:tab w:val="left" w:pos="774"/>
        </w:tabs>
        <w:autoSpaceDE/>
        <w:autoSpaceDN/>
        <w:spacing w:line="281" w:lineRule="auto"/>
        <w:ind w:right="20" w:hanging="142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- </w:t>
      </w:r>
      <w:r w:rsidR="00E46EFE" w:rsidRPr="008A2B0A">
        <w:rPr>
          <w:sz w:val="20"/>
          <w:szCs w:val="20"/>
        </w:rPr>
        <w:t>na podstawie art. 21 RODO prawo sprzeciwu, wobec przetwarzania danych osobowych, gdyż podstawą prawną przetwarzania Pani/Pana danych osobowych jest art. 6 ust. 1 lit. c RODO.</w:t>
      </w:r>
    </w:p>
    <w:p w14:paraId="472FE2B5" w14:textId="77777777" w:rsidR="00E46EFE" w:rsidRPr="00E30C25" w:rsidRDefault="00E46EFE" w:rsidP="00EF381F">
      <w:pPr>
        <w:pStyle w:val="Tekstpodstawowy"/>
        <w:jc w:val="both"/>
        <w:rPr>
          <w:color w:val="FF0000"/>
        </w:rPr>
      </w:pPr>
    </w:p>
    <w:p w14:paraId="36A1DE0C" w14:textId="77777777" w:rsidR="00B00010" w:rsidRDefault="00B00010" w:rsidP="005213CA">
      <w:pPr>
        <w:pStyle w:val="Nagwek1"/>
        <w:tabs>
          <w:tab w:val="left" w:pos="1016"/>
        </w:tabs>
        <w:spacing w:before="125" w:line="228" w:lineRule="exact"/>
        <w:ind w:left="0" w:hanging="426"/>
        <w:jc w:val="both"/>
      </w:pPr>
    </w:p>
    <w:p w14:paraId="23CE94CA" w14:textId="77777777" w:rsidR="00B00010" w:rsidRDefault="00B00010" w:rsidP="005213CA">
      <w:pPr>
        <w:pStyle w:val="Nagwek1"/>
        <w:tabs>
          <w:tab w:val="left" w:pos="1016"/>
        </w:tabs>
        <w:spacing w:before="125" w:line="228" w:lineRule="exact"/>
        <w:ind w:left="0" w:hanging="426"/>
        <w:jc w:val="both"/>
      </w:pPr>
    </w:p>
    <w:p w14:paraId="13191C4A" w14:textId="7AD04AB2" w:rsidR="00E46EFE" w:rsidRDefault="00E46EFE" w:rsidP="005213CA">
      <w:pPr>
        <w:pStyle w:val="Nagwek1"/>
        <w:tabs>
          <w:tab w:val="left" w:pos="1016"/>
        </w:tabs>
        <w:spacing w:before="125" w:line="228" w:lineRule="exact"/>
        <w:ind w:left="0" w:hanging="426"/>
        <w:jc w:val="both"/>
      </w:pPr>
      <w:r>
        <w:t>XXXIII. ZAŁĄCZNIKI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SWZ</w:t>
      </w:r>
    </w:p>
    <w:p w14:paraId="455EF0E4" w14:textId="77777777" w:rsidR="00E46EFE" w:rsidRDefault="00E46EFE" w:rsidP="00EF381F">
      <w:pPr>
        <w:pStyle w:val="Nagwek1"/>
        <w:tabs>
          <w:tab w:val="left" w:pos="1016"/>
        </w:tabs>
        <w:spacing w:before="125" w:line="228" w:lineRule="exact"/>
        <w:ind w:left="0" w:firstLine="0"/>
        <w:jc w:val="both"/>
      </w:pPr>
    </w:p>
    <w:p w14:paraId="664C2288" w14:textId="77777777" w:rsidR="00E46EFE" w:rsidRDefault="00E46EFE" w:rsidP="00EF381F">
      <w:pPr>
        <w:pStyle w:val="Akapitzlist"/>
        <w:numPr>
          <w:ilvl w:val="1"/>
          <w:numId w:val="7"/>
        </w:numPr>
        <w:tabs>
          <w:tab w:val="left" w:pos="1193"/>
          <w:tab w:val="left" w:pos="1194"/>
        </w:tabs>
        <w:spacing w:line="228" w:lineRule="exact"/>
        <w:ind w:left="0"/>
        <w:jc w:val="both"/>
        <w:rPr>
          <w:b/>
          <w:sz w:val="20"/>
        </w:rPr>
      </w:pPr>
      <w:r>
        <w:rPr>
          <w:sz w:val="20"/>
        </w:rPr>
        <w:t>Formularz</w:t>
      </w:r>
      <w:r>
        <w:rPr>
          <w:spacing w:val="-2"/>
          <w:sz w:val="20"/>
        </w:rPr>
        <w:t xml:space="preserve"> </w:t>
      </w:r>
      <w:r>
        <w:rPr>
          <w:sz w:val="20"/>
        </w:rPr>
        <w:t>Ofertowy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Załącznik</w:t>
      </w:r>
      <w:r>
        <w:rPr>
          <w:spacing w:val="-1"/>
          <w:sz w:val="20"/>
        </w:rPr>
        <w:t xml:space="preserve"> </w:t>
      </w:r>
      <w:r>
        <w:rPr>
          <w:sz w:val="20"/>
        </w:rPr>
        <w:t>nr</w:t>
      </w:r>
      <w:r>
        <w:rPr>
          <w:spacing w:val="-2"/>
          <w:sz w:val="20"/>
        </w:rPr>
        <w:t xml:space="preserve"> </w:t>
      </w:r>
      <w:r>
        <w:rPr>
          <w:sz w:val="20"/>
        </w:rPr>
        <w:t>1;</w:t>
      </w:r>
    </w:p>
    <w:p w14:paraId="11D5B518" w14:textId="77777777" w:rsidR="00E46EFE" w:rsidRDefault="00E46EFE" w:rsidP="00EF381F">
      <w:pPr>
        <w:pStyle w:val="Akapitzlist"/>
        <w:numPr>
          <w:ilvl w:val="1"/>
          <w:numId w:val="7"/>
        </w:numPr>
        <w:tabs>
          <w:tab w:val="left" w:pos="1193"/>
          <w:tab w:val="left" w:pos="1194"/>
        </w:tabs>
        <w:spacing w:before="1"/>
        <w:ind w:left="0"/>
        <w:jc w:val="both"/>
        <w:rPr>
          <w:b/>
          <w:sz w:val="20"/>
        </w:rPr>
      </w:pPr>
      <w:r>
        <w:rPr>
          <w:sz w:val="20"/>
        </w:rPr>
        <w:t>Formularz cenowy- załącznik nr 2 (</w:t>
      </w:r>
      <w:r>
        <w:rPr>
          <w:spacing w:val="2"/>
          <w:sz w:val="20"/>
        </w:rPr>
        <w:t xml:space="preserve"> </w:t>
      </w:r>
      <w:r>
        <w:rPr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sz w:val="20"/>
        </w:rPr>
        <w:t>części</w:t>
      </w:r>
      <w:r>
        <w:rPr>
          <w:spacing w:val="-2"/>
          <w:sz w:val="20"/>
        </w:rPr>
        <w:t xml:space="preserve"> </w:t>
      </w:r>
      <w:r>
        <w:rPr>
          <w:sz w:val="20"/>
        </w:rPr>
        <w:t>od 1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8)</w:t>
      </w:r>
    </w:p>
    <w:p w14:paraId="4E910C98" w14:textId="77777777" w:rsidR="00E46EFE" w:rsidRDefault="00E46EFE" w:rsidP="00EF381F">
      <w:pPr>
        <w:pStyle w:val="Akapitzlist"/>
        <w:numPr>
          <w:ilvl w:val="1"/>
          <w:numId w:val="7"/>
        </w:numPr>
        <w:tabs>
          <w:tab w:val="left" w:pos="1193"/>
          <w:tab w:val="left" w:pos="1194"/>
        </w:tabs>
        <w:spacing w:line="229" w:lineRule="exact"/>
        <w:ind w:left="0"/>
        <w:jc w:val="both"/>
        <w:rPr>
          <w:b/>
          <w:sz w:val="20"/>
        </w:rPr>
      </w:pPr>
      <w:r>
        <w:rPr>
          <w:sz w:val="20"/>
        </w:rPr>
        <w:t>Oświadczenie</w:t>
      </w:r>
      <w:r>
        <w:rPr>
          <w:spacing w:val="-3"/>
          <w:sz w:val="20"/>
        </w:rPr>
        <w:t xml:space="preserve"> </w:t>
      </w:r>
      <w:r>
        <w:rPr>
          <w:sz w:val="20"/>
        </w:rPr>
        <w:t>o niepodleganiu</w:t>
      </w:r>
      <w:r>
        <w:rPr>
          <w:spacing w:val="2"/>
          <w:sz w:val="20"/>
        </w:rPr>
        <w:t xml:space="preserve"> </w:t>
      </w:r>
      <w:r>
        <w:rPr>
          <w:sz w:val="20"/>
        </w:rPr>
        <w:t>wykluczeniu</w:t>
      </w:r>
      <w:r>
        <w:rPr>
          <w:spacing w:val="-4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Załącznik</w:t>
      </w:r>
      <w:r>
        <w:rPr>
          <w:spacing w:val="-2"/>
          <w:sz w:val="20"/>
        </w:rPr>
        <w:t xml:space="preserve"> </w:t>
      </w:r>
      <w:r>
        <w:rPr>
          <w:sz w:val="20"/>
        </w:rPr>
        <w:t>nr 3;</w:t>
      </w:r>
    </w:p>
    <w:p w14:paraId="2D9D09DF" w14:textId="77777777" w:rsidR="00E46EFE" w:rsidRDefault="00E46EFE" w:rsidP="00EF381F">
      <w:pPr>
        <w:pStyle w:val="Akapitzlist"/>
        <w:numPr>
          <w:ilvl w:val="1"/>
          <w:numId w:val="7"/>
        </w:numPr>
        <w:tabs>
          <w:tab w:val="left" w:pos="1193"/>
          <w:tab w:val="left" w:pos="1194"/>
        </w:tabs>
        <w:spacing w:line="229" w:lineRule="exact"/>
        <w:ind w:left="0"/>
        <w:jc w:val="both"/>
        <w:rPr>
          <w:b/>
          <w:sz w:val="20"/>
        </w:rPr>
      </w:pPr>
      <w:r>
        <w:rPr>
          <w:sz w:val="20"/>
        </w:rPr>
        <w:t>Oświadczenie o spełnianiu przez oferowane dostawy obowiązujących przepisów prawnych–Załącznik</w:t>
      </w:r>
      <w:r>
        <w:rPr>
          <w:spacing w:val="-3"/>
          <w:sz w:val="20"/>
        </w:rPr>
        <w:t xml:space="preserve"> </w:t>
      </w:r>
      <w:r>
        <w:rPr>
          <w:sz w:val="20"/>
        </w:rPr>
        <w:t>nr</w:t>
      </w:r>
      <w:r>
        <w:rPr>
          <w:spacing w:val="-2"/>
          <w:sz w:val="20"/>
        </w:rPr>
        <w:t xml:space="preserve"> </w:t>
      </w:r>
      <w:r>
        <w:rPr>
          <w:sz w:val="20"/>
        </w:rPr>
        <w:t>4;</w:t>
      </w:r>
    </w:p>
    <w:p w14:paraId="7C908401" w14:textId="77777777" w:rsidR="00E46EFE" w:rsidRPr="00323239" w:rsidRDefault="00E46EFE" w:rsidP="00EF381F">
      <w:pPr>
        <w:pStyle w:val="Akapitzlist"/>
        <w:numPr>
          <w:ilvl w:val="1"/>
          <w:numId w:val="7"/>
        </w:numPr>
        <w:tabs>
          <w:tab w:val="left" w:pos="1193"/>
          <w:tab w:val="left" w:pos="1194"/>
        </w:tabs>
        <w:ind w:left="0"/>
        <w:jc w:val="both"/>
        <w:rPr>
          <w:b/>
          <w:sz w:val="20"/>
        </w:rPr>
      </w:pPr>
      <w:r>
        <w:rPr>
          <w:sz w:val="20"/>
        </w:rPr>
        <w:t>Projekt  Umowy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sprawie</w:t>
      </w:r>
      <w:r>
        <w:rPr>
          <w:spacing w:val="-1"/>
          <w:sz w:val="20"/>
        </w:rPr>
        <w:t xml:space="preserve"> </w:t>
      </w:r>
      <w:r>
        <w:rPr>
          <w:sz w:val="20"/>
        </w:rPr>
        <w:t>zamówienia publicznego</w:t>
      </w:r>
      <w:r>
        <w:rPr>
          <w:spacing w:val="-2"/>
          <w:sz w:val="20"/>
        </w:rPr>
        <w:t xml:space="preserve"> </w:t>
      </w:r>
      <w:r>
        <w:rPr>
          <w:sz w:val="20"/>
        </w:rPr>
        <w:t>–Załącznik</w:t>
      </w:r>
      <w:r>
        <w:rPr>
          <w:spacing w:val="-1"/>
          <w:sz w:val="20"/>
        </w:rPr>
        <w:t xml:space="preserve"> </w:t>
      </w:r>
      <w:r>
        <w:rPr>
          <w:sz w:val="20"/>
        </w:rPr>
        <w:t>nr</w:t>
      </w:r>
      <w:r>
        <w:rPr>
          <w:spacing w:val="-2"/>
          <w:sz w:val="20"/>
        </w:rPr>
        <w:t xml:space="preserve"> </w:t>
      </w:r>
      <w:r>
        <w:rPr>
          <w:sz w:val="20"/>
        </w:rPr>
        <w:t>5;</w:t>
      </w:r>
    </w:p>
    <w:p w14:paraId="4F250BF4" w14:textId="77777777" w:rsidR="00E46EFE" w:rsidRPr="00276767" w:rsidRDefault="00E46EFE" w:rsidP="00EF381F">
      <w:pPr>
        <w:pStyle w:val="Akapitzlist"/>
        <w:numPr>
          <w:ilvl w:val="1"/>
          <w:numId w:val="7"/>
        </w:numPr>
        <w:tabs>
          <w:tab w:val="left" w:pos="1193"/>
          <w:tab w:val="left" w:pos="1194"/>
        </w:tabs>
        <w:ind w:left="0"/>
        <w:jc w:val="both"/>
        <w:rPr>
          <w:b/>
          <w:sz w:val="20"/>
        </w:rPr>
      </w:pPr>
      <w:r w:rsidRPr="00323239">
        <w:rPr>
          <w:sz w:val="20"/>
        </w:rPr>
        <w:t xml:space="preserve">Oświadczenie Wykonawcy o braku przynależności lub przynależności do grupy kapitałowej </w:t>
      </w:r>
      <w:r w:rsidRPr="00323239">
        <w:rPr>
          <w:spacing w:val="-1"/>
          <w:sz w:val="20"/>
        </w:rPr>
        <w:t xml:space="preserve"> </w:t>
      </w:r>
      <w:r w:rsidRPr="00323239">
        <w:rPr>
          <w:sz w:val="20"/>
        </w:rPr>
        <w:t>– Załącznik</w:t>
      </w:r>
      <w:r w:rsidRPr="00323239">
        <w:rPr>
          <w:spacing w:val="-4"/>
          <w:sz w:val="20"/>
        </w:rPr>
        <w:t xml:space="preserve"> </w:t>
      </w:r>
      <w:r w:rsidRPr="00323239">
        <w:rPr>
          <w:sz w:val="20"/>
        </w:rPr>
        <w:t>nr 6.</w:t>
      </w:r>
    </w:p>
    <w:p w14:paraId="5B487791" w14:textId="6CADBF44" w:rsidR="00E46EFE" w:rsidRPr="00180062" w:rsidRDefault="00E46EFE" w:rsidP="00EF381F">
      <w:pPr>
        <w:pStyle w:val="Akapitzlist"/>
        <w:numPr>
          <w:ilvl w:val="1"/>
          <w:numId w:val="7"/>
        </w:numPr>
        <w:tabs>
          <w:tab w:val="left" w:pos="1193"/>
          <w:tab w:val="left" w:pos="1194"/>
        </w:tabs>
        <w:ind w:left="0"/>
        <w:jc w:val="both"/>
        <w:rPr>
          <w:b/>
          <w:sz w:val="20"/>
        </w:rPr>
      </w:pPr>
      <w:r>
        <w:rPr>
          <w:sz w:val="20"/>
        </w:rPr>
        <w:t>RODO – Załącznik nr 7.</w:t>
      </w:r>
    </w:p>
    <w:p w14:paraId="608F8778" w14:textId="77777777" w:rsidR="00180062" w:rsidRPr="00323239" w:rsidRDefault="00180062" w:rsidP="00EF381F">
      <w:pPr>
        <w:pStyle w:val="Akapitzlist"/>
        <w:tabs>
          <w:tab w:val="left" w:pos="1193"/>
          <w:tab w:val="left" w:pos="1194"/>
        </w:tabs>
        <w:ind w:left="0" w:firstLine="0"/>
        <w:jc w:val="both"/>
        <w:rPr>
          <w:b/>
          <w:sz w:val="20"/>
        </w:rPr>
      </w:pPr>
    </w:p>
    <w:p w14:paraId="5C9D5B2A" w14:textId="77777777" w:rsidR="00BF1618" w:rsidRDefault="00BF1618" w:rsidP="004F2945">
      <w:pPr>
        <w:jc w:val="both"/>
      </w:pPr>
    </w:p>
    <w:sectPr w:rsidR="00BF1618" w:rsidSect="00151C0C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985A1D" w14:textId="77777777" w:rsidR="0017278E" w:rsidRDefault="0017278E">
      <w:r>
        <w:separator/>
      </w:r>
    </w:p>
  </w:endnote>
  <w:endnote w:type="continuationSeparator" w:id="0">
    <w:p w14:paraId="11D7B697" w14:textId="77777777" w:rsidR="0017278E" w:rsidRDefault="00172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E071D" w14:textId="77777777" w:rsidR="00DA14E0" w:rsidRDefault="00E46EFE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00B3D27" wp14:editId="6A35D2EA">
              <wp:simplePos x="0" y="0"/>
              <wp:positionH relativeFrom="page">
                <wp:posOffset>6560820</wp:posOffset>
              </wp:positionH>
              <wp:positionV relativeFrom="page">
                <wp:posOffset>9939020</wp:posOffset>
              </wp:positionV>
              <wp:extent cx="152400" cy="165735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1FCD0C" w14:textId="77777777" w:rsidR="00DA14E0" w:rsidRDefault="00E46EFE">
                          <w:pPr>
                            <w:pStyle w:val="Tekstpodstawowy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0B3D27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16.6pt;margin-top:782.6pt;width:12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" filled="f" stroked="f">
              <v:textbox inset="0,0,0,0">
                <w:txbxContent>
                  <w:p w14:paraId="061FCD0C" w14:textId="77777777" w:rsidR="00DA14E0" w:rsidRDefault="00E46EFE">
                    <w:pPr>
                      <w:pStyle w:val="Tekstpodstawowy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rPr>
                        <w:w w:val="99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74C97B" w14:textId="77777777" w:rsidR="0017278E" w:rsidRDefault="0017278E">
      <w:r>
        <w:separator/>
      </w:r>
    </w:p>
  </w:footnote>
  <w:footnote w:type="continuationSeparator" w:id="0">
    <w:p w14:paraId="54C82BFF" w14:textId="77777777" w:rsidR="0017278E" w:rsidRDefault="001727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60"/>
      <w:gridCol w:w="3360"/>
      <w:gridCol w:w="3360"/>
    </w:tblGrid>
    <w:tr w:rsidR="48D1C4C8" w14:paraId="4EC568AE" w14:textId="77777777" w:rsidTr="48D1C4C8">
      <w:tc>
        <w:tcPr>
          <w:tcW w:w="3360" w:type="dxa"/>
        </w:tcPr>
        <w:p w14:paraId="166B3AC7" w14:textId="77777777" w:rsidR="00DA14E0" w:rsidRDefault="00DA14E0" w:rsidP="48D1C4C8">
          <w:pPr>
            <w:pStyle w:val="Nagwek"/>
            <w:ind w:left="-115"/>
          </w:pPr>
        </w:p>
      </w:tc>
      <w:tc>
        <w:tcPr>
          <w:tcW w:w="3360" w:type="dxa"/>
        </w:tcPr>
        <w:p w14:paraId="2ABAA1F6" w14:textId="77777777" w:rsidR="00DA14E0" w:rsidRDefault="00DA14E0" w:rsidP="48D1C4C8">
          <w:pPr>
            <w:pStyle w:val="Nagwek"/>
            <w:jc w:val="center"/>
          </w:pPr>
        </w:p>
      </w:tc>
      <w:tc>
        <w:tcPr>
          <w:tcW w:w="3360" w:type="dxa"/>
        </w:tcPr>
        <w:p w14:paraId="54E420A6" w14:textId="77777777" w:rsidR="00DA14E0" w:rsidRDefault="00DA14E0" w:rsidP="48D1C4C8">
          <w:pPr>
            <w:pStyle w:val="Nagwek"/>
            <w:ind w:right="-115"/>
            <w:jc w:val="right"/>
          </w:pPr>
        </w:p>
      </w:tc>
    </w:tr>
  </w:tbl>
  <w:p w14:paraId="064DB607" w14:textId="77777777" w:rsidR="00DA14E0" w:rsidRDefault="00DA14E0" w:rsidP="48D1C4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BA8EE" w14:textId="77777777" w:rsidR="00DA14E0" w:rsidRDefault="00DA14E0" w:rsidP="48D1C4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7BE45" w14:textId="77777777" w:rsidR="00DA14E0" w:rsidRDefault="00DA14E0" w:rsidP="48D1C4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B"/>
    <w:multiLevelType w:val="hybridMultilevel"/>
    <w:tmpl w:val="0CC1016E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C"/>
    <w:multiLevelType w:val="hybridMultilevel"/>
    <w:tmpl w:val="43F18422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D"/>
    <w:multiLevelType w:val="hybridMultilevel"/>
    <w:tmpl w:val="60EF011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157F5792"/>
    <w:multiLevelType w:val="hybridMultilevel"/>
    <w:tmpl w:val="9D4019AC"/>
    <w:lvl w:ilvl="0" w:tplc="AC2CB8F8">
      <w:start w:val="1"/>
      <w:numFmt w:val="upperRoman"/>
      <w:lvlText w:val="%1."/>
      <w:lvlJc w:val="left"/>
      <w:pPr>
        <w:ind w:left="1016" w:hanging="3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0"/>
        <w:szCs w:val="20"/>
        <w:lang w:val="pl-PL" w:eastAsia="en-US" w:bidi="ar-SA"/>
      </w:rPr>
    </w:lvl>
    <w:lvl w:ilvl="1" w:tplc="CB0C3400">
      <w:start w:val="1"/>
      <w:numFmt w:val="decimal"/>
      <w:lvlText w:val="%2."/>
      <w:lvlJc w:val="left"/>
      <w:pPr>
        <w:ind w:left="1209" w:hanging="358"/>
      </w:pPr>
      <w:rPr>
        <w:rFonts w:hint="default"/>
        <w:color w:val="auto"/>
        <w:spacing w:val="0"/>
        <w:w w:val="99"/>
        <w:lang w:val="pl-PL" w:eastAsia="en-US" w:bidi="ar-SA"/>
      </w:rPr>
    </w:lvl>
    <w:lvl w:ilvl="2" w:tplc="BADAABB8">
      <w:start w:val="1"/>
      <w:numFmt w:val="decimal"/>
      <w:lvlText w:val="%3)"/>
      <w:lvlJc w:val="left"/>
      <w:pPr>
        <w:ind w:left="1479" w:hanging="35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 w:tplc="513E08EE">
      <w:numFmt w:val="bullet"/>
      <w:lvlText w:val="•"/>
      <w:lvlJc w:val="left"/>
      <w:pPr>
        <w:ind w:left="1480" w:hanging="358"/>
      </w:pPr>
      <w:rPr>
        <w:rFonts w:hint="default"/>
        <w:lang w:val="pl-PL" w:eastAsia="en-US" w:bidi="ar-SA"/>
      </w:rPr>
    </w:lvl>
    <w:lvl w:ilvl="4" w:tplc="0E46FE88">
      <w:numFmt w:val="bullet"/>
      <w:lvlText w:val="•"/>
      <w:lvlJc w:val="left"/>
      <w:pPr>
        <w:ind w:left="1740" w:hanging="358"/>
      </w:pPr>
      <w:rPr>
        <w:rFonts w:hint="default"/>
        <w:lang w:val="pl-PL" w:eastAsia="en-US" w:bidi="ar-SA"/>
      </w:rPr>
    </w:lvl>
    <w:lvl w:ilvl="5" w:tplc="761ECEA6">
      <w:numFmt w:val="bullet"/>
      <w:lvlText w:val="•"/>
      <w:lvlJc w:val="left"/>
      <w:pPr>
        <w:ind w:left="3131" w:hanging="358"/>
      </w:pPr>
      <w:rPr>
        <w:rFonts w:hint="default"/>
        <w:lang w:val="pl-PL" w:eastAsia="en-US" w:bidi="ar-SA"/>
      </w:rPr>
    </w:lvl>
    <w:lvl w:ilvl="6" w:tplc="3D3A28C2">
      <w:numFmt w:val="bullet"/>
      <w:lvlText w:val="•"/>
      <w:lvlJc w:val="left"/>
      <w:pPr>
        <w:ind w:left="4522" w:hanging="358"/>
      </w:pPr>
      <w:rPr>
        <w:rFonts w:hint="default"/>
        <w:lang w:val="pl-PL" w:eastAsia="en-US" w:bidi="ar-SA"/>
      </w:rPr>
    </w:lvl>
    <w:lvl w:ilvl="7" w:tplc="0B20410E">
      <w:numFmt w:val="bullet"/>
      <w:lvlText w:val="•"/>
      <w:lvlJc w:val="left"/>
      <w:pPr>
        <w:ind w:left="5913" w:hanging="358"/>
      </w:pPr>
      <w:rPr>
        <w:rFonts w:hint="default"/>
        <w:lang w:val="pl-PL" w:eastAsia="en-US" w:bidi="ar-SA"/>
      </w:rPr>
    </w:lvl>
    <w:lvl w:ilvl="8" w:tplc="0D503A96">
      <w:numFmt w:val="bullet"/>
      <w:lvlText w:val="•"/>
      <w:lvlJc w:val="left"/>
      <w:pPr>
        <w:ind w:left="7304" w:hanging="358"/>
      </w:pPr>
      <w:rPr>
        <w:rFonts w:hint="default"/>
        <w:lang w:val="pl-PL" w:eastAsia="en-US" w:bidi="ar-SA"/>
      </w:rPr>
    </w:lvl>
  </w:abstractNum>
  <w:abstractNum w:abstractNumId="4" w15:restartNumberingAfterBreak="0">
    <w:nsid w:val="24AE6381"/>
    <w:multiLevelType w:val="hybridMultilevel"/>
    <w:tmpl w:val="47166CE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87710B2"/>
    <w:multiLevelType w:val="multilevel"/>
    <w:tmpl w:val="5C882078"/>
    <w:lvl w:ilvl="0">
      <w:start w:val="8"/>
      <w:numFmt w:val="decimal"/>
      <w:lvlText w:val="%1"/>
      <w:lvlJc w:val="left"/>
      <w:pPr>
        <w:ind w:left="1616" w:hanging="42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16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3313" w:hanging="42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159" w:hanging="4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006" w:hanging="4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853" w:hanging="4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99" w:hanging="4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46" w:hanging="4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93" w:hanging="420"/>
      </w:pPr>
      <w:rPr>
        <w:rFonts w:hint="default"/>
        <w:lang w:val="pl-PL" w:eastAsia="en-US" w:bidi="ar-SA"/>
      </w:rPr>
    </w:lvl>
  </w:abstractNum>
  <w:abstractNum w:abstractNumId="6" w15:restartNumberingAfterBreak="0">
    <w:nsid w:val="2B75613F"/>
    <w:multiLevelType w:val="multilevel"/>
    <w:tmpl w:val="F5CA0070"/>
    <w:lvl w:ilvl="0">
      <w:start w:val="1"/>
      <w:numFmt w:val="decimal"/>
      <w:lvlText w:val="%1."/>
      <w:lvlJc w:val="left"/>
      <w:pPr>
        <w:ind w:left="736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30" w:hanging="555"/>
      </w:pPr>
      <w:rPr>
        <w:rFonts w:hint="default"/>
        <w:w w:val="100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456" w:hanging="55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816" w:hanging="555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1100" w:hanging="55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180" w:hanging="55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440" w:hanging="55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460" w:hanging="55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520" w:hanging="555"/>
      </w:pPr>
      <w:rPr>
        <w:rFonts w:hint="default"/>
        <w:lang w:val="pl-PL" w:eastAsia="en-US" w:bidi="ar-SA"/>
      </w:rPr>
    </w:lvl>
  </w:abstractNum>
  <w:abstractNum w:abstractNumId="7" w15:restartNumberingAfterBreak="0">
    <w:nsid w:val="2E286486"/>
    <w:multiLevelType w:val="multilevel"/>
    <w:tmpl w:val="7FE4F486"/>
    <w:lvl w:ilvl="0">
      <w:start w:val="2"/>
      <w:numFmt w:val="decimal"/>
      <w:lvlText w:val="%1"/>
      <w:lvlJc w:val="left"/>
      <w:pPr>
        <w:ind w:left="1193" w:hanging="416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93" w:hanging="41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977" w:hanging="416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865" w:hanging="41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754" w:hanging="41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43" w:hanging="41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31" w:hanging="41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20" w:hanging="41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09" w:hanging="416"/>
      </w:pPr>
      <w:rPr>
        <w:rFonts w:hint="default"/>
        <w:lang w:val="pl-PL" w:eastAsia="en-US" w:bidi="ar-SA"/>
      </w:rPr>
    </w:lvl>
  </w:abstractNum>
  <w:abstractNum w:abstractNumId="8" w15:restartNumberingAfterBreak="0">
    <w:nsid w:val="32A10478"/>
    <w:multiLevelType w:val="hybridMultilevel"/>
    <w:tmpl w:val="7988F1B2"/>
    <w:lvl w:ilvl="0" w:tplc="97AE59C8">
      <w:start w:val="1"/>
      <w:numFmt w:val="decimal"/>
      <w:lvlText w:val="%1)"/>
      <w:lvlJc w:val="left"/>
      <w:pPr>
        <w:ind w:left="1039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99"/>
        <w:sz w:val="20"/>
        <w:szCs w:val="20"/>
        <w:lang w:val="pl-PL" w:eastAsia="en-US" w:bidi="ar-SA"/>
      </w:rPr>
    </w:lvl>
    <w:lvl w:ilvl="1" w:tplc="DA4C14E8">
      <w:start w:val="1"/>
      <w:numFmt w:val="lowerLetter"/>
      <w:lvlText w:val="%2)"/>
      <w:lvlJc w:val="left"/>
      <w:pPr>
        <w:ind w:left="836" w:hanging="2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99"/>
        <w:sz w:val="20"/>
        <w:szCs w:val="20"/>
        <w:lang w:val="pl-PL" w:eastAsia="en-US" w:bidi="ar-SA"/>
      </w:rPr>
    </w:lvl>
    <w:lvl w:ilvl="2" w:tplc="773CCD90">
      <w:numFmt w:val="bullet"/>
      <w:lvlText w:val="•"/>
      <w:lvlJc w:val="left"/>
      <w:pPr>
        <w:ind w:left="2045" w:hanging="248"/>
      </w:pPr>
      <w:rPr>
        <w:rFonts w:hint="default"/>
        <w:lang w:val="pl-PL" w:eastAsia="en-US" w:bidi="ar-SA"/>
      </w:rPr>
    </w:lvl>
    <w:lvl w:ilvl="3" w:tplc="C32ADCFA">
      <w:numFmt w:val="bullet"/>
      <w:lvlText w:val="•"/>
      <w:lvlJc w:val="left"/>
      <w:pPr>
        <w:ind w:left="3050" w:hanging="248"/>
      </w:pPr>
      <w:rPr>
        <w:rFonts w:hint="default"/>
        <w:lang w:val="pl-PL" w:eastAsia="en-US" w:bidi="ar-SA"/>
      </w:rPr>
    </w:lvl>
    <w:lvl w:ilvl="4" w:tplc="F1749674">
      <w:numFmt w:val="bullet"/>
      <w:lvlText w:val="•"/>
      <w:lvlJc w:val="left"/>
      <w:pPr>
        <w:ind w:left="4055" w:hanging="248"/>
      </w:pPr>
      <w:rPr>
        <w:rFonts w:hint="default"/>
        <w:lang w:val="pl-PL" w:eastAsia="en-US" w:bidi="ar-SA"/>
      </w:rPr>
    </w:lvl>
    <w:lvl w:ilvl="5" w:tplc="567C5762">
      <w:numFmt w:val="bullet"/>
      <w:lvlText w:val="•"/>
      <w:lvlJc w:val="left"/>
      <w:pPr>
        <w:ind w:left="5060" w:hanging="248"/>
      </w:pPr>
      <w:rPr>
        <w:rFonts w:hint="default"/>
        <w:lang w:val="pl-PL" w:eastAsia="en-US" w:bidi="ar-SA"/>
      </w:rPr>
    </w:lvl>
    <w:lvl w:ilvl="6" w:tplc="B9BAC47C">
      <w:numFmt w:val="bullet"/>
      <w:lvlText w:val="•"/>
      <w:lvlJc w:val="left"/>
      <w:pPr>
        <w:ind w:left="6065" w:hanging="248"/>
      </w:pPr>
      <w:rPr>
        <w:rFonts w:hint="default"/>
        <w:lang w:val="pl-PL" w:eastAsia="en-US" w:bidi="ar-SA"/>
      </w:rPr>
    </w:lvl>
    <w:lvl w:ilvl="7" w:tplc="65641A94">
      <w:numFmt w:val="bullet"/>
      <w:lvlText w:val="•"/>
      <w:lvlJc w:val="left"/>
      <w:pPr>
        <w:ind w:left="7070" w:hanging="248"/>
      </w:pPr>
      <w:rPr>
        <w:rFonts w:hint="default"/>
        <w:lang w:val="pl-PL" w:eastAsia="en-US" w:bidi="ar-SA"/>
      </w:rPr>
    </w:lvl>
    <w:lvl w:ilvl="8" w:tplc="FDDEECD6">
      <w:numFmt w:val="bullet"/>
      <w:lvlText w:val="•"/>
      <w:lvlJc w:val="left"/>
      <w:pPr>
        <w:ind w:left="8076" w:hanging="248"/>
      </w:pPr>
      <w:rPr>
        <w:rFonts w:hint="default"/>
        <w:lang w:val="pl-PL" w:eastAsia="en-US" w:bidi="ar-SA"/>
      </w:rPr>
    </w:lvl>
  </w:abstractNum>
  <w:abstractNum w:abstractNumId="9" w15:restartNumberingAfterBreak="0">
    <w:nsid w:val="38E3135A"/>
    <w:multiLevelType w:val="multilevel"/>
    <w:tmpl w:val="1AB27C24"/>
    <w:lvl w:ilvl="0">
      <w:start w:val="5"/>
      <w:numFmt w:val="decimal"/>
      <w:lvlText w:val="%1"/>
      <w:lvlJc w:val="left"/>
      <w:pPr>
        <w:ind w:left="1700" w:hanging="504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700" w:hanging="5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3377" w:hanging="504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215" w:hanging="5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054" w:hanging="5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893" w:hanging="5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731" w:hanging="5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70" w:hanging="5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09" w:hanging="504"/>
      </w:pPr>
      <w:rPr>
        <w:rFonts w:hint="default"/>
        <w:lang w:val="pl-PL" w:eastAsia="en-US" w:bidi="ar-SA"/>
      </w:rPr>
    </w:lvl>
  </w:abstractNum>
  <w:abstractNum w:abstractNumId="10" w15:restartNumberingAfterBreak="0">
    <w:nsid w:val="408E3A03"/>
    <w:multiLevelType w:val="hybridMultilevel"/>
    <w:tmpl w:val="7A769C76"/>
    <w:lvl w:ilvl="0" w:tplc="F7F61C66">
      <w:numFmt w:val="bullet"/>
      <w:lvlText w:val=""/>
      <w:lvlJc w:val="left"/>
      <w:pPr>
        <w:ind w:left="1913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C3342FB8">
      <w:numFmt w:val="bullet"/>
      <w:lvlText w:val="•"/>
      <w:lvlJc w:val="left"/>
      <w:pPr>
        <w:ind w:left="2736" w:hanging="360"/>
      </w:pPr>
      <w:rPr>
        <w:rFonts w:hint="default"/>
        <w:lang w:val="pl-PL" w:eastAsia="en-US" w:bidi="ar-SA"/>
      </w:rPr>
    </w:lvl>
    <w:lvl w:ilvl="2" w:tplc="2AA42018">
      <w:numFmt w:val="bullet"/>
      <w:lvlText w:val="•"/>
      <w:lvlJc w:val="left"/>
      <w:pPr>
        <w:ind w:left="3553" w:hanging="360"/>
      </w:pPr>
      <w:rPr>
        <w:rFonts w:hint="default"/>
        <w:lang w:val="pl-PL" w:eastAsia="en-US" w:bidi="ar-SA"/>
      </w:rPr>
    </w:lvl>
    <w:lvl w:ilvl="3" w:tplc="B7E8DA7C">
      <w:numFmt w:val="bullet"/>
      <w:lvlText w:val="•"/>
      <w:lvlJc w:val="left"/>
      <w:pPr>
        <w:ind w:left="4369" w:hanging="360"/>
      </w:pPr>
      <w:rPr>
        <w:rFonts w:hint="default"/>
        <w:lang w:val="pl-PL" w:eastAsia="en-US" w:bidi="ar-SA"/>
      </w:rPr>
    </w:lvl>
    <w:lvl w:ilvl="4" w:tplc="558C435A">
      <w:numFmt w:val="bullet"/>
      <w:lvlText w:val="•"/>
      <w:lvlJc w:val="left"/>
      <w:pPr>
        <w:ind w:left="5186" w:hanging="360"/>
      </w:pPr>
      <w:rPr>
        <w:rFonts w:hint="default"/>
        <w:lang w:val="pl-PL" w:eastAsia="en-US" w:bidi="ar-SA"/>
      </w:rPr>
    </w:lvl>
    <w:lvl w:ilvl="5" w:tplc="5F56D1C0">
      <w:numFmt w:val="bullet"/>
      <w:lvlText w:val="•"/>
      <w:lvlJc w:val="left"/>
      <w:pPr>
        <w:ind w:left="6003" w:hanging="360"/>
      </w:pPr>
      <w:rPr>
        <w:rFonts w:hint="default"/>
        <w:lang w:val="pl-PL" w:eastAsia="en-US" w:bidi="ar-SA"/>
      </w:rPr>
    </w:lvl>
    <w:lvl w:ilvl="6" w:tplc="2B1C3E62">
      <w:numFmt w:val="bullet"/>
      <w:lvlText w:val="•"/>
      <w:lvlJc w:val="left"/>
      <w:pPr>
        <w:ind w:left="6819" w:hanging="360"/>
      </w:pPr>
      <w:rPr>
        <w:rFonts w:hint="default"/>
        <w:lang w:val="pl-PL" w:eastAsia="en-US" w:bidi="ar-SA"/>
      </w:rPr>
    </w:lvl>
    <w:lvl w:ilvl="7" w:tplc="8528DB7E">
      <w:numFmt w:val="bullet"/>
      <w:lvlText w:val="•"/>
      <w:lvlJc w:val="left"/>
      <w:pPr>
        <w:ind w:left="7636" w:hanging="360"/>
      </w:pPr>
      <w:rPr>
        <w:rFonts w:hint="default"/>
        <w:lang w:val="pl-PL" w:eastAsia="en-US" w:bidi="ar-SA"/>
      </w:rPr>
    </w:lvl>
    <w:lvl w:ilvl="8" w:tplc="07D025B6">
      <w:numFmt w:val="bullet"/>
      <w:lvlText w:val="•"/>
      <w:lvlJc w:val="left"/>
      <w:pPr>
        <w:ind w:left="8453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44DF59FD"/>
    <w:multiLevelType w:val="hybridMultilevel"/>
    <w:tmpl w:val="2ACE8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8A3897"/>
    <w:multiLevelType w:val="hybridMultilevel"/>
    <w:tmpl w:val="49EA28EE"/>
    <w:lvl w:ilvl="0" w:tplc="23249940">
      <w:start w:val="2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1EA87E18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55032F"/>
    <w:multiLevelType w:val="multilevel"/>
    <w:tmpl w:val="BAB67F66"/>
    <w:lvl w:ilvl="0">
      <w:start w:val="18"/>
      <w:numFmt w:val="decimal"/>
      <w:lvlText w:val="%1"/>
      <w:lvlJc w:val="left"/>
      <w:pPr>
        <w:ind w:left="916" w:hanging="516"/>
      </w:pPr>
      <w:rPr>
        <w:rFonts w:hint="default"/>
        <w:lang w:val="pl-PL" w:eastAsia="en-US" w:bidi="ar-SA"/>
      </w:rPr>
    </w:lvl>
    <w:lvl w:ilvl="1">
      <w:start w:val="3"/>
      <w:numFmt w:val="decimal"/>
      <w:lvlText w:val="%1.%2."/>
      <w:lvlJc w:val="left"/>
      <w:pPr>
        <w:ind w:left="916" w:hanging="51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276" w:hanging="35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219" w:hanging="35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88" w:hanging="35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58" w:hanging="35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28" w:hanging="35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97" w:hanging="35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67" w:hanging="358"/>
      </w:pPr>
      <w:rPr>
        <w:rFonts w:hint="default"/>
        <w:lang w:val="pl-PL" w:eastAsia="en-US" w:bidi="ar-SA"/>
      </w:rPr>
    </w:lvl>
  </w:abstractNum>
  <w:abstractNum w:abstractNumId="14" w15:restartNumberingAfterBreak="0">
    <w:nsid w:val="684A2263"/>
    <w:multiLevelType w:val="multilevel"/>
    <w:tmpl w:val="48E87582"/>
    <w:lvl w:ilvl="0">
      <w:start w:val="2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A534A2A"/>
    <w:multiLevelType w:val="hybridMultilevel"/>
    <w:tmpl w:val="3BD25D7C"/>
    <w:lvl w:ilvl="0" w:tplc="8D8E2448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6" w15:restartNumberingAfterBreak="0">
    <w:nsid w:val="749A191B"/>
    <w:multiLevelType w:val="hybridMultilevel"/>
    <w:tmpl w:val="9DF8BCB6"/>
    <w:lvl w:ilvl="0" w:tplc="28F6A8A2">
      <w:numFmt w:val="bullet"/>
      <w:lvlText w:val="-"/>
      <w:lvlJc w:val="left"/>
      <w:pPr>
        <w:ind w:left="227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D6C82D94">
      <w:numFmt w:val="bullet"/>
      <w:lvlText w:val=""/>
      <w:lvlJc w:val="left"/>
      <w:pPr>
        <w:ind w:left="2636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2" w:tplc="E95616F2">
      <w:numFmt w:val="bullet"/>
      <w:lvlText w:val="•"/>
      <w:lvlJc w:val="left"/>
      <w:pPr>
        <w:ind w:left="3467" w:hanging="360"/>
      </w:pPr>
      <w:rPr>
        <w:rFonts w:hint="default"/>
        <w:lang w:val="pl-PL" w:eastAsia="en-US" w:bidi="ar-SA"/>
      </w:rPr>
    </w:lvl>
    <w:lvl w:ilvl="3" w:tplc="8B862C7C">
      <w:numFmt w:val="bullet"/>
      <w:lvlText w:val="•"/>
      <w:lvlJc w:val="left"/>
      <w:pPr>
        <w:ind w:left="4294" w:hanging="360"/>
      </w:pPr>
      <w:rPr>
        <w:rFonts w:hint="default"/>
        <w:lang w:val="pl-PL" w:eastAsia="en-US" w:bidi="ar-SA"/>
      </w:rPr>
    </w:lvl>
    <w:lvl w:ilvl="4" w:tplc="1A2A24E2">
      <w:numFmt w:val="bullet"/>
      <w:lvlText w:val="•"/>
      <w:lvlJc w:val="left"/>
      <w:pPr>
        <w:ind w:left="5122" w:hanging="360"/>
      </w:pPr>
      <w:rPr>
        <w:rFonts w:hint="default"/>
        <w:lang w:val="pl-PL" w:eastAsia="en-US" w:bidi="ar-SA"/>
      </w:rPr>
    </w:lvl>
    <w:lvl w:ilvl="5" w:tplc="40F2FAFA">
      <w:numFmt w:val="bullet"/>
      <w:lvlText w:val="•"/>
      <w:lvlJc w:val="left"/>
      <w:pPr>
        <w:ind w:left="5949" w:hanging="360"/>
      </w:pPr>
      <w:rPr>
        <w:rFonts w:hint="default"/>
        <w:lang w:val="pl-PL" w:eastAsia="en-US" w:bidi="ar-SA"/>
      </w:rPr>
    </w:lvl>
    <w:lvl w:ilvl="6" w:tplc="128CCF5A">
      <w:numFmt w:val="bullet"/>
      <w:lvlText w:val="•"/>
      <w:lvlJc w:val="left"/>
      <w:pPr>
        <w:ind w:left="6776" w:hanging="360"/>
      </w:pPr>
      <w:rPr>
        <w:rFonts w:hint="default"/>
        <w:lang w:val="pl-PL" w:eastAsia="en-US" w:bidi="ar-SA"/>
      </w:rPr>
    </w:lvl>
    <w:lvl w:ilvl="7" w:tplc="58A29612">
      <w:numFmt w:val="bullet"/>
      <w:lvlText w:val="•"/>
      <w:lvlJc w:val="left"/>
      <w:pPr>
        <w:ind w:left="7604" w:hanging="360"/>
      </w:pPr>
      <w:rPr>
        <w:rFonts w:hint="default"/>
        <w:lang w:val="pl-PL" w:eastAsia="en-US" w:bidi="ar-SA"/>
      </w:rPr>
    </w:lvl>
    <w:lvl w:ilvl="8" w:tplc="CD42D13C">
      <w:numFmt w:val="bullet"/>
      <w:lvlText w:val="•"/>
      <w:lvlJc w:val="left"/>
      <w:pPr>
        <w:ind w:left="8431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78BC288E"/>
    <w:multiLevelType w:val="multilevel"/>
    <w:tmpl w:val="406CE1B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663900959">
    <w:abstractNumId w:val="7"/>
  </w:num>
  <w:num w:numId="2" w16cid:durableId="1490248599">
    <w:abstractNumId w:val="16"/>
  </w:num>
  <w:num w:numId="3" w16cid:durableId="509216978">
    <w:abstractNumId w:val="8"/>
  </w:num>
  <w:num w:numId="4" w16cid:durableId="2127967345">
    <w:abstractNumId w:val="9"/>
  </w:num>
  <w:num w:numId="5" w16cid:durableId="1754547012">
    <w:abstractNumId w:val="5"/>
  </w:num>
  <w:num w:numId="6" w16cid:durableId="1685589896">
    <w:abstractNumId w:val="10"/>
  </w:num>
  <w:num w:numId="7" w16cid:durableId="1472014329">
    <w:abstractNumId w:val="3"/>
  </w:num>
  <w:num w:numId="8" w16cid:durableId="336152079">
    <w:abstractNumId w:val="17"/>
  </w:num>
  <w:num w:numId="9" w16cid:durableId="1982423644">
    <w:abstractNumId w:val="11"/>
  </w:num>
  <w:num w:numId="10" w16cid:durableId="706611774">
    <w:abstractNumId w:val="12"/>
  </w:num>
  <w:num w:numId="11" w16cid:durableId="542862304">
    <w:abstractNumId w:val="14"/>
  </w:num>
  <w:num w:numId="12" w16cid:durableId="1427268312">
    <w:abstractNumId w:val="0"/>
  </w:num>
  <w:num w:numId="13" w16cid:durableId="1301687471">
    <w:abstractNumId w:val="1"/>
  </w:num>
  <w:num w:numId="14" w16cid:durableId="1766683191">
    <w:abstractNumId w:val="2"/>
  </w:num>
  <w:num w:numId="15" w16cid:durableId="1077169311">
    <w:abstractNumId w:val="4"/>
  </w:num>
  <w:num w:numId="16" w16cid:durableId="516121962">
    <w:abstractNumId w:val="6"/>
  </w:num>
  <w:num w:numId="17" w16cid:durableId="260183777">
    <w:abstractNumId w:val="13"/>
  </w:num>
  <w:num w:numId="18" w16cid:durableId="1597321610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ia a">
    <w15:presenceInfo w15:providerId="Windows Live" w15:userId="6b67f89316916a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618"/>
    <w:rsid w:val="000119E8"/>
    <w:rsid w:val="0001532F"/>
    <w:rsid w:val="000331C7"/>
    <w:rsid w:val="00035CC5"/>
    <w:rsid w:val="00050363"/>
    <w:rsid w:val="000706B9"/>
    <w:rsid w:val="000718E6"/>
    <w:rsid w:val="00075098"/>
    <w:rsid w:val="00081674"/>
    <w:rsid w:val="000A1F11"/>
    <w:rsid w:val="000A336F"/>
    <w:rsid w:val="000E39E2"/>
    <w:rsid w:val="000E6092"/>
    <w:rsid w:val="000F71EE"/>
    <w:rsid w:val="000F73DF"/>
    <w:rsid w:val="001078B9"/>
    <w:rsid w:val="00111264"/>
    <w:rsid w:val="00114D3E"/>
    <w:rsid w:val="00125851"/>
    <w:rsid w:val="00151C0C"/>
    <w:rsid w:val="00162E62"/>
    <w:rsid w:val="0017278E"/>
    <w:rsid w:val="0017296C"/>
    <w:rsid w:val="00180062"/>
    <w:rsid w:val="00184EF1"/>
    <w:rsid w:val="001861AE"/>
    <w:rsid w:val="001878B9"/>
    <w:rsid w:val="001A08C0"/>
    <w:rsid w:val="001A222C"/>
    <w:rsid w:val="001A678C"/>
    <w:rsid w:val="001B592F"/>
    <w:rsid w:val="001C1478"/>
    <w:rsid w:val="001C1E1A"/>
    <w:rsid w:val="001C637E"/>
    <w:rsid w:val="001C63F2"/>
    <w:rsid w:val="001C7F95"/>
    <w:rsid w:val="001D486D"/>
    <w:rsid w:val="001E128F"/>
    <w:rsid w:val="00201A73"/>
    <w:rsid w:val="00202FA3"/>
    <w:rsid w:val="002130E2"/>
    <w:rsid w:val="002134EF"/>
    <w:rsid w:val="00222429"/>
    <w:rsid w:val="0023346D"/>
    <w:rsid w:val="00234586"/>
    <w:rsid w:val="00245A41"/>
    <w:rsid w:val="00290F51"/>
    <w:rsid w:val="00295DCD"/>
    <w:rsid w:val="002B16B2"/>
    <w:rsid w:val="002C4054"/>
    <w:rsid w:val="002C6388"/>
    <w:rsid w:val="002E2787"/>
    <w:rsid w:val="003061BB"/>
    <w:rsid w:val="003366CE"/>
    <w:rsid w:val="00342372"/>
    <w:rsid w:val="003437C6"/>
    <w:rsid w:val="00361E84"/>
    <w:rsid w:val="00364948"/>
    <w:rsid w:val="00364F9E"/>
    <w:rsid w:val="003701F4"/>
    <w:rsid w:val="0037063B"/>
    <w:rsid w:val="00373D8E"/>
    <w:rsid w:val="00377D25"/>
    <w:rsid w:val="00386851"/>
    <w:rsid w:val="00393789"/>
    <w:rsid w:val="003D37CC"/>
    <w:rsid w:val="003E6CCF"/>
    <w:rsid w:val="003F2903"/>
    <w:rsid w:val="00402C65"/>
    <w:rsid w:val="00404CCC"/>
    <w:rsid w:val="00416343"/>
    <w:rsid w:val="00422627"/>
    <w:rsid w:val="004245EA"/>
    <w:rsid w:val="00425FE5"/>
    <w:rsid w:val="004270CE"/>
    <w:rsid w:val="00433F1E"/>
    <w:rsid w:val="00484EA5"/>
    <w:rsid w:val="004A1BA0"/>
    <w:rsid w:val="004E3E0B"/>
    <w:rsid w:val="004E4AE9"/>
    <w:rsid w:val="004F2945"/>
    <w:rsid w:val="004F4486"/>
    <w:rsid w:val="00500023"/>
    <w:rsid w:val="005213CA"/>
    <w:rsid w:val="00544F8A"/>
    <w:rsid w:val="00547C6D"/>
    <w:rsid w:val="00554245"/>
    <w:rsid w:val="00575655"/>
    <w:rsid w:val="005839D1"/>
    <w:rsid w:val="005927D7"/>
    <w:rsid w:val="005A215F"/>
    <w:rsid w:val="005A7B90"/>
    <w:rsid w:val="005C6320"/>
    <w:rsid w:val="005C7E93"/>
    <w:rsid w:val="005D704B"/>
    <w:rsid w:val="005F49E4"/>
    <w:rsid w:val="00600F91"/>
    <w:rsid w:val="00607A8E"/>
    <w:rsid w:val="00635759"/>
    <w:rsid w:val="00651ACA"/>
    <w:rsid w:val="00660177"/>
    <w:rsid w:val="00675EB7"/>
    <w:rsid w:val="006A3F44"/>
    <w:rsid w:val="006B5EC9"/>
    <w:rsid w:val="006D01EB"/>
    <w:rsid w:val="006D5420"/>
    <w:rsid w:val="006F6ACC"/>
    <w:rsid w:val="00717702"/>
    <w:rsid w:val="0072541B"/>
    <w:rsid w:val="00725567"/>
    <w:rsid w:val="007567A9"/>
    <w:rsid w:val="00763EAC"/>
    <w:rsid w:val="007817F1"/>
    <w:rsid w:val="007908D1"/>
    <w:rsid w:val="00795127"/>
    <w:rsid w:val="00795374"/>
    <w:rsid w:val="00796000"/>
    <w:rsid w:val="007A3526"/>
    <w:rsid w:val="007A7FDD"/>
    <w:rsid w:val="007D656A"/>
    <w:rsid w:val="007F5F30"/>
    <w:rsid w:val="0080341D"/>
    <w:rsid w:val="0080542A"/>
    <w:rsid w:val="00805ACD"/>
    <w:rsid w:val="00810F07"/>
    <w:rsid w:val="0081599A"/>
    <w:rsid w:val="00820027"/>
    <w:rsid w:val="00825372"/>
    <w:rsid w:val="00826178"/>
    <w:rsid w:val="008621DE"/>
    <w:rsid w:val="00866BDC"/>
    <w:rsid w:val="00895BFA"/>
    <w:rsid w:val="008A0F34"/>
    <w:rsid w:val="008A1596"/>
    <w:rsid w:val="008C4058"/>
    <w:rsid w:val="008D29A2"/>
    <w:rsid w:val="008E06D1"/>
    <w:rsid w:val="009049A6"/>
    <w:rsid w:val="00905F41"/>
    <w:rsid w:val="00924518"/>
    <w:rsid w:val="0093467C"/>
    <w:rsid w:val="00942587"/>
    <w:rsid w:val="00944004"/>
    <w:rsid w:val="00962331"/>
    <w:rsid w:val="00996A5A"/>
    <w:rsid w:val="009A0C7E"/>
    <w:rsid w:val="009B541D"/>
    <w:rsid w:val="009D28B3"/>
    <w:rsid w:val="009D4874"/>
    <w:rsid w:val="00A121D4"/>
    <w:rsid w:val="00A124BB"/>
    <w:rsid w:val="00A12B19"/>
    <w:rsid w:val="00A12C42"/>
    <w:rsid w:val="00A37EBD"/>
    <w:rsid w:val="00A46697"/>
    <w:rsid w:val="00A67A92"/>
    <w:rsid w:val="00A67FBC"/>
    <w:rsid w:val="00A70D69"/>
    <w:rsid w:val="00A71916"/>
    <w:rsid w:val="00A7712A"/>
    <w:rsid w:val="00A85415"/>
    <w:rsid w:val="00A87F08"/>
    <w:rsid w:val="00A96B1D"/>
    <w:rsid w:val="00AA0B11"/>
    <w:rsid w:val="00AB422B"/>
    <w:rsid w:val="00AB4D17"/>
    <w:rsid w:val="00AC2003"/>
    <w:rsid w:val="00AC2085"/>
    <w:rsid w:val="00AD65E2"/>
    <w:rsid w:val="00AF18E4"/>
    <w:rsid w:val="00B00010"/>
    <w:rsid w:val="00B034EB"/>
    <w:rsid w:val="00B478B2"/>
    <w:rsid w:val="00B47BD0"/>
    <w:rsid w:val="00B65EC3"/>
    <w:rsid w:val="00B77149"/>
    <w:rsid w:val="00BA0AD4"/>
    <w:rsid w:val="00BB71AD"/>
    <w:rsid w:val="00BD49B4"/>
    <w:rsid w:val="00BE1E8E"/>
    <w:rsid w:val="00BF1618"/>
    <w:rsid w:val="00BF5027"/>
    <w:rsid w:val="00C11677"/>
    <w:rsid w:val="00C131BC"/>
    <w:rsid w:val="00C168CB"/>
    <w:rsid w:val="00C236C4"/>
    <w:rsid w:val="00C23C91"/>
    <w:rsid w:val="00C403E4"/>
    <w:rsid w:val="00C4281F"/>
    <w:rsid w:val="00C466E9"/>
    <w:rsid w:val="00C5642C"/>
    <w:rsid w:val="00C66D8D"/>
    <w:rsid w:val="00C70162"/>
    <w:rsid w:val="00C873D0"/>
    <w:rsid w:val="00C90604"/>
    <w:rsid w:val="00CD7532"/>
    <w:rsid w:val="00CE5478"/>
    <w:rsid w:val="00CE6A54"/>
    <w:rsid w:val="00CF3037"/>
    <w:rsid w:val="00CF5CC0"/>
    <w:rsid w:val="00CF668F"/>
    <w:rsid w:val="00CF7842"/>
    <w:rsid w:val="00D04D3F"/>
    <w:rsid w:val="00D15A2F"/>
    <w:rsid w:val="00D25B5A"/>
    <w:rsid w:val="00D333FA"/>
    <w:rsid w:val="00D43A39"/>
    <w:rsid w:val="00D44662"/>
    <w:rsid w:val="00D46F11"/>
    <w:rsid w:val="00D62D61"/>
    <w:rsid w:val="00D64EA5"/>
    <w:rsid w:val="00D7387D"/>
    <w:rsid w:val="00DA14E0"/>
    <w:rsid w:val="00DA346F"/>
    <w:rsid w:val="00DA5DC3"/>
    <w:rsid w:val="00DA5FFE"/>
    <w:rsid w:val="00DB1421"/>
    <w:rsid w:val="00DB2CAB"/>
    <w:rsid w:val="00DD2841"/>
    <w:rsid w:val="00DF02B1"/>
    <w:rsid w:val="00DF435E"/>
    <w:rsid w:val="00E03794"/>
    <w:rsid w:val="00E04160"/>
    <w:rsid w:val="00E3795C"/>
    <w:rsid w:val="00E46EFE"/>
    <w:rsid w:val="00E520A1"/>
    <w:rsid w:val="00E53E88"/>
    <w:rsid w:val="00E56A51"/>
    <w:rsid w:val="00EA0C76"/>
    <w:rsid w:val="00EB3F0D"/>
    <w:rsid w:val="00EC21E3"/>
    <w:rsid w:val="00EC5794"/>
    <w:rsid w:val="00EF3642"/>
    <w:rsid w:val="00EF381F"/>
    <w:rsid w:val="00EF4A1C"/>
    <w:rsid w:val="00EF6CED"/>
    <w:rsid w:val="00F041A7"/>
    <w:rsid w:val="00F103BD"/>
    <w:rsid w:val="00F32C12"/>
    <w:rsid w:val="00F32C5C"/>
    <w:rsid w:val="00F42851"/>
    <w:rsid w:val="00F42EB2"/>
    <w:rsid w:val="00F50629"/>
    <w:rsid w:val="00F57A01"/>
    <w:rsid w:val="00F60E42"/>
    <w:rsid w:val="00F80B54"/>
    <w:rsid w:val="00F927CE"/>
    <w:rsid w:val="00FD0E7C"/>
    <w:rsid w:val="00FF4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28527"/>
  <w15:chartTrackingRefBased/>
  <w15:docId w15:val="{25BE68C6-9363-4BA6-9F47-E19A10E70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E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9"/>
    <w:qFormat/>
    <w:rsid w:val="00E46EFE"/>
    <w:pPr>
      <w:ind w:left="1016" w:hanging="720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F66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49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46EF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6E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E46EF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NormalTable0">
    <w:name w:val="Normal Table0"/>
    <w:uiPriority w:val="2"/>
    <w:semiHidden/>
    <w:unhideWhenUsed/>
    <w:qFormat/>
    <w:rsid w:val="00E46E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E46EFE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46EFE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1"/>
    <w:qFormat/>
    <w:rsid w:val="00E46EFE"/>
    <w:pPr>
      <w:ind w:left="1193" w:hanging="358"/>
    </w:pPr>
  </w:style>
  <w:style w:type="paragraph" w:customStyle="1" w:styleId="TableParagraph">
    <w:name w:val="Table Paragraph"/>
    <w:basedOn w:val="Normalny"/>
    <w:uiPriority w:val="1"/>
    <w:qFormat/>
    <w:rsid w:val="00E46EFE"/>
    <w:pPr>
      <w:ind w:left="68"/>
    </w:pPr>
  </w:style>
  <w:style w:type="character" w:styleId="Hipercze">
    <w:name w:val="Hyperlink"/>
    <w:basedOn w:val="Domylnaczcionkaakapitu"/>
    <w:uiPriority w:val="99"/>
    <w:unhideWhenUsed/>
    <w:rsid w:val="00E46EF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6EFE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46E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46EFE"/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E46EF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E46EFE"/>
    <w:pPr>
      <w:widowControl/>
      <w:autoSpaceDE/>
      <w:autoSpaceDN/>
      <w:spacing w:before="100" w:beforeAutospacing="1" w:after="100" w:afterAutospacing="1"/>
    </w:pPr>
    <w:rPr>
      <w:rFonts w:ascii="Calibri" w:hAnsi="Calibri" w:cs="Calibri"/>
      <w:lang w:eastAsia="pl-PL"/>
    </w:rPr>
  </w:style>
  <w:style w:type="paragraph" w:styleId="Tytu">
    <w:name w:val="Title"/>
    <w:basedOn w:val="Normalny"/>
    <w:link w:val="TytuZnak"/>
    <w:uiPriority w:val="10"/>
    <w:qFormat/>
    <w:rsid w:val="00E46EFE"/>
    <w:pPr>
      <w:spacing w:before="43"/>
      <w:ind w:left="1581" w:right="1594"/>
      <w:jc w:val="center"/>
    </w:pPr>
    <w:rPr>
      <w:rFonts w:ascii="Calibri" w:eastAsia="Calibri" w:hAnsi="Calibri" w:cs="Calibri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E46EFE"/>
    <w:rPr>
      <w:rFonts w:ascii="Calibri" w:eastAsia="Calibri" w:hAnsi="Calibri" w:cs="Calibri"/>
      <w:b/>
      <w:bCs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6E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6E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6EFE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6E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6EF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46EFE"/>
    <w:pPr>
      <w:spacing w:after="0" w:line="240" w:lineRule="auto"/>
    </w:pPr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59"/>
    <w:rsid w:val="00E46EFE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E46EFE"/>
  </w:style>
  <w:style w:type="paragraph" w:styleId="Nagwek">
    <w:name w:val="header"/>
    <w:basedOn w:val="Normalny"/>
    <w:link w:val="NagwekZnak"/>
    <w:uiPriority w:val="99"/>
    <w:unhideWhenUsed/>
    <w:rsid w:val="00E46EF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NagwekZnak1">
    <w:name w:val="Nagłówek Znak1"/>
    <w:basedOn w:val="Domylnaczcionkaakapitu"/>
    <w:uiPriority w:val="99"/>
    <w:semiHidden/>
    <w:rsid w:val="00E46EFE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E46E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6EFE"/>
    <w:rPr>
      <w:rFonts w:ascii="Times New Roman" w:eastAsia="Times New Roman" w:hAnsi="Times New Roman" w:cs="Times New Roman"/>
    </w:rPr>
  </w:style>
  <w:style w:type="paragraph" w:customStyle="1" w:styleId="WW-Tekstpodstawowy2">
    <w:name w:val="WW-Tekst podstawowy 2"/>
    <w:basedOn w:val="Standard"/>
    <w:rsid w:val="00E46EFE"/>
    <w:pPr>
      <w:suppressAutoHyphens w:val="0"/>
      <w:autoSpaceDN w:val="0"/>
      <w:adjustRightInd w:val="0"/>
      <w:spacing w:before="120"/>
      <w:jc w:val="both"/>
    </w:pPr>
    <w:rPr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49A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zodstpw">
    <w:name w:val="No Spacing"/>
    <w:uiPriority w:val="1"/>
    <w:qFormat/>
    <w:rsid w:val="00484E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668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object">
    <w:name w:val="object"/>
    <w:basedOn w:val="Domylnaczcionkaakapitu"/>
    <w:rsid w:val="00233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45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5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ezamowienia.gov.p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mailto:dpsdg@dps.dg.pl%20%20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psdg@dps.dg.pl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1.wmf"/><Relationship Id="rId10" Type="http://schemas.openxmlformats.org/officeDocument/2006/relationships/hyperlink" Target="https://ezamowienia.gov.pl" TargetMode="External"/><Relationship Id="rId19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dpsd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12</Pages>
  <Words>5341</Words>
  <Characters>32048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Pod Dębem</dc:creator>
  <cp:keywords/>
  <dc:description/>
  <cp:lastModifiedBy>DPS Pod Dębem</cp:lastModifiedBy>
  <cp:revision>181</cp:revision>
  <cp:lastPrinted>2021-11-15T11:11:00Z</cp:lastPrinted>
  <dcterms:created xsi:type="dcterms:W3CDTF">2023-10-02T11:22:00Z</dcterms:created>
  <dcterms:modified xsi:type="dcterms:W3CDTF">2024-11-13T08:26:00Z</dcterms:modified>
</cp:coreProperties>
</file>