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10011" w:rsidRDefault="003F7CDC">
      <w:pPr>
        <w:spacing w:line="300" w:lineRule="auto"/>
        <w:jc w:val="both"/>
        <w:rPr>
          <w:rFonts w:asciiTheme="majorHAnsi" w:hAnsiTheme="majorHAnsi" w:cstheme="majorHAnsi"/>
          <w:b/>
          <w:sz w:val="22"/>
          <w:szCs w:val="22"/>
        </w:rPr>
      </w:pPr>
      <w:r>
        <w:rPr>
          <w:rFonts w:asciiTheme="majorHAnsi" w:hAnsiTheme="majorHAnsi" w:cstheme="majorHAnsi"/>
          <w:b/>
          <w:sz w:val="22"/>
          <w:szCs w:val="22"/>
        </w:rPr>
        <w:t>Załącznik nr 9 do SWZ</w:t>
      </w:r>
    </w:p>
    <w:p w:rsidR="00E10011" w:rsidRDefault="003F7CDC">
      <w:pPr>
        <w:spacing w:line="300" w:lineRule="auto"/>
        <w:jc w:val="center"/>
        <w:rPr>
          <w:rFonts w:asciiTheme="majorHAnsi" w:hAnsiTheme="majorHAnsi" w:cstheme="majorHAnsi"/>
          <w:b/>
          <w:sz w:val="22"/>
          <w:szCs w:val="22"/>
        </w:rPr>
      </w:pPr>
      <w:r>
        <w:rPr>
          <w:rFonts w:asciiTheme="majorHAnsi" w:hAnsiTheme="majorHAnsi" w:cstheme="majorHAnsi"/>
          <w:b/>
          <w:sz w:val="22"/>
          <w:szCs w:val="22"/>
        </w:rPr>
        <w:t>OPIS PRZEDMIOTU ZAMÓWIENIA</w:t>
      </w:r>
    </w:p>
    <w:p w:rsidR="00E10011" w:rsidRDefault="00E10011">
      <w:pPr>
        <w:spacing w:line="300" w:lineRule="auto"/>
        <w:jc w:val="center"/>
        <w:rPr>
          <w:rFonts w:asciiTheme="majorHAnsi" w:hAnsiTheme="majorHAnsi" w:cstheme="majorHAnsi"/>
          <w:b/>
          <w:sz w:val="22"/>
          <w:szCs w:val="22"/>
        </w:rPr>
      </w:pPr>
    </w:p>
    <w:p w:rsidR="00E10011" w:rsidRDefault="003F7CDC">
      <w:pPr>
        <w:spacing w:line="300" w:lineRule="auto"/>
        <w:jc w:val="center"/>
        <w:rPr>
          <w:rFonts w:asciiTheme="majorHAnsi" w:hAnsiTheme="majorHAnsi" w:cstheme="majorHAnsi"/>
          <w:b/>
          <w:sz w:val="22"/>
          <w:szCs w:val="22"/>
        </w:rPr>
      </w:pPr>
      <w:r>
        <w:rPr>
          <w:rFonts w:asciiTheme="majorHAnsi" w:hAnsiTheme="majorHAnsi" w:cstheme="majorHAnsi"/>
          <w:b/>
          <w:sz w:val="22"/>
          <w:szCs w:val="22"/>
        </w:rPr>
        <w:t>Świadczenie usługi ratownictwa wodnego</w:t>
      </w:r>
      <w:ins w:id="0" w:author="Nieznany autor" w:date="2024-11-08T13:00:00Z">
        <w:r>
          <w:rPr>
            <w:rFonts w:asciiTheme="majorHAnsi" w:hAnsiTheme="majorHAnsi" w:cstheme="majorHAnsi"/>
            <w:b/>
            <w:sz w:val="22"/>
            <w:szCs w:val="22"/>
          </w:rPr>
          <w:t xml:space="preserve"> </w:t>
        </w:r>
      </w:ins>
      <w:r>
        <w:rPr>
          <w:rFonts w:asciiTheme="majorHAnsi" w:hAnsiTheme="majorHAnsi" w:cstheme="majorHAnsi"/>
          <w:b/>
          <w:sz w:val="22"/>
          <w:szCs w:val="22"/>
        </w:rPr>
        <w:t xml:space="preserve">w Kompleksie Sportowo-Rekreacyjnym Park Avia </w:t>
      </w:r>
      <w:r>
        <w:rPr>
          <w:rFonts w:asciiTheme="majorHAnsi" w:hAnsiTheme="majorHAnsi" w:cstheme="majorHAnsi"/>
          <w:b/>
          <w:sz w:val="22"/>
          <w:szCs w:val="22"/>
        </w:rPr>
        <w:br/>
      </w:r>
      <w:r>
        <w:rPr>
          <w:rFonts w:ascii="Calibri Light" w:eastAsia="Times New Roman" w:hAnsi="Calibri Light" w:cs="Calibri Light"/>
          <w:b/>
          <w:sz w:val="22"/>
          <w:szCs w:val="22"/>
          <w:lang w:eastAsia="ar-SA"/>
        </w:rPr>
        <w:t>oraz na terenie krytej pływalni przy Szkole Podstawowej nr 5</w:t>
      </w:r>
      <w:r>
        <w:rPr>
          <w:rFonts w:asciiTheme="majorHAnsi" w:hAnsiTheme="majorHAnsi" w:cstheme="majorHAnsi"/>
          <w:b/>
          <w:sz w:val="22"/>
          <w:szCs w:val="22"/>
        </w:rPr>
        <w:t xml:space="preserve"> w Świdniku</w:t>
      </w:r>
    </w:p>
    <w:p w:rsidR="00E10011" w:rsidRDefault="00E10011">
      <w:pPr>
        <w:spacing w:line="300" w:lineRule="auto"/>
        <w:jc w:val="center"/>
        <w:rPr>
          <w:rFonts w:asciiTheme="majorHAnsi" w:hAnsiTheme="majorHAnsi" w:cstheme="majorHAnsi"/>
          <w:b/>
          <w:sz w:val="22"/>
          <w:szCs w:val="22"/>
        </w:rPr>
      </w:pPr>
    </w:p>
    <w:p w:rsidR="00E10011" w:rsidRDefault="003F7CDC">
      <w:pPr>
        <w:spacing w:line="300" w:lineRule="auto"/>
        <w:jc w:val="center"/>
        <w:rPr>
          <w:rFonts w:asciiTheme="majorHAnsi" w:hAnsiTheme="majorHAnsi" w:cstheme="majorHAnsi"/>
          <w:b/>
          <w:sz w:val="22"/>
          <w:szCs w:val="22"/>
        </w:rPr>
      </w:pPr>
      <w:r>
        <w:rPr>
          <w:rFonts w:asciiTheme="majorHAnsi" w:hAnsiTheme="majorHAnsi" w:cstheme="majorHAnsi"/>
          <w:b/>
          <w:sz w:val="22"/>
          <w:szCs w:val="22"/>
        </w:rPr>
        <w:t>§1</w:t>
      </w:r>
    </w:p>
    <w:p w:rsidR="00E10011" w:rsidRDefault="003F7CDC">
      <w:pPr>
        <w:spacing w:line="300" w:lineRule="auto"/>
        <w:jc w:val="both"/>
        <w:rPr>
          <w:rFonts w:asciiTheme="majorHAnsi" w:hAnsiTheme="majorHAnsi" w:cstheme="majorHAnsi"/>
          <w:sz w:val="22"/>
          <w:szCs w:val="22"/>
        </w:rPr>
      </w:pPr>
      <w:r>
        <w:rPr>
          <w:rFonts w:asciiTheme="majorHAnsi" w:hAnsiTheme="majorHAnsi" w:cstheme="majorHAnsi"/>
          <w:sz w:val="22"/>
          <w:szCs w:val="22"/>
        </w:rPr>
        <w:t xml:space="preserve">Przedmiotem zamówienia jest świadczenie usług ratownictwa wodnego w  Kompleksie Sportowo-Rekreacyjnym Park Avia zlokalizowanym w Świdniku przy ul. Fabrycznej 3 oraz na terenie krytej pływalni przy Szkole Podstawowej nr 5 zlokalizowanej w Świdniku przy ul. jarzębinowej 6 zgodnie z ustawą z dn. 18 sierpnia 2011r. o bezpieczeństwie osób przebywających na obszarach wodnych oraz rozporządzeniami jej towarzyszącymi. </w:t>
      </w:r>
    </w:p>
    <w:p w:rsidR="00E10011" w:rsidRDefault="00E10011">
      <w:pPr>
        <w:spacing w:line="300" w:lineRule="auto"/>
        <w:jc w:val="both"/>
        <w:rPr>
          <w:rFonts w:asciiTheme="majorHAnsi" w:hAnsiTheme="majorHAnsi" w:cstheme="majorHAnsi"/>
          <w:sz w:val="22"/>
          <w:szCs w:val="22"/>
        </w:rPr>
      </w:pPr>
    </w:p>
    <w:p w:rsidR="00E10011" w:rsidRDefault="003F7CDC">
      <w:pPr>
        <w:spacing w:line="300" w:lineRule="auto"/>
        <w:jc w:val="center"/>
        <w:rPr>
          <w:rFonts w:asciiTheme="majorHAnsi" w:hAnsiTheme="majorHAnsi" w:cstheme="majorHAnsi"/>
          <w:b/>
          <w:sz w:val="22"/>
          <w:szCs w:val="22"/>
        </w:rPr>
      </w:pPr>
      <w:r>
        <w:rPr>
          <w:rFonts w:asciiTheme="majorHAnsi" w:hAnsiTheme="majorHAnsi" w:cstheme="majorHAnsi"/>
          <w:b/>
          <w:sz w:val="22"/>
          <w:szCs w:val="22"/>
        </w:rPr>
        <w:t>§2 ZAKRES PRZEDMIOTU ZAMÓWIENIA</w:t>
      </w:r>
    </w:p>
    <w:p w:rsidR="00E10011" w:rsidRDefault="003F7CDC">
      <w:pPr>
        <w:spacing w:line="300" w:lineRule="auto"/>
        <w:jc w:val="both"/>
        <w:rPr>
          <w:rFonts w:asciiTheme="majorHAnsi" w:hAnsiTheme="majorHAnsi" w:cstheme="majorHAnsi"/>
          <w:b/>
          <w:sz w:val="22"/>
          <w:szCs w:val="22"/>
        </w:rPr>
      </w:pPr>
      <w:r>
        <w:rPr>
          <w:rFonts w:asciiTheme="majorHAnsi" w:hAnsiTheme="majorHAnsi" w:cstheme="majorHAnsi"/>
          <w:sz w:val="22"/>
          <w:szCs w:val="22"/>
        </w:rPr>
        <w:t>Zakres przedmiotu zamówienia obejmuje:</w:t>
      </w:r>
    </w:p>
    <w:p w:rsidR="00E10011" w:rsidRDefault="003F7CDC">
      <w:pPr>
        <w:numPr>
          <w:ilvl w:val="0"/>
          <w:numId w:val="1"/>
        </w:numPr>
        <w:spacing w:line="300" w:lineRule="auto"/>
        <w:jc w:val="both"/>
        <w:rPr>
          <w:rFonts w:asciiTheme="majorHAnsi" w:hAnsiTheme="majorHAnsi" w:cstheme="majorHAnsi"/>
          <w:sz w:val="22"/>
          <w:szCs w:val="22"/>
        </w:rPr>
      </w:pPr>
      <w:r>
        <w:rPr>
          <w:rFonts w:asciiTheme="majorHAnsi" w:hAnsiTheme="majorHAnsi" w:cstheme="majorHAnsi"/>
          <w:sz w:val="22"/>
          <w:szCs w:val="22"/>
        </w:rPr>
        <w:t>Świadczenie usług ratownictwa wodnego na terenie:</w:t>
      </w:r>
    </w:p>
    <w:p w:rsidR="00E10011" w:rsidRDefault="003F7CDC">
      <w:pPr>
        <w:numPr>
          <w:ilvl w:val="1"/>
          <w:numId w:val="1"/>
        </w:numPr>
        <w:spacing w:line="300" w:lineRule="auto"/>
        <w:jc w:val="both"/>
        <w:rPr>
          <w:rFonts w:asciiTheme="majorHAnsi" w:hAnsiTheme="majorHAnsi" w:cstheme="majorHAnsi"/>
          <w:sz w:val="22"/>
          <w:szCs w:val="22"/>
        </w:rPr>
      </w:pPr>
      <w:r>
        <w:rPr>
          <w:rFonts w:asciiTheme="majorHAnsi" w:hAnsiTheme="majorHAnsi" w:cstheme="majorHAnsi"/>
          <w:b/>
          <w:sz w:val="22"/>
          <w:szCs w:val="22"/>
        </w:rPr>
        <w:t>Pływalni krytej</w:t>
      </w:r>
      <w:r>
        <w:rPr>
          <w:rFonts w:asciiTheme="majorHAnsi" w:hAnsiTheme="majorHAnsi" w:cstheme="majorHAnsi"/>
          <w:sz w:val="22"/>
          <w:szCs w:val="22"/>
        </w:rPr>
        <w:t xml:space="preserve"> w okresie od </w:t>
      </w:r>
      <w:r>
        <w:rPr>
          <w:rFonts w:asciiTheme="majorHAnsi" w:hAnsiTheme="majorHAnsi" w:cstheme="majorHAnsi"/>
          <w:b/>
          <w:sz w:val="22"/>
          <w:szCs w:val="22"/>
        </w:rPr>
        <w:t>1.01.2025r. do 31.12.2025r</w:t>
      </w:r>
      <w:r>
        <w:rPr>
          <w:rFonts w:asciiTheme="majorHAnsi" w:hAnsiTheme="majorHAnsi" w:cstheme="majorHAnsi"/>
          <w:sz w:val="22"/>
          <w:szCs w:val="22"/>
        </w:rPr>
        <w:t>. składającej się z:</w:t>
      </w:r>
    </w:p>
    <w:p w:rsidR="00E10011" w:rsidRDefault="003F7CDC">
      <w:pPr>
        <w:numPr>
          <w:ilvl w:val="3"/>
          <w:numId w:val="1"/>
        </w:numPr>
        <w:spacing w:line="300" w:lineRule="auto"/>
        <w:jc w:val="both"/>
        <w:rPr>
          <w:rFonts w:asciiTheme="majorHAnsi" w:hAnsiTheme="majorHAnsi" w:cstheme="majorHAnsi"/>
          <w:sz w:val="22"/>
          <w:szCs w:val="22"/>
        </w:rPr>
      </w:pPr>
      <w:r>
        <w:rPr>
          <w:rFonts w:asciiTheme="majorHAnsi" w:hAnsiTheme="majorHAnsi" w:cstheme="majorHAnsi"/>
          <w:sz w:val="22"/>
          <w:szCs w:val="22"/>
        </w:rPr>
        <w:t>basenu sportowego sześciotorowego o wymiarach 25,00m x 12,50m, o głębokości od 1,20m do 1,80 m i pow. lustra wody 313 m</w:t>
      </w:r>
      <w:r>
        <w:rPr>
          <w:rFonts w:asciiTheme="majorHAnsi" w:hAnsiTheme="majorHAnsi" w:cstheme="majorHAnsi"/>
          <w:sz w:val="22"/>
          <w:szCs w:val="22"/>
          <w:vertAlign w:val="superscript"/>
        </w:rPr>
        <w:t>2</w:t>
      </w:r>
      <w:r>
        <w:rPr>
          <w:rFonts w:asciiTheme="majorHAnsi" w:hAnsiTheme="majorHAnsi" w:cstheme="majorHAnsi"/>
          <w:sz w:val="22"/>
          <w:szCs w:val="22"/>
        </w:rPr>
        <w:t>,</w:t>
      </w:r>
    </w:p>
    <w:p w:rsidR="00E10011" w:rsidRDefault="003F7CDC">
      <w:pPr>
        <w:numPr>
          <w:ilvl w:val="3"/>
          <w:numId w:val="1"/>
        </w:numPr>
        <w:spacing w:line="300" w:lineRule="auto"/>
        <w:jc w:val="both"/>
        <w:rPr>
          <w:rFonts w:asciiTheme="majorHAnsi" w:hAnsiTheme="majorHAnsi" w:cstheme="majorHAnsi"/>
          <w:sz w:val="22"/>
          <w:szCs w:val="22"/>
        </w:rPr>
      </w:pPr>
      <w:r>
        <w:rPr>
          <w:rFonts w:asciiTheme="majorHAnsi" w:hAnsiTheme="majorHAnsi" w:cstheme="majorHAnsi"/>
          <w:sz w:val="22"/>
          <w:szCs w:val="22"/>
        </w:rPr>
        <w:t>basenu rekreacyjno-szkoleniowego o wymiarach 12,50m x 6,50m, o głębokości od 0,60m do 0,90m i pow. lustra wody 91 m</w:t>
      </w:r>
      <w:r>
        <w:rPr>
          <w:rFonts w:asciiTheme="majorHAnsi" w:hAnsiTheme="majorHAnsi" w:cstheme="majorHAnsi"/>
          <w:sz w:val="22"/>
          <w:szCs w:val="22"/>
          <w:vertAlign w:val="superscript"/>
        </w:rPr>
        <w:t>2</w:t>
      </w:r>
      <w:r>
        <w:rPr>
          <w:rFonts w:asciiTheme="majorHAnsi" w:hAnsiTheme="majorHAnsi" w:cstheme="majorHAnsi"/>
          <w:sz w:val="22"/>
          <w:szCs w:val="22"/>
        </w:rPr>
        <w:t>, wyposażonego w hydromasaże i masaże karku oraz hamownię zjeżdżalni,</w:t>
      </w:r>
    </w:p>
    <w:p w:rsidR="00E10011" w:rsidRDefault="003F7CDC">
      <w:pPr>
        <w:numPr>
          <w:ilvl w:val="3"/>
          <w:numId w:val="1"/>
        </w:numPr>
        <w:spacing w:line="300" w:lineRule="auto"/>
        <w:jc w:val="both"/>
        <w:rPr>
          <w:rFonts w:asciiTheme="majorHAnsi" w:hAnsiTheme="majorHAnsi" w:cstheme="majorHAnsi"/>
          <w:sz w:val="22"/>
          <w:szCs w:val="22"/>
        </w:rPr>
      </w:pPr>
      <w:r>
        <w:rPr>
          <w:rFonts w:asciiTheme="majorHAnsi" w:hAnsiTheme="majorHAnsi" w:cstheme="majorHAnsi"/>
          <w:sz w:val="22"/>
          <w:szCs w:val="22"/>
        </w:rPr>
        <w:t>brodzika dla dzieci o wymiarach 10,00m x 6,00m, o głębokości od 0,10m do 0,30m i pow. lustra wody 62 m</w:t>
      </w:r>
      <w:r>
        <w:rPr>
          <w:rFonts w:asciiTheme="majorHAnsi" w:hAnsiTheme="majorHAnsi" w:cstheme="majorHAnsi"/>
          <w:sz w:val="22"/>
          <w:szCs w:val="22"/>
          <w:vertAlign w:val="superscript"/>
        </w:rPr>
        <w:t>2</w:t>
      </w:r>
      <w:r>
        <w:rPr>
          <w:rFonts w:asciiTheme="majorHAnsi" w:hAnsiTheme="majorHAnsi" w:cstheme="majorHAnsi"/>
          <w:sz w:val="22"/>
          <w:szCs w:val="22"/>
        </w:rPr>
        <w:t>; wyposażonego między innymi w  zjeżdżalnię słonik dla dzieci o wysokości ok. 1,6m,  zabawki tryskające wodą takie jak: jeżyk wodny, delfin, żyrafa,</w:t>
      </w:r>
    </w:p>
    <w:p w:rsidR="00E10011" w:rsidRDefault="003F7CDC">
      <w:pPr>
        <w:numPr>
          <w:ilvl w:val="3"/>
          <w:numId w:val="1"/>
        </w:numPr>
        <w:spacing w:line="300" w:lineRule="auto"/>
        <w:jc w:val="both"/>
        <w:rPr>
          <w:rFonts w:asciiTheme="majorHAnsi" w:hAnsiTheme="majorHAnsi" w:cstheme="majorHAnsi"/>
          <w:sz w:val="22"/>
          <w:szCs w:val="22"/>
        </w:rPr>
      </w:pPr>
      <w:r>
        <w:rPr>
          <w:rFonts w:asciiTheme="majorHAnsi" w:hAnsiTheme="majorHAnsi" w:cstheme="majorHAnsi"/>
          <w:sz w:val="22"/>
          <w:szCs w:val="22"/>
        </w:rPr>
        <w:t>dwóch wanien SPA jacuzzi o średnicy 3,0m, głębokości od 0,6 do 0,9 m i pow. lustra wody 9 m</w:t>
      </w:r>
      <w:r>
        <w:rPr>
          <w:rFonts w:asciiTheme="majorHAnsi" w:hAnsiTheme="majorHAnsi" w:cstheme="majorHAnsi"/>
          <w:sz w:val="22"/>
          <w:szCs w:val="22"/>
          <w:vertAlign w:val="superscript"/>
        </w:rPr>
        <w:t xml:space="preserve">2 </w:t>
      </w:r>
      <w:r>
        <w:rPr>
          <w:rFonts w:asciiTheme="majorHAnsi" w:hAnsiTheme="majorHAnsi" w:cstheme="majorHAnsi"/>
          <w:sz w:val="22"/>
          <w:szCs w:val="22"/>
        </w:rPr>
        <w:t>każda,</w:t>
      </w:r>
    </w:p>
    <w:p w:rsidR="00E10011" w:rsidRDefault="003F7CDC">
      <w:pPr>
        <w:numPr>
          <w:ilvl w:val="3"/>
          <w:numId w:val="1"/>
        </w:numPr>
        <w:spacing w:line="300" w:lineRule="auto"/>
        <w:jc w:val="both"/>
        <w:rPr>
          <w:rFonts w:asciiTheme="majorHAnsi" w:hAnsiTheme="majorHAnsi" w:cstheme="majorHAnsi"/>
          <w:sz w:val="22"/>
          <w:szCs w:val="22"/>
        </w:rPr>
      </w:pPr>
      <w:r>
        <w:rPr>
          <w:rFonts w:asciiTheme="majorHAnsi" w:hAnsiTheme="majorHAnsi" w:cstheme="majorHAnsi"/>
          <w:sz w:val="22"/>
          <w:szCs w:val="22"/>
        </w:rPr>
        <w:t>oraz zjeżdżalni wodnej całorocznej zewnętrznej o długość około 60m bieżących (różnica poziomów około 6,0 m).</w:t>
      </w:r>
    </w:p>
    <w:p w:rsidR="00E10011" w:rsidRDefault="003F7CDC">
      <w:pPr>
        <w:numPr>
          <w:ilvl w:val="1"/>
          <w:numId w:val="1"/>
        </w:numPr>
        <w:spacing w:line="300" w:lineRule="auto"/>
        <w:jc w:val="both"/>
        <w:rPr>
          <w:rFonts w:asciiTheme="majorHAnsi" w:hAnsiTheme="majorHAnsi" w:cstheme="majorHAnsi"/>
          <w:sz w:val="22"/>
          <w:szCs w:val="22"/>
        </w:rPr>
      </w:pPr>
      <w:r>
        <w:rPr>
          <w:rFonts w:asciiTheme="majorHAnsi" w:hAnsiTheme="majorHAnsi" w:cstheme="majorHAnsi"/>
          <w:b/>
          <w:sz w:val="22"/>
          <w:szCs w:val="22"/>
        </w:rPr>
        <w:t>Pływalni odkrytej</w:t>
      </w:r>
      <w:r>
        <w:rPr>
          <w:rFonts w:asciiTheme="majorHAnsi" w:hAnsiTheme="majorHAnsi" w:cstheme="majorHAnsi"/>
          <w:sz w:val="22"/>
          <w:szCs w:val="22"/>
        </w:rPr>
        <w:t xml:space="preserve">  (w okresie od  </w:t>
      </w:r>
      <w:r>
        <w:rPr>
          <w:rFonts w:asciiTheme="majorHAnsi" w:hAnsiTheme="majorHAnsi" w:cstheme="majorHAnsi"/>
          <w:b/>
          <w:color w:val="000000" w:themeColor="text1"/>
          <w:sz w:val="22"/>
          <w:szCs w:val="22"/>
        </w:rPr>
        <w:t>1.06.2025r.</w:t>
      </w:r>
      <w:r>
        <w:rPr>
          <w:rFonts w:asciiTheme="majorHAnsi" w:hAnsiTheme="majorHAnsi" w:cstheme="majorHAnsi"/>
          <w:b/>
          <w:color w:val="FF0000"/>
          <w:sz w:val="22"/>
          <w:szCs w:val="22"/>
        </w:rPr>
        <w:t xml:space="preserve"> </w:t>
      </w:r>
      <w:r>
        <w:rPr>
          <w:rFonts w:asciiTheme="majorHAnsi" w:hAnsiTheme="majorHAnsi" w:cstheme="majorHAnsi"/>
          <w:b/>
          <w:sz w:val="22"/>
          <w:szCs w:val="22"/>
        </w:rPr>
        <w:t>do 7.09.2025r</w:t>
      </w:r>
      <w:r>
        <w:rPr>
          <w:rFonts w:asciiTheme="majorHAnsi" w:hAnsiTheme="majorHAnsi" w:cstheme="majorHAnsi"/>
          <w:sz w:val="22"/>
          <w:szCs w:val="22"/>
        </w:rPr>
        <w:t>.) składającej się z:</w:t>
      </w:r>
    </w:p>
    <w:p w:rsidR="00E10011" w:rsidRDefault="003F7CDC">
      <w:pPr>
        <w:numPr>
          <w:ilvl w:val="3"/>
          <w:numId w:val="1"/>
        </w:numPr>
        <w:spacing w:line="300" w:lineRule="auto"/>
        <w:jc w:val="both"/>
        <w:rPr>
          <w:rFonts w:asciiTheme="majorHAnsi" w:hAnsiTheme="majorHAnsi" w:cstheme="majorHAnsi"/>
          <w:sz w:val="22"/>
          <w:szCs w:val="22"/>
        </w:rPr>
      </w:pPr>
      <w:r>
        <w:rPr>
          <w:rFonts w:asciiTheme="majorHAnsi" w:hAnsiTheme="majorHAnsi" w:cstheme="majorHAnsi"/>
          <w:sz w:val="22"/>
          <w:szCs w:val="22"/>
        </w:rPr>
        <w:t>basenu pływackiego trzytorowego o wymiarach 6,5m x 12,5m i głębokość od 1,2m do 1,5m, powierzchni lustra wody około 81,0m</w:t>
      </w:r>
      <w:r>
        <w:rPr>
          <w:rFonts w:asciiTheme="majorHAnsi" w:hAnsiTheme="majorHAnsi" w:cstheme="majorHAnsi"/>
          <w:sz w:val="22"/>
          <w:szCs w:val="22"/>
          <w:vertAlign w:val="superscript"/>
        </w:rPr>
        <w:t>2</w:t>
      </w:r>
      <w:r>
        <w:rPr>
          <w:rFonts w:asciiTheme="majorHAnsi" w:hAnsiTheme="majorHAnsi" w:cstheme="majorHAnsi"/>
          <w:sz w:val="22"/>
          <w:szCs w:val="22"/>
        </w:rPr>
        <w:t>,</w:t>
      </w:r>
    </w:p>
    <w:p w:rsidR="00E10011" w:rsidRDefault="003F7CDC">
      <w:pPr>
        <w:numPr>
          <w:ilvl w:val="3"/>
          <w:numId w:val="1"/>
        </w:numPr>
        <w:spacing w:line="300" w:lineRule="auto"/>
        <w:jc w:val="both"/>
        <w:rPr>
          <w:rFonts w:asciiTheme="majorHAnsi" w:hAnsiTheme="majorHAnsi" w:cstheme="majorHAnsi"/>
          <w:sz w:val="22"/>
          <w:szCs w:val="22"/>
        </w:rPr>
      </w:pPr>
      <w:r>
        <w:rPr>
          <w:rFonts w:asciiTheme="majorHAnsi" w:hAnsiTheme="majorHAnsi" w:cstheme="majorHAnsi"/>
          <w:sz w:val="22"/>
          <w:szCs w:val="22"/>
        </w:rPr>
        <w:t>basenu rekreacyjnego o głębokości od 1,0 do 1,5 m i powierzchni lustra wody 464 m</w:t>
      </w:r>
      <w:r>
        <w:rPr>
          <w:rFonts w:asciiTheme="majorHAnsi" w:hAnsiTheme="majorHAnsi" w:cstheme="majorHAnsi"/>
          <w:sz w:val="22"/>
          <w:szCs w:val="22"/>
          <w:vertAlign w:val="superscript"/>
        </w:rPr>
        <w:t>2</w:t>
      </w:r>
      <w:r>
        <w:rPr>
          <w:rFonts w:asciiTheme="majorHAnsi" w:hAnsiTheme="majorHAnsi" w:cstheme="majorHAnsi"/>
          <w:sz w:val="22"/>
          <w:szCs w:val="22"/>
        </w:rPr>
        <w:t xml:space="preserve"> z atrakcjami wodnymi takimi jak: siatka wspinaczkowa, gejzery powietrzne, hydromasaże ścienne, leżanki z hydromasażem, masaże karku i grota sztucznej fali</w:t>
      </w:r>
      <w:r>
        <w:rPr>
          <w:rFonts w:asciiTheme="majorHAnsi" w:hAnsiTheme="majorHAnsi" w:cstheme="majorHAnsi"/>
          <w:color w:val="FF0000"/>
          <w:sz w:val="22"/>
          <w:szCs w:val="22"/>
        </w:rPr>
        <w:t xml:space="preserve"> </w:t>
      </w:r>
      <w:r>
        <w:rPr>
          <w:rFonts w:asciiTheme="majorHAnsi" w:hAnsiTheme="majorHAnsi" w:cstheme="majorHAnsi"/>
          <w:sz w:val="22"/>
          <w:szCs w:val="22"/>
        </w:rPr>
        <w:t xml:space="preserve">oraz wydzieloną przestrzenią na lądowisko zjeżdżalni rodzinnej i zjeżdżalni rynnowej, </w:t>
      </w:r>
    </w:p>
    <w:p w:rsidR="00E10011" w:rsidRDefault="003F7CDC">
      <w:pPr>
        <w:numPr>
          <w:ilvl w:val="3"/>
          <w:numId w:val="1"/>
        </w:numPr>
        <w:spacing w:line="300" w:lineRule="auto"/>
        <w:jc w:val="both"/>
        <w:rPr>
          <w:rFonts w:asciiTheme="majorHAnsi" w:hAnsiTheme="majorHAnsi" w:cstheme="majorHAnsi"/>
          <w:sz w:val="22"/>
          <w:szCs w:val="22"/>
        </w:rPr>
      </w:pPr>
      <w:r>
        <w:rPr>
          <w:rFonts w:asciiTheme="majorHAnsi" w:hAnsiTheme="majorHAnsi" w:cstheme="majorHAnsi"/>
          <w:sz w:val="22"/>
          <w:szCs w:val="22"/>
        </w:rPr>
        <w:t>dwóch wanien SPA jacuzzi o głębokości od 0,5 do 1,0 m i powierzchni 8 m</w:t>
      </w:r>
      <w:r>
        <w:rPr>
          <w:rFonts w:asciiTheme="majorHAnsi" w:hAnsiTheme="majorHAnsi" w:cstheme="majorHAnsi"/>
          <w:sz w:val="22"/>
          <w:szCs w:val="22"/>
          <w:vertAlign w:val="superscript"/>
        </w:rPr>
        <w:t>2</w:t>
      </w:r>
      <w:r>
        <w:rPr>
          <w:rFonts w:asciiTheme="majorHAnsi" w:hAnsiTheme="majorHAnsi" w:cstheme="majorHAnsi"/>
          <w:sz w:val="22"/>
          <w:szCs w:val="22"/>
        </w:rPr>
        <w:t xml:space="preserve"> każda,</w:t>
      </w:r>
    </w:p>
    <w:p w:rsidR="00E10011" w:rsidRDefault="003F7CDC">
      <w:pPr>
        <w:numPr>
          <w:ilvl w:val="3"/>
          <w:numId w:val="1"/>
        </w:numPr>
        <w:spacing w:line="300" w:lineRule="auto"/>
        <w:jc w:val="both"/>
        <w:rPr>
          <w:rFonts w:asciiTheme="majorHAnsi" w:hAnsiTheme="majorHAnsi" w:cstheme="majorHAnsi"/>
          <w:color w:val="FF0000"/>
          <w:sz w:val="22"/>
          <w:szCs w:val="22"/>
        </w:rPr>
      </w:pPr>
      <w:r>
        <w:rPr>
          <w:rFonts w:asciiTheme="majorHAnsi" w:hAnsiTheme="majorHAnsi" w:cstheme="majorHAnsi"/>
          <w:sz w:val="22"/>
          <w:szCs w:val="22"/>
        </w:rPr>
        <w:lastRenderedPageBreak/>
        <w:t>brodzika o głębokości 0,3 m i powierzchni lustra wody 155 m</w:t>
      </w:r>
      <w:r>
        <w:rPr>
          <w:rFonts w:asciiTheme="majorHAnsi" w:hAnsiTheme="majorHAnsi" w:cstheme="majorHAnsi"/>
          <w:sz w:val="22"/>
          <w:szCs w:val="22"/>
          <w:vertAlign w:val="superscript"/>
        </w:rPr>
        <w:t>2</w:t>
      </w:r>
      <w:r>
        <w:rPr>
          <w:rFonts w:asciiTheme="majorHAnsi" w:hAnsiTheme="majorHAnsi" w:cstheme="majorHAnsi"/>
          <w:sz w:val="22"/>
          <w:szCs w:val="22"/>
        </w:rPr>
        <w:t xml:space="preserve"> z wodnym placem zabaw wyposażonym w 3 zjeżdżalnie, armatki wodne, wiadra przelewowe oraz zabawki tryskające wodą: delfin, jeżyk, żyrafa,</w:t>
      </w:r>
    </w:p>
    <w:p w:rsidR="00E10011" w:rsidRDefault="003F7CDC">
      <w:pPr>
        <w:numPr>
          <w:ilvl w:val="3"/>
          <w:numId w:val="1"/>
        </w:numPr>
        <w:spacing w:line="300" w:lineRule="auto"/>
        <w:jc w:val="both"/>
        <w:rPr>
          <w:rFonts w:asciiTheme="majorHAnsi" w:hAnsiTheme="majorHAnsi" w:cstheme="majorHAnsi"/>
          <w:sz w:val="22"/>
          <w:szCs w:val="22"/>
        </w:rPr>
      </w:pPr>
      <w:r>
        <w:rPr>
          <w:rFonts w:asciiTheme="majorHAnsi" w:hAnsiTheme="majorHAnsi" w:cstheme="majorHAnsi"/>
          <w:sz w:val="22"/>
          <w:szCs w:val="22"/>
        </w:rPr>
        <w:t>zjeżdżalni rodzinnej o długości ślizgu około</w:t>
      </w:r>
      <w:r>
        <w:rPr>
          <w:rFonts w:asciiTheme="majorHAnsi" w:hAnsiTheme="majorHAnsi" w:cstheme="majorHAnsi"/>
          <w:color w:val="FF0000"/>
          <w:sz w:val="22"/>
          <w:szCs w:val="22"/>
        </w:rPr>
        <w:t xml:space="preserve"> </w:t>
      </w:r>
      <w:r>
        <w:rPr>
          <w:rFonts w:asciiTheme="majorHAnsi" w:hAnsiTheme="majorHAnsi" w:cstheme="majorHAnsi"/>
          <w:sz w:val="22"/>
          <w:szCs w:val="22"/>
        </w:rPr>
        <w:t>14 m i różnicy poziomów ok. 2,5 m,</w:t>
      </w:r>
    </w:p>
    <w:p w:rsidR="00E10011" w:rsidRDefault="003F7CDC">
      <w:pPr>
        <w:numPr>
          <w:ilvl w:val="3"/>
          <w:numId w:val="1"/>
        </w:numPr>
        <w:spacing w:line="300" w:lineRule="auto"/>
        <w:jc w:val="both"/>
        <w:rPr>
          <w:rFonts w:asciiTheme="majorHAnsi" w:hAnsiTheme="majorHAnsi" w:cstheme="majorHAnsi"/>
          <w:sz w:val="22"/>
          <w:szCs w:val="22"/>
        </w:rPr>
      </w:pPr>
      <w:r>
        <w:rPr>
          <w:rFonts w:asciiTheme="majorHAnsi" w:hAnsiTheme="majorHAnsi" w:cstheme="majorHAnsi"/>
          <w:sz w:val="22"/>
          <w:szCs w:val="22"/>
        </w:rPr>
        <w:t>zjeżdżalni rynnowej o długości ślizgu około 62,0 m i różnicy poziomów ok. 6 m.</w:t>
      </w:r>
    </w:p>
    <w:p w:rsidR="00E10011" w:rsidRDefault="003F7CDC">
      <w:pPr>
        <w:numPr>
          <w:ilvl w:val="1"/>
          <w:numId w:val="1"/>
        </w:numPr>
        <w:spacing w:line="300" w:lineRule="auto"/>
        <w:jc w:val="both"/>
        <w:rPr>
          <w:rFonts w:asciiTheme="majorHAnsi" w:hAnsiTheme="majorHAnsi" w:cstheme="majorHAnsi"/>
          <w:sz w:val="22"/>
          <w:szCs w:val="22"/>
        </w:rPr>
      </w:pPr>
      <w:r>
        <w:rPr>
          <w:rFonts w:ascii="Calibri Light" w:hAnsi="Calibri Light" w:cs="Calibri Light"/>
          <w:b/>
          <w:bCs/>
          <w:sz w:val="22"/>
          <w:szCs w:val="22"/>
        </w:rPr>
        <w:t>Krytej</w:t>
      </w:r>
      <w:r>
        <w:rPr>
          <w:rFonts w:ascii="Calibri Light" w:hAnsi="Calibri Light"/>
          <w:b/>
          <w:bCs/>
          <w:sz w:val="22"/>
          <w:szCs w:val="22"/>
        </w:rPr>
        <w:t xml:space="preserve"> pływalni </w:t>
      </w:r>
      <w:r>
        <w:rPr>
          <w:rFonts w:ascii="Calibri Light" w:hAnsi="Calibri Light" w:cs="Calibri Light"/>
          <w:b/>
          <w:bCs/>
          <w:sz w:val="22"/>
          <w:szCs w:val="22"/>
        </w:rPr>
        <w:t>przy Szkole Podstawowej nr 5</w:t>
      </w:r>
      <w:r>
        <w:rPr>
          <w:rFonts w:ascii="Calibri Light" w:hAnsi="Calibri Light" w:cs="Calibri Light"/>
          <w:sz w:val="22"/>
          <w:szCs w:val="22"/>
        </w:rPr>
        <w:t xml:space="preserve"> </w:t>
      </w:r>
      <w:r>
        <w:rPr>
          <w:rFonts w:asciiTheme="majorHAnsi" w:hAnsiTheme="majorHAnsi" w:cstheme="majorHAnsi"/>
          <w:sz w:val="22"/>
          <w:szCs w:val="22"/>
        </w:rPr>
        <w:t xml:space="preserve">w okresie od </w:t>
      </w:r>
      <w:r>
        <w:rPr>
          <w:rFonts w:asciiTheme="majorHAnsi" w:hAnsiTheme="majorHAnsi" w:cstheme="majorHAnsi"/>
          <w:b/>
          <w:sz w:val="22"/>
          <w:szCs w:val="22"/>
        </w:rPr>
        <w:t>1.01.2025r. do 31.12.2025r</w:t>
      </w:r>
      <w:r>
        <w:rPr>
          <w:rFonts w:asciiTheme="majorHAnsi" w:hAnsiTheme="majorHAnsi" w:cstheme="majorHAnsi"/>
          <w:sz w:val="22"/>
          <w:szCs w:val="22"/>
        </w:rPr>
        <w:t>. składającej się z:</w:t>
      </w:r>
    </w:p>
    <w:p w:rsidR="00E10011" w:rsidRDefault="003F7CDC">
      <w:pPr>
        <w:numPr>
          <w:ilvl w:val="3"/>
          <w:numId w:val="1"/>
        </w:numPr>
        <w:spacing w:line="300" w:lineRule="auto"/>
        <w:jc w:val="both"/>
        <w:rPr>
          <w:rFonts w:asciiTheme="majorHAnsi" w:hAnsiTheme="majorHAnsi" w:cstheme="majorHAnsi"/>
          <w:sz w:val="22"/>
          <w:szCs w:val="22"/>
        </w:rPr>
      </w:pPr>
      <w:r>
        <w:rPr>
          <w:rFonts w:asciiTheme="majorHAnsi" w:hAnsiTheme="majorHAnsi" w:cstheme="majorHAnsi"/>
          <w:sz w:val="22"/>
          <w:szCs w:val="22"/>
          <w:highlight w:val="white"/>
        </w:rPr>
        <w:t>basenu sportowego sześciotorowego o wymiarach 25,00m x 12,50m, o głębokości od 0,90m do 1,70 m i pow. lustra wody 290 m</w:t>
      </w:r>
      <w:r>
        <w:rPr>
          <w:rFonts w:asciiTheme="majorHAnsi" w:hAnsiTheme="majorHAnsi" w:cstheme="majorHAnsi"/>
          <w:sz w:val="22"/>
          <w:szCs w:val="22"/>
          <w:highlight w:val="white"/>
          <w:vertAlign w:val="superscript"/>
        </w:rPr>
        <w:t>2</w:t>
      </w:r>
    </w:p>
    <w:p w:rsidR="00E10011" w:rsidRDefault="003F7CDC">
      <w:pPr>
        <w:numPr>
          <w:ilvl w:val="0"/>
          <w:numId w:val="1"/>
        </w:numPr>
        <w:spacing w:line="300" w:lineRule="auto"/>
        <w:jc w:val="both"/>
        <w:rPr>
          <w:rFonts w:asciiTheme="majorHAnsi" w:hAnsiTheme="majorHAnsi" w:cstheme="majorHAnsi"/>
          <w:b/>
          <w:sz w:val="22"/>
          <w:szCs w:val="22"/>
        </w:rPr>
      </w:pPr>
      <w:r>
        <w:rPr>
          <w:rFonts w:asciiTheme="majorHAnsi" w:hAnsiTheme="majorHAnsi" w:cstheme="majorHAnsi"/>
          <w:b/>
          <w:sz w:val="22"/>
          <w:szCs w:val="22"/>
        </w:rPr>
        <w:t>Zapewnienie ciągłości obsady niezależnych stanowisk ratowniczych w godzinach:</w:t>
      </w:r>
    </w:p>
    <w:p w:rsidR="00E10011" w:rsidRDefault="003F7CDC">
      <w:pPr>
        <w:numPr>
          <w:ilvl w:val="1"/>
          <w:numId w:val="1"/>
        </w:numPr>
        <w:spacing w:line="300" w:lineRule="auto"/>
        <w:jc w:val="both"/>
        <w:rPr>
          <w:rFonts w:asciiTheme="majorHAnsi" w:hAnsiTheme="majorHAnsi" w:cstheme="majorHAnsi"/>
          <w:sz w:val="22"/>
          <w:szCs w:val="22"/>
        </w:rPr>
      </w:pPr>
      <w:r>
        <w:rPr>
          <w:rFonts w:asciiTheme="majorHAnsi" w:hAnsiTheme="majorHAnsi" w:cstheme="majorHAnsi"/>
          <w:sz w:val="22"/>
          <w:szCs w:val="22"/>
        </w:rPr>
        <w:t>Baseny wewnętrzne: od poniedziałku do soboty godz. 6.00 - 22.00, niedziela godz. 8.00 - 21.00, min. 3 stanowiska ratownicze (3 osoby).</w:t>
      </w:r>
    </w:p>
    <w:p w:rsidR="00E10011" w:rsidRDefault="003F7CDC">
      <w:pPr>
        <w:numPr>
          <w:ilvl w:val="1"/>
          <w:numId w:val="1"/>
        </w:numPr>
        <w:spacing w:line="300" w:lineRule="auto"/>
        <w:jc w:val="both"/>
        <w:rPr>
          <w:rFonts w:asciiTheme="majorHAnsi" w:hAnsiTheme="majorHAnsi" w:cstheme="majorHAnsi"/>
          <w:sz w:val="22"/>
          <w:szCs w:val="22"/>
        </w:rPr>
      </w:pPr>
      <w:r>
        <w:rPr>
          <w:rFonts w:asciiTheme="majorHAnsi" w:hAnsiTheme="majorHAnsi" w:cstheme="majorHAnsi"/>
          <w:sz w:val="22"/>
          <w:szCs w:val="22"/>
        </w:rPr>
        <w:t>Baseny zewnętrzne: codziennie w godz. 9.00 - 20.00, min. 4 stanowiska ratownicze (4 osoby).</w:t>
      </w:r>
    </w:p>
    <w:p w:rsidR="00E10011" w:rsidRDefault="003F7CDC">
      <w:pPr>
        <w:numPr>
          <w:ilvl w:val="1"/>
          <w:numId w:val="1"/>
        </w:numPr>
        <w:spacing w:line="300" w:lineRule="auto"/>
        <w:jc w:val="both"/>
        <w:rPr>
          <w:rFonts w:asciiTheme="majorHAnsi" w:hAnsiTheme="majorHAnsi" w:cstheme="majorHAnsi"/>
          <w:sz w:val="22"/>
          <w:szCs w:val="22"/>
        </w:rPr>
      </w:pPr>
      <w:r>
        <w:rPr>
          <w:rFonts w:asciiTheme="majorHAnsi" w:hAnsiTheme="majorHAnsi" w:cstheme="majorHAnsi"/>
          <w:sz w:val="22"/>
          <w:szCs w:val="22"/>
        </w:rPr>
        <w:t>Kryta pływalnia przy Szkole Podstawowej nr 5: od poniedziałku do piątku godz. 16.00 - 20.00, sobota - niedziela godz. 10.00 - 18.00, min. 1 stanowisko ratownicze (1 osoba).</w:t>
      </w:r>
    </w:p>
    <w:p w:rsidR="00E10011" w:rsidRDefault="003F7CDC">
      <w:pPr>
        <w:numPr>
          <w:ilvl w:val="1"/>
          <w:numId w:val="1"/>
        </w:numPr>
        <w:spacing w:line="300" w:lineRule="auto"/>
        <w:jc w:val="both"/>
        <w:rPr>
          <w:rFonts w:asciiTheme="majorHAnsi" w:hAnsiTheme="majorHAnsi" w:cstheme="majorHAnsi"/>
          <w:sz w:val="22"/>
          <w:szCs w:val="22"/>
        </w:rPr>
      </w:pPr>
      <w:r>
        <w:rPr>
          <w:rFonts w:asciiTheme="majorHAnsi" w:hAnsiTheme="majorHAnsi" w:cstheme="majorHAnsi"/>
          <w:sz w:val="22"/>
          <w:szCs w:val="22"/>
        </w:rPr>
        <w:t xml:space="preserve">Godziny pracy obiektu mogą ulec zmianie. </w:t>
      </w:r>
    </w:p>
    <w:p w:rsidR="00E10011" w:rsidRDefault="003F7CDC">
      <w:pPr>
        <w:numPr>
          <w:ilvl w:val="1"/>
          <w:numId w:val="1"/>
        </w:numPr>
        <w:spacing w:line="300" w:lineRule="auto"/>
        <w:jc w:val="both"/>
        <w:rPr>
          <w:rFonts w:asciiTheme="majorHAnsi" w:hAnsiTheme="majorHAnsi" w:cstheme="majorHAnsi"/>
          <w:sz w:val="22"/>
          <w:szCs w:val="22"/>
        </w:rPr>
      </w:pPr>
      <w:r>
        <w:rPr>
          <w:rFonts w:asciiTheme="majorHAnsi" w:hAnsiTheme="majorHAnsi" w:cstheme="majorHAnsi"/>
          <w:sz w:val="22"/>
          <w:szCs w:val="22"/>
        </w:rPr>
        <w:t xml:space="preserve">Usługi realizowane będą w sposób ciągły, z wyłączaniem przerw technologicznych, przerw w wyniku awarii, dni świątecznych wolnych, oraz zdarzeń o charakterze przypadkowym, których nie można było przewidzieć i zapobiec. </w:t>
      </w:r>
    </w:p>
    <w:p w:rsidR="00E10011" w:rsidRDefault="003F7CDC">
      <w:pPr>
        <w:numPr>
          <w:ilvl w:val="0"/>
          <w:numId w:val="1"/>
        </w:numPr>
        <w:spacing w:line="300" w:lineRule="auto"/>
        <w:jc w:val="both"/>
        <w:rPr>
          <w:rFonts w:asciiTheme="majorHAnsi" w:hAnsiTheme="majorHAnsi" w:cstheme="majorHAnsi"/>
          <w:sz w:val="22"/>
          <w:szCs w:val="22"/>
        </w:rPr>
      </w:pPr>
      <w:r>
        <w:rPr>
          <w:rFonts w:asciiTheme="majorHAnsi" w:hAnsiTheme="majorHAnsi" w:cstheme="majorHAnsi"/>
          <w:b/>
          <w:sz w:val="22"/>
          <w:szCs w:val="22"/>
        </w:rPr>
        <w:t>Szacunkowa liczba godzin</w:t>
      </w:r>
      <w:r>
        <w:rPr>
          <w:rFonts w:asciiTheme="majorHAnsi" w:hAnsiTheme="majorHAnsi" w:cstheme="majorHAnsi"/>
          <w:sz w:val="22"/>
          <w:szCs w:val="22"/>
        </w:rPr>
        <w:t xml:space="preserve"> świadczenia usług w </w:t>
      </w:r>
      <w:r w:rsidR="00465927">
        <w:rPr>
          <w:rFonts w:asciiTheme="majorHAnsi" w:hAnsiTheme="majorHAnsi" w:cstheme="majorHAnsi"/>
          <w:sz w:val="22"/>
          <w:szCs w:val="22"/>
        </w:rPr>
        <w:t xml:space="preserve">ramach zamówienia </w:t>
      </w:r>
      <w:r>
        <w:rPr>
          <w:rFonts w:asciiTheme="majorHAnsi" w:hAnsiTheme="majorHAnsi" w:cstheme="majorHAnsi"/>
          <w:sz w:val="22"/>
          <w:szCs w:val="22"/>
        </w:rPr>
        <w:t xml:space="preserve">nie przekroczy liczby </w:t>
      </w:r>
      <w:r>
        <w:rPr>
          <w:rFonts w:ascii="Calibri Light" w:hAnsi="Calibri Light" w:cs="Calibri Light"/>
          <w:b/>
          <w:sz w:val="22"/>
          <w:szCs w:val="22"/>
        </w:rPr>
        <w:t>21 693</w:t>
      </w:r>
      <w:r>
        <w:rPr>
          <w:rFonts w:ascii="Calibri Light" w:hAnsi="Calibri Light" w:cs="Calibri Light"/>
          <w:sz w:val="22"/>
          <w:szCs w:val="22"/>
        </w:rPr>
        <w:t xml:space="preserve"> (słownie: dwadzieścia</w:t>
      </w:r>
      <w:r w:rsidR="00AA0669">
        <w:rPr>
          <w:rFonts w:ascii="Calibri Light" w:hAnsi="Calibri Light" w:cs="Calibri Light"/>
          <w:sz w:val="22"/>
          <w:szCs w:val="22"/>
        </w:rPr>
        <w:t xml:space="preserve"> jeden tysięcy sześćset dziewięćdziesiąt trzy</w:t>
      </w:r>
      <w:bookmarkStart w:id="1" w:name="_GoBack"/>
      <w:bookmarkEnd w:id="1"/>
      <w:r>
        <w:rPr>
          <w:rFonts w:ascii="Calibri Light" w:hAnsi="Calibri Light" w:cs="Calibri Light"/>
          <w:sz w:val="22"/>
          <w:szCs w:val="22"/>
        </w:rPr>
        <w:t>)</w:t>
      </w:r>
      <w:r>
        <w:rPr>
          <w:rFonts w:asciiTheme="majorHAnsi" w:hAnsiTheme="majorHAnsi" w:cstheme="majorHAnsi"/>
          <w:sz w:val="22"/>
          <w:szCs w:val="22"/>
        </w:rPr>
        <w:t>, w tym:</w:t>
      </w:r>
    </w:p>
    <w:p w:rsidR="00E10011" w:rsidRDefault="003F7CDC">
      <w:pPr>
        <w:numPr>
          <w:ilvl w:val="1"/>
          <w:numId w:val="1"/>
        </w:numPr>
        <w:spacing w:line="300" w:lineRule="auto"/>
        <w:jc w:val="both"/>
        <w:rPr>
          <w:rFonts w:asciiTheme="majorHAnsi" w:hAnsiTheme="majorHAnsi" w:cstheme="majorHAnsi"/>
          <w:sz w:val="22"/>
          <w:szCs w:val="22"/>
        </w:rPr>
      </w:pPr>
      <w:r>
        <w:rPr>
          <w:rFonts w:ascii="Calibri Light" w:hAnsi="Calibri Light" w:cs="Calibri Light"/>
          <w:b/>
          <w:sz w:val="22"/>
          <w:szCs w:val="22"/>
        </w:rPr>
        <w:t xml:space="preserve">15 493 </w:t>
      </w:r>
      <w:r>
        <w:rPr>
          <w:rFonts w:asciiTheme="majorHAnsi" w:hAnsiTheme="majorHAnsi" w:cstheme="majorHAnsi"/>
          <w:sz w:val="22"/>
          <w:szCs w:val="22"/>
        </w:rPr>
        <w:t xml:space="preserve">liczba godzin usługi 3 stanowisk ratowniczych na krytej pływalni (do kalkulacji przyjęto okres od </w:t>
      </w:r>
      <w:r>
        <w:rPr>
          <w:rFonts w:asciiTheme="majorHAnsi" w:hAnsiTheme="majorHAnsi" w:cstheme="majorHAnsi"/>
          <w:b/>
          <w:sz w:val="22"/>
          <w:szCs w:val="22"/>
        </w:rPr>
        <w:t>1.01.2025r.-31.12.2025r</w:t>
      </w:r>
      <w:r>
        <w:rPr>
          <w:rFonts w:asciiTheme="majorHAnsi" w:hAnsiTheme="majorHAnsi" w:cstheme="majorHAnsi"/>
          <w:sz w:val="22"/>
          <w:szCs w:val="22"/>
        </w:rPr>
        <w:t>.),</w:t>
      </w:r>
    </w:p>
    <w:p w:rsidR="00E10011" w:rsidRDefault="003F7CDC">
      <w:pPr>
        <w:numPr>
          <w:ilvl w:val="1"/>
          <w:numId w:val="1"/>
        </w:numPr>
        <w:spacing w:line="300" w:lineRule="auto"/>
        <w:jc w:val="both"/>
        <w:rPr>
          <w:rFonts w:asciiTheme="majorHAnsi" w:hAnsiTheme="majorHAnsi" w:cstheme="majorHAnsi"/>
          <w:sz w:val="22"/>
          <w:szCs w:val="22"/>
        </w:rPr>
      </w:pPr>
      <w:r>
        <w:rPr>
          <w:rFonts w:ascii="Calibri Light" w:hAnsi="Calibri Light" w:cs="Calibri Light"/>
          <w:b/>
          <w:sz w:val="22"/>
          <w:szCs w:val="22"/>
        </w:rPr>
        <w:t>4 600</w:t>
      </w:r>
      <w:r>
        <w:rPr>
          <w:rFonts w:ascii="Calibri Light" w:hAnsi="Calibri Light" w:cs="Calibri Light"/>
          <w:sz w:val="22"/>
          <w:szCs w:val="22"/>
        </w:rPr>
        <w:t xml:space="preserve"> </w:t>
      </w:r>
      <w:r>
        <w:rPr>
          <w:rFonts w:asciiTheme="majorHAnsi" w:hAnsiTheme="majorHAnsi" w:cstheme="majorHAnsi"/>
          <w:sz w:val="22"/>
          <w:szCs w:val="22"/>
        </w:rPr>
        <w:t xml:space="preserve">to liczba godzin usługi min. 4 stanowisk ratowniczych na basenie zewnętrznym (do kalkulacji przyjęto okres od </w:t>
      </w:r>
      <w:r>
        <w:rPr>
          <w:rFonts w:asciiTheme="majorHAnsi" w:hAnsiTheme="majorHAnsi" w:cstheme="majorHAnsi"/>
          <w:b/>
          <w:sz w:val="22"/>
          <w:szCs w:val="22"/>
        </w:rPr>
        <w:t>1.06.2025r.-7.09.2025r</w:t>
      </w:r>
      <w:r>
        <w:rPr>
          <w:rFonts w:asciiTheme="majorHAnsi" w:hAnsiTheme="majorHAnsi" w:cstheme="majorHAnsi"/>
          <w:sz w:val="22"/>
          <w:szCs w:val="22"/>
        </w:rPr>
        <w:t>.).</w:t>
      </w:r>
    </w:p>
    <w:p w:rsidR="00E10011" w:rsidRDefault="003F7CDC">
      <w:pPr>
        <w:numPr>
          <w:ilvl w:val="1"/>
          <w:numId w:val="1"/>
        </w:numPr>
        <w:spacing w:line="300" w:lineRule="auto"/>
        <w:jc w:val="both"/>
        <w:rPr>
          <w:rFonts w:asciiTheme="majorHAnsi" w:hAnsiTheme="majorHAnsi" w:cstheme="majorHAnsi"/>
          <w:sz w:val="22"/>
          <w:szCs w:val="22"/>
        </w:rPr>
      </w:pPr>
      <w:r>
        <w:rPr>
          <w:rFonts w:ascii="Calibri Light" w:hAnsi="Calibri Light"/>
          <w:b/>
          <w:bCs/>
          <w:sz w:val="22"/>
          <w:szCs w:val="22"/>
        </w:rPr>
        <w:t>1 600</w:t>
      </w:r>
      <w:r>
        <w:rPr>
          <w:rFonts w:ascii="Calibri Light" w:hAnsi="Calibri Light"/>
          <w:sz w:val="22"/>
          <w:szCs w:val="22"/>
        </w:rPr>
        <w:t xml:space="preserve"> to liczba godzin usługi min. 1 stanowiska ratowniczego na krytej pływalni przy Szkole Podstawowej nr 5 (do kalkulacji przyjęto okres od </w:t>
      </w:r>
      <w:r>
        <w:rPr>
          <w:rFonts w:ascii="Calibri Light" w:hAnsi="Calibri Light"/>
          <w:b/>
          <w:bCs/>
          <w:sz w:val="22"/>
          <w:szCs w:val="22"/>
        </w:rPr>
        <w:t xml:space="preserve">01.01.2025r. -  </w:t>
      </w:r>
      <w:r w:rsidR="007E5CDC">
        <w:rPr>
          <w:rFonts w:ascii="Calibri Light" w:hAnsi="Calibri Light"/>
          <w:b/>
          <w:bCs/>
          <w:sz w:val="22"/>
          <w:szCs w:val="22"/>
        </w:rPr>
        <w:t>31</w:t>
      </w:r>
      <w:r>
        <w:rPr>
          <w:rFonts w:ascii="Calibri Light" w:hAnsi="Calibri Light"/>
          <w:b/>
          <w:bCs/>
          <w:sz w:val="22"/>
          <w:szCs w:val="22"/>
        </w:rPr>
        <w:t>.1</w:t>
      </w:r>
      <w:r w:rsidR="007E5CDC">
        <w:rPr>
          <w:rFonts w:ascii="Calibri Light" w:hAnsi="Calibri Light"/>
          <w:b/>
          <w:bCs/>
          <w:sz w:val="22"/>
          <w:szCs w:val="22"/>
        </w:rPr>
        <w:t>2</w:t>
      </w:r>
      <w:r>
        <w:rPr>
          <w:rFonts w:ascii="Calibri Light" w:hAnsi="Calibri Light"/>
          <w:b/>
          <w:bCs/>
          <w:sz w:val="22"/>
          <w:szCs w:val="22"/>
        </w:rPr>
        <w:t>.2025r.</w:t>
      </w:r>
      <w:r>
        <w:rPr>
          <w:rFonts w:ascii="Calibri Light" w:hAnsi="Calibri Light"/>
          <w:sz w:val="22"/>
          <w:szCs w:val="22"/>
        </w:rPr>
        <w:t>)</w:t>
      </w:r>
    </w:p>
    <w:p w:rsidR="00E10011" w:rsidRDefault="003F7CDC">
      <w:pPr>
        <w:numPr>
          <w:ilvl w:val="1"/>
          <w:numId w:val="1"/>
        </w:numPr>
        <w:spacing w:line="300" w:lineRule="auto"/>
        <w:jc w:val="both"/>
        <w:rPr>
          <w:rFonts w:asciiTheme="majorHAnsi" w:hAnsiTheme="majorHAnsi" w:cstheme="majorHAnsi"/>
          <w:sz w:val="22"/>
          <w:szCs w:val="22"/>
        </w:rPr>
      </w:pPr>
      <w:r w:rsidRPr="001B6C76">
        <w:rPr>
          <w:rFonts w:asciiTheme="majorHAnsi" w:hAnsiTheme="majorHAnsi" w:cstheme="majorHAnsi"/>
          <w:sz w:val="22"/>
          <w:szCs w:val="22"/>
        </w:rPr>
        <w:t>Podane ilości uwzględ</w:t>
      </w:r>
      <w:r>
        <w:rPr>
          <w:rFonts w:asciiTheme="majorHAnsi" w:hAnsiTheme="majorHAnsi" w:cstheme="majorHAnsi"/>
          <w:sz w:val="22"/>
          <w:szCs w:val="22"/>
        </w:rPr>
        <w:t xml:space="preserve">niają przerwę technologiczną oraz wolne dni świąteczne. </w:t>
      </w:r>
    </w:p>
    <w:p w:rsidR="00E10011" w:rsidRDefault="003F7CDC">
      <w:pPr>
        <w:numPr>
          <w:ilvl w:val="1"/>
          <w:numId w:val="1"/>
        </w:numPr>
        <w:spacing w:line="300" w:lineRule="auto"/>
        <w:jc w:val="both"/>
        <w:rPr>
          <w:rFonts w:asciiTheme="majorHAnsi" w:hAnsiTheme="majorHAnsi" w:cstheme="majorHAnsi"/>
          <w:sz w:val="22"/>
          <w:szCs w:val="22"/>
        </w:rPr>
      </w:pPr>
      <w:r>
        <w:rPr>
          <w:rFonts w:asciiTheme="majorHAnsi" w:hAnsiTheme="majorHAnsi" w:cstheme="majorHAnsi"/>
          <w:sz w:val="22"/>
          <w:szCs w:val="22"/>
        </w:rPr>
        <w:t>Wykonawca przyjmuje do wiadomości, iż wskazana w par. 2 ust. 3 ilość godzin jest ilością szacunkową i może ulec zmianie (w dół), o zmianie ilości godzin (ratowników) Wykonawca zostanie poinformowany:</w:t>
      </w:r>
    </w:p>
    <w:p w:rsidR="00E10011" w:rsidRDefault="003F7CDC">
      <w:pPr>
        <w:spacing w:line="300" w:lineRule="auto"/>
        <w:ind w:left="1416"/>
        <w:jc w:val="both"/>
        <w:rPr>
          <w:rFonts w:asciiTheme="majorHAnsi" w:hAnsiTheme="majorHAnsi" w:cstheme="majorHAnsi"/>
          <w:sz w:val="22"/>
          <w:szCs w:val="22"/>
        </w:rPr>
      </w:pPr>
      <w:r>
        <w:rPr>
          <w:rFonts w:asciiTheme="majorHAnsi" w:hAnsiTheme="majorHAnsi" w:cstheme="majorHAnsi"/>
          <w:sz w:val="22"/>
          <w:szCs w:val="22"/>
        </w:rPr>
        <w:t xml:space="preserve">a.  minimum 7 dzień przed zmianą, w szczególności w przypadku przerwy w funkcjonowaniu Parku Avia spowodowanej m. in. wymaganiami technologicznymi, modernizacją, remontem, niskimi temperaturami w okresie zimowym, </w:t>
      </w:r>
    </w:p>
    <w:p w:rsidR="00E10011" w:rsidRDefault="003F7CDC">
      <w:pPr>
        <w:spacing w:line="300" w:lineRule="auto"/>
        <w:ind w:left="1416"/>
        <w:jc w:val="both"/>
        <w:rPr>
          <w:rFonts w:asciiTheme="majorHAnsi" w:hAnsiTheme="majorHAnsi" w:cstheme="majorHAnsi"/>
          <w:sz w:val="22"/>
          <w:szCs w:val="22"/>
        </w:rPr>
      </w:pPr>
      <w:r>
        <w:rPr>
          <w:rFonts w:asciiTheme="majorHAnsi" w:hAnsiTheme="majorHAnsi" w:cstheme="majorHAnsi"/>
          <w:sz w:val="22"/>
          <w:szCs w:val="22"/>
        </w:rPr>
        <w:t>b. bezzwłocznie w przypadku wystąpienia awarii, innymi zdarzeniami, których nie dało się przewidzieć niezależnych od Wykonawcy i Zamawiającego – w tym przypadku zmniejszenie obowiązuję od dnia następnego po poinformowaniu.</w:t>
      </w:r>
    </w:p>
    <w:p w:rsidR="00E10011" w:rsidRDefault="003F7CDC">
      <w:pPr>
        <w:numPr>
          <w:ilvl w:val="1"/>
          <w:numId w:val="1"/>
        </w:numPr>
        <w:spacing w:line="300" w:lineRule="auto"/>
        <w:jc w:val="both"/>
        <w:rPr>
          <w:rFonts w:asciiTheme="majorHAnsi" w:hAnsiTheme="majorHAnsi" w:cstheme="majorHAnsi"/>
          <w:sz w:val="22"/>
          <w:szCs w:val="22"/>
        </w:rPr>
      </w:pPr>
      <w:r>
        <w:rPr>
          <w:rFonts w:asciiTheme="majorHAnsi" w:hAnsiTheme="majorHAnsi" w:cstheme="majorHAnsi"/>
          <w:sz w:val="22"/>
          <w:szCs w:val="22"/>
        </w:rPr>
        <w:t>Zamawiający zastrzega sobie prawo do ograniczenia ilości ratowników w trakcie</w:t>
      </w:r>
      <w:r w:rsidR="00465927">
        <w:rPr>
          <w:rFonts w:asciiTheme="majorHAnsi" w:hAnsiTheme="majorHAnsi" w:cstheme="majorHAnsi"/>
          <w:sz w:val="22"/>
          <w:szCs w:val="22"/>
        </w:rPr>
        <w:t xml:space="preserve"> realizacji zamówienia</w:t>
      </w:r>
      <w:r>
        <w:rPr>
          <w:rFonts w:asciiTheme="majorHAnsi" w:hAnsiTheme="majorHAnsi" w:cstheme="majorHAnsi"/>
          <w:sz w:val="22"/>
          <w:szCs w:val="22"/>
        </w:rPr>
        <w:t>.</w:t>
      </w:r>
    </w:p>
    <w:p w:rsidR="00E10011" w:rsidRDefault="003F7CDC">
      <w:pPr>
        <w:numPr>
          <w:ilvl w:val="1"/>
          <w:numId w:val="1"/>
        </w:numPr>
        <w:spacing w:line="300" w:lineRule="auto"/>
        <w:jc w:val="both"/>
        <w:rPr>
          <w:rFonts w:asciiTheme="majorHAnsi" w:hAnsiTheme="majorHAnsi" w:cstheme="majorHAnsi"/>
          <w:sz w:val="22"/>
          <w:szCs w:val="22"/>
        </w:rPr>
      </w:pPr>
      <w:r>
        <w:rPr>
          <w:rFonts w:asciiTheme="majorHAnsi" w:hAnsiTheme="majorHAnsi" w:cstheme="majorHAnsi"/>
          <w:sz w:val="22"/>
          <w:szCs w:val="22"/>
        </w:rPr>
        <w:lastRenderedPageBreak/>
        <w:t>Zamawiający zastrzega sobie prawo do okresowego lub stałego zwiększenia ilości ratowników ze strony Wykonawcy o maksymalnie 3 ratowników. O okresowej lub stałej konieczności zwiększenia ilości ratowników Zamawiający powiadomi Wykonawcę, co najmniej 7 dni przed terminem planowanego zwiększenia ilości wymaganej obsady.</w:t>
      </w:r>
    </w:p>
    <w:p w:rsidR="00E10011" w:rsidRDefault="003F7CDC">
      <w:pPr>
        <w:numPr>
          <w:ilvl w:val="1"/>
          <w:numId w:val="1"/>
        </w:numPr>
        <w:spacing w:line="300" w:lineRule="auto"/>
        <w:jc w:val="both"/>
        <w:rPr>
          <w:rFonts w:asciiTheme="majorHAnsi" w:hAnsiTheme="majorHAnsi" w:cstheme="majorHAnsi"/>
          <w:sz w:val="22"/>
          <w:szCs w:val="22"/>
        </w:rPr>
      </w:pPr>
      <w:r>
        <w:rPr>
          <w:rFonts w:asciiTheme="majorHAnsi" w:hAnsiTheme="majorHAnsi" w:cstheme="majorHAnsi"/>
          <w:sz w:val="22"/>
          <w:szCs w:val="22"/>
        </w:rPr>
        <w:t xml:space="preserve">Zmniejszenie ilości godzin oraz ilości ratowników w trakcie świadczenia usług nie może stanowić do wnoszenia przez Wykonawcę jakichkolwiek roszczeń. </w:t>
      </w:r>
    </w:p>
    <w:p w:rsidR="00E10011" w:rsidRDefault="00465927">
      <w:pPr>
        <w:numPr>
          <w:ilvl w:val="1"/>
          <w:numId w:val="1"/>
        </w:numPr>
        <w:spacing w:line="300" w:lineRule="auto"/>
        <w:jc w:val="both"/>
        <w:rPr>
          <w:rFonts w:asciiTheme="majorHAnsi" w:hAnsiTheme="majorHAnsi" w:cstheme="majorHAnsi"/>
          <w:sz w:val="22"/>
          <w:szCs w:val="22"/>
        </w:rPr>
      </w:pPr>
      <w:r>
        <w:rPr>
          <w:rFonts w:asciiTheme="majorHAnsi" w:hAnsiTheme="majorHAnsi" w:cstheme="majorHAnsi"/>
          <w:sz w:val="22"/>
          <w:szCs w:val="22"/>
        </w:rPr>
        <w:t>Zamawiający zastrzega, że z</w:t>
      </w:r>
      <w:r w:rsidR="003F7CDC">
        <w:rPr>
          <w:rFonts w:asciiTheme="majorHAnsi" w:hAnsiTheme="majorHAnsi" w:cstheme="majorHAnsi"/>
          <w:sz w:val="22"/>
          <w:szCs w:val="22"/>
        </w:rPr>
        <w:t xml:space="preserve">mniejszenie zakresu przedmiotu </w:t>
      </w:r>
      <w:r>
        <w:rPr>
          <w:rFonts w:asciiTheme="majorHAnsi" w:hAnsiTheme="majorHAnsi" w:cstheme="majorHAnsi"/>
          <w:sz w:val="22"/>
          <w:szCs w:val="22"/>
        </w:rPr>
        <w:t>zamówienia n</w:t>
      </w:r>
      <w:r w:rsidR="003F7CDC">
        <w:rPr>
          <w:rFonts w:asciiTheme="majorHAnsi" w:hAnsiTheme="majorHAnsi" w:cstheme="majorHAnsi"/>
          <w:sz w:val="22"/>
          <w:szCs w:val="22"/>
        </w:rPr>
        <w:t xml:space="preserve">ie może przekroczyć 20 % szacunkowej liczby godzin. </w:t>
      </w:r>
    </w:p>
    <w:p w:rsidR="00E10011" w:rsidRDefault="00E10011">
      <w:pPr>
        <w:spacing w:line="300" w:lineRule="auto"/>
        <w:jc w:val="center"/>
        <w:rPr>
          <w:rFonts w:asciiTheme="majorHAnsi" w:hAnsiTheme="majorHAnsi" w:cstheme="majorHAnsi"/>
          <w:b/>
          <w:sz w:val="22"/>
          <w:szCs w:val="22"/>
        </w:rPr>
      </w:pPr>
    </w:p>
    <w:p w:rsidR="00E10011" w:rsidRDefault="003F7CDC">
      <w:pPr>
        <w:spacing w:line="300" w:lineRule="auto"/>
        <w:jc w:val="center"/>
        <w:rPr>
          <w:rFonts w:asciiTheme="majorHAnsi" w:hAnsiTheme="majorHAnsi" w:cstheme="majorHAnsi"/>
          <w:b/>
          <w:sz w:val="22"/>
          <w:szCs w:val="22"/>
        </w:rPr>
      </w:pPr>
      <w:r>
        <w:rPr>
          <w:rFonts w:asciiTheme="majorHAnsi" w:hAnsiTheme="majorHAnsi" w:cstheme="majorHAnsi"/>
          <w:b/>
          <w:sz w:val="22"/>
          <w:szCs w:val="22"/>
        </w:rPr>
        <w:t>§3 OPIS PRZEDMIOTU ZAMÓWIENIA</w:t>
      </w:r>
    </w:p>
    <w:p w:rsidR="00E10011" w:rsidRDefault="003F7CDC">
      <w:pPr>
        <w:numPr>
          <w:ilvl w:val="0"/>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Wykonawca zobowiązany jest zapewnić bezpieczeństwo osób korzystających z Parku Avia zgodnie z obowiązującymi przepisami prawa, a w szczególności:</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Rozporządzenia Ministra Spraw Wewnętrznych i Administracji z 23 stycznia 2020r w sprawie minimalnych wymagań dotyczących ratowników wodnych zapewniających stałą kontrolę wyznaczonego obszaru wodnego (</w:t>
      </w:r>
      <w:proofErr w:type="spellStart"/>
      <w:r>
        <w:rPr>
          <w:rFonts w:asciiTheme="majorHAnsi" w:hAnsiTheme="majorHAnsi" w:cstheme="majorHAnsi"/>
          <w:sz w:val="22"/>
          <w:szCs w:val="22"/>
        </w:rPr>
        <w:t>Dz.U</w:t>
      </w:r>
      <w:proofErr w:type="spellEnd"/>
      <w:r>
        <w:rPr>
          <w:rFonts w:asciiTheme="majorHAnsi" w:hAnsiTheme="majorHAnsi" w:cstheme="majorHAnsi"/>
          <w:sz w:val="22"/>
          <w:szCs w:val="22"/>
        </w:rPr>
        <w:t>. z 2022r. poz. 1981).  Zamawiający zastrzega sobie prawo do awaryjnego/okresowego zwiększania bądź zmniejszania wymaganej obsady ratowników w czasie do 48h od otrzymania powiadomienia od Zamawiającego (np. zmiana zasad funkcjonowania Parku Avia, okazjonalne imprezy okolicznościowe i inne itp.).</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ustawą z dnia 18 sierpnia 2011r. o bezpieczeństwie osób przebywających na obszarach wodnych (</w:t>
      </w:r>
      <w:proofErr w:type="spellStart"/>
      <w:r>
        <w:rPr>
          <w:rFonts w:asciiTheme="majorHAnsi" w:hAnsiTheme="majorHAnsi" w:cstheme="majorHAnsi"/>
          <w:sz w:val="22"/>
          <w:szCs w:val="22"/>
        </w:rPr>
        <w:t>Dz.U</w:t>
      </w:r>
      <w:proofErr w:type="spellEnd"/>
      <w:r>
        <w:rPr>
          <w:rFonts w:asciiTheme="majorHAnsi" w:hAnsiTheme="majorHAnsi" w:cstheme="majorHAnsi"/>
          <w:sz w:val="22"/>
          <w:szCs w:val="22"/>
        </w:rPr>
        <w:t>.  z 2023r. poz. 714</w:t>
      </w:r>
      <w:r w:rsidR="00AD5A2C">
        <w:rPr>
          <w:rFonts w:asciiTheme="majorHAnsi" w:hAnsiTheme="majorHAnsi" w:cstheme="majorHAnsi"/>
          <w:sz w:val="22"/>
          <w:szCs w:val="22"/>
        </w:rPr>
        <w:t xml:space="preserve"> ze zm.</w:t>
      </w:r>
      <w:r>
        <w:rPr>
          <w:rFonts w:asciiTheme="majorHAnsi" w:hAnsiTheme="majorHAnsi" w:cstheme="majorHAnsi"/>
          <w:sz w:val="22"/>
          <w:szCs w:val="22"/>
        </w:rPr>
        <w:t>),</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Rozporządzeniem Ministra Spraw Wewnętrznych z dnia 27 lutego 2012r. w sprawie wymagań dotyczących wyposażenia wyznaczonych obszarów wodnych w sprzęt ratunkowy i pomocniczy, urządzenia sygnalizacyjne i ostrzegawcze oraz sprzęt medyczny, leki i artykuły sanitarne (</w:t>
      </w:r>
      <w:proofErr w:type="spellStart"/>
      <w:r>
        <w:rPr>
          <w:rFonts w:asciiTheme="majorHAnsi" w:hAnsiTheme="majorHAnsi" w:cstheme="majorHAnsi"/>
          <w:sz w:val="22"/>
          <w:szCs w:val="22"/>
        </w:rPr>
        <w:t>Dz.U</w:t>
      </w:r>
      <w:proofErr w:type="spellEnd"/>
      <w:r>
        <w:rPr>
          <w:rFonts w:asciiTheme="majorHAnsi" w:hAnsiTheme="majorHAnsi" w:cstheme="majorHAnsi"/>
          <w:sz w:val="22"/>
          <w:szCs w:val="22"/>
        </w:rPr>
        <w:t xml:space="preserve">. z 2022r. </w:t>
      </w:r>
      <w:proofErr w:type="spellStart"/>
      <w:r>
        <w:rPr>
          <w:rFonts w:asciiTheme="majorHAnsi" w:hAnsiTheme="majorHAnsi" w:cstheme="majorHAnsi"/>
          <w:sz w:val="22"/>
          <w:szCs w:val="22"/>
        </w:rPr>
        <w:t>poz</w:t>
      </w:r>
      <w:proofErr w:type="spellEnd"/>
      <w:r>
        <w:rPr>
          <w:rFonts w:asciiTheme="majorHAnsi" w:hAnsiTheme="majorHAnsi" w:cstheme="majorHAnsi"/>
          <w:sz w:val="22"/>
          <w:szCs w:val="22"/>
        </w:rPr>
        <w:t xml:space="preserve"> 1607).</w:t>
      </w:r>
    </w:p>
    <w:p w:rsidR="00E10011" w:rsidRDefault="003F7CDC">
      <w:pPr>
        <w:numPr>
          <w:ilvl w:val="0"/>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 xml:space="preserve">Wykonawca zobowiązany jest zapewnić, </w:t>
      </w:r>
      <w:r w:rsidR="00465927">
        <w:rPr>
          <w:rFonts w:asciiTheme="majorHAnsi" w:hAnsiTheme="majorHAnsi" w:cstheme="majorHAnsi"/>
          <w:sz w:val="22"/>
          <w:szCs w:val="22"/>
        </w:rPr>
        <w:t>że</w:t>
      </w:r>
      <w:r>
        <w:rPr>
          <w:rFonts w:asciiTheme="majorHAnsi" w:hAnsiTheme="majorHAnsi" w:cstheme="majorHAnsi"/>
          <w:sz w:val="22"/>
          <w:szCs w:val="22"/>
        </w:rPr>
        <w:t xml:space="preserve"> każdy ratownik przez cały okres obowiązywania umowy </w:t>
      </w:r>
      <w:r w:rsidR="00273421">
        <w:rPr>
          <w:rFonts w:asciiTheme="majorHAnsi" w:hAnsiTheme="majorHAnsi" w:cstheme="majorHAnsi"/>
          <w:sz w:val="22"/>
          <w:szCs w:val="22"/>
        </w:rPr>
        <w:t xml:space="preserve">zawartej pomiędzy </w:t>
      </w:r>
      <w:r>
        <w:rPr>
          <w:rFonts w:asciiTheme="majorHAnsi" w:hAnsiTheme="majorHAnsi" w:cstheme="majorHAnsi"/>
          <w:sz w:val="22"/>
          <w:szCs w:val="22"/>
        </w:rPr>
        <w:t>Wykonawc</w:t>
      </w:r>
      <w:r w:rsidR="00273421">
        <w:rPr>
          <w:rFonts w:asciiTheme="majorHAnsi" w:hAnsiTheme="majorHAnsi" w:cstheme="majorHAnsi"/>
          <w:sz w:val="22"/>
          <w:szCs w:val="22"/>
        </w:rPr>
        <w:t>ą</w:t>
      </w:r>
      <w:r>
        <w:rPr>
          <w:rFonts w:asciiTheme="majorHAnsi" w:hAnsiTheme="majorHAnsi" w:cstheme="majorHAnsi"/>
          <w:sz w:val="22"/>
          <w:szCs w:val="22"/>
        </w:rPr>
        <w:t xml:space="preserve"> z Zamawiającym</w:t>
      </w:r>
      <w:r w:rsidR="00465927">
        <w:rPr>
          <w:rFonts w:asciiTheme="majorHAnsi" w:hAnsiTheme="majorHAnsi" w:cstheme="majorHAnsi"/>
          <w:sz w:val="22"/>
          <w:szCs w:val="22"/>
        </w:rPr>
        <w:t xml:space="preserve"> będzie </w:t>
      </w:r>
      <w:r>
        <w:rPr>
          <w:rFonts w:asciiTheme="majorHAnsi" w:hAnsiTheme="majorHAnsi" w:cstheme="majorHAnsi"/>
          <w:sz w:val="22"/>
          <w:szCs w:val="22"/>
        </w:rPr>
        <w:t xml:space="preserve">posiadał kwalifikacje jak w pkt 10 ust. 4 lit b) SWZ. </w:t>
      </w:r>
    </w:p>
    <w:p w:rsidR="00E10011" w:rsidRDefault="003F7CDC">
      <w:pPr>
        <w:numPr>
          <w:ilvl w:val="0"/>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Ze strony Wykonawcy zostanie wskazana osoba odpowiedzialna za kontrolę i nadzór prawidłowości realizacji przedmiotu zamówienia, która pełnić będzie rolę Koordynatora, i która będzie w stałym kontakcie telefonicznym/osobistym z Zamawiającym.</w:t>
      </w:r>
    </w:p>
    <w:p w:rsidR="00E10011" w:rsidRDefault="003F7CDC">
      <w:pPr>
        <w:numPr>
          <w:ilvl w:val="0"/>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Zamawiający wymaga posiadania przez ratowników stroju ratowniczego, który powinien składać się z następujących elementów i być zgodny z wymogami BHP:</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Czerwona koszulka z krótkim rękawem z białym widocznym napisem RATOWNIK – tył koszulki,</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Krótkie spodenki w kolorze czerwonym lub czarnym,</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Klapki basenowe,</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Sprzęt komunikacyjny pomiędzy ratownikami typu krótkofalówki,</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Gwizdek ratowniczy.</w:t>
      </w:r>
    </w:p>
    <w:p w:rsidR="00E10011" w:rsidRDefault="003F7CDC">
      <w:pPr>
        <w:numPr>
          <w:ilvl w:val="0"/>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Zamawiający wyposaży Obiekt w niezbędny sprzęt ratowniczy zgodny z przepisami prawa.</w:t>
      </w:r>
    </w:p>
    <w:p w:rsidR="00E10011" w:rsidRDefault="003F7CDC">
      <w:pPr>
        <w:numPr>
          <w:ilvl w:val="0"/>
          <w:numId w:val="2"/>
        </w:numPr>
        <w:spacing w:line="300" w:lineRule="auto"/>
        <w:jc w:val="both"/>
        <w:rPr>
          <w:rFonts w:asciiTheme="majorHAnsi" w:hAnsiTheme="majorHAnsi" w:cstheme="majorHAnsi"/>
          <w:b/>
          <w:sz w:val="22"/>
          <w:szCs w:val="22"/>
        </w:rPr>
      </w:pPr>
      <w:r>
        <w:rPr>
          <w:rFonts w:asciiTheme="majorHAnsi" w:hAnsiTheme="majorHAnsi" w:cstheme="majorHAnsi"/>
          <w:b/>
          <w:sz w:val="22"/>
          <w:szCs w:val="22"/>
        </w:rPr>
        <w:lastRenderedPageBreak/>
        <w:t xml:space="preserve">Ratownicy pełniący dyżur zobowiązani są wykonywać obowiązki zgodnie z przepisami i </w:t>
      </w:r>
      <w:r w:rsidR="00AD5A2C">
        <w:rPr>
          <w:rFonts w:asciiTheme="majorHAnsi" w:hAnsiTheme="majorHAnsi" w:cstheme="majorHAnsi"/>
          <w:b/>
          <w:sz w:val="22"/>
          <w:szCs w:val="22"/>
        </w:rPr>
        <w:t>wymaganiami Zamawiającego</w:t>
      </w:r>
      <w:r>
        <w:rPr>
          <w:rFonts w:asciiTheme="majorHAnsi" w:hAnsiTheme="majorHAnsi" w:cstheme="majorHAnsi"/>
          <w:b/>
          <w:sz w:val="22"/>
          <w:szCs w:val="22"/>
        </w:rPr>
        <w:t>, a w szczególności zobowiązani są do:</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Przestrzegania podstawowych obowiązków ratowników wodnych wymienionych w art.13 i 16 Ustawy  z dnia 18 sierpnia 2011 roku o bezpieczeństwie osób przebywających na obszarach wodnych,</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Zapewnienia porządku i bezpieczeństwa osobom korzystającym z pływalni krytej i odkrytej w Parku Avia, w tym udzielenia pierwszej pomocy przedlekarskiej oraz kierowania procesem ewakuacji w przypadku zagrożenia życia lub zdrowia,</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Prowadzenia nadzoru w zakresie przestrzegania przez osoby korzystające z basenów Parku Avia wszystkich regulaminów wewnętrznych obowiązujących w Obiekcie, przepisów BHP i ppoż., pouczenie grup i osób indywidualnych korzystających z obiektów Parku AVIA o obowiązujących zasadach korzystania z basenów i atrakcji wodnych oraz ich dostępności do użytku.</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Dbania o stanowisko ratownicze, dezynfekcję powierzonego sprzętu oraz utrzymywanie czystości w pomieszczeniu ratowników,</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 xml:space="preserve">Przed zajęciem stanowiska ratownik ma obowiązek przeglądu niecek basenowych poprzez obchód ich dookoła i sprawdzenie stanu technicznego elementów niecek (dno, obrzeża, lustro wody, przelewy, mocowanie drabinek, słupków, słupków startowych, mocowanie poręczy, mocowanie lin torowych, mocowanie kratek przelewowych, zjeżdżalni wodnych i innych atrakcji wodnych oraz sprzętu wodnego). Jeśli ratownik stwierdzi wady ww. elementów, jest zobowiązany do ich usunięcia we własnym zakresie lub jeżeli jest to niemożliwe to do zgłoszenia tego osobie odpowiedzialnej ze strony Zamawiającego. </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Oczyszczania powierzchni wody oraz dna z wszelkich niepożądanych przedmiotów stanowiących zagrożenie dla klientów pływalni oraz zanieczyszczeń biologicznych niezwłocznie po ich spostrzeżeniu i poinformowania o tym fakcie pracowników Działu Technicznego Zamawiającego oraz Punktu Obsługi Klienta,</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Powiadamianie Punktu Obsługi Klienta Parku Avia oraz Dział Obsługi Technicznej o gotowości do Obiektu do funkcjonowania lub poinformowanie o ewentualnych usterkach, problemach technicznych i wyłączenie poszczególnych niecek basenowych z użytkowania,</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Przeciwdziałania użyciu sprzętu ratowniczego niezgodnie z jego przeznaczeniem,</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Sprawdzania oraz pilnowania stanu apteczki, w tym terminów ważności elementów wyposażenia,</w:t>
      </w:r>
    </w:p>
    <w:p w:rsidR="00E10011" w:rsidRDefault="003F7CDC">
      <w:pPr>
        <w:numPr>
          <w:ilvl w:val="1"/>
          <w:numId w:val="2"/>
        </w:numPr>
        <w:spacing w:line="300" w:lineRule="auto"/>
        <w:ind w:left="851" w:hanging="491"/>
        <w:jc w:val="both"/>
        <w:rPr>
          <w:rFonts w:asciiTheme="majorHAnsi" w:hAnsiTheme="majorHAnsi" w:cstheme="majorHAnsi"/>
          <w:sz w:val="22"/>
          <w:szCs w:val="22"/>
        </w:rPr>
      </w:pPr>
      <w:r>
        <w:rPr>
          <w:rFonts w:asciiTheme="majorHAnsi" w:hAnsiTheme="majorHAnsi" w:cstheme="majorHAnsi"/>
          <w:sz w:val="22"/>
          <w:szCs w:val="22"/>
        </w:rPr>
        <w:t>Prowadzenia podstawowej dokumentacji w tym systemu raportowania Dziennika Pracy Ratowników, prowadzenie Karty Wypadku,</w:t>
      </w:r>
    </w:p>
    <w:p w:rsidR="00E10011" w:rsidRDefault="003F7CDC">
      <w:pPr>
        <w:numPr>
          <w:ilvl w:val="1"/>
          <w:numId w:val="2"/>
        </w:numPr>
        <w:spacing w:line="300" w:lineRule="auto"/>
        <w:ind w:left="851" w:hanging="491"/>
        <w:jc w:val="both"/>
        <w:rPr>
          <w:rFonts w:asciiTheme="majorHAnsi" w:hAnsiTheme="majorHAnsi" w:cstheme="majorHAnsi"/>
          <w:sz w:val="22"/>
          <w:szCs w:val="22"/>
        </w:rPr>
      </w:pPr>
      <w:r>
        <w:rPr>
          <w:rFonts w:asciiTheme="majorHAnsi" w:hAnsiTheme="majorHAnsi" w:cstheme="majorHAnsi"/>
          <w:sz w:val="22"/>
          <w:szCs w:val="22"/>
        </w:rPr>
        <w:t>Zgłaszania Zamawiającemu wszelkich nieprawidłowości, zagrożeń i uszkodzeń, wad,</w:t>
      </w:r>
    </w:p>
    <w:p w:rsidR="00E10011" w:rsidRDefault="003F7CDC">
      <w:pPr>
        <w:numPr>
          <w:ilvl w:val="1"/>
          <w:numId w:val="2"/>
        </w:numPr>
        <w:spacing w:line="300" w:lineRule="auto"/>
        <w:ind w:left="851" w:hanging="491"/>
        <w:jc w:val="both"/>
        <w:rPr>
          <w:rFonts w:asciiTheme="majorHAnsi" w:hAnsiTheme="majorHAnsi" w:cstheme="majorHAnsi"/>
          <w:sz w:val="22"/>
          <w:szCs w:val="22"/>
        </w:rPr>
      </w:pPr>
      <w:r>
        <w:rPr>
          <w:rFonts w:asciiTheme="majorHAnsi" w:hAnsiTheme="majorHAnsi" w:cstheme="majorHAnsi"/>
          <w:sz w:val="22"/>
          <w:szCs w:val="22"/>
        </w:rPr>
        <w:t>Pełnienia dyżuru na wyznaczonym stanowisku oddalonym od siebie o minimum 10 m, stałego obserwowania wody oraz osób znajdujących się na terenie pływalni, zmiany stanowiska pracy, co 30 min, niezwłocznego reagowania na każdy sygnał pomocy oraz podejmowania akcji ratowniczych,</w:t>
      </w:r>
    </w:p>
    <w:p w:rsidR="00E10011" w:rsidRDefault="003F7CDC">
      <w:pPr>
        <w:numPr>
          <w:ilvl w:val="1"/>
          <w:numId w:val="2"/>
        </w:numPr>
        <w:spacing w:line="300" w:lineRule="auto"/>
        <w:ind w:left="851" w:hanging="491"/>
        <w:jc w:val="both"/>
        <w:rPr>
          <w:rFonts w:asciiTheme="majorHAnsi" w:hAnsiTheme="majorHAnsi" w:cstheme="majorHAnsi"/>
          <w:sz w:val="22"/>
          <w:szCs w:val="22"/>
        </w:rPr>
      </w:pPr>
      <w:r>
        <w:rPr>
          <w:rFonts w:asciiTheme="majorHAnsi" w:hAnsiTheme="majorHAnsi" w:cstheme="majorHAnsi"/>
          <w:sz w:val="22"/>
          <w:szCs w:val="22"/>
        </w:rPr>
        <w:t>Przebywania na stanowisku w kompletnym stroju ratowniczym umożliwiającym natychmiastowe wejście do wody,</w:t>
      </w:r>
    </w:p>
    <w:p w:rsidR="00E10011" w:rsidRDefault="003F7CDC">
      <w:pPr>
        <w:numPr>
          <w:ilvl w:val="1"/>
          <w:numId w:val="2"/>
        </w:numPr>
        <w:spacing w:line="300" w:lineRule="auto"/>
        <w:ind w:left="851" w:hanging="491"/>
        <w:jc w:val="both"/>
        <w:rPr>
          <w:rFonts w:asciiTheme="majorHAnsi" w:hAnsiTheme="majorHAnsi" w:cstheme="majorHAnsi"/>
          <w:sz w:val="22"/>
          <w:szCs w:val="22"/>
        </w:rPr>
      </w:pPr>
      <w:r>
        <w:rPr>
          <w:rFonts w:asciiTheme="majorHAnsi" w:hAnsiTheme="majorHAnsi" w:cstheme="majorHAnsi"/>
          <w:sz w:val="22"/>
          <w:szCs w:val="22"/>
        </w:rPr>
        <w:lastRenderedPageBreak/>
        <w:t>Nadzór nad właściwymi, stosownymi do pory dnia, warunkami oświetlenia hali basenowej oraz systemem audio, sterowanie i kontrolowanie działania atrakcji wodnych w wybranych nieckach basenowych w zależności od zapotrzebowania</w:t>
      </w:r>
    </w:p>
    <w:p w:rsidR="00E10011" w:rsidRDefault="003F7CDC">
      <w:pPr>
        <w:numPr>
          <w:ilvl w:val="1"/>
          <w:numId w:val="2"/>
        </w:numPr>
        <w:spacing w:line="300" w:lineRule="auto"/>
        <w:ind w:left="851" w:hanging="491"/>
        <w:jc w:val="both"/>
        <w:rPr>
          <w:rFonts w:asciiTheme="majorHAnsi" w:hAnsiTheme="majorHAnsi" w:cstheme="majorHAnsi"/>
          <w:sz w:val="22"/>
          <w:szCs w:val="22"/>
        </w:rPr>
      </w:pPr>
      <w:r>
        <w:rPr>
          <w:rFonts w:asciiTheme="majorHAnsi" w:hAnsiTheme="majorHAnsi" w:cstheme="majorHAnsi"/>
          <w:sz w:val="22"/>
          <w:szCs w:val="22"/>
        </w:rPr>
        <w:t>Udostępniania osobom korzystającym z pływalni sprzętu do nauki pływania oraz nadzór nad ich stanem technicznym,</w:t>
      </w:r>
    </w:p>
    <w:p w:rsidR="00E10011" w:rsidRDefault="003F7CDC">
      <w:pPr>
        <w:numPr>
          <w:ilvl w:val="1"/>
          <w:numId w:val="2"/>
        </w:numPr>
        <w:spacing w:line="300" w:lineRule="auto"/>
        <w:ind w:left="851" w:hanging="491"/>
        <w:jc w:val="both"/>
        <w:rPr>
          <w:rFonts w:asciiTheme="majorHAnsi" w:hAnsiTheme="majorHAnsi" w:cstheme="majorHAnsi"/>
          <w:sz w:val="22"/>
          <w:szCs w:val="22"/>
        </w:rPr>
      </w:pPr>
      <w:r>
        <w:rPr>
          <w:rFonts w:asciiTheme="majorHAnsi" w:hAnsiTheme="majorHAnsi" w:cstheme="majorHAnsi"/>
          <w:sz w:val="22"/>
          <w:szCs w:val="22"/>
        </w:rPr>
        <w:t>Montaż i demontaż, w zależności od potrzeb, lin rozdzielających tory,</w:t>
      </w:r>
    </w:p>
    <w:p w:rsidR="00E10011" w:rsidRDefault="003F7CDC">
      <w:pPr>
        <w:numPr>
          <w:ilvl w:val="1"/>
          <w:numId w:val="2"/>
        </w:numPr>
        <w:spacing w:line="300" w:lineRule="auto"/>
        <w:ind w:left="851" w:hanging="491"/>
        <w:jc w:val="both"/>
        <w:rPr>
          <w:rFonts w:asciiTheme="majorHAnsi" w:hAnsiTheme="majorHAnsi" w:cstheme="majorHAnsi"/>
          <w:sz w:val="22"/>
          <w:szCs w:val="22"/>
        </w:rPr>
      </w:pPr>
      <w:r>
        <w:rPr>
          <w:rFonts w:asciiTheme="majorHAnsi" w:hAnsiTheme="majorHAnsi" w:cstheme="majorHAnsi"/>
          <w:sz w:val="22"/>
          <w:szCs w:val="22"/>
        </w:rPr>
        <w:t>Kontrolowania warunków kąpieli (woda, powietrze, otoczenie) i rejestrowania zagrożeń w Dzienniku Dyżurów oraz bieżące prowadzenie Dziennika Służby Ratowniczej, informowanie Dział Techniczny o wszystkich nieprawidłowościach</w:t>
      </w:r>
    </w:p>
    <w:p w:rsidR="00E10011" w:rsidRDefault="003F7CDC">
      <w:pPr>
        <w:numPr>
          <w:ilvl w:val="1"/>
          <w:numId w:val="2"/>
        </w:numPr>
        <w:spacing w:line="300" w:lineRule="auto"/>
        <w:ind w:left="851" w:hanging="491"/>
        <w:jc w:val="both"/>
        <w:rPr>
          <w:rFonts w:asciiTheme="majorHAnsi" w:hAnsiTheme="majorHAnsi" w:cstheme="majorHAnsi"/>
          <w:sz w:val="22"/>
          <w:szCs w:val="22"/>
        </w:rPr>
      </w:pPr>
      <w:r>
        <w:rPr>
          <w:rFonts w:asciiTheme="majorHAnsi" w:hAnsiTheme="majorHAnsi" w:cstheme="majorHAnsi"/>
          <w:sz w:val="22"/>
          <w:szCs w:val="22"/>
        </w:rPr>
        <w:t>Kontrolowania i nadzoru nad osobami korzystającymi ze Strefy Relaksu (</w:t>
      </w:r>
      <w:proofErr w:type="spellStart"/>
      <w:r>
        <w:rPr>
          <w:rFonts w:asciiTheme="majorHAnsi" w:hAnsiTheme="majorHAnsi" w:cstheme="majorHAnsi"/>
          <w:sz w:val="22"/>
          <w:szCs w:val="22"/>
        </w:rPr>
        <w:t>Saunarium</w:t>
      </w:r>
      <w:proofErr w:type="spellEnd"/>
      <w:r>
        <w:rPr>
          <w:rFonts w:asciiTheme="majorHAnsi" w:hAnsiTheme="majorHAnsi" w:cstheme="majorHAnsi"/>
          <w:sz w:val="22"/>
          <w:szCs w:val="22"/>
        </w:rPr>
        <w:t xml:space="preserve">) nie rzadziej niż 1 raz na godzinę funkcjonowania </w:t>
      </w:r>
      <w:proofErr w:type="spellStart"/>
      <w:r>
        <w:rPr>
          <w:rFonts w:asciiTheme="majorHAnsi" w:hAnsiTheme="majorHAnsi" w:cstheme="majorHAnsi"/>
          <w:sz w:val="22"/>
          <w:szCs w:val="22"/>
        </w:rPr>
        <w:t>Saunarium</w:t>
      </w:r>
      <w:proofErr w:type="spellEnd"/>
      <w:r>
        <w:rPr>
          <w:rFonts w:asciiTheme="majorHAnsi" w:hAnsiTheme="majorHAnsi" w:cstheme="majorHAnsi"/>
          <w:sz w:val="22"/>
          <w:szCs w:val="22"/>
        </w:rPr>
        <w:t>,</w:t>
      </w:r>
    </w:p>
    <w:p w:rsidR="00E10011" w:rsidRDefault="003F7CDC">
      <w:pPr>
        <w:numPr>
          <w:ilvl w:val="1"/>
          <w:numId w:val="2"/>
        </w:numPr>
        <w:spacing w:line="300" w:lineRule="auto"/>
        <w:ind w:left="851" w:hanging="491"/>
        <w:jc w:val="both"/>
        <w:rPr>
          <w:rFonts w:asciiTheme="majorHAnsi" w:hAnsiTheme="majorHAnsi" w:cstheme="majorHAnsi"/>
          <w:sz w:val="22"/>
          <w:szCs w:val="22"/>
        </w:rPr>
      </w:pPr>
      <w:r>
        <w:rPr>
          <w:rFonts w:asciiTheme="majorHAnsi" w:hAnsiTheme="majorHAnsi" w:cstheme="majorHAnsi"/>
          <w:sz w:val="22"/>
          <w:szCs w:val="22"/>
        </w:rPr>
        <w:t>Znajomości i przestrzegania wszystkich regulaminów obowiązujących w Parku Avia,</w:t>
      </w:r>
    </w:p>
    <w:p w:rsidR="00E10011" w:rsidRDefault="003F7CDC">
      <w:pPr>
        <w:numPr>
          <w:ilvl w:val="1"/>
          <w:numId w:val="2"/>
        </w:numPr>
        <w:spacing w:line="300" w:lineRule="auto"/>
        <w:ind w:left="851" w:hanging="491"/>
        <w:jc w:val="both"/>
        <w:rPr>
          <w:rFonts w:asciiTheme="majorHAnsi" w:hAnsiTheme="majorHAnsi" w:cstheme="majorHAnsi"/>
          <w:sz w:val="22"/>
          <w:szCs w:val="22"/>
        </w:rPr>
      </w:pPr>
      <w:r>
        <w:rPr>
          <w:rFonts w:asciiTheme="majorHAnsi" w:hAnsiTheme="majorHAnsi" w:cstheme="majorHAnsi"/>
          <w:sz w:val="22"/>
          <w:szCs w:val="22"/>
        </w:rPr>
        <w:t>Udzielania klientom wyczerpujących informacji dotyczących regulaminów oraz obsługi i działania urządzeni na terenie pływalni,</w:t>
      </w:r>
    </w:p>
    <w:p w:rsidR="00E10011" w:rsidRDefault="003F7CDC">
      <w:pPr>
        <w:numPr>
          <w:ilvl w:val="1"/>
          <w:numId w:val="2"/>
        </w:numPr>
        <w:spacing w:line="300" w:lineRule="auto"/>
        <w:ind w:left="851" w:hanging="491"/>
        <w:jc w:val="both"/>
        <w:rPr>
          <w:rFonts w:asciiTheme="majorHAnsi" w:hAnsiTheme="majorHAnsi" w:cstheme="majorHAnsi"/>
          <w:sz w:val="22"/>
          <w:szCs w:val="22"/>
        </w:rPr>
      </w:pPr>
      <w:r>
        <w:rPr>
          <w:rFonts w:asciiTheme="majorHAnsi" w:hAnsiTheme="majorHAnsi" w:cstheme="majorHAnsi"/>
          <w:sz w:val="22"/>
          <w:szCs w:val="22"/>
        </w:rPr>
        <w:t>Reagowania na bieżąco i niezwłocznie na wszelkie naruszenia regulaminów pływalni dotyczących w szczególności:</w:t>
      </w:r>
    </w:p>
    <w:p w:rsidR="00E10011" w:rsidRDefault="003F7CDC">
      <w:pPr>
        <w:numPr>
          <w:ilvl w:val="2"/>
          <w:numId w:val="2"/>
        </w:numPr>
        <w:spacing w:line="300" w:lineRule="auto"/>
        <w:jc w:val="both"/>
        <w:rPr>
          <w:rFonts w:asciiTheme="majorHAnsi" w:hAnsiTheme="majorHAnsi" w:cstheme="majorHAnsi"/>
          <w:sz w:val="22"/>
          <w:szCs w:val="22"/>
        </w:rPr>
      </w:pPr>
      <w:proofErr w:type="spellStart"/>
      <w:r>
        <w:rPr>
          <w:rFonts w:asciiTheme="majorHAnsi" w:hAnsiTheme="majorHAnsi" w:cstheme="majorHAnsi"/>
          <w:sz w:val="22"/>
          <w:szCs w:val="22"/>
        </w:rPr>
        <w:t>Zachowań</w:t>
      </w:r>
      <w:proofErr w:type="spellEnd"/>
      <w:r>
        <w:rPr>
          <w:rFonts w:asciiTheme="majorHAnsi" w:hAnsiTheme="majorHAnsi" w:cstheme="majorHAnsi"/>
          <w:sz w:val="22"/>
          <w:szCs w:val="22"/>
        </w:rPr>
        <w:t xml:space="preserve"> naruszających rygory sanitarno-epidemiologiczne (stany chorobowe, zmiany skórne, rany, nieodpowiedni ubiór itp.)</w:t>
      </w:r>
    </w:p>
    <w:p w:rsidR="00E10011" w:rsidRDefault="003F7CDC">
      <w:pPr>
        <w:numPr>
          <w:ilvl w:val="2"/>
          <w:numId w:val="2"/>
        </w:numPr>
        <w:spacing w:line="300" w:lineRule="auto"/>
        <w:jc w:val="both"/>
        <w:rPr>
          <w:rFonts w:asciiTheme="majorHAnsi" w:hAnsiTheme="majorHAnsi" w:cstheme="majorHAnsi"/>
          <w:sz w:val="22"/>
          <w:szCs w:val="22"/>
        </w:rPr>
      </w:pPr>
      <w:proofErr w:type="spellStart"/>
      <w:r>
        <w:rPr>
          <w:rFonts w:asciiTheme="majorHAnsi" w:hAnsiTheme="majorHAnsi" w:cstheme="majorHAnsi"/>
          <w:sz w:val="22"/>
          <w:szCs w:val="22"/>
        </w:rPr>
        <w:t>Zachowań</w:t>
      </w:r>
      <w:proofErr w:type="spellEnd"/>
      <w:r>
        <w:rPr>
          <w:rFonts w:asciiTheme="majorHAnsi" w:hAnsiTheme="majorHAnsi" w:cstheme="majorHAnsi"/>
          <w:sz w:val="22"/>
          <w:szCs w:val="22"/>
        </w:rPr>
        <w:t xml:space="preserve"> zagrażających bezpieczeństwu klientów pływalni (bieganie, skoki do wody itp.)</w:t>
      </w:r>
    </w:p>
    <w:p w:rsidR="00E10011" w:rsidRDefault="003F7CDC">
      <w:pPr>
        <w:numPr>
          <w:ilvl w:val="2"/>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Spożywania alkoholu i innych środków odurzających na terenie pływalni,</w:t>
      </w:r>
    </w:p>
    <w:p w:rsidR="00E10011" w:rsidRDefault="003F7CDC">
      <w:pPr>
        <w:numPr>
          <w:ilvl w:val="2"/>
          <w:numId w:val="2"/>
        </w:numPr>
        <w:spacing w:line="300" w:lineRule="auto"/>
        <w:jc w:val="both"/>
        <w:rPr>
          <w:rFonts w:asciiTheme="majorHAnsi" w:hAnsiTheme="majorHAnsi" w:cstheme="majorHAnsi"/>
          <w:sz w:val="22"/>
          <w:szCs w:val="22"/>
        </w:rPr>
      </w:pPr>
      <w:proofErr w:type="spellStart"/>
      <w:r>
        <w:rPr>
          <w:rFonts w:asciiTheme="majorHAnsi" w:hAnsiTheme="majorHAnsi" w:cstheme="majorHAnsi"/>
          <w:sz w:val="22"/>
          <w:szCs w:val="22"/>
        </w:rPr>
        <w:t>Zachowań</w:t>
      </w:r>
      <w:proofErr w:type="spellEnd"/>
      <w:r>
        <w:rPr>
          <w:rFonts w:asciiTheme="majorHAnsi" w:hAnsiTheme="majorHAnsi" w:cstheme="majorHAnsi"/>
          <w:sz w:val="22"/>
          <w:szCs w:val="22"/>
        </w:rPr>
        <w:t xml:space="preserve"> zagrażających uszkodzeniem lub zniszczeniem urządzeń i wyposażenia pływalni oraz </w:t>
      </w:r>
      <w:proofErr w:type="spellStart"/>
      <w:r>
        <w:rPr>
          <w:rFonts w:asciiTheme="majorHAnsi" w:hAnsiTheme="majorHAnsi" w:cstheme="majorHAnsi"/>
          <w:sz w:val="22"/>
          <w:szCs w:val="22"/>
        </w:rPr>
        <w:t>saunarium</w:t>
      </w:r>
      <w:proofErr w:type="spellEnd"/>
      <w:r>
        <w:rPr>
          <w:rFonts w:asciiTheme="majorHAnsi" w:hAnsiTheme="majorHAnsi" w:cstheme="majorHAnsi"/>
          <w:sz w:val="22"/>
          <w:szCs w:val="22"/>
        </w:rPr>
        <w:t>,</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Nadzoru i kontroli opuszczenia hali basenowej, niecek basenowych i strefy saun, natrysków i przebieralni przez wszystkich Klientów oraz poinformowanie Punkt Obsługi Klienta,</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Wyłączania systemu nagłaśniającego oraz oświetlenia na zakończenie pracy pływalni,</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Po opuszczeniu hali basenowej przez ostatniego klienta ratownik dokonuje przeglądu niecek basenach oraz stref saun poprzez ich obchód i sprawdzenie stanu technicznego elementów niecek (dno, lustro wody, przelewy, mocowania drabinek, słupków startowych, mocowanie poręczy, mocowanie lin torowych, mocowanie kratek przelewowych</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Prezentowania godnego i właściwego stosunku do Klientów, przełożonych i obsługi pływalni,</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 xml:space="preserve">Wykonywania swojej pracy z należytą starannością i sumiennością oraz stosowania się do poleceń zarządcy pływalni z zakresie przedmiotu </w:t>
      </w:r>
      <w:r w:rsidR="00273421">
        <w:rPr>
          <w:rFonts w:asciiTheme="majorHAnsi" w:hAnsiTheme="majorHAnsi" w:cstheme="majorHAnsi"/>
          <w:sz w:val="22"/>
          <w:szCs w:val="22"/>
        </w:rPr>
        <w:t>zamówienia</w:t>
      </w:r>
      <w:r>
        <w:rPr>
          <w:rFonts w:asciiTheme="majorHAnsi" w:hAnsiTheme="majorHAnsi" w:cstheme="majorHAnsi"/>
          <w:sz w:val="22"/>
          <w:szCs w:val="22"/>
        </w:rPr>
        <w:t>,</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 xml:space="preserve">Ratownik na polecenie Koordynatora lub Zamawiającego ma obowiązek poddania się kontroli trzeźwości. W przypadku odmowy Zamawiający zastrzega sobie prawo wezwania Policji i poinformowania o tym fakcie Koordynatora. </w:t>
      </w:r>
    </w:p>
    <w:p w:rsidR="00E10011" w:rsidRDefault="003F7CDC">
      <w:pPr>
        <w:numPr>
          <w:ilvl w:val="0"/>
          <w:numId w:val="2"/>
        </w:numPr>
        <w:spacing w:line="300" w:lineRule="auto"/>
        <w:jc w:val="both"/>
        <w:rPr>
          <w:rFonts w:asciiTheme="majorHAnsi" w:hAnsiTheme="majorHAnsi" w:cstheme="majorHAnsi"/>
          <w:b/>
          <w:sz w:val="22"/>
          <w:szCs w:val="22"/>
        </w:rPr>
      </w:pPr>
      <w:r>
        <w:rPr>
          <w:rFonts w:asciiTheme="majorHAnsi" w:hAnsiTheme="majorHAnsi" w:cstheme="majorHAnsi"/>
          <w:b/>
          <w:sz w:val="22"/>
          <w:szCs w:val="22"/>
        </w:rPr>
        <w:t>Obowiązki Wykonawcy:</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lastRenderedPageBreak/>
        <w:t>Pełnienie stałego dyżuru na telefon jednego ratownika w razie braku obsady na stanowisku ratowniczym (czas reakcji nie dłuższy niż 1 godzina),</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Dostarczenia imiennych harmonogramów świadczenia usług,</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Czas świadczenia usług przez pracowników Wykonawcy będzie zgodny z harmonogramem pracy Parku Avia, tzn. 7 dni w tygodniu w godzinach otwarcia obiektu,</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Ratownicy zobowiązani są do prowadzenia dziennych raportów określających dokładny czas świadczenia usług.</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Wykonawca zapewni ratowników posługujących się językiem polskim w stopniu min. komunikatywnym.</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 xml:space="preserve">Wykonawca ponosi pełną odpowiedzialność za bezpieczeństwo osób przebywających na terenie pływalni krytej i odkrytej, organizując we właściwy sposób pracę załogi ratowniczej oraz za całokształt spraw związanych z pracą ratowników, respektowaniem i stosowaniem przez nich zapisów regulaminów oraz </w:t>
      </w:r>
      <w:r w:rsidR="00273421">
        <w:rPr>
          <w:rFonts w:asciiTheme="majorHAnsi" w:hAnsiTheme="majorHAnsi" w:cstheme="majorHAnsi"/>
          <w:sz w:val="22"/>
          <w:szCs w:val="22"/>
        </w:rPr>
        <w:t>przedmiotu zamówienia</w:t>
      </w:r>
      <w:r>
        <w:rPr>
          <w:rFonts w:asciiTheme="majorHAnsi" w:hAnsiTheme="majorHAnsi" w:cstheme="majorHAnsi"/>
          <w:sz w:val="22"/>
          <w:szCs w:val="22"/>
        </w:rPr>
        <w:t xml:space="preserve">. </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Osoby zatrudnione przez Wykonawcę do realizacji usług będących przedmiotem niniejsze</w:t>
      </w:r>
      <w:r w:rsidR="00273421">
        <w:rPr>
          <w:rFonts w:asciiTheme="majorHAnsi" w:hAnsiTheme="majorHAnsi" w:cstheme="majorHAnsi"/>
          <w:sz w:val="22"/>
          <w:szCs w:val="22"/>
        </w:rPr>
        <w:t>go zamówienia b</w:t>
      </w:r>
      <w:r>
        <w:rPr>
          <w:rFonts w:asciiTheme="majorHAnsi" w:hAnsiTheme="majorHAnsi" w:cstheme="majorHAnsi"/>
          <w:sz w:val="22"/>
          <w:szCs w:val="22"/>
        </w:rPr>
        <w:t xml:space="preserve">ędą posiadać aktualne przeszkolenie w zakresie BHP i </w:t>
      </w:r>
      <w:proofErr w:type="spellStart"/>
      <w:r>
        <w:rPr>
          <w:rFonts w:asciiTheme="majorHAnsi" w:hAnsiTheme="majorHAnsi" w:cstheme="majorHAnsi"/>
          <w:sz w:val="22"/>
          <w:szCs w:val="22"/>
        </w:rPr>
        <w:t>P.Poż</w:t>
      </w:r>
      <w:proofErr w:type="spellEnd"/>
      <w:r>
        <w:rPr>
          <w:rFonts w:asciiTheme="majorHAnsi" w:hAnsiTheme="majorHAnsi" w:cstheme="majorHAnsi"/>
          <w:sz w:val="22"/>
          <w:szCs w:val="22"/>
        </w:rPr>
        <w:t xml:space="preserve">. Wykonawca oświadcza, że znany jest mu plan budynku, w tym teren pływalni krytej i odkrytej, oraz rozkład dróg pożarowych i ewakuacyjnych. </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Wykonawca ponosi odpowiedzialność materialną za powierzony mu przez Zamawiającego sprzęt i wyposażenie.</w:t>
      </w:r>
    </w:p>
    <w:p w:rsidR="00E10011" w:rsidRDefault="003F7CDC">
      <w:pPr>
        <w:numPr>
          <w:ilvl w:val="1"/>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 xml:space="preserve">Wykonawca będzie stosował się do wszelkich uwag i zaleceń Zamawiającego w kwestiach technicznych i organizacyjnych. </w:t>
      </w:r>
    </w:p>
    <w:p w:rsidR="00E10011" w:rsidRDefault="003F7CDC">
      <w:pPr>
        <w:numPr>
          <w:ilvl w:val="1"/>
          <w:numId w:val="2"/>
        </w:numPr>
        <w:spacing w:line="300" w:lineRule="auto"/>
        <w:ind w:left="851" w:hanging="491"/>
        <w:jc w:val="both"/>
        <w:rPr>
          <w:rFonts w:asciiTheme="majorHAnsi" w:hAnsiTheme="majorHAnsi" w:cstheme="majorHAnsi"/>
          <w:sz w:val="22"/>
          <w:szCs w:val="22"/>
        </w:rPr>
      </w:pPr>
      <w:r>
        <w:rPr>
          <w:rFonts w:asciiTheme="majorHAnsi" w:hAnsiTheme="majorHAnsi" w:cstheme="majorHAnsi"/>
          <w:sz w:val="22"/>
          <w:szCs w:val="22"/>
        </w:rPr>
        <w:t>Wykonawca imiennie wyznaczy na każdej zmianie kierownika zmiany nadzorującego wypełnianie przepisów obowiązujących służby ratownicze na pływalni.</w:t>
      </w:r>
    </w:p>
    <w:p w:rsidR="00E10011" w:rsidRDefault="003F7CDC">
      <w:pPr>
        <w:numPr>
          <w:ilvl w:val="1"/>
          <w:numId w:val="2"/>
        </w:numPr>
        <w:spacing w:line="300" w:lineRule="auto"/>
        <w:ind w:left="851" w:hanging="491"/>
        <w:jc w:val="both"/>
        <w:rPr>
          <w:rFonts w:asciiTheme="majorHAnsi" w:hAnsiTheme="majorHAnsi" w:cstheme="majorHAnsi"/>
          <w:sz w:val="22"/>
          <w:szCs w:val="22"/>
        </w:rPr>
      </w:pPr>
      <w:r>
        <w:rPr>
          <w:rFonts w:asciiTheme="majorHAnsi" w:hAnsiTheme="majorHAnsi" w:cstheme="majorHAnsi"/>
          <w:sz w:val="22"/>
          <w:szCs w:val="22"/>
        </w:rPr>
        <w:t xml:space="preserve">Wykonawca zobowiązuje się do udzielania pomocy w organizowaniu imprez sportowych i zawodów. </w:t>
      </w:r>
    </w:p>
    <w:p w:rsidR="00E10011" w:rsidRDefault="003F7CDC">
      <w:pPr>
        <w:numPr>
          <w:ilvl w:val="1"/>
          <w:numId w:val="2"/>
        </w:numPr>
        <w:spacing w:line="300" w:lineRule="auto"/>
        <w:ind w:left="851" w:hanging="491"/>
        <w:jc w:val="both"/>
        <w:rPr>
          <w:rFonts w:asciiTheme="majorHAnsi" w:hAnsiTheme="majorHAnsi" w:cstheme="majorHAnsi"/>
          <w:sz w:val="22"/>
          <w:szCs w:val="22"/>
        </w:rPr>
      </w:pPr>
      <w:r>
        <w:rPr>
          <w:rFonts w:asciiTheme="majorHAnsi" w:hAnsiTheme="majorHAnsi" w:cstheme="majorHAnsi"/>
          <w:sz w:val="22"/>
          <w:szCs w:val="22"/>
        </w:rPr>
        <w:t xml:space="preserve">Wykonawca oraz ratownicy zobowiązani są do zachowania w tajemnicy, zarówno w trakcie trwania </w:t>
      </w:r>
      <w:r w:rsidR="00465927">
        <w:rPr>
          <w:rFonts w:asciiTheme="majorHAnsi" w:hAnsiTheme="majorHAnsi" w:cstheme="majorHAnsi"/>
          <w:sz w:val="22"/>
          <w:szCs w:val="22"/>
        </w:rPr>
        <w:t xml:space="preserve">zawartej </w:t>
      </w:r>
      <w:r>
        <w:rPr>
          <w:rFonts w:asciiTheme="majorHAnsi" w:hAnsiTheme="majorHAnsi" w:cstheme="majorHAnsi"/>
          <w:sz w:val="22"/>
          <w:szCs w:val="22"/>
        </w:rPr>
        <w:t xml:space="preserve">umowy jak i po jej rozwiązaniu czy wygaśnięciu, wszelkich informacji jakie uzyskali w trakcie </w:t>
      </w:r>
      <w:r w:rsidR="00465927">
        <w:rPr>
          <w:rFonts w:asciiTheme="majorHAnsi" w:hAnsiTheme="majorHAnsi" w:cstheme="majorHAnsi"/>
          <w:sz w:val="22"/>
          <w:szCs w:val="22"/>
        </w:rPr>
        <w:t xml:space="preserve">jej </w:t>
      </w:r>
      <w:r>
        <w:rPr>
          <w:rFonts w:asciiTheme="majorHAnsi" w:hAnsiTheme="majorHAnsi" w:cstheme="majorHAnsi"/>
          <w:sz w:val="22"/>
          <w:szCs w:val="22"/>
        </w:rPr>
        <w:t>realizacji</w:t>
      </w:r>
      <w:r w:rsidR="00465927">
        <w:rPr>
          <w:rFonts w:asciiTheme="majorHAnsi" w:hAnsiTheme="majorHAnsi" w:cstheme="majorHAnsi"/>
          <w:sz w:val="22"/>
          <w:szCs w:val="22"/>
        </w:rPr>
        <w:t>.</w:t>
      </w:r>
    </w:p>
    <w:p w:rsidR="00E10011" w:rsidRDefault="003F7CDC">
      <w:pPr>
        <w:numPr>
          <w:ilvl w:val="1"/>
          <w:numId w:val="2"/>
        </w:numPr>
        <w:spacing w:line="300" w:lineRule="auto"/>
        <w:ind w:left="851" w:hanging="491"/>
        <w:jc w:val="both"/>
        <w:rPr>
          <w:rFonts w:asciiTheme="majorHAnsi" w:hAnsiTheme="majorHAnsi" w:cstheme="majorHAnsi"/>
          <w:sz w:val="22"/>
          <w:szCs w:val="22"/>
        </w:rPr>
      </w:pPr>
      <w:r>
        <w:rPr>
          <w:rFonts w:asciiTheme="majorHAnsi" w:hAnsiTheme="majorHAnsi" w:cstheme="majorHAnsi"/>
          <w:sz w:val="22"/>
          <w:szCs w:val="22"/>
        </w:rPr>
        <w:t xml:space="preserve">Celem właściwego wykonania </w:t>
      </w:r>
      <w:r w:rsidR="00273421">
        <w:rPr>
          <w:rFonts w:asciiTheme="majorHAnsi" w:hAnsiTheme="majorHAnsi" w:cstheme="majorHAnsi"/>
          <w:sz w:val="22"/>
          <w:szCs w:val="22"/>
        </w:rPr>
        <w:t>zamówienia W</w:t>
      </w:r>
      <w:r>
        <w:rPr>
          <w:rFonts w:asciiTheme="majorHAnsi" w:hAnsiTheme="majorHAnsi" w:cstheme="majorHAnsi"/>
          <w:sz w:val="22"/>
          <w:szCs w:val="22"/>
        </w:rPr>
        <w:t xml:space="preserve">ykonawca </w:t>
      </w:r>
      <w:r w:rsidR="00273421">
        <w:rPr>
          <w:rFonts w:asciiTheme="majorHAnsi" w:hAnsiTheme="majorHAnsi" w:cstheme="majorHAnsi"/>
          <w:sz w:val="22"/>
          <w:szCs w:val="22"/>
        </w:rPr>
        <w:t xml:space="preserve">jest zobowiązany do </w:t>
      </w:r>
      <w:r>
        <w:rPr>
          <w:rFonts w:asciiTheme="majorHAnsi" w:hAnsiTheme="majorHAnsi" w:cstheme="majorHAnsi"/>
          <w:sz w:val="22"/>
          <w:szCs w:val="22"/>
        </w:rPr>
        <w:t>oprac</w:t>
      </w:r>
      <w:r w:rsidR="00273421">
        <w:rPr>
          <w:rFonts w:asciiTheme="majorHAnsi" w:hAnsiTheme="majorHAnsi" w:cstheme="majorHAnsi"/>
          <w:sz w:val="22"/>
          <w:szCs w:val="22"/>
        </w:rPr>
        <w:t xml:space="preserve">owania i </w:t>
      </w:r>
      <w:r>
        <w:rPr>
          <w:rFonts w:asciiTheme="majorHAnsi" w:hAnsiTheme="majorHAnsi" w:cstheme="majorHAnsi"/>
          <w:sz w:val="22"/>
          <w:szCs w:val="22"/>
        </w:rPr>
        <w:t>wdroż</w:t>
      </w:r>
      <w:r w:rsidR="00273421">
        <w:rPr>
          <w:rFonts w:asciiTheme="majorHAnsi" w:hAnsiTheme="majorHAnsi" w:cstheme="majorHAnsi"/>
          <w:sz w:val="22"/>
          <w:szCs w:val="22"/>
        </w:rPr>
        <w:t>enia</w:t>
      </w:r>
      <w:r>
        <w:rPr>
          <w:rFonts w:asciiTheme="majorHAnsi" w:hAnsiTheme="majorHAnsi" w:cstheme="majorHAnsi"/>
          <w:sz w:val="22"/>
          <w:szCs w:val="22"/>
        </w:rPr>
        <w:t xml:space="preserve"> dokument</w:t>
      </w:r>
      <w:r w:rsidR="00273421">
        <w:rPr>
          <w:rFonts w:asciiTheme="majorHAnsi" w:hAnsiTheme="majorHAnsi" w:cstheme="majorHAnsi"/>
          <w:sz w:val="22"/>
          <w:szCs w:val="22"/>
        </w:rPr>
        <w:t>u</w:t>
      </w:r>
      <w:r>
        <w:rPr>
          <w:rFonts w:asciiTheme="majorHAnsi" w:hAnsiTheme="majorHAnsi" w:cstheme="majorHAnsi"/>
          <w:sz w:val="22"/>
          <w:szCs w:val="22"/>
        </w:rPr>
        <w:t xml:space="preserve"> obejmując</w:t>
      </w:r>
      <w:r w:rsidR="00273421">
        <w:rPr>
          <w:rFonts w:asciiTheme="majorHAnsi" w:hAnsiTheme="majorHAnsi" w:cstheme="majorHAnsi"/>
          <w:sz w:val="22"/>
          <w:szCs w:val="22"/>
        </w:rPr>
        <w:t>ego</w:t>
      </w:r>
      <w:r>
        <w:rPr>
          <w:rFonts w:asciiTheme="majorHAnsi" w:hAnsiTheme="majorHAnsi" w:cstheme="majorHAnsi"/>
          <w:sz w:val="22"/>
          <w:szCs w:val="22"/>
        </w:rPr>
        <w:t xml:space="preserve"> w szczególności zakres czynności ratowników, plan rotacji zespołu w czasie zmiany z określeniem miejsca i czasu pełnienia dyżuru, procedury obejmowania, przekazywania i zakończenia dyżuru, oraz inne konieczne opracowania</w:t>
      </w:r>
      <w:r w:rsidR="00273421">
        <w:rPr>
          <w:rFonts w:asciiTheme="majorHAnsi" w:hAnsiTheme="majorHAnsi" w:cstheme="majorHAnsi"/>
          <w:sz w:val="22"/>
          <w:szCs w:val="22"/>
        </w:rPr>
        <w:t xml:space="preserve"> służące należytemu wykonaniu zamówienia.</w:t>
      </w:r>
    </w:p>
    <w:p w:rsidR="00E10011" w:rsidRDefault="003F7CDC">
      <w:pPr>
        <w:numPr>
          <w:ilvl w:val="1"/>
          <w:numId w:val="2"/>
        </w:numPr>
        <w:spacing w:line="300" w:lineRule="auto"/>
        <w:ind w:left="851" w:hanging="491"/>
        <w:jc w:val="both"/>
        <w:rPr>
          <w:rFonts w:asciiTheme="majorHAnsi" w:hAnsiTheme="majorHAnsi" w:cstheme="majorHAnsi"/>
          <w:b/>
          <w:sz w:val="22"/>
          <w:szCs w:val="22"/>
        </w:rPr>
      </w:pPr>
      <w:r>
        <w:rPr>
          <w:rFonts w:asciiTheme="majorHAnsi" w:hAnsiTheme="majorHAnsi" w:cstheme="majorHAnsi"/>
          <w:b/>
          <w:sz w:val="22"/>
          <w:szCs w:val="22"/>
        </w:rPr>
        <w:t>Ratownikowi zabrania się:</w:t>
      </w:r>
    </w:p>
    <w:p w:rsidR="00E10011" w:rsidRDefault="003F7CDC">
      <w:pPr>
        <w:numPr>
          <w:ilvl w:val="2"/>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Opuszczania stanowiska pracy bez zgody koordynatora oraz bez zastępstwa na stanowisku ratowniczym,</w:t>
      </w:r>
    </w:p>
    <w:p w:rsidR="00E10011" w:rsidRDefault="003F7CDC">
      <w:pPr>
        <w:numPr>
          <w:ilvl w:val="2"/>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Wprowadzania i przebywania w pomieszczeniach ratowników osób postronnych,</w:t>
      </w:r>
    </w:p>
    <w:p w:rsidR="00E10011" w:rsidRDefault="003F7CDC">
      <w:pPr>
        <w:numPr>
          <w:ilvl w:val="2"/>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Nieuzasadnionego przebywania dwóch lub więcej ratowników w strefie nadzoru ratowniczego,</w:t>
      </w:r>
    </w:p>
    <w:p w:rsidR="00E10011" w:rsidRDefault="003F7CDC">
      <w:pPr>
        <w:numPr>
          <w:ilvl w:val="2"/>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Podejmowania działalności gospodarczej i prywatnej w tym prowadzenia nauki pływania i innych zajęć w godzinach pełnienia służby,</w:t>
      </w:r>
    </w:p>
    <w:p w:rsidR="00E10011" w:rsidRDefault="003F7CDC">
      <w:pPr>
        <w:numPr>
          <w:ilvl w:val="2"/>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Prowadzenia rozmów towarzyskich z Klientami niezwiązanych z wykonywana pracą,</w:t>
      </w:r>
    </w:p>
    <w:p w:rsidR="00E10011" w:rsidRDefault="003F7CDC">
      <w:pPr>
        <w:numPr>
          <w:ilvl w:val="2"/>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lastRenderedPageBreak/>
        <w:t>Korzystania w trakcie pełnienia dyżuru z telefonów komórkowych, czytania książek, gazet, słuchania muzyki z przenośnych odtwarzaczy,</w:t>
      </w:r>
    </w:p>
    <w:p w:rsidR="00E10011" w:rsidRDefault="003F7CDC">
      <w:pPr>
        <w:numPr>
          <w:ilvl w:val="2"/>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Spożywania posiłków jak również żucia gumy na stanowisku ratowniczym,</w:t>
      </w:r>
    </w:p>
    <w:p w:rsidR="00E10011" w:rsidRDefault="003F7CDC">
      <w:pPr>
        <w:numPr>
          <w:ilvl w:val="2"/>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Palenia wyrobów tytoniowych, w tym papierosów elektronicznych,</w:t>
      </w:r>
    </w:p>
    <w:p w:rsidR="00E10011" w:rsidRDefault="003F7CDC">
      <w:pPr>
        <w:numPr>
          <w:ilvl w:val="2"/>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Nieuzasadnionego wchodzenia do wody, brodzenia w wodzie, moczenia nóg,</w:t>
      </w:r>
    </w:p>
    <w:p w:rsidR="00E10011" w:rsidRDefault="003F7CDC">
      <w:pPr>
        <w:numPr>
          <w:ilvl w:val="2"/>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Noszenia na hali basenowej okularów przeciwsłonecznych,</w:t>
      </w:r>
    </w:p>
    <w:p w:rsidR="00E10011" w:rsidRDefault="003F7CDC">
      <w:pPr>
        <w:numPr>
          <w:ilvl w:val="2"/>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Podejmowania obowiązków służbowych w niekompletnym stroju,</w:t>
      </w:r>
    </w:p>
    <w:p w:rsidR="00E10011" w:rsidRDefault="003F7CDC">
      <w:pPr>
        <w:numPr>
          <w:ilvl w:val="2"/>
          <w:numId w:val="2"/>
        </w:numPr>
        <w:spacing w:line="300" w:lineRule="auto"/>
        <w:jc w:val="both"/>
        <w:rPr>
          <w:rFonts w:asciiTheme="majorHAnsi" w:hAnsiTheme="majorHAnsi" w:cstheme="majorHAnsi"/>
          <w:sz w:val="22"/>
          <w:szCs w:val="22"/>
        </w:rPr>
      </w:pPr>
      <w:r>
        <w:rPr>
          <w:rFonts w:asciiTheme="majorHAnsi" w:hAnsiTheme="majorHAnsi" w:cstheme="majorHAnsi"/>
          <w:sz w:val="22"/>
          <w:szCs w:val="22"/>
        </w:rPr>
        <w:t xml:space="preserve">Wykonywania innych czynności zakłócających lub uniemożliwiających należyte wykonanie obowiązków wynikających z </w:t>
      </w:r>
      <w:r w:rsidR="00465927">
        <w:rPr>
          <w:rFonts w:asciiTheme="majorHAnsi" w:hAnsiTheme="majorHAnsi" w:cstheme="majorHAnsi"/>
          <w:sz w:val="22"/>
          <w:szCs w:val="22"/>
        </w:rPr>
        <w:t>przedmiotu zamówienia</w:t>
      </w:r>
      <w:r>
        <w:rPr>
          <w:rFonts w:asciiTheme="majorHAnsi" w:hAnsiTheme="majorHAnsi" w:cstheme="majorHAnsi"/>
          <w:sz w:val="22"/>
          <w:szCs w:val="22"/>
        </w:rPr>
        <w:t>.</w:t>
      </w:r>
    </w:p>
    <w:p w:rsidR="00E10011" w:rsidRDefault="003F7CDC" w:rsidP="001B6C76">
      <w:pPr>
        <w:numPr>
          <w:ilvl w:val="1"/>
          <w:numId w:val="2"/>
        </w:numPr>
        <w:spacing w:line="300" w:lineRule="auto"/>
        <w:ind w:left="851" w:hanging="491"/>
        <w:jc w:val="both"/>
        <w:rPr>
          <w:rFonts w:asciiTheme="majorHAnsi" w:hAnsiTheme="majorHAnsi" w:cstheme="majorHAnsi"/>
          <w:sz w:val="22"/>
          <w:szCs w:val="22"/>
        </w:rPr>
      </w:pPr>
      <w:r>
        <w:rPr>
          <w:rFonts w:asciiTheme="majorHAnsi" w:hAnsiTheme="majorHAnsi" w:cstheme="majorHAnsi"/>
          <w:sz w:val="22"/>
          <w:szCs w:val="22"/>
        </w:rPr>
        <w:t xml:space="preserve">Na żądanie Zamawiającego, Wykonawca jest zobowiązany do dokonania zmiany osoby ratownika wodnego realizującego usługi w terminie 3 dni od dnia zgłoszenia takiego żądania. </w:t>
      </w:r>
    </w:p>
    <w:p w:rsidR="00E10011" w:rsidRDefault="003F7CDC">
      <w:pPr>
        <w:numPr>
          <w:ilvl w:val="1"/>
          <w:numId w:val="2"/>
        </w:numPr>
        <w:spacing w:line="300" w:lineRule="auto"/>
        <w:ind w:left="851" w:hanging="491"/>
        <w:jc w:val="both"/>
        <w:rPr>
          <w:rFonts w:asciiTheme="majorHAnsi" w:hAnsiTheme="majorHAnsi" w:cstheme="majorHAnsi"/>
          <w:sz w:val="22"/>
          <w:szCs w:val="22"/>
        </w:rPr>
      </w:pPr>
      <w:r>
        <w:rPr>
          <w:rFonts w:asciiTheme="majorHAnsi" w:hAnsiTheme="majorHAnsi" w:cstheme="majorHAnsi"/>
          <w:sz w:val="22"/>
          <w:szCs w:val="22"/>
        </w:rPr>
        <w:t xml:space="preserve">Wykonawca wyraża zgodę na poddawanie badaniu stanu trzeźwości ratowników przez upoważnionych pracowników Zamawiającego, każdorazowo w przypadku podejrzenia, że ratownik znajduje się w stanie po spożyciu alkoholu/nietrzeźwości. W przypadku niewyrażenia zgody przez ratownika, Zamawiający nie dopuści ratownika do świadczenia usług będących przedmiotem </w:t>
      </w:r>
      <w:r w:rsidR="00465927">
        <w:rPr>
          <w:rFonts w:asciiTheme="majorHAnsi" w:hAnsiTheme="majorHAnsi" w:cstheme="majorHAnsi"/>
          <w:sz w:val="22"/>
          <w:szCs w:val="22"/>
        </w:rPr>
        <w:t xml:space="preserve">zamówienia </w:t>
      </w:r>
      <w:r>
        <w:rPr>
          <w:rFonts w:asciiTheme="majorHAnsi" w:hAnsiTheme="majorHAnsi" w:cstheme="majorHAnsi"/>
          <w:sz w:val="22"/>
          <w:szCs w:val="22"/>
        </w:rPr>
        <w:t xml:space="preserve">i zgłosi ten fakt na Policję. </w:t>
      </w:r>
    </w:p>
    <w:p w:rsidR="00E10011" w:rsidRDefault="003F7CDC">
      <w:pPr>
        <w:numPr>
          <w:ilvl w:val="1"/>
          <w:numId w:val="2"/>
        </w:numPr>
        <w:spacing w:line="300" w:lineRule="auto"/>
        <w:ind w:left="851" w:hanging="491"/>
        <w:jc w:val="both"/>
        <w:rPr>
          <w:rFonts w:asciiTheme="majorHAnsi" w:hAnsiTheme="majorHAnsi" w:cstheme="majorHAnsi"/>
          <w:sz w:val="22"/>
          <w:szCs w:val="22"/>
        </w:rPr>
      </w:pPr>
      <w:r>
        <w:rPr>
          <w:rFonts w:asciiTheme="majorHAnsi" w:hAnsiTheme="majorHAnsi" w:cstheme="majorHAnsi"/>
          <w:sz w:val="22"/>
          <w:szCs w:val="22"/>
        </w:rPr>
        <w:t>Wykonawca ma obowiązek sprawdzenia, czy dane osób uczestniczących w wykonywaniu zamówienia są zamieszczone w Rejestrze Sprawców Przestępstw na Tle Seksualnym (RSTPS – w Rejestrze z dostępem ograniczonym) zgodnie z ustawą z dnia 16 maja 2016r. o przeciwdziałaniu zagrożeniom przestępczością na tle seksualnym (Dz.U.202</w:t>
      </w:r>
      <w:r w:rsidR="00AD5A2C">
        <w:rPr>
          <w:rFonts w:asciiTheme="majorHAnsi" w:hAnsiTheme="majorHAnsi" w:cstheme="majorHAnsi"/>
          <w:sz w:val="22"/>
          <w:szCs w:val="22"/>
        </w:rPr>
        <w:t>4</w:t>
      </w:r>
      <w:r>
        <w:rPr>
          <w:rFonts w:asciiTheme="majorHAnsi" w:hAnsiTheme="majorHAnsi" w:cstheme="majorHAnsi"/>
          <w:sz w:val="22"/>
          <w:szCs w:val="22"/>
        </w:rPr>
        <w:t xml:space="preserve"> poz. 5</w:t>
      </w:r>
      <w:r w:rsidR="00AD5A2C">
        <w:rPr>
          <w:rFonts w:asciiTheme="majorHAnsi" w:hAnsiTheme="majorHAnsi" w:cstheme="majorHAnsi"/>
          <w:sz w:val="22"/>
          <w:szCs w:val="22"/>
        </w:rPr>
        <w:t>60</w:t>
      </w:r>
      <w:r>
        <w:rPr>
          <w:rFonts w:asciiTheme="majorHAnsi" w:hAnsiTheme="majorHAnsi" w:cstheme="majorHAnsi"/>
          <w:sz w:val="22"/>
          <w:szCs w:val="22"/>
        </w:rPr>
        <w:t>) i potwierdzeniu Zamawiającemu, że osoby realizujące zamówienie mogą wykonywać czynności związane z opieką nad małoletnimi w rozumieniu w/w ustawy. Zamawiający może żądać od Wykonawcy udostępnienia danych osób uczestniczących w wykonywaniu zamówienia w celu sprawdzenia ich danych w w/w rejestrze.</w:t>
      </w:r>
    </w:p>
    <w:p w:rsidR="00E10011" w:rsidRDefault="00E10011">
      <w:pPr>
        <w:rPr>
          <w:rFonts w:ascii="Calibri Light" w:hAnsi="Calibri Light" w:cs="Calibri Light"/>
        </w:rPr>
      </w:pPr>
    </w:p>
    <w:p w:rsidR="00E10011" w:rsidRDefault="00E10011"/>
    <w:sectPr w:rsidR="00E10011">
      <w:headerReference w:type="default" r:id="rId8"/>
      <w:footerReference w:type="default" r:id="rId9"/>
      <w:pgSz w:w="11906" w:h="16838"/>
      <w:pgMar w:top="1417" w:right="850" w:bottom="1417" w:left="850" w:header="0" w:footer="0" w:gutter="0"/>
      <w:pgNumType w:start="1"/>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CDC" w:rsidRDefault="003F7CDC">
      <w:r>
        <w:separator/>
      </w:r>
    </w:p>
  </w:endnote>
  <w:endnote w:type="continuationSeparator" w:id="0">
    <w:p w:rsidR="003F7CDC" w:rsidRDefault="003F7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ont392">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MinionPro-Regular">
    <w:altName w:val="Times New Roman"/>
    <w:charset w:val="EE"/>
    <w:family w:val="roman"/>
    <w:pitch w:val="variable"/>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011" w:rsidRDefault="003F7CDC">
    <w:pPr>
      <w:pStyle w:val="Stopka"/>
      <w:tabs>
        <w:tab w:val="clear" w:pos="4536"/>
        <w:tab w:val="clear" w:pos="9072"/>
        <w:tab w:val="left" w:pos="4590"/>
      </w:tabs>
    </w:pPr>
    <w:r>
      <w:tab/>
    </w:r>
  </w:p>
  <w:p w:rsidR="00E10011" w:rsidRDefault="00E1001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CDC" w:rsidRDefault="003F7CDC">
      <w:r>
        <w:separator/>
      </w:r>
    </w:p>
  </w:footnote>
  <w:footnote w:type="continuationSeparator" w:id="0">
    <w:p w:rsidR="003F7CDC" w:rsidRDefault="003F7C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011" w:rsidRDefault="00E10011">
    <w:pPr>
      <w:pStyle w:val="Nagwek"/>
      <w:rPr>
        <w:rFonts w:hint="eastAsia"/>
      </w:rPr>
    </w:pPr>
  </w:p>
  <w:tbl>
    <w:tblPr>
      <w:tblW w:w="10206" w:type="dxa"/>
      <w:tblLook w:val="04A0" w:firstRow="1" w:lastRow="0" w:firstColumn="1" w:lastColumn="0" w:noHBand="0" w:noVBand="1"/>
    </w:tblPr>
    <w:tblGrid>
      <w:gridCol w:w="5100"/>
      <w:gridCol w:w="5106"/>
    </w:tblGrid>
    <w:tr w:rsidR="00E10011">
      <w:tc>
        <w:tcPr>
          <w:tcW w:w="5100" w:type="dxa"/>
          <w:shd w:val="clear" w:color="auto" w:fill="auto"/>
        </w:tcPr>
        <w:p w:rsidR="00E10011" w:rsidRDefault="003F7CDC">
          <w:pPr>
            <w:pStyle w:val="Nagwek"/>
            <w:spacing w:after="0"/>
            <w:rPr>
              <w:rFonts w:hint="eastAsia"/>
            </w:rPr>
          </w:pPr>
          <w:r>
            <w:rPr>
              <w:noProof/>
              <w:lang w:eastAsia="pl-PL"/>
            </w:rPr>
            <w:drawing>
              <wp:inline distT="0" distB="0" distL="0" distR="0">
                <wp:extent cx="733425" cy="733425"/>
                <wp:effectExtent l="0" t="0" r="0" b="0"/>
                <wp:docPr id="1" name="Obraz 1" descr="logoparkavi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parkavia-1"/>
                        <pic:cNvPicPr>
                          <a:picLocks noChangeAspect="1" noChangeArrowheads="1"/>
                        </pic:cNvPicPr>
                      </pic:nvPicPr>
                      <pic:blipFill>
                        <a:blip r:embed="rId1"/>
                        <a:stretch>
                          <a:fillRect/>
                        </a:stretch>
                      </pic:blipFill>
                      <pic:spPr bwMode="auto">
                        <a:xfrm>
                          <a:off x="0" y="0"/>
                          <a:ext cx="733425" cy="733425"/>
                        </a:xfrm>
                        <a:prstGeom prst="rect">
                          <a:avLst/>
                        </a:prstGeom>
                      </pic:spPr>
                    </pic:pic>
                  </a:graphicData>
                </a:graphic>
              </wp:inline>
            </w:drawing>
          </w:r>
        </w:p>
      </w:tc>
      <w:tc>
        <w:tcPr>
          <w:tcW w:w="5105" w:type="dxa"/>
          <w:shd w:val="clear" w:color="auto" w:fill="auto"/>
        </w:tcPr>
        <w:p w:rsidR="00E10011" w:rsidRDefault="003F7CDC">
          <w:pPr>
            <w:pStyle w:val="Nagwek"/>
            <w:spacing w:after="0"/>
            <w:jc w:val="right"/>
            <w:rPr>
              <w:rFonts w:ascii="Calibri Light" w:hAnsi="Calibri Light" w:cs="Calibri Light"/>
              <w:b/>
              <w:sz w:val="24"/>
              <w:szCs w:val="18"/>
            </w:rPr>
          </w:pPr>
          <w:r>
            <w:rPr>
              <w:rFonts w:ascii="Calibri Light" w:hAnsi="Calibri Light" w:cs="Calibri Light"/>
              <w:b/>
              <w:sz w:val="24"/>
              <w:szCs w:val="18"/>
            </w:rPr>
            <w:t>Park Avia</w:t>
          </w:r>
        </w:p>
        <w:p w:rsidR="00E10011" w:rsidRDefault="003F7CDC">
          <w:pPr>
            <w:pStyle w:val="Tekstpodstawowy"/>
            <w:spacing w:after="0" w:line="240" w:lineRule="auto"/>
            <w:jc w:val="right"/>
            <w:rPr>
              <w:rFonts w:ascii="Calibri Light" w:hAnsi="Calibri Light" w:cs="Calibri Light"/>
              <w:sz w:val="18"/>
              <w:szCs w:val="18"/>
            </w:rPr>
          </w:pPr>
          <w:r>
            <w:rPr>
              <w:rFonts w:ascii="Calibri Light" w:hAnsi="Calibri Light" w:cs="Calibri Light"/>
              <w:sz w:val="18"/>
              <w:szCs w:val="18"/>
            </w:rPr>
            <w:t>Ul. Fabryczna 3, 21-040 Świdnik</w:t>
          </w:r>
        </w:p>
        <w:p w:rsidR="00E10011" w:rsidRDefault="003F7CDC">
          <w:pPr>
            <w:pStyle w:val="Tekstpodstawowy"/>
            <w:spacing w:after="0" w:line="240" w:lineRule="auto"/>
            <w:jc w:val="right"/>
            <w:rPr>
              <w:rFonts w:ascii="Calibri Light" w:hAnsi="Calibri Light" w:cs="Calibri Light"/>
              <w:sz w:val="18"/>
              <w:szCs w:val="18"/>
            </w:rPr>
          </w:pPr>
          <w:r>
            <w:rPr>
              <w:rFonts w:ascii="Calibri Light" w:hAnsi="Calibri Light" w:cs="Calibri Light"/>
              <w:sz w:val="18"/>
              <w:szCs w:val="18"/>
            </w:rPr>
            <w:t>Tel. 81 458 08 00</w:t>
          </w:r>
        </w:p>
        <w:p w:rsidR="00E10011" w:rsidRDefault="003F7CDC">
          <w:pPr>
            <w:pStyle w:val="Tekstpodstawowy"/>
            <w:spacing w:after="0" w:line="240" w:lineRule="auto"/>
            <w:jc w:val="right"/>
            <w:rPr>
              <w:lang w:val="en-US"/>
            </w:rPr>
          </w:pPr>
          <w:r>
            <w:rPr>
              <w:rFonts w:ascii="Calibri Light" w:hAnsi="Calibri Light" w:cs="Calibri Light"/>
              <w:sz w:val="18"/>
              <w:szCs w:val="18"/>
              <w:lang w:val="en-US"/>
            </w:rPr>
            <w:t>E-mail: biuro@parkavia.pl</w:t>
          </w:r>
        </w:p>
      </w:tc>
    </w:tr>
  </w:tbl>
  <w:p w:rsidR="00E10011" w:rsidRDefault="00E10011">
    <w:pPr>
      <w:pStyle w:val="Nagwek"/>
      <w:rPr>
        <w:rFonts w:hint="eastAsia"/>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80378E"/>
    <w:multiLevelType w:val="multilevel"/>
    <w:tmpl w:val="EAFED25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4FA81CAF"/>
    <w:multiLevelType w:val="multilevel"/>
    <w:tmpl w:val="1F08F3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EBC77C7"/>
    <w:multiLevelType w:val="multilevel"/>
    <w:tmpl w:val="BB4CE10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011"/>
    <w:rsid w:val="001B6C76"/>
    <w:rsid w:val="00273421"/>
    <w:rsid w:val="003F7CDC"/>
    <w:rsid w:val="00465927"/>
    <w:rsid w:val="004A5E6A"/>
    <w:rsid w:val="00575EBA"/>
    <w:rsid w:val="007E5CDC"/>
    <w:rsid w:val="009B6C05"/>
    <w:rsid w:val="00AA0669"/>
    <w:rsid w:val="00AD5A2C"/>
    <w:rsid w:val="00BA4807"/>
    <w:rsid w:val="00D7204B"/>
    <w:rsid w:val="00E1001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3C8E9D-2EFF-4519-9273-10BA0D238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Calibri" w:eastAsia="Calibri" w:hAnsi="Calibri" w:cs="font392"/>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qFormat/>
  </w:style>
  <w:style w:type="character" w:customStyle="1" w:styleId="TekstdymkaZnak">
    <w:name w:val="Tekst dymka Znak"/>
    <w:qFormat/>
    <w:rPr>
      <w:rFonts w:ascii="Segoe UI" w:hAnsi="Segoe UI" w:cs="Segoe UI"/>
      <w:sz w:val="18"/>
      <w:szCs w:val="18"/>
    </w:rPr>
  </w:style>
  <w:style w:type="character" w:customStyle="1" w:styleId="Pogrubienie1">
    <w:name w:val="Pogrubienie1"/>
    <w:qFormat/>
    <w:rPr>
      <w:b/>
      <w:bCs/>
    </w:rPr>
  </w:style>
  <w:style w:type="character" w:customStyle="1" w:styleId="StopkaZnak">
    <w:name w:val="Stopka Znak"/>
    <w:basedOn w:val="Domylnaczcionkaakapitu1"/>
    <w:qFormat/>
  </w:style>
  <w:style w:type="character" w:customStyle="1" w:styleId="TekstdymkaZnak1">
    <w:name w:val="Tekst dymka Znak1"/>
    <w:link w:val="Tekstdymka"/>
    <w:uiPriority w:val="99"/>
    <w:semiHidden/>
    <w:qFormat/>
    <w:rsid w:val="0087757C"/>
    <w:rPr>
      <w:rFonts w:ascii="Segoe UI" w:eastAsia="Calibri" w:hAnsi="Segoe UI" w:cs="Segoe UI"/>
      <w:sz w:val="18"/>
      <w:szCs w:val="18"/>
      <w:lang w:eastAsia="en-US"/>
    </w:rPr>
  </w:style>
  <w:style w:type="character" w:styleId="Odwoaniedokomentarza">
    <w:name w:val="annotation reference"/>
    <w:basedOn w:val="Domylnaczcionkaakapitu"/>
    <w:uiPriority w:val="99"/>
    <w:semiHidden/>
    <w:unhideWhenUsed/>
    <w:qFormat/>
    <w:rsid w:val="005A39F0"/>
    <w:rPr>
      <w:sz w:val="16"/>
      <w:szCs w:val="16"/>
    </w:rPr>
  </w:style>
  <w:style w:type="character" w:customStyle="1" w:styleId="TekstkomentarzaZnak">
    <w:name w:val="Tekst komentarza Znak"/>
    <w:basedOn w:val="Domylnaczcionkaakapitu"/>
    <w:link w:val="Tekstkomentarza"/>
    <w:uiPriority w:val="99"/>
    <w:semiHidden/>
    <w:qFormat/>
    <w:rsid w:val="005A39F0"/>
    <w:rPr>
      <w:rFonts w:ascii="Calibri" w:eastAsia="Calibri" w:hAnsi="Calibri" w:cs="font392"/>
      <w:lang w:eastAsia="en-US"/>
    </w:rPr>
  </w:style>
  <w:style w:type="character" w:customStyle="1" w:styleId="TematkomentarzaZnak">
    <w:name w:val="Temat komentarza Znak"/>
    <w:basedOn w:val="TekstkomentarzaZnak"/>
    <w:link w:val="Tematkomentarza"/>
    <w:uiPriority w:val="99"/>
    <w:semiHidden/>
    <w:qFormat/>
    <w:rsid w:val="005A39F0"/>
    <w:rPr>
      <w:rFonts w:ascii="Calibri" w:eastAsia="Calibri" w:hAnsi="Calibri" w:cs="font392"/>
      <w:b/>
      <w:bCs/>
      <w:lang w:eastAsia="en-US"/>
    </w:rPr>
  </w:style>
  <w:style w:type="paragraph" w:styleId="Nagwek">
    <w:name w:val="header"/>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agwek1">
    <w:name w:val="Nagłówek1"/>
    <w:basedOn w:val="Normalny"/>
    <w:next w:val="Tekstpodstawowy"/>
    <w:qFormat/>
    <w:pPr>
      <w:keepNext/>
      <w:spacing w:before="240" w:after="120"/>
    </w:pPr>
    <w:rPr>
      <w:rFonts w:ascii="Liberation Sans" w:eastAsia="Microsoft YaHei" w:hAnsi="Liberation Sans" w:cs="Arial"/>
      <w:sz w:val="28"/>
      <w:szCs w:val="28"/>
    </w:rPr>
  </w:style>
  <w:style w:type="paragraph" w:customStyle="1" w:styleId="Gwkaistopka">
    <w:name w:val="Główka i stopka"/>
    <w:basedOn w:val="Normalny"/>
    <w:qFormat/>
  </w:style>
  <w:style w:type="paragraph" w:customStyle="1" w:styleId="Legenda1">
    <w:name w:val="Legenda1"/>
    <w:basedOn w:val="Normalny"/>
    <w:qFormat/>
    <w:pPr>
      <w:suppressLineNumbers/>
      <w:spacing w:before="120" w:after="120"/>
    </w:pPr>
    <w:rPr>
      <w:rFonts w:cs="Arial"/>
      <w:i/>
      <w:iCs/>
    </w:rPr>
  </w:style>
  <w:style w:type="paragraph" w:customStyle="1" w:styleId="Tekstdymka1">
    <w:name w:val="Tekst dymka1"/>
    <w:basedOn w:val="Normalny"/>
    <w:qFormat/>
    <w:rPr>
      <w:rFonts w:ascii="Segoe UI" w:hAnsi="Segoe UI" w:cs="Segoe UI"/>
      <w:sz w:val="18"/>
      <w:szCs w:val="18"/>
    </w:rPr>
  </w:style>
  <w:style w:type="paragraph" w:customStyle="1" w:styleId="NormalnyWeb1">
    <w:name w:val="Normalny (Web)1"/>
    <w:basedOn w:val="Normalny"/>
    <w:qFormat/>
    <w:pPr>
      <w:spacing w:before="280" w:after="280"/>
    </w:pPr>
    <w:rPr>
      <w:rFonts w:ascii="Times New Roman" w:eastAsia="Times New Roman" w:hAnsi="Times New Roman" w:cs="Times New Roman"/>
      <w:lang w:eastAsia="pl-PL"/>
    </w:rPr>
  </w:style>
  <w:style w:type="paragraph" w:styleId="Stopka">
    <w:name w:val="footer"/>
    <w:basedOn w:val="Normalny"/>
    <w:pPr>
      <w:tabs>
        <w:tab w:val="center" w:pos="4536"/>
        <w:tab w:val="right" w:pos="9072"/>
      </w:tabs>
    </w:pPr>
  </w:style>
  <w:style w:type="paragraph" w:customStyle="1" w:styleId="Podstawowyakapit">
    <w:name w:val="[Podstawowy akapit]"/>
    <w:basedOn w:val="Normalny"/>
    <w:qFormat/>
    <w:pPr>
      <w:spacing w:line="288" w:lineRule="auto"/>
      <w:textAlignment w:val="center"/>
    </w:pPr>
    <w:rPr>
      <w:rFonts w:ascii="MinionPro-Regular" w:hAnsi="MinionPro-Regular" w:cs="MinionPro-Regular"/>
      <w:color w:val="000000"/>
    </w:rPr>
  </w:style>
  <w:style w:type="paragraph" w:customStyle="1" w:styleId="Standard">
    <w:name w:val="Standard"/>
    <w:qFormat/>
    <w:rPr>
      <w:rFonts w:ascii="Liberation Serif" w:eastAsia="SimSun" w:hAnsi="Liberation Serif" w:cs="Mangal"/>
      <w:color w:val="00000A"/>
      <w:sz w:val="24"/>
      <w:szCs w:val="24"/>
      <w:lang w:eastAsia="zh-CN" w:bidi="hi-IN"/>
    </w:rPr>
  </w:style>
  <w:style w:type="paragraph" w:styleId="Tekstdymka">
    <w:name w:val="Balloon Text"/>
    <w:basedOn w:val="Normalny"/>
    <w:link w:val="TekstdymkaZnak1"/>
    <w:uiPriority w:val="99"/>
    <w:semiHidden/>
    <w:unhideWhenUsed/>
    <w:qFormat/>
    <w:rsid w:val="0087757C"/>
    <w:rPr>
      <w:rFonts w:ascii="Segoe UI" w:hAnsi="Segoe UI" w:cs="Segoe UI"/>
      <w:sz w:val="18"/>
      <w:szCs w:val="18"/>
    </w:rPr>
  </w:style>
  <w:style w:type="paragraph" w:styleId="Poprawka">
    <w:name w:val="Revision"/>
    <w:uiPriority w:val="99"/>
    <w:semiHidden/>
    <w:qFormat/>
    <w:rsid w:val="009E6AAC"/>
    <w:rPr>
      <w:rFonts w:ascii="Calibri" w:eastAsia="Calibri" w:hAnsi="Calibri" w:cs="font392"/>
      <w:sz w:val="24"/>
      <w:szCs w:val="24"/>
      <w:lang w:eastAsia="en-US"/>
    </w:rPr>
  </w:style>
  <w:style w:type="paragraph" w:styleId="Tekstkomentarza">
    <w:name w:val="annotation text"/>
    <w:basedOn w:val="Normalny"/>
    <w:link w:val="TekstkomentarzaZnak"/>
    <w:uiPriority w:val="99"/>
    <w:semiHidden/>
    <w:unhideWhenUsed/>
    <w:qFormat/>
    <w:rsid w:val="005A39F0"/>
    <w:rPr>
      <w:sz w:val="20"/>
      <w:szCs w:val="20"/>
    </w:rPr>
  </w:style>
  <w:style w:type="paragraph" w:styleId="Tematkomentarza">
    <w:name w:val="annotation subject"/>
    <w:basedOn w:val="Tekstkomentarza"/>
    <w:next w:val="Tekstkomentarza"/>
    <w:link w:val="TematkomentarzaZnak"/>
    <w:uiPriority w:val="99"/>
    <w:semiHidden/>
    <w:unhideWhenUsed/>
    <w:qFormat/>
    <w:rsid w:val="005A39F0"/>
    <w:rPr>
      <w:b/>
      <w:bCs/>
    </w:rPr>
  </w:style>
  <w:style w:type="paragraph" w:styleId="Akapitzlist">
    <w:name w:val="List Paragraph"/>
    <w:basedOn w:val="Normalny"/>
    <w:uiPriority w:val="34"/>
    <w:qFormat/>
    <w:rsid w:val="00F448E5"/>
    <w:pPr>
      <w:ind w:left="720"/>
      <w:contextualSpacing/>
    </w:pPr>
  </w:style>
  <w:style w:type="numbering" w:customStyle="1" w:styleId="WW8Num15">
    <w:name w:val="WW8Num15"/>
    <w:qFormat/>
  </w:style>
  <w:style w:type="table" w:styleId="Tabela-Siatka">
    <w:name w:val="Table Grid"/>
    <w:basedOn w:val="Standardowy"/>
    <w:uiPriority w:val="39"/>
    <w:rsid w:val="008775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690DD-D74F-4BA1-ADC5-1E1BF1782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7</Pages>
  <Words>2496</Words>
  <Characters>14976</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Stroiński</dc:creator>
  <dc:description/>
  <cp:lastModifiedBy>Dell7400</cp:lastModifiedBy>
  <cp:revision>17</cp:revision>
  <cp:lastPrinted>1995-11-21T16:41:00Z</cp:lastPrinted>
  <dcterms:created xsi:type="dcterms:W3CDTF">2023-11-07T21:53:00Z</dcterms:created>
  <dcterms:modified xsi:type="dcterms:W3CDTF">2024-11-09T18:27:00Z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