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565" w:rsidRDefault="005C4565" w:rsidP="00993F2E">
      <w:pPr>
        <w:pStyle w:val="Tekstblokowy"/>
        <w:ind w:left="0"/>
        <w:rPr>
          <w:b/>
        </w:rPr>
      </w:pPr>
    </w:p>
    <w:p w:rsidR="00E81530" w:rsidRPr="0019605F" w:rsidRDefault="00E64D32" w:rsidP="00993F2E">
      <w:pPr>
        <w:pStyle w:val="Tekstblokowy"/>
        <w:ind w:left="0"/>
        <w:rPr>
          <w:b/>
        </w:rPr>
      </w:pPr>
      <w:r>
        <w:rPr>
          <w:b/>
        </w:rPr>
        <w:t>2</w:t>
      </w:r>
      <w:r w:rsidR="00E81530" w:rsidRPr="0019605F">
        <w:rPr>
          <w:b/>
        </w:rPr>
        <w:t xml:space="preserve">                                                                                                                        </w:t>
      </w:r>
      <w:r w:rsidR="00993F2E" w:rsidRPr="0019605F">
        <w:rPr>
          <w:b/>
        </w:rPr>
        <w:t xml:space="preserve">                               </w:t>
      </w:r>
    </w:p>
    <w:p w:rsidR="00E81530" w:rsidRPr="0019605F" w:rsidRDefault="00E81530" w:rsidP="00E81530">
      <w:pPr>
        <w:spacing w:line="360" w:lineRule="auto"/>
        <w:ind w:right="560"/>
        <w:jc w:val="center"/>
        <w:rPr>
          <w:b/>
          <w:bCs/>
          <w:sz w:val="28"/>
          <w:szCs w:val="28"/>
        </w:rPr>
      </w:pPr>
      <w:r w:rsidRPr="0019605F">
        <w:rPr>
          <w:b/>
          <w:bCs/>
          <w:sz w:val="28"/>
          <w:szCs w:val="28"/>
        </w:rPr>
        <w:t>Pozostałe artykuły spożywcze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  <w:tblPrChange w:id="0" w:author="Uczeń" w:date="2022-11-24T13:33:00Z">
          <w:tblPr>
            <w:tblW w:w="15309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/>
          </w:tblPr>
        </w:tblPrChange>
      </w:tblPr>
      <w:tblGrid>
        <w:gridCol w:w="738"/>
        <w:gridCol w:w="6520"/>
        <w:gridCol w:w="709"/>
        <w:gridCol w:w="992"/>
        <w:gridCol w:w="1247"/>
        <w:gridCol w:w="1021"/>
        <w:gridCol w:w="1247"/>
        <w:gridCol w:w="1418"/>
        <w:gridCol w:w="1417"/>
        <w:tblGridChange w:id="1">
          <w:tblGrid>
            <w:gridCol w:w="108"/>
            <w:gridCol w:w="630"/>
            <w:gridCol w:w="108"/>
            <w:gridCol w:w="6412"/>
            <w:gridCol w:w="108"/>
            <w:gridCol w:w="601"/>
            <w:gridCol w:w="108"/>
            <w:gridCol w:w="884"/>
            <w:gridCol w:w="108"/>
            <w:gridCol w:w="1168"/>
            <w:gridCol w:w="79"/>
            <w:gridCol w:w="913"/>
            <w:gridCol w:w="108"/>
            <w:gridCol w:w="1139"/>
            <w:gridCol w:w="108"/>
            <w:gridCol w:w="1310"/>
            <w:gridCol w:w="108"/>
            <w:gridCol w:w="1309"/>
            <w:gridCol w:w="108"/>
          </w:tblGrid>
        </w:tblGridChange>
      </w:tblGrid>
      <w:tr w:rsidR="00E81530" w:rsidRPr="0019605F" w:rsidTr="001000AB">
        <w:trPr>
          <w:trPrChange w:id="2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EDEDED" w:themeFill="accent3" w:themeFillTint="33"/>
            <w:vAlign w:val="center"/>
            <w:tcPrChange w:id="3" w:author="Uczeń" w:date="2022-11-24T13:33:00Z">
              <w:tcPr>
                <w:tcW w:w="738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Lp.</w:t>
            </w:r>
          </w:p>
        </w:tc>
        <w:tc>
          <w:tcPr>
            <w:tcW w:w="6520" w:type="dxa"/>
            <w:shd w:val="clear" w:color="auto" w:fill="EDEDED" w:themeFill="accent3" w:themeFillTint="33"/>
            <w:vAlign w:val="center"/>
            <w:tcPrChange w:id="4" w:author="Uczeń" w:date="2022-11-24T13:33:00Z">
              <w:tcPr>
                <w:tcW w:w="6520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Nazwa</w:t>
            </w:r>
          </w:p>
        </w:tc>
        <w:tc>
          <w:tcPr>
            <w:tcW w:w="709" w:type="dxa"/>
            <w:shd w:val="clear" w:color="auto" w:fill="EDEDED" w:themeFill="accent3" w:themeFillTint="33"/>
            <w:vAlign w:val="center"/>
            <w:tcPrChange w:id="5" w:author="Uczeń" w:date="2022-11-24T13:33:00Z">
              <w:tcPr>
                <w:tcW w:w="709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j.m.</w:t>
            </w:r>
          </w:p>
        </w:tc>
        <w:tc>
          <w:tcPr>
            <w:tcW w:w="992" w:type="dxa"/>
            <w:shd w:val="clear" w:color="auto" w:fill="EDEDED" w:themeFill="accent3" w:themeFillTint="33"/>
            <w:vAlign w:val="center"/>
            <w:tcPrChange w:id="6" w:author="Uczeń" w:date="2022-11-24T13:33:00Z">
              <w:tcPr>
                <w:tcW w:w="992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993F2E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Przewidywana</w:t>
            </w:r>
            <w:r w:rsidR="00E81530" w:rsidRPr="0019605F">
              <w:rPr>
                <w:sz w:val="20"/>
                <w:szCs w:val="20"/>
              </w:rPr>
              <w:t xml:space="preserve"> ilość</w:t>
            </w:r>
          </w:p>
        </w:tc>
        <w:tc>
          <w:tcPr>
            <w:tcW w:w="1247" w:type="dxa"/>
            <w:shd w:val="clear" w:color="auto" w:fill="EDEDED" w:themeFill="accent3" w:themeFillTint="33"/>
            <w:vAlign w:val="center"/>
            <w:tcPrChange w:id="7" w:author="Uczeń" w:date="2022-11-24T13:33:00Z">
              <w:tcPr>
                <w:tcW w:w="1276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netto zł</w:t>
            </w:r>
          </w:p>
        </w:tc>
        <w:tc>
          <w:tcPr>
            <w:tcW w:w="1021" w:type="dxa"/>
            <w:shd w:val="clear" w:color="auto" w:fill="EDEDED" w:themeFill="accent3" w:themeFillTint="33"/>
            <w:vAlign w:val="center"/>
            <w:tcPrChange w:id="8" w:author="Uczeń" w:date="2022-11-24T13:33:00Z">
              <w:tcPr>
                <w:tcW w:w="992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Stawka podatku VAT</w:t>
            </w:r>
          </w:p>
        </w:tc>
        <w:tc>
          <w:tcPr>
            <w:tcW w:w="1247" w:type="dxa"/>
            <w:shd w:val="clear" w:color="auto" w:fill="EDEDED" w:themeFill="accent3" w:themeFillTint="33"/>
            <w:vAlign w:val="center"/>
            <w:tcPrChange w:id="9" w:author="Uczeń" w:date="2022-11-24T13:33:00Z">
              <w:tcPr>
                <w:tcW w:w="1247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Ryczałtowa cena jednostkowa brutto zł</w:t>
            </w:r>
          </w:p>
        </w:tc>
        <w:tc>
          <w:tcPr>
            <w:tcW w:w="1418" w:type="dxa"/>
            <w:shd w:val="clear" w:color="auto" w:fill="EDEDED" w:themeFill="accent3" w:themeFillTint="33"/>
            <w:vAlign w:val="center"/>
            <w:tcPrChange w:id="10" w:author="Uczeń" w:date="2022-11-24T13:33:00Z">
              <w:tcPr>
                <w:tcW w:w="1418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netto zł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tcPrChange w:id="11" w:author="Uczeń" w:date="2022-11-24T13:33:00Z">
              <w:tcPr>
                <w:tcW w:w="1417" w:type="dxa"/>
                <w:gridSpan w:val="2"/>
                <w:shd w:val="clear" w:color="auto" w:fill="EDEDED" w:themeFill="accent3" w:themeFillTint="33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Szacunkowe wynagrodzenie brutto zł</w:t>
            </w:r>
          </w:p>
        </w:tc>
      </w:tr>
      <w:tr w:rsidR="00E81530" w:rsidRPr="0019605F" w:rsidTr="001000AB">
        <w:trPr>
          <w:trPrChange w:id="12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  <w:tcPrChange w:id="1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tcPrChange w:id="1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tcPrChange w:id="1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4</w:t>
            </w:r>
          </w:p>
        </w:tc>
        <w:tc>
          <w:tcPr>
            <w:tcW w:w="1247" w:type="dxa"/>
            <w:shd w:val="clear" w:color="auto" w:fill="auto"/>
            <w:vAlign w:val="center"/>
            <w:tcPrChange w:id="1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  <w:tcPrChange w:id="1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6</w:t>
            </w:r>
          </w:p>
        </w:tc>
        <w:tc>
          <w:tcPr>
            <w:tcW w:w="1247" w:type="dxa"/>
            <w:shd w:val="clear" w:color="auto" w:fill="auto"/>
            <w:vAlign w:val="center"/>
            <w:tcPrChange w:id="1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PrChange w:id="20" w:author="Uczeń" w:date="2022-11-24T13:33:00Z">
              <w:tcPr>
                <w:tcW w:w="1418" w:type="dxa"/>
                <w:gridSpan w:val="2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PrChange w:id="2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jc w:val="center"/>
              <w:rPr>
                <w:sz w:val="20"/>
                <w:szCs w:val="20"/>
              </w:rPr>
            </w:pPr>
            <w:r w:rsidRPr="0019605F">
              <w:rPr>
                <w:sz w:val="20"/>
                <w:szCs w:val="20"/>
              </w:rPr>
              <w:t>9</w:t>
            </w:r>
          </w:p>
        </w:tc>
      </w:tr>
      <w:tr w:rsidR="00E81530" w:rsidRPr="0019605F" w:rsidTr="001000AB">
        <w:trPr>
          <w:trHeight w:val="568"/>
          <w:trPrChange w:id="22" w:author="Uczeń" w:date="2022-11-24T13:33:00Z">
            <w:trPr>
              <w:gridAfter w:val="0"/>
              <w:trHeight w:val="56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</w:pPr>
            <w:r w:rsidRPr="0019605F">
              <w:rPr>
                <w:b/>
                <w:bCs/>
                <w:sz w:val="22"/>
                <w:szCs w:val="22"/>
              </w:rPr>
              <w:t xml:space="preserve">Cukier biały </w:t>
            </w:r>
            <w:r w:rsidR="0019605F" w:rsidRPr="0019605F">
              <w:rPr>
                <w:b/>
                <w:bCs/>
                <w:sz w:val="22"/>
                <w:szCs w:val="22"/>
              </w:rPr>
              <w:t>kry</w:t>
            </w:r>
            <w:r w:rsidR="0019605F">
              <w:rPr>
                <w:b/>
                <w:bCs/>
                <w:sz w:val="22"/>
                <w:szCs w:val="22"/>
              </w:rPr>
              <w:t>szta</w:t>
            </w:r>
            <w:r w:rsidR="0019605F" w:rsidRPr="0019605F">
              <w:rPr>
                <w:b/>
                <w:bCs/>
                <w:sz w:val="22"/>
                <w:szCs w:val="22"/>
              </w:rPr>
              <w:t>ł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3F5CDB">
              <w:rPr>
                <w:bCs/>
                <w:sz w:val="22"/>
                <w:szCs w:val="22"/>
              </w:rPr>
              <w:t>opakowanie jednostkowe: torebki papierowe 1</w:t>
            </w:r>
            <w:r w:rsidR="0019605F" w:rsidRPr="003F5CDB">
              <w:rPr>
                <w:bCs/>
                <w:sz w:val="22"/>
                <w:szCs w:val="22"/>
              </w:rPr>
              <w:t>kg.</w:t>
            </w:r>
            <w:r w:rsidRPr="003F5CDB">
              <w:rPr>
                <w:bCs/>
                <w:sz w:val="22"/>
                <w:szCs w:val="22"/>
              </w:rPr>
              <w:t xml:space="preserve"> typu Królewski.</w:t>
            </w:r>
            <w:ins w:id="25" w:author="48692398607" w:date="2022-11-16T01:52:00Z">
              <w:r w:rsidR="00DA73B4" w:rsidRPr="003F5CDB">
                <w:rPr>
                  <w:bCs/>
                  <w:sz w:val="22"/>
                  <w:szCs w:val="22"/>
                </w:rPr>
                <w:t>lub równoważny</w:t>
              </w:r>
              <w:r w:rsidR="00DA73B4">
                <w:rPr>
                  <w:bCs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709" w:type="dxa"/>
            <w:shd w:val="clear" w:color="auto" w:fill="auto"/>
            <w:vAlign w:val="center"/>
            <w:tcPrChange w:id="2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2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D63AEA" w:rsidP="00BF1FF2">
            <w:pPr>
              <w:jc w:val="center"/>
            </w:pPr>
            <w:r>
              <w:t>3</w:t>
            </w:r>
            <w:r w:rsidR="006C1E9F">
              <w:t>00</w:t>
            </w:r>
          </w:p>
        </w:tc>
        <w:tc>
          <w:tcPr>
            <w:tcW w:w="1247" w:type="dxa"/>
            <w:shd w:val="clear" w:color="auto" w:fill="auto"/>
            <w:vAlign w:val="center"/>
            <w:tcPrChange w:id="2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2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1" w:author="Uczeń" w:date="2022-11-24T13:33:00Z">
              <w:tcPr>
                <w:tcW w:w="1418" w:type="dxa"/>
                <w:gridSpan w:val="2"/>
              </w:tcPr>
            </w:tcPrChange>
          </w:tcPr>
          <w:p w:rsidR="00A74AD1" w:rsidRDefault="00A74AD1" w:rsidP="006C00F6">
            <w:pPr>
              <w:spacing w:line="360" w:lineRule="auto"/>
            </w:pPr>
          </w:p>
        </w:tc>
        <w:tc>
          <w:tcPr>
            <w:tcW w:w="1417" w:type="dxa"/>
            <w:tcPrChange w:id="3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096"/>
          <w:trPrChange w:id="33" w:author="Uczeń" w:date="2022-11-24T13:33:00Z">
            <w:trPr>
              <w:gridAfter w:val="0"/>
              <w:trHeight w:val="109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Herbata </w:t>
            </w:r>
            <w:r w:rsidR="00993F2E" w:rsidRPr="0019605F">
              <w:rPr>
                <w:b/>
                <w:bCs/>
                <w:sz w:val="22"/>
                <w:szCs w:val="22"/>
              </w:rPr>
              <w:t xml:space="preserve">o smaku owocowym- </w:t>
            </w:r>
            <w:r w:rsidRPr="0019605F">
              <w:rPr>
                <w:b/>
                <w:bCs/>
                <w:sz w:val="22"/>
                <w:szCs w:val="22"/>
              </w:rPr>
              <w:t xml:space="preserve">ekspresowa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czarna,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po zaparzeniu esencjonalny napar, wyraźnie wyczuwalny smak owocowy, po zaparzeniu kolor ciemnobrązowy, opakowanie- pudełko do 200g zawierające torebki ekspresowe.</w:t>
            </w:r>
          </w:p>
        </w:tc>
        <w:tc>
          <w:tcPr>
            <w:tcW w:w="709" w:type="dxa"/>
            <w:shd w:val="clear" w:color="auto" w:fill="auto"/>
            <w:vAlign w:val="center"/>
            <w:tcPrChange w:id="3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  <w:r w:rsidRPr="0019605F">
              <w:t>op.</w:t>
            </w:r>
          </w:p>
        </w:tc>
        <w:tc>
          <w:tcPr>
            <w:tcW w:w="992" w:type="dxa"/>
            <w:shd w:val="clear" w:color="auto" w:fill="auto"/>
            <w:vAlign w:val="center"/>
            <w:tcPrChange w:id="3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Default="00BF1FF2" w:rsidP="00BF1FF2">
            <w:pPr>
              <w:jc w:val="center"/>
            </w:pPr>
            <w:r>
              <w:t>450</w:t>
            </w:r>
          </w:p>
          <w:p w:rsidR="00BF1FF2" w:rsidRPr="0019605F" w:rsidRDefault="00BF1FF2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9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3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48"/>
          <w:trPrChange w:id="45" w:author="Uczeń" w:date="2022-11-24T13:33:00Z">
            <w:trPr>
              <w:gridAfter w:val="0"/>
              <w:trHeight w:val="84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/>
                <w:bCs/>
              </w:rPr>
            </w:pPr>
            <w:r w:rsidRPr="0019605F">
              <w:rPr>
                <w:b/>
                <w:spacing w:val="2"/>
                <w:sz w:val="22"/>
                <w:szCs w:val="22"/>
              </w:rPr>
              <w:t>Kasza jęczmienna</w:t>
            </w:r>
            <w:r w:rsidR="00F66F45" w:rsidRPr="0019605F">
              <w:rPr>
                <w:b/>
                <w:spacing w:val="2"/>
                <w:sz w:val="22"/>
                <w:szCs w:val="22"/>
              </w:rPr>
              <w:t xml:space="preserve"> -</w:t>
            </w:r>
            <w:r w:rsidRPr="0019605F">
              <w:rPr>
                <w:spacing w:val="2"/>
                <w:sz w:val="22"/>
                <w:szCs w:val="22"/>
              </w:rPr>
              <w:t xml:space="preserve"> średnia i gruba, perłowa mazurska,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po ugotowaniu powinna być sypka i nie powinna się sklejać, </w:t>
            </w:r>
            <w:r w:rsidR="00F66F45" w:rsidRPr="0019605F">
              <w:rPr>
                <w:spacing w:val="2"/>
                <w:sz w:val="22"/>
                <w:szCs w:val="22"/>
              </w:rPr>
              <w:br/>
            </w:r>
            <w:r w:rsidRPr="0019605F">
              <w:rPr>
                <w:spacing w:val="2"/>
                <w:sz w:val="22"/>
                <w:szCs w:val="22"/>
              </w:rPr>
              <w:t xml:space="preserve">w opakowaniach 0,5 </w:t>
            </w:r>
            <w:r w:rsidR="0019605F">
              <w:rPr>
                <w:spacing w:val="2"/>
                <w:sz w:val="22"/>
                <w:szCs w:val="22"/>
              </w:rPr>
              <w:t>kg.</w:t>
            </w:r>
            <w:r w:rsidRPr="0019605F">
              <w:rPr>
                <w:spacing w:val="2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4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D63AEA" w:rsidP="00BF1FF2">
            <w:pPr>
              <w:jc w:val="center"/>
            </w:pPr>
            <w:r>
              <w:t>1</w:t>
            </w:r>
            <w:r w:rsidR="008A19AB">
              <w:t>00</w:t>
            </w:r>
          </w:p>
        </w:tc>
        <w:tc>
          <w:tcPr>
            <w:tcW w:w="1247" w:type="dxa"/>
            <w:shd w:val="clear" w:color="auto" w:fill="auto"/>
            <w:vAlign w:val="center"/>
            <w:tcPrChange w:id="5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1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5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6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711"/>
          <w:trPrChange w:id="57" w:author="Uczeń" w:date="2022-11-24T13:33:00Z">
            <w:trPr>
              <w:gridAfter w:val="0"/>
              <w:trHeight w:val="711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Keczup – </w:t>
            </w:r>
            <w:r w:rsidRPr="0019605F">
              <w:rPr>
                <w:bCs/>
                <w:sz w:val="22"/>
                <w:szCs w:val="22"/>
              </w:rPr>
              <w:t>bez konserwantów, zawartość pomidorów min. 193g na 100g. produktów, łagodny i ostry, opakowanie – butelka plastikowa poj. 990ml.</w:t>
            </w:r>
          </w:p>
        </w:tc>
        <w:tc>
          <w:tcPr>
            <w:tcW w:w="709" w:type="dxa"/>
            <w:shd w:val="clear" w:color="auto" w:fill="auto"/>
            <w:vAlign w:val="center"/>
            <w:tcPrChange w:id="6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6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63" w:author="Uczeń" w:date="2022-11-24T13:31:00Z">
                <w:pPr>
                  <w:keepNext/>
                  <w:keepLines/>
                  <w:spacing w:before="480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6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67" w:author="Uczeń" w:date="2022-11-24T13:31:00Z">
                <w:pPr>
                  <w:keepNext/>
                  <w:keepLines/>
                  <w:spacing w:before="480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8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41"/>
          <w:trPrChange w:id="69" w:author="Uczeń" w:date="2022-11-24T13:33:00Z">
            <w:trPr>
              <w:gridAfter w:val="0"/>
              <w:trHeight w:val="841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0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1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Koncentrat pomidorowy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 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konsystencja stała w formie pasty, kolor czerwony, typu ,,złoty bażant”, opakowanie jednostkowe: puszka 850g, kraj produkcji Węgry.</w:t>
            </w:r>
          </w:p>
        </w:tc>
        <w:tc>
          <w:tcPr>
            <w:tcW w:w="709" w:type="dxa"/>
            <w:shd w:val="clear" w:color="auto" w:fill="auto"/>
            <w:vAlign w:val="center"/>
            <w:tcPrChange w:id="7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7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5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9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0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6"/>
          <w:trPrChange w:id="81" w:author="Uczeń" w:date="2022-11-24T13:33:00Z">
            <w:trPr>
              <w:gridAfter w:val="0"/>
              <w:trHeight w:val="55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Lubczyk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sypki, bez obcych zapachów, opakowanie jednostkowe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po 20g.</w:t>
            </w:r>
          </w:p>
        </w:tc>
        <w:tc>
          <w:tcPr>
            <w:tcW w:w="709" w:type="dxa"/>
            <w:shd w:val="clear" w:color="auto" w:fill="auto"/>
            <w:vAlign w:val="center"/>
            <w:tcPrChange w:id="8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8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993F2E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8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7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91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4"/>
          <w:trPrChange w:id="93" w:author="Uczeń" w:date="2022-11-24T13:33:00Z">
            <w:trPr>
              <w:gridAfter w:val="0"/>
              <w:trHeight w:val="56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Mąka pszenna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typ 500, typu Lubella,</w:t>
            </w:r>
            <w:ins w:id="96" w:author="48692398607" w:date="2022-11-16T01:53:00Z">
              <w:r w:rsidR="00DA73B4">
                <w:rPr>
                  <w:bCs/>
                  <w:sz w:val="22"/>
                  <w:szCs w:val="22"/>
                </w:rPr>
                <w:t xml:space="preserve"> lub równoważny </w:t>
              </w:r>
            </w:ins>
            <w:r w:rsidRPr="0019605F">
              <w:rPr>
                <w:bCs/>
                <w:sz w:val="22"/>
                <w:szCs w:val="22"/>
              </w:rPr>
              <w:t xml:space="preserve"> opakowanie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, torebki papierowe.</w:t>
            </w:r>
          </w:p>
        </w:tc>
        <w:tc>
          <w:tcPr>
            <w:tcW w:w="709" w:type="dxa"/>
            <w:shd w:val="clear" w:color="auto" w:fill="auto"/>
            <w:vAlign w:val="center"/>
            <w:tcPrChange w:id="9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9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CE5F68" w:rsidP="00BF1FF2">
            <w:pPr>
              <w:jc w:val="center"/>
            </w:pPr>
            <w:r>
              <w:t>450</w:t>
            </w:r>
          </w:p>
        </w:tc>
        <w:tc>
          <w:tcPr>
            <w:tcW w:w="1247" w:type="dxa"/>
            <w:shd w:val="clear" w:color="auto" w:fill="auto"/>
            <w:vAlign w:val="center"/>
            <w:tcPrChange w:id="9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00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10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04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0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273"/>
          <w:trPrChange w:id="106" w:author="Uczeń" w:date="2022-11-24T13:33:00Z">
            <w:trPr>
              <w:gridAfter w:val="0"/>
              <w:trHeight w:val="127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ind w:right="-20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Makaron różne rodzaje(kokarda, łazanki, nitka cięta, penne, spaghetti, świdry</w:t>
            </w:r>
            <w:r w:rsidR="00993F2E" w:rsidRPr="0019605F">
              <w:rPr>
                <w:b/>
                <w:bCs/>
                <w:sz w:val="22"/>
                <w:szCs w:val="22"/>
              </w:rPr>
              <w:t>, kolanko ozdobne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 xml:space="preserve">skład semolina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z mąki amber durum 100%, po ugotowaniu konsystencja stała nie powinien się sklejać, bez dodatków i ulepszaczy, opakowania jednostkowe 05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-</w:t>
            </w:r>
            <w:r w:rsidR="00044911">
              <w:rPr>
                <w:bCs/>
                <w:sz w:val="22"/>
                <w:szCs w:val="22"/>
              </w:rPr>
              <w:t>5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10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11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6C1E9F" w:rsidP="00BF1FF2">
            <w:pPr>
              <w:jc w:val="center"/>
            </w:pPr>
            <w: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1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11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1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1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15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16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249"/>
          <w:trPrChange w:id="117" w:author="Uczeń" w:date="2022-11-24T13:33:00Z">
            <w:trPr>
              <w:gridAfter w:val="0"/>
              <w:trHeight w:val="1249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1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1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Olej uniwersalny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rafinowany olej rzepakowy, z pierwszego tłoczenia, filtrowany na zimno, nadający się do smażenia i sałatek, typu ,,Kujawski” opakowania butelki plastikowe 1l, zawartość tłuszczu w 10g: kwasy tłuszczowe nasycone- 0,7g, kwasy tłuszczowe jednonienasycone 6,5g, kwasy wielonienasycone 2,8g, cholesterol 0mg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12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C17C05" w:rsidP="00BF1FF2">
            <w:pPr>
              <w:jc w:val="center"/>
            </w:pPr>
            <w:r>
              <w:t>5 L</w:t>
            </w:r>
          </w:p>
        </w:tc>
        <w:tc>
          <w:tcPr>
            <w:tcW w:w="992" w:type="dxa"/>
            <w:shd w:val="clear" w:color="auto" w:fill="auto"/>
            <w:vAlign w:val="center"/>
            <w:tcPrChange w:id="12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5D5A00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12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12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2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2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26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2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56"/>
          <w:trPrChange w:id="128" w:author="Uczeń" w:date="2022-11-24T13:33:00Z">
            <w:trPr>
              <w:gridAfter w:val="0"/>
              <w:trHeight w:val="85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2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3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Ryż pełnoziarnisty basmati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ziarno ryżu długie preparowane termicznie (100%), po ugotowaniu sypkie, lekkie, puszyste, niesklejone, ziarna powinny się rozdzielać, opakowania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13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13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CE5F68" w:rsidP="00BF1FF2">
            <w:pPr>
              <w:jc w:val="center"/>
            </w:pPr>
            <w:r>
              <w:t>300</w:t>
            </w:r>
          </w:p>
        </w:tc>
        <w:tc>
          <w:tcPr>
            <w:tcW w:w="1247" w:type="dxa"/>
            <w:shd w:val="clear" w:color="auto" w:fill="auto"/>
            <w:vAlign w:val="center"/>
            <w:tcPrChange w:id="13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13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3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36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37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38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5"/>
          <w:trPrChange w:id="139" w:author="Uczeń" w:date="2022-11-24T13:33:00Z">
            <w:trPr>
              <w:gridAfter w:val="0"/>
              <w:trHeight w:val="55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40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41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Rozmaryn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sypki bez obcych zapachów, opakowania jednostkowe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do 20g.</w:t>
            </w:r>
          </w:p>
        </w:tc>
        <w:tc>
          <w:tcPr>
            <w:tcW w:w="709" w:type="dxa"/>
            <w:shd w:val="clear" w:color="auto" w:fill="auto"/>
            <w:vAlign w:val="center"/>
            <w:tcPrChange w:id="14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14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14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45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14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4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4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49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50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33"/>
          <w:trPrChange w:id="151" w:author="Uczeń" w:date="2022-11-24T13:33:00Z">
            <w:trPr>
              <w:gridAfter w:val="0"/>
              <w:trHeight w:val="83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5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5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Dżem owocowy pakowany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 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19605F">
              <w:rPr>
                <w:bCs/>
                <w:sz w:val="22"/>
                <w:szCs w:val="22"/>
              </w:rPr>
              <w:t xml:space="preserve">dżem niskosłodzony </w:t>
            </w:r>
            <w:r w:rsidRPr="0019605F">
              <w:rPr>
                <w:bCs/>
                <w:sz w:val="22"/>
                <w:szCs w:val="22"/>
              </w:rPr>
              <w:t>z kawałkami owoców, wiśniowy, truskawkowy, zawartość owoców minimum 40g na 100g produktów opak 280g.</w:t>
            </w:r>
          </w:p>
        </w:tc>
        <w:tc>
          <w:tcPr>
            <w:tcW w:w="709" w:type="dxa"/>
            <w:shd w:val="clear" w:color="auto" w:fill="auto"/>
            <w:vAlign w:val="center"/>
            <w:tcPrChange w:id="15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15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D63AEA" w:rsidP="00BF1FF2">
            <w:pPr>
              <w:jc w:val="center"/>
            </w:pPr>
            <w:r>
              <w:t>120</w:t>
            </w:r>
          </w:p>
        </w:tc>
        <w:tc>
          <w:tcPr>
            <w:tcW w:w="1247" w:type="dxa"/>
            <w:shd w:val="clear" w:color="auto" w:fill="auto"/>
            <w:vAlign w:val="center"/>
            <w:tcPrChange w:id="15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57" w:author="Uczeń" w:date="2022-11-24T13:31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15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5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6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61" w:author="Uczeń" w:date="2022-11-24T13:31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6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548"/>
          <w:trPrChange w:id="163" w:author="Uczeń" w:date="2022-11-24T13:33:00Z">
            <w:trPr>
              <w:gridAfter w:val="0"/>
              <w:trHeight w:val="154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6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6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Kukurydza konserwowa – </w:t>
            </w:r>
            <w:r w:rsidRPr="0019605F">
              <w:rPr>
                <w:bCs/>
                <w:sz w:val="22"/>
                <w:szCs w:val="22"/>
              </w:rPr>
              <w:t>ziarna młodej kukurydzy luzem w zalewie konserwującej, ziarna całe nie uszkodzone, zalewa barwy żółtawej i żółta, opalizująca lub mętna z osadem tkanki roślinnej na dnie opakowania, konsystencja miękka  - wyrównana, smak i zapach – charakterystyczny dla kukurydzy bez obcych smaków i zapachów, opakowania: puszki o pojemności 400g.</w:t>
            </w:r>
          </w:p>
        </w:tc>
        <w:tc>
          <w:tcPr>
            <w:tcW w:w="709" w:type="dxa"/>
            <w:shd w:val="clear" w:color="auto" w:fill="auto"/>
            <w:vAlign w:val="center"/>
            <w:tcPrChange w:id="16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16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993F2E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16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69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17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7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7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73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7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3"/>
          <w:trPrChange w:id="175" w:author="Uczeń" w:date="2022-11-24T13:33:00Z">
            <w:trPr>
              <w:gridAfter w:val="0"/>
              <w:trHeight w:val="56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7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7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Liść laurowy - </w:t>
            </w:r>
            <w:r w:rsidRPr="0019605F">
              <w:rPr>
                <w:bCs/>
                <w:sz w:val="22"/>
                <w:szCs w:val="22"/>
              </w:rPr>
              <w:t>bez obcych zapachów, typu ,,Prymat”, ,,Kamis” lub równoważny, opakowanie jednostkowe 20g.</w:t>
            </w:r>
          </w:p>
        </w:tc>
        <w:tc>
          <w:tcPr>
            <w:tcW w:w="709" w:type="dxa"/>
            <w:shd w:val="clear" w:color="auto" w:fill="auto"/>
            <w:vAlign w:val="center"/>
            <w:tcPrChange w:id="17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17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18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81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18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8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8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185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86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7"/>
          <w:trPrChange w:id="187" w:author="Uczeń" w:date="2022-11-24T13:33:00Z">
            <w:trPr>
              <w:gridAfter w:val="0"/>
              <w:trHeight w:val="55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8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8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Majeranek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aromatyczny</w:t>
            </w:r>
            <w:r w:rsidRPr="0019605F">
              <w:rPr>
                <w:b/>
                <w:bCs/>
                <w:sz w:val="22"/>
                <w:szCs w:val="22"/>
              </w:rPr>
              <w:t xml:space="preserve">, </w:t>
            </w:r>
            <w:r w:rsidRPr="0019605F">
              <w:rPr>
                <w:bCs/>
                <w:sz w:val="22"/>
                <w:szCs w:val="22"/>
              </w:rPr>
              <w:t>gorzki smak, typu ,,Prymat”, ,,Kamis” lub równoważny, opakowanie jednostkowe 20g.</w:t>
            </w:r>
          </w:p>
        </w:tc>
        <w:tc>
          <w:tcPr>
            <w:tcW w:w="709" w:type="dxa"/>
            <w:shd w:val="clear" w:color="auto" w:fill="auto"/>
            <w:vAlign w:val="center"/>
            <w:tcPrChange w:id="19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19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19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19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9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9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196" w:author="Uczeń" w:date="2022-11-24T13:32:00Z">
                <w:pPr>
                  <w:keepNext/>
                  <w:keepLines/>
                  <w:spacing w:before="480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19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976"/>
          <w:trPrChange w:id="198" w:author="Uczeń" w:date="2022-11-24T13:33:00Z">
            <w:trPr>
              <w:gridAfter w:val="0"/>
              <w:trHeight w:val="97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9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0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Mu</w:t>
            </w:r>
            <w:r>
              <w:rPr>
                <w:b/>
                <w:bCs/>
                <w:sz w:val="22"/>
                <w:szCs w:val="22"/>
              </w:rPr>
              <w:t>szta</w:t>
            </w:r>
            <w:r w:rsidRPr="0019605F">
              <w:rPr>
                <w:b/>
                <w:bCs/>
                <w:sz w:val="22"/>
                <w:szCs w:val="22"/>
              </w:rPr>
              <w:t>rda</w:t>
            </w:r>
            <w:r w:rsidR="00E81530"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F66F45" w:rsidRPr="0019605F">
              <w:rPr>
                <w:b/>
                <w:bCs/>
                <w:sz w:val="22"/>
                <w:szCs w:val="22"/>
              </w:rPr>
              <w:t>-</w:t>
            </w:r>
            <w:r w:rsidR="00E81530" w:rsidRPr="0019605F">
              <w:rPr>
                <w:b/>
                <w:bCs/>
                <w:sz w:val="22"/>
                <w:szCs w:val="22"/>
              </w:rPr>
              <w:t xml:space="preserve"> </w:t>
            </w:r>
            <w:r w:rsidR="00E81530" w:rsidRPr="0019605F">
              <w:rPr>
                <w:bCs/>
                <w:sz w:val="22"/>
                <w:szCs w:val="22"/>
              </w:rPr>
              <w:t xml:space="preserve">konsystencja gęsta, kolor odpowiedni dla danego surowca, stonowana barwa </w:t>
            </w:r>
            <w:r w:rsidRPr="0019605F">
              <w:rPr>
                <w:bCs/>
                <w:sz w:val="22"/>
                <w:szCs w:val="22"/>
              </w:rPr>
              <w:t>mu</w:t>
            </w:r>
            <w:r>
              <w:rPr>
                <w:bCs/>
                <w:sz w:val="22"/>
                <w:szCs w:val="22"/>
              </w:rPr>
              <w:t>szta</w:t>
            </w:r>
            <w:r w:rsidRPr="0019605F">
              <w:rPr>
                <w:bCs/>
                <w:sz w:val="22"/>
                <w:szCs w:val="22"/>
              </w:rPr>
              <w:t>rdy</w:t>
            </w:r>
            <w:r w:rsidR="00E81530" w:rsidRPr="0019605F">
              <w:rPr>
                <w:bCs/>
                <w:sz w:val="22"/>
                <w:szCs w:val="22"/>
              </w:rPr>
              <w:t xml:space="preserve">, wykonana na bazie naturalnych surowców, nie zawierająca konserwantów i </w:t>
            </w:r>
            <w:r>
              <w:rPr>
                <w:bCs/>
                <w:sz w:val="22"/>
                <w:szCs w:val="22"/>
              </w:rPr>
              <w:t>sztu</w:t>
            </w:r>
            <w:r w:rsidRPr="0019605F">
              <w:rPr>
                <w:bCs/>
                <w:sz w:val="22"/>
                <w:szCs w:val="22"/>
              </w:rPr>
              <w:t>cznych</w:t>
            </w:r>
            <w:r w:rsidR="00E81530" w:rsidRPr="0019605F">
              <w:rPr>
                <w:bCs/>
                <w:sz w:val="22"/>
                <w:szCs w:val="22"/>
              </w:rPr>
              <w:t xml:space="preserve"> barwników, opakowanie jednostkowe 500g.</w:t>
            </w:r>
          </w:p>
        </w:tc>
        <w:tc>
          <w:tcPr>
            <w:tcW w:w="709" w:type="dxa"/>
            <w:shd w:val="clear" w:color="auto" w:fill="auto"/>
            <w:vAlign w:val="center"/>
            <w:tcPrChange w:id="20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0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D63AEA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20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04" w:author="Uczeń" w:date="2022-11-24T13:32:00Z">
                <w:pPr>
                  <w:keepNext/>
                  <w:keepLines/>
                  <w:tabs>
                    <w:tab w:val="center" w:pos="4536"/>
                    <w:tab w:val="right" w:pos="9072"/>
                  </w:tabs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20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0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0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08" w:author="Uczeń" w:date="2022-11-24T13:32:00Z">
                <w:pPr>
                  <w:keepNext/>
                  <w:keepLines/>
                  <w:tabs>
                    <w:tab w:val="center" w:pos="4536"/>
                    <w:tab w:val="right" w:pos="9072"/>
                  </w:tabs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0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260"/>
          <w:trPrChange w:id="210" w:author="Uczeń" w:date="2022-11-24T13:33:00Z">
            <w:trPr>
              <w:gridAfter w:val="0"/>
              <w:trHeight w:val="126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1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1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Majonez </w:t>
            </w:r>
            <w:r w:rsidR="00F66F45" w:rsidRPr="0019605F">
              <w:rPr>
                <w:b/>
                <w:bCs/>
                <w:sz w:val="22"/>
                <w:szCs w:val="22"/>
              </w:rPr>
              <w:t xml:space="preserve">- </w:t>
            </w:r>
            <w:r w:rsidRPr="0019605F">
              <w:rPr>
                <w:bCs/>
                <w:sz w:val="22"/>
                <w:szCs w:val="22"/>
              </w:rPr>
              <w:t>z jaj z dobrego chowu, źródło omega3, bez konserwantów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skład: olej rzepakowy(76%), żółtka jaj 3%, woda, </w:t>
            </w:r>
            <w:r w:rsidR="0019605F" w:rsidRPr="0019605F">
              <w:rPr>
                <w:bCs/>
                <w:sz w:val="22"/>
                <w:szCs w:val="22"/>
              </w:rPr>
              <w:t>mu</w:t>
            </w:r>
            <w:r w:rsidR="0019605F">
              <w:rPr>
                <w:bCs/>
                <w:sz w:val="22"/>
                <w:szCs w:val="22"/>
              </w:rPr>
              <w:t>szta</w:t>
            </w:r>
            <w:r w:rsidR="0019605F" w:rsidRPr="0019605F">
              <w:rPr>
                <w:bCs/>
                <w:sz w:val="22"/>
                <w:szCs w:val="22"/>
              </w:rPr>
              <w:t>rda</w:t>
            </w:r>
            <w:r w:rsidRPr="0019605F">
              <w:rPr>
                <w:bCs/>
                <w:sz w:val="22"/>
                <w:szCs w:val="22"/>
              </w:rPr>
              <w:t>, ocet, cukier, sól, przyprawy, zawartość tłuszczu 80%, regulator kwasowości (kwasek cytrynowy) typu Hellmann’s lub równoważny, opakowanie słoik 420ml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21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1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21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21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1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1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19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20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5"/>
          <w:trPrChange w:id="221" w:author="Uczeń" w:date="2022-11-24T13:33:00Z">
            <w:trPr>
              <w:gridAfter w:val="0"/>
              <w:trHeight w:val="55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2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2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Pieprz naturalny mielony – </w:t>
            </w:r>
            <w:r w:rsidRPr="0019605F">
              <w:rPr>
                <w:bCs/>
                <w:sz w:val="22"/>
                <w:szCs w:val="22"/>
              </w:rPr>
              <w:t>wyrazisty, ostry aromat i piekący smak, opakowanie jednostkowe</w:t>
            </w:r>
            <w:r w:rsidR="00F66F45" w:rsidRPr="0019605F">
              <w:rPr>
                <w:bCs/>
                <w:sz w:val="22"/>
                <w:szCs w:val="22"/>
              </w:rPr>
              <w:t>- torebki</w:t>
            </w:r>
            <w:r w:rsidRPr="0019605F">
              <w:rPr>
                <w:bCs/>
                <w:sz w:val="22"/>
                <w:szCs w:val="22"/>
              </w:rPr>
              <w:t xml:space="preserve"> 20g.</w:t>
            </w:r>
          </w:p>
        </w:tc>
        <w:tc>
          <w:tcPr>
            <w:tcW w:w="709" w:type="dxa"/>
            <w:shd w:val="clear" w:color="auto" w:fill="auto"/>
            <w:vAlign w:val="center"/>
            <w:tcPrChange w:id="22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2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22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27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22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2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3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31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3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33"/>
          <w:trPrChange w:id="233" w:author="Uczeń" w:date="2022-11-24T13:33:00Z">
            <w:trPr>
              <w:gridAfter w:val="0"/>
              <w:trHeight w:val="83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3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3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Papryka łagodna w proszku – </w:t>
            </w:r>
            <w:r w:rsidRPr="0019605F">
              <w:rPr>
                <w:bCs/>
                <w:sz w:val="22"/>
                <w:szCs w:val="22"/>
              </w:rPr>
              <w:t xml:space="preserve">smak słodki, kolor czerwony, konsystencja sypka, zapach swoisty dla papryki, opakowanie jednostkowe </w:t>
            </w:r>
            <w:r w:rsidR="00607620">
              <w:rPr>
                <w:bCs/>
                <w:sz w:val="22"/>
                <w:szCs w:val="22"/>
              </w:rPr>
              <w:t>800</w:t>
            </w:r>
            <w:r w:rsidRPr="0019605F">
              <w:rPr>
                <w:bCs/>
                <w:sz w:val="22"/>
                <w:szCs w:val="22"/>
              </w:rPr>
              <w:t>g.</w:t>
            </w:r>
          </w:p>
        </w:tc>
        <w:tc>
          <w:tcPr>
            <w:tcW w:w="709" w:type="dxa"/>
            <w:shd w:val="clear" w:color="auto" w:fill="auto"/>
            <w:vAlign w:val="center"/>
            <w:tcPrChange w:id="23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3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23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23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4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4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242" w:author="Uczeń" w:date="2022-11-24T13:32:00Z">
                <w:pPr>
                  <w:keepNext/>
                  <w:keepLines/>
                  <w:spacing w:before="480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4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2"/>
          <w:trPrChange w:id="244" w:author="Uczeń" w:date="2022-11-24T13:33:00Z">
            <w:trPr>
              <w:gridAfter w:val="0"/>
              <w:trHeight w:val="562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4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4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Cukier z wanilią – </w:t>
            </w:r>
            <w:r w:rsidRPr="0019605F">
              <w:rPr>
                <w:bCs/>
                <w:sz w:val="22"/>
                <w:szCs w:val="22"/>
              </w:rPr>
              <w:t>w opakowaniu 30g-40g, z dodatkiem naturalnej wanilii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24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4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24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25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5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5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53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5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6"/>
          <w:trPrChange w:id="255" w:author="Uczeń" w:date="2022-11-24T13:33:00Z">
            <w:trPr>
              <w:gridAfter w:val="0"/>
              <w:trHeight w:val="55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5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5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Sól – </w:t>
            </w:r>
            <w:r w:rsidRPr="0019605F">
              <w:rPr>
                <w:bCs/>
                <w:sz w:val="22"/>
                <w:szCs w:val="22"/>
              </w:rPr>
              <w:t>sodowo – jodowa, ważona, spożywcza, opakowanie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25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25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D63AEA" w:rsidP="00BF1FF2">
            <w:pPr>
              <w:jc w:val="center"/>
            </w:pPr>
            <w:r>
              <w:t>144</w:t>
            </w:r>
          </w:p>
        </w:tc>
        <w:tc>
          <w:tcPr>
            <w:tcW w:w="1247" w:type="dxa"/>
            <w:shd w:val="clear" w:color="auto" w:fill="auto"/>
            <w:vAlign w:val="center"/>
            <w:tcPrChange w:id="26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E45EF"/>
        </w:tc>
        <w:tc>
          <w:tcPr>
            <w:tcW w:w="1021" w:type="dxa"/>
            <w:shd w:val="clear" w:color="auto" w:fill="auto"/>
            <w:vAlign w:val="center"/>
            <w:tcPrChange w:id="26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6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6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64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6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705"/>
          <w:trPrChange w:id="266" w:author="Uczeń" w:date="2022-11-24T13:33:00Z">
            <w:trPr>
              <w:gridAfter w:val="0"/>
              <w:trHeight w:val="70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6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6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Ziele angielskie –</w:t>
            </w:r>
            <w:r w:rsidRPr="0019605F">
              <w:rPr>
                <w:bCs/>
                <w:sz w:val="22"/>
                <w:szCs w:val="22"/>
              </w:rPr>
              <w:t xml:space="preserve"> silny zapach, gorzki korzenny smak typu ,,Prymat”, ,,Kamis” lub równoważny opakowanie jednostkowe 50g</w:t>
            </w:r>
            <w:r w:rsidRPr="0019605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26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7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27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72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27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7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7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76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7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688"/>
          <w:trPrChange w:id="278" w:author="Uczeń" w:date="2022-11-24T13:33:00Z">
            <w:trPr>
              <w:gridAfter w:val="0"/>
              <w:trHeight w:val="68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7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8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Żur – </w:t>
            </w:r>
            <w:r w:rsidRPr="0019605F">
              <w:rPr>
                <w:bCs/>
                <w:sz w:val="22"/>
                <w:szCs w:val="22"/>
              </w:rPr>
              <w:t>skład: mąka żytnia typ-720, woda. Opakowanie słoik: pojemność netto 320ml</w:t>
            </w:r>
          </w:p>
        </w:tc>
        <w:tc>
          <w:tcPr>
            <w:tcW w:w="709" w:type="dxa"/>
            <w:shd w:val="clear" w:color="auto" w:fill="auto"/>
            <w:vAlign w:val="center"/>
            <w:tcPrChange w:id="28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8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250</w:t>
            </w:r>
          </w:p>
        </w:tc>
        <w:tc>
          <w:tcPr>
            <w:tcW w:w="1247" w:type="dxa"/>
            <w:shd w:val="clear" w:color="auto" w:fill="auto"/>
            <w:vAlign w:val="center"/>
            <w:tcPrChange w:id="28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84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28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8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8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88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28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6"/>
          <w:trPrChange w:id="290" w:author="Uczeń" w:date="2022-11-24T13:33:00Z">
            <w:trPr>
              <w:gridAfter w:val="0"/>
              <w:trHeight w:val="55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29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29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Oregano – </w:t>
            </w:r>
            <w:r w:rsidRPr="0019605F">
              <w:rPr>
                <w:bCs/>
                <w:sz w:val="22"/>
                <w:szCs w:val="22"/>
              </w:rPr>
              <w:t>sypki,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bez obcych zapachów, opakowanie jednostkowe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do 20g.</w:t>
            </w:r>
          </w:p>
        </w:tc>
        <w:tc>
          <w:tcPr>
            <w:tcW w:w="709" w:type="dxa"/>
            <w:shd w:val="clear" w:color="auto" w:fill="auto"/>
            <w:vAlign w:val="center"/>
            <w:tcPrChange w:id="29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29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29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296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29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29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29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00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0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4"/>
          <w:trPrChange w:id="302" w:author="Uczeń" w:date="2022-11-24T13:33:00Z">
            <w:trPr>
              <w:gridAfter w:val="0"/>
              <w:trHeight w:val="56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0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0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Sok owocowy – </w:t>
            </w:r>
            <w:r w:rsidRPr="0019605F">
              <w:rPr>
                <w:bCs/>
                <w:sz w:val="22"/>
                <w:szCs w:val="22"/>
              </w:rPr>
              <w:t>sok owocowy 100%, opakowanie jednostkowe – kartonik lub butelka plastikowa 0,25l.</w:t>
            </w:r>
          </w:p>
        </w:tc>
        <w:tc>
          <w:tcPr>
            <w:tcW w:w="709" w:type="dxa"/>
            <w:shd w:val="clear" w:color="auto" w:fill="auto"/>
            <w:vAlign w:val="center"/>
            <w:tcPrChange w:id="30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0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900</w:t>
            </w:r>
          </w:p>
        </w:tc>
        <w:tc>
          <w:tcPr>
            <w:tcW w:w="1247" w:type="dxa"/>
            <w:shd w:val="clear" w:color="auto" w:fill="auto"/>
            <w:vAlign w:val="center"/>
            <w:tcPrChange w:id="30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08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0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1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1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12" w:author="Uczeń" w:date="2022-11-24T13:32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1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44"/>
          <w:trPrChange w:id="314" w:author="Uczeń" w:date="2022-11-24T13:33:00Z">
            <w:trPr>
              <w:gridAfter w:val="0"/>
              <w:trHeight w:val="54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1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1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Bazylia – </w:t>
            </w:r>
            <w:r w:rsidRPr="0019605F">
              <w:rPr>
                <w:bCs/>
                <w:sz w:val="22"/>
                <w:szCs w:val="22"/>
              </w:rPr>
              <w:t>sypki,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bez obcych zapachów, opakowanie jednostkowe do 20g.</w:t>
            </w:r>
          </w:p>
        </w:tc>
        <w:tc>
          <w:tcPr>
            <w:tcW w:w="709" w:type="dxa"/>
            <w:shd w:val="clear" w:color="auto" w:fill="auto"/>
            <w:vAlign w:val="center"/>
            <w:tcPrChange w:id="31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1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31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20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2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2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2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24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2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4"/>
          <w:trPrChange w:id="326" w:author="Uczeń" w:date="2022-11-24T13:33:00Z">
            <w:trPr>
              <w:gridAfter w:val="0"/>
              <w:trHeight w:val="56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2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2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Gałka  muszkatołowa – </w:t>
            </w:r>
            <w:r w:rsidRPr="0019605F">
              <w:rPr>
                <w:bCs/>
                <w:sz w:val="22"/>
                <w:szCs w:val="22"/>
              </w:rPr>
              <w:t>sypki,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bez obcych zapachów, opakowanie jednostkowe do 20g.</w:t>
            </w:r>
          </w:p>
        </w:tc>
        <w:tc>
          <w:tcPr>
            <w:tcW w:w="709" w:type="dxa"/>
            <w:shd w:val="clear" w:color="auto" w:fill="auto"/>
            <w:vAlign w:val="center"/>
            <w:tcPrChange w:id="32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3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33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32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3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3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3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36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3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693"/>
          <w:trPrChange w:id="338" w:author="Uczeń" w:date="2022-11-24T13:33:00Z">
            <w:trPr>
              <w:gridAfter w:val="0"/>
              <w:trHeight w:val="69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3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4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Cynamon mielony – </w:t>
            </w:r>
            <w:r w:rsidRPr="0019605F">
              <w:rPr>
                <w:bCs/>
                <w:sz w:val="22"/>
                <w:szCs w:val="22"/>
              </w:rPr>
              <w:t>typu ,,Prymat”, ,,Kamis” lub równoważny opakowanie jednostkowe 20g</w:t>
            </w:r>
            <w:r w:rsidRPr="0019605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34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4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34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44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4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4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4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48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4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695"/>
          <w:trPrChange w:id="350" w:author="Uczeń" w:date="2022-11-24T13:33:00Z">
            <w:trPr>
              <w:gridAfter w:val="0"/>
              <w:trHeight w:val="169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5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5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Chrzan tarty – </w:t>
            </w:r>
            <w:r w:rsidRPr="0019605F">
              <w:rPr>
                <w:bCs/>
                <w:sz w:val="22"/>
                <w:szCs w:val="22"/>
              </w:rPr>
              <w:t>produkt spożywczy otrzymany ze świeżych pozbawionych skórki tartych korzeni chrzanu, struktura – przetarta masa z zawartością drobnych fragmentów korzeni chrzanu, smak i zapach – charakterystyczny dla chrzanu lekko piekący, kwaśnosłodki, zawartość soli kuchennej nie więcej niż – 2,0%, barwa biała lub biało kremowa, opakowania – słoiki o pojemności 200ml. Bez dodatku octu spirytusowego.</w:t>
            </w:r>
          </w:p>
        </w:tc>
        <w:tc>
          <w:tcPr>
            <w:tcW w:w="709" w:type="dxa"/>
            <w:shd w:val="clear" w:color="auto" w:fill="auto"/>
            <w:vAlign w:val="center"/>
            <w:tcPrChange w:id="35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5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35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56" w:author="Uczeń" w:date="2022-11-24T13:32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5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5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5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60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6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44"/>
          <w:trPrChange w:id="362" w:author="Uczeń" w:date="2022-11-24T13:33:00Z">
            <w:trPr>
              <w:gridAfter w:val="0"/>
              <w:trHeight w:val="54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6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6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Imbir – </w:t>
            </w:r>
            <w:r w:rsidRPr="0019605F">
              <w:rPr>
                <w:bCs/>
                <w:sz w:val="22"/>
                <w:szCs w:val="22"/>
              </w:rPr>
              <w:t>sypki,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bez obcych zapachów, opakowanie jednostkowe do 20g.</w:t>
            </w:r>
          </w:p>
        </w:tc>
        <w:tc>
          <w:tcPr>
            <w:tcW w:w="709" w:type="dxa"/>
            <w:shd w:val="clear" w:color="auto" w:fill="auto"/>
            <w:vAlign w:val="center"/>
            <w:tcPrChange w:id="36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6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36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68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6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7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7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72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7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3386"/>
          <w:trPrChange w:id="374" w:author="Uczeń" w:date="2022-11-24T13:33:00Z">
            <w:trPr>
              <w:gridAfter w:val="0"/>
              <w:trHeight w:val="338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7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7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Ogórek konserwowy – </w:t>
            </w:r>
            <w:r w:rsidRPr="0019605F">
              <w:rPr>
                <w:bCs/>
                <w:sz w:val="22"/>
                <w:szCs w:val="22"/>
              </w:rPr>
              <w:t xml:space="preserve">cukier 5%, sól 2%, woda 22%, przyprawy 1%, produkt spożywczy otrzymany ze świeżych ogórków, przyprawy aromatyczno – smakowe, zalane zalewą octową z dodatkiem soli i cukru, utrwalone przez pasteryzację w opakowaniu hermetycznie zamkniętym, struktura – dość luźno ułożone całe ogórki, jędrne, chrupkie, powierzchnia ogórków wolna od uszkodzeń mechanicznych i plam chorobowych, na przekroju poprzecznym widoczne słabo </w:t>
            </w:r>
            <w:r w:rsidR="0019605F" w:rsidRPr="0019605F">
              <w:rPr>
                <w:bCs/>
                <w:sz w:val="22"/>
                <w:szCs w:val="22"/>
              </w:rPr>
              <w:t>wyk</w:t>
            </w:r>
            <w:r w:rsidR="0019605F">
              <w:rPr>
                <w:bCs/>
                <w:sz w:val="22"/>
                <w:szCs w:val="22"/>
              </w:rPr>
              <w:t>ształcone</w:t>
            </w:r>
            <w:r w:rsidRPr="0019605F">
              <w:rPr>
                <w:bCs/>
                <w:sz w:val="22"/>
                <w:szCs w:val="22"/>
              </w:rPr>
              <w:t xml:space="preserve"> nasiona, ogórki powinny być proste w </w:t>
            </w:r>
            <w:r w:rsidR="0019605F" w:rsidRPr="0019605F">
              <w:rPr>
                <w:bCs/>
                <w:sz w:val="22"/>
                <w:szCs w:val="22"/>
              </w:rPr>
              <w:t>k</w:t>
            </w:r>
            <w:r w:rsidR="0019605F">
              <w:rPr>
                <w:bCs/>
                <w:sz w:val="22"/>
                <w:szCs w:val="22"/>
              </w:rPr>
              <w:t>szta</w:t>
            </w:r>
            <w:r w:rsidR="0019605F" w:rsidRPr="0019605F">
              <w:rPr>
                <w:bCs/>
                <w:sz w:val="22"/>
                <w:szCs w:val="22"/>
              </w:rPr>
              <w:t>łcie</w:t>
            </w:r>
            <w:r w:rsidRPr="0019605F">
              <w:rPr>
                <w:bCs/>
                <w:sz w:val="22"/>
                <w:szCs w:val="22"/>
              </w:rPr>
              <w:t xml:space="preserve"> foremnym zbliżonym do walca o długości od 6cm do 8cm, smak i zapach – charakterystyczny dla ogórków konserwowych słodko – kwaśny z wyczuwalnym smakiem i aromatem przypraw, wygląd zalewy – jasnożółta, klarowna z lekką opalenizną, dopuszcza się osad pochodzący z przypraw (kopru, chrzanu, gorczycy itp.) zawartość soli kuchennej nie więcej niż 1,5% wagi, opakowania – słoiki o pojemności 950ml.</w:t>
            </w:r>
          </w:p>
        </w:tc>
        <w:tc>
          <w:tcPr>
            <w:tcW w:w="709" w:type="dxa"/>
            <w:shd w:val="clear" w:color="auto" w:fill="auto"/>
            <w:vAlign w:val="center"/>
            <w:tcPrChange w:id="37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37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37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80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8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8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8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384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8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71"/>
          <w:trPrChange w:id="386" w:author="Uczeń" w:date="2022-11-24T13:33:00Z">
            <w:trPr>
              <w:gridAfter w:val="0"/>
              <w:trHeight w:val="571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38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38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1451C6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Mąka ziemniaczana – </w:t>
            </w:r>
            <w:r w:rsidRPr="0019605F">
              <w:rPr>
                <w:bCs/>
                <w:sz w:val="22"/>
                <w:szCs w:val="22"/>
              </w:rPr>
              <w:t xml:space="preserve"> typu ,,Kupiec”, ,,Melvit” lub </w:t>
            </w:r>
            <w:del w:id="389" w:author="Uczeń" w:date="2022-11-24T07:25:00Z">
              <w:r w:rsidRPr="0019605F" w:rsidDel="002B41D2">
                <w:rPr>
                  <w:bCs/>
                  <w:sz w:val="22"/>
                  <w:szCs w:val="22"/>
                </w:rPr>
                <w:delText>równorzędne</w:delText>
              </w:r>
            </w:del>
            <w:ins w:id="390" w:author="48692398607" w:date="2022-11-16T01:53:00Z">
              <w:r w:rsidR="00DA73B4">
                <w:rPr>
                  <w:bCs/>
                  <w:sz w:val="22"/>
                  <w:szCs w:val="22"/>
                </w:rPr>
                <w:t>równoważny</w:t>
              </w:r>
            </w:ins>
            <w:r w:rsidRPr="0019605F">
              <w:rPr>
                <w:bCs/>
                <w:sz w:val="22"/>
                <w:szCs w:val="22"/>
              </w:rPr>
              <w:t>, opakowania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39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39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39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394" w:author="Uczeń" w:date="2022-11-24T13:33:00Z">
                <w:pPr>
                  <w:keepNext/>
                  <w:keepLines/>
                  <w:spacing w:before="480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39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39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39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398" w:author="Uczeń" w:date="2022-11-24T13:33:00Z">
                <w:pPr>
                  <w:keepNext/>
                  <w:keepLines/>
                  <w:spacing w:before="480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39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400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0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0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Soda oczyszczona – </w:t>
            </w:r>
            <w:r w:rsidRPr="0019605F">
              <w:rPr>
                <w:bCs/>
                <w:sz w:val="22"/>
                <w:szCs w:val="22"/>
              </w:rPr>
              <w:t>konsystencja sypka, opakowanie 30g.</w:t>
            </w:r>
          </w:p>
        </w:tc>
        <w:tc>
          <w:tcPr>
            <w:tcW w:w="709" w:type="dxa"/>
            <w:shd w:val="clear" w:color="auto" w:fill="auto"/>
            <w:vAlign w:val="center"/>
            <w:tcPrChange w:id="40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0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16</w:t>
            </w:r>
          </w:p>
        </w:tc>
        <w:tc>
          <w:tcPr>
            <w:tcW w:w="1247" w:type="dxa"/>
            <w:shd w:val="clear" w:color="auto" w:fill="auto"/>
            <w:vAlign w:val="center"/>
            <w:tcPrChange w:id="40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06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0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0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0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10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1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280"/>
          <w:trPrChange w:id="412" w:author="Uczeń" w:date="2022-11-24T13:33:00Z">
            <w:trPr>
              <w:gridAfter w:val="0"/>
              <w:trHeight w:val="28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1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1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2B41D2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Curry – </w:t>
            </w:r>
            <w:r w:rsidRPr="0019605F">
              <w:rPr>
                <w:bCs/>
                <w:sz w:val="22"/>
                <w:szCs w:val="22"/>
              </w:rPr>
              <w:t>sypki,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 xml:space="preserve">bez obcych zapachów, opakowanie jednostkowe </w:t>
            </w:r>
            <w:del w:id="415" w:author="Uczeń" w:date="2022-11-24T07:24:00Z">
              <w:r w:rsidRPr="0019605F" w:rsidDel="002B41D2">
                <w:rPr>
                  <w:bCs/>
                  <w:sz w:val="22"/>
                  <w:szCs w:val="22"/>
                </w:rPr>
                <w:delText xml:space="preserve">do </w:delText>
              </w:r>
            </w:del>
            <w:r w:rsidRPr="0019605F">
              <w:rPr>
                <w:bCs/>
                <w:sz w:val="22"/>
                <w:szCs w:val="22"/>
              </w:rPr>
              <w:t>20g.</w:t>
            </w:r>
          </w:p>
        </w:tc>
        <w:tc>
          <w:tcPr>
            <w:tcW w:w="709" w:type="dxa"/>
            <w:shd w:val="clear" w:color="auto" w:fill="auto"/>
            <w:vAlign w:val="center"/>
            <w:tcPrChange w:id="41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1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50</w:t>
            </w:r>
          </w:p>
        </w:tc>
        <w:tc>
          <w:tcPr>
            <w:tcW w:w="1247" w:type="dxa"/>
            <w:shd w:val="clear" w:color="auto" w:fill="auto"/>
            <w:vAlign w:val="center"/>
            <w:tcPrChange w:id="41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19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2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2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2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23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2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425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2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2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Goździki – </w:t>
            </w:r>
            <w:r w:rsidRPr="0019605F">
              <w:rPr>
                <w:bCs/>
                <w:sz w:val="22"/>
                <w:szCs w:val="22"/>
              </w:rPr>
              <w:t>opakowanie 20g.</w:t>
            </w:r>
          </w:p>
        </w:tc>
        <w:tc>
          <w:tcPr>
            <w:tcW w:w="709" w:type="dxa"/>
            <w:shd w:val="clear" w:color="auto" w:fill="auto"/>
            <w:vAlign w:val="center"/>
            <w:tcPrChange w:id="42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2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12</w:t>
            </w:r>
          </w:p>
        </w:tc>
        <w:tc>
          <w:tcPr>
            <w:tcW w:w="1247" w:type="dxa"/>
            <w:shd w:val="clear" w:color="auto" w:fill="auto"/>
            <w:vAlign w:val="center"/>
            <w:tcPrChange w:id="43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31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3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3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3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35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36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4"/>
          <w:trPrChange w:id="437" w:author="Uczeń" w:date="2022-11-24T13:33:00Z">
            <w:trPr>
              <w:gridAfter w:val="0"/>
              <w:trHeight w:val="56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3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3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>Sos do spaghetti w słoiku – boloński</w:t>
            </w:r>
            <w:r w:rsidRPr="0019605F">
              <w:rPr>
                <w:bCs/>
                <w:sz w:val="22"/>
                <w:szCs w:val="22"/>
              </w:rPr>
              <w:t xml:space="preserve"> skład: pomidory(156g pomidorów użyto do wyprodukowania 100 g produktu), woda, cebula,(10%),cukier, przecier jabłkowy, olej rzepakowy, skrobia kukurydziana, zioła (w tym oregano), czosnek, bez konserwantów, opakowanie słoik o pojemności 350ml. Typu „Łowicz lub równoważny.</w:t>
            </w:r>
          </w:p>
        </w:tc>
        <w:tc>
          <w:tcPr>
            <w:tcW w:w="709" w:type="dxa"/>
            <w:shd w:val="clear" w:color="auto" w:fill="auto"/>
            <w:vAlign w:val="center"/>
            <w:tcPrChange w:id="44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4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2F5D6F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44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43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4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4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46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47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48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37"/>
          <w:trPrChange w:id="449" w:author="Uczeń" w:date="2022-11-24T13:33:00Z">
            <w:trPr>
              <w:gridAfter w:val="0"/>
              <w:trHeight w:val="53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50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51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  <w:tcPrChange w:id="45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5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044911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45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55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5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5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5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59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60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9"/>
          <w:trPrChange w:id="461" w:author="Uczeń" w:date="2022-11-24T13:33:00Z">
            <w:trPr>
              <w:gridAfter w:val="0"/>
              <w:trHeight w:val="559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6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6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Marmolada róża – </w:t>
            </w:r>
            <w:r w:rsidRPr="0019605F">
              <w:rPr>
                <w:bCs/>
                <w:sz w:val="22"/>
                <w:szCs w:val="22"/>
              </w:rPr>
              <w:t>konsystencja jednorodna, opakowanie jednostkowe – słoik 950g.</w:t>
            </w:r>
          </w:p>
        </w:tc>
        <w:tc>
          <w:tcPr>
            <w:tcW w:w="709" w:type="dxa"/>
            <w:shd w:val="clear" w:color="auto" w:fill="auto"/>
            <w:vAlign w:val="center"/>
            <w:tcPrChange w:id="46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6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54</w:t>
            </w:r>
          </w:p>
        </w:tc>
        <w:tc>
          <w:tcPr>
            <w:tcW w:w="1247" w:type="dxa"/>
            <w:shd w:val="clear" w:color="auto" w:fill="auto"/>
            <w:vAlign w:val="center"/>
            <w:tcPrChange w:id="46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67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6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6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7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71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7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473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7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7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Kasza manna – </w:t>
            </w:r>
            <w:r w:rsidRPr="0019605F">
              <w:rPr>
                <w:bCs/>
                <w:sz w:val="22"/>
                <w:szCs w:val="22"/>
              </w:rPr>
              <w:t>produkt sypki, pakowany po 1000g.</w:t>
            </w:r>
          </w:p>
        </w:tc>
        <w:tc>
          <w:tcPr>
            <w:tcW w:w="709" w:type="dxa"/>
            <w:shd w:val="clear" w:color="auto" w:fill="auto"/>
            <w:vAlign w:val="center"/>
            <w:tcPrChange w:id="47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47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8A19AB" w:rsidP="00BF1FF2">
            <w:pPr>
              <w:jc w:val="center"/>
            </w:pPr>
            <w: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tcPrChange w:id="47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79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8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8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8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83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8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29"/>
          <w:trPrChange w:id="485" w:author="Uczeń" w:date="2022-11-24T13:33:00Z">
            <w:trPr>
              <w:gridAfter w:val="0"/>
              <w:trHeight w:val="829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8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8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Koncentrat  - barszcz czerwony – </w:t>
            </w:r>
            <w:r w:rsidRPr="0019605F">
              <w:rPr>
                <w:bCs/>
                <w:sz w:val="22"/>
                <w:szCs w:val="22"/>
              </w:rPr>
              <w:t xml:space="preserve">zawartość: zagęszczony sok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 xml:space="preserve">z buraków ćwikłowych (59,3) opakowanie jednostkowe: butelka szklana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o pojemności 300ml.</w:t>
            </w:r>
          </w:p>
        </w:tc>
        <w:tc>
          <w:tcPr>
            <w:tcW w:w="709" w:type="dxa"/>
            <w:shd w:val="clear" w:color="auto" w:fill="auto"/>
            <w:vAlign w:val="center"/>
            <w:tcPrChange w:id="48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48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49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91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49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49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49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495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496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497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49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49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CE5F68" w:rsidP="00F66F45">
            <w:pPr>
              <w:spacing w:line="229" w:lineRule="exact"/>
              <w:jc w:val="both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>Kasza pęczak</w:t>
            </w:r>
            <w:r w:rsidR="00E81530" w:rsidRPr="0019605F">
              <w:rPr>
                <w:b/>
                <w:bCs/>
                <w:sz w:val="22"/>
                <w:szCs w:val="22"/>
              </w:rPr>
              <w:t xml:space="preserve"> – </w:t>
            </w:r>
            <w:r w:rsidR="00E81530" w:rsidRPr="0019605F">
              <w:rPr>
                <w:bCs/>
                <w:sz w:val="22"/>
                <w:szCs w:val="22"/>
              </w:rPr>
              <w:t xml:space="preserve">produkt sypki, pakowany po </w:t>
            </w:r>
            <w:r w:rsidR="00044911">
              <w:rPr>
                <w:bCs/>
                <w:sz w:val="22"/>
                <w:szCs w:val="22"/>
              </w:rPr>
              <w:t>5kg</w:t>
            </w:r>
            <w:r w:rsidR="00E81530"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50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50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8A19AB" w:rsidP="00BF1FF2">
            <w:pPr>
              <w:jc w:val="center"/>
            </w:pPr>
            <w:r>
              <w:t>40</w:t>
            </w:r>
          </w:p>
        </w:tc>
        <w:tc>
          <w:tcPr>
            <w:tcW w:w="1247" w:type="dxa"/>
            <w:shd w:val="clear" w:color="auto" w:fill="auto"/>
            <w:vAlign w:val="center"/>
            <w:tcPrChange w:id="50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03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0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0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06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07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08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47"/>
          <w:trPrChange w:id="509" w:author="Uczeń" w:date="2022-11-24T13:33:00Z">
            <w:trPr>
              <w:gridAfter w:val="0"/>
              <w:trHeight w:val="84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10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11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Makaron Krajanka 5 – jajeczny – </w:t>
            </w:r>
            <w:r w:rsidRPr="0019605F">
              <w:rPr>
                <w:bCs/>
                <w:sz w:val="22"/>
                <w:szCs w:val="22"/>
              </w:rPr>
              <w:t xml:space="preserve">po ugotowaniu konsystencja stała nie powinien się sklejać, bez dodatków i ulepszaczy. Opakowanie jednostkowe </w:t>
            </w:r>
            <w:r w:rsidR="00FA7E72">
              <w:rPr>
                <w:bCs/>
                <w:sz w:val="22"/>
                <w:szCs w:val="22"/>
              </w:rPr>
              <w:t>5kg</w:t>
            </w:r>
          </w:p>
        </w:tc>
        <w:tc>
          <w:tcPr>
            <w:tcW w:w="709" w:type="dxa"/>
            <w:shd w:val="clear" w:color="auto" w:fill="auto"/>
            <w:vAlign w:val="center"/>
            <w:tcPrChange w:id="51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51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A7E72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51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15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1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1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1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19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20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2"/>
          <w:trPrChange w:id="521" w:author="Uczeń" w:date="2022-11-24T13:33:00Z">
            <w:trPr>
              <w:gridAfter w:val="0"/>
              <w:trHeight w:val="562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2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2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Herbata miętowa, ziołowa – </w:t>
            </w:r>
            <w:r w:rsidRPr="0019605F">
              <w:rPr>
                <w:bCs/>
                <w:sz w:val="22"/>
                <w:szCs w:val="22"/>
              </w:rPr>
              <w:t>torebki ekspresowe, opakowanie jednostkowe zawierające nie mniej niż 30 saszetek.</w:t>
            </w:r>
          </w:p>
        </w:tc>
        <w:tc>
          <w:tcPr>
            <w:tcW w:w="709" w:type="dxa"/>
            <w:shd w:val="clear" w:color="auto" w:fill="auto"/>
            <w:vAlign w:val="center"/>
            <w:tcPrChange w:id="52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  <w:r w:rsidRPr="0019605F">
              <w:t>op.</w:t>
            </w:r>
          </w:p>
        </w:tc>
        <w:tc>
          <w:tcPr>
            <w:tcW w:w="992" w:type="dxa"/>
            <w:shd w:val="clear" w:color="auto" w:fill="auto"/>
            <w:vAlign w:val="center"/>
            <w:tcPrChange w:id="52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140</w:t>
            </w:r>
          </w:p>
        </w:tc>
        <w:tc>
          <w:tcPr>
            <w:tcW w:w="1247" w:type="dxa"/>
            <w:shd w:val="clear" w:color="auto" w:fill="auto"/>
            <w:vAlign w:val="center"/>
            <w:tcPrChange w:id="52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27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2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2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3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31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32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533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3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3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Herbata czarna ekspresowa- </w:t>
            </w:r>
            <w:r w:rsidRPr="0019605F">
              <w:rPr>
                <w:bCs/>
                <w:sz w:val="22"/>
                <w:szCs w:val="22"/>
              </w:rPr>
              <w:t>po zaparzeniu esencjonalny napar, wyraźnie wyczuwalny smak, opakowanie jednostkowe zawierające nie mniej niż 100 saszetek.</w:t>
            </w:r>
          </w:p>
        </w:tc>
        <w:tc>
          <w:tcPr>
            <w:tcW w:w="709" w:type="dxa"/>
            <w:shd w:val="clear" w:color="auto" w:fill="auto"/>
            <w:vAlign w:val="center"/>
            <w:tcPrChange w:id="53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  <w:r w:rsidRPr="0019605F">
              <w:t>op.</w:t>
            </w:r>
          </w:p>
        </w:tc>
        <w:tc>
          <w:tcPr>
            <w:tcW w:w="992" w:type="dxa"/>
            <w:shd w:val="clear" w:color="auto" w:fill="auto"/>
            <w:vAlign w:val="center"/>
            <w:tcPrChange w:id="53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53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39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4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4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4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43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44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545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4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4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Ocet winny – </w:t>
            </w:r>
            <w:r w:rsidRPr="0019605F">
              <w:rPr>
                <w:bCs/>
                <w:sz w:val="22"/>
                <w:szCs w:val="22"/>
              </w:rPr>
              <w:t>jabłkowy poj. 250ml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54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54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6C1E9F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55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55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5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5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54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5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77"/>
          <w:trPrChange w:id="556" w:author="Uczeń" w:date="2022-11-24T13:33:00Z">
            <w:trPr>
              <w:gridAfter w:val="0"/>
              <w:trHeight w:val="57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5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5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Przyprawa warzywna – </w:t>
            </w:r>
            <w:r w:rsidRPr="0019605F">
              <w:rPr>
                <w:bCs/>
                <w:sz w:val="22"/>
                <w:szCs w:val="22"/>
              </w:rPr>
              <w:t>nie zawierająca soli i glutaminianu sodu, mieszanka sypka, opakowanie jednostkowe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55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56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30</w:t>
            </w:r>
          </w:p>
        </w:tc>
        <w:tc>
          <w:tcPr>
            <w:tcW w:w="1247" w:type="dxa"/>
            <w:shd w:val="clear" w:color="auto" w:fill="auto"/>
            <w:vAlign w:val="center"/>
            <w:tcPrChange w:id="56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62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6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6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6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66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6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568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6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7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Cukier puder – </w:t>
            </w:r>
            <w:r w:rsidRPr="0019605F">
              <w:rPr>
                <w:bCs/>
                <w:sz w:val="22"/>
                <w:szCs w:val="22"/>
              </w:rPr>
              <w:t>opakowanie jednostkowe 0,5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 xml:space="preserve"> – 1</w:t>
            </w:r>
            <w:r w:rsidR="0019605F">
              <w:rPr>
                <w:bCs/>
                <w:sz w:val="22"/>
                <w:szCs w:val="22"/>
              </w:rPr>
              <w:t>kg.</w:t>
            </w:r>
            <w:r w:rsidRP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57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57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FF7696" w:rsidP="00BF1FF2">
            <w:pPr>
              <w:jc w:val="center"/>
            </w:pPr>
            <w:r>
              <w:t>40</w:t>
            </w:r>
          </w:p>
        </w:tc>
        <w:tc>
          <w:tcPr>
            <w:tcW w:w="1247" w:type="dxa"/>
            <w:shd w:val="clear" w:color="auto" w:fill="auto"/>
            <w:vAlign w:val="center"/>
            <w:tcPrChange w:id="57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74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7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7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7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78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7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975"/>
          <w:trPrChange w:id="580" w:author="Uczeń" w:date="2022-11-24T13:33:00Z">
            <w:trPr>
              <w:gridAfter w:val="0"/>
              <w:trHeight w:val="97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8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8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Oliwa z oliwek – </w:t>
            </w:r>
            <w:r w:rsidRPr="0019605F">
              <w:rPr>
                <w:bCs/>
                <w:sz w:val="22"/>
                <w:szCs w:val="22"/>
              </w:rPr>
              <w:t>exstra virgin z pierwszego tłoczenia uzyskana bezpośrednio z oliwek i wyłącznie za pomocą środków mechanicznych, zawierające tłuszcze w tym kwasy nasycone, opakowanie jednostkowe 750ml-1l.</w:t>
            </w:r>
          </w:p>
        </w:tc>
        <w:tc>
          <w:tcPr>
            <w:tcW w:w="709" w:type="dxa"/>
            <w:shd w:val="clear" w:color="auto" w:fill="auto"/>
            <w:vAlign w:val="center"/>
            <w:tcPrChange w:id="58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  <w:r w:rsidRPr="0019605F">
              <w:t>l</w:t>
            </w:r>
          </w:p>
        </w:tc>
        <w:tc>
          <w:tcPr>
            <w:tcW w:w="992" w:type="dxa"/>
            <w:shd w:val="clear" w:color="auto" w:fill="auto"/>
            <w:vAlign w:val="center"/>
            <w:tcPrChange w:id="58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6C1E9F" w:rsidP="00BF1FF2">
            <w:pPr>
              <w:jc w:val="center"/>
            </w:pPr>
            <w: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tcPrChange w:id="58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86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8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58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58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90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59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8"/>
          <w:trPrChange w:id="592" w:author="Uczeń" w:date="2022-11-24T13:33:00Z">
            <w:trPr>
              <w:gridAfter w:val="0"/>
              <w:trHeight w:val="55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59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59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Przyprawa do kurczaka - </w:t>
            </w:r>
            <w:r w:rsidRPr="0019605F">
              <w:rPr>
                <w:bCs/>
                <w:sz w:val="22"/>
                <w:szCs w:val="22"/>
              </w:rPr>
              <w:t>typu ,,Prymat” ,,Kamis” lub równoważne,  opakowanie jednostkowe nie mniej niż 20g bez glutaminianu sodu.</w:t>
            </w:r>
          </w:p>
        </w:tc>
        <w:tc>
          <w:tcPr>
            <w:tcW w:w="709" w:type="dxa"/>
            <w:shd w:val="clear" w:color="auto" w:fill="auto"/>
            <w:vAlign w:val="center"/>
            <w:tcPrChange w:id="59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59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59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598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59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0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0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02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0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1"/>
          <w:trPrChange w:id="604" w:author="Uczeń" w:date="2022-11-24T13:33:00Z">
            <w:trPr>
              <w:gridAfter w:val="0"/>
              <w:trHeight w:val="551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0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0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Ciasteczka owsiane – </w:t>
            </w:r>
            <w:r w:rsidRPr="0019605F">
              <w:rPr>
                <w:bCs/>
                <w:sz w:val="22"/>
                <w:szCs w:val="22"/>
              </w:rPr>
              <w:t>owies 62,3% (płatki owsiane , mąka owsiana pełnoziarnista) mas 130g.</w:t>
            </w:r>
            <w:r w:rsidRPr="0019605F">
              <w:rPr>
                <w:b/>
                <w:bCs/>
                <w:sz w:val="22"/>
                <w:szCs w:val="22"/>
              </w:rPr>
              <w:t xml:space="preserve"> </w:t>
            </w:r>
            <w:r w:rsidRPr="0019605F">
              <w:rPr>
                <w:bCs/>
                <w:sz w:val="22"/>
                <w:szCs w:val="22"/>
              </w:rPr>
              <w:t>zawartość cukru do 15g/100g produktu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0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0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300</w:t>
            </w:r>
          </w:p>
        </w:tc>
        <w:tc>
          <w:tcPr>
            <w:tcW w:w="1247" w:type="dxa"/>
            <w:shd w:val="clear" w:color="auto" w:fill="auto"/>
            <w:vAlign w:val="center"/>
            <w:tcPrChange w:id="60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10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1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1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1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14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1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45"/>
          <w:trPrChange w:id="616" w:author="Uczeń" w:date="2022-11-24T13:33:00Z">
            <w:trPr>
              <w:gridAfter w:val="0"/>
              <w:trHeight w:val="54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1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1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Baton muli orzechowy oraz oblany czekoladą – </w:t>
            </w:r>
            <w:r w:rsidRPr="0019605F">
              <w:rPr>
                <w:bCs/>
                <w:sz w:val="22"/>
                <w:szCs w:val="22"/>
              </w:rPr>
              <w:t>masa 40g. zawartość cukru do 15g/100g produktu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1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2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300</w:t>
            </w:r>
          </w:p>
        </w:tc>
        <w:tc>
          <w:tcPr>
            <w:tcW w:w="1247" w:type="dxa"/>
            <w:shd w:val="clear" w:color="auto" w:fill="auto"/>
            <w:vAlign w:val="center"/>
            <w:tcPrChange w:id="62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22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2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2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2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26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2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4"/>
          <w:trPrChange w:id="628" w:author="Uczeń" w:date="2022-11-24T13:33:00Z">
            <w:trPr>
              <w:gridAfter w:val="0"/>
              <w:trHeight w:val="55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2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3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Baton crunchy  orzechami i migdałami – </w:t>
            </w:r>
            <w:r w:rsidRPr="0019605F">
              <w:rPr>
                <w:bCs/>
                <w:sz w:val="22"/>
                <w:szCs w:val="22"/>
              </w:rPr>
              <w:t>masa 35g. oraz batony z owocami  o masie 40g. zawartość cukru do 15g/100g produktu</w:t>
            </w:r>
          </w:p>
        </w:tc>
        <w:tc>
          <w:tcPr>
            <w:tcW w:w="709" w:type="dxa"/>
            <w:shd w:val="clear" w:color="auto" w:fill="auto"/>
            <w:vAlign w:val="center"/>
            <w:tcPrChange w:id="63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3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300</w:t>
            </w:r>
          </w:p>
        </w:tc>
        <w:tc>
          <w:tcPr>
            <w:tcW w:w="1247" w:type="dxa"/>
            <w:shd w:val="clear" w:color="auto" w:fill="auto"/>
            <w:vAlign w:val="center"/>
            <w:tcPrChange w:id="63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34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3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3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3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38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3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76"/>
          <w:trPrChange w:id="640" w:author="Uczeń" w:date="2022-11-24T13:33:00Z">
            <w:trPr>
              <w:gridAfter w:val="0"/>
              <w:trHeight w:val="57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4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4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Passata pomidorowa- </w:t>
            </w:r>
            <w:r w:rsidRPr="0019605F">
              <w:rPr>
                <w:bCs/>
                <w:sz w:val="22"/>
                <w:szCs w:val="22"/>
              </w:rPr>
              <w:t>100% pomidorów,180g pomidorów na 100g produktu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4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4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64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46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4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4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4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50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5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5"/>
          <w:trPrChange w:id="652" w:author="Uczeń" w:date="2022-11-24T13:33:00Z">
            <w:trPr>
              <w:gridAfter w:val="0"/>
              <w:trHeight w:val="55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5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5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Pomidory krojone bez skóry- </w:t>
            </w:r>
            <w:r w:rsidRPr="0019605F">
              <w:rPr>
                <w:bCs/>
                <w:sz w:val="22"/>
                <w:szCs w:val="22"/>
              </w:rPr>
              <w:t>65% pomidory bez skóry, zagęszczony sok pomidorowy, opakowanie łatwo otwierające się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5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5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150</w:t>
            </w:r>
          </w:p>
        </w:tc>
        <w:tc>
          <w:tcPr>
            <w:tcW w:w="1247" w:type="dxa"/>
            <w:shd w:val="clear" w:color="auto" w:fill="auto"/>
            <w:vAlign w:val="center"/>
            <w:tcPrChange w:id="65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58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5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6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6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62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6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PrChange w:id="664" w:author="Uczeń" w:date="2022-11-24T13:33:00Z">
            <w:trPr>
              <w:gridAfter w:val="0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6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6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Makaron zacierka- </w:t>
            </w:r>
            <w:r w:rsidRPr="0019605F">
              <w:rPr>
                <w:bCs/>
                <w:sz w:val="22"/>
                <w:szCs w:val="22"/>
              </w:rPr>
              <w:t>typu Lubella lub równoważny, opakowanie 250g</w:t>
            </w:r>
          </w:p>
        </w:tc>
        <w:tc>
          <w:tcPr>
            <w:tcW w:w="709" w:type="dxa"/>
            <w:shd w:val="clear" w:color="auto" w:fill="auto"/>
            <w:vAlign w:val="center"/>
            <w:tcPrChange w:id="66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6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120</w:t>
            </w:r>
          </w:p>
        </w:tc>
        <w:tc>
          <w:tcPr>
            <w:tcW w:w="1247" w:type="dxa"/>
            <w:shd w:val="clear" w:color="auto" w:fill="auto"/>
            <w:vAlign w:val="center"/>
            <w:tcPrChange w:id="66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70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7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7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7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74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7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6"/>
          <w:trPrChange w:id="676" w:author="Uczeń" w:date="2022-11-24T13:33:00Z">
            <w:trPr>
              <w:gridAfter w:val="0"/>
              <w:trHeight w:val="556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7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7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Mus owocowy- </w:t>
            </w:r>
            <w:r w:rsidRPr="0019605F">
              <w:rPr>
                <w:bCs/>
                <w:sz w:val="22"/>
                <w:szCs w:val="22"/>
              </w:rPr>
              <w:t xml:space="preserve">różne smaki, typu Kubuś. Opakowanie 100g,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do bezpośredniego podania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7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8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BF1FF2" w:rsidP="00BF1FF2">
            <w:pPr>
              <w:jc w:val="center"/>
            </w:pPr>
            <w:r>
              <w:t>300</w:t>
            </w:r>
          </w:p>
        </w:tc>
        <w:tc>
          <w:tcPr>
            <w:tcW w:w="1247" w:type="dxa"/>
            <w:shd w:val="clear" w:color="auto" w:fill="auto"/>
            <w:vAlign w:val="center"/>
            <w:tcPrChange w:id="68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82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8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8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8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86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8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1117"/>
          <w:trPrChange w:id="688" w:author="Uczeń" w:date="2022-11-24T13:33:00Z">
            <w:trPr>
              <w:gridAfter w:val="0"/>
              <w:trHeight w:val="111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68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69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Czosnek granulowany- </w:t>
            </w:r>
            <w:r w:rsidRPr="0019605F">
              <w:rPr>
                <w:bCs/>
                <w:sz w:val="22"/>
                <w:szCs w:val="22"/>
              </w:rPr>
              <w:t>charakterystyczny smak, swoisty zapach dla czosnku, konsystencja sypka. Opakowanie jednostkowe 20g, bez dodatków soli/sodu, cukru i substancji słodzących, typu Kamis lub równoważny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69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69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69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94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69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69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69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698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69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49"/>
          <w:trPrChange w:id="700" w:author="Uczeń" w:date="2022-11-24T13:33:00Z">
            <w:trPr>
              <w:gridAfter w:val="0"/>
              <w:trHeight w:val="849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0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0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Rodzynki królewskie- </w:t>
            </w:r>
            <w:r w:rsidRPr="0019605F">
              <w:rPr>
                <w:bCs/>
                <w:sz w:val="22"/>
                <w:szCs w:val="22"/>
              </w:rPr>
              <w:t>smak słodki, nie siarkowane, bez dodatku cukrów i substancji słodzących. Opakowanie 100g typu Bakalland lub równoważne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0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0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175</w:t>
            </w:r>
          </w:p>
        </w:tc>
        <w:tc>
          <w:tcPr>
            <w:tcW w:w="1247" w:type="dxa"/>
            <w:shd w:val="clear" w:color="auto" w:fill="auto"/>
            <w:vAlign w:val="center"/>
            <w:tcPrChange w:id="70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06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0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0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0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10" w:author="Uczeń" w:date="2022-11-24T13:33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1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847"/>
          <w:trPrChange w:id="712" w:author="Uczeń" w:date="2022-11-24T13:33:00Z">
            <w:trPr>
              <w:gridAfter w:val="0"/>
              <w:trHeight w:val="847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1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1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Ryż do risotto, arborio- </w:t>
            </w:r>
            <w:r w:rsidRPr="0019605F">
              <w:rPr>
                <w:bCs/>
                <w:sz w:val="22"/>
                <w:szCs w:val="22"/>
              </w:rPr>
              <w:t xml:space="preserve">produkt sypki, ziarna nie uszkodzone zdrowe, bez zanieczyszczeń, pakowane hermetycznie. Typu Kupiec lub równoważne 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1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71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24</w:t>
            </w:r>
          </w:p>
        </w:tc>
        <w:tc>
          <w:tcPr>
            <w:tcW w:w="1247" w:type="dxa"/>
            <w:shd w:val="clear" w:color="auto" w:fill="auto"/>
            <w:vAlign w:val="center"/>
            <w:tcPrChange w:id="71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18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1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2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2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22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2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48"/>
          <w:trPrChange w:id="724" w:author="Uczeń" w:date="2022-11-24T13:33:00Z">
            <w:trPr>
              <w:gridAfter w:val="0"/>
              <w:trHeight w:val="54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2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2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Żurawina suszona- </w:t>
            </w:r>
            <w:r w:rsidRPr="0019605F">
              <w:rPr>
                <w:bCs/>
                <w:sz w:val="22"/>
                <w:szCs w:val="22"/>
              </w:rPr>
              <w:t xml:space="preserve">opakowanie 100g, bez dodatków cukru </w:t>
            </w:r>
            <w:r w:rsidR="00F66F45" w:rsidRPr="0019605F">
              <w:rPr>
                <w:bCs/>
                <w:sz w:val="22"/>
                <w:szCs w:val="22"/>
              </w:rPr>
              <w:br/>
            </w:r>
            <w:r w:rsidRPr="0019605F">
              <w:rPr>
                <w:bCs/>
                <w:sz w:val="22"/>
                <w:szCs w:val="22"/>
              </w:rPr>
              <w:t>i substancji słodzących, typu Bakalland lub równoważny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2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2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175</w:t>
            </w:r>
          </w:p>
        </w:tc>
        <w:tc>
          <w:tcPr>
            <w:tcW w:w="1247" w:type="dxa"/>
            <w:shd w:val="clear" w:color="auto" w:fill="auto"/>
            <w:vAlign w:val="center"/>
            <w:tcPrChange w:id="72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30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3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3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3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34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3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1"/>
          <w:trPrChange w:id="736" w:author="Uczeń" w:date="2022-11-24T13:33:00Z">
            <w:trPr>
              <w:gridAfter w:val="0"/>
              <w:trHeight w:val="561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3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3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Kminek mielony- </w:t>
            </w:r>
            <w:r w:rsidRPr="0019605F">
              <w:rPr>
                <w:bCs/>
                <w:sz w:val="22"/>
                <w:szCs w:val="22"/>
              </w:rPr>
              <w:t>opakowanie jednostkowe 20g, bez dodatków soli, typu Prymat lub równoważny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3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4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12</w:t>
            </w:r>
          </w:p>
        </w:tc>
        <w:tc>
          <w:tcPr>
            <w:tcW w:w="1247" w:type="dxa"/>
            <w:shd w:val="clear" w:color="auto" w:fill="auto"/>
            <w:vAlign w:val="center"/>
            <w:tcPrChange w:id="74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42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4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4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4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46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47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68"/>
          <w:trPrChange w:id="748" w:author="Uczeń" w:date="2022-11-24T13:33:00Z">
            <w:trPr>
              <w:gridAfter w:val="0"/>
              <w:trHeight w:val="568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4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5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Morele suszone- </w:t>
            </w:r>
            <w:r w:rsidRPr="0019605F">
              <w:rPr>
                <w:bCs/>
                <w:sz w:val="22"/>
                <w:szCs w:val="22"/>
              </w:rPr>
              <w:t>opakowanie 100g, owoce całe bez pestek, typu Bakalland lub równoważne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5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3A5FBC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5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175</w:t>
            </w:r>
          </w:p>
        </w:tc>
        <w:tc>
          <w:tcPr>
            <w:tcW w:w="1247" w:type="dxa"/>
            <w:shd w:val="clear" w:color="auto" w:fill="auto"/>
            <w:vAlign w:val="center"/>
            <w:tcPrChange w:id="75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54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5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5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5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58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59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14"/>
          <w:trPrChange w:id="760" w:author="Uczeń" w:date="2022-11-24T13:33:00Z">
            <w:trPr>
              <w:gridAfter w:val="0"/>
              <w:trHeight w:val="514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6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6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Miód- </w:t>
            </w:r>
            <w:r w:rsidRPr="0019605F">
              <w:rPr>
                <w:bCs/>
                <w:sz w:val="22"/>
                <w:szCs w:val="22"/>
              </w:rPr>
              <w:t>rodzaj pszczeli naturalny, wielokwiatowy, polski, opakowanie- słoik 1000g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63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6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15</w:t>
            </w:r>
          </w:p>
        </w:tc>
        <w:tc>
          <w:tcPr>
            <w:tcW w:w="1247" w:type="dxa"/>
            <w:shd w:val="clear" w:color="auto" w:fill="auto"/>
            <w:vAlign w:val="center"/>
            <w:tcPrChange w:id="765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66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6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68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69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70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71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735"/>
          <w:trPrChange w:id="772" w:author="Uczeń" w:date="2022-11-24T13:33:00Z">
            <w:trPr>
              <w:gridAfter w:val="0"/>
              <w:trHeight w:val="735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73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74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Kurkuma- </w:t>
            </w:r>
            <w:r w:rsidRPr="0019605F">
              <w:rPr>
                <w:bCs/>
                <w:sz w:val="22"/>
                <w:szCs w:val="22"/>
              </w:rPr>
              <w:t>smak ostro-słodki w kolorze pomarańczowym, konsystencja sypka, bez obcych zapachów, opakowanie jednostkowe 20g, typu Prymat lub równoważne</w:t>
            </w:r>
            <w:r w:rsidR="0019605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75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77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tcPrChange w:id="777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78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7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8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81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82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83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E81530" w:rsidRPr="0019605F" w:rsidTr="001000AB">
        <w:trPr>
          <w:trHeight w:val="559"/>
          <w:trPrChange w:id="784" w:author="Uczeń" w:date="2022-11-24T13:33:00Z">
            <w:trPr>
              <w:gridAfter w:val="0"/>
              <w:trHeight w:val="559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8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8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Ryż biały- </w:t>
            </w:r>
            <w:r w:rsidRPr="0019605F">
              <w:rPr>
                <w:bCs/>
                <w:sz w:val="22"/>
                <w:szCs w:val="22"/>
              </w:rPr>
              <w:t>produkt sypki, ziarna nie uszkodzone zdrowe, bez zanieczyszczeń, pakowane hermetyc</w:t>
            </w:r>
            <w:r w:rsidR="0019605F">
              <w:rPr>
                <w:bCs/>
                <w:sz w:val="22"/>
                <w:szCs w:val="22"/>
              </w:rPr>
              <w:t>znie. Typu Kupiec lub równoważne.</w:t>
            </w:r>
            <w:r w:rsidR="000F45A6" w:rsidRPr="0019605F">
              <w:rPr>
                <w:bCs/>
                <w:sz w:val="22"/>
                <w:szCs w:val="22"/>
              </w:rPr>
              <w:t xml:space="preserve"> , pakowany </w:t>
            </w:r>
            <w:r w:rsidR="000F45A6">
              <w:rPr>
                <w:bCs/>
                <w:sz w:val="22"/>
                <w:szCs w:val="22"/>
              </w:rPr>
              <w:t>od</w:t>
            </w:r>
            <w:r w:rsidR="000F45A6" w:rsidRPr="0019605F">
              <w:rPr>
                <w:bCs/>
                <w:sz w:val="22"/>
                <w:szCs w:val="22"/>
              </w:rPr>
              <w:t xml:space="preserve"> 500g</w:t>
            </w:r>
            <w:r w:rsidR="000F45A6">
              <w:rPr>
                <w:bCs/>
                <w:sz w:val="22"/>
                <w:szCs w:val="22"/>
              </w:rPr>
              <w:t>-5kg</w:t>
            </w:r>
          </w:p>
        </w:tc>
        <w:tc>
          <w:tcPr>
            <w:tcW w:w="709" w:type="dxa"/>
            <w:shd w:val="clear" w:color="auto" w:fill="auto"/>
            <w:vAlign w:val="center"/>
            <w:tcPrChange w:id="78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19605F" w:rsidP="00BF1FF2">
            <w:pPr>
              <w:jc w:val="center"/>
            </w:pPr>
            <w:r>
              <w:t>kg.</w:t>
            </w:r>
          </w:p>
        </w:tc>
        <w:tc>
          <w:tcPr>
            <w:tcW w:w="992" w:type="dxa"/>
            <w:shd w:val="clear" w:color="auto" w:fill="auto"/>
            <w:vAlign w:val="center"/>
            <w:tcPrChange w:id="78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7603C0" w:rsidP="00BF1FF2">
            <w:pPr>
              <w:jc w:val="center"/>
            </w:pPr>
            <w:r>
              <w:t>20</w:t>
            </w:r>
          </w:p>
        </w:tc>
        <w:tc>
          <w:tcPr>
            <w:tcW w:w="1247" w:type="dxa"/>
            <w:shd w:val="clear" w:color="auto" w:fill="auto"/>
            <w:vAlign w:val="center"/>
            <w:tcPrChange w:id="78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90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79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79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79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794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795" w:author="Uczeń" w:date="2022-11-24T13:33:00Z">
              <w:tcPr>
                <w:tcW w:w="1417" w:type="dxa"/>
                <w:gridSpan w:val="2"/>
              </w:tcPr>
            </w:tcPrChange>
          </w:tcPr>
          <w:p w:rsidR="00E81530" w:rsidRPr="0019605F" w:rsidRDefault="00E81530" w:rsidP="00BF1FF2">
            <w:pPr>
              <w:spacing w:line="360" w:lineRule="auto"/>
              <w:jc w:val="center"/>
            </w:pPr>
          </w:p>
        </w:tc>
      </w:tr>
      <w:tr w:rsidR="00993F2E" w:rsidRPr="0019605F" w:rsidTr="001000AB">
        <w:trPr>
          <w:trHeight w:val="553"/>
          <w:trPrChange w:id="79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79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993F2E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79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993F2E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19605F">
              <w:rPr>
                <w:b/>
                <w:bCs/>
                <w:sz w:val="22"/>
                <w:szCs w:val="22"/>
              </w:rPr>
              <w:t xml:space="preserve">Grzanki tradycyjne- </w:t>
            </w:r>
            <w:r w:rsidRPr="0019605F">
              <w:rPr>
                <w:sz w:val="22"/>
                <w:szCs w:val="22"/>
              </w:rPr>
              <w:t>chrupiące grzanki o tradycyjnym domowym smaku, złocistej barwie i zapachu świeżego pieczywa, opakowanie 150g</w:t>
            </w:r>
            <w:r w:rsidR="0019605F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  <w:tcPrChange w:id="79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19605F" w:rsidP="00BF1FF2">
            <w:pPr>
              <w:jc w:val="center"/>
            </w:pPr>
            <w:r>
              <w:t>szt.</w:t>
            </w:r>
          </w:p>
        </w:tc>
        <w:tc>
          <w:tcPr>
            <w:tcW w:w="992" w:type="dxa"/>
            <w:shd w:val="clear" w:color="auto" w:fill="auto"/>
            <w:vAlign w:val="center"/>
            <w:tcPrChange w:id="80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8A19AB" w:rsidP="00BF1FF2">
            <w:pPr>
              <w:jc w:val="center"/>
            </w:pPr>
            <w:r>
              <w:t>150</w:t>
            </w:r>
          </w:p>
        </w:tc>
        <w:tc>
          <w:tcPr>
            <w:tcW w:w="1247" w:type="dxa"/>
            <w:shd w:val="clear" w:color="auto" w:fill="auto"/>
            <w:vAlign w:val="center"/>
            <w:tcPrChange w:id="80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02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0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993F2E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0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993F2E" w:rsidRPr="0019605F" w:rsidRDefault="00993F2E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0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06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07" w:author="Uczeń" w:date="2022-11-24T13:33:00Z">
              <w:tcPr>
                <w:tcW w:w="1417" w:type="dxa"/>
                <w:gridSpan w:val="2"/>
              </w:tcPr>
            </w:tcPrChange>
          </w:tcPr>
          <w:p w:rsidR="00993F2E" w:rsidRPr="0019605F" w:rsidRDefault="00993F2E" w:rsidP="00BF1FF2">
            <w:pPr>
              <w:spacing w:line="360" w:lineRule="auto"/>
              <w:jc w:val="center"/>
            </w:pPr>
          </w:p>
        </w:tc>
      </w:tr>
      <w:tr w:rsidR="005A06AE" w:rsidRPr="0019605F" w:rsidTr="001000AB">
        <w:trPr>
          <w:trHeight w:val="553"/>
          <w:trPrChange w:id="808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0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1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A15B33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A15B33">
              <w:rPr>
                <w:b/>
                <w:rPrChange w:id="811" w:author="Uczeń" w:date="2022-11-24T07:45:00Z">
                  <w:rPr/>
                </w:rPrChange>
              </w:rPr>
              <w:t>Ryż Parboiled</w:t>
            </w:r>
            <w:r w:rsidR="009428E0">
              <w:t xml:space="preserve">  </w:t>
            </w:r>
            <w:r w:rsidR="00EE3867">
              <w:rPr>
                <w:b/>
                <w:bCs/>
                <w:sz w:val="22"/>
                <w:szCs w:val="22"/>
              </w:rPr>
              <w:t>-</w:t>
            </w:r>
            <w:r w:rsidR="00B659C2" w:rsidRPr="0019605F">
              <w:rPr>
                <w:bCs/>
                <w:sz w:val="22"/>
                <w:szCs w:val="22"/>
              </w:rPr>
              <w:t xml:space="preserve"> produkt sypki, pakowany </w:t>
            </w:r>
            <w:r w:rsidR="009428E0">
              <w:rPr>
                <w:bCs/>
                <w:sz w:val="22"/>
                <w:szCs w:val="22"/>
              </w:rPr>
              <w:t>1kg,</w:t>
            </w:r>
          </w:p>
        </w:tc>
        <w:tc>
          <w:tcPr>
            <w:tcW w:w="709" w:type="dxa"/>
            <w:shd w:val="clear" w:color="auto" w:fill="auto"/>
            <w:vAlign w:val="center"/>
            <w:tcPrChange w:id="81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Default="00046072" w:rsidP="00BF1FF2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vAlign w:val="center"/>
            <w:tcPrChange w:id="81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Default="008A19AB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81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15" w:author="Uczeń" w:date="2022-11-24T13:33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1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1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1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19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20" w:author="Uczeń" w:date="2022-11-24T13:33:00Z">
              <w:tcPr>
                <w:tcW w:w="1417" w:type="dxa"/>
                <w:gridSpan w:val="2"/>
              </w:tcPr>
            </w:tcPrChange>
          </w:tcPr>
          <w:p w:rsidR="005A06AE" w:rsidRPr="0019605F" w:rsidRDefault="005A06AE" w:rsidP="00BF1FF2">
            <w:pPr>
              <w:spacing w:line="360" w:lineRule="auto"/>
              <w:jc w:val="center"/>
            </w:pPr>
          </w:p>
        </w:tc>
      </w:tr>
      <w:tr w:rsidR="005A06AE" w:rsidRPr="0019605F" w:rsidTr="001000AB">
        <w:trPr>
          <w:trHeight w:val="553"/>
          <w:trPrChange w:id="821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2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2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EE3867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Kasza bu</w:t>
            </w:r>
            <w:r w:rsidR="00046072">
              <w:rPr>
                <w:b/>
                <w:bCs/>
                <w:sz w:val="22"/>
                <w:szCs w:val="22"/>
              </w:rPr>
              <w:t>l</w:t>
            </w:r>
            <w:r>
              <w:rPr>
                <w:b/>
                <w:bCs/>
                <w:sz w:val="22"/>
                <w:szCs w:val="22"/>
              </w:rPr>
              <w:t>gul-</w:t>
            </w:r>
            <w:r w:rsidR="00B659C2" w:rsidRPr="0019605F">
              <w:rPr>
                <w:bCs/>
                <w:sz w:val="22"/>
                <w:szCs w:val="22"/>
              </w:rPr>
              <w:t xml:space="preserve"> produkt sypki, pakowany </w:t>
            </w:r>
            <w:r w:rsidR="00B659C2">
              <w:rPr>
                <w:bCs/>
                <w:sz w:val="22"/>
                <w:szCs w:val="22"/>
              </w:rPr>
              <w:t>od</w:t>
            </w:r>
            <w:r w:rsidR="00B659C2" w:rsidRPr="0019605F">
              <w:rPr>
                <w:bCs/>
                <w:sz w:val="22"/>
                <w:szCs w:val="22"/>
              </w:rPr>
              <w:t xml:space="preserve"> 500g.</w:t>
            </w:r>
            <w:r w:rsidR="00B659C2">
              <w:rPr>
                <w:bCs/>
                <w:sz w:val="22"/>
                <w:szCs w:val="22"/>
              </w:rPr>
              <w:t>-</w:t>
            </w:r>
            <w:r w:rsidR="000F45A6">
              <w:rPr>
                <w:bCs/>
                <w:sz w:val="22"/>
                <w:szCs w:val="22"/>
              </w:rPr>
              <w:t>5</w:t>
            </w:r>
            <w:r w:rsidR="00B659C2">
              <w:rPr>
                <w:bCs/>
                <w:sz w:val="22"/>
                <w:szCs w:val="22"/>
              </w:rPr>
              <w:t>kg</w:t>
            </w:r>
          </w:p>
        </w:tc>
        <w:tc>
          <w:tcPr>
            <w:tcW w:w="709" w:type="dxa"/>
            <w:shd w:val="clear" w:color="auto" w:fill="auto"/>
            <w:vAlign w:val="center"/>
            <w:tcPrChange w:id="82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Default="00046072" w:rsidP="00BF1FF2">
            <w:pPr>
              <w:jc w:val="center"/>
            </w:pPr>
            <w:r>
              <w:t>kg</w:t>
            </w:r>
          </w:p>
        </w:tc>
        <w:tc>
          <w:tcPr>
            <w:tcW w:w="992" w:type="dxa"/>
            <w:shd w:val="clear" w:color="auto" w:fill="auto"/>
            <w:vAlign w:val="center"/>
            <w:tcPrChange w:id="82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Default="008A19AB" w:rsidP="00BF1FF2">
            <w:pPr>
              <w:jc w:val="center"/>
            </w:pPr>
            <w:r>
              <w:t>200</w:t>
            </w:r>
          </w:p>
        </w:tc>
        <w:tc>
          <w:tcPr>
            <w:tcW w:w="1247" w:type="dxa"/>
            <w:shd w:val="clear" w:color="auto" w:fill="auto"/>
            <w:vAlign w:val="center"/>
            <w:tcPrChange w:id="82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27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2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2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5A06AE" w:rsidRPr="0019605F" w:rsidRDefault="005A06AE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3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31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32" w:author="Uczeń" w:date="2022-11-24T13:33:00Z">
              <w:tcPr>
                <w:tcW w:w="1417" w:type="dxa"/>
                <w:gridSpan w:val="2"/>
              </w:tcPr>
            </w:tcPrChange>
          </w:tcPr>
          <w:p w:rsidR="005A06AE" w:rsidRPr="0019605F" w:rsidRDefault="005A06AE" w:rsidP="00BF1FF2">
            <w:pPr>
              <w:spacing w:line="360" w:lineRule="auto"/>
              <w:jc w:val="center"/>
            </w:pPr>
          </w:p>
        </w:tc>
      </w:tr>
      <w:tr w:rsidR="00046072" w:rsidRPr="0019605F" w:rsidTr="001000AB">
        <w:trPr>
          <w:trHeight w:val="553"/>
          <w:trPrChange w:id="833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3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Pr="0019605F" w:rsidRDefault="00046072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3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Default="009F674C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Ananas puszka-</w:t>
            </w:r>
            <w:r w:rsidR="00A11EC9">
              <w:rPr>
                <w:b/>
                <w:bCs/>
                <w:sz w:val="22"/>
                <w:szCs w:val="22"/>
              </w:rPr>
              <w:t>565</w:t>
            </w:r>
            <w:r w:rsidR="00842BC6">
              <w:rPr>
                <w:b/>
                <w:bCs/>
                <w:sz w:val="22"/>
                <w:szCs w:val="22"/>
              </w:rPr>
              <w:t>G</w:t>
            </w:r>
            <w:r w:rsidR="002F369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  <w:tcPrChange w:id="83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Default="00270603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3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Default="008A19AB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83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39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4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Pr="0019605F" w:rsidRDefault="00046072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4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046072" w:rsidRPr="0019605F" w:rsidRDefault="00046072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4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43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44" w:author="Uczeń" w:date="2022-11-24T13:33:00Z">
              <w:tcPr>
                <w:tcW w:w="1417" w:type="dxa"/>
                <w:gridSpan w:val="2"/>
              </w:tcPr>
            </w:tcPrChange>
          </w:tcPr>
          <w:p w:rsidR="00046072" w:rsidRPr="0019605F" w:rsidRDefault="00046072" w:rsidP="00BF1FF2">
            <w:pPr>
              <w:spacing w:line="360" w:lineRule="auto"/>
              <w:jc w:val="center"/>
            </w:pPr>
          </w:p>
        </w:tc>
      </w:tr>
      <w:tr w:rsidR="009F674C" w:rsidRPr="0019605F" w:rsidTr="001000AB">
        <w:trPr>
          <w:trHeight w:val="553"/>
          <w:trPrChange w:id="845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4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Pr="0019605F" w:rsidRDefault="009F674C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4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Default="00FA5D97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Brzoskwinia puszka-</w:t>
            </w:r>
            <w:r w:rsidR="00842BC6">
              <w:rPr>
                <w:b/>
                <w:bCs/>
                <w:sz w:val="22"/>
                <w:szCs w:val="22"/>
              </w:rPr>
              <w:t>565G</w:t>
            </w:r>
          </w:p>
        </w:tc>
        <w:tc>
          <w:tcPr>
            <w:tcW w:w="709" w:type="dxa"/>
            <w:shd w:val="clear" w:color="auto" w:fill="auto"/>
            <w:vAlign w:val="center"/>
            <w:tcPrChange w:id="84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Default="00270603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4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Default="008A19AB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85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51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5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Pr="0019605F" w:rsidRDefault="009F674C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5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9F674C" w:rsidRPr="0019605F" w:rsidRDefault="009F674C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5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55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56" w:author="Uczeń" w:date="2022-11-24T13:33:00Z">
              <w:tcPr>
                <w:tcW w:w="1417" w:type="dxa"/>
                <w:gridSpan w:val="2"/>
              </w:tcPr>
            </w:tcPrChange>
          </w:tcPr>
          <w:p w:rsidR="009F674C" w:rsidRPr="0019605F" w:rsidRDefault="009F674C" w:rsidP="00BF1FF2">
            <w:pPr>
              <w:spacing w:line="360" w:lineRule="auto"/>
              <w:jc w:val="center"/>
            </w:pPr>
          </w:p>
        </w:tc>
      </w:tr>
      <w:tr w:rsidR="00FA5D97" w:rsidRPr="0019605F" w:rsidTr="001000AB">
        <w:trPr>
          <w:trHeight w:val="553"/>
          <w:trPrChange w:id="857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5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5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FA5D97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Groszek konserwowy-</w:t>
            </w:r>
            <w:r w:rsidR="00CC3AEB">
              <w:rPr>
                <w:b/>
                <w:bCs/>
                <w:sz w:val="22"/>
                <w:szCs w:val="22"/>
              </w:rPr>
              <w:t>400G</w:t>
            </w:r>
            <w:r w:rsidR="002F369F">
              <w:rPr>
                <w:b/>
                <w:bCs/>
                <w:sz w:val="22"/>
                <w:szCs w:val="22"/>
              </w:rPr>
              <w:t xml:space="preserve"> BONDUELLE</w:t>
            </w:r>
            <w:ins w:id="860" w:author="48692398607" w:date="2022-11-16T01:54:00Z">
              <w:r w:rsidR="00DA73B4">
                <w:t xml:space="preserve"> lub równoważne</w:t>
              </w:r>
            </w:ins>
          </w:p>
        </w:tc>
        <w:tc>
          <w:tcPr>
            <w:tcW w:w="709" w:type="dxa"/>
            <w:shd w:val="clear" w:color="auto" w:fill="auto"/>
            <w:vAlign w:val="center"/>
            <w:tcPrChange w:id="86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270603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6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8A19AB" w:rsidP="008A19AB"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86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864" w:author="Uczeń" w:date="2022-11-24T13:34:00Z">
                <w:pPr>
                  <w:keepNext/>
                  <w:keepLines/>
                  <w:spacing w:before="480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6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6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6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sz w:val="28"/>
                <w:szCs w:val="28"/>
              </w:rPr>
              <w:pPrChange w:id="868" w:author="Uczeń" w:date="2022-11-24T13:34:00Z">
                <w:pPr>
                  <w:keepNext/>
                  <w:keepLines/>
                  <w:spacing w:before="480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69" w:author="Uczeń" w:date="2022-11-24T13:33:00Z">
              <w:tcPr>
                <w:tcW w:w="1417" w:type="dxa"/>
                <w:gridSpan w:val="2"/>
              </w:tcPr>
            </w:tcPrChange>
          </w:tcPr>
          <w:p w:rsidR="00FA5D97" w:rsidRPr="0019605F" w:rsidRDefault="00FA5D97" w:rsidP="00BF1FF2">
            <w:pPr>
              <w:spacing w:line="360" w:lineRule="auto"/>
              <w:jc w:val="center"/>
            </w:pPr>
          </w:p>
        </w:tc>
      </w:tr>
      <w:tr w:rsidR="00FA5D97" w:rsidRPr="0019605F" w:rsidTr="001000AB">
        <w:trPr>
          <w:trHeight w:val="553"/>
          <w:trPrChange w:id="870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7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7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255567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Fasola czerwona</w:t>
            </w:r>
            <w:r w:rsidR="00270603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 xml:space="preserve">biała </w:t>
            </w:r>
            <w:r w:rsidR="00270603">
              <w:rPr>
                <w:b/>
                <w:bCs/>
                <w:sz w:val="22"/>
                <w:szCs w:val="22"/>
              </w:rPr>
              <w:t>puszka</w:t>
            </w:r>
            <w:r w:rsidR="00CC3AEB">
              <w:rPr>
                <w:b/>
                <w:bCs/>
                <w:sz w:val="22"/>
                <w:szCs w:val="22"/>
              </w:rPr>
              <w:t>400G</w:t>
            </w:r>
            <w:r w:rsidR="002F369F">
              <w:rPr>
                <w:b/>
                <w:bCs/>
                <w:sz w:val="22"/>
                <w:szCs w:val="22"/>
              </w:rPr>
              <w:t xml:space="preserve"> BONDUELLE</w:t>
            </w:r>
            <w:ins w:id="873" w:author="48692398607" w:date="2022-11-16T01:54:00Z">
              <w:r w:rsidR="00DA73B4">
                <w:t xml:space="preserve"> lub równoważne</w:t>
              </w:r>
            </w:ins>
          </w:p>
        </w:tc>
        <w:tc>
          <w:tcPr>
            <w:tcW w:w="709" w:type="dxa"/>
            <w:shd w:val="clear" w:color="auto" w:fill="auto"/>
            <w:vAlign w:val="center"/>
            <w:tcPrChange w:id="87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270603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7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Default="00270603" w:rsidP="00BF1FF2">
            <w:pPr>
              <w:jc w:val="center"/>
            </w:pPr>
            <w:r>
              <w:t>100</w:t>
            </w:r>
          </w:p>
        </w:tc>
        <w:tc>
          <w:tcPr>
            <w:tcW w:w="1247" w:type="dxa"/>
            <w:shd w:val="clear" w:color="auto" w:fill="auto"/>
            <w:vAlign w:val="center"/>
            <w:tcPrChange w:id="87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77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7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7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FA5D97" w:rsidRPr="0019605F" w:rsidRDefault="00FA5D97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8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81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82" w:author="Uczeń" w:date="2022-11-24T13:33:00Z">
              <w:tcPr>
                <w:tcW w:w="1417" w:type="dxa"/>
                <w:gridSpan w:val="2"/>
              </w:tcPr>
            </w:tcPrChange>
          </w:tcPr>
          <w:p w:rsidR="00FA5D97" w:rsidRPr="0019605F" w:rsidRDefault="00FA5D97" w:rsidP="00BF1FF2">
            <w:pPr>
              <w:spacing w:line="360" w:lineRule="auto"/>
              <w:jc w:val="center"/>
            </w:pPr>
          </w:p>
        </w:tc>
      </w:tr>
      <w:tr w:rsidR="00453FC8" w:rsidRPr="0019605F" w:rsidTr="001000AB">
        <w:trPr>
          <w:trHeight w:val="553"/>
          <w:trPrChange w:id="883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8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Pr="0019605F" w:rsidRDefault="00453FC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8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Default="00453FC8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Woda mineralna-</w:t>
            </w:r>
            <w:r w:rsidR="002E5F48" w:rsidRPr="00376288">
              <w:rPr>
                <w:sz w:val="22"/>
                <w:szCs w:val="22"/>
              </w:rPr>
              <w:t xml:space="preserve">pakowana w but.plastikowych </w:t>
            </w:r>
            <w:r w:rsidR="00376288" w:rsidRPr="00376288">
              <w:rPr>
                <w:sz w:val="22"/>
                <w:szCs w:val="22"/>
              </w:rPr>
              <w:t>0</w:t>
            </w:r>
            <w:r w:rsidR="009B7A22">
              <w:rPr>
                <w:sz w:val="22"/>
                <w:szCs w:val="22"/>
              </w:rPr>
              <w:t>,</w:t>
            </w:r>
            <w:r w:rsidR="00376288" w:rsidRPr="00376288">
              <w:rPr>
                <w:sz w:val="22"/>
                <w:szCs w:val="22"/>
              </w:rPr>
              <w:t>5</w:t>
            </w:r>
            <w:r w:rsidR="009B7A22">
              <w:rPr>
                <w:sz w:val="22"/>
                <w:szCs w:val="22"/>
              </w:rPr>
              <w:t xml:space="preserve"> </w:t>
            </w:r>
            <w:r w:rsidR="00376288" w:rsidRPr="00376288">
              <w:rPr>
                <w:sz w:val="22"/>
                <w:szCs w:val="22"/>
              </w:rPr>
              <w:t>l</w:t>
            </w:r>
          </w:p>
        </w:tc>
        <w:tc>
          <w:tcPr>
            <w:tcW w:w="709" w:type="dxa"/>
            <w:shd w:val="clear" w:color="auto" w:fill="auto"/>
            <w:vAlign w:val="center"/>
            <w:tcPrChange w:id="88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Default="00376288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8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Default="006D68CC" w:rsidP="00BF1FF2">
            <w:pPr>
              <w:jc w:val="center"/>
            </w:pPr>
            <w:r>
              <w:t>6000</w:t>
            </w:r>
          </w:p>
        </w:tc>
        <w:tc>
          <w:tcPr>
            <w:tcW w:w="1247" w:type="dxa"/>
            <w:shd w:val="clear" w:color="auto" w:fill="auto"/>
            <w:vAlign w:val="center"/>
            <w:tcPrChange w:id="88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89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89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Pr="0019605F" w:rsidRDefault="00453FC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89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453FC8" w:rsidRPr="0019605F" w:rsidRDefault="00453FC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892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893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894" w:author="Uczeń" w:date="2022-11-24T13:33:00Z">
              <w:tcPr>
                <w:tcW w:w="1417" w:type="dxa"/>
                <w:gridSpan w:val="2"/>
              </w:tcPr>
            </w:tcPrChange>
          </w:tcPr>
          <w:p w:rsidR="00453FC8" w:rsidRPr="0019605F" w:rsidRDefault="00453FC8" w:rsidP="00BF1FF2">
            <w:pPr>
              <w:spacing w:line="360" w:lineRule="auto"/>
              <w:jc w:val="center"/>
            </w:pPr>
          </w:p>
        </w:tc>
      </w:tr>
      <w:tr w:rsidR="00BC0B47" w:rsidRPr="0019605F" w:rsidTr="001000AB">
        <w:trPr>
          <w:trHeight w:val="553"/>
          <w:trPrChange w:id="895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896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19605F" w:rsidRDefault="00BC0B47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897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Default="00D048DC" w:rsidP="00F66F45">
            <w:pPr>
              <w:spacing w:line="229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Woda mineralna -</w:t>
            </w:r>
            <w:r w:rsidRPr="009B7A22">
              <w:rPr>
                <w:sz w:val="22"/>
                <w:szCs w:val="22"/>
              </w:rPr>
              <w:t xml:space="preserve">pakowana w </w:t>
            </w:r>
            <w:r w:rsidR="009B7A22" w:rsidRPr="009B7A22">
              <w:rPr>
                <w:sz w:val="22"/>
                <w:szCs w:val="22"/>
              </w:rPr>
              <w:t>butelkach plastikowych 5 l</w:t>
            </w:r>
          </w:p>
        </w:tc>
        <w:tc>
          <w:tcPr>
            <w:tcW w:w="709" w:type="dxa"/>
            <w:shd w:val="clear" w:color="auto" w:fill="auto"/>
            <w:vAlign w:val="center"/>
            <w:tcPrChange w:id="898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Default="009B7A22" w:rsidP="00BF1FF2">
            <w:pPr>
              <w:jc w:val="center"/>
            </w:pPr>
            <w: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89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Default="00467BF0" w:rsidP="00BF1FF2">
            <w:pPr>
              <w:jc w:val="center"/>
            </w:pPr>
            <w:r>
              <w:t>1</w:t>
            </w:r>
            <w:r w:rsidR="00AC7A22">
              <w:t>50</w:t>
            </w:r>
          </w:p>
        </w:tc>
        <w:tc>
          <w:tcPr>
            <w:tcW w:w="1247" w:type="dxa"/>
            <w:shd w:val="clear" w:color="auto" w:fill="auto"/>
            <w:vAlign w:val="center"/>
            <w:tcPrChange w:id="900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901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0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19605F" w:rsidRDefault="00BC0B47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0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19605F" w:rsidRDefault="00BC0B47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04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  <w:sz w:val="28"/>
                <w:szCs w:val="28"/>
              </w:rPr>
              <w:pPrChange w:id="905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06" w:author="Uczeń" w:date="2022-11-24T13:33:00Z">
              <w:tcPr>
                <w:tcW w:w="1417" w:type="dxa"/>
                <w:gridSpan w:val="2"/>
              </w:tcPr>
            </w:tcPrChange>
          </w:tcPr>
          <w:p w:rsidR="00BC0B47" w:rsidRPr="0019605F" w:rsidRDefault="00BC0B47" w:rsidP="00BF1FF2">
            <w:pPr>
              <w:spacing w:line="360" w:lineRule="auto"/>
              <w:jc w:val="center"/>
            </w:pPr>
          </w:p>
        </w:tc>
      </w:tr>
      <w:tr w:rsidR="00BC0B47" w:rsidRPr="003F5CDB" w:rsidTr="001000AB">
        <w:trPr>
          <w:trHeight w:val="553"/>
          <w:trPrChange w:id="907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08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BC0B47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09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176048" w:rsidP="00F66F45">
            <w:pPr>
              <w:spacing w:line="229" w:lineRule="exact"/>
              <w:jc w:val="both"/>
              <w:rPr>
                <w:b/>
                <w:bCs/>
              </w:rPr>
            </w:pPr>
            <w:r w:rsidRPr="003F5CDB">
              <w:rPr>
                <w:sz w:val="22"/>
                <w:szCs w:val="22"/>
              </w:rPr>
              <w:t>B</w:t>
            </w:r>
            <w:r w:rsidR="000E77F8" w:rsidRPr="003F5CDB">
              <w:rPr>
                <w:sz w:val="22"/>
                <w:szCs w:val="22"/>
              </w:rPr>
              <w:t>aton zbożowy musli z orzechami i migdałami 35g.</w:t>
            </w:r>
            <w:r w:rsidRPr="003F5CDB">
              <w:rPr>
                <w:sz w:val="22"/>
                <w:szCs w:val="22"/>
              </w:rPr>
              <w:t>Sante</w:t>
            </w:r>
          </w:p>
        </w:tc>
        <w:tc>
          <w:tcPr>
            <w:tcW w:w="709" w:type="dxa"/>
            <w:shd w:val="clear" w:color="auto" w:fill="auto"/>
            <w:vAlign w:val="center"/>
            <w:tcPrChange w:id="910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0E77F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1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17604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12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13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1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BC0B47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1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BC0B47" w:rsidRPr="003F5CDB" w:rsidRDefault="00BC0B47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16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17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18" w:author="Uczeń" w:date="2022-11-24T13:33:00Z">
              <w:tcPr>
                <w:tcW w:w="1417" w:type="dxa"/>
                <w:gridSpan w:val="2"/>
              </w:tcPr>
            </w:tcPrChange>
          </w:tcPr>
          <w:p w:rsidR="00BC0B47" w:rsidRPr="003F5CDB" w:rsidRDefault="00BC0B47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19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20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21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EF5B39" w:rsidRPr="003F5CDB" w:rsidRDefault="00EF5B39" w:rsidP="00EF5B39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Baton Crunchy Żuraw</w:t>
            </w:r>
          </w:p>
          <w:p w:rsidR="003936F9" w:rsidRPr="003F5CDB" w:rsidRDefault="00EF5B39" w:rsidP="003936F9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Malin w Pol. Wanil 40g </w:t>
            </w:r>
          </w:p>
          <w:p w:rsidR="00176048" w:rsidRPr="003F5CDB" w:rsidRDefault="00176048" w:rsidP="00F66F45">
            <w:pPr>
              <w:spacing w:line="229" w:lineRule="exact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  <w:tcPrChange w:id="922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EF5B39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2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EF5B39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24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25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26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27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28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29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30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31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32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33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284F3C" w:rsidRPr="003F5CDB" w:rsidRDefault="00783F28" w:rsidP="00284F3C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B</w:t>
            </w:r>
            <w:r w:rsidR="00284F3C" w:rsidRPr="003F5CDB">
              <w:rPr>
                <w:rFonts w:ascii="Arial" w:hAnsi="Arial" w:cs="Arial"/>
                <w:sz w:val="22"/>
                <w:szCs w:val="22"/>
              </w:rPr>
              <w:t xml:space="preserve">aton zbożowy musli z orzechami i migdałami podlany czekoladą </w:t>
            </w:r>
          </w:p>
          <w:p w:rsidR="00284F3C" w:rsidRPr="003F5CDB" w:rsidRDefault="00284F3C" w:rsidP="00284F3C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40g</w:t>
            </w:r>
          </w:p>
          <w:p w:rsidR="00176048" w:rsidRPr="003F5CDB" w:rsidRDefault="00176048" w:rsidP="00F66F45">
            <w:pPr>
              <w:spacing w:line="229" w:lineRule="exact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  <w:tcPrChange w:id="934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3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A26CB8" w:rsidRPr="003F5CDB" w:rsidRDefault="00A26CB8" w:rsidP="00A26CB8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36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37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3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39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40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41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42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43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4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4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06AA1" w:rsidP="00F66F45">
            <w:pPr>
              <w:spacing w:line="229" w:lineRule="exact"/>
              <w:jc w:val="both"/>
            </w:pPr>
            <w:r w:rsidRPr="003F5CDB">
              <w:rPr>
                <w:sz w:val="22"/>
                <w:szCs w:val="22"/>
              </w:rPr>
              <w:t>Ciasteczka Zbożowe z Żurawiną Bez Cukru 300g</w:t>
            </w:r>
          </w:p>
        </w:tc>
        <w:tc>
          <w:tcPr>
            <w:tcW w:w="709" w:type="dxa"/>
            <w:shd w:val="clear" w:color="auto" w:fill="auto"/>
            <w:vAlign w:val="center"/>
            <w:tcPrChange w:id="94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4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4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49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5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51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52" w:author="Uczeń" w:date="2022-11-24T13:33:00Z">
              <w:tcPr>
                <w:tcW w:w="1418" w:type="dxa"/>
                <w:gridSpan w:val="2"/>
              </w:tcPr>
            </w:tcPrChange>
          </w:tcPr>
          <w:p w:rsidR="00176048" w:rsidRPr="003F5CDB" w:rsidRDefault="00176048" w:rsidP="00CB5DBC">
            <w:pPr>
              <w:spacing w:line="360" w:lineRule="auto"/>
            </w:pPr>
          </w:p>
        </w:tc>
        <w:tc>
          <w:tcPr>
            <w:tcW w:w="1417" w:type="dxa"/>
            <w:tcPrChange w:id="953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54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55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56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2739C3" w:rsidRPr="003F5CDB" w:rsidRDefault="002739C3" w:rsidP="002739C3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Fit Ciasteczka Zbożowe Kakaowe </w:t>
            </w:r>
          </w:p>
          <w:p w:rsidR="002739C3" w:rsidRPr="003F5CDB" w:rsidRDefault="002739C3" w:rsidP="002739C3">
            <w:pPr>
              <w:rPr>
                <w:rFonts w:ascii="Courier New" w:hAnsi="Courier New" w:cs="Courier New"/>
              </w:rPr>
            </w:pPr>
            <w:r w:rsidRPr="003F5CDB">
              <w:rPr>
                <w:rFonts w:ascii="Courier New" w:hAnsi="Courier New" w:cs="Courier New"/>
                <w:sz w:val="22"/>
                <w:szCs w:val="22"/>
              </w:rPr>
              <w:t xml:space="preserve">Bez Cukru 50g </w:t>
            </w:r>
          </w:p>
          <w:p w:rsidR="00176048" w:rsidRPr="003F5CDB" w:rsidRDefault="00176048" w:rsidP="00F66F45">
            <w:pPr>
              <w:spacing w:line="229" w:lineRule="exact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  <w:tcPrChange w:id="957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58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59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60" w:author="Uczeń" w:date="2022-11-24T13:34:00Z">
                <w:pPr>
                  <w:keepNext/>
                  <w:keepLines/>
                  <w:tabs>
                    <w:tab w:val="center" w:pos="4536"/>
                    <w:tab w:val="right" w:pos="9072"/>
                  </w:tabs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61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62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63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64" w:author="Uczeń" w:date="2022-11-24T13:34:00Z">
                <w:pPr>
                  <w:keepNext/>
                  <w:keepLines/>
                  <w:tabs>
                    <w:tab w:val="center" w:pos="4536"/>
                    <w:tab w:val="right" w:pos="9072"/>
                  </w:tabs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65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6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6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6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B07EB0" w:rsidRPr="003F5CDB" w:rsidRDefault="00B07EB0" w:rsidP="00B07EB0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Fit Ciasteczka Zbożowe z </w:t>
            </w:r>
          </w:p>
          <w:p w:rsidR="00B07EB0" w:rsidRPr="003F5CDB" w:rsidRDefault="00B07EB0" w:rsidP="00B07EB0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Morelą Bez Cukru 50g </w:t>
            </w:r>
          </w:p>
          <w:p w:rsidR="00176048" w:rsidRPr="003F5CDB" w:rsidRDefault="00176048" w:rsidP="00F66F45">
            <w:pPr>
              <w:spacing w:line="229" w:lineRule="exact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  <w:tcPrChange w:id="96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7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7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72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73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74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75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76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77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78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7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8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54806" w:rsidP="00F66F45">
            <w:pPr>
              <w:spacing w:line="229" w:lineRule="exact"/>
              <w:jc w:val="both"/>
            </w:pPr>
            <w:r w:rsidRPr="003F5CDB">
              <w:rPr>
                <w:sz w:val="22"/>
                <w:szCs w:val="22"/>
              </w:rPr>
              <w:t>Mus Jabłkowy 100g</w:t>
            </w:r>
          </w:p>
        </w:tc>
        <w:tc>
          <w:tcPr>
            <w:tcW w:w="709" w:type="dxa"/>
            <w:shd w:val="clear" w:color="auto" w:fill="auto"/>
            <w:vAlign w:val="center"/>
            <w:tcPrChange w:id="98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8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8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000000" w:rsidRDefault="000B0D52">
            <w:pPr>
              <w:rPr>
                <w:b/>
                <w:bCs/>
                <w:color w:val="2E74B5" w:themeColor="accent1" w:themeShade="BF"/>
                <w:kern w:val="36"/>
              </w:rPr>
              <w:pPrChange w:id="984" w:author="Uczeń" w:date="2022-11-24T13:34:00Z">
                <w:pPr>
                  <w:keepNext/>
                  <w:keepLines/>
                  <w:spacing w:before="480" w:beforeAutospacing="1" w:afterAutospacing="1"/>
                  <w:jc w:val="center"/>
                  <w:outlineLvl w:val="0"/>
                </w:pPr>
              </w:pPrChange>
            </w:pPr>
          </w:p>
        </w:tc>
        <w:tc>
          <w:tcPr>
            <w:tcW w:w="1021" w:type="dxa"/>
            <w:shd w:val="clear" w:color="auto" w:fill="auto"/>
            <w:vAlign w:val="center"/>
            <w:tcPrChange w:id="985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986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987" w:author="Uczeń" w:date="2022-11-24T13:33:00Z">
              <w:tcPr>
                <w:tcW w:w="1418" w:type="dxa"/>
                <w:gridSpan w:val="2"/>
              </w:tcPr>
            </w:tcPrChange>
          </w:tcPr>
          <w:p w:rsidR="00000000" w:rsidRDefault="000B0D52">
            <w:pPr>
              <w:spacing w:line="360" w:lineRule="auto"/>
              <w:rPr>
                <w:b/>
                <w:bCs/>
                <w:color w:val="2E74B5" w:themeColor="accent1" w:themeShade="BF"/>
                <w:kern w:val="36"/>
              </w:rPr>
              <w:pPrChange w:id="988" w:author="Uczeń" w:date="2022-11-24T13:34:00Z">
                <w:pPr>
                  <w:keepNext/>
                  <w:keepLines/>
                  <w:spacing w:before="480" w:beforeAutospacing="1" w:afterAutospacing="1" w:line="360" w:lineRule="auto"/>
                  <w:jc w:val="center"/>
                  <w:outlineLvl w:val="0"/>
                </w:pPr>
              </w:pPrChange>
            </w:pPr>
          </w:p>
        </w:tc>
        <w:tc>
          <w:tcPr>
            <w:tcW w:w="1417" w:type="dxa"/>
            <w:tcPrChange w:id="989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176048" w:rsidRPr="003F5CDB" w:rsidTr="001000AB">
        <w:trPr>
          <w:trHeight w:val="553"/>
          <w:trPrChange w:id="990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991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992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154806" w:rsidRPr="003F5CDB" w:rsidRDefault="00A15B33" w:rsidP="00154806">
            <w:pPr>
              <w:rPr>
                <w:rFonts w:ascii="Arial" w:hAnsi="Arial" w:cs="Arial"/>
              </w:rPr>
            </w:pPr>
            <w:r w:rsidRPr="00A15B33">
              <w:rPr>
                <w:rFonts w:ascii="Arial" w:hAnsi="Arial" w:cs="Arial"/>
                <w:b/>
                <w:sz w:val="22"/>
                <w:szCs w:val="22"/>
                <w:rPrChange w:id="993" w:author="Uczeń" w:date="2022-11-24T07:46:00Z">
                  <w:rPr>
                    <w:rFonts w:ascii="Arial" w:hAnsi="Arial" w:cs="Arial"/>
                  </w:rPr>
                </w:rPrChange>
              </w:rPr>
              <w:t>Sokuś Sok Jabłkowy</w:t>
            </w:r>
            <w:r w:rsidR="00F503B2" w:rsidRPr="003F5CDB">
              <w:rPr>
                <w:rFonts w:ascii="Arial" w:hAnsi="Arial" w:cs="Arial"/>
                <w:sz w:val="22"/>
                <w:szCs w:val="22"/>
              </w:rPr>
              <w:t xml:space="preserve"> 200ml</w:t>
            </w:r>
            <w:ins w:id="994" w:author="Uczeń" w:date="2022-11-24T07:25:00Z">
              <w:r w:rsidR="002B41D2" w:rsidRPr="003F5CDB">
                <w:rPr>
                  <w:rFonts w:ascii="Arial" w:hAnsi="Arial" w:cs="Arial"/>
                  <w:sz w:val="22"/>
                  <w:szCs w:val="22"/>
                </w:rPr>
                <w:t>,karton lub butel</w:t>
              </w:r>
            </w:ins>
            <w:ins w:id="995" w:author="Uczeń" w:date="2022-11-24T07:26:00Z">
              <w:r w:rsidR="002B41D2" w:rsidRPr="003F5CDB">
                <w:rPr>
                  <w:rFonts w:ascii="Arial" w:hAnsi="Arial" w:cs="Arial"/>
                  <w:sz w:val="22"/>
                  <w:szCs w:val="22"/>
                </w:rPr>
                <w:t>ka</w:t>
              </w:r>
            </w:ins>
          </w:p>
          <w:p w:rsidR="00176048" w:rsidRPr="003F5CDB" w:rsidRDefault="00176048" w:rsidP="00F66F45">
            <w:pPr>
              <w:spacing w:line="229" w:lineRule="exact"/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  <w:tcPrChange w:id="996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997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998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999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00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01" w:author="Uczeń" w:date="2022-11-24T13:33:00Z">
              <w:tcPr>
                <w:tcW w:w="1418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02" w:author="Uczeń" w:date="2022-11-24T13:33:00Z">
              <w:tcPr>
                <w:tcW w:w="1417" w:type="dxa"/>
                <w:gridSpan w:val="2"/>
              </w:tcPr>
            </w:tcPrChange>
          </w:tcPr>
          <w:p w:rsidR="00176048" w:rsidRPr="003F5CDB" w:rsidRDefault="00176048" w:rsidP="00BF1FF2">
            <w:pPr>
              <w:spacing w:line="360" w:lineRule="auto"/>
              <w:jc w:val="center"/>
            </w:pPr>
          </w:p>
        </w:tc>
      </w:tr>
      <w:tr w:rsidR="009967C3" w:rsidRPr="003F5CDB" w:rsidTr="001000AB">
        <w:trPr>
          <w:trHeight w:val="553"/>
          <w:trPrChange w:id="1003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04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9967C3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05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A15B33" w:rsidP="00154806">
            <w:pPr>
              <w:rPr>
                <w:rFonts w:ascii="Arial" w:hAnsi="Arial" w:cs="Arial"/>
              </w:rPr>
            </w:pPr>
            <w:r w:rsidRPr="00A15B33">
              <w:rPr>
                <w:b/>
                <w:sz w:val="22"/>
                <w:szCs w:val="22"/>
                <w:rPrChange w:id="1006" w:author="Uczeń" w:date="2022-11-24T07:46:00Z">
                  <w:rPr/>
                </w:rPrChange>
              </w:rPr>
              <w:t>Sokuś Sok Wieloowocowy</w:t>
            </w:r>
            <w:r w:rsidR="009967C3" w:rsidRPr="003F5CDB">
              <w:rPr>
                <w:sz w:val="22"/>
                <w:szCs w:val="22"/>
              </w:rPr>
              <w:t xml:space="preserve"> 200ml</w:t>
            </w:r>
            <w:ins w:id="1007" w:author="Uczeń" w:date="2022-11-24T07:45:00Z">
              <w:r w:rsidR="001451C6" w:rsidRPr="003F5CDB">
                <w:rPr>
                  <w:sz w:val="22"/>
                  <w:szCs w:val="22"/>
                </w:rPr>
                <w:t>,</w:t>
              </w:r>
            </w:ins>
            <w:ins w:id="1008" w:author="Uczeń" w:date="2022-11-24T07:46:00Z">
              <w:r w:rsidR="001451C6" w:rsidRPr="003F5CDB">
                <w:rPr>
                  <w:rFonts w:ascii="Arial" w:hAnsi="Arial" w:cs="Arial"/>
                  <w:sz w:val="22"/>
                  <w:szCs w:val="22"/>
                </w:rPr>
                <w:t xml:space="preserve"> karton lub butelka</w:t>
              </w:r>
            </w:ins>
          </w:p>
        </w:tc>
        <w:tc>
          <w:tcPr>
            <w:tcW w:w="709" w:type="dxa"/>
            <w:shd w:val="clear" w:color="auto" w:fill="auto"/>
            <w:vAlign w:val="center"/>
            <w:tcPrChange w:id="100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1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1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9967C3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1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9967C3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1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9967C3" w:rsidRPr="003F5CDB" w:rsidRDefault="009967C3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14" w:author="Uczeń" w:date="2022-11-24T13:33:00Z">
              <w:tcPr>
                <w:tcW w:w="1418" w:type="dxa"/>
                <w:gridSpan w:val="2"/>
              </w:tcPr>
            </w:tcPrChange>
          </w:tcPr>
          <w:p w:rsidR="009967C3" w:rsidRPr="003F5CDB" w:rsidRDefault="009967C3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15" w:author="Uczeń" w:date="2022-11-24T13:33:00Z">
              <w:tcPr>
                <w:tcW w:w="1417" w:type="dxa"/>
                <w:gridSpan w:val="2"/>
              </w:tcPr>
            </w:tcPrChange>
          </w:tcPr>
          <w:p w:rsidR="009967C3" w:rsidRPr="003F5CDB" w:rsidRDefault="009967C3" w:rsidP="00BF1FF2">
            <w:pPr>
              <w:spacing w:line="360" w:lineRule="auto"/>
              <w:jc w:val="center"/>
            </w:pPr>
          </w:p>
        </w:tc>
      </w:tr>
      <w:tr w:rsidR="00F503B2" w:rsidRPr="003F5CDB" w:rsidTr="001000AB">
        <w:trPr>
          <w:trHeight w:val="553"/>
          <w:trPrChange w:id="101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1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1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252C9A" w:rsidRPr="003F5CDB" w:rsidRDefault="00252C9A" w:rsidP="00252C9A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RODZYNKI SUŁTAŃSKIE 125 G</w:t>
            </w:r>
          </w:p>
          <w:p w:rsidR="00F503B2" w:rsidRPr="003F5CDB" w:rsidRDefault="00F503B2" w:rsidP="0015480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  <w:tcPrChange w:id="101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2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2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44290C"/>
        </w:tc>
        <w:tc>
          <w:tcPr>
            <w:tcW w:w="1021" w:type="dxa"/>
            <w:shd w:val="clear" w:color="auto" w:fill="auto"/>
            <w:vAlign w:val="center"/>
            <w:tcPrChange w:id="102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2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24" w:author="Uczeń" w:date="2022-11-24T13:33:00Z">
              <w:tcPr>
                <w:tcW w:w="1418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25" w:author="Uczeń" w:date="2022-11-24T13:33:00Z">
              <w:tcPr>
                <w:tcW w:w="1417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</w:tr>
      <w:tr w:rsidR="00F503B2" w:rsidRPr="003F5CDB" w:rsidTr="001000AB">
        <w:trPr>
          <w:trHeight w:val="553"/>
          <w:trPrChange w:id="102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2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2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783F28" w:rsidP="00154806">
            <w:pPr>
              <w:rPr>
                <w:rFonts w:ascii="Arial" w:hAnsi="Arial" w:cs="Arial"/>
              </w:rPr>
            </w:pPr>
            <w:r w:rsidRPr="003F5CDB">
              <w:rPr>
                <w:sz w:val="22"/>
                <w:szCs w:val="22"/>
              </w:rPr>
              <w:t>ŻURAWINA WIELKOOWOCOWA 100G</w:t>
            </w:r>
          </w:p>
        </w:tc>
        <w:tc>
          <w:tcPr>
            <w:tcW w:w="709" w:type="dxa"/>
            <w:shd w:val="clear" w:color="auto" w:fill="auto"/>
            <w:vAlign w:val="center"/>
            <w:tcPrChange w:id="102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3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3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3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3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34" w:author="Uczeń" w:date="2022-11-24T13:33:00Z">
              <w:tcPr>
                <w:tcW w:w="1418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35" w:author="Uczeń" w:date="2022-11-24T13:33:00Z">
              <w:tcPr>
                <w:tcW w:w="1417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</w:tr>
      <w:tr w:rsidR="00F503B2" w:rsidRPr="003F5CDB" w:rsidTr="001000AB">
        <w:trPr>
          <w:trHeight w:val="553"/>
          <w:trPrChange w:id="103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3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3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783F28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CooKiss Ciasteczka Zbożowe z Czekoladą </w:t>
            </w:r>
            <w:r w:rsidRPr="003F5CDB">
              <w:rPr>
                <w:rFonts w:ascii="Courier New" w:hAnsi="Courier New" w:cs="Courier New"/>
                <w:sz w:val="22"/>
                <w:szCs w:val="22"/>
              </w:rPr>
              <w:t xml:space="preserve">300g </w:t>
            </w:r>
          </w:p>
          <w:p w:rsidR="00F503B2" w:rsidRPr="003F5CDB" w:rsidRDefault="00F503B2" w:rsidP="00154806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  <w:tcPrChange w:id="103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4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4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4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4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44" w:author="Uczeń" w:date="2022-11-24T13:33:00Z">
              <w:tcPr>
                <w:tcW w:w="1418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45" w:author="Uczeń" w:date="2022-11-24T13:33:00Z">
              <w:tcPr>
                <w:tcW w:w="1417" w:type="dxa"/>
                <w:gridSpan w:val="2"/>
              </w:tcPr>
            </w:tcPrChange>
          </w:tcPr>
          <w:p w:rsidR="00F503B2" w:rsidRPr="003F5CDB" w:rsidRDefault="00F503B2" w:rsidP="00BF1FF2">
            <w:pPr>
              <w:spacing w:line="360" w:lineRule="auto"/>
              <w:jc w:val="center"/>
            </w:pPr>
          </w:p>
        </w:tc>
      </w:tr>
      <w:tr w:rsidR="00783F28" w:rsidRPr="003F5CDB" w:rsidTr="001000AB">
        <w:trPr>
          <w:trHeight w:val="553"/>
          <w:trPrChange w:id="104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4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4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3413C7" w:rsidP="00783F28">
            <w:pPr>
              <w:rPr>
                <w:rFonts w:ascii="Arial" w:hAnsi="Arial" w:cs="Arial"/>
              </w:rPr>
            </w:pPr>
            <w:r w:rsidRPr="003F5CDB">
              <w:rPr>
                <w:sz w:val="22"/>
                <w:szCs w:val="22"/>
              </w:rPr>
              <w:t>Extra Cienkie Wafle Ryżowe ze Słonecznikiem 110g</w:t>
            </w:r>
          </w:p>
        </w:tc>
        <w:tc>
          <w:tcPr>
            <w:tcW w:w="709" w:type="dxa"/>
            <w:shd w:val="clear" w:color="auto" w:fill="auto"/>
            <w:vAlign w:val="center"/>
            <w:tcPrChange w:id="104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5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5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5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5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54" w:author="Uczeń" w:date="2022-11-24T13:33:00Z">
              <w:tcPr>
                <w:tcW w:w="1418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55" w:author="Uczeń" w:date="2022-11-24T13:33:00Z">
              <w:tcPr>
                <w:tcW w:w="1417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</w:tr>
      <w:tr w:rsidR="00783F28" w:rsidRPr="003F5CDB" w:rsidTr="001000AB">
        <w:trPr>
          <w:trHeight w:val="553"/>
          <w:trPrChange w:id="105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5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5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3413C7" w:rsidP="00783F28">
            <w:pPr>
              <w:rPr>
                <w:rFonts w:ascii="Arial" w:hAnsi="Arial" w:cs="Arial"/>
              </w:rPr>
            </w:pPr>
            <w:r w:rsidRPr="003F5CDB">
              <w:rPr>
                <w:sz w:val="22"/>
                <w:szCs w:val="22"/>
              </w:rPr>
              <w:t>Baton Flips Kakaowy 25g</w:t>
            </w:r>
          </w:p>
        </w:tc>
        <w:tc>
          <w:tcPr>
            <w:tcW w:w="709" w:type="dxa"/>
            <w:shd w:val="clear" w:color="auto" w:fill="auto"/>
            <w:vAlign w:val="center"/>
            <w:tcPrChange w:id="1059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60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61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6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63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64" w:author="Uczeń" w:date="2022-11-24T13:33:00Z">
              <w:tcPr>
                <w:tcW w:w="1418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65" w:author="Uczeń" w:date="2022-11-24T13:33:00Z">
              <w:tcPr>
                <w:tcW w:w="1417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</w:tr>
      <w:tr w:rsidR="00783F28" w:rsidRPr="003F5CDB" w:rsidTr="001000AB">
        <w:trPr>
          <w:trHeight w:val="553"/>
          <w:trPrChange w:id="1066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67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68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15B33" w:rsidP="00783F28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lang w:val="en-US"/>
                <w:rPrChange w:id="1069" w:author="Gość" w:date="2022-11-17T12:27:00Z">
                  <w:rPr>
                    <w:rFonts w:ascii="Arial" w:hAnsi="Arial" w:cs="Arial"/>
                  </w:rPr>
                </w:rPrChange>
              </w:rPr>
            </w:pPr>
            <w:r w:rsidRPr="00A15B33">
              <w:rPr>
                <w:sz w:val="22"/>
                <w:szCs w:val="22"/>
                <w:lang w:val="en-US"/>
                <w:rPrChange w:id="1070" w:author="Gość" w:date="2022-11-17T12:27:00Z">
                  <w:rPr/>
                </w:rPrChange>
              </w:rPr>
              <w:t>Baton Flips Karmelowy 25g (24szt)</w:t>
            </w:r>
          </w:p>
        </w:tc>
        <w:tc>
          <w:tcPr>
            <w:tcW w:w="709" w:type="dxa"/>
            <w:shd w:val="clear" w:color="auto" w:fill="auto"/>
            <w:vAlign w:val="center"/>
            <w:tcPrChange w:id="107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7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7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7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7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76" w:author="Uczeń" w:date="2022-11-24T13:33:00Z">
              <w:tcPr>
                <w:tcW w:w="1418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77" w:author="Uczeń" w:date="2022-11-24T13:33:00Z">
              <w:tcPr>
                <w:tcW w:w="1417" w:type="dxa"/>
                <w:gridSpan w:val="2"/>
              </w:tcPr>
            </w:tcPrChange>
          </w:tcPr>
          <w:p w:rsidR="00783F28" w:rsidRPr="003F5CDB" w:rsidRDefault="00783F28" w:rsidP="00BF1FF2">
            <w:pPr>
              <w:spacing w:line="360" w:lineRule="auto"/>
              <w:jc w:val="center"/>
            </w:pPr>
          </w:p>
        </w:tc>
      </w:tr>
      <w:tr w:rsidR="00C56484" w:rsidRPr="003F5CDB" w:rsidTr="001000AB">
        <w:trPr>
          <w:trHeight w:val="553"/>
          <w:trPrChange w:id="1078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7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8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C56484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Baton Crunchy Żuraw</w:t>
            </w:r>
            <w:r w:rsidR="00726198" w:rsidRPr="003F5C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5CDB">
              <w:rPr>
                <w:rFonts w:ascii="Arial" w:hAnsi="Arial" w:cs="Arial"/>
                <w:sz w:val="22"/>
                <w:szCs w:val="22"/>
              </w:rPr>
              <w:t xml:space="preserve">Malin w Pol. Wanil 40g </w:t>
            </w:r>
          </w:p>
          <w:p w:rsidR="00C56484" w:rsidRPr="003F5CDB" w:rsidRDefault="00C56484" w:rsidP="00783F28"/>
        </w:tc>
        <w:tc>
          <w:tcPr>
            <w:tcW w:w="709" w:type="dxa"/>
            <w:shd w:val="clear" w:color="auto" w:fill="auto"/>
            <w:vAlign w:val="center"/>
            <w:tcPrChange w:id="108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8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8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8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8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86" w:author="Uczeń" w:date="2022-11-24T13:33:00Z">
              <w:tcPr>
                <w:tcW w:w="1418" w:type="dxa"/>
                <w:gridSpan w:val="2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87" w:author="Uczeń" w:date="2022-11-24T13:33:00Z">
              <w:tcPr>
                <w:tcW w:w="1417" w:type="dxa"/>
                <w:gridSpan w:val="2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</w:tr>
      <w:tr w:rsidR="00C56484" w:rsidRPr="003F5CDB" w:rsidTr="001000AB">
        <w:trPr>
          <w:trHeight w:val="553"/>
          <w:trPrChange w:id="1088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vAlign w:val="center"/>
            <w:tcPrChange w:id="1089" w:author="Uczeń" w:date="2022-11-24T13:33:00Z">
              <w:tcPr>
                <w:tcW w:w="738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  <w:tcPrChange w:id="1090" w:author="Uczeń" w:date="2022-11-24T13:33:00Z">
              <w:tcPr>
                <w:tcW w:w="6520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726198" w:rsidP="00783F28">
            <w:r w:rsidRPr="003F5CDB">
              <w:rPr>
                <w:sz w:val="22"/>
                <w:szCs w:val="22"/>
              </w:rPr>
              <w:t>Baton Owocowy Banan &amp; Kakao 35g</w:t>
            </w:r>
          </w:p>
        </w:tc>
        <w:tc>
          <w:tcPr>
            <w:tcW w:w="709" w:type="dxa"/>
            <w:shd w:val="clear" w:color="auto" w:fill="auto"/>
            <w:vAlign w:val="center"/>
            <w:tcPrChange w:id="1091" w:author="Uczeń" w:date="2022-11-24T13:33:00Z">
              <w:tcPr>
                <w:tcW w:w="709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vAlign w:val="center"/>
            <w:tcPrChange w:id="1092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A26CB8" w:rsidP="00BF1FF2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vAlign w:val="center"/>
            <w:tcPrChange w:id="1093" w:author="Uczeń" w:date="2022-11-24T13:33:00Z">
              <w:tcPr>
                <w:tcW w:w="1276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jc w:val="center"/>
            </w:pPr>
          </w:p>
        </w:tc>
        <w:tc>
          <w:tcPr>
            <w:tcW w:w="1021" w:type="dxa"/>
            <w:shd w:val="clear" w:color="auto" w:fill="auto"/>
            <w:vAlign w:val="center"/>
            <w:tcPrChange w:id="1094" w:author="Uczeń" w:date="2022-11-24T13:33:00Z">
              <w:tcPr>
                <w:tcW w:w="992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jc w:val="center"/>
            </w:pPr>
          </w:p>
        </w:tc>
        <w:tc>
          <w:tcPr>
            <w:tcW w:w="1247" w:type="dxa"/>
            <w:shd w:val="clear" w:color="auto" w:fill="auto"/>
            <w:vAlign w:val="center"/>
            <w:tcPrChange w:id="1095" w:author="Uczeń" w:date="2022-11-24T13:33:00Z">
              <w:tcPr>
                <w:tcW w:w="1247" w:type="dxa"/>
                <w:gridSpan w:val="2"/>
                <w:shd w:val="clear" w:color="auto" w:fill="auto"/>
                <w:vAlign w:val="center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096" w:author="Uczeń" w:date="2022-11-24T13:33:00Z">
              <w:tcPr>
                <w:tcW w:w="1418" w:type="dxa"/>
                <w:gridSpan w:val="2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097" w:author="Uczeń" w:date="2022-11-24T13:33:00Z">
              <w:tcPr>
                <w:tcW w:w="1417" w:type="dxa"/>
                <w:gridSpan w:val="2"/>
              </w:tcPr>
            </w:tcPrChange>
          </w:tcPr>
          <w:p w:rsidR="00C56484" w:rsidRPr="003F5CDB" w:rsidRDefault="00C56484" w:rsidP="00BF1FF2">
            <w:pPr>
              <w:spacing w:line="360" w:lineRule="auto"/>
              <w:jc w:val="center"/>
            </w:pPr>
          </w:p>
        </w:tc>
      </w:tr>
      <w:tr w:rsidR="002C17AA" w:rsidRPr="003F5CDB" w:rsidTr="001000AB">
        <w:trPr>
          <w:trHeight w:val="553"/>
          <w:trPrChange w:id="1098" w:author="Uczeń" w:date="2022-11-24T13:33:00Z">
            <w:trPr>
              <w:gridAfter w:val="0"/>
              <w:trHeight w:val="553"/>
            </w:trPr>
          </w:trPrChange>
        </w:trPr>
        <w:tc>
          <w:tcPr>
            <w:tcW w:w="738" w:type="dxa"/>
            <w:shd w:val="clear" w:color="auto" w:fill="auto"/>
            <w:tcPrChange w:id="1099" w:author="Uczeń" w:date="2022-11-24T13:33:00Z">
              <w:tcPr>
                <w:tcW w:w="738" w:type="dxa"/>
                <w:gridSpan w:val="2"/>
                <w:shd w:val="clear" w:color="auto" w:fill="auto"/>
              </w:tcPr>
            </w:tcPrChange>
          </w:tcPr>
          <w:p w:rsidR="002C17AA" w:rsidRPr="003F5CDB" w:rsidRDefault="002C17AA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tcPrChange w:id="1100" w:author="Uczeń" w:date="2022-11-24T13:33:00Z">
              <w:tcPr>
                <w:tcW w:w="6520" w:type="dxa"/>
                <w:gridSpan w:val="2"/>
                <w:shd w:val="clear" w:color="auto" w:fill="auto"/>
              </w:tcPr>
            </w:tcPrChange>
          </w:tcPr>
          <w:p w:rsidR="00E60969" w:rsidRPr="003F5CDB" w:rsidRDefault="00D12FAD" w:rsidP="00E60969">
            <w:pPr>
              <w:rPr>
                <w:rFonts w:ascii="Arial" w:hAnsi="Arial" w:cs="Arial"/>
              </w:rPr>
            </w:pPr>
            <w:r w:rsidRPr="003F5CDB">
              <w:rPr>
                <w:sz w:val="22"/>
                <w:szCs w:val="22"/>
              </w:rPr>
              <w:t>Mieszanka studencka 40g</w:t>
            </w:r>
            <w:r w:rsidR="00E60969" w:rsidRPr="003F5CDB">
              <w:rPr>
                <w:sz w:val="22"/>
                <w:szCs w:val="22"/>
              </w:rPr>
              <w:t xml:space="preserve"> ,</w:t>
            </w:r>
            <w:r w:rsidR="00E60969" w:rsidRPr="003F5CDB">
              <w:rPr>
                <w:rFonts w:ascii="Arial" w:hAnsi="Arial" w:cs="Arial"/>
                <w:sz w:val="22"/>
                <w:szCs w:val="22"/>
              </w:rPr>
              <w:t xml:space="preserve"> Mieszanka </w:t>
            </w:r>
          </w:p>
          <w:p w:rsidR="00E60969" w:rsidRPr="003F5CDB" w:rsidRDefault="00E60969" w:rsidP="00E60969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orzechów 52% (prażone </w:t>
            </w:r>
          </w:p>
          <w:p w:rsidR="00E60969" w:rsidRPr="003F5CDB" w:rsidRDefault="00E60969" w:rsidP="00E60969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 xml:space="preserve">orzeszki arachidowe,migdały, nerkowce, laskowe rodzynki 48% (rodzynki, </w:t>
            </w:r>
          </w:p>
          <w:p w:rsidR="00E60969" w:rsidRPr="003F5CDB" w:rsidRDefault="00E60969" w:rsidP="00E60969">
            <w:pPr>
              <w:rPr>
                <w:rFonts w:ascii="Arial" w:hAnsi="Arial" w:cs="Arial"/>
              </w:rPr>
            </w:pPr>
            <w:r w:rsidRPr="003F5CDB">
              <w:rPr>
                <w:rFonts w:ascii="Arial" w:hAnsi="Arial" w:cs="Arial"/>
                <w:sz w:val="22"/>
                <w:szCs w:val="22"/>
              </w:rPr>
              <w:t>olej bawełniany i/lub olej słonecznikowy i/lub olej rzepakowy).</w:t>
            </w:r>
            <w:bookmarkStart w:id="1101" w:name="_GoBack"/>
            <w:bookmarkEnd w:id="1101"/>
          </w:p>
          <w:p w:rsidR="002C17AA" w:rsidRPr="003F5CDB" w:rsidRDefault="002C17AA" w:rsidP="002C17AA"/>
        </w:tc>
        <w:tc>
          <w:tcPr>
            <w:tcW w:w="709" w:type="dxa"/>
            <w:shd w:val="clear" w:color="auto" w:fill="auto"/>
            <w:tcPrChange w:id="1102" w:author="Uczeń" w:date="2022-11-24T13:33:00Z">
              <w:tcPr>
                <w:tcW w:w="709" w:type="dxa"/>
                <w:gridSpan w:val="2"/>
                <w:shd w:val="clear" w:color="auto" w:fill="auto"/>
              </w:tcPr>
            </w:tcPrChange>
          </w:tcPr>
          <w:p w:rsidR="002C17AA" w:rsidRPr="003F5CDB" w:rsidRDefault="00E60969" w:rsidP="002C17AA">
            <w:pPr>
              <w:jc w:val="center"/>
            </w:pPr>
            <w:r w:rsidRPr="003F5CDB"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  <w:tcPrChange w:id="1103" w:author="Uczeń" w:date="2022-11-24T13:33:00Z">
              <w:tcPr>
                <w:tcW w:w="992" w:type="dxa"/>
                <w:gridSpan w:val="2"/>
                <w:shd w:val="clear" w:color="auto" w:fill="auto"/>
              </w:tcPr>
            </w:tcPrChange>
          </w:tcPr>
          <w:p w:rsidR="002C17AA" w:rsidRPr="003F5CDB" w:rsidRDefault="00E60969" w:rsidP="002C17AA">
            <w:pPr>
              <w:jc w:val="center"/>
            </w:pPr>
            <w:r w:rsidRPr="003F5CDB">
              <w:rPr>
                <w:sz w:val="22"/>
                <w:szCs w:val="22"/>
              </w:rPr>
              <w:t>600</w:t>
            </w:r>
          </w:p>
        </w:tc>
        <w:tc>
          <w:tcPr>
            <w:tcW w:w="1247" w:type="dxa"/>
            <w:shd w:val="clear" w:color="auto" w:fill="auto"/>
            <w:tcPrChange w:id="1104" w:author="Uczeń" w:date="2022-11-24T13:33:00Z">
              <w:tcPr>
                <w:tcW w:w="1276" w:type="dxa"/>
                <w:gridSpan w:val="2"/>
                <w:shd w:val="clear" w:color="auto" w:fill="auto"/>
              </w:tcPr>
            </w:tcPrChange>
          </w:tcPr>
          <w:p w:rsidR="002C17AA" w:rsidRPr="003F5CDB" w:rsidRDefault="002C17AA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  <w:tcPrChange w:id="1105" w:author="Uczeń" w:date="2022-11-24T13:33:00Z">
              <w:tcPr>
                <w:tcW w:w="992" w:type="dxa"/>
                <w:gridSpan w:val="2"/>
                <w:shd w:val="clear" w:color="auto" w:fill="auto"/>
              </w:tcPr>
            </w:tcPrChange>
          </w:tcPr>
          <w:p w:rsidR="002C17AA" w:rsidRPr="003F5CDB" w:rsidRDefault="002C17AA" w:rsidP="00F66CBA"/>
        </w:tc>
        <w:tc>
          <w:tcPr>
            <w:tcW w:w="1247" w:type="dxa"/>
            <w:shd w:val="clear" w:color="auto" w:fill="auto"/>
            <w:tcPrChange w:id="1106" w:author="Uczeń" w:date="2022-11-24T13:33:00Z">
              <w:tcPr>
                <w:tcW w:w="1247" w:type="dxa"/>
                <w:gridSpan w:val="2"/>
                <w:shd w:val="clear" w:color="auto" w:fill="auto"/>
              </w:tcPr>
            </w:tcPrChange>
          </w:tcPr>
          <w:p w:rsidR="002C17AA" w:rsidRPr="003F5CDB" w:rsidRDefault="002C17AA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  <w:tcPrChange w:id="1107" w:author="Uczeń" w:date="2022-11-24T13:33:00Z">
              <w:tcPr>
                <w:tcW w:w="1418" w:type="dxa"/>
                <w:gridSpan w:val="2"/>
              </w:tcPr>
            </w:tcPrChange>
          </w:tcPr>
          <w:p w:rsidR="002C17AA" w:rsidRPr="003F5CDB" w:rsidRDefault="002C17AA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  <w:tcPrChange w:id="1108" w:author="Uczeń" w:date="2022-11-24T13:33:00Z">
              <w:tcPr>
                <w:tcW w:w="1417" w:type="dxa"/>
                <w:gridSpan w:val="2"/>
              </w:tcPr>
            </w:tcPrChange>
          </w:tcPr>
          <w:p w:rsidR="002C17AA" w:rsidRPr="003F5CDB" w:rsidRDefault="002C17AA" w:rsidP="002C17AA">
            <w:pPr>
              <w:spacing w:line="360" w:lineRule="auto"/>
              <w:jc w:val="center"/>
            </w:pPr>
          </w:p>
        </w:tc>
      </w:tr>
      <w:tr w:rsidR="003F5CDB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3F5CDB" w:rsidRPr="003F5CDB" w:rsidRDefault="003F5CDB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3F5CDB" w:rsidRPr="003F5CDB" w:rsidRDefault="003F5CDB" w:rsidP="00E60969">
            <w:r>
              <w:rPr>
                <w:sz w:val="22"/>
                <w:szCs w:val="22"/>
              </w:rPr>
              <w:t>Biszkopty ciastka</w:t>
            </w:r>
            <w:r w:rsidR="00FB5648">
              <w:rPr>
                <w:sz w:val="22"/>
                <w:szCs w:val="22"/>
              </w:rPr>
              <w:t xml:space="preserve"> 120g</w:t>
            </w:r>
          </w:p>
        </w:tc>
        <w:tc>
          <w:tcPr>
            <w:tcW w:w="709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</w:tr>
      <w:tr w:rsidR="003F5CDB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3F5CDB" w:rsidRPr="003F5CDB" w:rsidRDefault="003F5CDB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3F5CDB" w:rsidRPr="00FB5648" w:rsidRDefault="00FB5648" w:rsidP="00FB5648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FB564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IASTKA KRUCHE HERBATNIKI </w:t>
            </w:r>
            <w:r w:rsidRPr="00FB564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PETIT BEURRE 400G</w:t>
            </w:r>
          </w:p>
        </w:tc>
        <w:tc>
          <w:tcPr>
            <w:tcW w:w="709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</w:tr>
      <w:tr w:rsidR="003F5CDB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3F5CDB" w:rsidRPr="003F5CDB" w:rsidRDefault="003F5CDB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3F5CDB" w:rsidRDefault="003F5CDB" w:rsidP="00E60969">
            <w:r>
              <w:rPr>
                <w:sz w:val="22"/>
                <w:szCs w:val="22"/>
              </w:rPr>
              <w:t>Płatki zbożowe-różne smaki</w:t>
            </w:r>
            <w:r w:rsidR="00FB5648">
              <w:rPr>
                <w:sz w:val="22"/>
                <w:szCs w:val="22"/>
              </w:rPr>
              <w:t xml:space="preserve"> Nestle Corn Flakes 250-450g</w:t>
            </w:r>
          </w:p>
          <w:p w:rsidR="003F5CDB" w:rsidRPr="003F5CDB" w:rsidRDefault="003F5CDB" w:rsidP="003F5CDB">
            <w:pPr>
              <w:shd w:val="clear" w:color="auto" w:fill="FFFFFF"/>
              <w:outlineLvl w:val="0"/>
              <w:rPr>
                <w:rFonts w:ascii="Arial" w:hAnsi="Arial" w:cs="Arial"/>
                <w:color w:val="0B447C"/>
                <w:kern w:val="36"/>
              </w:rPr>
            </w:pPr>
          </w:p>
          <w:p w:rsidR="003F5CDB" w:rsidRPr="003F5CDB" w:rsidRDefault="003F5CDB" w:rsidP="003F5CDB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color w:val="0B447C"/>
                <w:sz w:val="22"/>
                <w:szCs w:val="22"/>
              </w:rPr>
            </w:pPr>
          </w:p>
          <w:p w:rsidR="003F5CDB" w:rsidRPr="003F5CDB" w:rsidRDefault="003F5CDB" w:rsidP="00E60969"/>
        </w:tc>
        <w:tc>
          <w:tcPr>
            <w:tcW w:w="709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3F5CDB" w:rsidRPr="003F5CDB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3F5CDB" w:rsidRPr="003F5CDB" w:rsidRDefault="003F5CDB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3F5CDB" w:rsidRPr="003F5CDB" w:rsidRDefault="003F5CDB" w:rsidP="002C17AA">
            <w:pPr>
              <w:spacing w:line="360" w:lineRule="auto"/>
              <w:jc w:val="center"/>
            </w:pPr>
          </w:p>
        </w:tc>
      </w:tr>
      <w:tr w:rsidR="00FB5648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FB5648" w:rsidRPr="003F5CDB" w:rsidRDefault="00FB5648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FB5648" w:rsidRDefault="00FB5648" w:rsidP="00E60969">
            <w:r>
              <w:rPr>
                <w:sz w:val="22"/>
                <w:szCs w:val="22"/>
              </w:rPr>
              <w:t>Płatki typu Granola 350g Płatki typu Granola</w:t>
            </w:r>
          </w:p>
        </w:tc>
        <w:tc>
          <w:tcPr>
            <w:tcW w:w="709" w:type="dxa"/>
            <w:shd w:val="clear" w:color="auto" w:fill="auto"/>
          </w:tcPr>
          <w:p w:rsidR="00FB5648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FB5648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</w:tr>
      <w:tr w:rsidR="00FB5648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FB5648" w:rsidRPr="003F5CDB" w:rsidRDefault="00FB5648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FB5648" w:rsidRDefault="008E3FE2" w:rsidP="00E60969">
            <w:r>
              <w:rPr>
                <w:sz w:val="22"/>
                <w:szCs w:val="22"/>
              </w:rPr>
              <w:t>Kakao –bezglutenowe extra ciemne 100g Celiko</w:t>
            </w:r>
          </w:p>
        </w:tc>
        <w:tc>
          <w:tcPr>
            <w:tcW w:w="709" w:type="dxa"/>
            <w:shd w:val="clear" w:color="auto" w:fill="auto"/>
          </w:tcPr>
          <w:p w:rsidR="00FB5648" w:rsidRDefault="008E3FE2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FB5648" w:rsidRDefault="008E3FE2" w:rsidP="002C17A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</w:tr>
      <w:tr w:rsidR="00FB5648" w:rsidRPr="003F5CDB" w:rsidTr="001000AB">
        <w:trPr>
          <w:trHeight w:val="553"/>
        </w:trPr>
        <w:tc>
          <w:tcPr>
            <w:tcW w:w="738" w:type="dxa"/>
            <w:shd w:val="clear" w:color="auto" w:fill="auto"/>
          </w:tcPr>
          <w:p w:rsidR="00FB5648" w:rsidRPr="003F5CDB" w:rsidRDefault="00FB5648" w:rsidP="002C17AA">
            <w:pPr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</w:tcPr>
          <w:p w:rsidR="00FB5648" w:rsidRPr="00FB5648" w:rsidRDefault="00FB5648" w:rsidP="00FB5648">
            <w:pPr>
              <w:pStyle w:val="Nagwek1"/>
              <w:shd w:val="clear" w:color="auto" w:fill="FFFFFF"/>
              <w:spacing w:before="120" w:beforeAutospacing="0" w:after="0" w:afterAutospacing="0" w:line="576" w:lineRule="atLeast"/>
              <w:rPr>
                <w:rFonts w:ascii="Arial" w:hAnsi="Arial" w:cs="Arial"/>
                <w:b w:val="0"/>
                <w:color w:val="111111"/>
                <w:sz w:val="22"/>
                <w:szCs w:val="22"/>
              </w:rPr>
            </w:pPr>
            <w:r w:rsidRPr="00FB5648">
              <w:rPr>
                <w:b w:val="0"/>
                <w:sz w:val="22"/>
                <w:szCs w:val="22"/>
              </w:rPr>
              <w:t>Wafle typu Andruty-</w:t>
            </w:r>
            <w:r w:rsidRPr="00FB5648">
              <w:rPr>
                <w:rFonts w:ascii="Arial" w:hAnsi="Arial" w:cs="Arial"/>
                <w:b w:val="0"/>
                <w:color w:val="111111"/>
                <w:sz w:val="22"/>
                <w:szCs w:val="22"/>
              </w:rPr>
              <w:t xml:space="preserve"> BEZ DODATKU CUKRÓW  190 g </w:t>
            </w:r>
          </w:p>
          <w:p w:rsidR="00FB5648" w:rsidRDefault="00FB5648" w:rsidP="00E60969"/>
        </w:tc>
        <w:tc>
          <w:tcPr>
            <w:tcW w:w="709" w:type="dxa"/>
            <w:shd w:val="clear" w:color="auto" w:fill="auto"/>
          </w:tcPr>
          <w:p w:rsidR="00FB5648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2" w:type="dxa"/>
            <w:shd w:val="clear" w:color="auto" w:fill="auto"/>
          </w:tcPr>
          <w:p w:rsidR="00FB5648" w:rsidRDefault="00FB5648" w:rsidP="002C17A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021" w:type="dxa"/>
            <w:shd w:val="clear" w:color="auto" w:fill="auto"/>
          </w:tcPr>
          <w:p w:rsidR="00FB5648" w:rsidRPr="003F5CDB" w:rsidRDefault="00FB5648" w:rsidP="002C17AA">
            <w:pPr>
              <w:jc w:val="center"/>
            </w:pPr>
          </w:p>
        </w:tc>
        <w:tc>
          <w:tcPr>
            <w:tcW w:w="1247" w:type="dxa"/>
            <w:shd w:val="clear" w:color="auto" w:fill="auto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8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FB5648" w:rsidRPr="003F5CDB" w:rsidRDefault="00FB5648" w:rsidP="002C17AA">
            <w:pPr>
              <w:spacing w:line="360" w:lineRule="auto"/>
              <w:jc w:val="center"/>
            </w:pPr>
          </w:p>
        </w:tc>
      </w:tr>
    </w:tbl>
    <w:p w:rsidR="00387622" w:rsidRPr="003F5CDB" w:rsidRDefault="00387622" w:rsidP="00E81530">
      <w:pPr>
        <w:rPr>
          <w:b/>
          <w:sz w:val="22"/>
          <w:szCs w:val="22"/>
        </w:rPr>
      </w:pPr>
    </w:p>
    <w:sectPr w:rsidR="00387622" w:rsidRPr="003F5CDB" w:rsidSect="00E81530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1AD30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D52" w:rsidRDefault="000B0D52" w:rsidP="00304910">
      <w:r>
        <w:separator/>
      </w:r>
    </w:p>
  </w:endnote>
  <w:endnote w:type="continuationSeparator" w:id="1">
    <w:p w:rsidR="000B0D52" w:rsidRDefault="000B0D52" w:rsidP="00304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6175882"/>
      <w:docPartObj>
        <w:docPartGallery w:val="Page Numbers (Bottom of Page)"/>
        <w:docPartUnique/>
      </w:docPartObj>
    </w:sdtPr>
    <w:sdtContent>
      <w:p w:rsidR="003F5CDB" w:rsidRDefault="00A15B33">
        <w:pPr>
          <w:pStyle w:val="Stopka"/>
          <w:jc w:val="right"/>
        </w:pPr>
        <w:fldSimple w:instr="PAGE   \* MERGEFORMAT">
          <w:r w:rsidR="000B0D52">
            <w:rPr>
              <w:noProof/>
            </w:rPr>
            <w:t>1</w:t>
          </w:r>
        </w:fldSimple>
      </w:p>
    </w:sdtContent>
  </w:sdt>
  <w:p w:rsidR="003F5CDB" w:rsidRDefault="003F5C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D52" w:rsidRDefault="000B0D52" w:rsidP="00304910">
      <w:r>
        <w:separator/>
      </w:r>
    </w:p>
  </w:footnote>
  <w:footnote w:type="continuationSeparator" w:id="1">
    <w:p w:rsidR="000B0D52" w:rsidRDefault="000B0D52" w:rsidP="003049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C3259"/>
    <w:multiLevelType w:val="hybridMultilevel"/>
    <w:tmpl w:val="8390CE1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48692398607">
    <w15:presenceInfo w15:providerId="None" w15:userId="486923986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81530"/>
    <w:rsid w:val="00037D04"/>
    <w:rsid w:val="00044911"/>
    <w:rsid w:val="00046072"/>
    <w:rsid w:val="00096EAE"/>
    <w:rsid w:val="000A3924"/>
    <w:rsid w:val="000A4F46"/>
    <w:rsid w:val="000B0D52"/>
    <w:rsid w:val="000B39A5"/>
    <w:rsid w:val="000E77F8"/>
    <w:rsid w:val="000F45A6"/>
    <w:rsid w:val="001000AB"/>
    <w:rsid w:val="00101B12"/>
    <w:rsid w:val="00106AA1"/>
    <w:rsid w:val="001451C6"/>
    <w:rsid w:val="00154806"/>
    <w:rsid w:val="00164C49"/>
    <w:rsid w:val="00176048"/>
    <w:rsid w:val="00190FF1"/>
    <w:rsid w:val="0019605F"/>
    <w:rsid w:val="001D4C94"/>
    <w:rsid w:val="00202C89"/>
    <w:rsid w:val="00252C9A"/>
    <w:rsid w:val="00255567"/>
    <w:rsid w:val="00270603"/>
    <w:rsid w:val="002739C3"/>
    <w:rsid w:val="002746DB"/>
    <w:rsid w:val="00284F3C"/>
    <w:rsid w:val="002B41D2"/>
    <w:rsid w:val="002C17AA"/>
    <w:rsid w:val="002E5F48"/>
    <w:rsid w:val="002F369F"/>
    <w:rsid w:val="002F5D6F"/>
    <w:rsid w:val="00304910"/>
    <w:rsid w:val="003413C7"/>
    <w:rsid w:val="0035378D"/>
    <w:rsid w:val="00365A18"/>
    <w:rsid w:val="00376288"/>
    <w:rsid w:val="00387622"/>
    <w:rsid w:val="003936F9"/>
    <w:rsid w:val="003952B3"/>
    <w:rsid w:val="003A5FBC"/>
    <w:rsid w:val="003A7655"/>
    <w:rsid w:val="003F5CDB"/>
    <w:rsid w:val="0041660C"/>
    <w:rsid w:val="0044290C"/>
    <w:rsid w:val="00453FC8"/>
    <w:rsid w:val="00467BF0"/>
    <w:rsid w:val="00494F4C"/>
    <w:rsid w:val="0049538D"/>
    <w:rsid w:val="004A36F3"/>
    <w:rsid w:val="004A6248"/>
    <w:rsid w:val="004F3588"/>
    <w:rsid w:val="00500ED5"/>
    <w:rsid w:val="0055020A"/>
    <w:rsid w:val="005542C7"/>
    <w:rsid w:val="0056167F"/>
    <w:rsid w:val="005A06AE"/>
    <w:rsid w:val="005C4565"/>
    <w:rsid w:val="005C687B"/>
    <w:rsid w:val="005D5A00"/>
    <w:rsid w:val="005E1588"/>
    <w:rsid w:val="005E62BE"/>
    <w:rsid w:val="00607620"/>
    <w:rsid w:val="006439C7"/>
    <w:rsid w:val="00671B7E"/>
    <w:rsid w:val="00691F55"/>
    <w:rsid w:val="006C00F6"/>
    <w:rsid w:val="006C1E9F"/>
    <w:rsid w:val="006D68CC"/>
    <w:rsid w:val="006F0F35"/>
    <w:rsid w:val="006F47E8"/>
    <w:rsid w:val="00726198"/>
    <w:rsid w:val="007336F9"/>
    <w:rsid w:val="00735388"/>
    <w:rsid w:val="00753281"/>
    <w:rsid w:val="00753E17"/>
    <w:rsid w:val="007603C0"/>
    <w:rsid w:val="00760EFF"/>
    <w:rsid w:val="00773E37"/>
    <w:rsid w:val="00783F28"/>
    <w:rsid w:val="007A2A06"/>
    <w:rsid w:val="00830F1C"/>
    <w:rsid w:val="00837C50"/>
    <w:rsid w:val="00842BC6"/>
    <w:rsid w:val="008460EE"/>
    <w:rsid w:val="008779C7"/>
    <w:rsid w:val="008823BA"/>
    <w:rsid w:val="008A19AB"/>
    <w:rsid w:val="008B4C18"/>
    <w:rsid w:val="008B6CAD"/>
    <w:rsid w:val="008E37D7"/>
    <w:rsid w:val="008E3FE2"/>
    <w:rsid w:val="009004F7"/>
    <w:rsid w:val="00903ACB"/>
    <w:rsid w:val="00906B9C"/>
    <w:rsid w:val="009428E0"/>
    <w:rsid w:val="00993F2E"/>
    <w:rsid w:val="009967C3"/>
    <w:rsid w:val="00997138"/>
    <w:rsid w:val="00997838"/>
    <w:rsid w:val="009B7A22"/>
    <w:rsid w:val="009D6B67"/>
    <w:rsid w:val="009F674C"/>
    <w:rsid w:val="00A11902"/>
    <w:rsid w:val="00A11EC9"/>
    <w:rsid w:val="00A15B33"/>
    <w:rsid w:val="00A26CB8"/>
    <w:rsid w:val="00A461F0"/>
    <w:rsid w:val="00A55AA3"/>
    <w:rsid w:val="00A56C5F"/>
    <w:rsid w:val="00A74AD1"/>
    <w:rsid w:val="00AC7A22"/>
    <w:rsid w:val="00B07EB0"/>
    <w:rsid w:val="00B35BEA"/>
    <w:rsid w:val="00B52035"/>
    <w:rsid w:val="00B57D43"/>
    <w:rsid w:val="00B659C2"/>
    <w:rsid w:val="00B73606"/>
    <w:rsid w:val="00BC0B47"/>
    <w:rsid w:val="00BD304D"/>
    <w:rsid w:val="00BE1BFD"/>
    <w:rsid w:val="00BE45EF"/>
    <w:rsid w:val="00BF1FF2"/>
    <w:rsid w:val="00C17C05"/>
    <w:rsid w:val="00C548F8"/>
    <w:rsid w:val="00C56484"/>
    <w:rsid w:val="00C71061"/>
    <w:rsid w:val="00CB5DBC"/>
    <w:rsid w:val="00CB6F0C"/>
    <w:rsid w:val="00CB74C5"/>
    <w:rsid w:val="00CC3AEB"/>
    <w:rsid w:val="00CE5F68"/>
    <w:rsid w:val="00D048DC"/>
    <w:rsid w:val="00D12FAD"/>
    <w:rsid w:val="00D44673"/>
    <w:rsid w:val="00D63AEA"/>
    <w:rsid w:val="00D77B0A"/>
    <w:rsid w:val="00DA0C35"/>
    <w:rsid w:val="00DA73B4"/>
    <w:rsid w:val="00DD426D"/>
    <w:rsid w:val="00DD50B1"/>
    <w:rsid w:val="00E24841"/>
    <w:rsid w:val="00E60216"/>
    <w:rsid w:val="00E60969"/>
    <w:rsid w:val="00E64D32"/>
    <w:rsid w:val="00E76F56"/>
    <w:rsid w:val="00E81530"/>
    <w:rsid w:val="00E91544"/>
    <w:rsid w:val="00EB4442"/>
    <w:rsid w:val="00EC0853"/>
    <w:rsid w:val="00EE3867"/>
    <w:rsid w:val="00EF5B39"/>
    <w:rsid w:val="00F125FB"/>
    <w:rsid w:val="00F31BFF"/>
    <w:rsid w:val="00F503B2"/>
    <w:rsid w:val="00F53DCC"/>
    <w:rsid w:val="00F55B6A"/>
    <w:rsid w:val="00F571DC"/>
    <w:rsid w:val="00F667C6"/>
    <w:rsid w:val="00F66CBA"/>
    <w:rsid w:val="00F66F45"/>
    <w:rsid w:val="00FA5D97"/>
    <w:rsid w:val="00FA7E72"/>
    <w:rsid w:val="00FB4F6B"/>
    <w:rsid w:val="00FB5648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F5C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E81530"/>
    <w:pPr>
      <w:ind w:left="6840" w:right="7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48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8F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4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9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3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73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73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3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3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F5CD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B56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195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1783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Intendet</dc:creator>
  <cp:lastModifiedBy>Uczeń</cp:lastModifiedBy>
  <cp:revision>14</cp:revision>
  <cp:lastPrinted>2019-11-25T10:52:00Z</cp:lastPrinted>
  <dcterms:created xsi:type="dcterms:W3CDTF">2022-11-24T06:27:00Z</dcterms:created>
  <dcterms:modified xsi:type="dcterms:W3CDTF">2024-10-21T09:54:00Z</dcterms:modified>
</cp:coreProperties>
</file>