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7B53B" w14:textId="77777777" w:rsidR="008B3968" w:rsidRPr="000F4453" w:rsidRDefault="008B3968" w:rsidP="00321CC4">
      <w:pPr>
        <w:rPr>
          <w:rFonts w:asciiTheme="majorHAnsi" w:hAnsiTheme="majorHAnsi"/>
          <w:sz w:val="22"/>
          <w:szCs w:val="22"/>
        </w:rPr>
      </w:pPr>
      <w:bookmarkStart w:id="0" w:name="_Hlk59429758"/>
    </w:p>
    <w:p w14:paraId="1D508528" w14:textId="77777777" w:rsidR="008B3968" w:rsidRPr="000F4453" w:rsidRDefault="008B3968" w:rsidP="00321CC4">
      <w:pPr>
        <w:jc w:val="center"/>
        <w:rPr>
          <w:rFonts w:asciiTheme="majorHAnsi" w:hAnsiTheme="majorHAnsi"/>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0F4453" w:rsidRPr="000F4453" w14:paraId="6BE91026" w14:textId="77777777" w:rsidTr="008A3828">
        <w:tc>
          <w:tcPr>
            <w:tcW w:w="9072" w:type="dxa"/>
          </w:tcPr>
          <w:p w14:paraId="35111896" w14:textId="77777777" w:rsidR="00D9784D" w:rsidRPr="000F4453" w:rsidRDefault="00991E07" w:rsidP="00321CC4">
            <w:pPr>
              <w:jc w:val="center"/>
              <w:rPr>
                <w:rFonts w:asciiTheme="majorHAnsi" w:hAnsiTheme="majorHAnsi"/>
                <w:b/>
                <w:sz w:val="22"/>
                <w:szCs w:val="22"/>
              </w:rPr>
            </w:pPr>
            <w:r w:rsidRPr="000F4453">
              <w:rPr>
                <w:rFonts w:asciiTheme="majorHAnsi" w:hAnsiTheme="majorHAnsi"/>
                <w:b/>
                <w:sz w:val="22"/>
                <w:szCs w:val="22"/>
              </w:rPr>
              <w:t>SPECYFIKACJA WARUNKÓW ZAMÓWIENIA</w:t>
            </w:r>
          </w:p>
        </w:tc>
      </w:tr>
    </w:tbl>
    <w:p w14:paraId="671D83F4" w14:textId="77777777" w:rsidR="00D9784D" w:rsidRPr="000F4453" w:rsidRDefault="00D9784D" w:rsidP="00321CC4">
      <w:pPr>
        <w:jc w:val="center"/>
        <w:rPr>
          <w:rFonts w:asciiTheme="majorHAnsi" w:hAnsiTheme="majorHAnsi"/>
          <w:bCs/>
          <w:sz w:val="22"/>
          <w:szCs w:val="22"/>
        </w:rPr>
      </w:pPr>
    </w:p>
    <w:p w14:paraId="725C151C" w14:textId="77777777" w:rsidR="00D9784D" w:rsidRPr="000F4453" w:rsidRDefault="00991E07" w:rsidP="00321CC4">
      <w:pPr>
        <w:jc w:val="center"/>
        <w:rPr>
          <w:rFonts w:asciiTheme="majorHAnsi" w:hAnsiTheme="majorHAnsi"/>
          <w:bCs/>
          <w:sz w:val="22"/>
          <w:szCs w:val="22"/>
        </w:rPr>
      </w:pPr>
      <w:r w:rsidRPr="000F4453">
        <w:rPr>
          <w:rFonts w:asciiTheme="majorHAnsi" w:hAnsiTheme="majorHAnsi"/>
          <w:bCs/>
          <w:sz w:val="22"/>
          <w:szCs w:val="22"/>
        </w:rPr>
        <w:t xml:space="preserve">w postępowaniu o udzielenie zamówienia publicznego </w:t>
      </w:r>
      <w:r w:rsidR="006B67BF" w:rsidRPr="000F4453">
        <w:rPr>
          <w:rFonts w:asciiTheme="majorHAnsi" w:hAnsiTheme="majorHAnsi"/>
          <w:bCs/>
          <w:sz w:val="22"/>
          <w:szCs w:val="22"/>
        </w:rPr>
        <w:t>na</w:t>
      </w:r>
      <w:r w:rsidRPr="000F4453">
        <w:rPr>
          <w:rFonts w:asciiTheme="majorHAnsi" w:hAnsiTheme="majorHAnsi"/>
          <w:bCs/>
          <w:sz w:val="22"/>
          <w:szCs w:val="22"/>
        </w:rPr>
        <w:t>:</w:t>
      </w:r>
    </w:p>
    <w:p w14:paraId="51A2BB79" w14:textId="77777777" w:rsidR="00BE0179" w:rsidRPr="000F4453" w:rsidRDefault="00BE0179" w:rsidP="00321CC4">
      <w:pPr>
        <w:rPr>
          <w:rFonts w:asciiTheme="majorHAnsi" w:hAnsiTheme="majorHAnsi"/>
          <w:bCs/>
          <w:sz w:val="22"/>
          <w:szCs w:val="22"/>
        </w:rPr>
      </w:pPr>
    </w:p>
    <w:p w14:paraId="6AFEE4CD" w14:textId="77777777" w:rsidR="0009362F" w:rsidRPr="000F4453" w:rsidRDefault="00991E07" w:rsidP="00321CC4">
      <w:pPr>
        <w:jc w:val="center"/>
        <w:rPr>
          <w:rFonts w:asciiTheme="majorHAnsi" w:hAnsiTheme="majorHAnsi"/>
          <w:b/>
          <w:bCs/>
          <w:sz w:val="36"/>
          <w:szCs w:val="36"/>
        </w:rPr>
      </w:pPr>
      <w:r w:rsidRPr="000F4453">
        <w:rPr>
          <w:rFonts w:asciiTheme="majorHAnsi" w:eastAsia="Arial Unicode MS" w:hAnsiTheme="majorHAnsi"/>
          <w:b/>
          <w:bCs/>
          <w:sz w:val="36"/>
          <w:szCs w:val="36"/>
        </w:rPr>
        <w:t>„</w:t>
      </w:r>
      <w:r w:rsidRPr="000F4453">
        <w:rPr>
          <w:rFonts w:asciiTheme="majorHAnsi" w:hAnsiTheme="majorHAnsi"/>
          <w:b/>
          <w:bCs/>
          <w:sz w:val="36"/>
          <w:szCs w:val="36"/>
        </w:rPr>
        <w:t>Modernizacja budynków szpitalnych w Małopolskim Szpitalu Chorób Płuc i Rehabilitacji im. Edmunda Wojtyły w Jaroszowcu</w:t>
      </w:r>
      <w:r w:rsidRPr="000F4453">
        <w:rPr>
          <w:rFonts w:asciiTheme="majorHAnsi" w:eastAsia="Arial Unicode MS" w:hAnsiTheme="majorHAnsi"/>
          <w:b/>
          <w:bCs/>
          <w:sz w:val="36"/>
          <w:szCs w:val="36"/>
        </w:rPr>
        <w:t>”</w:t>
      </w:r>
    </w:p>
    <w:p w14:paraId="4F9C7020" w14:textId="457CE122" w:rsidR="0009362F" w:rsidRPr="000F4453" w:rsidRDefault="00991E07" w:rsidP="00321CC4">
      <w:pPr>
        <w:pStyle w:val="Tekstpodstawowy2"/>
        <w:spacing w:after="0" w:line="240" w:lineRule="auto"/>
        <w:jc w:val="center"/>
        <w:rPr>
          <w:rFonts w:asciiTheme="majorHAnsi" w:eastAsia="Arial Unicode MS" w:hAnsiTheme="majorHAnsi"/>
          <w:b/>
          <w:bCs/>
          <w:sz w:val="22"/>
          <w:szCs w:val="22"/>
        </w:rPr>
      </w:pPr>
      <w:r w:rsidRPr="000F4453">
        <w:rPr>
          <w:rFonts w:asciiTheme="majorHAnsi" w:eastAsia="Arial Unicode MS" w:hAnsiTheme="majorHAnsi"/>
          <w:b/>
          <w:bCs/>
          <w:sz w:val="22"/>
          <w:szCs w:val="22"/>
        </w:rPr>
        <w:br/>
      </w:r>
      <w:r w:rsidRPr="000F4453">
        <w:rPr>
          <w:rFonts w:asciiTheme="majorHAnsi" w:hAnsiTheme="majorHAnsi"/>
          <w:b/>
          <w:bCs/>
          <w:iCs/>
          <w:sz w:val="22"/>
          <w:szCs w:val="22"/>
        </w:rPr>
        <w:t>ZP.I.2.224/</w:t>
      </w:r>
      <w:r w:rsidR="00162373" w:rsidRPr="000F4453">
        <w:rPr>
          <w:rFonts w:asciiTheme="majorHAnsi" w:hAnsiTheme="majorHAnsi"/>
          <w:b/>
          <w:bCs/>
          <w:iCs/>
          <w:sz w:val="22"/>
          <w:szCs w:val="22"/>
        </w:rPr>
        <w:t>22</w:t>
      </w:r>
      <w:r w:rsidRPr="000F4453">
        <w:rPr>
          <w:rFonts w:asciiTheme="majorHAnsi" w:hAnsiTheme="majorHAnsi"/>
          <w:b/>
          <w:bCs/>
          <w:iCs/>
          <w:sz w:val="22"/>
          <w:szCs w:val="22"/>
        </w:rPr>
        <w:t>/2024</w:t>
      </w:r>
    </w:p>
    <w:p w14:paraId="3F866BF1" w14:textId="77777777" w:rsidR="00C7663C" w:rsidRPr="000F4453" w:rsidRDefault="00C7663C" w:rsidP="00321CC4">
      <w:pPr>
        <w:tabs>
          <w:tab w:val="left" w:pos="567"/>
        </w:tabs>
        <w:contextualSpacing/>
        <w:jc w:val="center"/>
        <w:rPr>
          <w:rFonts w:asciiTheme="majorHAnsi" w:hAnsiTheme="majorHAnsi"/>
          <w:bCs/>
          <w:sz w:val="22"/>
          <w:szCs w:val="22"/>
        </w:rPr>
      </w:pPr>
    </w:p>
    <w:p w14:paraId="22E7E11B" w14:textId="77777777" w:rsidR="00C7663C" w:rsidRPr="000F4453" w:rsidRDefault="00C7663C" w:rsidP="00321CC4">
      <w:pPr>
        <w:tabs>
          <w:tab w:val="left" w:pos="567"/>
        </w:tabs>
        <w:contextualSpacing/>
        <w:jc w:val="center"/>
        <w:rPr>
          <w:rFonts w:asciiTheme="majorHAnsi" w:hAnsiTheme="majorHAnsi"/>
          <w:bCs/>
          <w:sz w:val="22"/>
          <w:szCs w:val="22"/>
        </w:rPr>
      </w:pPr>
    </w:p>
    <w:p w14:paraId="34B39982" w14:textId="77777777" w:rsidR="00B348A1" w:rsidRPr="000F4453" w:rsidRDefault="00B348A1" w:rsidP="00A61FB0">
      <w:pPr>
        <w:rPr>
          <w:rFonts w:asciiTheme="majorHAnsi" w:hAnsiTheme="majorHAnsi"/>
          <w:b/>
          <w:bCs/>
          <w:sz w:val="22"/>
          <w:szCs w:val="22"/>
        </w:rPr>
      </w:pPr>
    </w:p>
    <w:p w14:paraId="6914DBC1" w14:textId="77777777" w:rsidR="00CE4F11" w:rsidRPr="000F4453" w:rsidRDefault="00CE4F11" w:rsidP="00CE4F11">
      <w:pPr>
        <w:jc w:val="center"/>
        <w:rPr>
          <w:b/>
          <w:sz w:val="22"/>
          <w:szCs w:val="22"/>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637"/>
        <w:gridCol w:w="6317"/>
      </w:tblGrid>
      <w:tr w:rsidR="000F4453" w:rsidRPr="000F4453" w14:paraId="7C863F33" w14:textId="77777777" w:rsidTr="001E7D05">
        <w:trPr>
          <w:trHeight w:val="340"/>
        </w:trPr>
        <w:tc>
          <w:tcPr>
            <w:tcW w:w="2694" w:type="dxa"/>
            <w:shd w:val="clear" w:color="auto" w:fill="auto"/>
          </w:tcPr>
          <w:p w14:paraId="603F588C" w14:textId="77777777" w:rsidR="00CE4F11" w:rsidRPr="000F4453" w:rsidRDefault="00991E07" w:rsidP="001E7D05">
            <w:pPr>
              <w:autoSpaceDE w:val="0"/>
              <w:autoSpaceDN w:val="0"/>
              <w:adjustRightInd w:val="0"/>
              <w:rPr>
                <w:rFonts w:eastAsia="Calibri"/>
                <w:b/>
                <w:bCs/>
                <w:sz w:val="22"/>
                <w:szCs w:val="22"/>
              </w:rPr>
            </w:pPr>
            <w:r w:rsidRPr="000F4453">
              <w:rPr>
                <w:rFonts w:eastAsia="Calibri"/>
                <w:b/>
                <w:bCs/>
                <w:sz w:val="22"/>
                <w:szCs w:val="22"/>
              </w:rPr>
              <w:t>Termin składania ofert:</w:t>
            </w:r>
          </w:p>
        </w:tc>
        <w:tc>
          <w:tcPr>
            <w:tcW w:w="6484" w:type="dxa"/>
            <w:shd w:val="clear" w:color="auto" w:fill="auto"/>
          </w:tcPr>
          <w:p w14:paraId="7934E01A" w14:textId="4273DCE3" w:rsidR="00CE4F11" w:rsidRPr="000F4453" w:rsidRDefault="00162373" w:rsidP="001E7D05">
            <w:pPr>
              <w:autoSpaceDE w:val="0"/>
              <w:autoSpaceDN w:val="0"/>
              <w:adjustRightInd w:val="0"/>
              <w:ind w:left="680"/>
              <w:rPr>
                <w:rFonts w:eastAsia="Calibri"/>
                <w:b/>
                <w:bCs/>
                <w:sz w:val="22"/>
                <w:szCs w:val="22"/>
                <w:highlight w:val="yellow"/>
              </w:rPr>
            </w:pPr>
            <w:r w:rsidRPr="000F4453">
              <w:rPr>
                <w:rFonts w:eastAsia="Calibri"/>
                <w:b/>
                <w:bCs/>
                <w:sz w:val="22"/>
                <w:szCs w:val="22"/>
                <w:highlight w:val="yellow"/>
              </w:rPr>
              <w:t>21.11</w:t>
            </w:r>
            <w:r w:rsidR="00991E07" w:rsidRPr="000F4453">
              <w:rPr>
                <w:rFonts w:eastAsia="Calibri"/>
                <w:b/>
                <w:bCs/>
                <w:sz w:val="22"/>
                <w:szCs w:val="22"/>
                <w:highlight w:val="yellow"/>
              </w:rPr>
              <w:t>.2024 r. godz. 1</w:t>
            </w:r>
            <w:r w:rsidRPr="000F4453">
              <w:rPr>
                <w:rFonts w:eastAsia="Calibri"/>
                <w:b/>
                <w:bCs/>
                <w:sz w:val="22"/>
                <w:szCs w:val="22"/>
                <w:highlight w:val="yellow"/>
              </w:rPr>
              <w:t>1</w:t>
            </w:r>
            <w:r w:rsidR="00991E07" w:rsidRPr="000F4453">
              <w:rPr>
                <w:rFonts w:eastAsia="Calibri"/>
                <w:b/>
                <w:bCs/>
                <w:sz w:val="22"/>
                <w:szCs w:val="22"/>
                <w:highlight w:val="yellow"/>
              </w:rPr>
              <w:t>:00.</w:t>
            </w:r>
          </w:p>
        </w:tc>
      </w:tr>
      <w:tr w:rsidR="00D75F7A" w:rsidRPr="000F4453" w14:paraId="2DAEA02B" w14:textId="77777777" w:rsidTr="001E7D05">
        <w:trPr>
          <w:trHeight w:val="340"/>
        </w:trPr>
        <w:tc>
          <w:tcPr>
            <w:tcW w:w="2694" w:type="dxa"/>
            <w:shd w:val="clear" w:color="auto" w:fill="auto"/>
          </w:tcPr>
          <w:p w14:paraId="45338E2C" w14:textId="77777777" w:rsidR="00CE4F11" w:rsidRPr="000F4453" w:rsidRDefault="00991E07" w:rsidP="001E7D05">
            <w:pPr>
              <w:jc w:val="both"/>
              <w:rPr>
                <w:rFonts w:eastAsia="Calibri"/>
                <w:b/>
                <w:bCs/>
                <w:sz w:val="22"/>
                <w:szCs w:val="22"/>
              </w:rPr>
            </w:pPr>
            <w:r w:rsidRPr="000F4453">
              <w:rPr>
                <w:rFonts w:eastAsia="Calibri"/>
                <w:b/>
                <w:bCs/>
                <w:sz w:val="22"/>
                <w:szCs w:val="22"/>
              </w:rPr>
              <w:t xml:space="preserve">Termin otwarcia </w:t>
            </w:r>
            <w:proofErr w:type="gramStart"/>
            <w:r w:rsidRPr="000F4453">
              <w:rPr>
                <w:rFonts w:eastAsia="Calibri"/>
                <w:b/>
                <w:bCs/>
                <w:sz w:val="22"/>
                <w:szCs w:val="22"/>
              </w:rPr>
              <w:t>ofert :</w:t>
            </w:r>
            <w:proofErr w:type="gramEnd"/>
            <w:r w:rsidRPr="000F4453">
              <w:rPr>
                <w:rFonts w:eastAsia="Calibri"/>
                <w:b/>
                <w:bCs/>
                <w:sz w:val="22"/>
                <w:szCs w:val="22"/>
              </w:rPr>
              <w:t xml:space="preserve"> </w:t>
            </w:r>
          </w:p>
        </w:tc>
        <w:tc>
          <w:tcPr>
            <w:tcW w:w="6484" w:type="dxa"/>
            <w:shd w:val="clear" w:color="auto" w:fill="auto"/>
          </w:tcPr>
          <w:p w14:paraId="65E2178E" w14:textId="40FE262B" w:rsidR="00CE4F11" w:rsidRPr="000F4453" w:rsidRDefault="00162373" w:rsidP="001E7D05">
            <w:pPr>
              <w:autoSpaceDE w:val="0"/>
              <w:autoSpaceDN w:val="0"/>
              <w:adjustRightInd w:val="0"/>
              <w:ind w:left="680"/>
              <w:rPr>
                <w:rFonts w:eastAsia="Calibri"/>
                <w:b/>
                <w:bCs/>
                <w:sz w:val="22"/>
                <w:szCs w:val="22"/>
                <w:highlight w:val="cyan"/>
              </w:rPr>
            </w:pPr>
            <w:r w:rsidRPr="000F4453">
              <w:rPr>
                <w:rFonts w:eastAsia="Calibri"/>
                <w:b/>
                <w:bCs/>
                <w:sz w:val="22"/>
                <w:szCs w:val="22"/>
                <w:highlight w:val="yellow"/>
              </w:rPr>
              <w:t>21.11.</w:t>
            </w:r>
            <w:r w:rsidR="00991E07" w:rsidRPr="000F4453">
              <w:rPr>
                <w:rFonts w:eastAsia="Calibri"/>
                <w:b/>
                <w:bCs/>
                <w:sz w:val="22"/>
                <w:szCs w:val="22"/>
                <w:highlight w:val="yellow"/>
              </w:rPr>
              <w:t>2024 r. godz. 1</w:t>
            </w:r>
            <w:r w:rsidRPr="000F4453">
              <w:rPr>
                <w:rFonts w:eastAsia="Calibri"/>
                <w:b/>
                <w:bCs/>
                <w:sz w:val="22"/>
                <w:szCs w:val="22"/>
                <w:highlight w:val="yellow"/>
              </w:rPr>
              <w:t>1</w:t>
            </w:r>
            <w:r w:rsidR="00991E07" w:rsidRPr="000F4453">
              <w:rPr>
                <w:rFonts w:eastAsia="Calibri"/>
                <w:b/>
                <w:bCs/>
                <w:sz w:val="22"/>
                <w:szCs w:val="22"/>
                <w:highlight w:val="yellow"/>
              </w:rPr>
              <w:t>:30</w:t>
            </w:r>
            <w:r w:rsidR="00FB1F05" w:rsidRPr="000F4453">
              <w:rPr>
                <w:rFonts w:eastAsia="Calibri"/>
                <w:b/>
                <w:bCs/>
                <w:sz w:val="22"/>
                <w:szCs w:val="22"/>
                <w:highlight w:val="yellow"/>
              </w:rPr>
              <w:t>.</w:t>
            </w:r>
          </w:p>
        </w:tc>
      </w:tr>
    </w:tbl>
    <w:p w14:paraId="1F435595" w14:textId="77777777" w:rsidR="00CE4F11" w:rsidRPr="000F4453" w:rsidRDefault="00CE4F11" w:rsidP="00CE4F11">
      <w:pPr>
        <w:pStyle w:val="Tekstpodstawowy"/>
        <w:jc w:val="both"/>
        <w:rPr>
          <w:b w:val="0"/>
          <w:sz w:val="22"/>
          <w:szCs w:val="22"/>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06"/>
        <w:gridCol w:w="5948"/>
      </w:tblGrid>
      <w:tr w:rsidR="00D75F7A" w:rsidRPr="000F4453" w14:paraId="6AEB2D21" w14:textId="77777777" w:rsidTr="001E7D05">
        <w:trPr>
          <w:trHeight w:val="1050"/>
        </w:trPr>
        <w:tc>
          <w:tcPr>
            <w:tcW w:w="3006" w:type="dxa"/>
            <w:shd w:val="clear" w:color="auto" w:fill="auto"/>
          </w:tcPr>
          <w:p w14:paraId="7537054D" w14:textId="77777777" w:rsidR="00CE4F11" w:rsidRPr="000F4453" w:rsidRDefault="00991E07" w:rsidP="001E7D05">
            <w:pPr>
              <w:autoSpaceDE w:val="0"/>
              <w:autoSpaceDN w:val="0"/>
              <w:adjustRightInd w:val="0"/>
              <w:rPr>
                <w:rFonts w:eastAsia="Calibri"/>
                <w:b/>
                <w:bCs/>
                <w:sz w:val="22"/>
                <w:szCs w:val="22"/>
              </w:rPr>
            </w:pPr>
            <w:r w:rsidRPr="000F4453">
              <w:rPr>
                <w:rFonts w:eastAsia="Calibri"/>
                <w:b/>
                <w:bCs/>
                <w:sz w:val="22"/>
                <w:szCs w:val="22"/>
              </w:rPr>
              <w:t>Sposób publikacji:</w:t>
            </w:r>
          </w:p>
          <w:p w14:paraId="5AD34273" w14:textId="77777777" w:rsidR="00CE4F11" w:rsidRPr="000F4453" w:rsidRDefault="00CE4F11" w:rsidP="001E7D05">
            <w:pPr>
              <w:autoSpaceDE w:val="0"/>
              <w:autoSpaceDN w:val="0"/>
              <w:adjustRightInd w:val="0"/>
              <w:ind w:left="680"/>
              <w:rPr>
                <w:rFonts w:eastAsia="Calibri"/>
                <w:b/>
                <w:bCs/>
                <w:sz w:val="22"/>
                <w:szCs w:val="22"/>
              </w:rPr>
            </w:pPr>
          </w:p>
          <w:p w14:paraId="75A909C5" w14:textId="77777777" w:rsidR="00CE4F11" w:rsidRPr="000F4453" w:rsidRDefault="00CE4F11" w:rsidP="001E7D05">
            <w:pPr>
              <w:autoSpaceDE w:val="0"/>
              <w:autoSpaceDN w:val="0"/>
              <w:adjustRightInd w:val="0"/>
              <w:ind w:left="680"/>
              <w:rPr>
                <w:rFonts w:eastAsia="Calibri"/>
                <w:b/>
                <w:bCs/>
                <w:sz w:val="22"/>
                <w:szCs w:val="22"/>
              </w:rPr>
            </w:pPr>
          </w:p>
          <w:p w14:paraId="70E8BC28" w14:textId="77777777" w:rsidR="00CE4F11" w:rsidRPr="000F4453" w:rsidRDefault="00CE4F11" w:rsidP="001E7D05">
            <w:pPr>
              <w:autoSpaceDE w:val="0"/>
              <w:autoSpaceDN w:val="0"/>
              <w:adjustRightInd w:val="0"/>
              <w:ind w:left="680"/>
              <w:rPr>
                <w:rFonts w:eastAsia="Calibri"/>
                <w:b/>
                <w:bCs/>
                <w:sz w:val="22"/>
                <w:szCs w:val="22"/>
              </w:rPr>
            </w:pPr>
          </w:p>
          <w:p w14:paraId="2B873275" w14:textId="77777777" w:rsidR="00CE4F11" w:rsidRPr="000F4453" w:rsidRDefault="00CE4F11" w:rsidP="001E7D05">
            <w:pPr>
              <w:autoSpaceDE w:val="0"/>
              <w:autoSpaceDN w:val="0"/>
              <w:adjustRightInd w:val="0"/>
              <w:rPr>
                <w:b/>
                <w:bCs/>
                <w:sz w:val="22"/>
                <w:szCs w:val="22"/>
              </w:rPr>
            </w:pPr>
          </w:p>
          <w:p w14:paraId="7CA789F1" w14:textId="77777777" w:rsidR="00CE4F11" w:rsidRPr="000F4453" w:rsidRDefault="00CE4F11" w:rsidP="001E7D05">
            <w:pPr>
              <w:autoSpaceDE w:val="0"/>
              <w:autoSpaceDN w:val="0"/>
              <w:adjustRightInd w:val="0"/>
              <w:rPr>
                <w:b/>
                <w:bCs/>
                <w:sz w:val="22"/>
                <w:szCs w:val="22"/>
              </w:rPr>
            </w:pPr>
          </w:p>
          <w:p w14:paraId="4263E1C7" w14:textId="77777777" w:rsidR="00CE4F11" w:rsidRPr="000F4453" w:rsidRDefault="00991E07" w:rsidP="001E7D05">
            <w:pPr>
              <w:autoSpaceDE w:val="0"/>
              <w:autoSpaceDN w:val="0"/>
              <w:adjustRightInd w:val="0"/>
              <w:rPr>
                <w:rFonts w:eastAsia="Calibri"/>
                <w:sz w:val="22"/>
                <w:szCs w:val="22"/>
              </w:rPr>
            </w:pPr>
            <w:r w:rsidRPr="000F4453">
              <w:rPr>
                <w:b/>
                <w:bCs/>
                <w:sz w:val="22"/>
                <w:szCs w:val="22"/>
              </w:rPr>
              <w:t xml:space="preserve">Identyfikator </w:t>
            </w:r>
            <w:r w:rsidRPr="000F4453">
              <w:rPr>
                <w:bCs/>
                <w:sz w:val="22"/>
                <w:szCs w:val="22"/>
              </w:rPr>
              <w:t>(</w:t>
            </w:r>
            <w:r w:rsidRPr="000F4453">
              <w:rPr>
                <w:b/>
                <w:bCs/>
                <w:sz w:val="22"/>
                <w:szCs w:val="22"/>
              </w:rPr>
              <w:t>ID</w:t>
            </w:r>
            <w:r w:rsidRPr="000F4453">
              <w:rPr>
                <w:bCs/>
                <w:sz w:val="22"/>
                <w:szCs w:val="22"/>
              </w:rPr>
              <w:t>)</w:t>
            </w:r>
            <w:r w:rsidRPr="000F4453">
              <w:rPr>
                <w:b/>
                <w:bCs/>
                <w:sz w:val="22"/>
                <w:szCs w:val="22"/>
              </w:rPr>
              <w:t xml:space="preserve"> postępowania na</w:t>
            </w:r>
            <w:r w:rsidRPr="000F4453">
              <w:rPr>
                <w:sz w:val="22"/>
                <w:szCs w:val="22"/>
              </w:rPr>
              <w:t xml:space="preserve"> Platformie</w:t>
            </w:r>
            <w:r w:rsidRPr="000F4453">
              <w:rPr>
                <w:sz w:val="22"/>
                <w:szCs w:val="22"/>
              </w:rPr>
              <w:br/>
            </w:r>
            <w:r w:rsidRPr="000F4453">
              <w:rPr>
                <w:b/>
                <w:bCs/>
                <w:sz w:val="22"/>
                <w:szCs w:val="22"/>
              </w:rPr>
              <w:t>e- zamówienia</w:t>
            </w:r>
            <w:r w:rsidRPr="000F4453">
              <w:rPr>
                <w:rFonts w:eastAsia="Century Gothic"/>
                <w:b/>
                <w:bCs/>
                <w:strike/>
                <w:sz w:val="22"/>
                <w:szCs w:val="22"/>
              </w:rPr>
              <w:t>.</w:t>
            </w:r>
            <w:r w:rsidRPr="000F4453">
              <w:rPr>
                <w:rFonts w:eastAsia="Century Gothic"/>
                <w:b/>
                <w:bCs/>
                <w:sz w:val="22"/>
                <w:szCs w:val="22"/>
              </w:rPr>
              <w:t>gov.pl</w:t>
            </w:r>
            <w:r w:rsidRPr="000F4453">
              <w:rPr>
                <w:rFonts w:eastAsia="Century Gothic"/>
                <w:b/>
                <w:bCs/>
                <w:strike/>
                <w:sz w:val="22"/>
                <w:szCs w:val="22"/>
              </w:rPr>
              <w:t xml:space="preserve"> </w:t>
            </w:r>
          </w:p>
        </w:tc>
        <w:tc>
          <w:tcPr>
            <w:tcW w:w="5948" w:type="dxa"/>
            <w:shd w:val="clear" w:color="auto" w:fill="auto"/>
          </w:tcPr>
          <w:p w14:paraId="0CD9799F" w14:textId="77777777" w:rsidR="001C0446" w:rsidRDefault="00991E07" w:rsidP="001E7D05">
            <w:pPr>
              <w:pStyle w:val="Nagwek3"/>
              <w:shd w:val="clear" w:color="auto" w:fill="FFFFFF"/>
              <w:spacing w:before="0"/>
              <w:rPr>
                <w:rStyle w:val="Normalny2"/>
                <w:rFonts w:ascii="Times New Roman" w:hAnsi="Times New Roman" w:cs="Times New Roman"/>
                <w:color w:val="auto"/>
                <w:sz w:val="22"/>
                <w:szCs w:val="22"/>
              </w:rPr>
            </w:pPr>
            <w:r w:rsidRPr="000F4453">
              <w:rPr>
                <w:rStyle w:val="Normalny2"/>
                <w:rFonts w:ascii="Times New Roman" w:hAnsi="Times New Roman" w:cs="Times New Roman"/>
                <w:color w:val="auto"/>
                <w:sz w:val="22"/>
                <w:szCs w:val="22"/>
                <w:highlight w:val="yellow"/>
              </w:rPr>
              <w:t>Numer ogłoszenia</w:t>
            </w:r>
          </w:p>
          <w:p w14:paraId="75625D73" w14:textId="07E89832" w:rsidR="006D2702" w:rsidRPr="006D2702" w:rsidRDefault="006D2702" w:rsidP="006D2702">
            <w:pPr>
              <w:rPr>
                <w:b/>
                <w:bCs/>
              </w:rPr>
            </w:pPr>
            <w:r w:rsidRPr="006D2702">
              <w:rPr>
                <w:b/>
                <w:bCs/>
              </w:rPr>
              <w:t>Ogłoszenie nr 2024/BZP 00579336/01 z dnia 2024-11-05</w:t>
            </w:r>
          </w:p>
          <w:p w14:paraId="4E073284" w14:textId="77777777" w:rsidR="00CE4F11" w:rsidRPr="000F4453" w:rsidRDefault="00CE4F11" w:rsidP="001E7D05"/>
          <w:p w14:paraId="16C06D09" w14:textId="5A7DC562" w:rsidR="00E87CCC" w:rsidRPr="000F4453" w:rsidRDefault="00991E07" w:rsidP="006D2702">
            <w:pPr>
              <w:pBdr>
                <w:bottom w:val="single" w:sz="4" w:space="1" w:color="auto"/>
              </w:pBdr>
              <w:autoSpaceDE w:val="0"/>
              <w:autoSpaceDN w:val="0"/>
              <w:adjustRightInd w:val="0"/>
              <w:spacing w:line="360" w:lineRule="auto"/>
              <w:jc w:val="both"/>
              <w:rPr>
                <w:rFonts w:eastAsia="Calibri"/>
                <w:sz w:val="22"/>
                <w:szCs w:val="22"/>
              </w:rPr>
            </w:pPr>
            <w:r w:rsidRPr="000F4453">
              <w:rPr>
                <w:rFonts w:eastAsia="Calibri"/>
                <w:sz w:val="22"/>
                <w:szCs w:val="22"/>
              </w:rPr>
              <w:t xml:space="preserve">Strona internetowa </w:t>
            </w:r>
            <w:r w:rsidR="00FE202C" w:rsidRPr="000F4453">
              <w:rPr>
                <w:rFonts w:eastAsia="Calibri"/>
                <w:sz w:val="22"/>
                <w:szCs w:val="22"/>
              </w:rPr>
              <w:t>Zamawiającego: zamieszczono</w:t>
            </w:r>
            <w:r w:rsidRPr="000F4453">
              <w:rPr>
                <w:rFonts w:eastAsia="Calibri"/>
                <w:sz w:val="22"/>
                <w:szCs w:val="22"/>
              </w:rPr>
              <w:t xml:space="preserve"> link do postępowania:</w:t>
            </w:r>
          </w:p>
          <w:p w14:paraId="488B802D" w14:textId="4BE3C574" w:rsidR="00E87CCC" w:rsidRPr="000F4453" w:rsidRDefault="00E87CCC" w:rsidP="001E7D05">
            <w:pPr>
              <w:pBdr>
                <w:bottom w:val="single" w:sz="4" w:space="1" w:color="auto"/>
              </w:pBdr>
              <w:autoSpaceDE w:val="0"/>
              <w:autoSpaceDN w:val="0"/>
              <w:adjustRightInd w:val="0"/>
              <w:spacing w:line="360" w:lineRule="auto"/>
              <w:rPr>
                <w:rFonts w:eastAsia="Calibri"/>
                <w:sz w:val="22"/>
                <w:szCs w:val="22"/>
              </w:rPr>
            </w:pPr>
            <w:r w:rsidRPr="000F4453">
              <w:rPr>
                <w:rFonts w:eastAsia="Calibri"/>
                <w:sz w:val="22"/>
                <w:szCs w:val="22"/>
                <w:highlight w:val="yellow"/>
              </w:rPr>
              <w:t>https://ezamowienia.gov.pl/mp-client/search/list/ocds-148610-4e7cad36-ffde-4785-87b0-eb4df7b0d9de</w:t>
            </w:r>
          </w:p>
          <w:p w14:paraId="2E98E6A3" w14:textId="5F6F58DB" w:rsidR="00CE4F11" w:rsidRPr="000F4453" w:rsidRDefault="00991E07" w:rsidP="001E7D05">
            <w:pPr>
              <w:pBdr>
                <w:bottom w:val="single" w:sz="4" w:space="1" w:color="auto"/>
              </w:pBdr>
              <w:autoSpaceDE w:val="0"/>
              <w:autoSpaceDN w:val="0"/>
              <w:adjustRightInd w:val="0"/>
              <w:spacing w:line="360" w:lineRule="auto"/>
              <w:rPr>
                <w:rFonts w:eastAsia="Calibri"/>
                <w:b/>
                <w:bCs/>
                <w:sz w:val="22"/>
                <w:szCs w:val="22"/>
              </w:rPr>
            </w:pPr>
            <w:r w:rsidRPr="000F4453">
              <w:rPr>
                <w:rFonts w:eastAsia="Calibri"/>
                <w:sz w:val="22"/>
                <w:szCs w:val="22"/>
              </w:rPr>
              <w:t xml:space="preserve"> </w:t>
            </w:r>
          </w:p>
          <w:p w14:paraId="3AD4C0E6" w14:textId="4FC0F039" w:rsidR="00CE4F11" w:rsidRPr="000F4453" w:rsidRDefault="00991E07" w:rsidP="001E7D05">
            <w:pPr>
              <w:pBdr>
                <w:bottom w:val="single" w:sz="4" w:space="1" w:color="auto"/>
              </w:pBdr>
              <w:autoSpaceDE w:val="0"/>
              <w:autoSpaceDN w:val="0"/>
              <w:adjustRightInd w:val="0"/>
              <w:spacing w:line="360" w:lineRule="auto"/>
              <w:rPr>
                <w:rFonts w:eastAsia="Calibri"/>
                <w:sz w:val="22"/>
                <w:szCs w:val="22"/>
              </w:rPr>
            </w:pPr>
            <w:r w:rsidRPr="000F4453">
              <w:rPr>
                <w:rFonts w:eastAsia="Calibri"/>
                <w:sz w:val="22"/>
                <w:szCs w:val="22"/>
              </w:rPr>
              <w:t xml:space="preserve">w </w:t>
            </w:r>
            <w:r w:rsidR="00FE202C" w:rsidRPr="000F4453">
              <w:rPr>
                <w:rFonts w:eastAsia="Calibri"/>
                <w:sz w:val="22"/>
                <w:szCs w:val="22"/>
              </w:rPr>
              <w:t>dniu 05.11.2024</w:t>
            </w:r>
            <w:r w:rsidRPr="000F4453">
              <w:rPr>
                <w:rFonts w:eastAsia="Calibri"/>
                <w:sz w:val="22"/>
                <w:szCs w:val="22"/>
              </w:rPr>
              <w:t xml:space="preserve"> r.</w:t>
            </w:r>
          </w:p>
          <w:p w14:paraId="59F4EA10" w14:textId="0C2F41CE" w:rsidR="00EE16E1" w:rsidRPr="000F4453" w:rsidRDefault="00991E07" w:rsidP="00EE16E1">
            <w:pPr>
              <w:rPr>
                <w:sz w:val="22"/>
                <w:szCs w:val="22"/>
              </w:rPr>
            </w:pPr>
            <w:r w:rsidRPr="000F4453">
              <w:rPr>
                <w:sz w:val="22"/>
                <w:szCs w:val="22"/>
              </w:rPr>
              <w:br/>
            </w:r>
            <w:r w:rsidR="00EE16E1" w:rsidRPr="000F4453">
              <w:rPr>
                <w:rFonts w:ascii="Roboto" w:hAnsi="Roboto"/>
              </w:rPr>
              <w:br/>
              <w:t>ocds-148610-4e7cad36-ffde-4785-87b0-eb4df7b0d9de</w:t>
            </w:r>
          </w:p>
          <w:p w14:paraId="03AFE648" w14:textId="36491BC8" w:rsidR="00086289" w:rsidRPr="000F4453" w:rsidRDefault="00086289" w:rsidP="00086289">
            <w:pPr>
              <w:rPr>
                <w:rFonts w:ascii="Roboto" w:hAnsi="Roboto"/>
              </w:rPr>
            </w:pPr>
          </w:p>
          <w:p w14:paraId="0E220E55" w14:textId="77777777" w:rsidR="00CE4F11" w:rsidRPr="000F4453" w:rsidRDefault="00CE4F11" w:rsidP="001E7D05">
            <w:pPr>
              <w:rPr>
                <w:sz w:val="22"/>
                <w:szCs w:val="22"/>
              </w:rPr>
            </w:pPr>
          </w:p>
          <w:p w14:paraId="4B8C92DE" w14:textId="77777777" w:rsidR="00CE4F11" w:rsidRPr="000F4453" w:rsidRDefault="00CE4F11" w:rsidP="00CE4F11">
            <w:pPr>
              <w:rPr>
                <w:rFonts w:eastAsia="Calibri"/>
                <w:sz w:val="22"/>
                <w:szCs w:val="22"/>
              </w:rPr>
            </w:pPr>
          </w:p>
        </w:tc>
      </w:tr>
    </w:tbl>
    <w:p w14:paraId="5B2F4D10" w14:textId="77777777" w:rsidR="00D9784D" w:rsidRPr="000F4453" w:rsidRDefault="00D9784D" w:rsidP="00321CC4">
      <w:pPr>
        <w:tabs>
          <w:tab w:val="left" w:pos="567"/>
        </w:tabs>
        <w:contextualSpacing/>
        <w:jc w:val="center"/>
        <w:rPr>
          <w:rFonts w:asciiTheme="majorHAnsi" w:hAnsiTheme="majorHAnsi"/>
          <w:b/>
          <w:sz w:val="22"/>
          <w:szCs w:val="22"/>
        </w:rPr>
      </w:pPr>
    </w:p>
    <w:p w14:paraId="40AC453D" w14:textId="77777777" w:rsidR="008F579D" w:rsidRPr="000F4453" w:rsidRDefault="008F579D" w:rsidP="00321CC4">
      <w:pPr>
        <w:tabs>
          <w:tab w:val="left" w:pos="567"/>
        </w:tabs>
        <w:contextualSpacing/>
        <w:jc w:val="center"/>
        <w:rPr>
          <w:rFonts w:asciiTheme="majorHAnsi" w:hAnsiTheme="majorHAnsi"/>
          <w:b/>
          <w:iCs/>
          <w:sz w:val="22"/>
          <w:szCs w:val="22"/>
        </w:rPr>
      </w:pPr>
    </w:p>
    <w:p w14:paraId="2BE91A9D" w14:textId="77777777" w:rsidR="00CC1478" w:rsidRPr="000F4453" w:rsidRDefault="00CC1478" w:rsidP="00321CC4">
      <w:pPr>
        <w:tabs>
          <w:tab w:val="left" w:pos="567"/>
        </w:tabs>
        <w:contextualSpacing/>
        <w:jc w:val="center"/>
        <w:rPr>
          <w:rFonts w:asciiTheme="majorHAnsi" w:hAnsiTheme="majorHAnsi"/>
          <w:b/>
          <w:iCs/>
          <w:sz w:val="22"/>
          <w:szCs w:val="22"/>
        </w:rPr>
      </w:pPr>
    </w:p>
    <w:p w14:paraId="28AED0A1" w14:textId="77777777" w:rsidR="00783508" w:rsidRPr="000F4453" w:rsidRDefault="00783508" w:rsidP="00321CC4">
      <w:pPr>
        <w:tabs>
          <w:tab w:val="left" w:pos="567"/>
        </w:tabs>
        <w:contextualSpacing/>
        <w:jc w:val="center"/>
        <w:rPr>
          <w:rFonts w:asciiTheme="majorHAnsi" w:hAnsiTheme="majorHAnsi"/>
          <w:b/>
          <w:iCs/>
          <w:sz w:val="22"/>
          <w:szCs w:val="22"/>
        </w:rPr>
      </w:pPr>
    </w:p>
    <w:p w14:paraId="558670ED" w14:textId="77777777" w:rsidR="003700F3" w:rsidRPr="000F4453" w:rsidRDefault="00991E07" w:rsidP="00321CC4">
      <w:pPr>
        <w:tabs>
          <w:tab w:val="left" w:pos="567"/>
        </w:tabs>
        <w:contextualSpacing/>
        <w:rPr>
          <w:rFonts w:asciiTheme="majorHAnsi" w:hAnsiTheme="majorHAnsi"/>
          <w:b/>
          <w:iCs/>
          <w:sz w:val="22"/>
          <w:szCs w:val="22"/>
        </w:rPr>
      </w:pPr>
      <w:r w:rsidRPr="000F4453">
        <w:rPr>
          <w:rFonts w:asciiTheme="majorHAnsi" w:hAnsiTheme="majorHAnsi"/>
          <w:b/>
          <w:iCs/>
          <w:sz w:val="22"/>
          <w:szCs w:val="22"/>
        </w:rPr>
        <w:tab/>
      </w:r>
      <w:r w:rsidRPr="000F4453">
        <w:rPr>
          <w:rFonts w:asciiTheme="majorHAnsi" w:hAnsiTheme="majorHAnsi"/>
          <w:b/>
          <w:iCs/>
          <w:sz w:val="22"/>
          <w:szCs w:val="22"/>
        </w:rPr>
        <w:tab/>
      </w:r>
      <w:r w:rsidRPr="000F4453">
        <w:rPr>
          <w:rFonts w:asciiTheme="majorHAnsi" w:hAnsiTheme="majorHAnsi"/>
          <w:b/>
          <w:iCs/>
          <w:sz w:val="22"/>
          <w:szCs w:val="22"/>
        </w:rPr>
        <w:tab/>
      </w:r>
      <w:r w:rsidRPr="000F4453">
        <w:rPr>
          <w:rFonts w:asciiTheme="majorHAnsi" w:hAnsiTheme="majorHAnsi"/>
          <w:b/>
          <w:iCs/>
          <w:sz w:val="22"/>
          <w:szCs w:val="22"/>
        </w:rPr>
        <w:tab/>
      </w:r>
    </w:p>
    <w:p w14:paraId="21A71608" w14:textId="77777777" w:rsidR="006B67BF" w:rsidRPr="000F4453" w:rsidRDefault="006B67BF" w:rsidP="00321CC4">
      <w:pPr>
        <w:jc w:val="right"/>
        <w:rPr>
          <w:rFonts w:asciiTheme="majorHAnsi" w:hAnsiTheme="majorHAnsi"/>
          <w:sz w:val="22"/>
          <w:szCs w:val="22"/>
        </w:rPr>
      </w:pPr>
    </w:p>
    <w:p w14:paraId="2204F3E5" w14:textId="77777777" w:rsidR="001813FF" w:rsidRPr="000F4453" w:rsidRDefault="001813FF" w:rsidP="00321CC4">
      <w:pPr>
        <w:rPr>
          <w:rFonts w:asciiTheme="majorHAnsi" w:hAnsiTheme="majorHAnsi"/>
          <w:sz w:val="22"/>
          <w:szCs w:val="22"/>
        </w:rPr>
      </w:pPr>
    </w:p>
    <w:p w14:paraId="330D5A81" w14:textId="77777777" w:rsidR="000558E9" w:rsidRPr="000F4453" w:rsidRDefault="000558E9" w:rsidP="00321CC4">
      <w:pPr>
        <w:jc w:val="right"/>
        <w:rPr>
          <w:rFonts w:asciiTheme="majorHAnsi" w:hAnsiTheme="majorHAnsi"/>
          <w:sz w:val="22"/>
          <w:szCs w:val="22"/>
        </w:rPr>
      </w:pPr>
    </w:p>
    <w:p w14:paraId="2255D730" w14:textId="77777777" w:rsidR="000558E9" w:rsidRPr="000F4453" w:rsidRDefault="000558E9" w:rsidP="00321CC4">
      <w:pPr>
        <w:jc w:val="right"/>
        <w:rPr>
          <w:rFonts w:asciiTheme="majorHAnsi" w:hAnsiTheme="majorHAnsi"/>
          <w:sz w:val="22"/>
          <w:szCs w:val="22"/>
        </w:rPr>
      </w:pPr>
    </w:p>
    <w:p w14:paraId="522D1B7C" w14:textId="77777777" w:rsidR="006B67BF" w:rsidRPr="000F4453" w:rsidRDefault="006B67BF" w:rsidP="00321CC4">
      <w:pPr>
        <w:jc w:val="center"/>
        <w:rPr>
          <w:rFonts w:asciiTheme="majorHAnsi" w:hAnsiTheme="majorHAnsi"/>
          <w:sz w:val="22"/>
          <w:szCs w:val="22"/>
        </w:rPr>
      </w:pPr>
    </w:p>
    <w:p w14:paraId="3C8E55CA" w14:textId="2F8F0CF3" w:rsidR="009E6CBA" w:rsidRPr="000F4453" w:rsidRDefault="00991E07" w:rsidP="00804927">
      <w:pPr>
        <w:jc w:val="center"/>
        <w:rPr>
          <w:rFonts w:asciiTheme="majorHAnsi" w:hAnsiTheme="majorHAnsi"/>
          <w:sz w:val="22"/>
          <w:szCs w:val="22"/>
        </w:rPr>
      </w:pPr>
      <w:r w:rsidRPr="000F4453">
        <w:rPr>
          <w:rFonts w:asciiTheme="majorHAnsi" w:hAnsiTheme="majorHAnsi"/>
          <w:sz w:val="22"/>
          <w:szCs w:val="22"/>
        </w:rPr>
        <w:t>Zatwierdził</w:t>
      </w:r>
      <w:r w:rsidR="00140AE0" w:rsidRPr="000F4453">
        <w:rPr>
          <w:rFonts w:asciiTheme="majorHAnsi" w:hAnsiTheme="majorHAnsi"/>
          <w:sz w:val="22"/>
          <w:szCs w:val="22"/>
        </w:rPr>
        <w:t xml:space="preserve">, dnia </w:t>
      </w:r>
      <w:r w:rsidR="00995100" w:rsidRPr="000F4453">
        <w:rPr>
          <w:rFonts w:asciiTheme="majorHAnsi" w:hAnsiTheme="majorHAnsi"/>
          <w:sz w:val="22"/>
          <w:szCs w:val="22"/>
        </w:rPr>
        <w:t>05.11.</w:t>
      </w:r>
      <w:r w:rsidR="00140AE0" w:rsidRPr="000F4453">
        <w:rPr>
          <w:rFonts w:asciiTheme="majorHAnsi" w:hAnsiTheme="majorHAnsi"/>
          <w:sz w:val="22"/>
          <w:szCs w:val="22"/>
        </w:rPr>
        <w:t>2024 r</w:t>
      </w:r>
    </w:p>
    <w:p w14:paraId="3B7DFA87" w14:textId="77777777" w:rsidR="009E6CBA" w:rsidRPr="000F4453" w:rsidRDefault="009E6CBA" w:rsidP="00321CC4">
      <w:pPr>
        <w:pStyle w:val="Zwykytekst"/>
        <w:rPr>
          <w:rFonts w:asciiTheme="majorHAnsi" w:hAnsiTheme="majorHAnsi"/>
          <w:sz w:val="22"/>
          <w:szCs w:val="22"/>
        </w:rPr>
      </w:pPr>
    </w:p>
    <w:tbl>
      <w:tblPr>
        <w:tblW w:w="0" w:type="auto"/>
        <w:jc w:val="center"/>
        <w:tblBorders>
          <w:bottom w:val="single" w:sz="4" w:space="0" w:color="auto"/>
        </w:tblBorders>
        <w:tblLook w:val="00A0" w:firstRow="1" w:lastRow="0" w:firstColumn="1" w:lastColumn="0" w:noHBand="0" w:noVBand="0"/>
      </w:tblPr>
      <w:tblGrid>
        <w:gridCol w:w="9054"/>
      </w:tblGrid>
      <w:tr w:rsidR="000F4453" w:rsidRPr="000F4453" w14:paraId="5022F561"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6B00E635" w14:textId="77777777" w:rsidR="00A435B8" w:rsidRPr="000F4453" w:rsidRDefault="00991E07" w:rsidP="00321CC4">
            <w:pPr>
              <w:jc w:val="center"/>
              <w:rPr>
                <w:rFonts w:asciiTheme="majorHAnsi" w:hAnsiTheme="majorHAnsi"/>
                <w:sz w:val="22"/>
                <w:szCs w:val="22"/>
              </w:rPr>
            </w:pPr>
            <w:r w:rsidRPr="000F4453">
              <w:rPr>
                <w:rFonts w:asciiTheme="majorHAnsi" w:hAnsiTheme="majorHAnsi"/>
                <w:sz w:val="22"/>
                <w:szCs w:val="22"/>
              </w:rPr>
              <w:t>Rozdział 1</w:t>
            </w:r>
          </w:p>
          <w:p w14:paraId="1C8C5EF1" w14:textId="77777777" w:rsidR="00A435B8" w:rsidRPr="000F4453" w:rsidRDefault="00991E07" w:rsidP="00321CC4">
            <w:pPr>
              <w:jc w:val="center"/>
              <w:rPr>
                <w:rFonts w:asciiTheme="majorHAnsi" w:hAnsiTheme="majorHAnsi"/>
                <w:b/>
                <w:bCs/>
                <w:sz w:val="22"/>
                <w:szCs w:val="22"/>
              </w:rPr>
            </w:pPr>
            <w:r w:rsidRPr="000F4453">
              <w:rPr>
                <w:rFonts w:asciiTheme="majorHAnsi" w:hAnsiTheme="majorHAnsi"/>
                <w:b/>
                <w:bCs/>
                <w:sz w:val="22"/>
                <w:szCs w:val="22"/>
              </w:rPr>
              <w:t>POSTANOWIENIA OGÓLNE</w:t>
            </w:r>
          </w:p>
        </w:tc>
      </w:tr>
    </w:tbl>
    <w:p w14:paraId="682C5C0F" w14:textId="77777777" w:rsidR="00E4259A" w:rsidRPr="000F4453" w:rsidRDefault="00E4259A" w:rsidP="00321CC4">
      <w:pPr>
        <w:widowControl w:val="0"/>
        <w:ind w:left="567"/>
        <w:jc w:val="both"/>
        <w:outlineLvl w:val="3"/>
        <w:rPr>
          <w:rFonts w:asciiTheme="majorHAnsi" w:hAnsiTheme="majorHAnsi"/>
          <w:b/>
          <w:bCs/>
          <w:sz w:val="22"/>
          <w:szCs w:val="22"/>
        </w:rPr>
      </w:pPr>
    </w:p>
    <w:p w14:paraId="08D492C7" w14:textId="77777777" w:rsidR="00E4259A" w:rsidRPr="000F4453" w:rsidRDefault="00991E07" w:rsidP="00321CC4">
      <w:pPr>
        <w:widowControl w:val="0"/>
        <w:numPr>
          <w:ilvl w:val="1"/>
          <w:numId w:val="1"/>
        </w:numPr>
        <w:ind w:left="567" w:hanging="567"/>
        <w:jc w:val="both"/>
        <w:outlineLvl w:val="3"/>
        <w:rPr>
          <w:rFonts w:asciiTheme="majorHAnsi" w:hAnsiTheme="majorHAnsi"/>
          <w:b/>
          <w:bCs/>
          <w:sz w:val="22"/>
          <w:szCs w:val="22"/>
        </w:rPr>
      </w:pPr>
      <w:r w:rsidRPr="000F4453">
        <w:rPr>
          <w:rFonts w:asciiTheme="majorHAnsi" w:hAnsiTheme="majorHAnsi"/>
          <w:b/>
          <w:bCs/>
          <w:sz w:val="22"/>
          <w:szCs w:val="22"/>
        </w:rPr>
        <w:t xml:space="preserve">Nazwa oraz adres </w:t>
      </w:r>
      <w:r w:rsidR="006528C1" w:rsidRPr="000F4453">
        <w:rPr>
          <w:rFonts w:asciiTheme="majorHAnsi" w:hAnsiTheme="majorHAnsi"/>
          <w:b/>
          <w:bCs/>
          <w:sz w:val="22"/>
          <w:szCs w:val="22"/>
        </w:rPr>
        <w:t>Zamawiającego</w:t>
      </w:r>
      <w:r w:rsidRPr="000F4453">
        <w:rPr>
          <w:rFonts w:asciiTheme="majorHAnsi" w:hAnsiTheme="majorHAnsi"/>
          <w:b/>
          <w:bCs/>
          <w:sz w:val="22"/>
          <w:szCs w:val="22"/>
        </w:rPr>
        <w:t>.</w:t>
      </w:r>
      <w:r w:rsidRPr="000F4453">
        <w:rPr>
          <w:rFonts w:asciiTheme="majorHAnsi" w:hAnsiTheme="majorHAnsi"/>
          <w:b/>
          <w:bCs/>
          <w:sz w:val="22"/>
          <w:szCs w:val="22"/>
        </w:rPr>
        <w:tab/>
      </w:r>
    </w:p>
    <w:p w14:paraId="5E0FA246" w14:textId="77777777" w:rsidR="00016861" w:rsidRPr="000F4453" w:rsidRDefault="00991E07" w:rsidP="00184A8E">
      <w:pPr>
        <w:pStyle w:val="Akapitzlist"/>
        <w:numPr>
          <w:ilvl w:val="0"/>
          <w:numId w:val="64"/>
        </w:numPr>
        <w:spacing w:before="0" w:after="0" w:line="240" w:lineRule="auto"/>
        <w:rPr>
          <w:rFonts w:asciiTheme="majorHAnsi" w:hAnsiTheme="majorHAnsi"/>
          <w:sz w:val="22"/>
          <w:szCs w:val="22"/>
        </w:rPr>
      </w:pPr>
      <w:r w:rsidRPr="000F4453">
        <w:rPr>
          <w:rFonts w:asciiTheme="majorHAnsi" w:hAnsiTheme="majorHAnsi"/>
          <w:b/>
          <w:sz w:val="22"/>
          <w:szCs w:val="22"/>
        </w:rPr>
        <w:t>Nazwa oraz adres Zamawiającego:</w:t>
      </w:r>
    </w:p>
    <w:p w14:paraId="18D14A4C" w14:textId="40B31647" w:rsidR="00016861" w:rsidRPr="000F4453" w:rsidRDefault="00991E07" w:rsidP="00321CC4">
      <w:pPr>
        <w:ind w:left="360"/>
        <w:jc w:val="both"/>
        <w:rPr>
          <w:rFonts w:asciiTheme="majorHAnsi" w:hAnsiTheme="majorHAnsi"/>
          <w:sz w:val="22"/>
          <w:szCs w:val="22"/>
        </w:rPr>
      </w:pPr>
      <w:r w:rsidRPr="000F4453">
        <w:rPr>
          <w:rFonts w:asciiTheme="majorHAnsi" w:hAnsiTheme="majorHAnsi"/>
          <w:sz w:val="22"/>
          <w:szCs w:val="22"/>
        </w:rPr>
        <w:t xml:space="preserve">Małopolski Szpital Chorób Płuc i Rehabilitacji im. Edmunda </w:t>
      </w:r>
      <w:r w:rsidR="00FE202C" w:rsidRPr="000F4453">
        <w:rPr>
          <w:rFonts w:asciiTheme="majorHAnsi" w:hAnsiTheme="majorHAnsi"/>
          <w:sz w:val="22"/>
          <w:szCs w:val="22"/>
        </w:rPr>
        <w:t>Wojtyły, SPZOZ</w:t>
      </w:r>
      <w:r w:rsidRPr="000F4453">
        <w:rPr>
          <w:rFonts w:asciiTheme="majorHAnsi" w:hAnsiTheme="majorHAnsi"/>
          <w:sz w:val="22"/>
          <w:szCs w:val="22"/>
        </w:rPr>
        <w:t xml:space="preserve">   </w:t>
      </w:r>
    </w:p>
    <w:p w14:paraId="301C0A8B" w14:textId="5E211B7F" w:rsidR="00016861" w:rsidRPr="000F4453" w:rsidRDefault="00991E07" w:rsidP="00321CC4">
      <w:pPr>
        <w:ind w:left="360"/>
        <w:jc w:val="both"/>
        <w:rPr>
          <w:rFonts w:asciiTheme="majorHAnsi" w:hAnsiTheme="majorHAnsi"/>
          <w:sz w:val="22"/>
          <w:szCs w:val="22"/>
        </w:rPr>
      </w:pPr>
      <w:r w:rsidRPr="000F4453">
        <w:rPr>
          <w:rFonts w:asciiTheme="majorHAnsi" w:hAnsiTheme="majorHAnsi"/>
          <w:sz w:val="22"/>
          <w:szCs w:val="22"/>
        </w:rPr>
        <w:t xml:space="preserve">w Jaroszowcu, 32-310 </w:t>
      </w:r>
      <w:r w:rsidR="00FE202C" w:rsidRPr="000F4453">
        <w:rPr>
          <w:rFonts w:asciiTheme="majorHAnsi" w:hAnsiTheme="majorHAnsi"/>
          <w:sz w:val="22"/>
          <w:szCs w:val="22"/>
        </w:rPr>
        <w:t>Jaroszowiec,</w:t>
      </w:r>
      <w:r w:rsidRPr="000F4453">
        <w:rPr>
          <w:rFonts w:asciiTheme="majorHAnsi" w:hAnsiTheme="majorHAnsi"/>
          <w:sz w:val="22"/>
          <w:szCs w:val="22"/>
        </w:rPr>
        <w:t xml:space="preserve"> ul. Kolejowa 1a, NIP 637-12-65-836, REGON 000294214</w:t>
      </w:r>
    </w:p>
    <w:p w14:paraId="3ECD5488" w14:textId="2DAFA946" w:rsidR="00016861" w:rsidRPr="000F4453" w:rsidRDefault="00991E07" w:rsidP="00184A8E">
      <w:pPr>
        <w:pStyle w:val="Akapitzlist"/>
        <w:numPr>
          <w:ilvl w:val="0"/>
          <w:numId w:val="62"/>
        </w:numPr>
        <w:spacing w:before="0" w:after="0" w:line="240" w:lineRule="auto"/>
        <w:ind w:left="720"/>
        <w:rPr>
          <w:rFonts w:asciiTheme="majorHAnsi" w:hAnsiTheme="majorHAnsi"/>
          <w:sz w:val="22"/>
          <w:szCs w:val="22"/>
        </w:rPr>
      </w:pPr>
      <w:r w:rsidRPr="000F4453">
        <w:rPr>
          <w:rFonts w:asciiTheme="majorHAnsi" w:hAnsiTheme="majorHAnsi"/>
          <w:b/>
          <w:sz w:val="22"/>
          <w:szCs w:val="22"/>
        </w:rPr>
        <w:t xml:space="preserve">Numer </w:t>
      </w:r>
      <w:r w:rsidR="00FE202C" w:rsidRPr="000F4453">
        <w:rPr>
          <w:rFonts w:asciiTheme="majorHAnsi" w:hAnsiTheme="majorHAnsi"/>
          <w:b/>
          <w:sz w:val="22"/>
          <w:szCs w:val="22"/>
        </w:rPr>
        <w:t>telefonu:</w:t>
      </w:r>
      <w:r w:rsidR="00FE202C" w:rsidRPr="000F4453">
        <w:rPr>
          <w:rFonts w:asciiTheme="majorHAnsi" w:hAnsiTheme="majorHAnsi"/>
          <w:bCs/>
          <w:sz w:val="22"/>
          <w:szCs w:val="22"/>
          <w:lang w:eastAsia="ar-SA"/>
        </w:rPr>
        <w:t xml:space="preserve"> </w:t>
      </w:r>
      <w:proofErr w:type="spellStart"/>
      <w:r w:rsidR="00FE202C" w:rsidRPr="000F4453">
        <w:rPr>
          <w:rFonts w:asciiTheme="majorHAnsi" w:hAnsiTheme="majorHAnsi"/>
          <w:bCs/>
          <w:sz w:val="22"/>
          <w:szCs w:val="22"/>
          <w:lang w:eastAsia="ar-SA"/>
        </w:rPr>
        <w:t>tel</w:t>
      </w:r>
      <w:proofErr w:type="spellEnd"/>
      <w:r w:rsidRPr="000F4453">
        <w:rPr>
          <w:rFonts w:asciiTheme="majorHAnsi" w:hAnsiTheme="majorHAnsi"/>
          <w:bCs/>
          <w:sz w:val="22"/>
          <w:szCs w:val="22"/>
          <w:lang w:eastAsia="ar-SA"/>
        </w:rPr>
        <w:t>: (+48</w:t>
      </w:r>
      <w:proofErr w:type="gramStart"/>
      <w:r w:rsidRPr="000F4453">
        <w:rPr>
          <w:rFonts w:asciiTheme="majorHAnsi" w:hAnsiTheme="majorHAnsi"/>
          <w:bCs/>
          <w:sz w:val="22"/>
          <w:szCs w:val="22"/>
          <w:lang w:eastAsia="ar-SA"/>
        </w:rPr>
        <w:t>)  32</w:t>
      </w:r>
      <w:proofErr w:type="gramEnd"/>
      <w:r w:rsidRPr="000F4453">
        <w:rPr>
          <w:rFonts w:asciiTheme="majorHAnsi" w:hAnsiTheme="majorHAnsi"/>
          <w:bCs/>
          <w:sz w:val="22"/>
          <w:szCs w:val="22"/>
          <w:lang w:eastAsia="ar-SA"/>
        </w:rPr>
        <w:t xml:space="preserve"> 64 28 090</w:t>
      </w:r>
    </w:p>
    <w:p w14:paraId="6630BDAB" w14:textId="77777777" w:rsidR="00016861" w:rsidRPr="000F4453" w:rsidRDefault="00991E07" w:rsidP="00184A8E">
      <w:pPr>
        <w:pStyle w:val="Akapitzlist"/>
        <w:numPr>
          <w:ilvl w:val="0"/>
          <w:numId w:val="62"/>
        </w:numPr>
        <w:spacing w:before="0" w:after="0" w:line="240" w:lineRule="auto"/>
        <w:ind w:left="720"/>
        <w:rPr>
          <w:rFonts w:asciiTheme="majorHAnsi" w:hAnsiTheme="majorHAnsi"/>
          <w:sz w:val="22"/>
          <w:szCs w:val="22"/>
        </w:rPr>
      </w:pPr>
      <w:r w:rsidRPr="000F4453">
        <w:rPr>
          <w:rFonts w:asciiTheme="majorHAnsi" w:hAnsiTheme="majorHAnsi"/>
          <w:b/>
          <w:sz w:val="22"/>
          <w:szCs w:val="22"/>
        </w:rPr>
        <w:t xml:space="preserve">Adres poczty elektronicznej: </w:t>
      </w:r>
      <w:r w:rsidRPr="000F4453">
        <w:rPr>
          <w:rFonts w:asciiTheme="majorHAnsi" w:hAnsiTheme="majorHAnsi"/>
          <w:sz w:val="22"/>
          <w:szCs w:val="22"/>
        </w:rPr>
        <w:t>e-mail:</w:t>
      </w:r>
      <w:r w:rsidRPr="000F4453">
        <w:rPr>
          <w:rFonts w:asciiTheme="majorHAnsi" w:hAnsiTheme="majorHAnsi"/>
          <w:b/>
          <w:sz w:val="22"/>
          <w:szCs w:val="22"/>
        </w:rPr>
        <w:t xml:space="preserve">  </w:t>
      </w:r>
      <w:hyperlink r:id="rId8" w:history="1">
        <w:r w:rsidR="00016861" w:rsidRPr="000F4453">
          <w:rPr>
            <w:rStyle w:val="Hipercze"/>
            <w:rFonts w:asciiTheme="majorHAnsi" w:hAnsiTheme="majorHAnsi"/>
            <w:color w:val="auto"/>
            <w:sz w:val="22"/>
            <w:szCs w:val="22"/>
          </w:rPr>
          <w:t>sekretariat@wschp.pl</w:t>
        </w:r>
      </w:hyperlink>
    </w:p>
    <w:p w14:paraId="76E94845" w14:textId="0D60896F" w:rsidR="00016861" w:rsidRPr="000F4453" w:rsidRDefault="00991E07" w:rsidP="00184A8E">
      <w:pPr>
        <w:pStyle w:val="Akapitzlist"/>
        <w:numPr>
          <w:ilvl w:val="0"/>
          <w:numId w:val="62"/>
        </w:numPr>
        <w:spacing w:before="0" w:after="0" w:line="240" w:lineRule="auto"/>
        <w:ind w:left="720"/>
        <w:rPr>
          <w:rFonts w:asciiTheme="majorHAnsi" w:hAnsiTheme="majorHAnsi"/>
          <w:sz w:val="22"/>
          <w:szCs w:val="22"/>
        </w:rPr>
      </w:pPr>
      <w:r w:rsidRPr="000F4453">
        <w:rPr>
          <w:rFonts w:asciiTheme="majorHAnsi" w:hAnsiTheme="majorHAnsi"/>
          <w:b/>
          <w:sz w:val="22"/>
          <w:szCs w:val="22"/>
        </w:rPr>
        <w:t xml:space="preserve">Adres strony internetowej </w:t>
      </w:r>
      <w:r w:rsidR="00FE202C" w:rsidRPr="000F4453">
        <w:rPr>
          <w:rFonts w:asciiTheme="majorHAnsi" w:hAnsiTheme="majorHAnsi"/>
          <w:b/>
          <w:sz w:val="22"/>
          <w:szCs w:val="22"/>
        </w:rPr>
        <w:t>Zamawiającego:</w:t>
      </w:r>
      <w:r w:rsidRPr="000F4453">
        <w:rPr>
          <w:rFonts w:asciiTheme="majorHAnsi" w:hAnsiTheme="majorHAnsi"/>
          <w:b/>
          <w:sz w:val="22"/>
          <w:szCs w:val="22"/>
        </w:rPr>
        <w:t xml:space="preserve"> </w:t>
      </w:r>
      <w:hyperlink r:id="rId9" w:history="1">
        <w:r w:rsidR="00016861" w:rsidRPr="000F4453">
          <w:rPr>
            <w:rStyle w:val="Hipercze"/>
            <w:rFonts w:asciiTheme="majorHAnsi" w:hAnsiTheme="majorHAnsi"/>
            <w:color w:val="auto"/>
            <w:sz w:val="22"/>
            <w:szCs w:val="22"/>
          </w:rPr>
          <w:t>www.wschp.pl</w:t>
        </w:r>
      </w:hyperlink>
    </w:p>
    <w:p w14:paraId="6E8688A2" w14:textId="4D64B081" w:rsidR="00016861" w:rsidRPr="000F4453" w:rsidRDefault="00991E07" w:rsidP="00184A8E">
      <w:pPr>
        <w:pStyle w:val="Akapitzlist"/>
        <w:numPr>
          <w:ilvl w:val="0"/>
          <w:numId w:val="62"/>
        </w:numPr>
        <w:spacing w:before="0" w:after="0" w:line="240" w:lineRule="auto"/>
        <w:ind w:left="720"/>
        <w:rPr>
          <w:rFonts w:asciiTheme="majorHAnsi" w:hAnsiTheme="majorHAnsi"/>
          <w:sz w:val="22"/>
          <w:szCs w:val="22"/>
        </w:rPr>
      </w:pPr>
      <w:r w:rsidRPr="000F4453">
        <w:rPr>
          <w:rFonts w:asciiTheme="majorHAnsi" w:hAnsiTheme="majorHAnsi"/>
          <w:bCs/>
          <w:sz w:val="22"/>
          <w:szCs w:val="22"/>
          <w:lang w:eastAsia="ar-SA"/>
        </w:rPr>
        <w:t xml:space="preserve">Osobami uprawnionymi ze strony Zamawiającego do </w:t>
      </w:r>
      <w:r w:rsidR="00FE202C" w:rsidRPr="000F4453">
        <w:rPr>
          <w:rFonts w:asciiTheme="majorHAnsi" w:hAnsiTheme="majorHAnsi"/>
          <w:bCs/>
          <w:sz w:val="22"/>
          <w:szCs w:val="22"/>
          <w:lang w:eastAsia="ar-SA"/>
        </w:rPr>
        <w:t>komunikowania się</w:t>
      </w:r>
      <w:r w:rsidRPr="000F4453">
        <w:rPr>
          <w:rFonts w:asciiTheme="majorHAnsi" w:hAnsiTheme="majorHAnsi"/>
          <w:bCs/>
          <w:sz w:val="22"/>
          <w:szCs w:val="22"/>
          <w:lang w:eastAsia="ar-SA"/>
        </w:rPr>
        <w:t xml:space="preserve"> z Wykonawcami </w:t>
      </w:r>
      <w:proofErr w:type="gramStart"/>
      <w:r w:rsidRPr="000F4453">
        <w:rPr>
          <w:rFonts w:asciiTheme="majorHAnsi" w:hAnsiTheme="majorHAnsi"/>
          <w:bCs/>
          <w:sz w:val="22"/>
          <w:szCs w:val="22"/>
          <w:lang w:eastAsia="ar-SA"/>
        </w:rPr>
        <w:t>są :</w:t>
      </w:r>
      <w:proofErr w:type="gramEnd"/>
      <w:r w:rsidRPr="000F4453">
        <w:rPr>
          <w:rFonts w:asciiTheme="majorHAnsi" w:hAnsiTheme="majorHAnsi"/>
          <w:bCs/>
          <w:sz w:val="22"/>
          <w:szCs w:val="22"/>
          <w:lang w:eastAsia="ar-SA"/>
        </w:rPr>
        <w:t xml:space="preserve"> </w:t>
      </w:r>
    </w:p>
    <w:p w14:paraId="3A349B93" w14:textId="2AD42AFE" w:rsidR="00016861" w:rsidRPr="000F4453" w:rsidRDefault="00991E07" w:rsidP="00184A8E">
      <w:pPr>
        <w:pStyle w:val="Akapitzlist"/>
        <w:numPr>
          <w:ilvl w:val="0"/>
          <w:numId w:val="63"/>
        </w:numPr>
        <w:suppressAutoHyphens/>
        <w:spacing w:before="0" w:after="0" w:line="240" w:lineRule="auto"/>
        <w:ind w:left="1080"/>
        <w:rPr>
          <w:rStyle w:val="Hipercze"/>
          <w:rFonts w:asciiTheme="majorHAnsi" w:hAnsiTheme="majorHAnsi"/>
          <w:bCs/>
          <w:color w:val="auto"/>
          <w:sz w:val="22"/>
          <w:szCs w:val="22"/>
        </w:rPr>
      </w:pPr>
      <w:r w:rsidRPr="000F4453">
        <w:rPr>
          <w:rFonts w:asciiTheme="majorHAnsi" w:hAnsiTheme="majorHAnsi"/>
          <w:b/>
          <w:bCs/>
          <w:sz w:val="22"/>
          <w:szCs w:val="22"/>
          <w:lang w:eastAsia="ar-SA"/>
        </w:rPr>
        <w:t xml:space="preserve">Pani Monika Pawlik, Pani Patrycja </w:t>
      </w:r>
      <w:proofErr w:type="spellStart"/>
      <w:r w:rsidRPr="000F4453">
        <w:rPr>
          <w:rFonts w:asciiTheme="majorHAnsi" w:hAnsiTheme="majorHAnsi"/>
          <w:b/>
          <w:bCs/>
          <w:sz w:val="22"/>
          <w:szCs w:val="22"/>
          <w:lang w:eastAsia="ar-SA"/>
        </w:rPr>
        <w:t>Szygulska</w:t>
      </w:r>
      <w:proofErr w:type="spellEnd"/>
      <w:r w:rsidRPr="000F4453">
        <w:rPr>
          <w:rFonts w:asciiTheme="majorHAnsi" w:hAnsiTheme="majorHAnsi"/>
          <w:b/>
          <w:bCs/>
          <w:sz w:val="22"/>
          <w:szCs w:val="22"/>
          <w:lang w:eastAsia="ar-SA"/>
        </w:rPr>
        <w:t xml:space="preserve"> -Wójcik, Pani Barbara Grzanka </w:t>
      </w:r>
      <w:r w:rsidR="00FE202C">
        <w:rPr>
          <w:rFonts w:asciiTheme="majorHAnsi" w:hAnsiTheme="majorHAnsi"/>
          <w:b/>
          <w:bCs/>
          <w:sz w:val="22"/>
          <w:szCs w:val="22"/>
          <w:lang w:eastAsia="ar-SA"/>
        </w:rPr>
        <w:br/>
      </w:r>
      <w:r w:rsidRPr="000F4453">
        <w:rPr>
          <w:rFonts w:asciiTheme="majorHAnsi" w:hAnsiTheme="majorHAnsi"/>
          <w:b/>
          <w:bCs/>
          <w:sz w:val="22"/>
          <w:szCs w:val="22"/>
          <w:lang w:eastAsia="ar-SA"/>
        </w:rPr>
        <w:t xml:space="preserve">i Pani Marta </w:t>
      </w:r>
      <w:proofErr w:type="spellStart"/>
      <w:r w:rsidRPr="000F4453">
        <w:rPr>
          <w:rFonts w:asciiTheme="majorHAnsi" w:hAnsiTheme="majorHAnsi"/>
          <w:b/>
          <w:bCs/>
          <w:sz w:val="22"/>
          <w:szCs w:val="22"/>
          <w:lang w:eastAsia="ar-SA"/>
        </w:rPr>
        <w:t>Bromblik</w:t>
      </w:r>
      <w:proofErr w:type="spellEnd"/>
      <w:r w:rsidRPr="000F4453">
        <w:rPr>
          <w:rFonts w:asciiTheme="majorHAnsi" w:hAnsiTheme="majorHAnsi"/>
          <w:bCs/>
          <w:sz w:val="22"/>
          <w:szCs w:val="22"/>
        </w:rPr>
        <w:t>, email:</w:t>
      </w:r>
      <w:r w:rsidRPr="000F4453">
        <w:rPr>
          <w:rFonts w:asciiTheme="majorHAnsi" w:hAnsiTheme="majorHAnsi"/>
          <w:sz w:val="22"/>
          <w:szCs w:val="22"/>
        </w:rPr>
        <w:t xml:space="preserve"> </w:t>
      </w:r>
      <w:hyperlink r:id="rId10" w:history="1">
        <w:r w:rsidR="00016861" w:rsidRPr="000F4453">
          <w:rPr>
            <w:rStyle w:val="Hipercze"/>
            <w:rFonts w:asciiTheme="majorHAnsi" w:hAnsiTheme="majorHAnsi"/>
            <w:color w:val="auto"/>
            <w:sz w:val="22"/>
            <w:szCs w:val="22"/>
          </w:rPr>
          <w:t>sekretariat@wschp.pl</w:t>
        </w:r>
      </w:hyperlink>
    </w:p>
    <w:p w14:paraId="172C2A16" w14:textId="77777777" w:rsidR="00DC52B7" w:rsidRPr="000F4453" w:rsidRDefault="00DC52B7" w:rsidP="00DC52B7">
      <w:pPr>
        <w:pStyle w:val="Akapitzlist"/>
        <w:suppressAutoHyphens/>
        <w:spacing w:before="0" w:after="0" w:line="240" w:lineRule="auto"/>
        <w:ind w:left="1080"/>
        <w:rPr>
          <w:rStyle w:val="Hipercze"/>
          <w:rFonts w:asciiTheme="majorHAnsi" w:hAnsiTheme="majorHAnsi"/>
          <w:bCs/>
          <w:color w:val="auto"/>
          <w:sz w:val="22"/>
          <w:szCs w:val="22"/>
        </w:rPr>
      </w:pPr>
    </w:p>
    <w:p w14:paraId="0F411F76" w14:textId="77777777" w:rsidR="00016861" w:rsidRPr="000F4453" w:rsidRDefault="00016861" w:rsidP="00321CC4">
      <w:pPr>
        <w:tabs>
          <w:tab w:val="left" w:pos="567"/>
        </w:tabs>
        <w:autoSpaceDE w:val="0"/>
        <w:autoSpaceDN w:val="0"/>
        <w:adjustRightInd w:val="0"/>
        <w:ind w:left="567"/>
        <w:jc w:val="both"/>
        <w:rPr>
          <w:rFonts w:asciiTheme="majorHAnsi" w:hAnsiTheme="majorHAnsi"/>
          <w:b/>
          <w:sz w:val="22"/>
          <w:szCs w:val="22"/>
        </w:rPr>
      </w:pPr>
    </w:p>
    <w:p w14:paraId="5060A92A" w14:textId="77777777" w:rsidR="00007FA3" w:rsidRPr="000F4453" w:rsidRDefault="00991E07" w:rsidP="00321CC4">
      <w:pPr>
        <w:tabs>
          <w:tab w:val="left" w:pos="567"/>
        </w:tabs>
        <w:autoSpaceDE w:val="0"/>
        <w:autoSpaceDN w:val="0"/>
        <w:adjustRightInd w:val="0"/>
        <w:ind w:left="567"/>
        <w:jc w:val="both"/>
        <w:rPr>
          <w:rFonts w:asciiTheme="majorHAnsi" w:hAnsiTheme="majorHAnsi"/>
          <w:b/>
          <w:sz w:val="22"/>
          <w:szCs w:val="22"/>
          <w:highlight w:val="yellow"/>
        </w:rPr>
      </w:pPr>
      <w:r w:rsidRPr="000F4453">
        <w:rPr>
          <w:rFonts w:asciiTheme="majorHAnsi" w:hAnsiTheme="majorHAnsi"/>
          <w:b/>
          <w:sz w:val="22"/>
          <w:szCs w:val="22"/>
          <w:highlight w:val="yellow"/>
        </w:rPr>
        <w:t>Strona internetowa prowadzonego postęp</w:t>
      </w:r>
      <w:r w:rsidR="00641B86" w:rsidRPr="000F4453">
        <w:rPr>
          <w:rFonts w:asciiTheme="majorHAnsi" w:hAnsiTheme="majorHAnsi"/>
          <w:b/>
          <w:sz w:val="22"/>
          <w:szCs w:val="22"/>
          <w:highlight w:val="yellow"/>
        </w:rPr>
        <w:t xml:space="preserve">owania: </w:t>
      </w:r>
    </w:p>
    <w:p w14:paraId="4CE790DA" w14:textId="77777777" w:rsidR="006F0F8A" w:rsidRPr="000F4453" w:rsidRDefault="006F0F8A" w:rsidP="00321CC4">
      <w:pPr>
        <w:tabs>
          <w:tab w:val="left" w:pos="567"/>
        </w:tabs>
        <w:autoSpaceDE w:val="0"/>
        <w:autoSpaceDN w:val="0"/>
        <w:adjustRightInd w:val="0"/>
        <w:ind w:left="567"/>
        <w:jc w:val="both"/>
        <w:rPr>
          <w:rFonts w:asciiTheme="majorHAnsi" w:hAnsiTheme="majorHAnsi"/>
          <w:b/>
          <w:sz w:val="22"/>
          <w:szCs w:val="22"/>
          <w:highlight w:val="yellow"/>
        </w:rPr>
      </w:pPr>
    </w:p>
    <w:p w14:paraId="05417741" w14:textId="634B7515" w:rsidR="006F0F8A" w:rsidRPr="000F4453" w:rsidRDefault="006F0F8A" w:rsidP="00321CC4">
      <w:pPr>
        <w:tabs>
          <w:tab w:val="left" w:pos="567"/>
        </w:tabs>
        <w:autoSpaceDE w:val="0"/>
        <w:autoSpaceDN w:val="0"/>
        <w:adjustRightInd w:val="0"/>
        <w:ind w:left="567"/>
        <w:jc w:val="both"/>
        <w:rPr>
          <w:rFonts w:asciiTheme="majorHAnsi" w:hAnsiTheme="majorHAnsi"/>
          <w:b/>
          <w:sz w:val="22"/>
          <w:szCs w:val="22"/>
          <w:highlight w:val="yellow"/>
        </w:rPr>
      </w:pPr>
      <w:r w:rsidRPr="000F4453">
        <w:rPr>
          <w:rFonts w:asciiTheme="majorHAnsi" w:hAnsiTheme="majorHAnsi"/>
          <w:b/>
          <w:sz w:val="22"/>
          <w:szCs w:val="22"/>
        </w:rPr>
        <w:t>https://ezamowienia.gov.pl/mp-client/search/list/ocds-148610-4e7cad36-ffde-4785-87b0-eb4df7b0d9de</w:t>
      </w:r>
    </w:p>
    <w:p w14:paraId="27468C0C" w14:textId="77777777" w:rsidR="00016861" w:rsidRPr="000F4453" w:rsidRDefault="00016861" w:rsidP="00321CC4">
      <w:pPr>
        <w:tabs>
          <w:tab w:val="left" w:pos="567"/>
        </w:tabs>
        <w:autoSpaceDE w:val="0"/>
        <w:autoSpaceDN w:val="0"/>
        <w:adjustRightInd w:val="0"/>
        <w:ind w:left="567"/>
        <w:jc w:val="both"/>
        <w:rPr>
          <w:rFonts w:asciiTheme="majorHAnsi" w:hAnsiTheme="majorHAnsi"/>
          <w:sz w:val="22"/>
          <w:szCs w:val="22"/>
          <w:highlight w:val="yellow"/>
        </w:rPr>
      </w:pPr>
    </w:p>
    <w:p w14:paraId="78F930A8" w14:textId="77777777" w:rsidR="0019321F" w:rsidRPr="000F4453" w:rsidRDefault="0019321F" w:rsidP="00321CC4">
      <w:pPr>
        <w:tabs>
          <w:tab w:val="left" w:pos="567"/>
        </w:tabs>
        <w:autoSpaceDE w:val="0"/>
        <w:autoSpaceDN w:val="0"/>
        <w:adjustRightInd w:val="0"/>
        <w:ind w:left="567"/>
        <w:jc w:val="both"/>
        <w:rPr>
          <w:rFonts w:asciiTheme="majorHAnsi" w:hAnsiTheme="majorHAnsi"/>
          <w:sz w:val="22"/>
          <w:szCs w:val="22"/>
          <w:highlight w:val="yellow"/>
        </w:rPr>
      </w:pPr>
    </w:p>
    <w:p w14:paraId="0ACC9B5D" w14:textId="77777777" w:rsidR="00007FA3" w:rsidRPr="000F4453" w:rsidRDefault="00991E07" w:rsidP="00321CC4">
      <w:pPr>
        <w:tabs>
          <w:tab w:val="left" w:pos="567"/>
        </w:tabs>
        <w:autoSpaceDE w:val="0"/>
        <w:autoSpaceDN w:val="0"/>
        <w:adjustRightInd w:val="0"/>
        <w:ind w:left="567"/>
        <w:jc w:val="both"/>
        <w:rPr>
          <w:rFonts w:asciiTheme="majorHAnsi" w:eastAsia="Cambria" w:hAnsiTheme="majorHAnsi"/>
          <w:b/>
          <w:sz w:val="22"/>
          <w:szCs w:val="22"/>
        </w:rPr>
      </w:pPr>
      <w:r w:rsidRPr="000F4453">
        <w:rPr>
          <w:rFonts w:asciiTheme="majorHAnsi" w:eastAsia="Cambria" w:hAnsiTheme="majorHAnsi"/>
          <w:b/>
          <w:sz w:val="22"/>
          <w:szCs w:val="22"/>
          <w:highlight w:val="yellow"/>
        </w:rPr>
        <w:t>Identyfikator (ID) postępowania na Platformie e-Zamówienia:</w:t>
      </w:r>
    </w:p>
    <w:p w14:paraId="6670FBDA" w14:textId="77777777" w:rsidR="00086289" w:rsidRPr="000F4453" w:rsidRDefault="00086289" w:rsidP="00321CC4">
      <w:pPr>
        <w:tabs>
          <w:tab w:val="left" w:pos="567"/>
        </w:tabs>
        <w:autoSpaceDE w:val="0"/>
        <w:autoSpaceDN w:val="0"/>
        <w:adjustRightInd w:val="0"/>
        <w:ind w:left="567"/>
        <w:jc w:val="both"/>
        <w:rPr>
          <w:rFonts w:asciiTheme="majorHAnsi" w:eastAsia="Cambria" w:hAnsiTheme="majorHAnsi"/>
          <w:b/>
          <w:sz w:val="22"/>
          <w:szCs w:val="22"/>
        </w:rPr>
      </w:pPr>
    </w:p>
    <w:p w14:paraId="2A99D766" w14:textId="77777777" w:rsidR="00EE16E1" w:rsidRPr="000F4453" w:rsidRDefault="00EE16E1" w:rsidP="00F33210">
      <w:pPr>
        <w:ind w:left="560"/>
        <w:jc w:val="both"/>
        <w:rPr>
          <w:rFonts w:ascii="Roboto" w:hAnsi="Roboto"/>
        </w:rPr>
      </w:pPr>
      <w:r w:rsidRPr="000F4453">
        <w:rPr>
          <w:rFonts w:ascii="Roboto" w:hAnsi="Roboto"/>
        </w:rPr>
        <w:br/>
        <w:t>ocds-148610-4e7cad36-ffde-4785-87b0-eb4df7b0d9de</w:t>
      </w:r>
    </w:p>
    <w:p w14:paraId="59902C7C" w14:textId="77777777" w:rsidR="00086289" w:rsidRPr="000F4453" w:rsidRDefault="00086289" w:rsidP="00321CC4">
      <w:pPr>
        <w:tabs>
          <w:tab w:val="left" w:pos="567"/>
        </w:tabs>
        <w:autoSpaceDE w:val="0"/>
        <w:autoSpaceDN w:val="0"/>
        <w:adjustRightInd w:val="0"/>
        <w:ind w:left="567"/>
        <w:jc w:val="both"/>
        <w:rPr>
          <w:rFonts w:asciiTheme="majorHAnsi" w:eastAsia="Cambria" w:hAnsiTheme="majorHAnsi"/>
          <w:b/>
          <w:sz w:val="22"/>
          <w:szCs w:val="22"/>
        </w:rPr>
      </w:pPr>
    </w:p>
    <w:p w14:paraId="0B0768DE" w14:textId="77777777" w:rsidR="00FC0FE6" w:rsidRPr="000F4453" w:rsidRDefault="00FC0FE6" w:rsidP="00321CC4">
      <w:pPr>
        <w:rPr>
          <w:rFonts w:asciiTheme="majorHAnsi" w:hAnsiTheme="majorHAnsi"/>
          <w:sz w:val="22"/>
          <w:szCs w:val="22"/>
        </w:rPr>
      </w:pPr>
    </w:p>
    <w:p w14:paraId="364EBBA1" w14:textId="77777777" w:rsidR="00FC0FE6" w:rsidRPr="000F4453" w:rsidRDefault="00991E07" w:rsidP="00321CC4">
      <w:pPr>
        <w:ind w:left="560"/>
        <w:rPr>
          <w:rFonts w:asciiTheme="majorHAnsi" w:eastAsia="Cambria" w:hAnsiTheme="majorHAnsi"/>
          <w:i/>
          <w:sz w:val="22"/>
          <w:szCs w:val="22"/>
        </w:rPr>
      </w:pPr>
      <w:r w:rsidRPr="000F4453">
        <w:rPr>
          <w:rFonts w:asciiTheme="majorHAnsi" w:eastAsia="Cambria" w:hAnsiTheme="majorHAnsi"/>
          <w:sz w:val="22"/>
          <w:szCs w:val="22"/>
        </w:rPr>
        <w:t xml:space="preserve">Postępowanie można wyszukać również ze strony głównej Platformy e-zamówienia przycisk </w:t>
      </w:r>
      <w:r w:rsidRPr="000F4453">
        <w:rPr>
          <w:rFonts w:asciiTheme="majorHAnsi" w:eastAsia="Cambria" w:hAnsiTheme="majorHAnsi"/>
          <w:i/>
          <w:sz w:val="22"/>
          <w:szCs w:val="22"/>
        </w:rPr>
        <w:t>„Przeglądaj postępowania/konkursy”.</w:t>
      </w:r>
    </w:p>
    <w:p w14:paraId="0580E50F" w14:textId="77777777" w:rsidR="00F20BA9" w:rsidRPr="000F4453" w:rsidRDefault="00F20BA9" w:rsidP="00321CC4">
      <w:pPr>
        <w:ind w:left="560"/>
        <w:rPr>
          <w:rFonts w:asciiTheme="majorHAnsi" w:eastAsia="Cambria" w:hAnsiTheme="majorHAnsi"/>
          <w:i/>
          <w:sz w:val="22"/>
          <w:szCs w:val="22"/>
        </w:rPr>
      </w:pPr>
    </w:p>
    <w:p w14:paraId="3CE0348F" w14:textId="28821BDB" w:rsidR="00FC0FE6" w:rsidRPr="000F4453" w:rsidRDefault="00991E07" w:rsidP="00321CC4">
      <w:pPr>
        <w:widowControl w:val="0"/>
        <w:ind w:left="567"/>
        <w:jc w:val="both"/>
        <w:outlineLvl w:val="3"/>
        <w:rPr>
          <w:rFonts w:asciiTheme="majorHAnsi" w:hAnsiTheme="majorHAnsi"/>
          <w:bCs/>
          <w:sz w:val="22"/>
          <w:szCs w:val="22"/>
        </w:rPr>
      </w:pPr>
      <w:r w:rsidRPr="000F4453">
        <w:rPr>
          <w:rFonts w:asciiTheme="majorHAnsi" w:hAnsiTheme="majorHAnsi"/>
          <w:bCs/>
          <w:sz w:val="22"/>
          <w:szCs w:val="22"/>
        </w:rPr>
        <w:t xml:space="preserve">Godziny urzędowania: poniedziałek, wtorek, środa, czwartek i piątek w godz. </w:t>
      </w:r>
      <w:r w:rsidR="00016861" w:rsidRPr="000F4453">
        <w:rPr>
          <w:rFonts w:asciiTheme="majorHAnsi" w:hAnsiTheme="majorHAnsi"/>
          <w:bCs/>
          <w:sz w:val="22"/>
          <w:szCs w:val="22"/>
        </w:rPr>
        <w:t>8.00</w:t>
      </w:r>
      <w:r w:rsidRPr="000F4453">
        <w:rPr>
          <w:rFonts w:asciiTheme="majorHAnsi" w:hAnsiTheme="majorHAnsi"/>
          <w:bCs/>
          <w:sz w:val="22"/>
          <w:szCs w:val="22"/>
        </w:rPr>
        <w:t xml:space="preserve"> - 15.3</w:t>
      </w:r>
      <w:r w:rsidR="00016861" w:rsidRPr="000F4453">
        <w:rPr>
          <w:rFonts w:asciiTheme="majorHAnsi" w:hAnsiTheme="majorHAnsi"/>
          <w:bCs/>
          <w:sz w:val="22"/>
          <w:szCs w:val="22"/>
        </w:rPr>
        <w:t>5</w:t>
      </w:r>
      <w:r w:rsidRPr="000F4453">
        <w:rPr>
          <w:rFonts w:asciiTheme="majorHAnsi" w:hAnsiTheme="majorHAnsi"/>
          <w:bCs/>
          <w:sz w:val="22"/>
          <w:szCs w:val="22"/>
        </w:rPr>
        <w:t>, z wyłączeniem dni ustawowo wolnych od pracy.</w:t>
      </w:r>
    </w:p>
    <w:p w14:paraId="004D3010" w14:textId="77777777" w:rsidR="00F20BA9" w:rsidRPr="000F4453" w:rsidRDefault="00F20BA9" w:rsidP="00321CC4">
      <w:pPr>
        <w:widowControl w:val="0"/>
        <w:ind w:left="567"/>
        <w:jc w:val="both"/>
        <w:outlineLvl w:val="3"/>
        <w:rPr>
          <w:rFonts w:asciiTheme="majorHAnsi" w:hAnsiTheme="majorHAnsi"/>
          <w:bCs/>
          <w:sz w:val="22"/>
          <w:szCs w:val="22"/>
        </w:rPr>
      </w:pPr>
    </w:p>
    <w:p w14:paraId="2C398EAF" w14:textId="77777777" w:rsidR="00E4259A" w:rsidRPr="000F4453" w:rsidRDefault="00991E07" w:rsidP="00321CC4">
      <w:pPr>
        <w:widowControl w:val="0"/>
        <w:numPr>
          <w:ilvl w:val="1"/>
          <w:numId w:val="1"/>
        </w:numPr>
        <w:ind w:left="567" w:hanging="567"/>
        <w:jc w:val="both"/>
        <w:outlineLvl w:val="3"/>
        <w:rPr>
          <w:rFonts w:asciiTheme="majorHAnsi" w:hAnsiTheme="majorHAnsi"/>
          <w:b/>
          <w:bCs/>
          <w:sz w:val="22"/>
          <w:szCs w:val="22"/>
        </w:rPr>
      </w:pPr>
      <w:r w:rsidRPr="000F4453">
        <w:rPr>
          <w:rFonts w:asciiTheme="majorHAnsi" w:hAnsiTheme="majorHAnsi"/>
          <w:b/>
          <w:bCs/>
          <w:sz w:val="22"/>
          <w:szCs w:val="22"/>
        </w:rPr>
        <w:t>Tryb udzielenia zamówienia.</w:t>
      </w:r>
    </w:p>
    <w:p w14:paraId="6D60D07D" w14:textId="3F65C42B" w:rsidR="00AC1FF1" w:rsidRPr="000F4453" w:rsidRDefault="00991E07" w:rsidP="00FE202C">
      <w:pPr>
        <w:widowControl w:val="0"/>
        <w:ind w:left="567"/>
        <w:jc w:val="both"/>
        <w:outlineLvl w:val="3"/>
        <w:rPr>
          <w:rFonts w:asciiTheme="majorHAnsi" w:hAnsiTheme="majorHAnsi"/>
          <w:sz w:val="22"/>
          <w:szCs w:val="22"/>
        </w:rPr>
      </w:pPr>
      <w:r w:rsidRPr="000F4453">
        <w:rPr>
          <w:rFonts w:asciiTheme="majorHAnsi" w:hAnsiTheme="majorHAnsi"/>
          <w:bCs/>
          <w:sz w:val="22"/>
          <w:szCs w:val="22"/>
        </w:rPr>
        <w:t>Niniejsze postępowanie o udzielenie zamówienia publicznego prowadzone jest w trybie podstawowym</w:t>
      </w:r>
      <w:r w:rsidR="003D375D" w:rsidRPr="000F4453">
        <w:rPr>
          <w:rFonts w:asciiTheme="majorHAnsi" w:hAnsiTheme="majorHAnsi"/>
          <w:bCs/>
          <w:sz w:val="22"/>
          <w:szCs w:val="22"/>
        </w:rPr>
        <w:t>,</w:t>
      </w:r>
      <w:r w:rsidRPr="000F4453">
        <w:rPr>
          <w:rFonts w:asciiTheme="majorHAnsi" w:hAnsiTheme="majorHAnsi"/>
          <w:bCs/>
          <w:sz w:val="22"/>
          <w:szCs w:val="22"/>
        </w:rPr>
        <w:t xml:space="preserve"> w </w:t>
      </w:r>
      <w:r w:rsidRPr="000F4453">
        <w:rPr>
          <w:rFonts w:asciiTheme="majorHAnsi" w:hAnsiTheme="majorHAnsi"/>
          <w:sz w:val="22"/>
          <w:szCs w:val="22"/>
        </w:rPr>
        <w:t xml:space="preserve">którym w odpowiedzi na ogłoszenie o zamówieniu oferty mogą składać wszyscy zainteresowani </w:t>
      </w:r>
      <w:r w:rsidR="006528C1" w:rsidRPr="000F4453">
        <w:rPr>
          <w:rFonts w:asciiTheme="majorHAnsi" w:hAnsiTheme="majorHAnsi"/>
          <w:sz w:val="22"/>
          <w:szCs w:val="22"/>
        </w:rPr>
        <w:t>Wykonawcy</w:t>
      </w:r>
      <w:r w:rsidRPr="000F4453">
        <w:rPr>
          <w:rFonts w:asciiTheme="majorHAnsi" w:hAnsiTheme="majorHAnsi"/>
          <w:sz w:val="22"/>
          <w:szCs w:val="22"/>
        </w:rPr>
        <w:t xml:space="preserve">, a następnie </w:t>
      </w:r>
      <w:r w:rsidR="006528C1" w:rsidRPr="000F4453">
        <w:rPr>
          <w:rFonts w:asciiTheme="majorHAnsi" w:hAnsiTheme="majorHAnsi"/>
          <w:sz w:val="22"/>
          <w:szCs w:val="22"/>
        </w:rPr>
        <w:t>Zamawiający</w:t>
      </w:r>
      <w:r w:rsidRPr="000F4453">
        <w:rPr>
          <w:rFonts w:asciiTheme="majorHAnsi" w:hAnsiTheme="majorHAnsi"/>
          <w:sz w:val="22"/>
          <w:szCs w:val="22"/>
        </w:rPr>
        <w:t xml:space="preserve"> wybiera najkorzystniejszą ofertę bez przeprowadzenia negocjacji (art. 275 pkt 1 ustawy </w:t>
      </w:r>
      <w:proofErr w:type="spellStart"/>
      <w:r w:rsidRPr="000F4453">
        <w:rPr>
          <w:rFonts w:asciiTheme="majorHAnsi" w:hAnsiTheme="majorHAnsi"/>
          <w:sz w:val="22"/>
          <w:szCs w:val="22"/>
        </w:rPr>
        <w:t>Pzp</w:t>
      </w:r>
      <w:proofErr w:type="spellEnd"/>
      <w:r w:rsidRPr="000F4453">
        <w:rPr>
          <w:rFonts w:asciiTheme="majorHAnsi" w:hAnsiTheme="majorHAnsi"/>
          <w:sz w:val="22"/>
          <w:szCs w:val="22"/>
        </w:rPr>
        <w:t xml:space="preserve">). Zamawiający </w:t>
      </w:r>
      <w:r w:rsidR="00FE202C">
        <w:rPr>
          <w:rFonts w:asciiTheme="majorHAnsi" w:hAnsiTheme="majorHAnsi"/>
          <w:sz w:val="22"/>
          <w:szCs w:val="22"/>
        </w:rPr>
        <w:br/>
      </w:r>
      <w:r w:rsidRPr="000F4453">
        <w:rPr>
          <w:rFonts w:asciiTheme="majorHAnsi" w:hAnsiTheme="majorHAnsi"/>
          <w:sz w:val="22"/>
          <w:szCs w:val="22"/>
        </w:rPr>
        <w:t xml:space="preserve">nie przewiduje możliwości wyboru najkorzystniejszej oferty z możliwością prowadzenia negocjacji (art. 275 pkt 2 ustawy </w:t>
      </w:r>
      <w:proofErr w:type="spellStart"/>
      <w:r w:rsidRPr="000F4453">
        <w:rPr>
          <w:rFonts w:asciiTheme="majorHAnsi" w:hAnsiTheme="majorHAnsi"/>
          <w:sz w:val="22"/>
          <w:szCs w:val="22"/>
        </w:rPr>
        <w:t>Pzp</w:t>
      </w:r>
      <w:proofErr w:type="spellEnd"/>
      <w:r w:rsidRPr="000F4453">
        <w:rPr>
          <w:rFonts w:asciiTheme="majorHAnsi" w:hAnsiTheme="majorHAnsi"/>
          <w:sz w:val="22"/>
          <w:szCs w:val="22"/>
        </w:rPr>
        <w:t>).</w:t>
      </w:r>
    </w:p>
    <w:p w14:paraId="362B2FD1" w14:textId="77777777" w:rsidR="00E4259A" w:rsidRPr="000F4453" w:rsidRDefault="00991E07" w:rsidP="00321CC4">
      <w:pPr>
        <w:widowControl w:val="0"/>
        <w:numPr>
          <w:ilvl w:val="1"/>
          <w:numId w:val="1"/>
        </w:numPr>
        <w:ind w:left="567" w:hanging="567"/>
        <w:jc w:val="both"/>
        <w:outlineLvl w:val="3"/>
        <w:rPr>
          <w:rFonts w:asciiTheme="majorHAnsi" w:eastAsia="MS Mincho" w:hAnsiTheme="majorHAnsi"/>
          <w:b/>
          <w:bCs/>
          <w:sz w:val="22"/>
          <w:szCs w:val="22"/>
        </w:rPr>
      </w:pPr>
      <w:bookmarkStart w:id="1" w:name="_Hlk60813568"/>
      <w:r w:rsidRPr="000F4453">
        <w:rPr>
          <w:rFonts w:asciiTheme="majorHAnsi" w:eastAsia="MS Mincho" w:hAnsiTheme="majorHAnsi"/>
          <w:b/>
          <w:bCs/>
          <w:sz w:val="22"/>
          <w:szCs w:val="22"/>
        </w:rPr>
        <w:t>Wartość zamówienia.</w:t>
      </w:r>
    </w:p>
    <w:p w14:paraId="31D627B0" w14:textId="77777777" w:rsidR="00E4259A" w:rsidRPr="000F4453" w:rsidRDefault="00991E07" w:rsidP="00321CC4">
      <w:pPr>
        <w:widowControl w:val="0"/>
        <w:ind w:left="567"/>
        <w:jc w:val="both"/>
        <w:outlineLvl w:val="3"/>
        <w:rPr>
          <w:rFonts w:asciiTheme="majorHAnsi" w:eastAsia="MS Mincho" w:hAnsiTheme="majorHAnsi"/>
          <w:bCs/>
          <w:sz w:val="22"/>
          <w:szCs w:val="22"/>
        </w:rPr>
      </w:pPr>
      <w:r w:rsidRPr="000F4453">
        <w:rPr>
          <w:rFonts w:asciiTheme="majorHAnsi" w:eastAsia="MS Mincho" w:hAnsiTheme="majorHAnsi"/>
          <w:bCs/>
          <w:sz w:val="22"/>
          <w:szCs w:val="22"/>
        </w:rPr>
        <w:t>Niniejsze zamówienie jest zamówieniem klasycznym w rozumieniu art. 7 pkt 33) ustawy</w:t>
      </w:r>
      <w:r w:rsidR="00A435B8" w:rsidRPr="000F4453">
        <w:rPr>
          <w:rFonts w:asciiTheme="majorHAnsi" w:eastAsia="MS Mincho" w:hAnsiTheme="majorHAnsi"/>
          <w:bCs/>
          <w:sz w:val="22"/>
          <w:szCs w:val="22"/>
        </w:rPr>
        <w:t xml:space="preserve"> </w:t>
      </w:r>
      <w:proofErr w:type="spellStart"/>
      <w:r w:rsidR="00A435B8" w:rsidRPr="000F4453">
        <w:rPr>
          <w:rFonts w:asciiTheme="majorHAnsi" w:hAnsiTheme="majorHAnsi"/>
          <w:sz w:val="22"/>
          <w:szCs w:val="22"/>
        </w:rPr>
        <w:t>Pzp</w:t>
      </w:r>
      <w:proofErr w:type="spellEnd"/>
      <w:r w:rsidRPr="000F4453">
        <w:rPr>
          <w:rFonts w:asciiTheme="majorHAnsi" w:eastAsia="MS Mincho" w:hAnsiTheme="majorHAnsi"/>
          <w:bCs/>
          <w:sz w:val="22"/>
          <w:szCs w:val="22"/>
        </w:rPr>
        <w:t xml:space="preserve">. Wartość zamówienia </w:t>
      </w:r>
      <w:r w:rsidRPr="000F4453">
        <w:rPr>
          <w:rFonts w:asciiTheme="majorHAnsi" w:eastAsia="MS Mincho" w:hAnsiTheme="majorHAnsi"/>
          <w:b/>
          <w:sz w:val="22"/>
          <w:szCs w:val="22"/>
        </w:rPr>
        <w:t>nie przekracza progów unijnych</w:t>
      </w:r>
      <w:r w:rsidRPr="000F4453">
        <w:rPr>
          <w:rFonts w:asciiTheme="majorHAnsi" w:eastAsia="MS Mincho" w:hAnsiTheme="majorHAnsi"/>
          <w:bCs/>
          <w:sz w:val="22"/>
          <w:szCs w:val="22"/>
        </w:rPr>
        <w:t xml:space="preserve"> w rozumieniu art. 3 ustawy</w:t>
      </w:r>
      <w:r w:rsidR="00A435B8" w:rsidRPr="000F4453">
        <w:rPr>
          <w:rFonts w:asciiTheme="majorHAnsi" w:eastAsia="MS Mincho" w:hAnsiTheme="majorHAnsi"/>
          <w:bCs/>
          <w:sz w:val="22"/>
          <w:szCs w:val="22"/>
        </w:rPr>
        <w:t xml:space="preserve"> </w:t>
      </w:r>
      <w:proofErr w:type="spellStart"/>
      <w:r w:rsidR="00A435B8" w:rsidRPr="000F4453">
        <w:rPr>
          <w:rFonts w:asciiTheme="majorHAnsi" w:eastAsia="MS Mincho" w:hAnsiTheme="majorHAnsi"/>
          <w:bCs/>
          <w:sz w:val="22"/>
          <w:szCs w:val="22"/>
        </w:rPr>
        <w:t>Pzp</w:t>
      </w:r>
      <w:proofErr w:type="spellEnd"/>
      <w:r w:rsidRPr="000F4453">
        <w:rPr>
          <w:rFonts w:asciiTheme="majorHAnsi" w:eastAsia="MS Mincho" w:hAnsiTheme="majorHAnsi"/>
          <w:bCs/>
          <w:sz w:val="22"/>
          <w:szCs w:val="22"/>
        </w:rPr>
        <w:t>.</w:t>
      </w:r>
    </w:p>
    <w:bookmarkEnd w:id="1"/>
    <w:p w14:paraId="7FBD5EB4" w14:textId="77777777" w:rsidR="00E4259A" w:rsidRPr="000F4453" w:rsidRDefault="00991E07" w:rsidP="00321CC4">
      <w:pPr>
        <w:widowControl w:val="0"/>
        <w:numPr>
          <w:ilvl w:val="1"/>
          <w:numId w:val="1"/>
        </w:numPr>
        <w:ind w:left="567" w:hanging="567"/>
        <w:jc w:val="both"/>
        <w:outlineLvl w:val="3"/>
        <w:rPr>
          <w:rFonts w:asciiTheme="majorHAnsi" w:eastAsia="MS Mincho" w:hAnsiTheme="majorHAnsi"/>
          <w:b/>
          <w:bCs/>
          <w:sz w:val="22"/>
          <w:szCs w:val="22"/>
        </w:rPr>
      </w:pPr>
      <w:r w:rsidRPr="000F4453">
        <w:rPr>
          <w:rFonts w:asciiTheme="majorHAnsi" w:eastAsia="MS Mincho" w:hAnsiTheme="majorHAnsi"/>
          <w:b/>
          <w:bCs/>
          <w:sz w:val="22"/>
          <w:szCs w:val="22"/>
        </w:rPr>
        <w:t>Słownik.</w:t>
      </w:r>
    </w:p>
    <w:p w14:paraId="1EE72271" w14:textId="77777777" w:rsidR="00FC0FE6" w:rsidRPr="000F4453" w:rsidRDefault="00991E07" w:rsidP="00321CC4">
      <w:pPr>
        <w:widowControl w:val="0"/>
        <w:ind w:left="567"/>
        <w:jc w:val="both"/>
        <w:outlineLvl w:val="3"/>
        <w:rPr>
          <w:rFonts w:asciiTheme="majorHAnsi" w:eastAsia="MS Mincho" w:hAnsiTheme="majorHAnsi"/>
          <w:bCs/>
          <w:sz w:val="22"/>
          <w:szCs w:val="22"/>
        </w:rPr>
      </w:pPr>
      <w:r w:rsidRPr="000F4453">
        <w:rPr>
          <w:rFonts w:asciiTheme="majorHAnsi" w:eastAsia="MS Mincho" w:hAnsiTheme="majorHAnsi"/>
          <w:bCs/>
          <w:sz w:val="22"/>
          <w:szCs w:val="22"/>
        </w:rPr>
        <w:t>Użyte w niniejszej SWZ (oraz w załącznikach) terminy mają następujące znaczenie:</w:t>
      </w:r>
    </w:p>
    <w:p w14:paraId="2421170E" w14:textId="77777777" w:rsidR="00FC0FE6" w:rsidRPr="000F4453" w:rsidRDefault="00991E07" w:rsidP="00321CC4">
      <w:pPr>
        <w:widowControl w:val="0"/>
        <w:numPr>
          <w:ilvl w:val="0"/>
          <w:numId w:val="5"/>
        </w:numPr>
        <w:ind w:left="993" w:hanging="426"/>
        <w:contextualSpacing/>
        <w:jc w:val="both"/>
        <w:outlineLvl w:val="3"/>
        <w:rPr>
          <w:rFonts w:asciiTheme="majorHAnsi" w:eastAsia="MS Mincho" w:hAnsiTheme="majorHAnsi"/>
          <w:bCs/>
          <w:sz w:val="22"/>
          <w:szCs w:val="22"/>
          <w:lang w:eastAsia="zh-CN"/>
        </w:rPr>
      </w:pPr>
      <w:r w:rsidRPr="000F4453">
        <w:rPr>
          <w:rFonts w:asciiTheme="majorHAnsi" w:eastAsia="MS Mincho" w:hAnsiTheme="majorHAnsi"/>
          <w:b/>
          <w:bCs/>
          <w:sz w:val="22"/>
          <w:szCs w:val="22"/>
          <w:lang w:eastAsia="zh-CN"/>
        </w:rPr>
        <w:t>„ustawa”</w:t>
      </w:r>
      <w:r w:rsidRPr="000F4453">
        <w:rPr>
          <w:rFonts w:asciiTheme="majorHAnsi" w:eastAsia="MS Mincho" w:hAnsiTheme="majorHAnsi"/>
          <w:bCs/>
          <w:sz w:val="22"/>
          <w:szCs w:val="22"/>
          <w:lang w:eastAsia="zh-CN"/>
        </w:rPr>
        <w:t xml:space="preserve"> – ustawa z dnia 11 września 2019 r. Prawo zamówień publicznych </w:t>
      </w:r>
      <w:r w:rsidRPr="000F4453">
        <w:rPr>
          <w:rFonts w:asciiTheme="majorHAnsi" w:eastAsia="MS Mincho" w:hAnsiTheme="majorHAnsi"/>
          <w:bCs/>
          <w:sz w:val="22"/>
          <w:szCs w:val="22"/>
          <w:lang w:eastAsia="zh-CN"/>
        </w:rPr>
        <w:br/>
        <w:t>(t. j. Dz. U. z 202</w:t>
      </w:r>
      <w:r w:rsidR="00F24678" w:rsidRPr="000F4453">
        <w:rPr>
          <w:rFonts w:asciiTheme="majorHAnsi" w:eastAsia="MS Mincho" w:hAnsiTheme="majorHAnsi"/>
          <w:bCs/>
          <w:sz w:val="22"/>
          <w:szCs w:val="22"/>
          <w:lang w:eastAsia="zh-CN"/>
        </w:rPr>
        <w:t>4</w:t>
      </w:r>
      <w:r w:rsidRPr="000F4453">
        <w:rPr>
          <w:rFonts w:asciiTheme="majorHAnsi" w:eastAsia="MS Mincho" w:hAnsiTheme="majorHAnsi"/>
          <w:bCs/>
          <w:sz w:val="22"/>
          <w:szCs w:val="22"/>
          <w:lang w:eastAsia="zh-CN"/>
        </w:rPr>
        <w:t xml:space="preserve"> r., poz. 1</w:t>
      </w:r>
      <w:r w:rsidR="00F24678" w:rsidRPr="000F4453">
        <w:rPr>
          <w:rFonts w:asciiTheme="majorHAnsi" w:eastAsia="MS Mincho" w:hAnsiTheme="majorHAnsi"/>
          <w:bCs/>
          <w:sz w:val="22"/>
          <w:szCs w:val="22"/>
          <w:lang w:eastAsia="zh-CN"/>
        </w:rPr>
        <w:t>320</w:t>
      </w:r>
      <w:r w:rsidRPr="000F4453">
        <w:rPr>
          <w:rFonts w:asciiTheme="majorHAnsi" w:eastAsia="MS Mincho" w:hAnsiTheme="majorHAnsi"/>
          <w:bCs/>
          <w:sz w:val="22"/>
          <w:szCs w:val="22"/>
          <w:lang w:eastAsia="zh-CN"/>
        </w:rPr>
        <w:t>),</w:t>
      </w:r>
    </w:p>
    <w:p w14:paraId="247E2AEF" w14:textId="77777777" w:rsidR="00FC0FE6" w:rsidRPr="000F4453" w:rsidRDefault="00991E07" w:rsidP="00321CC4">
      <w:pPr>
        <w:widowControl w:val="0"/>
        <w:numPr>
          <w:ilvl w:val="0"/>
          <w:numId w:val="5"/>
        </w:numPr>
        <w:ind w:left="993" w:hanging="426"/>
        <w:contextualSpacing/>
        <w:jc w:val="both"/>
        <w:outlineLvl w:val="3"/>
        <w:rPr>
          <w:rFonts w:asciiTheme="majorHAnsi" w:eastAsia="MS Mincho" w:hAnsiTheme="majorHAnsi"/>
          <w:bCs/>
          <w:sz w:val="22"/>
          <w:szCs w:val="22"/>
          <w:lang w:eastAsia="zh-CN"/>
        </w:rPr>
      </w:pPr>
      <w:r w:rsidRPr="000F4453">
        <w:rPr>
          <w:rFonts w:asciiTheme="majorHAnsi" w:eastAsia="MS Mincho" w:hAnsiTheme="majorHAnsi"/>
          <w:b/>
          <w:bCs/>
          <w:sz w:val="22"/>
          <w:szCs w:val="22"/>
          <w:lang w:eastAsia="zh-CN"/>
        </w:rPr>
        <w:t>„SWZ”</w:t>
      </w:r>
      <w:r w:rsidRPr="000F4453">
        <w:rPr>
          <w:rFonts w:asciiTheme="majorHAnsi" w:eastAsia="MS Mincho" w:hAnsiTheme="majorHAnsi"/>
          <w:bCs/>
          <w:sz w:val="22"/>
          <w:szCs w:val="22"/>
          <w:lang w:eastAsia="zh-CN"/>
        </w:rPr>
        <w:t xml:space="preserve"> – niniejsza Specyfikacja Warunków Zamówienia,</w:t>
      </w:r>
    </w:p>
    <w:p w14:paraId="1741EB2B" w14:textId="77777777" w:rsidR="00FC0FE6" w:rsidRPr="000F4453" w:rsidRDefault="00991E07" w:rsidP="00321CC4">
      <w:pPr>
        <w:widowControl w:val="0"/>
        <w:numPr>
          <w:ilvl w:val="0"/>
          <w:numId w:val="5"/>
        </w:numPr>
        <w:ind w:left="993" w:hanging="426"/>
        <w:contextualSpacing/>
        <w:jc w:val="both"/>
        <w:outlineLvl w:val="3"/>
        <w:rPr>
          <w:rFonts w:asciiTheme="majorHAnsi" w:eastAsia="MS Mincho" w:hAnsiTheme="majorHAnsi"/>
          <w:bCs/>
          <w:sz w:val="22"/>
          <w:szCs w:val="22"/>
          <w:lang w:eastAsia="zh-CN"/>
        </w:rPr>
      </w:pPr>
      <w:r w:rsidRPr="000F4453">
        <w:rPr>
          <w:rFonts w:asciiTheme="majorHAnsi" w:eastAsia="MS Mincho" w:hAnsiTheme="majorHAnsi"/>
          <w:bCs/>
          <w:sz w:val="22"/>
          <w:szCs w:val="22"/>
          <w:lang w:eastAsia="zh-CN"/>
        </w:rPr>
        <w:lastRenderedPageBreak/>
        <w:t xml:space="preserve"> </w:t>
      </w:r>
      <w:r w:rsidRPr="000F4453">
        <w:rPr>
          <w:rFonts w:asciiTheme="majorHAnsi" w:eastAsia="MS Mincho" w:hAnsiTheme="majorHAnsi"/>
          <w:b/>
          <w:bCs/>
          <w:sz w:val="22"/>
          <w:szCs w:val="22"/>
          <w:lang w:eastAsia="zh-CN"/>
        </w:rPr>
        <w:t>„zamówienie”</w:t>
      </w:r>
      <w:r w:rsidRPr="000F4453">
        <w:rPr>
          <w:rFonts w:asciiTheme="majorHAnsi" w:eastAsia="MS Mincho" w:hAnsiTheme="majorHAnsi"/>
          <w:bCs/>
          <w:sz w:val="22"/>
          <w:szCs w:val="22"/>
          <w:lang w:eastAsia="zh-CN"/>
        </w:rPr>
        <w:t xml:space="preserve"> – zamówienie publiczne będące przedmiotem niniejszego postępowania,</w:t>
      </w:r>
    </w:p>
    <w:p w14:paraId="56E78A04" w14:textId="77777777" w:rsidR="00FC0FE6" w:rsidRPr="000F4453" w:rsidRDefault="00991E07" w:rsidP="00321CC4">
      <w:pPr>
        <w:widowControl w:val="0"/>
        <w:numPr>
          <w:ilvl w:val="0"/>
          <w:numId w:val="5"/>
        </w:numPr>
        <w:ind w:left="993" w:hanging="426"/>
        <w:contextualSpacing/>
        <w:jc w:val="both"/>
        <w:outlineLvl w:val="3"/>
        <w:rPr>
          <w:rFonts w:asciiTheme="majorHAnsi" w:eastAsia="MS Mincho" w:hAnsiTheme="majorHAnsi"/>
          <w:bCs/>
          <w:sz w:val="22"/>
          <w:szCs w:val="22"/>
          <w:lang w:eastAsia="zh-CN"/>
        </w:rPr>
      </w:pPr>
      <w:r w:rsidRPr="000F4453">
        <w:rPr>
          <w:rFonts w:asciiTheme="majorHAnsi" w:eastAsia="MS Mincho" w:hAnsiTheme="majorHAnsi"/>
          <w:b/>
          <w:bCs/>
          <w:sz w:val="22"/>
          <w:szCs w:val="22"/>
          <w:lang w:eastAsia="zh-CN"/>
        </w:rPr>
        <w:t>„postępowanie”</w:t>
      </w:r>
      <w:r w:rsidRPr="000F4453">
        <w:rPr>
          <w:rFonts w:asciiTheme="majorHAnsi" w:eastAsia="MS Mincho" w:hAnsiTheme="majorHAnsi"/>
          <w:bCs/>
          <w:sz w:val="22"/>
          <w:szCs w:val="22"/>
          <w:lang w:eastAsia="zh-CN"/>
        </w:rPr>
        <w:t xml:space="preserve"> – postępowanie o udzielenie zamówienia publicznego, którego dotyczy niniejsza SWZ,</w:t>
      </w:r>
    </w:p>
    <w:p w14:paraId="0BA69A8A" w14:textId="77777777" w:rsidR="00FC0FE6" w:rsidRPr="000F4453" w:rsidRDefault="00991E07" w:rsidP="00321CC4">
      <w:pPr>
        <w:widowControl w:val="0"/>
        <w:numPr>
          <w:ilvl w:val="0"/>
          <w:numId w:val="5"/>
        </w:numPr>
        <w:ind w:left="993" w:hanging="426"/>
        <w:contextualSpacing/>
        <w:jc w:val="both"/>
        <w:outlineLvl w:val="3"/>
        <w:rPr>
          <w:rFonts w:asciiTheme="majorHAnsi" w:eastAsia="MS Mincho" w:hAnsiTheme="majorHAnsi"/>
          <w:bCs/>
          <w:sz w:val="22"/>
          <w:szCs w:val="22"/>
          <w:lang w:eastAsia="zh-CN"/>
        </w:rPr>
      </w:pPr>
      <w:r w:rsidRPr="000F4453">
        <w:rPr>
          <w:rFonts w:asciiTheme="majorHAnsi" w:eastAsia="MS Mincho" w:hAnsiTheme="majorHAnsi"/>
          <w:b/>
          <w:bCs/>
          <w:sz w:val="22"/>
          <w:szCs w:val="22"/>
          <w:lang w:eastAsia="zh-CN"/>
        </w:rPr>
        <w:t>„Zamawiający”</w:t>
      </w:r>
      <w:r w:rsidRPr="000F4453">
        <w:rPr>
          <w:rFonts w:asciiTheme="majorHAnsi" w:eastAsia="MS Mincho" w:hAnsiTheme="majorHAnsi"/>
          <w:bCs/>
          <w:sz w:val="22"/>
          <w:szCs w:val="22"/>
          <w:lang w:eastAsia="zh-CN"/>
        </w:rPr>
        <w:t xml:space="preserve"> – </w:t>
      </w:r>
      <w:r w:rsidR="00101DC0" w:rsidRPr="000F4453">
        <w:rPr>
          <w:rFonts w:asciiTheme="majorHAnsi" w:hAnsiTheme="majorHAnsi"/>
          <w:sz w:val="22"/>
          <w:szCs w:val="22"/>
        </w:rPr>
        <w:t>Małopolski Szpital Chorób Płuc i Rehabilitacji im. Edmunda Wojtyły</w:t>
      </w:r>
    </w:p>
    <w:p w14:paraId="118366DE" w14:textId="704B6127" w:rsidR="00FC0FE6" w:rsidRPr="000F4453" w:rsidRDefault="00991E07" w:rsidP="00321CC4">
      <w:pPr>
        <w:widowControl w:val="0"/>
        <w:numPr>
          <w:ilvl w:val="0"/>
          <w:numId w:val="5"/>
        </w:numPr>
        <w:ind w:left="993" w:hanging="426"/>
        <w:contextualSpacing/>
        <w:jc w:val="both"/>
        <w:outlineLvl w:val="3"/>
        <w:rPr>
          <w:rFonts w:asciiTheme="majorHAnsi" w:eastAsia="MS Mincho" w:hAnsiTheme="majorHAnsi"/>
          <w:bCs/>
          <w:sz w:val="22"/>
          <w:szCs w:val="22"/>
          <w:lang w:eastAsia="zh-CN"/>
        </w:rPr>
      </w:pPr>
      <w:r w:rsidRPr="000F4453">
        <w:rPr>
          <w:rFonts w:asciiTheme="majorHAnsi" w:eastAsia="MS Mincho" w:hAnsiTheme="majorHAnsi"/>
          <w:b/>
          <w:bCs/>
          <w:sz w:val="22"/>
          <w:szCs w:val="22"/>
          <w:lang w:eastAsia="zh-CN"/>
        </w:rPr>
        <w:t>„Wykonawca”</w:t>
      </w:r>
      <w:r w:rsidRPr="000F4453">
        <w:rPr>
          <w:rFonts w:asciiTheme="majorHAnsi" w:eastAsia="MS Mincho" w:hAnsiTheme="majorHAnsi"/>
          <w:bCs/>
          <w:sz w:val="22"/>
          <w:szCs w:val="22"/>
          <w:lang w:eastAsia="zh-CN"/>
        </w:rPr>
        <w:t xml:space="preserve"> – </w:t>
      </w:r>
      <w:r w:rsidRPr="000F4453">
        <w:rPr>
          <w:rFonts w:asciiTheme="majorHAnsi" w:eastAsia="SimSun" w:hAnsiTheme="majorHAnsi"/>
          <w:sz w:val="22"/>
          <w:szCs w:val="22"/>
          <w:shd w:val="clear" w:color="auto" w:fill="FFFFFF"/>
          <w:lang w:eastAsia="zh-CN"/>
        </w:rPr>
        <w:t xml:space="preserve">należy przez to rozumieć osobę fizyczną, osobę prawną </w:t>
      </w:r>
      <w:r w:rsidR="00FE202C">
        <w:rPr>
          <w:rFonts w:asciiTheme="majorHAnsi" w:eastAsia="SimSun" w:hAnsiTheme="majorHAnsi"/>
          <w:sz w:val="22"/>
          <w:szCs w:val="22"/>
          <w:shd w:val="clear" w:color="auto" w:fill="FFFFFF"/>
          <w:lang w:eastAsia="zh-CN"/>
        </w:rPr>
        <w:br/>
      </w:r>
      <w:r w:rsidRPr="000F4453">
        <w:rPr>
          <w:rFonts w:asciiTheme="majorHAnsi" w:eastAsia="SimSun" w:hAnsiTheme="majorHAnsi"/>
          <w:sz w:val="22"/>
          <w:szCs w:val="22"/>
          <w:shd w:val="clear" w:color="auto" w:fill="FFFFFF"/>
          <w:lang w:eastAsia="zh-CN"/>
        </w:rPr>
        <w:t xml:space="preserve">albo jednostkę organizacyjną nieposiadającą osobowości prawnej, która oferuje </w:t>
      </w:r>
      <w:r w:rsidR="00FE202C">
        <w:rPr>
          <w:rFonts w:asciiTheme="majorHAnsi" w:eastAsia="SimSun" w:hAnsiTheme="majorHAnsi"/>
          <w:sz w:val="22"/>
          <w:szCs w:val="22"/>
          <w:shd w:val="clear" w:color="auto" w:fill="FFFFFF"/>
          <w:lang w:eastAsia="zh-CN"/>
        </w:rPr>
        <w:br/>
      </w:r>
      <w:r w:rsidRPr="000F4453">
        <w:rPr>
          <w:rFonts w:asciiTheme="majorHAnsi" w:eastAsia="SimSun" w:hAnsiTheme="majorHAnsi"/>
          <w:sz w:val="22"/>
          <w:szCs w:val="22"/>
          <w:shd w:val="clear" w:color="auto" w:fill="FFFFFF"/>
          <w:lang w:eastAsia="zh-CN"/>
        </w:rPr>
        <w:t>na rynku wykonanie robót budowlanych lub obiektu budowlanego, dostawę produktów lub świadczenie usług lub ubiega się o udzielenie zamówienia, złożyła ofertę lub zawarła umowę w sprawie zamówienia publicznego</w:t>
      </w:r>
      <w:r w:rsidRPr="000F4453">
        <w:rPr>
          <w:rFonts w:asciiTheme="majorHAnsi" w:eastAsia="MS Mincho" w:hAnsiTheme="majorHAnsi"/>
          <w:bCs/>
          <w:sz w:val="22"/>
          <w:szCs w:val="22"/>
          <w:lang w:eastAsia="zh-CN"/>
        </w:rPr>
        <w:t>,</w:t>
      </w:r>
    </w:p>
    <w:p w14:paraId="790E181B" w14:textId="16DB0590" w:rsidR="00FC0FE6" w:rsidRPr="000F4453" w:rsidRDefault="00991E07" w:rsidP="00321CC4">
      <w:pPr>
        <w:widowControl w:val="0"/>
        <w:numPr>
          <w:ilvl w:val="0"/>
          <w:numId w:val="5"/>
        </w:numPr>
        <w:ind w:left="993" w:hanging="426"/>
        <w:contextualSpacing/>
        <w:jc w:val="both"/>
        <w:outlineLvl w:val="3"/>
        <w:rPr>
          <w:rFonts w:ascii="Cambria" w:eastAsia="MS Mincho" w:hAnsi="Cambria"/>
          <w:bCs/>
          <w:sz w:val="22"/>
          <w:szCs w:val="22"/>
          <w:lang w:eastAsia="zh-CN"/>
        </w:rPr>
      </w:pPr>
      <w:r w:rsidRPr="000F4453">
        <w:rPr>
          <w:rFonts w:asciiTheme="majorHAnsi" w:eastAsia="MS Mincho" w:hAnsiTheme="majorHAnsi"/>
          <w:b/>
          <w:bCs/>
          <w:sz w:val="22"/>
          <w:szCs w:val="22"/>
          <w:lang w:eastAsia="zh-CN"/>
        </w:rPr>
        <w:t>„RODO”</w:t>
      </w:r>
      <w:r w:rsidRPr="000F4453">
        <w:rPr>
          <w:rFonts w:asciiTheme="majorHAnsi" w:eastAsia="MS Mincho" w:hAnsiTheme="majorHAnsi"/>
          <w:bCs/>
          <w:sz w:val="22"/>
          <w:szCs w:val="22"/>
          <w:lang w:eastAsia="zh-CN"/>
        </w:rPr>
        <w:t xml:space="preserve"> - rozporządzenie Parlamentu Europejskiego i Rady (UE) 2016/679 z dnia 27 kwietnia2016 r.  w sprawie ochrony osób fizycznych w związku z przetwarzaniem </w:t>
      </w:r>
      <w:r w:rsidRPr="000F4453">
        <w:rPr>
          <w:rFonts w:ascii="Cambria" w:eastAsia="MS Mincho" w:hAnsi="Cambria"/>
          <w:bCs/>
          <w:sz w:val="22"/>
          <w:szCs w:val="22"/>
          <w:lang w:eastAsia="zh-CN"/>
        </w:rPr>
        <w:t xml:space="preserve">danych osobowych i w sprawie swobodnego przepływu takich danych oraz uchylenia dyrektywy 95/46/WE (ogólne rozporządzenie o ochronie danych) (Dz. Urz. UE L 119 </w:t>
      </w:r>
      <w:r w:rsidR="00FE202C">
        <w:rPr>
          <w:rFonts w:ascii="Cambria" w:eastAsia="MS Mincho" w:hAnsi="Cambria"/>
          <w:bCs/>
          <w:sz w:val="22"/>
          <w:szCs w:val="22"/>
          <w:lang w:eastAsia="zh-CN"/>
        </w:rPr>
        <w:br/>
      </w:r>
      <w:r w:rsidRPr="000F4453">
        <w:rPr>
          <w:rFonts w:ascii="Cambria" w:eastAsia="MS Mincho" w:hAnsi="Cambria"/>
          <w:bCs/>
          <w:sz w:val="22"/>
          <w:szCs w:val="22"/>
          <w:lang w:eastAsia="zh-CN"/>
        </w:rPr>
        <w:t>z 04.05.2016, str. 1),</w:t>
      </w:r>
    </w:p>
    <w:p w14:paraId="2CBFAC43" w14:textId="6B712A78" w:rsidR="00FC0FE6" w:rsidRPr="000F4453" w:rsidRDefault="00991E07" w:rsidP="00321CC4">
      <w:pPr>
        <w:numPr>
          <w:ilvl w:val="0"/>
          <w:numId w:val="5"/>
        </w:numPr>
        <w:tabs>
          <w:tab w:val="left" w:pos="1000"/>
        </w:tabs>
        <w:ind w:left="993" w:hanging="426"/>
        <w:jc w:val="both"/>
        <w:rPr>
          <w:rFonts w:ascii="Cambria" w:eastAsia="Cambria" w:hAnsi="Cambria"/>
          <w:sz w:val="22"/>
          <w:szCs w:val="22"/>
        </w:rPr>
      </w:pPr>
      <w:r w:rsidRPr="000F4453">
        <w:rPr>
          <w:rFonts w:ascii="Cambria" w:eastAsia="Cambria" w:hAnsi="Cambria"/>
          <w:b/>
          <w:sz w:val="22"/>
          <w:szCs w:val="22"/>
        </w:rPr>
        <w:t>„Platforma e-zamówienia”</w:t>
      </w:r>
      <w:r w:rsidRPr="000F4453">
        <w:rPr>
          <w:rFonts w:ascii="Cambria" w:eastAsia="Cambria" w:hAnsi="Cambria"/>
          <w:sz w:val="22"/>
          <w:szCs w:val="22"/>
        </w:rPr>
        <w:t xml:space="preserve"> – ogólnodostępne i nieodpłatne narzędzie informatyczne do obsługi postępowań o udzielenie zamówienia publicznego w tym przedmiotowego postepowania, w szczególności do elektronicznego składania ofert dostępne </w:t>
      </w:r>
      <w:r w:rsidR="00FE202C">
        <w:rPr>
          <w:rFonts w:ascii="Cambria" w:eastAsia="Cambria" w:hAnsi="Cambria"/>
          <w:sz w:val="22"/>
          <w:szCs w:val="22"/>
        </w:rPr>
        <w:br/>
      </w:r>
      <w:r w:rsidRPr="000F4453">
        <w:rPr>
          <w:rFonts w:ascii="Cambria" w:eastAsia="Cambria" w:hAnsi="Cambria"/>
          <w:sz w:val="22"/>
          <w:szCs w:val="22"/>
        </w:rPr>
        <w:t xml:space="preserve">pod adresem: </w:t>
      </w:r>
      <w:hyperlink r:id="rId11" w:history="1">
        <w:r w:rsidR="00FC0FE6" w:rsidRPr="000F4453">
          <w:rPr>
            <w:rFonts w:ascii="Cambria" w:eastAsia="Cambria" w:hAnsi="Cambria"/>
            <w:sz w:val="22"/>
            <w:szCs w:val="22"/>
            <w:u w:val="single"/>
          </w:rPr>
          <w:t>https://ezamowienia.gov.pl</w:t>
        </w:r>
      </w:hyperlink>
    </w:p>
    <w:p w14:paraId="504041E8" w14:textId="77777777" w:rsidR="00FC0FE6" w:rsidRPr="000F4453" w:rsidRDefault="00FC0FE6" w:rsidP="00321CC4">
      <w:pPr>
        <w:ind w:left="993" w:hanging="993"/>
        <w:rPr>
          <w:rFonts w:ascii="Cambria" w:eastAsia="Cambria" w:hAnsi="Cambria"/>
          <w:sz w:val="22"/>
          <w:szCs w:val="22"/>
        </w:rPr>
      </w:pPr>
    </w:p>
    <w:p w14:paraId="4C2D4AA1" w14:textId="77777777" w:rsidR="00FC0FE6" w:rsidRPr="000F4453" w:rsidRDefault="00991E07" w:rsidP="00F30ACB">
      <w:pPr>
        <w:numPr>
          <w:ilvl w:val="0"/>
          <w:numId w:val="5"/>
        </w:numPr>
        <w:tabs>
          <w:tab w:val="left" w:pos="1000"/>
        </w:tabs>
        <w:ind w:left="993" w:hanging="426"/>
        <w:jc w:val="both"/>
        <w:rPr>
          <w:rFonts w:ascii="Cambria" w:eastAsia="Cambria" w:hAnsi="Cambria"/>
          <w:sz w:val="22"/>
          <w:szCs w:val="22"/>
        </w:rPr>
      </w:pPr>
      <w:r w:rsidRPr="000F4453">
        <w:rPr>
          <w:rFonts w:ascii="Cambria" w:eastAsia="Cambria" w:hAnsi="Cambria"/>
          <w:b/>
          <w:sz w:val="22"/>
          <w:szCs w:val="22"/>
        </w:rPr>
        <w:t>„kwalifikowany podpis elektroniczny”</w:t>
      </w:r>
      <w:r w:rsidRPr="000F4453">
        <w:rPr>
          <w:rFonts w:ascii="Cambria" w:eastAsia="Cambria" w:hAnsi="Cambria"/>
          <w:sz w:val="22"/>
          <w:szCs w:val="22"/>
        </w:rPr>
        <w:t xml:space="preserve"> –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w:t>
      </w:r>
      <w:r w:rsidR="001C45CA" w:rsidRPr="000F4453">
        <w:rPr>
          <w:rFonts w:ascii="Cambria" w:eastAsia="Cambria" w:hAnsi="Cambria"/>
          <w:sz w:val="22"/>
          <w:szCs w:val="22"/>
        </w:rPr>
        <w:t>4</w:t>
      </w:r>
      <w:r w:rsidRPr="000F4453">
        <w:rPr>
          <w:rFonts w:ascii="Cambria" w:eastAsia="Cambria" w:hAnsi="Cambria"/>
          <w:sz w:val="22"/>
          <w:szCs w:val="22"/>
        </w:rPr>
        <w:t xml:space="preserve"> r. poz. </w:t>
      </w:r>
      <w:r w:rsidR="001C45CA" w:rsidRPr="000F4453">
        <w:rPr>
          <w:rFonts w:ascii="Cambria" w:eastAsia="Cambria" w:hAnsi="Cambria"/>
          <w:sz w:val="22"/>
          <w:szCs w:val="22"/>
        </w:rPr>
        <w:t>422</w:t>
      </w:r>
      <w:r w:rsidRPr="000F4453">
        <w:rPr>
          <w:rFonts w:ascii="Cambria" w:eastAsia="Cambria" w:hAnsi="Cambria"/>
          <w:sz w:val="22"/>
          <w:szCs w:val="22"/>
        </w:rPr>
        <w:t>),</w:t>
      </w:r>
    </w:p>
    <w:p w14:paraId="0094EB2B" w14:textId="77777777" w:rsidR="00FC0FE6" w:rsidRPr="000F4453" w:rsidRDefault="00FC0FE6" w:rsidP="00321CC4">
      <w:pPr>
        <w:rPr>
          <w:rFonts w:ascii="Cambria" w:hAnsi="Cambria"/>
          <w:sz w:val="22"/>
          <w:szCs w:val="22"/>
        </w:rPr>
      </w:pPr>
    </w:p>
    <w:p w14:paraId="6C0E7A94" w14:textId="6F773088" w:rsidR="00FC0FE6" w:rsidRPr="000F4453" w:rsidRDefault="00991E07" w:rsidP="00321CC4">
      <w:pPr>
        <w:ind w:left="1000" w:hanging="426"/>
        <w:jc w:val="both"/>
        <w:rPr>
          <w:rFonts w:ascii="Cambria" w:eastAsia="Cambria" w:hAnsi="Cambria"/>
          <w:sz w:val="22"/>
          <w:szCs w:val="22"/>
        </w:rPr>
      </w:pPr>
      <w:r w:rsidRPr="000F4453">
        <w:rPr>
          <w:rFonts w:ascii="Cambria" w:eastAsia="Cambria" w:hAnsi="Cambria"/>
          <w:sz w:val="22"/>
          <w:szCs w:val="22"/>
        </w:rPr>
        <w:t xml:space="preserve">10) </w:t>
      </w:r>
      <w:r w:rsidRPr="000F4453">
        <w:rPr>
          <w:rFonts w:ascii="Cambria" w:eastAsia="Cambria" w:hAnsi="Cambria"/>
          <w:b/>
          <w:sz w:val="22"/>
          <w:szCs w:val="22"/>
        </w:rPr>
        <w:t>„podpis</w:t>
      </w:r>
      <w:r w:rsidRPr="000F4453">
        <w:rPr>
          <w:rFonts w:ascii="Cambria" w:hAnsi="Cambria"/>
          <w:sz w:val="22"/>
          <w:szCs w:val="22"/>
        </w:rPr>
        <w:t xml:space="preserve"> </w:t>
      </w:r>
      <w:r w:rsidRPr="000F4453">
        <w:rPr>
          <w:rFonts w:ascii="Cambria" w:eastAsia="Cambria" w:hAnsi="Cambria"/>
          <w:b/>
          <w:sz w:val="22"/>
          <w:szCs w:val="22"/>
        </w:rPr>
        <w:t>zaufany”</w:t>
      </w:r>
      <w:r w:rsidRPr="000F4453">
        <w:rPr>
          <w:rFonts w:ascii="Cambria" w:eastAsia="Cambria" w:hAnsi="Cambria"/>
          <w:sz w:val="22"/>
          <w:szCs w:val="22"/>
        </w:rPr>
        <w:t xml:space="preserve"> – podpis elektroniczny, którego autentyczność i integralność </w:t>
      </w:r>
      <w:r w:rsidR="00FE202C">
        <w:rPr>
          <w:rFonts w:ascii="Cambria" w:eastAsia="Cambria" w:hAnsi="Cambria"/>
          <w:sz w:val="22"/>
          <w:szCs w:val="22"/>
        </w:rPr>
        <w:br/>
      </w:r>
      <w:r w:rsidRPr="000F4453">
        <w:rPr>
          <w:rFonts w:ascii="Cambria" w:eastAsia="Cambria" w:hAnsi="Cambria"/>
          <w:sz w:val="22"/>
          <w:szCs w:val="22"/>
        </w:rPr>
        <w:t>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0281752F" w14:textId="77777777" w:rsidR="00FC0FE6" w:rsidRPr="000F4453" w:rsidRDefault="00FC0FE6" w:rsidP="00321CC4">
      <w:pPr>
        <w:rPr>
          <w:rFonts w:ascii="Cambria" w:hAnsi="Cambria"/>
          <w:sz w:val="22"/>
          <w:szCs w:val="22"/>
        </w:rPr>
      </w:pPr>
    </w:p>
    <w:p w14:paraId="40DB17E1" w14:textId="77777777" w:rsidR="00FE202C" w:rsidRDefault="00991E07" w:rsidP="00FE202C">
      <w:pPr>
        <w:numPr>
          <w:ilvl w:val="0"/>
          <w:numId w:val="44"/>
        </w:numPr>
        <w:tabs>
          <w:tab w:val="left" w:pos="1000"/>
        </w:tabs>
        <w:jc w:val="both"/>
        <w:rPr>
          <w:rFonts w:ascii="Cambria" w:eastAsia="Cambria" w:hAnsi="Cambria"/>
          <w:sz w:val="22"/>
          <w:szCs w:val="22"/>
        </w:rPr>
      </w:pPr>
      <w:r w:rsidRPr="000F4453">
        <w:rPr>
          <w:rFonts w:ascii="Cambria" w:eastAsia="Cambria" w:hAnsi="Cambria"/>
          <w:b/>
          <w:sz w:val="22"/>
          <w:szCs w:val="22"/>
        </w:rPr>
        <w:t>„podpis osobisty”</w:t>
      </w:r>
      <w:r w:rsidRPr="000F4453">
        <w:rPr>
          <w:rFonts w:ascii="Cambria" w:eastAsia="Cambria" w:hAnsi="Cambria"/>
          <w:sz w:val="22"/>
          <w:szCs w:val="22"/>
        </w:rPr>
        <w:t xml:space="preserve"> – zaawansowany podpis elektroniczny w rozumieniu art. 3 pkt 11</w:t>
      </w:r>
    </w:p>
    <w:p w14:paraId="3B793D01" w14:textId="74F6F327" w:rsidR="00FC0FE6" w:rsidRPr="00FE202C" w:rsidRDefault="00991E07" w:rsidP="00FE202C">
      <w:pPr>
        <w:tabs>
          <w:tab w:val="left" w:pos="1000"/>
        </w:tabs>
        <w:jc w:val="both"/>
        <w:rPr>
          <w:rFonts w:ascii="Cambria" w:eastAsia="Cambria" w:hAnsi="Cambria"/>
          <w:sz w:val="22"/>
          <w:szCs w:val="22"/>
        </w:rPr>
      </w:pPr>
      <w:r w:rsidRPr="00FE202C">
        <w:rPr>
          <w:rFonts w:ascii="Cambria" w:eastAsia="Cambria" w:hAnsi="Cambria"/>
          <w:sz w:val="22"/>
          <w:szCs w:val="22"/>
        </w:rPr>
        <w:t>rozporządzenia Parlamentu Europejskiego i Rady (UE) nr 910/2014 z 23 lipca 2014 r. w sprawie identyfikacji elektronicznej i usług zaufania w odniesieniu do transakcji elektronicznych na rynku wewnętrznym oraz uchylającego dyrektywę 1999/93/WE, weryfikowany za pomocą certyfikatu</w:t>
      </w:r>
    </w:p>
    <w:p w14:paraId="35261A4B" w14:textId="77777777" w:rsidR="00FC0FE6" w:rsidRPr="000F4453" w:rsidRDefault="00FC0FE6" w:rsidP="00321CC4">
      <w:pPr>
        <w:rPr>
          <w:rFonts w:ascii="Cambria" w:hAnsi="Cambria"/>
          <w:sz w:val="22"/>
          <w:szCs w:val="22"/>
        </w:rPr>
      </w:pPr>
    </w:p>
    <w:p w14:paraId="11CB924E" w14:textId="77777777" w:rsidR="00FC0FE6" w:rsidRPr="000F4453" w:rsidRDefault="00991E07" w:rsidP="00321CC4">
      <w:pPr>
        <w:ind w:left="1000"/>
        <w:rPr>
          <w:rFonts w:ascii="Cambria" w:eastAsia="Cambria" w:hAnsi="Cambria"/>
          <w:sz w:val="22"/>
          <w:szCs w:val="22"/>
        </w:rPr>
      </w:pPr>
      <w:r w:rsidRPr="000F4453">
        <w:rPr>
          <w:rFonts w:ascii="Cambria" w:eastAsia="Cambria" w:hAnsi="Cambria"/>
          <w:sz w:val="22"/>
          <w:szCs w:val="22"/>
        </w:rPr>
        <w:t>podpisu osobistego.</w:t>
      </w:r>
    </w:p>
    <w:p w14:paraId="49B872C2" w14:textId="4A8DC3D2" w:rsidR="00E4259A" w:rsidRPr="000F4453" w:rsidRDefault="00991E07" w:rsidP="00321CC4">
      <w:pPr>
        <w:widowControl w:val="0"/>
        <w:numPr>
          <w:ilvl w:val="1"/>
          <w:numId w:val="1"/>
        </w:numPr>
        <w:ind w:left="567" w:hanging="567"/>
        <w:jc w:val="both"/>
        <w:outlineLvl w:val="3"/>
        <w:rPr>
          <w:rFonts w:ascii="Cambria" w:hAnsi="Cambria"/>
          <w:bCs/>
          <w:sz w:val="22"/>
          <w:szCs w:val="22"/>
        </w:rPr>
      </w:pPr>
      <w:r w:rsidRPr="000F4453">
        <w:rPr>
          <w:rFonts w:ascii="Cambria" w:hAnsi="Cambria"/>
          <w:bCs/>
          <w:sz w:val="22"/>
          <w:szCs w:val="22"/>
        </w:rPr>
        <w:t xml:space="preserve">Wykonawca powinien dokładnie zapoznać się z niniejszą </w:t>
      </w:r>
      <w:r w:rsidR="00A435B8" w:rsidRPr="000F4453">
        <w:rPr>
          <w:rFonts w:ascii="Cambria" w:hAnsi="Cambria"/>
          <w:bCs/>
          <w:sz w:val="22"/>
          <w:szCs w:val="22"/>
        </w:rPr>
        <w:t>SWZ</w:t>
      </w:r>
      <w:r w:rsidRPr="000F4453">
        <w:rPr>
          <w:rFonts w:ascii="Cambria" w:hAnsi="Cambria"/>
          <w:bCs/>
          <w:sz w:val="22"/>
          <w:szCs w:val="22"/>
        </w:rPr>
        <w:t xml:space="preserve"> i złożyć ofertę zgodnie </w:t>
      </w:r>
      <w:r w:rsidR="00FE202C">
        <w:rPr>
          <w:rFonts w:ascii="Cambria" w:hAnsi="Cambria"/>
          <w:bCs/>
          <w:sz w:val="22"/>
          <w:szCs w:val="22"/>
        </w:rPr>
        <w:br/>
      </w:r>
      <w:r w:rsidRPr="000F4453">
        <w:rPr>
          <w:rFonts w:ascii="Cambria" w:hAnsi="Cambria"/>
          <w:bCs/>
          <w:sz w:val="22"/>
          <w:szCs w:val="22"/>
        </w:rPr>
        <w:t>z jej wymaganiami.</w:t>
      </w:r>
    </w:p>
    <w:p w14:paraId="44174DB3" w14:textId="77777777" w:rsidR="00BD2BBC" w:rsidRPr="000F4453" w:rsidRDefault="00BD2BBC" w:rsidP="00321CC4">
      <w:pPr>
        <w:widowControl w:val="0"/>
        <w:ind w:left="567"/>
        <w:jc w:val="both"/>
        <w:outlineLvl w:val="3"/>
        <w:rPr>
          <w:rFonts w:ascii="Cambria" w:hAnsi="Cambria"/>
          <w:bCs/>
          <w:sz w:val="22"/>
          <w:szCs w:val="22"/>
        </w:rPr>
      </w:pPr>
    </w:p>
    <w:p w14:paraId="4D0CA1F8" w14:textId="77777777" w:rsidR="008C5504" w:rsidRPr="000F4453" w:rsidRDefault="008C5504" w:rsidP="00321CC4">
      <w:pPr>
        <w:widowControl w:val="0"/>
        <w:jc w:val="both"/>
        <w:outlineLvl w:val="3"/>
        <w:rPr>
          <w:rFonts w:ascii="Cambria" w:hAnsi="Cambria"/>
          <w:bCs/>
          <w:sz w:val="22"/>
          <w:szCs w:val="22"/>
        </w:rPr>
      </w:pPr>
    </w:p>
    <w:tbl>
      <w:tblPr>
        <w:tblW w:w="0" w:type="auto"/>
        <w:jc w:val="center"/>
        <w:tblBorders>
          <w:bottom w:val="single" w:sz="4" w:space="0" w:color="auto"/>
        </w:tblBorders>
        <w:tblLook w:val="00A0" w:firstRow="1" w:lastRow="0" w:firstColumn="1" w:lastColumn="0" w:noHBand="0" w:noVBand="0"/>
      </w:tblPr>
      <w:tblGrid>
        <w:gridCol w:w="9054"/>
      </w:tblGrid>
      <w:tr w:rsidR="000F4453" w:rsidRPr="000F4453" w14:paraId="2B7B9E78"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78AE8E0B" w14:textId="77777777" w:rsidR="00C6306E" w:rsidRPr="000F4453" w:rsidRDefault="00991E07" w:rsidP="00321CC4">
            <w:pPr>
              <w:jc w:val="center"/>
              <w:rPr>
                <w:rFonts w:ascii="Cambria" w:hAnsi="Cambria"/>
                <w:sz w:val="22"/>
                <w:szCs w:val="22"/>
              </w:rPr>
            </w:pPr>
            <w:r w:rsidRPr="000F4453">
              <w:rPr>
                <w:rFonts w:ascii="Cambria" w:hAnsi="Cambria"/>
                <w:sz w:val="22"/>
                <w:szCs w:val="22"/>
              </w:rPr>
              <w:t>Rozdział 2</w:t>
            </w:r>
          </w:p>
          <w:p w14:paraId="5B8C2BDD" w14:textId="77777777" w:rsidR="008C5504" w:rsidRPr="000F4453" w:rsidRDefault="00991E07" w:rsidP="00321CC4">
            <w:pPr>
              <w:jc w:val="center"/>
              <w:rPr>
                <w:rFonts w:ascii="Cambria" w:hAnsi="Cambria"/>
                <w:b/>
                <w:bCs/>
                <w:sz w:val="22"/>
                <w:szCs w:val="22"/>
              </w:rPr>
            </w:pPr>
            <w:r w:rsidRPr="000F4453">
              <w:rPr>
                <w:rFonts w:ascii="Cambria" w:hAnsi="Cambria"/>
                <w:b/>
                <w:bCs/>
                <w:sz w:val="22"/>
                <w:szCs w:val="22"/>
              </w:rPr>
              <w:t xml:space="preserve">INFORMACJA, CZY </w:t>
            </w:r>
            <w:r w:rsidR="006528C1" w:rsidRPr="000F4453">
              <w:rPr>
                <w:rFonts w:ascii="Cambria" w:hAnsi="Cambria"/>
                <w:b/>
                <w:bCs/>
                <w:sz w:val="22"/>
                <w:szCs w:val="22"/>
              </w:rPr>
              <w:t>ZAMAWIAJĄCY</w:t>
            </w:r>
            <w:r w:rsidRPr="000F4453">
              <w:rPr>
                <w:rFonts w:ascii="Cambria" w:hAnsi="Cambria"/>
                <w:b/>
                <w:bCs/>
                <w:sz w:val="22"/>
                <w:szCs w:val="22"/>
              </w:rPr>
              <w:t xml:space="preserve"> PRZEWIDUJE </w:t>
            </w:r>
            <w:r w:rsidR="00A435B8" w:rsidRPr="000F4453">
              <w:rPr>
                <w:rFonts w:ascii="Cambria" w:hAnsi="Cambria"/>
                <w:b/>
                <w:bCs/>
                <w:sz w:val="22"/>
                <w:szCs w:val="22"/>
              </w:rPr>
              <w:br/>
            </w:r>
            <w:r w:rsidRPr="000F4453">
              <w:rPr>
                <w:rFonts w:ascii="Cambria" w:hAnsi="Cambria"/>
                <w:b/>
                <w:bCs/>
                <w:sz w:val="22"/>
                <w:szCs w:val="22"/>
              </w:rPr>
              <w:t xml:space="preserve">WYBÓR NAJKORZYSTNIEJSZEJ OFERTY Z MOZLIWOŚCIĄ </w:t>
            </w:r>
            <w:r w:rsidR="00A435B8" w:rsidRPr="000F4453">
              <w:rPr>
                <w:rFonts w:ascii="Cambria" w:hAnsi="Cambria"/>
                <w:b/>
                <w:bCs/>
                <w:sz w:val="22"/>
                <w:szCs w:val="22"/>
              </w:rPr>
              <w:br/>
            </w:r>
            <w:r w:rsidRPr="000F4453">
              <w:rPr>
                <w:rFonts w:ascii="Cambria" w:hAnsi="Cambria"/>
                <w:b/>
                <w:bCs/>
                <w:sz w:val="22"/>
                <w:szCs w:val="22"/>
              </w:rPr>
              <w:t>PROWADZENIA NEGOCJACJI</w:t>
            </w:r>
          </w:p>
        </w:tc>
      </w:tr>
    </w:tbl>
    <w:p w14:paraId="407B2BA0" w14:textId="77777777" w:rsidR="008C5504" w:rsidRPr="000F4453" w:rsidRDefault="008C5504" w:rsidP="00321CC4">
      <w:pPr>
        <w:pStyle w:val="Akapitzlist"/>
        <w:autoSpaceDE w:val="0"/>
        <w:autoSpaceDN w:val="0"/>
        <w:adjustRightInd w:val="0"/>
        <w:spacing w:before="0" w:after="0" w:line="240" w:lineRule="auto"/>
        <w:ind w:left="0"/>
        <w:rPr>
          <w:rFonts w:ascii="Cambria" w:hAnsi="Cambria"/>
          <w:b/>
          <w:bCs/>
          <w:sz w:val="22"/>
          <w:szCs w:val="22"/>
        </w:rPr>
      </w:pPr>
    </w:p>
    <w:p w14:paraId="50455E48" w14:textId="77777777" w:rsidR="008C5504" w:rsidRPr="000F4453" w:rsidRDefault="00991E07" w:rsidP="00321CC4">
      <w:pPr>
        <w:autoSpaceDE w:val="0"/>
        <w:autoSpaceDN w:val="0"/>
        <w:adjustRightInd w:val="0"/>
        <w:jc w:val="both"/>
        <w:rPr>
          <w:rFonts w:ascii="Cambria" w:hAnsi="Cambria"/>
          <w:bCs/>
          <w:sz w:val="22"/>
          <w:szCs w:val="22"/>
        </w:rPr>
      </w:pPr>
      <w:r w:rsidRPr="000F4453">
        <w:rPr>
          <w:rFonts w:ascii="Cambria" w:hAnsi="Cambria"/>
          <w:bCs/>
          <w:sz w:val="22"/>
          <w:szCs w:val="22"/>
        </w:rPr>
        <w:t xml:space="preserve">Zamawiający </w:t>
      </w:r>
      <w:r w:rsidRPr="000F4453">
        <w:rPr>
          <w:rFonts w:ascii="Cambria" w:hAnsi="Cambria"/>
          <w:b/>
          <w:bCs/>
          <w:sz w:val="22"/>
          <w:szCs w:val="22"/>
          <w:u w:val="single"/>
        </w:rPr>
        <w:t>nie przewiduje</w:t>
      </w:r>
      <w:r w:rsidRPr="000F4453">
        <w:rPr>
          <w:rFonts w:ascii="Cambria" w:hAnsi="Cambria"/>
          <w:b/>
          <w:bCs/>
          <w:sz w:val="22"/>
          <w:szCs w:val="22"/>
        </w:rPr>
        <w:t xml:space="preserve"> </w:t>
      </w:r>
      <w:r w:rsidRPr="000F4453">
        <w:rPr>
          <w:rFonts w:ascii="Cambria" w:hAnsi="Cambria"/>
          <w:bCs/>
          <w:sz w:val="22"/>
          <w:szCs w:val="22"/>
        </w:rPr>
        <w:t>wyboru najkorzystniejszej oferty z możliwością prowadzenia negocjacji.</w:t>
      </w:r>
    </w:p>
    <w:p w14:paraId="103EE319" w14:textId="77777777" w:rsidR="00A518EF" w:rsidRPr="000F4453" w:rsidRDefault="00A518EF" w:rsidP="00321CC4">
      <w:pPr>
        <w:widowControl w:val="0"/>
        <w:ind w:left="567"/>
        <w:jc w:val="both"/>
        <w:outlineLvl w:val="3"/>
        <w:rPr>
          <w:rFonts w:ascii="Cambria" w:hAnsi="Cambria"/>
          <w:bCs/>
          <w:sz w:val="22"/>
          <w:szCs w:val="22"/>
        </w:rPr>
      </w:pPr>
    </w:p>
    <w:tbl>
      <w:tblPr>
        <w:tblW w:w="0" w:type="auto"/>
        <w:jc w:val="center"/>
        <w:tblBorders>
          <w:bottom w:val="single" w:sz="4" w:space="0" w:color="auto"/>
        </w:tblBorders>
        <w:tblLook w:val="00A0" w:firstRow="1" w:lastRow="0" w:firstColumn="1" w:lastColumn="0" w:noHBand="0" w:noVBand="0"/>
      </w:tblPr>
      <w:tblGrid>
        <w:gridCol w:w="9054"/>
      </w:tblGrid>
      <w:tr w:rsidR="000F4453" w:rsidRPr="000F4453" w14:paraId="77405981" w14:textId="77777777" w:rsidTr="00A435B8">
        <w:trPr>
          <w:jc w:val="center"/>
        </w:trPr>
        <w:tc>
          <w:tcPr>
            <w:tcW w:w="9054" w:type="dxa"/>
            <w:tcBorders>
              <w:bottom w:val="single" w:sz="4" w:space="0" w:color="auto"/>
            </w:tcBorders>
            <w:shd w:val="clear" w:color="auto" w:fill="D9D9D9" w:themeFill="background1" w:themeFillShade="D9"/>
          </w:tcPr>
          <w:p w14:paraId="579B01FC" w14:textId="77777777" w:rsidR="00FB3C1F" w:rsidRPr="000F4453" w:rsidRDefault="00991E07" w:rsidP="00321CC4">
            <w:pPr>
              <w:jc w:val="center"/>
              <w:rPr>
                <w:rFonts w:ascii="Cambria" w:hAnsi="Cambria"/>
                <w:sz w:val="22"/>
                <w:szCs w:val="22"/>
              </w:rPr>
            </w:pPr>
            <w:r w:rsidRPr="000F4453">
              <w:rPr>
                <w:rFonts w:ascii="Cambria" w:hAnsi="Cambria"/>
                <w:sz w:val="22"/>
                <w:szCs w:val="22"/>
              </w:rPr>
              <w:t>Rozdział 3</w:t>
            </w:r>
          </w:p>
          <w:p w14:paraId="70A7FA75" w14:textId="77777777" w:rsidR="00FB3C1F" w:rsidRPr="000F4453" w:rsidRDefault="00991E07" w:rsidP="00321CC4">
            <w:pPr>
              <w:jc w:val="center"/>
              <w:rPr>
                <w:rFonts w:ascii="Cambria" w:hAnsi="Cambria"/>
                <w:sz w:val="22"/>
                <w:szCs w:val="22"/>
              </w:rPr>
            </w:pPr>
            <w:r w:rsidRPr="000F4453">
              <w:rPr>
                <w:rFonts w:ascii="Cambria" w:hAnsi="Cambria"/>
                <w:b/>
                <w:sz w:val="22"/>
                <w:szCs w:val="22"/>
              </w:rPr>
              <w:t>WIZJA LOKALNA</w:t>
            </w:r>
          </w:p>
        </w:tc>
      </w:tr>
    </w:tbl>
    <w:p w14:paraId="7AB6A591" w14:textId="77777777" w:rsidR="00FB3C1F" w:rsidRPr="000F4453" w:rsidRDefault="00FB3C1F" w:rsidP="00321CC4">
      <w:pPr>
        <w:pStyle w:val="Akapitzlist"/>
        <w:widowControl w:val="0"/>
        <w:spacing w:before="0" w:after="0" w:line="240" w:lineRule="auto"/>
        <w:ind w:left="567"/>
        <w:outlineLvl w:val="3"/>
        <w:rPr>
          <w:rFonts w:ascii="Cambria" w:hAnsi="Cambria"/>
          <w:bCs/>
          <w:sz w:val="22"/>
          <w:szCs w:val="22"/>
        </w:rPr>
      </w:pPr>
    </w:p>
    <w:p w14:paraId="4BFAA7AF" w14:textId="77777777" w:rsidR="004D08F1" w:rsidRPr="000F4453" w:rsidRDefault="00991E07" w:rsidP="00321CC4">
      <w:pPr>
        <w:autoSpaceDE w:val="0"/>
        <w:autoSpaceDN w:val="0"/>
        <w:adjustRightInd w:val="0"/>
        <w:rPr>
          <w:rFonts w:ascii="Cambria" w:hAnsi="Cambria"/>
          <w:b/>
          <w:bCs/>
          <w:sz w:val="22"/>
          <w:szCs w:val="22"/>
        </w:rPr>
      </w:pPr>
      <w:r w:rsidRPr="000F4453">
        <w:rPr>
          <w:rFonts w:ascii="Cambria" w:hAnsi="Cambria"/>
          <w:b/>
          <w:bCs/>
          <w:sz w:val="22"/>
          <w:szCs w:val="22"/>
        </w:rPr>
        <w:t xml:space="preserve">Zamawiający nie przewiduje i nie wymaga odbycia przez Wykonawcę wizji lokalnej. </w:t>
      </w:r>
    </w:p>
    <w:p w14:paraId="69FFAFBA" w14:textId="77777777" w:rsidR="00C17C28" w:rsidRPr="000F4453" w:rsidRDefault="00C17C28" w:rsidP="00321CC4">
      <w:pPr>
        <w:pStyle w:val="Kolorowalistaakcent11"/>
        <w:autoSpaceDE w:val="0"/>
        <w:autoSpaceDN w:val="0"/>
        <w:adjustRightInd w:val="0"/>
        <w:spacing w:before="0" w:after="0" w:line="240" w:lineRule="auto"/>
        <w:ind w:left="0"/>
        <w:rPr>
          <w:rFonts w:ascii="Cambria" w:hAnsi="Cambria"/>
          <w:b/>
          <w:bCs/>
          <w:sz w:val="22"/>
          <w:szCs w:val="22"/>
        </w:rPr>
      </w:pPr>
    </w:p>
    <w:tbl>
      <w:tblPr>
        <w:tblW w:w="0" w:type="auto"/>
        <w:jc w:val="center"/>
        <w:tblBorders>
          <w:bottom w:val="single" w:sz="4" w:space="0" w:color="auto"/>
        </w:tblBorders>
        <w:tblLook w:val="00A0" w:firstRow="1" w:lastRow="0" w:firstColumn="1" w:lastColumn="0" w:noHBand="0" w:noVBand="0"/>
      </w:tblPr>
      <w:tblGrid>
        <w:gridCol w:w="9054"/>
      </w:tblGrid>
      <w:tr w:rsidR="000F4453" w:rsidRPr="000F4453" w14:paraId="17DF5BEE" w14:textId="77777777" w:rsidTr="00A435B8">
        <w:trPr>
          <w:jc w:val="center"/>
        </w:trPr>
        <w:tc>
          <w:tcPr>
            <w:tcW w:w="9054" w:type="dxa"/>
            <w:tcBorders>
              <w:bottom w:val="single" w:sz="4" w:space="0" w:color="auto"/>
            </w:tcBorders>
            <w:shd w:val="clear" w:color="auto" w:fill="D9D9D9" w:themeFill="background1" w:themeFillShade="D9"/>
          </w:tcPr>
          <w:p w14:paraId="11055388" w14:textId="77777777" w:rsidR="00FB3C1F" w:rsidRPr="000F4453" w:rsidRDefault="00991E07" w:rsidP="00321CC4">
            <w:pPr>
              <w:jc w:val="center"/>
              <w:rPr>
                <w:rFonts w:ascii="Cambria" w:hAnsi="Cambria"/>
                <w:sz w:val="22"/>
                <w:szCs w:val="22"/>
              </w:rPr>
            </w:pPr>
            <w:r w:rsidRPr="000F4453">
              <w:rPr>
                <w:rFonts w:ascii="Cambria" w:hAnsi="Cambria"/>
                <w:sz w:val="22"/>
                <w:szCs w:val="22"/>
              </w:rPr>
              <w:t>Rozdział 4</w:t>
            </w:r>
          </w:p>
          <w:p w14:paraId="14623D89" w14:textId="77777777" w:rsidR="00FB3C1F" w:rsidRPr="000F4453" w:rsidRDefault="00991E07" w:rsidP="00321CC4">
            <w:pPr>
              <w:jc w:val="center"/>
              <w:rPr>
                <w:rFonts w:ascii="Cambria" w:hAnsi="Cambria"/>
                <w:sz w:val="22"/>
                <w:szCs w:val="22"/>
              </w:rPr>
            </w:pPr>
            <w:r w:rsidRPr="000F4453">
              <w:rPr>
                <w:rFonts w:ascii="Cambria" w:hAnsi="Cambria"/>
                <w:b/>
                <w:sz w:val="22"/>
                <w:szCs w:val="22"/>
              </w:rPr>
              <w:t>OPIS PRZEDMIOTU ZAMÓWIENIA</w:t>
            </w:r>
          </w:p>
        </w:tc>
      </w:tr>
    </w:tbl>
    <w:p w14:paraId="6ED684E9" w14:textId="77777777" w:rsidR="000431BA" w:rsidRPr="000F4453" w:rsidRDefault="000431BA" w:rsidP="00321CC4">
      <w:pPr>
        <w:ind w:left="567"/>
        <w:jc w:val="both"/>
        <w:rPr>
          <w:rFonts w:ascii="Cambria" w:hAnsi="Cambria"/>
          <w:i/>
          <w:sz w:val="22"/>
          <w:szCs w:val="22"/>
        </w:rPr>
      </w:pPr>
    </w:p>
    <w:p w14:paraId="36B5DB7A" w14:textId="77777777" w:rsidR="00671486" w:rsidRPr="000F4453" w:rsidRDefault="00991E07" w:rsidP="00184A8E">
      <w:pPr>
        <w:widowControl w:val="0"/>
        <w:numPr>
          <w:ilvl w:val="1"/>
          <w:numId w:val="22"/>
        </w:numPr>
        <w:ind w:left="567" w:hanging="567"/>
        <w:jc w:val="both"/>
        <w:outlineLvl w:val="3"/>
        <w:rPr>
          <w:rFonts w:ascii="Cambria" w:hAnsi="Cambria"/>
          <w:b/>
          <w:bCs/>
          <w:sz w:val="22"/>
          <w:szCs w:val="22"/>
        </w:rPr>
      </w:pPr>
      <w:r w:rsidRPr="000F4453">
        <w:rPr>
          <w:rFonts w:ascii="Cambria" w:hAnsi="Cambria"/>
          <w:b/>
          <w:bCs/>
          <w:sz w:val="22"/>
          <w:szCs w:val="22"/>
        </w:rPr>
        <w:t>Nazwa/y i kod/y Wspólnego Słownika Zamówień: (CPV):</w:t>
      </w:r>
    </w:p>
    <w:p w14:paraId="79B1A278" w14:textId="77777777" w:rsidR="00794D77" w:rsidRPr="000F4453" w:rsidRDefault="00794D77" w:rsidP="00E71758">
      <w:pPr>
        <w:rPr>
          <w:rFonts w:ascii="Cambria" w:hAnsi="Cambria"/>
          <w:sz w:val="22"/>
          <w:szCs w:val="22"/>
          <w:u w:color="000000"/>
        </w:rPr>
      </w:pPr>
    </w:p>
    <w:p w14:paraId="2EB2DCEA" w14:textId="77777777" w:rsidR="00E25C18" w:rsidRPr="000F4453" w:rsidRDefault="00991E07" w:rsidP="00E25C18">
      <w:pPr>
        <w:rPr>
          <w:rFonts w:ascii="Cambria" w:hAnsi="Cambria"/>
          <w:sz w:val="22"/>
          <w:szCs w:val="22"/>
        </w:rPr>
      </w:pPr>
      <w:r w:rsidRPr="000F4453">
        <w:rPr>
          <w:rFonts w:ascii="Cambria" w:hAnsi="Cambria"/>
          <w:sz w:val="22"/>
          <w:szCs w:val="22"/>
        </w:rPr>
        <w:t xml:space="preserve">Kod CPV 45000000-7    ROBOTY BUDOWLANE </w:t>
      </w:r>
    </w:p>
    <w:p w14:paraId="1ED1D8A6" w14:textId="038278AF" w:rsidR="00E25C18" w:rsidRPr="000F4453" w:rsidRDefault="00991E07" w:rsidP="00E25C18">
      <w:pPr>
        <w:rPr>
          <w:rFonts w:ascii="Cambria" w:hAnsi="Cambria"/>
          <w:sz w:val="22"/>
          <w:szCs w:val="22"/>
        </w:rPr>
      </w:pPr>
      <w:r w:rsidRPr="000F4453">
        <w:rPr>
          <w:rFonts w:ascii="Cambria" w:hAnsi="Cambria"/>
          <w:sz w:val="22"/>
          <w:szCs w:val="22"/>
        </w:rPr>
        <w:t>Kod CPV 45111300</w:t>
      </w:r>
      <w:r w:rsidR="00FE202C" w:rsidRPr="000F4453">
        <w:rPr>
          <w:rFonts w:ascii="Cambria" w:hAnsi="Cambria"/>
          <w:sz w:val="22"/>
          <w:szCs w:val="22"/>
        </w:rPr>
        <w:t>-1</w:t>
      </w:r>
      <w:r w:rsidRPr="000F4453">
        <w:rPr>
          <w:rFonts w:ascii="Cambria" w:hAnsi="Cambria"/>
          <w:sz w:val="22"/>
          <w:szCs w:val="22"/>
        </w:rPr>
        <w:t xml:space="preserve">   ROBOTY ROZBIÓRKOWE 1                      </w:t>
      </w:r>
    </w:p>
    <w:p w14:paraId="73711166" w14:textId="77777777" w:rsidR="00E25C18" w:rsidRPr="000F4453" w:rsidRDefault="00991E07" w:rsidP="00E25C18">
      <w:pPr>
        <w:rPr>
          <w:rFonts w:ascii="Cambria" w:hAnsi="Cambria"/>
          <w:sz w:val="22"/>
          <w:szCs w:val="22"/>
        </w:rPr>
      </w:pPr>
      <w:r w:rsidRPr="000F4453">
        <w:rPr>
          <w:rFonts w:ascii="Cambria" w:hAnsi="Cambria"/>
          <w:sz w:val="22"/>
          <w:szCs w:val="22"/>
        </w:rPr>
        <w:t xml:space="preserve">Kod CPV 45320000-6    ROBOTY IZOLACYJNE </w:t>
      </w:r>
    </w:p>
    <w:p w14:paraId="53B55FA1" w14:textId="77777777" w:rsidR="00E25C18" w:rsidRPr="000F4453" w:rsidRDefault="00991E07" w:rsidP="00E25C18">
      <w:pPr>
        <w:rPr>
          <w:rFonts w:ascii="Cambria" w:hAnsi="Cambria"/>
          <w:sz w:val="22"/>
          <w:szCs w:val="22"/>
        </w:rPr>
      </w:pPr>
      <w:r w:rsidRPr="000F4453">
        <w:rPr>
          <w:rFonts w:ascii="Cambria" w:hAnsi="Cambria"/>
          <w:sz w:val="22"/>
          <w:szCs w:val="22"/>
        </w:rPr>
        <w:t xml:space="preserve">Kod CPV 45260000-7    ROBOTY W ZAKRESIE WYKONYWANIA POKRYĆ I KONSTRUKCJI     DACHOWYCH I INNE PODOBNE ROBOTY SPECJALISTYCZNE </w:t>
      </w:r>
    </w:p>
    <w:p w14:paraId="70227AC7" w14:textId="376BD445" w:rsidR="00E25C18" w:rsidRPr="000F4453" w:rsidRDefault="00991E07" w:rsidP="00E25C18">
      <w:pPr>
        <w:rPr>
          <w:rFonts w:ascii="Cambria" w:hAnsi="Cambria"/>
          <w:sz w:val="22"/>
          <w:szCs w:val="22"/>
        </w:rPr>
      </w:pPr>
      <w:r w:rsidRPr="000F4453">
        <w:rPr>
          <w:rFonts w:ascii="Cambria" w:hAnsi="Cambria"/>
          <w:sz w:val="22"/>
          <w:szCs w:val="22"/>
        </w:rPr>
        <w:t xml:space="preserve">Kod CPV 45443000-4    ROBOTY </w:t>
      </w:r>
      <w:r w:rsidR="00FE202C" w:rsidRPr="000F4453">
        <w:rPr>
          <w:rFonts w:ascii="Cambria" w:hAnsi="Cambria"/>
          <w:sz w:val="22"/>
          <w:szCs w:val="22"/>
        </w:rPr>
        <w:t>ELEWACYJNE i</w:t>
      </w:r>
      <w:r w:rsidRPr="000F4453">
        <w:rPr>
          <w:rFonts w:ascii="Cambria" w:hAnsi="Cambria"/>
          <w:sz w:val="22"/>
          <w:szCs w:val="22"/>
        </w:rPr>
        <w:t xml:space="preserve"> IZOLACJE CIEPLNE  </w:t>
      </w:r>
      <w:r w:rsidRPr="000F4453">
        <w:rPr>
          <w:rFonts w:ascii="Cambria" w:hAnsi="Cambria"/>
          <w:sz w:val="22"/>
          <w:szCs w:val="22"/>
        </w:rPr>
        <w:tab/>
        <w:t xml:space="preserve"> </w:t>
      </w:r>
    </w:p>
    <w:p w14:paraId="75CD1595" w14:textId="77777777" w:rsidR="00E25C18" w:rsidRPr="000F4453" w:rsidRDefault="00991E07" w:rsidP="00E25C18">
      <w:pPr>
        <w:rPr>
          <w:rFonts w:ascii="Cambria" w:hAnsi="Cambria"/>
          <w:sz w:val="22"/>
          <w:szCs w:val="22"/>
        </w:rPr>
      </w:pPr>
      <w:r w:rsidRPr="000F4453">
        <w:rPr>
          <w:rFonts w:ascii="Cambria" w:hAnsi="Cambria"/>
          <w:sz w:val="22"/>
          <w:szCs w:val="22"/>
        </w:rPr>
        <w:t xml:space="preserve">Kod CPV 45410000-4    TYNKOWANIE </w:t>
      </w:r>
    </w:p>
    <w:p w14:paraId="57C1E78B" w14:textId="77777777" w:rsidR="00E25C18" w:rsidRPr="000F4453" w:rsidRDefault="00991E07" w:rsidP="00E25C18">
      <w:pPr>
        <w:rPr>
          <w:rFonts w:ascii="Cambria" w:hAnsi="Cambria"/>
          <w:sz w:val="22"/>
          <w:szCs w:val="22"/>
        </w:rPr>
      </w:pPr>
      <w:r w:rsidRPr="000F4453">
        <w:rPr>
          <w:rFonts w:ascii="Cambria" w:hAnsi="Cambria"/>
          <w:sz w:val="22"/>
          <w:szCs w:val="22"/>
        </w:rPr>
        <w:t xml:space="preserve">Kod CPV 45430000-0    POKRYWANIE SCHODÓW PŁYTKAMI </w:t>
      </w:r>
    </w:p>
    <w:p w14:paraId="44DCA76C" w14:textId="77777777" w:rsidR="00E25C18" w:rsidRPr="000F4453" w:rsidRDefault="00991E07" w:rsidP="00E25C18">
      <w:pPr>
        <w:rPr>
          <w:rFonts w:ascii="Cambria" w:hAnsi="Cambria"/>
          <w:sz w:val="22"/>
          <w:szCs w:val="22"/>
        </w:rPr>
      </w:pPr>
      <w:r w:rsidRPr="000F4453">
        <w:rPr>
          <w:rFonts w:ascii="Cambria" w:hAnsi="Cambria"/>
          <w:sz w:val="22"/>
          <w:szCs w:val="22"/>
        </w:rPr>
        <w:t xml:space="preserve">Kod CPV 45442100-8    ROBOTY MALARSKIE   </w:t>
      </w:r>
    </w:p>
    <w:p w14:paraId="600FB199" w14:textId="3F5C7BFC" w:rsidR="00E25C18" w:rsidRPr="000F4453" w:rsidRDefault="00991E07" w:rsidP="00E25C18">
      <w:pPr>
        <w:rPr>
          <w:rFonts w:ascii="Cambria" w:hAnsi="Cambria"/>
          <w:sz w:val="22"/>
          <w:szCs w:val="22"/>
        </w:rPr>
      </w:pPr>
      <w:r w:rsidRPr="000F4453">
        <w:rPr>
          <w:rFonts w:ascii="Cambria" w:hAnsi="Cambria"/>
          <w:sz w:val="22"/>
          <w:szCs w:val="22"/>
        </w:rPr>
        <w:t>Kod CPV 45260000</w:t>
      </w:r>
      <w:r w:rsidR="00B402C3" w:rsidRPr="000F4453">
        <w:rPr>
          <w:rFonts w:ascii="Cambria" w:hAnsi="Cambria"/>
          <w:sz w:val="22"/>
          <w:szCs w:val="22"/>
        </w:rPr>
        <w:t>-7</w:t>
      </w:r>
      <w:r w:rsidRPr="000F4453">
        <w:rPr>
          <w:rFonts w:ascii="Cambria" w:hAnsi="Cambria"/>
          <w:sz w:val="22"/>
          <w:szCs w:val="22"/>
        </w:rPr>
        <w:t xml:space="preserve">      OBRÓBKI BLACHARSKIE, RYNNY I RURY SPUSTOWE   </w:t>
      </w:r>
    </w:p>
    <w:p w14:paraId="551D32D7" w14:textId="77777777" w:rsidR="00E25C18" w:rsidRPr="000F4453" w:rsidRDefault="00991E07" w:rsidP="00E25C18">
      <w:pPr>
        <w:rPr>
          <w:rFonts w:ascii="Cambria" w:hAnsi="Cambria"/>
          <w:sz w:val="22"/>
          <w:szCs w:val="22"/>
        </w:rPr>
      </w:pPr>
      <w:r w:rsidRPr="000F4453">
        <w:rPr>
          <w:rFonts w:ascii="Cambria" w:hAnsi="Cambria"/>
          <w:sz w:val="22"/>
          <w:szCs w:val="22"/>
        </w:rPr>
        <w:t xml:space="preserve">ROBOTY PRZY OPASCE DOOKOŁA BUDYNU                     </w:t>
      </w:r>
    </w:p>
    <w:p w14:paraId="5C345066" w14:textId="77777777" w:rsidR="00E25C18" w:rsidRPr="000F4453" w:rsidRDefault="00991E07" w:rsidP="00E25C18">
      <w:pPr>
        <w:rPr>
          <w:rFonts w:ascii="Cambria" w:hAnsi="Cambria"/>
          <w:sz w:val="22"/>
          <w:szCs w:val="22"/>
        </w:rPr>
      </w:pPr>
      <w:r w:rsidRPr="000F4453">
        <w:rPr>
          <w:rFonts w:ascii="Cambria" w:hAnsi="Cambria"/>
          <w:sz w:val="22"/>
          <w:szCs w:val="22"/>
        </w:rPr>
        <w:t xml:space="preserve">KOD CPV 45300000-0   INSTALACJE ELEKTRYCZNE </w:t>
      </w:r>
    </w:p>
    <w:p w14:paraId="5DFD4147" w14:textId="77777777" w:rsidR="00E25C18" w:rsidRPr="000F4453" w:rsidRDefault="00E25C18" w:rsidP="00321CC4">
      <w:pPr>
        <w:pStyle w:val="Akapitzlist"/>
        <w:spacing w:before="0" w:after="0" w:line="240" w:lineRule="auto"/>
        <w:ind w:left="360"/>
        <w:rPr>
          <w:rFonts w:ascii="Cambria" w:hAnsi="Cambria"/>
          <w:sz w:val="22"/>
          <w:szCs w:val="22"/>
        </w:rPr>
      </w:pPr>
    </w:p>
    <w:p w14:paraId="57BE3408" w14:textId="77777777" w:rsidR="007E1FDC" w:rsidRPr="000F4453" w:rsidRDefault="007E1FDC" w:rsidP="00321CC4">
      <w:pPr>
        <w:widowControl w:val="0"/>
        <w:ind w:left="567"/>
        <w:jc w:val="both"/>
        <w:outlineLvl w:val="3"/>
        <w:rPr>
          <w:rFonts w:ascii="Cambria" w:hAnsi="Cambria"/>
          <w:b/>
          <w:bCs/>
          <w:sz w:val="22"/>
          <w:szCs w:val="22"/>
        </w:rPr>
      </w:pPr>
    </w:p>
    <w:p w14:paraId="36DEFEAF" w14:textId="77777777" w:rsidR="000C2E28" w:rsidRPr="000F4453" w:rsidRDefault="00991E07" w:rsidP="00184A8E">
      <w:pPr>
        <w:pStyle w:val="Akapitzlist"/>
        <w:numPr>
          <w:ilvl w:val="1"/>
          <w:numId w:val="62"/>
        </w:numPr>
        <w:rPr>
          <w:rFonts w:ascii="Cambria" w:hAnsi="Cambria"/>
          <w:b/>
          <w:bCs/>
          <w:iCs/>
          <w:kern w:val="22"/>
          <w:sz w:val="22"/>
          <w:szCs w:val="22"/>
        </w:rPr>
      </w:pPr>
      <w:r w:rsidRPr="000F4453">
        <w:rPr>
          <w:rFonts w:ascii="Cambria" w:hAnsi="Cambria"/>
          <w:i/>
          <w:kern w:val="22"/>
          <w:sz w:val="22"/>
          <w:szCs w:val="22"/>
        </w:rPr>
        <w:t xml:space="preserve">  </w:t>
      </w:r>
      <w:r w:rsidR="00943F07" w:rsidRPr="000F4453">
        <w:rPr>
          <w:rFonts w:ascii="Cambria" w:hAnsi="Cambria"/>
          <w:b/>
          <w:bCs/>
          <w:iCs/>
          <w:kern w:val="22"/>
          <w:sz w:val="22"/>
          <w:szCs w:val="22"/>
        </w:rPr>
        <w:t>Opis przedmiotu zamówienia:</w:t>
      </w:r>
    </w:p>
    <w:p w14:paraId="23DD4902" w14:textId="77777777" w:rsidR="00794D77" w:rsidRPr="000F4453" w:rsidRDefault="00794D77" w:rsidP="00321CC4">
      <w:pPr>
        <w:ind w:left="567" w:hanging="567"/>
        <w:jc w:val="both"/>
        <w:rPr>
          <w:rFonts w:ascii="Cambria" w:hAnsi="Cambria"/>
          <w:b/>
          <w:bCs/>
          <w:iCs/>
          <w:kern w:val="22"/>
          <w:sz w:val="22"/>
          <w:szCs w:val="22"/>
        </w:rPr>
      </w:pPr>
    </w:p>
    <w:p w14:paraId="7B468580" w14:textId="77777777" w:rsidR="006A52B0" w:rsidRPr="000F4453" w:rsidRDefault="00991E07" w:rsidP="004E7AA1">
      <w:pPr>
        <w:rPr>
          <w:rFonts w:ascii="Cambria" w:eastAsia="Arial Unicode MS" w:hAnsi="Cambria"/>
          <w:b/>
          <w:bCs/>
          <w:sz w:val="22"/>
          <w:szCs w:val="22"/>
        </w:rPr>
      </w:pPr>
      <w:bookmarkStart w:id="2" w:name="_Hlk164941751"/>
      <w:r w:rsidRPr="000F4453">
        <w:rPr>
          <w:rFonts w:ascii="Cambria" w:hAnsi="Cambria"/>
          <w:sz w:val="22"/>
          <w:szCs w:val="22"/>
        </w:rPr>
        <w:t xml:space="preserve">Przedmiotem zamówienia jest </w:t>
      </w:r>
      <w:r w:rsidR="002658A8" w:rsidRPr="000F4453">
        <w:rPr>
          <w:rFonts w:ascii="Cambria" w:eastAsia="Arial Unicode MS" w:hAnsi="Cambria"/>
          <w:b/>
          <w:bCs/>
          <w:sz w:val="22"/>
          <w:szCs w:val="22"/>
        </w:rPr>
        <w:t>„</w:t>
      </w:r>
      <w:r w:rsidR="002658A8" w:rsidRPr="000F4453">
        <w:rPr>
          <w:rFonts w:ascii="Cambria" w:hAnsi="Cambria"/>
          <w:b/>
          <w:bCs/>
          <w:sz w:val="22"/>
          <w:szCs w:val="22"/>
        </w:rPr>
        <w:t>Modernizacja budynków szpitalnych w Małopolskim Szpitalu Chorób Płuc i Rehabilitacji im. Edmunda Wojtyły w Jaroszowcu</w:t>
      </w:r>
      <w:r w:rsidR="002658A8" w:rsidRPr="000F4453">
        <w:rPr>
          <w:rFonts w:ascii="Cambria" w:eastAsia="Arial Unicode MS" w:hAnsi="Cambria"/>
          <w:b/>
          <w:bCs/>
          <w:sz w:val="22"/>
          <w:szCs w:val="22"/>
        </w:rPr>
        <w:t>”</w:t>
      </w:r>
      <w:r w:rsidRPr="000F4453">
        <w:rPr>
          <w:rFonts w:ascii="Cambria" w:eastAsia="Arial Unicode MS" w:hAnsi="Cambria"/>
          <w:b/>
          <w:bCs/>
          <w:sz w:val="22"/>
          <w:szCs w:val="22"/>
        </w:rPr>
        <w:t xml:space="preserve"> </w:t>
      </w:r>
      <w:r w:rsidRPr="000F4453">
        <w:rPr>
          <w:rFonts w:ascii="Cambria" w:eastAsia="Trebuchet MS" w:hAnsi="Cambria"/>
          <w:bCs/>
          <w:sz w:val="22"/>
          <w:szCs w:val="22"/>
          <w:lang w:eastAsia="ar-SA"/>
        </w:rPr>
        <w:t xml:space="preserve">w podziale na 3 Zadania: </w:t>
      </w:r>
    </w:p>
    <w:p w14:paraId="5B7C6D0B" w14:textId="77777777" w:rsidR="006A52B0" w:rsidRPr="000F4453" w:rsidRDefault="00991E07" w:rsidP="004E7AA1">
      <w:pPr>
        <w:ind w:left="1418"/>
        <w:jc w:val="both"/>
        <w:rPr>
          <w:rFonts w:ascii="Cambria" w:eastAsia="Trebuchet MS" w:hAnsi="Cambria"/>
          <w:b/>
          <w:sz w:val="22"/>
          <w:szCs w:val="22"/>
          <w:lang w:eastAsia="ar-SA"/>
        </w:rPr>
      </w:pPr>
      <w:r w:rsidRPr="000F4453">
        <w:rPr>
          <w:rFonts w:ascii="Cambria" w:eastAsia="Trebuchet MS" w:hAnsi="Cambria"/>
          <w:b/>
          <w:sz w:val="22"/>
          <w:szCs w:val="22"/>
          <w:lang w:eastAsia="ar-SA"/>
        </w:rPr>
        <w:t xml:space="preserve">Zadanie nr 1 – </w:t>
      </w:r>
      <w:r w:rsidR="008758E4" w:rsidRPr="000F4453">
        <w:rPr>
          <w:rFonts w:ascii="Cambria" w:eastAsia="Trebuchet MS" w:hAnsi="Cambria"/>
          <w:b/>
          <w:sz w:val="22"/>
          <w:szCs w:val="22"/>
          <w:lang w:eastAsia="ar-SA"/>
        </w:rPr>
        <w:t>Modernizacja dachu</w:t>
      </w:r>
    </w:p>
    <w:p w14:paraId="4F702E6A" w14:textId="77777777" w:rsidR="006A52B0" w:rsidRPr="000F4453" w:rsidRDefault="00991E07" w:rsidP="004E7AA1">
      <w:pPr>
        <w:ind w:left="1418"/>
        <w:jc w:val="both"/>
        <w:rPr>
          <w:rFonts w:ascii="Cambria" w:eastAsia="Trebuchet MS" w:hAnsi="Cambria"/>
          <w:b/>
          <w:sz w:val="22"/>
          <w:szCs w:val="22"/>
          <w:lang w:eastAsia="ar-SA"/>
        </w:rPr>
      </w:pPr>
      <w:r w:rsidRPr="000F4453">
        <w:rPr>
          <w:rFonts w:ascii="Cambria" w:eastAsia="Trebuchet MS" w:hAnsi="Cambria"/>
          <w:b/>
          <w:sz w:val="22"/>
          <w:szCs w:val="22"/>
          <w:lang w:eastAsia="ar-SA"/>
        </w:rPr>
        <w:t xml:space="preserve">Zadanie nr 2- </w:t>
      </w:r>
      <w:r w:rsidR="008758E4" w:rsidRPr="000F4453">
        <w:rPr>
          <w:rFonts w:ascii="Cambria" w:eastAsia="Trebuchet MS" w:hAnsi="Cambria"/>
          <w:b/>
          <w:sz w:val="22"/>
          <w:szCs w:val="22"/>
          <w:lang w:eastAsia="ar-SA"/>
        </w:rPr>
        <w:t>Modernizacja schodów</w:t>
      </w:r>
    </w:p>
    <w:p w14:paraId="1DB1762C" w14:textId="77777777" w:rsidR="006A52B0" w:rsidRPr="000F4453" w:rsidRDefault="00991E07" w:rsidP="004E7AA1">
      <w:pPr>
        <w:ind w:left="1418"/>
        <w:jc w:val="both"/>
        <w:rPr>
          <w:rFonts w:ascii="Cambria" w:eastAsia="Trebuchet MS" w:hAnsi="Cambria"/>
          <w:b/>
          <w:sz w:val="22"/>
          <w:szCs w:val="22"/>
          <w:lang w:eastAsia="ar-SA"/>
        </w:rPr>
      </w:pPr>
      <w:r w:rsidRPr="000F4453">
        <w:rPr>
          <w:rFonts w:ascii="Cambria" w:eastAsia="Trebuchet MS" w:hAnsi="Cambria"/>
          <w:b/>
          <w:sz w:val="22"/>
          <w:szCs w:val="22"/>
          <w:lang w:eastAsia="ar-SA"/>
        </w:rPr>
        <w:t xml:space="preserve">Zadanie nr </w:t>
      </w:r>
      <w:r w:rsidR="00714D5C" w:rsidRPr="000F4453">
        <w:rPr>
          <w:rFonts w:ascii="Cambria" w:eastAsia="Trebuchet MS" w:hAnsi="Cambria"/>
          <w:b/>
          <w:sz w:val="22"/>
          <w:szCs w:val="22"/>
          <w:lang w:eastAsia="ar-SA"/>
        </w:rPr>
        <w:t>3</w:t>
      </w:r>
      <w:r w:rsidRPr="000F4453">
        <w:rPr>
          <w:rFonts w:ascii="Cambria" w:eastAsia="Trebuchet MS" w:hAnsi="Cambria"/>
          <w:b/>
          <w:sz w:val="22"/>
          <w:szCs w:val="22"/>
          <w:lang w:eastAsia="ar-SA"/>
        </w:rPr>
        <w:t xml:space="preserve">- </w:t>
      </w:r>
      <w:r w:rsidR="008758E4" w:rsidRPr="000F4453">
        <w:rPr>
          <w:rFonts w:ascii="Cambria" w:eastAsia="Trebuchet MS" w:hAnsi="Cambria"/>
          <w:b/>
          <w:sz w:val="22"/>
          <w:szCs w:val="22"/>
          <w:lang w:eastAsia="ar-SA"/>
        </w:rPr>
        <w:t>Modernizacja murku oporowego</w:t>
      </w:r>
    </w:p>
    <w:p w14:paraId="3C0F2B69" w14:textId="77777777" w:rsidR="006A52B0" w:rsidRPr="000F4453" w:rsidRDefault="006A52B0" w:rsidP="00A65E7A">
      <w:pPr>
        <w:rPr>
          <w:rFonts w:ascii="Cambria" w:hAnsi="Cambria"/>
          <w:b/>
          <w:bCs/>
          <w:sz w:val="22"/>
          <w:szCs w:val="22"/>
        </w:rPr>
      </w:pPr>
    </w:p>
    <w:p w14:paraId="2D01222E" w14:textId="77777777" w:rsidR="00714D5C" w:rsidRPr="000F4453" w:rsidRDefault="00991E07" w:rsidP="00714D5C">
      <w:pPr>
        <w:jc w:val="both"/>
        <w:rPr>
          <w:rFonts w:ascii="Cambria" w:hAnsi="Cambria"/>
          <w:b/>
          <w:sz w:val="22"/>
          <w:szCs w:val="22"/>
          <w:u w:val="single"/>
        </w:rPr>
      </w:pPr>
      <w:r w:rsidRPr="000F4453">
        <w:rPr>
          <w:rFonts w:ascii="Cambria" w:hAnsi="Cambria"/>
          <w:b/>
          <w:sz w:val="22"/>
          <w:szCs w:val="22"/>
          <w:u w:val="single"/>
        </w:rPr>
        <w:t>OFERTY CZĘŚCIOWE</w:t>
      </w:r>
    </w:p>
    <w:p w14:paraId="1F88F9AF" w14:textId="77777777" w:rsidR="00714D5C" w:rsidRPr="000F4453" w:rsidRDefault="00991E07" w:rsidP="00286BFF">
      <w:pPr>
        <w:rPr>
          <w:rFonts w:ascii="Cambria" w:hAnsi="Cambria"/>
          <w:bCs/>
          <w:sz w:val="22"/>
          <w:szCs w:val="22"/>
        </w:rPr>
      </w:pPr>
      <w:r w:rsidRPr="000F4453">
        <w:rPr>
          <w:rFonts w:ascii="Cambria" w:hAnsi="Cambria"/>
          <w:bCs/>
          <w:sz w:val="22"/>
          <w:szCs w:val="22"/>
        </w:rPr>
        <w:t xml:space="preserve">Zamówienie zostało podzielone na 3 części. </w:t>
      </w:r>
    </w:p>
    <w:p w14:paraId="64DF602D" w14:textId="77777777" w:rsidR="00714D5C" w:rsidRPr="000F4453" w:rsidRDefault="00991E07" w:rsidP="00286BFF">
      <w:pPr>
        <w:rPr>
          <w:rFonts w:ascii="Cambria" w:eastAsia="Trebuchet MS" w:hAnsi="Cambria"/>
          <w:bCs/>
          <w:sz w:val="22"/>
          <w:szCs w:val="22"/>
          <w:lang w:eastAsia="ar-SA"/>
        </w:rPr>
      </w:pPr>
      <w:r w:rsidRPr="000F4453">
        <w:rPr>
          <w:rFonts w:ascii="Cambria" w:hAnsi="Cambria"/>
          <w:b/>
          <w:sz w:val="22"/>
          <w:szCs w:val="22"/>
        </w:rPr>
        <w:t>Zamawiający dopuszcza</w:t>
      </w:r>
      <w:r w:rsidRPr="000F4453">
        <w:rPr>
          <w:rFonts w:ascii="Cambria" w:hAnsi="Cambria"/>
          <w:bCs/>
          <w:sz w:val="22"/>
          <w:szCs w:val="22"/>
        </w:rPr>
        <w:t xml:space="preserve"> </w:t>
      </w:r>
      <w:r w:rsidRPr="000F4453">
        <w:rPr>
          <w:rFonts w:ascii="Cambria" w:hAnsi="Cambria"/>
          <w:b/>
          <w:sz w:val="22"/>
          <w:szCs w:val="22"/>
        </w:rPr>
        <w:t>składanie ofert częściowych</w:t>
      </w:r>
      <w:r w:rsidRPr="000F4453">
        <w:rPr>
          <w:rFonts w:ascii="Cambria" w:hAnsi="Cambria"/>
          <w:bCs/>
          <w:sz w:val="22"/>
          <w:szCs w:val="22"/>
        </w:rPr>
        <w:t xml:space="preserve"> </w:t>
      </w:r>
      <w:r w:rsidRPr="000F4453">
        <w:rPr>
          <w:rFonts w:ascii="Cambria" w:eastAsia="Trebuchet MS" w:hAnsi="Cambria"/>
          <w:bCs/>
          <w:sz w:val="22"/>
          <w:szCs w:val="22"/>
          <w:lang w:eastAsia="ar-SA"/>
        </w:rPr>
        <w:t>– gdzie część zamówienia stanowi dane Zadanie wg podziału jak poniżej:</w:t>
      </w:r>
    </w:p>
    <w:p w14:paraId="687981A0" w14:textId="77777777" w:rsidR="00714D5C" w:rsidRPr="000F4453" w:rsidRDefault="00714D5C" w:rsidP="00714D5C">
      <w:pPr>
        <w:pStyle w:val="Akapitzlist"/>
        <w:rPr>
          <w:rFonts w:ascii="Cambria" w:hAnsi="Cambria"/>
          <w:b/>
          <w:sz w:val="22"/>
          <w:szCs w:val="22"/>
          <w:u w:val="single"/>
        </w:rPr>
      </w:pPr>
    </w:p>
    <w:p w14:paraId="186ECAD1" w14:textId="77777777" w:rsidR="00714D5C" w:rsidRPr="000F4453" w:rsidRDefault="00991E07" w:rsidP="00184A8E">
      <w:pPr>
        <w:pStyle w:val="Akapitzlist"/>
        <w:widowControl w:val="0"/>
        <w:numPr>
          <w:ilvl w:val="0"/>
          <w:numId w:val="65"/>
        </w:numPr>
        <w:spacing w:before="120" w:after="0" w:line="240" w:lineRule="auto"/>
        <w:ind w:left="680"/>
        <w:rPr>
          <w:rFonts w:ascii="Cambria" w:hAnsi="Cambria"/>
          <w:sz w:val="22"/>
          <w:szCs w:val="22"/>
        </w:rPr>
      </w:pPr>
      <w:r w:rsidRPr="000F4453">
        <w:rPr>
          <w:rFonts w:ascii="Cambria" w:hAnsi="Cambria"/>
          <w:sz w:val="22"/>
          <w:szCs w:val="22"/>
        </w:rPr>
        <w:t>ZADANIE</w:t>
      </w:r>
      <w:r w:rsidRPr="000F4453">
        <w:rPr>
          <w:rFonts w:ascii="Cambria" w:hAnsi="Cambria"/>
          <w:sz w:val="22"/>
          <w:szCs w:val="22"/>
        </w:rPr>
        <w:tab/>
        <w:t xml:space="preserve">nr 1 </w:t>
      </w:r>
      <w:r w:rsidRPr="000F4453">
        <w:rPr>
          <w:rFonts w:ascii="Cambria" w:hAnsi="Cambria"/>
          <w:sz w:val="22"/>
          <w:szCs w:val="22"/>
        </w:rPr>
        <w:tab/>
        <w:t xml:space="preserve">- </w:t>
      </w:r>
      <w:r w:rsidR="002D16F4" w:rsidRPr="000F4453">
        <w:rPr>
          <w:rFonts w:ascii="Cambria" w:eastAsia="Trebuchet MS" w:hAnsi="Cambria"/>
          <w:b/>
          <w:sz w:val="22"/>
          <w:szCs w:val="22"/>
          <w:lang w:eastAsia="ar-SA"/>
        </w:rPr>
        <w:t>Modernizacja dachu</w:t>
      </w:r>
    </w:p>
    <w:p w14:paraId="6D6778C8" w14:textId="77777777" w:rsidR="00714D5C" w:rsidRPr="000F4453" w:rsidRDefault="00991E07" w:rsidP="00184A8E">
      <w:pPr>
        <w:pStyle w:val="Akapitzlist"/>
        <w:widowControl w:val="0"/>
        <w:numPr>
          <w:ilvl w:val="0"/>
          <w:numId w:val="65"/>
        </w:numPr>
        <w:spacing w:before="120" w:after="0" w:line="240" w:lineRule="auto"/>
        <w:ind w:left="680"/>
        <w:rPr>
          <w:rFonts w:ascii="Cambria" w:hAnsi="Cambria"/>
          <w:sz w:val="22"/>
          <w:szCs w:val="22"/>
        </w:rPr>
      </w:pPr>
      <w:r w:rsidRPr="000F4453">
        <w:rPr>
          <w:rFonts w:ascii="Cambria" w:hAnsi="Cambria"/>
          <w:sz w:val="22"/>
          <w:szCs w:val="22"/>
        </w:rPr>
        <w:t>ZADANIE</w:t>
      </w:r>
      <w:r w:rsidRPr="000F4453">
        <w:rPr>
          <w:rFonts w:ascii="Cambria" w:hAnsi="Cambria"/>
          <w:sz w:val="22"/>
          <w:szCs w:val="22"/>
        </w:rPr>
        <w:tab/>
        <w:t xml:space="preserve">nr 2 </w:t>
      </w:r>
      <w:r w:rsidRPr="000F4453">
        <w:rPr>
          <w:rFonts w:ascii="Cambria" w:hAnsi="Cambria"/>
          <w:sz w:val="22"/>
          <w:szCs w:val="22"/>
        </w:rPr>
        <w:tab/>
        <w:t xml:space="preserve">- </w:t>
      </w:r>
      <w:r w:rsidR="002D16F4" w:rsidRPr="000F4453">
        <w:rPr>
          <w:rFonts w:ascii="Cambria" w:eastAsia="Trebuchet MS" w:hAnsi="Cambria"/>
          <w:b/>
          <w:sz w:val="22"/>
          <w:szCs w:val="22"/>
          <w:lang w:eastAsia="ar-SA"/>
        </w:rPr>
        <w:t>Modernizacja schodów</w:t>
      </w:r>
    </w:p>
    <w:p w14:paraId="35918E16" w14:textId="527F5DA9" w:rsidR="00714D5C" w:rsidRPr="000F4453" w:rsidRDefault="00991E07" w:rsidP="00184A8E">
      <w:pPr>
        <w:pStyle w:val="Akapitzlist"/>
        <w:widowControl w:val="0"/>
        <w:numPr>
          <w:ilvl w:val="0"/>
          <w:numId w:val="65"/>
        </w:numPr>
        <w:spacing w:before="120" w:after="0" w:line="240" w:lineRule="auto"/>
        <w:ind w:left="680"/>
        <w:rPr>
          <w:rFonts w:ascii="Cambria" w:hAnsi="Cambria"/>
          <w:sz w:val="22"/>
          <w:szCs w:val="22"/>
        </w:rPr>
      </w:pPr>
      <w:r w:rsidRPr="000F4453">
        <w:rPr>
          <w:rFonts w:ascii="Cambria" w:hAnsi="Cambria"/>
          <w:sz w:val="22"/>
          <w:szCs w:val="22"/>
        </w:rPr>
        <w:t>ZADANIE</w:t>
      </w:r>
      <w:r w:rsidRPr="000F4453">
        <w:rPr>
          <w:rFonts w:ascii="Cambria" w:hAnsi="Cambria"/>
          <w:sz w:val="22"/>
          <w:szCs w:val="22"/>
        </w:rPr>
        <w:tab/>
        <w:t xml:space="preserve">nr 3 </w:t>
      </w:r>
      <w:r w:rsidRPr="000F4453">
        <w:rPr>
          <w:rFonts w:ascii="Cambria" w:hAnsi="Cambria"/>
          <w:sz w:val="22"/>
          <w:szCs w:val="22"/>
        </w:rPr>
        <w:tab/>
      </w:r>
      <w:r w:rsidR="00FE202C" w:rsidRPr="000F4453">
        <w:rPr>
          <w:rFonts w:ascii="Cambria" w:hAnsi="Cambria"/>
          <w:sz w:val="22"/>
          <w:szCs w:val="22"/>
        </w:rPr>
        <w:t xml:space="preserve">- </w:t>
      </w:r>
      <w:r w:rsidR="00FE202C" w:rsidRPr="00FE202C">
        <w:rPr>
          <w:rFonts w:ascii="Cambria" w:hAnsi="Cambria"/>
          <w:b/>
          <w:bCs/>
          <w:sz w:val="22"/>
          <w:szCs w:val="22"/>
        </w:rPr>
        <w:t>Modernizacja</w:t>
      </w:r>
      <w:r w:rsidR="002D16F4" w:rsidRPr="000F4453">
        <w:rPr>
          <w:rFonts w:ascii="Cambria" w:eastAsia="Trebuchet MS" w:hAnsi="Cambria"/>
          <w:b/>
          <w:sz w:val="22"/>
          <w:szCs w:val="22"/>
          <w:lang w:eastAsia="ar-SA"/>
        </w:rPr>
        <w:t xml:space="preserve"> murku oporowego</w:t>
      </w:r>
    </w:p>
    <w:p w14:paraId="2C04BE88" w14:textId="77777777" w:rsidR="004E7AA1" w:rsidRPr="000F4453" w:rsidRDefault="004E7AA1" w:rsidP="004E7AA1">
      <w:pPr>
        <w:pStyle w:val="Akapitzlist"/>
        <w:widowControl w:val="0"/>
        <w:spacing w:before="120" w:after="0" w:line="240" w:lineRule="auto"/>
        <w:ind w:left="680"/>
        <w:rPr>
          <w:rFonts w:ascii="Cambria" w:hAnsi="Cambria"/>
          <w:sz w:val="22"/>
          <w:szCs w:val="22"/>
        </w:rPr>
      </w:pPr>
    </w:p>
    <w:p w14:paraId="4D0E2765" w14:textId="77777777" w:rsidR="008B49FD" w:rsidRPr="000F4453" w:rsidRDefault="00991E07" w:rsidP="004E7AA1">
      <w:pPr>
        <w:pStyle w:val="Akapitzlist"/>
        <w:widowControl w:val="0"/>
        <w:spacing w:before="120" w:after="0" w:line="240" w:lineRule="auto"/>
        <w:ind w:left="680"/>
        <w:rPr>
          <w:rFonts w:ascii="Cambria" w:hAnsi="Cambria"/>
          <w:sz w:val="22"/>
          <w:szCs w:val="22"/>
        </w:rPr>
      </w:pPr>
      <w:r w:rsidRPr="000F4453">
        <w:rPr>
          <w:rFonts w:ascii="Cambria" w:hAnsi="Cambria"/>
          <w:sz w:val="22"/>
          <w:szCs w:val="22"/>
        </w:rPr>
        <w:t>Zamawiający nie ogranicza liczy części zamówienia, na którą Wykonawca może złożyć ofertę.</w:t>
      </w:r>
    </w:p>
    <w:p w14:paraId="330A2C2D" w14:textId="77777777" w:rsidR="004613B8" w:rsidRPr="000F4453" w:rsidRDefault="004613B8" w:rsidP="00321CC4">
      <w:pPr>
        <w:jc w:val="both"/>
        <w:rPr>
          <w:rFonts w:ascii="Cambria" w:hAnsi="Cambria"/>
          <w:b/>
          <w:bCs/>
          <w:sz w:val="22"/>
          <w:szCs w:val="22"/>
        </w:rPr>
      </w:pPr>
    </w:p>
    <w:p w14:paraId="284D9610" w14:textId="3AAD5EC7" w:rsidR="004613B8" w:rsidRPr="000F4453" w:rsidRDefault="00991E07" w:rsidP="004613B8">
      <w:pPr>
        <w:rPr>
          <w:rFonts w:ascii="Cambria" w:hAnsi="Cambria"/>
          <w:sz w:val="22"/>
          <w:szCs w:val="22"/>
        </w:rPr>
      </w:pPr>
      <w:r w:rsidRPr="000F4453">
        <w:rPr>
          <w:rFonts w:ascii="Cambria" w:hAnsi="Cambria"/>
          <w:sz w:val="22"/>
          <w:szCs w:val="22"/>
          <w:u w:val="single"/>
        </w:rPr>
        <w:t xml:space="preserve">OGÓLNA CHARAKTERYSTYKA </w:t>
      </w:r>
      <w:r w:rsidR="00FE202C" w:rsidRPr="000F4453">
        <w:rPr>
          <w:rFonts w:ascii="Cambria" w:hAnsi="Cambria"/>
          <w:sz w:val="22"/>
          <w:szCs w:val="22"/>
          <w:u w:val="single"/>
        </w:rPr>
        <w:t>OBIEKTU</w:t>
      </w:r>
      <w:r w:rsidR="00FE202C" w:rsidRPr="000F4453">
        <w:rPr>
          <w:rFonts w:ascii="Cambria" w:hAnsi="Cambria"/>
          <w:sz w:val="22"/>
          <w:szCs w:val="22"/>
        </w:rPr>
        <w:t xml:space="preserve"> -</w:t>
      </w:r>
      <w:r w:rsidRPr="000F4453">
        <w:rPr>
          <w:rFonts w:ascii="Cambria" w:hAnsi="Cambria"/>
          <w:sz w:val="22"/>
          <w:szCs w:val="22"/>
        </w:rPr>
        <w:t xml:space="preserve"> ZAKRES PRAC</w:t>
      </w:r>
      <w:r w:rsidR="00BD6149" w:rsidRPr="000F4453">
        <w:rPr>
          <w:rFonts w:ascii="Cambria" w:hAnsi="Cambria"/>
          <w:sz w:val="22"/>
          <w:szCs w:val="22"/>
        </w:rPr>
        <w:t>, wg podziału na zadania:</w:t>
      </w:r>
    </w:p>
    <w:p w14:paraId="4382A3E0" w14:textId="77777777" w:rsidR="004613B8" w:rsidRPr="000F4453" w:rsidRDefault="004613B8" w:rsidP="004613B8">
      <w:pPr>
        <w:rPr>
          <w:rFonts w:ascii="Cambria" w:hAnsi="Cambria"/>
          <w:sz w:val="22"/>
          <w:szCs w:val="22"/>
        </w:rPr>
      </w:pPr>
    </w:p>
    <w:p w14:paraId="05D5ADD5" w14:textId="77777777" w:rsidR="00EC5B17" w:rsidRPr="000F4453" w:rsidRDefault="00991E07" w:rsidP="00554285">
      <w:pPr>
        <w:pStyle w:val="Akapitzlist"/>
        <w:ind w:left="432"/>
        <w:rPr>
          <w:rFonts w:ascii="Cambria" w:hAnsi="Cambria"/>
          <w:b/>
          <w:bCs/>
          <w:kern w:val="22"/>
          <w:sz w:val="22"/>
          <w:szCs w:val="22"/>
        </w:rPr>
      </w:pPr>
      <w:r w:rsidRPr="000F4453">
        <w:rPr>
          <w:rFonts w:ascii="Cambria" w:hAnsi="Cambria"/>
          <w:b/>
          <w:bCs/>
          <w:kern w:val="22"/>
          <w:sz w:val="22"/>
          <w:szCs w:val="22"/>
        </w:rPr>
        <w:t xml:space="preserve">Zadanie </w:t>
      </w:r>
      <w:r w:rsidR="00BE5F9F" w:rsidRPr="000F4453">
        <w:rPr>
          <w:rFonts w:ascii="Cambria" w:hAnsi="Cambria"/>
          <w:b/>
          <w:bCs/>
          <w:kern w:val="22"/>
          <w:sz w:val="22"/>
          <w:szCs w:val="22"/>
        </w:rPr>
        <w:t xml:space="preserve">nr </w:t>
      </w:r>
      <w:r w:rsidRPr="000F4453">
        <w:rPr>
          <w:rFonts w:ascii="Cambria" w:hAnsi="Cambria"/>
          <w:b/>
          <w:bCs/>
          <w:kern w:val="22"/>
          <w:sz w:val="22"/>
          <w:szCs w:val="22"/>
        </w:rPr>
        <w:t>1 – Modernizacja dachu</w:t>
      </w:r>
    </w:p>
    <w:p w14:paraId="717A759B" w14:textId="00B65E81" w:rsidR="00EC5B17" w:rsidRPr="000F4453" w:rsidRDefault="00991E07" w:rsidP="00184A8E">
      <w:pPr>
        <w:pStyle w:val="Akapitzlist"/>
        <w:numPr>
          <w:ilvl w:val="0"/>
          <w:numId w:val="66"/>
        </w:numPr>
        <w:rPr>
          <w:rFonts w:ascii="Cambria" w:hAnsi="Cambria"/>
          <w:sz w:val="22"/>
          <w:szCs w:val="22"/>
        </w:rPr>
      </w:pPr>
      <w:r w:rsidRPr="000F4453">
        <w:rPr>
          <w:rFonts w:ascii="Cambria" w:hAnsi="Cambria"/>
          <w:sz w:val="22"/>
          <w:szCs w:val="22"/>
        </w:rPr>
        <w:t xml:space="preserve">Rozbiórka dachu z pokryciem papą wraz z konstrukcją i deskowaniem. Rozbiórka istniejących sufitów </w:t>
      </w:r>
      <w:r w:rsidR="00FE202C" w:rsidRPr="000F4453">
        <w:rPr>
          <w:rFonts w:ascii="Cambria" w:hAnsi="Cambria"/>
          <w:sz w:val="22"/>
          <w:szCs w:val="22"/>
        </w:rPr>
        <w:t>podwieszanych oraz</w:t>
      </w:r>
      <w:r w:rsidRPr="000F4453">
        <w:rPr>
          <w:rFonts w:ascii="Cambria" w:hAnsi="Cambria"/>
          <w:sz w:val="22"/>
          <w:szCs w:val="22"/>
        </w:rPr>
        <w:t xml:space="preserve"> częściowej izolacji z wełny mineralnej.</w:t>
      </w:r>
    </w:p>
    <w:p w14:paraId="01FEA21D" w14:textId="77777777" w:rsidR="00EC5B17" w:rsidRPr="000F4453" w:rsidRDefault="00991E07" w:rsidP="00184A8E">
      <w:pPr>
        <w:pStyle w:val="Akapitzlist"/>
        <w:numPr>
          <w:ilvl w:val="0"/>
          <w:numId w:val="66"/>
        </w:numPr>
        <w:rPr>
          <w:rFonts w:ascii="Cambria" w:hAnsi="Cambria"/>
          <w:sz w:val="22"/>
          <w:szCs w:val="22"/>
        </w:rPr>
      </w:pPr>
      <w:r w:rsidRPr="000F4453">
        <w:rPr>
          <w:rFonts w:ascii="Cambria" w:hAnsi="Cambria"/>
          <w:sz w:val="22"/>
          <w:szCs w:val="22"/>
        </w:rPr>
        <w:t xml:space="preserve">Wykonanie nowej konstrukcji dachu wraz z deskowaniem oraz pokryciem papą termozgrzewalną oraz częściowo wykonanie pokrycia z płyt </w:t>
      </w:r>
      <w:proofErr w:type="spellStart"/>
      <w:r w:rsidRPr="000F4453">
        <w:rPr>
          <w:rFonts w:ascii="Cambria" w:hAnsi="Cambria"/>
          <w:sz w:val="22"/>
          <w:szCs w:val="22"/>
        </w:rPr>
        <w:t>poliwenglanowych</w:t>
      </w:r>
      <w:proofErr w:type="spellEnd"/>
      <w:r w:rsidRPr="000F4453">
        <w:rPr>
          <w:rFonts w:ascii="Cambria" w:hAnsi="Cambria"/>
          <w:sz w:val="22"/>
          <w:szCs w:val="22"/>
        </w:rPr>
        <w:t xml:space="preserve"> dachowych.</w:t>
      </w:r>
    </w:p>
    <w:p w14:paraId="209DEE1B" w14:textId="77777777" w:rsidR="00EC5B17" w:rsidRPr="000F4453" w:rsidRDefault="00991E07" w:rsidP="00184A8E">
      <w:pPr>
        <w:pStyle w:val="Akapitzlist"/>
        <w:numPr>
          <w:ilvl w:val="0"/>
          <w:numId w:val="66"/>
        </w:numPr>
        <w:rPr>
          <w:rFonts w:ascii="Cambria" w:hAnsi="Cambria"/>
          <w:sz w:val="22"/>
          <w:szCs w:val="22"/>
        </w:rPr>
      </w:pPr>
      <w:r w:rsidRPr="000F4453">
        <w:rPr>
          <w:rFonts w:ascii="Cambria" w:hAnsi="Cambria"/>
          <w:sz w:val="22"/>
          <w:szCs w:val="22"/>
        </w:rPr>
        <w:t>Wykonanie obróbek blacharskich, montaż rynien i rur spustowych.</w:t>
      </w:r>
    </w:p>
    <w:p w14:paraId="65C444CB" w14:textId="77777777" w:rsidR="00EC5B17" w:rsidRPr="000F4453" w:rsidRDefault="00991E07" w:rsidP="00184A8E">
      <w:pPr>
        <w:pStyle w:val="Akapitzlist"/>
        <w:numPr>
          <w:ilvl w:val="0"/>
          <w:numId w:val="66"/>
        </w:numPr>
        <w:rPr>
          <w:rFonts w:ascii="Cambria" w:hAnsi="Cambria"/>
          <w:sz w:val="22"/>
          <w:szCs w:val="22"/>
        </w:rPr>
      </w:pPr>
      <w:r w:rsidRPr="000F4453">
        <w:rPr>
          <w:rFonts w:ascii="Cambria" w:hAnsi="Cambria"/>
          <w:sz w:val="22"/>
          <w:szCs w:val="22"/>
        </w:rPr>
        <w:t>Termomodernizacja części budynku bez tynku ozdobnego z malowaniem ścian.</w:t>
      </w:r>
    </w:p>
    <w:p w14:paraId="35901F6D" w14:textId="2D50712F" w:rsidR="00EC5B17" w:rsidRPr="000F4453" w:rsidRDefault="00991E07" w:rsidP="00184A8E">
      <w:pPr>
        <w:pStyle w:val="Akapitzlist"/>
        <w:numPr>
          <w:ilvl w:val="0"/>
          <w:numId w:val="66"/>
        </w:numPr>
        <w:rPr>
          <w:rFonts w:ascii="Cambria" w:hAnsi="Cambria"/>
          <w:sz w:val="22"/>
          <w:szCs w:val="22"/>
        </w:rPr>
      </w:pPr>
      <w:r w:rsidRPr="000F4453">
        <w:rPr>
          <w:rFonts w:ascii="Cambria" w:hAnsi="Cambria"/>
          <w:sz w:val="22"/>
          <w:szCs w:val="22"/>
        </w:rPr>
        <w:t xml:space="preserve">Wykonanie opaski z </w:t>
      </w:r>
      <w:r w:rsidR="00FE202C" w:rsidRPr="000F4453">
        <w:rPr>
          <w:rFonts w:ascii="Cambria" w:hAnsi="Cambria"/>
          <w:sz w:val="22"/>
          <w:szCs w:val="22"/>
        </w:rPr>
        <w:t>kruszywa wokół</w:t>
      </w:r>
      <w:r w:rsidRPr="000F4453">
        <w:rPr>
          <w:rFonts w:ascii="Cambria" w:hAnsi="Cambria"/>
          <w:sz w:val="22"/>
          <w:szCs w:val="22"/>
        </w:rPr>
        <w:t xml:space="preserve"> budynku wraz z drenażem odwadniającym </w:t>
      </w:r>
      <w:r w:rsidR="00FE202C">
        <w:rPr>
          <w:rFonts w:ascii="Cambria" w:hAnsi="Cambria"/>
          <w:sz w:val="22"/>
          <w:szCs w:val="22"/>
        </w:rPr>
        <w:br/>
      </w:r>
      <w:r w:rsidRPr="000F4453">
        <w:rPr>
          <w:rFonts w:ascii="Cambria" w:hAnsi="Cambria"/>
          <w:sz w:val="22"/>
          <w:szCs w:val="22"/>
        </w:rPr>
        <w:t>i włączeniem do istniejących studzienek kanalizacji deszczowej.</w:t>
      </w:r>
    </w:p>
    <w:p w14:paraId="75125FDA" w14:textId="40A2EBA9" w:rsidR="00EC5B17" w:rsidRPr="000F4453" w:rsidRDefault="00991E07" w:rsidP="00184A8E">
      <w:pPr>
        <w:pStyle w:val="Akapitzlist"/>
        <w:numPr>
          <w:ilvl w:val="0"/>
          <w:numId w:val="66"/>
        </w:numPr>
        <w:rPr>
          <w:rFonts w:ascii="Cambria" w:hAnsi="Cambria"/>
          <w:sz w:val="22"/>
          <w:szCs w:val="22"/>
        </w:rPr>
      </w:pPr>
      <w:r w:rsidRPr="000F4453">
        <w:rPr>
          <w:rFonts w:ascii="Cambria" w:hAnsi="Cambria"/>
          <w:sz w:val="22"/>
          <w:szCs w:val="22"/>
        </w:rPr>
        <w:lastRenderedPageBreak/>
        <w:t xml:space="preserve">Malowanie istniejącej stolarki drzwiowej </w:t>
      </w:r>
      <w:r w:rsidR="00FE202C" w:rsidRPr="000F4453">
        <w:rPr>
          <w:rFonts w:ascii="Cambria" w:hAnsi="Cambria"/>
          <w:sz w:val="22"/>
          <w:szCs w:val="22"/>
        </w:rPr>
        <w:t>(drewnianej</w:t>
      </w:r>
      <w:r w:rsidRPr="000F4453">
        <w:rPr>
          <w:rFonts w:ascii="Cambria" w:hAnsi="Cambria"/>
          <w:sz w:val="22"/>
          <w:szCs w:val="22"/>
        </w:rPr>
        <w:t xml:space="preserve"> i metalowej).</w:t>
      </w:r>
    </w:p>
    <w:p w14:paraId="5CF4246E" w14:textId="27CF7E1C" w:rsidR="00EC5B17" w:rsidRPr="000F4453" w:rsidRDefault="00991E07" w:rsidP="00184A8E">
      <w:pPr>
        <w:pStyle w:val="Akapitzlist"/>
        <w:numPr>
          <w:ilvl w:val="0"/>
          <w:numId w:val="66"/>
        </w:numPr>
        <w:rPr>
          <w:rFonts w:ascii="Cambria" w:hAnsi="Cambria"/>
          <w:sz w:val="22"/>
          <w:szCs w:val="22"/>
        </w:rPr>
      </w:pPr>
      <w:r w:rsidRPr="000F4453">
        <w:rPr>
          <w:rFonts w:ascii="Cambria" w:hAnsi="Cambria"/>
          <w:sz w:val="22"/>
          <w:szCs w:val="22"/>
        </w:rPr>
        <w:t xml:space="preserve">Malowanie ścian w obiekcie po wcześniejszym odbiciu 30 % istniejących tynków </w:t>
      </w:r>
      <w:r w:rsidR="00FE202C">
        <w:rPr>
          <w:rFonts w:ascii="Cambria" w:hAnsi="Cambria"/>
          <w:sz w:val="22"/>
          <w:szCs w:val="22"/>
        </w:rPr>
        <w:br/>
      </w:r>
      <w:r w:rsidRPr="000F4453">
        <w:rPr>
          <w:rFonts w:ascii="Cambria" w:hAnsi="Cambria"/>
          <w:sz w:val="22"/>
          <w:szCs w:val="22"/>
        </w:rPr>
        <w:t xml:space="preserve">i wykonaniu nowych., wraz z zeskrobaniem istniejących powłok malarskich </w:t>
      </w:r>
      <w:r w:rsidR="00FE202C">
        <w:rPr>
          <w:rFonts w:ascii="Cambria" w:hAnsi="Cambria"/>
          <w:sz w:val="22"/>
          <w:szCs w:val="22"/>
        </w:rPr>
        <w:br/>
      </w:r>
      <w:r w:rsidRPr="000F4453">
        <w:rPr>
          <w:rFonts w:ascii="Cambria" w:hAnsi="Cambria"/>
          <w:sz w:val="22"/>
          <w:szCs w:val="22"/>
        </w:rPr>
        <w:t>i gruntowaniem powierzchni.</w:t>
      </w:r>
    </w:p>
    <w:p w14:paraId="1D268214" w14:textId="77777777" w:rsidR="00EC5B17" w:rsidRPr="000F4453" w:rsidRDefault="00991E07" w:rsidP="00184A8E">
      <w:pPr>
        <w:pStyle w:val="Akapitzlist"/>
        <w:numPr>
          <w:ilvl w:val="0"/>
          <w:numId w:val="66"/>
        </w:numPr>
        <w:rPr>
          <w:rFonts w:ascii="Cambria" w:hAnsi="Cambria"/>
          <w:sz w:val="22"/>
          <w:szCs w:val="22"/>
        </w:rPr>
      </w:pPr>
      <w:r w:rsidRPr="000F4453">
        <w:rPr>
          <w:rFonts w:ascii="Cambria" w:hAnsi="Cambria"/>
          <w:sz w:val="22"/>
          <w:szCs w:val="22"/>
        </w:rPr>
        <w:t>Wykonanie sufitów podwieszanych wraz z izolacją wełną mineralną oraz ich pomalowaniem.</w:t>
      </w:r>
    </w:p>
    <w:p w14:paraId="6959053E" w14:textId="69646361" w:rsidR="00EC5B17" w:rsidRPr="000F4453" w:rsidRDefault="00991E07" w:rsidP="00184A8E">
      <w:pPr>
        <w:pStyle w:val="Akapitzlist"/>
        <w:numPr>
          <w:ilvl w:val="0"/>
          <w:numId w:val="66"/>
        </w:numPr>
        <w:rPr>
          <w:rFonts w:ascii="Cambria" w:hAnsi="Cambria"/>
          <w:sz w:val="22"/>
          <w:szCs w:val="22"/>
        </w:rPr>
      </w:pPr>
      <w:r w:rsidRPr="000F4453">
        <w:rPr>
          <w:rFonts w:ascii="Cambria" w:hAnsi="Cambria"/>
          <w:sz w:val="22"/>
          <w:szCs w:val="22"/>
        </w:rPr>
        <w:t xml:space="preserve">Remont instalacji oświetlenia w części obiektu - wymiana okablowania i lamp </w:t>
      </w:r>
      <w:r w:rsidR="00FE202C" w:rsidRPr="000F4453">
        <w:rPr>
          <w:rFonts w:ascii="Cambria" w:hAnsi="Cambria"/>
          <w:sz w:val="22"/>
          <w:szCs w:val="22"/>
        </w:rPr>
        <w:t>oświetleniowych oraz</w:t>
      </w:r>
      <w:r w:rsidRPr="000F4453">
        <w:rPr>
          <w:rFonts w:ascii="Cambria" w:hAnsi="Cambria"/>
          <w:sz w:val="22"/>
          <w:szCs w:val="22"/>
        </w:rPr>
        <w:t xml:space="preserve"> częściowo osprzętu.</w:t>
      </w:r>
    </w:p>
    <w:p w14:paraId="172AFC69" w14:textId="77777777" w:rsidR="00EC5B17" w:rsidRPr="000F4453" w:rsidRDefault="00EC5B17" w:rsidP="00EC5B17">
      <w:pPr>
        <w:rPr>
          <w:rFonts w:ascii="Cambria" w:hAnsi="Cambria"/>
          <w:b/>
          <w:bCs/>
          <w:kern w:val="22"/>
          <w:sz w:val="22"/>
          <w:szCs w:val="22"/>
        </w:rPr>
      </w:pPr>
    </w:p>
    <w:p w14:paraId="6721F64C" w14:textId="77777777" w:rsidR="00BE5F9F" w:rsidRPr="000F4453" w:rsidRDefault="00991E07" w:rsidP="009214FE">
      <w:pPr>
        <w:rPr>
          <w:rFonts w:ascii="Cambria" w:hAnsi="Cambria"/>
          <w:b/>
          <w:bCs/>
          <w:kern w:val="22"/>
          <w:sz w:val="22"/>
          <w:szCs w:val="22"/>
        </w:rPr>
      </w:pPr>
      <w:r w:rsidRPr="000F4453">
        <w:rPr>
          <w:rFonts w:ascii="Cambria" w:hAnsi="Cambria"/>
          <w:b/>
          <w:bCs/>
          <w:kern w:val="22"/>
          <w:sz w:val="22"/>
          <w:szCs w:val="22"/>
        </w:rPr>
        <w:t>Zadanie nr 2 – Modernizacja schodów</w:t>
      </w:r>
    </w:p>
    <w:p w14:paraId="1CF2BD9E" w14:textId="77777777" w:rsidR="00184A8E" w:rsidRPr="000F4453" w:rsidRDefault="00991E07" w:rsidP="009214FE">
      <w:pPr>
        <w:pStyle w:val="Akapitzlist"/>
        <w:ind w:left="0"/>
        <w:rPr>
          <w:rFonts w:ascii="Cambria" w:hAnsi="Cambria"/>
          <w:sz w:val="22"/>
          <w:szCs w:val="22"/>
        </w:rPr>
      </w:pPr>
      <w:r w:rsidRPr="000F4453">
        <w:rPr>
          <w:rFonts w:ascii="Cambria" w:hAnsi="Cambria"/>
          <w:sz w:val="22"/>
          <w:szCs w:val="22"/>
        </w:rPr>
        <w:t xml:space="preserve">Remont schodów: </w:t>
      </w:r>
    </w:p>
    <w:p w14:paraId="2761217A" w14:textId="77777777" w:rsidR="00184A8E" w:rsidRPr="000F4453" w:rsidRDefault="00991E07" w:rsidP="00184A8E">
      <w:pPr>
        <w:pStyle w:val="Akapitzlist"/>
        <w:numPr>
          <w:ilvl w:val="0"/>
          <w:numId w:val="67"/>
        </w:numPr>
        <w:rPr>
          <w:rFonts w:ascii="Cambria" w:hAnsi="Cambria"/>
          <w:sz w:val="22"/>
          <w:szCs w:val="22"/>
        </w:rPr>
      </w:pPr>
      <w:r w:rsidRPr="000F4453">
        <w:rPr>
          <w:rFonts w:ascii="Cambria" w:hAnsi="Cambria"/>
          <w:sz w:val="22"/>
          <w:szCs w:val="22"/>
        </w:rPr>
        <w:t xml:space="preserve">rozbiórka nienadających się do użytku schodów, </w:t>
      </w:r>
    </w:p>
    <w:p w14:paraId="544E1F4F" w14:textId="77777777" w:rsidR="00184A8E" w:rsidRPr="000F4453" w:rsidRDefault="00991E07" w:rsidP="00184A8E">
      <w:pPr>
        <w:pStyle w:val="Akapitzlist"/>
        <w:numPr>
          <w:ilvl w:val="0"/>
          <w:numId w:val="67"/>
        </w:numPr>
        <w:rPr>
          <w:rFonts w:ascii="Cambria" w:hAnsi="Cambria"/>
          <w:sz w:val="22"/>
          <w:szCs w:val="22"/>
        </w:rPr>
      </w:pPr>
      <w:r w:rsidRPr="000F4453">
        <w:rPr>
          <w:rFonts w:ascii="Cambria" w:hAnsi="Cambria"/>
          <w:sz w:val="22"/>
          <w:szCs w:val="22"/>
        </w:rPr>
        <w:t xml:space="preserve">wykonanie nowych schodów oraz ułożenie na nich płytek betonowych, </w:t>
      </w:r>
    </w:p>
    <w:p w14:paraId="5413F94F" w14:textId="77777777" w:rsidR="00184A8E" w:rsidRPr="000F4453" w:rsidRDefault="00991E07" w:rsidP="00184A8E">
      <w:pPr>
        <w:pStyle w:val="Akapitzlist"/>
        <w:numPr>
          <w:ilvl w:val="0"/>
          <w:numId w:val="67"/>
        </w:numPr>
        <w:rPr>
          <w:rFonts w:ascii="Cambria" w:hAnsi="Cambria"/>
          <w:sz w:val="22"/>
          <w:szCs w:val="22"/>
        </w:rPr>
      </w:pPr>
      <w:r w:rsidRPr="000F4453">
        <w:rPr>
          <w:rFonts w:ascii="Cambria" w:hAnsi="Cambria"/>
          <w:sz w:val="22"/>
          <w:szCs w:val="22"/>
        </w:rPr>
        <w:t>Wymiana balustrad.</w:t>
      </w:r>
    </w:p>
    <w:p w14:paraId="1D501CD9" w14:textId="77777777" w:rsidR="00184A8E" w:rsidRPr="000F4453" w:rsidRDefault="00184A8E" w:rsidP="009214FE">
      <w:pPr>
        <w:pStyle w:val="Akapitzlist"/>
        <w:ind w:left="0"/>
        <w:jc w:val="left"/>
        <w:rPr>
          <w:rFonts w:ascii="Cambria" w:hAnsi="Cambria"/>
          <w:b/>
          <w:bCs/>
          <w:kern w:val="22"/>
          <w:sz w:val="22"/>
          <w:szCs w:val="22"/>
        </w:rPr>
      </w:pPr>
    </w:p>
    <w:p w14:paraId="256F7FCF" w14:textId="77777777" w:rsidR="009214FE" w:rsidRPr="000F4453" w:rsidRDefault="009214FE" w:rsidP="009214FE">
      <w:pPr>
        <w:rPr>
          <w:rFonts w:ascii="Cambria" w:hAnsi="Cambria"/>
          <w:b/>
          <w:bCs/>
          <w:kern w:val="22"/>
          <w:sz w:val="22"/>
          <w:szCs w:val="22"/>
        </w:rPr>
      </w:pPr>
    </w:p>
    <w:p w14:paraId="4186ECE9" w14:textId="77777777" w:rsidR="00BE5F9F" w:rsidRPr="000F4453" w:rsidRDefault="00991E07" w:rsidP="009214FE">
      <w:pPr>
        <w:rPr>
          <w:rFonts w:ascii="Cambria" w:hAnsi="Cambria"/>
          <w:b/>
          <w:bCs/>
          <w:kern w:val="22"/>
          <w:sz w:val="22"/>
          <w:szCs w:val="22"/>
        </w:rPr>
      </w:pPr>
      <w:r w:rsidRPr="000F4453">
        <w:rPr>
          <w:rFonts w:ascii="Cambria" w:hAnsi="Cambria"/>
          <w:b/>
          <w:bCs/>
          <w:kern w:val="22"/>
          <w:sz w:val="22"/>
          <w:szCs w:val="22"/>
        </w:rPr>
        <w:t>Zadanie nr 3 – Modernizacja murku oporowego</w:t>
      </w:r>
    </w:p>
    <w:p w14:paraId="703B6FC6" w14:textId="77777777" w:rsidR="00184A8E" w:rsidRPr="000F4453" w:rsidRDefault="00991E07" w:rsidP="009214FE">
      <w:pPr>
        <w:rPr>
          <w:rFonts w:ascii="Cambria" w:hAnsi="Cambria"/>
          <w:sz w:val="22"/>
          <w:szCs w:val="22"/>
        </w:rPr>
      </w:pPr>
      <w:r w:rsidRPr="000F4453">
        <w:rPr>
          <w:rFonts w:ascii="Cambria" w:hAnsi="Cambria"/>
          <w:sz w:val="22"/>
          <w:szCs w:val="22"/>
        </w:rPr>
        <w:t xml:space="preserve">Remont muru oporowego: </w:t>
      </w:r>
    </w:p>
    <w:p w14:paraId="333BE38F" w14:textId="77777777" w:rsidR="00184A8E" w:rsidRPr="000F4453" w:rsidRDefault="00991E07" w:rsidP="00184A8E">
      <w:pPr>
        <w:pStyle w:val="Akapitzlist"/>
        <w:numPr>
          <w:ilvl w:val="0"/>
          <w:numId w:val="68"/>
        </w:numPr>
        <w:rPr>
          <w:rFonts w:ascii="Cambria" w:hAnsi="Cambria"/>
          <w:sz w:val="22"/>
          <w:szCs w:val="22"/>
        </w:rPr>
      </w:pPr>
      <w:r w:rsidRPr="000F4453">
        <w:rPr>
          <w:rFonts w:ascii="Cambria" w:hAnsi="Cambria"/>
          <w:sz w:val="22"/>
          <w:szCs w:val="22"/>
        </w:rPr>
        <w:t xml:space="preserve">odbicie tynków, </w:t>
      </w:r>
    </w:p>
    <w:p w14:paraId="1B95BCB1" w14:textId="77777777" w:rsidR="00184A8E" w:rsidRPr="000F4453" w:rsidRDefault="00991E07" w:rsidP="00184A8E">
      <w:pPr>
        <w:pStyle w:val="Akapitzlist"/>
        <w:numPr>
          <w:ilvl w:val="0"/>
          <w:numId w:val="68"/>
        </w:numPr>
        <w:rPr>
          <w:rFonts w:ascii="Cambria" w:hAnsi="Cambria"/>
          <w:sz w:val="22"/>
          <w:szCs w:val="22"/>
        </w:rPr>
      </w:pPr>
      <w:r w:rsidRPr="000F4453">
        <w:rPr>
          <w:rFonts w:ascii="Cambria" w:hAnsi="Cambria"/>
          <w:sz w:val="22"/>
          <w:szCs w:val="22"/>
        </w:rPr>
        <w:t xml:space="preserve">wykonanie nowych tynków i tynku ozdobnego </w:t>
      </w:r>
    </w:p>
    <w:p w14:paraId="5A74A0AD" w14:textId="77777777" w:rsidR="00D212FF" w:rsidRPr="000F4453" w:rsidRDefault="00991E07" w:rsidP="00A65E7A">
      <w:pPr>
        <w:pStyle w:val="Akapitzlist"/>
        <w:numPr>
          <w:ilvl w:val="0"/>
          <w:numId w:val="68"/>
        </w:numPr>
        <w:rPr>
          <w:rFonts w:ascii="Cambria" w:hAnsi="Cambria"/>
          <w:sz w:val="22"/>
          <w:szCs w:val="22"/>
        </w:rPr>
      </w:pPr>
      <w:r w:rsidRPr="000F4453">
        <w:rPr>
          <w:rFonts w:ascii="Cambria" w:hAnsi="Cambria"/>
          <w:sz w:val="22"/>
          <w:szCs w:val="22"/>
        </w:rPr>
        <w:t>nakrycie płytkami betonowymi.</w:t>
      </w:r>
    </w:p>
    <w:p w14:paraId="4744E689" w14:textId="77777777" w:rsidR="0055076E" w:rsidRPr="000F4453" w:rsidRDefault="0055076E" w:rsidP="00321CC4">
      <w:pPr>
        <w:jc w:val="both"/>
        <w:rPr>
          <w:rFonts w:ascii="Cambria" w:hAnsi="Cambria"/>
          <w:kern w:val="22"/>
          <w:sz w:val="22"/>
          <w:szCs w:val="22"/>
        </w:rPr>
      </w:pPr>
    </w:p>
    <w:p w14:paraId="394CFFDE" w14:textId="77777777" w:rsidR="0055076E" w:rsidRPr="000F4453" w:rsidRDefault="00991E07" w:rsidP="00184A8E">
      <w:pPr>
        <w:widowControl w:val="0"/>
        <w:numPr>
          <w:ilvl w:val="0"/>
          <w:numId w:val="56"/>
        </w:numPr>
        <w:autoSpaceDE w:val="0"/>
        <w:autoSpaceDN w:val="0"/>
        <w:jc w:val="both"/>
        <w:rPr>
          <w:rFonts w:ascii="Cambria" w:eastAsia="Arial" w:hAnsi="Cambria"/>
          <w:b/>
          <w:bCs/>
          <w:sz w:val="22"/>
          <w:szCs w:val="22"/>
          <w:u w:val="single"/>
          <w:lang w:bidi="pl-PL"/>
        </w:rPr>
      </w:pPr>
      <w:r w:rsidRPr="000F4453">
        <w:rPr>
          <w:rFonts w:ascii="Cambria" w:eastAsia="Arial" w:hAnsi="Cambria"/>
          <w:b/>
          <w:bCs/>
          <w:sz w:val="22"/>
          <w:szCs w:val="22"/>
          <w:u w:val="single"/>
          <w:lang w:bidi="pl-PL"/>
        </w:rPr>
        <w:t>Szczegółowy opis przedmiotu zamówienia:</w:t>
      </w:r>
    </w:p>
    <w:p w14:paraId="5A00C947" w14:textId="77777777" w:rsidR="0055076E" w:rsidRPr="000F4453" w:rsidRDefault="0055076E" w:rsidP="00321CC4">
      <w:pPr>
        <w:jc w:val="both"/>
        <w:rPr>
          <w:rFonts w:ascii="Cambria" w:hAnsi="Cambria"/>
          <w:kern w:val="22"/>
          <w:sz w:val="22"/>
          <w:szCs w:val="22"/>
        </w:rPr>
      </w:pPr>
    </w:p>
    <w:p w14:paraId="6B369CA1" w14:textId="77777777" w:rsidR="0055076E" w:rsidRPr="000F4453" w:rsidRDefault="00991E07" w:rsidP="00184A8E">
      <w:pPr>
        <w:pStyle w:val="Akapitzlist"/>
        <w:numPr>
          <w:ilvl w:val="0"/>
          <w:numId w:val="53"/>
        </w:numPr>
        <w:spacing w:before="0" w:after="0" w:line="240" w:lineRule="auto"/>
        <w:ind w:left="426"/>
        <w:rPr>
          <w:rFonts w:ascii="Cambria" w:hAnsi="Cambria"/>
          <w:sz w:val="22"/>
          <w:szCs w:val="22"/>
          <w:lang w:eastAsia="pl-PL"/>
        </w:rPr>
      </w:pPr>
      <w:r w:rsidRPr="000F4453">
        <w:rPr>
          <w:rFonts w:ascii="Cambria" w:hAnsi="Cambria"/>
          <w:sz w:val="22"/>
          <w:szCs w:val="22"/>
          <w:lang w:eastAsia="pl-PL"/>
        </w:rPr>
        <w:t>Wykonawca ma obowiązek zapoznać się dokładnie z całą SWZ wraz z jej załącznikami.</w:t>
      </w:r>
    </w:p>
    <w:p w14:paraId="2923C5A6" w14:textId="77777777" w:rsidR="0055076E" w:rsidRPr="000F4453" w:rsidRDefault="00991E07" w:rsidP="00184A8E">
      <w:pPr>
        <w:pStyle w:val="Akapitzlist"/>
        <w:numPr>
          <w:ilvl w:val="0"/>
          <w:numId w:val="53"/>
        </w:numPr>
        <w:spacing w:before="0" w:after="0" w:line="240" w:lineRule="auto"/>
        <w:ind w:left="426"/>
        <w:rPr>
          <w:rFonts w:asciiTheme="majorHAnsi" w:hAnsiTheme="majorHAnsi"/>
          <w:sz w:val="22"/>
          <w:szCs w:val="22"/>
          <w:lang w:eastAsia="pl-PL"/>
        </w:rPr>
      </w:pPr>
      <w:r w:rsidRPr="000F4453">
        <w:rPr>
          <w:rFonts w:ascii="Cambria" w:hAnsi="Cambria"/>
          <w:sz w:val="22"/>
          <w:szCs w:val="22"/>
          <w:lang w:eastAsia="pl-PL"/>
        </w:rPr>
        <w:t xml:space="preserve">Wykonawca zobowiązany jest do kompleksowego zrealizowania zamówienia w zakresie wszystkich prac wynikających z w/w SWZ, OPZ, w tym także niezbędne demontaże oraz odtworzenia, związane </w:t>
      </w:r>
      <w:r w:rsidRPr="000F4453">
        <w:rPr>
          <w:rFonts w:asciiTheme="majorHAnsi" w:hAnsiTheme="majorHAnsi"/>
          <w:sz w:val="22"/>
          <w:szCs w:val="22"/>
          <w:lang w:eastAsia="pl-PL"/>
        </w:rPr>
        <w:t xml:space="preserve">także z utylizacją materiałów z demontaży, zgodnie z obowiązującymi przepisami. </w:t>
      </w:r>
    </w:p>
    <w:p w14:paraId="5C624034" w14:textId="509DEBF9" w:rsidR="0055076E" w:rsidRPr="000F4453" w:rsidRDefault="00991E07" w:rsidP="00184A8E">
      <w:pPr>
        <w:pStyle w:val="Akapitzlist"/>
        <w:numPr>
          <w:ilvl w:val="0"/>
          <w:numId w:val="53"/>
        </w:numPr>
        <w:spacing w:before="0" w:after="0" w:line="240" w:lineRule="auto"/>
        <w:ind w:left="426"/>
        <w:rPr>
          <w:rFonts w:asciiTheme="majorHAnsi" w:hAnsiTheme="majorHAnsi"/>
          <w:sz w:val="22"/>
          <w:szCs w:val="22"/>
          <w:lang w:eastAsia="pl-PL"/>
        </w:rPr>
      </w:pPr>
      <w:r w:rsidRPr="000F4453">
        <w:rPr>
          <w:rFonts w:asciiTheme="majorHAnsi" w:hAnsiTheme="majorHAnsi"/>
          <w:sz w:val="22"/>
          <w:szCs w:val="22"/>
          <w:lang w:eastAsia="pl-PL"/>
        </w:rPr>
        <w:t xml:space="preserve">Wykonawca zobowiązany jest przewidzieć wszystkie niezbędne koszty i prace </w:t>
      </w:r>
      <w:r w:rsidR="00FE202C">
        <w:rPr>
          <w:rFonts w:asciiTheme="majorHAnsi" w:hAnsiTheme="majorHAnsi"/>
          <w:sz w:val="22"/>
          <w:szCs w:val="22"/>
          <w:lang w:eastAsia="pl-PL"/>
        </w:rPr>
        <w:br/>
      </w:r>
      <w:r w:rsidRPr="000F4453">
        <w:rPr>
          <w:rFonts w:asciiTheme="majorHAnsi" w:hAnsiTheme="majorHAnsi"/>
          <w:sz w:val="22"/>
          <w:szCs w:val="22"/>
          <w:lang w:eastAsia="pl-PL"/>
        </w:rPr>
        <w:t xml:space="preserve">do kompleksowego zrealizowania zamówienia wynikające wprost z SWZ, </w:t>
      </w:r>
      <w:r w:rsidR="00FE202C" w:rsidRPr="000F4453">
        <w:rPr>
          <w:rFonts w:asciiTheme="majorHAnsi" w:hAnsiTheme="majorHAnsi"/>
          <w:sz w:val="22"/>
          <w:szCs w:val="22"/>
          <w:lang w:eastAsia="pl-PL"/>
        </w:rPr>
        <w:t>OPZ, jak</w:t>
      </w:r>
      <w:r w:rsidRPr="000F4453">
        <w:rPr>
          <w:rFonts w:asciiTheme="majorHAnsi" w:hAnsiTheme="majorHAnsi"/>
          <w:sz w:val="22"/>
          <w:szCs w:val="22"/>
          <w:lang w:eastAsia="pl-PL"/>
        </w:rPr>
        <w:t xml:space="preserve"> również koszty w nich nie ujęte,</w:t>
      </w:r>
      <w:r w:rsidR="00FE202C">
        <w:rPr>
          <w:rFonts w:asciiTheme="majorHAnsi" w:hAnsiTheme="majorHAnsi"/>
          <w:sz w:val="22"/>
          <w:szCs w:val="22"/>
          <w:lang w:eastAsia="pl-PL"/>
        </w:rPr>
        <w:t xml:space="preserve"> </w:t>
      </w:r>
      <w:r w:rsidRPr="000F4453">
        <w:rPr>
          <w:rFonts w:asciiTheme="majorHAnsi" w:hAnsiTheme="majorHAnsi"/>
          <w:sz w:val="22"/>
          <w:szCs w:val="22"/>
          <w:lang w:eastAsia="pl-PL"/>
        </w:rPr>
        <w:t>a bez których nie można wykonać zamówienia lub przystąpić</w:t>
      </w:r>
      <w:r w:rsidR="00FE202C">
        <w:rPr>
          <w:rFonts w:asciiTheme="majorHAnsi" w:hAnsiTheme="majorHAnsi"/>
          <w:sz w:val="22"/>
          <w:szCs w:val="22"/>
          <w:lang w:eastAsia="pl-PL"/>
        </w:rPr>
        <w:t xml:space="preserve"> </w:t>
      </w:r>
      <w:r w:rsidR="00FE202C">
        <w:rPr>
          <w:rFonts w:asciiTheme="majorHAnsi" w:hAnsiTheme="majorHAnsi"/>
          <w:sz w:val="22"/>
          <w:szCs w:val="22"/>
          <w:lang w:eastAsia="pl-PL"/>
        </w:rPr>
        <w:br/>
      </w:r>
      <w:r w:rsidRPr="000F4453">
        <w:rPr>
          <w:rFonts w:asciiTheme="majorHAnsi" w:hAnsiTheme="majorHAnsi"/>
          <w:sz w:val="22"/>
          <w:szCs w:val="22"/>
          <w:lang w:eastAsia="pl-PL"/>
        </w:rPr>
        <w:t>do użytkowania.</w:t>
      </w:r>
    </w:p>
    <w:p w14:paraId="4045EEFF" w14:textId="4CC3C5E3" w:rsidR="0055076E" w:rsidRPr="000F4453" w:rsidRDefault="00991E07" w:rsidP="00184A8E">
      <w:pPr>
        <w:pStyle w:val="Akapitzlist"/>
        <w:numPr>
          <w:ilvl w:val="0"/>
          <w:numId w:val="53"/>
        </w:numPr>
        <w:spacing w:before="0" w:after="0" w:line="240" w:lineRule="auto"/>
        <w:ind w:left="426"/>
        <w:rPr>
          <w:rFonts w:asciiTheme="majorHAnsi" w:hAnsiTheme="majorHAnsi"/>
          <w:sz w:val="22"/>
          <w:szCs w:val="22"/>
          <w:lang w:eastAsia="pl-PL"/>
        </w:rPr>
      </w:pPr>
      <w:r w:rsidRPr="000F4453">
        <w:rPr>
          <w:rFonts w:asciiTheme="majorHAnsi" w:hAnsiTheme="majorHAnsi"/>
          <w:sz w:val="22"/>
          <w:szCs w:val="22"/>
          <w:lang w:eastAsia="pl-PL"/>
        </w:rPr>
        <w:t xml:space="preserve">Wykonawca zobowiązany jest do uzyskania na swoją odpowiedzialność, koszt i ryzyko, </w:t>
      </w:r>
      <w:r w:rsidR="00FE202C" w:rsidRPr="000F4453">
        <w:rPr>
          <w:rFonts w:asciiTheme="majorHAnsi" w:hAnsiTheme="majorHAnsi"/>
          <w:sz w:val="22"/>
          <w:szCs w:val="22"/>
          <w:lang w:eastAsia="pl-PL"/>
        </w:rPr>
        <w:t>wszelkich informacji</w:t>
      </w:r>
      <w:r w:rsidRPr="000F4453">
        <w:rPr>
          <w:rFonts w:asciiTheme="majorHAnsi" w:hAnsiTheme="majorHAnsi"/>
          <w:sz w:val="22"/>
          <w:szCs w:val="22"/>
          <w:lang w:eastAsia="pl-PL"/>
        </w:rPr>
        <w:t>, które mogą być konieczne lub pomocne do przygotowania rzetelnej oferty cenowej lub późniejszej realizacji niniejszego zamówienia.</w:t>
      </w:r>
    </w:p>
    <w:p w14:paraId="55EE79E3" w14:textId="77777777" w:rsidR="0055076E" w:rsidRPr="000F4453" w:rsidRDefault="00991E07" w:rsidP="00184A8E">
      <w:pPr>
        <w:pStyle w:val="Akapitzlist"/>
        <w:numPr>
          <w:ilvl w:val="0"/>
          <w:numId w:val="53"/>
        </w:numPr>
        <w:spacing w:before="0" w:after="0" w:line="240" w:lineRule="auto"/>
        <w:ind w:left="426"/>
        <w:rPr>
          <w:rFonts w:asciiTheme="majorHAnsi" w:hAnsiTheme="majorHAnsi"/>
          <w:sz w:val="22"/>
          <w:szCs w:val="22"/>
          <w:lang w:eastAsia="pl-PL"/>
        </w:rPr>
      </w:pPr>
      <w:r w:rsidRPr="000F4453">
        <w:rPr>
          <w:rFonts w:asciiTheme="majorHAnsi" w:hAnsiTheme="majorHAnsi"/>
          <w:sz w:val="22"/>
          <w:szCs w:val="22"/>
          <w:lang w:eastAsia="pl-PL"/>
        </w:rPr>
        <w:t>Wymagana jest należyta staranność przy realizacji zamówienia, rozumiana jako staranność profesjonalisty w działalności objętej przedmiotem niniejszego zamówienia.</w:t>
      </w:r>
    </w:p>
    <w:p w14:paraId="38C6DDB8" w14:textId="4DC3A08A" w:rsidR="0055076E" w:rsidRPr="000F4453" w:rsidRDefault="00991E07" w:rsidP="00184A8E">
      <w:pPr>
        <w:pStyle w:val="Akapitzlist"/>
        <w:numPr>
          <w:ilvl w:val="0"/>
          <w:numId w:val="53"/>
        </w:numPr>
        <w:spacing w:before="0" w:after="0" w:line="240" w:lineRule="auto"/>
        <w:ind w:left="426"/>
        <w:rPr>
          <w:rFonts w:asciiTheme="majorHAnsi" w:hAnsiTheme="majorHAnsi"/>
          <w:sz w:val="22"/>
          <w:szCs w:val="22"/>
        </w:rPr>
      </w:pPr>
      <w:r w:rsidRPr="000F4453">
        <w:rPr>
          <w:rFonts w:asciiTheme="majorHAnsi" w:hAnsiTheme="majorHAnsi"/>
          <w:sz w:val="22"/>
          <w:szCs w:val="22"/>
        </w:rPr>
        <w:t xml:space="preserve">Roboty budowlane muszą być wykonane zgodnie z: SWZ, OPZ, obowiązującymi przepisami, w tym obowiązującym Rozporządzeniem Ministra Infrastruktury z dnia 12 kwietnia </w:t>
      </w:r>
      <w:r w:rsidR="00FE202C" w:rsidRPr="000F4453">
        <w:rPr>
          <w:rFonts w:asciiTheme="majorHAnsi" w:hAnsiTheme="majorHAnsi"/>
          <w:sz w:val="22"/>
          <w:szCs w:val="22"/>
        </w:rPr>
        <w:t>2002 r.</w:t>
      </w:r>
      <w:r w:rsidRPr="000F4453">
        <w:rPr>
          <w:rFonts w:asciiTheme="majorHAnsi" w:hAnsiTheme="majorHAnsi"/>
          <w:sz w:val="22"/>
          <w:szCs w:val="22"/>
        </w:rPr>
        <w:t xml:space="preserve"> w sprawie warunków technicznych, jakim powinny odpowiadać budynki i ich usytuowanie, normami oraz zasadami wiedzy technicznej i sztuki budowlanej.</w:t>
      </w:r>
    </w:p>
    <w:p w14:paraId="4034B708" w14:textId="77777777" w:rsidR="0055076E" w:rsidRPr="000F4453" w:rsidRDefault="0055076E" w:rsidP="00321CC4">
      <w:pPr>
        <w:pStyle w:val="Akapitzlist"/>
        <w:spacing w:before="0" w:after="0" w:line="240" w:lineRule="auto"/>
        <w:ind w:left="426"/>
        <w:rPr>
          <w:rFonts w:asciiTheme="majorHAnsi" w:hAnsiTheme="majorHAnsi"/>
          <w:sz w:val="22"/>
          <w:szCs w:val="22"/>
        </w:rPr>
      </w:pPr>
    </w:p>
    <w:p w14:paraId="415E89EB" w14:textId="77777777" w:rsidR="0055076E" w:rsidRPr="000F4453" w:rsidRDefault="00991E07" w:rsidP="00184A8E">
      <w:pPr>
        <w:pStyle w:val="Akapitzlist"/>
        <w:numPr>
          <w:ilvl w:val="0"/>
          <w:numId w:val="56"/>
        </w:numPr>
        <w:spacing w:before="0" w:after="0" w:line="240" w:lineRule="auto"/>
        <w:rPr>
          <w:rFonts w:asciiTheme="majorHAnsi" w:hAnsiTheme="majorHAnsi"/>
          <w:b/>
          <w:bCs/>
          <w:sz w:val="22"/>
          <w:szCs w:val="22"/>
          <w:u w:val="single"/>
        </w:rPr>
      </w:pPr>
      <w:r w:rsidRPr="000F4453">
        <w:rPr>
          <w:rFonts w:asciiTheme="majorHAnsi" w:hAnsiTheme="majorHAnsi"/>
          <w:b/>
          <w:bCs/>
          <w:sz w:val="22"/>
          <w:szCs w:val="22"/>
          <w:u w:val="single"/>
        </w:rPr>
        <w:t>Obowiązki Wykonawcy:</w:t>
      </w:r>
    </w:p>
    <w:p w14:paraId="62DDD84E" w14:textId="77777777" w:rsidR="0055076E" w:rsidRPr="000F4453" w:rsidRDefault="0055076E" w:rsidP="00321CC4">
      <w:pPr>
        <w:pStyle w:val="Akapitzlist"/>
        <w:spacing w:before="0" w:after="0" w:line="240" w:lineRule="auto"/>
        <w:rPr>
          <w:rFonts w:asciiTheme="majorHAnsi" w:hAnsiTheme="majorHAnsi"/>
          <w:b/>
          <w:bCs/>
          <w:sz w:val="22"/>
          <w:szCs w:val="22"/>
          <w:u w:val="single"/>
        </w:rPr>
      </w:pPr>
    </w:p>
    <w:p w14:paraId="73C023AA" w14:textId="3FF8F549" w:rsidR="0055076E" w:rsidRPr="000F4453" w:rsidRDefault="00991E07" w:rsidP="00184A8E">
      <w:pPr>
        <w:pStyle w:val="Akapitzlist"/>
        <w:numPr>
          <w:ilvl w:val="0"/>
          <w:numId w:val="59"/>
        </w:numPr>
        <w:tabs>
          <w:tab w:val="left" w:pos="426"/>
        </w:tabs>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t xml:space="preserve">Do obowiązków Wykonawcy w ramach wynagrodzenia umownego, poza innymi </w:t>
      </w:r>
      <w:r w:rsidR="00FE202C" w:rsidRPr="000F4453">
        <w:rPr>
          <w:rFonts w:asciiTheme="majorHAnsi" w:hAnsiTheme="majorHAnsi"/>
          <w:sz w:val="22"/>
          <w:szCs w:val="22"/>
          <w:lang w:eastAsia="pl-PL"/>
        </w:rPr>
        <w:t>wymienionymi w</w:t>
      </w:r>
      <w:r w:rsidRPr="000F4453">
        <w:rPr>
          <w:rFonts w:asciiTheme="majorHAnsi" w:hAnsiTheme="majorHAnsi"/>
          <w:sz w:val="22"/>
          <w:szCs w:val="22"/>
          <w:lang w:eastAsia="pl-PL"/>
        </w:rPr>
        <w:t xml:space="preserve"> umowie i dokumentach towarzyszących umowie oraz wynikających </w:t>
      </w:r>
      <w:r w:rsidR="00FE202C">
        <w:rPr>
          <w:rFonts w:asciiTheme="majorHAnsi" w:hAnsiTheme="majorHAnsi"/>
          <w:sz w:val="22"/>
          <w:szCs w:val="22"/>
          <w:lang w:eastAsia="pl-PL"/>
        </w:rPr>
        <w:br/>
      </w:r>
      <w:r w:rsidRPr="000F4453">
        <w:rPr>
          <w:rFonts w:asciiTheme="majorHAnsi" w:hAnsiTheme="majorHAnsi"/>
          <w:sz w:val="22"/>
          <w:szCs w:val="22"/>
          <w:lang w:eastAsia="pl-PL"/>
        </w:rPr>
        <w:t xml:space="preserve">z przepisów prawa, </w:t>
      </w:r>
      <w:proofErr w:type="gramStart"/>
      <w:r w:rsidRPr="000F4453">
        <w:rPr>
          <w:rFonts w:asciiTheme="majorHAnsi" w:hAnsiTheme="majorHAnsi"/>
          <w:sz w:val="22"/>
          <w:szCs w:val="22"/>
          <w:lang w:eastAsia="pl-PL"/>
        </w:rPr>
        <w:t>należą  w</w:t>
      </w:r>
      <w:proofErr w:type="gramEnd"/>
      <w:r w:rsidRPr="000F4453">
        <w:rPr>
          <w:rFonts w:asciiTheme="majorHAnsi" w:hAnsiTheme="majorHAnsi"/>
          <w:sz w:val="22"/>
          <w:szCs w:val="22"/>
          <w:lang w:eastAsia="pl-PL"/>
        </w:rPr>
        <w:t> szczególności:</w:t>
      </w:r>
    </w:p>
    <w:p w14:paraId="2D253036" w14:textId="77777777"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t>prowadzenie wszystkich rodzajów robót przez osoby uprawnione, zgodnie ze sztuką budowlaną, wiedzą techniczną oraz obowiązującymi przepisami, normami,</w:t>
      </w:r>
    </w:p>
    <w:p w14:paraId="06B76069" w14:textId="391196D2"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t xml:space="preserve">poniesienie kosztów przyłączenia oraz dostaw na potrzeby robót energii elektrycznej </w:t>
      </w:r>
      <w:r w:rsidR="00FE202C">
        <w:rPr>
          <w:rFonts w:asciiTheme="majorHAnsi" w:hAnsiTheme="majorHAnsi"/>
          <w:sz w:val="22"/>
          <w:szCs w:val="22"/>
          <w:lang w:eastAsia="pl-PL"/>
        </w:rPr>
        <w:br/>
      </w:r>
      <w:r w:rsidRPr="000F4453">
        <w:rPr>
          <w:rFonts w:asciiTheme="majorHAnsi" w:hAnsiTheme="majorHAnsi"/>
          <w:sz w:val="22"/>
          <w:szCs w:val="22"/>
          <w:lang w:eastAsia="pl-PL"/>
        </w:rPr>
        <w:t>i cieplnej, wody oraz kosztów utylizacji odpadów,</w:t>
      </w:r>
    </w:p>
    <w:p w14:paraId="43FA58FD" w14:textId="4CA15F44"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lastRenderedPageBreak/>
        <w:t xml:space="preserve">utrzymanie terenu robót i terenu przyległego do terenu robót w stanie wolnym </w:t>
      </w:r>
      <w:r w:rsidR="00FE202C">
        <w:rPr>
          <w:rFonts w:asciiTheme="majorHAnsi" w:hAnsiTheme="majorHAnsi"/>
          <w:sz w:val="22"/>
          <w:szCs w:val="22"/>
          <w:lang w:eastAsia="pl-PL"/>
        </w:rPr>
        <w:br/>
      </w:r>
      <w:r w:rsidRPr="000F4453">
        <w:rPr>
          <w:rFonts w:asciiTheme="majorHAnsi" w:hAnsiTheme="majorHAnsi"/>
          <w:sz w:val="22"/>
          <w:szCs w:val="22"/>
          <w:lang w:eastAsia="pl-PL"/>
        </w:rPr>
        <w:t xml:space="preserve">od przeszkód komunikacyjnych z zachowaniem dostępu do budynków </w:t>
      </w:r>
      <w:r w:rsidR="005E0522" w:rsidRPr="000F4453">
        <w:rPr>
          <w:rFonts w:asciiTheme="majorHAnsi" w:hAnsiTheme="majorHAnsi"/>
          <w:sz w:val="22"/>
          <w:szCs w:val="22"/>
          <w:lang w:eastAsia="pl-PL"/>
        </w:rPr>
        <w:t>Szpitala</w:t>
      </w:r>
      <w:r w:rsidRPr="000F4453">
        <w:rPr>
          <w:rFonts w:asciiTheme="majorHAnsi" w:hAnsiTheme="majorHAnsi"/>
          <w:sz w:val="22"/>
          <w:szCs w:val="22"/>
          <w:lang w:eastAsia="pl-PL"/>
        </w:rPr>
        <w:t xml:space="preserve">, </w:t>
      </w:r>
      <w:r w:rsidR="00FE202C">
        <w:rPr>
          <w:rFonts w:asciiTheme="majorHAnsi" w:hAnsiTheme="majorHAnsi"/>
          <w:sz w:val="22"/>
          <w:szCs w:val="22"/>
          <w:lang w:eastAsia="pl-PL"/>
        </w:rPr>
        <w:br/>
      </w:r>
      <w:r w:rsidRPr="000F4453">
        <w:rPr>
          <w:rFonts w:asciiTheme="majorHAnsi" w:hAnsiTheme="majorHAnsi"/>
          <w:sz w:val="22"/>
          <w:szCs w:val="22"/>
          <w:lang w:eastAsia="pl-PL"/>
        </w:rPr>
        <w:t>w tym Wykonawca zobowiązany jest na bieżąco usuwać materiały i urządzenia pochodzące z prac demontażowych,</w:t>
      </w:r>
    </w:p>
    <w:p w14:paraId="7634A844" w14:textId="77777777"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lang w:eastAsia="pl-PL"/>
        </w:rPr>
      </w:pPr>
      <w:r w:rsidRPr="000F4453">
        <w:rPr>
          <w:rFonts w:asciiTheme="majorHAnsi" w:hAnsiTheme="majorHAnsi"/>
          <w:sz w:val="22"/>
          <w:szCs w:val="22"/>
        </w:rPr>
        <w:t>zachowanie najwyższego standardu:</w:t>
      </w:r>
    </w:p>
    <w:p w14:paraId="5D28280C" w14:textId="77777777" w:rsidR="0055076E" w:rsidRPr="000F4453" w:rsidRDefault="00991E07" w:rsidP="00184A8E">
      <w:pPr>
        <w:numPr>
          <w:ilvl w:val="0"/>
          <w:numId w:val="57"/>
        </w:numPr>
        <w:ind w:left="709" w:firstLine="0"/>
        <w:contextualSpacing/>
        <w:jc w:val="both"/>
        <w:rPr>
          <w:rFonts w:asciiTheme="majorHAnsi" w:hAnsiTheme="majorHAnsi"/>
          <w:sz w:val="22"/>
          <w:szCs w:val="22"/>
        </w:rPr>
      </w:pPr>
      <w:r w:rsidRPr="000F4453">
        <w:rPr>
          <w:rFonts w:asciiTheme="majorHAnsi" w:hAnsiTheme="majorHAnsi"/>
          <w:sz w:val="22"/>
          <w:szCs w:val="22"/>
        </w:rPr>
        <w:t>utrzymania w czystości i w porządku terenu swoich robót oraz otoczenia,</w:t>
      </w:r>
    </w:p>
    <w:p w14:paraId="68952B33" w14:textId="77777777" w:rsidR="0055076E" w:rsidRPr="000F4453" w:rsidRDefault="00991E07" w:rsidP="00184A8E">
      <w:pPr>
        <w:numPr>
          <w:ilvl w:val="0"/>
          <w:numId w:val="57"/>
        </w:numPr>
        <w:ind w:left="709" w:firstLine="0"/>
        <w:contextualSpacing/>
        <w:jc w:val="both"/>
        <w:rPr>
          <w:rFonts w:asciiTheme="majorHAnsi" w:hAnsiTheme="majorHAnsi"/>
          <w:sz w:val="22"/>
          <w:szCs w:val="22"/>
        </w:rPr>
      </w:pPr>
      <w:r w:rsidRPr="000F4453">
        <w:rPr>
          <w:rFonts w:asciiTheme="majorHAnsi" w:hAnsiTheme="majorHAnsi"/>
          <w:sz w:val="22"/>
          <w:szCs w:val="22"/>
        </w:rPr>
        <w:t xml:space="preserve">zabezpieczenia terenu robót przed wstępem osób nieuprawnionych, </w:t>
      </w:r>
    </w:p>
    <w:p w14:paraId="3DA7315F" w14:textId="50EB54EB" w:rsidR="0055076E" w:rsidRPr="000F4453" w:rsidRDefault="00991E07" w:rsidP="00184A8E">
      <w:pPr>
        <w:numPr>
          <w:ilvl w:val="0"/>
          <w:numId w:val="57"/>
        </w:numPr>
        <w:ind w:left="709" w:firstLine="0"/>
        <w:contextualSpacing/>
        <w:jc w:val="both"/>
        <w:rPr>
          <w:rFonts w:asciiTheme="majorHAnsi" w:hAnsiTheme="majorHAnsi"/>
          <w:sz w:val="22"/>
          <w:szCs w:val="22"/>
        </w:rPr>
      </w:pPr>
      <w:r w:rsidRPr="000F4453">
        <w:rPr>
          <w:rFonts w:asciiTheme="majorHAnsi" w:hAnsiTheme="majorHAnsi"/>
          <w:sz w:val="22"/>
          <w:szCs w:val="22"/>
        </w:rPr>
        <w:t xml:space="preserve">zapewnienia bezpieczeństwa w trakcie wykonywania robót, m.in. </w:t>
      </w:r>
      <w:r w:rsidR="00FE202C" w:rsidRPr="000F4453">
        <w:rPr>
          <w:rFonts w:asciiTheme="majorHAnsi" w:hAnsiTheme="majorHAnsi"/>
          <w:sz w:val="22"/>
          <w:szCs w:val="22"/>
        </w:rPr>
        <w:t>wynikających z</w:t>
      </w:r>
      <w:r w:rsidRPr="000F4453">
        <w:rPr>
          <w:rFonts w:asciiTheme="majorHAnsi" w:hAnsiTheme="majorHAnsi"/>
          <w:sz w:val="22"/>
          <w:szCs w:val="22"/>
        </w:rPr>
        <w:t> obowiązujących przepisów prawa, dotyczących ochrony przeciwpożarowej, bezpieczeństwa i higieny pracy – dotyczy zarówno pracowników Wykonawcy jak i osób trzecich.</w:t>
      </w:r>
    </w:p>
    <w:p w14:paraId="521DEE4A" w14:textId="73FC7CFD"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rPr>
        <w:t xml:space="preserve">zorganizowanie i oznakowanie robót tak, aby uciążliwość wykonywanych prac </w:t>
      </w:r>
      <w:r w:rsidR="00FE202C">
        <w:rPr>
          <w:rFonts w:asciiTheme="majorHAnsi" w:hAnsiTheme="majorHAnsi"/>
          <w:sz w:val="22"/>
          <w:szCs w:val="22"/>
        </w:rPr>
        <w:br/>
      </w:r>
      <w:r w:rsidRPr="000F4453">
        <w:rPr>
          <w:rFonts w:asciiTheme="majorHAnsi" w:hAnsiTheme="majorHAnsi"/>
          <w:sz w:val="22"/>
          <w:szCs w:val="22"/>
        </w:rPr>
        <w:t>dla użytkowników i osób trzecich była jak najmniejsza i jednocześnie zapewniała bezpieczeństwo użytkownika, pracowników</w:t>
      </w:r>
      <w:r w:rsidR="00FE202C">
        <w:rPr>
          <w:rFonts w:asciiTheme="majorHAnsi" w:hAnsiTheme="majorHAnsi"/>
          <w:sz w:val="22"/>
          <w:szCs w:val="22"/>
        </w:rPr>
        <w:t xml:space="preserve"> </w:t>
      </w:r>
      <w:r w:rsidRPr="000F4453">
        <w:rPr>
          <w:rFonts w:asciiTheme="majorHAnsi" w:hAnsiTheme="majorHAnsi"/>
          <w:sz w:val="22"/>
          <w:szCs w:val="22"/>
        </w:rPr>
        <w:t xml:space="preserve">i osób postronnych; roboty budowlane prowadzone będą w sąsiedztwie budynków </w:t>
      </w:r>
      <w:r w:rsidR="00C66AF9" w:rsidRPr="000F4453">
        <w:rPr>
          <w:rFonts w:asciiTheme="majorHAnsi" w:hAnsiTheme="majorHAnsi"/>
          <w:sz w:val="22"/>
          <w:szCs w:val="22"/>
          <w:lang w:eastAsia="pl-PL"/>
        </w:rPr>
        <w:t>Szpitala</w:t>
      </w:r>
      <w:r w:rsidRPr="000F4453">
        <w:rPr>
          <w:rFonts w:asciiTheme="majorHAnsi" w:hAnsiTheme="majorHAnsi"/>
          <w:sz w:val="22"/>
          <w:szCs w:val="22"/>
          <w:lang w:eastAsia="pl-PL"/>
        </w:rPr>
        <w:t>; o</w:t>
      </w:r>
      <w:r w:rsidRPr="000F4453">
        <w:rPr>
          <w:rFonts w:asciiTheme="majorHAnsi" w:hAnsiTheme="majorHAnsi"/>
          <w:sz w:val="22"/>
          <w:szCs w:val="22"/>
        </w:rPr>
        <w:t xml:space="preserve">rganizacja robót budowlanych, demontaży oraz </w:t>
      </w:r>
      <w:proofErr w:type="spellStart"/>
      <w:r w:rsidRPr="000F4453">
        <w:rPr>
          <w:rFonts w:asciiTheme="majorHAnsi" w:hAnsiTheme="majorHAnsi"/>
          <w:sz w:val="22"/>
          <w:szCs w:val="22"/>
        </w:rPr>
        <w:t>odtworzeń</w:t>
      </w:r>
      <w:proofErr w:type="spellEnd"/>
      <w:r w:rsidRPr="000F4453">
        <w:rPr>
          <w:rFonts w:asciiTheme="majorHAnsi" w:hAnsiTheme="majorHAnsi"/>
          <w:sz w:val="22"/>
          <w:szCs w:val="22"/>
        </w:rPr>
        <w:t xml:space="preserve"> musi uwzględnić specyfikę obiektu i wynikające stąd ograniczenia,</w:t>
      </w:r>
    </w:p>
    <w:p w14:paraId="614B727C" w14:textId="77777777"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lang w:eastAsia="pl-PL"/>
        </w:rPr>
        <w:t xml:space="preserve">ponoszenie pełnej odpowiedzialności za pracowników w przypadku szkody powstałej </w:t>
      </w:r>
      <w:r w:rsidRPr="000F4453">
        <w:rPr>
          <w:rFonts w:asciiTheme="majorHAnsi" w:hAnsiTheme="majorHAnsi"/>
          <w:sz w:val="22"/>
          <w:szCs w:val="22"/>
          <w:lang w:eastAsia="pl-PL"/>
        </w:rPr>
        <w:br/>
        <w:t>w wyniku prowadzenia robót lub ich działania lub zaniechania,</w:t>
      </w:r>
    </w:p>
    <w:p w14:paraId="2673E494" w14:textId="72FCB2EF"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lang w:eastAsia="pl-PL"/>
        </w:rPr>
        <w:t xml:space="preserve">w przypadku zniszczenia lub uszkodzenia w toku realizacji umowy wykonanych robót, urządzeń budowlanych, obiektów budowlanych sąsiadujących lub znajdujących </w:t>
      </w:r>
      <w:r w:rsidR="00FE202C">
        <w:rPr>
          <w:rFonts w:asciiTheme="majorHAnsi" w:hAnsiTheme="majorHAnsi"/>
          <w:sz w:val="22"/>
          <w:szCs w:val="22"/>
          <w:lang w:eastAsia="pl-PL"/>
        </w:rPr>
        <w:br/>
      </w:r>
      <w:r w:rsidRPr="000F4453">
        <w:rPr>
          <w:rFonts w:asciiTheme="majorHAnsi" w:hAnsiTheme="majorHAnsi"/>
          <w:sz w:val="22"/>
          <w:szCs w:val="22"/>
          <w:lang w:eastAsia="pl-PL"/>
        </w:rPr>
        <w:t>się na terenie budowy</w:t>
      </w:r>
      <w:r w:rsidR="00FE202C">
        <w:rPr>
          <w:rFonts w:asciiTheme="majorHAnsi" w:hAnsiTheme="majorHAnsi"/>
          <w:sz w:val="22"/>
          <w:szCs w:val="22"/>
          <w:lang w:eastAsia="pl-PL"/>
        </w:rPr>
        <w:t xml:space="preserve"> </w:t>
      </w:r>
      <w:r w:rsidRPr="000F4453">
        <w:rPr>
          <w:rFonts w:asciiTheme="majorHAnsi" w:hAnsiTheme="majorHAnsi"/>
          <w:sz w:val="22"/>
          <w:szCs w:val="22"/>
          <w:lang w:eastAsia="pl-PL"/>
        </w:rPr>
        <w:t xml:space="preserve">lub przyległym do terenu budowy, bądź jakichkolwiek maszyn </w:t>
      </w:r>
      <w:r w:rsidR="00FE202C">
        <w:rPr>
          <w:rFonts w:asciiTheme="majorHAnsi" w:hAnsiTheme="majorHAnsi"/>
          <w:sz w:val="22"/>
          <w:szCs w:val="22"/>
          <w:lang w:eastAsia="pl-PL"/>
        </w:rPr>
        <w:br/>
      </w:r>
      <w:r w:rsidRPr="000F4453">
        <w:rPr>
          <w:rFonts w:asciiTheme="majorHAnsi" w:hAnsiTheme="majorHAnsi"/>
          <w:sz w:val="22"/>
          <w:szCs w:val="22"/>
          <w:lang w:eastAsia="pl-PL"/>
        </w:rPr>
        <w:t>czy urządzeń, naprawienie ich lub doprowadzenie do stanu poprzedniego w czasie technicznie uzasadnionym wskazanym przez poszkodowanych,</w:t>
      </w:r>
    </w:p>
    <w:p w14:paraId="4714B9F6" w14:textId="608D6E1E"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lang w:eastAsia="pl-PL"/>
        </w:rPr>
        <w:t xml:space="preserve">zapewnienie materiałów, środków produkcji, urządzeń i maszyn, potencjału ludzkiego, </w:t>
      </w:r>
      <w:r w:rsidR="00FE202C">
        <w:rPr>
          <w:rFonts w:asciiTheme="majorHAnsi" w:hAnsiTheme="majorHAnsi"/>
          <w:sz w:val="22"/>
          <w:szCs w:val="22"/>
          <w:lang w:eastAsia="pl-PL"/>
        </w:rPr>
        <w:br/>
      </w:r>
      <w:r w:rsidRPr="000F4453">
        <w:rPr>
          <w:rFonts w:asciiTheme="majorHAnsi" w:hAnsiTheme="majorHAnsi"/>
          <w:sz w:val="22"/>
          <w:szCs w:val="22"/>
          <w:lang w:eastAsia="pl-PL"/>
        </w:rPr>
        <w:t xml:space="preserve">w zakresie niezbędnym do prawidłowego wykonania robót, a także zapewnienie specjalistycznego kierownictwa montażu maszyn i urządzeń potrzebnych </w:t>
      </w:r>
      <w:r w:rsidR="00FE202C">
        <w:rPr>
          <w:rFonts w:asciiTheme="majorHAnsi" w:hAnsiTheme="majorHAnsi"/>
          <w:sz w:val="22"/>
          <w:szCs w:val="22"/>
          <w:lang w:eastAsia="pl-PL"/>
        </w:rPr>
        <w:br/>
      </w:r>
      <w:r w:rsidRPr="000F4453">
        <w:rPr>
          <w:rFonts w:asciiTheme="majorHAnsi" w:hAnsiTheme="majorHAnsi"/>
          <w:sz w:val="22"/>
          <w:szCs w:val="22"/>
          <w:lang w:eastAsia="pl-PL"/>
        </w:rPr>
        <w:t>do wykonywania robót,</w:t>
      </w:r>
    </w:p>
    <w:p w14:paraId="012EF50D" w14:textId="4DAB8337"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eastAsia="Lucida Sans Unicode" w:hAnsiTheme="majorHAnsi"/>
          <w:sz w:val="22"/>
          <w:szCs w:val="22"/>
          <w:lang w:bidi="en-US"/>
        </w:rPr>
        <w:t>zapewnienie</w:t>
      </w:r>
      <w:r w:rsidR="00FE202C">
        <w:rPr>
          <w:rFonts w:asciiTheme="majorHAnsi" w:eastAsia="Lucida Sans Unicode" w:hAnsiTheme="majorHAnsi"/>
          <w:sz w:val="22"/>
          <w:szCs w:val="22"/>
          <w:lang w:bidi="en-US"/>
        </w:rPr>
        <w:t xml:space="preserve"> </w:t>
      </w:r>
      <w:r w:rsidRPr="000F4453">
        <w:rPr>
          <w:rFonts w:asciiTheme="majorHAnsi" w:eastAsia="Lucida Sans Unicode" w:hAnsiTheme="majorHAnsi"/>
          <w:sz w:val="22"/>
          <w:szCs w:val="22"/>
          <w:lang w:bidi="en-US"/>
        </w:rPr>
        <w:t xml:space="preserve">wykwalifikowanego personelu (łącznie z nadzorem bezpośrednim), </w:t>
      </w:r>
      <w:r w:rsidR="00FE202C" w:rsidRPr="000F4453">
        <w:rPr>
          <w:rFonts w:asciiTheme="majorHAnsi" w:eastAsia="Lucida Sans Unicode" w:hAnsiTheme="majorHAnsi"/>
          <w:sz w:val="22"/>
          <w:szCs w:val="22"/>
          <w:lang w:bidi="en-US"/>
        </w:rPr>
        <w:t>wyposażonego w</w:t>
      </w:r>
      <w:r w:rsidRPr="000F4453">
        <w:rPr>
          <w:rFonts w:asciiTheme="majorHAnsi" w:eastAsia="Lucida Sans Unicode" w:hAnsiTheme="majorHAnsi"/>
          <w:sz w:val="22"/>
          <w:szCs w:val="22"/>
          <w:lang w:bidi="en-US"/>
        </w:rPr>
        <w:t xml:space="preserve"> wymagany sprzęt ochrony osobistej i podstawowe narzędzia niezbędne do nieprzerwanej realizacji przedmiotu umowy, zgodnie z przepisami bhp i </w:t>
      </w:r>
      <w:r w:rsidR="00FE202C" w:rsidRPr="000F4453">
        <w:rPr>
          <w:rFonts w:asciiTheme="majorHAnsi" w:eastAsia="Lucida Sans Unicode" w:hAnsiTheme="majorHAnsi"/>
          <w:sz w:val="22"/>
          <w:szCs w:val="22"/>
          <w:lang w:bidi="en-US"/>
        </w:rPr>
        <w:t xml:space="preserve">p. </w:t>
      </w:r>
      <w:proofErr w:type="spellStart"/>
      <w:r w:rsidR="00FE202C" w:rsidRPr="000F4453">
        <w:rPr>
          <w:rFonts w:asciiTheme="majorHAnsi" w:eastAsia="Lucida Sans Unicode" w:hAnsiTheme="majorHAnsi"/>
          <w:sz w:val="22"/>
          <w:szCs w:val="22"/>
          <w:lang w:bidi="en-US"/>
        </w:rPr>
        <w:t>poż</w:t>
      </w:r>
      <w:proofErr w:type="spellEnd"/>
      <w:r w:rsidRPr="000F4453">
        <w:rPr>
          <w:rFonts w:asciiTheme="majorHAnsi" w:eastAsia="Lucida Sans Unicode" w:hAnsiTheme="majorHAnsi"/>
          <w:sz w:val="22"/>
          <w:szCs w:val="22"/>
          <w:lang w:bidi="en-US"/>
        </w:rPr>
        <w:t>.,</w:t>
      </w:r>
    </w:p>
    <w:p w14:paraId="017BAFAB" w14:textId="5AF9826C"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lang w:eastAsia="pl-PL"/>
        </w:rPr>
        <w:t xml:space="preserve">wykonanie przedmiotu umowy z wyrobów budowlanych dopuszczonych do obrotu </w:t>
      </w:r>
      <w:r w:rsidR="00FE202C">
        <w:rPr>
          <w:rFonts w:asciiTheme="majorHAnsi" w:hAnsiTheme="majorHAnsi"/>
          <w:sz w:val="22"/>
          <w:szCs w:val="22"/>
          <w:lang w:eastAsia="pl-PL"/>
        </w:rPr>
        <w:br/>
      </w:r>
      <w:r w:rsidRPr="000F4453">
        <w:rPr>
          <w:rFonts w:asciiTheme="majorHAnsi" w:hAnsiTheme="majorHAnsi"/>
          <w:sz w:val="22"/>
          <w:szCs w:val="22"/>
          <w:lang w:eastAsia="pl-PL"/>
        </w:rPr>
        <w:t xml:space="preserve">i stosowania w budownictwie, </w:t>
      </w:r>
    </w:p>
    <w:p w14:paraId="010EF297" w14:textId="77777777"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lang w:eastAsia="pl-PL"/>
        </w:rPr>
        <w:t xml:space="preserve">wykonanie przedmiotu umowy z nowych materiałów/urządzeń, </w:t>
      </w:r>
    </w:p>
    <w:p w14:paraId="357D4410" w14:textId="18AB8F39" w:rsidR="005D764D" w:rsidRPr="000F4453" w:rsidRDefault="00991E07" w:rsidP="005D764D">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lang w:eastAsia="pl-PL"/>
        </w:rPr>
        <w:t xml:space="preserve">przedstawianie, osobie nadzorującej z ramienia Zamawiającego, </w:t>
      </w:r>
      <w:r w:rsidRPr="000F4453">
        <w:rPr>
          <w:rFonts w:asciiTheme="majorHAnsi" w:hAnsiTheme="majorHAnsi"/>
          <w:b/>
          <w:sz w:val="22"/>
          <w:szCs w:val="22"/>
          <w:u w:val="single"/>
          <w:lang w:eastAsia="pl-PL"/>
        </w:rPr>
        <w:t>przed wbudowaniem</w:t>
      </w:r>
      <w:r w:rsidRPr="000F4453">
        <w:rPr>
          <w:rFonts w:asciiTheme="majorHAnsi" w:hAnsiTheme="majorHAnsi"/>
          <w:sz w:val="22"/>
          <w:szCs w:val="22"/>
          <w:lang w:eastAsia="pl-PL"/>
        </w:rPr>
        <w:t xml:space="preserve"> materiałów/urządzeń, odpowiednich dokumentów potwierdzających ich parametry techniczne, jakość i dopuszczenie do </w:t>
      </w:r>
      <w:r w:rsidR="00FE202C" w:rsidRPr="000F4453">
        <w:rPr>
          <w:rFonts w:asciiTheme="majorHAnsi" w:hAnsiTheme="majorHAnsi"/>
          <w:sz w:val="22"/>
          <w:szCs w:val="22"/>
          <w:lang w:eastAsia="pl-PL"/>
        </w:rPr>
        <w:t>stosowania i</w:t>
      </w:r>
      <w:r w:rsidRPr="000F4453">
        <w:rPr>
          <w:rFonts w:asciiTheme="majorHAnsi" w:hAnsiTheme="majorHAnsi"/>
          <w:sz w:val="22"/>
          <w:szCs w:val="22"/>
          <w:lang w:eastAsia="pl-PL"/>
        </w:rPr>
        <w:t xml:space="preserve"> uzyskanie pisemnej akceptacji tej osoby,</w:t>
      </w:r>
    </w:p>
    <w:p w14:paraId="21A8E3AA" w14:textId="77777777" w:rsidR="0055076E" w:rsidRPr="000F4453" w:rsidRDefault="00991E07" w:rsidP="005D764D">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rPr>
        <w:t>zgłaszanie Zamawiającemu do odbioru prac zanikających lub ulegających zakryciu</w:t>
      </w:r>
      <w:r w:rsidR="005D764D" w:rsidRPr="000F4453">
        <w:rPr>
          <w:rFonts w:asciiTheme="majorHAnsi" w:hAnsiTheme="majorHAnsi"/>
          <w:sz w:val="22"/>
          <w:szCs w:val="22"/>
        </w:rPr>
        <w:t xml:space="preserve"> -jeżeli występują</w:t>
      </w:r>
      <w:r w:rsidRPr="000F4453">
        <w:rPr>
          <w:rFonts w:asciiTheme="majorHAnsi" w:hAnsiTheme="majorHAnsi"/>
          <w:sz w:val="22"/>
          <w:szCs w:val="22"/>
        </w:rPr>
        <w:t>,</w:t>
      </w:r>
    </w:p>
    <w:p w14:paraId="6732BB76" w14:textId="25DED635"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lang w:eastAsia="pl-PL"/>
        </w:rPr>
        <w:t xml:space="preserve">zlecanie i przeprowadzenie przez Wykonawcę w ramach wynagrodzenia umownego wymaganych </w:t>
      </w:r>
      <w:r w:rsidR="00FE202C" w:rsidRPr="000F4453">
        <w:rPr>
          <w:rFonts w:asciiTheme="majorHAnsi" w:hAnsiTheme="majorHAnsi"/>
          <w:sz w:val="22"/>
          <w:szCs w:val="22"/>
          <w:lang w:eastAsia="pl-PL"/>
        </w:rPr>
        <w:t>przeglądów, w</w:t>
      </w:r>
      <w:r w:rsidRPr="000F4453">
        <w:rPr>
          <w:rFonts w:asciiTheme="majorHAnsi" w:hAnsiTheme="majorHAnsi"/>
          <w:sz w:val="22"/>
          <w:szCs w:val="22"/>
          <w:lang w:eastAsia="pl-PL"/>
        </w:rPr>
        <w:t xml:space="preserve"> całym okresie udzielonej gwarancji,</w:t>
      </w:r>
    </w:p>
    <w:p w14:paraId="204E7B61" w14:textId="48304CCF"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lang w:eastAsia="pl-PL"/>
        </w:rPr>
        <w:t>zrealizowanie</w:t>
      </w:r>
      <w:r w:rsidR="00FE202C">
        <w:rPr>
          <w:rFonts w:asciiTheme="majorHAnsi" w:hAnsiTheme="majorHAnsi"/>
          <w:sz w:val="22"/>
          <w:szCs w:val="22"/>
          <w:lang w:eastAsia="pl-PL"/>
        </w:rPr>
        <w:t xml:space="preserve"> </w:t>
      </w:r>
      <w:r w:rsidRPr="000F4453">
        <w:rPr>
          <w:rFonts w:asciiTheme="majorHAnsi" w:hAnsiTheme="majorHAnsi"/>
          <w:sz w:val="22"/>
          <w:szCs w:val="22"/>
          <w:lang w:eastAsia="pl-PL"/>
        </w:rPr>
        <w:t>wszelkich prac demontażowych, odtworzeniowych, budowlanych oraz instalacyjnych</w:t>
      </w:r>
      <w:r w:rsidR="00FE202C">
        <w:rPr>
          <w:rFonts w:asciiTheme="majorHAnsi" w:hAnsiTheme="majorHAnsi"/>
          <w:sz w:val="22"/>
          <w:szCs w:val="22"/>
          <w:lang w:eastAsia="pl-PL"/>
        </w:rPr>
        <w:t xml:space="preserve"> </w:t>
      </w:r>
      <w:r w:rsidRPr="000F4453">
        <w:rPr>
          <w:rFonts w:asciiTheme="majorHAnsi" w:hAnsiTheme="majorHAnsi"/>
          <w:sz w:val="22"/>
          <w:szCs w:val="22"/>
          <w:lang w:eastAsia="pl-PL"/>
        </w:rPr>
        <w:t xml:space="preserve">w związku z prowadzonymi przez siebie robotami, a także </w:t>
      </w:r>
      <w:r w:rsidR="00FE202C">
        <w:rPr>
          <w:rFonts w:asciiTheme="majorHAnsi" w:hAnsiTheme="majorHAnsi"/>
          <w:sz w:val="22"/>
          <w:szCs w:val="22"/>
          <w:lang w:eastAsia="pl-PL"/>
        </w:rPr>
        <w:br/>
      </w:r>
      <w:r w:rsidRPr="000F4453">
        <w:rPr>
          <w:rFonts w:asciiTheme="majorHAnsi" w:hAnsiTheme="majorHAnsi"/>
          <w:sz w:val="22"/>
          <w:szCs w:val="22"/>
          <w:lang w:eastAsia="pl-PL"/>
        </w:rPr>
        <w:t xml:space="preserve">na obszarze w jakikolwiek sposób przez siebie wykorzystywanym lub użytkowanym </w:t>
      </w:r>
      <w:r w:rsidR="00FE202C">
        <w:rPr>
          <w:rFonts w:asciiTheme="majorHAnsi" w:hAnsiTheme="majorHAnsi"/>
          <w:sz w:val="22"/>
          <w:szCs w:val="22"/>
          <w:lang w:eastAsia="pl-PL"/>
        </w:rPr>
        <w:br/>
      </w:r>
      <w:r w:rsidRPr="000F4453">
        <w:rPr>
          <w:rFonts w:asciiTheme="majorHAnsi" w:hAnsiTheme="majorHAnsi"/>
          <w:sz w:val="22"/>
          <w:szCs w:val="22"/>
          <w:lang w:eastAsia="pl-PL"/>
        </w:rPr>
        <w:t xml:space="preserve">na terenie i w otoczeniu </w:t>
      </w:r>
      <w:r w:rsidR="00C66AF9" w:rsidRPr="000F4453">
        <w:rPr>
          <w:rFonts w:asciiTheme="majorHAnsi" w:hAnsiTheme="majorHAnsi"/>
          <w:sz w:val="22"/>
          <w:szCs w:val="22"/>
          <w:lang w:eastAsia="pl-PL"/>
        </w:rPr>
        <w:t xml:space="preserve">Małopolskiego Szpitala Chorób Płuc i </w:t>
      </w:r>
      <w:r w:rsidR="00FE202C" w:rsidRPr="000F4453">
        <w:rPr>
          <w:rFonts w:asciiTheme="majorHAnsi" w:hAnsiTheme="majorHAnsi"/>
          <w:sz w:val="22"/>
          <w:szCs w:val="22"/>
          <w:lang w:eastAsia="pl-PL"/>
        </w:rPr>
        <w:t>Rehabilitacji,</w:t>
      </w:r>
    </w:p>
    <w:p w14:paraId="7DE00616" w14:textId="3FB7CA0F"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lang w:eastAsia="pl-PL"/>
        </w:rPr>
        <w:t xml:space="preserve">ponoszenie odpowiedzialności za urządzenia i wykonane roboty, aż do chwili ich odbioru końcowego, tj. utrzymywanie ich w ciągu całego okresu trwania budowy w należytym stanie i podjęcie wszelkich środków zapobiegawczych, aby nie zostały zniszczone </w:t>
      </w:r>
      <w:r w:rsidR="00FE202C">
        <w:rPr>
          <w:rFonts w:asciiTheme="majorHAnsi" w:hAnsiTheme="majorHAnsi"/>
          <w:sz w:val="22"/>
          <w:szCs w:val="22"/>
          <w:lang w:eastAsia="pl-PL"/>
        </w:rPr>
        <w:br/>
      </w:r>
      <w:r w:rsidRPr="000F4453">
        <w:rPr>
          <w:rFonts w:asciiTheme="majorHAnsi" w:hAnsiTheme="majorHAnsi"/>
          <w:sz w:val="22"/>
          <w:szCs w:val="22"/>
          <w:lang w:eastAsia="pl-PL"/>
        </w:rPr>
        <w:t>lub skradzione, biorąc pod uwagę ryzyko istniejące na budowie,</w:t>
      </w:r>
    </w:p>
    <w:p w14:paraId="16566FA2" w14:textId="34F08608" w:rsidR="0055076E" w:rsidRPr="000F4453" w:rsidRDefault="00991E07" w:rsidP="00184A8E">
      <w:pPr>
        <w:pStyle w:val="Akapitzlist"/>
        <w:numPr>
          <w:ilvl w:val="0"/>
          <w:numId w:val="58"/>
        </w:numPr>
        <w:tabs>
          <w:tab w:val="left" w:pos="426"/>
        </w:tabs>
        <w:spacing w:before="0" w:after="0" w:line="240" w:lineRule="auto"/>
        <w:rPr>
          <w:rFonts w:asciiTheme="majorHAnsi" w:hAnsiTheme="majorHAnsi"/>
          <w:sz w:val="22"/>
          <w:szCs w:val="22"/>
        </w:rPr>
      </w:pPr>
      <w:r w:rsidRPr="000F4453">
        <w:rPr>
          <w:rFonts w:asciiTheme="majorHAnsi" w:hAnsiTheme="majorHAnsi"/>
          <w:sz w:val="22"/>
          <w:szCs w:val="22"/>
          <w:lang w:eastAsia="pl-PL"/>
        </w:rPr>
        <w:t xml:space="preserve">uporządkowanie terenu robót i zaplecza po zakończeniu robót i przekazanie </w:t>
      </w:r>
      <w:r w:rsidR="00FE202C">
        <w:rPr>
          <w:rFonts w:asciiTheme="majorHAnsi" w:hAnsiTheme="majorHAnsi"/>
          <w:sz w:val="22"/>
          <w:szCs w:val="22"/>
          <w:lang w:eastAsia="pl-PL"/>
        </w:rPr>
        <w:br/>
      </w:r>
      <w:r w:rsidRPr="000F4453">
        <w:rPr>
          <w:rFonts w:asciiTheme="majorHAnsi" w:hAnsiTheme="majorHAnsi"/>
          <w:sz w:val="22"/>
          <w:szCs w:val="22"/>
          <w:lang w:eastAsia="pl-PL"/>
        </w:rPr>
        <w:t>go w terminie ustalonym   w umowie dla odbioru końcowego.</w:t>
      </w:r>
    </w:p>
    <w:p w14:paraId="0D055439" w14:textId="085FACA6" w:rsidR="0055076E" w:rsidRPr="00FE202C" w:rsidRDefault="00991E07" w:rsidP="00FE202C">
      <w:pPr>
        <w:pStyle w:val="Akapitzlist"/>
        <w:numPr>
          <w:ilvl w:val="0"/>
          <w:numId w:val="59"/>
        </w:numPr>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t xml:space="preserve">Wykonawca zobowiązany </w:t>
      </w:r>
      <w:r w:rsidR="00FE202C" w:rsidRPr="000F4453">
        <w:rPr>
          <w:rFonts w:asciiTheme="majorHAnsi" w:hAnsiTheme="majorHAnsi"/>
          <w:sz w:val="22"/>
          <w:szCs w:val="22"/>
          <w:lang w:eastAsia="pl-PL"/>
        </w:rPr>
        <w:t>jest do</w:t>
      </w:r>
      <w:r w:rsidRPr="000F4453">
        <w:rPr>
          <w:rFonts w:asciiTheme="majorHAnsi" w:hAnsiTheme="majorHAnsi"/>
          <w:sz w:val="22"/>
          <w:szCs w:val="22"/>
          <w:lang w:eastAsia="pl-PL"/>
        </w:rPr>
        <w:t xml:space="preserve"> przestrzegania przepisów dotyczących ochrony przyrody, m. in. Ustawa z dnia 16 kwietnia 2004 r. o ochronie przyrody </w:t>
      </w:r>
      <w:r w:rsidRPr="000F4453">
        <w:rPr>
          <w:rFonts w:asciiTheme="majorHAnsi" w:hAnsiTheme="majorHAnsi"/>
          <w:sz w:val="22"/>
          <w:szCs w:val="22"/>
        </w:rPr>
        <w:t>(</w:t>
      </w:r>
      <w:r w:rsidR="00FE202C" w:rsidRPr="000F4453">
        <w:rPr>
          <w:rFonts w:asciiTheme="majorHAnsi" w:hAnsiTheme="majorHAnsi"/>
          <w:sz w:val="22"/>
          <w:szCs w:val="22"/>
        </w:rPr>
        <w:t>tj.</w:t>
      </w:r>
      <w:r w:rsidRPr="000F4453">
        <w:rPr>
          <w:rFonts w:asciiTheme="majorHAnsi" w:hAnsiTheme="majorHAnsi"/>
          <w:sz w:val="22"/>
          <w:szCs w:val="22"/>
        </w:rPr>
        <w:t xml:space="preserve"> Dz.U. 202</w:t>
      </w:r>
      <w:r w:rsidR="00B075BD" w:rsidRPr="000F4453">
        <w:rPr>
          <w:rFonts w:asciiTheme="majorHAnsi" w:hAnsiTheme="majorHAnsi"/>
          <w:sz w:val="22"/>
          <w:szCs w:val="22"/>
        </w:rPr>
        <w:t>3</w:t>
      </w:r>
      <w:r w:rsidRPr="000F4453">
        <w:rPr>
          <w:rFonts w:asciiTheme="majorHAnsi" w:hAnsiTheme="majorHAnsi"/>
          <w:sz w:val="22"/>
          <w:szCs w:val="22"/>
        </w:rPr>
        <w:t xml:space="preserve"> </w:t>
      </w:r>
      <w:r w:rsidR="00FE202C">
        <w:rPr>
          <w:rFonts w:asciiTheme="majorHAnsi" w:hAnsiTheme="majorHAnsi"/>
          <w:sz w:val="22"/>
          <w:szCs w:val="22"/>
        </w:rPr>
        <w:br/>
      </w:r>
      <w:r w:rsidRPr="000F4453">
        <w:rPr>
          <w:rFonts w:asciiTheme="majorHAnsi" w:hAnsiTheme="majorHAnsi"/>
          <w:sz w:val="22"/>
          <w:szCs w:val="22"/>
        </w:rPr>
        <w:t xml:space="preserve">poz. </w:t>
      </w:r>
      <w:r w:rsidR="00B075BD" w:rsidRPr="000F4453">
        <w:rPr>
          <w:rFonts w:asciiTheme="majorHAnsi" w:hAnsiTheme="majorHAnsi"/>
          <w:sz w:val="22"/>
          <w:szCs w:val="22"/>
        </w:rPr>
        <w:t>1336</w:t>
      </w:r>
      <w:r w:rsidRPr="000F4453">
        <w:rPr>
          <w:rFonts w:asciiTheme="majorHAnsi" w:hAnsiTheme="majorHAnsi"/>
          <w:sz w:val="22"/>
          <w:szCs w:val="22"/>
        </w:rPr>
        <w:t>)</w:t>
      </w:r>
      <w:r w:rsidRPr="000F4453">
        <w:rPr>
          <w:rFonts w:asciiTheme="majorHAnsi" w:hAnsiTheme="majorHAnsi"/>
          <w:sz w:val="22"/>
          <w:szCs w:val="22"/>
          <w:lang w:eastAsia="pl-PL"/>
        </w:rPr>
        <w:t xml:space="preserve">, Ustawa z </w:t>
      </w:r>
      <w:r w:rsidR="00FE202C" w:rsidRPr="000F4453">
        <w:rPr>
          <w:rFonts w:asciiTheme="majorHAnsi" w:hAnsiTheme="majorHAnsi"/>
          <w:sz w:val="22"/>
          <w:szCs w:val="22"/>
          <w:lang w:eastAsia="pl-PL"/>
        </w:rPr>
        <w:t>dnia 27</w:t>
      </w:r>
      <w:r w:rsidRPr="000F4453">
        <w:rPr>
          <w:rFonts w:asciiTheme="majorHAnsi" w:hAnsiTheme="majorHAnsi"/>
          <w:sz w:val="22"/>
          <w:szCs w:val="22"/>
          <w:lang w:eastAsia="pl-PL"/>
        </w:rPr>
        <w:t xml:space="preserve"> kwietnia 2001 r. Prawo ochrony środowiska </w:t>
      </w:r>
      <w:r w:rsidRPr="000F4453">
        <w:rPr>
          <w:rFonts w:asciiTheme="majorHAnsi" w:hAnsiTheme="majorHAnsi"/>
          <w:sz w:val="22"/>
          <w:szCs w:val="22"/>
        </w:rPr>
        <w:t>(</w:t>
      </w:r>
      <w:r w:rsidR="00FE202C" w:rsidRPr="000F4453">
        <w:rPr>
          <w:rFonts w:asciiTheme="majorHAnsi" w:hAnsiTheme="majorHAnsi"/>
          <w:sz w:val="22"/>
          <w:szCs w:val="22"/>
        </w:rPr>
        <w:t>tj.</w:t>
      </w:r>
      <w:r w:rsidRPr="000F4453">
        <w:rPr>
          <w:rFonts w:asciiTheme="majorHAnsi" w:hAnsiTheme="majorHAnsi"/>
          <w:sz w:val="22"/>
          <w:szCs w:val="22"/>
        </w:rPr>
        <w:t xml:space="preserve"> Dz.U. 202</w:t>
      </w:r>
      <w:r w:rsidR="00B075BD" w:rsidRPr="000F4453">
        <w:rPr>
          <w:rFonts w:asciiTheme="majorHAnsi" w:hAnsiTheme="majorHAnsi"/>
          <w:sz w:val="22"/>
          <w:szCs w:val="22"/>
        </w:rPr>
        <w:t>4</w:t>
      </w:r>
      <w:r w:rsidRPr="000F4453">
        <w:rPr>
          <w:rFonts w:asciiTheme="majorHAnsi" w:hAnsiTheme="majorHAnsi"/>
          <w:sz w:val="22"/>
          <w:szCs w:val="22"/>
        </w:rPr>
        <w:t xml:space="preserve"> </w:t>
      </w:r>
      <w:r w:rsidRPr="000F4453">
        <w:rPr>
          <w:rFonts w:asciiTheme="majorHAnsi" w:hAnsiTheme="majorHAnsi"/>
          <w:sz w:val="22"/>
          <w:szCs w:val="22"/>
        </w:rPr>
        <w:lastRenderedPageBreak/>
        <w:t xml:space="preserve">poz. </w:t>
      </w:r>
      <w:r w:rsidR="00B075BD" w:rsidRPr="000F4453">
        <w:rPr>
          <w:rFonts w:asciiTheme="majorHAnsi" w:hAnsiTheme="majorHAnsi"/>
          <w:sz w:val="22"/>
          <w:szCs w:val="22"/>
        </w:rPr>
        <w:t>54</w:t>
      </w:r>
      <w:r w:rsidRPr="000F4453">
        <w:rPr>
          <w:rFonts w:asciiTheme="majorHAnsi" w:hAnsiTheme="majorHAnsi"/>
          <w:sz w:val="22"/>
          <w:szCs w:val="22"/>
        </w:rPr>
        <w:t xml:space="preserve"> z </w:t>
      </w:r>
      <w:proofErr w:type="spellStart"/>
      <w:r w:rsidRPr="000F4453">
        <w:rPr>
          <w:rFonts w:asciiTheme="majorHAnsi" w:hAnsiTheme="majorHAnsi"/>
          <w:sz w:val="22"/>
          <w:szCs w:val="22"/>
        </w:rPr>
        <w:t>późn</w:t>
      </w:r>
      <w:proofErr w:type="spellEnd"/>
      <w:r w:rsidRPr="000F4453">
        <w:rPr>
          <w:rFonts w:asciiTheme="majorHAnsi" w:hAnsiTheme="majorHAnsi"/>
          <w:sz w:val="22"/>
          <w:szCs w:val="22"/>
        </w:rPr>
        <w:t>. zm.</w:t>
      </w:r>
      <w:r w:rsidR="00FE202C" w:rsidRPr="000F4453">
        <w:rPr>
          <w:rFonts w:asciiTheme="majorHAnsi" w:hAnsiTheme="majorHAnsi"/>
          <w:sz w:val="22"/>
          <w:szCs w:val="22"/>
        </w:rPr>
        <w:t>)</w:t>
      </w:r>
      <w:r w:rsidR="00FE202C" w:rsidRPr="000F4453">
        <w:rPr>
          <w:rFonts w:asciiTheme="majorHAnsi" w:hAnsiTheme="majorHAnsi"/>
          <w:sz w:val="22"/>
          <w:szCs w:val="22"/>
          <w:lang w:eastAsia="pl-PL"/>
        </w:rPr>
        <w:t>, Ustawa</w:t>
      </w:r>
      <w:r w:rsidRPr="000F4453">
        <w:rPr>
          <w:rFonts w:asciiTheme="majorHAnsi" w:hAnsiTheme="majorHAnsi"/>
          <w:sz w:val="22"/>
          <w:szCs w:val="22"/>
          <w:lang w:eastAsia="pl-PL"/>
        </w:rPr>
        <w:t xml:space="preserve"> z dnia 21 sierpnia 1997 r. o ochronie zwierząt </w:t>
      </w:r>
      <w:r w:rsidRPr="000F4453">
        <w:rPr>
          <w:rFonts w:asciiTheme="majorHAnsi" w:hAnsiTheme="majorHAnsi"/>
          <w:sz w:val="22"/>
          <w:szCs w:val="22"/>
        </w:rPr>
        <w:t>(</w:t>
      </w:r>
      <w:proofErr w:type="spellStart"/>
      <w:r w:rsidRPr="000F4453">
        <w:rPr>
          <w:rFonts w:asciiTheme="majorHAnsi" w:hAnsiTheme="majorHAnsi"/>
          <w:sz w:val="22"/>
          <w:szCs w:val="22"/>
        </w:rPr>
        <w:t>t.j</w:t>
      </w:r>
      <w:proofErr w:type="spellEnd"/>
      <w:r w:rsidRPr="000F4453">
        <w:rPr>
          <w:rFonts w:asciiTheme="majorHAnsi" w:hAnsiTheme="majorHAnsi"/>
          <w:sz w:val="22"/>
          <w:szCs w:val="22"/>
        </w:rPr>
        <w:t>. Dz.U. 202</w:t>
      </w:r>
      <w:r w:rsidR="00B075BD" w:rsidRPr="000F4453">
        <w:rPr>
          <w:rFonts w:asciiTheme="majorHAnsi" w:hAnsiTheme="majorHAnsi"/>
          <w:sz w:val="22"/>
          <w:szCs w:val="22"/>
        </w:rPr>
        <w:t>3</w:t>
      </w:r>
      <w:r w:rsidRPr="000F4453">
        <w:rPr>
          <w:rFonts w:asciiTheme="majorHAnsi" w:hAnsiTheme="majorHAnsi"/>
          <w:sz w:val="22"/>
          <w:szCs w:val="22"/>
        </w:rPr>
        <w:t xml:space="preserve"> poz. </w:t>
      </w:r>
      <w:r w:rsidR="00FE202C" w:rsidRPr="000F4453">
        <w:rPr>
          <w:rFonts w:asciiTheme="majorHAnsi" w:hAnsiTheme="majorHAnsi"/>
          <w:sz w:val="22"/>
          <w:szCs w:val="22"/>
        </w:rPr>
        <w:t>1580)</w:t>
      </w:r>
      <w:r w:rsidRPr="000F4453">
        <w:rPr>
          <w:rFonts w:asciiTheme="majorHAnsi" w:hAnsiTheme="majorHAnsi"/>
          <w:sz w:val="22"/>
          <w:szCs w:val="22"/>
          <w:lang w:eastAsia="pl-PL"/>
        </w:rPr>
        <w:t xml:space="preserve">, Ustawa z dnia 14 grudnia </w:t>
      </w:r>
      <w:r w:rsidR="00FE202C" w:rsidRPr="000F4453">
        <w:rPr>
          <w:rFonts w:asciiTheme="majorHAnsi" w:hAnsiTheme="majorHAnsi"/>
          <w:sz w:val="22"/>
          <w:szCs w:val="22"/>
          <w:lang w:eastAsia="pl-PL"/>
        </w:rPr>
        <w:t>2012 r.</w:t>
      </w:r>
      <w:r w:rsidRPr="000F4453">
        <w:rPr>
          <w:rFonts w:asciiTheme="majorHAnsi" w:hAnsiTheme="majorHAnsi"/>
          <w:sz w:val="22"/>
          <w:szCs w:val="22"/>
          <w:lang w:eastAsia="pl-PL"/>
        </w:rPr>
        <w:t xml:space="preserve">   o odpadach </w:t>
      </w:r>
      <w:r w:rsidRPr="000F4453">
        <w:rPr>
          <w:rFonts w:asciiTheme="majorHAnsi" w:hAnsiTheme="majorHAnsi"/>
          <w:sz w:val="22"/>
          <w:szCs w:val="22"/>
        </w:rPr>
        <w:t>(</w:t>
      </w:r>
      <w:r w:rsidR="00FE202C" w:rsidRPr="00FE202C">
        <w:rPr>
          <w:rFonts w:asciiTheme="majorHAnsi" w:hAnsiTheme="majorHAnsi"/>
          <w:sz w:val="22"/>
          <w:szCs w:val="22"/>
        </w:rPr>
        <w:t>tj.</w:t>
      </w:r>
      <w:r w:rsidRPr="00FE202C">
        <w:rPr>
          <w:rFonts w:asciiTheme="majorHAnsi" w:hAnsiTheme="majorHAnsi"/>
          <w:sz w:val="22"/>
          <w:szCs w:val="22"/>
        </w:rPr>
        <w:t xml:space="preserve"> Dz.U. 202</w:t>
      </w:r>
      <w:r w:rsidR="00B075BD" w:rsidRPr="00FE202C">
        <w:rPr>
          <w:rFonts w:asciiTheme="majorHAnsi" w:hAnsiTheme="majorHAnsi"/>
          <w:sz w:val="22"/>
          <w:szCs w:val="22"/>
        </w:rPr>
        <w:t>3</w:t>
      </w:r>
      <w:r w:rsidRPr="00FE202C">
        <w:rPr>
          <w:rFonts w:asciiTheme="majorHAnsi" w:hAnsiTheme="majorHAnsi"/>
          <w:sz w:val="22"/>
          <w:szCs w:val="22"/>
        </w:rPr>
        <w:t xml:space="preserve"> poz. </w:t>
      </w:r>
      <w:r w:rsidR="00B075BD" w:rsidRPr="00FE202C">
        <w:rPr>
          <w:rFonts w:asciiTheme="majorHAnsi" w:hAnsiTheme="majorHAnsi"/>
          <w:sz w:val="22"/>
          <w:szCs w:val="22"/>
        </w:rPr>
        <w:t>1587</w:t>
      </w:r>
      <w:r w:rsidRPr="00FE202C">
        <w:rPr>
          <w:rFonts w:asciiTheme="majorHAnsi" w:hAnsiTheme="majorHAnsi"/>
          <w:sz w:val="22"/>
          <w:szCs w:val="22"/>
        </w:rPr>
        <w:t>)</w:t>
      </w:r>
      <w:r w:rsidRPr="00FE202C">
        <w:rPr>
          <w:rFonts w:asciiTheme="majorHAnsi" w:hAnsiTheme="majorHAnsi"/>
          <w:sz w:val="22"/>
          <w:szCs w:val="22"/>
          <w:lang w:eastAsia="pl-PL"/>
        </w:rPr>
        <w:t xml:space="preserve">. </w:t>
      </w:r>
    </w:p>
    <w:p w14:paraId="3EB55439" w14:textId="77777777" w:rsidR="00FE202C" w:rsidRDefault="00FE202C" w:rsidP="00184A8E">
      <w:pPr>
        <w:pStyle w:val="Akapitzlist"/>
        <w:numPr>
          <w:ilvl w:val="0"/>
          <w:numId w:val="59"/>
        </w:numPr>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t>Wykonawca ponosi</w:t>
      </w:r>
      <w:r w:rsidR="00991E07" w:rsidRPr="000F4453">
        <w:rPr>
          <w:rFonts w:asciiTheme="majorHAnsi" w:hAnsiTheme="majorHAnsi"/>
          <w:sz w:val="22"/>
          <w:szCs w:val="22"/>
          <w:lang w:eastAsia="pl-PL"/>
        </w:rPr>
        <w:t xml:space="preserve"> wyłączną odpowiedzialność za realizację zamówienia zgodnie </w:t>
      </w:r>
      <w:r>
        <w:rPr>
          <w:rFonts w:asciiTheme="majorHAnsi" w:hAnsiTheme="majorHAnsi"/>
          <w:sz w:val="22"/>
          <w:szCs w:val="22"/>
          <w:lang w:eastAsia="pl-PL"/>
        </w:rPr>
        <w:br/>
      </w:r>
      <w:r w:rsidR="00991E07" w:rsidRPr="000F4453">
        <w:rPr>
          <w:rFonts w:asciiTheme="majorHAnsi" w:hAnsiTheme="majorHAnsi"/>
          <w:sz w:val="22"/>
          <w:szCs w:val="22"/>
          <w:lang w:eastAsia="pl-PL"/>
        </w:rPr>
        <w:t xml:space="preserve">z </w:t>
      </w:r>
      <w:r w:rsidRPr="000F4453">
        <w:rPr>
          <w:rFonts w:asciiTheme="majorHAnsi" w:hAnsiTheme="majorHAnsi"/>
          <w:sz w:val="22"/>
          <w:szCs w:val="22"/>
          <w:lang w:eastAsia="pl-PL"/>
        </w:rPr>
        <w:t>przepisami dot.</w:t>
      </w:r>
      <w:r w:rsidR="00991E07" w:rsidRPr="000F4453">
        <w:rPr>
          <w:rFonts w:asciiTheme="majorHAnsi" w:hAnsiTheme="majorHAnsi"/>
          <w:sz w:val="22"/>
          <w:szCs w:val="22"/>
          <w:lang w:eastAsia="pl-PL"/>
        </w:rPr>
        <w:t xml:space="preserve"> ochrony przyrody jw. i określonymi wymogami Zamawiającego jw. </w:t>
      </w:r>
    </w:p>
    <w:p w14:paraId="207CD54B" w14:textId="4D6CDC68" w:rsidR="0055076E" w:rsidRPr="000F4453" w:rsidRDefault="00991E07" w:rsidP="00184A8E">
      <w:pPr>
        <w:pStyle w:val="Akapitzlist"/>
        <w:numPr>
          <w:ilvl w:val="0"/>
          <w:numId w:val="59"/>
        </w:numPr>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t>W okresie trwania robót Wykonawca będzie podejmować wszelkie kroki mające na celu stosowanie się do</w:t>
      </w:r>
      <w:r w:rsidR="00233BE8" w:rsidRPr="000F4453">
        <w:rPr>
          <w:rFonts w:asciiTheme="majorHAnsi" w:hAnsiTheme="majorHAnsi"/>
          <w:sz w:val="22"/>
          <w:szCs w:val="22"/>
          <w:lang w:eastAsia="pl-PL"/>
        </w:rPr>
        <w:t xml:space="preserve"> </w:t>
      </w:r>
      <w:r w:rsidRPr="000F4453">
        <w:rPr>
          <w:rFonts w:asciiTheme="majorHAnsi" w:hAnsiTheme="majorHAnsi"/>
          <w:sz w:val="22"/>
          <w:szCs w:val="22"/>
          <w:lang w:eastAsia="pl-PL"/>
        </w:rPr>
        <w:t xml:space="preserve">przepisów i norm dotyczących ochrony przyrody na terenie i wokół terenu budowy oraz będzie unikać uszkodzeń lub uciążliwości dla osób lub własności społecznej i innych, a wynikających m.in. ze skażenia, hałasu lub innych przyczyn powstałych w następstwie jego działania lub zaniechania. </w:t>
      </w:r>
    </w:p>
    <w:p w14:paraId="700F55C4" w14:textId="6450697B" w:rsidR="0055076E" w:rsidRPr="000F4453" w:rsidRDefault="00991E07" w:rsidP="00321CC4">
      <w:pPr>
        <w:ind w:left="709"/>
        <w:jc w:val="both"/>
        <w:rPr>
          <w:rFonts w:asciiTheme="majorHAnsi" w:hAnsiTheme="majorHAnsi"/>
          <w:sz w:val="22"/>
          <w:szCs w:val="22"/>
        </w:rPr>
      </w:pPr>
      <w:r w:rsidRPr="000F4453">
        <w:rPr>
          <w:rFonts w:asciiTheme="majorHAnsi" w:hAnsiTheme="majorHAnsi"/>
          <w:sz w:val="22"/>
          <w:szCs w:val="22"/>
        </w:rPr>
        <w:t xml:space="preserve">Wykonawca zobowiązany jest do ponoszenia ewentualnych kosztów opłat i kar </w:t>
      </w:r>
      <w:r w:rsidR="00FE202C">
        <w:rPr>
          <w:rFonts w:asciiTheme="majorHAnsi" w:hAnsiTheme="majorHAnsi"/>
          <w:sz w:val="22"/>
          <w:szCs w:val="22"/>
        </w:rPr>
        <w:br/>
      </w:r>
      <w:r w:rsidRPr="000F4453">
        <w:rPr>
          <w:rFonts w:asciiTheme="majorHAnsi" w:hAnsiTheme="majorHAnsi"/>
          <w:sz w:val="22"/>
          <w:szCs w:val="22"/>
        </w:rPr>
        <w:t>za naruszenie w trakcie realizacji robót, norm i przepisów wskazanych w ust.2.</w:t>
      </w:r>
    </w:p>
    <w:p w14:paraId="175A30E6" w14:textId="1414657D" w:rsidR="0055076E" w:rsidRPr="000F4453" w:rsidRDefault="00991E07" w:rsidP="00184A8E">
      <w:pPr>
        <w:pStyle w:val="Akapitzlist"/>
        <w:numPr>
          <w:ilvl w:val="0"/>
          <w:numId w:val="59"/>
        </w:numPr>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t xml:space="preserve">Przedstawienie przez Wykonawcę certyfikatów, deklaracji zgodności i atestów </w:t>
      </w:r>
      <w:r w:rsidR="00FE202C">
        <w:rPr>
          <w:rFonts w:asciiTheme="majorHAnsi" w:hAnsiTheme="majorHAnsi"/>
          <w:sz w:val="22"/>
          <w:szCs w:val="22"/>
          <w:lang w:eastAsia="pl-PL"/>
        </w:rPr>
        <w:br/>
      </w:r>
      <w:r w:rsidRPr="000F4453">
        <w:rPr>
          <w:rFonts w:asciiTheme="majorHAnsi" w:hAnsiTheme="majorHAnsi"/>
          <w:sz w:val="22"/>
          <w:szCs w:val="22"/>
          <w:lang w:eastAsia="pl-PL"/>
        </w:rPr>
        <w:t xml:space="preserve">lub wykonanie badań jakościowych nie zwalnia Wykonawcy z odpowiedzialności </w:t>
      </w:r>
      <w:r w:rsidR="00FE202C">
        <w:rPr>
          <w:rFonts w:asciiTheme="majorHAnsi" w:hAnsiTheme="majorHAnsi"/>
          <w:sz w:val="22"/>
          <w:szCs w:val="22"/>
          <w:lang w:eastAsia="pl-PL"/>
        </w:rPr>
        <w:br/>
      </w:r>
      <w:r w:rsidRPr="000F4453">
        <w:rPr>
          <w:rFonts w:asciiTheme="majorHAnsi" w:hAnsiTheme="majorHAnsi"/>
          <w:sz w:val="22"/>
          <w:szCs w:val="22"/>
          <w:lang w:eastAsia="pl-PL"/>
        </w:rPr>
        <w:t>za niewłaściwą, jakość materiałów/urządzeń i nienależyte wykonanie robót lub przedmiotu umowy.</w:t>
      </w:r>
    </w:p>
    <w:p w14:paraId="7A12A238" w14:textId="77777777" w:rsidR="0055076E" w:rsidRPr="000F4453" w:rsidRDefault="00991E07" w:rsidP="00184A8E">
      <w:pPr>
        <w:pStyle w:val="Akapitzlist"/>
        <w:numPr>
          <w:ilvl w:val="0"/>
          <w:numId w:val="59"/>
        </w:numPr>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t>Wykonawca ponosi wszelkie koszty związane z wykonaniem obowiązków nałożonych na niego w umowie, w przepisach prawa oraz wyłączną i pełną odpowiedzialność za skutki ich niewykonania lub nienależytego wykonania wobec Zamawiającego oraz osób trzecich.</w:t>
      </w:r>
    </w:p>
    <w:p w14:paraId="37E6472A" w14:textId="41BA3DEE" w:rsidR="0055076E" w:rsidRPr="000F4453" w:rsidRDefault="00991E07" w:rsidP="00184A8E">
      <w:pPr>
        <w:pStyle w:val="Akapitzlist"/>
        <w:numPr>
          <w:ilvl w:val="0"/>
          <w:numId w:val="59"/>
        </w:numPr>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t xml:space="preserve">Wykonawca zobowiązany jest do posiadania przez cały okres realizacji zamówienia </w:t>
      </w:r>
      <w:r w:rsidR="00FE202C">
        <w:rPr>
          <w:rFonts w:asciiTheme="majorHAnsi" w:hAnsiTheme="majorHAnsi"/>
          <w:sz w:val="22"/>
          <w:szCs w:val="22"/>
          <w:lang w:eastAsia="pl-PL"/>
        </w:rPr>
        <w:br/>
      </w:r>
      <w:r w:rsidRPr="000F4453">
        <w:rPr>
          <w:rFonts w:asciiTheme="majorHAnsi" w:hAnsiTheme="majorHAnsi"/>
          <w:sz w:val="22"/>
          <w:szCs w:val="22"/>
          <w:lang w:eastAsia="pl-PL"/>
        </w:rPr>
        <w:t xml:space="preserve">(tj. od dnia zawarcia umowy do dnia końcowego odbioru robót) polisy odpowiedzialności cywilnej z tytułu prowadzonej działalności na sumę ubezpieczenia nie mniejszą </w:t>
      </w:r>
      <w:r w:rsidR="00FE202C">
        <w:rPr>
          <w:rFonts w:asciiTheme="majorHAnsi" w:hAnsiTheme="majorHAnsi"/>
          <w:sz w:val="22"/>
          <w:szCs w:val="22"/>
          <w:lang w:eastAsia="pl-PL"/>
        </w:rPr>
        <w:br/>
      </w:r>
      <w:r w:rsidRPr="000F4453">
        <w:rPr>
          <w:rFonts w:asciiTheme="majorHAnsi" w:hAnsiTheme="majorHAnsi"/>
          <w:sz w:val="22"/>
          <w:szCs w:val="22"/>
          <w:lang w:eastAsia="pl-PL"/>
        </w:rPr>
        <w:t>niż wartość realizowanego zamówienia. Niedopełnienie powyższego stanowi ryzyko Wykonawcy i nie powoduje zwolnienia Wykonawcy z jakiejkolwiek</w:t>
      </w:r>
      <w:r w:rsidR="00FE202C">
        <w:rPr>
          <w:rFonts w:asciiTheme="majorHAnsi" w:hAnsiTheme="majorHAnsi"/>
          <w:sz w:val="22"/>
          <w:szCs w:val="22"/>
          <w:lang w:eastAsia="pl-PL"/>
        </w:rPr>
        <w:t xml:space="preserve"> </w:t>
      </w:r>
      <w:r w:rsidRPr="000F4453">
        <w:rPr>
          <w:rFonts w:asciiTheme="majorHAnsi" w:hAnsiTheme="majorHAnsi"/>
          <w:sz w:val="22"/>
          <w:szCs w:val="22"/>
          <w:lang w:eastAsia="pl-PL"/>
        </w:rPr>
        <w:t>odpowiedzialności.</w:t>
      </w:r>
    </w:p>
    <w:p w14:paraId="1844E3D0" w14:textId="4A11A826" w:rsidR="0055076E" w:rsidRPr="000F4453" w:rsidRDefault="00991E07" w:rsidP="00184A8E">
      <w:pPr>
        <w:pStyle w:val="Akapitzlist"/>
        <w:numPr>
          <w:ilvl w:val="0"/>
          <w:numId w:val="59"/>
        </w:numPr>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t xml:space="preserve">Wykonawca zapewnia, że posiada odpowiednie zasoby i przygotowanie techniczne </w:t>
      </w:r>
      <w:r w:rsidR="00FE202C">
        <w:rPr>
          <w:rFonts w:asciiTheme="majorHAnsi" w:hAnsiTheme="majorHAnsi"/>
          <w:sz w:val="22"/>
          <w:szCs w:val="22"/>
          <w:lang w:eastAsia="pl-PL"/>
        </w:rPr>
        <w:br/>
      </w:r>
      <w:r w:rsidRPr="000F4453">
        <w:rPr>
          <w:rFonts w:asciiTheme="majorHAnsi" w:hAnsiTheme="majorHAnsi"/>
          <w:sz w:val="22"/>
          <w:szCs w:val="22"/>
          <w:lang w:eastAsia="pl-PL"/>
        </w:rPr>
        <w:t xml:space="preserve">oraz ma dostęp do niezbędnego sprzętu, który pozwoli na zrealizowanie w terminie umownym przedmiotu umowy, zgodnie z obowiązującymi przepisami, normami </w:t>
      </w:r>
      <w:r w:rsidR="00FE202C">
        <w:rPr>
          <w:rFonts w:asciiTheme="majorHAnsi" w:hAnsiTheme="majorHAnsi"/>
          <w:sz w:val="22"/>
          <w:szCs w:val="22"/>
          <w:lang w:eastAsia="pl-PL"/>
        </w:rPr>
        <w:br/>
      </w:r>
      <w:r w:rsidRPr="000F4453">
        <w:rPr>
          <w:rFonts w:asciiTheme="majorHAnsi" w:hAnsiTheme="majorHAnsi"/>
          <w:sz w:val="22"/>
          <w:szCs w:val="22"/>
          <w:lang w:eastAsia="pl-PL"/>
        </w:rPr>
        <w:t>oraz zasadami wiedzy technicznej i sztuki budowlanej, z materiałów odpowiadającym wymogom wyrobów dopuszczonych do obrotu i </w:t>
      </w:r>
      <w:r w:rsidR="00FE202C" w:rsidRPr="000F4453">
        <w:rPr>
          <w:rFonts w:asciiTheme="majorHAnsi" w:hAnsiTheme="majorHAnsi"/>
          <w:sz w:val="22"/>
          <w:szCs w:val="22"/>
          <w:lang w:eastAsia="pl-PL"/>
        </w:rPr>
        <w:t>stosowania w</w:t>
      </w:r>
      <w:r w:rsidRPr="000F4453">
        <w:rPr>
          <w:rFonts w:asciiTheme="majorHAnsi" w:hAnsiTheme="majorHAnsi"/>
          <w:sz w:val="22"/>
          <w:szCs w:val="22"/>
          <w:lang w:eastAsia="pl-PL"/>
        </w:rPr>
        <w:t xml:space="preserve"> budownictwie.</w:t>
      </w:r>
    </w:p>
    <w:p w14:paraId="25E455F7" w14:textId="226CA567" w:rsidR="0055076E" w:rsidRPr="000F4453" w:rsidRDefault="00991E07" w:rsidP="00184A8E">
      <w:pPr>
        <w:pStyle w:val="Akapitzlist"/>
        <w:numPr>
          <w:ilvl w:val="0"/>
          <w:numId w:val="59"/>
        </w:numPr>
        <w:spacing w:before="0" w:after="0" w:line="240" w:lineRule="auto"/>
        <w:rPr>
          <w:rFonts w:asciiTheme="majorHAnsi" w:hAnsiTheme="majorHAnsi"/>
          <w:sz w:val="22"/>
          <w:szCs w:val="22"/>
          <w:lang w:eastAsia="pl-PL"/>
        </w:rPr>
      </w:pPr>
      <w:r w:rsidRPr="000F4453">
        <w:rPr>
          <w:rFonts w:asciiTheme="majorHAnsi" w:hAnsiTheme="majorHAnsi"/>
          <w:sz w:val="22"/>
          <w:szCs w:val="22"/>
          <w:lang w:eastAsia="pl-PL"/>
        </w:rPr>
        <w:t xml:space="preserve">Wykonawca zobowiązany jest w ramach wynagrodzenia umownego do dokonania wszelkich czynności, obowiązków wynikających z niniejszej umowy oraz z innych przepisów, norm oraz zasad wiedzy technicznej i sztuki budowlanej, dotyczących </w:t>
      </w:r>
      <w:r w:rsidR="00FE202C">
        <w:rPr>
          <w:rFonts w:asciiTheme="majorHAnsi" w:hAnsiTheme="majorHAnsi"/>
          <w:sz w:val="22"/>
          <w:szCs w:val="22"/>
          <w:lang w:eastAsia="pl-PL"/>
        </w:rPr>
        <w:br/>
      </w:r>
      <w:r w:rsidRPr="000F4453">
        <w:rPr>
          <w:rFonts w:asciiTheme="majorHAnsi" w:hAnsiTheme="majorHAnsi"/>
          <w:sz w:val="22"/>
          <w:szCs w:val="22"/>
          <w:lang w:eastAsia="pl-PL"/>
        </w:rPr>
        <w:t>lub związanych z niniejszym zamówieniem, bez prawa żądania dodatkowego wynagrodzenia.</w:t>
      </w:r>
    </w:p>
    <w:p w14:paraId="43C2AF6F" w14:textId="7E605282" w:rsidR="00394897" w:rsidRPr="000F4453" w:rsidRDefault="00991E07" w:rsidP="00184A8E">
      <w:pPr>
        <w:pStyle w:val="Akapitzlist"/>
        <w:numPr>
          <w:ilvl w:val="0"/>
          <w:numId w:val="59"/>
        </w:numPr>
        <w:spacing w:before="0" w:after="0" w:line="240" w:lineRule="auto"/>
        <w:rPr>
          <w:rFonts w:asciiTheme="majorHAnsi" w:hAnsiTheme="majorHAnsi"/>
          <w:sz w:val="22"/>
          <w:szCs w:val="22"/>
          <w:lang w:eastAsia="pl-PL"/>
        </w:rPr>
      </w:pPr>
      <w:r w:rsidRPr="000F4453">
        <w:rPr>
          <w:rFonts w:asciiTheme="majorHAnsi" w:hAnsiTheme="majorHAnsi"/>
          <w:sz w:val="22"/>
          <w:szCs w:val="22"/>
        </w:rPr>
        <w:t>Wykonawca zobowiązany jest do umożliwienia wglądu, Zamawiającemu oraz wszelkim instytucjom kontrolującym, do wszelkich dokumentów związanych z realizowanym zamówieniem, w </w:t>
      </w:r>
      <w:r w:rsidR="00FE202C" w:rsidRPr="000F4453">
        <w:rPr>
          <w:rFonts w:asciiTheme="majorHAnsi" w:hAnsiTheme="majorHAnsi"/>
          <w:sz w:val="22"/>
          <w:szCs w:val="22"/>
        </w:rPr>
        <w:t>tym do</w:t>
      </w:r>
      <w:r w:rsidRPr="000F4453">
        <w:rPr>
          <w:rFonts w:asciiTheme="majorHAnsi" w:hAnsiTheme="majorHAnsi"/>
          <w:sz w:val="22"/>
          <w:szCs w:val="22"/>
        </w:rPr>
        <w:t xml:space="preserve"> dokumentów finansowych Wykonawcy.</w:t>
      </w:r>
      <w:bookmarkStart w:id="3" w:name="_Hlk163471666"/>
    </w:p>
    <w:p w14:paraId="1ED112D6" w14:textId="3E22A175" w:rsidR="00394897" w:rsidRPr="000F4453" w:rsidRDefault="00991E07" w:rsidP="00184A8E">
      <w:pPr>
        <w:pStyle w:val="Akapitzlist"/>
        <w:numPr>
          <w:ilvl w:val="0"/>
          <w:numId w:val="61"/>
        </w:numPr>
        <w:spacing w:before="0" w:after="0" w:line="240" w:lineRule="auto"/>
        <w:rPr>
          <w:rFonts w:asciiTheme="majorHAnsi" w:eastAsia="Times New Roman" w:hAnsiTheme="majorHAnsi"/>
          <w:sz w:val="22"/>
          <w:szCs w:val="22"/>
        </w:rPr>
      </w:pPr>
      <w:bookmarkStart w:id="4" w:name="_Hlk167442387"/>
      <w:bookmarkEnd w:id="3"/>
      <w:r w:rsidRPr="000F4453">
        <w:rPr>
          <w:rFonts w:asciiTheme="majorHAnsi" w:eastAsia="Times New Roman" w:hAnsiTheme="majorHAnsi"/>
          <w:kern w:val="22"/>
          <w:sz w:val="22"/>
          <w:szCs w:val="22"/>
          <w:lang w:eastAsia="pl-PL"/>
        </w:rPr>
        <w:t>Zamówienie obejmuje również zakres</w:t>
      </w:r>
      <w:r w:rsidRPr="000F4453">
        <w:rPr>
          <w:rFonts w:asciiTheme="majorHAnsi" w:eastAsia="Times New Roman" w:hAnsiTheme="majorHAnsi"/>
          <w:sz w:val="22"/>
          <w:szCs w:val="22"/>
        </w:rPr>
        <w:t xml:space="preserve"> wg pozostałych postanowień umowy </w:t>
      </w:r>
      <w:r w:rsidR="00FE202C">
        <w:rPr>
          <w:rFonts w:asciiTheme="majorHAnsi" w:eastAsia="Times New Roman" w:hAnsiTheme="majorHAnsi"/>
          <w:sz w:val="22"/>
          <w:szCs w:val="22"/>
        </w:rPr>
        <w:br/>
      </w:r>
      <w:r w:rsidRPr="000F4453">
        <w:rPr>
          <w:rFonts w:asciiTheme="majorHAnsi" w:eastAsia="Times New Roman" w:hAnsiTheme="majorHAnsi"/>
          <w:sz w:val="22"/>
          <w:szCs w:val="22"/>
        </w:rPr>
        <w:t xml:space="preserve">lub postępowania lub z nich wynikający, w tym: ujęty </w:t>
      </w:r>
      <w:r w:rsidRPr="000F4453">
        <w:rPr>
          <w:rFonts w:asciiTheme="majorHAnsi" w:eastAsia="Times New Roman" w:hAnsiTheme="majorHAnsi"/>
          <w:kern w:val="22"/>
          <w:sz w:val="22"/>
          <w:szCs w:val="22"/>
          <w:lang w:eastAsia="pl-PL"/>
        </w:rPr>
        <w:t xml:space="preserve">w: </w:t>
      </w:r>
      <w:bookmarkStart w:id="5" w:name="_Hlk166825849"/>
      <w:r w:rsidRPr="000F4453">
        <w:rPr>
          <w:rFonts w:asciiTheme="majorHAnsi" w:eastAsia="Times New Roman" w:hAnsiTheme="majorHAnsi"/>
          <w:kern w:val="22"/>
          <w:sz w:val="22"/>
          <w:szCs w:val="22"/>
          <w:lang w:eastAsia="pl-PL"/>
        </w:rPr>
        <w:t xml:space="preserve">umowie, dokumentach </w:t>
      </w:r>
      <w:r w:rsidR="00FE202C">
        <w:rPr>
          <w:rFonts w:asciiTheme="majorHAnsi" w:eastAsia="Times New Roman" w:hAnsiTheme="majorHAnsi"/>
          <w:kern w:val="22"/>
          <w:sz w:val="22"/>
          <w:szCs w:val="22"/>
          <w:lang w:eastAsia="pl-PL"/>
        </w:rPr>
        <w:br/>
      </w:r>
      <w:r w:rsidRPr="000F4453">
        <w:rPr>
          <w:rFonts w:asciiTheme="majorHAnsi" w:eastAsia="Times New Roman" w:hAnsiTheme="majorHAnsi"/>
          <w:kern w:val="22"/>
          <w:sz w:val="22"/>
          <w:szCs w:val="22"/>
          <w:lang w:eastAsia="pl-PL"/>
        </w:rPr>
        <w:t>jej towarzyszących, dokumentacji postępowania, dokumentach towarzyszących</w:t>
      </w:r>
      <w:bookmarkEnd w:id="5"/>
      <w:r w:rsidRPr="000F4453">
        <w:rPr>
          <w:rFonts w:asciiTheme="majorHAnsi" w:eastAsia="Times New Roman" w:hAnsiTheme="majorHAnsi"/>
          <w:kern w:val="22"/>
          <w:sz w:val="22"/>
          <w:szCs w:val="22"/>
          <w:lang w:eastAsia="pl-PL"/>
        </w:rPr>
        <w:t xml:space="preserve">, </w:t>
      </w:r>
      <w:r w:rsidR="00FE202C">
        <w:rPr>
          <w:rFonts w:asciiTheme="majorHAnsi" w:eastAsia="Times New Roman" w:hAnsiTheme="majorHAnsi"/>
          <w:kern w:val="22"/>
          <w:sz w:val="22"/>
          <w:szCs w:val="22"/>
          <w:lang w:eastAsia="pl-PL"/>
        </w:rPr>
        <w:br/>
      </w:r>
      <w:r w:rsidRPr="000F4453">
        <w:rPr>
          <w:rFonts w:asciiTheme="majorHAnsi" w:eastAsia="Times New Roman" w:hAnsiTheme="majorHAnsi"/>
          <w:kern w:val="22"/>
          <w:sz w:val="22"/>
          <w:szCs w:val="22"/>
          <w:lang w:eastAsia="pl-PL"/>
        </w:rPr>
        <w:t>lub wynikający z przepisów prawa.</w:t>
      </w:r>
    </w:p>
    <w:bookmarkEnd w:id="4"/>
    <w:p w14:paraId="55CC6997" w14:textId="5198D1DB"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 xml:space="preserve">Dla potrzeb wyceny i późniejszej realizacji udostępniana SWZ i dokumentacja musi być przez Wykonawcę rozpatrywana łącznie i kompleksowo. Wykonawca zobowiązany jest do kompleksowego zrealizowania zamówienia w zakresie wszystkich prac wynikających z w/w opracowań, w tym także rozbiórkowych, związanych z utylizacją materiałów </w:t>
      </w:r>
      <w:r w:rsidR="00FE202C">
        <w:rPr>
          <w:rFonts w:asciiTheme="majorHAnsi" w:hAnsiTheme="majorHAnsi"/>
          <w:sz w:val="22"/>
          <w:szCs w:val="22"/>
        </w:rPr>
        <w:br/>
      </w:r>
      <w:r w:rsidRPr="000F4453">
        <w:rPr>
          <w:rFonts w:asciiTheme="majorHAnsi" w:hAnsiTheme="majorHAnsi"/>
          <w:sz w:val="22"/>
          <w:szCs w:val="22"/>
        </w:rPr>
        <w:t>z rozbiórki zgodnie z obowiązującymi przepisami.</w:t>
      </w:r>
    </w:p>
    <w:p w14:paraId="1DFBBB7F" w14:textId="4085F3E5"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Wykonawca zobowiązany jest do kompleksowego zrealizowania zamówienia w zakresie wszystkich prac wynikających z SWZ</w:t>
      </w:r>
      <w:r w:rsidR="00E14EB3" w:rsidRPr="000F4453">
        <w:rPr>
          <w:rFonts w:asciiTheme="majorHAnsi" w:hAnsiTheme="majorHAnsi"/>
          <w:sz w:val="22"/>
          <w:szCs w:val="22"/>
        </w:rPr>
        <w:t xml:space="preserve"> i załączników</w:t>
      </w:r>
      <w:r w:rsidRPr="000F4453">
        <w:rPr>
          <w:rFonts w:asciiTheme="majorHAnsi" w:hAnsiTheme="majorHAnsi"/>
          <w:sz w:val="22"/>
          <w:szCs w:val="22"/>
        </w:rPr>
        <w:t xml:space="preserve">, w tym także niezbędne </w:t>
      </w:r>
      <w:r w:rsidR="00FE202C" w:rsidRPr="000F4453">
        <w:rPr>
          <w:rFonts w:asciiTheme="majorHAnsi" w:hAnsiTheme="majorHAnsi"/>
          <w:sz w:val="22"/>
          <w:szCs w:val="22"/>
        </w:rPr>
        <w:t>demontaże, wszelkie</w:t>
      </w:r>
      <w:r w:rsidRPr="000F4453">
        <w:rPr>
          <w:rFonts w:asciiTheme="majorHAnsi" w:hAnsiTheme="majorHAnsi"/>
          <w:sz w:val="22"/>
          <w:szCs w:val="22"/>
        </w:rPr>
        <w:t xml:space="preserve"> prace towarzyszące, zabezpieczające, odtworzeniowe, związane także </w:t>
      </w:r>
      <w:r w:rsidR="00FE202C">
        <w:rPr>
          <w:rFonts w:asciiTheme="majorHAnsi" w:hAnsiTheme="majorHAnsi"/>
          <w:sz w:val="22"/>
          <w:szCs w:val="22"/>
        </w:rPr>
        <w:br/>
      </w:r>
      <w:r w:rsidRPr="000F4453">
        <w:rPr>
          <w:rFonts w:asciiTheme="majorHAnsi" w:hAnsiTheme="majorHAnsi"/>
          <w:sz w:val="22"/>
          <w:szCs w:val="22"/>
        </w:rPr>
        <w:t xml:space="preserve">z utylizacją materiałów z demontaży, zgodnie z obowiązującymi przepisami. </w:t>
      </w:r>
    </w:p>
    <w:p w14:paraId="5D54B15B" w14:textId="5816B834" w:rsidR="00394897" w:rsidRPr="000F4453" w:rsidRDefault="00991E07" w:rsidP="00184A8E">
      <w:pPr>
        <w:numPr>
          <w:ilvl w:val="0"/>
          <w:numId w:val="61"/>
        </w:numPr>
        <w:contextualSpacing/>
        <w:jc w:val="both"/>
        <w:rPr>
          <w:rFonts w:asciiTheme="majorHAnsi" w:hAnsiTheme="majorHAnsi"/>
          <w:sz w:val="22"/>
          <w:szCs w:val="22"/>
        </w:rPr>
      </w:pPr>
      <w:bookmarkStart w:id="6" w:name="_Hlk165544598"/>
      <w:r w:rsidRPr="000F4453">
        <w:rPr>
          <w:rFonts w:asciiTheme="majorHAnsi" w:hAnsiTheme="majorHAnsi"/>
          <w:sz w:val="22"/>
          <w:szCs w:val="22"/>
        </w:rPr>
        <w:t>Zamawiający zastrzega, że udostępnion</w:t>
      </w:r>
      <w:r w:rsidR="00E14EB3" w:rsidRPr="000F4453">
        <w:rPr>
          <w:rFonts w:asciiTheme="majorHAnsi" w:hAnsiTheme="majorHAnsi"/>
          <w:sz w:val="22"/>
          <w:szCs w:val="22"/>
        </w:rPr>
        <w:t>e</w:t>
      </w:r>
      <w:r w:rsidRPr="000F4453">
        <w:rPr>
          <w:rFonts w:asciiTheme="majorHAnsi" w:hAnsiTheme="majorHAnsi"/>
          <w:sz w:val="22"/>
          <w:szCs w:val="22"/>
        </w:rPr>
        <w:t xml:space="preserve"> przez Zamawiającego przedmiar</w:t>
      </w:r>
      <w:r w:rsidR="00E14EB3" w:rsidRPr="000F4453">
        <w:rPr>
          <w:rFonts w:asciiTheme="majorHAnsi" w:hAnsiTheme="majorHAnsi"/>
          <w:sz w:val="22"/>
          <w:szCs w:val="22"/>
        </w:rPr>
        <w:t>y</w:t>
      </w:r>
      <w:r w:rsidRPr="000F4453">
        <w:rPr>
          <w:rFonts w:asciiTheme="majorHAnsi" w:hAnsiTheme="majorHAnsi"/>
          <w:sz w:val="22"/>
          <w:szCs w:val="22"/>
        </w:rPr>
        <w:t xml:space="preserve"> robót nie </w:t>
      </w:r>
      <w:r w:rsidR="00FE202C">
        <w:rPr>
          <w:rFonts w:asciiTheme="majorHAnsi" w:hAnsiTheme="majorHAnsi"/>
          <w:sz w:val="22"/>
          <w:szCs w:val="22"/>
        </w:rPr>
        <w:br/>
      </w:r>
      <w:r w:rsidR="00E14EB3" w:rsidRPr="000F4453">
        <w:rPr>
          <w:rFonts w:asciiTheme="majorHAnsi" w:hAnsiTheme="majorHAnsi"/>
          <w:sz w:val="22"/>
          <w:szCs w:val="22"/>
        </w:rPr>
        <w:t>są</w:t>
      </w:r>
      <w:r w:rsidRPr="000F4453">
        <w:rPr>
          <w:rFonts w:asciiTheme="majorHAnsi" w:hAnsiTheme="majorHAnsi"/>
          <w:sz w:val="22"/>
          <w:szCs w:val="22"/>
        </w:rPr>
        <w:t xml:space="preserve"> jedynym i wyłącznym elementem dla dokonania wyceny przez Wykonawcę. Zastrzega się również, że w przypadku wystąpienia elementu w przedmiarze udostępnionym przez Zamawiającego i jego braku w pozostałych dokumentach, w obowiązku Wykonawcy </w:t>
      </w:r>
      <w:r w:rsidR="00FE202C">
        <w:rPr>
          <w:rFonts w:asciiTheme="majorHAnsi" w:hAnsiTheme="majorHAnsi"/>
          <w:sz w:val="22"/>
          <w:szCs w:val="22"/>
        </w:rPr>
        <w:br/>
      </w:r>
      <w:r w:rsidRPr="000F4453">
        <w:rPr>
          <w:rFonts w:asciiTheme="majorHAnsi" w:hAnsiTheme="majorHAnsi"/>
          <w:sz w:val="22"/>
          <w:szCs w:val="22"/>
        </w:rPr>
        <w:t>jest wykonanie elementu wynikającego z tego przedmiaru.</w:t>
      </w:r>
    </w:p>
    <w:p w14:paraId="1524CF12" w14:textId="7AA58C50" w:rsidR="00394897" w:rsidRPr="000F4453" w:rsidRDefault="00991E07" w:rsidP="00184A8E">
      <w:pPr>
        <w:numPr>
          <w:ilvl w:val="0"/>
          <w:numId w:val="61"/>
        </w:numPr>
        <w:contextualSpacing/>
        <w:jc w:val="both"/>
        <w:rPr>
          <w:rFonts w:asciiTheme="majorHAnsi" w:hAnsiTheme="majorHAnsi"/>
          <w:sz w:val="22"/>
          <w:szCs w:val="22"/>
        </w:rPr>
      </w:pPr>
      <w:bookmarkStart w:id="7" w:name="_Hlk165543484"/>
      <w:bookmarkEnd w:id="6"/>
      <w:r w:rsidRPr="000F4453">
        <w:rPr>
          <w:rFonts w:asciiTheme="majorHAnsi" w:hAnsiTheme="majorHAnsi"/>
          <w:sz w:val="22"/>
          <w:szCs w:val="22"/>
        </w:rPr>
        <w:lastRenderedPageBreak/>
        <w:t>Zakres robót przedstawiony w udostępniony</w:t>
      </w:r>
      <w:r w:rsidR="002C3B28" w:rsidRPr="000F4453">
        <w:rPr>
          <w:rFonts w:asciiTheme="majorHAnsi" w:hAnsiTheme="majorHAnsi"/>
          <w:sz w:val="22"/>
          <w:szCs w:val="22"/>
        </w:rPr>
        <w:t>ch</w:t>
      </w:r>
      <w:r w:rsidRPr="000F4453">
        <w:rPr>
          <w:rFonts w:asciiTheme="majorHAnsi" w:hAnsiTheme="majorHAnsi"/>
          <w:sz w:val="22"/>
          <w:szCs w:val="22"/>
        </w:rPr>
        <w:t xml:space="preserve"> przedmiar</w:t>
      </w:r>
      <w:r w:rsidR="002C3B28" w:rsidRPr="000F4453">
        <w:rPr>
          <w:rFonts w:asciiTheme="majorHAnsi" w:hAnsiTheme="majorHAnsi"/>
          <w:sz w:val="22"/>
          <w:szCs w:val="22"/>
        </w:rPr>
        <w:t>ach</w:t>
      </w:r>
      <w:r w:rsidRPr="000F4453">
        <w:rPr>
          <w:rFonts w:asciiTheme="majorHAnsi" w:hAnsiTheme="majorHAnsi"/>
          <w:sz w:val="22"/>
          <w:szCs w:val="22"/>
        </w:rPr>
        <w:t xml:space="preserve"> robót </w:t>
      </w:r>
      <w:bookmarkEnd w:id="7"/>
      <w:r w:rsidRPr="000F4453">
        <w:rPr>
          <w:rFonts w:asciiTheme="majorHAnsi" w:hAnsiTheme="majorHAnsi"/>
          <w:sz w:val="22"/>
          <w:szCs w:val="22"/>
        </w:rPr>
        <w:t xml:space="preserve">nie zwalnia Wykonawcy z określenia ilości i rodzaju robót we własnym zakresie, a wskazane </w:t>
      </w:r>
      <w:r w:rsidR="00FE202C">
        <w:rPr>
          <w:rFonts w:asciiTheme="majorHAnsi" w:hAnsiTheme="majorHAnsi"/>
          <w:sz w:val="22"/>
          <w:szCs w:val="22"/>
        </w:rPr>
        <w:br/>
      </w:r>
      <w:r w:rsidRPr="000F4453">
        <w:rPr>
          <w:rFonts w:asciiTheme="majorHAnsi" w:hAnsiTheme="majorHAnsi"/>
          <w:sz w:val="22"/>
          <w:szCs w:val="22"/>
        </w:rPr>
        <w:t>w powyższym opisie wielkości stanowią oszacowanie Zamawiającego i nie zwalniają Wykonawcy z konieczności weryfikacji i kalkulacji rzeczywistej ilości i rodzaju materiałów i prac.</w:t>
      </w:r>
    </w:p>
    <w:p w14:paraId="4028A54E" w14:textId="3C04C8B5"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Zakres robót przedstawiony w udostępniony</w:t>
      </w:r>
      <w:r w:rsidR="002C3B28" w:rsidRPr="000F4453">
        <w:rPr>
          <w:rFonts w:asciiTheme="majorHAnsi" w:hAnsiTheme="majorHAnsi"/>
          <w:sz w:val="22"/>
          <w:szCs w:val="22"/>
        </w:rPr>
        <w:t>ch</w:t>
      </w:r>
      <w:r w:rsidRPr="000F4453">
        <w:rPr>
          <w:rFonts w:asciiTheme="majorHAnsi" w:hAnsiTheme="majorHAnsi"/>
          <w:sz w:val="22"/>
          <w:szCs w:val="22"/>
        </w:rPr>
        <w:t xml:space="preserve"> przedmiar</w:t>
      </w:r>
      <w:r w:rsidR="002C3B28" w:rsidRPr="000F4453">
        <w:rPr>
          <w:rFonts w:asciiTheme="majorHAnsi" w:hAnsiTheme="majorHAnsi"/>
          <w:sz w:val="22"/>
          <w:szCs w:val="22"/>
        </w:rPr>
        <w:t>ach</w:t>
      </w:r>
      <w:r w:rsidRPr="000F4453">
        <w:rPr>
          <w:rFonts w:asciiTheme="majorHAnsi" w:hAnsiTheme="majorHAnsi"/>
          <w:sz w:val="22"/>
          <w:szCs w:val="22"/>
        </w:rPr>
        <w:t xml:space="preserve"> robót jest obligatoryjny </w:t>
      </w:r>
      <w:r w:rsidR="00FE202C">
        <w:rPr>
          <w:rFonts w:asciiTheme="majorHAnsi" w:hAnsiTheme="majorHAnsi"/>
          <w:sz w:val="22"/>
          <w:szCs w:val="22"/>
        </w:rPr>
        <w:br/>
      </w:r>
      <w:r w:rsidRPr="000F4453">
        <w:rPr>
          <w:rFonts w:asciiTheme="majorHAnsi" w:hAnsiTheme="majorHAnsi"/>
          <w:sz w:val="22"/>
          <w:szCs w:val="22"/>
        </w:rPr>
        <w:t>do wykonania.</w:t>
      </w:r>
    </w:p>
    <w:p w14:paraId="725A6AEA" w14:textId="77777777"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 xml:space="preserve">Wykonawca ma obowiązek zapoznać się dokładnie z w/w dokumentacją oraz całą SWZ wraz z jej załącznikami. </w:t>
      </w:r>
    </w:p>
    <w:p w14:paraId="11C47B16" w14:textId="4502AD2B" w:rsidR="00394897" w:rsidRPr="000F4453" w:rsidRDefault="00991E07" w:rsidP="00184A8E">
      <w:pPr>
        <w:numPr>
          <w:ilvl w:val="0"/>
          <w:numId w:val="61"/>
        </w:numPr>
        <w:ind w:left="709"/>
        <w:contextualSpacing/>
        <w:jc w:val="both"/>
        <w:rPr>
          <w:rFonts w:asciiTheme="majorHAnsi" w:hAnsiTheme="majorHAnsi"/>
          <w:sz w:val="22"/>
          <w:szCs w:val="22"/>
        </w:rPr>
      </w:pPr>
      <w:r w:rsidRPr="000F4453">
        <w:rPr>
          <w:rFonts w:asciiTheme="majorHAnsi" w:hAnsiTheme="majorHAnsi"/>
          <w:sz w:val="22"/>
          <w:szCs w:val="22"/>
        </w:rPr>
        <w:t xml:space="preserve">Wykonawca zobowiązany jest do uzyskania na swoją odpowiedzialność, koszt i ryzyko, </w:t>
      </w:r>
      <w:r w:rsidR="00FE202C" w:rsidRPr="000F4453">
        <w:rPr>
          <w:rFonts w:asciiTheme="majorHAnsi" w:hAnsiTheme="majorHAnsi"/>
          <w:sz w:val="22"/>
          <w:szCs w:val="22"/>
        </w:rPr>
        <w:t>wszelkich informacji</w:t>
      </w:r>
      <w:r w:rsidRPr="000F4453">
        <w:rPr>
          <w:rFonts w:asciiTheme="majorHAnsi" w:hAnsiTheme="majorHAnsi"/>
          <w:sz w:val="22"/>
          <w:szCs w:val="22"/>
        </w:rPr>
        <w:t xml:space="preserve">, które mogą </w:t>
      </w:r>
      <w:proofErr w:type="gramStart"/>
      <w:r w:rsidRPr="000F4453">
        <w:rPr>
          <w:rFonts w:asciiTheme="majorHAnsi" w:hAnsiTheme="majorHAnsi"/>
          <w:sz w:val="22"/>
          <w:szCs w:val="22"/>
        </w:rPr>
        <w:t>być  konieczne</w:t>
      </w:r>
      <w:proofErr w:type="gramEnd"/>
      <w:r w:rsidRPr="000F4453">
        <w:rPr>
          <w:rFonts w:asciiTheme="majorHAnsi" w:hAnsiTheme="majorHAnsi"/>
          <w:sz w:val="22"/>
          <w:szCs w:val="22"/>
        </w:rPr>
        <w:t xml:space="preserve"> lub pomocne do przygotowania rzetelnej oferty cenowej i późniejszej realizacji niniejszego zamówienia.</w:t>
      </w:r>
    </w:p>
    <w:p w14:paraId="39B2BA02" w14:textId="0BF2BF13"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 xml:space="preserve">Wszystkie wymagania określone w dokumentach postępowania, SWZ wraz </w:t>
      </w:r>
      <w:r w:rsidR="00FE202C">
        <w:rPr>
          <w:rFonts w:asciiTheme="majorHAnsi" w:hAnsiTheme="majorHAnsi"/>
          <w:sz w:val="22"/>
          <w:szCs w:val="22"/>
        </w:rPr>
        <w:br/>
      </w:r>
      <w:r w:rsidRPr="000F4453">
        <w:rPr>
          <w:rFonts w:asciiTheme="majorHAnsi" w:hAnsiTheme="majorHAnsi"/>
          <w:sz w:val="22"/>
          <w:szCs w:val="22"/>
        </w:rPr>
        <w:t xml:space="preserve">z załącznikami, w dokumentach wskazanych powyżej, stanowią wymagania minimalne, </w:t>
      </w:r>
      <w:r w:rsidR="00FE202C">
        <w:rPr>
          <w:rFonts w:asciiTheme="majorHAnsi" w:hAnsiTheme="majorHAnsi"/>
          <w:sz w:val="22"/>
          <w:szCs w:val="22"/>
        </w:rPr>
        <w:br/>
      </w:r>
      <w:r w:rsidRPr="000F4453">
        <w:rPr>
          <w:rFonts w:asciiTheme="majorHAnsi" w:hAnsiTheme="majorHAnsi"/>
          <w:sz w:val="22"/>
          <w:szCs w:val="22"/>
        </w:rPr>
        <w:t xml:space="preserve">a ich spełnienie jest obligatoryjne. </w:t>
      </w:r>
    </w:p>
    <w:p w14:paraId="1896AF5A" w14:textId="77777777"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Wymagana jest należyta staranność przy realizacji zamówienia, rozumiana jako staranność profesjonalisty w działalności objętej przedmiotem niniejszego zamówienia.</w:t>
      </w:r>
    </w:p>
    <w:p w14:paraId="67D1D441" w14:textId="77777777"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 xml:space="preserve">Wykonawca oświadcza, że: </w:t>
      </w:r>
    </w:p>
    <w:p w14:paraId="77C8A32B" w14:textId="77777777" w:rsidR="00394897" w:rsidRPr="000F4453" w:rsidRDefault="00991E07" w:rsidP="00184A8E">
      <w:pPr>
        <w:numPr>
          <w:ilvl w:val="0"/>
          <w:numId w:val="54"/>
        </w:numPr>
        <w:contextualSpacing/>
        <w:jc w:val="both"/>
        <w:rPr>
          <w:rFonts w:asciiTheme="majorHAnsi" w:hAnsiTheme="majorHAnsi"/>
          <w:sz w:val="22"/>
          <w:szCs w:val="22"/>
        </w:rPr>
      </w:pPr>
      <w:r w:rsidRPr="000F4453">
        <w:rPr>
          <w:rFonts w:asciiTheme="majorHAnsi" w:hAnsiTheme="majorHAnsi"/>
          <w:sz w:val="22"/>
          <w:szCs w:val="22"/>
        </w:rPr>
        <w:t>zapoznał się z należytą starannością z dokumentami udostępnionymi przez Zamawiającego oraz nie wnosi do nich jakichkolwiek zastrzeżeń,</w:t>
      </w:r>
    </w:p>
    <w:p w14:paraId="6728957D" w14:textId="77777777" w:rsidR="00394897" w:rsidRPr="000F4453" w:rsidRDefault="00991E07" w:rsidP="00184A8E">
      <w:pPr>
        <w:numPr>
          <w:ilvl w:val="0"/>
          <w:numId w:val="54"/>
        </w:numPr>
        <w:contextualSpacing/>
        <w:jc w:val="both"/>
        <w:rPr>
          <w:rFonts w:asciiTheme="majorHAnsi" w:hAnsiTheme="majorHAnsi"/>
          <w:sz w:val="22"/>
          <w:szCs w:val="22"/>
        </w:rPr>
      </w:pPr>
      <w:r w:rsidRPr="000F4453">
        <w:rPr>
          <w:rFonts w:asciiTheme="majorHAnsi" w:hAnsiTheme="majorHAnsi"/>
          <w:sz w:val="22"/>
          <w:szCs w:val="22"/>
        </w:rPr>
        <w:t xml:space="preserve">szczegółowo zapoznał się z wymaganiami Zamawiającego, które uwzględnił w swojej ofercie i dokonał należytej wyceny prac, </w:t>
      </w:r>
    </w:p>
    <w:p w14:paraId="1AFBD9C5" w14:textId="590A2390" w:rsidR="00394897" w:rsidRPr="000F4453" w:rsidRDefault="00991E07" w:rsidP="00184A8E">
      <w:pPr>
        <w:numPr>
          <w:ilvl w:val="0"/>
          <w:numId w:val="54"/>
        </w:numPr>
        <w:contextualSpacing/>
        <w:jc w:val="both"/>
        <w:rPr>
          <w:rFonts w:asciiTheme="majorHAnsi" w:hAnsiTheme="majorHAnsi"/>
          <w:sz w:val="22"/>
          <w:szCs w:val="22"/>
        </w:rPr>
      </w:pPr>
      <w:r w:rsidRPr="000F4453">
        <w:rPr>
          <w:rFonts w:asciiTheme="majorHAnsi" w:hAnsiTheme="majorHAnsi"/>
          <w:sz w:val="22"/>
          <w:szCs w:val="22"/>
        </w:rPr>
        <w:t xml:space="preserve">posiada wymagane obowiązującymi przepisami uprawnienia, konieczne doświadczenie </w:t>
      </w:r>
      <w:r w:rsidR="00FE202C">
        <w:rPr>
          <w:rFonts w:asciiTheme="majorHAnsi" w:hAnsiTheme="majorHAnsi"/>
          <w:sz w:val="22"/>
          <w:szCs w:val="22"/>
        </w:rPr>
        <w:br/>
      </w:r>
      <w:r w:rsidRPr="000F4453">
        <w:rPr>
          <w:rFonts w:asciiTheme="majorHAnsi" w:hAnsiTheme="majorHAnsi"/>
          <w:sz w:val="22"/>
          <w:szCs w:val="22"/>
        </w:rPr>
        <w:t xml:space="preserve">i profesjonalne kwalifikacje do wykonania przedmiotu zamówienia, jak również dysponuje niezbędnym zapleczem technicznym i osobowym do jego zrealizowania </w:t>
      </w:r>
      <w:r w:rsidR="00FE202C">
        <w:rPr>
          <w:rFonts w:asciiTheme="majorHAnsi" w:hAnsiTheme="majorHAnsi"/>
          <w:sz w:val="22"/>
          <w:szCs w:val="22"/>
        </w:rPr>
        <w:br/>
      </w:r>
      <w:r w:rsidRPr="000F4453">
        <w:rPr>
          <w:rFonts w:asciiTheme="majorHAnsi" w:hAnsiTheme="majorHAnsi"/>
          <w:sz w:val="22"/>
          <w:szCs w:val="22"/>
        </w:rPr>
        <w:t xml:space="preserve">i oświadcza, że nie ma przeszkód do pełnego i terminowego wykonania niniejszego zamówienia. </w:t>
      </w:r>
    </w:p>
    <w:p w14:paraId="4ADE099F" w14:textId="77777777"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Wszędzie tam, gdzie przedmiot zamówienia został opisany za pomocą norm, aprobat, specyfikacji technicznych i systemów odniesienia, o których mowa w art. 101 ust. 1-3 Ustawy Prawo zamówień publicznych, Zamawiający dopuszcza rozwiązania równoważne opisywanym, z zastrzeżeniem, że Wykonawca, który powoła się na rozwiązania równoważne opisywanym przez Zamawiającego, jest obowiązany wykazać, że oferowane przez niego dostawy, usługi lub roboty budowlane spełniają wymagania określone przez Zamawiającego.</w:t>
      </w:r>
    </w:p>
    <w:p w14:paraId="4323F54C" w14:textId="77777777"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 xml:space="preserve">Wykonawca zobowiązuje się wykonać przedmiot zamówienia z materiałów i urządzeń własnych. Wszystkie materiały i urządzenia związane z realizacją przedmiotu zamówienia dostarcza Wykonawca. </w:t>
      </w:r>
    </w:p>
    <w:p w14:paraId="55864AF6" w14:textId="283E1678"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 xml:space="preserve">Materiały i urządzenia użyte do wykonania zamówienia muszą być fabrycznie nowe, </w:t>
      </w:r>
      <w:proofErr w:type="spellStart"/>
      <w:r w:rsidRPr="000F4453">
        <w:rPr>
          <w:rFonts w:asciiTheme="majorHAnsi" w:hAnsiTheme="majorHAnsi"/>
          <w:sz w:val="22"/>
          <w:szCs w:val="22"/>
        </w:rPr>
        <w:t>niepoekspozycyjne</w:t>
      </w:r>
      <w:proofErr w:type="spellEnd"/>
      <w:r w:rsidRPr="000F4453">
        <w:rPr>
          <w:rFonts w:asciiTheme="majorHAnsi" w:hAnsiTheme="majorHAnsi"/>
          <w:sz w:val="22"/>
          <w:szCs w:val="22"/>
        </w:rPr>
        <w:t xml:space="preserve">, bez cech </w:t>
      </w:r>
      <w:r w:rsidR="00FE202C" w:rsidRPr="000F4453">
        <w:rPr>
          <w:rFonts w:asciiTheme="majorHAnsi" w:hAnsiTheme="majorHAnsi"/>
          <w:sz w:val="22"/>
          <w:szCs w:val="22"/>
        </w:rPr>
        <w:t>używalności, w</w:t>
      </w:r>
      <w:r w:rsidRPr="000F4453">
        <w:rPr>
          <w:rFonts w:asciiTheme="majorHAnsi" w:hAnsiTheme="majorHAnsi"/>
          <w:sz w:val="22"/>
          <w:szCs w:val="22"/>
        </w:rPr>
        <w:t xml:space="preserve"> I gatunku/najwyższej jakości i muszą posiadać atesty, deklaracje zgodności, certyfikaty, w tym dopuszczające do stosowania </w:t>
      </w:r>
      <w:r w:rsidR="00FE202C">
        <w:rPr>
          <w:rFonts w:asciiTheme="majorHAnsi" w:hAnsiTheme="majorHAnsi"/>
          <w:sz w:val="22"/>
          <w:szCs w:val="22"/>
        </w:rPr>
        <w:br/>
      </w:r>
      <w:r w:rsidRPr="000F4453">
        <w:rPr>
          <w:rFonts w:asciiTheme="majorHAnsi" w:hAnsiTheme="majorHAnsi"/>
          <w:sz w:val="22"/>
          <w:szCs w:val="22"/>
        </w:rPr>
        <w:t xml:space="preserve">w budownictwie i dopuszczające do stosowania w obiekcie objętym zamówieniem, </w:t>
      </w:r>
      <w:r w:rsidR="00FE202C">
        <w:rPr>
          <w:rFonts w:asciiTheme="majorHAnsi" w:hAnsiTheme="majorHAnsi"/>
          <w:sz w:val="22"/>
          <w:szCs w:val="22"/>
        </w:rPr>
        <w:br/>
      </w:r>
      <w:r w:rsidRPr="000F4453">
        <w:rPr>
          <w:rFonts w:asciiTheme="majorHAnsi" w:hAnsiTheme="majorHAnsi"/>
          <w:sz w:val="22"/>
          <w:szCs w:val="22"/>
        </w:rPr>
        <w:t>w którym zostaną zastosowane.</w:t>
      </w:r>
    </w:p>
    <w:p w14:paraId="1BF69DDB" w14:textId="70F0C797"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 xml:space="preserve">Wykonawca zobowiązuje się do bieżącego usuwania szkód przez niego wyrządzonych </w:t>
      </w:r>
      <w:r w:rsidR="00FE202C">
        <w:rPr>
          <w:rFonts w:asciiTheme="majorHAnsi" w:hAnsiTheme="majorHAnsi"/>
          <w:sz w:val="22"/>
          <w:szCs w:val="22"/>
        </w:rPr>
        <w:br/>
      </w:r>
      <w:r w:rsidRPr="000F4453">
        <w:rPr>
          <w:rFonts w:asciiTheme="majorHAnsi" w:hAnsiTheme="majorHAnsi"/>
          <w:sz w:val="22"/>
          <w:szCs w:val="22"/>
        </w:rPr>
        <w:t xml:space="preserve">w trakcie realizacji przedmiotu zamówienia. </w:t>
      </w:r>
    </w:p>
    <w:p w14:paraId="5F128FE8" w14:textId="77777777" w:rsidR="00394897" w:rsidRPr="000F4453" w:rsidRDefault="00991E07" w:rsidP="00184A8E">
      <w:pPr>
        <w:numPr>
          <w:ilvl w:val="0"/>
          <w:numId w:val="61"/>
        </w:numPr>
        <w:contextualSpacing/>
        <w:jc w:val="both"/>
        <w:rPr>
          <w:rFonts w:asciiTheme="majorHAnsi" w:hAnsiTheme="majorHAnsi"/>
          <w:sz w:val="22"/>
          <w:szCs w:val="22"/>
        </w:rPr>
      </w:pPr>
      <w:r w:rsidRPr="000F4453">
        <w:rPr>
          <w:rFonts w:asciiTheme="majorHAnsi" w:hAnsiTheme="majorHAnsi"/>
          <w:sz w:val="22"/>
          <w:szCs w:val="22"/>
        </w:rPr>
        <w:t xml:space="preserve">Wykonawca zobowiązuje się do prowadzenia robót w sposób jak najmniej uciążliwy. </w:t>
      </w:r>
    </w:p>
    <w:p w14:paraId="66279DB5" w14:textId="77777777" w:rsidR="00394897" w:rsidRPr="000F4453" w:rsidRDefault="00991E07" w:rsidP="00184A8E">
      <w:pPr>
        <w:numPr>
          <w:ilvl w:val="0"/>
          <w:numId w:val="61"/>
        </w:numPr>
        <w:contextualSpacing/>
        <w:jc w:val="both"/>
        <w:rPr>
          <w:rFonts w:asciiTheme="majorHAnsi" w:hAnsiTheme="majorHAnsi"/>
          <w:bCs/>
          <w:sz w:val="22"/>
          <w:szCs w:val="22"/>
          <w:lang w:eastAsia="ar-SA"/>
        </w:rPr>
      </w:pPr>
      <w:r w:rsidRPr="000F4453">
        <w:rPr>
          <w:rFonts w:asciiTheme="majorHAnsi" w:eastAsia="Calibri" w:hAnsiTheme="majorHAnsi"/>
          <w:sz w:val="22"/>
          <w:szCs w:val="22"/>
        </w:rPr>
        <w:t>Wykonawca zobowiązuje się do prowadzenia dokumentacji budowy, w tym roboczego dziennika budowy.</w:t>
      </w:r>
    </w:p>
    <w:p w14:paraId="18DA0E36" w14:textId="77777777" w:rsidR="00C3552E" w:rsidRPr="000F4453" w:rsidRDefault="00C3552E" w:rsidP="00321CC4">
      <w:pPr>
        <w:ind w:left="720"/>
        <w:contextualSpacing/>
        <w:jc w:val="both"/>
        <w:rPr>
          <w:rFonts w:asciiTheme="majorHAnsi" w:eastAsia="Calibri" w:hAnsiTheme="majorHAnsi"/>
          <w:sz w:val="22"/>
          <w:szCs w:val="22"/>
        </w:rPr>
      </w:pPr>
    </w:p>
    <w:p w14:paraId="005FDED9" w14:textId="6025EF6E" w:rsidR="00C3552E" w:rsidRPr="000F4453" w:rsidRDefault="00991E07" w:rsidP="00321CC4">
      <w:pPr>
        <w:autoSpaceDE w:val="0"/>
        <w:autoSpaceDN w:val="0"/>
        <w:adjustRightInd w:val="0"/>
        <w:jc w:val="both"/>
        <w:rPr>
          <w:rFonts w:asciiTheme="majorHAnsi" w:hAnsiTheme="majorHAnsi"/>
          <w:sz w:val="22"/>
          <w:szCs w:val="22"/>
        </w:rPr>
      </w:pPr>
      <w:r w:rsidRPr="000F4453">
        <w:rPr>
          <w:rFonts w:asciiTheme="majorHAnsi" w:hAnsiTheme="majorHAnsi"/>
          <w:sz w:val="22"/>
          <w:szCs w:val="22"/>
        </w:rPr>
        <w:t xml:space="preserve">Szczegółowy opis przedmiotu zamówienia, opis wymagań zamawiającego w zakresie realizacji </w:t>
      </w:r>
      <w:r w:rsidR="00FE202C">
        <w:rPr>
          <w:rFonts w:asciiTheme="majorHAnsi" w:hAnsiTheme="majorHAnsi"/>
          <w:sz w:val="22"/>
          <w:szCs w:val="22"/>
        </w:rPr>
        <w:br/>
      </w:r>
      <w:r w:rsidRPr="000F4453">
        <w:rPr>
          <w:rFonts w:asciiTheme="majorHAnsi" w:hAnsiTheme="majorHAnsi"/>
          <w:sz w:val="22"/>
          <w:szCs w:val="22"/>
        </w:rPr>
        <w:t>i odbioru określa:</w:t>
      </w:r>
    </w:p>
    <w:p w14:paraId="78F4EB44" w14:textId="77777777" w:rsidR="00C3552E" w:rsidRPr="000F4453" w:rsidRDefault="00991E07" w:rsidP="00321CC4">
      <w:pPr>
        <w:pStyle w:val="Akapitzlist"/>
        <w:numPr>
          <w:ilvl w:val="2"/>
          <w:numId w:val="1"/>
        </w:numPr>
        <w:autoSpaceDE w:val="0"/>
        <w:autoSpaceDN w:val="0"/>
        <w:adjustRightInd w:val="0"/>
        <w:spacing w:before="0" w:after="0" w:line="240" w:lineRule="auto"/>
        <w:ind w:left="284" w:hanging="284"/>
        <w:rPr>
          <w:rFonts w:asciiTheme="majorHAnsi" w:hAnsiTheme="majorHAnsi"/>
          <w:sz w:val="22"/>
          <w:szCs w:val="22"/>
        </w:rPr>
      </w:pPr>
      <w:r w:rsidRPr="000F4453">
        <w:rPr>
          <w:rFonts w:asciiTheme="majorHAnsi" w:hAnsiTheme="majorHAnsi"/>
          <w:sz w:val="22"/>
          <w:szCs w:val="22"/>
        </w:rPr>
        <w:t>dokumentacja:</w:t>
      </w:r>
    </w:p>
    <w:p w14:paraId="66F297FF" w14:textId="77777777" w:rsidR="00C3552E" w:rsidRPr="000F4453" w:rsidRDefault="00991E07" w:rsidP="00184A8E">
      <w:pPr>
        <w:pStyle w:val="Akapitzlist"/>
        <w:numPr>
          <w:ilvl w:val="0"/>
          <w:numId w:val="60"/>
        </w:numPr>
        <w:autoSpaceDE w:val="0"/>
        <w:autoSpaceDN w:val="0"/>
        <w:adjustRightInd w:val="0"/>
        <w:spacing w:before="0" w:after="0" w:line="240" w:lineRule="auto"/>
        <w:rPr>
          <w:rFonts w:asciiTheme="majorHAnsi" w:eastAsia="Times New Roman" w:hAnsiTheme="majorHAnsi"/>
          <w:sz w:val="22"/>
          <w:szCs w:val="22"/>
          <w:u w:color="000000"/>
          <w:lang w:eastAsia="pl-PL"/>
        </w:rPr>
      </w:pPr>
      <w:r w:rsidRPr="000F4453">
        <w:rPr>
          <w:rFonts w:asciiTheme="majorHAnsi" w:eastAsia="Times New Roman" w:hAnsiTheme="majorHAnsi"/>
          <w:sz w:val="22"/>
          <w:szCs w:val="22"/>
          <w:u w:color="000000"/>
          <w:lang w:eastAsia="pl-PL"/>
        </w:rPr>
        <w:t>Przedmiar</w:t>
      </w:r>
      <w:r w:rsidR="00B53347" w:rsidRPr="000F4453">
        <w:rPr>
          <w:rFonts w:asciiTheme="majorHAnsi" w:eastAsia="Times New Roman" w:hAnsiTheme="majorHAnsi"/>
          <w:sz w:val="22"/>
          <w:szCs w:val="22"/>
          <w:u w:color="000000"/>
          <w:lang w:eastAsia="pl-PL"/>
        </w:rPr>
        <w:t>y</w:t>
      </w:r>
      <w:r w:rsidRPr="000F4453">
        <w:rPr>
          <w:rFonts w:asciiTheme="majorHAnsi" w:eastAsia="Times New Roman" w:hAnsiTheme="majorHAnsi"/>
          <w:sz w:val="22"/>
          <w:szCs w:val="22"/>
          <w:u w:color="000000"/>
          <w:lang w:eastAsia="pl-PL"/>
        </w:rPr>
        <w:t xml:space="preserve"> robót</w:t>
      </w:r>
      <w:r w:rsidR="003E7876" w:rsidRPr="000F4453">
        <w:rPr>
          <w:rFonts w:asciiTheme="majorHAnsi" w:eastAsia="Times New Roman" w:hAnsiTheme="majorHAnsi"/>
          <w:sz w:val="22"/>
          <w:szCs w:val="22"/>
          <w:u w:color="000000"/>
          <w:lang w:eastAsia="pl-PL"/>
        </w:rPr>
        <w:t xml:space="preserve"> – Załącznik nr </w:t>
      </w:r>
      <w:r w:rsidR="00E3035E" w:rsidRPr="000F4453">
        <w:rPr>
          <w:rFonts w:asciiTheme="majorHAnsi" w:eastAsia="Times New Roman" w:hAnsiTheme="majorHAnsi"/>
          <w:sz w:val="22"/>
          <w:szCs w:val="22"/>
          <w:u w:color="000000"/>
          <w:lang w:eastAsia="pl-PL"/>
        </w:rPr>
        <w:t>6</w:t>
      </w:r>
      <w:r w:rsidR="003E7876" w:rsidRPr="000F4453">
        <w:rPr>
          <w:rFonts w:asciiTheme="majorHAnsi" w:eastAsia="Times New Roman" w:hAnsiTheme="majorHAnsi"/>
          <w:sz w:val="22"/>
          <w:szCs w:val="22"/>
          <w:u w:color="000000"/>
          <w:lang w:eastAsia="pl-PL"/>
        </w:rPr>
        <w:t xml:space="preserve"> do SWZ</w:t>
      </w:r>
      <w:r w:rsidR="00B53347" w:rsidRPr="000F4453">
        <w:rPr>
          <w:rFonts w:asciiTheme="majorHAnsi" w:eastAsia="Times New Roman" w:hAnsiTheme="majorHAnsi"/>
          <w:sz w:val="22"/>
          <w:szCs w:val="22"/>
          <w:u w:color="000000"/>
          <w:lang w:eastAsia="pl-PL"/>
        </w:rPr>
        <w:t xml:space="preserve"> (Odpowiednio wg zadań)</w:t>
      </w:r>
    </w:p>
    <w:p w14:paraId="03BE0973" w14:textId="2A5F274E" w:rsidR="00C3552E" w:rsidRPr="000F4453" w:rsidRDefault="00991E07" w:rsidP="00184A8E">
      <w:pPr>
        <w:pStyle w:val="Akapitzlist"/>
        <w:numPr>
          <w:ilvl w:val="0"/>
          <w:numId w:val="60"/>
        </w:numPr>
        <w:autoSpaceDE w:val="0"/>
        <w:autoSpaceDN w:val="0"/>
        <w:adjustRightInd w:val="0"/>
        <w:spacing w:before="0" w:after="0" w:line="240" w:lineRule="auto"/>
        <w:rPr>
          <w:rFonts w:asciiTheme="majorHAnsi" w:eastAsia="Times New Roman" w:hAnsiTheme="majorHAnsi"/>
          <w:sz w:val="22"/>
          <w:szCs w:val="22"/>
          <w:u w:color="000000"/>
          <w:lang w:eastAsia="pl-PL"/>
        </w:rPr>
      </w:pPr>
      <w:r w:rsidRPr="000F4453">
        <w:rPr>
          <w:rFonts w:asciiTheme="majorHAnsi" w:eastAsia="Times New Roman" w:hAnsiTheme="majorHAnsi"/>
          <w:sz w:val="22"/>
          <w:szCs w:val="22"/>
          <w:u w:color="000000"/>
          <w:lang w:eastAsia="pl-PL"/>
        </w:rPr>
        <w:t>Specyfikacja techniczna wykonania i odbioru robót budowlanych (STWIOR)</w:t>
      </w:r>
      <w:r w:rsidR="003E7876" w:rsidRPr="000F4453">
        <w:rPr>
          <w:rFonts w:asciiTheme="majorHAnsi" w:eastAsia="Times New Roman" w:hAnsiTheme="majorHAnsi"/>
          <w:sz w:val="22"/>
          <w:szCs w:val="22"/>
          <w:u w:color="000000"/>
          <w:lang w:eastAsia="pl-PL"/>
        </w:rPr>
        <w:t xml:space="preserve">- Załącznik </w:t>
      </w:r>
      <w:r w:rsidR="00FE202C">
        <w:rPr>
          <w:rFonts w:asciiTheme="majorHAnsi" w:eastAsia="Times New Roman" w:hAnsiTheme="majorHAnsi"/>
          <w:sz w:val="22"/>
          <w:szCs w:val="22"/>
          <w:u w:color="000000"/>
          <w:lang w:eastAsia="pl-PL"/>
        </w:rPr>
        <w:br/>
      </w:r>
      <w:r w:rsidR="003E7876" w:rsidRPr="000F4453">
        <w:rPr>
          <w:rFonts w:asciiTheme="majorHAnsi" w:eastAsia="Times New Roman" w:hAnsiTheme="majorHAnsi"/>
          <w:sz w:val="22"/>
          <w:szCs w:val="22"/>
          <w:u w:color="000000"/>
          <w:lang w:eastAsia="pl-PL"/>
        </w:rPr>
        <w:t xml:space="preserve">nr </w:t>
      </w:r>
      <w:r w:rsidR="00E3035E" w:rsidRPr="000F4453">
        <w:rPr>
          <w:rFonts w:asciiTheme="majorHAnsi" w:eastAsia="Times New Roman" w:hAnsiTheme="majorHAnsi"/>
          <w:sz w:val="22"/>
          <w:szCs w:val="22"/>
          <w:u w:color="000000"/>
          <w:lang w:eastAsia="pl-PL"/>
        </w:rPr>
        <w:t>7</w:t>
      </w:r>
      <w:r w:rsidR="003E7876" w:rsidRPr="000F4453">
        <w:rPr>
          <w:rFonts w:asciiTheme="majorHAnsi" w:eastAsia="Times New Roman" w:hAnsiTheme="majorHAnsi"/>
          <w:sz w:val="22"/>
          <w:szCs w:val="22"/>
          <w:u w:color="000000"/>
          <w:lang w:eastAsia="pl-PL"/>
        </w:rPr>
        <w:t xml:space="preserve"> do SWZ</w:t>
      </w:r>
    </w:p>
    <w:p w14:paraId="2C7D4543" w14:textId="77777777" w:rsidR="000D65B6" w:rsidRPr="000F4453" w:rsidRDefault="000D65B6" w:rsidP="00321CC4">
      <w:pPr>
        <w:pStyle w:val="Akapitzlist"/>
        <w:autoSpaceDE w:val="0"/>
        <w:autoSpaceDN w:val="0"/>
        <w:adjustRightInd w:val="0"/>
        <w:spacing w:before="0" w:after="0" w:line="240" w:lineRule="auto"/>
        <w:ind w:left="709"/>
        <w:rPr>
          <w:rFonts w:asciiTheme="majorHAnsi" w:eastAsia="Times New Roman" w:hAnsiTheme="majorHAnsi"/>
          <w:sz w:val="22"/>
          <w:szCs w:val="22"/>
          <w:u w:color="000000"/>
          <w:lang w:eastAsia="pl-PL"/>
        </w:rPr>
      </w:pPr>
    </w:p>
    <w:p w14:paraId="5CD6F5ED" w14:textId="77777777" w:rsidR="000D65B6" w:rsidRPr="000F4453" w:rsidRDefault="00991E07" w:rsidP="001D0EBE">
      <w:pPr>
        <w:pStyle w:val="Akapitzlist"/>
        <w:numPr>
          <w:ilvl w:val="2"/>
          <w:numId w:val="1"/>
        </w:numPr>
        <w:autoSpaceDE w:val="0"/>
        <w:autoSpaceDN w:val="0"/>
        <w:adjustRightInd w:val="0"/>
        <w:spacing w:before="0" w:after="0" w:line="240" w:lineRule="auto"/>
        <w:ind w:left="709"/>
        <w:rPr>
          <w:rFonts w:asciiTheme="majorHAnsi" w:hAnsiTheme="majorHAnsi"/>
          <w:sz w:val="22"/>
          <w:szCs w:val="22"/>
        </w:rPr>
      </w:pPr>
      <w:r w:rsidRPr="000F4453">
        <w:rPr>
          <w:rFonts w:asciiTheme="majorHAnsi" w:hAnsiTheme="majorHAnsi"/>
          <w:sz w:val="22"/>
          <w:szCs w:val="22"/>
        </w:rPr>
        <w:t>SWZ wraz z załącznikami, w tym projektem umowy.</w:t>
      </w:r>
    </w:p>
    <w:p w14:paraId="3DA57617" w14:textId="77777777" w:rsidR="00F242BA" w:rsidRPr="000F4453" w:rsidRDefault="00F242BA" w:rsidP="00321CC4">
      <w:pPr>
        <w:autoSpaceDE w:val="0"/>
        <w:autoSpaceDN w:val="0"/>
        <w:adjustRightInd w:val="0"/>
        <w:rPr>
          <w:rFonts w:asciiTheme="majorHAnsi" w:hAnsiTheme="majorHAnsi"/>
          <w:b/>
          <w:bCs/>
          <w:sz w:val="22"/>
          <w:szCs w:val="22"/>
          <w:u w:color="000000"/>
        </w:rPr>
      </w:pPr>
    </w:p>
    <w:p w14:paraId="0FB026E7" w14:textId="77777777" w:rsidR="00F242BA" w:rsidRPr="000F4453" w:rsidRDefault="00991E07" w:rsidP="00321CC4">
      <w:pPr>
        <w:autoSpaceDE w:val="0"/>
        <w:autoSpaceDN w:val="0"/>
        <w:adjustRightInd w:val="0"/>
        <w:rPr>
          <w:rFonts w:asciiTheme="majorHAnsi" w:hAnsiTheme="majorHAnsi"/>
          <w:b/>
          <w:bCs/>
          <w:sz w:val="22"/>
          <w:szCs w:val="22"/>
          <w:u w:color="000000"/>
        </w:rPr>
      </w:pPr>
      <w:r w:rsidRPr="000F4453">
        <w:rPr>
          <w:rFonts w:asciiTheme="majorHAnsi" w:hAnsiTheme="majorHAnsi"/>
          <w:b/>
          <w:bCs/>
          <w:sz w:val="22"/>
          <w:szCs w:val="22"/>
          <w:highlight w:val="yellow"/>
          <w:u w:color="000000"/>
        </w:rPr>
        <w:t xml:space="preserve">Zamawiający przewidział wynagrodzenie ryczałtowe za wykonanie robót </w:t>
      </w:r>
      <w:proofErr w:type="gramStart"/>
      <w:r w:rsidRPr="000F4453">
        <w:rPr>
          <w:rFonts w:asciiTheme="majorHAnsi" w:hAnsiTheme="majorHAnsi"/>
          <w:b/>
          <w:bCs/>
          <w:sz w:val="22"/>
          <w:szCs w:val="22"/>
          <w:highlight w:val="yellow"/>
          <w:u w:color="000000"/>
        </w:rPr>
        <w:t>budowlanych,  udostępnion</w:t>
      </w:r>
      <w:r w:rsidR="000827C6" w:rsidRPr="000F4453">
        <w:rPr>
          <w:rFonts w:asciiTheme="majorHAnsi" w:hAnsiTheme="majorHAnsi"/>
          <w:b/>
          <w:bCs/>
          <w:sz w:val="22"/>
          <w:szCs w:val="22"/>
          <w:highlight w:val="yellow"/>
          <w:u w:color="000000"/>
        </w:rPr>
        <w:t>e</w:t>
      </w:r>
      <w:proofErr w:type="gramEnd"/>
      <w:r w:rsidRPr="000F4453">
        <w:rPr>
          <w:rFonts w:asciiTheme="majorHAnsi" w:hAnsiTheme="majorHAnsi"/>
          <w:b/>
          <w:bCs/>
          <w:sz w:val="22"/>
          <w:szCs w:val="22"/>
          <w:highlight w:val="yellow"/>
          <w:u w:color="000000"/>
        </w:rPr>
        <w:t xml:space="preserve"> przedmiar</w:t>
      </w:r>
      <w:r w:rsidR="000827C6" w:rsidRPr="000F4453">
        <w:rPr>
          <w:rFonts w:asciiTheme="majorHAnsi" w:hAnsiTheme="majorHAnsi"/>
          <w:b/>
          <w:bCs/>
          <w:sz w:val="22"/>
          <w:szCs w:val="22"/>
          <w:highlight w:val="yellow"/>
          <w:u w:color="000000"/>
        </w:rPr>
        <w:t>y</w:t>
      </w:r>
      <w:r w:rsidRPr="000F4453">
        <w:rPr>
          <w:rFonts w:asciiTheme="majorHAnsi" w:hAnsiTheme="majorHAnsi"/>
          <w:b/>
          <w:bCs/>
          <w:sz w:val="22"/>
          <w:szCs w:val="22"/>
          <w:highlight w:val="yellow"/>
          <w:u w:color="000000"/>
        </w:rPr>
        <w:t xml:space="preserve"> robót ma</w:t>
      </w:r>
      <w:r w:rsidR="000827C6" w:rsidRPr="000F4453">
        <w:rPr>
          <w:rFonts w:asciiTheme="majorHAnsi" w:hAnsiTheme="majorHAnsi"/>
          <w:b/>
          <w:bCs/>
          <w:sz w:val="22"/>
          <w:szCs w:val="22"/>
          <w:highlight w:val="yellow"/>
          <w:u w:color="000000"/>
        </w:rPr>
        <w:t>ją</w:t>
      </w:r>
      <w:r w:rsidRPr="000F4453">
        <w:rPr>
          <w:rFonts w:asciiTheme="majorHAnsi" w:hAnsiTheme="majorHAnsi"/>
          <w:b/>
          <w:bCs/>
          <w:sz w:val="22"/>
          <w:szCs w:val="22"/>
          <w:highlight w:val="yellow"/>
          <w:u w:color="000000"/>
        </w:rPr>
        <w:t xml:space="preserve"> charakter jedynie pomocniczy ułatwiający wykonawcy przygotowanie oferty.</w:t>
      </w:r>
    </w:p>
    <w:bookmarkEnd w:id="2"/>
    <w:p w14:paraId="73D11786" w14:textId="77777777" w:rsidR="006714A7" w:rsidRPr="000F4453" w:rsidRDefault="006714A7" w:rsidP="00321CC4">
      <w:pPr>
        <w:jc w:val="both"/>
        <w:rPr>
          <w:rFonts w:asciiTheme="majorHAnsi" w:hAnsiTheme="majorHAnsi"/>
          <w:sz w:val="22"/>
          <w:szCs w:val="22"/>
          <w:u w:color="000000"/>
          <w:lang w:bidi="pl-PL"/>
        </w:rPr>
      </w:pPr>
    </w:p>
    <w:p w14:paraId="378064F1" w14:textId="77777777" w:rsidR="001D0EBE" w:rsidRPr="000F4453" w:rsidRDefault="00991E07" w:rsidP="00393B31">
      <w:pPr>
        <w:pStyle w:val="Akapitzlist"/>
        <w:numPr>
          <w:ilvl w:val="1"/>
          <w:numId w:val="43"/>
        </w:numPr>
        <w:rPr>
          <w:rFonts w:asciiTheme="majorHAnsi" w:hAnsiTheme="majorHAnsi"/>
          <w:sz w:val="22"/>
          <w:szCs w:val="22"/>
          <w:u w:color="000000"/>
          <w:lang w:bidi="pl-PL"/>
        </w:rPr>
      </w:pPr>
      <w:r w:rsidRPr="000F4453">
        <w:rPr>
          <w:rFonts w:asciiTheme="majorHAnsi" w:hAnsiTheme="majorHAnsi"/>
          <w:sz w:val="22"/>
          <w:szCs w:val="22"/>
          <w:u w:color="000000"/>
          <w:lang w:bidi="pl-PL"/>
        </w:rPr>
        <w:t>Zamawiający nie żąda złożenia przedmiotowych środków dowodowych.</w:t>
      </w:r>
    </w:p>
    <w:p w14:paraId="53AD55BB" w14:textId="77777777" w:rsidR="001D0EBE" w:rsidRPr="000F4453" w:rsidRDefault="001D0EBE" w:rsidP="00321CC4">
      <w:pPr>
        <w:jc w:val="both"/>
        <w:rPr>
          <w:rFonts w:asciiTheme="majorHAnsi" w:hAnsiTheme="majorHAnsi"/>
          <w:sz w:val="22"/>
          <w:szCs w:val="22"/>
          <w:u w:color="000000"/>
          <w:lang w:bidi="pl-PL"/>
        </w:rPr>
      </w:pPr>
    </w:p>
    <w:p w14:paraId="3BBEBB27" w14:textId="77777777" w:rsidR="006714A7" w:rsidRPr="000F4453" w:rsidRDefault="00991E07" w:rsidP="00184A8E">
      <w:pPr>
        <w:pStyle w:val="Akapitzlist"/>
        <w:numPr>
          <w:ilvl w:val="1"/>
          <w:numId w:val="43"/>
        </w:numPr>
        <w:spacing w:before="0" w:after="0" w:line="240" w:lineRule="auto"/>
        <w:rPr>
          <w:rFonts w:asciiTheme="majorHAnsi" w:hAnsiTheme="majorHAnsi"/>
          <w:b/>
          <w:bCs/>
          <w:sz w:val="22"/>
          <w:szCs w:val="22"/>
          <w:u w:color="000000"/>
          <w:lang w:bidi="pl-PL"/>
        </w:rPr>
      </w:pPr>
      <w:r w:rsidRPr="000F4453">
        <w:rPr>
          <w:rFonts w:asciiTheme="majorHAnsi" w:hAnsiTheme="majorHAnsi"/>
          <w:b/>
          <w:bCs/>
          <w:sz w:val="22"/>
          <w:szCs w:val="22"/>
          <w:u w:color="000000"/>
          <w:lang w:bidi="pl-PL"/>
        </w:rPr>
        <w:t>Okres gwarancji</w:t>
      </w:r>
    </w:p>
    <w:p w14:paraId="1F1EA74E" w14:textId="77777777" w:rsidR="008D4EA6" w:rsidRPr="000F4453" w:rsidRDefault="00991E07" w:rsidP="00321CC4">
      <w:pPr>
        <w:jc w:val="both"/>
        <w:rPr>
          <w:rFonts w:asciiTheme="majorHAnsi" w:hAnsiTheme="majorHAnsi"/>
          <w:sz w:val="22"/>
          <w:szCs w:val="22"/>
          <w:u w:color="000000"/>
          <w:lang w:bidi="pl-PL"/>
        </w:rPr>
      </w:pPr>
      <w:r w:rsidRPr="000F4453">
        <w:rPr>
          <w:rFonts w:asciiTheme="majorHAnsi" w:hAnsiTheme="majorHAnsi"/>
          <w:sz w:val="22"/>
          <w:szCs w:val="22"/>
          <w:u w:color="000000"/>
          <w:lang w:bidi="pl-PL"/>
        </w:rPr>
        <w:t>1.</w:t>
      </w:r>
      <w:r w:rsidRPr="000F4453">
        <w:rPr>
          <w:rFonts w:asciiTheme="majorHAnsi" w:hAnsiTheme="majorHAnsi"/>
          <w:sz w:val="22"/>
          <w:szCs w:val="22"/>
          <w:u w:color="000000"/>
          <w:lang w:bidi="pl-PL"/>
        </w:rPr>
        <w:tab/>
        <w:t xml:space="preserve">Na przedmiot zamówienia Wykonawca udziela minimum 60 miesięcznej bezwarunkowej gwarancji, licząc od daty odbioru końcowego </w:t>
      </w:r>
      <w:proofErr w:type="gramStart"/>
      <w:r w:rsidRPr="000F4453">
        <w:rPr>
          <w:rFonts w:asciiTheme="majorHAnsi" w:hAnsiTheme="majorHAnsi"/>
          <w:sz w:val="22"/>
          <w:szCs w:val="22"/>
          <w:u w:color="000000"/>
          <w:lang w:bidi="pl-PL"/>
        </w:rPr>
        <w:t>robót .</w:t>
      </w:r>
      <w:proofErr w:type="gramEnd"/>
      <w:r w:rsidRPr="000F4453">
        <w:rPr>
          <w:rFonts w:asciiTheme="majorHAnsi" w:hAnsiTheme="majorHAnsi"/>
          <w:sz w:val="22"/>
          <w:szCs w:val="22"/>
          <w:u w:color="000000"/>
          <w:lang w:bidi="pl-PL"/>
        </w:rPr>
        <w:t xml:space="preserve"> Gwarancja stanowi jedno z kryteriów oceny ofert</w:t>
      </w:r>
    </w:p>
    <w:p w14:paraId="76051088" w14:textId="77777777" w:rsidR="008D4EA6" w:rsidRPr="000F4453" w:rsidRDefault="00991E07" w:rsidP="00321CC4">
      <w:pPr>
        <w:jc w:val="both"/>
        <w:rPr>
          <w:rFonts w:asciiTheme="majorHAnsi" w:hAnsiTheme="majorHAnsi"/>
          <w:sz w:val="22"/>
          <w:szCs w:val="22"/>
          <w:u w:color="000000"/>
          <w:lang w:bidi="pl-PL"/>
        </w:rPr>
      </w:pPr>
      <w:r w:rsidRPr="000F4453">
        <w:rPr>
          <w:rFonts w:asciiTheme="majorHAnsi" w:hAnsiTheme="majorHAnsi"/>
          <w:sz w:val="22"/>
          <w:szCs w:val="22"/>
          <w:u w:color="000000"/>
          <w:lang w:bidi="pl-PL"/>
        </w:rPr>
        <w:t>2.</w:t>
      </w:r>
      <w:r w:rsidRPr="000F4453">
        <w:rPr>
          <w:rFonts w:asciiTheme="majorHAnsi" w:hAnsiTheme="majorHAnsi"/>
          <w:sz w:val="22"/>
          <w:szCs w:val="22"/>
          <w:u w:color="000000"/>
          <w:lang w:bidi="pl-PL"/>
        </w:rPr>
        <w:tab/>
        <w:t>Gwarancja obejmuje także części zamówienia zrealizowane przez Podwykonawców.</w:t>
      </w:r>
    </w:p>
    <w:p w14:paraId="3B583043" w14:textId="77777777" w:rsidR="008D4EA6" w:rsidRPr="000F4453" w:rsidRDefault="00991E07" w:rsidP="00321CC4">
      <w:pPr>
        <w:jc w:val="both"/>
        <w:rPr>
          <w:rFonts w:asciiTheme="majorHAnsi" w:hAnsiTheme="majorHAnsi"/>
          <w:sz w:val="22"/>
          <w:szCs w:val="22"/>
          <w:u w:color="000000"/>
          <w:lang w:bidi="pl-PL"/>
        </w:rPr>
      </w:pPr>
      <w:r w:rsidRPr="000F4453">
        <w:rPr>
          <w:rFonts w:asciiTheme="majorHAnsi" w:hAnsiTheme="majorHAnsi"/>
          <w:sz w:val="22"/>
          <w:szCs w:val="22"/>
          <w:u w:color="000000"/>
          <w:lang w:bidi="pl-PL"/>
        </w:rPr>
        <w:t>3.</w:t>
      </w:r>
      <w:r w:rsidRPr="000F4453">
        <w:rPr>
          <w:rFonts w:asciiTheme="majorHAnsi" w:hAnsiTheme="majorHAnsi"/>
          <w:sz w:val="22"/>
          <w:szCs w:val="22"/>
          <w:u w:color="000000"/>
          <w:lang w:bidi="pl-PL"/>
        </w:rPr>
        <w:tab/>
        <w:t>W ramach udzielonej gwarancji i wynagrodzenia umownego, Wykonawca zobowiązany jest m.in. do:</w:t>
      </w:r>
    </w:p>
    <w:p w14:paraId="414041BF" w14:textId="77777777" w:rsidR="008D4EA6" w:rsidRPr="000F4453" w:rsidRDefault="00991E07" w:rsidP="00321CC4">
      <w:pPr>
        <w:jc w:val="both"/>
        <w:rPr>
          <w:rFonts w:asciiTheme="majorHAnsi" w:hAnsiTheme="majorHAnsi"/>
          <w:sz w:val="22"/>
          <w:szCs w:val="22"/>
          <w:u w:color="000000"/>
          <w:lang w:bidi="pl-PL"/>
        </w:rPr>
      </w:pPr>
      <w:r w:rsidRPr="000F4453">
        <w:rPr>
          <w:rFonts w:asciiTheme="majorHAnsi" w:hAnsiTheme="majorHAnsi"/>
          <w:sz w:val="22"/>
          <w:szCs w:val="22"/>
          <w:u w:color="000000"/>
          <w:lang w:bidi="pl-PL"/>
        </w:rPr>
        <w:t>1)</w:t>
      </w:r>
      <w:r w:rsidRPr="000F4453">
        <w:rPr>
          <w:rFonts w:asciiTheme="majorHAnsi" w:hAnsiTheme="majorHAnsi"/>
          <w:sz w:val="22"/>
          <w:szCs w:val="22"/>
          <w:u w:color="000000"/>
          <w:lang w:bidi="pl-PL"/>
        </w:rPr>
        <w:tab/>
        <w:t>Usuwania ujawnionych wad.</w:t>
      </w:r>
    </w:p>
    <w:p w14:paraId="59271A32" w14:textId="77777777" w:rsidR="006714A7" w:rsidRPr="000F4453" w:rsidRDefault="00991E07" w:rsidP="00321CC4">
      <w:pPr>
        <w:jc w:val="both"/>
        <w:rPr>
          <w:rFonts w:asciiTheme="majorHAnsi" w:hAnsiTheme="majorHAnsi"/>
          <w:sz w:val="22"/>
          <w:szCs w:val="22"/>
          <w:u w:color="000000"/>
          <w:lang w:bidi="pl-PL"/>
        </w:rPr>
      </w:pPr>
      <w:r w:rsidRPr="000F4453">
        <w:rPr>
          <w:rFonts w:asciiTheme="majorHAnsi" w:hAnsiTheme="majorHAnsi"/>
          <w:sz w:val="22"/>
          <w:szCs w:val="22"/>
          <w:u w:color="000000"/>
          <w:lang w:bidi="pl-PL"/>
        </w:rPr>
        <w:t>2)</w:t>
      </w:r>
      <w:r w:rsidRPr="000F4453">
        <w:rPr>
          <w:rFonts w:asciiTheme="majorHAnsi" w:hAnsiTheme="majorHAnsi"/>
          <w:sz w:val="22"/>
          <w:szCs w:val="22"/>
          <w:u w:color="000000"/>
          <w:lang w:bidi="pl-PL"/>
        </w:rPr>
        <w:tab/>
        <w:t>Na wezwanie użytkownika lub Zamawiającego przeprowadzania corocznego przeglądu gwarancyjnego zrealizowanego zamówienia minimum jeden raz w roku licząc od daty odbioru końcowego przedmiotu zamówienia w terminie ustalonym z Zamawiającym i usuwania wad stwierdzonych w trakcie niniejszego przeglądu</w:t>
      </w:r>
    </w:p>
    <w:p w14:paraId="4C24D9E3" w14:textId="77777777" w:rsidR="00BB77AE" w:rsidRPr="000F4453" w:rsidRDefault="00BB77AE" w:rsidP="00E04405">
      <w:pPr>
        <w:jc w:val="both"/>
        <w:rPr>
          <w:rFonts w:asciiTheme="majorHAnsi" w:hAnsiTheme="majorHAnsi"/>
          <w:sz w:val="22"/>
          <w:szCs w:val="22"/>
        </w:rPr>
      </w:pPr>
    </w:p>
    <w:tbl>
      <w:tblPr>
        <w:tblW w:w="0" w:type="auto"/>
        <w:jc w:val="center"/>
        <w:tblBorders>
          <w:bottom w:val="single" w:sz="4" w:space="0" w:color="auto"/>
        </w:tblBorders>
        <w:tblLook w:val="00A0" w:firstRow="1" w:lastRow="0" w:firstColumn="1" w:lastColumn="0" w:noHBand="0" w:noVBand="0"/>
      </w:tblPr>
      <w:tblGrid>
        <w:gridCol w:w="9068"/>
      </w:tblGrid>
      <w:tr w:rsidR="000F4453" w:rsidRPr="000F4453" w14:paraId="56BB609B" w14:textId="77777777" w:rsidTr="001B764C">
        <w:trPr>
          <w:jc w:val="center"/>
        </w:trPr>
        <w:tc>
          <w:tcPr>
            <w:tcW w:w="9068" w:type="dxa"/>
            <w:tcBorders>
              <w:bottom w:val="single" w:sz="4" w:space="0" w:color="auto"/>
            </w:tcBorders>
            <w:shd w:val="clear" w:color="auto" w:fill="D9D9D9" w:themeFill="background1" w:themeFillShade="D9"/>
          </w:tcPr>
          <w:p w14:paraId="3CC7BE9E"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5</w:t>
            </w:r>
          </w:p>
          <w:p w14:paraId="55E8957B"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TERMIN WYKONANIA ZAMÓWIENIA</w:t>
            </w:r>
          </w:p>
        </w:tc>
      </w:tr>
    </w:tbl>
    <w:p w14:paraId="6D75FABD" w14:textId="77777777" w:rsidR="00A6509B" w:rsidRPr="000F4453" w:rsidRDefault="00A6509B" w:rsidP="00321CC4">
      <w:pPr>
        <w:pStyle w:val="Akapitzlist"/>
        <w:widowControl w:val="0"/>
        <w:spacing w:before="0" w:after="0" w:line="240" w:lineRule="auto"/>
        <w:ind w:left="567"/>
        <w:outlineLvl w:val="3"/>
        <w:rPr>
          <w:rFonts w:asciiTheme="majorHAnsi" w:hAnsiTheme="majorHAnsi"/>
          <w:bCs/>
          <w:sz w:val="22"/>
          <w:szCs w:val="22"/>
        </w:rPr>
      </w:pPr>
    </w:p>
    <w:p w14:paraId="62211C18" w14:textId="1F7394BC" w:rsidR="006714A7" w:rsidRPr="000F4453" w:rsidRDefault="00991E07" w:rsidP="0035478E">
      <w:pPr>
        <w:tabs>
          <w:tab w:val="left" w:pos="284"/>
        </w:tabs>
        <w:rPr>
          <w:rFonts w:asciiTheme="majorHAnsi" w:hAnsiTheme="majorHAnsi"/>
          <w:b/>
          <w:bCs/>
          <w:sz w:val="22"/>
          <w:szCs w:val="22"/>
        </w:rPr>
      </w:pPr>
      <w:r w:rsidRPr="000F4453">
        <w:rPr>
          <w:rFonts w:asciiTheme="majorHAnsi" w:hAnsiTheme="majorHAnsi"/>
          <w:sz w:val="22"/>
          <w:szCs w:val="22"/>
        </w:rPr>
        <w:t xml:space="preserve">Termin realizacji zamówienia: </w:t>
      </w:r>
      <w:r w:rsidR="0035478E" w:rsidRPr="000F4453">
        <w:rPr>
          <w:rFonts w:asciiTheme="majorHAnsi" w:hAnsiTheme="majorHAnsi"/>
          <w:b/>
          <w:bCs/>
          <w:sz w:val="22"/>
          <w:szCs w:val="22"/>
          <w:highlight w:val="yellow"/>
        </w:rPr>
        <w:t xml:space="preserve">do dnia 29.12.2024 </w:t>
      </w:r>
      <w:r w:rsidR="00A709B6" w:rsidRPr="000F4453">
        <w:rPr>
          <w:rFonts w:asciiTheme="majorHAnsi" w:hAnsiTheme="majorHAnsi"/>
          <w:b/>
          <w:bCs/>
          <w:sz w:val="22"/>
          <w:szCs w:val="22"/>
          <w:highlight w:val="yellow"/>
        </w:rPr>
        <w:t>r.</w:t>
      </w:r>
      <w:r w:rsidR="00A709B6" w:rsidRPr="000F4453">
        <w:rPr>
          <w:rFonts w:asciiTheme="majorHAnsi" w:hAnsiTheme="majorHAnsi"/>
          <w:b/>
          <w:bCs/>
          <w:sz w:val="22"/>
          <w:szCs w:val="22"/>
        </w:rPr>
        <w:t xml:space="preserve"> </w:t>
      </w:r>
      <w:r w:rsidR="0035478E" w:rsidRPr="000F4453">
        <w:rPr>
          <w:rFonts w:asciiTheme="majorHAnsi" w:hAnsiTheme="majorHAnsi"/>
          <w:b/>
          <w:bCs/>
          <w:sz w:val="22"/>
          <w:szCs w:val="22"/>
        </w:rPr>
        <w:t xml:space="preserve">z uwagi na </w:t>
      </w:r>
      <w:r w:rsidR="000E336C" w:rsidRPr="000F4453">
        <w:rPr>
          <w:rFonts w:asciiTheme="majorHAnsi" w:hAnsiTheme="majorHAnsi"/>
          <w:b/>
          <w:bCs/>
          <w:sz w:val="22"/>
          <w:szCs w:val="22"/>
        </w:rPr>
        <w:t>uzasadnioną obiektywnie przyczynę, a mianowicie ograniczony okres finansowania. Zamawiający uzyskał na realizację przedmiotu zamówienia środki z budżetu, które muszą zostać wykorzystana</w:t>
      </w:r>
      <w:r w:rsidR="00FE202C">
        <w:rPr>
          <w:rFonts w:asciiTheme="majorHAnsi" w:hAnsiTheme="majorHAnsi"/>
          <w:b/>
          <w:bCs/>
          <w:sz w:val="22"/>
          <w:szCs w:val="22"/>
        </w:rPr>
        <w:br/>
      </w:r>
      <w:r w:rsidR="000E336C" w:rsidRPr="000F4453">
        <w:rPr>
          <w:rFonts w:asciiTheme="majorHAnsi" w:hAnsiTheme="majorHAnsi"/>
          <w:b/>
          <w:bCs/>
          <w:sz w:val="22"/>
          <w:szCs w:val="22"/>
        </w:rPr>
        <w:t xml:space="preserve"> w tym roku budżetowym</w:t>
      </w:r>
      <w:r w:rsidR="00B30591" w:rsidRPr="000F4453">
        <w:rPr>
          <w:rFonts w:asciiTheme="majorHAnsi" w:hAnsiTheme="majorHAnsi"/>
          <w:b/>
          <w:bCs/>
          <w:sz w:val="22"/>
          <w:szCs w:val="22"/>
        </w:rPr>
        <w:t>.</w:t>
      </w:r>
    </w:p>
    <w:p w14:paraId="2B3FB33D" w14:textId="77777777" w:rsidR="00B30591" w:rsidRPr="000F4453" w:rsidRDefault="00B30591" w:rsidP="0035478E">
      <w:pPr>
        <w:tabs>
          <w:tab w:val="left" w:pos="284"/>
        </w:tabs>
        <w:rPr>
          <w:rFonts w:asciiTheme="majorHAnsi" w:hAnsiTheme="majorHAnsi"/>
          <w:b/>
          <w:bCs/>
          <w:sz w:val="22"/>
          <w:szCs w:val="22"/>
        </w:rPr>
      </w:pPr>
    </w:p>
    <w:tbl>
      <w:tblPr>
        <w:tblW w:w="0" w:type="auto"/>
        <w:jc w:val="center"/>
        <w:tblBorders>
          <w:bottom w:val="single" w:sz="4" w:space="0" w:color="auto"/>
        </w:tblBorders>
        <w:tblLook w:val="00A0" w:firstRow="1" w:lastRow="0" w:firstColumn="1" w:lastColumn="0" w:noHBand="0" w:noVBand="0"/>
      </w:tblPr>
      <w:tblGrid>
        <w:gridCol w:w="9068"/>
      </w:tblGrid>
      <w:tr w:rsidR="000F4453" w:rsidRPr="000F4453" w14:paraId="546E845B" w14:textId="77777777" w:rsidTr="001B764C">
        <w:trPr>
          <w:jc w:val="center"/>
        </w:trPr>
        <w:tc>
          <w:tcPr>
            <w:tcW w:w="9068" w:type="dxa"/>
            <w:tcBorders>
              <w:bottom w:val="single" w:sz="4" w:space="0" w:color="auto"/>
            </w:tcBorders>
            <w:shd w:val="clear" w:color="auto" w:fill="D9D9D9" w:themeFill="background1" w:themeFillShade="D9"/>
          </w:tcPr>
          <w:p w14:paraId="45CC01ED"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6</w:t>
            </w:r>
          </w:p>
          <w:p w14:paraId="3E72C7FA" w14:textId="77777777" w:rsidR="00983244"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INFORMACJE O WARUNKACH UDZIAŁU W POSTĘPOWANIU</w:t>
            </w:r>
          </w:p>
        </w:tc>
      </w:tr>
    </w:tbl>
    <w:p w14:paraId="2ED87C4A" w14:textId="77777777" w:rsidR="005A0FE9" w:rsidRPr="000F4453" w:rsidRDefault="005A0FE9" w:rsidP="007C2BFD">
      <w:pPr>
        <w:pStyle w:val="Kolorowalistaakcent11"/>
        <w:autoSpaceDE w:val="0"/>
        <w:autoSpaceDN w:val="0"/>
        <w:adjustRightInd w:val="0"/>
        <w:spacing w:before="0" w:after="0" w:line="240" w:lineRule="auto"/>
        <w:ind w:left="0"/>
        <w:rPr>
          <w:rFonts w:asciiTheme="majorHAnsi" w:hAnsiTheme="majorHAnsi"/>
          <w:bCs/>
          <w:sz w:val="22"/>
          <w:szCs w:val="22"/>
        </w:rPr>
      </w:pPr>
    </w:p>
    <w:p w14:paraId="4224E592" w14:textId="77777777" w:rsidR="00D9784D" w:rsidRPr="000F4453" w:rsidRDefault="00991E07" w:rsidP="00321CC4">
      <w:pPr>
        <w:pStyle w:val="Kolorowalistaakcent11"/>
        <w:numPr>
          <w:ilvl w:val="1"/>
          <w:numId w:val="9"/>
        </w:numPr>
        <w:autoSpaceDE w:val="0"/>
        <w:autoSpaceDN w:val="0"/>
        <w:adjustRightInd w:val="0"/>
        <w:spacing w:before="0" w:after="0" w:line="240" w:lineRule="auto"/>
        <w:ind w:left="567" w:hanging="567"/>
        <w:rPr>
          <w:rFonts w:asciiTheme="majorHAnsi" w:hAnsiTheme="majorHAnsi"/>
          <w:bCs/>
          <w:sz w:val="22"/>
          <w:szCs w:val="22"/>
        </w:rPr>
      </w:pPr>
      <w:r w:rsidRPr="000F4453">
        <w:rPr>
          <w:rFonts w:asciiTheme="majorHAnsi" w:hAnsiTheme="majorHAnsi"/>
          <w:bCs/>
          <w:sz w:val="22"/>
          <w:szCs w:val="22"/>
        </w:rPr>
        <w:t xml:space="preserve">O udzielenie zamówienia mogą ubiegać się </w:t>
      </w:r>
      <w:r w:rsidR="006528C1" w:rsidRPr="000F4453">
        <w:rPr>
          <w:rFonts w:asciiTheme="majorHAnsi" w:hAnsiTheme="majorHAnsi"/>
          <w:bCs/>
          <w:sz w:val="22"/>
          <w:szCs w:val="22"/>
        </w:rPr>
        <w:t>Wykonawcy</w:t>
      </w:r>
      <w:r w:rsidRPr="000F4453">
        <w:rPr>
          <w:rFonts w:asciiTheme="majorHAnsi" w:hAnsiTheme="majorHAnsi"/>
          <w:bCs/>
          <w:sz w:val="22"/>
          <w:szCs w:val="22"/>
        </w:rPr>
        <w:t xml:space="preserve">, którzy spełniają warunki </w:t>
      </w:r>
      <w:r w:rsidR="001E65B9" w:rsidRPr="000F4453">
        <w:rPr>
          <w:rFonts w:asciiTheme="majorHAnsi" w:hAnsiTheme="majorHAnsi"/>
          <w:bCs/>
          <w:sz w:val="22"/>
          <w:szCs w:val="22"/>
        </w:rPr>
        <w:t>udziału w</w:t>
      </w:r>
      <w:r w:rsidR="00A435B8" w:rsidRPr="000F4453">
        <w:rPr>
          <w:rFonts w:asciiTheme="majorHAnsi" w:hAnsiTheme="majorHAnsi"/>
          <w:bCs/>
          <w:sz w:val="22"/>
          <w:szCs w:val="22"/>
        </w:rPr>
        <w:t xml:space="preserve"> postępowaniu dotyczące:</w:t>
      </w:r>
      <w:r w:rsidR="001E65B9" w:rsidRPr="000F4453">
        <w:rPr>
          <w:rFonts w:asciiTheme="majorHAnsi" w:hAnsiTheme="majorHAnsi"/>
          <w:bCs/>
          <w:sz w:val="22"/>
          <w:szCs w:val="22"/>
        </w:rPr>
        <w:t xml:space="preserve"> postępowaniu</w:t>
      </w:r>
    </w:p>
    <w:p w14:paraId="1C87DED8" w14:textId="77777777" w:rsidR="00E60071" w:rsidRPr="000F4453" w:rsidRDefault="00E60071" w:rsidP="00321CC4">
      <w:pPr>
        <w:pStyle w:val="Kolorowalistaakcent11"/>
        <w:autoSpaceDE w:val="0"/>
        <w:autoSpaceDN w:val="0"/>
        <w:adjustRightInd w:val="0"/>
        <w:spacing w:before="0" w:after="0" w:line="240" w:lineRule="auto"/>
        <w:ind w:left="567"/>
        <w:rPr>
          <w:rFonts w:asciiTheme="majorHAnsi" w:hAnsiTheme="majorHAnsi"/>
          <w:bCs/>
          <w:sz w:val="22"/>
          <w:szCs w:val="22"/>
        </w:rPr>
      </w:pPr>
    </w:p>
    <w:p w14:paraId="237CBEEA" w14:textId="77777777" w:rsidR="001E65B9" w:rsidRPr="000F4453" w:rsidRDefault="00991E07" w:rsidP="00184A8E">
      <w:pPr>
        <w:pStyle w:val="Akapitzlist"/>
        <w:numPr>
          <w:ilvl w:val="2"/>
          <w:numId w:val="24"/>
        </w:numPr>
        <w:autoSpaceDE w:val="0"/>
        <w:autoSpaceDN w:val="0"/>
        <w:adjustRightInd w:val="0"/>
        <w:spacing w:before="0" w:after="0" w:line="240" w:lineRule="auto"/>
        <w:ind w:left="1276" w:hanging="709"/>
        <w:rPr>
          <w:rFonts w:asciiTheme="majorHAnsi" w:hAnsiTheme="majorHAnsi"/>
          <w:b/>
          <w:sz w:val="22"/>
          <w:szCs w:val="22"/>
        </w:rPr>
      </w:pPr>
      <w:r w:rsidRPr="000F4453">
        <w:rPr>
          <w:rFonts w:asciiTheme="majorHAnsi" w:hAnsiTheme="majorHAnsi"/>
          <w:b/>
          <w:sz w:val="22"/>
          <w:szCs w:val="22"/>
        </w:rPr>
        <w:t>zdolności do występowania w obrocie gospodarczym;</w:t>
      </w:r>
    </w:p>
    <w:p w14:paraId="03B4E490" w14:textId="77777777" w:rsidR="001E65B9" w:rsidRPr="000F4453" w:rsidRDefault="00991E07" w:rsidP="00321CC4">
      <w:pPr>
        <w:ind w:left="1276"/>
        <w:jc w:val="both"/>
        <w:rPr>
          <w:rFonts w:asciiTheme="majorHAnsi" w:hAnsiTheme="majorHAnsi"/>
          <w:i/>
          <w:sz w:val="22"/>
          <w:szCs w:val="22"/>
        </w:rPr>
      </w:pPr>
      <w:r w:rsidRPr="000F4453">
        <w:rPr>
          <w:rFonts w:asciiTheme="majorHAnsi" w:hAnsiTheme="majorHAnsi"/>
          <w:i/>
          <w:sz w:val="22"/>
          <w:szCs w:val="22"/>
        </w:rPr>
        <w:t>Zamawiający nie określa warunku w ww. zakresie.</w:t>
      </w:r>
    </w:p>
    <w:p w14:paraId="4DB11BB6" w14:textId="77777777" w:rsidR="001E65B9" w:rsidRPr="000F4453" w:rsidRDefault="00991E07" w:rsidP="00184A8E">
      <w:pPr>
        <w:pStyle w:val="Akapitzlist"/>
        <w:numPr>
          <w:ilvl w:val="2"/>
          <w:numId w:val="24"/>
        </w:numPr>
        <w:autoSpaceDE w:val="0"/>
        <w:autoSpaceDN w:val="0"/>
        <w:adjustRightInd w:val="0"/>
        <w:spacing w:before="0" w:after="0" w:line="240" w:lineRule="auto"/>
        <w:ind w:left="1276" w:hanging="709"/>
        <w:rPr>
          <w:rFonts w:asciiTheme="majorHAnsi" w:hAnsiTheme="majorHAnsi"/>
          <w:b/>
          <w:sz w:val="22"/>
          <w:szCs w:val="22"/>
        </w:rPr>
      </w:pPr>
      <w:r w:rsidRPr="000F4453">
        <w:rPr>
          <w:rFonts w:asciiTheme="majorHAnsi" w:hAnsiTheme="majorHAnsi"/>
          <w:b/>
          <w:sz w:val="22"/>
          <w:szCs w:val="22"/>
        </w:rPr>
        <w:t>uprawnień do prowadzenia określonej działalności gospodarczej lub zawodowej, o ile wynika to z odrębnych przepisów;</w:t>
      </w:r>
    </w:p>
    <w:p w14:paraId="1E810630" w14:textId="77777777" w:rsidR="001E65B9" w:rsidRPr="000F4453" w:rsidRDefault="00991E07" w:rsidP="00321CC4">
      <w:pPr>
        <w:ind w:left="1276"/>
        <w:jc w:val="both"/>
        <w:rPr>
          <w:rFonts w:asciiTheme="majorHAnsi" w:hAnsiTheme="majorHAnsi"/>
          <w:i/>
          <w:sz w:val="22"/>
          <w:szCs w:val="22"/>
        </w:rPr>
      </w:pPr>
      <w:r w:rsidRPr="000F4453">
        <w:rPr>
          <w:rFonts w:asciiTheme="majorHAnsi" w:hAnsiTheme="majorHAnsi"/>
          <w:i/>
          <w:sz w:val="22"/>
          <w:szCs w:val="22"/>
        </w:rPr>
        <w:t>Zamawiający</w:t>
      </w:r>
      <w:r w:rsidR="00015C4B" w:rsidRPr="000F4453">
        <w:rPr>
          <w:rFonts w:asciiTheme="majorHAnsi" w:hAnsiTheme="majorHAnsi"/>
          <w:i/>
          <w:sz w:val="22"/>
          <w:szCs w:val="22"/>
        </w:rPr>
        <w:t xml:space="preserve"> nie określa warunku w ww. zakresie.</w:t>
      </w:r>
    </w:p>
    <w:p w14:paraId="56D71695" w14:textId="77777777" w:rsidR="001E65B9" w:rsidRPr="000F4453" w:rsidRDefault="00991E07" w:rsidP="00184A8E">
      <w:pPr>
        <w:pStyle w:val="Akapitzlist"/>
        <w:numPr>
          <w:ilvl w:val="2"/>
          <w:numId w:val="24"/>
        </w:numPr>
        <w:autoSpaceDE w:val="0"/>
        <w:autoSpaceDN w:val="0"/>
        <w:adjustRightInd w:val="0"/>
        <w:spacing w:before="0" w:after="0" w:line="240" w:lineRule="auto"/>
        <w:ind w:left="1276" w:hanging="709"/>
        <w:rPr>
          <w:rFonts w:asciiTheme="majorHAnsi" w:hAnsiTheme="majorHAnsi"/>
          <w:b/>
          <w:sz w:val="22"/>
          <w:szCs w:val="22"/>
        </w:rPr>
      </w:pPr>
      <w:r w:rsidRPr="000F4453">
        <w:rPr>
          <w:rFonts w:asciiTheme="majorHAnsi" w:hAnsiTheme="majorHAnsi"/>
          <w:b/>
          <w:sz w:val="22"/>
          <w:szCs w:val="22"/>
        </w:rPr>
        <w:t>sytuacji ekonomicznej lub finansowej;</w:t>
      </w:r>
    </w:p>
    <w:p w14:paraId="148A4658" w14:textId="77777777" w:rsidR="00F5397E" w:rsidRPr="000F4453" w:rsidRDefault="00991E07" w:rsidP="00321CC4">
      <w:pPr>
        <w:ind w:left="567" w:firstLine="709"/>
        <w:rPr>
          <w:rFonts w:asciiTheme="majorHAnsi" w:hAnsiTheme="majorHAnsi"/>
          <w:bCs/>
          <w:i/>
          <w:sz w:val="22"/>
          <w:szCs w:val="22"/>
        </w:rPr>
      </w:pPr>
      <w:r w:rsidRPr="000F4453">
        <w:rPr>
          <w:rFonts w:asciiTheme="majorHAnsi" w:hAnsiTheme="majorHAnsi"/>
          <w:i/>
          <w:sz w:val="22"/>
          <w:szCs w:val="22"/>
        </w:rPr>
        <w:t>Zamawiający</w:t>
      </w:r>
      <w:r w:rsidR="00015C4B" w:rsidRPr="000F4453">
        <w:rPr>
          <w:rFonts w:asciiTheme="majorHAnsi" w:hAnsiTheme="majorHAnsi"/>
          <w:i/>
          <w:sz w:val="22"/>
          <w:szCs w:val="22"/>
        </w:rPr>
        <w:t xml:space="preserve"> nie określa warunku w ww. zakresie</w:t>
      </w:r>
    </w:p>
    <w:p w14:paraId="17B96D3F" w14:textId="77777777" w:rsidR="00D9784D" w:rsidRPr="000F4453" w:rsidRDefault="00991E07" w:rsidP="007109F4">
      <w:pPr>
        <w:pStyle w:val="Kolorowalistaakcent11"/>
        <w:numPr>
          <w:ilvl w:val="2"/>
          <w:numId w:val="24"/>
        </w:numPr>
        <w:autoSpaceDE w:val="0"/>
        <w:autoSpaceDN w:val="0"/>
        <w:adjustRightInd w:val="0"/>
        <w:spacing w:before="0" w:after="0" w:line="240" w:lineRule="auto"/>
        <w:ind w:left="1287"/>
        <w:rPr>
          <w:rFonts w:asciiTheme="majorHAnsi" w:hAnsiTheme="majorHAnsi"/>
          <w:b/>
          <w:sz w:val="22"/>
          <w:szCs w:val="22"/>
        </w:rPr>
      </w:pPr>
      <w:r w:rsidRPr="000F4453">
        <w:rPr>
          <w:rFonts w:asciiTheme="majorHAnsi" w:hAnsiTheme="majorHAnsi"/>
          <w:b/>
          <w:sz w:val="22"/>
          <w:szCs w:val="22"/>
        </w:rPr>
        <w:t>zdolności technicznej lub zawodowej</w:t>
      </w:r>
      <w:r w:rsidR="00034207" w:rsidRPr="000F4453">
        <w:rPr>
          <w:rFonts w:asciiTheme="majorHAnsi" w:hAnsiTheme="majorHAnsi"/>
          <w:b/>
          <w:sz w:val="22"/>
          <w:szCs w:val="22"/>
        </w:rPr>
        <w:t>:</w:t>
      </w:r>
    </w:p>
    <w:p w14:paraId="3FA0C41B" w14:textId="77777777" w:rsidR="002F572E" w:rsidRPr="000F4453" w:rsidRDefault="00991E07" w:rsidP="007109F4">
      <w:pPr>
        <w:pStyle w:val="Akapitzlist"/>
        <w:spacing w:before="0" w:after="0" w:line="240" w:lineRule="auto"/>
        <w:ind w:left="947"/>
        <w:rPr>
          <w:rFonts w:asciiTheme="majorHAnsi" w:hAnsiTheme="majorHAnsi"/>
          <w:bCs/>
          <w:i/>
          <w:sz w:val="22"/>
          <w:szCs w:val="22"/>
        </w:rPr>
      </w:pPr>
      <w:r w:rsidRPr="000F4453">
        <w:rPr>
          <w:rFonts w:asciiTheme="majorHAnsi" w:hAnsiTheme="majorHAnsi"/>
          <w:i/>
          <w:sz w:val="22"/>
          <w:szCs w:val="22"/>
        </w:rPr>
        <w:t>Zamawiający nie określa warunku w ww. zakresie</w:t>
      </w:r>
    </w:p>
    <w:p w14:paraId="15901ED2" w14:textId="77777777" w:rsidR="00F342B5" w:rsidRPr="000F4453" w:rsidRDefault="00F342B5" w:rsidP="00321CC4">
      <w:pPr>
        <w:autoSpaceDE w:val="0"/>
        <w:autoSpaceDN w:val="0"/>
        <w:adjustRightInd w:val="0"/>
        <w:ind w:left="1276"/>
        <w:jc w:val="both"/>
        <w:rPr>
          <w:rFonts w:asciiTheme="majorHAnsi" w:hAnsiTheme="majorHAnsi"/>
          <w:bCs/>
          <w:sz w:val="22"/>
          <w:szCs w:val="22"/>
        </w:rPr>
      </w:pPr>
    </w:p>
    <w:p w14:paraId="54FB1E0D" w14:textId="77777777" w:rsidR="00F342B5" w:rsidRPr="000F4453" w:rsidRDefault="00991E07" w:rsidP="00321CC4">
      <w:pPr>
        <w:pStyle w:val="Kolorowalistaakcent11"/>
        <w:numPr>
          <w:ilvl w:val="1"/>
          <w:numId w:val="9"/>
        </w:numPr>
        <w:autoSpaceDE w:val="0"/>
        <w:autoSpaceDN w:val="0"/>
        <w:adjustRightInd w:val="0"/>
        <w:spacing w:before="0" w:after="0" w:line="240" w:lineRule="auto"/>
        <w:ind w:left="567" w:right="20" w:hanging="567"/>
        <w:rPr>
          <w:rFonts w:asciiTheme="majorHAnsi" w:hAnsiTheme="majorHAnsi"/>
          <w:sz w:val="22"/>
          <w:szCs w:val="22"/>
        </w:rPr>
      </w:pPr>
      <w:r w:rsidRPr="000F4453">
        <w:rPr>
          <w:rFonts w:asciiTheme="majorHAnsi" w:hAnsiTheme="majorHAnsi"/>
          <w:sz w:val="22"/>
          <w:szCs w:val="22"/>
        </w:rPr>
        <w:t xml:space="preserve">Zamawiający może, </w:t>
      </w:r>
      <w:r w:rsidRPr="000F4453">
        <w:rPr>
          <w:rFonts w:asciiTheme="majorHAnsi" w:hAnsiTheme="majorHAnsi"/>
          <w:sz w:val="22"/>
          <w:szCs w:val="22"/>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F4453">
        <w:rPr>
          <w:rFonts w:asciiTheme="majorHAnsi" w:hAnsiTheme="majorHAnsi"/>
          <w:sz w:val="22"/>
          <w:szCs w:val="22"/>
        </w:rPr>
        <w:t xml:space="preserve"> na każdym etapie postępowania (art. 116 ust. 2 ustawy </w:t>
      </w:r>
      <w:proofErr w:type="spellStart"/>
      <w:r w:rsidRPr="000F4453">
        <w:rPr>
          <w:rFonts w:asciiTheme="majorHAnsi" w:hAnsiTheme="majorHAnsi"/>
          <w:sz w:val="22"/>
          <w:szCs w:val="22"/>
        </w:rPr>
        <w:t>Pzp</w:t>
      </w:r>
      <w:proofErr w:type="spellEnd"/>
      <w:r w:rsidRPr="000F4453">
        <w:rPr>
          <w:rFonts w:asciiTheme="majorHAnsi" w:hAnsiTheme="majorHAnsi"/>
          <w:sz w:val="22"/>
          <w:szCs w:val="22"/>
        </w:rPr>
        <w:t>).</w:t>
      </w:r>
    </w:p>
    <w:p w14:paraId="40BCC8AA" w14:textId="7CE9EB8C" w:rsidR="00F342B5" w:rsidRPr="000F4453" w:rsidRDefault="00991E07" w:rsidP="00321CC4">
      <w:pPr>
        <w:pStyle w:val="Kolorowalistaakcent11"/>
        <w:numPr>
          <w:ilvl w:val="1"/>
          <w:numId w:val="9"/>
        </w:numPr>
        <w:autoSpaceDE w:val="0"/>
        <w:autoSpaceDN w:val="0"/>
        <w:adjustRightInd w:val="0"/>
        <w:spacing w:before="0" w:after="0" w:line="240" w:lineRule="auto"/>
        <w:ind w:left="567" w:right="20" w:hanging="567"/>
        <w:rPr>
          <w:rFonts w:asciiTheme="majorHAnsi" w:hAnsiTheme="majorHAnsi"/>
          <w:sz w:val="22"/>
          <w:szCs w:val="22"/>
        </w:rPr>
      </w:pPr>
      <w:r w:rsidRPr="000F4453">
        <w:rPr>
          <w:rFonts w:asciiTheme="majorHAnsi" w:hAnsiTheme="majorHAnsi"/>
          <w:sz w:val="22"/>
          <w:szCs w:val="22"/>
        </w:rPr>
        <w:t xml:space="preserve">W odniesieniu do warunków dotyczących wykształcenia, kwalifikacji zawodowych lub doświadczenia Wykonawcy wspólnie ubiegający się o udzielenie zamówienia wykazując </w:t>
      </w:r>
      <w:r w:rsidRPr="000F4453">
        <w:rPr>
          <w:rFonts w:asciiTheme="majorHAnsi" w:hAnsiTheme="majorHAnsi"/>
          <w:sz w:val="22"/>
          <w:szCs w:val="22"/>
        </w:rPr>
        <w:lastRenderedPageBreak/>
        <w:t xml:space="preserve">warunek udziału w postępowaniu </w:t>
      </w:r>
      <w:r w:rsidRPr="000F4453">
        <w:rPr>
          <w:rFonts w:asciiTheme="majorHAnsi" w:hAnsiTheme="majorHAnsi"/>
          <w:b/>
          <w:bCs/>
          <w:sz w:val="22"/>
          <w:szCs w:val="22"/>
        </w:rPr>
        <w:t xml:space="preserve">mogą polegać na zdolnościach </w:t>
      </w:r>
      <w:r w:rsidR="00FE202C" w:rsidRPr="000F4453">
        <w:rPr>
          <w:rFonts w:asciiTheme="majorHAnsi" w:hAnsiTheme="majorHAnsi"/>
          <w:b/>
          <w:bCs/>
          <w:sz w:val="22"/>
          <w:szCs w:val="22"/>
        </w:rPr>
        <w:t>tych Wykonawców</w:t>
      </w:r>
      <w:r w:rsidRPr="000F4453">
        <w:rPr>
          <w:rFonts w:asciiTheme="majorHAnsi" w:hAnsiTheme="majorHAnsi"/>
          <w:b/>
          <w:bCs/>
          <w:sz w:val="22"/>
          <w:szCs w:val="22"/>
        </w:rPr>
        <w:t>, którzy wykonają usługi, do realizacji których te zdolności są wymagane.</w:t>
      </w:r>
    </w:p>
    <w:p w14:paraId="256B09D6" w14:textId="77777777" w:rsidR="00F342B5" w:rsidRPr="000F4453" w:rsidRDefault="00991E07" w:rsidP="00321CC4">
      <w:pPr>
        <w:pStyle w:val="Kolorowalistaakcent11"/>
        <w:numPr>
          <w:ilvl w:val="1"/>
          <w:numId w:val="9"/>
        </w:numPr>
        <w:tabs>
          <w:tab w:val="left" w:pos="567"/>
        </w:tabs>
        <w:autoSpaceDE w:val="0"/>
        <w:autoSpaceDN w:val="0"/>
        <w:adjustRightInd w:val="0"/>
        <w:spacing w:before="0" w:after="0" w:line="240" w:lineRule="auto"/>
        <w:ind w:left="567" w:right="20" w:hanging="567"/>
        <w:rPr>
          <w:rFonts w:asciiTheme="majorHAnsi" w:hAnsiTheme="majorHAnsi"/>
          <w:iCs/>
          <w:sz w:val="22"/>
          <w:szCs w:val="22"/>
        </w:rPr>
      </w:pPr>
      <w:r w:rsidRPr="000F4453">
        <w:rPr>
          <w:rFonts w:asciiTheme="majorHAnsi" w:hAnsiTheme="majorHAnsi"/>
          <w:iCs/>
          <w:sz w:val="22"/>
          <w:szCs w:val="22"/>
        </w:rPr>
        <w:t xml:space="preserve">Sposób wykazania warunków udziału w postępowaniu wskazano w rozdziale </w:t>
      </w:r>
      <w:r w:rsidRPr="000F4453">
        <w:rPr>
          <w:rFonts w:asciiTheme="majorHAnsi" w:hAnsiTheme="majorHAnsi"/>
          <w:iCs/>
          <w:sz w:val="22"/>
          <w:szCs w:val="22"/>
        </w:rPr>
        <w:br/>
        <w:t>8 SWZ.</w:t>
      </w:r>
    </w:p>
    <w:p w14:paraId="166515AF" w14:textId="77777777" w:rsidR="001E245E" w:rsidRPr="000F4453" w:rsidRDefault="001E245E" w:rsidP="00321CC4">
      <w:pPr>
        <w:pStyle w:val="Kolorowalistaakcent11"/>
        <w:tabs>
          <w:tab w:val="left" w:pos="567"/>
        </w:tabs>
        <w:autoSpaceDE w:val="0"/>
        <w:autoSpaceDN w:val="0"/>
        <w:adjustRightInd w:val="0"/>
        <w:spacing w:before="0" w:after="0" w:line="240" w:lineRule="auto"/>
        <w:ind w:left="0" w:right="20"/>
        <w:rPr>
          <w:rFonts w:asciiTheme="majorHAnsi" w:hAnsiTheme="majorHAnsi"/>
          <w:iCs/>
          <w:sz w:val="22"/>
          <w:szCs w:val="22"/>
        </w:rPr>
      </w:pPr>
    </w:p>
    <w:p w14:paraId="3EFDA43B" w14:textId="77777777" w:rsidR="001F102A" w:rsidRPr="000F4453" w:rsidRDefault="001F102A" w:rsidP="00321CC4">
      <w:pPr>
        <w:pStyle w:val="Kolorowalistaakcent11"/>
        <w:tabs>
          <w:tab w:val="left" w:pos="567"/>
        </w:tabs>
        <w:autoSpaceDE w:val="0"/>
        <w:autoSpaceDN w:val="0"/>
        <w:adjustRightInd w:val="0"/>
        <w:spacing w:before="0" w:after="0" w:line="240" w:lineRule="auto"/>
        <w:ind w:left="567" w:right="20"/>
        <w:rPr>
          <w:rFonts w:asciiTheme="majorHAnsi" w:hAnsiTheme="majorHAnsi"/>
          <w:iCs/>
          <w:sz w:val="22"/>
          <w:szCs w:val="22"/>
        </w:rPr>
      </w:pPr>
    </w:p>
    <w:tbl>
      <w:tblPr>
        <w:tblW w:w="0" w:type="auto"/>
        <w:jc w:val="center"/>
        <w:tblBorders>
          <w:bottom w:val="single" w:sz="4" w:space="0" w:color="auto"/>
        </w:tblBorders>
        <w:tblLook w:val="00A0" w:firstRow="1" w:lastRow="0" w:firstColumn="1" w:lastColumn="0" w:noHBand="0" w:noVBand="0"/>
      </w:tblPr>
      <w:tblGrid>
        <w:gridCol w:w="9068"/>
      </w:tblGrid>
      <w:tr w:rsidR="000F4453" w:rsidRPr="000F4453" w14:paraId="290EE5E0" w14:textId="77777777" w:rsidTr="001B764C">
        <w:trPr>
          <w:jc w:val="center"/>
        </w:trPr>
        <w:tc>
          <w:tcPr>
            <w:tcW w:w="9068" w:type="dxa"/>
            <w:tcBorders>
              <w:bottom w:val="single" w:sz="4" w:space="0" w:color="auto"/>
            </w:tcBorders>
            <w:shd w:val="clear" w:color="auto" w:fill="D9D9D9" w:themeFill="background1" w:themeFillShade="D9"/>
          </w:tcPr>
          <w:p w14:paraId="2392341E"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br w:type="page"/>
            </w:r>
            <w:r w:rsidRPr="000F4453">
              <w:rPr>
                <w:rFonts w:asciiTheme="majorHAnsi" w:hAnsiTheme="majorHAnsi"/>
                <w:sz w:val="22"/>
                <w:szCs w:val="22"/>
              </w:rPr>
              <w:t>Rozdział 7</w:t>
            </w:r>
          </w:p>
          <w:p w14:paraId="3AE61DB8" w14:textId="77777777" w:rsidR="00983244"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PODSTAWY WYKLUCZENIA</w:t>
            </w:r>
          </w:p>
        </w:tc>
      </w:tr>
    </w:tbl>
    <w:p w14:paraId="3B958789" w14:textId="77777777" w:rsidR="00BE42AE" w:rsidRPr="000F4453" w:rsidRDefault="00BE42AE" w:rsidP="00321CC4">
      <w:pPr>
        <w:pStyle w:val="Kolorowalistaakcent11"/>
        <w:widowControl w:val="0"/>
        <w:spacing w:before="0" w:after="0" w:line="240" w:lineRule="auto"/>
        <w:ind w:left="0"/>
        <w:contextualSpacing w:val="0"/>
        <w:outlineLvl w:val="3"/>
        <w:rPr>
          <w:rFonts w:asciiTheme="majorHAnsi" w:hAnsiTheme="majorHAnsi"/>
          <w:bCs/>
          <w:sz w:val="22"/>
          <w:szCs w:val="22"/>
          <w:lang w:eastAsia="pl-PL"/>
        </w:rPr>
      </w:pPr>
    </w:p>
    <w:p w14:paraId="727D5F58" w14:textId="19C40CBD" w:rsidR="00485397" w:rsidRPr="000F4453" w:rsidRDefault="00991E07" w:rsidP="00184A8E">
      <w:pPr>
        <w:pStyle w:val="Kolorowalistaakcent11"/>
        <w:numPr>
          <w:ilvl w:val="1"/>
          <w:numId w:val="19"/>
        </w:numPr>
        <w:tabs>
          <w:tab w:val="left" w:pos="567"/>
        </w:tabs>
        <w:autoSpaceDE w:val="0"/>
        <w:autoSpaceDN w:val="0"/>
        <w:adjustRightInd w:val="0"/>
        <w:spacing w:before="0" w:after="0" w:line="240" w:lineRule="auto"/>
        <w:ind w:left="567" w:hanging="567"/>
        <w:rPr>
          <w:rFonts w:asciiTheme="majorHAnsi" w:hAnsiTheme="majorHAnsi"/>
          <w:sz w:val="22"/>
          <w:szCs w:val="22"/>
        </w:rPr>
      </w:pPr>
      <w:r w:rsidRPr="000F4453">
        <w:rPr>
          <w:rFonts w:asciiTheme="majorHAnsi" w:hAnsiTheme="majorHAnsi"/>
          <w:sz w:val="22"/>
          <w:szCs w:val="22"/>
        </w:rPr>
        <w:t xml:space="preserve">Z postępowania o udzielenie zamówienia wyklucza się Wykonawcę, w stosunku, do którego zachodzi którakolwiek z okoliczności, o których mowa w art. 108 ustawy </w:t>
      </w:r>
      <w:proofErr w:type="spellStart"/>
      <w:r w:rsidRPr="000F4453">
        <w:rPr>
          <w:rFonts w:asciiTheme="majorHAnsi" w:hAnsiTheme="majorHAnsi"/>
          <w:sz w:val="22"/>
          <w:szCs w:val="22"/>
        </w:rPr>
        <w:t>Pzp</w:t>
      </w:r>
      <w:proofErr w:type="spellEnd"/>
      <w:r w:rsidRPr="000F4453">
        <w:rPr>
          <w:rFonts w:asciiTheme="majorHAnsi" w:hAnsiTheme="majorHAnsi"/>
          <w:sz w:val="22"/>
          <w:szCs w:val="22"/>
        </w:rPr>
        <w:t xml:space="preserve"> </w:t>
      </w:r>
      <w:r w:rsidR="00FE202C">
        <w:rPr>
          <w:rFonts w:asciiTheme="majorHAnsi" w:hAnsiTheme="majorHAnsi"/>
          <w:sz w:val="22"/>
          <w:szCs w:val="22"/>
        </w:rPr>
        <w:br/>
      </w:r>
      <w:r w:rsidRPr="000F4453">
        <w:rPr>
          <w:rFonts w:asciiTheme="majorHAnsi" w:hAnsiTheme="majorHAnsi"/>
          <w:sz w:val="22"/>
          <w:szCs w:val="22"/>
        </w:rPr>
        <w:t>tj. Wykonawcę:</w:t>
      </w:r>
    </w:p>
    <w:p w14:paraId="4EBFA53C" w14:textId="77777777" w:rsidR="00485397" w:rsidRPr="000F4453" w:rsidRDefault="00991E07" w:rsidP="00184A8E">
      <w:pPr>
        <w:pStyle w:val="Akapitzlist"/>
        <w:numPr>
          <w:ilvl w:val="2"/>
          <w:numId w:val="40"/>
        </w:numPr>
        <w:shd w:val="clear" w:color="auto" w:fill="FFFFFF"/>
        <w:spacing w:before="0" w:after="0" w:line="240" w:lineRule="auto"/>
        <w:ind w:left="993" w:hanging="426"/>
        <w:rPr>
          <w:rFonts w:asciiTheme="majorHAnsi" w:hAnsiTheme="majorHAnsi"/>
          <w:sz w:val="22"/>
          <w:szCs w:val="22"/>
        </w:rPr>
      </w:pPr>
      <w:r w:rsidRPr="000F4453">
        <w:rPr>
          <w:rFonts w:asciiTheme="majorHAnsi" w:hAnsiTheme="majorHAnsi"/>
          <w:sz w:val="22"/>
          <w:szCs w:val="22"/>
        </w:rPr>
        <w:t>będącego osobą fizyczną, którego prawomocnie skazano za przestępstwo:</w:t>
      </w:r>
    </w:p>
    <w:p w14:paraId="2932C8CA" w14:textId="77777777" w:rsidR="00485397" w:rsidRPr="000F4453" w:rsidRDefault="00991E07" w:rsidP="00184A8E">
      <w:pPr>
        <w:pStyle w:val="Akapitzlist"/>
        <w:numPr>
          <w:ilvl w:val="0"/>
          <w:numId w:val="41"/>
        </w:numPr>
        <w:shd w:val="clear" w:color="auto" w:fill="FFFFFF"/>
        <w:spacing w:before="0" w:after="0" w:line="240" w:lineRule="auto"/>
        <w:ind w:left="1276" w:hanging="283"/>
        <w:rPr>
          <w:rFonts w:asciiTheme="majorHAnsi" w:hAnsiTheme="majorHAnsi"/>
          <w:sz w:val="22"/>
          <w:szCs w:val="22"/>
        </w:rPr>
      </w:pPr>
      <w:r w:rsidRPr="000F4453">
        <w:rPr>
          <w:rFonts w:asciiTheme="majorHAnsi" w:hAnsiTheme="majorHAnsi"/>
          <w:sz w:val="22"/>
          <w:szCs w:val="22"/>
        </w:rPr>
        <w:t xml:space="preserve">udziału w zorganizowanej grupie przestępczej albo związku mającym na celu popełnienie przestępstwa lub przestępstwa skarbowego, o którym mowa w </w:t>
      </w:r>
      <w:hyperlink r:id="rId12" w:anchor="/document/16798683?unitId=art(258)&amp;cm=DOCUMENT" w:tgtFrame="_blank" w:history="1">
        <w:r w:rsidR="00485397" w:rsidRPr="000F4453">
          <w:rPr>
            <w:rStyle w:val="Hipercze"/>
            <w:rFonts w:asciiTheme="majorHAnsi" w:hAnsiTheme="majorHAnsi"/>
            <w:color w:val="auto"/>
            <w:sz w:val="22"/>
            <w:szCs w:val="22"/>
          </w:rPr>
          <w:t>art. 258</w:t>
        </w:r>
      </w:hyperlink>
      <w:r w:rsidRPr="000F4453">
        <w:rPr>
          <w:rFonts w:asciiTheme="majorHAnsi" w:hAnsiTheme="majorHAnsi"/>
          <w:sz w:val="22"/>
          <w:szCs w:val="22"/>
        </w:rPr>
        <w:t xml:space="preserve"> Kodeksu karnego,</w:t>
      </w:r>
    </w:p>
    <w:p w14:paraId="1C4DA6A1" w14:textId="77777777" w:rsidR="00485397" w:rsidRPr="000F4453" w:rsidRDefault="00991E07" w:rsidP="00184A8E">
      <w:pPr>
        <w:pStyle w:val="Akapitzlist"/>
        <w:numPr>
          <w:ilvl w:val="0"/>
          <w:numId w:val="41"/>
        </w:numPr>
        <w:shd w:val="clear" w:color="auto" w:fill="FFFFFF"/>
        <w:spacing w:before="0" w:after="0" w:line="240" w:lineRule="auto"/>
        <w:ind w:left="1276" w:hanging="283"/>
        <w:rPr>
          <w:rFonts w:asciiTheme="majorHAnsi" w:hAnsiTheme="majorHAnsi"/>
          <w:sz w:val="22"/>
          <w:szCs w:val="22"/>
        </w:rPr>
      </w:pPr>
      <w:r w:rsidRPr="000F4453">
        <w:rPr>
          <w:rFonts w:asciiTheme="majorHAnsi" w:hAnsiTheme="majorHAnsi"/>
          <w:sz w:val="22"/>
          <w:szCs w:val="22"/>
        </w:rPr>
        <w:t xml:space="preserve">handlu ludźmi, o którym mowa w </w:t>
      </w:r>
      <w:hyperlink r:id="rId13" w:anchor="/document/16798683?unitId=art(189(a))&amp;cm=DOCUMENT" w:tgtFrame="_blank" w:history="1">
        <w:r w:rsidR="00485397" w:rsidRPr="000F4453">
          <w:rPr>
            <w:rStyle w:val="Hipercze"/>
            <w:rFonts w:asciiTheme="majorHAnsi" w:hAnsiTheme="majorHAnsi"/>
            <w:color w:val="auto"/>
            <w:sz w:val="22"/>
            <w:szCs w:val="22"/>
          </w:rPr>
          <w:t>art. 189a</w:t>
        </w:r>
      </w:hyperlink>
      <w:r w:rsidRPr="000F4453">
        <w:rPr>
          <w:rFonts w:asciiTheme="majorHAnsi" w:hAnsiTheme="majorHAnsi"/>
          <w:sz w:val="22"/>
          <w:szCs w:val="22"/>
        </w:rPr>
        <w:t xml:space="preserve"> Kodeksu karnego,</w:t>
      </w:r>
    </w:p>
    <w:p w14:paraId="69FE3FA2" w14:textId="34FE45AF" w:rsidR="00485397" w:rsidRPr="000F4453" w:rsidRDefault="00991E07" w:rsidP="00184A8E">
      <w:pPr>
        <w:pStyle w:val="Akapitzlist"/>
        <w:numPr>
          <w:ilvl w:val="0"/>
          <w:numId w:val="41"/>
        </w:numPr>
        <w:tabs>
          <w:tab w:val="left" w:pos="1260"/>
        </w:tabs>
        <w:spacing w:before="0" w:after="0" w:line="240" w:lineRule="auto"/>
        <w:ind w:left="1440" w:right="20"/>
        <w:rPr>
          <w:rFonts w:asciiTheme="majorHAnsi" w:eastAsia="Cambria" w:hAnsiTheme="majorHAnsi"/>
          <w:sz w:val="22"/>
          <w:szCs w:val="22"/>
        </w:rPr>
      </w:pPr>
      <w:r w:rsidRPr="000F4453">
        <w:rPr>
          <w:rFonts w:asciiTheme="majorHAnsi" w:eastAsia="Cambria" w:hAnsiTheme="majorHAnsi"/>
          <w:sz w:val="22"/>
          <w:szCs w:val="22"/>
        </w:rPr>
        <w:t xml:space="preserve">o którym mowa w art. 228-230a, art. 250a Kodeksu karnego, w art. 46-48 ustawy z dnia 25 czerwca 2010 r. o sporcie (Dz. U. z 2023 r. poz. 2048) lub w art. 54 ust. 1-4 ustawy z dnia 12 maja 2011 r. o refundacji leków, środków spożywczych specjalnego przeznaczenia żywieniowego oraz wyrobów medycznych (Dz. U. </w:t>
      </w:r>
      <w:r w:rsidR="00FE202C">
        <w:rPr>
          <w:rFonts w:asciiTheme="majorHAnsi" w:eastAsia="Cambria" w:hAnsiTheme="majorHAnsi"/>
          <w:sz w:val="22"/>
          <w:szCs w:val="22"/>
        </w:rPr>
        <w:br/>
      </w:r>
      <w:r w:rsidRPr="000F4453">
        <w:rPr>
          <w:rFonts w:asciiTheme="majorHAnsi" w:eastAsia="Cambria" w:hAnsiTheme="majorHAnsi"/>
          <w:sz w:val="22"/>
          <w:szCs w:val="22"/>
        </w:rPr>
        <w:t>z 202</w:t>
      </w:r>
      <w:r w:rsidR="00B075BD" w:rsidRPr="000F4453">
        <w:rPr>
          <w:rFonts w:asciiTheme="majorHAnsi" w:eastAsia="Cambria" w:hAnsiTheme="majorHAnsi"/>
          <w:sz w:val="22"/>
          <w:szCs w:val="22"/>
        </w:rPr>
        <w:t>4</w:t>
      </w:r>
      <w:r w:rsidRPr="000F4453">
        <w:rPr>
          <w:rFonts w:asciiTheme="majorHAnsi" w:eastAsia="Cambria" w:hAnsiTheme="majorHAnsi"/>
          <w:sz w:val="22"/>
          <w:szCs w:val="22"/>
        </w:rPr>
        <w:t xml:space="preserve"> r. poz. </w:t>
      </w:r>
      <w:r w:rsidR="00B075BD" w:rsidRPr="000F4453">
        <w:rPr>
          <w:rFonts w:asciiTheme="majorHAnsi" w:eastAsia="Cambria" w:hAnsiTheme="majorHAnsi"/>
          <w:sz w:val="22"/>
          <w:szCs w:val="22"/>
        </w:rPr>
        <w:t>930</w:t>
      </w:r>
      <w:r w:rsidRPr="000F4453">
        <w:rPr>
          <w:rFonts w:asciiTheme="majorHAnsi" w:eastAsia="Cambria" w:hAnsiTheme="majorHAnsi"/>
          <w:sz w:val="22"/>
          <w:szCs w:val="22"/>
        </w:rPr>
        <w:t>)</w:t>
      </w:r>
    </w:p>
    <w:p w14:paraId="59DC1F30" w14:textId="77777777" w:rsidR="00485397" w:rsidRPr="000F4453" w:rsidRDefault="00485397" w:rsidP="00321CC4">
      <w:pPr>
        <w:rPr>
          <w:rFonts w:asciiTheme="majorHAnsi" w:eastAsia="Cambria" w:hAnsiTheme="majorHAnsi"/>
          <w:sz w:val="22"/>
          <w:szCs w:val="22"/>
        </w:rPr>
      </w:pPr>
    </w:p>
    <w:p w14:paraId="6CA55F82" w14:textId="1129710D" w:rsidR="00485397" w:rsidRPr="000F4453" w:rsidRDefault="00991E07" w:rsidP="00184A8E">
      <w:pPr>
        <w:pStyle w:val="Akapitzlist"/>
        <w:numPr>
          <w:ilvl w:val="0"/>
          <w:numId w:val="41"/>
        </w:numPr>
        <w:shd w:val="clear" w:color="auto" w:fill="FFFFFF"/>
        <w:spacing w:before="0" w:after="0" w:line="240" w:lineRule="auto"/>
        <w:ind w:left="1276" w:hanging="283"/>
        <w:rPr>
          <w:rFonts w:asciiTheme="majorHAnsi" w:hAnsiTheme="majorHAnsi"/>
          <w:sz w:val="22"/>
          <w:szCs w:val="22"/>
        </w:rPr>
      </w:pPr>
      <w:r w:rsidRPr="000F4453">
        <w:rPr>
          <w:rFonts w:asciiTheme="majorHAnsi" w:hAnsiTheme="majorHAnsi"/>
          <w:sz w:val="22"/>
          <w:szCs w:val="22"/>
        </w:rPr>
        <w:t xml:space="preserve">finansowania przestępstwa o charakterze terrorystycznym, o którym mowa </w:t>
      </w:r>
      <w:r w:rsidR="00FE202C">
        <w:rPr>
          <w:rFonts w:asciiTheme="majorHAnsi" w:hAnsiTheme="majorHAnsi"/>
          <w:sz w:val="22"/>
          <w:szCs w:val="22"/>
        </w:rPr>
        <w:br/>
      </w:r>
      <w:r w:rsidRPr="000F4453">
        <w:rPr>
          <w:rFonts w:asciiTheme="majorHAnsi" w:hAnsiTheme="majorHAnsi"/>
          <w:sz w:val="22"/>
          <w:szCs w:val="22"/>
        </w:rPr>
        <w:t xml:space="preserve">w </w:t>
      </w:r>
      <w:hyperlink r:id="rId14" w:anchor="/document/16798683?unitId=art(165(a))&amp;cm=DOCUMENT" w:tgtFrame="_blank" w:history="1">
        <w:r w:rsidR="00485397" w:rsidRPr="000F4453">
          <w:rPr>
            <w:rStyle w:val="Hipercze"/>
            <w:rFonts w:asciiTheme="majorHAnsi" w:hAnsiTheme="majorHAnsi"/>
            <w:color w:val="auto"/>
            <w:sz w:val="22"/>
            <w:szCs w:val="22"/>
          </w:rPr>
          <w:t>art. 165a</w:t>
        </w:r>
      </w:hyperlink>
      <w:r w:rsidRPr="000F4453">
        <w:rPr>
          <w:rFonts w:asciiTheme="majorHAnsi" w:hAnsiTheme="majorHAnsi"/>
          <w:sz w:val="22"/>
          <w:szCs w:val="22"/>
        </w:rPr>
        <w:t xml:space="preserve"> Kodeksu karnego, lub przestępstwo udaremniania lub utrudniania stwierdzenia przestępnego pochodzenia pieniędzy lub ukrywania ich pochodzenia, o którym mowa w </w:t>
      </w:r>
      <w:hyperlink r:id="rId15" w:anchor="/document/16798683?unitId=art(299)&amp;cm=DOCUMENT" w:tgtFrame="_blank" w:history="1">
        <w:r w:rsidR="00485397" w:rsidRPr="000F4453">
          <w:rPr>
            <w:rStyle w:val="Hipercze"/>
            <w:rFonts w:asciiTheme="majorHAnsi" w:hAnsiTheme="majorHAnsi"/>
            <w:color w:val="auto"/>
            <w:sz w:val="22"/>
            <w:szCs w:val="22"/>
          </w:rPr>
          <w:t>art. 299</w:t>
        </w:r>
      </w:hyperlink>
      <w:r w:rsidRPr="000F4453">
        <w:rPr>
          <w:rFonts w:asciiTheme="majorHAnsi" w:hAnsiTheme="majorHAnsi"/>
          <w:sz w:val="22"/>
          <w:szCs w:val="22"/>
        </w:rPr>
        <w:t xml:space="preserve"> Kodeksu karnego,</w:t>
      </w:r>
    </w:p>
    <w:p w14:paraId="1F4DEDB9" w14:textId="77777777" w:rsidR="00485397" w:rsidRPr="000F4453" w:rsidRDefault="00991E07" w:rsidP="00184A8E">
      <w:pPr>
        <w:pStyle w:val="Akapitzlist"/>
        <w:numPr>
          <w:ilvl w:val="0"/>
          <w:numId w:val="41"/>
        </w:numPr>
        <w:shd w:val="clear" w:color="auto" w:fill="FFFFFF"/>
        <w:spacing w:before="0" w:after="0" w:line="240" w:lineRule="auto"/>
        <w:ind w:left="1276" w:hanging="283"/>
        <w:rPr>
          <w:rFonts w:asciiTheme="majorHAnsi" w:hAnsiTheme="majorHAnsi"/>
          <w:sz w:val="22"/>
          <w:szCs w:val="22"/>
        </w:rPr>
      </w:pPr>
      <w:r w:rsidRPr="000F4453">
        <w:rPr>
          <w:rFonts w:asciiTheme="majorHAnsi" w:hAnsiTheme="majorHAnsi"/>
          <w:sz w:val="22"/>
          <w:szCs w:val="22"/>
        </w:rPr>
        <w:t xml:space="preserve">o charakterze terrorystycznym, o którym mowa w </w:t>
      </w:r>
      <w:hyperlink r:id="rId16" w:anchor="/document/16798683?unitId=art(115)par(20)&amp;cm=DOCUMENT" w:tgtFrame="_blank" w:history="1">
        <w:r w:rsidR="00485397" w:rsidRPr="000F4453">
          <w:rPr>
            <w:rStyle w:val="Hipercze"/>
            <w:rFonts w:asciiTheme="majorHAnsi" w:hAnsiTheme="majorHAnsi"/>
            <w:color w:val="auto"/>
            <w:sz w:val="22"/>
            <w:szCs w:val="22"/>
          </w:rPr>
          <w:t>art. 115 § 20</w:t>
        </w:r>
      </w:hyperlink>
      <w:r w:rsidRPr="000F4453">
        <w:rPr>
          <w:rFonts w:asciiTheme="majorHAnsi" w:hAnsiTheme="majorHAnsi"/>
          <w:sz w:val="22"/>
          <w:szCs w:val="22"/>
        </w:rPr>
        <w:t xml:space="preserve"> Kodeksu karnego, lub mające na celu popełnienie tego przestępstwa,</w:t>
      </w:r>
    </w:p>
    <w:p w14:paraId="0BA5907A" w14:textId="0E80ECC8" w:rsidR="00485397" w:rsidRPr="000F4453" w:rsidRDefault="00991E07" w:rsidP="00184A8E">
      <w:pPr>
        <w:pStyle w:val="Akapitzlist"/>
        <w:numPr>
          <w:ilvl w:val="0"/>
          <w:numId w:val="41"/>
        </w:numPr>
        <w:shd w:val="clear" w:color="auto" w:fill="FFFFFF"/>
        <w:spacing w:before="0" w:after="0" w:line="240" w:lineRule="auto"/>
        <w:ind w:left="1276" w:hanging="283"/>
        <w:rPr>
          <w:rFonts w:asciiTheme="majorHAnsi" w:hAnsiTheme="majorHAnsi"/>
          <w:sz w:val="22"/>
          <w:szCs w:val="22"/>
        </w:rPr>
      </w:pPr>
      <w:r w:rsidRPr="000F4453">
        <w:rPr>
          <w:rFonts w:asciiTheme="majorHAnsi" w:hAnsiTheme="majorHAnsi"/>
          <w:sz w:val="22"/>
          <w:szCs w:val="22"/>
        </w:rPr>
        <w:t xml:space="preserve">powierzenia wykonywania pracy małoletniemu cudzoziemcowi, o którym mowa </w:t>
      </w:r>
      <w:r w:rsidR="00FE202C">
        <w:rPr>
          <w:rFonts w:asciiTheme="majorHAnsi" w:hAnsiTheme="majorHAnsi"/>
          <w:sz w:val="22"/>
          <w:szCs w:val="22"/>
        </w:rPr>
        <w:br/>
      </w:r>
      <w:r w:rsidRPr="000F4453">
        <w:rPr>
          <w:rFonts w:asciiTheme="majorHAnsi" w:hAnsiTheme="majorHAnsi"/>
          <w:sz w:val="22"/>
          <w:szCs w:val="22"/>
        </w:rPr>
        <w:t xml:space="preserve">w </w:t>
      </w:r>
      <w:hyperlink r:id="rId17" w:anchor="/document/17896506?unitId=art(9)ust(2)&amp;cm=DOCUMENT" w:tgtFrame="_blank" w:history="1">
        <w:r w:rsidR="00485397" w:rsidRPr="000F4453">
          <w:rPr>
            <w:rStyle w:val="Hipercze"/>
            <w:rFonts w:asciiTheme="majorHAnsi" w:hAnsiTheme="majorHAnsi"/>
            <w:color w:val="auto"/>
            <w:sz w:val="22"/>
            <w:szCs w:val="22"/>
          </w:rPr>
          <w:t>art. 9 ust. 2</w:t>
        </w:r>
      </w:hyperlink>
      <w:r w:rsidRPr="000F4453">
        <w:rPr>
          <w:rFonts w:asciiTheme="majorHAnsi" w:hAnsiTheme="majorHAnsi"/>
          <w:sz w:val="22"/>
          <w:szCs w:val="22"/>
        </w:rPr>
        <w:t xml:space="preserve"> ustawy z dnia 15 czerwca 2012 r. o skutkach powierzania wykonywania pracy cudzoziemcom przebywającym wbrew przepisom na terytorium Rzeczypospolitej Polskiej (Dz. U. z </w:t>
      </w:r>
      <w:r w:rsidR="00FE202C" w:rsidRPr="000F4453">
        <w:rPr>
          <w:rFonts w:asciiTheme="majorHAnsi" w:hAnsiTheme="majorHAnsi"/>
          <w:sz w:val="22"/>
          <w:szCs w:val="22"/>
        </w:rPr>
        <w:t>2021 r.</w:t>
      </w:r>
      <w:r w:rsidRPr="000F4453">
        <w:rPr>
          <w:rFonts w:asciiTheme="majorHAnsi" w:hAnsiTheme="majorHAnsi"/>
          <w:sz w:val="22"/>
          <w:szCs w:val="22"/>
        </w:rPr>
        <w:t xml:space="preserve"> poz. 1745),</w:t>
      </w:r>
    </w:p>
    <w:p w14:paraId="69A4499F" w14:textId="77777777" w:rsidR="00485397" w:rsidRPr="000F4453" w:rsidRDefault="00991E07" w:rsidP="00184A8E">
      <w:pPr>
        <w:pStyle w:val="Akapitzlist"/>
        <w:numPr>
          <w:ilvl w:val="0"/>
          <w:numId w:val="41"/>
        </w:numPr>
        <w:shd w:val="clear" w:color="auto" w:fill="FFFFFF"/>
        <w:spacing w:before="0" w:after="0" w:line="240" w:lineRule="auto"/>
        <w:ind w:left="1276" w:hanging="283"/>
        <w:rPr>
          <w:rFonts w:asciiTheme="majorHAnsi" w:hAnsiTheme="majorHAnsi"/>
          <w:sz w:val="22"/>
          <w:szCs w:val="22"/>
        </w:rPr>
      </w:pPr>
      <w:r w:rsidRPr="000F4453">
        <w:rPr>
          <w:rFonts w:asciiTheme="majorHAnsi" w:hAnsiTheme="majorHAnsi"/>
          <w:sz w:val="22"/>
          <w:szCs w:val="22"/>
        </w:rPr>
        <w:t xml:space="preserve">przeciwko obrotowi gospodarczemu, o których mowa w </w:t>
      </w:r>
      <w:hyperlink r:id="rId18" w:anchor="/document/16798683?unitId=art(296)&amp;cm=DOCUMENT" w:tgtFrame="_blank" w:history="1">
        <w:r w:rsidR="00485397" w:rsidRPr="000F4453">
          <w:rPr>
            <w:rStyle w:val="Hipercze"/>
            <w:rFonts w:asciiTheme="majorHAnsi" w:hAnsiTheme="majorHAnsi"/>
            <w:color w:val="auto"/>
            <w:sz w:val="22"/>
            <w:szCs w:val="22"/>
          </w:rPr>
          <w:t>art. 296-307</w:t>
        </w:r>
      </w:hyperlink>
      <w:r w:rsidRPr="000F4453">
        <w:rPr>
          <w:rFonts w:asciiTheme="majorHAnsi" w:hAnsiTheme="majorHAnsi"/>
          <w:sz w:val="22"/>
          <w:szCs w:val="22"/>
        </w:rPr>
        <w:t xml:space="preserve"> Kodeksu karnego, przestępstwo oszustwa, o którym mowa w </w:t>
      </w:r>
      <w:hyperlink r:id="rId19" w:anchor="/document/16798683?unitId=art(286)&amp;cm=DOCUMENT" w:tgtFrame="_blank" w:history="1">
        <w:r w:rsidR="00485397" w:rsidRPr="000F4453">
          <w:rPr>
            <w:rStyle w:val="Hipercze"/>
            <w:rFonts w:asciiTheme="majorHAnsi" w:hAnsiTheme="majorHAnsi"/>
            <w:color w:val="auto"/>
            <w:sz w:val="22"/>
            <w:szCs w:val="22"/>
          </w:rPr>
          <w:t>art. 286</w:t>
        </w:r>
      </w:hyperlink>
      <w:r w:rsidRPr="000F4453">
        <w:rPr>
          <w:rFonts w:asciiTheme="majorHAnsi" w:hAnsiTheme="majorHAnsi"/>
          <w:sz w:val="22"/>
          <w:szCs w:val="22"/>
        </w:rPr>
        <w:t xml:space="preserve"> Kodeksu karnego, przestępstwo przeciwko wiarygodności dokumentów, o których mowa w </w:t>
      </w:r>
      <w:hyperlink r:id="rId20" w:anchor="/document/16798683?unitId=art(270)&amp;cm=DOCUMENT" w:tgtFrame="_blank" w:history="1">
        <w:r w:rsidR="00485397" w:rsidRPr="000F4453">
          <w:rPr>
            <w:rStyle w:val="Hipercze"/>
            <w:rFonts w:asciiTheme="majorHAnsi" w:hAnsiTheme="majorHAnsi"/>
            <w:color w:val="auto"/>
            <w:sz w:val="22"/>
            <w:szCs w:val="22"/>
          </w:rPr>
          <w:t>art. 270-277d</w:t>
        </w:r>
      </w:hyperlink>
      <w:r w:rsidRPr="000F4453">
        <w:rPr>
          <w:rFonts w:asciiTheme="majorHAnsi" w:hAnsiTheme="majorHAnsi"/>
          <w:sz w:val="22"/>
          <w:szCs w:val="22"/>
        </w:rPr>
        <w:t xml:space="preserve"> Kodeksu karnego, lub przestępstwo skarbowe,</w:t>
      </w:r>
    </w:p>
    <w:p w14:paraId="5EA94688" w14:textId="030865AA" w:rsidR="00485397" w:rsidRPr="000F4453" w:rsidRDefault="00991E07" w:rsidP="00184A8E">
      <w:pPr>
        <w:pStyle w:val="Akapitzlist"/>
        <w:numPr>
          <w:ilvl w:val="0"/>
          <w:numId w:val="41"/>
        </w:numPr>
        <w:shd w:val="clear" w:color="auto" w:fill="FFFFFF"/>
        <w:spacing w:before="0" w:after="0" w:line="240" w:lineRule="auto"/>
        <w:ind w:left="1276" w:hanging="283"/>
        <w:rPr>
          <w:rFonts w:asciiTheme="majorHAnsi" w:hAnsiTheme="majorHAnsi"/>
          <w:sz w:val="22"/>
          <w:szCs w:val="22"/>
        </w:rPr>
      </w:pPr>
      <w:r w:rsidRPr="000F4453">
        <w:rPr>
          <w:rFonts w:asciiTheme="majorHAnsi" w:hAnsiTheme="majorHAnsi"/>
          <w:sz w:val="22"/>
          <w:szCs w:val="22"/>
        </w:rPr>
        <w:t xml:space="preserve">o którym mowa w art. 9 ust. 1 i 3 lub art. 10 ustawy z dnia 15 czerwca 2012 r. </w:t>
      </w:r>
      <w:r w:rsidR="00FE202C">
        <w:rPr>
          <w:rFonts w:asciiTheme="majorHAnsi" w:hAnsiTheme="majorHAnsi"/>
          <w:sz w:val="22"/>
          <w:szCs w:val="22"/>
        </w:rPr>
        <w:br/>
      </w:r>
      <w:r w:rsidRPr="000F4453">
        <w:rPr>
          <w:rFonts w:asciiTheme="majorHAnsi" w:hAnsiTheme="majorHAnsi"/>
          <w:sz w:val="22"/>
          <w:szCs w:val="22"/>
        </w:rPr>
        <w:t>o skutkach powierzania wykonywania pracy cudzoziemcom przebywającym wbrew przepisom na terytorium Rzeczypospolitej Polskiej</w:t>
      </w:r>
    </w:p>
    <w:p w14:paraId="1F03AD38" w14:textId="77777777" w:rsidR="00485397" w:rsidRPr="000F4453" w:rsidRDefault="00991E07" w:rsidP="00321CC4">
      <w:pPr>
        <w:pStyle w:val="text-justify"/>
        <w:shd w:val="clear" w:color="auto" w:fill="FFFFFF"/>
        <w:spacing w:before="0" w:beforeAutospacing="0" w:after="0" w:afterAutospacing="0"/>
        <w:ind w:left="284" w:firstLine="709"/>
        <w:jc w:val="both"/>
        <w:rPr>
          <w:rFonts w:asciiTheme="majorHAnsi" w:hAnsiTheme="majorHAnsi"/>
          <w:sz w:val="22"/>
          <w:szCs w:val="22"/>
        </w:rPr>
      </w:pPr>
      <w:r w:rsidRPr="000F4453">
        <w:rPr>
          <w:rFonts w:asciiTheme="majorHAnsi" w:hAnsiTheme="majorHAnsi"/>
          <w:sz w:val="22"/>
          <w:szCs w:val="22"/>
        </w:rPr>
        <w:t>- lub za odpowiedni czyn zabroniony określony w przepisach prawa obcego;</w:t>
      </w:r>
    </w:p>
    <w:p w14:paraId="6B1900B4" w14:textId="7430D64A" w:rsidR="00485397" w:rsidRPr="000F4453" w:rsidRDefault="00991E07" w:rsidP="00184A8E">
      <w:pPr>
        <w:pStyle w:val="Akapitzlist"/>
        <w:numPr>
          <w:ilvl w:val="0"/>
          <w:numId w:val="40"/>
        </w:numPr>
        <w:shd w:val="clear" w:color="auto" w:fill="FFFFFF"/>
        <w:spacing w:before="0" w:after="0" w:line="240" w:lineRule="auto"/>
        <w:rPr>
          <w:rFonts w:asciiTheme="majorHAnsi" w:hAnsiTheme="majorHAnsi"/>
          <w:sz w:val="22"/>
          <w:szCs w:val="22"/>
        </w:rPr>
      </w:pPr>
      <w:r w:rsidRPr="000F4453">
        <w:rPr>
          <w:rFonts w:asciiTheme="majorHAnsi" w:hAnsiTheme="majorHAnsi"/>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FE202C">
        <w:rPr>
          <w:rFonts w:asciiTheme="majorHAnsi" w:hAnsiTheme="majorHAnsi"/>
          <w:sz w:val="22"/>
          <w:szCs w:val="22"/>
        </w:rPr>
        <w:br/>
      </w:r>
      <w:r w:rsidRPr="000F4453">
        <w:rPr>
          <w:rFonts w:asciiTheme="majorHAnsi" w:hAnsiTheme="majorHAnsi"/>
          <w:sz w:val="22"/>
          <w:szCs w:val="22"/>
        </w:rPr>
        <w:t>o którym mowa w pkt 1;</w:t>
      </w:r>
    </w:p>
    <w:p w14:paraId="393CDE8B" w14:textId="1099C32F" w:rsidR="00485397" w:rsidRPr="000F4453" w:rsidRDefault="00991E07" w:rsidP="00184A8E">
      <w:pPr>
        <w:pStyle w:val="Akapitzlist"/>
        <w:numPr>
          <w:ilvl w:val="0"/>
          <w:numId w:val="40"/>
        </w:numPr>
        <w:shd w:val="clear" w:color="auto" w:fill="FFFFFF"/>
        <w:spacing w:before="0" w:after="0" w:line="240" w:lineRule="auto"/>
        <w:rPr>
          <w:rFonts w:asciiTheme="majorHAnsi" w:hAnsiTheme="majorHAnsi"/>
          <w:sz w:val="22"/>
          <w:szCs w:val="22"/>
        </w:rPr>
      </w:pPr>
      <w:r w:rsidRPr="000F4453">
        <w:rPr>
          <w:rFonts w:asciiTheme="majorHAnsi" w:hAnsiTheme="majorHAnsi"/>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r>
      <w:r w:rsidR="00FE202C">
        <w:rPr>
          <w:rFonts w:asciiTheme="majorHAnsi" w:hAnsiTheme="majorHAnsi"/>
          <w:sz w:val="22"/>
          <w:szCs w:val="22"/>
        </w:rPr>
        <w:br/>
      </w:r>
      <w:r w:rsidRPr="000F4453">
        <w:rPr>
          <w:rFonts w:asciiTheme="majorHAnsi" w:hAnsiTheme="majorHAnsi"/>
          <w:sz w:val="22"/>
          <w:szCs w:val="22"/>
        </w:rPr>
        <w:t>na ubezpieczenie społeczne lub zdrowotne wraz z odsetkami lub grzywnami lub zawarł wiążące porozumienie w sprawie spłaty tych należności;</w:t>
      </w:r>
    </w:p>
    <w:p w14:paraId="6F325CB9" w14:textId="77777777" w:rsidR="00485397" w:rsidRPr="000F4453" w:rsidRDefault="00991E07" w:rsidP="00184A8E">
      <w:pPr>
        <w:pStyle w:val="Akapitzlist"/>
        <w:numPr>
          <w:ilvl w:val="0"/>
          <w:numId w:val="40"/>
        </w:numPr>
        <w:shd w:val="clear" w:color="auto" w:fill="FFFFFF"/>
        <w:spacing w:before="0" w:after="0" w:line="240" w:lineRule="auto"/>
        <w:rPr>
          <w:rFonts w:asciiTheme="majorHAnsi" w:hAnsiTheme="majorHAnsi"/>
          <w:sz w:val="22"/>
          <w:szCs w:val="22"/>
        </w:rPr>
      </w:pPr>
      <w:r w:rsidRPr="000F4453">
        <w:rPr>
          <w:rFonts w:asciiTheme="majorHAnsi" w:hAnsiTheme="majorHAnsi"/>
          <w:sz w:val="22"/>
          <w:szCs w:val="22"/>
        </w:rPr>
        <w:t>wobec którego prawomocnie orzeczono zakaz ubiegania się o zamówienia publiczne;</w:t>
      </w:r>
    </w:p>
    <w:p w14:paraId="7A1C2A6D" w14:textId="75E194A6" w:rsidR="00485397" w:rsidRPr="000F4453" w:rsidRDefault="00991E07" w:rsidP="00184A8E">
      <w:pPr>
        <w:pStyle w:val="Akapitzlist"/>
        <w:numPr>
          <w:ilvl w:val="0"/>
          <w:numId w:val="40"/>
        </w:numPr>
        <w:shd w:val="clear" w:color="auto" w:fill="FFFFFF"/>
        <w:spacing w:before="0" w:after="0" w:line="240" w:lineRule="auto"/>
        <w:rPr>
          <w:rFonts w:asciiTheme="majorHAnsi" w:hAnsiTheme="majorHAnsi"/>
          <w:sz w:val="22"/>
          <w:szCs w:val="22"/>
        </w:rPr>
      </w:pPr>
      <w:r w:rsidRPr="000F4453">
        <w:rPr>
          <w:rFonts w:asciiTheme="majorHAnsi" w:hAnsiTheme="majorHAnsi"/>
          <w:sz w:val="22"/>
          <w:szCs w:val="22"/>
        </w:rPr>
        <w:t xml:space="preserve">jeżeli Zamawiający może stwierdzić, na podstawie wiarygodnych przesłanek, </w:t>
      </w:r>
      <w:r w:rsidR="00FE202C">
        <w:rPr>
          <w:rFonts w:asciiTheme="majorHAnsi" w:hAnsiTheme="majorHAnsi"/>
          <w:sz w:val="22"/>
          <w:szCs w:val="22"/>
        </w:rPr>
        <w:br/>
      </w:r>
      <w:r w:rsidRPr="000F4453">
        <w:rPr>
          <w:rFonts w:asciiTheme="majorHAnsi" w:hAnsiTheme="majorHAnsi"/>
          <w:sz w:val="22"/>
          <w:szCs w:val="22"/>
        </w:rPr>
        <w:t xml:space="preserve">że Wykonawca zawarł z innymi Wykonawcami porozumienie mające na celu zakłócenie </w:t>
      </w:r>
      <w:r w:rsidRPr="000F4453">
        <w:rPr>
          <w:rFonts w:asciiTheme="majorHAnsi" w:hAnsiTheme="majorHAnsi"/>
          <w:sz w:val="22"/>
          <w:szCs w:val="22"/>
        </w:rPr>
        <w:lastRenderedPageBreak/>
        <w:t xml:space="preserve">konkurencji, w szczególności jeżeli należąc do tej samej grupy kapitałowej w rozumieniu </w:t>
      </w:r>
      <w:hyperlink r:id="rId21" w:anchor="/document/17337528?cm=DOCUMENT" w:tgtFrame="_blank" w:history="1">
        <w:r w:rsidR="00485397" w:rsidRPr="000F4453">
          <w:rPr>
            <w:rStyle w:val="Hipercze"/>
            <w:rFonts w:asciiTheme="majorHAnsi" w:hAnsiTheme="majorHAnsi"/>
            <w:color w:val="auto"/>
            <w:sz w:val="22"/>
            <w:szCs w:val="22"/>
          </w:rPr>
          <w:t>ustawy</w:t>
        </w:r>
      </w:hyperlink>
      <w:r w:rsidRPr="000F4453">
        <w:rPr>
          <w:rFonts w:asciiTheme="majorHAnsi" w:hAnsiTheme="majorHAnsi"/>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594964E" w14:textId="77777777" w:rsidR="00485397" w:rsidRPr="000F4453" w:rsidRDefault="00991E07" w:rsidP="00184A8E">
      <w:pPr>
        <w:pStyle w:val="Akapitzlist"/>
        <w:numPr>
          <w:ilvl w:val="0"/>
          <w:numId w:val="40"/>
        </w:numPr>
        <w:shd w:val="clear" w:color="auto" w:fill="FFFFFF"/>
        <w:spacing w:before="0" w:after="0" w:line="240" w:lineRule="auto"/>
        <w:rPr>
          <w:rFonts w:asciiTheme="majorHAnsi" w:hAnsiTheme="majorHAnsi"/>
          <w:sz w:val="22"/>
          <w:szCs w:val="22"/>
        </w:rPr>
      </w:pPr>
      <w:r w:rsidRPr="000F4453">
        <w:rPr>
          <w:rFonts w:asciiTheme="majorHAnsi" w:hAnsiTheme="majorHAnsi"/>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tgtFrame="_blank" w:history="1">
        <w:r w:rsidR="00485397" w:rsidRPr="000F4453">
          <w:rPr>
            <w:rStyle w:val="Hipercze"/>
            <w:rFonts w:asciiTheme="majorHAnsi" w:hAnsiTheme="majorHAnsi"/>
            <w:color w:val="auto"/>
            <w:sz w:val="22"/>
            <w:szCs w:val="22"/>
          </w:rPr>
          <w:t>ustawy</w:t>
        </w:r>
      </w:hyperlink>
      <w:r w:rsidRPr="000F4453">
        <w:rPr>
          <w:rFonts w:asciiTheme="majorHAnsi" w:hAnsiTheme="majorHAnsi"/>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5056E7CE" w14:textId="77777777" w:rsidR="00485397" w:rsidRPr="000F4453" w:rsidRDefault="00991E07" w:rsidP="00184A8E">
      <w:pPr>
        <w:pStyle w:val="Kolorowalistaakcent11"/>
        <w:numPr>
          <w:ilvl w:val="1"/>
          <w:numId w:val="19"/>
        </w:numPr>
        <w:tabs>
          <w:tab w:val="left" w:pos="567"/>
        </w:tabs>
        <w:autoSpaceDE w:val="0"/>
        <w:autoSpaceDN w:val="0"/>
        <w:adjustRightInd w:val="0"/>
        <w:spacing w:before="0" w:after="0" w:line="240" w:lineRule="auto"/>
        <w:ind w:left="567" w:hanging="567"/>
        <w:rPr>
          <w:rFonts w:asciiTheme="majorHAnsi" w:hAnsiTheme="majorHAnsi"/>
          <w:b/>
          <w:bCs/>
          <w:sz w:val="22"/>
          <w:szCs w:val="22"/>
        </w:rPr>
      </w:pPr>
      <w:r w:rsidRPr="000F4453">
        <w:rPr>
          <w:rFonts w:asciiTheme="majorHAnsi" w:hAnsiTheme="majorHAnsi"/>
          <w:b/>
          <w:bCs/>
          <w:sz w:val="22"/>
          <w:szCs w:val="22"/>
        </w:rPr>
        <w:t xml:space="preserve">Zamawiający </w:t>
      </w:r>
      <w:r w:rsidRPr="000F4453">
        <w:rPr>
          <w:rFonts w:asciiTheme="majorHAnsi" w:hAnsiTheme="majorHAnsi"/>
          <w:b/>
          <w:bCs/>
          <w:sz w:val="22"/>
          <w:szCs w:val="22"/>
          <w:u w:val="single"/>
        </w:rPr>
        <w:t>nie przewiduje</w:t>
      </w:r>
      <w:r w:rsidRPr="000F4453">
        <w:rPr>
          <w:rFonts w:asciiTheme="majorHAnsi" w:hAnsiTheme="majorHAnsi"/>
          <w:b/>
          <w:bCs/>
          <w:sz w:val="22"/>
          <w:szCs w:val="22"/>
        </w:rPr>
        <w:t xml:space="preserve"> podstaw wykluczenia wskazanych w art. 109 ust. 1 ustawy </w:t>
      </w:r>
      <w:proofErr w:type="spellStart"/>
      <w:r w:rsidRPr="000F4453">
        <w:rPr>
          <w:rFonts w:asciiTheme="majorHAnsi" w:hAnsiTheme="majorHAnsi"/>
          <w:b/>
          <w:bCs/>
          <w:sz w:val="22"/>
          <w:szCs w:val="22"/>
        </w:rPr>
        <w:t>Pzp</w:t>
      </w:r>
      <w:proofErr w:type="spellEnd"/>
      <w:r w:rsidRPr="000F4453">
        <w:rPr>
          <w:rFonts w:asciiTheme="majorHAnsi" w:hAnsiTheme="majorHAnsi"/>
          <w:b/>
          <w:bCs/>
          <w:sz w:val="22"/>
          <w:szCs w:val="22"/>
        </w:rPr>
        <w:t>.</w:t>
      </w:r>
    </w:p>
    <w:p w14:paraId="3107AFE4" w14:textId="77777777" w:rsidR="00485397" w:rsidRPr="000F4453" w:rsidRDefault="00991E07" w:rsidP="00184A8E">
      <w:pPr>
        <w:pStyle w:val="Kolorowalistaakcent11"/>
        <w:numPr>
          <w:ilvl w:val="1"/>
          <w:numId w:val="19"/>
        </w:numPr>
        <w:tabs>
          <w:tab w:val="left" w:pos="567"/>
        </w:tabs>
        <w:autoSpaceDE w:val="0"/>
        <w:autoSpaceDN w:val="0"/>
        <w:adjustRightInd w:val="0"/>
        <w:spacing w:before="0" w:after="0" w:line="240" w:lineRule="auto"/>
        <w:ind w:left="567" w:hanging="567"/>
        <w:rPr>
          <w:rFonts w:asciiTheme="majorHAnsi" w:hAnsiTheme="majorHAnsi"/>
          <w:sz w:val="22"/>
          <w:szCs w:val="22"/>
        </w:rPr>
      </w:pPr>
      <w:r w:rsidRPr="000F4453">
        <w:rPr>
          <w:rFonts w:asciiTheme="majorHAnsi" w:hAnsiTheme="majorHAnsi"/>
          <w:sz w:val="22"/>
          <w:szCs w:val="22"/>
          <w:shd w:val="clear" w:color="auto" w:fill="FFFFFF"/>
        </w:rPr>
        <w:t>Wykonawca może zostać wykluczony przez Zamawiającego na każdym etapie postępowania o udzielenie zamówienia</w:t>
      </w:r>
    </w:p>
    <w:p w14:paraId="0EF38071" w14:textId="77777777" w:rsidR="00485397" w:rsidRPr="000F4453" w:rsidRDefault="00991E07" w:rsidP="00184A8E">
      <w:pPr>
        <w:pStyle w:val="Kolorowalistaakcent11"/>
        <w:numPr>
          <w:ilvl w:val="1"/>
          <w:numId w:val="19"/>
        </w:numPr>
        <w:tabs>
          <w:tab w:val="left" w:pos="567"/>
        </w:tabs>
        <w:autoSpaceDE w:val="0"/>
        <w:autoSpaceDN w:val="0"/>
        <w:adjustRightInd w:val="0"/>
        <w:spacing w:before="0" w:after="0" w:line="240" w:lineRule="auto"/>
        <w:ind w:left="567" w:hanging="567"/>
        <w:rPr>
          <w:rFonts w:asciiTheme="majorHAnsi" w:hAnsiTheme="majorHAnsi"/>
          <w:sz w:val="22"/>
          <w:szCs w:val="22"/>
        </w:rPr>
      </w:pPr>
      <w:r w:rsidRPr="000F4453">
        <w:rPr>
          <w:rFonts w:asciiTheme="majorHAnsi" w:hAnsiTheme="majorHAnsi"/>
          <w:sz w:val="22"/>
          <w:szCs w:val="22"/>
        </w:rPr>
        <w:t xml:space="preserve">Wykonawca nie podlega wykluczeniu w okolicznościach określonych w art. 108 ust. 1 pkt 1, 2 i 5 </w:t>
      </w:r>
      <w:r w:rsidRPr="000F4453">
        <w:rPr>
          <w:rFonts w:asciiTheme="majorHAnsi" w:hAnsiTheme="majorHAnsi"/>
          <w:bCs/>
          <w:sz w:val="22"/>
          <w:szCs w:val="22"/>
        </w:rPr>
        <w:t xml:space="preserve">ustawy </w:t>
      </w:r>
      <w:proofErr w:type="spellStart"/>
      <w:r w:rsidRPr="000F4453">
        <w:rPr>
          <w:rFonts w:asciiTheme="majorHAnsi" w:hAnsiTheme="majorHAnsi"/>
          <w:bCs/>
          <w:sz w:val="22"/>
          <w:szCs w:val="22"/>
        </w:rPr>
        <w:t>Pzp</w:t>
      </w:r>
      <w:proofErr w:type="spellEnd"/>
      <w:r w:rsidRPr="000F4453">
        <w:rPr>
          <w:rFonts w:asciiTheme="majorHAnsi" w:hAnsiTheme="majorHAnsi"/>
          <w:sz w:val="22"/>
          <w:szCs w:val="22"/>
        </w:rPr>
        <w:t>, jeżeli udowodni Zamawiającemu, że spełnił łącznie następujące przesłanki:</w:t>
      </w:r>
    </w:p>
    <w:p w14:paraId="2E9334E3" w14:textId="77777777" w:rsidR="00485397" w:rsidRPr="000F4453" w:rsidRDefault="00991E07" w:rsidP="00184A8E">
      <w:pPr>
        <w:pStyle w:val="Akapitzlist"/>
        <w:numPr>
          <w:ilvl w:val="2"/>
          <w:numId w:val="32"/>
        </w:numPr>
        <w:shd w:val="clear" w:color="auto" w:fill="FFFFFF"/>
        <w:spacing w:before="0" w:after="0" w:line="240" w:lineRule="auto"/>
        <w:ind w:left="993" w:hanging="426"/>
        <w:rPr>
          <w:rFonts w:asciiTheme="majorHAnsi" w:hAnsiTheme="majorHAnsi"/>
          <w:sz w:val="22"/>
          <w:szCs w:val="22"/>
        </w:rPr>
      </w:pPr>
      <w:r w:rsidRPr="000F4453">
        <w:rPr>
          <w:rFonts w:asciiTheme="majorHAnsi" w:hAnsiTheme="majorHAnsi"/>
          <w:sz w:val="22"/>
          <w:szCs w:val="22"/>
        </w:rPr>
        <w:t>naprawił lub zobowiązał się do naprawienia szkody wyrządzonej przestępstwem, wykroczeniem lub swoim nieprawidłowym postępowaniem, w tym poprzez zadośćuczynienie pieniężne;</w:t>
      </w:r>
    </w:p>
    <w:p w14:paraId="6060A707" w14:textId="77777777" w:rsidR="00485397" w:rsidRPr="000F4453" w:rsidRDefault="00991E07" w:rsidP="00184A8E">
      <w:pPr>
        <w:pStyle w:val="Akapitzlist"/>
        <w:numPr>
          <w:ilvl w:val="2"/>
          <w:numId w:val="32"/>
        </w:numPr>
        <w:shd w:val="clear" w:color="auto" w:fill="FFFFFF"/>
        <w:spacing w:before="0" w:after="0" w:line="240" w:lineRule="auto"/>
        <w:ind w:left="993" w:hanging="426"/>
        <w:rPr>
          <w:rFonts w:asciiTheme="majorHAnsi" w:hAnsiTheme="majorHAnsi"/>
          <w:sz w:val="22"/>
          <w:szCs w:val="22"/>
        </w:rPr>
      </w:pPr>
      <w:r w:rsidRPr="000F4453">
        <w:rPr>
          <w:rFonts w:asciiTheme="majorHAnsi" w:hAnsiTheme="majorHAns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6F4AB14" w14:textId="6A109572" w:rsidR="00485397" w:rsidRPr="000F4453" w:rsidRDefault="00991E07" w:rsidP="00184A8E">
      <w:pPr>
        <w:pStyle w:val="Akapitzlist"/>
        <w:numPr>
          <w:ilvl w:val="2"/>
          <w:numId w:val="32"/>
        </w:numPr>
        <w:shd w:val="clear" w:color="auto" w:fill="FFFFFF"/>
        <w:spacing w:before="0" w:after="0" w:line="240" w:lineRule="auto"/>
        <w:ind w:left="993" w:hanging="426"/>
        <w:rPr>
          <w:rFonts w:asciiTheme="majorHAnsi" w:hAnsiTheme="majorHAnsi"/>
          <w:sz w:val="22"/>
          <w:szCs w:val="22"/>
        </w:rPr>
      </w:pPr>
      <w:r w:rsidRPr="000F4453">
        <w:rPr>
          <w:rFonts w:asciiTheme="majorHAnsi" w:hAnsiTheme="majorHAnsi"/>
          <w:sz w:val="22"/>
          <w:szCs w:val="22"/>
        </w:rPr>
        <w:t xml:space="preserve">podjął konkretne środki techniczne, organizacyjne i kadrowe, odpowiednie </w:t>
      </w:r>
      <w:r w:rsidR="00FE202C">
        <w:rPr>
          <w:rFonts w:asciiTheme="majorHAnsi" w:hAnsiTheme="majorHAnsi"/>
          <w:sz w:val="22"/>
          <w:szCs w:val="22"/>
        </w:rPr>
        <w:br/>
      </w:r>
      <w:r w:rsidRPr="000F4453">
        <w:rPr>
          <w:rFonts w:asciiTheme="majorHAnsi" w:hAnsiTheme="majorHAnsi"/>
          <w:sz w:val="22"/>
          <w:szCs w:val="22"/>
        </w:rPr>
        <w:t>dla zapobiegania dalszym przestępstwom, wykroczeniom lub nieprawidłowemu postępowaniu, w szczególności:</w:t>
      </w:r>
    </w:p>
    <w:p w14:paraId="235421EB" w14:textId="19421B0C" w:rsidR="00485397" w:rsidRPr="000F4453" w:rsidRDefault="00991E07" w:rsidP="00184A8E">
      <w:pPr>
        <w:pStyle w:val="Akapitzlist"/>
        <w:numPr>
          <w:ilvl w:val="1"/>
          <w:numId w:val="33"/>
        </w:numPr>
        <w:shd w:val="clear" w:color="auto" w:fill="FFFFFF"/>
        <w:spacing w:before="0" w:after="0" w:line="240" w:lineRule="auto"/>
        <w:ind w:left="1418" w:hanging="425"/>
        <w:rPr>
          <w:rFonts w:asciiTheme="majorHAnsi" w:hAnsiTheme="majorHAnsi"/>
          <w:sz w:val="22"/>
          <w:szCs w:val="22"/>
        </w:rPr>
      </w:pPr>
      <w:r w:rsidRPr="000F4453">
        <w:rPr>
          <w:rFonts w:asciiTheme="majorHAnsi" w:hAnsiTheme="majorHAnsi"/>
          <w:sz w:val="22"/>
          <w:szCs w:val="22"/>
        </w:rPr>
        <w:t xml:space="preserve">zerwał wszelkie powiązania z osobami lub podmiotami odpowiedzialnymi </w:t>
      </w:r>
      <w:r w:rsidR="00FE202C">
        <w:rPr>
          <w:rFonts w:asciiTheme="majorHAnsi" w:hAnsiTheme="majorHAnsi"/>
          <w:sz w:val="22"/>
          <w:szCs w:val="22"/>
        </w:rPr>
        <w:br/>
      </w:r>
      <w:r w:rsidRPr="000F4453">
        <w:rPr>
          <w:rFonts w:asciiTheme="majorHAnsi" w:hAnsiTheme="majorHAnsi"/>
          <w:sz w:val="22"/>
          <w:szCs w:val="22"/>
        </w:rPr>
        <w:t>za nieprawidłowe postępowanie Wykonawcy,</w:t>
      </w:r>
    </w:p>
    <w:p w14:paraId="6DA5ED64" w14:textId="77777777" w:rsidR="00485397" w:rsidRPr="000F4453" w:rsidRDefault="00991E07" w:rsidP="00184A8E">
      <w:pPr>
        <w:pStyle w:val="Akapitzlist"/>
        <w:numPr>
          <w:ilvl w:val="1"/>
          <w:numId w:val="33"/>
        </w:numPr>
        <w:shd w:val="clear" w:color="auto" w:fill="FFFFFF"/>
        <w:spacing w:before="0" w:after="0" w:line="240" w:lineRule="auto"/>
        <w:ind w:left="1418" w:hanging="425"/>
        <w:rPr>
          <w:rFonts w:asciiTheme="majorHAnsi" w:hAnsiTheme="majorHAnsi"/>
          <w:sz w:val="22"/>
          <w:szCs w:val="22"/>
        </w:rPr>
      </w:pPr>
      <w:r w:rsidRPr="000F4453">
        <w:rPr>
          <w:rFonts w:asciiTheme="majorHAnsi" w:hAnsiTheme="majorHAnsi"/>
          <w:sz w:val="22"/>
          <w:szCs w:val="22"/>
        </w:rPr>
        <w:t>zreorganizował personel,</w:t>
      </w:r>
    </w:p>
    <w:p w14:paraId="1190F7F0" w14:textId="77777777" w:rsidR="00485397" w:rsidRPr="000F4453" w:rsidRDefault="00991E07" w:rsidP="00184A8E">
      <w:pPr>
        <w:pStyle w:val="Akapitzlist"/>
        <w:numPr>
          <w:ilvl w:val="1"/>
          <w:numId w:val="33"/>
        </w:numPr>
        <w:shd w:val="clear" w:color="auto" w:fill="FFFFFF"/>
        <w:spacing w:before="0" w:after="0" w:line="240" w:lineRule="auto"/>
        <w:ind w:left="1418" w:hanging="425"/>
        <w:rPr>
          <w:rFonts w:asciiTheme="majorHAnsi" w:hAnsiTheme="majorHAnsi"/>
          <w:sz w:val="22"/>
          <w:szCs w:val="22"/>
        </w:rPr>
      </w:pPr>
      <w:r w:rsidRPr="000F4453">
        <w:rPr>
          <w:rFonts w:asciiTheme="majorHAnsi" w:hAnsiTheme="majorHAnsi"/>
          <w:sz w:val="22"/>
          <w:szCs w:val="22"/>
        </w:rPr>
        <w:t>wdrożył system sprawozdawczości i kontroli,</w:t>
      </w:r>
    </w:p>
    <w:p w14:paraId="0184672A" w14:textId="77777777" w:rsidR="00485397" w:rsidRPr="000F4453" w:rsidRDefault="00991E07" w:rsidP="00184A8E">
      <w:pPr>
        <w:pStyle w:val="Akapitzlist"/>
        <w:numPr>
          <w:ilvl w:val="1"/>
          <w:numId w:val="33"/>
        </w:numPr>
        <w:shd w:val="clear" w:color="auto" w:fill="FFFFFF"/>
        <w:spacing w:before="0" w:after="0" w:line="240" w:lineRule="auto"/>
        <w:ind w:left="1418" w:hanging="425"/>
        <w:rPr>
          <w:rFonts w:asciiTheme="majorHAnsi" w:hAnsiTheme="majorHAnsi"/>
          <w:sz w:val="22"/>
          <w:szCs w:val="22"/>
        </w:rPr>
      </w:pPr>
      <w:r w:rsidRPr="000F4453">
        <w:rPr>
          <w:rFonts w:asciiTheme="majorHAnsi" w:hAnsiTheme="majorHAnsi"/>
          <w:sz w:val="22"/>
          <w:szCs w:val="22"/>
        </w:rPr>
        <w:t>utworzył struktury audytu wewnętrznego do monitorowania przestrzegania przepisów, wewnętrznych regulacji lub standardów,</w:t>
      </w:r>
    </w:p>
    <w:p w14:paraId="4F7679D8" w14:textId="18144CAA" w:rsidR="00485397" w:rsidRPr="000F4453" w:rsidRDefault="00991E07" w:rsidP="00184A8E">
      <w:pPr>
        <w:pStyle w:val="Akapitzlist"/>
        <w:numPr>
          <w:ilvl w:val="1"/>
          <w:numId w:val="33"/>
        </w:numPr>
        <w:shd w:val="clear" w:color="auto" w:fill="FFFFFF"/>
        <w:spacing w:before="0" w:after="0" w:line="240" w:lineRule="auto"/>
        <w:ind w:left="1418" w:hanging="425"/>
        <w:rPr>
          <w:rFonts w:asciiTheme="majorHAnsi" w:hAnsiTheme="majorHAnsi"/>
          <w:sz w:val="22"/>
          <w:szCs w:val="22"/>
        </w:rPr>
      </w:pPr>
      <w:r w:rsidRPr="000F4453">
        <w:rPr>
          <w:rFonts w:asciiTheme="majorHAnsi" w:hAnsiTheme="majorHAnsi"/>
          <w:sz w:val="22"/>
          <w:szCs w:val="22"/>
        </w:rPr>
        <w:t>wprowadził wewnętrzne regulacje dotyczące odpowiedzialności i odszkodowań za nieprzestrzeganie przepisów, wewnętrznych regulacji lub standardów.</w:t>
      </w:r>
    </w:p>
    <w:p w14:paraId="0F2D272B" w14:textId="5DCDDD2A" w:rsidR="00485397" w:rsidRPr="000F4453" w:rsidRDefault="00991E07" w:rsidP="00184A8E">
      <w:pPr>
        <w:pStyle w:val="Kolorowalistaakcent11"/>
        <w:numPr>
          <w:ilvl w:val="1"/>
          <w:numId w:val="19"/>
        </w:numPr>
        <w:tabs>
          <w:tab w:val="left" w:pos="567"/>
        </w:tabs>
        <w:autoSpaceDE w:val="0"/>
        <w:autoSpaceDN w:val="0"/>
        <w:adjustRightInd w:val="0"/>
        <w:spacing w:before="0" w:after="0" w:line="240" w:lineRule="auto"/>
        <w:ind w:left="567" w:hanging="567"/>
        <w:rPr>
          <w:rFonts w:asciiTheme="majorHAnsi" w:hAnsiTheme="majorHAnsi"/>
          <w:iCs/>
          <w:sz w:val="22"/>
          <w:szCs w:val="22"/>
        </w:rPr>
      </w:pPr>
      <w:r w:rsidRPr="000F4453">
        <w:rPr>
          <w:rFonts w:asciiTheme="majorHAnsi" w:hAnsiTheme="majorHAnsi"/>
          <w:sz w:val="22"/>
          <w:szCs w:val="22"/>
        </w:rPr>
        <w:t xml:space="preserve">Zamawiający ocenia, czy podjęte przez Wykonawcę czynności wskazane w pkt 7.4 SWZ </w:t>
      </w:r>
      <w:r w:rsidR="00FE202C">
        <w:rPr>
          <w:rFonts w:asciiTheme="majorHAnsi" w:hAnsiTheme="majorHAnsi"/>
          <w:sz w:val="22"/>
          <w:szCs w:val="22"/>
        </w:rPr>
        <w:br/>
      </w:r>
      <w:r w:rsidRPr="000F4453">
        <w:rPr>
          <w:rFonts w:asciiTheme="majorHAnsi" w:hAnsiTheme="majorHAnsi"/>
          <w:sz w:val="22"/>
          <w:szCs w:val="22"/>
        </w:rPr>
        <w:t>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2445770" w14:textId="77777777" w:rsidR="00485397" w:rsidRPr="000F4453" w:rsidRDefault="00991E07" w:rsidP="00321CC4">
      <w:pPr>
        <w:ind w:left="560" w:right="20" w:hanging="565"/>
        <w:jc w:val="both"/>
        <w:rPr>
          <w:rFonts w:asciiTheme="majorHAnsi" w:eastAsia="Cambria" w:hAnsiTheme="majorHAnsi"/>
          <w:sz w:val="22"/>
          <w:szCs w:val="22"/>
        </w:rPr>
      </w:pPr>
      <w:r w:rsidRPr="000F4453">
        <w:rPr>
          <w:rFonts w:asciiTheme="majorHAnsi" w:eastAsia="Cambria" w:hAnsiTheme="majorHAnsi"/>
          <w:b/>
          <w:sz w:val="22"/>
          <w:szCs w:val="22"/>
        </w:rPr>
        <w:t>7.6.</w:t>
      </w:r>
      <w:r w:rsidRPr="000F4453">
        <w:rPr>
          <w:rFonts w:asciiTheme="majorHAnsi" w:eastAsia="Cambria" w:hAnsiTheme="majorHAnsi"/>
          <w:sz w:val="22"/>
          <w:szCs w:val="22"/>
        </w:rPr>
        <w:t xml:space="preserve"> Wykonawca podlega wykluczeniu także w oparciu o podstawy wykluczenia wskazane art. 7 ustawy z dnia 13 kwietnia 2022 r. o szczególnych rozwiązaniach w zakresie przeciwdziałania wspieraniu agresji na Ukrainę oraz służących ochronie bezpieczeństwa narodowego (t. j. Dz. U. 202</w:t>
      </w:r>
      <w:r w:rsidR="00B075BD" w:rsidRPr="000F4453">
        <w:rPr>
          <w:rFonts w:asciiTheme="majorHAnsi" w:eastAsia="Cambria" w:hAnsiTheme="majorHAnsi"/>
          <w:sz w:val="22"/>
          <w:szCs w:val="22"/>
        </w:rPr>
        <w:t>4</w:t>
      </w:r>
      <w:r w:rsidRPr="000F4453">
        <w:rPr>
          <w:rFonts w:asciiTheme="majorHAnsi" w:eastAsia="Cambria" w:hAnsiTheme="majorHAnsi"/>
          <w:sz w:val="22"/>
          <w:szCs w:val="22"/>
        </w:rPr>
        <w:t xml:space="preserve"> r., poz. </w:t>
      </w:r>
      <w:r w:rsidR="00B075BD" w:rsidRPr="000F4453">
        <w:rPr>
          <w:rFonts w:asciiTheme="majorHAnsi" w:eastAsia="Cambria" w:hAnsiTheme="majorHAnsi"/>
          <w:sz w:val="22"/>
          <w:szCs w:val="22"/>
        </w:rPr>
        <w:t>507</w:t>
      </w:r>
      <w:r w:rsidRPr="000F4453">
        <w:rPr>
          <w:rFonts w:asciiTheme="majorHAnsi" w:eastAsia="Cambria" w:hAnsiTheme="majorHAnsi"/>
          <w:sz w:val="22"/>
          <w:szCs w:val="22"/>
        </w:rPr>
        <w:t xml:space="preserve"> z </w:t>
      </w:r>
      <w:proofErr w:type="spellStart"/>
      <w:r w:rsidRPr="000F4453">
        <w:rPr>
          <w:rFonts w:asciiTheme="majorHAnsi" w:eastAsia="Cambria" w:hAnsiTheme="majorHAnsi"/>
          <w:sz w:val="22"/>
          <w:szCs w:val="22"/>
        </w:rPr>
        <w:t>późn</w:t>
      </w:r>
      <w:proofErr w:type="spellEnd"/>
      <w:r w:rsidRPr="000F4453">
        <w:rPr>
          <w:rFonts w:asciiTheme="majorHAnsi" w:eastAsia="Cambria" w:hAnsiTheme="majorHAnsi"/>
          <w:sz w:val="22"/>
          <w:szCs w:val="22"/>
        </w:rPr>
        <w:t>. zm.).</w:t>
      </w:r>
    </w:p>
    <w:p w14:paraId="22DB5415" w14:textId="77777777" w:rsidR="00485397" w:rsidRPr="000F4453" w:rsidRDefault="00485397" w:rsidP="00321CC4">
      <w:pPr>
        <w:rPr>
          <w:rFonts w:asciiTheme="majorHAnsi" w:hAnsiTheme="majorHAnsi"/>
          <w:sz w:val="22"/>
          <w:szCs w:val="22"/>
        </w:rPr>
      </w:pPr>
    </w:p>
    <w:p w14:paraId="53356EC9" w14:textId="77777777" w:rsidR="00485397" w:rsidRPr="000F4453" w:rsidRDefault="00991E07" w:rsidP="00321CC4">
      <w:pPr>
        <w:ind w:left="560" w:right="20" w:hanging="565"/>
        <w:jc w:val="both"/>
        <w:rPr>
          <w:rFonts w:asciiTheme="majorHAnsi" w:eastAsia="Cambria" w:hAnsiTheme="majorHAnsi"/>
          <w:sz w:val="22"/>
          <w:szCs w:val="22"/>
        </w:rPr>
      </w:pPr>
      <w:r w:rsidRPr="000F4453">
        <w:rPr>
          <w:rFonts w:asciiTheme="majorHAnsi" w:eastAsia="Cambria" w:hAnsiTheme="majorHAnsi"/>
          <w:b/>
          <w:sz w:val="22"/>
          <w:szCs w:val="22"/>
        </w:rPr>
        <w:t>7.7.</w:t>
      </w:r>
      <w:r w:rsidRPr="000F4453">
        <w:rPr>
          <w:rFonts w:asciiTheme="majorHAnsi" w:eastAsia="Cambria" w:hAnsiTheme="majorHAnsi"/>
          <w:sz w:val="22"/>
          <w:szCs w:val="22"/>
        </w:rPr>
        <w:t xml:space="preserve"> Zamawiający informuje, że wykluczeniu z postępowania na podstawie pkt 7.6 SWZ podlegają:</w:t>
      </w:r>
    </w:p>
    <w:p w14:paraId="43E807F6" w14:textId="77777777" w:rsidR="00485397" w:rsidRPr="000F4453" w:rsidRDefault="00485397" w:rsidP="00321CC4">
      <w:pPr>
        <w:rPr>
          <w:rFonts w:asciiTheme="majorHAnsi" w:hAnsiTheme="majorHAnsi"/>
          <w:sz w:val="22"/>
          <w:szCs w:val="22"/>
        </w:rPr>
      </w:pPr>
    </w:p>
    <w:p w14:paraId="37863445" w14:textId="4EE6DFE6" w:rsidR="00485397" w:rsidRPr="000F4453" w:rsidRDefault="00991E07" w:rsidP="00321CC4">
      <w:pPr>
        <w:ind w:left="840" w:hanging="285"/>
        <w:jc w:val="both"/>
        <w:rPr>
          <w:rFonts w:asciiTheme="majorHAnsi" w:eastAsia="Cambria" w:hAnsiTheme="majorHAnsi"/>
          <w:sz w:val="22"/>
          <w:szCs w:val="22"/>
        </w:rPr>
      </w:pPr>
      <w:r w:rsidRPr="000F4453">
        <w:rPr>
          <w:rFonts w:asciiTheme="majorHAnsi" w:eastAsia="Cambria" w:hAnsiTheme="majorHAnsi"/>
          <w:sz w:val="22"/>
          <w:szCs w:val="22"/>
        </w:rPr>
        <w:t xml:space="preserve">1) wykonawcy wymienieni w wykazach określonych w rozporządzeniu Rady (WE) </w:t>
      </w:r>
      <w:r w:rsidR="00FE202C">
        <w:rPr>
          <w:rFonts w:asciiTheme="majorHAnsi" w:eastAsia="Cambria" w:hAnsiTheme="majorHAnsi"/>
          <w:sz w:val="22"/>
          <w:szCs w:val="22"/>
        </w:rPr>
        <w:br/>
      </w:r>
      <w:r w:rsidRPr="000F4453">
        <w:rPr>
          <w:rFonts w:asciiTheme="majorHAnsi" w:eastAsia="Cambria" w:hAnsiTheme="majorHAnsi"/>
          <w:sz w:val="22"/>
          <w:szCs w:val="22"/>
        </w:rPr>
        <w:t xml:space="preserve">nr 765/2006 z dnia 18 maja 2006 r. dotyczącego środków ograniczających w związku z sytuacją na Białorusi i udziałem Białorusi w agresji Rosji wobec Ukrainy (Dz. Urz. UE L 134 z 20.05.2006, str. 1, z </w:t>
      </w:r>
      <w:proofErr w:type="spellStart"/>
      <w:r w:rsidRPr="000F4453">
        <w:rPr>
          <w:rFonts w:asciiTheme="majorHAnsi" w:eastAsia="Cambria" w:hAnsiTheme="majorHAnsi"/>
          <w:sz w:val="22"/>
          <w:szCs w:val="22"/>
        </w:rPr>
        <w:t>późn</w:t>
      </w:r>
      <w:proofErr w:type="spellEnd"/>
      <w:r w:rsidRPr="000F4453">
        <w:rPr>
          <w:rFonts w:asciiTheme="majorHAnsi" w:eastAsia="Cambria" w:hAnsiTheme="majorHAnsi"/>
          <w:sz w:val="22"/>
          <w:szCs w:val="22"/>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F4453">
        <w:rPr>
          <w:rFonts w:asciiTheme="majorHAnsi" w:eastAsia="Cambria" w:hAnsiTheme="majorHAnsi"/>
          <w:sz w:val="22"/>
          <w:szCs w:val="22"/>
        </w:rPr>
        <w:t>późn</w:t>
      </w:r>
      <w:proofErr w:type="spellEnd"/>
      <w:r w:rsidRPr="000F4453">
        <w:rPr>
          <w:rFonts w:asciiTheme="majorHAnsi" w:eastAsia="Cambria" w:hAnsiTheme="majorHAnsi"/>
          <w:sz w:val="22"/>
          <w:szCs w:val="22"/>
        </w:rPr>
        <w:t xml:space="preserve">. zm.) albo wpisani na listę </w:t>
      </w:r>
      <w:r w:rsidR="00FE202C">
        <w:rPr>
          <w:rFonts w:asciiTheme="majorHAnsi" w:eastAsia="Cambria" w:hAnsiTheme="majorHAnsi"/>
          <w:sz w:val="22"/>
          <w:szCs w:val="22"/>
        </w:rPr>
        <w:br/>
      </w:r>
      <w:r w:rsidRPr="000F4453">
        <w:rPr>
          <w:rFonts w:asciiTheme="majorHAnsi" w:eastAsia="Cambria" w:hAnsiTheme="majorHAnsi"/>
          <w:sz w:val="22"/>
          <w:szCs w:val="22"/>
        </w:rPr>
        <w:t xml:space="preserve">o której mowa w art. 2 ustawy z dnia 13 kwietnia 2022 r. o szczególnych rozwiązaniach </w:t>
      </w:r>
      <w:r w:rsidRPr="000F4453">
        <w:rPr>
          <w:rFonts w:asciiTheme="majorHAnsi" w:eastAsia="Cambria" w:hAnsiTheme="majorHAnsi"/>
          <w:sz w:val="22"/>
          <w:szCs w:val="22"/>
        </w:rPr>
        <w:lastRenderedPageBreak/>
        <w:t>w zakresie przeciwdziałania wspieraniu agresji na Ukrainę oraz służących ochronie bezpieczeństwa narodowego, na podstawie decyzji w sprawie wpisu na ww. listę rozstrzygającej o zastosowaniu środka, o którym mowa w art. 1 pkt 3 powołanej ustawy;</w:t>
      </w:r>
    </w:p>
    <w:p w14:paraId="329014FB" w14:textId="77777777" w:rsidR="00485397" w:rsidRPr="000F4453" w:rsidRDefault="00485397" w:rsidP="00321CC4">
      <w:pPr>
        <w:rPr>
          <w:rFonts w:asciiTheme="majorHAnsi" w:hAnsiTheme="majorHAnsi"/>
          <w:sz w:val="22"/>
          <w:szCs w:val="22"/>
        </w:rPr>
      </w:pPr>
    </w:p>
    <w:p w14:paraId="77C2A8EB" w14:textId="4CA779DB" w:rsidR="00485397" w:rsidRPr="008B26CF" w:rsidRDefault="00991E07" w:rsidP="008B26CF">
      <w:pPr>
        <w:pStyle w:val="Akapitzlist"/>
        <w:numPr>
          <w:ilvl w:val="0"/>
          <w:numId w:val="32"/>
        </w:numPr>
        <w:ind w:left="723"/>
        <w:rPr>
          <w:rFonts w:asciiTheme="majorHAnsi" w:eastAsia="Cambria" w:hAnsiTheme="majorHAnsi"/>
          <w:sz w:val="22"/>
          <w:szCs w:val="22"/>
        </w:rPr>
      </w:pPr>
      <w:r w:rsidRPr="008B26CF">
        <w:rPr>
          <w:rFonts w:asciiTheme="majorHAnsi" w:eastAsia="Cambria" w:hAnsiTheme="majorHAnsi"/>
          <w:sz w:val="22"/>
          <w:szCs w:val="22"/>
        </w:rPr>
        <w:t xml:space="preserve">wykonawcy, których beneficjentem rzeczywistym w rozumieniu ustawy z dnia 1 marca </w:t>
      </w:r>
      <w:r w:rsidR="008B26CF" w:rsidRPr="008B26CF">
        <w:rPr>
          <w:rFonts w:asciiTheme="majorHAnsi" w:eastAsia="Cambria" w:hAnsiTheme="majorHAnsi"/>
          <w:sz w:val="22"/>
          <w:szCs w:val="22"/>
        </w:rPr>
        <w:br/>
      </w:r>
      <w:r w:rsidRPr="008B26CF">
        <w:rPr>
          <w:rFonts w:asciiTheme="majorHAnsi" w:eastAsia="Cambria" w:hAnsiTheme="majorHAnsi"/>
          <w:sz w:val="22"/>
          <w:szCs w:val="22"/>
        </w:rPr>
        <w:t>2018</w:t>
      </w:r>
      <w:r w:rsidR="008B26CF" w:rsidRPr="008B26CF">
        <w:rPr>
          <w:rFonts w:asciiTheme="majorHAnsi" w:eastAsia="Cambria" w:hAnsiTheme="majorHAnsi"/>
          <w:sz w:val="22"/>
          <w:szCs w:val="22"/>
        </w:rPr>
        <w:t xml:space="preserve"> </w:t>
      </w:r>
      <w:r w:rsidRPr="008B26CF">
        <w:rPr>
          <w:rFonts w:asciiTheme="majorHAnsi" w:eastAsia="Cambria" w:hAnsiTheme="majorHAnsi"/>
          <w:sz w:val="22"/>
          <w:szCs w:val="22"/>
        </w:rPr>
        <w:t>r. o przeciwdziałaniu praniu pieniędzy oraz finansowaniu terroryzmu (Dz. U. z 2023</w:t>
      </w:r>
      <w:r w:rsidR="00FE202C" w:rsidRPr="008B26CF">
        <w:rPr>
          <w:rFonts w:asciiTheme="majorHAnsi" w:eastAsia="Cambria" w:hAnsiTheme="majorHAnsi"/>
          <w:sz w:val="22"/>
          <w:szCs w:val="22"/>
        </w:rPr>
        <w:t xml:space="preserve"> </w:t>
      </w:r>
      <w:r w:rsidRPr="008B26CF">
        <w:rPr>
          <w:rFonts w:asciiTheme="majorHAnsi" w:eastAsia="Cambria" w:hAnsiTheme="majorHAnsi"/>
          <w:sz w:val="22"/>
          <w:szCs w:val="22"/>
        </w:rPr>
        <w:t>r. poz.</w:t>
      </w:r>
      <w:r w:rsidR="008B26CF" w:rsidRPr="008B26CF">
        <w:rPr>
          <w:rFonts w:asciiTheme="majorHAnsi" w:eastAsia="Cambria" w:hAnsiTheme="majorHAnsi"/>
          <w:sz w:val="22"/>
          <w:szCs w:val="22"/>
        </w:rPr>
        <w:t xml:space="preserve"> </w:t>
      </w:r>
      <w:r w:rsidRPr="008B26CF">
        <w:rPr>
          <w:rFonts w:asciiTheme="majorHAnsi" w:eastAsia="Cambria" w:hAnsiTheme="majorHAnsi"/>
          <w:sz w:val="22"/>
          <w:szCs w:val="22"/>
        </w:rPr>
        <w:t>1124) jest osoba wymieniona w wykazach określonych w rozporządzeniu Rady</w:t>
      </w:r>
      <w:r w:rsidR="00FE202C" w:rsidRPr="008B26CF">
        <w:rPr>
          <w:rFonts w:asciiTheme="majorHAnsi" w:eastAsia="Cambria" w:hAnsiTheme="majorHAnsi"/>
          <w:sz w:val="22"/>
          <w:szCs w:val="22"/>
        </w:rPr>
        <w:t xml:space="preserve"> </w:t>
      </w:r>
      <w:r w:rsidRPr="008B26CF">
        <w:rPr>
          <w:rFonts w:asciiTheme="majorHAnsi" w:eastAsia="Cambria" w:hAnsiTheme="majorHAnsi"/>
          <w:sz w:val="22"/>
          <w:szCs w:val="22"/>
        </w:rPr>
        <w:t xml:space="preserve">(WE) nr 765/2006 z dnia 18 maja 2006 r. dotyczącego środków ograniczających </w:t>
      </w:r>
      <w:r w:rsidR="008B26CF">
        <w:rPr>
          <w:rFonts w:asciiTheme="majorHAnsi" w:eastAsia="Cambria" w:hAnsiTheme="majorHAnsi"/>
          <w:sz w:val="22"/>
          <w:szCs w:val="22"/>
        </w:rPr>
        <w:br/>
      </w:r>
      <w:r w:rsidRPr="008B26CF">
        <w:rPr>
          <w:rFonts w:asciiTheme="majorHAnsi" w:eastAsia="Cambria" w:hAnsiTheme="majorHAnsi"/>
          <w:sz w:val="22"/>
          <w:szCs w:val="22"/>
        </w:rPr>
        <w:t>w związku z sytuacją na</w:t>
      </w:r>
      <w:r w:rsidR="008B26CF" w:rsidRPr="008B26CF">
        <w:rPr>
          <w:rFonts w:asciiTheme="majorHAnsi" w:eastAsia="Cambria" w:hAnsiTheme="majorHAnsi"/>
          <w:sz w:val="22"/>
          <w:szCs w:val="22"/>
        </w:rPr>
        <w:t xml:space="preserve"> </w:t>
      </w:r>
      <w:r w:rsidRPr="008B26CF">
        <w:rPr>
          <w:rFonts w:asciiTheme="majorHAnsi" w:eastAsia="Cambria" w:hAnsiTheme="majorHAnsi"/>
          <w:sz w:val="22"/>
          <w:szCs w:val="22"/>
        </w:rPr>
        <w:t xml:space="preserve">Białorusi </w:t>
      </w:r>
      <w:bookmarkStart w:id="8" w:name="page17"/>
      <w:bookmarkEnd w:id="8"/>
      <w:r w:rsidRPr="008B26CF">
        <w:rPr>
          <w:rFonts w:asciiTheme="majorHAnsi" w:eastAsia="Cambria" w:hAnsiTheme="majorHAnsi"/>
          <w:sz w:val="22"/>
          <w:szCs w:val="22"/>
        </w:rPr>
        <w:t xml:space="preserve">i udziałem Białorusi w agresji Rosji wobec Ukrainy </w:t>
      </w:r>
      <w:r w:rsidR="008B26CF">
        <w:rPr>
          <w:rFonts w:asciiTheme="majorHAnsi" w:eastAsia="Cambria" w:hAnsiTheme="majorHAnsi"/>
          <w:sz w:val="22"/>
          <w:szCs w:val="22"/>
        </w:rPr>
        <w:br/>
      </w:r>
      <w:r w:rsidRPr="008B26CF">
        <w:rPr>
          <w:rFonts w:asciiTheme="majorHAnsi" w:eastAsia="Cambria" w:hAnsiTheme="majorHAnsi"/>
          <w:sz w:val="22"/>
          <w:szCs w:val="22"/>
        </w:rPr>
        <w:t xml:space="preserve">(Dz. Urz. UE L 134 z 20.05.2006, str. 1, z </w:t>
      </w:r>
      <w:proofErr w:type="spellStart"/>
      <w:r w:rsidRPr="008B26CF">
        <w:rPr>
          <w:rFonts w:asciiTheme="majorHAnsi" w:eastAsia="Cambria" w:hAnsiTheme="majorHAnsi"/>
          <w:sz w:val="22"/>
          <w:szCs w:val="22"/>
        </w:rPr>
        <w:t>późn</w:t>
      </w:r>
      <w:proofErr w:type="spellEnd"/>
      <w:r w:rsidRPr="008B26CF">
        <w:rPr>
          <w:rFonts w:asciiTheme="majorHAnsi" w:eastAsia="Cambria" w:hAnsiTheme="majorHAnsi"/>
          <w:sz w:val="22"/>
          <w:szCs w:val="22"/>
        </w:rPr>
        <w:t xml:space="preserve">. zm.) i rozporządzeniu Rady (UE) </w:t>
      </w:r>
      <w:r w:rsidR="008B26CF">
        <w:rPr>
          <w:rFonts w:asciiTheme="majorHAnsi" w:eastAsia="Cambria" w:hAnsiTheme="majorHAnsi"/>
          <w:sz w:val="22"/>
          <w:szCs w:val="22"/>
        </w:rPr>
        <w:br/>
      </w:r>
      <w:r w:rsidRPr="008B26CF">
        <w:rPr>
          <w:rFonts w:asciiTheme="majorHAnsi" w:eastAsia="Cambria" w:hAnsiTheme="majorHAnsi"/>
          <w:sz w:val="22"/>
          <w:szCs w:val="22"/>
        </w:rPr>
        <w:t xml:space="preserve">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B26CF">
        <w:rPr>
          <w:rFonts w:asciiTheme="majorHAnsi" w:eastAsia="Cambria" w:hAnsiTheme="majorHAnsi"/>
          <w:sz w:val="22"/>
          <w:szCs w:val="22"/>
        </w:rPr>
        <w:t>późn</w:t>
      </w:r>
      <w:proofErr w:type="spellEnd"/>
      <w:r w:rsidRPr="008B26CF">
        <w:rPr>
          <w:rFonts w:asciiTheme="majorHAnsi" w:eastAsia="Cambria" w:hAnsiTheme="majorHAnsi"/>
          <w:sz w:val="22"/>
          <w:szCs w:val="22"/>
        </w:rPr>
        <w:t xml:space="preserve">. zm.) albo wpisani </w:t>
      </w:r>
      <w:r w:rsidR="008B26CF">
        <w:rPr>
          <w:rFonts w:asciiTheme="majorHAnsi" w:eastAsia="Cambria" w:hAnsiTheme="majorHAnsi"/>
          <w:sz w:val="22"/>
          <w:szCs w:val="22"/>
        </w:rPr>
        <w:br/>
      </w:r>
      <w:r w:rsidRPr="008B26CF">
        <w:rPr>
          <w:rFonts w:asciiTheme="majorHAnsi" w:eastAsia="Cambria" w:hAnsiTheme="majorHAnsi"/>
          <w:sz w:val="22"/>
          <w:szCs w:val="22"/>
        </w:rPr>
        <w:t xml:space="preserve">na listę o której mowa w art. 2 ustawy z dnia 13 kwietnia 2022 r. o szczególnych rozwiązaniach w zakresie przeciwdziałania wspieraniu agresji na Ukrainę oraz służących ochronie bezpieczeństwa narodowego, lub będący takim beneficjentem rzeczywistym </w:t>
      </w:r>
      <w:r w:rsidR="008B26CF">
        <w:rPr>
          <w:rFonts w:asciiTheme="majorHAnsi" w:eastAsia="Cambria" w:hAnsiTheme="majorHAnsi"/>
          <w:sz w:val="22"/>
          <w:szCs w:val="22"/>
        </w:rPr>
        <w:br/>
      </w:r>
      <w:r w:rsidRPr="008B26CF">
        <w:rPr>
          <w:rFonts w:asciiTheme="majorHAnsi" w:eastAsia="Cambria" w:hAnsiTheme="majorHAnsi"/>
          <w:sz w:val="22"/>
          <w:szCs w:val="22"/>
        </w:rPr>
        <w:t xml:space="preserve">od dnia 24 lutego 2022 r., o ile zostali wpisani na ww. listę na podstawie decyzji w sprawie wpisu na listę rozstrzygającej o zastosowaniu środka, o którym mowa w art. 1 pkt </w:t>
      </w:r>
      <w:r w:rsidR="008B26CF">
        <w:rPr>
          <w:rFonts w:asciiTheme="majorHAnsi" w:eastAsia="Cambria" w:hAnsiTheme="majorHAnsi"/>
          <w:sz w:val="22"/>
          <w:szCs w:val="22"/>
        </w:rPr>
        <w:br/>
      </w:r>
      <w:r w:rsidRPr="008B26CF">
        <w:rPr>
          <w:rFonts w:asciiTheme="majorHAnsi" w:eastAsia="Cambria" w:hAnsiTheme="majorHAnsi"/>
          <w:sz w:val="22"/>
          <w:szCs w:val="22"/>
        </w:rPr>
        <w:t>3 ustawy z dnia 13 kwietnia 2022 r. o szczególnych rozwiązaniach w zakresie przeciwdziałania wspieraniu agresji na Ukrainę oraz służących ochronie bezpieczeństwa narodowego;</w:t>
      </w:r>
    </w:p>
    <w:p w14:paraId="01D73457" w14:textId="77777777" w:rsidR="00485397" w:rsidRPr="000F4453" w:rsidRDefault="00485397" w:rsidP="008B26CF">
      <w:pPr>
        <w:rPr>
          <w:rFonts w:asciiTheme="majorHAnsi" w:hAnsiTheme="majorHAnsi"/>
          <w:sz w:val="22"/>
          <w:szCs w:val="22"/>
        </w:rPr>
      </w:pPr>
    </w:p>
    <w:p w14:paraId="52C4D3F3" w14:textId="19E7D687" w:rsidR="00485397" w:rsidRPr="008B26CF" w:rsidRDefault="00991E07" w:rsidP="008B26CF">
      <w:pPr>
        <w:numPr>
          <w:ilvl w:val="0"/>
          <w:numId w:val="55"/>
        </w:numPr>
        <w:ind w:left="723" w:hanging="360"/>
        <w:jc w:val="both"/>
        <w:rPr>
          <w:rFonts w:asciiTheme="majorHAnsi" w:eastAsia="Cambria" w:hAnsiTheme="majorHAnsi"/>
          <w:sz w:val="22"/>
          <w:szCs w:val="22"/>
        </w:rPr>
      </w:pPr>
      <w:r w:rsidRPr="000F4453">
        <w:rPr>
          <w:rFonts w:asciiTheme="majorHAnsi" w:eastAsia="Cambria" w:hAnsiTheme="majorHAnsi"/>
          <w:sz w:val="22"/>
          <w:szCs w:val="22"/>
        </w:rPr>
        <w:t xml:space="preserve">wykonawcy, których jednostką dominującą w rozumieniu art. 3 ust. 1 pkt 37 </w:t>
      </w:r>
      <w:r w:rsidRPr="008B26CF">
        <w:rPr>
          <w:rFonts w:asciiTheme="majorHAnsi" w:eastAsia="Cambria" w:hAnsiTheme="majorHAnsi"/>
          <w:sz w:val="22"/>
          <w:szCs w:val="22"/>
        </w:rPr>
        <w:t xml:space="preserve">ustawy z dnia 29 września 1994 r. o rachunkowości (Dz. U. z 2023 r. poz. 120 ze zm. ) jest podmiot wymieniony w wykazach określonych w rozporządzeniu Rady (WE) nr 765/2006 z dnia 18 maja 2006 r. dotyczącego  środków ograniczających w związku z sytuacją na Białorusi i udziałem Białorusi w agresji Rosji wobec Ukrainy (Dz. Urz. UE L 134 z 20.05.2006, </w:t>
      </w:r>
      <w:r w:rsidR="008B26CF">
        <w:rPr>
          <w:rFonts w:asciiTheme="majorHAnsi" w:eastAsia="Cambria" w:hAnsiTheme="majorHAnsi"/>
          <w:sz w:val="22"/>
          <w:szCs w:val="22"/>
        </w:rPr>
        <w:br/>
      </w:r>
      <w:r w:rsidRPr="008B26CF">
        <w:rPr>
          <w:rFonts w:asciiTheme="majorHAnsi" w:eastAsia="Cambria" w:hAnsiTheme="majorHAnsi"/>
          <w:sz w:val="22"/>
          <w:szCs w:val="22"/>
        </w:rPr>
        <w:t xml:space="preserve">str. 1, z </w:t>
      </w:r>
      <w:proofErr w:type="spellStart"/>
      <w:r w:rsidRPr="008B26CF">
        <w:rPr>
          <w:rFonts w:asciiTheme="majorHAnsi" w:eastAsia="Cambria" w:hAnsiTheme="majorHAnsi"/>
          <w:sz w:val="22"/>
          <w:szCs w:val="22"/>
        </w:rPr>
        <w:t>późn</w:t>
      </w:r>
      <w:proofErr w:type="spellEnd"/>
      <w:r w:rsidRPr="008B26CF">
        <w:rPr>
          <w:rFonts w:asciiTheme="majorHAnsi" w:eastAsia="Cambria" w:hAnsiTheme="majorHAnsi"/>
          <w:sz w:val="22"/>
          <w:szCs w:val="22"/>
        </w:rPr>
        <w:t xml:space="preserve">. zm.) i rozporządzeniu Rady (UE) nr 269/2014 z dnia 17 marca 2014 r. </w:t>
      </w:r>
      <w:r w:rsidR="008B26CF">
        <w:rPr>
          <w:rFonts w:asciiTheme="majorHAnsi" w:eastAsia="Cambria" w:hAnsiTheme="majorHAnsi"/>
          <w:sz w:val="22"/>
          <w:szCs w:val="22"/>
        </w:rPr>
        <w:br/>
      </w:r>
      <w:r w:rsidRPr="008B26CF">
        <w:rPr>
          <w:rFonts w:asciiTheme="majorHAnsi" w:eastAsia="Cambria" w:hAnsiTheme="majorHAnsi"/>
          <w:sz w:val="22"/>
          <w:szCs w:val="22"/>
        </w:rPr>
        <w:t xml:space="preserve">w sprawie środków ograniczających w odniesieniu do działań podważających integralność terytorialną, suwerenność i niezależność Ukrainy lub im zagrażających </w:t>
      </w:r>
      <w:r w:rsidR="008B26CF">
        <w:rPr>
          <w:rFonts w:asciiTheme="majorHAnsi" w:eastAsia="Cambria" w:hAnsiTheme="majorHAnsi"/>
          <w:sz w:val="22"/>
          <w:szCs w:val="22"/>
        </w:rPr>
        <w:br/>
      </w:r>
      <w:r w:rsidRPr="008B26CF">
        <w:rPr>
          <w:rFonts w:asciiTheme="majorHAnsi" w:eastAsia="Cambria" w:hAnsiTheme="majorHAnsi"/>
          <w:sz w:val="22"/>
          <w:szCs w:val="22"/>
        </w:rPr>
        <w:t xml:space="preserve">(Dz. Urz. UE L 78 z 17.03.2014, str. 6, z </w:t>
      </w:r>
      <w:proofErr w:type="spellStart"/>
      <w:r w:rsidRPr="008B26CF">
        <w:rPr>
          <w:rFonts w:asciiTheme="majorHAnsi" w:eastAsia="Cambria" w:hAnsiTheme="majorHAnsi"/>
          <w:sz w:val="22"/>
          <w:szCs w:val="22"/>
        </w:rPr>
        <w:t>późn</w:t>
      </w:r>
      <w:proofErr w:type="spellEnd"/>
      <w:r w:rsidRPr="008B26CF">
        <w:rPr>
          <w:rFonts w:asciiTheme="majorHAnsi" w:eastAsia="Cambria" w:hAnsiTheme="majorHAnsi"/>
          <w:sz w:val="22"/>
          <w:szCs w:val="22"/>
        </w:rPr>
        <w:t xml:space="preserve">. zm.) albo wpisany na listę o której mowa </w:t>
      </w:r>
      <w:r w:rsidR="008B26CF">
        <w:rPr>
          <w:rFonts w:asciiTheme="majorHAnsi" w:eastAsia="Cambria" w:hAnsiTheme="majorHAnsi"/>
          <w:sz w:val="22"/>
          <w:szCs w:val="22"/>
        </w:rPr>
        <w:br/>
      </w:r>
      <w:r w:rsidRPr="008B26CF">
        <w:rPr>
          <w:rFonts w:asciiTheme="majorHAnsi" w:eastAsia="Cambria" w:hAnsiTheme="majorHAnsi"/>
          <w:sz w:val="22"/>
          <w:szCs w:val="22"/>
        </w:rPr>
        <w:t xml:space="preserve">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w:t>
      </w:r>
      <w:r w:rsidR="008B26CF">
        <w:rPr>
          <w:rFonts w:asciiTheme="majorHAnsi" w:eastAsia="Cambria" w:hAnsiTheme="majorHAnsi"/>
          <w:sz w:val="22"/>
          <w:szCs w:val="22"/>
        </w:rPr>
        <w:br/>
      </w:r>
      <w:r w:rsidRPr="008B26CF">
        <w:rPr>
          <w:rFonts w:asciiTheme="majorHAnsi" w:eastAsia="Cambria" w:hAnsiTheme="majorHAnsi"/>
          <w:sz w:val="22"/>
          <w:szCs w:val="22"/>
        </w:rPr>
        <w:t xml:space="preserve">o zastosowaniu środka, o którym mowa w art. 1 pkt 3 ustawy z dnia 13 kwietnia 2022 r. </w:t>
      </w:r>
      <w:r w:rsidR="008B26CF">
        <w:rPr>
          <w:rFonts w:asciiTheme="majorHAnsi" w:eastAsia="Cambria" w:hAnsiTheme="majorHAnsi"/>
          <w:sz w:val="22"/>
          <w:szCs w:val="22"/>
        </w:rPr>
        <w:br/>
      </w:r>
      <w:r w:rsidRPr="008B26CF">
        <w:rPr>
          <w:rFonts w:asciiTheme="majorHAnsi" w:eastAsia="Cambria" w:hAnsiTheme="majorHAnsi"/>
          <w:sz w:val="22"/>
          <w:szCs w:val="22"/>
        </w:rPr>
        <w:t>o szczególnych rozwiązaniach w zakresie przeciwdziałania wspieraniu agresji na Ukrainę oraz służących ochronie bezpieczeństwa narodowego.</w:t>
      </w:r>
    </w:p>
    <w:p w14:paraId="6403F1DC" w14:textId="77777777" w:rsidR="00485397" w:rsidRPr="000F4453" w:rsidRDefault="00485397" w:rsidP="008B26CF">
      <w:pPr>
        <w:rPr>
          <w:rFonts w:asciiTheme="majorHAnsi" w:hAnsiTheme="majorHAnsi"/>
          <w:sz w:val="22"/>
          <w:szCs w:val="22"/>
        </w:rPr>
      </w:pPr>
    </w:p>
    <w:p w14:paraId="347E7570" w14:textId="06F6D362" w:rsidR="00485397" w:rsidRPr="000F4453" w:rsidRDefault="00991E07" w:rsidP="008B26CF">
      <w:pPr>
        <w:rPr>
          <w:rFonts w:asciiTheme="majorHAnsi" w:eastAsia="Cambria" w:hAnsiTheme="majorHAnsi"/>
          <w:sz w:val="22"/>
          <w:szCs w:val="22"/>
        </w:rPr>
      </w:pPr>
      <w:r w:rsidRPr="000F4453">
        <w:rPr>
          <w:rFonts w:asciiTheme="majorHAnsi" w:eastAsia="Cambria" w:hAnsiTheme="majorHAnsi"/>
          <w:b/>
          <w:sz w:val="22"/>
          <w:szCs w:val="22"/>
        </w:rPr>
        <w:t>7.8.</w:t>
      </w:r>
      <w:r w:rsidRPr="000F4453">
        <w:rPr>
          <w:rFonts w:asciiTheme="majorHAnsi" w:eastAsia="Cambria" w:hAnsiTheme="majorHAnsi"/>
          <w:sz w:val="22"/>
          <w:szCs w:val="22"/>
        </w:rPr>
        <w:t xml:space="preserve"> Wykluczenie, o którym mowa w pkt 7.6 SWZ następuje na okres trwania ww.</w:t>
      </w:r>
      <w:r w:rsidR="008B26CF">
        <w:rPr>
          <w:rFonts w:asciiTheme="majorHAnsi" w:eastAsia="Cambria" w:hAnsiTheme="majorHAnsi"/>
          <w:sz w:val="22"/>
          <w:szCs w:val="22"/>
        </w:rPr>
        <w:t xml:space="preserve"> </w:t>
      </w:r>
      <w:r w:rsidRPr="000F4453">
        <w:rPr>
          <w:rFonts w:asciiTheme="majorHAnsi" w:eastAsia="Cambria" w:hAnsiTheme="majorHAnsi"/>
          <w:sz w:val="22"/>
          <w:szCs w:val="22"/>
        </w:rPr>
        <w:t>okoliczności.</w:t>
      </w:r>
    </w:p>
    <w:p w14:paraId="726C0B66" w14:textId="77777777" w:rsidR="00485397" w:rsidRPr="000F4453" w:rsidRDefault="00485397" w:rsidP="00321CC4">
      <w:pPr>
        <w:rPr>
          <w:rFonts w:asciiTheme="majorHAnsi" w:hAnsiTheme="majorHAnsi"/>
          <w:sz w:val="22"/>
          <w:szCs w:val="22"/>
        </w:rPr>
      </w:pPr>
    </w:p>
    <w:p w14:paraId="35FE2D5C" w14:textId="6F695330" w:rsidR="00485397" w:rsidRPr="000F4453" w:rsidRDefault="00991E07" w:rsidP="008B26CF">
      <w:pPr>
        <w:ind w:left="565" w:hanging="565"/>
        <w:jc w:val="both"/>
        <w:rPr>
          <w:rFonts w:asciiTheme="majorHAnsi" w:eastAsia="Cambria" w:hAnsiTheme="majorHAnsi"/>
          <w:sz w:val="22"/>
          <w:szCs w:val="22"/>
        </w:rPr>
      </w:pPr>
      <w:r w:rsidRPr="000F4453">
        <w:rPr>
          <w:rFonts w:asciiTheme="majorHAnsi" w:eastAsia="Cambria" w:hAnsiTheme="majorHAnsi"/>
          <w:b/>
          <w:sz w:val="22"/>
          <w:szCs w:val="22"/>
        </w:rPr>
        <w:t>7.9.</w:t>
      </w:r>
      <w:r w:rsidRPr="000F4453">
        <w:rPr>
          <w:rFonts w:asciiTheme="majorHAnsi" w:eastAsia="Cambria" w:hAnsiTheme="majorHAnsi"/>
          <w:sz w:val="22"/>
          <w:szCs w:val="22"/>
        </w:rPr>
        <w:t xml:space="preserve"> W przypadku Wykonawcy wykluczonego na podstawie przesłanek wskazanych w pkt 7.7</w:t>
      </w:r>
      <w:r w:rsidR="008B26CF">
        <w:rPr>
          <w:rFonts w:asciiTheme="majorHAnsi" w:eastAsia="Cambria" w:hAnsiTheme="majorHAnsi"/>
          <w:sz w:val="22"/>
          <w:szCs w:val="22"/>
        </w:rPr>
        <w:t xml:space="preserve"> </w:t>
      </w:r>
      <w:r w:rsidRPr="000F4453">
        <w:rPr>
          <w:rFonts w:asciiTheme="majorHAnsi" w:eastAsia="Cambria" w:hAnsiTheme="majorHAnsi"/>
          <w:sz w:val="22"/>
          <w:szCs w:val="22"/>
        </w:rPr>
        <w:t>SWZ, Zamawiający odrzuca ofertę takiego Wykonawcy.</w:t>
      </w:r>
    </w:p>
    <w:p w14:paraId="731EEC13" w14:textId="77777777" w:rsidR="00485397" w:rsidRPr="000F4453" w:rsidRDefault="00485397" w:rsidP="00321CC4">
      <w:pPr>
        <w:jc w:val="both"/>
        <w:rPr>
          <w:rFonts w:asciiTheme="majorHAnsi" w:hAnsiTheme="majorHAnsi"/>
          <w:sz w:val="22"/>
          <w:szCs w:val="22"/>
        </w:rPr>
      </w:pPr>
    </w:p>
    <w:p w14:paraId="12F9BC40" w14:textId="3CEC761B" w:rsidR="00485397" w:rsidRPr="008B26CF" w:rsidRDefault="00991E07" w:rsidP="008B26CF">
      <w:pPr>
        <w:jc w:val="both"/>
        <w:rPr>
          <w:rFonts w:asciiTheme="majorHAnsi" w:hAnsiTheme="majorHAnsi"/>
          <w:sz w:val="22"/>
          <w:szCs w:val="22"/>
        </w:rPr>
      </w:pPr>
      <w:r w:rsidRPr="000F4453">
        <w:rPr>
          <w:rFonts w:asciiTheme="majorHAnsi" w:eastAsia="Cambria" w:hAnsiTheme="majorHAnsi"/>
          <w:b/>
          <w:sz w:val="22"/>
          <w:szCs w:val="22"/>
        </w:rPr>
        <w:t>7.10.</w:t>
      </w:r>
      <w:r w:rsidRPr="000F4453">
        <w:rPr>
          <w:rFonts w:asciiTheme="majorHAnsi" w:eastAsia="Cambria" w:hAnsiTheme="majorHAnsi"/>
          <w:sz w:val="22"/>
          <w:szCs w:val="22"/>
        </w:rPr>
        <w:t xml:space="preserve"> Osoba lub podmiot podlegające wykluczeniu na podstawie rozdziału 7.6 SWZ, </w:t>
      </w:r>
      <w:r w:rsidR="008B26CF">
        <w:rPr>
          <w:rFonts w:asciiTheme="majorHAnsi" w:eastAsia="Cambria" w:hAnsiTheme="majorHAnsi"/>
          <w:sz w:val="22"/>
          <w:szCs w:val="22"/>
        </w:rPr>
        <w:br/>
      </w:r>
      <w:r w:rsidR="008B26CF" w:rsidRPr="000F4453">
        <w:rPr>
          <w:rFonts w:asciiTheme="majorHAnsi" w:eastAsia="Cambria" w:hAnsiTheme="majorHAnsi"/>
          <w:sz w:val="22"/>
          <w:szCs w:val="22"/>
        </w:rPr>
        <w:t>które w okresie tego wykluczenia ubiegają się o udzielenie zamówienia</w:t>
      </w:r>
      <w:r w:rsidRPr="000F4453">
        <w:rPr>
          <w:rFonts w:asciiTheme="majorHAnsi" w:eastAsia="Cambria" w:hAnsiTheme="majorHAnsi"/>
          <w:sz w:val="22"/>
          <w:szCs w:val="22"/>
        </w:rPr>
        <w:t xml:space="preserve"> </w:t>
      </w:r>
      <w:bookmarkStart w:id="9" w:name="page18"/>
      <w:bookmarkEnd w:id="9"/>
      <w:r w:rsidRPr="000F4453">
        <w:rPr>
          <w:rFonts w:asciiTheme="majorHAnsi" w:eastAsia="Cambria" w:hAnsiTheme="majorHAnsi"/>
          <w:sz w:val="22"/>
          <w:szCs w:val="22"/>
        </w:rPr>
        <w:t>publicznego lub biorą udział w postępowaniu o udzielenie zamówienia publicznego, podlegają karze pieniężnej. Karę pieniężną, nakłada Prezes Urzędu Zamówień Publicznych, w drodze decyzji, w wysokości do 20 000 000,00 zł.</w:t>
      </w:r>
    </w:p>
    <w:p w14:paraId="11B794DB" w14:textId="77777777" w:rsidR="00485397" w:rsidRPr="000F4453" w:rsidRDefault="00485397" w:rsidP="00321CC4">
      <w:pPr>
        <w:jc w:val="both"/>
        <w:rPr>
          <w:rFonts w:asciiTheme="majorHAnsi" w:hAnsiTheme="majorHAnsi"/>
          <w:sz w:val="22"/>
          <w:szCs w:val="22"/>
        </w:rPr>
      </w:pPr>
    </w:p>
    <w:p w14:paraId="4AD6527A" w14:textId="77777777" w:rsidR="00485397" w:rsidRPr="000F4453" w:rsidRDefault="00991E07" w:rsidP="00321CC4">
      <w:pPr>
        <w:jc w:val="both"/>
        <w:rPr>
          <w:rFonts w:asciiTheme="majorHAnsi" w:eastAsia="Cambria" w:hAnsiTheme="majorHAnsi"/>
          <w:sz w:val="22"/>
          <w:szCs w:val="22"/>
        </w:rPr>
      </w:pPr>
      <w:r w:rsidRPr="000F4453">
        <w:rPr>
          <w:rFonts w:asciiTheme="majorHAnsi" w:eastAsia="Cambria" w:hAnsiTheme="majorHAnsi"/>
          <w:b/>
          <w:sz w:val="22"/>
          <w:szCs w:val="22"/>
        </w:rPr>
        <w:t>7.11.</w:t>
      </w:r>
      <w:r w:rsidRPr="000F4453">
        <w:rPr>
          <w:rFonts w:asciiTheme="majorHAnsi" w:eastAsia="Cambria" w:hAnsiTheme="majorHAnsi"/>
          <w:sz w:val="22"/>
          <w:szCs w:val="22"/>
        </w:rPr>
        <w:t xml:space="preserve"> Sposób wykazania braku podstaw wykluczenia wskazano w rozdziale 8 SWZ.</w:t>
      </w:r>
    </w:p>
    <w:p w14:paraId="1B26DFA6" w14:textId="77777777" w:rsidR="00495C0B" w:rsidRPr="000F4453" w:rsidRDefault="00495C0B" w:rsidP="00321CC4">
      <w:pPr>
        <w:pStyle w:val="Kolorowalistaakcent11"/>
        <w:tabs>
          <w:tab w:val="left" w:pos="567"/>
        </w:tabs>
        <w:autoSpaceDE w:val="0"/>
        <w:autoSpaceDN w:val="0"/>
        <w:adjustRightInd w:val="0"/>
        <w:spacing w:before="0" w:after="0" w:line="240" w:lineRule="auto"/>
        <w:ind w:left="567"/>
        <w:rPr>
          <w:rFonts w:asciiTheme="majorHAnsi" w:hAnsiTheme="majorHAnsi"/>
          <w:iCs/>
          <w:sz w:val="22"/>
          <w:szCs w:val="22"/>
        </w:rPr>
      </w:pPr>
    </w:p>
    <w:tbl>
      <w:tblPr>
        <w:tblW w:w="0" w:type="auto"/>
        <w:jc w:val="center"/>
        <w:tblBorders>
          <w:bottom w:val="single" w:sz="4" w:space="0" w:color="auto"/>
        </w:tblBorders>
        <w:tblLook w:val="00A0" w:firstRow="1" w:lastRow="0" w:firstColumn="1" w:lastColumn="0" w:noHBand="0" w:noVBand="0"/>
      </w:tblPr>
      <w:tblGrid>
        <w:gridCol w:w="9060"/>
      </w:tblGrid>
      <w:tr w:rsidR="000F4453" w:rsidRPr="000F4453" w14:paraId="31728E8A" w14:textId="77777777" w:rsidTr="00674295">
        <w:trPr>
          <w:jc w:val="center"/>
        </w:trPr>
        <w:tc>
          <w:tcPr>
            <w:tcW w:w="9060" w:type="dxa"/>
            <w:tcBorders>
              <w:bottom w:val="single" w:sz="4" w:space="0" w:color="auto"/>
            </w:tcBorders>
            <w:shd w:val="clear" w:color="auto" w:fill="D9D9D9" w:themeFill="background1" w:themeFillShade="D9"/>
          </w:tcPr>
          <w:p w14:paraId="3D5EA82A"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8</w:t>
            </w:r>
          </w:p>
          <w:p w14:paraId="73662A52"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lastRenderedPageBreak/>
              <w:t>INFORMACJA O OŚWIADCZENIU WSTĘPNYM I PODMIOTOWYCH ŚRODKACH DOWODOWYCH</w:t>
            </w:r>
          </w:p>
        </w:tc>
      </w:tr>
    </w:tbl>
    <w:p w14:paraId="12D31CA0" w14:textId="77777777" w:rsidR="00F342B5" w:rsidRPr="000F4453" w:rsidRDefault="00991E07" w:rsidP="00184A8E">
      <w:pPr>
        <w:pStyle w:val="Kolorowalistaakcent11"/>
        <w:numPr>
          <w:ilvl w:val="1"/>
          <w:numId w:val="20"/>
        </w:numPr>
        <w:autoSpaceDE w:val="0"/>
        <w:autoSpaceDN w:val="0"/>
        <w:adjustRightInd w:val="0"/>
        <w:spacing w:before="0" w:after="0" w:line="240" w:lineRule="auto"/>
        <w:ind w:left="709" w:hanging="709"/>
        <w:rPr>
          <w:rFonts w:asciiTheme="majorHAnsi" w:hAnsiTheme="majorHAnsi"/>
          <w:b/>
          <w:sz w:val="22"/>
          <w:szCs w:val="22"/>
        </w:rPr>
      </w:pPr>
      <w:r w:rsidRPr="000F4453">
        <w:rPr>
          <w:rFonts w:asciiTheme="majorHAnsi" w:hAnsiTheme="majorHAnsi"/>
          <w:bCs/>
          <w:sz w:val="22"/>
          <w:szCs w:val="22"/>
        </w:rPr>
        <w:lastRenderedPageBreak/>
        <w:t xml:space="preserve">Wykonawca zobowiązany jest złożyć </w:t>
      </w:r>
      <w:r w:rsidRPr="000F4453">
        <w:rPr>
          <w:rFonts w:asciiTheme="majorHAnsi" w:hAnsiTheme="majorHAnsi"/>
          <w:b/>
          <w:sz w:val="22"/>
          <w:szCs w:val="22"/>
          <w:u w:val="single"/>
        </w:rPr>
        <w:t>wraz z ofertą</w:t>
      </w:r>
      <w:r w:rsidRPr="000F4453">
        <w:rPr>
          <w:rFonts w:asciiTheme="majorHAnsi" w:hAnsiTheme="majorHAnsi"/>
          <w:b/>
          <w:sz w:val="22"/>
          <w:szCs w:val="22"/>
        </w:rPr>
        <w:t xml:space="preserve"> </w:t>
      </w:r>
      <w:r w:rsidRPr="000F4453">
        <w:rPr>
          <w:rFonts w:asciiTheme="majorHAnsi" w:hAnsiTheme="majorHAnsi"/>
          <w:sz w:val="22"/>
          <w:szCs w:val="22"/>
        </w:rPr>
        <w:t>oświadczenia stanowiące wstępne potwierdzenie, że Wykonawca na dzień składania ofert:</w:t>
      </w:r>
    </w:p>
    <w:p w14:paraId="47FDED75" w14:textId="77777777" w:rsidR="00F342B5" w:rsidRPr="000F4453" w:rsidRDefault="00991E07" w:rsidP="00184A8E">
      <w:pPr>
        <w:pStyle w:val="Kolorowalistaakcent11"/>
        <w:numPr>
          <w:ilvl w:val="2"/>
          <w:numId w:val="21"/>
        </w:numPr>
        <w:tabs>
          <w:tab w:val="left" w:pos="851"/>
          <w:tab w:val="left" w:pos="1134"/>
        </w:tabs>
        <w:autoSpaceDE w:val="0"/>
        <w:autoSpaceDN w:val="0"/>
        <w:adjustRightInd w:val="0"/>
        <w:spacing w:before="0" w:after="0" w:line="240" w:lineRule="auto"/>
        <w:ind w:left="1134" w:hanging="425"/>
        <w:rPr>
          <w:rFonts w:asciiTheme="majorHAnsi" w:hAnsiTheme="majorHAnsi"/>
          <w:sz w:val="22"/>
          <w:szCs w:val="22"/>
        </w:rPr>
      </w:pPr>
      <w:r w:rsidRPr="000F4453">
        <w:rPr>
          <w:rFonts w:asciiTheme="majorHAnsi" w:hAnsiTheme="majorHAnsi"/>
          <w:sz w:val="22"/>
          <w:szCs w:val="22"/>
        </w:rPr>
        <w:t>nie podlega wykluczeniu,</w:t>
      </w:r>
    </w:p>
    <w:p w14:paraId="738B7858" w14:textId="77777777" w:rsidR="00F342B5" w:rsidRPr="000F4453" w:rsidRDefault="00991E07" w:rsidP="00184A8E">
      <w:pPr>
        <w:pStyle w:val="Kolorowalistaakcent11"/>
        <w:numPr>
          <w:ilvl w:val="2"/>
          <w:numId w:val="21"/>
        </w:numPr>
        <w:tabs>
          <w:tab w:val="left" w:pos="851"/>
          <w:tab w:val="left" w:pos="1134"/>
        </w:tabs>
        <w:autoSpaceDE w:val="0"/>
        <w:autoSpaceDN w:val="0"/>
        <w:adjustRightInd w:val="0"/>
        <w:spacing w:before="0" w:after="0" w:line="240" w:lineRule="auto"/>
        <w:ind w:left="1134" w:hanging="425"/>
        <w:rPr>
          <w:rFonts w:asciiTheme="majorHAnsi" w:hAnsiTheme="majorHAnsi"/>
          <w:sz w:val="22"/>
          <w:szCs w:val="22"/>
        </w:rPr>
      </w:pPr>
      <w:r w:rsidRPr="000F4453">
        <w:rPr>
          <w:rFonts w:asciiTheme="majorHAnsi" w:hAnsiTheme="majorHAnsi"/>
          <w:sz w:val="22"/>
          <w:szCs w:val="22"/>
        </w:rPr>
        <w:t>spełnia warunki udziału w postępowaniu.</w:t>
      </w:r>
    </w:p>
    <w:p w14:paraId="4894B5D0" w14:textId="77777777" w:rsidR="00F342B5" w:rsidRPr="000F4453" w:rsidRDefault="00991E07" w:rsidP="00184A8E">
      <w:pPr>
        <w:pStyle w:val="Kolorowalistaakcent11"/>
        <w:numPr>
          <w:ilvl w:val="2"/>
          <w:numId w:val="20"/>
        </w:numPr>
        <w:autoSpaceDE w:val="0"/>
        <w:autoSpaceDN w:val="0"/>
        <w:adjustRightInd w:val="0"/>
        <w:spacing w:before="0" w:after="0" w:line="240" w:lineRule="auto"/>
        <w:ind w:left="1418" w:hanging="709"/>
        <w:rPr>
          <w:rFonts w:asciiTheme="majorHAnsi" w:hAnsiTheme="majorHAnsi"/>
          <w:b/>
          <w:sz w:val="22"/>
          <w:szCs w:val="22"/>
        </w:rPr>
      </w:pPr>
      <w:r w:rsidRPr="000F4453">
        <w:rPr>
          <w:rFonts w:asciiTheme="majorHAnsi" w:hAnsiTheme="majorHAnsi"/>
          <w:b/>
          <w:bCs/>
          <w:sz w:val="22"/>
          <w:szCs w:val="22"/>
        </w:rPr>
        <w:t>Oświadczenia należy złożyć wg wymogów załącznika nr 4 do SWZ</w:t>
      </w:r>
      <w:r w:rsidRPr="000F4453">
        <w:rPr>
          <w:rFonts w:asciiTheme="majorHAnsi" w:hAnsiTheme="majorHAnsi"/>
          <w:bCs/>
          <w:sz w:val="22"/>
          <w:szCs w:val="22"/>
        </w:rPr>
        <w:t>.</w:t>
      </w:r>
    </w:p>
    <w:p w14:paraId="0C0FD17F" w14:textId="77777777" w:rsidR="00F342B5" w:rsidRPr="000F4453" w:rsidRDefault="00991E07" w:rsidP="00184A8E">
      <w:pPr>
        <w:pStyle w:val="Kolorowalistaakcent11"/>
        <w:numPr>
          <w:ilvl w:val="2"/>
          <w:numId w:val="20"/>
        </w:numPr>
        <w:autoSpaceDE w:val="0"/>
        <w:autoSpaceDN w:val="0"/>
        <w:adjustRightInd w:val="0"/>
        <w:spacing w:before="0" w:after="0" w:line="240" w:lineRule="auto"/>
        <w:ind w:left="1418" w:hanging="709"/>
        <w:rPr>
          <w:rFonts w:asciiTheme="majorHAnsi" w:hAnsiTheme="majorHAnsi"/>
          <w:b/>
          <w:sz w:val="22"/>
          <w:szCs w:val="22"/>
        </w:rPr>
      </w:pPr>
      <w:r w:rsidRPr="000F4453">
        <w:rPr>
          <w:rFonts w:asciiTheme="majorHAnsi" w:hAnsiTheme="majorHAnsi"/>
          <w:sz w:val="22"/>
          <w:szCs w:val="22"/>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5E49BF3" w14:textId="77777777" w:rsidR="00F342B5" w:rsidRPr="000F4453" w:rsidRDefault="00991E07" w:rsidP="00184A8E">
      <w:pPr>
        <w:pStyle w:val="Kolorowalistaakcent11"/>
        <w:numPr>
          <w:ilvl w:val="2"/>
          <w:numId w:val="20"/>
        </w:numPr>
        <w:autoSpaceDE w:val="0"/>
        <w:autoSpaceDN w:val="0"/>
        <w:adjustRightInd w:val="0"/>
        <w:spacing w:before="0" w:after="0" w:line="240" w:lineRule="auto"/>
        <w:ind w:left="1418" w:hanging="709"/>
        <w:rPr>
          <w:rFonts w:asciiTheme="majorHAnsi" w:hAnsiTheme="majorHAnsi"/>
          <w:b/>
          <w:sz w:val="22"/>
          <w:szCs w:val="22"/>
        </w:rPr>
      </w:pPr>
      <w:r w:rsidRPr="000F4453">
        <w:rPr>
          <w:rFonts w:asciiTheme="majorHAnsi" w:hAnsiTheme="majorHAnsi"/>
          <w:sz w:val="22"/>
          <w:szCs w:val="22"/>
        </w:rPr>
        <w:t>Zamawiający może żądać od wykonawców wyjaśnień dotyczących treści złożonych oświadczeń, o których mowa w pkt 8.1 SWZ.</w:t>
      </w:r>
    </w:p>
    <w:p w14:paraId="3E3F9690" w14:textId="17D7730E" w:rsidR="00F342B5" w:rsidRPr="000F4453" w:rsidRDefault="00991E07" w:rsidP="00184A8E">
      <w:pPr>
        <w:pStyle w:val="Kolorowalistaakcent11"/>
        <w:numPr>
          <w:ilvl w:val="2"/>
          <w:numId w:val="20"/>
        </w:numPr>
        <w:autoSpaceDE w:val="0"/>
        <w:autoSpaceDN w:val="0"/>
        <w:adjustRightInd w:val="0"/>
        <w:spacing w:before="0" w:after="0" w:line="240" w:lineRule="auto"/>
        <w:ind w:left="1418" w:hanging="709"/>
        <w:rPr>
          <w:rFonts w:asciiTheme="majorHAnsi" w:hAnsiTheme="majorHAnsi"/>
          <w:b/>
          <w:sz w:val="22"/>
          <w:szCs w:val="22"/>
        </w:rPr>
      </w:pPr>
      <w:r w:rsidRPr="000F4453">
        <w:rPr>
          <w:rFonts w:asciiTheme="majorHAnsi" w:hAnsiTheme="majorHAnsi"/>
          <w:sz w:val="22"/>
          <w:szCs w:val="22"/>
        </w:rPr>
        <w:t xml:space="preserve">Jeżeli złożone przez Wykonawcę oświadczenia, o którym mowa w pkt 8.1 SWZ budzą wątpliwości Zamawiającego, może on zwrócić się bezpośrednio </w:t>
      </w:r>
      <w:r w:rsidR="008B26CF">
        <w:rPr>
          <w:rFonts w:asciiTheme="majorHAnsi" w:hAnsiTheme="majorHAnsi"/>
          <w:sz w:val="22"/>
          <w:szCs w:val="22"/>
        </w:rPr>
        <w:br/>
      </w:r>
      <w:r w:rsidRPr="000F4453">
        <w:rPr>
          <w:rFonts w:asciiTheme="majorHAnsi" w:hAnsiTheme="majorHAnsi"/>
          <w:sz w:val="22"/>
          <w:szCs w:val="22"/>
        </w:rPr>
        <w:t xml:space="preserve">do podmiotu, który jest w posiadaniu informacji lub dokumentów istotnych w tym zakresie dla oceny spełniania przez Wykonawcę warunków udziału </w:t>
      </w:r>
      <w:r w:rsidR="008B26CF">
        <w:rPr>
          <w:rFonts w:asciiTheme="majorHAnsi" w:hAnsiTheme="majorHAnsi"/>
          <w:sz w:val="22"/>
          <w:szCs w:val="22"/>
        </w:rPr>
        <w:br/>
      </w:r>
      <w:r w:rsidRPr="000F4453">
        <w:rPr>
          <w:rFonts w:asciiTheme="majorHAnsi" w:hAnsiTheme="majorHAnsi"/>
          <w:sz w:val="22"/>
          <w:szCs w:val="22"/>
        </w:rPr>
        <w:t>w postępowaniu, lub braku podstaw wykluczenia, o przedstawienie takich informacji lub dokumentów.</w:t>
      </w:r>
    </w:p>
    <w:p w14:paraId="287FF1A0" w14:textId="77777777" w:rsidR="00663481" w:rsidRPr="000F4453" w:rsidRDefault="00663481" w:rsidP="00321CC4">
      <w:pPr>
        <w:pStyle w:val="Kolorowalistaakcent11"/>
        <w:autoSpaceDE w:val="0"/>
        <w:autoSpaceDN w:val="0"/>
        <w:adjustRightInd w:val="0"/>
        <w:spacing w:before="0" w:after="0" w:line="240" w:lineRule="auto"/>
        <w:ind w:left="1418"/>
        <w:rPr>
          <w:rFonts w:asciiTheme="majorHAnsi" w:hAnsiTheme="majorHAnsi"/>
          <w:b/>
          <w:sz w:val="22"/>
          <w:szCs w:val="22"/>
        </w:rPr>
      </w:pPr>
    </w:p>
    <w:p w14:paraId="4F653C66" w14:textId="3F659BE1"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bookmarkStart w:id="10" w:name="_Hlk61070718"/>
      <w:r w:rsidRPr="000F4453">
        <w:rPr>
          <w:rFonts w:asciiTheme="majorHAnsi" w:hAnsiTheme="majorHAnsi"/>
          <w:sz w:val="22"/>
          <w:szCs w:val="22"/>
        </w:rPr>
        <w:t xml:space="preserve">W przypadku, o którym mowa w rozdziale 6.3 SWZ Wykonawcy wspólnie ubiegający </w:t>
      </w:r>
      <w:r w:rsidR="008B26CF">
        <w:rPr>
          <w:rFonts w:asciiTheme="majorHAnsi" w:hAnsiTheme="majorHAnsi"/>
          <w:sz w:val="22"/>
          <w:szCs w:val="22"/>
        </w:rPr>
        <w:br/>
      </w:r>
      <w:r w:rsidRPr="000F4453">
        <w:rPr>
          <w:rFonts w:asciiTheme="majorHAnsi" w:hAnsiTheme="majorHAnsi"/>
          <w:sz w:val="22"/>
          <w:szCs w:val="22"/>
        </w:rPr>
        <w:t xml:space="preserve">się o udzielenie zamówienia </w:t>
      </w:r>
      <w:r w:rsidRPr="000F4453">
        <w:rPr>
          <w:rFonts w:asciiTheme="majorHAnsi" w:hAnsiTheme="majorHAnsi"/>
          <w:b/>
          <w:bCs/>
          <w:sz w:val="22"/>
          <w:szCs w:val="22"/>
        </w:rPr>
        <w:t>dołączają do oferty</w:t>
      </w:r>
      <w:r w:rsidRPr="000F4453">
        <w:rPr>
          <w:rFonts w:asciiTheme="majorHAnsi" w:hAnsiTheme="majorHAnsi"/>
          <w:sz w:val="22"/>
          <w:szCs w:val="22"/>
        </w:rPr>
        <w:t xml:space="preserve"> oświadczenie, z którego wynika, które roboty budowlane, dostawy lub usługi wykonają poszczególni Wykonawcy.</w:t>
      </w:r>
    </w:p>
    <w:p w14:paraId="79CAF483" w14:textId="77777777" w:rsidR="00F342B5" w:rsidRPr="000F4453" w:rsidRDefault="00991E07" w:rsidP="00321CC4">
      <w:pPr>
        <w:pStyle w:val="Kolorowalistaakcent11"/>
        <w:numPr>
          <w:ilvl w:val="2"/>
          <w:numId w:val="10"/>
        </w:numPr>
        <w:autoSpaceDE w:val="0"/>
        <w:autoSpaceDN w:val="0"/>
        <w:adjustRightInd w:val="0"/>
        <w:spacing w:before="0" w:after="0" w:line="240" w:lineRule="auto"/>
        <w:ind w:hanging="11"/>
        <w:rPr>
          <w:rFonts w:asciiTheme="majorHAnsi" w:hAnsiTheme="majorHAnsi"/>
          <w:b/>
          <w:bCs/>
          <w:sz w:val="22"/>
          <w:szCs w:val="22"/>
        </w:rPr>
      </w:pPr>
      <w:r w:rsidRPr="000F4453">
        <w:rPr>
          <w:rFonts w:asciiTheme="majorHAnsi" w:hAnsiTheme="majorHAnsi"/>
          <w:b/>
          <w:bCs/>
          <w:sz w:val="22"/>
          <w:szCs w:val="22"/>
        </w:rPr>
        <w:t>Oświadczenie należy złożyć wg wymogów załącznika nr</w:t>
      </w:r>
      <w:r w:rsidR="009F7986" w:rsidRPr="000F4453">
        <w:rPr>
          <w:rFonts w:asciiTheme="majorHAnsi" w:hAnsiTheme="majorHAnsi"/>
          <w:b/>
          <w:bCs/>
          <w:sz w:val="22"/>
          <w:szCs w:val="22"/>
        </w:rPr>
        <w:t xml:space="preserve"> 5</w:t>
      </w:r>
      <w:r w:rsidRPr="000F4453">
        <w:rPr>
          <w:rFonts w:asciiTheme="majorHAnsi" w:hAnsiTheme="majorHAnsi"/>
          <w:b/>
          <w:bCs/>
          <w:sz w:val="22"/>
          <w:szCs w:val="22"/>
        </w:rPr>
        <w:t xml:space="preserve"> do SWZ.</w:t>
      </w:r>
    </w:p>
    <w:bookmarkEnd w:id="10"/>
    <w:p w14:paraId="7A132F29" w14:textId="77777777" w:rsidR="00663481" w:rsidRPr="000F4453" w:rsidRDefault="00991E07" w:rsidP="00321CC4">
      <w:pPr>
        <w:pStyle w:val="Kolorowalistaakcent11"/>
        <w:numPr>
          <w:ilvl w:val="1"/>
          <w:numId w:val="10"/>
        </w:numPr>
        <w:tabs>
          <w:tab w:val="left" w:pos="709"/>
        </w:tabs>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 xml:space="preserve">Zamawiający </w:t>
      </w:r>
      <w:r w:rsidRPr="000F4453">
        <w:rPr>
          <w:rFonts w:asciiTheme="majorHAnsi" w:hAnsiTheme="majorHAnsi"/>
          <w:b/>
          <w:bCs/>
          <w:sz w:val="22"/>
          <w:szCs w:val="22"/>
        </w:rPr>
        <w:t xml:space="preserve">wezwie </w:t>
      </w:r>
      <w:r w:rsidRPr="000F4453">
        <w:rPr>
          <w:rFonts w:asciiTheme="majorHAnsi" w:hAnsiTheme="majorHAnsi"/>
          <w:b/>
          <w:bCs/>
          <w:sz w:val="22"/>
          <w:szCs w:val="22"/>
          <w:shd w:val="clear" w:color="auto" w:fill="FFFFFF"/>
        </w:rPr>
        <w:t>Wykonawcę</w:t>
      </w:r>
      <w:r w:rsidRPr="000F4453">
        <w:rPr>
          <w:rFonts w:asciiTheme="majorHAnsi" w:hAnsiTheme="majorHAnsi"/>
          <w:sz w:val="22"/>
          <w:szCs w:val="22"/>
          <w:shd w:val="clear" w:color="auto" w:fill="FFFFFF"/>
        </w:rPr>
        <w:t>, którego oferta została najwyżej oceniona, do złożenia w wyznaczonym terminie (nie krótszym niż 5 dni od dnia wezwania) następujących podmiotowych środków dowodowych (aktualnych na dzień złożenia):</w:t>
      </w:r>
    </w:p>
    <w:p w14:paraId="4D05358C" w14:textId="77777777" w:rsidR="00F342B5" w:rsidRPr="000F4453" w:rsidRDefault="00F342B5" w:rsidP="00321CC4">
      <w:pPr>
        <w:pStyle w:val="Kolorowalistaakcent11"/>
        <w:autoSpaceDE w:val="0"/>
        <w:autoSpaceDN w:val="0"/>
        <w:adjustRightInd w:val="0"/>
        <w:spacing w:before="0" w:after="0" w:line="240" w:lineRule="auto"/>
        <w:ind w:left="709"/>
        <w:rPr>
          <w:rFonts w:asciiTheme="majorHAnsi" w:hAnsiTheme="majorHAnsi"/>
          <w:sz w:val="22"/>
          <w:szCs w:val="22"/>
        </w:rPr>
      </w:pPr>
    </w:p>
    <w:p w14:paraId="5BE42D39" w14:textId="77777777" w:rsidR="00F342B5" w:rsidRPr="000F4453" w:rsidRDefault="00991E07" w:rsidP="00321CC4">
      <w:pPr>
        <w:pStyle w:val="Kolorowalistaakcent11"/>
        <w:numPr>
          <w:ilvl w:val="2"/>
          <w:numId w:val="10"/>
        </w:numPr>
        <w:autoSpaceDE w:val="0"/>
        <w:autoSpaceDN w:val="0"/>
        <w:adjustRightInd w:val="0"/>
        <w:spacing w:before="0" w:after="0" w:line="240" w:lineRule="auto"/>
        <w:ind w:left="1418" w:hanging="709"/>
        <w:rPr>
          <w:rFonts w:asciiTheme="majorHAnsi" w:hAnsiTheme="majorHAnsi"/>
          <w:b/>
          <w:sz w:val="22"/>
          <w:szCs w:val="22"/>
        </w:rPr>
      </w:pPr>
      <w:r w:rsidRPr="000F4453">
        <w:rPr>
          <w:rFonts w:asciiTheme="majorHAnsi" w:hAnsiTheme="majorHAnsi"/>
          <w:b/>
          <w:sz w:val="22"/>
          <w:szCs w:val="22"/>
        </w:rPr>
        <w:t>W celu potwierdzenia spełniania warunków udziału w postępowaniu:</w:t>
      </w:r>
    </w:p>
    <w:p w14:paraId="5BA7DD17" w14:textId="3819DEA1" w:rsidR="005A5271" w:rsidRPr="000F4453" w:rsidRDefault="00991E07" w:rsidP="00321CC4">
      <w:pPr>
        <w:pStyle w:val="Kolorowalistaakcent11"/>
        <w:autoSpaceDE w:val="0"/>
        <w:autoSpaceDN w:val="0"/>
        <w:adjustRightInd w:val="0"/>
        <w:spacing w:before="0" w:after="0" w:line="240" w:lineRule="auto"/>
        <w:ind w:left="400"/>
        <w:rPr>
          <w:rFonts w:asciiTheme="majorHAnsi" w:hAnsiTheme="majorHAnsi"/>
          <w:bCs/>
          <w:i/>
          <w:iCs/>
          <w:sz w:val="22"/>
          <w:szCs w:val="22"/>
        </w:rPr>
      </w:pPr>
      <w:r w:rsidRPr="000F4453">
        <w:rPr>
          <w:rFonts w:asciiTheme="majorHAnsi" w:hAnsiTheme="majorHAnsi"/>
          <w:bCs/>
          <w:i/>
          <w:iCs/>
          <w:sz w:val="22"/>
          <w:szCs w:val="22"/>
        </w:rPr>
        <w:t xml:space="preserve">Zamawiający </w:t>
      </w:r>
      <w:r w:rsidRPr="000F4453">
        <w:rPr>
          <w:rFonts w:asciiTheme="majorHAnsi" w:hAnsiTheme="majorHAnsi"/>
          <w:bCs/>
          <w:i/>
          <w:iCs/>
          <w:sz w:val="22"/>
          <w:szCs w:val="22"/>
          <w:u w:val="single"/>
        </w:rPr>
        <w:t>nie wymaga</w:t>
      </w:r>
      <w:r w:rsidRPr="000F4453">
        <w:rPr>
          <w:rFonts w:asciiTheme="majorHAnsi" w:hAnsiTheme="majorHAnsi"/>
          <w:bCs/>
          <w:i/>
          <w:iCs/>
          <w:sz w:val="22"/>
          <w:szCs w:val="22"/>
        </w:rPr>
        <w:t xml:space="preserve"> złożenia przez Wykonawcę podmiotowych środków dowodowych </w:t>
      </w:r>
      <w:r w:rsidR="008B26CF">
        <w:rPr>
          <w:rFonts w:asciiTheme="majorHAnsi" w:hAnsiTheme="majorHAnsi"/>
          <w:bCs/>
          <w:i/>
          <w:iCs/>
          <w:sz w:val="22"/>
          <w:szCs w:val="22"/>
        </w:rPr>
        <w:br/>
      </w:r>
      <w:r w:rsidRPr="000F4453">
        <w:rPr>
          <w:rFonts w:asciiTheme="majorHAnsi" w:hAnsiTheme="majorHAnsi"/>
          <w:bCs/>
          <w:i/>
          <w:iCs/>
          <w:sz w:val="22"/>
          <w:szCs w:val="22"/>
        </w:rPr>
        <w:t>w tym zakresie.</w:t>
      </w:r>
    </w:p>
    <w:p w14:paraId="51D99F16" w14:textId="77777777" w:rsidR="005A5271" w:rsidRPr="000F4453" w:rsidRDefault="005A5271" w:rsidP="00321CC4">
      <w:pPr>
        <w:pStyle w:val="Kolorowalistaakcent11"/>
        <w:autoSpaceDE w:val="0"/>
        <w:autoSpaceDN w:val="0"/>
        <w:adjustRightInd w:val="0"/>
        <w:spacing w:before="0" w:after="0" w:line="240" w:lineRule="auto"/>
        <w:ind w:left="1418"/>
        <w:rPr>
          <w:rFonts w:asciiTheme="majorHAnsi" w:hAnsiTheme="majorHAnsi"/>
          <w:b/>
          <w:sz w:val="22"/>
          <w:szCs w:val="22"/>
        </w:rPr>
      </w:pPr>
    </w:p>
    <w:p w14:paraId="24B8DFC4" w14:textId="77777777" w:rsidR="005A5271" w:rsidRPr="000F4453" w:rsidRDefault="005A5271" w:rsidP="00144DFF">
      <w:pPr>
        <w:rPr>
          <w:rFonts w:asciiTheme="majorHAnsi" w:hAnsiTheme="majorHAnsi"/>
          <w:strike/>
          <w:sz w:val="22"/>
          <w:szCs w:val="22"/>
          <w:highlight w:val="yellow"/>
        </w:rPr>
      </w:pPr>
      <w:bookmarkStart w:id="11" w:name="_Hlk175810638"/>
      <w:bookmarkStart w:id="12" w:name="_Hlk175810611"/>
    </w:p>
    <w:bookmarkEnd w:id="11"/>
    <w:bookmarkEnd w:id="12"/>
    <w:p w14:paraId="636D34B3" w14:textId="537EA2CD" w:rsidR="00F342B5" w:rsidRPr="000F4453" w:rsidRDefault="00991E07" w:rsidP="00321CC4">
      <w:pPr>
        <w:pStyle w:val="Kolorowalistaakcent11"/>
        <w:numPr>
          <w:ilvl w:val="2"/>
          <w:numId w:val="10"/>
        </w:numPr>
        <w:autoSpaceDE w:val="0"/>
        <w:autoSpaceDN w:val="0"/>
        <w:adjustRightInd w:val="0"/>
        <w:spacing w:before="0" w:after="0" w:line="240" w:lineRule="auto"/>
        <w:ind w:left="1418" w:hanging="709"/>
        <w:rPr>
          <w:rFonts w:asciiTheme="majorHAnsi" w:hAnsiTheme="majorHAnsi"/>
          <w:b/>
          <w:sz w:val="22"/>
          <w:szCs w:val="22"/>
        </w:rPr>
      </w:pPr>
      <w:r w:rsidRPr="000F4453">
        <w:rPr>
          <w:rFonts w:asciiTheme="majorHAnsi" w:hAnsiTheme="majorHAnsi"/>
          <w:b/>
          <w:sz w:val="22"/>
          <w:szCs w:val="22"/>
        </w:rPr>
        <w:t xml:space="preserve">W celu potwierdzenia braku podstaw do wykluczenia z udziału </w:t>
      </w:r>
      <w:r w:rsidR="008B26CF">
        <w:rPr>
          <w:rFonts w:asciiTheme="majorHAnsi" w:hAnsiTheme="majorHAnsi"/>
          <w:b/>
          <w:sz w:val="22"/>
          <w:szCs w:val="22"/>
        </w:rPr>
        <w:br/>
      </w:r>
      <w:r w:rsidRPr="000F4453">
        <w:rPr>
          <w:rFonts w:asciiTheme="majorHAnsi" w:hAnsiTheme="majorHAnsi"/>
          <w:b/>
          <w:sz w:val="22"/>
          <w:szCs w:val="22"/>
        </w:rPr>
        <w:t>w postępowaniu:</w:t>
      </w:r>
    </w:p>
    <w:p w14:paraId="6F8B9057" w14:textId="77777777" w:rsidR="00F342B5" w:rsidRPr="000F4453" w:rsidRDefault="00F342B5" w:rsidP="00321CC4">
      <w:pPr>
        <w:pStyle w:val="Kolorowalistaakcent11"/>
        <w:autoSpaceDE w:val="0"/>
        <w:autoSpaceDN w:val="0"/>
        <w:adjustRightInd w:val="0"/>
        <w:spacing w:before="0" w:after="0" w:line="240" w:lineRule="auto"/>
        <w:ind w:left="0"/>
        <w:rPr>
          <w:rFonts w:asciiTheme="majorHAnsi" w:hAnsiTheme="majorHAnsi"/>
          <w:bCs/>
          <w:i/>
          <w:iCs/>
          <w:sz w:val="22"/>
          <w:szCs w:val="22"/>
        </w:rPr>
      </w:pPr>
    </w:p>
    <w:p w14:paraId="582D4739" w14:textId="77777777" w:rsidR="005A5271" w:rsidRPr="000F4453" w:rsidRDefault="005A5271" w:rsidP="00321CC4">
      <w:pPr>
        <w:pStyle w:val="Kolorowalistaakcent11"/>
        <w:autoSpaceDE w:val="0"/>
        <w:autoSpaceDN w:val="0"/>
        <w:adjustRightInd w:val="0"/>
        <w:spacing w:before="0" w:after="0" w:line="240" w:lineRule="auto"/>
        <w:ind w:left="0"/>
        <w:rPr>
          <w:rFonts w:asciiTheme="majorHAnsi" w:hAnsiTheme="majorHAnsi"/>
          <w:bCs/>
          <w:i/>
          <w:iCs/>
          <w:sz w:val="22"/>
          <w:szCs w:val="22"/>
        </w:rPr>
      </w:pPr>
    </w:p>
    <w:tbl>
      <w:tblPr>
        <w:tblW w:w="0" w:type="auto"/>
        <w:tblInd w:w="108"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8954"/>
      </w:tblGrid>
      <w:tr w:rsidR="000F4453" w:rsidRPr="000F4453" w14:paraId="44FB2E63" w14:textId="77777777" w:rsidTr="009A7DD1">
        <w:tc>
          <w:tcPr>
            <w:tcW w:w="8954" w:type="dxa"/>
            <w:shd w:val="clear" w:color="auto" w:fill="auto"/>
          </w:tcPr>
          <w:p w14:paraId="5C124C04" w14:textId="77777777" w:rsidR="00A23631" w:rsidRPr="000F4453" w:rsidRDefault="00A23631" w:rsidP="009A7DD1">
            <w:pPr>
              <w:autoSpaceDN w:val="0"/>
              <w:adjustRightInd w:val="0"/>
              <w:spacing w:before="120"/>
              <w:contextualSpacing/>
              <w:jc w:val="both"/>
              <w:rPr>
                <w:rFonts w:asciiTheme="majorHAnsi" w:hAnsiTheme="majorHAnsi"/>
                <w:sz w:val="22"/>
                <w:szCs w:val="22"/>
              </w:rPr>
            </w:pPr>
          </w:p>
        </w:tc>
      </w:tr>
      <w:tr w:rsidR="00D75F7A" w:rsidRPr="000F4453" w14:paraId="4A8E2436" w14:textId="77777777" w:rsidTr="009A7DD1">
        <w:tc>
          <w:tcPr>
            <w:tcW w:w="8954" w:type="dxa"/>
            <w:shd w:val="clear" w:color="auto" w:fill="auto"/>
          </w:tcPr>
          <w:p w14:paraId="732F6C3F" w14:textId="77777777" w:rsidR="00A23631" w:rsidRPr="000F4453" w:rsidRDefault="00991E07" w:rsidP="009A7DD1">
            <w:pPr>
              <w:autoSpaceDN w:val="0"/>
              <w:adjustRightInd w:val="0"/>
              <w:spacing w:before="120"/>
              <w:jc w:val="both"/>
              <w:rPr>
                <w:rFonts w:asciiTheme="majorHAnsi" w:eastAsia="Calibri" w:hAnsiTheme="majorHAnsi"/>
                <w:bCs/>
                <w:i/>
                <w:iCs/>
                <w:sz w:val="22"/>
                <w:szCs w:val="22"/>
              </w:rPr>
            </w:pPr>
            <w:r w:rsidRPr="000F4453">
              <w:rPr>
                <w:rFonts w:asciiTheme="majorHAnsi" w:eastAsia="Calibri" w:hAnsiTheme="majorHAnsi"/>
                <w:bCs/>
                <w:i/>
                <w:iCs/>
                <w:sz w:val="22"/>
                <w:szCs w:val="22"/>
              </w:rPr>
              <w:t>1.</w:t>
            </w:r>
            <w:r w:rsidRPr="000F4453">
              <w:rPr>
                <w:rFonts w:asciiTheme="majorHAnsi" w:eastAsia="Calibri" w:hAnsiTheme="majorHAnsi"/>
                <w:b/>
                <w:i/>
                <w:iCs/>
                <w:sz w:val="22"/>
                <w:szCs w:val="22"/>
              </w:rPr>
              <w:t>Oświadczenie Wykonawcy,</w:t>
            </w:r>
            <w:r w:rsidRPr="000F4453">
              <w:rPr>
                <w:rFonts w:asciiTheme="majorHAnsi" w:eastAsia="Calibri" w:hAnsiTheme="majorHAnsi"/>
                <w:bCs/>
                <w:i/>
                <w:iCs/>
                <w:sz w:val="22"/>
                <w:szCs w:val="22"/>
              </w:rPr>
              <w:t xml:space="preserve"> w zakresie art. 108 ust. 1 pkt 5 ustawy, </w:t>
            </w:r>
            <w:r w:rsidRPr="000F4453">
              <w:rPr>
                <w:rFonts w:asciiTheme="majorHAnsi" w:eastAsia="Calibri" w:hAnsiTheme="majorHAnsi"/>
                <w:b/>
                <w:i/>
                <w:iCs/>
                <w:sz w:val="22"/>
                <w:szCs w:val="22"/>
              </w:rPr>
              <w:t>o braku przynależności do tej samej grupy kapitałowej</w:t>
            </w:r>
            <w:r w:rsidRPr="000F4453">
              <w:rPr>
                <w:rFonts w:asciiTheme="majorHAnsi" w:eastAsia="Calibri" w:hAnsiTheme="majorHAnsi"/>
                <w:bCs/>
                <w:i/>
                <w:iCs/>
                <w:sz w:val="22"/>
                <w:szCs w:val="22"/>
              </w:rPr>
              <w:t xml:space="preserve"> w rozumieniu ustawy z dnia 16 lutego 2007r. o ochronie konkurencji i konsumentów (Dz.U. z 2023r. poz. 1689z </w:t>
            </w:r>
            <w:proofErr w:type="spellStart"/>
            <w:r w:rsidRPr="000F4453">
              <w:rPr>
                <w:rFonts w:asciiTheme="majorHAnsi" w:eastAsia="Calibri" w:hAnsiTheme="majorHAnsi"/>
                <w:bCs/>
                <w:i/>
                <w:iCs/>
                <w:sz w:val="22"/>
                <w:szCs w:val="22"/>
              </w:rPr>
              <w:t>późn</w:t>
            </w:r>
            <w:proofErr w:type="spellEnd"/>
            <w:r w:rsidRPr="000F4453">
              <w:rPr>
                <w:rFonts w:asciiTheme="majorHAnsi" w:eastAsia="Calibri" w:hAnsiTheme="majorHAnsi"/>
                <w:bCs/>
                <w:i/>
                <w:iCs/>
                <w:sz w:val="22"/>
                <w:szCs w:val="22"/>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oświadczenie Wykonawcy stanowi wzór </w:t>
            </w:r>
            <w:r w:rsidRPr="000F4453">
              <w:rPr>
                <w:rFonts w:asciiTheme="majorHAnsi" w:eastAsia="Calibri" w:hAnsiTheme="majorHAnsi"/>
                <w:b/>
                <w:bCs/>
                <w:i/>
                <w:iCs/>
                <w:sz w:val="22"/>
                <w:szCs w:val="22"/>
                <w:u w:val="single"/>
              </w:rPr>
              <w:t>załącznik nr 3 do SWZ.</w:t>
            </w:r>
          </w:p>
          <w:p w14:paraId="7D589662" w14:textId="77777777" w:rsidR="00A23631" w:rsidRPr="000F4453" w:rsidRDefault="00A23631" w:rsidP="009A7DD1">
            <w:pPr>
              <w:autoSpaceDN w:val="0"/>
              <w:adjustRightInd w:val="0"/>
              <w:spacing w:before="120"/>
              <w:jc w:val="both"/>
              <w:rPr>
                <w:rFonts w:asciiTheme="majorHAnsi" w:hAnsiTheme="majorHAnsi"/>
                <w:sz w:val="22"/>
                <w:szCs w:val="22"/>
              </w:rPr>
            </w:pPr>
          </w:p>
        </w:tc>
      </w:tr>
    </w:tbl>
    <w:p w14:paraId="4A101A23" w14:textId="77777777" w:rsidR="005A5271" w:rsidRPr="000F4453" w:rsidRDefault="005A5271" w:rsidP="00321CC4">
      <w:pPr>
        <w:pStyle w:val="Kolorowalistaakcent11"/>
        <w:autoSpaceDE w:val="0"/>
        <w:autoSpaceDN w:val="0"/>
        <w:adjustRightInd w:val="0"/>
        <w:spacing w:before="0" w:after="0" w:line="240" w:lineRule="auto"/>
        <w:ind w:left="0"/>
        <w:rPr>
          <w:rFonts w:asciiTheme="majorHAnsi" w:hAnsiTheme="majorHAnsi"/>
          <w:sz w:val="22"/>
          <w:szCs w:val="22"/>
        </w:rPr>
      </w:pPr>
    </w:p>
    <w:p w14:paraId="66C7877B" w14:textId="77777777" w:rsidR="00663481" w:rsidRPr="000F4453" w:rsidRDefault="00663481" w:rsidP="00321CC4">
      <w:pPr>
        <w:pStyle w:val="Kolorowalistaakcent11"/>
        <w:autoSpaceDE w:val="0"/>
        <w:autoSpaceDN w:val="0"/>
        <w:adjustRightInd w:val="0"/>
        <w:spacing w:before="0" w:after="0" w:line="240" w:lineRule="auto"/>
        <w:ind w:left="0"/>
        <w:rPr>
          <w:rFonts w:asciiTheme="majorHAnsi" w:hAnsiTheme="majorHAnsi"/>
          <w:sz w:val="22"/>
          <w:szCs w:val="22"/>
        </w:rPr>
      </w:pPr>
    </w:p>
    <w:p w14:paraId="0FA56090" w14:textId="3C3863EC"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 xml:space="preserve">Jeżeli jest to niezbędne do zapewnienia odpowiedniego przebiegu postępowania </w:t>
      </w:r>
      <w:r w:rsidR="008B26CF">
        <w:rPr>
          <w:rFonts w:asciiTheme="majorHAnsi" w:hAnsiTheme="majorHAnsi"/>
          <w:sz w:val="22"/>
          <w:szCs w:val="22"/>
        </w:rPr>
        <w:br/>
      </w:r>
      <w:r w:rsidRPr="000F4453">
        <w:rPr>
          <w:rFonts w:asciiTheme="majorHAnsi" w:hAnsiTheme="majorHAnsi"/>
          <w:sz w:val="22"/>
          <w:szCs w:val="22"/>
        </w:rPr>
        <w:t xml:space="preserve">o udzielenie zamówienia, Zamawiający może na każdym etapie postępowania wezwać </w:t>
      </w:r>
      <w:r w:rsidRPr="000F4453">
        <w:rPr>
          <w:rFonts w:asciiTheme="majorHAnsi" w:hAnsiTheme="majorHAnsi"/>
          <w:sz w:val="22"/>
          <w:szCs w:val="22"/>
        </w:rPr>
        <w:lastRenderedPageBreak/>
        <w:t>wykonawców do złożenia wszystkich lub niektórych podmiotowych środków dowodowych, wskazanych w pkt. 8.3.1 SWZ.</w:t>
      </w:r>
    </w:p>
    <w:p w14:paraId="567636D9" w14:textId="77777777"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Wykonawca składa podmiotowe środki dowodowe na wezwanie Zamawiającego. Dokumenty te powinny być aktualne na dzień ich złożenia.</w:t>
      </w:r>
    </w:p>
    <w:p w14:paraId="10230810" w14:textId="77777777"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AF91080" w14:textId="5A5E1938"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sidR="008B26CF">
        <w:rPr>
          <w:rFonts w:asciiTheme="majorHAnsi" w:hAnsiTheme="majorHAnsi"/>
          <w:sz w:val="22"/>
          <w:szCs w:val="22"/>
        </w:rPr>
        <w:br/>
      </w:r>
      <w:r w:rsidRPr="000F4453">
        <w:rPr>
          <w:rFonts w:asciiTheme="majorHAnsi" w:hAnsiTheme="majorHAnsi"/>
          <w:sz w:val="22"/>
          <w:szCs w:val="22"/>
        </w:rPr>
        <w:t>w oświadczeniu, o którym mowa w pkt 8.1 SWZ dane umożliwiające dostęp do tych środków.</w:t>
      </w:r>
    </w:p>
    <w:p w14:paraId="2FFACB4E" w14:textId="66FA53EE"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shd w:val="clear" w:color="auto" w:fill="FFFFFF"/>
        </w:rPr>
        <w:t xml:space="preserve">Wykonawca nie jest zobowiązany do złożenia podmiotowych środków dowodowych, które Zamawiający posiada, jeżeli Wykonawca wskaże te środki oraz potwierdzi </w:t>
      </w:r>
      <w:r w:rsidR="008B26CF">
        <w:rPr>
          <w:rFonts w:asciiTheme="majorHAnsi" w:hAnsiTheme="majorHAnsi"/>
          <w:sz w:val="22"/>
          <w:szCs w:val="22"/>
          <w:shd w:val="clear" w:color="auto" w:fill="FFFFFF"/>
        </w:rPr>
        <w:br/>
      </w:r>
      <w:r w:rsidRPr="000F4453">
        <w:rPr>
          <w:rFonts w:asciiTheme="majorHAnsi" w:hAnsiTheme="majorHAnsi"/>
          <w:sz w:val="22"/>
          <w:szCs w:val="22"/>
          <w:shd w:val="clear" w:color="auto" w:fill="FFFFFF"/>
        </w:rPr>
        <w:t>ich prawidłowość i aktualność.</w:t>
      </w:r>
    </w:p>
    <w:p w14:paraId="435629C8" w14:textId="77777777"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B8DAB35" w14:textId="77777777"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Zamawiający może żądać od wykonawców wyjaśnień dotyczących treści złożonych podmiotowych środków dowodowych.</w:t>
      </w:r>
    </w:p>
    <w:p w14:paraId="64EDEA04" w14:textId="2C72C274"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 xml:space="preserve">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w:t>
      </w:r>
      <w:r w:rsidR="008B26CF">
        <w:rPr>
          <w:rFonts w:asciiTheme="majorHAnsi" w:hAnsiTheme="majorHAnsi"/>
          <w:sz w:val="22"/>
          <w:szCs w:val="22"/>
        </w:rPr>
        <w:br/>
      </w:r>
      <w:r w:rsidRPr="000F4453">
        <w:rPr>
          <w:rFonts w:asciiTheme="majorHAnsi" w:hAnsiTheme="majorHAnsi"/>
          <w:sz w:val="22"/>
          <w:szCs w:val="22"/>
        </w:rPr>
        <w:t>o przedstawienie takich informacji lub dokumentów.</w:t>
      </w:r>
    </w:p>
    <w:p w14:paraId="16378C86" w14:textId="77777777"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 xml:space="preserve">Oświadczenia o których mowa w rozdziale 8.1 SWZ </w:t>
      </w:r>
      <w:r w:rsidRPr="000F4453">
        <w:rPr>
          <w:rFonts w:asciiTheme="majorHAnsi" w:hAnsiTheme="majorHAnsi"/>
          <w:sz w:val="22"/>
          <w:szCs w:val="22"/>
          <w:shd w:val="clear" w:color="auto" w:fill="FFFFFF"/>
        </w:rPr>
        <w:t>składa się, pod rygorem nieważności, w formie elektronicznej lub w postaci elektronicznej opatrzonej podpisem zaufanym lub podpisem osobistym.</w:t>
      </w:r>
    </w:p>
    <w:p w14:paraId="6C16A7D3" w14:textId="77777777"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Podmiotowe środki dowodowe</w:t>
      </w:r>
      <w:r w:rsidRPr="000F4453">
        <w:rPr>
          <w:rFonts w:asciiTheme="majorHAnsi" w:hAnsiTheme="majorHAnsi"/>
          <w:sz w:val="22"/>
          <w:szCs w:val="22"/>
          <w:shd w:val="clear" w:color="auto" w:fill="FFFFFF"/>
        </w:rPr>
        <w:t xml:space="preserve"> sporządza się w postaci elektronicznej, w formatach danych określonych w przepisach wydanych na podstawie art. 18 ustawy z dnia 17 lutego 2005 r. o informatyzacji działalności podmiotów realizujących zadania publiczne (Dz. U. z 202</w:t>
      </w:r>
      <w:r w:rsidR="00F30083" w:rsidRPr="000F4453">
        <w:rPr>
          <w:rFonts w:asciiTheme="majorHAnsi" w:hAnsiTheme="majorHAnsi"/>
          <w:sz w:val="22"/>
          <w:szCs w:val="22"/>
          <w:shd w:val="clear" w:color="auto" w:fill="FFFFFF"/>
        </w:rPr>
        <w:t>4</w:t>
      </w:r>
      <w:r w:rsidRPr="000F4453">
        <w:rPr>
          <w:rFonts w:asciiTheme="majorHAnsi" w:hAnsiTheme="majorHAnsi"/>
          <w:sz w:val="22"/>
          <w:szCs w:val="22"/>
          <w:shd w:val="clear" w:color="auto" w:fill="FFFFFF"/>
        </w:rPr>
        <w:t xml:space="preserve"> r. poz. </w:t>
      </w:r>
      <w:r w:rsidR="00F30083" w:rsidRPr="000F4453">
        <w:rPr>
          <w:rFonts w:asciiTheme="majorHAnsi" w:hAnsiTheme="majorHAnsi"/>
          <w:sz w:val="22"/>
          <w:szCs w:val="22"/>
          <w:shd w:val="clear" w:color="auto" w:fill="FFFFFF"/>
        </w:rPr>
        <w:t>30</w:t>
      </w:r>
      <w:r w:rsidR="00054155" w:rsidRPr="000F4453">
        <w:rPr>
          <w:rFonts w:asciiTheme="majorHAnsi" w:hAnsiTheme="majorHAnsi"/>
          <w:sz w:val="22"/>
          <w:szCs w:val="22"/>
          <w:shd w:val="clear" w:color="auto" w:fill="FFFFFF"/>
        </w:rPr>
        <w:t xml:space="preserve">7 </w:t>
      </w:r>
      <w:r w:rsidRPr="000F4453">
        <w:rPr>
          <w:rFonts w:asciiTheme="majorHAnsi" w:hAnsiTheme="majorHAnsi"/>
          <w:sz w:val="22"/>
          <w:szCs w:val="22"/>
          <w:shd w:val="clear" w:color="auto" w:fill="FFFFFF"/>
        </w:rPr>
        <w:t>ze zm.), z zastrzeżeniem formatów, o których mowa w art. 66 ust. 1 ustawy, z uwzględnieniem rodzaju przekazywanych danych.</w:t>
      </w:r>
    </w:p>
    <w:p w14:paraId="3C313DDE" w14:textId="77777777"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Podmiotowe środki dowodowe</w:t>
      </w:r>
      <w:r w:rsidRPr="000F4453">
        <w:rPr>
          <w:rFonts w:asciiTheme="majorHAnsi" w:hAnsiTheme="majorHAnsi"/>
          <w:sz w:val="22"/>
          <w:szCs w:val="22"/>
          <w:shd w:val="clear" w:color="auto" w:fill="FFFFFF"/>
        </w:rPr>
        <w:t xml:space="preserve"> przekazuje się wg następujących zasad:</w:t>
      </w:r>
    </w:p>
    <w:p w14:paraId="481F3CFF" w14:textId="4EC5B58C" w:rsidR="00F342B5" w:rsidRPr="000F4453" w:rsidRDefault="00991E07" w:rsidP="00184A8E">
      <w:pPr>
        <w:pStyle w:val="Kolorowalistaakcent11"/>
        <w:numPr>
          <w:ilvl w:val="0"/>
          <w:numId w:val="25"/>
        </w:numPr>
        <w:autoSpaceDE w:val="0"/>
        <w:autoSpaceDN w:val="0"/>
        <w:adjustRightInd w:val="0"/>
        <w:spacing w:before="0" w:after="0" w:line="240" w:lineRule="auto"/>
        <w:ind w:left="993" w:hanging="284"/>
        <w:rPr>
          <w:rFonts w:asciiTheme="majorHAnsi" w:hAnsiTheme="majorHAnsi"/>
          <w:sz w:val="22"/>
          <w:szCs w:val="22"/>
          <w:shd w:val="clear" w:color="auto" w:fill="FFFFFF"/>
        </w:rPr>
      </w:pPr>
      <w:r w:rsidRPr="000F4453">
        <w:rPr>
          <w:rFonts w:asciiTheme="majorHAnsi" w:hAnsiTheme="majorHAnsi"/>
          <w:sz w:val="22"/>
          <w:szCs w:val="22"/>
        </w:rPr>
        <w:t xml:space="preserve">w przypadku, gdy zostały wystawione jako dokument elektroniczny przez upoważnione podmioty inne niż Wykonawca, Wykonawca wspólnie ubiegający </w:t>
      </w:r>
      <w:r w:rsidR="008B26CF">
        <w:rPr>
          <w:rFonts w:asciiTheme="majorHAnsi" w:hAnsiTheme="majorHAnsi"/>
          <w:sz w:val="22"/>
          <w:szCs w:val="22"/>
        </w:rPr>
        <w:br/>
      </w:r>
      <w:r w:rsidRPr="000F4453">
        <w:rPr>
          <w:rFonts w:asciiTheme="majorHAnsi" w:hAnsiTheme="majorHAnsi"/>
          <w:sz w:val="22"/>
          <w:szCs w:val="22"/>
        </w:rPr>
        <w:t xml:space="preserve">się o udzielenie zamówienia, podmiot udostępniający zasoby </w:t>
      </w:r>
      <w:r w:rsidRPr="000F4453">
        <w:rPr>
          <w:rFonts w:asciiTheme="majorHAnsi" w:hAnsiTheme="majorHAnsi"/>
          <w:b/>
          <w:bCs/>
          <w:sz w:val="22"/>
          <w:szCs w:val="22"/>
        </w:rPr>
        <w:t xml:space="preserve">- przekazuje </w:t>
      </w:r>
      <w:r w:rsidR="008B26CF">
        <w:rPr>
          <w:rFonts w:asciiTheme="majorHAnsi" w:hAnsiTheme="majorHAnsi"/>
          <w:b/>
          <w:bCs/>
          <w:sz w:val="22"/>
          <w:szCs w:val="22"/>
        </w:rPr>
        <w:br/>
      </w:r>
      <w:r w:rsidRPr="000F4453">
        <w:rPr>
          <w:rFonts w:asciiTheme="majorHAnsi" w:hAnsiTheme="majorHAnsi"/>
          <w:b/>
          <w:bCs/>
          <w:sz w:val="22"/>
          <w:szCs w:val="22"/>
        </w:rPr>
        <w:t>się ten dokument elektroniczny;</w:t>
      </w:r>
    </w:p>
    <w:p w14:paraId="7173EA2F" w14:textId="11D28AC3" w:rsidR="00F342B5" w:rsidRPr="000F4453" w:rsidRDefault="00991E07" w:rsidP="00184A8E">
      <w:pPr>
        <w:pStyle w:val="Kolorowalistaakcent11"/>
        <w:numPr>
          <w:ilvl w:val="0"/>
          <w:numId w:val="25"/>
        </w:numPr>
        <w:autoSpaceDE w:val="0"/>
        <w:autoSpaceDN w:val="0"/>
        <w:adjustRightInd w:val="0"/>
        <w:spacing w:before="0" w:after="0" w:line="240" w:lineRule="auto"/>
        <w:ind w:left="993" w:hanging="284"/>
        <w:rPr>
          <w:rStyle w:val="alb"/>
          <w:rFonts w:asciiTheme="majorHAnsi" w:hAnsiTheme="majorHAnsi"/>
          <w:sz w:val="22"/>
          <w:szCs w:val="22"/>
        </w:rPr>
      </w:pPr>
      <w:r w:rsidRPr="000F4453">
        <w:rPr>
          <w:rFonts w:asciiTheme="majorHAnsi" w:hAnsiTheme="majorHAnsi"/>
          <w:sz w:val="22"/>
          <w:szCs w:val="22"/>
        </w:rPr>
        <w:t xml:space="preserve">w przypadku, gdy zostały wystawione jako dokument w postaci papierowej przez upoważnione podmioty inne niż Wykonawca, Wykonawca wspólnie ubiegający </w:t>
      </w:r>
      <w:r w:rsidR="008B26CF">
        <w:rPr>
          <w:rFonts w:asciiTheme="majorHAnsi" w:hAnsiTheme="majorHAnsi"/>
          <w:sz w:val="22"/>
          <w:szCs w:val="22"/>
        </w:rPr>
        <w:br/>
      </w:r>
      <w:r w:rsidRPr="000F4453">
        <w:rPr>
          <w:rFonts w:asciiTheme="majorHAnsi" w:hAnsiTheme="majorHAnsi"/>
          <w:sz w:val="22"/>
          <w:szCs w:val="22"/>
        </w:rPr>
        <w:t xml:space="preserve">się o udzielenie zamówienia, podmiot udostępniający zasoby - </w:t>
      </w:r>
      <w:r w:rsidRPr="000F4453">
        <w:rPr>
          <w:rFonts w:asciiTheme="majorHAnsi" w:hAnsiTheme="majorHAnsi"/>
          <w:b/>
          <w:bCs/>
          <w:sz w:val="22"/>
          <w:szCs w:val="22"/>
        </w:rPr>
        <w:t>przekazuje się cyfrowe odwzorowanie tego dokumentu opatrzone kwalifikowanym podpisem elektronicznym, podpisem zaufanym lub podpisem osobistym, poświadczające zgodność cyfrowego odwzorowania z dokumentem w postaci papierowej.</w:t>
      </w:r>
      <w:r w:rsidRPr="000F4453">
        <w:rPr>
          <w:rStyle w:val="alb"/>
          <w:rFonts w:asciiTheme="majorHAnsi" w:hAnsiTheme="majorHAnsi"/>
          <w:sz w:val="22"/>
          <w:szCs w:val="22"/>
        </w:rPr>
        <w:t> </w:t>
      </w:r>
    </w:p>
    <w:p w14:paraId="06EC0E54" w14:textId="77777777" w:rsidR="00F342B5" w:rsidRPr="000F4453" w:rsidRDefault="00991E07" w:rsidP="00321CC4">
      <w:pPr>
        <w:pStyle w:val="Kolorowalistaakcent11"/>
        <w:autoSpaceDE w:val="0"/>
        <w:autoSpaceDN w:val="0"/>
        <w:adjustRightInd w:val="0"/>
        <w:spacing w:before="0" w:after="0" w:line="240" w:lineRule="auto"/>
        <w:ind w:left="993"/>
        <w:rPr>
          <w:rFonts w:asciiTheme="majorHAnsi" w:hAnsiTheme="majorHAnsi"/>
          <w:i/>
          <w:iCs/>
          <w:sz w:val="22"/>
          <w:szCs w:val="22"/>
        </w:rPr>
      </w:pPr>
      <w:r w:rsidRPr="000F4453">
        <w:rPr>
          <w:rFonts w:asciiTheme="majorHAnsi" w:hAnsiTheme="majorHAnsi"/>
          <w:i/>
          <w:iCs/>
          <w:sz w:val="22"/>
          <w:szCs w:val="22"/>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w:t>
      </w:r>
      <w:r w:rsidRPr="000F4453">
        <w:rPr>
          <w:rFonts w:asciiTheme="majorHAnsi" w:hAnsiTheme="majorHAnsi"/>
          <w:i/>
          <w:iCs/>
          <w:sz w:val="22"/>
          <w:szCs w:val="22"/>
        </w:rPr>
        <w:lastRenderedPageBreak/>
        <w:t>umożliwiający zapoznanie się z tą treścią i jej zrozumienie, bez konieczności bezpośredniego dostępu do oryginału.</w:t>
      </w:r>
    </w:p>
    <w:p w14:paraId="28EE6CBB" w14:textId="77777777" w:rsidR="00F342B5" w:rsidRPr="000F4453" w:rsidRDefault="00991E07" w:rsidP="00184A8E">
      <w:pPr>
        <w:pStyle w:val="Kolorowalistaakcent11"/>
        <w:numPr>
          <w:ilvl w:val="0"/>
          <w:numId w:val="25"/>
        </w:numPr>
        <w:autoSpaceDE w:val="0"/>
        <w:autoSpaceDN w:val="0"/>
        <w:adjustRightInd w:val="0"/>
        <w:spacing w:before="0" w:after="0" w:line="240" w:lineRule="auto"/>
        <w:ind w:left="993" w:hanging="284"/>
        <w:rPr>
          <w:rFonts w:asciiTheme="majorHAnsi" w:hAnsiTheme="majorHAnsi"/>
          <w:sz w:val="22"/>
          <w:szCs w:val="22"/>
        </w:rPr>
      </w:pPr>
      <w:r w:rsidRPr="000F4453">
        <w:rPr>
          <w:rFonts w:asciiTheme="majorHAnsi" w:hAnsiTheme="majorHAnsi"/>
          <w:sz w:val="22"/>
          <w:szCs w:val="22"/>
        </w:rPr>
        <w:t xml:space="preserve">w przypadku, gdy nie zostały wystawione przez upoważnione podmioty inne niż Wykonawca, Wykonawca wspólnie ubiegający się o udzielenie zamówienia, podmiot udostępniający zasoby </w:t>
      </w:r>
      <w:r w:rsidRPr="000F4453">
        <w:rPr>
          <w:rFonts w:asciiTheme="majorHAnsi" w:hAnsiTheme="majorHAnsi"/>
          <w:b/>
          <w:bCs/>
          <w:sz w:val="22"/>
          <w:szCs w:val="22"/>
        </w:rPr>
        <w:t>- przekazuje się je w postaci elektronicznej i opatruje się kwalifikowanym podpisem elektronicznym, podpisem zaufanym lub podpisem osobistym</w:t>
      </w:r>
      <w:r w:rsidRPr="000F4453">
        <w:rPr>
          <w:rFonts w:asciiTheme="majorHAnsi" w:hAnsiTheme="majorHAnsi"/>
          <w:sz w:val="22"/>
          <w:szCs w:val="22"/>
        </w:rPr>
        <w:t>.</w:t>
      </w:r>
    </w:p>
    <w:p w14:paraId="5DCE0EF5" w14:textId="55221894" w:rsidR="00F342B5" w:rsidRPr="000F4453" w:rsidRDefault="00991E07" w:rsidP="00184A8E">
      <w:pPr>
        <w:pStyle w:val="Kolorowalistaakcent11"/>
        <w:numPr>
          <w:ilvl w:val="0"/>
          <w:numId w:val="25"/>
        </w:numPr>
        <w:autoSpaceDE w:val="0"/>
        <w:autoSpaceDN w:val="0"/>
        <w:adjustRightInd w:val="0"/>
        <w:spacing w:before="0" w:after="0" w:line="240" w:lineRule="auto"/>
        <w:ind w:left="993" w:hanging="284"/>
        <w:rPr>
          <w:rStyle w:val="alb"/>
          <w:rFonts w:asciiTheme="majorHAnsi" w:hAnsiTheme="majorHAnsi"/>
          <w:sz w:val="22"/>
          <w:szCs w:val="22"/>
        </w:rPr>
      </w:pPr>
      <w:r w:rsidRPr="000F4453">
        <w:rPr>
          <w:rFonts w:asciiTheme="majorHAnsi" w:hAnsiTheme="majorHAnsi"/>
          <w:sz w:val="22"/>
          <w:szCs w:val="22"/>
        </w:rPr>
        <w:t xml:space="preserve">w przypadku, gdy nie zostały </w:t>
      </w:r>
      <w:r w:rsidRPr="000F4453">
        <w:rPr>
          <w:rFonts w:asciiTheme="majorHAnsi" w:hAnsiTheme="majorHAnsi"/>
          <w:sz w:val="22"/>
          <w:szCs w:val="22"/>
          <w:shd w:val="clear" w:color="auto" w:fill="FFFFFF"/>
        </w:rPr>
        <w:t xml:space="preserve">wystawione </w:t>
      </w:r>
      <w:r w:rsidRPr="000F4453">
        <w:rPr>
          <w:rFonts w:asciiTheme="majorHAnsi" w:hAnsiTheme="majorHAnsi"/>
          <w:sz w:val="22"/>
          <w:szCs w:val="22"/>
        </w:rPr>
        <w:t>przez upoważnione podmioty inne niż Wykonawca, Wykonawca wspólnie ubiegający się o udzielenie zamówienia, podmiot udostępniający zasoby a sporządzono je</w:t>
      </w:r>
      <w:r w:rsidRPr="000F4453">
        <w:rPr>
          <w:rFonts w:asciiTheme="majorHAnsi" w:hAnsiTheme="majorHAnsi"/>
          <w:b/>
          <w:bCs/>
          <w:sz w:val="22"/>
          <w:szCs w:val="22"/>
        </w:rPr>
        <w:t xml:space="preserve"> </w:t>
      </w:r>
      <w:r w:rsidRPr="000F4453">
        <w:rPr>
          <w:rFonts w:asciiTheme="majorHAnsi" w:hAnsiTheme="majorHAnsi"/>
          <w:sz w:val="22"/>
          <w:szCs w:val="22"/>
          <w:shd w:val="clear" w:color="auto" w:fill="FFFFFF"/>
        </w:rPr>
        <w:t xml:space="preserve">jako dokument w postaci papierowej </w:t>
      </w:r>
      <w:r w:rsidR="008B26CF">
        <w:rPr>
          <w:rFonts w:asciiTheme="majorHAnsi" w:hAnsiTheme="majorHAnsi"/>
          <w:sz w:val="22"/>
          <w:szCs w:val="22"/>
          <w:shd w:val="clear" w:color="auto" w:fill="FFFFFF"/>
        </w:rPr>
        <w:br/>
      </w:r>
      <w:r w:rsidRPr="000F4453">
        <w:rPr>
          <w:rFonts w:asciiTheme="majorHAnsi" w:hAnsiTheme="majorHAnsi"/>
          <w:sz w:val="22"/>
          <w:szCs w:val="22"/>
          <w:shd w:val="clear" w:color="auto" w:fill="FFFFFF"/>
        </w:rPr>
        <w:t xml:space="preserve">i opatrzono własnoręcznym podpisem </w:t>
      </w:r>
      <w:r w:rsidRPr="000F4453">
        <w:rPr>
          <w:rFonts w:asciiTheme="majorHAnsi" w:hAnsiTheme="majorHAnsi"/>
          <w:sz w:val="22"/>
          <w:szCs w:val="22"/>
        </w:rPr>
        <w:t xml:space="preserve">- </w:t>
      </w:r>
      <w:r w:rsidRPr="000F4453">
        <w:rPr>
          <w:rFonts w:asciiTheme="majorHAnsi" w:hAnsiTheme="majorHAnsi"/>
          <w:b/>
          <w:bCs/>
          <w:sz w:val="22"/>
          <w:szCs w:val="22"/>
        </w:rPr>
        <w:t>przekazuje się cyfrowe odwzorowanie tego dokumentu opatrzone kwalifikowanym podpisem elektronicznym, podpisem zaufanym lub podpisem osobistym, poświadczające zgodność cyfrowego odwzorowania z dokumentem w postaci papierowej.</w:t>
      </w:r>
      <w:r w:rsidRPr="000F4453">
        <w:rPr>
          <w:rStyle w:val="alb"/>
          <w:rFonts w:asciiTheme="majorHAnsi" w:hAnsiTheme="majorHAnsi"/>
          <w:sz w:val="22"/>
          <w:szCs w:val="22"/>
        </w:rPr>
        <w:t> </w:t>
      </w:r>
    </w:p>
    <w:p w14:paraId="4520C2B7" w14:textId="77777777" w:rsidR="00F342B5" w:rsidRPr="000F4453" w:rsidRDefault="00991E07" w:rsidP="00321CC4">
      <w:pPr>
        <w:pStyle w:val="Kolorowalistaakcent11"/>
        <w:autoSpaceDE w:val="0"/>
        <w:autoSpaceDN w:val="0"/>
        <w:adjustRightInd w:val="0"/>
        <w:spacing w:before="0" w:after="0" w:line="240" w:lineRule="auto"/>
        <w:ind w:left="993"/>
        <w:rPr>
          <w:rFonts w:asciiTheme="majorHAnsi" w:hAnsiTheme="majorHAnsi"/>
          <w:i/>
          <w:iCs/>
          <w:sz w:val="22"/>
          <w:szCs w:val="22"/>
        </w:rPr>
      </w:pPr>
      <w:r w:rsidRPr="000F4453">
        <w:rPr>
          <w:rFonts w:asciiTheme="majorHAnsi" w:hAnsiTheme="majorHAnsi"/>
          <w:i/>
          <w:iCs/>
          <w:sz w:val="22"/>
          <w:szCs w:val="22"/>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14DACE09" w14:textId="77777777" w:rsidR="00F342B5" w:rsidRPr="000F4453" w:rsidRDefault="00F342B5" w:rsidP="00321CC4">
      <w:pPr>
        <w:pStyle w:val="Kolorowalistaakcent11"/>
        <w:autoSpaceDE w:val="0"/>
        <w:autoSpaceDN w:val="0"/>
        <w:adjustRightInd w:val="0"/>
        <w:spacing w:before="0" w:after="0" w:line="240" w:lineRule="auto"/>
        <w:ind w:left="993"/>
        <w:rPr>
          <w:rFonts w:asciiTheme="majorHAnsi" w:hAnsiTheme="majorHAnsi"/>
          <w:i/>
          <w:iCs/>
          <w:sz w:val="22"/>
          <w:szCs w:val="22"/>
        </w:rPr>
      </w:pPr>
    </w:p>
    <w:p w14:paraId="291EE3CC" w14:textId="0F673E91" w:rsidR="00F342B5" w:rsidRPr="008B26CF" w:rsidRDefault="00991E07" w:rsidP="008B26CF">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 xml:space="preserve">W przypadku przekazywania dokumentu elektronicznego w formacie poddającym dane kompresji, opatrzenie pliku zawierającego skompresowane dokumenty kwalifikowanym podpisem elektronicznym, podpisem zaufanym lub podpisem osobistym, </w:t>
      </w:r>
      <w:r w:rsidRPr="008B26CF">
        <w:rPr>
          <w:rFonts w:asciiTheme="majorHAnsi" w:hAnsiTheme="majorHAnsi"/>
          <w:sz w:val="22"/>
          <w:szCs w:val="22"/>
        </w:rPr>
        <w:t>jest równoznaczne z opatrzeniem wszystkich dokumentów zawartych w tym pliku odpowiednio kwalifikowanym podpisem elektronicznym, podpisem zaufanym lub podpisem osobistym.</w:t>
      </w:r>
    </w:p>
    <w:p w14:paraId="2115C940" w14:textId="77777777"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Oświadczenia wskazane w rozdziale 8.1 SWZ i podmiotowe środki dowodowe</w:t>
      </w:r>
      <w:r w:rsidRPr="000F4453">
        <w:rPr>
          <w:rFonts w:asciiTheme="majorHAnsi" w:hAnsiTheme="majorHAnsi"/>
          <w:sz w:val="22"/>
          <w:szCs w:val="22"/>
          <w:shd w:val="clear" w:color="auto" w:fill="FFFFFF"/>
        </w:rPr>
        <w:t xml:space="preserve"> </w:t>
      </w:r>
      <w:r w:rsidRPr="000F4453">
        <w:rPr>
          <w:rFonts w:asciiTheme="majorHAnsi" w:hAnsiTheme="majorHAnsi"/>
          <w:sz w:val="22"/>
          <w:szCs w:val="22"/>
        </w:rPr>
        <w:t>przekazuje się środkiem komunikacji elektronicznej wskazanym w rozdziale 11 SWZ.</w:t>
      </w:r>
    </w:p>
    <w:p w14:paraId="5BD6624E" w14:textId="06D7FEA5"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shd w:val="clear" w:color="auto" w:fill="FFFFFF"/>
        </w:rPr>
        <w:t xml:space="preserve">W przypadku, gdy oświadczenia o których mowa w rozdziale 8.1 SWZ lub </w:t>
      </w:r>
      <w:r w:rsidRPr="000F4453">
        <w:rPr>
          <w:rFonts w:asciiTheme="majorHAnsi" w:hAnsiTheme="majorHAnsi"/>
          <w:sz w:val="22"/>
          <w:szCs w:val="22"/>
        </w:rPr>
        <w:t>podmiotowe środki dowodowe</w:t>
      </w:r>
      <w:r w:rsidRPr="000F4453">
        <w:rPr>
          <w:rFonts w:asciiTheme="majorHAnsi" w:hAnsiTheme="majorHAnsi"/>
          <w:sz w:val="22"/>
          <w:szCs w:val="22"/>
          <w:shd w:val="clear" w:color="auto" w:fill="FFFFFF"/>
        </w:rPr>
        <w:t xml:space="preserve"> zawierają informacje stanowiące tajemnicę przedsiębiorstwa </w:t>
      </w:r>
      <w:r w:rsidR="008B26CF">
        <w:rPr>
          <w:rFonts w:asciiTheme="majorHAnsi" w:hAnsiTheme="majorHAnsi"/>
          <w:sz w:val="22"/>
          <w:szCs w:val="22"/>
          <w:shd w:val="clear" w:color="auto" w:fill="FFFFFF"/>
        </w:rPr>
        <w:br/>
      </w:r>
      <w:r w:rsidRPr="000F4453">
        <w:rPr>
          <w:rFonts w:asciiTheme="majorHAnsi" w:hAnsiTheme="majorHAnsi"/>
          <w:sz w:val="22"/>
          <w:szCs w:val="22"/>
          <w:shd w:val="clear" w:color="auto" w:fill="FFFFFF"/>
        </w:rPr>
        <w:t xml:space="preserve">w rozumieniu przepisów ustawy z dnia 16 kwietnia 1993 r. o zwalczaniu nieuczciwej konkurencji (Dz. U. z </w:t>
      </w:r>
      <w:proofErr w:type="gramStart"/>
      <w:r w:rsidRPr="000F4453">
        <w:rPr>
          <w:rFonts w:asciiTheme="majorHAnsi" w:hAnsiTheme="majorHAnsi"/>
          <w:sz w:val="22"/>
          <w:szCs w:val="22"/>
          <w:shd w:val="clear" w:color="auto" w:fill="FFFFFF"/>
        </w:rPr>
        <w:t>2022r.</w:t>
      </w:r>
      <w:proofErr w:type="gramEnd"/>
      <w:r w:rsidRPr="000F4453">
        <w:rPr>
          <w:rFonts w:asciiTheme="majorHAnsi" w:hAnsiTheme="majorHAnsi"/>
          <w:sz w:val="22"/>
          <w:szCs w:val="22"/>
          <w:shd w:val="clear" w:color="auto" w:fill="FFFFFF"/>
        </w:rPr>
        <w:t xml:space="preserve"> poz. 1233), Wykonawca, w celu utrzymania w poufności tych informacji, przekazuje je w wydzielonym i odpowiednio oznaczonym pliku.</w:t>
      </w:r>
    </w:p>
    <w:p w14:paraId="4A86442B" w14:textId="7D78AF4C" w:rsidR="00F342B5" w:rsidRPr="008B26CF" w:rsidRDefault="00991E07" w:rsidP="008B26CF">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rPr>
        <w:t>Podmiotowe środki dowodowe</w:t>
      </w:r>
      <w:r w:rsidRPr="000F4453">
        <w:rPr>
          <w:rFonts w:asciiTheme="majorHAnsi" w:hAnsiTheme="majorHAnsi"/>
          <w:sz w:val="22"/>
          <w:szCs w:val="22"/>
          <w:shd w:val="clear" w:color="auto" w:fill="FFFFFF"/>
        </w:rPr>
        <w:t xml:space="preserve"> sporządzone w języku obcym przekazuje się wraz </w:t>
      </w:r>
      <w:r w:rsidR="008B26CF">
        <w:rPr>
          <w:rFonts w:asciiTheme="majorHAnsi" w:hAnsiTheme="majorHAnsi"/>
          <w:sz w:val="22"/>
          <w:szCs w:val="22"/>
        </w:rPr>
        <w:br/>
      </w:r>
      <w:r w:rsidRPr="008B26CF">
        <w:rPr>
          <w:rFonts w:asciiTheme="majorHAnsi" w:hAnsiTheme="majorHAnsi"/>
          <w:sz w:val="22"/>
          <w:szCs w:val="22"/>
          <w:shd w:val="clear" w:color="auto" w:fill="FFFFFF"/>
        </w:rPr>
        <w:t>z tłumaczeniem na język polski.</w:t>
      </w:r>
    </w:p>
    <w:p w14:paraId="1BF20CCD" w14:textId="77777777" w:rsidR="00F342B5" w:rsidRPr="000F4453" w:rsidRDefault="00991E07" w:rsidP="00321CC4">
      <w:pPr>
        <w:pStyle w:val="Kolorowalistaakcent11"/>
        <w:numPr>
          <w:ilvl w:val="1"/>
          <w:numId w:val="10"/>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shd w:val="clear" w:color="auto" w:fill="FFFFFF"/>
        </w:rPr>
        <w:t>Dokumenty elektroniczne muszą spełniać łącznie następujące wymagania:</w:t>
      </w:r>
    </w:p>
    <w:p w14:paraId="2FE1CC85" w14:textId="402CD59F" w:rsidR="00F342B5" w:rsidRPr="000F4453" w:rsidRDefault="00991E07" w:rsidP="00184A8E">
      <w:pPr>
        <w:pStyle w:val="Akapitzlist"/>
        <w:numPr>
          <w:ilvl w:val="2"/>
          <w:numId w:val="34"/>
        </w:numPr>
        <w:shd w:val="clear" w:color="auto" w:fill="FFFFFF"/>
        <w:spacing w:before="0" w:after="0" w:line="240" w:lineRule="auto"/>
        <w:ind w:left="1134" w:hanging="425"/>
        <w:rPr>
          <w:rFonts w:asciiTheme="majorHAnsi" w:hAnsiTheme="majorHAnsi"/>
          <w:sz w:val="22"/>
          <w:szCs w:val="22"/>
        </w:rPr>
      </w:pPr>
      <w:r w:rsidRPr="000F4453">
        <w:rPr>
          <w:rFonts w:asciiTheme="majorHAnsi" w:hAnsiTheme="majorHAnsi"/>
          <w:sz w:val="22"/>
          <w:szCs w:val="22"/>
        </w:rPr>
        <w:t xml:space="preserve">są utrwalone w sposób umożliwiający ich wielokrotne odczytanie, zapisanie </w:t>
      </w:r>
      <w:r w:rsidR="008B26CF">
        <w:rPr>
          <w:rFonts w:asciiTheme="majorHAnsi" w:hAnsiTheme="majorHAnsi"/>
          <w:sz w:val="22"/>
          <w:szCs w:val="22"/>
        </w:rPr>
        <w:br/>
      </w:r>
      <w:r w:rsidRPr="000F4453">
        <w:rPr>
          <w:rFonts w:asciiTheme="majorHAnsi" w:hAnsiTheme="majorHAnsi"/>
          <w:sz w:val="22"/>
          <w:szCs w:val="22"/>
        </w:rPr>
        <w:t xml:space="preserve">i powielenie, a także przekazanie przy użyciu środków komunikacji elektronicznej </w:t>
      </w:r>
      <w:r w:rsidR="008B26CF">
        <w:rPr>
          <w:rFonts w:asciiTheme="majorHAnsi" w:hAnsiTheme="majorHAnsi"/>
          <w:sz w:val="22"/>
          <w:szCs w:val="22"/>
        </w:rPr>
        <w:br/>
      </w:r>
      <w:r w:rsidRPr="000F4453">
        <w:rPr>
          <w:rFonts w:asciiTheme="majorHAnsi" w:hAnsiTheme="majorHAnsi"/>
          <w:sz w:val="22"/>
          <w:szCs w:val="22"/>
        </w:rPr>
        <w:t>lub na informatycznym nośniku danych;</w:t>
      </w:r>
    </w:p>
    <w:p w14:paraId="046FDF10" w14:textId="77777777" w:rsidR="00F342B5" w:rsidRPr="000F4453" w:rsidRDefault="00991E07" w:rsidP="00184A8E">
      <w:pPr>
        <w:pStyle w:val="Akapitzlist"/>
        <w:numPr>
          <w:ilvl w:val="2"/>
          <w:numId w:val="34"/>
        </w:numPr>
        <w:shd w:val="clear" w:color="auto" w:fill="FFFFFF"/>
        <w:spacing w:before="0" w:after="0" w:line="240" w:lineRule="auto"/>
        <w:ind w:left="1134" w:hanging="425"/>
        <w:rPr>
          <w:rFonts w:asciiTheme="majorHAnsi" w:hAnsiTheme="majorHAnsi"/>
          <w:sz w:val="22"/>
          <w:szCs w:val="22"/>
        </w:rPr>
      </w:pPr>
      <w:r w:rsidRPr="000F4453">
        <w:rPr>
          <w:rFonts w:asciiTheme="majorHAnsi" w:hAnsiTheme="majorHAnsi"/>
          <w:sz w:val="22"/>
          <w:szCs w:val="22"/>
        </w:rPr>
        <w:t>umożliwiają prezentację treści w postaci elektronicznej, w szczególności przez wyświetlenie tej treści na monitorze ekranowym;</w:t>
      </w:r>
    </w:p>
    <w:p w14:paraId="52CD2CFF" w14:textId="77777777" w:rsidR="00F342B5" w:rsidRPr="000F4453" w:rsidRDefault="00991E07" w:rsidP="00184A8E">
      <w:pPr>
        <w:pStyle w:val="Akapitzlist"/>
        <w:numPr>
          <w:ilvl w:val="2"/>
          <w:numId w:val="34"/>
        </w:numPr>
        <w:shd w:val="clear" w:color="auto" w:fill="FFFFFF"/>
        <w:spacing w:before="0" w:after="0" w:line="240" w:lineRule="auto"/>
        <w:ind w:left="1134" w:hanging="425"/>
        <w:rPr>
          <w:rFonts w:asciiTheme="majorHAnsi" w:hAnsiTheme="majorHAnsi"/>
          <w:sz w:val="22"/>
          <w:szCs w:val="22"/>
        </w:rPr>
      </w:pPr>
      <w:r w:rsidRPr="000F4453">
        <w:rPr>
          <w:rFonts w:asciiTheme="majorHAnsi" w:hAnsiTheme="majorHAnsi"/>
          <w:sz w:val="22"/>
          <w:szCs w:val="22"/>
        </w:rPr>
        <w:t>umożliwiają prezentację treści w postaci papierowej, w szczególności za pomocą wydruku;</w:t>
      </w:r>
    </w:p>
    <w:p w14:paraId="244417B8" w14:textId="77777777" w:rsidR="00F342B5" w:rsidRPr="000F4453" w:rsidRDefault="00991E07" w:rsidP="00184A8E">
      <w:pPr>
        <w:pStyle w:val="Akapitzlist"/>
        <w:numPr>
          <w:ilvl w:val="2"/>
          <w:numId w:val="34"/>
        </w:numPr>
        <w:shd w:val="clear" w:color="auto" w:fill="FFFFFF"/>
        <w:spacing w:before="0" w:after="0" w:line="240" w:lineRule="auto"/>
        <w:ind w:left="1134" w:hanging="425"/>
        <w:rPr>
          <w:rFonts w:asciiTheme="majorHAnsi" w:hAnsiTheme="majorHAnsi"/>
          <w:sz w:val="22"/>
          <w:szCs w:val="22"/>
        </w:rPr>
      </w:pPr>
      <w:r w:rsidRPr="000F4453">
        <w:rPr>
          <w:rFonts w:asciiTheme="majorHAnsi" w:hAnsiTheme="majorHAnsi"/>
          <w:sz w:val="22"/>
          <w:szCs w:val="22"/>
        </w:rPr>
        <w:t>zawierają dane w układzie niepozostawiającym wątpliwości co do treści i kontekstu zapisanych informacji.</w:t>
      </w:r>
    </w:p>
    <w:p w14:paraId="634EA297" w14:textId="77777777" w:rsidR="00B64FA7" w:rsidRPr="000F4453" w:rsidRDefault="00B64FA7" w:rsidP="00321CC4">
      <w:pPr>
        <w:shd w:val="clear" w:color="auto" w:fill="FFFFFF"/>
        <w:rPr>
          <w:rFonts w:asciiTheme="majorHAnsi" w:hAnsiTheme="majorHAnsi"/>
          <w:sz w:val="22"/>
          <w:szCs w:val="22"/>
        </w:rPr>
      </w:pPr>
    </w:p>
    <w:tbl>
      <w:tblPr>
        <w:tblW w:w="0" w:type="auto"/>
        <w:jc w:val="center"/>
        <w:tblBorders>
          <w:bottom w:val="single" w:sz="4" w:space="0" w:color="auto"/>
        </w:tblBorders>
        <w:tblLook w:val="00A0" w:firstRow="1" w:lastRow="0" w:firstColumn="1" w:lastColumn="0" w:noHBand="0" w:noVBand="0"/>
      </w:tblPr>
      <w:tblGrid>
        <w:gridCol w:w="9060"/>
      </w:tblGrid>
      <w:tr w:rsidR="000F4453" w:rsidRPr="000F4453" w14:paraId="4A5C4DEA" w14:textId="77777777" w:rsidTr="00BA3A6A">
        <w:trPr>
          <w:jc w:val="center"/>
        </w:trPr>
        <w:tc>
          <w:tcPr>
            <w:tcW w:w="9060" w:type="dxa"/>
            <w:tcBorders>
              <w:bottom w:val="single" w:sz="4" w:space="0" w:color="auto"/>
            </w:tcBorders>
            <w:shd w:val="clear" w:color="auto" w:fill="D9D9D9" w:themeFill="background1" w:themeFillShade="D9"/>
          </w:tcPr>
          <w:p w14:paraId="5AC07643" w14:textId="77777777" w:rsidR="00F85930" w:rsidRPr="000F4453" w:rsidRDefault="00F85930" w:rsidP="00321CC4">
            <w:pPr>
              <w:suppressAutoHyphens/>
              <w:contextualSpacing/>
              <w:jc w:val="center"/>
              <w:textAlignment w:val="baseline"/>
              <w:rPr>
                <w:rFonts w:asciiTheme="majorHAnsi" w:hAnsiTheme="majorHAnsi"/>
                <w:sz w:val="22"/>
                <w:szCs w:val="22"/>
              </w:rPr>
            </w:pPr>
            <w:bookmarkStart w:id="13" w:name="_Hlk138665268"/>
          </w:p>
          <w:p w14:paraId="2485C866" w14:textId="77777777" w:rsidR="00D9784D" w:rsidRPr="000F4453" w:rsidRDefault="00991E07" w:rsidP="00321CC4">
            <w:pPr>
              <w:suppressAutoHyphens/>
              <w:contextualSpacing/>
              <w:jc w:val="center"/>
              <w:textAlignment w:val="baseline"/>
              <w:rPr>
                <w:rFonts w:asciiTheme="majorHAnsi" w:hAnsiTheme="majorHAnsi"/>
                <w:b/>
                <w:bCs/>
                <w:sz w:val="22"/>
                <w:szCs w:val="22"/>
              </w:rPr>
            </w:pPr>
            <w:bookmarkStart w:id="14" w:name="_Hlk138665223"/>
            <w:r w:rsidRPr="000F4453">
              <w:rPr>
                <w:rFonts w:asciiTheme="majorHAnsi" w:hAnsiTheme="majorHAnsi"/>
                <w:b/>
                <w:bCs/>
                <w:sz w:val="22"/>
                <w:szCs w:val="22"/>
              </w:rPr>
              <w:t>Rozdział 9</w:t>
            </w:r>
          </w:p>
          <w:p w14:paraId="3B65C5A6"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 xml:space="preserve">INFORMACJA DLA WYKONAWCÓW POLEGAJĄCYCH </w:t>
            </w:r>
            <w:r w:rsidRPr="000F4453">
              <w:rPr>
                <w:rFonts w:asciiTheme="majorHAnsi" w:hAnsiTheme="majorHAnsi"/>
                <w:b/>
                <w:sz w:val="22"/>
                <w:szCs w:val="22"/>
              </w:rPr>
              <w:br/>
              <w:t xml:space="preserve">NA ZASOBACH INNYCH PODMIOTÓW, NA ZASADACH OKREŚLONYCH </w:t>
            </w:r>
            <w:r w:rsidRPr="000F4453">
              <w:rPr>
                <w:rFonts w:asciiTheme="majorHAnsi" w:hAnsiTheme="majorHAnsi"/>
                <w:b/>
                <w:sz w:val="22"/>
                <w:szCs w:val="22"/>
              </w:rPr>
              <w:br/>
              <w:t>W ART. 118 USTAWY PZP ORAZ ZAMIERZAJĄCYCH POWIERZYĆ WYKONANIE CZĘŚCI ZAMÓWIENIA PODWYKONAWCOM</w:t>
            </w:r>
            <w:bookmarkEnd w:id="14"/>
          </w:p>
        </w:tc>
      </w:tr>
      <w:bookmarkEnd w:id="13"/>
    </w:tbl>
    <w:p w14:paraId="5225F754" w14:textId="77777777" w:rsidR="006773CD" w:rsidRPr="000F4453" w:rsidRDefault="006773CD" w:rsidP="00321CC4">
      <w:pPr>
        <w:pStyle w:val="Akapitzlist"/>
        <w:autoSpaceDE w:val="0"/>
        <w:autoSpaceDN w:val="0"/>
        <w:adjustRightInd w:val="0"/>
        <w:spacing w:before="0" w:after="0" w:line="240" w:lineRule="auto"/>
        <w:ind w:left="709"/>
        <w:rPr>
          <w:rFonts w:asciiTheme="majorHAnsi" w:hAnsiTheme="majorHAnsi"/>
          <w:sz w:val="22"/>
          <w:szCs w:val="22"/>
        </w:rPr>
      </w:pPr>
    </w:p>
    <w:p w14:paraId="158E2BE2" w14:textId="130BF940" w:rsidR="0057309D" w:rsidRPr="000F4453" w:rsidRDefault="00991E07" w:rsidP="00321CC4">
      <w:pPr>
        <w:pStyle w:val="Akapitzlist"/>
        <w:numPr>
          <w:ilvl w:val="1"/>
          <w:numId w:val="11"/>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shd w:val="clear" w:color="auto" w:fill="FFFFFF"/>
        </w:rPr>
        <w:t xml:space="preserve">Wykonawca może w celu potwierdzenia spełniania warunków udziału w postępowaniu </w:t>
      </w:r>
      <w:r w:rsidR="008B26CF">
        <w:rPr>
          <w:rFonts w:asciiTheme="majorHAnsi" w:hAnsiTheme="majorHAnsi"/>
          <w:sz w:val="22"/>
          <w:szCs w:val="22"/>
          <w:shd w:val="clear" w:color="auto" w:fill="FFFFFF"/>
        </w:rPr>
        <w:br/>
      </w:r>
      <w:r w:rsidRPr="000F4453">
        <w:rPr>
          <w:rFonts w:asciiTheme="majorHAnsi" w:hAnsiTheme="majorHAnsi"/>
          <w:sz w:val="22"/>
          <w:szCs w:val="22"/>
          <w:shd w:val="clear" w:color="auto" w:fill="FFFFFF"/>
        </w:rPr>
        <w:t xml:space="preserve">w stosownych sytuacjach oraz w odniesieniu do konkretnego zamówienia, lub jego części, polegać na zdolnościach technicznych lub zawodowych podmiotów udostępniających zasoby, niezależnie od charakteru prawnego łączących go z nimi stosunków prawnych. </w:t>
      </w:r>
    </w:p>
    <w:p w14:paraId="0A3632D4" w14:textId="77777777" w:rsidR="0057309D" w:rsidRPr="000F4453" w:rsidRDefault="00991E07" w:rsidP="00321CC4">
      <w:pPr>
        <w:pStyle w:val="Akapitzlist"/>
        <w:numPr>
          <w:ilvl w:val="1"/>
          <w:numId w:val="11"/>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48AB8E" w14:textId="5395D2F3" w:rsidR="0057309D" w:rsidRPr="000F4453" w:rsidRDefault="00991E07" w:rsidP="00321CC4">
      <w:pPr>
        <w:pStyle w:val="Akapitzlist"/>
        <w:numPr>
          <w:ilvl w:val="1"/>
          <w:numId w:val="11"/>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shd w:val="clear" w:color="auto" w:fill="FFFFFF"/>
        </w:rPr>
        <w:t xml:space="preserve">W odniesieniu do warunków dotyczących wykształcenia, kwalifikacji zawodowych </w:t>
      </w:r>
      <w:r w:rsidR="008B26CF">
        <w:rPr>
          <w:rFonts w:asciiTheme="majorHAnsi" w:hAnsiTheme="majorHAnsi"/>
          <w:sz w:val="22"/>
          <w:szCs w:val="22"/>
          <w:shd w:val="clear" w:color="auto" w:fill="FFFFFF"/>
        </w:rPr>
        <w:br/>
      </w:r>
      <w:r w:rsidRPr="000F4453">
        <w:rPr>
          <w:rFonts w:asciiTheme="majorHAnsi" w:hAnsiTheme="majorHAnsi"/>
          <w:sz w:val="22"/>
          <w:szCs w:val="22"/>
          <w:shd w:val="clear" w:color="auto" w:fill="FFFFFF"/>
        </w:rPr>
        <w:t xml:space="preserve">lub doświadczenia Wykonawcy mogą polegać na zdolnościach podmiotów udostępniających zasoby, </w:t>
      </w:r>
      <w:r w:rsidRPr="000F4453">
        <w:rPr>
          <w:rFonts w:asciiTheme="majorHAnsi" w:hAnsiTheme="majorHAnsi"/>
          <w:b/>
          <w:bCs/>
          <w:sz w:val="22"/>
          <w:szCs w:val="22"/>
          <w:shd w:val="clear" w:color="auto" w:fill="FFFFFF"/>
        </w:rPr>
        <w:t xml:space="preserve">jeśli podmioty te </w:t>
      </w:r>
      <w:proofErr w:type="gramStart"/>
      <w:r w:rsidRPr="000F4453">
        <w:rPr>
          <w:rFonts w:asciiTheme="majorHAnsi" w:hAnsiTheme="majorHAnsi"/>
          <w:b/>
          <w:bCs/>
          <w:sz w:val="22"/>
          <w:szCs w:val="22"/>
          <w:shd w:val="clear" w:color="auto" w:fill="FFFFFF"/>
        </w:rPr>
        <w:t>wykonają  usługi</w:t>
      </w:r>
      <w:proofErr w:type="gramEnd"/>
      <w:r w:rsidRPr="000F4453">
        <w:rPr>
          <w:rFonts w:asciiTheme="majorHAnsi" w:hAnsiTheme="majorHAnsi"/>
          <w:b/>
          <w:bCs/>
          <w:sz w:val="22"/>
          <w:szCs w:val="22"/>
          <w:shd w:val="clear" w:color="auto" w:fill="FFFFFF"/>
        </w:rPr>
        <w:t xml:space="preserve">, do realizacji których </w:t>
      </w:r>
      <w:r w:rsidR="008B26CF">
        <w:rPr>
          <w:rFonts w:asciiTheme="majorHAnsi" w:hAnsiTheme="majorHAnsi"/>
          <w:b/>
          <w:bCs/>
          <w:sz w:val="22"/>
          <w:szCs w:val="22"/>
          <w:shd w:val="clear" w:color="auto" w:fill="FFFFFF"/>
        </w:rPr>
        <w:br/>
      </w:r>
      <w:r w:rsidRPr="000F4453">
        <w:rPr>
          <w:rFonts w:asciiTheme="majorHAnsi" w:hAnsiTheme="majorHAnsi"/>
          <w:b/>
          <w:bCs/>
          <w:sz w:val="22"/>
          <w:szCs w:val="22"/>
          <w:shd w:val="clear" w:color="auto" w:fill="FFFFFF"/>
        </w:rPr>
        <w:t>te zdolności są wymagane.</w:t>
      </w:r>
      <w:r w:rsidRPr="000F4453">
        <w:rPr>
          <w:rFonts w:asciiTheme="majorHAnsi" w:hAnsiTheme="majorHAnsi"/>
          <w:sz w:val="22"/>
          <w:szCs w:val="22"/>
          <w:shd w:val="clear" w:color="auto" w:fill="FFFFFF"/>
        </w:rPr>
        <w:t xml:space="preserve"> </w:t>
      </w:r>
    </w:p>
    <w:p w14:paraId="6AEA5DCB" w14:textId="35CA8AD2" w:rsidR="0057309D" w:rsidRPr="000F4453" w:rsidRDefault="00991E07" w:rsidP="00321CC4">
      <w:pPr>
        <w:pStyle w:val="Akapitzlist"/>
        <w:numPr>
          <w:ilvl w:val="1"/>
          <w:numId w:val="11"/>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shd w:val="clear" w:color="auto" w:fill="FFFFFF"/>
        </w:rPr>
        <w:t xml:space="preserve">Wykonawca, który polega na zdolnościach lub sytuacji podmiotów udostępniających zasoby, składa </w:t>
      </w:r>
      <w:r w:rsidRPr="000F4453">
        <w:rPr>
          <w:rFonts w:asciiTheme="majorHAnsi" w:hAnsiTheme="majorHAnsi"/>
          <w:b/>
          <w:bCs/>
          <w:sz w:val="22"/>
          <w:szCs w:val="22"/>
          <w:shd w:val="clear" w:color="auto" w:fill="FFFFFF"/>
        </w:rPr>
        <w:t>wraz z ofertą</w:t>
      </w:r>
      <w:r w:rsidRPr="000F4453">
        <w:rPr>
          <w:rFonts w:asciiTheme="majorHAnsi" w:hAnsiTheme="majorHAnsi"/>
          <w:sz w:val="22"/>
          <w:szCs w:val="22"/>
          <w:shd w:val="clear" w:color="auto" w:fill="FFFFFF"/>
        </w:rPr>
        <w:t xml:space="preserve">, zobowiązanie podmiotu udostępniającego zasoby </w:t>
      </w:r>
      <w:r w:rsidR="008B26CF">
        <w:rPr>
          <w:rFonts w:asciiTheme="majorHAnsi" w:hAnsiTheme="majorHAnsi"/>
          <w:sz w:val="22"/>
          <w:szCs w:val="22"/>
          <w:shd w:val="clear" w:color="auto" w:fill="FFFFFF"/>
        </w:rPr>
        <w:br/>
      </w:r>
      <w:r w:rsidRPr="000F4453">
        <w:rPr>
          <w:rFonts w:asciiTheme="majorHAnsi" w:hAnsiTheme="majorHAnsi"/>
          <w:sz w:val="22"/>
          <w:szCs w:val="22"/>
          <w:shd w:val="clear" w:color="auto" w:fill="FFFFFF"/>
        </w:rPr>
        <w:t>do oddania mu do dyspozycji niezbędnych zasobów na potrzeby realizacji danego zamówienia lub inny podmiotowy środek dowodowy potwierdzający, że Wykonawca realizując zamówienie, będzie dysponował niezbędnymi zasobami tych podmiotów</w:t>
      </w:r>
      <w:r w:rsidRPr="000F4453">
        <w:rPr>
          <w:rFonts w:asciiTheme="majorHAnsi" w:hAnsiTheme="majorHAnsi"/>
          <w:sz w:val="22"/>
          <w:szCs w:val="22"/>
          <w:u w:val="single"/>
        </w:rPr>
        <w:t>.</w:t>
      </w:r>
    </w:p>
    <w:p w14:paraId="3C1D3493" w14:textId="77777777" w:rsidR="0057309D" w:rsidRPr="000F4453" w:rsidRDefault="00991E07" w:rsidP="00321CC4">
      <w:pPr>
        <w:pStyle w:val="Akapitzlist"/>
        <w:numPr>
          <w:ilvl w:val="1"/>
          <w:numId w:val="11"/>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shd w:val="clear" w:color="auto" w:fill="FFFFFF"/>
        </w:rPr>
        <w:t>Zobowiązanie podmiotu udostępniającego zasoby, o którym mowa w pkt 9.4 SWZ potwierdza, że stosunek łączący Wykonawcę z podmiotami udostępniającymi zasoby gwarantuje rzeczywisty dostęp do tych zasobów oraz określa w szczególności:</w:t>
      </w:r>
    </w:p>
    <w:p w14:paraId="4776C0BF" w14:textId="77777777" w:rsidR="0057309D" w:rsidRPr="000F4453" w:rsidRDefault="00991E07" w:rsidP="00184A8E">
      <w:pPr>
        <w:pStyle w:val="Akapitzlist"/>
        <w:numPr>
          <w:ilvl w:val="2"/>
          <w:numId w:val="52"/>
        </w:numPr>
        <w:shd w:val="clear" w:color="auto" w:fill="FFFFFF"/>
        <w:spacing w:before="0" w:after="0" w:line="240" w:lineRule="auto"/>
        <w:ind w:left="1134" w:hanging="425"/>
        <w:rPr>
          <w:rFonts w:asciiTheme="majorHAnsi" w:hAnsiTheme="majorHAnsi"/>
          <w:sz w:val="22"/>
          <w:szCs w:val="22"/>
        </w:rPr>
      </w:pPr>
      <w:r w:rsidRPr="000F4453">
        <w:rPr>
          <w:rFonts w:asciiTheme="majorHAnsi" w:hAnsiTheme="majorHAnsi"/>
          <w:sz w:val="22"/>
          <w:szCs w:val="22"/>
        </w:rPr>
        <w:t>zakres dostępnych Wykonawcy zasobów podmiotu udostępniającego zasoby;</w:t>
      </w:r>
    </w:p>
    <w:p w14:paraId="31CD34F5" w14:textId="77777777" w:rsidR="0057309D" w:rsidRPr="000F4453" w:rsidRDefault="00991E07" w:rsidP="00184A8E">
      <w:pPr>
        <w:pStyle w:val="Akapitzlist"/>
        <w:numPr>
          <w:ilvl w:val="2"/>
          <w:numId w:val="52"/>
        </w:numPr>
        <w:shd w:val="clear" w:color="auto" w:fill="FFFFFF"/>
        <w:spacing w:before="0" w:after="0" w:line="240" w:lineRule="auto"/>
        <w:ind w:left="1134" w:hanging="425"/>
        <w:rPr>
          <w:rFonts w:asciiTheme="majorHAnsi" w:hAnsiTheme="majorHAnsi"/>
          <w:sz w:val="22"/>
          <w:szCs w:val="22"/>
        </w:rPr>
      </w:pPr>
      <w:r w:rsidRPr="000F4453">
        <w:rPr>
          <w:rFonts w:asciiTheme="majorHAnsi" w:hAnsiTheme="majorHAnsi"/>
          <w:sz w:val="22"/>
          <w:szCs w:val="22"/>
        </w:rPr>
        <w:t>sposób i okres udostępnienia Wykonawcy i wykorzystania przez niego zasobów podmiotu udostępniającego te zasoby przy wykonywaniu zamówienia;</w:t>
      </w:r>
    </w:p>
    <w:p w14:paraId="28755F1E" w14:textId="77777777" w:rsidR="0057309D" w:rsidRPr="000F4453" w:rsidRDefault="00991E07" w:rsidP="00184A8E">
      <w:pPr>
        <w:pStyle w:val="Akapitzlist"/>
        <w:numPr>
          <w:ilvl w:val="2"/>
          <w:numId w:val="52"/>
        </w:numPr>
        <w:shd w:val="clear" w:color="auto" w:fill="FFFFFF"/>
        <w:spacing w:before="0" w:after="0" w:line="240" w:lineRule="auto"/>
        <w:ind w:left="1134" w:hanging="425"/>
        <w:rPr>
          <w:rFonts w:asciiTheme="majorHAnsi" w:hAnsiTheme="majorHAnsi"/>
          <w:sz w:val="22"/>
          <w:szCs w:val="22"/>
        </w:rPr>
      </w:pPr>
      <w:r w:rsidRPr="000F4453">
        <w:rPr>
          <w:rFonts w:asciiTheme="majorHAnsi" w:hAnsiTheme="majorHAnsi"/>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CEB9A5" w14:textId="363C6C43" w:rsidR="0057309D" w:rsidRPr="000F4453" w:rsidRDefault="00991E07" w:rsidP="00321CC4">
      <w:pPr>
        <w:pStyle w:val="Akapitzlist"/>
        <w:numPr>
          <w:ilvl w:val="1"/>
          <w:numId w:val="11"/>
        </w:numPr>
        <w:autoSpaceDE w:val="0"/>
        <w:autoSpaceDN w:val="0"/>
        <w:adjustRightInd w:val="0"/>
        <w:spacing w:before="0" w:after="0" w:line="240" w:lineRule="auto"/>
        <w:ind w:left="709" w:hanging="709"/>
        <w:rPr>
          <w:rFonts w:asciiTheme="majorHAnsi" w:hAnsiTheme="majorHAnsi"/>
          <w:sz w:val="22"/>
          <w:szCs w:val="22"/>
        </w:rPr>
      </w:pPr>
      <w:r w:rsidRPr="000F4453">
        <w:rPr>
          <w:rFonts w:asciiTheme="majorHAnsi" w:hAnsiTheme="majorHAnsi"/>
          <w:sz w:val="22"/>
          <w:szCs w:val="22"/>
          <w:shd w:val="clear" w:color="auto" w:fill="FFFFFF"/>
        </w:rPr>
        <w:t xml:space="preserve">Zamawiający oceni, czy udostępniane Wykonawcy przez podmioty udostępniające zasoby zdolności techniczne lub zawodowe lub ich sytuacja finansowa lub ekonomiczna, pozwalają na wykazanie przez Wykonawcę spełniania warunków udziału </w:t>
      </w:r>
      <w:r w:rsidR="008B26CF">
        <w:rPr>
          <w:rFonts w:asciiTheme="majorHAnsi" w:hAnsiTheme="majorHAnsi"/>
          <w:sz w:val="22"/>
          <w:szCs w:val="22"/>
          <w:shd w:val="clear" w:color="auto" w:fill="FFFFFF"/>
        </w:rPr>
        <w:br/>
      </w:r>
      <w:r w:rsidRPr="000F4453">
        <w:rPr>
          <w:rFonts w:asciiTheme="majorHAnsi" w:hAnsiTheme="majorHAnsi"/>
          <w:sz w:val="22"/>
          <w:szCs w:val="22"/>
          <w:shd w:val="clear" w:color="auto" w:fill="FFFFFF"/>
        </w:rPr>
        <w:t>w postępowaniu, a także zbada, czy nie zachodzą, wobec tego podmiotu podstawy wykluczenia, które zostały przewidziane względem Wykonawcy</w:t>
      </w:r>
      <w:r w:rsidRPr="000F4453">
        <w:rPr>
          <w:rFonts w:asciiTheme="majorHAnsi" w:hAnsiTheme="majorHAnsi"/>
          <w:sz w:val="22"/>
          <w:szCs w:val="22"/>
        </w:rPr>
        <w:t>.</w:t>
      </w:r>
    </w:p>
    <w:p w14:paraId="4AB4CE2D" w14:textId="77777777" w:rsidR="0057309D" w:rsidRPr="000F4453" w:rsidRDefault="00991E07" w:rsidP="00321CC4">
      <w:pPr>
        <w:pStyle w:val="Akapitzlist"/>
        <w:numPr>
          <w:ilvl w:val="1"/>
          <w:numId w:val="11"/>
        </w:numPr>
        <w:autoSpaceDE w:val="0"/>
        <w:autoSpaceDN w:val="0"/>
        <w:adjustRightInd w:val="0"/>
        <w:spacing w:before="0" w:after="0" w:line="240" w:lineRule="auto"/>
        <w:ind w:left="709"/>
        <w:rPr>
          <w:rFonts w:asciiTheme="majorHAnsi" w:hAnsiTheme="majorHAnsi"/>
          <w:sz w:val="22"/>
          <w:szCs w:val="22"/>
        </w:rPr>
      </w:pPr>
      <w:r w:rsidRPr="000F4453">
        <w:rPr>
          <w:rFonts w:asciiTheme="majorHAnsi" w:hAnsiTheme="majorHAnsi"/>
          <w:sz w:val="22"/>
          <w:szCs w:val="22"/>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F4453">
        <w:rPr>
          <w:rFonts w:asciiTheme="majorHAnsi" w:hAnsiTheme="majorHAnsi"/>
          <w:b/>
          <w:sz w:val="22"/>
          <w:szCs w:val="22"/>
        </w:rPr>
        <w:t xml:space="preserve"> </w:t>
      </w:r>
    </w:p>
    <w:p w14:paraId="15566905" w14:textId="4712153D" w:rsidR="0057309D" w:rsidRPr="000F4453" w:rsidRDefault="00991E07" w:rsidP="00321CC4">
      <w:pPr>
        <w:pStyle w:val="Akapitzlist"/>
        <w:numPr>
          <w:ilvl w:val="1"/>
          <w:numId w:val="11"/>
        </w:numPr>
        <w:autoSpaceDE w:val="0"/>
        <w:autoSpaceDN w:val="0"/>
        <w:adjustRightInd w:val="0"/>
        <w:spacing w:before="0" w:after="0" w:line="240" w:lineRule="auto"/>
        <w:ind w:left="709"/>
        <w:rPr>
          <w:rFonts w:asciiTheme="majorHAnsi" w:hAnsiTheme="majorHAnsi"/>
          <w:sz w:val="22"/>
          <w:szCs w:val="22"/>
        </w:rPr>
      </w:pPr>
      <w:r w:rsidRPr="000F4453">
        <w:rPr>
          <w:rFonts w:asciiTheme="majorHAnsi" w:hAnsiTheme="majorHAnsi"/>
          <w:sz w:val="22"/>
          <w:szCs w:val="22"/>
          <w:shd w:val="clear" w:color="auto" w:fill="FFFFFF"/>
        </w:rPr>
        <w:t xml:space="preserve">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t>
      </w:r>
      <w:r w:rsidR="008B26CF">
        <w:rPr>
          <w:rFonts w:asciiTheme="majorHAnsi" w:hAnsiTheme="majorHAnsi"/>
          <w:sz w:val="22"/>
          <w:szCs w:val="22"/>
          <w:shd w:val="clear" w:color="auto" w:fill="FFFFFF"/>
        </w:rPr>
        <w:br/>
      </w:r>
      <w:r w:rsidRPr="000F4453">
        <w:rPr>
          <w:rFonts w:asciiTheme="majorHAnsi" w:hAnsiTheme="majorHAnsi"/>
          <w:sz w:val="22"/>
          <w:szCs w:val="22"/>
          <w:shd w:val="clear" w:color="auto" w:fill="FFFFFF"/>
        </w:rPr>
        <w:t>w postępowaniu w zakresie, w jakim Wykonawca powołuje się na jego zasoby.</w:t>
      </w:r>
    </w:p>
    <w:p w14:paraId="2F07A209" w14:textId="77777777" w:rsidR="0057309D" w:rsidRPr="000F4453" w:rsidRDefault="00991E07" w:rsidP="00321CC4">
      <w:pPr>
        <w:pStyle w:val="Akapitzlist"/>
        <w:numPr>
          <w:ilvl w:val="1"/>
          <w:numId w:val="11"/>
        </w:numPr>
        <w:autoSpaceDE w:val="0"/>
        <w:autoSpaceDN w:val="0"/>
        <w:adjustRightInd w:val="0"/>
        <w:spacing w:before="0" w:after="0" w:line="240" w:lineRule="auto"/>
        <w:ind w:left="709"/>
        <w:rPr>
          <w:rFonts w:asciiTheme="majorHAnsi" w:hAnsiTheme="majorHAnsi"/>
          <w:sz w:val="22"/>
          <w:szCs w:val="22"/>
        </w:rPr>
      </w:pPr>
      <w:r w:rsidRPr="000F4453">
        <w:rPr>
          <w:rFonts w:asciiTheme="majorHAnsi" w:hAnsiTheme="majorHAnsi"/>
          <w:sz w:val="22"/>
          <w:szCs w:val="22"/>
        </w:rPr>
        <w:t xml:space="preserve">Zamawiający </w:t>
      </w:r>
      <w:r w:rsidRPr="000F4453">
        <w:rPr>
          <w:rFonts w:asciiTheme="majorHAnsi" w:hAnsiTheme="majorHAnsi"/>
          <w:b/>
          <w:bCs/>
          <w:sz w:val="22"/>
          <w:szCs w:val="22"/>
        </w:rPr>
        <w:t>nie żąda</w:t>
      </w:r>
      <w:r w:rsidRPr="000F4453">
        <w:rPr>
          <w:rFonts w:asciiTheme="majorHAnsi" w:hAnsiTheme="majorHAnsi"/>
          <w:sz w:val="22"/>
          <w:szCs w:val="22"/>
        </w:rPr>
        <w:t xml:space="preserve"> wskazania przez Wykonawcę, w ofercie, części zamówienia, których wykonanie zamierza powierzyć podwykonawcom, którzy nie są podmiotami udostępniającymi zasoby, oraz podania nazw ewentualnych podwykonawców.</w:t>
      </w:r>
    </w:p>
    <w:p w14:paraId="52DFF61B" w14:textId="77777777" w:rsidR="0057309D" w:rsidRPr="000F4453" w:rsidRDefault="00991E07" w:rsidP="00321CC4">
      <w:pPr>
        <w:pStyle w:val="Akapitzlist"/>
        <w:numPr>
          <w:ilvl w:val="1"/>
          <w:numId w:val="11"/>
        </w:numPr>
        <w:autoSpaceDE w:val="0"/>
        <w:autoSpaceDN w:val="0"/>
        <w:adjustRightInd w:val="0"/>
        <w:spacing w:before="0" w:after="0" w:line="240" w:lineRule="auto"/>
        <w:ind w:left="709"/>
        <w:rPr>
          <w:rFonts w:asciiTheme="majorHAnsi" w:hAnsiTheme="majorHAnsi"/>
          <w:sz w:val="22"/>
          <w:szCs w:val="22"/>
        </w:rPr>
      </w:pPr>
      <w:r w:rsidRPr="000F4453">
        <w:rPr>
          <w:rFonts w:asciiTheme="majorHAnsi" w:hAnsiTheme="majorHAnsi"/>
          <w:sz w:val="22"/>
          <w:szCs w:val="22"/>
        </w:rPr>
        <w:t xml:space="preserve">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w:t>
      </w:r>
      <w:proofErr w:type="gramStart"/>
      <w:r w:rsidRPr="000F4453">
        <w:rPr>
          <w:rFonts w:asciiTheme="majorHAnsi" w:hAnsiTheme="majorHAnsi"/>
          <w:sz w:val="22"/>
          <w:szCs w:val="22"/>
        </w:rPr>
        <w:t>takie  usługi</w:t>
      </w:r>
      <w:proofErr w:type="gramEnd"/>
      <w:r w:rsidRPr="000F4453">
        <w:rPr>
          <w:rFonts w:asciiTheme="majorHAnsi" w:hAnsiTheme="majorHAnsi"/>
          <w:sz w:val="22"/>
          <w:szCs w:val="22"/>
        </w:rPr>
        <w:t xml:space="preserve">, jeżeli są już znani. </w:t>
      </w:r>
    </w:p>
    <w:p w14:paraId="74F1448B" w14:textId="77777777" w:rsidR="0057309D" w:rsidRPr="000F4453" w:rsidRDefault="00991E07" w:rsidP="00321CC4">
      <w:pPr>
        <w:pStyle w:val="Akapitzlist"/>
        <w:numPr>
          <w:ilvl w:val="1"/>
          <w:numId w:val="11"/>
        </w:numPr>
        <w:autoSpaceDE w:val="0"/>
        <w:autoSpaceDN w:val="0"/>
        <w:adjustRightInd w:val="0"/>
        <w:spacing w:before="0" w:after="0" w:line="240" w:lineRule="auto"/>
        <w:ind w:left="709"/>
        <w:rPr>
          <w:rFonts w:asciiTheme="majorHAnsi" w:hAnsiTheme="majorHAnsi"/>
          <w:sz w:val="22"/>
          <w:szCs w:val="22"/>
        </w:rPr>
      </w:pPr>
      <w:r w:rsidRPr="000F4453">
        <w:rPr>
          <w:rFonts w:asciiTheme="majorHAnsi" w:hAnsiTheme="majorHAnsi"/>
          <w:sz w:val="22"/>
          <w:szCs w:val="22"/>
        </w:rPr>
        <w:t xml:space="preserve">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w:t>
      </w:r>
      <w:proofErr w:type="gramStart"/>
      <w:r w:rsidRPr="000F4453">
        <w:rPr>
          <w:rFonts w:asciiTheme="majorHAnsi" w:hAnsiTheme="majorHAnsi"/>
          <w:sz w:val="22"/>
          <w:szCs w:val="22"/>
        </w:rPr>
        <w:t>realizację  usług</w:t>
      </w:r>
      <w:proofErr w:type="gramEnd"/>
      <w:r w:rsidRPr="000F4453">
        <w:rPr>
          <w:rFonts w:asciiTheme="majorHAnsi" w:hAnsiTheme="majorHAnsi"/>
          <w:sz w:val="22"/>
          <w:szCs w:val="22"/>
        </w:rPr>
        <w:t>.</w:t>
      </w:r>
    </w:p>
    <w:p w14:paraId="66DF876C" w14:textId="77777777" w:rsidR="0057309D" w:rsidRPr="000F4453" w:rsidRDefault="0057309D" w:rsidP="00321CC4">
      <w:pPr>
        <w:pStyle w:val="Akapitzlist"/>
        <w:autoSpaceDE w:val="0"/>
        <w:autoSpaceDN w:val="0"/>
        <w:adjustRightInd w:val="0"/>
        <w:spacing w:before="0" w:after="0" w:line="240" w:lineRule="auto"/>
        <w:ind w:left="709"/>
        <w:rPr>
          <w:rFonts w:asciiTheme="majorHAnsi" w:hAnsiTheme="majorHAnsi"/>
          <w:sz w:val="22"/>
          <w:szCs w:val="22"/>
        </w:rPr>
      </w:pPr>
    </w:p>
    <w:p w14:paraId="285B2F0D" w14:textId="77777777" w:rsidR="0057309D" w:rsidRPr="000F4453" w:rsidRDefault="0057309D" w:rsidP="00321CC4">
      <w:pPr>
        <w:pStyle w:val="Akapitzlist"/>
        <w:autoSpaceDE w:val="0"/>
        <w:autoSpaceDN w:val="0"/>
        <w:adjustRightInd w:val="0"/>
        <w:spacing w:before="0" w:after="0" w:line="240" w:lineRule="auto"/>
        <w:ind w:left="709"/>
        <w:rPr>
          <w:rFonts w:asciiTheme="majorHAnsi" w:hAnsiTheme="majorHAnsi"/>
          <w:sz w:val="22"/>
          <w:szCs w:val="22"/>
        </w:rPr>
      </w:pPr>
    </w:p>
    <w:p w14:paraId="4D28C004" w14:textId="77777777" w:rsidR="00C7663C" w:rsidRPr="000F4453" w:rsidRDefault="00C7663C" w:rsidP="00321CC4">
      <w:pPr>
        <w:pStyle w:val="Akapitzlist"/>
        <w:autoSpaceDE w:val="0"/>
        <w:autoSpaceDN w:val="0"/>
        <w:adjustRightInd w:val="0"/>
        <w:spacing w:before="0" w:after="0" w:line="240" w:lineRule="auto"/>
        <w:ind w:left="709"/>
        <w:rPr>
          <w:rFonts w:asciiTheme="majorHAnsi" w:hAnsiTheme="majorHAnsi"/>
          <w:sz w:val="22"/>
          <w:szCs w:val="22"/>
        </w:rPr>
      </w:pPr>
    </w:p>
    <w:p w14:paraId="2F5B3F6F" w14:textId="77777777" w:rsidR="00C7663C" w:rsidRPr="000F4453" w:rsidRDefault="00C7663C" w:rsidP="00321CC4">
      <w:pPr>
        <w:pStyle w:val="Akapitzlist"/>
        <w:autoSpaceDE w:val="0"/>
        <w:autoSpaceDN w:val="0"/>
        <w:adjustRightInd w:val="0"/>
        <w:spacing w:before="0" w:after="0" w:line="240" w:lineRule="auto"/>
        <w:ind w:left="709"/>
        <w:rPr>
          <w:rFonts w:asciiTheme="majorHAnsi" w:hAnsiTheme="majorHAnsi"/>
          <w:sz w:val="22"/>
          <w:szCs w:val="22"/>
        </w:rPr>
      </w:pPr>
    </w:p>
    <w:tbl>
      <w:tblPr>
        <w:tblW w:w="0" w:type="auto"/>
        <w:jc w:val="center"/>
        <w:tblBorders>
          <w:bottom w:val="single" w:sz="4" w:space="0" w:color="auto"/>
        </w:tblBorders>
        <w:tblLook w:val="00A0" w:firstRow="1" w:lastRow="0" w:firstColumn="1" w:lastColumn="0" w:noHBand="0" w:noVBand="0"/>
      </w:tblPr>
      <w:tblGrid>
        <w:gridCol w:w="9060"/>
      </w:tblGrid>
      <w:tr w:rsidR="000F4453" w:rsidRPr="000F4453" w14:paraId="4414A5B5" w14:textId="77777777" w:rsidTr="00525BF8">
        <w:trPr>
          <w:jc w:val="center"/>
        </w:trPr>
        <w:tc>
          <w:tcPr>
            <w:tcW w:w="9060" w:type="dxa"/>
            <w:tcBorders>
              <w:bottom w:val="single" w:sz="4" w:space="0" w:color="auto"/>
            </w:tcBorders>
            <w:shd w:val="clear" w:color="auto" w:fill="D9D9D9" w:themeFill="background1" w:themeFillShade="D9"/>
          </w:tcPr>
          <w:p w14:paraId="5A9D40F7" w14:textId="77777777" w:rsidR="0057309D" w:rsidRPr="000F4453" w:rsidRDefault="0057309D" w:rsidP="00321CC4">
            <w:pPr>
              <w:suppressAutoHyphens/>
              <w:contextualSpacing/>
              <w:jc w:val="center"/>
              <w:textAlignment w:val="baseline"/>
              <w:rPr>
                <w:rFonts w:asciiTheme="majorHAnsi" w:hAnsiTheme="majorHAnsi"/>
                <w:sz w:val="22"/>
                <w:szCs w:val="22"/>
              </w:rPr>
            </w:pPr>
          </w:p>
          <w:p w14:paraId="5DD2340C" w14:textId="77777777" w:rsidR="0057309D" w:rsidRPr="000F4453" w:rsidRDefault="00991E07" w:rsidP="00321CC4">
            <w:pPr>
              <w:suppressAutoHyphens/>
              <w:contextualSpacing/>
              <w:jc w:val="center"/>
              <w:textAlignment w:val="baseline"/>
              <w:rPr>
                <w:rFonts w:asciiTheme="majorHAnsi" w:hAnsiTheme="majorHAnsi"/>
                <w:b/>
                <w:bCs/>
                <w:sz w:val="22"/>
                <w:szCs w:val="22"/>
              </w:rPr>
            </w:pPr>
            <w:r w:rsidRPr="000F4453">
              <w:rPr>
                <w:rFonts w:asciiTheme="majorHAnsi" w:hAnsiTheme="majorHAnsi"/>
                <w:b/>
                <w:bCs/>
                <w:sz w:val="22"/>
                <w:szCs w:val="22"/>
              </w:rPr>
              <w:t>Rozdział 10</w:t>
            </w:r>
          </w:p>
          <w:p w14:paraId="642394E9" w14:textId="77777777" w:rsidR="0057309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INFORMACJA DLA WYKONAWCÓW WSPÓLNIE UBIEGAJĄCYCH SIĘ O UDZIELENIE ZAMÓWIENIA</w:t>
            </w:r>
          </w:p>
        </w:tc>
      </w:tr>
    </w:tbl>
    <w:p w14:paraId="6725DC48" w14:textId="77777777" w:rsidR="0057309D" w:rsidRPr="000F4453" w:rsidRDefault="0057309D" w:rsidP="00321CC4">
      <w:pPr>
        <w:widowControl w:val="0"/>
        <w:outlineLvl w:val="3"/>
        <w:rPr>
          <w:rFonts w:asciiTheme="majorHAnsi" w:hAnsiTheme="majorHAnsi"/>
          <w:bCs/>
          <w:sz w:val="22"/>
          <w:szCs w:val="22"/>
        </w:rPr>
      </w:pPr>
    </w:p>
    <w:p w14:paraId="32809398" w14:textId="08FB62F5" w:rsidR="00601DF1" w:rsidRPr="000F4453" w:rsidRDefault="00991E07" w:rsidP="00321CC4">
      <w:pPr>
        <w:pStyle w:val="Akapitzlist"/>
        <w:widowControl w:val="0"/>
        <w:numPr>
          <w:ilvl w:val="1"/>
          <w:numId w:val="12"/>
        </w:numPr>
        <w:spacing w:before="0" w:after="0" w:line="240" w:lineRule="auto"/>
        <w:ind w:left="709" w:hanging="709"/>
        <w:outlineLvl w:val="3"/>
        <w:rPr>
          <w:rFonts w:asciiTheme="majorHAnsi" w:hAnsiTheme="majorHAnsi"/>
          <w:bCs/>
          <w:sz w:val="22"/>
          <w:szCs w:val="22"/>
        </w:rPr>
      </w:pPr>
      <w:r w:rsidRPr="000F4453">
        <w:rPr>
          <w:rFonts w:asciiTheme="majorHAnsi" w:hAnsiTheme="majorHAnsi"/>
          <w:bCs/>
          <w:sz w:val="22"/>
          <w:szCs w:val="22"/>
        </w:rPr>
        <w:t>Wykonawcy</w:t>
      </w:r>
      <w:r w:rsidR="00D9784D" w:rsidRPr="000F4453">
        <w:rPr>
          <w:rFonts w:asciiTheme="majorHAnsi" w:hAnsiTheme="majorHAnsi"/>
          <w:bCs/>
          <w:sz w:val="22"/>
          <w:szCs w:val="22"/>
        </w:rPr>
        <w:t xml:space="preserve"> </w:t>
      </w:r>
      <w:r w:rsidRPr="000F4453">
        <w:rPr>
          <w:rFonts w:asciiTheme="majorHAnsi" w:hAnsiTheme="majorHAnsi"/>
          <w:sz w:val="22"/>
          <w:szCs w:val="22"/>
        </w:rPr>
        <w:t xml:space="preserve">mogą wspólnie ubiegać się o udzielenie zamówienia. W takim przypadku, Wykonawcy ustanawiają pełnomocnika do reprezentowania ich w postępowaniu </w:t>
      </w:r>
      <w:r w:rsidR="008B26CF">
        <w:rPr>
          <w:rFonts w:asciiTheme="majorHAnsi" w:hAnsiTheme="majorHAnsi"/>
          <w:sz w:val="22"/>
          <w:szCs w:val="22"/>
        </w:rPr>
        <w:br/>
      </w:r>
      <w:r w:rsidRPr="000F4453">
        <w:rPr>
          <w:rFonts w:asciiTheme="majorHAnsi" w:hAnsiTheme="majorHAnsi"/>
          <w:sz w:val="22"/>
          <w:szCs w:val="22"/>
        </w:rPr>
        <w:t xml:space="preserve">o udzielenie zamówienia albo do reprezentowania w postępowaniu i zawarcia umowy </w:t>
      </w:r>
      <w:r w:rsidR="008B26CF">
        <w:rPr>
          <w:rFonts w:asciiTheme="majorHAnsi" w:hAnsiTheme="majorHAnsi"/>
          <w:sz w:val="22"/>
          <w:szCs w:val="22"/>
        </w:rPr>
        <w:br/>
      </w:r>
      <w:r w:rsidRPr="000F4453">
        <w:rPr>
          <w:rFonts w:asciiTheme="majorHAnsi" w:hAnsiTheme="majorHAnsi"/>
          <w:sz w:val="22"/>
          <w:szCs w:val="22"/>
        </w:rPr>
        <w:t>w sprawie zamówienia publicznego.</w:t>
      </w:r>
    </w:p>
    <w:p w14:paraId="09AAF51B" w14:textId="77777777" w:rsidR="0009695E" w:rsidRPr="000F4453" w:rsidRDefault="00991E07" w:rsidP="00321CC4">
      <w:pPr>
        <w:pStyle w:val="Akapitzlist"/>
        <w:widowControl w:val="0"/>
        <w:numPr>
          <w:ilvl w:val="1"/>
          <w:numId w:val="12"/>
        </w:numPr>
        <w:spacing w:before="0" w:after="0" w:line="240" w:lineRule="auto"/>
        <w:ind w:left="0" w:firstLine="0"/>
        <w:outlineLvl w:val="3"/>
        <w:rPr>
          <w:rFonts w:asciiTheme="majorHAnsi" w:hAnsiTheme="majorHAnsi"/>
          <w:bCs/>
          <w:sz w:val="22"/>
          <w:szCs w:val="22"/>
        </w:rPr>
      </w:pPr>
      <w:r w:rsidRPr="000F4453">
        <w:rPr>
          <w:rFonts w:asciiTheme="majorHAnsi" w:hAnsiTheme="majorHAnsi"/>
          <w:bCs/>
          <w:sz w:val="22"/>
          <w:szCs w:val="22"/>
        </w:rPr>
        <w:t>W przypadku Wykonawców wspólnie ubiegających się o udzielenie zamówienia:</w:t>
      </w:r>
    </w:p>
    <w:p w14:paraId="7E89B9D6" w14:textId="2F100EE5" w:rsidR="0009695E" w:rsidRPr="000F4453" w:rsidRDefault="00991E07" w:rsidP="00321CC4">
      <w:pPr>
        <w:pStyle w:val="Akapitzlist"/>
        <w:widowControl w:val="0"/>
        <w:numPr>
          <w:ilvl w:val="0"/>
          <w:numId w:val="8"/>
        </w:numPr>
        <w:spacing w:before="0" w:after="0" w:line="240" w:lineRule="auto"/>
        <w:ind w:left="1134" w:hanging="425"/>
        <w:outlineLvl w:val="3"/>
        <w:rPr>
          <w:rFonts w:asciiTheme="majorHAnsi" w:hAnsiTheme="majorHAnsi"/>
          <w:bCs/>
          <w:sz w:val="22"/>
          <w:szCs w:val="22"/>
        </w:rPr>
      </w:pPr>
      <w:proofErr w:type="gramStart"/>
      <w:r w:rsidRPr="000F4453">
        <w:rPr>
          <w:rFonts w:asciiTheme="majorHAnsi" w:hAnsiTheme="majorHAnsi"/>
          <w:bCs/>
          <w:sz w:val="22"/>
          <w:szCs w:val="22"/>
        </w:rPr>
        <w:t>oświadczeni</w:t>
      </w:r>
      <w:r w:rsidR="00147CFB" w:rsidRPr="000F4453">
        <w:rPr>
          <w:rFonts w:asciiTheme="majorHAnsi" w:hAnsiTheme="majorHAnsi"/>
          <w:bCs/>
          <w:sz w:val="22"/>
          <w:szCs w:val="22"/>
        </w:rPr>
        <w:t>e</w:t>
      </w:r>
      <w:proofErr w:type="gramEnd"/>
      <w:r w:rsidRPr="000F4453">
        <w:rPr>
          <w:rFonts w:asciiTheme="majorHAnsi" w:hAnsiTheme="majorHAnsi"/>
          <w:bCs/>
          <w:sz w:val="22"/>
          <w:szCs w:val="22"/>
        </w:rPr>
        <w:t xml:space="preserve"> o który</w:t>
      </w:r>
      <w:r w:rsidR="00373A31" w:rsidRPr="000F4453">
        <w:rPr>
          <w:rFonts w:asciiTheme="majorHAnsi" w:hAnsiTheme="majorHAnsi"/>
          <w:bCs/>
          <w:sz w:val="22"/>
          <w:szCs w:val="22"/>
        </w:rPr>
        <w:t>m</w:t>
      </w:r>
      <w:r w:rsidRPr="000F4453">
        <w:rPr>
          <w:rFonts w:asciiTheme="majorHAnsi" w:hAnsiTheme="majorHAnsi"/>
          <w:bCs/>
          <w:sz w:val="22"/>
          <w:szCs w:val="22"/>
        </w:rPr>
        <w:t xml:space="preserve"> mowa w pkt. 8.1 </w:t>
      </w:r>
      <w:r w:rsidR="00A435B8" w:rsidRPr="000F4453">
        <w:rPr>
          <w:rFonts w:asciiTheme="majorHAnsi" w:hAnsiTheme="majorHAnsi"/>
          <w:bCs/>
          <w:sz w:val="22"/>
          <w:szCs w:val="22"/>
        </w:rPr>
        <w:t>SWZ</w:t>
      </w:r>
      <w:r w:rsidRPr="000F4453">
        <w:rPr>
          <w:rFonts w:asciiTheme="majorHAnsi" w:hAnsiTheme="majorHAnsi"/>
          <w:bCs/>
          <w:sz w:val="22"/>
          <w:szCs w:val="22"/>
        </w:rPr>
        <w:t xml:space="preserve"> </w:t>
      </w:r>
      <w:r w:rsidRPr="000F4453">
        <w:rPr>
          <w:rFonts w:asciiTheme="majorHAnsi" w:hAnsiTheme="majorHAnsi"/>
          <w:b/>
          <w:bCs/>
          <w:sz w:val="22"/>
          <w:szCs w:val="22"/>
          <w:u w:val="single"/>
        </w:rPr>
        <w:t xml:space="preserve">składa </w:t>
      </w:r>
      <w:r w:rsidRPr="000F4453">
        <w:rPr>
          <w:rFonts w:asciiTheme="majorHAnsi" w:hAnsiTheme="majorHAnsi"/>
          <w:b/>
          <w:sz w:val="22"/>
          <w:szCs w:val="22"/>
          <w:u w:val="single"/>
        </w:rPr>
        <w:t>z ofertą</w:t>
      </w:r>
      <w:r w:rsidRPr="000F4453">
        <w:rPr>
          <w:rFonts w:asciiTheme="majorHAnsi" w:hAnsiTheme="majorHAnsi"/>
          <w:b/>
          <w:bCs/>
          <w:sz w:val="22"/>
          <w:szCs w:val="22"/>
        </w:rPr>
        <w:t xml:space="preserve"> każdy </w:t>
      </w:r>
      <w:r w:rsidRPr="000F4453">
        <w:rPr>
          <w:rFonts w:asciiTheme="majorHAnsi" w:hAnsiTheme="majorHAnsi"/>
          <w:b/>
          <w:bCs/>
          <w:sz w:val="22"/>
          <w:szCs w:val="22"/>
        </w:rPr>
        <w:br/>
        <w:t>z Wykonawców wspólnie ubiegających się o zamówienie</w:t>
      </w:r>
      <w:r w:rsidRPr="000F4453">
        <w:rPr>
          <w:rFonts w:asciiTheme="majorHAnsi" w:hAnsiTheme="majorHAnsi"/>
          <w:bCs/>
          <w:sz w:val="22"/>
          <w:szCs w:val="22"/>
        </w:rPr>
        <w:t xml:space="preserve">. </w:t>
      </w:r>
      <w:r w:rsidRPr="000F4453">
        <w:rPr>
          <w:rFonts w:asciiTheme="majorHAnsi" w:hAnsiTheme="majorHAnsi"/>
          <w:sz w:val="22"/>
          <w:szCs w:val="22"/>
          <w:shd w:val="clear" w:color="auto" w:fill="FFFFFF"/>
        </w:rPr>
        <w:t>Oświadczeni</w:t>
      </w:r>
      <w:r w:rsidR="00147CFB" w:rsidRPr="000F4453">
        <w:rPr>
          <w:rFonts w:asciiTheme="majorHAnsi" w:hAnsiTheme="majorHAnsi"/>
          <w:sz w:val="22"/>
          <w:szCs w:val="22"/>
          <w:shd w:val="clear" w:color="auto" w:fill="FFFFFF"/>
        </w:rPr>
        <w:t>a</w:t>
      </w:r>
      <w:r w:rsidRPr="000F4453">
        <w:rPr>
          <w:rFonts w:asciiTheme="majorHAnsi" w:hAnsiTheme="majorHAnsi"/>
          <w:sz w:val="22"/>
          <w:szCs w:val="22"/>
          <w:shd w:val="clear" w:color="auto" w:fill="FFFFFF"/>
        </w:rPr>
        <w:t xml:space="preserve"> </w:t>
      </w:r>
      <w:r w:rsidR="008B26CF">
        <w:rPr>
          <w:rFonts w:asciiTheme="majorHAnsi" w:hAnsiTheme="majorHAnsi"/>
          <w:sz w:val="22"/>
          <w:szCs w:val="22"/>
          <w:shd w:val="clear" w:color="auto" w:fill="FFFFFF"/>
        </w:rPr>
        <w:br/>
      </w:r>
      <w:r w:rsidRPr="000F4453">
        <w:rPr>
          <w:rFonts w:asciiTheme="majorHAnsi" w:hAnsiTheme="majorHAnsi"/>
          <w:sz w:val="22"/>
          <w:szCs w:val="22"/>
          <w:shd w:val="clear" w:color="auto" w:fill="FFFFFF"/>
        </w:rPr>
        <w:t xml:space="preserve">te potwierdzają brak podstaw wykluczenia </w:t>
      </w:r>
      <w:r w:rsidR="00147CFB" w:rsidRPr="000F4453">
        <w:rPr>
          <w:rFonts w:asciiTheme="majorHAnsi" w:hAnsiTheme="majorHAnsi"/>
          <w:sz w:val="22"/>
          <w:szCs w:val="22"/>
          <w:shd w:val="clear" w:color="auto" w:fill="FFFFFF"/>
        </w:rPr>
        <w:t>Wykonawców</w:t>
      </w:r>
      <w:ins w:id="15" w:author="Robert Słowikowski" w:date="2021-03-25T13:25:00Z">
        <w:r w:rsidR="00E11703" w:rsidRPr="000F4453">
          <w:rPr>
            <w:rFonts w:asciiTheme="majorHAnsi" w:hAnsiTheme="majorHAnsi"/>
            <w:sz w:val="22"/>
            <w:szCs w:val="22"/>
            <w:shd w:val="clear" w:color="auto" w:fill="FFFFFF"/>
          </w:rPr>
          <w:t>.</w:t>
        </w:r>
      </w:ins>
    </w:p>
    <w:p w14:paraId="04AB4D51" w14:textId="16184262" w:rsidR="008A5A82" w:rsidRPr="000F4453" w:rsidRDefault="00991E07" w:rsidP="00321CC4">
      <w:pPr>
        <w:pStyle w:val="Akapitzlist"/>
        <w:widowControl w:val="0"/>
        <w:numPr>
          <w:ilvl w:val="0"/>
          <w:numId w:val="8"/>
        </w:numPr>
        <w:spacing w:before="0" w:after="0" w:line="240" w:lineRule="auto"/>
        <w:ind w:left="1134" w:hanging="425"/>
        <w:outlineLvl w:val="3"/>
        <w:rPr>
          <w:rFonts w:asciiTheme="majorHAnsi" w:hAnsiTheme="majorHAnsi"/>
          <w:bCs/>
          <w:sz w:val="22"/>
          <w:szCs w:val="22"/>
        </w:rPr>
      </w:pPr>
      <w:r w:rsidRPr="000F4453">
        <w:rPr>
          <w:rFonts w:asciiTheme="majorHAnsi" w:hAnsiTheme="majorHAnsi"/>
          <w:sz w:val="22"/>
          <w:szCs w:val="22"/>
        </w:rPr>
        <w:t xml:space="preserve">w przypadku, o którym mowa w rozdziale 6.3 SWZ Wykonawcy wspólnie ubiegający się o udzielenie zamówienia </w:t>
      </w:r>
      <w:r w:rsidRPr="000F4453">
        <w:rPr>
          <w:rFonts w:asciiTheme="majorHAnsi" w:hAnsiTheme="majorHAnsi"/>
          <w:b/>
          <w:bCs/>
          <w:sz w:val="22"/>
          <w:szCs w:val="22"/>
        </w:rPr>
        <w:t>dołączają do oferty</w:t>
      </w:r>
      <w:r w:rsidRPr="000F4453">
        <w:rPr>
          <w:rFonts w:asciiTheme="majorHAnsi" w:hAnsiTheme="majorHAnsi"/>
          <w:sz w:val="22"/>
          <w:szCs w:val="22"/>
        </w:rPr>
        <w:t xml:space="preserve"> oświadczenie, z którego wynika, które roboty budowlane, dostawy lub usługi wykonają poszczególni Wykonawcy. Oświadczenie należy złożyć wg wymogów </w:t>
      </w:r>
      <w:r w:rsidRPr="000F4453">
        <w:rPr>
          <w:rFonts w:asciiTheme="majorHAnsi" w:hAnsiTheme="majorHAnsi"/>
          <w:bCs/>
          <w:sz w:val="22"/>
          <w:szCs w:val="22"/>
        </w:rPr>
        <w:t xml:space="preserve">załącznika nr </w:t>
      </w:r>
      <w:r w:rsidR="001E5961" w:rsidRPr="000F4453">
        <w:rPr>
          <w:rFonts w:asciiTheme="majorHAnsi" w:hAnsiTheme="majorHAnsi"/>
          <w:bCs/>
          <w:sz w:val="22"/>
          <w:szCs w:val="22"/>
        </w:rPr>
        <w:t>5</w:t>
      </w:r>
      <w:r w:rsidRPr="000F4453">
        <w:rPr>
          <w:rFonts w:asciiTheme="majorHAnsi" w:hAnsiTheme="majorHAnsi"/>
          <w:bCs/>
          <w:sz w:val="22"/>
          <w:szCs w:val="22"/>
        </w:rPr>
        <w:t xml:space="preserve"> do SWZ. Oświadczenie </w:t>
      </w:r>
      <w:r w:rsidR="008B26CF">
        <w:rPr>
          <w:rFonts w:asciiTheme="majorHAnsi" w:hAnsiTheme="majorHAnsi"/>
          <w:bCs/>
          <w:sz w:val="22"/>
          <w:szCs w:val="22"/>
        </w:rPr>
        <w:br/>
      </w:r>
      <w:r w:rsidRPr="000F4453">
        <w:rPr>
          <w:rFonts w:asciiTheme="majorHAnsi" w:hAnsiTheme="majorHAnsi"/>
          <w:bCs/>
          <w:sz w:val="22"/>
          <w:szCs w:val="22"/>
        </w:rPr>
        <w:t>to jest podmiotowym środkiem dowodowym.</w:t>
      </w:r>
    </w:p>
    <w:p w14:paraId="3AC1D898" w14:textId="77777777" w:rsidR="008A5A82" w:rsidRPr="000F4453" w:rsidRDefault="00991E07" w:rsidP="00321CC4">
      <w:pPr>
        <w:pStyle w:val="Akapitzlist"/>
        <w:widowControl w:val="0"/>
        <w:numPr>
          <w:ilvl w:val="0"/>
          <w:numId w:val="8"/>
        </w:numPr>
        <w:spacing w:before="0" w:after="0" w:line="240" w:lineRule="auto"/>
        <w:ind w:left="1134" w:hanging="425"/>
        <w:outlineLvl w:val="3"/>
        <w:rPr>
          <w:rFonts w:asciiTheme="majorHAnsi" w:hAnsiTheme="majorHAnsi"/>
          <w:bCs/>
          <w:sz w:val="22"/>
          <w:szCs w:val="22"/>
        </w:rPr>
      </w:pPr>
      <w:r w:rsidRPr="000F4453">
        <w:rPr>
          <w:rFonts w:asciiTheme="majorHAnsi" w:hAnsiTheme="majorHAnsi"/>
          <w:bCs/>
          <w:sz w:val="22"/>
          <w:szCs w:val="22"/>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399F1397" w14:textId="77777777" w:rsidR="0009695E" w:rsidRPr="000F4453" w:rsidRDefault="00991E07" w:rsidP="00321CC4">
      <w:pPr>
        <w:pStyle w:val="Akapitzlist"/>
        <w:widowControl w:val="0"/>
        <w:numPr>
          <w:ilvl w:val="1"/>
          <w:numId w:val="12"/>
        </w:numPr>
        <w:spacing w:before="0" w:after="0" w:line="240" w:lineRule="auto"/>
        <w:ind w:left="709" w:hanging="709"/>
        <w:outlineLvl w:val="3"/>
        <w:rPr>
          <w:rFonts w:asciiTheme="majorHAnsi" w:hAnsiTheme="majorHAnsi"/>
          <w:bCs/>
          <w:sz w:val="22"/>
          <w:szCs w:val="22"/>
        </w:rPr>
      </w:pPr>
      <w:r w:rsidRPr="000F4453">
        <w:rPr>
          <w:rFonts w:asciiTheme="majorHAnsi" w:hAnsiTheme="majorHAnsi"/>
          <w:sz w:val="22"/>
          <w:szCs w:val="22"/>
          <w:shd w:val="clear" w:color="auto" w:fill="FFFFFF"/>
        </w:rPr>
        <w:t xml:space="preserve">Jeżeli została wybrana oferta </w:t>
      </w:r>
      <w:r w:rsidR="00166114" w:rsidRPr="000F4453">
        <w:rPr>
          <w:rFonts w:asciiTheme="majorHAnsi" w:hAnsiTheme="majorHAnsi"/>
          <w:sz w:val="22"/>
          <w:szCs w:val="22"/>
          <w:shd w:val="clear" w:color="auto" w:fill="FFFFFF"/>
        </w:rPr>
        <w:t>W</w:t>
      </w:r>
      <w:r w:rsidRPr="000F4453">
        <w:rPr>
          <w:rFonts w:asciiTheme="majorHAnsi" w:hAnsiTheme="majorHAnsi"/>
          <w:sz w:val="22"/>
          <w:szCs w:val="22"/>
          <w:shd w:val="clear" w:color="auto" w:fill="FFFFFF"/>
        </w:rPr>
        <w:t xml:space="preserve">ykonawców wspólnie ubiegających się o udzielenie zamówienia, </w:t>
      </w:r>
      <w:r w:rsidR="006528C1" w:rsidRPr="000F4453">
        <w:rPr>
          <w:rFonts w:asciiTheme="majorHAnsi" w:hAnsiTheme="majorHAnsi"/>
          <w:sz w:val="22"/>
          <w:szCs w:val="22"/>
          <w:shd w:val="clear" w:color="auto" w:fill="FFFFFF"/>
        </w:rPr>
        <w:t>Zamawiający</w:t>
      </w:r>
      <w:r w:rsidRPr="000F4453">
        <w:rPr>
          <w:rFonts w:asciiTheme="majorHAnsi" w:hAnsiTheme="majorHAnsi"/>
          <w:sz w:val="22"/>
          <w:szCs w:val="22"/>
          <w:shd w:val="clear" w:color="auto" w:fill="FFFFFF"/>
        </w:rPr>
        <w:t xml:space="preserve"> może żądać przed zawarciem umowy w sprawie zamówienia publicznego kopii umowy regulującej współpracę tych </w:t>
      </w:r>
      <w:r w:rsidR="00166114" w:rsidRPr="000F4453">
        <w:rPr>
          <w:rFonts w:asciiTheme="majorHAnsi" w:hAnsiTheme="majorHAnsi"/>
          <w:sz w:val="22"/>
          <w:szCs w:val="22"/>
          <w:shd w:val="clear" w:color="auto" w:fill="FFFFFF"/>
        </w:rPr>
        <w:t>W</w:t>
      </w:r>
      <w:r w:rsidRPr="000F4453">
        <w:rPr>
          <w:rFonts w:asciiTheme="majorHAnsi" w:hAnsiTheme="majorHAnsi"/>
          <w:sz w:val="22"/>
          <w:szCs w:val="22"/>
          <w:shd w:val="clear" w:color="auto" w:fill="FFFFFF"/>
        </w:rPr>
        <w:t>ykonawców.</w:t>
      </w:r>
    </w:p>
    <w:p w14:paraId="26BF4F90" w14:textId="77777777" w:rsidR="00166114" w:rsidRPr="000F4453" w:rsidRDefault="00166114" w:rsidP="00321CC4">
      <w:pPr>
        <w:pStyle w:val="Akapitzlist"/>
        <w:widowControl w:val="0"/>
        <w:spacing w:before="0" w:after="0" w:line="240" w:lineRule="auto"/>
        <w:ind w:left="1418"/>
        <w:outlineLvl w:val="3"/>
        <w:rPr>
          <w:rFonts w:asciiTheme="majorHAnsi" w:hAnsiTheme="majorHAnsi"/>
          <w:bCs/>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0F4453" w:rsidRPr="000F4453" w14:paraId="5BCF6301" w14:textId="77777777" w:rsidTr="00534BDE">
        <w:trPr>
          <w:trHeight w:val="2106"/>
          <w:jc w:val="center"/>
        </w:trPr>
        <w:tc>
          <w:tcPr>
            <w:tcW w:w="9072" w:type="dxa"/>
            <w:tcBorders>
              <w:bottom w:val="single" w:sz="4" w:space="0" w:color="auto"/>
            </w:tcBorders>
            <w:shd w:val="clear" w:color="auto" w:fill="D9D9D9" w:themeFill="background1" w:themeFillShade="D9"/>
          </w:tcPr>
          <w:p w14:paraId="145C1AA3"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11</w:t>
            </w:r>
          </w:p>
          <w:p w14:paraId="2C769218" w14:textId="77777777" w:rsidR="00983244"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 xml:space="preserve">INFORMACJE O ŚRODKACH KOMUNIKACJI ELEKTRONICZNEJ, PRZY UŻYCIU KTÓRYCH </w:t>
            </w:r>
            <w:r w:rsidR="006528C1" w:rsidRPr="000F4453">
              <w:rPr>
                <w:rFonts w:asciiTheme="majorHAnsi" w:hAnsiTheme="majorHAnsi"/>
                <w:b/>
                <w:sz w:val="22"/>
                <w:szCs w:val="22"/>
              </w:rPr>
              <w:t>ZAMAWIAJĄCY</w:t>
            </w:r>
            <w:r w:rsidRPr="000F4453">
              <w:rPr>
                <w:rFonts w:asciiTheme="majorHAnsi" w:hAnsiTheme="majorHAnsi"/>
                <w:b/>
                <w:sz w:val="22"/>
                <w:szCs w:val="22"/>
              </w:rPr>
              <w:t xml:space="preserve"> BĘDZIE KOMUNIKOWAŁ SIĘ Z </w:t>
            </w:r>
            <w:r w:rsidR="006528C1" w:rsidRPr="000F4453">
              <w:rPr>
                <w:rFonts w:asciiTheme="majorHAnsi" w:hAnsiTheme="majorHAnsi"/>
                <w:b/>
                <w:sz w:val="22"/>
                <w:szCs w:val="22"/>
              </w:rPr>
              <w:t>WYKONAWCA</w:t>
            </w:r>
            <w:r w:rsidRPr="000F4453">
              <w:rPr>
                <w:rFonts w:asciiTheme="majorHAnsi" w:hAnsiTheme="majorHAnsi"/>
                <w:b/>
                <w:sz w:val="22"/>
                <w:szCs w:val="22"/>
              </w:rPr>
              <w:t xml:space="preserve">MI, ORAZ INFORMACJE O WYMAGANIACH TECHNICZNYCH </w:t>
            </w:r>
            <w:r w:rsidRPr="000F4453">
              <w:rPr>
                <w:rFonts w:asciiTheme="majorHAnsi" w:hAnsiTheme="majorHAnsi"/>
                <w:b/>
                <w:sz w:val="22"/>
                <w:szCs w:val="22"/>
              </w:rPr>
              <w:br/>
              <w:t>I ORGANIZACYJNYCH SPORZĄDZANIA, WYSYŁANIA I ODBIERANIA KORESPONDENCJI ELEKTRONICZNEJ</w:t>
            </w:r>
          </w:p>
        </w:tc>
      </w:tr>
    </w:tbl>
    <w:p w14:paraId="3E1617B9" w14:textId="77777777" w:rsidR="005B7A64" w:rsidRPr="000F4453" w:rsidRDefault="00991E07" w:rsidP="00321CC4">
      <w:pPr>
        <w:pStyle w:val="Kolorowalistaakcent11"/>
        <w:widowControl w:val="0"/>
        <w:suppressAutoHyphens/>
        <w:spacing w:before="0" w:after="0" w:line="240" w:lineRule="auto"/>
        <w:ind w:left="0"/>
        <w:jc w:val="center"/>
        <w:outlineLvl w:val="3"/>
        <w:rPr>
          <w:rFonts w:asciiTheme="majorHAnsi" w:hAnsiTheme="majorHAnsi"/>
          <w:b/>
          <w:sz w:val="22"/>
          <w:szCs w:val="22"/>
        </w:rPr>
      </w:pPr>
      <w:r w:rsidRPr="000F4453">
        <w:rPr>
          <w:rFonts w:asciiTheme="majorHAnsi" w:hAnsiTheme="majorHAnsi"/>
          <w:b/>
          <w:sz w:val="22"/>
          <w:szCs w:val="22"/>
        </w:rPr>
        <w:t>Wymagania ogólne</w:t>
      </w:r>
    </w:p>
    <w:p w14:paraId="7098DF6F" w14:textId="77777777" w:rsidR="00A41592" w:rsidRPr="000F4453" w:rsidRDefault="00991E07" w:rsidP="00321CC4">
      <w:pPr>
        <w:ind w:left="700" w:right="180" w:hanging="707"/>
        <w:jc w:val="both"/>
        <w:rPr>
          <w:rFonts w:asciiTheme="majorHAnsi" w:eastAsia="Cambria" w:hAnsiTheme="majorHAnsi"/>
          <w:sz w:val="22"/>
          <w:szCs w:val="22"/>
          <w:u w:val="single"/>
        </w:rPr>
      </w:pPr>
      <w:r w:rsidRPr="000F4453">
        <w:rPr>
          <w:rFonts w:asciiTheme="majorHAnsi" w:eastAsia="Cambria" w:hAnsiTheme="majorHAnsi"/>
          <w:b/>
          <w:bCs/>
          <w:sz w:val="22"/>
          <w:szCs w:val="22"/>
        </w:rPr>
        <w:t>11.1.</w:t>
      </w:r>
      <w:r w:rsidRPr="000F4453">
        <w:rPr>
          <w:rFonts w:asciiTheme="majorHAnsi" w:eastAsia="Cambria" w:hAnsiTheme="majorHAnsi"/>
          <w:sz w:val="22"/>
          <w:szCs w:val="22"/>
        </w:rPr>
        <w:t xml:space="preserve"> W postępowaniu o udzielenie zamówienia publicznego komunikacja między Zamawiającym, a Wykonawcami odbywa się przy użyciu Platformy e-Zamówienia, która jest dostępna pod adresem </w:t>
      </w:r>
      <w:hyperlink r:id="rId23" w:history="1">
        <w:r w:rsidR="00A41592" w:rsidRPr="000F4453">
          <w:rPr>
            <w:rFonts w:asciiTheme="majorHAnsi" w:eastAsia="Cambria" w:hAnsiTheme="majorHAnsi"/>
            <w:sz w:val="22"/>
            <w:szCs w:val="22"/>
            <w:u w:val="single"/>
          </w:rPr>
          <w:t>https://ezamowienia.gov.pl</w:t>
        </w:r>
      </w:hyperlink>
    </w:p>
    <w:p w14:paraId="33C08D40" w14:textId="77777777" w:rsidR="00A41592" w:rsidRPr="000F4453" w:rsidRDefault="00A41592" w:rsidP="00321CC4">
      <w:pPr>
        <w:rPr>
          <w:rFonts w:asciiTheme="majorHAnsi" w:hAnsiTheme="majorHAnsi"/>
          <w:sz w:val="22"/>
          <w:szCs w:val="22"/>
        </w:rPr>
      </w:pPr>
    </w:p>
    <w:p w14:paraId="7CF7A7B0" w14:textId="77777777" w:rsidR="00A41592" w:rsidRPr="000F4453" w:rsidRDefault="00991E07" w:rsidP="00321CC4">
      <w:pPr>
        <w:rPr>
          <w:rFonts w:asciiTheme="majorHAnsi" w:eastAsia="Cambria" w:hAnsiTheme="majorHAnsi"/>
          <w:sz w:val="22"/>
          <w:szCs w:val="22"/>
        </w:rPr>
      </w:pPr>
      <w:r w:rsidRPr="000F4453">
        <w:rPr>
          <w:rFonts w:asciiTheme="majorHAnsi" w:eastAsia="Cambria" w:hAnsiTheme="majorHAnsi"/>
          <w:b/>
          <w:sz w:val="22"/>
          <w:szCs w:val="22"/>
        </w:rPr>
        <w:t>11.2.</w:t>
      </w:r>
      <w:r w:rsidRPr="000F4453">
        <w:rPr>
          <w:rFonts w:asciiTheme="majorHAnsi" w:eastAsia="Cambria" w:hAnsiTheme="majorHAnsi"/>
          <w:sz w:val="22"/>
          <w:szCs w:val="22"/>
        </w:rPr>
        <w:t xml:space="preserve"> Korzystanie z Platformy e-Zamówienia jest bezpłatne.</w:t>
      </w:r>
    </w:p>
    <w:p w14:paraId="43E90A2A" w14:textId="77777777" w:rsidR="00A41592" w:rsidRPr="000F4453" w:rsidRDefault="00A41592" w:rsidP="00321CC4">
      <w:pPr>
        <w:rPr>
          <w:rFonts w:asciiTheme="majorHAnsi" w:hAnsiTheme="majorHAnsi"/>
          <w:sz w:val="22"/>
          <w:szCs w:val="22"/>
        </w:rPr>
      </w:pPr>
    </w:p>
    <w:p w14:paraId="5E37D794" w14:textId="77777777" w:rsidR="00E04F23" w:rsidRPr="000F4453" w:rsidRDefault="00991E07" w:rsidP="00321CC4">
      <w:pPr>
        <w:rPr>
          <w:rStyle w:val="Hipercze"/>
          <w:rFonts w:asciiTheme="majorHAnsi" w:eastAsia="Cambria" w:hAnsiTheme="majorHAnsi"/>
          <w:color w:val="auto"/>
          <w:sz w:val="22"/>
          <w:szCs w:val="22"/>
          <w:u w:val="none"/>
        </w:rPr>
      </w:pPr>
      <w:r w:rsidRPr="000F4453">
        <w:rPr>
          <w:rFonts w:asciiTheme="majorHAnsi" w:eastAsia="Cambria" w:hAnsiTheme="majorHAnsi"/>
          <w:b/>
          <w:sz w:val="22"/>
          <w:szCs w:val="22"/>
        </w:rPr>
        <w:t>11.3.</w:t>
      </w:r>
      <w:r w:rsidRPr="000F4453">
        <w:rPr>
          <w:rFonts w:asciiTheme="majorHAnsi" w:eastAsia="Cambria" w:hAnsiTheme="majorHAnsi"/>
          <w:sz w:val="22"/>
          <w:szCs w:val="22"/>
        </w:rPr>
        <w:t xml:space="preserve"> Zamawiający </w:t>
      </w:r>
      <w:r w:rsidR="00C3208C" w:rsidRPr="000F4453">
        <w:rPr>
          <w:rFonts w:asciiTheme="majorHAnsi" w:eastAsia="Cambria" w:hAnsiTheme="majorHAnsi"/>
          <w:sz w:val="22"/>
          <w:szCs w:val="22"/>
        </w:rPr>
        <w:t xml:space="preserve">w zakresie merytorycznym </w:t>
      </w:r>
      <w:r w:rsidRPr="000F4453">
        <w:rPr>
          <w:rFonts w:asciiTheme="majorHAnsi" w:eastAsia="Cambria" w:hAnsiTheme="majorHAnsi"/>
          <w:sz w:val="22"/>
          <w:szCs w:val="22"/>
        </w:rPr>
        <w:t xml:space="preserve">wyznacza następujące osoby do kontaktu z </w:t>
      </w:r>
      <w:proofErr w:type="gramStart"/>
      <w:r w:rsidRPr="000F4453">
        <w:rPr>
          <w:rFonts w:asciiTheme="majorHAnsi" w:eastAsia="Cambria" w:hAnsiTheme="majorHAnsi"/>
          <w:sz w:val="22"/>
          <w:szCs w:val="22"/>
        </w:rPr>
        <w:t>Wykonawcami</w:t>
      </w:r>
      <w:r w:rsidR="00C3208C" w:rsidRPr="000F4453">
        <w:rPr>
          <w:rFonts w:asciiTheme="majorHAnsi" w:eastAsia="Cambria" w:hAnsiTheme="majorHAnsi"/>
          <w:sz w:val="22"/>
          <w:szCs w:val="22"/>
        </w:rPr>
        <w:t xml:space="preserve"> </w:t>
      </w:r>
      <w:r w:rsidRPr="000F4453">
        <w:rPr>
          <w:rFonts w:asciiTheme="majorHAnsi" w:eastAsia="Cambria" w:hAnsiTheme="majorHAnsi"/>
          <w:sz w:val="22"/>
          <w:szCs w:val="22"/>
        </w:rPr>
        <w:t>:</w:t>
      </w:r>
      <w:proofErr w:type="gramEnd"/>
      <w:r w:rsidRPr="000F4453">
        <w:rPr>
          <w:rFonts w:asciiTheme="majorHAnsi" w:eastAsia="Cambria" w:hAnsiTheme="majorHAnsi"/>
          <w:sz w:val="22"/>
          <w:szCs w:val="22"/>
        </w:rPr>
        <w:t xml:space="preserve"> </w:t>
      </w:r>
      <w:r w:rsidRPr="000F4453">
        <w:rPr>
          <w:rFonts w:asciiTheme="majorHAnsi" w:hAnsiTheme="majorHAnsi"/>
          <w:b/>
          <w:bCs/>
          <w:sz w:val="22"/>
          <w:szCs w:val="22"/>
          <w:lang w:eastAsia="ar-SA"/>
        </w:rPr>
        <w:t xml:space="preserve">Pani Monika Pawlik, Pani Patrycja </w:t>
      </w:r>
      <w:proofErr w:type="spellStart"/>
      <w:r w:rsidRPr="000F4453">
        <w:rPr>
          <w:rFonts w:asciiTheme="majorHAnsi" w:hAnsiTheme="majorHAnsi"/>
          <w:b/>
          <w:bCs/>
          <w:sz w:val="22"/>
          <w:szCs w:val="22"/>
          <w:lang w:eastAsia="ar-SA"/>
        </w:rPr>
        <w:t>Szygulska</w:t>
      </w:r>
      <w:proofErr w:type="spellEnd"/>
      <w:r w:rsidRPr="000F4453">
        <w:rPr>
          <w:rFonts w:asciiTheme="majorHAnsi" w:hAnsiTheme="majorHAnsi"/>
          <w:b/>
          <w:bCs/>
          <w:sz w:val="22"/>
          <w:szCs w:val="22"/>
          <w:lang w:eastAsia="ar-SA"/>
        </w:rPr>
        <w:t xml:space="preserve"> -Wójcik, </w:t>
      </w:r>
      <w:r w:rsidRPr="000F4453">
        <w:rPr>
          <w:rFonts w:asciiTheme="majorHAnsi" w:hAnsiTheme="majorHAnsi"/>
          <w:bCs/>
          <w:sz w:val="22"/>
          <w:szCs w:val="22"/>
        </w:rPr>
        <w:t>email:</w:t>
      </w:r>
      <w:r w:rsidRPr="000F4453">
        <w:rPr>
          <w:rFonts w:asciiTheme="majorHAnsi" w:hAnsiTheme="majorHAnsi"/>
          <w:sz w:val="22"/>
          <w:szCs w:val="22"/>
        </w:rPr>
        <w:t xml:space="preserve"> </w:t>
      </w:r>
      <w:hyperlink r:id="rId24" w:history="1">
        <w:r w:rsidR="00E04F23" w:rsidRPr="000F4453">
          <w:rPr>
            <w:rStyle w:val="Hipercze"/>
            <w:rFonts w:asciiTheme="majorHAnsi" w:eastAsiaTheme="majorEastAsia" w:hAnsiTheme="majorHAnsi"/>
            <w:color w:val="auto"/>
            <w:sz w:val="22"/>
            <w:szCs w:val="22"/>
          </w:rPr>
          <w:t>sekretariat@wschp.pl</w:t>
        </w:r>
      </w:hyperlink>
    </w:p>
    <w:p w14:paraId="1F563F4E" w14:textId="77777777" w:rsidR="00E04F23" w:rsidRPr="000F4453" w:rsidRDefault="00E04F23" w:rsidP="00321CC4">
      <w:pPr>
        <w:suppressAutoHyphens/>
        <w:rPr>
          <w:rStyle w:val="Hipercze"/>
          <w:rFonts w:asciiTheme="majorHAnsi" w:eastAsia="Cambria" w:hAnsiTheme="majorHAnsi"/>
          <w:color w:val="auto"/>
          <w:sz w:val="22"/>
          <w:szCs w:val="22"/>
        </w:rPr>
      </w:pPr>
    </w:p>
    <w:p w14:paraId="4AC75473" w14:textId="77777777" w:rsidR="00E04F23" w:rsidRPr="000F4453" w:rsidRDefault="00991E07" w:rsidP="00321CC4">
      <w:pPr>
        <w:rPr>
          <w:rStyle w:val="Hipercze"/>
          <w:rFonts w:asciiTheme="majorHAnsi" w:eastAsia="Cambria" w:hAnsiTheme="majorHAnsi"/>
          <w:color w:val="auto"/>
          <w:sz w:val="22"/>
          <w:szCs w:val="22"/>
          <w:u w:val="none"/>
        </w:rPr>
      </w:pPr>
      <w:r w:rsidRPr="000F4453">
        <w:rPr>
          <w:rFonts w:asciiTheme="majorHAnsi" w:eastAsia="Cambria" w:hAnsiTheme="majorHAnsi"/>
          <w:sz w:val="22"/>
          <w:szCs w:val="22"/>
        </w:rPr>
        <w:t xml:space="preserve">W zakresie formalnym: </w:t>
      </w:r>
      <w:r w:rsidRPr="000F4453">
        <w:rPr>
          <w:rFonts w:asciiTheme="majorHAnsi" w:hAnsiTheme="majorHAnsi"/>
          <w:b/>
          <w:bCs/>
          <w:sz w:val="22"/>
          <w:szCs w:val="22"/>
          <w:lang w:eastAsia="ar-SA"/>
        </w:rPr>
        <w:t xml:space="preserve">Pani Barbara Grzanka i Pani Marta </w:t>
      </w:r>
      <w:proofErr w:type="spellStart"/>
      <w:r w:rsidRPr="000F4453">
        <w:rPr>
          <w:rFonts w:asciiTheme="majorHAnsi" w:hAnsiTheme="majorHAnsi"/>
          <w:b/>
          <w:bCs/>
          <w:sz w:val="22"/>
          <w:szCs w:val="22"/>
          <w:lang w:eastAsia="ar-SA"/>
        </w:rPr>
        <w:t>Bromblik</w:t>
      </w:r>
      <w:proofErr w:type="spellEnd"/>
      <w:r w:rsidRPr="000F4453">
        <w:rPr>
          <w:rFonts w:asciiTheme="majorHAnsi" w:hAnsiTheme="majorHAnsi"/>
          <w:bCs/>
          <w:sz w:val="22"/>
          <w:szCs w:val="22"/>
        </w:rPr>
        <w:t>, email:</w:t>
      </w:r>
      <w:r w:rsidRPr="000F4453">
        <w:rPr>
          <w:rFonts w:asciiTheme="majorHAnsi" w:hAnsiTheme="majorHAnsi"/>
          <w:sz w:val="22"/>
          <w:szCs w:val="22"/>
        </w:rPr>
        <w:t xml:space="preserve"> </w:t>
      </w:r>
      <w:hyperlink r:id="rId25" w:history="1">
        <w:r w:rsidR="00E04F23" w:rsidRPr="000F4453">
          <w:rPr>
            <w:rStyle w:val="Hipercze"/>
            <w:rFonts w:asciiTheme="majorHAnsi" w:eastAsiaTheme="majorEastAsia" w:hAnsiTheme="majorHAnsi"/>
            <w:color w:val="auto"/>
            <w:sz w:val="22"/>
            <w:szCs w:val="22"/>
          </w:rPr>
          <w:t>sekretariat@wschp.pl</w:t>
        </w:r>
      </w:hyperlink>
    </w:p>
    <w:p w14:paraId="5BFF93B2" w14:textId="77777777" w:rsidR="004D1418" w:rsidRPr="000F4453" w:rsidRDefault="004D1418" w:rsidP="00321CC4">
      <w:pPr>
        <w:ind w:left="700"/>
        <w:rPr>
          <w:rFonts w:asciiTheme="majorHAnsi" w:eastAsia="Cambria" w:hAnsiTheme="majorHAnsi"/>
          <w:sz w:val="22"/>
          <w:szCs w:val="22"/>
          <w:u w:val="single"/>
        </w:rPr>
      </w:pPr>
    </w:p>
    <w:p w14:paraId="76D1FE49" w14:textId="77777777" w:rsidR="00A41592" w:rsidRPr="000F4453" w:rsidRDefault="00A41592" w:rsidP="00321CC4">
      <w:pPr>
        <w:rPr>
          <w:rFonts w:asciiTheme="majorHAnsi" w:hAnsiTheme="majorHAnsi"/>
          <w:sz w:val="22"/>
          <w:szCs w:val="22"/>
        </w:rPr>
      </w:pPr>
    </w:p>
    <w:p w14:paraId="71152290" w14:textId="77777777" w:rsidR="00A41592" w:rsidRPr="000F4453" w:rsidRDefault="00991E07" w:rsidP="00321CC4">
      <w:pPr>
        <w:ind w:left="700" w:right="180" w:hanging="707"/>
        <w:jc w:val="both"/>
        <w:rPr>
          <w:rFonts w:asciiTheme="majorHAnsi" w:eastAsia="Cambria" w:hAnsiTheme="majorHAnsi"/>
          <w:i/>
          <w:sz w:val="22"/>
          <w:szCs w:val="22"/>
        </w:rPr>
      </w:pPr>
      <w:r w:rsidRPr="000F4453">
        <w:rPr>
          <w:rFonts w:asciiTheme="majorHAnsi" w:eastAsia="Cambria" w:hAnsiTheme="majorHAnsi"/>
          <w:b/>
          <w:sz w:val="22"/>
          <w:szCs w:val="22"/>
        </w:rPr>
        <w:lastRenderedPageBreak/>
        <w:t>11.4.</w:t>
      </w:r>
      <w:r w:rsidRPr="000F4453">
        <w:rPr>
          <w:rFonts w:asciiTheme="majorHAnsi" w:eastAsia="Cambria" w:hAnsiTheme="majorHAnsi"/>
          <w:sz w:val="22"/>
          <w:szCs w:val="22"/>
        </w:rPr>
        <w:t xml:space="preserve"> Wykonawca zamierzający wziąć udział w postępowaniu o udzielenie zamówienia publicznego musi posiadać konto podmiotu </w:t>
      </w:r>
      <w:r w:rsidRPr="000F4453">
        <w:rPr>
          <w:rFonts w:asciiTheme="majorHAnsi" w:eastAsia="Cambria" w:hAnsiTheme="majorHAnsi"/>
          <w:i/>
          <w:sz w:val="22"/>
          <w:szCs w:val="22"/>
        </w:rPr>
        <w:t>„Wykonawca”</w:t>
      </w:r>
      <w:r w:rsidRPr="000F4453">
        <w:rPr>
          <w:rFonts w:asciiTheme="majorHAnsi" w:eastAsia="Cambria" w:hAnsiTheme="majorHAnsi"/>
          <w:sz w:val="22"/>
          <w:szCs w:val="22"/>
        </w:rPr>
        <w:t xml:space="preserve"> na Platformie e-Zamówienia. Szczegółowe informacje na temat zakładania kont podmiotów oraz zasady i warunki korzystania z Platformy e-Zamówienia określa Regulamin Platformy e-Zamówienia, dostępny na stronie internetowej</w:t>
      </w:r>
      <w:r w:rsidRPr="000F4453">
        <w:rPr>
          <w:rFonts w:asciiTheme="majorHAnsi" w:eastAsia="Cambria" w:hAnsiTheme="majorHAnsi"/>
          <w:sz w:val="22"/>
          <w:szCs w:val="22"/>
          <w:u w:val="single"/>
        </w:rPr>
        <w:t xml:space="preserve"> </w:t>
      </w:r>
      <w:hyperlink r:id="rId26" w:anchor="regulamin-serwisu" w:history="1">
        <w:r w:rsidR="00A41592" w:rsidRPr="000F4453">
          <w:rPr>
            <w:rFonts w:asciiTheme="majorHAnsi" w:eastAsia="Cambria" w:hAnsiTheme="majorHAnsi"/>
            <w:sz w:val="22"/>
            <w:szCs w:val="22"/>
            <w:u w:val="single"/>
          </w:rPr>
          <w:t>https://ezamowienia.gov.pl/pl/regulamin/#regulamin-serwisu</w:t>
        </w:r>
        <w:r w:rsidR="00A41592" w:rsidRPr="000F4453">
          <w:rPr>
            <w:rFonts w:asciiTheme="majorHAnsi" w:eastAsia="Cambria" w:hAnsiTheme="majorHAnsi"/>
            <w:sz w:val="22"/>
            <w:szCs w:val="22"/>
          </w:rPr>
          <w:t xml:space="preserve"> </w:t>
        </w:r>
      </w:hyperlink>
      <w:r w:rsidRPr="000F4453">
        <w:rPr>
          <w:rFonts w:asciiTheme="majorHAnsi" w:eastAsia="Cambria" w:hAnsiTheme="majorHAnsi"/>
          <w:sz w:val="22"/>
          <w:szCs w:val="22"/>
        </w:rPr>
        <w:t xml:space="preserve">oraz informacje zamieszczone w zakładce </w:t>
      </w:r>
      <w:r w:rsidRPr="000F4453">
        <w:rPr>
          <w:rFonts w:asciiTheme="majorHAnsi" w:eastAsia="Cambria" w:hAnsiTheme="majorHAnsi"/>
          <w:i/>
          <w:sz w:val="22"/>
          <w:szCs w:val="22"/>
        </w:rPr>
        <w:t>„Centrum Pomocy”.</w:t>
      </w:r>
    </w:p>
    <w:p w14:paraId="52DBEBD1" w14:textId="77777777" w:rsidR="00A41592" w:rsidRPr="000F4453" w:rsidRDefault="00A41592" w:rsidP="00321CC4">
      <w:pPr>
        <w:rPr>
          <w:rFonts w:asciiTheme="majorHAnsi" w:hAnsiTheme="majorHAnsi"/>
          <w:sz w:val="22"/>
          <w:szCs w:val="22"/>
        </w:rPr>
      </w:pPr>
    </w:p>
    <w:p w14:paraId="59F2945B" w14:textId="77777777" w:rsidR="00A41592" w:rsidRPr="000F4453" w:rsidRDefault="00991E07" w:rsidP="00321CC4">
      <w:pPr>
        <w:ind w:left="700" w:right="160" w:hanging="707"/>
        <w:jc w:val="both"/>
        <w:rPr>
          <w:rFonts w:asciiTheme="majorHAnsi" w:eastAsia="Cambria" w:hAnsiTheme="majorHAnsi"/>
          <w:sz w:val="22"/>
          <w:szCs w:val="22"/>
        </w:rPr>
      </w:pPr>
      <w:r w:rsidRPr="000F4453">
        <w:rPr>
          <w:rFonts w:asciiTheme="majorHAnsi" w:eastAsia="Cambria" w:hAnsiTheme="majorHAnsi"/>
          <w:b/>
          <w:sz w:val="22"/>
          <w:szCs w:val="22"/>
        </w:rPr>
        <w:t>11.5.</w:t>
      </w:r>
      <w:r w:rsidRPr="000F4453">
        <w:rPr>
          <w:rFonts w:asciiTheme="majorHAnsi" w:eastAsia="Cambria" w:hAnsiTheme="majorHAnsi"/>
          <w:sz w:val="22"/>
          <w:szCs w:val="22"/>
        </w:rPr>
        <w:t xml:space="preserve"> Przeglądanie i pobieranie publicznej treści dokumentacji postępowania nie wymaga posiadania konta na Platformie e-Zamówienia ani logowania do Platformy e-Zamówienia.</w:t>
      </w:r>
    </w:p>
    <w:p w14:paraId="4A324252" w14:textId="3BB75F40" w:rsidR="00A41592" w:rsidRPr="000F4453" w:rsidRDefault="00991E07" w:rsidP="00321CC4">
      <w:pPr>
        <w:ind w:left="680" w:firstLine="29"/>
        <w:jc w:val="both"/>
        <w:rPr>
          <w:rFonts w:asciiTheme="majorHAnsi" w:eastAsia="Cambria" w:hAnsiTheme="majorHAnsi"/>
          <w:sz w:val="22"/>
          <w:szCs w:val="22"/>
        </w:rPr>
      </w:pPr>
      <w:r w:rsidRPr="000F4453">
        <w:rPr>
          <w:rFonts w:asciiTheme="majorHAnsi" w:eastAsia="Cambria" w:hAnsiTheme="majorHAnsi"/>
          <w:sz w:val="22"/>
          <w:szCs w:val="22"/>
        </w:rPr>
        <w:t>Sposób</w:t>
      </w:r>
      <w:r w:rsidRPr="000F4453">
        <w:rPr>
          <w:rFonts w:asciiTheme="majorHAnsi" w:hAnsiTheme="majorHAnsi"/>
          <w:sz w:val="22"/>
          <w:szCs w:val="22"/>
        </w:rPr>
        <w:t xml:space="preserve"> </w:t>
      </w:r>
      <w:r w:rsidRPr="000F4453">
        <w:rPr>
          <w:rFonts w:asciiTheme="majorHAnsi" w:eastAsia="Cambria" w:hAnsiTheme="majorHAnsi"/>
          <w:sz w:val="22"/>
          <w:szCs w:val="22"/>
        </w:rPr>
        <w:t xml:space="preserve">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w:t>
      </w:r>
      <w:r w:rsidR="008B26CF">
        <w:rPr>
          <w:rFonts w:asciiTheme="majorHAnsi" w:eastAsia="Cambria" w:hAnsiTheme="majorHAnsi"/>
          <w:sz w:val="22"/>
          <w:szCs w:val="22"/>
        </w:rPr>
        <w:br/>
      </w:r>
      <w:r w:rsidRPr="000F4453">
        <w:rPr>
          <w:rFonts w:asciiTheme="majorHAnsi" w:eastAsia="Cambria" w:hAnsiTheme="majorHAnsi"/>
          <w:sz w:val="22"/>
          <w:szCs w:val="22"/>
        </w:rPr>
        <w:t>i przekazywania informacji oraz wymagań technicznych dla dokumentów elektronicznych oraz środków komunikacji elektronicznej w postępowaniu o udzielenie zamówienia publicznego lub konkursie.</w:t>
      </w:r>
    </w:p>
    <w:p w14:paraId="052726C6" w14:textId="489AC2DF" w:rsidR="00A41592" w:rsidRPr="000F4453" w:rsidRDefault="00991E07" w:rsidP="00321CC4">
      <w:pPr>
        <w:ind w:left="680" w:hanging="707"/>
        <w:jc w:val="both"/>
        <w:rPr>
          <w:rFonts w:asciiTheme="majorHAnsi" w:eastAsia="Cambria" w:hAnsiTheme="majorHAnsi"/>
          <w:sz w:val="22"/>
          <w:szCs w:val="22"/>
        </w:rPr>
      </w:pPr>
      <w:r w:rsidRPr="000F4453">
        <w:rPr>
          <w:rFonts w:asciiTheme="majorHAnsi" w:eastAsia="Cambria" w:hAnsiTheme="majorHAnsi"/>
          <w:b/>
          <w:sz w:val="22"/>
          <w:szCs w:val="22"/>
        </w:rPr>
        <w:t>11.6.</w:t>
      </w:r>
      <w:r w:rsidRPr="000F4453">
        <w:rPr>
          <w:rFonts w:asciiTheme="majorHAnsi" w:eastAsia="Cambria" w:hAnsiTheme="majorHAnsi"/>
          <w:sz w:val="22"/>
          <w:szCs w:val="22"/>
        </w:rPr>
        <w:t xml:space="preserve"> Dokumenty elektroniczne, o których mowa w § 2 ust. 1 rozporządzenia , o którym mowa </w:t>
      </w:r>
      <w:r w:rsidR="008B26CF">
        <w:rPr>
          <w:rFonts w:asciiTheme="majorHAnsi" w:eastAsia="Cambria" w:hAnsiTheme="majorHAnsi"/>
          <w:sz w:val="22"/>
          <w:szCs w:val="22"/>
        </w:rPr>
        <w:br/>
      </w:r>
      <w:r w:rsidRPr="000F4453">
        <w:rPr>
          <w:rFonts w:asciiTheme="majorHAnsi" w:eastAsia="Cambria" w:hAnsiTheme="majorHAnsi"/>
          <w:sz w:val="22"/>
          <w:szCs w:val="22"/>
        </w:rPr>
        <w:t xml:space="preserve">w pkt 11.6 SWZ, sporządza się w postaci elektronicznej, w formatach danych określonych w przepisach rozporządzenia Rady Ministrów z dnia 12 kwietnia 2012 r. w sprawie Krajowych Ram Interoperacyjności, minimalnych wymagań dla rejestrów publicznych </w:t>
      </w:r>
      <w:r w:rsidR="008B26CF">
        <w:rPr>
          <w:rFonts w:asciiTheme="majorHAnsi" w:eastAsia="Cambria" w:hAnsiTheme="majorHAnsi"/>
          <w:sz w:val="22"/>
          <w:szCs w:val="22"/>
        </w:rPr>
        <w:br/>
      </w:r>
      <w:r w:rsidRPr="000F4453">
        <w:rPr>
          <w:rFonts w:asciiTheme="majorHAnsi" w:eastAsia="Cambria" w:hAnsiTheme="majorHAnsi"/>
          <w:sz w:val="22"/>
          <w:szCs w:val="22"/>
        </w:rPr>
        <w:t xml:space="preserve">i wymiany informacji w postaci elektronicznej oraz minimalnych wymagań dla systemów teleinformatycznych, z uwzględnieniem rodzaju przekazywanych danych i przekazuje </w:t>
      </w:r>
      <w:r w:rsidR="008B26CF">
        <w:rPr>
          <w:rFonts w:asciiTheme="majorHAnsi" w:eastAsia="Cambria" w:hAnsiTheme="majorHAnsi"/>
          <w:sz w:val="22"/>
          <w:szCs w:val="22"/>
        </w:rPr>
        <w:br/>
      </w:r>
      <w:r w:rsidRPr="000F4453">
        <w:rPr>
          <w:rFonts w:asciiTheme="majorHAnsi" w:eastAsia="Cambria" w:hAnsiTheme="majorHAnsi"/>
          <w:sz w:val="22"/>
          <w:szCs w:val="22"/>
        </w:rPr>
        <w:t xml:space="preserve">się jako załączniki. W przypadku formatów, o których mowa w art. 66 ust. 1 ustawy </w:t>
      </w:r>
      <w:proofErr w:type="spellStart"/>
      <w:r w:rsidRPr="000F4453">
        <w:rPr>
          <w:rFonts w:asciiTheme="majorHAnsi" w:eastAsia="Cambria" w:hAnsiTheme="majorHAnsi"/>
          <w:sz w:val="22"/>
          <w:szCs w:val="22"/>
        </w:rPr>
        <w:t>Pzp</w:t>
      </w:r>
      <w:proofErr w:type="spellEnd"/>
      <w:r w:rsidRPr="000F4453">
        <w:rPr>
          <w:rFonts w:asciiTheme="majorHAnsi" w:eastAsia="Cambria" w:hAnsiTheme="majorHAnsi"/>
          <w:sz w:val="22"/>
          <w:szCs w:val="22"/>
        </w:rPr>
        <w:t>, ww. regulacje nie będą miały bezpośredniego zastosowania.</w:t>
      </w:r>
    </w:p>
    <w:p w14:paraId="4A072B62" w14:textId="77777777" w:rsidR="00A41592" w:rsidRPr="000F4453" w:rsidRDefault="00A41592" w:rsidP="00321CC4">
      <w:pPr>
        <w:rPr>
          <w:rFonts w:asciiTheme="majorHAnsi" w:hAnsiTheme="majorHAnsi"/>
          <w:sz w:val="22"/>
          <w:szCs w:val="22"/>
        </w:rPr>
      </w:pPr>
    </w:p>
    <w:p w14:paraId="101823F3" w14:textId="77777777" w:rsidR="00A41592" w:rsidRPr="000F4453" w:rsidRDefault="00991E07" w:rsidP="00321CC4">
      <w:pPr>
        <w:ind w:left="680" w:hanging="707"/>
        <w:jc w:val="both"/>
        <w:rPr>
          <w:rFonts w:asciiTheme="majorHAnsi" w:eastAsia="Cambria" w:hAnsiTheme="majorHAnsi"/>
          <w:sz w:val="22"/>
          <w:szCs w:val="22"/>
        </w:rPr>
      </w:pPr>
      <w:r w:rsidRPr="000F4453">
        <w:rPr>
          <w:rFonts w:asciiTheme="majorHAnsi" w:eastAsia="Cambria" w:hAnsiTheme="majorHAnsi"/>
          <w:b/>
          <w:sz w:val="22"/>
          <w:szCs w:val="22"/>
        </w:rPr>
        <w:t>11.7.</w:t>
      </w:r>
      <w:r w:rsidRPr="000F4453">
        <w:rPr>
          <w:rFonts w:asciiTheme="majorHAnsi" w:eastAsia="Cambria" w:hAnsiTheme="majorHAnsi"/>
          <w:sz w:val="22"/>
          <w:szCs w:val="22"/>
        </w:rPr>
        <w:t xml:space="preserve"> Informacje, oświadczenia lub dokumenty, inne niż wymienione w § 2 ust. 1 rozporządzenia, o którym mowa w pkt 11.6 SWZ, przekazywane w postępowaniu sporządza się w postaci elektronicznej:</w:t>
      </w:r>
    </w:p>
    <w:p w14:paraId="0927D07C" w14:textId="77777777" w:rsidR="00A41592" w:rsidRPr="000F4453" w:rsidRDefault="00A41592" w:rsidP="00321CC4">
      <w:pPr>
        <w:rPr>
          <w:rFonts w:asciiTheme="majorHAnsi" w:hAnsiTheme="majorHAnsi"/>
          <w:sz w:val="22"/>
          <w:szCs w:val="22"/>
        </w:rPr>
      </w:pPr>
    </w:p>
    <w:p w14:paraId="5775E928" w14:textId="7432BDCD" w:rsidR="00A41592" w:rsidRPr="000F4453" w:rsidRDefault="00991E07" w:rsidP="00184A8E">
      <w:pPr>
        <w:pStyle w:val="Akapitzlist"/>
        <w:numPr>
          <w:ilvl w:val="0"/>
          <w:numId w:val="45"/>
        </w:numPr>
        <w:tabs>
          <w:tab w:val="left" w:pos="980"/>
        </w:tabs>
        <w:spacing w:before="0" w:after="0" w:line="240" w:lineRule="auto"/>
        <w:ind w:hanging="360"/>
        <w:rPr>
          <w:rFonts w:asciiTheme="majorHAnsi" w:eastAsia="Cambria" w:hAnsiTheme="majorHAnsi"/>
          <w:sz w:val="22"/>
          <w:szCs w:val="22"/>
        </w:rPr>
      </w:pPr>
      <w:r w:rsidRPr="000F4453">
        <w:rPr>
          <w:rFonts w:asciiTheme="majorHAnsi" w:eastAsia="Cambria" w:hAnsiTheme="majorHAnsi"/>
          <w:sz w:val="22"/>
          <w:szCs w:val="22"/>
        </w:rPr>
        <w:t xml:space="preserve">w formatach danych określonych w przepisach rozporządzenia Rady Ministrów </w:t>
      </w:r>
      <w:r w:rsidR="008B26CF">
        <w:rPr>
          <w:rFonts w:asciiTheme="majorHAnsi" w:eastAsia="Cambria" w:hAnsiTheme="majorHAnsi"/>
          <w:sz w:val="22"/>
          <w:szCs w:val="22"/>
        </w:rPr>
        <w:br/>
      </w:r>
      <w:r w:rsidRPr="000F4453">
        <w:rPr>
          <w:rFonts w:asciiTheme="majorHAnsi" w:eastAsia="Cambria" w:hAnsiTheme="majorHAnsi"/>
          <w:sz w:val="22"/>
          <w:szCs w:val="22"/>
        </w:rPr>
        <w:t>w sprawie Krajowych Ram Interoperacyjności z uwzględnieniem rodzaju przekazywanych danych (i przekazuje się jako załącznik), lub</w:t>
      </w:r>
    </w:p>
    <w:p w14:paraId="617E81A4" w14:textId="77777777" w:rsidR="00A41592" w:rsidRPr="000F4453" w:rsidRDefault="00A41592" w:rsidP="00321CC4">
      <w:pPr>
        <w:rPr>
          <w:rFonts w:asciiTheme="majorHAnsi" w:hAnsiTheme="majorHAnsi"/>
          <w:sz w:val="22"/>
          <w:szCs w:val="22"/>
        </w:rPr>
      </w:pPr>
    </w:p>
    <w:p w14:paraId="4D404FD0" w14:textId="59A844AD" w:rsidR="00A41592" w:rsidRPr="000F4453" w:rsidRDefault="00991E07" w:rsidP="00184A8E">
      <w:pPr>
        <w:pStyle w:val="Akapitzlist"/>
        <w:numPr>
          <w:ilvl w:val="0"/>
          <w:numId w:val="45"/>
        </w:numPr>
        <w:tabs>
          <w:tab w:val="left" w:pos="980"/>
        </w:tabs>
        <w:spacing w:before="0" w:after="0" w:line="240" w:lineRule="auto"/>
        <w:ind w:hanging="360"/>
        <w:rPr>
          <w:rFonts w:asciiTheme="majorHAnsi" w:eastAsia="Cambria" w:hAnsiTheme="majorHAnsi"/>
          <w:sz w:val="22"/>
          <w:szCs w:val="22"/>
        </w:rPr>
      </w:pPr>
      <w:r w:rsidRPr="000F4453">
        <w:rPr>
          <w:rFonts w:asciiTheme="majorHAnsi" w:eastAsia="Cambria" w:hAnsiTheme="majorHAnsi"/>
          <w:sz w:val="22"/>
          <w:szCs w:val="22"/>
        </w:rPr>
        <w:t xml:space="preserve">jako tekst wpisany bezpośrednio do wiadomości przekazywanej przy użyciu środków komunikacji elektronicznej (np. w treści wiadomości e-mail lub w treści </w:t>
      </w:r>
      <w:r w:rsidRPr="000F4453">
        <w:rPr>
          <w:rFonts w:asciiTheme="majorHAnsi" w:eastAsia="Cambria" w:hAnsiTheme="majorHAnsi"/>
          <w:i/>
          <w:sz w:val="22"/>
          <w:szCs w:val="22"/>
        </w:rPr>
        <w:t xml:space="preserve">„Formularza </w:t>
      </w:r>
      <w:r w:rsidR="008B26CF">
        <w:rPr>
          <w:rFonts w:asciiTheme="majorHAnsi" w:eastAsia="Cambria" w:hAnsiTheme="majorHAnsi"/>
          <w:i/>
          <w:sz w:val="22"/>
          <w:szCs w:val="22"/>
        </w:rPr>
        <w:br/>
      </w:r>
      <w:r w:rsidRPr="000F4453">
        <w:rPr>
          <w:rFonts w:asciiTheme="majorHAnsi" w:eastAsia="Cambria" w:hAnsiTheme="majorHAnsi"/>
          <w:i/>
          <w:sz w:val="22"/>
          <w:szCs w:val="22"/>
        </w:rPr>
        <w:t>do komunikacji”</w:t>
      </w:r>
      <w:r w:rsidRPr="000F4453">
        <w:rPr>
          <w:rFonts w:asciiTheme="majorHAnsi" w:eastAsia="Cambria" w:hAnsiTheme="majorHAnsi"/>
          <w:sz w:val="22"/>
          <w:szCs w:val="22"/>
        </w:rPr>
        <w:t>).</w:t>
      </w:r>
    </w:p>
    <w:p w14:paraId="3742B33B" w14:textId="77777777" w:rsidR="00A41592" w:rsidRPr="000F4453" w:rsidRDefault="00A41592" w:rsidP="00321CC4">
      <w:pPr>
        <w:rPr>
          <w:rFonts w:asciiTheme="majorHAnsi" w:hAnsiTheme="majorHAnsi"/>
          <w:sz w:val="22"/>
          <w:szCs w:val="22"/>
        </w:rPr>
      </w:pPr>
    </w:p>
    <w:p w14:paraId="14E2C204" w14:textId="275F8D92" w:rsidR="00A41592" w:rsidRPr="000F4453" w:rsidRDefault="00991E07" w:rsidP="00321CC4">
      <w:pPr>
        <w:ind w:left="680" w:hanging="707"/>
        <w:jc w:val="both"/>
        <w:rPr>
          <w:rFonts w:asciiTheme="majorHAnsi" w:eastAsia="Cambria" w:hAnsiTheme="majorHAnsi"/>
          <w:i/>
          <w:sz w:val="22"/>
          <w:szCs w:val="22"/>
        </w:rPr>
      </w:pPr>
      <w:r w:rsidRPr="000F4453">
        <w:rPr>
          <w:rFonts w:asciiTheme="majorHAnsi" w:eastAsia="Cambria" w:hAnsiTheme="majorHAnsi"/>
          <w:b/>
          <w:sz w:val="22"/>
          <w:szCs w:val="22"/>
        </w:rPr>
        <w:t>11.8.</w:t>
      </w:r>
      <w:r w:rsidRPr="000F4453">
        <w:rPr>
          <w:rFonts w:asciiTheme="majorHAnsi" w:eastAsia="Cambria" w:hAnsiTheme="majorHAnsi"/>
          <w:sz w:val="22"/>
          <w:szCs w:val="22"/>
        </w:rPr>
        <w:t xml:space="preserve"> Jeżeli dokumenty elektroniczne, przekazywane przy użyciu środków komunikacji elektronicznej, zawierają informacje stanowiące tajemnicę przedsiębiorstwa </w:t>
      </w:r>
      <w:r w:rsidR="008B26CF">
        <w:rPr>
          <w:rFonts w:asciiTheme="majorHAnsi" w:eastAsia="Cambria" w:hAnsiTheme="majorHAnsi"/>
          <w:sz w:val="22"/>
          <w:szCs w:val="22"/>
        </w:rPr>
        <w:br/>
      </w:r>
      <w:r w:rsidRPr="000F4453">
        <w:rPr>
          <w:rFonts w:asciiTheme="majorHAnsi" w:eastAsia="Cambria" w:hAnsiTheme="majorHAnsi"/>
          <w:sz w:val="22"/>
          <w:szCs w:val="22"/>
        </w:rPr>
        <w:t xml:space="preserve">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w:t>
      </w:r>
      <w:r w:rsidRPr="000F4453">
        <w:rPr>
          <w:rFonts w:asciiTheme="majorHAnsi" w:eastAsia="Cambria" w:hAnsiTheme="majorHAnsi"/>
          <w:i/>
          <w:sz w:val="22"/>
          <w:szCs w:val="22"/>
        </w:rPr>
        <w:t>„Dokument stanowiący tajemnicę przedsiębiorstwa”.</w:t>
      </w:r>
    </w:p>
    <w:p w14:paraId="5A39D64A" w14:textId="77777777" w:rsidR="00A41592" w:rsidRPr="000F4453" w:rsidRDefault="00A41592" w:rsidP="00321CC4">
      <w:pPr>
        <w:rPr>
          <w:rFonts w:asciiTheme="majorHAnsi" w:hAnsiTheme="majorHAnsi"/>
          <w:sz w:val="22"/>
          <w:szCs w:val="22"/>
        </w:rPr>
      </w:pPr>
    </w:p>
    <w:p w14:paraId="35043F54" w14:textId="770FC676" w:rsidR="00A41592" w:rsidRPr="000F4453" w:rsidRDefault="00991E07" w:rsidP="008B26CF">
      <w:pPr>
        <w:ind w:left="680" w:hanging="707"/>
        <w:jc w:val="both"/>
        <w:rPr>
          <w:rFonts w:asciiTheme="majorHAnsi" w:eastAsia="Cambria" w:hAnsiTheme="majorHAnsi"/>
          <w:sz w:val="22"/>
          <w:szCs w:val="22"/>
        </w:rPr>
      </w:pPr>
      <w:r w:rsidRPr="000F4453">
        <w:rPr>
          <w:rFonts w:asciiTheme="majorHAnsi" w:eastAsia="Cambria" w:hAnsiTheme="majorHAnsi"/>
          <w:b/>
          <w:sz w:val="22"/>
          <w:szCs w:val="22"/>
        </w:rPr>
        <w:t>11.9.</w:t>
      </w:r>
      <w:r w:rsidRPr="000F4453">
        <w:rPr>
          <w:rFonts w:asciiTheme="majorHAnsi" w:eastAsia="Cambria" w:hAnsiTheme="majorHAnsi"/>
          <w:sz w:val="22"/>
          <w:szCs w:val="22"/>
        </w:rPr>
        <w:t xml:space="preserve"> Komunikacja w postępowaniu, </w:t>
      </w:r>
      <w:r w:rsidRPr="000F4453">
        <w:rPr>
          <w:rFonts w:asciiTheme="majorHAnsi" w:eastAsia="Cambria" w:hAnsiTheme="majorHAnsi"/>
          <w:b/>
          <w:sz w:val="22"/>
          <w:szCs w:val="22"/>
          <w:u w:val="single"/>
        </w:rPr>
        <w:t>z wyłączeniem składania ofert</w:t>
      </w:r>
      <w:r w:rsidRPr="000F4453">
        <w:rPr>
          <w:rFonts w:asciiTheme="majorHAnsi" w:eastAsia="Cambria" w:hAnsiTheme="majorHAnsi"/>
          <w:b/>
          <w:sz w:val="22"/>
          <w:szCs w:val="22"/>
        </w:rPr>
        <w:t xml:space="preserve"> (sposób składania ofert opisano w rozdziale 13 SWZ)</w:t>
      </w:r>
      <w:r w:rsidRPr="000F4453">
        <w:rPr>
          <w:rFonts w:asciiTheme="majorHAnsi" w:eastAsia="Cambria" w:hAnsiTheme="majorHAnsi"/>
          <w:sz w:val="22"/>
          <w:szCs w:val="22"/>
        </w:rPr>
        <w:t xml:space="preserve"> odbywa się drogą elektroniczną za pośrednictwem formularzy do komunikacji dostępnych w zakładce</w:t>
      </w:r>
      <w:r w:rsidRPr="000F4453">
        <w:rPr>
          <w:rFonts w:asciiTheme="majorHAnsi" w:eastAsia="Cambria" w:hAnsiTheme="majorHAnsi"/>
          <w:i/>
          <w:sz w:val="22"/>
          <w:szCs w:val="22"/>
        </w:rPr>
        <w:t xml:space="preserve"> „Formularze” („Formularze </w:t>
      </w:r>
      <w:r w:rsidR="008B26CF">
        <w:rPr>
          <w:rFonts w:asciiTheme="majorHAnsi" w:eastAsia="Cambria" w:hAnsiTheme="majorHAnsi"/>
          <w:i/>
          <w:sz w:val="22"/>
          <w:szCs w:val="22"/>
        </w:rPr>
        <w:br/>
      </w:r>
      <w:r w:rsidRPr="000F4453">
        <w:rPr>
          <w:rFonts w:asciiTheme="majorHAnsi" w:eastAsia="Cambria" w:hAnsiTheme="majorHAnsi"/>
          <w:i/>
          <w:sz w:val="22"/>
          <w:szCs w:val="22"/>
        </w:rPr>
        <w:t>do komunikacji”).</w:t>
      </w:r>
      <w:r w:rsidRPr="000F4453">
        <w:rPr>
          <w:rFonts w:asciiTheme="majorHAnsi" w:eastAsia="Cambria" w:hAnsiTheme="majorHAnsi"/>
          <w:sz w:val="22"/>
          <w:szCs w:val="22"/>
        </w:rPr>
        <w:t xml:space="preserve"> Za pośrednictwem </w:t>
      </w:r>
      <w:r w:rsidRPr="000F4453">
        <w:rPr>
          <w:rFonts w:asciiTheme="majorHAnsi" w:eastAsia="Cambria" w:hAnsiTheme="majorHAnsi"/>
          <w:i/>
          <w:sz w:val="22"/>
          <w:szCs w:val="22"/>
        </w:rPr>
        <w:t>„Formularzy do komunikacji”</w:t>
      </w:r>
      <w:r w:rsidRPr="000F4453">
        <w:rPr>
          <w:rFonts w:asciiTheme="majorHAnsi" w:eastAsia="Cambria" w:hAnsiTheme="majorHAnsi"/>
          <w:sz w:val="22"/>
          <w:szCs w:val="22"/>
        </w:rPr>
        <w:t xml:space="preserve"> odbywa </w:t>
      </w:r>
      <w:r w:rsidR="008B26CF">
        <w:rPr>
          <w:rFonts w:asciiTheme="majorHAnsi" w:eastAsia="Cambria" w:hAnsiTheme="majorHAnsi"/>
          <w:sz w:val="22"/>
          <w:szCs w:val="22"/>
        </w:rPr>
        <w:br/>
      </w:r>
      <w:r w:rsidRPr="000F4453">
        <w:rPr>
          <w:rFonts w:asciiTheme="majorHAnsi" w:eastAsia="Cambria" w:hAnsiTheme="majorHAnsi"/>
          <w:sz w:val="22"/>
          <w:szCs w:val="22"/>
        </w:rPr>
        <w:t>się w szczególności przekazywanie wezwań i zawiadomień,</w:t>
      </w:r>
      <w:r w:rsidR="008B26CF">
        <w:rPr>
          <w:rFonts w:asciiTheme="majorHAnsi" w:eastAsia="Cambria" w:hAnsiTheme="majorHAnsi"/>
          <w:sz w:val="22"/>
          <w:szCs w:val="22"/>
        </w:rPr>
        <w:t xml:space="preserve"> </w:t>
      </w:r>
      <w:r w:rsidRPr="000F4453">
        <w:rPr>
          <w:rFonts w:asciiTheme="majorHAnsi" w:eastAsia="Cambria" w:hAnsiTheme="majorHAnsi"/>
          <w:sz w:val="22"/>
          <w:szCs w:val="22"/>
        </w:rPr>
        <w:t xml:space="preserve">zadawanie pytań i udzielanie odpowiedzi. Formularze do komunikacji umożliwiają również dołączenie załącznika </w:t>
      </w:r>
      <w:r w:rsidR="008B26CF">
        <w:rPr>
          <w:rFonts w:asciiTheme="majorHAnsi" w:eastAsia="Cambria" w:hAnsiTheme="majorHAnsi"/>
          <w:sz w:val="22"/>
          <w:szCs w:val="22"/>
        </w:rPr>
        <w:br/>
      </w:r>
      <w:r w:rsidRPr="000F4453">
        <w:rPr>
          <w:rFonts w:asciiTheme="majorHAnsi" w:eastAsia="Cambria" w:hAnsiTheme="majorHAnsi"/>
          <w:sz w:val="22"/>
          <w:szCs w:val="22"/>
        </w:rPr>
        <w:t>do przesyłanej wiadomości (przycisk „dodaj załącznik”).</w:t>
      </w:r>
    </w:p>
    <w:p w14:paraId="7EFE47F6" w14:textId="77777777" w:rsidR="00A41592" w:rsidRPr="000F4453" w:rsidRDefault="00A41592" w:rsidP="00321CC4">
      <w:pPr>
        <w:rPr>
          <w:rFonts w:asciiTheme="majorHAnsi" w:hAnsiTheme="majorHAnsi"/>
          <w:sz w:val="22"/>
          <w:szCs w:val="22"/>
        </w:rPr>
      </w:pPr>
    </w:p>
    <w:p w14:paraId="7C1BAF62" w14:textId="77777777" w:rsidR="00A41592" w:rsidRPr="000F4453" w:rsidRDefault="00991E07" w:rsidP="00321CC4">
      <w:pPr>
        <w:ind w:left="680" w:hanging="707"/>
        <w:jc w:val="both"/>
        <w:rPr>
          <w:rFonts w:asciiTheme="majorHAnsi" w:eastAsia="Cambria" w:hAnsiTheme="majorHAnsi"/>
          <w:sz w:val="22"/>
          <w:szCs w:val="22"/>
        </w:rPr>
      </w:pPr>
      <w:r w:rsidRPr="000F4453">
        <w:rPr>
          <w:rFonts w:asciiTheme="majorHAnsi" w:eastAsia="Cambria" w:hAnsiTheme="majorHAnsi"/>
          <w:b/>
          <w:sz w:val="22"/>
          <w:szCs w:val="22"/>
        </w:rPr>
        <w:lastRenderedPageBreak/>
        <w:t>11.10.</w:t>
      </w:r>
      <w:r w:rsidRPr="000F4453">
        <w:rPr>
          <w:rFonts w:asciiTheme="majorHAnsi" w:eastAsia="Cambria" w:hAnsiTheme="majorHAnsi"/>
          <w:sz w:val="22"/>
          <w:szCs w:val="22"/>
        </w:rPr>
        <w:t xml:space="preserve"> Możliwość korzystania w postępowaniu z „</w:t>
      </w:r>
      <w:r w:rsidRPr="000F4453">
        <w:rPr>
          <w:rFonts w:asciiTheme="majorHAnsi" w:eastAsia="Cambria" w:hAnsiTheme="majorHAnsi"/>
          <w:i/>
          <w:sz w:val="22"/>
          <w:szCs w:val="22"/>
        </w:rPr>
        <w:t>Formularzy do komunikacji”</w:t>
      </w:r>
      <w:r w:rsidRPr="000F4453">
        <w:rPr>
          <w:rFonts w:asciiTheme="majorHAnsi" w:eastAsia="Cambria" w:hAnsiTheme="majorHAnsi"/>
          <w:sz w:val="22"/>
          <w:szCs w:val="22"/>
        </w:rPr>
        <w:t xml:space="preserve"> w pełnym zakresie wymaga posiadania konta „Wykonawcy” na Platformie e-Zamówienia oraz zalogowania się na Platformie e-Zamówienia. Do korzystania z </w:t>
      </w:r>
      <w:r w:rsidRPr="000F4453">
        <w:rPr>
          <w:rFonts w:asciiTheme="majorHAnsi" w:eastAsia="Cambria" w:hAnsiTheme="majorHAnsi"/>
          <w:i/>
          <w:sz w:val="22"/>
          <w:szCs w:val="22"/>
        </w:rPr>
        <w:t>„Formularzy do komunikacji”</w:t>
      </w:r>
      <w:r w:rsidRPr="000F4453">
        <w:rPr>
          <w:rFonts w:asciiTheme="majorHAnsi" w:eastAsia="Cambria" w:hAnsiTheme="majorHAnsi"/>
          <w:sz w:val="22"/>
          <w:szCs w:val="22"/>
        </w:rPr>
        <w:t xml:space="preserve"> służących do zadawania pytań dotyczących treści dokumentów zamówienia wystarczające jest posiadanie tzw. konta uproszczonego na Platformie e-Zamówienia.</w:t>
      </w:r>
    </w:p>
    <w:p w14:paraId="4D244F17" w14:textId="77777777" w:rsidR="00A41592" w:rsidRPr="000F4453" w:rsidRDefault="00A41592" w:rsidP="00321CC4">
      <w:pPr>
        <w:rPr>
          <w:rFonts w:asciiTheme="majorHAnsi" w:hAnsiTheme="majorHAnsi"/>
          <w:sz w:val="22"/>
          <w:szCs w:val="22"/>
        </w:rPr>
      </w:pPr>
    </w:p>
    <w:p w14:paraId="04FB1561" w14:textId="77777777" w:rsidR="00A41592" w:rsidRPr="000F4453" w:rsidRDefault="00991E07" w:rsidP="00321CC4">
      <w:pPr>
        <w:ind w:left="680" w:right="20" w:hanging="707"/>
        <w:jc w:val="both"/>
        <w:rPr>
          <w:rFonts w:asciiTheme="majorHAnsi" w:eastAsia="Cambria" w:hAnsiTheme="majorHAnsi"/>
          <w:i/>
          <w:sz w:val="22"/>
          <w:szCs w:val="22"/>
        </w:rPr>
      </w:pPr>
      <w:r w:rsidRPr="000F4453">
        <w:rPr>
          <w:rFonts w:asciiTheme="majorHAnsi" w:eastAsia="Cambria" w:hAnsiTheme="majorHAnsi"/>
          <w:b/>
          <w:sz w:val="22"/>
          <w:szCs w:val="22"/>
        </w:rPr>
        <w:t>11.11.</w:t>
      </w:r>
      <w:r w:rsidRPr="000F4453">
        <w:rPr>
          <w:rFonts w:asciiTheme="majorHAnsi" w:eastAsia="Cambria" w:hAnsiTheme="majorHAnsi"/>
          <w:sz w:val="22"/>
          <w:szCs w:val="22"/>
        </w:rPr>
        <w:t xml:space="preserve"> Wszystkie wysłane i odebrane w postępowaniu przez wykonawcę wiadomości widoczne są po zalogowaniu w podglądzie postępowania w zakładce</w:t>
      </w:r>
      <w:r w:rsidRPr="000F4453">
        <w:rPr>
          <w:rFonts w:asciiTheme="majorHAnsi" w:eastAsia="Cambria" w:hAnsiTheme="majorHAnsi"/>
          <w:i/>
          <w:sz w:val="22"/>
          <w:szCs w:val="22"/>
        </w:rPr>
        <w:t xml:space="preserve"> „Komunikacja”.</w:t>
      </w:r>
    </w:p>
    <w:p w14:paraId="2F6FCC8F" w14:textId="77777777" w:rsidR="00A41592" w:rsidRPr="000F4453" w:rsidRDefault="00A41592" w:rsidP="00321CC4">
      <w:pPr>
        <w:rPr>
          <w:rFonts w:asciiTheme="majorHAnsi" w:hAnsiTheme="majorHAnsi"/>
          <w:sz w:val="22"/>
          <w:szCs w:val="22"/>
        </w:rPr>
      </w:pPr>
    </w:p>
    <w:p w14:paraId="6F0744C4" w14:textId="77777777" w:rsidR="00A41592" w:rsidRPr="000F4453" w:rsidRDefault="00991E07" w:rsidP="00321CC4">
      <w:pPr>
        <w:ind w:left="680" w:right="20" w:hanging="707"/>
        <w:jc w:val="both"/>
        <w:rPr>
          <w:rFonts w:asciiTheme="majorHAnsi" w:eastAsia="Cambria" w:hAnsiTheme="majorHAnsi"/>
          <w:sz w:val="22"/>
          <w:szCs w:val="22"/>
        </w:rPr>
      </w:pPr>
      <w:r w:rsidRPr="000F4453">
        <w:rPr>
          <w:rFonts w:asciiTheme="majorHAnsi" w:eastAsia="Cambria" w:hAnsiTheme="majorHAnsi"/>
          <w:b/>
          <w:sz w:val="22"/>
          <w:szCs w:val="22"/>
        </w:rPr>
        <w:t>11.12.</w:t>
      </w:r>
      <w:r w:rsidRPr="000F4453">
        <w:rPr>
          <w:rFonts w:asciiTheme="majorHAnsi" w:eastAsia="Cambria" w:hAnsiTheme="majorHAnsi"/>
          <w:sz w:val="22"/>
          <w:szCs w:val="22"/>
        </w:rPr>
        <w:t xml:space="preserve"> Maksymalny rozmiar plików przesyłanych za pośrednictwem </w:t>
      </w:r>
      <w:r w:rsidRPr="000F4453">
        <w:rPr>
          <w:rFonts w:asciiTheme="majorHAnsi" w:eastAsia="Cambria" w:hAnsiTheme="majorHAnsi"/>
          <w:i/>
          <w:sz w:val="22"/>
          <w:szCs w:val="22"/>
        </w:rPr>
        <w:t>„Formularzy do komunikacji”</w:t>
      </w:r>
      <w:r w:rsidRPr="000F4453">
        <w:rPr>
          <w:rFonts w:asciiTheme="majorHAnsi" w:eastAsia="Cambria" w:hAnsiTheme="majorHAnsi"/>
          <w:sz w:val="22"/>
          <w:szCs w:val="22"/>
        </w:rPr>
        <w:t xml:space="preserve"> wynosi 150 MB (wielkość ta dotyczy plików przesyłanych jako załączniki do jednego formularza).</w:t>
      </w:r>
    </w:p>
    <w:p w14:paraId="04E60399" w14:textId="77777777" w:rsidR="00A41592" w:rsidRPr="000F4453" w:rsidRDefault="00A41592" w:rsidP="00321CC4">
      <w:pPr>
        <w:rPr>
          <w:rFonts w:asciiTheme="majorHAnsi" w:hAnsiTheme="majorHAnsi"/>
          <w:sz w:val="22"/>
          <w:szCs w:val="22"/>
        </w:rPr>
      </w:pPr>
    </w:p>
    <w:p w14:paraId="0724C9BF" w14:textId="333DA22A" w:rsidR="00A41592" w:rsidRPr="000F4453" w:rsidRDefault="00991E07" w:rsidP="00321CC4">
      <w:pPr>
        <w:ind w:left="680" w:hanging="707"/>
        <w:jc w:val="both"/>
        <w:rPr>
          <w:rFonts w:asciiTheme="majorHAnsi" w:eastAsia="Cambria" w:hAnsiTheme="majorHAnsi"/>
          <w:sz w:val="22"/>
          <w:szCs w:val="22"/>
        </w:rPr>
      </w:pPr>
      <w:r w:rsidRPr="000F4453">
        <w:rPr>
          <w:rFonts w:asciiTheme="majorHAnsi" w:eastAsia="Cambria" w:hAnsiTheme="majorHAnsi"/>
          <w:b/>
          <w:sz w:val="22"/>
          <w:szCs w:val="22"/>
        </w:rPr>
        <w:t>11.13.</w:t>
      </w:r>
      <w:r w:rsidRPr="000F4453">
        <w:rPr>
          <w:rFonts w:asciiTheme="majorHAnsi" w:eastAsia="Cambria" w:hAnsiTheme="majorHAnsi"/>
          <w:sz w:val="22"/>
          <w:szCs w:val="22"/>
        </w:rPr>
        <w:t xml:space="preserve"> Minimalne wymagania techniczne dotyczące sprzętu używanego w celu korzystania </w:t>
      </w:r>
      <w:r w:rsidR="008B26CF">
        <w:rPr>
          <w:rFonts w:asciiTheme="majorHAnsi" w:eastAsia="Cambria" w:hAnsiTheme="majorHAnsi"/>
          <w:sz w:val="22"/>
          <w:szCs w:val="22"/>
        </w:rPr>
        <w:br/>
      </w:r>
      <w:r w:rsidRPr="000F4453">
        <w:rPr>
          <w:rFonts w:asciiTheme="majorHAnsi" w:eastAsia="Cambria" w:hAnsiTheme="majorHAnsi"/>
          <w:sz w:val="22"/>
          <w:szCs w:val="22"/>
        </w:rPr>
        <w:t>z usług Platformy e-Zamówienia oraz informacje dotyczące specyfikacji połączenia określa § 12 Regulamin Platformy e-Zamówienia, a mianowicie:</w:t>
      </w:r>
    </w:p>
    <w:p w14:paraId="295C4A9A" w14:textId="77777777" w:rsidR="00A41592" w:rsidRPr="000F4453" w:rsidRDefault="00A41592" w:rsidP="00321CC4">
      <w:pPr>
        <w:rPr>
          <w:rFonts w:asciiTheme="majorHAnsi" w:hAnsiTheme="majorHAnsi"/>
          <w:sz w:val="22"/>
          <w:szCs w:val="22"/>
        </w:rPr>
      </w:pPr>
    </w:p>
    <w:p w14:paraId="54A6C1D9" w14:textId="77777777" w:rsidR="00A41592" w:rsidRPr="000F4453" w:rsidRDefault="00991E07" w:rsidP="00321CC4">
      <w:pPr>
        <w:ind w:left="426" w:hanging="426"/>
        <w:rPr>
          <w:rFonts w:asciiTheme="majorHAnsi" w:eastAsia="Cambria" w:hAnsiTheme="majorHAnsi"/>
          <w:sz w:val="22"/>
          <w:szCs w:val="22"/>
        </w:rPr>
      </w:pPr>
      <w:r w:rsidRPr="000F4453">
        <w:rPr>
          <w:rFonts w:asciiTheme="majorHAnsi" w:eastAsia="Cambria" w:hAnsiTheme="majorHAnsi"/>
          <w:sz w:val="22"/>
          <w:szCs w:val="22"/>
        </w:rPr>
        <w:t>11.13.1. W celu prawidłowego korzystania z usług Platformy e-Zamówienia wymagany jest:</w:t>
      </w:r>
    </w:p>
    <w:p w14:paraId="1C677BC0" w14:textId="77777777" w:rsidR="00A41592" w:rsidRPr="000F4453" w:rsidRDefault="00A41592" w:rsidP="00321CC4">
      <w:pPr>
        <w:ind w:left="993" w:hanging="316"/>
        <w:rPr>
          <w:rFonts w:asciiTheme="majorHAnsi" w:hAnsiTheme="majorHAnsi"/>
          <w:sz w:val="22"/>
          <w:szCs w:val="22"/>
        </w:rPr>
      </w:pPr>
    </w:p>
    <w:p w14:paraId="49032707" w14:textId="77777777" w:rsidR="00A41592" w:rsidRPr="000F4453" w:rsidRDefault="00991E07" w:rsidP="008B26CF">
      <w:pPr>
        <w:pStyle w:val="Akapitzlist"/>
        <w:numPr>
          <w:ilvl w:val="1"/>
          <w:numId w:val="32"/>
        </w:numPr>
        <w:tabs>
          <w:tab w:val="left" w:pos="1820"/>
        </w:tabs>
        <w:spacing w:before="0" w:after="0" w:line="240" w:lineRule="auto"/>
        <w:ind w:left="993" w:hanging="316"/>
        <w:rPr>
          <w:rFonts w:asciiTheme="majorHAnsi" w:eastAsia="Cambria" w:hAnsiTheme="majorHAnsi"/>
          <w:sz w:val="22"/>
          <w:szCs w:val="22"/>
        </w:rPr>
      </w:pPr>
      <w:r w:rsidRPr="000F4453">
        <w:rPr>
          <w:rFonts w:asciiTheme="majorHAnsi" w:eastAsia="Cambria" w:hAnsiTheme="majorHAnsi"/>
          <w:sz w:val="22"/>
          <w:szCs w:val="22"/>
        </w:rPr>
        <w:t>Komputer PC:</w:t>
      </w:r>
    </w:p>
    <w:p w14:paraId="18FD0CD0" w14:textId="77777777" w:rsidR="00A41592" w:rsidRPr="000F4453" w:rsidRDefault="00A41592" w:rsidP="00321CC4">
      <w:pPr>
        <w:ind w:left="993" w:hanging="316"/>
        <w:rPr>
          <w:rFonts w:asciiTheme="majorHAnsi" w:eastAsia="Cambria" w:hAnsiTheme="majorHAnsi"/>
          <w:sz w:val="22"/>
          <w:szCs w:val="22"/>
        </w:rPr>
      </w:pPr>
    </w:p>
    <w:p w14:paraId="3EE1562A" w14:textId="77777777" w:rsidR="00A41592" w:rsidRPr="000F4453" w:rsidRDefault="00991E07" w:rsidP="00321CC4">
      <w:pPr>
        <w:tabs>
          <w:tab w:val="left" w:pos="2100"/>
        </w:tabs>
        <w:ind w:left="993" w:hanging="316"/>
        <w:rPr>
          <w:rFonts w:asciiTheme="majorHAnsi" w:eastAsia="Symbol" w:hAnsiTheme="majorHAnsi"/>
          <w:sz w:val="22"/>
          <w:szCs w:val="22"/>
          <w:lang w:val="en-US"/>
        </w:rPr>
      </w:pPr>
      <w:r w:rsidRPr="000F4453">
        <w:rPr>
          <w:rFonts w:asciiTheme="majorHAnsi" w:eastAsia="Cambria" w:hAnsiTheme="majorHAnsi"/>
          <w:sz w:val="22"/>
          <w:szCs w:val="22"/>
          <w:lang w:val="en-US"/>
        </w:rPr>
        <w:t xml:space="preserve">- </w:t>
      </w:r>
      <w:proofErr w:type="spellStart"/>
      <w:r w:rsidRPr="000F4453">
        <w:rPr>
          <w:rFonts w:asciiTheme="majorHAnsi" w:eastAsia="Cambria" w:hAnsiTheme="majorHAnsi"/>
          <w:sz w:val="22"/>
          <w:szCs w:val="22"/>
          <w:lang w:val="en-US"/>
        </w:rPr>
        <w:t>parametry</w:t>
      </w:r>
      <w:proofErr w:type="spellEnd"/>
      <w:r w:rsidRPr="000F4453">
        <w:rPr>
          <w:rFonts w:asciiTheme="majorHAnsi" w:eastAsia="Cambria" w:hAnsiTheme="majorHAnsi"/>
          <w:sz w:val="22"/>
          <w:szCs w:val="22"/>
          <w:lang w:val="en-US"/>
        </w:rPr>
        <w:t xml:space="preserve"> minimum: Intel Core2 Duo, 2 GB RAM, HD,</w:t>
      </w:r>
    </w:p>
    <w:p w14:paraId="65B3517D" w14:textId="77777777" w:rsidR="00A41592" w:rsidRPr="000F4453" w:rsidRDefault="00A41592" w:rsidP="00321CC4">
      <w:pPr>
        <w:ind w:left="993" w:hanging="316"/>
        <w:rPr>
          <w:rFonts w:asciiTheme="majorHAnsi" w:eastAsia="Symbol" w:hAnsiTheme="majorHAnsi"/>
          <w:sz w:val="22"/>
          <w:szCs w:val="22"/>
          <w:lang w:val="en-US"/>
        </w:rPr>
      </w:pPr>
    </w:p>
    <w:p w14:paraId="2B4A0626" w14:textId="77777777" w:rsidR="00A41592" w:rsidRPr="000F4453" w:rsidRDefault="00991E07" w:rsidP="00321CC4">
      <w:pPr>
        <w:tabs>
          <w:tab w:val="left" w:pos="2100"/>
        </w:tabs>
        <w:ind w:left="993" w:right="20" w:hanging="316"/>
        <w:rPr>
          <w:rFonts w:asciiTheme="majorHAnsi" w:eastAsia="Symbol" w:hAnsiTheme="majorHAnsi"/>
          <w:sz w:val="22"/>
          <w:szCs w:val="22"/>
        </w:rPr>
      </w:pPr>
      <w:r w:rsidRPr="000F4453">
        <w:rPr>
          <w:rFonts w:asciiTheme="majorHAnsi" w:eastAsia="Cambria" w:hAnsiTheme="majorHAnsi"/>
          <w:sz w:val="22"/>
          <w:szCs w:val="22"/>
        </w:rPr>
        <w:t xml:space="preserve">- zainstalowany jedne z poniższych systemów operacyjnych: MS Windows 7 lub nowszy, OSX/Mac OS 10.10, </w:t>
      </w:r>
      <w:proofErr w:type="spellStart"/>
      <w:r w:rsidRPr="000F4453">
        <w:rPr>
          <w:rFonts w:asciiTheme="majorHAnsi" w:eastAsia="Cambria" w:hAnsiTheme="majorHAnsi"/>
          <w:sz w:val="22"/>
          <w:szCs w:val="22"/>
        </w:rPr>
        <w:t>Ubuntu</w:t>
      </w:r>
      <w:proofErr w:type="spellEnd"/>
      <w:r w:rsidRPr="000F4453">
        <w:rPr>
          <w:rFonts w:asciiTheme="majorHAnsi" w:eastAsia="Cambria" w:hAnsiTheme="majorHAnsi"/>
          <w:sz w:val="22"/>
          <w:szCs w:val="22"/>
        </w:rPr>
        <w:t xml:space="preserve"> 14.04,</w:t>
      </w:r>
    </w:p>
    <w:p w14:paraId="51DA9C32" w14:textId="77777777" w:rsidR="00A41592" w:rsidRPr="000F4453" w:rsidRDefault="00A41592" w:rsidP="00321CC4">
      <w:pPr>
        <w:ind w:left="993" w:hanging="316"/>
        <w:rPr>
          <w:rFonts w:asciiTheme="majorHAnsi" w:eastAsia="Symbol" w:hAnsiTheme="majorHAnsi"/>
          <w:sz w:val="22"/>
          <w:szCs w:val="22"/>
        </w:rPr>
      </w:pPr>
    </w:p>
    <w:p w14:paraId="4AA71370" w14:textId="77777777" w:rsidR="00A41592" w:rsidRPr="000F4453" w:rsidRDefault="00991E07" w:rsidP="00321CC4">
      <w:pPr>
        <w:tabs>
          <w:tab w:val="left" w:pos="2100"/>
        </w:tabs>
        <w:ind w:left="993" w:right="20" w:hanging="316"/>
        <w:jc w:val="both"/>
        <w:rPr>
          <w:rFonts w:asciiTheme="majorHAnsi" w:eastAsia="Symbol" w:hAnsiTheme="majorHAnsi"/>
          <w:sz w:val="22"/>
          <w:szCs w:val="22"/>
        </w:rPr>
      </w:pPr>
      <w:r w:rsidRPr="000F4453">
        <w:rPr>
          <w:rFonts w:asciiTheme="majorHAnsi" w:eastAsia="Cambria" w:hAnsiTheme="majorHAnsi"/>
          <w:sz w:val="22"/>
          <w:szCs w:val="22"/>
        </w:rPr>
        <w:t xml:space="preserve">- zainstalowana jedna z poniższych przeglądarek: Chrome 66.0 lub nowsza, </w:t>
      </w:r>
      <w:proofErr w:type="spellStart"/>
      <w:r w:rsidRPr="000F4453">
        <w:rPr>
          <w:rFonts w:asciiTheme="majorHAnsi" w:eastAsia="Cambria" w:hAnsiTheme="majorHAnsi"/>
          <w:sz w:val="22"/>
          <w:szCs w:val="22"/>
        </w:rPr>
        <w:t>Firefox</w:t>
      </w:r>
      <w:proofErr w:type="spellEnd"/>
      <w:r w:rsidRPr="000F4453">
        <w:rPr>
          <w:rFonts w:asciiTheme="majorHAnsi" w:eastAsia="Cambria" w:hAnsiTheme="majorHAnsi"/>
          <w:sz w:val="22"/>
          <w:szCs w:val="22"/>
        </w:rPr>
        <w:t xml:space="preserve"> 59.0 lub nowszy, Safari 11.1 lub nowsza, Edge </w:t>
      </w:r>
      <w:proofErr w:type="gramStart"/>
      <w:r w:rsidRPr="000F4453">
        <w:rPr>
          <w:rFonts w:asciiTheme="majorHAnsi" w:eastAsia="Cambria" w:hAnsiTheme="majorHAnsi"/>
          <w:sz w:val="22"/>
          <w:szCs w:val="22"/>
        </w:rPr>
        <w:t xml:space="preserve">14.0 </w:t>
      </w:r>
      <w:r w:rsidRPr="000F4453">
        <w:rPr>
          <w:rFonts w:asciiTheme="majorHAnsi" w:eastAsia="Symbol" w:hAnsiTheme="majorHAnsi"/>
          <w:sz w:val="22"/>
          <w:szCs w:val="22"/>
        </w:rPr>
        <w:t xml:space="preserve"> </w:t>
      </w:r>
      <w:r w:rsidRPr="000F4453">
        <w:rPr>
          <w:rFonts w:asciiTheme="majorHAnsi" w:eastAsia="Cambria" w:hAnsiTheme="majorHAnsi"/>
          <w:sz w:val="22"/>
          <w:szCs w:val="22"/>
        </w:rPr>
        <w:t>i</w:t>
      </w:r>
      <w:proofErr w:type="gramEnd"/>
      <w:r w:rsidRPr="000F4453">
        <w:rPr>
          <w:rFonts w:asciiTheme="majorHAnsi" w:eastAsia="Cambria" w:hAnsiTheme="majorHAnsi"/>
          <w:sz w:val="22"/>
          <w:szCs w:val="22"/>
        </w:rPr>
        <w:t xml:space="preserve"> nowsze,</w:t>
      </w:r>
    </w:p>
    <w:p w14:paraId="06A19166" w14:textId="77777777" w:rsidR="00A41592" w:rsidRPr="000F4453" w:rsidRDefault="00A41592" w:rsidP="00321CC4">
      <w:pPr>
        <w:ind w:left="993" w:hanging="316"/>
        <w:rPr>
          <w:rFonts w:asciiTheme="majorHAnsi" w:hAnsiTheme="majorHAnsi"/>
          <w:sz w:val="22"/>
          <w:szCs w:val="22"/>
        </w:rPr>
      </w:pPr>
    </w:p>
    <w:p w14:paraId="7F53A422" w14:textId="77777777" w:rsidR="00A41592" w:rsidRPr="000F4453" w:rsidRDefault="00991E07" w:rsidP="00321CC4">
      <w:pPr>
        <w:ind w:left="993" w:hanging="316"/>
        <w:rPr>
          <w:rFonts w:asciiTheme="majorHAnsi" w:eastAsia="Cambria" w:hAnsiTheme="majorHAnsi"/>
          <w:sz w:val="22"/>
          <w:szCs w:val="22"/>
        </w:rPr>
      </w:pPr>
      <w:r w:rsidRPr="000F4453">
        <w:rPr>
          <w:rFonts w:asciiTheme="majorHAnsi" w:eastAsia="Cambria" w:hAnsiTheme="majorHAnsi"/>
          <w:sz w:val="22"/>
          <w:szCs w:val="22"/>
        </w:rPr>
        <w:t>albo</w:t>
      </w:r>
    </w:p>
    <w:p w14:paraId="46CCA164" w14:textId="77777777" w:rsidR="00A41592" w:rsidRPr="000F4453" w:rsidRDefault="00A41592" w:rsidP="00321CC4">
      <w:pPr>
        <w:ind w:left="993" w:hanging="316"/>
        <w:rPr>
          <w:rFonts w:asciiTheme="majorHAnsi" w:hAnsiTheme="majorHAnsi"/>
          <w:sz w:val="22"/>
          <w:szCs w:val="22"/>
        </w:rPr>
      </w:pPr>
    </w:p>
    <w:p w14:paraId="335848AE" w14:textId="77777777" w:rsidR="00A41592" w:rsidRPr="000F4453" w:rsidRDefault="00991E07" w:rsidP="008B26CF">
      <w:pPr>
        <w:pStyle w:val="Akapitzlist"/>
        <w:numPr>
          <w:ilvl w:val="1"/>
          <w:numId w:val="32"/>
        </w:numPr>
        <w:tabs>
          <w:tab w:val="left" w:pos="1820"/>
        </w:tabs>
        <w:spacing w:before="0" w:after="0" w:line="240" w:lineRule="auto"/>
        <w:ind w:left="851" w:hanging="284"/>
        <w:rPr>
          <w:rFonts w:asciiTheme="majorHAnsi" w:eastAsia="Cambria" w:hAnsiTheme="majorHAnsi"/>
          <w:sz w:val="22"/>
          <w:szCs w:val="22"/>
        </w:rPr>
      </w:pPr>
      <w:r w:rsidRPr="000F4453">
        <w:rPr>
          <w:rFonts w:asciiTheme="majorHAnsi" w:eastAsia="Cambria" w:hAnsiTheme="majorHAnsi"/>
          <w:sz w:val="22"/>
          <w:szCs w:val="22"/>
        </w:rPr>
        <w:t xml:space="preserve"> Tablet/Telefon:</w:t>
      </w:r>
    </w:p>
    <w:p w14:paraId="5CE8FC66" w14:textId="77777777" w:rsidR="00A41592" w:rsidRPr="000F4453" w:rsidRDefault="00A41592" w:rsidP="00321CC4">
      <w:pPr>
        <w:ind w:left="993" w:hanging="316"/>
        <w:rPr>
          <w:rFonts w:asciiTheme="majorHAnsi" w:eastAsia="Cambria" w:hAnsiTheme="majorHAnsi"/>
          <w:sz w:val="22"/>
          <w:szCs w:val="22"/>
        </w:rPr>
      </w:pPr>
    </w:p>
    <w:p w14:paraId="7127AFF1" w14:textId="77777777" w:rsidR="00A41592" w:rsidRPr="000F4453" w:rsidRDefault="00991E07" w:rsidP="00321CC4">
      <w:pPr>
        <w:tabs>
          <w:tab w:val="left" w:pos="2100"/>
        </w:tabs>
        <w:ind w:left="993" w:right="20" w:hanging="316"/>
        <w:rPr>
          <w:rFonts w:asciiTheme="majorHAnsi" w:eastAsia="Symbol" w:hAnsiTheme="majorHAnsi"/>
          <w:sz w:val="22"/>
          <w:szCs w:val="22"/>
        </w:rPr>
      </w:pPr>
      <w:r w:rsidRPr="000F4453">
        <w:rPr>
          <w:rFonts w:asciiTheme="majorHAnsi" w:eastAsia="Cambria" w:hAnsiTheme="majorHAnsi"/>
          <w:sz w:val="22"/>
          <w:szCs w:val="22"/>
        </w:rPr>
        <w:t xml:space="preserve">- parametry minimum: 4 rdzenie procesora, 2GB RAM, Android 6.0 </w:t>
      </w:r>
      <w:proofErr w:type="spellStart"/>
      <w:r w:rsidRPr="000F4453">
        <w:rPr>
          <w:rFonts w:asciiTheme="majorHAnsi" w:eastAsia="Cambria" w:hAnsiTheme="majorHAnsi"/>
          <w:sz w:val="22"/>
          <w:szCs w:val="22"/>
        </w:rPr>
        <w:t>Marshmallow</w:t>
      </w:r>
      <w:proofErr w:type="spellEnd"/>
      <w:r w:rsidRPr="000F4453">
        <w:rPr>
          <w:rFonts w:asciiTheme="majorHAnsi" w:eastAsia="Cambria" w:hAnsiTheme="majorHAnsi"/>
          <w:sz w:val="22"/>
          <w:szCs w:val="22"/>
        </w:rPr>
        <w:t>, iOS 10.3,</w:t>
      </w:r>
    </w:p>
    <w:p w14:paraId="1A95970E" w14:textId="77777777" w:rsidR="00A41592" w:rsidRPr="000F4453" w:rsidRDefault="00A41592" w:rsidP="00321CC4">
      <w:pPr>
        <w:ind w:left="993" w:hanging="316"/>
        <w:rPr>
          <w:rFonts w:asciiTheme="majorHAnsi" w:eastAsia="Symbol" w:hAnsiTheme="majorHAnsi"/>
          <w:sz w:val="22"/>
          <w:szCs w:val="22"/>
        </w:rPr>
      </w:pPr>
    </w:p>
    <w:p w14:paraId="77D0BA24" w14:textId="77777777" w:rsidR="00A41592" w:rsidRPr="000F4453" w:rsidRDefault="00991E07" w:rsidP="00321CC4">
      <w:pPr>
        <w:tabs>
          <w:tab w:val="left" w:pos="2100"/>
        </w:tabs>
        <w:ind w:left="993" w:hanging="316"/>
        <w:rPr>
          <w:rFonts w:asciiTheme="majorHAnsi" w:eastAsia="Symbol" w:hAnsiTheme="majorHAnsi"/>
          <w:sz w:val="22"/>
          <w:szCs w:val="22"/>
        </w:rPr>
      </w:pPr>
      <w:r w:rsidRPr="000F4453">
        <w:rPr>
          <w:rFonts w:asciiTheme="majorHAnsi" w:eastAsia="Cambria" w:hAnsiTheme="majorHAnsi"/>
          <w:sz w:val="22"/>
          <w:szCs w:val="22"/>
        </w:rPr>
        <w:t>- przeglądarka Chrome 61 lub nowa</w:t>
      </w:r>
    </w:p>
    <w:p w14:paraId="1D81F0EA" w14:textId="77777777" w:rsidR="00A41592" w:rsidRPr="000F4453" w:rsidRDefault="00A41592" w:rsidP="00321CC4">
      <w:pPr>
        <w:rPr>
          <w:rFonts w:asciiTheme="majorHAnsi" w:hAnsiTheme="majorHAnsi"/>
          <w:sz w:val="22"/>
          <w:szCs w:val="22"/>
        </w:rPr>
      </w:pPr>
    </w:p>
    <w:p w14:paraId="1D0401F9" w14:textId="77777777" w:rsidR="00A41592" w:rsidRPr="000F4453" w:rsidRDefault="00991E07" w:rsidP="00321CC4">
      <w:pPr>
        <w:ind w:left="851" w:right="20" w:hanging="851"/>
        <w:jc w:val="both"/>
        <w:rPr>
          <w:rFonts w:asciiTheme="majorHAnsi" w:eastAsia="Cambria" w:hAnsiTheme="majorHAnsi"/>
          <w:sz w:val="22"/>
          <w:szCs w:val="22"/>
        </w:rPr>
      </w:pPr>
      <w:r w:rsidRPr="000F4453">
        <w:rPr>
          <w:rFonts w:asciiTheme="majorHAnsi" w:eastAsia="Cambria" w:hAnsiTheme="majorHAnsi"/>
          <w:sz w:val="22"/>
          <w:szCs w:val="22"/>
        </w:rPr>
        <w:t xml:space="preserve">11.13.2. Dla skorzystania z pełnej funkcjonalności może być konieczne włączenie w przeglądarce obsługi protokołu bezpiecznej transmisji danych SSL, obsługi Java </w:t>
      </w:r>
      <w:proofErr w:type="spellStart"/>
      <w:proofErr w:type="gramStart"/>
      <w:r w:rsidRPr="000F4453">
        <w:rPr>
          <w:rFonts w:asciiTheme="majorHAnsi" w:eastAsia="Cambria" w:hAnsiTheme="majorHAnsi"/>
          <w:sz w:val="22"/>
          <w:szCs w:val="22"/>
        </w:rPr>
        <w:t>Script</w:t>
      </w:r>
      <w:proofErr w:type="spellEnd"/>
      <w:r w:rsidRPr="000F4453">
        <w:rPr>
          <w:rFonts w:asciiTheme="majorHAnsi" w:eastAsia="Cambria" w:hAnsiTheme="majorHAnsi"/>
          <w:sz w:val="22"/>
          <w:szCs w:val="22"/>
        </w:rPr>
        <w:t>,</w:t>
      </w:r>
      <w:proofErr w:type="gramEnd"/>
      <w:r w:rsidRPr="000F4453">
        <w:rPr>
          <w:rFonts w:asciiTheme="majorHAnsi" w:eastAsia="Cambria" w:hAnsiTheme="majorHAnsi"/>
          <w:sz w:val="22"/>
          <w:szCs w:val="22"/>
        </w:rPr>
        <w:t xml:space="preserve"> oraz </w:t>
      </w:r>
      <w:proofErr w:type="spellStart"/>
      <w:r w:rsidRPr="000F4453">
        <w:rPr>
          <w:rFonts w:asciiTheme="majorHAnsi" w:eastAsia="Cambria" w:hAnsiTheme="majorHAnsi"/>
          <w:sz w:val="22"/>
          <w:szCs w:val="22"/>
        </w:rPr>
        <w:t>cookies</w:t>
      </w:r>
      <w:proofErr w:type="spellEnd"/>
      <w:r w:rsidRPr="000F4453">
        <w:rPr>
          <w:rFonts w:asciiTheme="majorHAnsi" w:eastAsia="Cambria" w:hAnsiTheme="majorHAnsi"/>
          <w:sz w:val="22"/>
          <w:szCs w:val="22"/>
        </w:rPr>
        <w:t>;</w:t>
      </w:r>
    </w:p>
    <w:p w14:paraId="3DCC7371" w14:textId="77777777" w:rsidR="00A41592" w:rsidRPr="000F4453" w:rsidRDefault="00A41592" w:rsidP="00321CC4">
      <w:pPr>
        <w:ind w:left="851"/>
        <w:rPr>
          <w:rFonts w:asciiTheme="majorHAnsi" w:hAnsiTheme="majorHAnsi"/>
          <w:sz w:val="22"/>
          <w:szCs w:val="22"/>
        </w:rPr>
      </w:pPr>
    </w:p>
    <w:p w14:paraId="6775828D" w14:textId="77777777" w:rsidR="00A41592" w:rsidRPr="000F4453" w:rsidRDefault="00991E07" w:rsidP="00321CC4">
      <w:pPr>
        <w:ind w:left="851" w:right="20" w:hanging="851"/>
        <w:jc w:val="both"/>
        <w:rPr>
          <w:rFonts w:asciiTheme="majorHAnsi" w:eastAsia="Cambria" w:hAnsiTheme="majorHAnsi"/>
          <w:sz w:val="22"/>
          <w:szCs w:val="22"/>
        </w:rPr>
      </w:pPr>
      <w:r w:rsidRPr="000F4453">
        <w:rPr>
          <w:rFonts w:asciiTheme="majorHAnsi" w:eastAsia="Cambria" w:hAnsiTheme="majorHAnsi"/>
          <w:sz w:val="22"/>
          <w:szCs w:val="22"/>
        </w:rPr>
        <w:t>11.13.3. Specyfikacja połączenia, formatu przesyłanych danych oraz kodowania i oznaczania czasu odbioru danych:</w:t>
      </w:r>
    </w:p>
    <w:p w14:paraId="221E4686" w14:textId="157914A2" w:rsidR="00A41592" w:rsidRPr="000F4453" w:rsidRDefault="008B26CF" w:rsidP="00321CC4">
      <w:pPr>
        <w:pStyle w:val="Akapitzlist"/>
        <w:tabs>
          <w:tab w:val="left" w:pos="1840"/>
        </w:tabs>
        <w:spacing w:before="0" w:after="0" w:line="240" w:lineRule="auto"/>
        <w:ind w:right="20"/>
        <w:rPr>
          <w:rFonts w:asciiTheme="majorHAnsi" w:eastAsia="Cambria" w:hAnsiTheme="majorHAnsi"/>
          <w:sz w:val="22"/>
          <w:szCs w:val="22"/>
        </w:rPr>
      </w:pPr>
      <w:r w:rsidRPr="000F4453">
        <w:rPr>
          <w:rFonts w:asciiTheme="majorHAnsi" w:eastAsia="Cambria" w:hAnsiTheme="majorHAnsi"/>
          <w:sz w:val="22"/>
          <w:szCs w:val="22"/>
        </w:rPr>
        <w:t>a) specyfikacja</w:t>
      </w:r>
      <w:r w:rsidR="00991E07" w:rsidRPr="000F4453">
        <w:rPr>
          <w:rFonts w:asciiTheme="majorHAnsi" w:eastAsia="Cambria" w:hAnsiTheme="majorHAnsi"/>
          <w:sz w:val="22"/>
          <w:szCs w:val="22"/>
        </w:rPr>
        <w:t xml:space="preserve"> połączenia – formularze udostępnione są za pomocą protokołu TLS 1.2,</w:t>
      </w:r>
    </w:p>
    <w:p w14:paraId="7E843A59" w14:textId="77777777" w:rsidR="00A41592" w:rsidRPr="000F4453" w:rsidRDefault="00A41592" w:rsidP="00321CC4">
      <w:pPr>
        <w:rPr>
          <w:rFonts w:asciiTheme="majorHAnsi" w:eastAsia="Cambria" w:hAnsiTheme="majorHAnsi"/>
          <w:sz w:val="22"/>
          <w:szCs w:val="22"/>
        </w:rPr>
      </w:pPr>
    </w:p>
    <w:p w14:paraId="31BF66F6" w14:textId="28B94C6A" w:rsidR="00A41592" w:rsidRPr="000F4453" w:rsidRDefault="008B26CF" w:rsidP="00321CC4">
      <w:pPr>
        <w:pStyle w:val="Akapitzlist"/>
        <w:tabs>
          <w:tab w:val="left" w:pos="1840"/>
        </w:tabs>
        <w:spacing w:before="0" w:after="0" w:line="240" w:lineRule="auto"/>
        <w:ind w:right="20"/>
        <w:rPr>
          <w:rFonts w:asciiTheme="majorHAnsi" w:eastAsia="Cambria" w:hAnsiTheme="majorHAnsi"/>
          <w:sz w:val="22"/>
          <w:szCs w:val="22"/>
        </w:rPr>
      </w:pPr>
      <w:r w:rsidRPr="000F4453">
        <w:rPr>
          <w:rFonts w:asciiTheme="majorHAnsi" w:eastAsia="Cambria" w:hAnsiTheme="majorHAnsi"/>
          <w:sz w:val="22"/>
          <w:szCs w:val="22"/>
        </w:rPr>
        <w:t>b) format</w:t>
      </w:r>
      <w:r w:rsidR="00991E07" w:rsidRPr="000F4453">
        <w:rPr>
          <w:rFonts w:asciiTheme="majorHAnsi" w:eastAsia="Cambria" w:hAnsiTheme="majorHAnsi"/>
          <w:sz w:val="22"/>
          <w:szCs w:val="22"/>
        </w:rPr>
        <w:t xml:space="preserve"> danych oraz kodowanie: formularze dostępne są w formacie HTML z kodowaniem UTF-8,</w:t>
      </w:r>
    </w:p>
    <w:p w14:paraId="16DDC44F" w14:textId="77777777" w:rsidR="00A41592" w:rsidRPr="000F4453" w:rsidRDefault="00A41592" w:rsidP="00321CC4">
      <w:pPr>
        <w:rPr>
          <w:rFonts w:asciiTheme="majorHAnsi" w:eastAsia="Cambria" w:hAnsiTheme="majorHAnsi"/>
          <w:sz w:val="22"/>
          <w:szCs w:val="22"/>
        </w:rPr>
      </w:pPr>
    </w:p>
    <w:p w14:paraId="54C0D57A" w14:textId="77777777" w:rsidR="00A41592" w:rsidRPr="000F4453" w:rsidRDefault="00991E07" w:rsidP="00321CC4">
      <w:pPr>
        <w:pStyle w:val="Akapitzlist"/>
        <w:tabs>
          <w:tab w:val="left" w:pos="1840"/>
        </w:tabs>
        <w:spacing w:before="0" w:after="0" w:line="240" w:lineRule="auto"/>
        <w:rPr>
          <w:rFonts w:asciiTheme="majorHAnsi" w:eastAsia="Cambria" w:hAnsiTheme="majorHAnsi"/>
          <w:sz w:val="22"/>
          <w:szCs w:val="22"/>
        </w:rPr>
      </w:pPr>
      <w:r w:rsidRPr="000F4453">
        <w:rPr>
          <w:rFonts w:asciiTheme="majorHAnsi" w:eastAsia="Cambria" w:hAnsiTheme="majorHAnsi"/>
          <w:sz w:val="22"/>
          <w:szCs w:val="22"/>
        </w:rPr>
        <w:t>c)oznaczenia czasu odbioru danych: wszelkie operacje opierają się</w:t>
      </w:r>
      <w:r w:rsidR="001301C1" w:rsidRPr="000F4453">
        <w:rPr>
          <w:rFonts w:asciiTheme="majorHAnsi" w:eastAsia="Cambria" w:hAnsiTheme="majorHAnsi"/>
          <w:sz w:val="22"/>
          <w:szCs w:val="22"/>
        </w:rPr>
        <w:t xml:space="preserve"> </w:t>
      </w:r>
      <w:r w:rsidRPr="000F4453">
        <w:rPr>
          <w:rFonts w:asciiTheme="majorHAnsi" w:eastAsia="Cambria" w:hAnsiTheme="majorHAnsi"/>
          <w:sz w:val="22"/>
          <w:szCs w:val="22"/>
        </w:rPr>
        <w:t>o czas serwera i dane zapisywane są z dokładnością co do sekundy.</w:t>
      </w:r>
    </w:p>
    <w:p w14:paraId="04CA8DCE" w14:textId="77777777" w:rsidR="00A41592" w:rsidRPr="000F4453" w:rsidRDefault="00991E07" w:rsidP="00321CC4">
      <w:pPr>
        <w:pStyle w:val="Akapitzlist"/>
        <w:tabs>
          <w:tab w:val="left" w:pos="1840"/>
        </w:tabs>
        <w:spacing w:before="0" w:after="0" w:line="240" w:lineRule="auto"/>
        <w:ind w:left="709" w:hanging="851"/>
        <w:rPr>
          <w:rFonts w:asciiTheme="majorHAnsi" w:eastAsia="Cambria" w:hAnsiTheme="majorHAnsi"/>
          <w:sz w:val="22"/>
          <w:szCs w:val="22"/>
        </w:rPr>
      </w:pPr>
      <w:r w:rsidRPr="000F4453">
        <w:rPr>
          <w:rFonts w:asciiTheme="majorHAnsi" w:eastAsia="Cambria" w:hAnsiTheme="majorHAnsi"/>
          <w:sz w:val="22"/>
          <w:szCs w:val="22"/>
        </w:rPr>
        <w:t xml:space="preserve"> </w:t>
      </w:r>
      <w:r w:rsidRPr="000F4453">
        <w:rPr>
          <w:rFonts w:asciiTheme="majorHAnsi" w:eastAsia="Cambria" w:hAnsiTheme="majorHAnsi"/>
          <w:b/>
          <w:sz w:val="22"/>
          <w:szCs w:val="22"/>
        </w:rPr>
        <w:t>11.14.</w:t>
      </w:r>
      <w:r w:rsidRPr="000F4453">
        <w:rPr>
          <w:rFonts w:asciiTheme="majorHAnsi" w:eastAsia="Cambria" w:hAnsiTheme="majorHAnsi"/>
          <w:sz w:val="22"/>
          <w:szCs w:val="22"/>
        </w:rPr>
        <w:t xml:space="preserve"> W przypadku problemów technicznych i awarii związanych z funkcjonowaniem</w:t>
      </w:r>
    </w:p>
    <w:p w14:paraId="69AEBB33" w14:textId="77777777" w:rsidR="00A41592" w:rsidRPr="000F4453" w:rsidRDefault="00A41592" w:rsidP="00321CC4">
      <w:pPr>
        <w:rPr>
          <w:rFonts w:asciiTheme="majorHAnsi" w:hAnsiTheme="majorHAnsi"/>
          <w:sz w:val="22"/>
          <w:szCs w:val="22"/>
        </w:rPr>
      </w:pPr>
    </w:p>
    <w:p w14:paraId="6F508989" w14:textId="77777777" w:rsidR="00A41592" w:rsidRPr="000F4453" w:rsidRDefault="00991E07" w:rsidP="00321CC4">
      <w:pPr>
        <w:ind w:left="700" w:right="20"/>
        <w:jc w:val="both"/>
        <w:rPr>
          <w:rFonts w:asciiTheme="majorHAnsi" w:eastAsia="Cambria" w:hAnsiTheme="majorHAnsi"/>
          <w:sz w:val="22"/>
          <w:szCs w:val="22"/>
        </w:rPr>
      </w:pPr>
      <w:r w:rsidRPr="000F4453">
        <w:rPr>
          <w:rFonts w:asciiTheme="majorHAnsi" w:eastAsia="Cambria" w:hAnsiTheme="majorHAnsi"/>
          <w:sz w:val="22"/>
          <w:szCs w:val="22"/>
        </w:rPr>
        <w:t>Platformy e-Zamówienia użytkownicy mogą skorzystać ze wsparcia technicznego dostępnego pod numerem telefonu (32) 77 88 999 lub drogą elektroniczną</w:t>
      </w:r>
    </w:p>
    <w:p w14:paraId="7FB95031" w14:textId="77777777" w:rsidR="00A41592" w:rsidRPr="000F4453" w:rsidRDefault="00A41592" w:rsidP="00321CC4">
      <w:pPr>
        <w:rPr>
          <w:rFonts w:asciiTheme="majorHAnsi" w:hAnsiTheme="majorHAnsi"/>
          <w:sz w:val="22"/>
          <w:szCs w:val="22"/>
        </w:rPr>
      </w:pPr>
    </w:p>
    <w:tbl>
      <w:tblPr>
        <w:tblW w:w="9796" w:type="dxa"/>
        <w:tblLayout w:type="fixed"/>
        <w:tblCellMar>
          <w:left w:w="0" w:type="dxa"/>
          <w:right w:w="0" w:type="dxa"/>
        </w:tblCellMar>
        <w:tblLook w:val="0000" w:firstRow="0" w:lastRow="0" w:firstColumn="0" w:lastColumn="0" w:noHBand="0" w:noVBand="0"/>
      </w:tblPr>
      <w:tblGrid>
        <w:gridCol w:w="1659"/>
        <w:gridCol w:w="1836"/>
        <w:gridCol w:w="488"/>
        <w:gridCol w:w="1572"/>
        <w:gridCol w:w="663"/>
        <w:gridCol w:w="606"/>
        <w:gridCol w:w="1616"/>
        <w:gridCol w:w="594"/>
        <w:gridCol w:w="762"/>
      </w:tblGrid>
      <w:tr w:rsidR="000F4453" w:rsidRPr="000F4453" w14:paraId="2F1D31F0" w14:textId="77777777" w:rsidTr="00B4754C">
        <w:trPr>
          <w:trHeight w:val="53"/>
        </w:trPr>
        <w:tc>
          <w:tcPr>
            <w:tcW w:w="1659" w:type="dxa"/>
            <w:shd w:val="clear" w:color="auto" w:fill="auto"/>
            <w:vAlign w:val="bottom"/>
          </w:tcPr>
          <w:p w14:paraId="034658B9" w14:textId="77777777" w:rsidR="00A41592" w:rsidRPr="000F4453" w:rsidRDefault="00991E07" w:rsidP="00321CC4">
            <w:pPr>
              <w:ind w:left="700"/>
              <w:rPr>
                <w:rFonts w:asciiTheme="majorHAnsi" w:eastAsia="Cambria" w:hAnsiTheme="majorHAnsi"/>
                <w:sz w:val="22"/>
                <w:szCs w:val="22"/>
              </w:rPr>
            </w:pPr>
            <w:r w:rsidRPr="000F4453">
              <w:rPr>
                <w:rFonts w:asciiTheme="majorHAnsi" w:eastAsia="Cambria" w:hAnsiTheme="majorHAnsi"/>
                <w:sz w:val="22"/>
                <w:szCs w:val="22"/>
              </w:rPr>
              <w:lastRenderedPageBreak/>
              <w:t>poprzez</w:t>
            </w:r>
          </w:p>
        </w:tc>
        <w:tc>
          <w:tcPr>
            <w:tcW w:w="1835" w:type="dxa"/>
            <w:shd w:val="clear" w:color="auto" w:fill="auto"/>
            <w:vAlign w:val="bottom"/>
          </w:tcPr>
          <w:p w14:paraId="3CC65A7E" w14:textId="77777777" w:rsidR="00A41592" w:rsidRPr="000F4453" w:rsidRDefault="00991E07" w:rsidP="00321CC4">
            <w:pPr>
              <w:ind w:left="400"/>
              <w:rPr>
                <w:rFonts w:asciiTheme="majorHAnsi" w:eastAsia="Cambria" w:hAnsiTheme="majorHAnsi"/>
                <w:sz w:val="22"/>
                <w:szCs w:val="22"/>
              </w:rPr>
            </w:pPr>
            <w:r w:rsidRPr="000F4453">
              <w:rPr>
                <w:rFonts w:asciiTheme="majorHAnsi" w:eastAsia="Cambria" w:hAnsiTheme="majorHAnsi"/>
                <w:sz w:val="22"/>
                <w:szCs w:val="22"/>
              </w:rPr>
              <w:t>formularz</w:t>
            </w:r>
          </w:p>
        </w:tc>
        <w:tc>
          <w:tcPr>
            <w:tcW w:w="2723" w:type="dxa"/>
            <w:gridSpan w:val="3"/>
            <w:shd w:val="clear" w:color="auto" w:fill="auto"/>
            <w:vAlign w:val="bottom"/>
          </w:tcPr>
          <w:p w14:paraId="208A70D7" w14:textId="77777777" w:rsidR="00A41592" w:rsidRPr="000F4453" w:rsidRDefault="00991E07" w:rsidP="00321CC4">
            <w:pPr>
              <w:ind w:left="100"/>
              <w:rPr>
                <w:rFonts w:asciiTheme="majorHAnsi" w:eastAsia="Cambria" w:hAnsiTheme="majorHAnsi"/>
                <w:sz w:val="22"/>
                <w:szCs w:val="22"/>
              </w:rPr>
            </w:pPr>
            <w:r w:rsidRPr="000F4453">
              <w:rPr>
                <w:rFonts w:asciiTheme="majorHAnsi" w:eastAsia="Cambria" w:hAnsiTheme="majorHAnsi"/>
                <w:sz w:val="22"/>
                <w:szCs w:val="22"/>
              </w:rPr>
              <w:t>udostępniony</w:t>
            </w:r>
          </w:p>
        </w:tc>
        <w:tc>
          <w:tcPr>
            <w:tcW w:w="605" w:type="dxa"/>
            <w:shd w:val="clear" w:color="auto" w:fill="auto"/>
            <w:vAlign w:val="bottom"/>
          </w:tcPr>
          <w:p w14:paraId="7A17A325" w14:textId="77777777" w:rsidR="00A41592" w:rsidRPr="000F4453" w:rsidRDefault="00991E07" w:rsidP="00321CC4">
            <w:pPr>
              <w:ind w:left="120"/>
              <w:rPr>
                <w:rFonts w:asciiTheme="majorHAnsi" w:eastAsia="Cambria" w:hAnsiTheme="majorHAnsi"/>
                <w:sz w:val="22"/>
                <w:szCs w:val="22"/>
              </w:rPr>
            </w:pPr>
            <w:r w:rsidRPr="000F4453">
              <w:rPr>
                <w:rFonts w:asciiTheme="majorHAnsi" w:eastAsia="Cambria" w:hAnsiTheme="majorHAnsi"/>
                <w:sz w:val="22"/>
                <w:szCs w:val="22"/>
              </w:rPr>
              <w:t>na</w:t>
            </w:r>
          </w:p>
        </w:tc>
        <w:tc>
          <w:tcPr>
            <w:tcW w:w="1615" w:type="dxa"/>
            <w:shd w:val="clear" w:color="auto" w:fill="auto"/>
            <w:vAlign w:val="bottom"/>
          </w:tcPr>
          <w:p w14:paraId="77DAC7BC" w14:textId="77777777" w:rsidR="00A41592" w:rsidRPr="000F4453" w:rsidRDefault="00991E07" w:rsidP="00321CC4">
            <w:pPr>
              <w:ind w:left="320"/>
              <w:rPr>
                <w:rFonts w:asciiTheme="majorHAnsi" w:eastAsia="Cambria" w:hAnsiTheme="majorHAnsi"/>
                <w:sz w:val="22"/>
                <w:szCs w:val="22"/>
              </w:rPr>
            </w:pPr>
            <w:r w:rsidRPr="000F4453">
              <w:rPr>
                <w:rFonts w:asciiTheme="majorHAnsi" w:eastAsia="Cambria" w:hAnsiTheme="majorHAnsi"/>
                <w:sz w:val="22"/>
                <w:szCs w:val="22"/>
              </w:rPr>
              <w:t>stronie</w:t>
            </w:r>
          </w:p>
        </w:tc>
        <w:tc>
          <w:tcPr>
            <w:tcW w:w="1356" w:type="dxa"/>
            <w:gridSpan w:val="2"/>
            <w:shd w:val="clear" w:color="auto" w:fill="auto"/>
            <w:vAlign w:val="bottom"/>
          </w:tcPr>
          <w:p w14:paraId="1F2D7CE5" w14:textId="77777777" w:rsidR="00A41592" w:rsidRPr="000F4453" w:rsidRDefault="00991E07" w:rsidP="00321CC4">
            <w:pPr>
              <w:jc w:val="right"/>
              <w:rPr>
                <w:rFonts w:asciiTheme="majorHAnsi" w:eastAsia="Cambria" w:hAnsiTheme="majorHAnsi"/>
                <w:sz w:val="22"/>
                <w:szCs w:val="22"/>
              </w:rPr>
            </w:pPr>
            <w:r w:rsidRPr="000F4453">
              <w:rPr>
                <w:rFonts w:asciiTheme="majorHAnsi" w:eastAsia="Cambria" w:hAnsiTheme="majorHAnsi"/>
                <w:sz w:val="22"/>
                <w:szCs w:val="22"/>
              </w:rPr>
              <w:t>internetowej</w:t>
            </w:r>
          </w:p>
        </w:tc>
      </w:tr>
      <w:tr w:rsidR="000F4453" w:rsidRPr="000F4453" w14:paraId="3A993F23" w14:textId="77777777" w:rsidTr="00B4754C">
        <w:trPr>
          <w:trHeight w:val="61"/>
        </w:trPr>
        <w:tc>
          <w:tcPr>
            <w:tcW w:w="8440" w:type="dxa"/>
            <w:gridSpan w:val="7"/>
            <w:shd w:val="clear" w:color="auto" w:fill="auto"/>
            <w:vAlign w:val="bottom"/>
          </w:tcPr>
          <w:p w14:paraId="0E118860" w14:textId="77777777" w:rsidR="00A41592" w:rsidRPr="000F4453" w:rsidRDefault="00A41592" w:rsidP="00321CC4">
            <w:pPr>
              <w:ind w:left="700"/>
              <w:rPr>
                <w:rFonts w:asciiTheme="majorHAnsi" w:eastAsia="Cambria" w:hAnsiTheme="majorHAnsi"/>
                <w:i/>
                <w:sz w:val="22"/>
                <w:szCs w:val="22"/>
              </w:rPr>
            </w:pPr>
            <w:hyperlink r:id="rId27" w:history="1">
              <w:r w:rsidRPr="000F4453">
                <w:rPr>
                  <w:rFonts w:asciiTheme="majorHAnsi" w:eastAsia="Cambria" w:hAnsiTheme="majorHAnsi"/>
                  <w:sz w:val="22"/>
                  <w:szCs w:val="22"/>
                  <w:u w:val="single"/>
                </w:rPr>
                <w:t>https://ezamowienia.gov.pl</w:t>
              </w:r>
              <w:r w:rsidRPr="000F4453">
                <w:rPr>
                  <w:rFonts w:asciiTheme="majorHAnsi" w:eastAsia="Cambria" w:hAnsiTheme="majorHAnsi"/>
                  <w:sz w:val="22"/>
                  <w:szCs w:val="22"/>
                </w:rPr>
                <w:t xml:space="preserve"> </w:t>
              </w:r>
            </w:hyperlink>
            <w:r w:rsidRPr="000F4453">
              <w:rPr>
                <w:rFonts w:asciiTheme="majorHAnsi" w:eastAsia="Cambria" w:hAnsiTheme="majorHAnsi"/>
                <w:sz w:val="22"/>
                <w:szCs w:val="22"/>
              </w:rPr>
              <w:t xml:space="preserve">w zakładce </w:t>
            </w:r>
            <w:r w:rsidRPr="000F4453">
              <w:rPr>
                <w:rFonts w:asciiTheme="majorHAnsi" w:eastAsia="Cambria" w:hAnsiTheme="majorHAnsi"/>
                <w:i/>
                <w:sz w:val="22"/>
                <w:szCs w:val="22"/>
              </w:rPr>
              <w:t>„Zgłoś problem”.</w:t>
            </w:r>
          </w:p>
        </w:tc>
        <w:tc>
          <w:tcPr>
            <w:tcW w:w="594" w:type="dxa"/>
            <w:shd w:val="clear" w:color="auto" w:fill="auto"/>
            <w:vAlign w:val="bottom"/>
          </w:tcPr>
          <w:p w14:paraId="51A98997" w14:textId="77777777" w:rsidR="00A41592" w:rsidRPr="000F4453" w:rsidRDefault="00A41592" w:rsidP="00321CC4">
            <w:pPr>
              <w:rPr>
                <w:rFonts w:asciiTheme="majorHAnsi" w:hAnsiTheme="majorHAnsi"/>
                <w:sz w:val="22"/>
                <w:szCs w:val="22"/>
              </w:rPr>
            </w:pPr>
          </w:p>
        </w:tc>
        <w:tc>
          <w:tcPr>
            <w:tcW w:w="761" w:type="dxa"/>
            <w:shd w:val="clear" w:color="auto" w:fill="auto"/>
            <w:vAlign w:val="bottom"/>
          </w:tcPr>
          <w:p w14:paraId="701040F7" w14:textId="77777777" w:rsidR="00A41592" w:rsidRPr="000F4453" w:rsidRDefault="00A41592" w:rsidP="00321CC4">
            <w:pPr>
              <w:rPr>
                <w:rFonts w:asciiTheme="majorHAnsi" w:hAnsiTheme="majorHAnsi"/>
                <w:sz w:val="22"/>
                <w:szCs w:val="22"/>
              </w:rPr>
            </w:pPr>
          </w:p>
        </w:tc>
      </w:tr>
      <w:tr w:rsidR="000F4453" w:rsidRPr="000F4453" w14:paraId="73A57A9F" w14:textId="77777777" w:rsidTr="00B4754C">
        <w:trPr>
          <w:trHeight w:val="61"/>
        </w:trPr>
        <w:tc>
          <w:tcPr>
            <w:tcW w:w="3983" w:type="dxa"/>
            <w:gridSpan w:val="3"/>
            <w:shd w:val="clear" w:color="auto" w:fill="auto"/>
            <w:vAlign w:val="bottom"/>
          </w:tcPr>
          <w:p w14:paraId="241801DA" w14:textId="77777777" w:rsidR="00A41592" w:rsidRPr="000F4453" w:rsidRDefault="00991E07" w:rsidP="00321CC4">
            <w:pPr>
              <w:rPr>
                <w:rFonts w:asciiTheme="majorHAnsi" w:eastAsia="Cambria" w:hAnsiTheme="majorHAnsi"/>
                <w:sz w:val="22"/>
                <w:szCs w:val="22"/>
              </w:rPr>
            </w:pPr>
            <w:r w:rsidRPr="000F4453">
              <w:rPr>
                <w:rFonts w:asciiTheme="majorHAnsi" w:eastAsia="Cambria" w:hAnsiTheme="majorHAnsi"/>
                <w:b/>
                <w:sz w:val="22"/>
                <w:szCs w:val="22"/>
              </w:rPr>
              <w:t>11.15.</w:t>
            </w:r>
            <w:r w:rsidRPr="000F4453">
              <w:rPr>
                <w:rFonts w:asciiTheme="majorHAnsi" w:eastAsia="Cambria" w:hAnsiTheme="majorHAnsi"/>
                <w:sz w:val="22"/>
                <w:szCs w:val="22"/>
              </w:rPr>
              <w:t xml:space="preserve"> W szczególnie uzasadnionych</w:t>
            </w:r>
          </w:p>
        </w:tc>
        <w:tc>
          <w:tcPr>
            <w:tcW w:w="2235" w:type="dxa"/>
            <w:gridSpan w:val="2"/>
            <w:shd w:val="clear" w:color="auto" w:fill="auto"/>
            <w:vAlign w:val="bottom"/>
          </w:tcPr>
          <w:p w14:paraId="480BBD65" w14:textId="77777777" w:rsidR="00A41592" w:rsidRPr="000F4453" w:rsidRDefault="00991E07" w:rsidP="00321CC4">
            <w:pPr>
              <w:rPr>
                <w:rFonts w:asciiTheme="majorHAnsi" w:eastAsia="Cambria" w:hAnsiTheme="majorHAnsi"/>
                <w:sz w:val="22"/>
                <w:szCs w:val="22"/>
              </w:rPr>
            </w:pPr>
            <w:r w:rsidRPr="000F4453">
              <w:rPr>
                <w:rFonts w:asciiTheme="majorHAnsi" w:eastAsia="Cambria" w:hAnsiTheme="majorHAnsi"/>
                <w:sz w:val="22"/>
                <w:szCs w:val="22"/>
              </w:rPr>
              <w:t>przypadkach</w:t>
            </w:r>
          </w:p>
        </w:tc>
        <w:tc>
          <w:tcPr>
            <w:tcW w:w="2221" w:type="dxa"/>
            <w:gridSpan w:val="2"/>
            <w:shd w:val="clear" w:color="auto" w:fill="auto"/>
            <w:vAlign w:val="bottom"/>
          </w:tcPr>
          <w:p w14:paraId="056DA430" w14:textId="77777777" w:rsidR="00A41592" w:rsidRPr="000F4453" w:rsidRDefault="00991E07" w:rsidP="00321CC4">
            <w:pPr>
              <w:ind w:left="40"/>
              <w:rPr>
                <w:rFonts w:asciiTheme="majorHAnsi" w:eastAsia="Cambria" w:hAnsiTheme="majorHAnsi"/>
                <w:sz w:val="22"/>
                <w:szCs w:val="22"/>
              </w:rPr>
            </w:pPr>
            <w:r w:rsidRPr="000F4453">
              <w:rPr>
                <w:rFonts w:asciiTheme="majorHAnsi" w:eastAsia="Cambria" w:hAnsiTheme="majorHAnsi"/>
                <w:sz w:val="22"/>
                <w:szCs w:val="22"/>
              </w:rPr>
              <w:t>uniemożliwiających</w:t>
            </w:r>
          </w:p>
        </w:tc>
        <w:tc>
          <w:tcPr>
            <w:tcW w:w="1356" w:type="dxa"/>
            <w:gridSpan w:val="2"/>
            <w:shd w:val="clear" w:color="auto" w:fill="auto"/>
            <w:vAlign w:val="bottom"/>
          </w:tcPr>
          <w:p w14:paraId="5A406668" w14:textId="77777777" w:rsidR="00A41592" w:rsidRPr="000F4453" w:rsidRDefault="00991E07" w:rsidP="00321CC4">
            <w:pPr>
              <w:jc w:val="right"/>
              <w:rPr>
                <w:rFonts w:asciiTheme="majorHAnsi" w:eastAsia="Cambria" w:hAnsiTheme="majorHAnsi"/>
                <w:sz w:val="22"/>
                <w:szCs w:val="22"/>
              </w:rPr>
            </w:pPr>
            <w:r w:rsidRPr="000F4453">
              <w:rPr>
                <w:rFonts w:asciiTheme="majorHAnsi" w:eastAsia="Cambria" w:hAnsiTheme="majorHAnsi"/>
                <w:sz w:val="22"/>
                <w:szCs w:val="22"/>
              </w:rPr>
              <w:t>komunikację</w:t>
            </w:r>
          </w:p>
        </w:tc>
      </w:tr>
      <w:tr w:rsidR="000F4453" w:rsidRPr="000F4453" w14:paraId="6A23063C" w14:textId="77777777" w:rsidTr="00B4754C">
        <w:trPr>
          <w:trHeight w:val="61"/>
        </w:trPr>
        <w:tc>
          <w:tcPr>
            <w:tcW w:w="9796" w:type="dxa"/>
            <w:gridSpan w:val="9"/>
            <w:shd w:val="clear" w:color="auto" w:fill="auto"/>
            <w:vAlign w:val="bottom"/>
          </w:tcPr>
          <w:p w14:paraId="2E5E139C" w14:textId="77777777" w:rsidR="00A41592" w:rsidRPr="000F4453" w:rsidRDefault="00991E07" w:rsidP="00321CC4">
            <w:pPr>
              <w:ind w:left="700"/>
              <w:rPr>
                <w:rFonts w:asciiTheme="majorHAnsi" w:eastAsia="Cambria" w:hAnsiTheme="majorHAnsi"/>
                <w:sz w:val="22"/>
                <w:szCs w:val="22"/>
              </w:rPr>
            </w:pPr>
            <w:r w:rsidRPr="000F4453">
              <w:rPr>
                <w:rFonts w:asciiTheme="majorHAnsi" w:eastAsia="Cambria" w:hAnsiTheme="majorHAnsi"/>
                <w:sz w:val="22"/>
                <w:szCs w:val="22"/>
              </w:rPr>
              <w:t>Wykonawcy i Zamawiającego za pośrednictwem Platformy e-Zamówienia,</w:t>
            </w:r>
          </w:p>
        </w:tc>
      </w:tr>
      <w:tr w:rsidR="000F4453" w:rsidRPr="000F4453" w14:paraId="5EC60387" w14:textId="77777777" w:rsidTr="00B4754C">
        <w:trPr>
          <w:trHeight w:val="61"/>
        </w:trPr>
        <w:tc>
          <w:tcPr>
            <w:tcW w:w="9796" w:type="dxa"/>
            <w:gridSpan w:val="9"/>
            <w:shd w:val="clear" w:color="auto" w:fill="auto"/>
            <w:vAlign w:val="bottom"/>
          </w:tcPr>
          <w:p w14:paraId="5CB31F56" w14:textId="77777777" w:rsidR="00A41592" w:rsidRPr="000F4453" w:rsidRDefault="00991E07" w:rsidP="00321CC4">
            <w:pPr>
              <w:ind w:left="700"/>
              <w:rPr>
                <w:rFonts w:asciiTheme="majorHAnsi" w:eastAsia="Cambria" w:hAnsiTheme="majorHAnsi"/>
                <w:sz w:val="22"/>
                <w:szCs w:val="22"/>
              </w:rPr>
            </w:pPr>
            <w:r w:rsidRPr="000F4453">
              <w:rPr>
                <w:rFonts w:asciiTheme="majorHAnsi" w:eastAsia="Cambria" w:hAnsiTheme="majorHAnsi"/>
                <w:sz w:val="22"/>
                <w:szCs w:val="22"/>
              </w:rPr>
              <w:t>Zamawiający dopuszcza komunikację za pomocą poczty elektronicznej na adres</w:t>
            </w:r>
          </w:p>
        </w:tc>
      </w:tr>
      <w:tr w:rsidR="000F4453" w:rsidRPr="000F4453" w14:paraId="3529F19B" w14:textId="77777777" w:rsidTr="00B4754C">
        <w:trPr>
          <w:trHeight w:val="61"/>
        </w:trPr>
        <w:tc>
          <w:tcPr>
            <w:tcW w:w="1659" w:type="dxa"/>
            <w:shd w:val="clear" w:color="auto" w:fill="auto"/>
            <w:vAlign w:val="bottom"/>
          </w:tcPr>
          <w:p w14:paraId="6D823159" w14:textId="77777777" w:rsidR="00A41592" w:rsidRPr="000F4453" w:rsidRDefault="00991E07" w:rsidP="00321CC4">
            <w:pPr>
              <w:ind w:left="700"/>
              <w:rPr>
                <w:rFonts w:asciiTheme="majorHAnsi" w:eastAsia="Cambria" w:hAnsiTheme="majorHAnsi"/>
                <w:sz w:val="22"/>
                <w:szCs w:val="22"/>
              </w:rPr>
            </w:pPr>
            <w:r w:rsidRPr="000F4453">
              <w:rPr>
                <w:rFonts w:asciiTheme="majorHAnsi" w:eastAsia="Cambria" w:hAnsiTheme="majorHAnsi"/>
                <w:sz w:val="22"/>
                <w:szCs w:val="22"/>
              </w:rPr>
              <w:t>e-mail:</w:t>
            </w:r>
          </w:p>
        </w:tc>
        <w:tc>
          <w:tcPr>
            <w:tcW w:w="3895" w:type="dxa"/>
            <w:gridSpan w:val="3"/>
            <w:shd w:val="clear" w:color="auto" w:fill="auto"/>
            <w:vAlign w:val="bottom"/>
          </w:tcPr>
          <w:p w14:paraId="36AC2555" w14:textId="77777777" w:rsidR="00A41592" w:rsidRPr="000F4453" w:rsidRDefault="00A41592" w:rsidP="00321CC4">
            <w:pPr>
              <w:ind w:left="80"/>
              <w:rPr>
                <w:rFonts w:asciiTheme="majorHAnsi" w:eastAsia="Cambria" w:hAnsiTheme="majorHAnsi"/>
                <w:sz w:val="22"/>
                <w:szCs w:val="22"/>
                <w:u w:val="single"/>
              </w:rPr>
            </w:pPr>
            <w:hyperlink r:id="rId28" w:history="1">
              <w:r w:rsidRPr="000F4453">
                <w:rPr>
                  <w:rStyle w:val="Hipercze"/>
                  <w:rFonts w:asciiTheme="majorHAnsi" w:eastAsia="Cambria" w:hAnsiTheme="majorHAnsi"/>
                  <w:color w:val="auto"/>
                  <w:sz w:val="22"/>
                  <w:szCs w:val="22"/>
                </w:rPr>
                <w:t>sekretariat@wschp.pl</w:t>
              </w:r>
            </w:hyperlink>
          </w:p>
        </w:tc>
        <w:tc>
          <w:tcPr>
            <w:tcW w:w="663" w:type="dxa"/>
            <w:shd w:val="clear" w:color="auto" w:fill="auto"/>
            <w:vAlign w:val="bottom"/>
          </w:tcPr>
          <w:p w14:paraId="05210D6B" w14:textId="77777777" w:rsidR="00A41592" w:rsidRPr="000F4453" w:rsidRDefault="00991E07" w:rsidP="00321CC4">
            <w:pPr>
              <w:ind w:left="200"/>
              <w:rPr>
                <w:rFonts w:asciiTheme="majorHAnsi" w:eastAsia="Cambria" w:hAnsiTheme="majorHAnsi"/>
                <w:b/>
                <w:sz w:val="22"/>
                <w:szCs w:val="22"/>
              </w:rPr>
            </w:pPr>
            <w:r w:rsidRPr="000F4453">
              <w:rPr>
                <w:rFonts w:asciiTheme="majorHAnsi" w:eastAsia="Cambria" w:hAnsiTheme="majorHAnsi"/>
                <w:b/>
                <w:sz w:val="22"/>
                <w:szCs w:val="22"/>
              </w:rPr>
              <w:t>(nie</w:t>
            </w:r>
          </w:p>
        </w:tc>
        <w:tc>
          <w:tcPr>
            <w:tcW w:w="2815" w:type="dxa"/>
            <w:gridSpan w:val="3"/>
            <w:shd w:val="clear" w:color="auto" w:fill="auto"/>
            <w:vAlign w:val="bottom"/>
          </w:tcPr>
          <w:p w14:paraId="600C65AF" w14:textId="77777777" w:rsidR="00A41592" w:rsidRPr="000F4453" w:rsidRDefault="00991E07" w:rsidP="00321CC4">
            <w:pPr>
              <w:ind w:left="340"/>
              <w:rPr>
                <w:rFonts w:asciiTheme="majorHAnsi" w:eastAsia="Cambria" w:hAnsiTheme="majorHAnsi"/>
                <w:b/>
                <w:sz w:val="22"/>
                <w:szCs w:val="22"/>
              </w:rPr>
            </w:pPr>
            <w:r w:rsidRPr="000F4453">
              <w:rPr>
                <w:rFonts w:asciiTheme="majorHAnsi" w:eastAsia="Cambria" w:hAnsiTheme="majorHAnsi"/>
                <w:b/>
                <w:sz w:val="22"/>
                <w:szCs w:val="22"/>
              </w:rPr>
              <w:t>dotyczy   składania</w:t>
            </w:r>
          </w:p>
        </w:tc>
        <w:tc>
          <w:tcPr>
            <w:tcW w:w="761" w:type="dxa"/>
            <w:shd w:val="clear" w:color="auto" w:fill="auto"/>
            <w:vAlign w:val="bottom"/>
          </w:tcPr>
          <w:p w14:paraId="56A5E408" w14:textId="77777777" w:rsidR="00A41592" w:rsidRPr="000F4453" w:rsidRDefault="00991E07" w:rsidP="00321CC4">
            <w:pPr>
              <w:jc w:val="right"/>
              <w:rPr>
                <w:rFonts w:asciiTheme="majorHAnsi" w:eastAsia="Cambria" w:hAnsiTheme="majorHAnsi"/>
                <w:b/>
                <w:sz w:val="22"/>
                <w:szCs w:val="22"/>
              </w:rPr>
            </w:pPr>
            <w:r w:rsidRPr="000F4453">
              <w:rPr>
                <w:rFonts w:asciiTheme="majorHAnsi" w:eastAsia="Cambria" w:hAnsiTheme="majorHAnsi"/>
                <w:b/>
                <w:sz w:val="22"/>
                <w:szCs w:val="22"/>
              </w:rPr>
              <w:t>ofert</w:t>
            </w:r>
          </w:p>
        </w:tc>
      </w:tr>
      <w:tr w:rsidR="000F4453" w:rsidRPr="000F4453" w14:paraId="43A630E8" w14:textId="77777777" w:rsidTr="00B4754C">
        <w:trPr>
          <w:trHeight w:val="61"/>
        </w:trPr>
        <w:tc>
          <w:tcPr>
            <w:tcW w:w="3495" w:type="dxa"/>
            <w:gridSpan w:val="2"/>
            <w:shd w:val="clear" w:color="auto" w:fill="auto"/>
            <w:vAlign w:val="bottom"/>
          </w:tcPr>
          <w:p w14:paraId="252693F6" w14:textId="77777777" w:rsidR="00A41592" w:rsidRPr="000F4453" w:rsidRDefault="00991E07" w:rsidP="00321CC4">
            <w:pPr>
              <w:ind w:left="700"/>
              <w:rPr>
                <w:rFonts w:asciiTheme="majorHAnsi" w:eastAsia="Cambria" w:hAnsiTheme="majorHAnsi"/>
                <w:b/>
                <w:sz w:val="22"/>
                <w:szCs w:val="22"/>
              </w:rPr>
            </w:pPr>
            <w:r w:rsidRPr="000F4453">
              <w:rPr>
                <w:rFonts w:asciiTheme="majorHAnsi" w:eastAsia="Cambria" w:hAnsiTheme="majorHAnsi"/>
                <w:b/>
                <w:sz w:val="22"/>
                <w:szCs w:val="22"/>
              </w:rPr>
              <w:t>w postępowaniu).</w:t>
            </w:r>
          </w:p>
        </w:tc>
        <w:tc>
          <w:tcPr>
            <w:tcW w:w="488" w:type="dxa"/>
            <w:shd w:val="clear" w:color="auto" w:fill="auto"/>
            <w:vAlign w:val="bottom"/>
          </w:tcPr>
          <w:p w14:paraId="5407173D" w14:textId="77777777" w:rsidR="00A41592" w:rsidRPr="000F4453" w:rsidRDefault="00A41592" w:rsidP="00321CC4">
            <w:pPr>
              <w:rPr>
                <w:rFonts w:asciiTheme="majorHAnsi" w:hAnsiTheme="majorHAnsi"/>
                <w:sz w:val="22"/>
                <w:szCs w:val="22"/>
              </w:rPr>
            </w:pPr>
          </w:p>
        </w:tc>
        <w:tc>
          <w:tcPr>
            <w:tcW w:w="1571" w:type="dxa"/>
            <w:shd w:val="clear" w:color="auto" w:fill="auto"/>
            <w:vAlign w:val="bottom"/>
          </w:tcPr>
          <w:p w14:paraId="2F1354F4" w14:textId="77777777" w:rsidR="00A41592" w:rsidRPr="000F4453" w:rsidRDefault="00A41592" w:rsidP="00321CC4">
            <w:pPr>
              <w:rPr>
                <w:rFonts w:asciiTheme="majorHAnsi" w:hAnsiTheme="majorHAnsi"/>
                <w:sz w:val="22"/>
                <w:szCs w:val="22"/>
              </w:rPr>
            </w:pPr>
          </w:p>
        </w:tc>
        <w:tc>
          <w:tcPr>
            <w:tcW w:w="663" w:type="dxa"/>
            <w:shd w:val="clear" w:color="auto" w:fill="auto"/>
            <w:vAlign w:val="bottom"/>
          </w:tcPr>
          <w:p w14:paraId="13AEEDA9" w14:textId="77777777" w:rsidR="00A41592" w:rsidRPr="000F4453" w:rsidRDefault="00A41592" w:rsidP="00321CC4">
            <w:pPr>
              <w:rPr>
                <w:rFonts w:asciiTheme="majorHAnsi" w:hAnsiTheme="majorHAnsi"/>
                <w:sz w:val="22"/>
                <w:szCs w:val="22"/>
              </w:rPr>
            </w:pPr>
          </w:p>
        </w:tc>
        <w:tc>
          <w:tcPr>
            <w:tcW w:w="605" w:type="dxa"/>
            <w:shd w:val="clear" w:color="auto" w:fill="auto"/>
            <w:vAlign w:val="bottom"/>
          </w:tcPr>
          <w:p w14:paraId="38E017C7" w14:textId="77777777" w:rsidR="00A41592" w:rsidRPr="000F4453" w:rsidRDefault="00A41592" w:rsidP="00321CC4">
            <w:pPr>
              <w:rPr>
                <w:rFonts w:asciiTheme="majorHAnsi" w:hAnsiTheme="majorHAnsi"/>
                <w:sz w:val="22"/>
                <w:szCs w:val="22"/>
              </w:rPr>
            </w:pPr>
          </w:p>
        </w:tc>
        <w:tc>
          <w:tcPr>
            <w:tcW w:w="1615" w:type="dxa"/>
            <w:shd w:val="clear" w:color="auto" w:fill="auto"/>
            <w:vAlign w:val="bottom"/>
          </w:tcPr>
          <w:p w14:paraId="07FD0DA8" w14:textId="77777777" w:rsidR="00A41592" w:rsidRPr="000F4453" w:rsidRDefault="00A41592" w:rsidP="00321CC4">
            <w:pPr>
              <w:rPr>
                <w:rFonts w:asciiTheme="majorHAnsi" w:hAnsiTheme="majorHAnsi"/>
                <w:sz w:val="22"/>
                <w:szCs w:val="22"/>
              </w:rPr>
            </w:pPr>
          </w:p>
        </w:tc>
        <w:tc>
          <w:tcPr>
            <w:tcW w:w="594" w:type="dxa"/>
            <w:shd w:val="clear" w:color="auto" w:fill="auto"/>
            <w:vAlign w:val="bottom"/>
          </w:tcPr>
          <w:p w14:paraId="120189C6" w14:textId="77777777" w:rsidR="00A41592" w:rsidRPr="000F4453" w:rsidRDefault="00A41592" w:rsidP="00321CC4">
            <w:pPr>
              <w:rPr>
                <w:rFonts w:asciiTheme="majorHAnsi" w:hAnsiTheme="majorHAnsi"/>
                <w:sz w:val="22"/>
                <w:szCs w:val="22"/>
              </w:rPr>
            </w:pPr>
          </w:p>
        </w:tc>
        <w:tc>
          <w:tcPr>
            <w:tcW w:w="761" w:type="dxa"/>
            <w:shd w:val="clear" w:color="auto" w:fill="auto"/>
            <w:vAlign w:val="bottom"/>
          </w:tcPr>
          <w:p w14:paraId="600F3D0E" w14:textId="77777777" w:rsidR="00A41592" w:rsidRPr="000F4453" w:rsidRDefault="00A41592" w:rsidP="00321CC4">
            <w:pPr>
              <w:rPr>
                <w:rFonts w:asciiTheme="majorHAnsi" w:hAnsiTheme="majorHAnsi"/>
                <w:sz w:val="22"/>
                <w:szCs w:val="22"/>
              </w:rPr>
            </w:pPr>
          </w:p>
        </w:tc>
      </w:tr>
      <w:tr w:rsidR="000F4453" w:rsidRPr="000F4453" w14:paraId="3A8F7DA4" w14:textId="77777777" w:rsidTr="00B4754C">
        <w:trPr>
          <w:trHeight w:val="61"/>
        </w:trPr>
        <w:tc>
          <w:tcPr>
            <w:tcW w:w="3495" w:type="dxa"/>
            <w:gridSpan w:val="2"/>
            <w:shd w:val="clear" w:color="auto" w:fill="auto"/>
            <w:vAlign w:val="bottom"/>
          </w:tcPr>
          <w:p w14:paraId="59AF008F" w14:textId="77777777" w:rsidR="00A41592" w:rsidRPr="000F4453" w:rsidRDefault="00991E07" w:rsidP="00321CC4">
            <w:pPr>
              <w:rPr>
                <w:rFonts w:asciiTheme="majorHAnsi" w:eastAsia="Cambria" w:hAnsiTheme="majorHAnsi"/>
                <w:sz w:val="22"/>
                <w:szCs w:val="22"/>
              </w:rPr>
            </w:pPr>
            <w:r w:rsidRPr="000F4453">
              <w:rPr>
                <w:rFonts w:asciiTheme="majorHAnsi" w:eastAsia="Cambria" w:hAnsiTheme="majorHAnsi"/>
                <w:b/>
                <w:sz w:val="22"/>
                <w:szCs w:val="22"/>
              </w:rPr>
              <w:t>11.16.</w:t>
            </w:r>
            <w:r w:rsidRPr="000F4453">
              <w:rPr>
                <w:rFonts w:asciiTheme="majorHAnsi" w:eastAsia="Cambria" w:hAnsiTheme="majorHAnsi"/>
                <w:sz w:val="22"/>
                <w:szCs w:val="22"/>
              </w:rPr>
              <w:t xml:space="preserve"> Przy porozumiewaniu się</w:t>
            </w:r>
          </w:p>
        </w:tc>
        <w:tc>
          <w:tcPr>
            <w:tcW w:w="2060" w:type="dxa"/>
            <w:gridSpan w:val="2"/>
            <w:shd w:val="clear" w:color="auto" w:fill="auto"/>
            <w:vAlign w:val="bottom"/>
          </w:tcPr>
          <w:p w14:paraId="29B54458" w14:textId="77777777" w:rsidR="00A41592" w:rsidRPr="000F4453" w:rsidRDefault="00991E07" w:rsidP="00321CC4">
            <w:pPr>
              <w:ind w:left="80"/>
              <w:rPr>
                <w:rFonts w:asciiTheme="majorHAnsi" w:eastAsia="Cambria" w:hAnsiTheme="majorHAnsi"/>
                <w:sz w:val="22"/>
                <w:szCs w:val="22"/>
              </w:rPr>
            </w:pPr>
            <w:r w:rsidRPr="000F4453">
              <w:rPr>
                <w:rFonts w:asciiTheme="majorHAnsi" w:eastAsia="Cambria" w:hAnsiTheme="majorHAnsi"/>
                <w:sz w:val="22"/>
                <w:szCs w:val="22"/>
              </w:rPr>
              <w:t>w ramach</w:t>
            </w:r>
          </w:p>
        </w:tc>
        <w:tc>
          <w:tcPr>
            <w:tcW w:w="1269" w:type="dxa"/>
            <w:gridSpan w:val="2"/>
            <w:shd w:val="clear" w:color="auto" w:fill="auto"/>
            <w:vAlign w:val="bottom"/>
          </w:tcPr>
          <w:p w14:paraId="2A0BA801" w14:textId="77777777" w:rsidR="00A41592" w:rsidRPr="000F4453" w:rsidRDefault="00991E07" w:rsidP="00321CC4">
            <w:pPr>
              <w:ind w:left="60"/>
              <w:rPr>
                <w:rFonts w:asciiTheme="majorHAnsi" w:eastAsia="Cambria" w:hAnsiTheme="majorHAnsi"/>
                <w:sz w:val="22"/>
                <w:szCs w:val="22"/>
              </w:rPr>
            </w:pPr>
            <w:r w:rsidRPr="000F4453">
              <w:rPr>
                <w:rFonts w:asciiTheme="majorHAnsi" w:eastAsia="Cambria" w:hAnsiTheme="majorHAnsi"/>
                <w:sz w:val="22"/>
                <w:szCs w:val="22"/>
              </w:rPr>
              <w:t>niniejszego</w:t>
            </w:r>
          </w:p>
        </w:tc>
        <w:tc>
          <w:tcPr>
            <w:tcW w:w="1615" w:type="dxa"/>
            <w:shd w:val="clear" w:color="auto" w:fill="auto"/>
            <w:vAlign w:val="bottom"/>
          </w:tcPr>
          <w:p w14:paraId="1C390582" w14:textId="77777777" w:rsidR="00A41592" w:rsidRPr="000F4453" w:rsidRDefault="00991E07" w:rsidP="00321CC4">
            <w:pPr>
              <w:ind w:left="80"/>
              <w:rPr>
                <w:rFonts w:asciiTheme="majorHAnsi" w:eastAsia="Cambria" w:hAnsiTheme="majorHAnsi"/>
                <w:sz w:val="22"/>
                <w:szCs w:val="22"/>
              </w:rPr>
            </w:pPr>
            <w:r w:rsidRPr="000F4453">
              <w:rPr>
                <w:rFonts w:asciiTheme="majorHAnsi" w:eastAsia="Cambria" w:hAnsiTheme="majorHAnsi"/>
                <w:sz w:val="22"/>
                <w:szCs w:val="22"/>
              </w:rPr>
              <w:t>postępowania</w:t>
            </w:r>
          </w:p>
        </w:tc>
        <w:tc>
          <w:tcPr>
            <w:tcW w:w="1356" w:type="dxa"/>
            <w:gridSpan w:val="2"/>
            <w:shd w:val="clear" w:color="auto" w:fill="auto"/>
            <w:vAlign w:val="bottom"/>
          </w:tcPr>
          <w:p w14:paraId="52950938" w14:textId="77777777" w:rsidR="00A41592" w:rsidRPr="000F4453" w:rsidRDefault="00991E07" w:rsidP="00321CC4">
            <w:pPr>
              <w:jc w:val="right"/>
              <w:rPr>
                <w:rFonts w:asciiTheme="majorHAnsi" w:eastAsia="Cambria" w:hAnsiTheme="majorHAnsi"/>
                <w:sz w:val="22"/>
                <w:szCs w:val="22"/>
              </w:rPr>
            </w:pPr>
            <w:r w:rsidRPr="000F4453">
              <w:rPr>
                <w:rFonts w:asciiTheme="majorHAnsi" w:eastAsia="Cambria" w:hAnsiTheme="majorHAnsi"/>
                <w:sz w:val="22"/>
                <w:szCs w:val="22"/>
              </w:rPr>
              <w:t>Wykonawcy</w:t>
            </w:r>
          </w:p>
        </w:tc>
      </w:tr>
      <w:tr w:rsidR="000F4453" w:rsidRPr="000F4453" w14:paraId="28280FC4" w14:textId="77777777" w:rsidTr="00B4754C">
        <w:trPr>
          <w:trHeight w:val="61"/>
        </w:trPr>
        <w:tc>
          <w:tcPr>
            <w:tcW w:w="8440" w:type="dxa"/>
            <w:gridSpan w:val="7"/>
            <w:shd w:val="clear" w:color="auto" w:fill="auto"/>
            <w:vAlign w:val="bottom"/>
          </w:tcPr>
          <w:p w14:paraId="2DD3BD51" w14:textId="2A47D2E3" w:rsidR="00A41592" w:rsidRPr="000F4453" w:rsidRDefault="00991E07" w:rsidP="00321CC4">
            <w:pPr>
              <w:ind w:left="700"/>
              <w:rPr>
                <w:rFonts w:asciiTheme="majorHAnsi" w:eastAsia="Cambria" w:hAnsiTheme="majorHAnsi"/>
                <w:b/>
                <w:sz w:val="22"/>
                <w:szCs w:val="22"/>
              </w:rPr>
            </w:pPr>
            <w:r w:rsidRPr="000F4453">
              <w:rPr>
                <w:rFonts w:asciiTheme="majorHAnsi" w:eastAsia="Cambria" w:hAnsiTheme="majorHAnsi"/>
                <w:sz w:val="22"/>
                <w:szCs w:val="22"/>
              </w:rPr>
              <w:t xml:space="preserve">powinni posługiwać się znakiem postępowania: </w:t>
            </w:r>
            <w:r w:rsidR="00D3458F" w:rsidRPr="000F4453">
              <w:rPr>
                <w:rFonts w:asciiTheme="majorHAnsi" w:hAnsiTheme="majorHAnsi"/>
                <w:b/>
                <w:bCs/>
                <w:iCs/>
                <w:sz w:val="22"/>
                <w:szCs w:val="22"/>
              </w:rPr>
              <w:t>ZP.I.2.224/</w:t>
            </w:r>
            <w:r w:rsidR="00CB32D0" w:rsidRPr="000F4453">
              <w:rPr>
                <w:rFonts w:asciiTheme="majorHAnsi" w:hAnsiTheme="majorHAnsi"/>
                <w:b/>
                <w:bCs/>
                <w:iCs/>
                <w:sz w:val="22"/>
                <w:szCs w:val="22"/>
              </w:rPr>
              <w:t>22</w:t>
            </w:r>
            <w:r w:rsidR="00D3458F" w:rsidRPr="000F4453">
              <w:rPr>
                <w:rFonts w:asciiTheme="majorHAnsi" w:hAnsiTheme="majorHAnsi"/>
                <w:b/>
                <w:bCs/>
                <w:iCs/>
                <w:sz w:val="22"/>
                <w:szCs w:val="22"/>
              </w:rPr>
              <w:t>/2024</w:t>
            </w:r>
          </w:p>
        </w:tc>
        <w:tc>
          <w:tcPr>
            <w:tcW w:w="594" w:type="dxa"/>
            <w:shd w:val="clear" w:color="auto" w:fill="auto"/>
            <w:vAlign w:val="bottom"/>
          </w:tcPr>
          <w:p w14:paraId="2F12A3DE" w14:textId="77777777" w:rsidR="00A41592" w:rsidRPr="000F4453" w:rsidRDefault="00A41592" w:rsidP="00321CC4">
            <w:pPr>
              <w:rPr>
                <w:rFonts w:asciiTheme="majorHAnsi" w:hAnsiTheme="majorHAnsi"/>
                <w:sz w:val="22"/>
                <w:szCs w:val="22"/>
              </w:rPr>
            </w:pPr>
          </w:p>
        </w:tc>
        <w:tc>
          <w:tcPr>
            <w:tcW w:w="761" w:type="dxa"/>
            <w:shd w:val="clear" w:color="auto" w:fill="auto"/>
            <w:vAlign w:val="bottom"/>
          </w:tcPr>
          <w:p w14:paraId="79255483" w14:textId="77777777" w:rsidR="00A41592" w:rsidRPr="000F4453" w:rsidRDefault="00A41592" w:rsidP="00321CC4">
            <w:pPr>
              <w:rPr>
                <w:rFonts w:asciiTheme="majorHAnsi" w:hAnsiTheme="majorHAnsi"/>
                <w:sz w:val="22"/>
                <w:szCs w:val="22"/>
              </w:rPr>
            </w:pPr>
          </w:p>
        </w:tc>
      </w:tr>
      <w:tr w:rsidR="00D75F7A" w:rsidRPr="000F4453" w14:paraId="387914D2" w14:textId="77777777" w:rsidTr="00B4754C">
        <w:trPr>
          <w:trHeight w:val="61"/>
        </w:trPr>
        <w:tc>
          <w:tcPr>
            <w:tcW w:w="1659" w:type="dxa"/>
            <w:shd w:val="clear" w:color="auto" w:fill="auto"/>
            <w:vAlign w:val="bottom"/>
          </w:tcPr>
          <w:p w14:paraId="23F19484" w14:textId="77777777" w:rsidR="00A41592" w:rsidRPr="000F4453" w:rsidRDefault="00991E07" w:rsidP="00321CC4">
            <w:pPr>
              <w:rPr>
                <w:rFonts w:asciiTheme="majorHAnsi" w:eastAsia="Cambria" w:hAnsiTheme="majorHAnsi"/>
                <w:b/>
                <w:sz w:val="22"/>
                <w:szCs w:val="22"/>
              </w:rPr>
            </w:pPr>
            <w:r w:rsidRPr="000F4453">
              <w:rPr>
                <w:rFonts w:asciiTheme="majorHAnsi" w:eastAsia="Cambria" w:hAnsiTheme="majorHAnsi"/>
                <w:b/>
                <w:sz w:val="22"/>
                <w:szCs w:val="22"/>
              </w:rPr>
              <w:t>11.17. UWAGA:</w:t>
            </w:r>
          </w:p>
        </w:tc>
        <w:tc>
          <w:tcPr>
            <w:tcW w:w="1835" w:type="dxa"/>
            <w:shd w:val="clear" w:color="auto" w:fill="auto"/>
            <w:vAlign w:val="bottom"/>
          </w:tcPr>
          <w:p w14:paraId="05DB5C48" w14:textId="77777777" w:rsidR="00A41592" w:rsidRPr="000F4453" w:rsidRDefault="00991E07" w:rsidP="00321CC4">
            <w:pPr>
              <w:ind w:left="260"/>
              <w:rPr>
                <w:rFonts w:asciiTheme="majorHAnsi" w:eastAsia="Cambria" w:hAnsiTheme="majorHAnsi"/>
                <w:b/>
                <w:sz w:val="22"/>
                <w:szCs w:val="22"/>
              </w:rPr>
            </w:pPr>
            <w:r w:rsidRPr="000F4453">
              <w:rPr>
                <w:rFonts w:asciiTheme="majorHAnsi" w:eastAsia="Cambria" w:hAnsiTheme="majorHAnsi"/>
                <w:b/>
                <w:sz w:val="22"/>
                <w:szCs w:val="22"/>
              </w:rPr>
              <w:t>Zamawiający</w:t>
            </w:r>
          </w:p>
        </w:tc>
        <w:tc>
          <w:tcPr>
            <w:tcW w:w="488" w:type="dxa"/>
            <w:shd w:val="clear" w:color="auto" w:fill="auto"/>
            <w:vAlign w:val="bottom"/>
          </w:tcPr>
          <w:p w14:paraId="4B6FDED8" w14:textId="77777777" w:rsidR="00A41592" w:rsidRPr="000F4453" w:rsidRDefault="00991E07" w:rsidP="00321CC4">
            <w:pPr>
              <w:ind w:left="140"/>
              <w:rPr>
                <w:rFonts w:asciiTheme="majorHAnsi" w:eastAsia="Cambria" w:hAnsiTheme="majorHAnsi"/>
                <w:b/>
                <w:w w:val="97"/>
                <w:sz w:val="22"/>
                <w:szCs w:val="22"/>
              </w:rPr>
            </w:pPr>
            <w:r w:rsidRPr="000F4453">
              <w:rPr>
                <w:rFonts w:asciiTheme="majorHAnsi" w:eastAsia="Cambria" w:hAnsiTheme="majorHAnsi"/>
                <w:b/>
                <w:w w:val="97"/>
                <w:sz w:val="22"/>
                <w:szCs w:val="22"/>
              </w:rPr>
              <w:t>nie</w:t>
            </w:r>
          </w:p>
        </w:tc>
        <w:tc>
          <w:tcPr>
            <w:tcW w:w="4456" w:type="dxa"/>
            <w:gridSpan w:val="4"/>
            <w:shd w:val="clear" w:color="auto" w:fill="auto"/>
            <w:vAlign w:val="bottom"/>
          </w:tcPr>
          <w:p w14:paraId="1DC4D026" w14:textId="77777777" w:rsidR="00A41592" w:rsidRPr="000F4453" w:rsidRDefault="00991E07" w:rsidP="00321CC4">
            <w:pPr>
              <w:ind w:left="320"/>
              <w:rPr>
                <w:rFonts w:asciiTheme="majorHAnsi" w:eastAsia="Cambria" w:hAnsiTheme="majorHAnsi"/>
                <w:b/>
                <w:sz w:val="22"/>
                <w:szCs w:val="22"/>
              </w:rPr>
            </w:pPr>
            <w:r w:rsidRPr="000F4453">
              <w:rPr>
                <w:rFonts w:asciiTheme="majorHAnsi" w:eastAsia="Cambria" w:hAnsiTheme="majorHAnsi"/>
                <w:b/>
                <w:sz w:val="22"/>
                <w:szCs w:val="22"/>
              </w:rPr>
              <w:t>ponosi   odpowiedzialności</w:t>
            </w:r>
          </w:p>
        </w:tc>
        <w:tc>
          <w:tcPr>
            <w:tcW w:w="594" w:type="dxa"/>
            <w:shd w:val="clear" w:color="auto" w:fill="auto"/>
            <w:vAlign w:val="bottom"/>
          </w:tcPr>
          <w:p w14:paraId="227206D1" w14:textId="77777777" w:rsidR="00A41592" w:rsidRPr="000F4453" w:rsidRDefault="00991E07" w:rsidP="00321CC4">
            <w:pPr>
              <w:rPr>
                <w:rFonts w:asciiTheme="majorHAnsi" w:eastAsia="Cambria" w:hAnsiTheme="majorHAnsi"/>
                <w:b/>
                <w:sz w:val="22"/>
                <w:szCs w:val="22"/>
              </w:rPr>
            </w:pPr>
            <w:r w:rsidRPr="000F4453">
              <w:rPr>
                <w:rFonts w:asciiTheme="majorHAnsi" w:eastAsia="Cambria" w:hAnsiTheme="majorHAnsi"/>
                <w:b/>
                <w:sz w:val="22"/>
                <w:szCs w:val="22"/>
              </w:rPr>
              <w:t>za</w:t>
            </w:r>
          </w:p>
        </w:tc>
        <w:tc>
          <w:tcPr>
            <w:tcW w:w="761" w:type="dxa"/>
            <w:shd w:val="clear" w:color="auto" w:fill="auto"/>
            <w:vAlign w:val="bottom"/>
          </w:tcPr>
          <w:p w14:paraId="0B7C3E92" w14:textId="77777777" w:rsidR="00A41592" w:rsidRPr="000F4453" w:rsidRDefault="00991E07" w:rsidP="00321CC4">
            <w:pPr>
              <w:jc w:val="right"/>
              <w:rPr>
                <w:rFonts w:asciiTheme="majorHAnsi" w:eastAsia="Cambria" w:hAnsiTheme="majorHAnsi"/>
                <w:b/>
                <w:sz w:val="22"/>
                <w:szCs w:val="22"/>
              </w:rPr>
            </w:pPr>
            <w:r w:rsidRPr="000F4453">
              <w:rPr>
                <w:rFonts w:asciiTheme="majorHAnsi" w:eastAsia="Cambria" w:hAnsiTheme="majorHAnsi"/>
                <w:b/>
                <w:sz w:val="22"/>
                <w:szCs w:val="22"/>
              </w:rPr>
              <w:t>błędy</w:t>
            </w:r>
          </w:p>
        </w:tc>
      </w:tr>
    </w:tbl>
    <w:p w14:paraId="18209575" w14:textId="77777777" w:rsidR="00A41592" w:rsidRPr="000F4453" w:rsidRDefault="00A41592" w:rsidP="00321CC4">
      <w:pPr>
        <w:rPr>
          <w:rFonts w:asciiTheme="majorHAnsi" w:hAnsiTheme="majorHAnsi"/>
          <w:sz w:val="22"/>
          <w:szCs w:val="22"/>
        </w:rPr>
      </w:pPr>
    </w:p>
    <w:p w14:paraId="351262D3" w14:textId="77777777" w:rsidR="00A41592" w:rsidRPr="000F4453" w:rsidRDefault="00991E07" w:rsidP="00321CC4">
      <w:pPr>
        <w:ind w:left="700" w:right="20"/>
        <w:jc w:val="both"/>
        <w:rPr>
          <w:rFonts w:asciiTheme="majorHAnsi" w:eastAsia="Cambria" w:hAnsiTheme="majorHAnsi"/>
          <w:b/>
          <w:sz w:val="22"/>
          <w:szCs w:val="22"/>
        </w:rPr>
      </w:pPr>
      <w:r w:rsidRPr="000F4453">
        <w:rPr>
          <w:rFonts w:asciiTheme="majorHAnsi" w:eastAsia="Cambria" w:hAnsiTheme="majorHAnsi"/>
          <w:b/>
          <w:sz w:val="22"/>
          <w:szCs w:val="22"/>
        </w:rPr>
        <w:t>w transmisji danych, w tym błędy spowodowane awariami systemów teleinformatycznych, systemów zasilania lub też okolicznościami zależnymi od operatora zapewniającego transmisję danych.</w:t>
      </w:r>
    </w:p>
    <w:p w14:paraId="1D6610C5" w14:textId="77777777" w:rsidR="005B7A64" w:rsidRPr="000F4453" w:rsidRDefault="005B7A64" w:rsidP="00321CC4">
      <w:pPr>
        <w:pStyle w:val="Kolorowalistaakcent11"/>
        <w:widowControl w:val="0"/>
        <w:suppressAutoHyphens/>
        <w:spacing w:before="0" w:after="0" w:line="240" w:lineRule="auto"/>
        <w:ind w:left="0"/>
        <w:outlineLvl w:val="3"/>
        <w:rPr>
          <w:rFonts w:asciiTheme="majorHAnsi" w:hAnsiTheme="majorHAnsi"/>
          <w:b/>
          <w:sz w:val="22"/>
          <w:szCs w:val="22"/>
          <w:highlight w:val="yellow"/>
        </w:rPr>
      </w:pPr>
    </w:p>
    <w:tbl>
      <w:tblPr>
        <w:tblW w:w="0" w:type="auto"/>
        <w:jc w:val="center"/>
        <w:tblBorders>
          <w:bottom w:val="single" w:sz="4" w:space="0" w:color="auto"/>
        </w:tblBorders>
        <w:tblLook w:val="00A0" w:firstRow="1" w:lastRow="0" w:firstColumn="1" w:lastColumn="0" w:noHBand="0" w:noVBand="0"/>
      </w:tblPr>
      <w:tblGrid>
        <w:gridCol w:w="9072"/>
      </w:tblGrid>
      <w:tr w:rsidR="000F4453" w:rsidRPr="000F4453" w14:paraId="019CD38D" w14:textId="77777777" w:rsidTr="00534BDE">
        <w:trPr>
          <w:jc w:val="center"/>
        </w:trPr>
        <w:tc>
          <w:tcPr>
            <w:tcW w:w="9072" w:type="dxa"/>
            <w:tcBorders>
              <w:bottom w:val="single" w:sz="4" w:space="0" w:color="auto"/>
            </w:tcBorders>
            <w:shd w:val="clear" w:color="auto" w:fill="D9D9D9" w:themeFill="background1" w:themeFillShade="D9"/>
          </w:tcPr>
          <w:p w14:paraId="6F9E206B"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br w:type="page"/>
            </w:r>
            <w:r w:rsidRPr="000F4453">
              <w:rPr>
                <w:rFonts w:asciiTheme="majorHAnsi" w:hAnsiTheme="majorHAnsi"/>
                <w:sz w:val="22"/>
                <w:szCs w:val="22"/>
              </w:rPr>
              <w:t>Rozdział 12</w:t>
            </w:r>
          </w:p>
          <w:p w14:paraId="204E9452"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WYMAGANIA DOTYCZĄCE WADIUM</w:t>
            </w:r>
          </w:p>
        </w:tc>
      </w:tr>
    </w:tbl>
    <w:p w14:paraId="786C7FD1" w14:textId="77777777" w:rsidR="00295E49" w:rsidRPr="000F4453" w:rsidRDefault="00295E49" w:rsidP="00321CC4">
      <w:pPr>
        <w:widowControl w:val="0"/>
        <w:outlineLvl w:val="3"/>
        <w:rPr>
          <w:rFonts w:asciiTheme="majorHAnsi" w:hAnsiTheme="majorHAnsi"/>
          <w:bCs/>
          <w:sz w:val="22"/>
          <w:szCs w:val="22"/>
        </w:rPr>
      </w:pPr>
    </w:p>
    <w:p w14:paraId="75706C96" w14:textId="77777777" w:rsidR="00A41592" w:rsidRPr="000F4453" w:rsidRDefault="00991E07" w:rsidP="00321CC4">
      <w:pPr>
        <w:tabs>
          <w:tab w:val="left" w:pos="709"/>
        </w:tabs>
        <w:contextualSpacing/>
        <w:jc w:val="both"/>
        <w:rPr>
          <w:rFonts w:asciiTheme="majorHAnsi" w:eastAsia="SimSun" w:hAnsiTheme="majorHAnsi"/>
          <w:sz w:val="22"/>
          <w:szCs w:val="22"/>
          <w:lang w:eastAsia="zh-CN"/>
        </w:rPr>
      </w:pPr>
      <w:r w:rsidRPr="000F4453">
        <w:rPr>
          <w:rStyle w:val="Teksttreci"/>
          <w:rFonts w:asciiTheme="majorHAnsi" w:hAnsiTheme="majorHAnsi"/>
          <w:sz w:val="22"/>
          <w:szCs w:val="22"/>
        </w:rPr>
        <w:t>Zamawiający nie wymaga wadium.</w:t>
      </w:r>
    </w:p>
    <w:p w14:paraId="75029F04" w14:textId="77777777" w:rsidR="00D9784D" w:rsidRPr="000F4453" w:rsidRDefault="00D9784D" w:rsidP="00321CC4">
      <w:pPr>
        <w:pStyle w:val="Kolorowalistaakcent11"/>
        <w:tabs>
          <w:tab w:val="left" w:pos="709"/>
        </w:tabs>
        <w:spacing w:before="0" w:after="0" w:line="240" w:lineRule="auto"/>
        <w:ind w:left="0"/>
        <w:rPr>
          <w:rFonts w:asciiTheme="majorHAnsi" w:hAnsiTheme="majorHAnsi"/>
          <w:sz w:val="22"/>
          <w:szCs w:val="22"/>
        </w:rPr>
      </w:pPr>
    </w:p>
    <w:p w14:paraId="009B4548" w14:textId="77777777" w:rsidR="00E51C18" w:rsidRPr="000F4453" w:rsidRDefault="00E51C18" w:rsidP="00321CC4">
      <w:pPr>
        <w:pStyle w:val="Kolorowalistaakcent11"/>
        <w:tabs>
          <w:tab w:val="left" w:pos="709"/>
        </w:tabs>
        <w:spacing w:before="0" w:after="0" w:line="240" w:lineRule="auto"/>
        <w:ind w:left="708"/>
        <w:rPr>
          <w:rFonts w:asciiTheme="majorHAnsi" w:hAnsiTheme="majorHAnsi"/>
          <w:sz w:val="22"/>
          <w:szCs w:val="22"/>
        </w:rPr>
      </w:pPr>
    </w:p>
    <w:tbl>
      <w:tblPr>
        <w:tblW w:w="0" w:type="auto"/>
        <w:tblInd w:w="108" w:type="dxa"/>
        <w:tblBorders>
          <w:bottom w:val="single" w:sz="4" w:space="0" w:color="auto"/>
        </w:tblBorders>
        <w:tblLook w:val="00A0" w:firstRow="1" w:lastRow="0" w:firstColumn="1" w:lastColumn="0" w:noHBand="0" w:noVBand="0"/>
      </w:tblPr>
      <w:tblGrid>
        <w:gridCol w:w="8964"/>
      </w:tblGrid>
      <w:tr w:rsidR="000F4453" w:rsidRPr="000F4453" w14:paraId="615600F9" w14:textId="77777777" w:rsidTr="00C3698A">
        <w:tc>
          <w:tcPr>
            <w:tcW w:w="8964" w:type="dxa"/>
            <w:tcBorders>
              <w:bottom w:val="single" w:sz="4" w:space="0" w:color="auto"/>
            </w:tcBorders>
            <w:shd w:val="clear" w:color="auto" w:fill="D9D9D9" w:themeFill="background1" w:themeFillShade="D9"/>
          </w:tcPr>
          <w:p w14:paraId="5FBD9320"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br w:type="page"/>
            </w:r>
            <w:r w:rsidRPr="000F4453">
              <w:rPr>
                <w:rFonts w:asciiTheme="majorHAnsi" w:hAnsiTheme="majorHAnsi"/>
                <w:sz w:val="22"/>
                <w:szCs w:val="22"/>
              </w:rPr>
              <w:t>Rozdział 13</w:t>
            </w:r>
          </w:p>
          <w:p w14:paraId="06C226C5"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OPIS SPOSOBU PRZYGOTOWANIA OFERTY</w:t>
            </w:r>
          </w:p>
        </w:tc>
      </w:tr>
    </w:tbl>
    <w:p w14:paraId="3B702D25" w14:textId="77777777" w:rsidR="00D77619" w:rsidRPr="000F4453" w:rsidRDefault="00D77619" w:rsidP="00321CC4">
      <w:pPr>
        <w:pStyle w:val="Kolorowalistaakcent11"/>
        <w:widowControl w:val="0"/>
        <w:spacing w:before="0" w:after="0" w:line="240" w:lineRule="auto"/>
        <w:ind w:left="0"/>
        <w:contextualSpacing w:val="0"/>
        <w:outlineLvl w:val="3"/>
        <w:rPr>
          <w:rFonts w:asciiTheme="majorHAnsi" w:hAnsiTheme="majorHAnsi"/>
          <w:bCs/>
          <w:sz w:val="22"/>
          <w:szCs w:val="22"/>
          <w:lang w:eastAsia="pl-PL"/>
        </w:rPr>
      </w:pPr>
    </w:p>
    <w:p w14:paraId="257773EA" w14:textId="77777777" w:rsidR="008B26CF" w:rsidRPr="008B26CF" w:rsidRDefault="008B26CF" w:rsidP="008B26CF">
      <w:pPr>
        <w:rPr>
          <w:rFonts w:asciiTheme="majorHAnsi" w:hAnsiTheme="majorHAnsi"/>
          <w:sz w:val="22"/>
          <w:szCs w:val="22"/>
        </w:rPr>
      </w:pPr>
      <w:r w:rsidRPr="008B26CF">
        <w:rPr>
          <w:rFonts w:asciiTheme="majorHAnsi" w:hAnsiTheme="majorHAnsi"/>
          <w:b/>
          <w:bCs/>
          <w:sz w:val="22"/>
          <w:szCs w:val="22"/>
        </w:rPr>
        <w:t>13.1.</w:t>
      </w:r>
      <w:r w:rsidRPr="008B26CF">
        <w:rPr>
          <w:rFonts w:asciiTheme="majorHAnsi" w:hAnsiTheme="majorHAnsi"/>
          <w:sz w:val="22"/>
          <w:szCs w:val="22"/>
        </w:rPr>
        <w:t xml:space="preserve"> Każdy Wykonawca może złożyć jedną ofertę.</w:t>
      </w:r>
      <w:r w:rsidRPr="008B26CF">
        <w:rPr>
          <w:rFonts w:asciiTheme="majorHAnsi" w:hAnsiTheme="majorHAnsi"/>
          <w:sz w:val="22"/>
          <w:szCs w:val="22"/>
        </w:rPr>
        <w:tab/>
      </w:r>
      <w:r w:rsidRPr="008B26CF">
        <w:rPr>
          <w:rFonts w:asciiTheme="majorHAnsi" w:hAnsiTheme="majorHAnsi"/>
          <w:sz w:val="22"/>
          <w:szCs w:val="22"/>
        </w:rPr>
        <w:tab/>
      </w:r>
    </w:p>
    <w:p w14:paraId="72A6A3FB" w14:textId="77777777" w:rsidR="008B26CF" w:rsidRPr="008B26CF" w:rsidRDefault="008B26CF" w:rsidP="008B26CF">
      <w:pPr>
        <w:rPr>
          <w:rFonts w:asciiTheme="majorHAnsi" w:hAnsiTheme="majorHAnsi"/>
          <w:sz w:val="22"/>
          <w:szCs w:val="22"/>
        </w:rPr>
      </w:pPr>
      <w:r w:rsidRPr="008B26CF">
        <w:rPr>
          <w:rFonts w:asciiTheme="majorHAnsi" w:hAnsiTheme="majorHAnsi"/>
          <w:b/>
          <w:bCs/>
          <w:sz w:val="22"/>
          <w:szCs w:val="22"/>
        </w:rPr>
        <w:t>13.2.</w:t>
      </w:r>
      <w:r w:rsidRPr="008B26CF">
        <w:rPr>
          <w:rFonts w:asciiTheme="majorHAnsi" w:hAnsiTheme="majorHAnsi"/>
          <w:sz w:val="22"/>
          <w:szCs w:val="22"/>
        </w:rPr>
        <w:t xml:space="preserve"> Oferta musi być sporządzona w języku polskim.</w:t>
      </w:r>
      <w:r w:rsidRPr="008B26CF">
        <w:rPr>
          <w:rFonts w:asciiTheme="majorHAnsi" w:hAnsiTheme="majorHAnsi"/>
          <w:sz w:val="22"/>
          <w:szCs w:val="22"/>
        </w:rPr>
        <w:tab/>
      </w:r>
      <w:r w:rsidRPr="008B26CF">
        <w:rPr>
          <w:rFonts w:asciiTheme="majorHAnsi" w:hAnsiTheme="majorHAnsi"/>
          <w:sz w:val="22"/>
          <w:szCs w:val="22"/>
        </w:rPr>
        <w:tab/>
      </w:r>
    </w:p>
    <w:p w14:paraId="52AFB555" w14:textId="7F502A6C" w:rsidR="00BF46AC" w:rsidRPr="000F4453" w:rsidRDefault="008B26CF" w:rsidP="008B26CF">
      <w:pPr>
        <w:jc w:val="both"/>
        <w:rPr>
          <w:rFonts w:asciiTheme="majorHAnsi" w:hAnsiTheme="majorHAnsi"/>
          <w:sz w:val="22"/>
          <w:szCs w:val="22"/>
        </w:rPr>
      </w:pPr>
      <w:r w:rsidRPr="008B26CF">
        <w:rPr>
          <w:rFonts w:asciiTheme="majorHAnsi" w:hAnsiTheme="majorHAnsi"/>
          <w:b/>
          <w:bCs/>
          <w:sz w:val="22"/>
          <w:szCs w:val="22"/>
        </w:rPr>
        <w:t>13.3.</w:t>
      </w:r>
      <w:r>
        <w:rPr>
          <w:rFonts w:asciiTheme="majorHAnsi" w:hAnsiTheme="majorHAnsi"/>
          <w:sz w:val="22"/>
          <w:szCs w:val="22"/>
        </w:rPr>
        <w:t xml:space="preserve"> </w:t>
      </w:r>
      <w:r w:rsidRPr="008B26CF">
        <w:rPr>
          <w:rFonts w:asciiTheme="majorHAnsi" w:hAnsiTheme="majorHAnsi"/>
          <w:sz w:val="22"/>
          <w:szCs w:val="22"/>
        </w:rPr>
        <w:t>Ofertę składa się, pod rygorem nieważności, w formie elektronicznej lub w</w:t>
      </w:r>
      <w:r>
        <w:rPr>
          <w:rFonts w:asciiTheme="majorHAnsi" w:hAnsiTheme="majorHAnsi"/>
          <w:sz w:val="22"/>
          <w:szCs w:val="22"/>
        </w:rPr>
        <w:t xml:space="preserve"> </w:t>
      </w:r>
      <w:r w:rsidRPr="008B26CF">
        <w:rPr>
          <w:rFonts w:asciiTheme="majorHAnsi" w:hAnsiTheme="majorHAnsi"/>
          <w:sz w:val="22"/>
          <w:szCs w:val="22"/>
        </w:rPr>
        <w:t xml:space="preserve">postaci elektronicznej opatrzonej </w:t>
      </w:r>
      <w:proofErr w:type="gramStart"/>
      <w:r w:rsidRPr="008B26CF">
        <w:rPr>
          <w:rFonts w:asciiTheme="majorHAnsi" w:hAnsiTheme="majorHAnsi"/>
          <w:sz w:val="22"/>
          <w:szCs w:val="22"/>
        </w:rPr>
        <w:t>podpisem  zaufanym</w:t>
      </w:r>
      <w:proofErr w:type="gramEnd"/>
      <w:r w:rsidRPr="008B26CF">
        <w:rPr>
          <w:rFonts w:asciiTheme="majorHAnsi" w:hAnsiTheme="majorHAnsi"/>
          <w:sz w:val="22"/>
          <w:szCs w:val="22"/>
        </w:rPr>
        <w:t xml:space="preserve">  lub  podpisem</w:t>
      </w:r>
      <w:r>
        <w:rPr>
          <w:rFonts w:asciiTheme="majorHAnsi" w:hAnsiTheme="majorHAnsi"/>
          <w:sz w:val="22"/>
          <w:szCs w:val="22"/>
        </w:rPr>
        <w:t xml:space="preserve"> </w:t>
      </w:r>
      <w:r w:rsidRPr="008B26CF">
        <w:rPr>
          <w:rFonts w:asciiTheme="majorHAnsi" w:hAnsiTheme="majorHAnsi"/>
          <w:sz w:val="22"/>
          <w:szCs w:val="22"/>
        </w:rPr>
        <w:t>osobistym w formatach danych określonych w przepisach wydanych na</w:t>
      </w:r>
      <w:r>
        <w:rPr>
          <w:rFonts w:asciiTheme="majorHAnsi" w:hAnsiTheme="majorHAnsi"/>
          <w:sz w:val="22"/>
          <w:szCs w:val="22"/>
        </w:rPr>
        <w:t xml:space="preserve"> </w:t>
      </w:r>
      <w:r w:rsidRPr="008B26CF">
        <w:rPr>
          <w:rFonts w:asciiTheme="majorHAnsi" w:hAnsiTheme="majorHAnsi"/>
          <w:sz w:val="22"/>
          <w:szCs w:val="22"/>
        </w:rPr>
        <w:t xml:space="preserve">podstawie art. 18 ustawy z dnia 17 lutego 2005 r. </w:t>
      </w:r>
      <w:r>
        <w:rPr>
          <w:rFonts w:asciiTheme="majorHAnsi" w:hAnsiTheme="majorHAnsi"/>
          <w:sz w:val="22"/>
          <w:szCs w:val="22"/>
        </w:rPr>
        <w:br/>
      </w:r>
      <w:r w:rsidRPr="008B26CF">
        <w:rPr>
          <w:rFonts w:asciiTheme="majorHAnsi" w:hAnsiTheme="majorHAnsi"/>
          <w:sz w:val="22"/>
          <w:szCs w:val="22"/>
        </w:rPr>
        <w:t>o informatyzacji działalności</w:t>
      </w:r>
      <w:r>
        <w:rPr>
          <w:rFonts w:asciiTheme="majorHAnsi" w:hAnsiTheme="majorHAnsi"/>
          <w:sz w:val="22"/>
          <w:szCs w:val="22"/>
        </w:rPr>
        <w:t xml:space="preserve"> </w:t>
      </w:r>
      <w:r w:rsidRPr="008B26CF">
        <w:rPr>
          <w:rFonts w:asciiTheme="majorHAnsi" w:hAnsiTheme="majorHAnsi"/>
          <w:sz w:val="22"/>
          <w:szCs w:val="22"/>
        </w:rPr>
        <w:t>podmiotów realizujących zadania publiczne (Dz. U. z 2024 r. poz. 307 ze zm.),</w:t>
      </w:r>
      <w:r>
        <w:rPr>
          <w:rFonts w:asciiTheme="majorHAnsi" w:hAnsiTheme="majorHAnsi"/>
          <w:sz w:val="22"/>
          <w:szCs w:val="22"/>
        </w:rPr>
        <w:t xml:space="preserve"> </w:t>
      </w:r>
      <w:r w:rsidRPr="008B26CF">
        <w:rPr>
          <w:rFonts w:asciiTheme="majorHAnsi" w:hAnsiTheme="majorHAnsi"/>
          <w:sz w:val="22"/>
          <w:szCs w:val="22"/>
        </w:rPr>
        <w:t>z zastrzeżeniem formatów, o których mowa w art. 66 ust.</w:t>
      </w:r>
      <w:r>
        <w:rPr>
          <w:rFonts w:asciiTheme="majorHAnsi" w:hAnsiTheme="majorHAnsi"/>
          <w:sz w:val="22"/>
          <w:szCs w:val="22"/>
        </w:rPr>
        <w:t xml:space="preserve"> </w:t>
      </w:r>
      <w:r w:rsidRPr="008B26CF">
        <w:rPr>
          <w:rFonts w:asciiTheme="majorHAnsi" w:hAnsiTheme="majorHAnsi"/>
          <w:sz w:val="22"/>
          <w:szCs w:val="22"/>
        </w:rPr>
        <w:t xml:space="preserve">1 ustawy </w:t>
      </w:r>
      <w:proofErr w:type="spellStart"/>
      <w:r w:rsidRPr="008B26CF">
        <w:rPr>
          <w:rFonts w:asciiTheme="majorHAnsi" w:hAnsiTheme="majorHAnsi"/>
          <w:sz w:val="22"/>
          <w:szCs w:val="22"/>
        </w:rPr>
        <w:t>Pzp</w:t>
      </w:r>
      <w:proofErr w:type="spellEnd"/>
      <w:r w:rsidRPr="008B26CF">
        <w:rPr>
          <w:rFonts w:asciiTheme="majorHAnsi" w:hAnsiTheme="majorHAnsi"/>
          <w:sz w:val="22"/>
          <w:szCs w:val="22"/>
        </w:rPr>
        <w:t>,</w:t>
      </w:r>
      <w:r>
        <w:rPr>
          <w:rFonts w:asciiTheme="majorHAnsi" w:hAnsiTheme="majorHAnsi"/>
          <w:sz w:val="22"/>
          <w:szCs w:val="22"/>
        </w:rPr>
        <w:t xml:space="preserve"> </w:t>
      </w:r>
      <w:r>
        <w:rPr>
          <w:rFonts w:asciiTheme="majorHAnsi" w:hAnsiTheme="majorHAnsi"/>
          <w:sz w:val="22"/>
          <w:szCs w:val="22"/>
        </w:rPr>
        <w:br/>
      </w:r>
      <w:r w:rsidRPr="008B26CF">
        <w:rPr>
          <w:rFonts w:asciiTheme="majorHAnsi" w:hAnsiTheme="majorHAnsi"/>
          <w:sz w:val="22"/>
          <w:szCs w:val="22"/>
        </w:rPr>
        <w:t>z</w:t>
      </w:r>
      <w:r>
        <w:rPr>
          <w:rFonts w:asciiTheme="majorHAnsi" w:hAnsiTheme="majorHAnsi"/>
          <w:sz w:val="22"/>
          <w:szCs w:val="22"/>
        </w:rPr>
        <w:t xml:space="preserve"> </w:t>
      </w:r>
      <w:r w:rsidRPr="008B26CF">
        <w:rPr>
          <w:rFonts w:asciiTheme="majorHAnsi" w:hAnsiTheme="majorHAnsi"/>
          <w:sz w:val="22"/>
          <w:szCs w:val="22"/>
        </w:rPr>
        <w:t>uwzględnieniem rodzaju przekazywanych danych. Zamawiający preferuje</w:t>
      </w:r>
      <w:r>
        <w:rPr>
          <w:rFonts w:asciiTheme="majorHAnsi" w:hAnsiTheme="majorHAnsi"/>
          <w:sz w:val="22"/>
          <w:szCs w:val="22"/>
        </w:rPr>
        <w:t xml:space="preserve"> </w:t>
      </w:r>
      <w:r w:rsidRPr="008B26CF">
        <w:rPr>
          <w:rFonts w:asciiTheme="majorHAnsi" w:hAnsiTheme="majorHAnsi"/>
          <w:sz w:val="22"/>
          <w:szCs w:val="22"/>
        </w:rPr>
        <w:t>w szczególności następujące formaty przesłanych danych: .pdf, .</w:t>
      </w:r>
      <w:proofErr w:type="spellStart"/>
      <w:r w:rsidRPr="008B26CF">
        <w:rPr>
          <w:rFonts w:asciiTheme="majorHAnsi" w:hAnsiTheme="majorHAnsi"/>
          <w:sz w:val="22"/>
          <w:szCs w:val="22"/>
        </w:rPr>
        <w:t>docx</w:t>
      </w:r>
      <w:proofErr w:type="spellEnd"/>
      <w:r w:rsidRPr="008B26CF">
        <w:rPr>
          <w:rFonts w:asciiTheme="majorHAnsi" w:hAnsiTheme="majorHAnsi"/>
          <w:sz w:val="22"/>
          <w:szCs w:val="22"/>
        </w:rPr>
        <w:t>, zip.</w:t>
      </w:r>
    </w:p>
    <w:p w14:paraId="39CC64E8" w14:textId="77777777" w:rsidR="00BF46AC" w:rsidRPr="000F4453" w:rsidRDefault="00991E07" w:rsidP="00321CC4">
      <w:pPr>
        <w:ind w:left="720" w:right="20" w:hanging="719"/>
        <w:jc w:val="both"/>
        <w:rPr>
          <w:rFonts w:asciiTheme="majorHAnsi" w:eastAsia="Cambria" w:hAnsiTheme="majorHAnsi"/>
          <w:sz w:val="22"/>
          <w:szCs w:val="22"/>
        </w:rPr>
      </w:pPr>
      <w:r w:rsidRPr="000F4453">
        <w:rPr>
          <w:rFonts w:asciiTheme="majorHAnsi" w:eastAsia="Cambria" w:hAnsiTheme="majorHAnsi"/>
          <w:b/>
          <w:sz w:val="22"/>
          <w:szCs w:val="22"/>
        </w:rPr>
        <w:t>13.4.</w:t>
      </w:r>
      <w:r w:rsidRPr="000F4453">
        <w:rPr>
          <w:rFonts w:asciiTheme="majorHAnsi" w:eastAsia="Cambria" w:hAnsiTheme="majorHAnsi"/>
          <w:sz w:val="22"/>
          <w:szCs w:val="22"/>
        </w:rPr>
        <w:t xml:space="preserve"> Każdy dokument składający się na ofertę lub złożony wraz z ofertą sporządzony w języku innym niż polski musi być złożony wraz z tłumaczeniem na język polski.</w:t>
      </w:r>
    </w:p>
    <w:p w14:paraId="7147E8C0" w14:textId="77777777" w:rsidR="00BF46AC" w:rsidRPr="000F4453" w:rsidRDefault="00BF46AC" w:rsidP="00321CC4">
      <w:pPr>
        <w:rPr>
          <w:rFonts w:asciiTheme="majorHAnsi" w:hAnsiTheme="majorHAnsi"/>
          <w:sz w:val="22"/>
          <w:szCs w:val="22"/>
        </w:rPr>
      </w:pPr>
    </w:p>
    <w:p w14:paraId="6EB91119" w14:textId="5A9245F8" w:rsidR="00BF46AC" w:rsidRPr="000F4453" w:rsidRDefault="008B26CF" w:rsidP="00321CC4">
      <w:pPr>
        <w:rPr>
          <w:rFonts w:asciiTheme="majorHAnsi" w:eastAsia="Cambria" w:hAnsiTheme="majorHAnsi"/>
          <w:sz w:val="22"/>
          <w:szCs w:val="22"/>
        </w:rPr>
      </w:pPr>
      <w:r w:rsidRPr="000F4453">
        <w:rPr>
          <w:rFonts w:asciiTheme="majorHAnsi" w:eastAsia="Cambria" w:hAnsiTheme="majorHAnsi"/>
          <w:b/>
          <w:sz w:val="22"/>
          <w:szCs w:val="22"/>
        </w:rPr>
        <w:t>13.5.</w:t>
      </w:r>
      <w:r w:rsidRPr="000F4453">
        <w:rPr>
          <w:rFonts w:asciiTheme="majorHAnsi" w:eastAsia="Cambria" w:hAnsiTheme="majorHAnsi"/>
          <w:sz w:val="22"/>
          <w:szCs w:val="22"/>
        </w:rPr>
        <w:t xml:space="preserve"> Treść</w:t>
      </w:r>
      <w:r w:rsidR="00991E07" w:rsidRPr="000F4453">
        <w:rPr>
          <w:rFonts w:asciiTheme="majorHAnsi" w:eastAsia="Cambria" w:hAnsiTheme="majorHAnsi"/>
          <w:sz w:val="22"/>
          <w:szCs w:val="22"/>
        </w:rPr>
        <w:t xml:space="preserve"> oferty musi być zgodna z treścią SWZ.</w:t>
      </w:r>
    </w:p>
    <w:p w14:paraId="4CD1D5F5" w14:textId="77777777" w:rsidR="00BF46AC" w:rsidRPr="000F4453" w:rsidRDefault="00BF46AC" w:rsidP="00321CC4">
      <w:pPr>
        <w:rPr>
          <w:rFonts w:asciiTheme="majorHAnsi" w:hAnsiTheme="majorHAnsi"/>
          <w:sz w:val="22"/>
          <w:szCs w:val="22"/>
        </w:rPr>
      </w:pPr>
    </w:p>
    <w:p w14:paraId="2909E4CF" w14:textId="77777777" w:rsidR="00BF46AC" w:rsidRPr="000F4453" w:rsidRDefault="00991E07" w:rsidP="00321CC4">
      <w:pPr>
        <w:ind w:left="720" w:right="20" w:hanging="719"/>
        <w:jc w:val="both"/>
        <w:rPr>
          <w:rFonts w:asciiTheme="majorHAnsi" w:eastAsia="Cambria" w:hAnsiTheme="majorHAnsi"/>
          <w:sz w:val="22"/>
          <w:szCs w:val="22"/>
        </w:rPr>
      </w:pPr>
      <w:r w:rsidRPr="000F4453">
        <w:rPr>
          <w:rFonts w:asciiTheme="majorHAnsi" w:eastAsia="Cambria" w:hAnsiTheme="majorHAnsi"/>
          <w:b/>
          <w:sz w:val="22"/>
          <w:szCs w:val="22"/>
        </w:rPr>
        <w:t>13.6.</w:t>
      </w:r>
      <w:r w:rsidRPr="000F4453">
        <w:rPr>
          <w:rFonts w:asciiTheme="majorHAnsi" w:eastAsia="Cambria" w:hAnsiTheme="majorHAnsi"/>
          <w:sz w:val="22"/>
          <w:szCs w:val="22"/>
        </w:rPr>
        <w:t xml:space="preserve"> Wykonawca ponosi wszelkie koszty związane z przygotowaniem i złożeniem oferty.</w:t>
      </w:r>
    </w:p>
    <w:p w14:paraId="7B9B93A4" w14:textId="77777777" w:rsidR="00BF46AC" w:rsidRPr="000F4453" w:rsidRDefault="00BF46AC" w:rsidP="00321CC4">
      <w:pPr>
        <w:rPr>
          <w:rFonts w:asciiTheme="majorHAnsi" w:hAnsiTheme="majorHAnsi"/>
          <w:sz w:val="22"/>
          <w:szCs w:val="22"/>
        </w:rPr>
      </w:pPr>
    </w:p>
    <w:p w14:paraId="1A7BEE7F" w14:textId="77777777" w:rsidR="00BF46AC" w:rsidRPr="000F4453" w:rsidRDefault="00991E07" w:rsidP="00321CC4">
      <w:pPr>
        <w:ind w:left="720" w:hanging="719"/>
        <w:jc w:val="both"/>
        <w:rPr>
          <w:rFonts w:asciiTheme="majorHAnsi" w:eastAsia="Cambria" w:hAnsiTheme="majorHAnsi"/>
          <w:sz w:val="22"/>
          <w:szCs w:val="22"/>
        </w:rPr>
      </w:pPr>
      <w:r w:rsidRPr="000F4453">
        <w:rPr>
          <w:rFonts w:asciiTheme="majorHAnsi" w:eastAsia="Cambria" w:hAnsiTheme="majorHAnsi"/>
          <w:b/>
          <w:sz w:val="22"/>
          <w:szCs w:val="22"/>
        </w:rPr>
        <w:t>13.7.</w:t>
      </w:r>
      <w:r w:rsidRPr="000F4453">
        <w:rPr>
          <w:rFonts w:asciiTheme="majorHAnsi" w:eastAsia="Cambria" w:hAnsiTheme="majorHAnsi"/>
          <w:sz w:val="22"/>
          <w:szCs w:val="22"/>
        </w:rPr>
        <w:t xml:space="preserve">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F4453">
        <w:rPr>
          <w:rFonts w:asciiTheme="majorHAnsi" w:eastAsia="Cambria" w:hAnsiTheme="majorHAnsi"/>
          <w:sz w:val="22"/>
          <w:szCs w:val="22"/>
        </w:rPr>
        <w:t>drag&amp;drop</w:t>
      </w:r>
      <w:proofErr w:type="spellEnd"/>
      <w:r w:rsidRPr="000F4453">
        <w:rPr>
          <w:rFonts w:asciiTheme="majorHAnsi" w:eastAsia="Cambria" w:hAnsiTheme="majorHAnsi"/>
          <w:sz w:val="22"/>
          <w:szCs w:val="22"/>
        </w:rPr>
        <w:t xml:space="preserve"> („przeciągnij” i „upuść”) służące do dodawania plików.</w:t>
      </w:r>
    </w:p>
    <w:p w14:paraId="1F79319D" w14:textId="77777777" w:rsidR="00BF46AC" w:rsidRPr="000F4453" w:rsidRDefault="00BF46AC" w:rsidP="00321CC4">
      <w:pPr>
        <w:rPr>
          <w:rFonts w:asciiTheme="majorHAnsi" w:hAnsiTheme="majorHAnsi"/>
          <w:sz w:val="22"/>
          <w:szCs w:val="22"/>
        </w:rPr>
      </w:pPr>
    </w:p>
    <w:p w14:paraId="077125B6" w14:textId="77777777" w:rsidR="00BF46AC" w:rsidRPr="000F4453" w:rsidRDefault="00991E07" w:rsidP="00321CC4">
      <w:pPr>
        <w:ind w:left="720" w:hanging="719"/>
        <w:jc w:val="both"/>
        <w:rPr>
          <w:rFonts w:asciiTheme="majorHAnsi" w:eastAsia="Cambria" w:hAnsiTheme="majorHAnsi"/>
          <w:sz w:val="22"/>
          <w:szCs w:val="22"/>
        </w:rPr>
      </w:pPr>
      <w:r w:rsidRPr="000F4453">
        <w:rPr>
          <w:rFonts w:asciiTheme="majorHAnsi" w:eastAsia="Cambria" w:hAnsiTheme="majorHAnsi"/>
          <w:b/>
          <w:sz w:val="22"/>
          <w:szCs w:val="22"/>
        </w:rPr>
        <w:t>13.8.</w:t>
      </w:r>
      <w:r w:rsidRPr="000F4453">
        <w:rPr>
          <w:rFonts w:asciiTheme="majorHAnsi" w:eastAsia="Cambria" w:hAnsiTheme="majorHAnsi"/>
          <w:sz w:val="22"/>
          <w:szCs w:val="22"/>
        </w:rPr>
        <w:t xml:space="preserve"> 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1AC06A25" w14:textId="77777777" w:rsidR="00BF46AC" w:rsidRPr="000F4453" w:rsidRDefault="00BF46AC" w:rsidP="00321CC4">
      <w:pPr>
        <w:rPr>
          <w:rFonts w:asciiTheme="majorHAnsi" w:hAnsiTheme="majorHAnsi"/>
          <w:sz w:val="22"/>
          <w:szCs w:val="22"/>
        </w:rPr>
      </w:pPr>
    </w:p>
    <w:p w14:paraId="62B4DBAA" w14:textId="77777777" w:rsidR="00BF46AC" w:rsidRPr="000F4453" w:rsidRDefault="00991E07" w:rsidP="00321CC4">
      <w:pPr>
        <w:ind w:left="720" w:hanging="719"/>
        <w:jc w:val="both"/>
        <w:rPr>
          <w:rFonts w:asciiTheme="majorHAnsi" w:eastAsia="Cambria" w:hAnsiTheme="majorHAnsi"/>
          <w:sz w:val="22"/>
          <w:szCs w:val="22"/>
        </w:rPr>
      </w:pPr>
      <w:r w:rsidRPr="000F4453">
        <w:rPr>
          <w:rFonts w:asciiTheme="majorHAnsi" w:eastAsia="Cambria" w:hAnsiTheme="majorHAnsi"/>
          <w:b/>
          <w:sz w:val="22"/>
          <w:szCs w:val="22"/>
        </w:rPr>
        <w:t>13.9. Formularz</w:t>
      </w:r>
      <w:r w:rsidRPr="000F4453">
        <w:rPr>
          <w:rFonts w:asciiTheme="majorHAnsi" w:hAnsiTheme="majorHAnsi"/>
          <w:sz w:val="22"/>
          <w:szCs w:val="22"/>
        </w:rPr>
        <w:t xml:space="preserve"> </w:t>
      </w:r>
      <w:r w:rsidRPr="000F4453">
        <w:rPr>
          <w:rFonts w:asciiTheme="majorHAnsi" w:eastAsia="Cambria" w:hAnsiTheme="majorHAnsi"/>
          <w:b/>
          <w:sz w:val="22"/>
          <w:szCs w:val="22"/>
        </w:rPr>
        <w:t>ofertowy podpisuje się kwalifikowanym podpisem elektronicznym, podpisem zaufanym lub podpisem osobistym</w:t>
      </w:r>
      <w:r w:rsidRPr="000F4453">
        <w:rPr>
          <w:rFonts w:asciiTheme="majorHAnsi" w:eastAsia="Cambria" w:hAnsiTheme="majorHAnsi"/>
          <w:sz w:val="22"/>
          <w:szCs w:val="22"/>
        </w:rPr>
        <w:t>.</w:t>
      </w:r>
    </w:p>
    <w:p w14:paraId="4F5BFADF" w14:textId="77777777" w:rsidR="00BF46AC" w:rsidRPr="000F4453" w:rsidRDefault="00BF46AC" w:rsidP="00321CC4">
      <w:pPr>
        <w:rPr>
          <w:rFonts w:asciiTheme="majorHAnsi" w:hAnsiTheme="majorHAnsi"/>
          <w:sz w:val="22"/>
          <w:szCs w:val="22"/>
        </w:rPr>
      </w:pPr>
    </w:p>
    <w:p w14:paraId="16B42F5B" w14:textId="77777777" w:rsidR="00BF46AC" w:rsidRPr="000F4453" w:rsidRDefault="00991E07" w:rsidP="00321CC4">
      <w:pPr>
        <w:ind w:left="720"/>
        <w:jc w:val="both"/>
        <w:rPr>
          <w:rFonts w:asciiTheme="majorHAnsi" w:eastAsia="Cambria" w:hAnsiTheme="majorHAnsi"/>
          <w:b/>
          <w:i/>
          <w:sz w:val="22"/>
          <w:szCs w:val="22"/>
          <w:u w:val="single"/>
        </w:rPr>
      </w:pPr>
      <w:r w:rsidRPr="000F4453">
        <w:rPr>
          <w:rFonts w:asciiTheme="majorHAnsi" w:eastAsia="Cambria" w:hAnsiTheme="majorHAnsi"/>
          <w:b/>
          <w:sz w:val="22"/>
          <w:szCs w:val="22"/>
        </w:rPr>
        <w:lastRenderedPageBreak/>
        <w:t xml:space="preserve">Rekomendowanym wariantem podpisu jest typ wewnętrzny. </w:t>
      </w:r>
      <w:r w:rsidRPr="000F4453">
        <w:rPr>
          <w:rFonts w:asciiTheme="majorHAnsi" w:eastAsia="Cambria" w:hAnsiTheme="majorHAnsi"/>
          <w:b/>
          <w:sz w:val="22"/>
          <w:szCs w:val="22"/>
          <w:u w:val="single"/>
        </w:rPr>
        <w:t xml:space="preserve">Podpis formularza ofertowego wariantem podpisu w typie zewnętrznym również jest możliwy, tylko w tym przypadku, powstały oddzielny plik podpisu dla tego formularza należy załączyć w polu </w:t>
      </w:r>
      <w:r w:rsidRPr="000F4453">
        <w:rPr>
          <w:rFonts w:asciiTheme="majorHAnsi" w:eastAsia="Cambria" w:hAnsiTheme="majorHAnsi"/>
          <w:b/>
          <w:i/>
          <w:sz w:val="22"/>
          <w:szCs w:val="22"/>
          <w:u w:val="single"/>
        </w:rPr>
        <w:t>„Załączniki i inne dokumenty przedstawione w ofercie przez Wykonawcę”.</w:t>
      </w:r>
    </w:p>
    <w:p w14:paraId="19897095" w14:textId="77777777" w:rsidR="00BF46AC" w:rsidRPr="000F4453" w:rsidRDefault="00BF46AC" w:rsidP="00321CC4">
      <w:pPr>
        <w:rPr>
          <w:rFonts w:asciiTheme="majorHAnsi" w:hAnsiTheme="majorHAnsi"/>
          <w:sz w:val="22"/>
          <w:szCs w:val="22"/>
        </w:rPr>
      </w:pPr>
    </w:p>
    <w:p w14:paraId="48B0B249" w14:textId="481AA2D6" w:rsidR="00BF46AC" w:rsidRPr="000F4453" w:rsidRDefault="00991E07" w:rsidP="00321CC4">
      <w:pPr>
        <w:ind w:left="720" w:hanging="719"/>
        <w:jc w:val="both"/>
        <w:rPr>
          <w:rFonts w:asciiTheme="majorHAnsi" w:eastAsia="Cambria" w:hAnsiTheme="majorHAnsi"/>
          <w:sz w:val="22"/>
          <w:szCs w:val="22"/>
        </w:rPr>
      </w:pPr>
      <w:r w:rsidRPr="000F4453">
        <w:rPr>
          <w:rFonts w:asciiTheme="majorHAnsi" w:eastAsia="Cambria" w:hAnsiTheme="majorHAnsi"/>
          <w:b/>
          <w:sz w:val="22"/>
          <w:szCs w:val="22"/>
        </w:rPr>
        <w:t>13.10.</w:t>
      </w:r>
      <w:r w:rsidRPr="000F4453">
        <w:rPr>
          <w:rFonts w:asciiTheme="majorHAnsi" w:eastAsia="Cambria" w:hAnsiTheme="majorHAnsi"/>
          <w:sz w:val="22"/>
          <w:szCs w:val="22"/>
        </w:rPr>
        <w:t xml:space="preserve"> Pozostałe dokumenty wchodzące w skład oferty lub składane wraz z ofertą, które </w:t>
      </w:r>
      <w:r w:rsidR="00F75E13">
        <w:rPr>
          <w:rFonts w:asciiTheme="majorHAnsi" w:eastAsia="Cambria" w:hAnsiTheme="majorHAnsi"/>
          <w:sz w:val="22"/>
          <w:szCs w:val="22"/>
        </w:rPr>
        <w:br/>
      </w:r>
      <w:r w:rsidRPr="000F4453">
        <w:rPr>
          <w:rFonts w:asciiTheme="majorHAnsi" w:eastAsia="Cambria" w:hAnsiTheme="majorHAnsi"/>
          <w:sz w:val="22"/>
          <w:szCs w:val="22"/>
        </w:rPr>
        <w:t xml:space="preserve">są zgodne z ustawą </w:t>
      </w:r>
      <w:proofErr w:type="spellStart"/>
      <w:r w:rsidRPr="000F4453">
        <w:rPr>
          <w:rFonts w:asciiTheme="majorHAnsi" w:eastAsia="Cambria" w:hAnsiTheme="majorHAnsi"/>
          <w:sz w:val="22"/>
          <w:szCs w:val="22"/>
        </w:rPr>
        <w:t>Pzp</w:t>
      </w:r>
      <w:proofErr w:type="spellEnd"/>
      <w:r w:rsidRPr="000F4453">
        <w:rPr>
          <w:rFonts w:asciiTheme="majorHAnsi" w:eastAsia="Cambria" w:hAnsiTheme="majorHAnsi"/>
          <w:sz w:val="22"/>
          <w:szCs w:val="22"/>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DB4702A" w14:textId="77777777" w:rsidR="00BF46AC" w:rsidRPr="000F4453" w:rsidRDefault="00BF46AC" w:rsidP="00321CC4">
      <w:pPr>
        <w:rPr>
          <w:rFonts w:asciiTheme="majorHAnsi" w:hAnsiTheme="majorHAnsi"/>
          <w:sz w:val="22"/>
          <w:szCs w:val="22"/>
        </w:rPr>
      </w:pPr>
    </w:p>
    <w:p w14:paraId="01C93526" w14:textId="2BB24388" w:rsidR="00BF46AC" w:rsidRPr="000F4453" w:rsidRDefault="008B26CF" w:rsidP="008B26CF">
      <w:pPr>
        <w:ind w:right="20"/>
        <w:jc w:val="both"/>
        <w:rPr>
          <w:rFonts w:asciiTheme="majorHAnsi" w:eastAsia="Cambria" w:hAnsiTheme="majorHAnsi"/>
          <w:sz w:val="22"/>
          <w:szCs w:val="22"/>
        </w:rPr>
      </w:pPr>
      <w:r w:rsidRPr="008B26CF">
        <w:rPr>
          <w:rFonts w:asciiTheme="majorHAnsi" w:eastAsia="Cambria" w:hAnsiTheme="majorHAnsi"/>
          <w:b/>
          <w:bCs/>
          <w:sz w:val="22"/>
          <w:szCs w:val="22"/>
        </w:rPr>
        <w:t>13.11.</w:t>
      </w:r>
      <w:r w:rsidRPr="008B26CF">
        <w:rPr>
          <w:rFonts w:asciiTheme="majorHAnsi" w:eastAsia="Cambria" w:hAnsiTheme="majorHAnsi"/>
          <w:sz w:val="22"/>
          <w:szCs w:val="22"/>
        </w:rPr>
        <w:t xml:space="preserve"> W </w:t>
      </w:r>
      <w:r w:rsidR="00F75E13" w:rsidRPr="008B26CF">
        <w:rPr>
          <w:rFonts w:asciiTheme="majorHAnsi" w:eastAsia="Cambria" w:hAnsiTheme="majorHAnsi"/>
          <w:sz w:val="22"/>
          <w:szCs w:val="22"/>
        </w:rPr>
        <w:t xml:space="preserve">przypadku </w:t>
      </w:r>
      <w:proofErr w:type="gramStart"/>
      <w:r w:rsidR="00F75E13" w:rsidRPr="008B26CF">
        <w:rPr>
          <w:rFonts w:asciiTheme="majorHAnsi" w:eastAsia="Cambria" w:hAnsiTheme="majorHAnsi"/>
          <w:sz w:val="22"/>
          <w:szCs w:val="22"/>
        </w:rPr>
        <w:t>przekazywania</w:t>
      </w:r>
      <w:r w:rsidRPr="008B26CF">
        <w:rPr>
          <w:rFonts w:asciiTheme="majorHAnsi" w:eastAsia="Cambria" w:hAnsiTheme="majorHAnsi"/>
          <w:sz w:val="22"/>
          <w:szCs w:val="22"/>
        </w:rPr>
        <w:t xml:space="preserve">  dokumentu</w:t>
      </w:r>
      <w:proofErr w:type="gramEnd"/>
      <w:r w:rsidRPr="008B26CF">
        <w:rPr>
          <w:rFonts w:asciiTheme="majorHAnsi" w:eastAsia="Cambria" w:hAnsiTheme="majorHAnsi"/>
          <w:sz w:val="22"/>
          <w:szCs w:val="22"/>
        </w:rPr>
        <w:t xml:space="preserve">  elektronicznego w formacie </w:t>
      </w:r>
      <w:r w:rsidR="00991E07" w:rsidRPr="000F4453">
        <w:rPr>
          <w:rFonts w:asciiTheme="majorHAnsi" w:eastAsia="Cambria" w:hAnsiTheme="majorHAnsi"/>
          <w:sz w:val="22"/>
          <w:szCs w:val="22"/>
        </w:rPr>
        <w:t xml:space="preserve">poddającym dane kompresji, opatrzenie pliku zawierającego skompresowane dokumenty kwalifikowanym podpisem elektronicznym, podpisem zaufanym lub podpisem osobistym, jest równoznaczne </w:t>
      </w:r>
      <w:r w:rsidR="00F75E13">
        <w:rPr>
          <w:rFonts w:asciiTheme="majorHAnsi" w:eastAsia="Cambria" w:hAnsiTheme="majorHAnsi"/>
          <w:sz w:val="22"/>
          <w:szCs w:val="22"/>
        </w:rPr>
        <w:br/>
      </w:r>
      <w:r w:rsidR="00991E07" w:rsidRPr="000F4453">
        <w:rPr>
          <w:rFonts w:asciiTheme="majorHAnsi" w:eastAsia="Cambria" w:hAnsiTheme="majorHAnsi"/>
          <w:sz w:val="22"/>
          <w:szCs w:val="22"/>
        </w:rPr>
        <w:t>z opatrzeniem wszystkich dokumentów zawartych w tym pliku odpowiednio kwalifikowanym podpisem elektronicznym, podpisem zaufanym lub podpisem osobistym.</w:t>
      </w:r>
    </w:p>
    <w:p w14:paraId="1F089B6B" w14:textId="77777777" w:rsidR="00BF46AC" w:rsidRPr="000F4453" w:rsidRDefault="00BF46AC" w:rsidP="00321CC4">
      <w:pPr>
        <w:rPr>
          <w:rFonts w:asciiTheme="majorHAnsi" w:hAnsiTheme="majorHAnsi"/>
          <w:sz w:val="22"/>
          <w:szCs w:val="22"/>
        </w:rPr>
      </w:pPr>
    </w:p>
    <w:p w14:paraId="283F1C96" w14:textId="77777777" w:rsidR="00BF46AC" w:rsidRPr="000F4453" w:rsidRDefault="00991E07" w:rsidP="00321CC4">
      <w:pPr>
        <w:ind w:left="720" w:right="20" w:hanging="719"/>
        <w:jc w:val="both"/>
        <w:rPr>
          <w:rFonts w:asciiTheme="majorHAnsi" w:eastAsia="Cambria" w:hAnsiTheme="majorHAnsi"/>
          <w:sz w:val="22"/>
          <w:szCs w:val="22"/>
        </w:rPr>
      </w:pPr>
      <w:r w:rsidRPr="000F4453">
        <w:rPr>
          <w:rFonts w:asciiTheme="majorHAnsi" w:eastAsia="Cambria" w:hAnsiTheme="majorHAnsi"/>
          <w:b/>
          <w:sz w:val="22"/>
          <w:szCs w:val="22"/>
        </w:rPr>
        <w:t>13.12.</w:t>
      </w:r>
      <w:r w:rsidRPr="000F4453">
        <w:rPr>
          <w:rFonts w:asciiTheme="majorHAnsi" w:eastAsia="Cambria" w:hAnsiTheme="majorHAnsi"/>
          <w:sz w:val="22"/>
          <w:szCs w:val="22"/>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8386044" w14:textId="77777777" w:rsidR="00BF46AC" w:rsidRPr="000F4453" w:rsidRDefault="00BF46AC" w:rsidP="00321CC4">
      <w:pPr>
        <w:rPr>
          <w:rFonts w:asciiTheme="majorHAnsi" w:hAnsiTheme="majorHAnsi"/>
          <w:sz w:val="22"/>
          <w:szCs w:val="22"/>
        </w:rPr>
      </w:pPr>
    </w:p>
    <w:p w14:paraId="45D1C5E7" w14:textId="484D08A6" w:rsidR="00BF46AC" w:rsidRPr="000F4453" w:rsidRDefault="00991E07" w:rsidP="00321CC4">
      <w:pPr>
        <w:ind w:left="720" w:right="20" w:hanging="719"/>
        <w:jc w:val="both"/>
        <w:rPr>
          <w:rFonts w:asciiTheme="majorHAnsi" w:eastAsia="Cambria" w:hAnsiTheme="majorHAnsi"/>
          <w:sz w:val="22"/>
          <w:szCs w:val="22"/>
        </w:rPr>
      </w:pPr>
      <w:r w:rsidRPr="000F4453">
        <w:rPr>
          <w:rFonts w:asciiTheme="majorHAnsi" w:eastAsia="Cambria" w:hAnsiTheme="majorHAnsi"/>
          <w:b/>
          <w:sz w:val="22"/>
          <w:szCs w:val="22"/>
        </w:rPr>
        <w:t>13.13.</w:t>
      </w:r>
      <w:r w:rsidRPr="000F4453">
        <w:rPr>
          <w:rFonts w:asciiTheme="majorHAnsi" w:eastAsia="Cambria" w:hAnsiTheme="majorHAnsi"/>
          <w:sz w:val="22"/>
          <w:szCs w:val="22"/>
        </w:rPr>
        <w:t xml:space="preserve"> Maksymalny łączny rozmiar plików stanowiących ofertę lub składanych wraz z ofertą </w:t>
      </w:r>
      <w:r w:rsidR="00F75E13">
        <w:rPr>
          <w:rFonts w:asciiTheme="majorHAnsi" w:eastAsia="Cambria" w:hAnsiTheme="majorHAnsi"/>
          <w:sz w:val="22"/>
          <w:szCs w:val="22"/>
        </w:rPr>
        <w:br/>
      </w:r>
      <w:r w:rsidRPr="000F4453">
        <w:rPr>
          <w:rFonts w:asciiTheme="majorHAnsi" w:eastAsia="Cambria" w:hAnsiTheme="majorHAnsi"/>
          <w:sz w:val="22"/>
          <w:szCs w:val="22"/>
        </w:rPr>
        <w:t>to 250 MB.</w:t>
      </w:r>
    </w:p>
    <w:p w14:paraId="1BA20769" w14:textId="77777777" w:rsidR="00BF46AC" w:rsidRPr="000F4453" w:rsidRDefault="00BF46AC" w:rsidP="00321CC4">
      <w:pPr>
        <w:rPr>
          <w:rFonts w:asciiTheme="majorHAnsi" w:hAnsiTheme="majorHAnsi"/>
          <w:sz w:val="22"/>
          <w:szCs w:val="22"/>
        </w:rPr>
      </w:pPr>
    </w:p>
    <w:p w14:paraId="32030E7A" w14:textId="77777777" w:rsidR="00BF46AC" w:rsidRPr="000F4453" w:rsidRDefault="00991E07" w:rsidP="00321CC4">
      <w:pPr>
        <w:rPr>
          <w:rFonts w:asciiTheme="majorHAnsi" w:eastAsia="Cambria" w:hAnsiTheme="majorHAnsi"/>
          <w:sz w:val="22"/>
          <w:szCs w:val="22"/>
        </w:rPr>
      </w:pPr>
      <w:r w:rsidRPr="000F4453">
        <w:rPr>
          <w:rFonts w:asciiTheme="majorHAnsi" w:eastAsia="Cambria" w:hAnsiTheme="majorHAnsi"/>
          <w:b/>
          <w:sz w:val="22"/>
          <w:szCs w:val="22"/>
        </w:rPr>
        <w:t>13.14.</w:t>
      </w:r>
      <w:r w:rsidRPr="000F4453">
        <w:rPr>
          <w:rFonts w:asciiTheme="majorHAnsi" w:eastAsia="Cambria" w:hAnsiTheme="majorHAnsi"/>
          <w:sz w:val="22"/>
          <w:szCs w:val="22"/>
        </w:rPr>
        <w:t xml:space="preserve"> Na potrzeby oceny ofert oferta musi zawierać:</w:t>
      </w:r>
    </w:p>
    <w:p w14:paraId="3A4F352A" w14:textId="77777777" w:rsidR="00BF46AC" w:rsidRPr="000F4453" w:rsidRDefault="00BF46AC" w:rsidP="00321CC4">
      <w:pPr>
        <w:rPr>
          <w:rFonts w:asciiTheme="majorHAnsi" w:hAnsiTheme="majorHAnsi"/>
          <w:sz w:val="22"/>
          <w:szCs w:val="22"/>
        </w:rPr>
      </w:pPr>
    </w:p>
    <w:p w14:paraId="0BB753BE" w14:textId="3C05CE7B" w:rsidR="00BF46AC" w:rsidRPr="000F4453" w:rsidRDefault="00991E07" w:rsidP="00184A8E">
      <w:pPr>
        <w:numPr>
          <w:ilvl w:val="0"/>
          <w:numId w:val="46"/>
        </w:numPr>
        <w:tabs>
          <w:tab w:val="left" w:pos="1000"/>
        </w:tabs>
        <w:ind w:left="500" w:right="20" w:hanging="500"/>
        <w:jc w:val="both"/>
        <w:rPr>
          <w:rFonts w:asciiTheme="majorHAnsi" w:eastAsia="Cambria" w:hAnsiTheme="majorHAnsi"/>
          <w:sz w:val="22"/>
          <w:szCs w:val="22"/>
        </w:rPr>
      </w:pPr>
      <w:r w:rsidRPr="000F4453">
        <w:rPr>
          <w:rFonts w:asciiTheme="majorHAnsi" w:eastAsia="Cambria" w:hAnsiTheme="majorHAnsi"/>
          <w:b/>
          <w:sz w:val="22"/>
          <w:szCs w:val="22"/>
        </w:rPr>
        <w:t>Formularz ofertowy</w:t>
      </w:r>
      <w:r w:rsidRPr="000F4453">
        <w:rPr>
          <w:rFonts w:asciiTheme="majorHAnsi" w:eastAsia="Cambria" w:hAnsiTheme="majorHAnsi"/>
          <w:sz w:val="22"/>
          <w:szCs w:val="22"/>
        </w:rPr>
        <w:t xml:space="preserve"> – do wykorzystania wzór (druk), stanowiący </w:t>
      </w:r>
      <w:r w:rsidRPr="000F4453">
        <w:rPr>
          <w:rFonts w:asciiTheme="majorHAnsi" w:eastAsia="Cambria" w:hAnsiTheme="majorHAnsi"/>
          <w:b/>
          <w:sz w:val="22"/>
          <w:szCs w:val="22"/>
        </w:rPr>
        <w:t xml:space="preserve">Załącznik nr </w:t>
      </w:r>
      <w:r w:rsidR="00285D73" w:rsidRPr="000F4453">
        <w:rPr>
          <w:rFonts w:asciiTheme="majorHAnsi" w:eastAsia="Cambria" w:hAnsiTheme="majorHAnsi"/>
          <w:b/>
          <w:sz w:val="22"/>
          <w:szCs w:val="22"/>
        </w:rPr>
        <w:t>1</w:t>
      </w:r>
      <w:r w:rsidRPr="000F4453">
        <w:rPr>
          <w:rFonts w:asciiTheme="majorHAnsi" w:eastAsia="Cambria" w:hAnsiTheme="majorHAnsi"/>
          <w:b/>
          <w:sz w:val="22"/>
          <w:szCs w:val="22"/>
        </w:rPr>
        <w:t xml:space="preserve"> do </w:t>
      </w:r>
      <w:r w:rsidR="00F75E13" w:rsidRPr="000F4453">
        <w:rPr>
          <w:rFonts w:asciiTheme="majorHAnsi" w:eastAsia="Cambria" w:hAnsiTheme="majorHAnsi"/>
          <w:b/>
          <w:sz w:val="22"/>
          <w:szCs w:val="22"/>
        </w:rPr>
        <w:t xml:space="preserve">SWZ </w:t>
      </w:r>
      <w:r w:rsidR="00F75E13" w:rsidRPr="000F4453">
        <w:rPr>
          <w:rFonts w:asciiTheme="majorHAnsi" w:eastAsia="Cambria" w:hAnsiTheme="majorHAnsi"/>
          <w:sz w:val="22"/>
          <w:szCs w:val="22"/>
        </w:rPr>
        <w:t>(</w:t>
      </w:r>
      <w:r w:rsidRPr="000F4453">
        <w:rPr>
          <w:rFonts w:asciiTheme="majorHAnsi" w:eastAsia="Cambria" w:hAnsiTheme="majorHAnsi"/>
          <w:sz w:val="22"/>
          <w:szCs w:val="22"/>
        </w:rPr>
        <w:t>przy czym Wykonawca może sporządzić ofertę wg innego wzorca, powinna ona wówczas obejmować dane wymagane dla oferty w SWZ i załącznikach);</w:t>
      </w:r>
    </w:p>
    <w:p w14:paraId="13145E71" w14:textId="45CF263D" w:rsidR="00BF46AC" w:rsidRPr="000F4453" w:rsidRDefault="00991E07" w:rsidP="00184A8E">
      <w:pPr>
        <w:numPr>
          <w:ilvl w:val="0"/>
          <w:numId w:val="46"/>
        </w:numPr>
        <w:tabs>
          <w:tab w:val="left" w:pos="1000"/>
        </w:tabs>
        <w:ind w:left="500" w:right="20" w:hanging="500"/>
        <w:jc w:val="both"/>
        <w:rPr>
          <w:rFonts w:asciiTheme="majorHAnsi" w:eastAsia="Cambria" w:hAnsiTheme="majorHAnsi"/>
          <w:sz w:val="22"/>
          <w:szCs w:val="22"/>
        </w:rPr>
      </w:pPr>
      <w:r w:rsidRPr="000F4453">
        <w:rPr>
          <w:rFonts w:asciiTheme="majorHAnsi" w:eastAsia="Cambria" w:hAnsiTheme="majorHAnsi"/>
          <w:b/>
          <w:sz w:val="22"/>
          <w:szCs w:val="22"/>
        </w:rPr>
        <w:t>Oświadczenie</w:t>
      </w:r>
      <w:r w:rsidRPr="000F4453">
        <w:rPr>
          <w:rFonts w:asciiTheme="majorHAnsi" w:hAnsiTheme="majorHAnsi"/>
          <w:sz w:val="22"/>
          <w:szCs w:val="22"/>
        </w:rPr>
        <w:t xml:space="preserve"> </w:t>
      </w:r>
      <w:r w:rsidRPr="000F4453">
        <w:rPr>
          <w:rFonts w:asciiTheme="majorHAnsi" w:eastAsia="Cambria" w:hAnsiTheme="majorHAnsi"/>
          <w:b/>
          <w:sz w:val="22"/>
          <w:szCs w:val="22"/>
        </w:rPr>
        <w:t xml:space="preserve">wykonawcy/wykonawcy wspólnie ubiegającego się o udzielenie zamówienia składane na podstawie art. 125 ust. 1 ustawy </w:t>
      </w:r>
      <w:proofErr w:type="spellStart"/>
      <w:r w:rsidRPr="000F4453">
        <w:rPr>
          <w:rFonts w:asciiTheme="majorHAnsi" w:eastAsia="Cambria" w:hAnsiTheme="majorHAnsi"/>
          <w:b/>
          <w:sz w:val="22"/>
          <w:szCs w:val="22"/>
        </w:rPr>
        <w:t>Pzp</w:t>
      </w:r>
      <w:proofErr w:type="spellEnd"/>
      <w:r w:rsidRPr="000F4453">
        <w:rPr>
          <w:rFonts w:asciiTheme="majorHAnsi" w:eastAsia="Cambria" w:hAnsiTheme="majorHAnsi"/>
          <w:sz w:val="22"/>
          <w:szCs w:val="22"/>
        </w:rPr>
        <w:t xml:space="preserve">, o którym mowa </w:t>
      </w:r>
      <w:r w:rsidR="00F75E13">
        <w:rPr>
          <w:rFonts w:asciiTheme="majorHAnsi" w:eastAsia="Cambria" w:hAnsiTheme="majorHAnsi"/>
          <w:sz w:val="22"/>
          <w:szCs w:val="22"/>
        </w:rPr>
        <w:br/>
      </w:r>
      <w:r w:rsidRPr="000F4453">
        <w:rPr>
          <w:rFonts w:asciiTheme="majorHAnsi" w:eastAsia="Cambria" w:hAnsiTheme="majorHAnsi"/>
          <w:sz w:val="22"/>
          <w:szCs w:val="22"/>
        </w:rPr>
        <w:t>w rozdziale 8.1 SWZ;</w:t>
      </w:r>
    </w:p>
    <w:p w14:paraId="0F77D44B" w14:textId="77777777" w:rsidR="00BF46AC" w:rsidRPr="000F4453" w:rsidRDefault="00991E07" w:rsidP="00184A8E">
      <w:pPr>
        <w:numPr>
          <w:ilvl w:val="0"/>
          <w:numId w:val="46"/>
        </w:numPr>
        <w:tabs>
          <w:tab w:val="left" w:pos="1000"/>
        </w:tabs>
        <w:ind w:left="500" w:right="20" w:hanging="500"/>
        <w:jc w:val="both"/>
        <w:rPr>
          <w:rFonts w:asciiTheme="majorHAnsi" w:eastAsia="Cambria" w:hAnsiTheme="majorHAnsi"/>
          <w:sz w:val="22"/>
          <w:szCs w:val="22"/>
        </w:rPr>
      </w:pPr>
      <w:r w:rsidRPr="000F4453">
        <w:rPr>
          <w:rFonts w:asciiTheme="majorHAnsi" w:eastAsia="Cambria" w:hAnsiTheme="majorHAnsi"/>
          <w:b/>
          <w:sz w:val="22"/>
          <w:szCs w:val="22"/>
        </w:rPr>
        <w:t>Oświadczenie</w:t>
      </w:r>
      <w:r w:rsidRPr="000F4453">
        <w:rPr>
          <w:rFonts w:asciiTheme="majorHAnsi" w:eastAsia="Cambria" w:hAnsiTheme="majorHAnsi"/>
          <w:sz w:val="22"/>
          <w:szCs w:val="22"/>
        </w:rPr>
        <w:t xml:space="preserve">, o których mowa w pkt 8.2 SWZ </w:t>
      </w:r>
      <w:r w:rsidRPr="000F4453">
        <w:rPr>
          <w:rFonts w:asciiTheme="majorHAnsi" w:eastAsia="Cambria" w:hAnsiTheme="majorHAnsi"/>
          <w:i/>
          <w:sz w:val="22"/>
          <w:szCs w:val="22"/>
        </w:rPr>
        <w:t>(jeżeli dotyczy);</w:t>
      </w:r>
    </w:p>
    <w:p w14:paraId="0318006A" w14:textId="77777777" w:rsidR="00BF46AC" w:rsidRPr="000F4453" w:rsidRDefault="00991E07" w:rsidP="00184A8E">
      <w:pPr>
        <w:numPr>
          <w:ilvl w:val="0"/>
          <w:numId w:val="46"/>
        </w:numPr>
        <w:tabs>
          <w:tab w:val="left" w:pos="1000"/>
        </w:tabs>
        <w:ind w:left="500" w:right="20" w:hanging="500"/>
        <w:jc w:val="both"/>
        <w:rPr>
          <w:rFonts w:asciiTheme="majorHAnsi" w:eastAsia="Cambria" w:hAnsiTheme="majorHAnsi"/>
          <w:sz w:val="22"/>
          <w:szCs w:val="22"/>
        </w:rPr>
      </w:pPr>
      <w:r w:rsidRPr="000F4453">
        <w:rPr>
          <w:rFonts w:asciiTheme="majorHAnsi" w:eastAsia="Cambria" w:hAnsiTheme="majorHAnsi"/>
          <w:b/>
          <w:sz w:val="22"/>
          <w:szCs w:val="22"/>
        </w:rPr>
        <w:t>Zobowiązanie lub inne dokumenty</w:t>
      </w:r>
      <w:r w:rsidRPr="000F4453">
        <w:rPr>
          <w:rFonts w:asciiTheme="majorHAnsi" w:eastAsia="Cambria" w:hAnsiTheme="majorHAnsi"/>
          <w:sz w:val="22"/>
          <w:szCs w:val="22"/>
        </w:rPr>
        <w:t xml:space="preserve">, o których mowa w pkt 9.4 SWZ </w:t>
      </w:r>
      <w:r w:rsidRPr="000F4453">
        <w:rPr>
          <w:rFonts w:asciiTheme="majorHAnsi" w:eastAsia="Cambria" w:hAnsiTheme="majorHAnsi"/>
          <w:i/>
          <w:sz w:val="22"/>
          <w:szCs w:val="22"/>
        </w:rPr>
        <w:t>(jeżeli dotyczy).</w:t>
      </w:r>
    </w:p>
    <w:p w14:paraId="4AD49AB4" w14:textId="77777777" w:rsidR="00BF46AC" w:rsidRPr="000F4453" w:rsidRDefault="00BF46AC" w:rsidP="00321CC4">
      <w:pPr>
        <w:rPr>
          <w:rFonts w:asciiTheme="majorHAnsi" w:eastAsia="Cambria" w:hAnsiTheme="majorHAnsi"/>
          <w:sz w:val="22"/>
          <w:szCs w:val="22"/>
        </w:rPr>
      </w:pPr>
    </w:p>
    <w:p w14:paraId="593FCE13" w14:textId="77777777" w:rsidR="00BF46AC" w:rsidRPr="000F4453" w:rsidRDefault="00991E07" w:rsidP="00184A8E">
      <w:pPr>
        <w:numPr>
          <w:ilvl w:val="0"/>
          <w:numId w:val="46"/>
        </w:numPr>
        <w:tabs>
          <w:tab w:val="left" w:pos="1000"/>
        </w:tabs>
        <w:ind w:left="500" w:right="20" w:hanging="500"/>
        <w:rPr>
          <w:rFonts w:asciiTheme="majorHAnsi" w:eastAsia="Cambria" w:hAnsiTheme="majorHAnsi"/>
          <w:sz w:val="22"/>
          <w:szCs w:val="22"/>
        </w:rPr>
      </w:pPr>
      <w:r w:rsidRPr="000F4453">
        <w:rPr>
          <w:rFonts w:asciiTheme="majorHAnsi" w:eastAsia="Cambria" w:hAnsiTheme="majorHAnsi"/>
          <w:b/>
          <w:sz w:val="22"/>
          <w:szCs w:val="22"/>
        </w:rPr>
        <w:t xml:space="preserve">Oświadczenie podmiotu udostępniającego zasoby składane na podstawie art. 125 ust. 1 ustawy </w:t>
      </w:r>
      <w:proofErr w:type="spellStart"/>
      <w:r w:rsidRPr="000F4453">
        <w:rPr>
          <w:rFonts w:asciiTheme="majorHAnsi" w:eastAsia="Cambria" w:hAnsiTheme="majorHAnsi"/>
          <w:b/>
          <w:sz w:val="22"/>
          <w:szCs w:val="22"/>
        </w:rPr>
        <w:t>Pzp</w:t>
      </w:r>
      <w:proofErr w:type="spellEnd"/>
      <w:r w:rsidRPr="000F4453">
        <w:rPr>
          <w:rFonts w:asciiTheme="majorHAnsi" w:eastAsia="Cambria" w:hAnsiTheme="majorHAnsi"/>
          <w:sz w:val="22"/>
          <w:szCs w:val="22"/>
        </w:rPr>
        <w:t xml:space="preserve">, o którym mowa w pkt. 9.8 SWZ </w:t>
      </w:r>
      <w:r w:rsidRPr="000F4453">
        <w:rPr>
          <w:rFonts w:asciiTheme="majorHAnsi" w:eastAsia="Cambria" w:hAnsiTheme="majorHAnsi"/>
          <w:b/>
          <w:i/>
          <w:sz w:val="22"/>
          <w:szCs w:val="22"/>
        </w:rPr>
        <w:t>(jeżeli dotyczy)</w:t>
      </w:r>
      <w:r w:rsidRPr="000F4453">
        <w:rPr>
          <w:rFonts w:asciiTheme="majorHAnsi" w:eastAsia="Cambria" w:hAnsiTheme="majorHAnsi"/>
          <w:b/>
          <w:sz w:val="22"/>
          <w:szCs w:val="22"/>
        </w:rPr>
        <w:t>,</w:t>
      </w:r>
    </w:p>
    <w:p w14:paraId="7FD181D8" w14:textId="77777777" w:rsidR="00BF46AC" w:rsidRPr="000F4453" w:rsidRDefault="00BF46AC" w:rsidP="00321CC4">
      <w:pPr>
        <w:rPr>
          <w:rFonts w:asciiTheme="majorHAnsi" w:eastAsia="Cambria" w:hAnsiTheme="majorHAnsi"/>
          <w:sz w:val="22"/>
          <w:szCs w:val="22"/>
        </w:rPr>
      </w:pPr>
    </w:p>
    <w:p w14:paraId="236F3E98" w14:textId="77777777" w:rsidR="00BF46AC" w:rsidRPr="000F4453" w:rsidRDefault="00991E07" w:rsidP="00184A8E">
      <w:pPr>
        <w:numPr>
          <w:ilvl w:val="0"/>
          <w:numId w:val="46"/>
        </w:numPr>
        <w:tabs>
          <w:tab w:val="left" w:pos="1000"/>
        </w:tabs>
        <w:ind w:left="500" w:hanging="500"/>
        <w:rPr>
          <w:rFonts w:asciiTheme="majorHAnsi" w:eastAsia="Cambria" w:hAnsiTheme="majorHAnsi"/>
          <w:sz w:val="22"/>
          <w:szCs w:val="22"/>
        </w:rPr>
      </w:pPr>
      <w:r w:rsidRPr="000F4453">
        <w:rPr>
          <w:rFonts w:asciiTheme="majorHAnsi" w:eastAsia="Cambria" w:hAnsiTheme="majorHAnsi"/>
          <w:b/>
          <w:sz w:val="22"/>
          <w:szCs w:val="22"/>
        </w:rPr>
        <w:t>Potwierdzenie umocowania do działania w imieniu Wykonawcy lub podmiotu udostępniającego zasoby:</w:t>
      </w:r>
    </w:p>
    <w:p w14:paraId="7DC12242" w14:textId="77777777" w:rsidR="00BF46AC" w:rsidRPr="000F4453" w:rsidRDefault="00BF46AC" w:rsidP="00321CC4">
      <w:pPr>
        <w:rPr>
          <w:rFonts w:asciiTheme="majorHAnsi" w:hAnsiTheme="majorHAnsi"/>
          <w:sz w:val="22"/>
          <w:szCs w:val="22"/>
        </w:rPr>
      </w:pPr>
    </w:p>
    <w:p w14:paraId="754C4465" w14:textId="36FADF08" w:rsidR="00BF46AC" w:rsidRPr="000F4453" w:rsidRDefault="00991E07" w:rsidP="00184A8E">
      <w:pPr>
        <w:numPr>
          <w:ilvl w:val="0"/>
          <w:numId w:val="47"/>
        </w:numPr>
        <w:tabs>
          <w:tab w:val="left" w:pos="709"/>
        </w:tabs>
        <w:ind w:left="720" w:right="20" w:hanging="360"/>
        <w:jc w:val="both"/>
        <w:rPr>
          <w:rFonts w:asciiTheme="majorHAnsi" w:eastAsia="Cambria" w:hAnsiTheme="majorHAnsi"/>
          <w:sz w:val="22"/>
          <w:szCs w:val="22"/>
        </w:rPr>
      </w:pPr>
      <w:r w:rsidRPr="000F4453">
        <w:rPr>
          <w:rFonts w:asciiTheme="majorHAnsi" w:eastAsia="Cambria" w:hAnsiTheme="majorHAnsi"/>
          <w:sz w:val="22"/>
          <w:szCs w:val="22"/>
        </w:rPr>
        <w:t xml:space="preserve">Zamawiający w celu potwierdzenia, że osoba działająca w imieniu Wykonawcy </w:t>
      </w:r>
      <w:r w:rsidR="00F75E13">
        <w:rPr>
          <w:rFonts w:asciiTheme="majorHAnsi" w:eastAsia="Cambria" w:hAnsiTheme="majorHAnsi"/>
          <w:sz w:val="22"/>
          <w:szCs w:val="22"/>
        </w:rPr>
        <w:br/>
      </w:r>
      <w:r w:rsidRPr="000F4453">
        <w:rPr>
          <w:rFonts w:asciiTheme="majorHAnsi" w:eastAsia="Cambria" w:hAnsiTheme="majorHAnsi"/>
          <w:sz w:val="22"/>
          <w:szCs w:val="22"/>
        </w:rPr>
        <w:t>lub podmiotu udostępniającego zasoby jest umocowana do jego reprezentowania, żąda złożenia wraz z ofertą odpisu lub informacji</w:t>
      </w:r>
    </w:p>
    <w:p w14:paraId="09E8D1CD" w14:textId="77777777" w:rsidR="00BF46AC" w:rsidRPr="000F4453" w:rsidRDefault="00BF46AC" w:rsidP="00321CC4">
      <w:pPr>
        <w:rPr>
          <w:rFonts w:asciiTheme="majorHAnsi" w:hAnsiTheme="majorHAnsi"/>
          <w:sz w:val="22"/>
          <w:szCs w:val="22"/>
        </w:rPr>
      </w:pPr>
    </w:p>
    <w:p w14:paraId="43C569BC" w14:textId="77777777" w:rsidR="00BF46AC" w:rsidRPr="000F4453" w:rsidRDefault="00991E07" w:rsidP="00321CC4">
      <w:pPr>
        <w:ind w:left="1360" w:right="20"/>
        <w:rPr>
          <w:rFonts w:asciiTheme="majorHAnsi" w:eastAsia="Cambria" w:hAnsiTheme="majorHAnsi"/>
          <w:sz w:val="22"/>
          <w:szCs w:val="22"/>
        </w:rPr>
      </w:pPr>
      <w:r w:rsidRPr="000F4453">
        <w:rPr>
          <w:rFonts w:asciiTheme="majorHAnsi" w:eastAsia="Cambria" w:hAnsiTheme="majorHAnsi"/>
          <w:sz w:val="22"/>
          <w:szCs w:val="22"/>
        </w:rPr>
        <w:lastRenderedPageBreak/>
        <w:t>z Krajowego Rejestru Sądowego, Centralnej Ewidencji I Informacji o Działalności Gospodarczej lub innego właściwego rejestru;</w:t>
      </w:r>
    </w:p>
    <w:p w14:paraId="077616FC" w14:textId="77777777" w:rsidR="00BF46AC" w:rsidRPr="000F4453" w:rsidRDefault="00BF46AC" w:rsidP="00321CC4">
      <w:pPr>
        <w:rPr>
          <w:rFonts w:asciiTheme="majorHAnsi" w:hAnsiTheme="majorHAnsi"/>
          <w:sz w:val="22"/>
          <w:szCs w:val="22"/>
        </w:rPr>
      </w:pPr>
    </w:p>
    <w:p w14:paraId="585C722D" w14:textId="514B0CD3" w:rsidR="00BF46AC" w:rsidRPr="000F4453" w:rsidRDefault="00991E07" w:rsidP="00184A8E">
      <w:pPr>
        <w:numPr>
          <w:ilvl w:val="0"/>
          <w:numId w:val="48"/>
        </w:numPr>
        <w:tabs>
          <w:tab w:val="left" w:pos="567"/>
        </w:tabs>
        <w:ind w:left="1212" w:hanging="360"/>
        <w:jc w:val="both"/>
        <w:rPr>
          <w:rFonts w:asciiTheme="majorHAnsi" w:eastAsia="Cambria" w:hAnsiTheme="majorHAnsi"/>
          <w:sz w:val="22"/>
          <w:szCs w:val="22"/>
        </w:rPr>
      </w:pPr>
      <w:r w:rsidRPr="000F4453">
        <w:rPr>
          <w:rFonts w:asciiTheme="majorHAnsi" w:eastAsia="Cambria" w:hAnsiTheme="majorHAnsi"/>
          <w:sz w:val="22"/>
          <w:szCs w:val="22"/>
        </w:rPr>
        <w:t xml:space="preserve">Wykonawca lub podmiot udostępniający zasoby nie jest zobowiązany do złożenia dokumentów, o których mowa w lit a), jeżeli Zamawiający może je uzyskać </w:t>
      </w:r>
      <w:r w:rsidR="00F75E13">
        <w:rPr>
          <w:rFonts w:asciiTheme="majorHAnsi" w:eastAsia="Cambria" w:hAnsiTheme="majorHAnsi"/>
          <w:sz w:val="22"/>
          <w:szCs w:val="22"/>
        </w:rPr>
        <w:br/>
      </w:r>
      <w:r w:rsidRPr="000F4453">
        <w:rPr>
          <w:rFonts w:asciiTheme="majorHAnsi" w:eastAsia="Cambria" w:hAnsiTheme="majorHAnsi"/>
          <w:sz w:val="22"/>
          <w:szCs w:val="22"/>
        </w:rPr>
        <w:t>za pomocą bezpłatnych i ogólnodostępnych baz danych, o ile Wykonawca wskazał dane umożliwiające dostęp do tych dokumentów.</w:t>
      </w:r>
    </w:p>
    <w:p w14:paraId="6D94FDC3" w14:textId="77777777" w:rsidR="00BF46AC" w:rsidRPr="000F4453" w:rsidRDefault="00BF46AC" w:rsidP="00321CC4">
      <w:pPr>
        <w:rPr>
          <w:rFonts w:asciiTheme="majorHAnsi" w:eastAsia="Cambria" w:hAnsiTheme="majorHAnsi"/>
          <w:sz w:val="22"/>
          <w:szCs w:val="22"/>
        </w:rPr>
      </w:pPr>
    </w:p>
    <w:p w14:paraId="07D824BE" w14:textId="77777777" w:rsidR="00BF46AC" w:rsidRPr="000F4453" w:rsidRDefault="00991E07" w:rsidP="00184A8E">
      <w:pPr>
        <w:numPr>
          <w:ilvl w:val="0"/>
          <w:numId w:val="48"/>
        </w:numPr>
        <w:tabs>
          <w:tab w:val="left" w:pos="709"/>
        </w:tabs>
        <w:ind w:left="1212" w:right="20" w:hanging="360"/>
        <w:jc w:val="both"/>
        <w:rPr>
          <w:rFonts w:asciiTheme="majorHAnsi" w:eastAsia="Cambria" w:hAnsiTheme="majorHAnsi"/>
          <w:sz w:val="22"/>
          <w:szCs w:val="22"/>
        </w:rPr>
      </w:pPr>
      <w:r w:rsidRPr="000F4453">
        <w:rPr>
          <w:rFonts w:asciiTheme="majorHAnsi" w:eastAsia="Cambria" w:hAnsiTheme="majorHAnsi"/>
          <w:sz w:val="22"/>
          <w:szCs w:val="22"/>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0A064D17" w14:textId="77777777" w:rsidR="00BF46AC" w:rsidRPr="000F4453" w:rsidRDefault="00BF46AC" w:rsidP="00321CC4">
      <w:pPr>
        <w:rPr>
          <w:rFonts w:asciiTheme="majorHAnsi" w:hAnsiTheme="majorHAnsi"/>
          <w:sz w:val="22"/>
          <w:szCs w:val="22"/>
        </w:rPr>
      </w:pPr>
    </w:p>
    <w:p w14:paraId="2EC82A72" w14:textId="3B20BF04" w:rsidR="00BF46AC" w:rsidRPr="000F4453" w:rsidRDefault="00F75E13" w:rsidP="00F75E13">
      <w:pPr>
        <w:tabs>
          <w:tab w:val="left" w:pos="980"/>
        </w:tabs>
        <w:jc w:val="both"/>
        <w:rPr>
          <w:rFonts w:asciiTheme="majorHAnsi" w:eastAsia="Cambria" w:hAnsiTheme="majorHAnsi"/>
          <w:sz w:val="22"/>
          <w:szCs w:val="22"/>
        </w:rPr>
      </w:pPr>
      <w:r>
        <w:rPr>
          <w:rFonts w:asciiTheme="majorHAnsi" w:eastAsia="Cambria" w:hAnsiTheme="majorHAnsi"/>
          <w:b/>
          <w:sz w:val="22"/>
          <w:szCs w:val="22"/>
        </w:rPr>
        <w:t xml:space="preserve">8) </w:t>
      </w:r>
      <w:r w:rsidR="00991E07" w:rsidRPr="000F4453">
        <w:rPr>
          <w:rFonts w:asciiTheme="majorHAnsi" w:eastAsia="Cambria" w:hAnsiTheme="majorHAnsi"/>
          <w:b/>
          <w:sz w:val="22"/>
          <w:szCs w:val="22"/>
        </w:rPr>
        <w:t>Pełnomocnictwo</w:t>
      </w:r>
      <w:r w:rsidR="00991E07" w:rsidRPr="000F4453">
        <w:rPr>
          <w:rFonts w:asciiTheme="majorHAnsi" w:eastAsia="Cambria" w:hAnsiTheme="majorHAnsi"/>
          <w:sz w:val="22"/>
          <w:szCs w:val="22"/>
        </w:rPr>
        <w:t xml:space="preserve"> do reprezentowania wykonawców wspólnie ubiegających się </w:t>
      </w:r>
      <w:r>
        <w:rPr>
          <w:rFonts w:asciiTheme="majorHAnsi" w:eastAsia="Cambria" w:hAnsiTheme="majorHAnsi"/>
          <w:sz w:val="22"/>
          <w:szCs w:val="22"/>
        </w:rPr>
        <w:br/>
      </w:r>
      <w:r w:rsidR="00991E07" w:rsidRPr="000F4453">
        <w:rPr>
          <w:rFonts w:asciiTheme="majorHAnsi" w:eastAsia="Cambria" w:hAnsiTheme="majorHAnsi"/>
          <w:sz w:val="22"/>
          <w:szCs w:val="22"/>
        </w:rPr>
        <w:t xml:space="preserve">o udzielenie zamówienia w postępowaniu o udzielenie zamówienia albo do reprezentowania ich w postępowaniu i zawarcia umowy w sprawie zamówienia publicznego </w:t>
      </w:r>
      <w:r w:rsidR="00991E07" w:rsidRPr="000F4453">
        <w:rPr>
          <w:rFonts w:asciiTheme="majorHAnsi" w:eastAsia="Cambria" w:hAnsiTheme="majorHAnsi"/>
          <w:b/>
          <w:i/>
          <w:sz w:val="22"/>
          <w:szCs w:val="22"/>
        </w:rPr>
        <w:t>(jeżeli dotyczy)</w:t>
      </w:r>
      <w:r w:rsidR="00991E07" w:rsidRPr="000F4453">
        <w:rPr>
          <w:rFonts w:asciiTheme="majorHAnsi" w:eastAsia="Cambria" w:hAnsiTheme="majorHAnsi"/>
          <w:sz w:val="22"/>
          <w:szCs w:val="22"/>
        </w:rPr>
        <w:t>.</w:t>
      </w:r>
    </w:p>
    <w:p w14:paraId="50112F01" w14:textId="77777777" w:rsidR="00BF46AC" w:rsidRPr="000F4453" w:rsidRDefault="00BF46AC" w:rsidP="00321CC4">
      <w:pPr>
        <w:rPr>
          <w:rFonts w:asciiTheme="majorHAnsi" w:hAnsiTheme="majorHAnsi"/>
          <w:sz w:val="22"/>
          <w:szCs w:val="22"/>
        </w:rPr>
      </w:pPr>
    </w:p>
    <w:p w14:paraId="3E45202A" w14:textId="77777777" w:rsidR="00BF46AC" w:rsidRPr="000F4453" w:rsidRDefault="00991E07" w:rsidP="00321CC4">
      <w:pPr>
        <w:ind w:left="680" w:hanging="719"/>
        <w:jc w:val="both"/>
        <w:rPr>
          <w:rFonts w:asciiTheme="majorHAnsi" w:eastAsia="Cambria" w:hAnsiTheme="majorHAnsi"/>
          <w:sz w:val="22"/>
          <w:szCs w:val="22"/>
        </w:rPr>
      </w:pPr>
      <w:r w:rsidRPr="000F4453">
        <w:rPr>
          <w:rFonts w:asciiTheme="majorHAnsi" w:eastAsia="Cambria" w:hAnsiTheme="majorHAnsi"/>
          <w:b/>
          <w:sz w:val="22"/>
          <w:szCs w:val="22"/>
        </w:rPr>
        <w:t>13.15.</w:t>
      </w:r>
      <w:r w:rsidRPr="000F4453">
        <w:rPr>
          <w:rFonts w:asciiTheme="majorHAnsi" w:eastAsia="Cambria" w:hAnsiTheme="majorHAnsi"/>
          <w:sz w:val="22"/>
          <w:szCs w:val="22"/>
        </w:rPr>
        <w:t xml:space="preserve"> Pełnomocnictwo o którym mowa w rozdziale 13.17 pkt 5) lit c) i pkt 6)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w:t>
      </w:r>
      <w:r w:rsidR="001333E1" w:rsidRPr="000F4453">
        <w:rPr>
          <w:rFonts w:asciiTheme="majorHAnsi" w:eastAsia="Cambria" w:hAnsiTheme="majorHAnsi"/>
          <w:sz w:val="22"/>
          <w:szCs w:val="22"/>
        </w:rPr>
        <w:t>4</w:t>
      </w:r>
      <w:r w:rsidRPr="000F4453">
        <w:rPr>
          <w:rFonts w:asciiTheme="majorHAnsi" w:eastAsia="Cambria" w:hAnsiTheme="majorHAnsi"/>
          <w:sz w:val="22"/>
          <w:szCs w:val="22"/>
        </w:rPr>
        <w:t xml:space="preserve"> r. poz. </w:t>
      </w:r>
      <w:r w:rsidR="001333E1" w:rsidRPr="000F4453">
        <w:rPr>
          <w:rFonts w:asciiTheme="majorHAnsi" w:eastAsia="Cambria" w:hAnsiTheme="majorHAnsi"/>
          <w:sz w:val="22"/>
          <w:szCs w:val="22"/>
        </w:rPr>
        <w:t>30</w:t>
      </w:r>
      <w:r w:rsidR="00054155" w:rsidRPr="000F4453">
        <w:rPr>
          <w:rFonts w:asciiTheme="majorHAnsi" w:eastAsia="Cambria" w:hAnsiTheme="majorHAnsi"/>
          <w:sz w:val="22"/>
          <w:szCs w:val="22"/>
        </w:rPr>
        <w:t>7</w:t>
      </w:r>
      <w:r w:rsidRPr="000F4453">
        <w:rPr>
          <w:rFonts w:asciiTheme="majorHAnsi" w:eastAsia="Cambria" w:hAnsiTheme="majorHAnsi"/>
          <w:sz w:val="22"/>
          <w:szCs w:val="22"/>
        </w:rPr>
        <w:t xml:space="preserve"> ze zm.), z zastrzeżeniem formatów, o których mowa w art. 66 ust. 1 ustawy, z uwzględnieniem rodzaju przekazywanych danych.</w:t>
      </w:r>
    </w:p>
    <w:p w14:paraId="7CEFCD30" w14:textId="77777777" w:rsidR="00BF46AC" w:rsidRPr="000F4453" w:rsidRDefault="00BF46AC" w:rsidP="00321CC4">
      <w:pPr>
        <w:rPr>
          <w:rFonts w:asciiTheme="majorHAnsi" w:hAnsiTheme="majorHAnsi"/>
          <w:sz w:val="22"/>
          <w:szCs w:val="22"/>
        </w:rPr>
      </w:pPr>
    </w:p>
    <w:p w14:paraId="169F93CA" w14:textId="1A906208" w:rsidR="00BF46AC" w:rsidRPr="000F4453" w:rsidRDefault="00991E07" w:rsidP="00321CC4">
      <w:pPr>
        <w:ind w:left="680" w:hanging="719"/>
        <w:jc w:val="both"/>
        <w:rPr>
          <w:rFonts w:asciiTheme="majorHAnsi" w:eastAsia="Cambria" w:hAnsiTheme="majorHAnsi"/>
          <w:sz w:val="22"/>
          <w:szCs w:val="22"/>
        </w:rPr>
      </w:pPr>
      <w:r w:rsidRPr="000F4453">
        <w:rPr>
          <w:rFonts w:asciiTheme="majorHAnsi" w:eastAsia="Cambria" w:hAnsiTheme="majorHAnsi"/>
          <w:b/>
          <w:sz w:val="22"/>
          <w:szCs w:val="22"/>
        </w:rPr>
        <w:t>13.16.</w:t>
      </w:r>
      <w:r w:rsidRPr="000F4453">
        <w:rPr>
          <w:rFonts w:asciiTheme="majorHAnsi" w:eastAsia="Cambria" w:hAnsiTheme="majorHAnsi"/>
          <w:sz w:val="22"/>
          <w:szCs w:val="22"/>
        </w:rPr>
        <w:t xml:space="preserve"> Wszelkie informacje stanowiące </w:t>
      </w:r>
      <w:r w:rsidRPr="000F4453">
        <w:rPr>
          <w:rFonts w:asciiTheme="majorHAnsi" w:eastAsia="Cambria" w:hAnsiTheme="majorHAnsi"/>
          <w:b/>
          <w:sz w:val="22"/>
          <w:szCs w:val="22"/>
        </w:rPr>
        <w:t>tajemnicę przedsiębiorstwa</w:t>
      </w:r>
      <w:r w:rsidRPr="000F4453">
        <w:rPr>
          <w:rFonts w:asciiTheme="majorHAnsi" w:eastAsia="Cambria" w:hAnsiTheme="majorHAnsi"/>
          <w:sz w:val="22"/>
          <w:szCs w:val="22"/>
        </w:rPr>
        <w:t xml:space="preserve"> w rozumieniu ustawy </w:t>
      </w:r>
      <w:r w:rsidR="00F75E13">
        <w:rPr>
          <w:rFonts w:asciiTheme="majorHAnsi" w:eastAsia="Cambria" w:hAnsiTheme="majorHAnsi"/>
          <w:sz w:val="22"/>
          <w:szCs w:val="22"/>
        </w:rPr>
        <w:br/>
      </w:r>
      <w:r w:rsidRPr="000F4453">
        <w:rPr>
          <w:rFonts w:asciiTheme="majorHAnsi" w:eastAsia="Cambria" w:hAnsiTheme="majorHAnsi"/>
          <w:sz w:val="22"/>
          <w:szCs w:val="22"/>
        </w:rPr>
        <w:t xml:space="preserve">z dnia 16 kwietnia 1993 r. o zwalczaniu nieuczciwej konkurencji (Dz. U. z 2022 r. poz. 1233 ze zm.), które Wykonawca zastrzeże jako tajemnicę przedsiębiorstwa, powinny zostać </w:t>
      </w:r>
      <w:r w:rsidRPr="000F4453">
        <w:rPr>
          <w:rFonts w:asciiTheme="majorHAnsi" w:eastAsia="Cambria" w:hAnsiTheme="majorHAnsi"/>
          <w:b/>
          <w:sz w:val="22"/>
          <w:szCs w:val="22"/>
        </w:rPr>
        <w:t>złożone w osobnym pliku</w:t>
      </w:r>
      <w:r w:rsidRPr="000F4453">
        <w:rPr>
          <w:rFonts w:asciiTheme="majorHAnsi" w:eastAsia="Cambria" w:hAnsiTheme="majorHAnsi"/>
          <w:sz w:val="22"/>
          <w:szCs w:val="22"/>
        </w:rPr>
        <w:t xml:space="preserve"> wraz z jednoczesnym zaznaczeniem polecenia </w:t>
      </w:r>
      <w:r w:rsidRPr="000F4453">
        <w:rPr>
          <w:rFonts w:asciiTheme="majorHAnsi" w:eastAsia="Cambria" w:hAnsiTheme="majorHAnsi"/>
          <w:i/>
          <w:sz w:val="22"/>
          <w:szCs w:val="22"/>
        </w:rPr>
        <w:t>„Dokument stanowiący tajemnicę przedsiębiorstwa”</w:t>
      </w:r>
      <w:r w:rsidRPr="000F4453">
        <w:rPr>
          <w:rFonts w:asciiTheme="majorHAnsi" w:eastAsia="Cambria" w:hAnsiTheme="majorHAnsi"/>
          <w:sz w:val="22"/>
          <w:szCs w:val="22"/>
        </w:rPr>
        <w:t xml:space="preserve">, a następnie wraz z plikami stanowiącymi jawną część skompresowane do jednego pliku (ZIP). Wykonawca zobowiązany jest, wraz </w:t>
      </w:r>
      <w:r w:rsidR="00F75E13">
        <w:rPr>
          <w:rFonts w:asciiTheme="majorHAnsi" w:eastAsia="Cambria" w:hAnsiTheme="majorHAnsi"/>
          <w:sz w:val="22"/>
          <w:szCs w:val="22"/>
        </w:rPr>
        <w:br/>
      </w:r>
      <w:r w:rsidRPr="000F4453">
        <w:rPr>
          <w:rFonts w:asciiTheme="majorHAnsi" w:eastAsia="Cambria" w:hAnsiTheme="majorHAnsi"/>
          <w:sz w:val="22"/>
          <w:szCs w:val="22"/>
        </w:rP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02F56ED9" w14:textId="77777777" w:rsidR="00BF46AC" w:rsidRPr="000F4453" w:rsidRDefault="00BF46AC" w:rsidP="00321CC4">
      <w:pPr>
        <w:rPr>
          <w:rFonts w:asciiTheme="majorHAnsi" w:hAnsiTheme="majorHAnsi"/>
          <w:sz w:val="22"/>
          <w:szCs w:val="22"/>
        </w:rPr>
      </w:pPr>
    </w:p>
    <w:p w14:paraId="1CAA32BB" w14:textId="77777777" w:rsidR="00BF46AC" w:rsidRPr="000F4453" w:rsidRDefault="00991E07" w:rsidP="00321CC4">
      <w:pPr>
        <w:ind w:left="680" w:hanging="719"/>
        <w:jc w:val="both"/>
        <w:rPr>
          <w:rFonts w:asciiTheme="majorHAnsi" w:eastAsia="Cambria" w:hAnsiTheme="majorHAnsi"/>
          <w:sz w:val="22"/>
          <w:szCs w:val="22"/>
        </w:rPr>
      </w:pPr>
      <w:r w:rsidRPr="000F4453">
        <w:rPr>
          <w:rFonts w:asciiTheme="majorHAnsi" w:eastAsia="Cambria" w:hAnsiTheme="majorHAnsi"/>
          <w:b/>
          <w:sz w:val="22"/>
          <w:szCs w:val="22"/>
        </w:rPr>
        <w:t>13.17.</w:t>
      </w:r>
      <w:r w:rsidRPr="000F4453">
        <w:rPr>
          <w:rFonts w:asciiTheme="majorHAnsi" w:eastAsia="Cambria" w:hAnsiTheme="majorHAnsi"/>
          <w:sz w:val="22"/>
          <w:szCs w:val="22"/>
        </w:rPr>
        <w:t xml:space="preserve"> Wykonawca nie może zastrzec informacji, o których mowa w art. 222 ust. 5 ustawy </w:t>
      </w:r>
      <w:proofErr w:type="spellStart"/>
      <w:r w:rsidRPr="000F4453">
        <w:rPr>
          <w:rFonts w:asciiTheme="majorHAnsi" w:eastAsia="Cambria" w:hAnsiTheme="majorHAnsi"/>
          <w:sz w:val="22"/>
          <w:szCs w:val="22"/>
        </w:rPr>
        <w:t>Pzp</w:t>
      </w:r>
      <w:proofErr w:type="spellEnd"/>
      <w:r w:rsidRPr="000F4453">
        <w:rPr>
          <w:rFonts w:asciiTheme="majorHAnsi" w:eastAsia="Cambria" w:hAnsiTheme="majorHAnsi"/>
          <w:sz w:val="22"/>
          <w:szCs w:val="22"/>
        </w:rPr>
        <w:t>.</w:t>
      </w:r>
    </w:p>
    <w:p w14:paraId="4868F6BE" w14:textId="77777777" w:rsidR="00BF46AC" w:rsidRPr="000F4453" w:rsidRDefault="00BF46AC" w:rsidP="00321CC4">
      <w:pPr>
        <w:rPr>
          <w:rFonts w:asciiTheme="majorHAnsi" w:hAnsiTheme="majorHAnsi"/>
          <w:sz w:val="22"/>
          <w:szCs w:val="22"/>
        </w:rPr>
      </w:pPr>
    </w:p>
    <w:p w14:paraId="7DCEBA73" w14:textId="77777777" w:rsidR="00BF46AC" w:rsidRPr="000F4453" w:rsidRDefault="00991E07" w:rsidP="00321CC4">
      <w:pPr>
        <w:ind w:left="680" w:hanging="719"/>
        <w:jc w:val="both"/>
        <w:rPr>
          <w:rFonts w:asciiTheme="majorHAnsi" w:eastAsia="Cambria" w:hAnsiTheme="majorHAnsi"/>
          <w:sz w:val="22"/>
          <w:szCs w:val="22"/>
        </w:rPr>
      </w:pPr>
      <w:r w:rsidRPr="000F4453">
        <w:rPr>
          <w:rFonts w:asciiTheme="majorHAnsi" w:eastAsia="Cambria" w:hAnsiTheme="majorHAnsi"/>
          <w:b/>
          <w:sz w:val="22"/>
          <w:szCs w:val="22"/>
        </w:rPr>
        <w:t>13.18.</w:t>
      </w:r>
      <w:r w:rsidRPr="000F4453">
        <w:rPr>
          <w:rFonts w:asciiTheme="majorHAnsi" w:eastAsia="Cambria" w:hAnsiTheme="majorHAnsi"/>
          <w:sz w:val="22"/>
          <w:szCs w:val="22"/>
        </w:rPr>
        <w:t xml:space="preserve"> Oświadczenia i dokumenty, o których mowa w pkt. 13.14 SWZ sporządza się pod rygorem nieważności w postaci elektronicznej i opatruje się kwalifikowanym podpisem elektronicznym lub podpisem zaufanym lud podpisem zaufanym lub podpisem osobistym.</w:t>
      </w:r>
    </w:p>
    <w:p w14:paraId="7ED3CF66" w14:textId="77777777" w:rsidR="00C3698A" w:rsidRPr="000F4453" w:rsidRDefault="00C3698A" w:rsidP="00321CC4">
      <w:pPr>
        <w:pStyle w:val="Akapitzlist"/>
        <w:widowControl w:val="0"/>
        <w:spacing w:before="0" w:after="0" w:line="240" w:lineRule="auto"/>
        <w:ind w:left="500"/>
        <w:outlineLvl w:val="3"/>
        <w:rPr>
          <w:rFonts w:asciiTheme="majorHAnsi" w:hAnsiTheme="majorHAnsi"/>
          <w:bCs/>
          <w:sz w:val="22"/>
          <w:szCs w:val="22"/>
        </w:rPr>
      </w:pPr>
    </w:p>
    <w:tbl>
      <w:tblPr>
        <w:tblW w:w="0" w:type="auto"/>
        <w:tblInd w:w="108" w:type="dxa"/>
        <w:tblBorders>
          <w:bottom w:val="single" w:sz="4" w:space="0" w:color="auto"/>
        </w:tblBorders>
        <w:tblLook w:val="00A0" w:firstRow="1" w:lastRow="0" w:firstColumn="1" w:lastColumn="0" w:noHBand="0" w:noVBand="0"/>
      </w:tblPr>
      <w:tblGrid>
        <w:gridCol w:w="8964"/>
      </w:tblGrid>
      <w:tr w:rsidR="000F4453" w:rsidRPr="000F4453" w14:paraId="6E570101" w14:textId="77777777" w:rsidTr="00C3698A">
        <w:tc>
          <w:tcPr>
            <w:tcW w:w="8964" w:type="dxa"/>
            <w:tcBorders>
              <w:bottom w:val="single" w:sz="4" w:space="0" w:color="auto"/>
            </w:tcBorders>
            <w:shd w:val="clear" w:color="auto" w:fill="D9D9D9" w:themeFill="background1" w:themeFillShade="D9"/>
          </w:tcPr>
          <w:p w14:paraId="1EC8858D"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14</w:t>
            </w:r>
          </w:p>
          <w:p w14:paraId="0DB831B1"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SKŁADANIE I OTWARCIE OFERT</w:t>
            </w:r>
          </w:p>
        </w:tc>
      </w:tr>
    </w:tbl>
    <w:p w14:paraId="1ACE7BED" w14:textId="77777777" w:rsidR="00BF46AC" w:rsidRPr="000F4453" w:rsidRDefault="00991E07" w:rsidP="00321CC4">
      <w:pPr>
        <w:pStyle w:val="Akapitzlist"/>
        <w:widowControl w:val="0"/>
        <w:numPr>
          <w:ilvl w:val="1"/>
          <w:numId w:val="13"/>
        </w:numPr>
        <w:spacing w:before="0" w:after="0" w:line="240" w:lineRule="auto"/>
        <w:outlineLvl w:val="3"/>
        <w:rPr>
          <w:rFonts w:asciiTheme="majorHAnsi" w:hAnsiTheme="majorHAnsi"/>
          <w:bCs/>
          <w:sz w:val="22"/>
          <w:szCs w:val="22"/>
        </w:rPr>
      </w:pPr>
      <w:r w:rsidRPr="000F4453">
        <w:rPr>
          <w:rFonts w:asciiTheme="majorHAnsi" w:eastAsia="Cambria" w:hAnsiTheme="majorHAnsi"/>
          <w:sz w:val="22"/>
          <w:szCs w:val="22"/>
        </w:rPr>
        <w:t xml:space="preserve">Wykonawca składa ofertę za pomocą Platformy e-Zamówienia dostępnej pod adresem: </w:t>
      </w:r>
      <w:hyperlink r:id="rId29" w:history="1">
        <w:r w:rsidR="00BF46AC" w:rsidRPr="000F4453">
          <w:rPr>
            <w:rFonts w:asciiTheme="majorHAnsi" w:eastAsia="Cambria" w:hAnsiTheme="majorHAnsi"/>
            <w:sz w:val="22"/>
            <w:szCs w:val="22"/>
            <w:u w:val="single"/>
          </w:rPr>
          <w:t>https://ezamowienia.gov.pl</w:t>
        </w:r>
      </w:hyperlink>
    </w:p>
    <w:p w14:paraId="7E74F09C" w14:textId="3BFE456C" w:rsidR="00BF46AC" w:rsidRPr="000F4453" w:rsidRDefault="00991E07" w:rsidP="00321CC4">
      <w:pPr>
        <w:pStyle w:val="Akapitzlist"/>
        <w:widowControl w:val="0"/>
        <w:numPr>
          <w:ilvl w:val="1"/>
          <w:numId w:val="13"/>
        </w:numPr>
        <w:spacing w:before="0" w:after="0" w:line="240" w:lineRule="auto"/>
        <w:outlineLvl w:val="3"/>
        <w:rPr>
          <w:rFonts w:asciiTheme="majorHAnsi" w:hAnsiTheme="majorHAnsi"/>
          <w:bCs/>
          <w:sz w:val="22"/>
          <w:szCs w:val="22"/>
          <w:highlight w:val="yellow"/>
        </w:rPr>
      </w:pPr>
      <w:r w:rsidRPr="000F4453">
        <w:rPr>
          <w:rFonts w:asciiTheme="majorHAnsi" w:hAnsiTheme="majorHAnsi"/>
          <w:bCs/>
          <w:sz w:val="22"/>
          <w:szCs w:val="22"/>
        </w:rPr>
        <w:t xml:space="preserve">Termin składania </w:t>
      </w:r>
      <w:proofErr w:type="gramStart"/>
      <w:r w:rsidRPr="000F4453">
        <w:rPr>
          <w:rFonts w:asciiTheme="majorHAnsi" w:hAnsiTheme="majorHAnsi"/>
          <w:bCs/>
          <w:sz w:val="22"/>
          <w:szCs w:val="22"/>
        </w:rPr>
        <w:t>ofert</w:t>
      </w:r>
      <w:r w:rsidRPr="000F4453">
        <w:rPr>
          <w:rFonts w:asciiTheme="majorHAnsi" w:hAnsiTheme="majorHAnsi"/>
          <w:bCs/>
          <w:sz w:val="22"/>
          <w:szCs w:val="22"/>
          <w:highlight w:val="yellow"/>
        </w:rPr>
        <w:t xml:space="preserve">:  </w:t>
      </w:r>
      <w:r w:rsidR="00D56957" w:rsidRPr="000F4453">
        <w:rPr>
          <w:rFonts w:asciiTheme="majorHAnsi" w:hAnsiTheme="majorHAnsi"/>
          <w:b/>
          <w:sz w:val="22"/>
          <w:szCs w:val="22"/>
          <w:highlight w:val="yellow"/>
        </w:rPr>
        <w:t>21.11</w:t>
      </w:r>
      <w:r w:rsidR="00B348A1" w:rsidRPr="000F4453">
        <w:rPr>
          <w:rFonts w:asciiTheme="majorHAnsi" w:hAnsiTheme="majorHAnsi"/>
          <w:b/>
          <w:sz w:val="22"/>
          <w:szCs w:val="22"/>
          <w:highlight w:val="yellow"/>
        </w:rPr>
        <w:t>.</w:t>
      </w:r>
      <w:r w:rsidRPr="000F4453">
        <w:rPr>
          <w:rFonts w:asciiTheme="majorHAnsi" w:hAnsiTheme="majorHAnsi"/>
          <w:b/>
          <w:bCs/>
          <w:sz w:val="22"/>
          <w:szCs w:val="22"/>
          <w:highlight w:val="yellow"/>
        </w:rPr>
        <w:t>202</w:t>
      </w:r>
      <w:r w:rsidR="00140B31" w:rsidRPr="000F4453">
        <w:rPr>
          <w:rFonts w:asciiTheme="majorHAnsi" w:hAnsiTheme="majorHAnsi"/>
          <w:b/>
          <w:bCs/>
          <w:sz w:val="22"/>
          <w:szCs w:val="22"/>
          <w:highlight w:val="yellow"/>
        </w:rPr>
        <w:t>4</w:t>
      </w:r>
      <w:r w:rsidRPr="000F4453">
        <w:rPr>
          <w:rFonts w:asciiTheme="majorHAnsi" w:hAnsiTheme="majorHAnsi"/>
          <w:b/>
          <w:bCs/>
          <w:sz w:val="22"/>
          <w:szCs w:val="22"/>
          <w:highlight w:val="yellow"/>
        </w:rPr>
        <w:t>r.</w:t>
      </w:r>
      <w:proofErr w:type="gramEnd"/>
      <w:r w:rsidRPr="000F4453">
        <w:rPr>
          <w:rFonts w:asciiTheme="majorHAnsi" w:hAnsiTheme="majorHAnsi"/>
          <w:b/>
          <w:bCs/>
          <w:sz w:val="22"/>
          <w:szCs w:val="22"/>
          <w:highlight w:val="yellow"/>
        </w:rPr>
        <w:t xml:space="preserve"> do godz. 1</w:t>
      </w:r>
      <w:r w:rsidR="00D56957" w:rsidRPr="000F4453">
        <w:rPr>
          <w:rFonts w:asciiTheme="majorHAnsi" w:hAnsiTheme="majorHAnsi"/>
          <w:b/>
          <w:bCs/>
          <w:sz w:val="22"/>
          <w:szCs w:val="22"/>
          <w:highlight w:val="yellow"/>
        </w:rPr>
        <w:t>1</w:t>
      </w:r>
      <w:r w:rsidRPr="000F4453">
        <w:rPr>
          <w:rFonts w:asciiTheme="majorHAnsi" w:hAnsiTheme="majorHAnsi"/>
          <w:b/>
          <w:bCs/>
          <w:sz w:val="22"/>
          <w:szCs w:val="22"/>
          <w:highlight w:val="yellow"/>
        </w:rPr>
        <w:t>:00</w:t>
      </w:r>
    </w:p>
    <w:p w14:paraId="673F95BE" w14:textId="25AEF059" w:rsidR="00BF46AC" w:rsidRPr="000F4453" w:rsidRDefault="00991E07" w:rsidP="00321CC4">
      <w:pPr>
        <w:pStyle w:val="Akapitzlist"/>
        <w:widowControl w:val="0"/>
        <w:numPr>
          <w:ilvl w:val="1"/>
          <w:numId w:val="13"/>
        </w:numPr>
        <w:spacing w:before="0" w:after="0" w:line="240" w:lineRule="auto"/>
        <w:outlineLvl w:val="3"/>
        <w:rPr>
          <w:rFonts w:asciiTheme="majorHAnsi" w:hAnsiTheme="majorHAnsi"/>
          <w:b/>
          <w:sz w:val="22"/>
          <w:szCs w:val="22"/>
        </w:rPr>
      </w:pPr>
      <w:r w:rsidRPr="000F4453">
        <w:rPr>
          <w:rFonts w:asciiTheme="majorHAnsi" w:hAnsiTheme="majorHAnsi"/>
          <w:bCs/>
          <w:sz w:val="22"/>
          <w:szCs w:val="22"/>
        </w:rPr>
        <w:t>Termin otwarcia ofert</w:t>
      </w:r>
      <w:r w:rsidR="001813FF" w:rsidRPr="000F4453">
        <w:rPr>
          <w:rFonts w:asciiTheme="majorHAnsi" w:hAnsiTheme="majorHAnsi"/>
          <w:bCs/>
          <w:sz w:val="22"/>
          <w:szCs w:val="22"/>
        </w:rPr>
        <w:t xml:space="preserve">: </w:t>
      </w:r>
      <w:r w:rsidR="00D56957" w:rsidRPr="000F4453">
        <w:rPr>
          <w:rFonts w:asciiTheme="majorHAnsi" w:hAnsiTheme="majorHAnsi"/>
          <w:b/>
          <w:sz w:val="22"/>
          <w:szCs w:val="22"/>
          <w:highlight w:val="yellow"/>
        </w:rPr>
        <w:t>21.11</w:t>
      </w:r>
      <w:r w:rsidR="00B348A1" w:rsidRPr="000F4453">
        <w:rPr>
          <w:rFonts w:asciiTheme="majorHAnsi" w:hAnsiTheme="majorHAnsi"/>
          <w:b/>
          <w:sz w:val="22"/>
          <w:szCs w:val="22"/>
          <w:highlight w:val="yellow"/>
        </w:rPr>
        <w:t>.</w:t>
      </w:r>
      <w:proofErr w:type="gramStart"/>
      <w:r w:rsidRPr="000F4453">
        <w:rPr>
          <w:rFonts w:asciiTheme="majorHAnsi" w:hAnsiTheme="majorHAnsi"/>
          <w:b/>
          <w:sz w:val="22"/>
          <w:szCs w:val="22"/>
          <w:highlight w:val="yellow"/>
        </w:rPr>
        <w:t>202</w:t>
      </w:r>
      <w:r w:rsidR="00C41A99" w:rsidRPr="000F4453">
        <w:rPr>
          <w:rFonts w:asciiTheme="majorHAnsi" w:hAnsiTheme="majorHAnsi"/>
          <w:b/>
          <w:sz w:val="22"/>
          <w:szCs w:val="22"/>
          <w:highlight w:val="yellow"/>
        </w:rPr>
        <w:t>4</w:t>
      </w:r>
      <w:r w:rsidRPr="000F4453">
        <w:rPr>
          <w:rFonts w:asciiTheme="majorHAnsi" w:hAnsiTheme="majorHAnsi"/>
          <w:b/>
          <w:sz w:val="22"/>
          <w:szCs w:val="22"/>
          <w:highlight w:val="yellow"/>
        </w:rPr>
        <w:t>r.</w:t>
      </w:r>
      <w:proofErr w:type="gramEnd"/>
      <w:r w:rsidRPr="000F4453">
        <w:rPr>
          <w:rFonts w:asciiTheme="majorHAnsi" w:hAnsiTheme="majorHAnsi"/>
          <w:b/>
          <w:sz w:val="22"/>
          <w:szCs w:val="22"/>
          <w:highlight w:val="yellow"/>
        </w:rPr>
        <w:t xml:space="preserve">  godz. 1</w:t>
      </w:r>
      <w:r w:rsidR="00D56957" w:rsidRPr="000F4453">
        <w:rPr>
          <w:rFonts w:asciiTheme="majorHAnsi" w:hAnsiTheme="majorHAnsi"/>
          <w:b/>
          <w:sz w:val="22"/>
          <w:szCs w:val="22"/>
          <w:highlight w:val="yellow"/>
        </w:rPr>
        <w:t>1</w:t>
      </w:r>
      <w:r w:rsidRPr="000F4453">
        <w:rPr>
          <w:rFonts w:asciiTheme="majorHAnsi" w:hAnsiTheme="majorHAnsi"/>
          <w:b/>
          <w:sz w:val="22"/>
          <w:szCs w:val="22"/>
          <w:highlight w:val="yellow"/>
        </w:rPr>
        <w:t>:30</w:t>
      </w:r>
    </w:p>
    <w:p w14:paraId="0D608AA5" w14:textId="77777777" w:rsidR="00BF46AC" w:rsidRPr="000F4453" w:rsidRDefault="00991E07" w:rsidP="00321CC4">
      <w:pPr>
        <w:pStyle w:val="Akapitzlist"/>
        <w:widowControl w:val="0"/>
        <w:numPr>
          <w:ilvl w:val="1"/>
          <w:numId w:val="13"/>
        </w:numPr>
        <w:spacing w:before="0" w:after="0" w:line="240" w:lineRule="auto"/>
        <w:outlineLvl w:val="3"/>
        <w:rPr>
          <w:rFonts w:asciiTheme="majorHAnsi" w:hAnsiTheme="majorHAnsi"/>
          <w:b/>
          <w:sz w:val="22"/>
          <w:szCs w:val="22"/>
        </w:rPr>
      </w:pPr>
      <w:r w:rsidRPr="000F4453">
        <w:rPr>
          <w:rFonts w:asciiTheme="majorHAnsi" w:eastAsia="Cambria" w:hAnsiTheme="majorHAnsi"/>
          <w:sz w:val="22"/>
          <w:szCs w:val="22"/>
        </w:rPr>
        <w:lastRenderedPageBreak/>
        <w:t>Oferta może być złożona tylko do upływu terminu składania ofert.</w:t>
      </w:r>
    </w:p>
    <w:p w14:paraId="4BB38FA4" w14:textId="77777777" w:rsidR="00BF46AC" w:rsidRPr="000F4453" w:rsidRDefault="00991E07" w:rsidP="00321CC4">
      <w:pPr>
        <w:pStyle w:val="Akapitzlist"/>
        <w:numPr>
          <w:ilvl w:val="1"/>
          <w:numId w:val="13"/>
        </w:numPr>
        <w:spacing w:before="0" w:after="0" w:line="240" w:lineRule="auto"/>
        <w:ind w:right="440"/>
        <w:rPr>
          <w:rFonts w:asciiTheme="majorHAnsi" w:eastAsia="Cambria" w:hAnsiTheme="majorHAnsi"/>
          <w:sz w:val="22"/>
          <w:szCs w:val="22"/>
        </w:rPr>
      </w:pPr>
      <w:r w:rsidRPr="000F4453">
        <w:rPr>
          <w:rFonts w:asciiTheme="majorHAnsi" w:eastAsia="Cambria" w:hAnsiTheme="majorHAnsi"/>
          <w:sz w:val="22"/>
          <w:szCs w:val="22"/>
        </w:rPr>
        <w:t>Wykonawca może przed upływem terminu składania ofert wycofać ofertę. Wykonawca wycofuje ofertę w zakładce „Oferty/wnioski” używając przycisku „Wycofaj ofertę”.</w:t>
      </w:r>
    </w:p>
    <w:p w14:paraId="429A6D28" w14:textId="77777777" w:rsidR="00BF46AC" w:rsidRPr="000F4453" w:rsidRDefault="00BF46AC" w:rsidP="00321CC4">
      <w:pPr>
        <w:rPr>
          <w:rFonts w:asciiTheme="majorHAnsi" w:hAnsiTheme="majorHAnsi"/>
          <w:sz w:val="22"/>
          <w:szCs w:val="22"/>
        </w:rPr>
      </w:pPr>
    </w:p>
    <w:p w14:paraId="395A648F" w14:textId="77777777" w:rsidR="00BF46AC" w:rsidRPr="000F4453" w:rsidRDefault="00991E07" w:rsidP="00321CC4">
      <w:pPr>
        <w:ind w:left="740" w:right="440" w:hanging="719"/>
        <w:jc w:val="both"/>
        <w:rPr>
          <w:rFonts w:asciiTheme="majorHAnsi" w:eastAsia="Cambria" w:hAnsiTheme="majorHAnsi"/>
          <w:sz w:val="22"/>
          <w:szCs w:val="22"/>
        </w:rPr>
      </w:pPr>
      <w:r w:rsidRPr="000F4453">
        <w:rPr>
          <w:rFonts w:asciiTheme="majorHAnsi" w:eastAsia="Cambria" w:hAnsiTheme="majorHAnsi"/>
          <w:b/>
          <w:sz w:val="22"/>
          <w:szCs w:val="22"/>
        </w:rPr>
        <w:t>14.6.</w:t>
      </w:r>
      <w:r w:rsidRPr="000F4453">
        <w:rPr>
          <w:rFonts w:asciiTheme="majorHAnsi" w:eastAsia="Cambria" w:hAnsiTheme="majorHAnsi"/>
          <w:sz w:val="22"/>
          <w:szCs w:val="22"/>
        </w:rPr>
        <w:t xml:space="preserve"> Zamawiający,</w:t>
      </w:r>
      <w:r w:rsidRPr="000F4453">
        <w:rPr>
          <w:rFonts w:asciiTheme="majorHAnsi" w:hAnsiTheme="majorHAnsi"/>
          <w:sz w:val="22"/>
          <w:szCs w:val="22"/>
        </w:rPr>
        <w:t xml:space="preserve"> </w:t>
      </w:r>
      <w:r w:rsidRPr="000F4453">
        <w:rPr>
          <w:rFonts w:asciiTheme="majorHAnsi" w:eastAsia="Cambria" w:hAnsiTheme="majorHAnsi"/>
          <w:sz w:val="22"/>
          <w:szCs w:val="22"/>
        </w:rPr>
        <w:t>najpóźniej przed otwarciem ofert, udostępnia na stronie internetowej prowadzonego postępowania informację o kwocie, jaką zamierza przeznaczyć na sfinansowanie zamówienia.</w:t>
      </w:r>
    </w:p>
    <w:p w14:paraId="5BD0914C" w14:textId="77777777" w:rsidR="00BF46AC" w:rsidRPr="000F4453" w:rsidRDefault="00BF46AC" w:rsidP="00321CC4">
      <w:pPr>
        <w:rPr>
          <w:rFonts w:asciiTheme="majorHAnsi" w:hAnsiTheme="majorHAnsi"/>
          <w:sz w:val="22"/>
          <w:szCs w:val="22"/>
        </w:rPr>
      </w:pPr>
    </w:p>
    <w:p w14:paraId="6B62F828" w14:textId="77777777" w:rsidR="00BF46AC" w:rsidRPr="000F4453" w:rsidRDefault="00991E07" w:rsidP="00321CC4">
      <w:pPr>
        <w:ind w:left="740" w:right="420" w:hanging="719"/>
        <w:jc w:val="both"/>
        <w:rPr>
          <w:rFonts w:asciiTheme="majorHAnsi" w:eastAsia="Cambria" w:hAnsiTheme="majorHAnsi"/>
          <w:sz w:val="22"/>
          <w:szCs w:val="22"/>
        </w:rPr>
      </w:pPr>
      <w:r w:rsidRPr="000F4453">
        <w:rPr>
          <w:rFonts w:asciiTheme="majorHAnsi" w:eastAsia="Cambria" w:hAnsiTheme="majorHAnsi"/>
          <w:b/>
          <w:sz w:val="22"/>
          <w:szCs w:val="22"/>
        </w:rPr>
        <w:t>14.7.</w:t>
      </w:r>
      <w:r w:rsidRPr="000F4453">
        <w:rPr>
          <w:rFonts w:asciiTheme="majorHAnsi" w:eastAsia="Cambria" w:hAnsiTheme="majorHAnsi"/>
          <w:sz w:val="22"/>
          <w:szCs w:val="22"/>
        </w:rPr>
        <w:t xml:space="preserve"> Otwarcie ofert następuje poprzez użycie mechanizmu do odszyfrowania ofert dostępnego po zalogowaniu w zakładce „</w:t>
      </w:r>
      <w:r w:rsidRPr="000F4453">
        <w:rPr>
          <w:rFonts w:asciiTheme="majorHAnsi" w:eastAsia="Cambria" w:hAnsiTheme="majorHAnsi"/>
          <w:i/>
          <w:sz w:val="22"/>
          <w:szCs w:val="22"/>
        </w:rPr>
        <w:t>Oferty/wnioski”</w:t>
      </w:r>
      <w:r w:rsidRPr="000F4453">
        <w:rPr>
          <w:rFonts w:asciiTheme="majorHAnsi" w:eastAsia="Cambria" w:hAnsiTheme="majorHAnsi"/>
          <w:sz w:val="22"/>
          <w:szCs w:val="22"/>
        </w:rPr>
        <w:t>.</w:t>
      </w:r>
    </w:p>
    <w:p w14:paraId="4ED717C8" w14:textId="77777777" w:rsidR="00BF46AC" w:rsidRPr="000F4453" w:rsidRDefault="00BF46AC" w:rsidP="00321CC4">
      <w:pPr>
        <w:rPr>
          <w:rFonts w:asciiTheme="majorHAnsi" w:hAnsiTheme="majorHAnsi"/>
          <w:sz w:val="22"/>
          <w:szCs w:val="22"/>
        </w:rPr>
      </w:pPr>
    </w:p>
    <w:p w14:paraId="2CB83A3C" w14:textId="77777777" w:rsidR="00BF46AC" w:rsidRPr="000F4453" w:rsidRDefault="00991E07" w:rsidP="00321CC4">
      <w:pPr>
        <w:ind w:left="740" w:right="440" w:hanging="719"/>
        <w:jc w:val="both"/>
        <w:rPr>
          <w:rFonts w:asciiTheme="majorHAnsi" w:eastAsia="Cambria" w:hAnsiTheme="majorHAnsi"/>
          <w:sz w:val="22"/>
          <w:szCs w:val="22"/>
        </w:rPr>
      </w:pPr>
      <w:r w:rsidRPr="000F4453">
        <w:rPr>
          <w:rFonts w:asciiTheme="majorHAnsi" w:eastAsia="Cambria" w:hAnsiTheme="majorHAnsi"/>
          <w:b/>
          <w:sz w:val="22"/>
          <w:szCs w:val="22"/>
        </w:rPr>
        <w:t>14.8.</w:t>
      </w:r>
      <w:r w:rsidRPr="000F4453">
        <w:rPr>
          <w:rFonts w:asciiTheme="majorHAnsi" w:eastAsia="Cambria" w:hAnsiTheme="majorHAnsi"/>
          <w:sz w:val="22"/>
          <w:szCs w:val="22"/>
        </w:rPr>
        <w:t xml:space="preserve"> Zamawiający, niezwłocznie po otwarciu ofert, udostępnia na stronie internetowej prowadzonego postępowania informacje o:</w:t>
      </w:r>
    </w:p>
    <w:p w14:paraId="329EDCD3" w14:textId="77777777" w:rsidR="00BF46AC" w:rsidRPr="000F4453" w:rsidRDefault="00BF46AC" w:rsidP="00321CC4">
      <w:pPr>
        <w:rPr>
          <w:rFonts w:asciiTheme="majorHAnsi" w:hAnsiTheme="majorHAnsi"/>
          <w:sz w:val="22"/>
          <w:szCs w:val="22"/>
        </w:rPr>
      </w:pPr>
    </w:p>
    <w:p w14:paraId="138A5A01" w14:textId="77777777" w:rsidR="00BF46AC" w:rsidRPr="000F4453" w:rsidRDefault="00991E07" w:rsidP="00184A8E">
      <w:pPr>
        <w:numPr>
          <w:ilvl w:val="0"/>
          <w:numId w:val="50"/>
        </w:numPr>
        <w:tabs>
          <w:tab w:val="left" w:pos="1020"/>
        </w:tabs>
        <w:ind w:left="360" w:right="440" w:hanging="360"/>
        <w:jc w:val="both"/>
        <w:rPr>
          <w:rFonts w:asciiTheme="majorHAnsi" w:eastAsia="Cambria" w:hAnsiTheme="majorHAnsi"/>
          <w:sz w:val="22"/>
          <w:szCs w:val="22"/>
        </w:rPr>
      </w:pPr>
      <w:r w:rsidRPr="000F4453">
        <w:rPr>
          <w:rFonts w:asciiTheme="majorHAnsi" w:eastAsia="Cambria" w:hAnsiTheme="majorHAnsi"/>
          <w:sz w:val="22"/>
          <w:szCs w:val="22"/>
        </w:rPr>
        <w:t>nazwach albo imionach i nazwiskach oraz siedzibach lub miejscach prowadzonej działalności gospodarczej albo miejscach zamieszkania wykonawców, których oferty zostały otwarte;</w:t>
      </w:r>
    </w:p>
    <w:p w14:paraId="3DAB998D" w14:textId="77777777" w:rsidR="00BF46AC" w:rsidRPr="000F4453" w:rsidRDefault="00BF46AC" w:rsidP="00321CC4">
      <w:pPr>
        <w:rPr>
          <w:rFonts w:asciiTheme="majorHAnsi" w:eastAsia="Cambria" w:hAnsiTheme="majorHAnsi"/>
          <w:sz w:val="22"/>
          <w:szCs w:val="22"/>
        </w:rPr>
      </w:pPr>
    </w:p>
    <w:p w14:paraId="7B2E911B" w14:textId="77777777" w:rsidR="00BF46AC" w:rsidRPr="000F4453" w:rsidRDefault="00991E07" w:rsidP="00184A8E">
      <w:pPr>
        <w:numPr>
          <w:ilvl w:val="0"/>
          <w:numId w:val="50"/>
        </w:numPr>
        <w:tabs>
          <w:tab w:val="left" w:pos="1020"/>
        </w:tabs>
        <w:ind w:left="360" w:hanging="360"/>
        <w:rPr>
          <w:rFonts w:asciiTheme="majorHAnsi" w:eastAsia="Cambria" w:hAnsiTheme="majorHAnsi"/>
          <w:sz w:val="22"/>
          <w:szCs w:val="22"/>
        </w:rPr>
      </w:pPr>
      <w:r w:rsidRPr="000F4453">
        <w:rPr>
          <w:rFonts w:asciiTheme="majorHAnsi" w:eastAsia="Cambria" w:hAnsiTheme="majorHAnsi"/>
          <w:sz w:val="22"/>
          <w:szCs w:val="22"/>
        </w:rPr>
        <w:t>cenach lub kosztach zawartych w ofertach.</w:t>
      </w:r>
    </w:p>
    <w:p w14:paraId="4481C5AC" w14:textId="77777777" w:rsidR="00BF46AC" w:rsidRPr="000F4453" w:rsidRDefault="00BF46AC" w:rsidP="00321CC4">
      <w:pPr>
        <w:rPr>
          <w:rFonts w:asciiTheme="majorHAnsi" w:hAnsiTheme="majorHAnsi"/>
          <w:sz w:val="22"/>
          <w:szCs w:val="22"/>
        </w:rPr>
      </w:pPr>
    </w:p>
    <w:p w14:paraId="418943E8" w14:textId="77777777" w:rsidR="00BF46AC" w:rsidRPr="000F4453" w:rsidRDefault="00991E07" w:rsidP="00321CC4">
      <w:pPr>
        <w:ind w:left="720" w:right="440" w:hanging="707"/>
        <w:jc w:val="both"/>
        <w:rPr>
          <w:rFonts w:asciiTheme="majorHAnsi" w:eastAsia="Cambria" w:hAnsiTheme="majorHAnsi"/>
          <w:sz w:val="22"/>
          <w:szCs w:val="22"/>
        </w:rPr>
      </w:pPr>
      <w:r w:rsidRPr="000F4453">
        <w:rPr>
          <w:rFonts w:asciiTheme="majorHAnsi" w:eastAsia="Cambria" w:hAnsiTheme="majorHAnsi"/>
          <w:b/>
          <w:sz w:val="22"/>
          <w:szCs w:val="22"/>
        </w:rPr>
        <w:t>14.9.</w:t>
      </w:r>
      <w:r w:rsidRPr="000F4453">
        <w:rPr>
          <w:rFonts w:asciiTheme="majorHAnsi" w:eastAsia="Cambria" w:hAnsiTheme="majorHAnsi"/>
          <w:sz w:val="22"/>
          <w:szCs w:val="22"/>
        </w:rPr>
        <w:t xml:space="preserve"> Zamawiający odrzuca ofertę, jeżeli została złożona po terminie składania ofert, o którym mowa w pkt. 14.2 SWZ.</w:t>
      </w:r>
    </w:p>
    <w:p w14:paraId="49FEEEC0" w14:textId="77777777" w:rsidR="00BF46AC" w:rsidRPr="000F4453" w:rsidRDefault="00BF46AC" w:rsidP="00321CC4">
      <w:pPr>
        <w:rPr>
          <w:rFonts w:asciiTheme="majorHAnsi" w:hAnsiTheme="majorHAnsi"/>
          <w:sz w:val="22"/>
          <w:szCs w:val="22"/>
        </w:rPr>
      </w:pPr>
    </w:p>
    <w:p w14:paraId="541A22ED" w14:textId="77777777" w:rsidR="00BF46AC" w:rsidRPr="000F4453" w:rsidRDefault="00991E07" w:rsidP="00321CC4">
      <w:pPr>
        <w:ind w:left="720" w:right="440" w:hanging="707"/>
        <w:jc w:val="both"/>
        <w:rPr>
          <w:rFonts w:asciiTheme="majorHAnsi" w:eastAsia="Cambria" w:hAnsiTheme="majorHAnsi"/>
          <w:sz w:val="22"/>
          <w:szCs w:val="22"/>
        </w:rPr>
      </w:pPr>
      <w:r w:rsidRPr="000F4453">
        <w:rPr>
          <w:rFonts w:asciiTheme="majorHAnsi" w:eastAsia="Cambria" w:hAnsiTheme="majorHAnsi"/>
          <w:b/>
          <w:sz w:val="22"/>
          <w:szCs w:val="22"/>
        </w:rPr>
        <w:t>14.10.</w:t>
      </w:r>
      <w:r w:rsidRPr="000F4453">
        <w:rPr>
          <w:rFonts w:asciiTheme="majorHAnsi" w:eastAsia="Cambria" w:hAnsiTheme="majorHAnsi"/>
          <w:sz w:val="22"/>
          <w:szCs w:val="22"/>
        </w:rPr>
        <w:t xml:space="preserve"> W przypadku wystąpienia awarii systemu teleinformatycznego, która spowoduje brak możliwości otwarcia ofert w terminie określonym przez Zamawiającego, otwarcie ofert nastąpi niezwłocznie po usunięciu awarii.</w:t>
      </w:r>
    </w:p>
    <w:tbl>
      <w:tblPr>
        <w:tblW w:w="0" w:type="auto"/>
        <w:tblInd w:w="108" w:type="dxa"/>
        <w:tblBorders>
          <w:bottom w:val="single" w:sz="4" w:space="0" w:color="auto"/>
        </w:tblBorders>
        <w:tblLook w:val="00A0" w:firstRow="1" w:lastRow="0" w:firstColumn="1" w:lastColumn="0" w:noHBand="0" w:noVBand="0"/>
      </w:tblPr>
      <w:tblGrid>
        <w:gridCol w:w="8964"/>
      </w:tblGrid>
      <w:tr w:rsidR="000F4453" w:rsidRPr="000F4453" w14:paraId="061263A5" w14:textId="77777777" w:rsidTr="0046682B">
        <w:trPr>
          <w:trHeight w:val="652"/>
        </w:trPr>
        <w:tc>
          <w:tcPr>
            <w:tcW w:w="8964" w:type="dxa"/>
            <w:tcBorders>
              <w:bottom w:val="single" w:sz="4" w:space="0" w:color="auto"/>
            </w:tcBorders>
            <w:shd w:val="clear" w:color="auto" w:fill="D9D9D9" w:themeFill="background1" w:themeFillShade="D9"/>
          </w:tcPr>
          <w:p w14:paraId="09BABC83"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15</w:t>
            </w:r>
          </w:p>
          <w:p w14:paraId="5BDE9BF8"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TERMIN ZWIĄZANIA OFERTĄ</w:t>
            </w:r>
          </w:p>
        </w:tc>
      </w:tr>
    </w:tbl>
    <w:p w14:paraId="0A856FA9" w14:textId="20D9F28E" w:rsidR="00BF46AC" w:rsidRPr="000F4453" w:rsidRDefault="00991E07" w:rsidP="00321CC4">
      <w:pPr>
        <w:pStyle w:val="Akapitzlist"/>
        <w:widowControl w:val="0"/>
        <w:numPr>
          <w:ilvl w:val="1"/>
          <w:numId w:val="14"/>
        </w:numPr>
        <w:spacing w:before="0" w:after="0" w:line="240" w:lineRule="auto"/>
        <w:outlineLvl w:val="3"/>
        <w:rPr>
          <w:rFonts w:asciiTheme="majorHAnsi" w:hAnsiTheme="majorHAnsi"/>
          <w:bCs/>
          <w:sz w:val="22"/>
          <w:szCs w:val="22"/>
        </w:rPr>
      </w:pPr>
      <w:r w:rsidRPr="000F4453">
        <w:rPr>
          <w:rFonts w:asciiTheme="majorHAnsi" w:hAnsiTheme="majorHAnsi"/>
          <w:bCs/>
          <w:sz w:val="22"/>
          <w:szCs w:val="22"/>
        </w:rPr>
        <w:t xml:space="preserve">Wykonawca jest związany ofertą </w:t>
      </w:r>
      <w:r w:rsidRPr="000F4453">
        <w:rPr>
          <w:rFonts w:asciiTheme="majorHAnsi" w:hAnsiTheme="majorHAnsi"/>
          <w:b/>
          <w:sz w:val="22"/>
          <w:szCs w:val="22"/>
          <w:highlight w:val="yellow"/>
        </w:rPr>
        <w:t xml:space="preserve">do dnia </w:t>
      </w:r>
      <w:r w:rsidR="001612CB" w:rsidRPr="000F4453">
        <w:rPr>
          <w:rFonts w:asciiTheme="majorHAnsi" w:hAnsiTheme="majorHAnsi"/>
          <w:b/>
          <w:sz w:val="22"/>
          <w:szCs w:val="22"/>
          <w:highlight w:val="yellow"/>
        </w:rPr>
        <w:t>2</w:t>
      </w:r>
      <w:r w:rsidR="00F6728A" w:rsidRPr="000F4453">
        <w:rPr>
          <w:rFonts w:asciiTheme="majorHAnsi" w:hAnsiTheme="majorHAnsi"/>
          <w:b/>
          <w:sz w:val="22"/>
          <w:szCs w:val="22"/>
          <w:highlight w:val="yellow"/>
        </w:rPr>
        <w:t>0</w:t>
      </w:r>
      <w:r w:rsidR="003700F3" w:rsidRPr="000F4453">
        <w:rPr>
          <w:rFonts w:asciiTheme="majorHAnsi" w:hAnsiTheme="majorHAnsi"/>
          <w:b/>
          <w:sz w:val="22"/>
          <w:szCs w:val="22"/>
          <w:highlight w:val="yellow"/>
        </w:rPr>
        <w:t>.1</w:t>
      </w:r>
      <w:r w:rsidR="00F6728A" w:rsidRPr="000F4453">
        <w:rPr>
          <w:rFonts w:asciiTheme="majorHAnsi" w:hAnsiTheme="majorHAnsi"/>
          <w:b/>
          <w:sz w:val="22"/>
          <w:szCs w:val="22"/>
          <w:highlight w:val="yellow"/>
        </w:rPr>
        <w:t>2</w:t>
      </w:r>
      <w:r w:rsidR="00B348A1" w:rsidRPr="000F4453">
        <w:rPr>
          <w:rFonts w:asciiTheme="majorHAnsi" w:hAnsiTheme="majorHAnsi"/>
          <w:b/>
          <w:sz w:val="22"/>
          <w:szCs w:val="22"/>
          <w:highlight w:val="yellow"/>
        </w:rPr>
        <w:t>.</w:t>
      </w:r>
      <w:proofErr w:type="gramStart"/>
      <w:r w:rsidRPr="000F4453">
        <w:rPr>
          <w:rFonts w:asciiTheme="majorHAnsi" w:hAnsiTheme="majorHAnsi"/>
          <w:b/>
          <w:sz w:val="22"/>
          <w:szCs w:val="22"/>
          <w:highlight w:val="yellow"/>
        </w:rPr>
        <w:t>202</w:t>
      </w:r>
      <w:r w:rsidR="00C41A99" w:rsidRPr="000F4453">
        <w:rPr>
          <w:rFonts w:asciiTheme="majorHAnsi" w:hAnsiTheme="majorHAnsi"/>
          <w:b/>
          <w:sz w:val="22"/>
          <w:szCs w:val="22"/>
          <w:highlight w:val="yellow"/>
        </w:rPr>
        <w:t>4</w:t>
      </w:r>
      <w:r w:rsidRPr="000F4453">
        <w:rPr>
          <w:rFonts w:asciiTheme="majorHAnsi" w:hAnsiTheme="majorHAnsi"/>
          <w:b/>
          <w:sz w:val="22"/>
          <w:szCs w:val="22"/>
          <w:highlight w:val="yellow"/>
        </w:rPr>
        <w:t>r.</w:t>
      </w:r>
      <w:proofErr w:type="gramEnd"/>
    </w:p>
    <w:p w14:paraId="3C195B25" w14:textId="77777777" w:rsidR="00BF46AC" w:rsidRPr="000F4453" w:rsidRDefault="00991E07" w:rsidP="00321CC4">
      <w:pPr>
        <w:pStyle w:val="Akapitzlist"/>
        <w:widowControl w:val="0"/>
        <w:numPr>
          <w:ilvl w:val="1"/>
          <w:numId w:val="14"/>
        </w:numPr>
        <w:spacing w:before="0" w:after="0" w:line="240" w:lineRule="auto"/>
        <w:outlineLvl w:val="3"/>
        <w:rPr>
          <w:rFonts w:asciiTheme="majorHAnsi" w:hAnsiTheme="majorHAnsi"/>
          <w:bCs/>
          <w:sz w:val="22"/>
          <w:szCs w:val="22"/>
        </w:rPr>
      </w:pPr>
      <w:r w:rsidRPr="000F4453">
        <w:rPr>
          <w:rFonts w:asciiTheme="majorHAnsi" w:hAnsiTheme="majorHAnsi"/>
          <w:sz w:val="22"/>
          <w:szCs w:val="22"/>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33CA6F7C" w14:textId="77777777" w:rsidR="00BF46AC" w:rsidRPr="000F4453" w:rsidRDefault="00991E07" w:rsidP="00321CC4">
      <w:pPr>
        <w:pStyle w:val="Akapitzlist"/>
        <w:widowControl w:val="0"/>
        <w:numPr>
          <w:ilvl w:val="1"/>
          <w:numId w:val="14"/>
        </w:numPr>
        <w:spacing w:before="0" w:after="0" w:line="240" w:lineRule="auto"/>
        <w:outlineLvl w:val="3"/>
        <w:rPr>
          <w:rFonts w:asciiTheme="majorHAnsi" w:hAnsiTheme="majorHAnsi"/>
          <w:bCs/>
          <w:sz w:val="22"/>
          <w:szCs w:val="22"/>
        </w:rPr>
      </w:pPr>
      <w:r w:rsidRPr="000F4453">
        <w:rPr>
          <w:rFonts w:asciiTheme="majorHAnsi" w:hAnsiTheme="majorHAnsi"/>
          <w:bCs/>
          <w:sz w:val="22"/>
          <w:szCs w:val="22"/>
        </w:rPr>
        <w:t>Przedłużenie terminu związania ofertą, o którym mowa w pkt. 15.2 SWZ, wymaga złożenia przez Wykonawcę pisemnego oświadczenia o wyrażeniu zgody na przedłużenie terminu związania ofertą.</w:t>
      </w:r>
    </w:p>
    <w:p w14:paraId="7823C81A" w14:textId="77777777" w:rsidR="002152DC" w:rsidRPr="000F4453" w:rsidRDefault="00991E07" w:rsidP="00321CC4">
      <w:pPr>
        <w:pStyle w:val="Akapitzlist"/>
        <w:widowControl w:val="0"/>
        <w:numPr>
          <w:ilvl w:val="1"/>
          <w:numId w:val="14"/>
        </w:numPr>
        <w:spacing w:before="0" w:after="0" w:line="240" w:lineRule="auto"/>
        <w:outlineLvl w:val="3"/>
        <w:rPr>
          <w:rFonts w:asciiTheme="majorHAnsi" w:hAnsiTheme="majorHAnsi"/>
          <w:bCs/>
          <w:sz w:val="22"/>
          <w:szCs w:val="22"/>
        </w:rPr>
      </w:pPr>
      <w:r w:rsidRPr="000F4453">
        <w:rPr>
          <w:rFonts w:asciiTheme="majorHAnsi" w:hAnsiTheme="majorHAnsi"/>
          <w:bCs/>
          <w:sz w:val="22"/>
          <w:szCs w:val="22"/>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tbl>
      <w:tblPr>
        <w:tblW w:w="0" w:type="auto"/>
        <w:jc w:val="center"/>
        <w:tblBorders>
          <w:bottom w:val="single" w:sz="4" w:space="0" w:color="auto"/>
        </w:tblBorders>
        <w:tblLook w:val="00A0" w:firstRow="1" w:lastRow="0" w:firstColumn="1" w:lastColumn="0" w:noHBand="0" w:noVBand="0"/>
      </w:tblPr>
      <w:tblGrid>
        <w:gridCol w:w="9060"/>
      </w:tblGrid>
      <w:tr w:rsidR="000F4453" w:rsidRPr="000F4453" w14:paraId="22333DBC" w14:textId="77777777" w:rsidTr="0046682B">
        <w:trPr>
          <w:jc w:val="center"/>
        </w:trPr>
        <w:tc>
          <w:tcPr>
            <w:tcW w:w="9060" w:type="dxa"/>
            <w:tcBorders>
              <w:bottom w:val="single" w:sz="4" w:space="0" w:color="auto"/>
            </w:tcBorders>
            <w:shd w:val="clear" w:color="auto" w:fill="D9D9D9" w:themeFill="background1" w:themeFillShade="D9"/>
          </w:tcPr>
          <w:p w14:paraId="0FC08868"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16</w:t>
            </w:r>
          </w:p>
          <w:p w14:paraId="683DB41A"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OPIS SPOSOBU OBLICZENIA CENY OFERTY</w:t>
            </w:r>
          </w:p>
        </w:tc>
      </w:tr>
    </w:tbl>
    <w:p w14:paraId="22D42B8B" w14:textId="77777777" w:rsidR="00D9784D" w:rsidRPr="000F4453" w:rsidRDefault="00D9784D" w:rsidP="00321CC4">
      <w:pPr>
        <w:pStyle w:val="Kolorowalistaakcent11"/>
        <w:widowControl w:val="0"/>
        <w:spacing w:before="0" w:after="0" w:line="240" w:lineRule="auto"/>
        <w:ind w:left="0"/>
        <w:contextualSpacing w:val="0"/>
        <w:outlineLvl w:val="3"/>
        <w:rPr>
          <w:rFonts w:asciiTheme="majorHAnsi" w:hAnsiTheme="majorHAnsi"/>
          <w:bCs/>
          <w:sz w:val="22"/>
          <w:szCs w:val="22"/>
          <w:lang w:eastAsia="pl-PL"/>
        </w:rPr>
      </w:pPr>
    </w:p>
    <w:p w14:paraId="40972998" w14:textId="119149E1" w:rsidR="00BF46AC" w:rsidRPr="000F4453" w:rsidRDefault="00991E07" w:rsidP="00321CC4">
      <w:pPr>
        <w:pStyle w:val="Akapitzlist"/>
        <w:widowControl w:val="0"/>
        <w:numPr>
          <w:ilvl w:val="1"/>
          <w:numId w:val="15"/>
        </w:numPr>
        <w:spacing w:before="0" w:after="0" w:line="240" w:lineRule="auto"/>
        <w:outlineLvl w:val="3"/>
        <w:rPr>
          <w:rFonts w:asciiTheme="majorHAnsi" w:hAnsiTheme="majorHAnsi"/>
          <w:bCs/>
          <w:sz w:val="22"/>
          <w:szCs w:val="22"/>
        </w:rPr>
      </w:pPr>
      <w:r w:rsidRPr="000F4453">
        <w:rPr>
          <w:rFonts w:asciiTheme="majorHAnsi" w:hAnsiTheme="majorHAnsi"/>
          <w:bCs/>
          <w:sz w:val="22"/>
          <w:szCs w:val="22"/>
        </w:rPr>
        <w:t xml:space="preserve">Obowiązującą formą wynagrodzenia za wykonanie przez Wykonawcę przedmiotu zamówienia będzie </w:t>
      </w:r>
      <w:r w:rsidRPr="000F4453">
        <w:rPr>
          <w:rFonts w:asciiTheme="majorHAnsi" w:hAnsiTheme="majorHAnsi"/>
          <w:b/>
          <w:bCs/>
          <w:sz w:val="22"/>
          <w:szCs w:val="22"/>
          <w:u w:val="single"/>
        </w:rPr>
        <w:t xml:space="preserve">wynagrodzenie </w:t>
      </w:r>
      <w:r w:rsidR="008775F9" w:rsidRPr="000F4453">
        <w:rPr>
          <w:rFonts w:asciiTheme="majorHAnsi" w:hAnsiTheme="majorHAnsi"/>
          <w:b/>
          <w:bCs/>
          <w:sz w:val="22"/>
          <w:szCs w:val="22"/>
          <w:u w:val="single"/>
        </w:rPr>
        <w:t>ryczałtowe</w:t>
      </w:r>
      <w:r w:rsidRPr="000F4453">
        <w:rPr>
          <w:rFonts w:asciiTheme="majorHAnsi" w:hAnsiTheme="majorHAnsi"/>
          <w:bCs/>
          <w:sz w:val="22"/>
          <w:szCs w:val="22"/>
        </w:rPr>
        <w:t xml:space="preserve"> wskazane w </w:t>
      </w:r>
      <w:r w:rsidRPr="000F4453">
        <w:rPr>
          <w:rFonts w:asciiTheme="majorHAnsi" w:hAnsiTheme="majorHAnsi"/>
          <w:b/>
          <w:sz w:val="22"/>
          <w:szCs w:val="22"/>
        </w:rPr>
        <w:t xml:space="preserve">Formularzu ofertowym – Załącznik Nr </w:t>
      </w:r>
      <w:r w:rsidR="00B87F44" w:rsidRPr="000F4453">
        <w:rPr>
          <w:rFonts w:asciiTheme="majorHAnsi" w:hAnsiTheme="majorHAnsi"/>
          <w:b/>
          <w:sz w:val="22"/>
          <w:szCs w:val="22"/>
        </w:rPr>
        <w:t>1</w:t>
      </w:r>
      <w:r w:rsidRPr="000F4453">
        <w:rPr>
          <w:rFonts w:asciiTheme="majorHAnsi" w:hAnsiTheme="majorHAnsi"/>
          <w:b/>
          <w:sz w:val="22"/>
          <w:szCs w:val="22"/>
        </w:rPr>
        <w:t xml:space="preserve"> do SWZ</w:t>
      </w:r>
      <w:r w:rsidRPr="000F4453">
        <w:rPr>
          <w:rFonts w:asciiTheme="majorHAnsi" w:hAnsiTheme="majorHAnsi"/>
          <w:bCs/>
          <w:sz w:val="22"/>
          <w:szCs w:val="22"/>
        </w:rPr>
        <w:t xml:space="preserve">. </w:t>
      </w:r>
      <w:r w:rsidR="00F75E13" w:rsidRPr="000F4453">
        <w:rPr>
          <w:rFonts w:asciiTheme="majorHAnsi" w:hAnsiTheme="majorHAnsi"/>
          <w:bCs/>
          <w:sz w:val="22"/>
          <w:szCs w:val="22"/>
        </w:rPr>
        <w:t>Cena obejmuje</w:t>
      </w:r>
      <w:r w:rsidRPr="000F4453">
        <w:rPr>
          <w:rFonts w:asciiTheme="majorHAnsi" w:hAnsiTheme="majorHAnsi"/>
          <w:bCs/>
          <w:sz w:val="22"/>
          <w:szCs w:val="22"/>
        </w:rPr>
        <w:t xml:space="preserve"> wszystkie koszty i składniki związane </w:t>
      </w:r>
      <w:r w:rsidR="00F75E13">
        <w:rPr>
          <w:rFonts w:asciiTheme="majorHAnsi" w:hAnsiTheme="majorHAnsi"/>
          <w:bCs/>
          <w:sz w:val="22"/>
          <w:szCs w:val="22"/>
        </w:rPr>
        <w:br/>
      </w:r>
      <w:r w:rsidRPr="000F4453">
        <w:rPr>
          <w:rFonts w:asciiTheme="majorHAnsi" w:hAnsiTheme="majorHAnsi"/>
          <w:bCs/>
          <w:sz w:val="22"/>
          <w:szCs w:val="22"/>
        </w:rPr>
        <w:t xml:space="preserve">z wykonaniem zamówienia w zakresie wynikającym z opisu przedmiotu zamówienia. </w:t>
      </w:r>
    </w:p>
    <w:p w14:paraId="02238B9B" w14:textId="62D9CA84" w:rsidR="00BF46AC" w:rsidRPr="000F4453" w:rsidRDefault="00991E07" w:rsidP="00321CC4">
      <w:pPr>
        <w:pStyle w:val="Akapitzlist"/>
        <w:widowControl w:val="0"/>
        <w:numPr>
          <w:ilvl w:val="1"/>
          <w:numId w:val="15"/>
        </w:numPr>
        <w:spacing w:before="0" w:after="0" w:line="240" w:lineRule="auto"/>
        <w:outlineLvl w:val="3"/>
        <w:rPr>
          <w:rFonts w:asciiTheme="majorHAnsi" w:hAnsiTheme="majorHAnsi"/>
          <w:bCs/>
          <w:sz w:val="22"/>
          <w:szCs w:val="22"/>
        </w:rPr>
      </w:pPr>
      <w:r w:rsidRPr="000F4453">
        <w:rPr>
          <w:rFonts w:asciiTheme="majorHAnsi" w:hAnsiTheme="majorHAnsi"/>
          <w:bCs/>
          <w:sz w:val="22"/>
          <w:szCs w:val="22"/>
        </w:rPr>
        <w:t xml:space="preserve">Cena winna uwzględniać wymagania wskazane </w:t>
      </w:r>
      <w:r w:rsidR="00F75E13" w:rsidRPr="000F4453">
        <w:rPr>
          <w:rFonts w:asciiTheme="majorHAnsi" w:hAnsiTheme="majorHAnsi"/>
          <w:bCs/>
          <w:sz w:val="22"/>
          <w:szCs w:val="22"/>
        </w:rPr>
        <w:t>w SWZ</w:t>
      </w:r>
      <w:r w:rsidRPr="000F4453">
        <w:rPr>
          <w:rFonts w:asciiTheme="majorHAnsi" w:hAnsiTheme="majorHAnsi"/>
          <w:bCs/>
          <w:sz w:val="22"/>
          <w:szCs w:val="22"/>
        </w:rPr>
        <w:t xml:space="preserve"> i we wzorze umowy.</w:t>
      </w:r>
    </w:p>
    <w:p w14:paraId="28AF758D" w14:textId="77777777" w:rsidR="00BF46AC" w:rsidRPr="000F4453" w:rsidRDefault="00991E07" w:rsidP="00321CC4">
      <w:pPr>
        <w:pStyle w:val="Akapitzlist"/>
        <w:widowControl w:val="0"/>
        <w:numPr>
          <w:ilvl w:val="1"/>
          <w:numId w:val="15"/>
        </w:numPr>
        <w:spacing w:before="0" w:after="0" w:line="240" w:lineRule="auto"/>
        <w:outlineLvl w:val="3"/>
        <w:rPr>
          <w:rFonts w:asciiTheme="majorHAnsi" w:hAnsiTheme="majorHAnsi"/>
          <w:bCs/>
          <w:sz w:val="22"/>
          <w:szCs w:val="22"/>
        </w:rPr>
      </w:pPr>
      <w:r w:rsidRPr="000F4453">
        <w:rPr>
          <w:rFonts w:asciiTheme="majorHAnsi" w:hAnsiTheme="majorHAnsi"/>
          <w:bCs/>
          <w:sz w:val="22"/>
          <w:szCs w:val="22"/>
        </w:rPr>
        <w:t>Cenę należy obliczyć:</w:t>
      </w:r>
    </w:p>
    <w:p w14:paraId="6E3D7D8F" w14:textId="77777777" w:rsidR="00BF46AC" w:rsidRPr="000F4453" w:rsidRDefault="00991E07" w:rsidP="00184A8E">
      <w:pPr>
        <w:pStyle w:val="Akapitzlist"/>
        <w:widowControl w:val="0"/>
        <w:numPr>
          <w:ilvl w:val="1"/>
          <w:numId w:val="26"/>
        </w:numPr>
        <w:spacing w:before="0" w:after="0" w:line="240" w:lineRule="auto"/>
        <w:ind w:left="1134" w:hanging="425"/>
        <w:outlineLvl w:val="3"/>
        <w:rPr>
          <w:rFonts w:asciiTheme="majorHAnsi" w:hAnsiTheme="majorHAnsi"/>
          <w:bCs/>
          <w:sz w:val="22"/>
          <w:szCs w:val="22"/>
        </w:rPr>
      </w:pPr>
      <w:r w:rsidRPr="000F4453">
        <w:rPr>
          <w:rFonts w:asciiTheme="majorHAnsi" w:hAnsiTheme="majorHAnsi"/>
          <w:bCs/>
          <w:sz w:val="22"/>
          <w:szCs w:val="22"/>
        </w:rPr>
        <w:t>podając cenę brutto stanowiącą sumę wartości netto i wysokości podatku VAT.</w:t>
      </w:r>
    </w:p>
    <w:p w14:paraId="4806D7E7" w14:textId="77777777" w:rsidR="00BF46AC" w:rsidRPr="000F4453" w:rsidRDefault="00991E07" w:rsidP="00321CC4">
      <w:pPr>
        <w:pStyle w:val="Akapitzlist"/>
        <w:widowControl w:val="0"/>
        <w:numPr>
          <w:ilvl w:val="1"/>
          <w:numId w:val="15"/>
        </w:numPr>
        <w:spacing w:before="0" w:after="0" w:line="240" w:lineRule="auto"/>
        <w:outlineLvl w:val="3"/>
        <w:rPr>
          <w:rFonts w:asciiTheme="majorHAnsi" w:hAnsiTheme="majorHAnsi"/>
          <w:bCs/>
          <w:sz w:val="22"/>
          <w:szCs w:val="22"/>
        </w:rPr>
      </w:pPr>
      <w:r w:rsidRPr="000F4453">
        <w:rPr>
          <w:rFonts w:asciiTheme="majorHAnsi" w:hAnsiTheme="majorHAnsi"/>
          <w:bCs/>
          <w:sz w:val="22"/>
          <w:szCs w:val="22"/>
        </w:rPr>
        <w:t>Wszelkie rozliczenia dotyczące realizacji przedmiotu zamówienia opisanego w niniejszej specyfikacji dokonywane będą w złotych polskich.</w:t>
      </w:r>
    </w:p>
    <w:p w14:paraId="4995839F" w14:textId="6B1E93A4" w:rsidR="00BF46AC" w:rsidRPr="000F4453" w:rsidRDefault="00991E07" w:rsidP="00321CC4">
      <w:pPr>
        <w:pStyle w:val="Akapitzlist"/>
        <w:widowControl w:val="0"/>
        <w:numPr>
          <w:ilvl w:val="1"/>
          <w:numId w:val="15"/>
        </w:numPr>
        <w:spacing w:before="0" w:after="0" w:line="240" w:lineRule="auto"/>
        <w:outlineLvl w:val="3"/>
        <w:rPr>
          <w:rFonts w:asciiTheme="majorHAnsi" w:hAnsiTheme="majorHAnsi"/>
          <w:bCs/>
          <w:sz w:val="22"/>
          <w:szCs w:val="22"/>
        </w:rPr>
      </w:pPr>
      <w:r w:rsidRPr="000F4453">
        <w:rPr>
          <w:rFonts w:asciiTheme="majorHAnsi" w:hAnsiTheme="majorHAnsi"/>
          <w:sz w:val="22"/>
          <w:szCs w:val="22"/>
        </w:rPr>
        <w:lastRenderedPageBreak/>
        <w:t xml:space="preserve">Jeżeli została złożona oferta, której wybór prowadziłby do powstania </w:t>
      </w:r>
      <w:r w:rsidRPr="000F4453">
        <w:rPr>
          <w:rFonts w:asciiTheme="majorHAnsi" w:hAnsiTheme="majorHAnsi"/>
          <w:sz w:val="22"/>
          <w:szCs w:val="22"/>
        </w:rPr>
        <w:br/>
        <w:t xml:space="preserve">u Zamawiającego obowiązku podatkowego zgodnie z ustawą z dnia 11 marca 2004 r. </w:t>
      </w:r>
      <w:r w:rsidR="00F75E13">
        <w:rPr>
          <w:rFonts w:asciiTheme="majorHAnsi" w:hAnsiTheme="majorHAnsi"/>
          <w:sz w:val="22"/>
          <w:szCs w:val="22"/>
        </w:rPr>
        <w:br/>
      </w:r>
      <w:r w:rsidRPr="000F4453">
        <w:rPr>
          <w:rFonts w:asciiTheme="majorHAnsi" w:hAnsiTheme="majorHAnsi"/>
          <w:sz w:val="22"/>
          <w:szCs w:val="22"/>
        </w:rPr>
        <w:t>o podatku od towarów i usług (</w:t>
      </w:r>
      <w:proofErr w:type="spellStart"/>
      <w:r w:rsidRPr="000F4453">
        <w:rPr>
          <w:rFonts w:asciiTheme="majorHAnsi" w:hAnsiTheme="majorHAnsi"/>
          <w:sz w:val="22"/>
          <w:szCs w:val="22"/>
        </w:rPr>
        <w:t>t.j</w:t>
      </w:r>
      <w:proofErr w:type="spellEnd"/>
      <w:r w:rsidRPr="000F4453">
        <w:rPr>
          <w:rFonts w:asciiTheme="majorHAnsi" w:hAnsiTheme="majorHAnsi"/>
          <w:sz w:val="22"/>
          <w:szCs w:val="22"/>
        </w:rPr>
        <w:t>. Dz. U. z 202</w:t>
      </w:r>
      <w:r w:rsidR="001333E1" w:rsidRPr="000F4453">
        <w:rPr>
          <w:rFonts w:asciiTheme="majorHAnsi" w:hAnsiTheme="majorHAnsi"/>
          <w:sz w:val="22"/>
          <w:szCs w:val="22"/>
        </w:rPr>
        <w:t>4</w:t>
      </w:r>
      <w:r w:rsidRPr="000F4453">
        <w:rPr>
          <w:rFonts w:asciiTheme="majorHAnsi" w:hAnsiTheme="majorHAnsi"/>
          <w:sz w:val="22"/>
          <w:szCs w:val="22"/>
        </w:rPr>
        <w:t xml:space="preserve"> r. poz. </w:t>
      </w:r>
      <w:r w:rsidR="001333E1" w:rsidRPr="000F4453">
        <w:rPr>
          <w:rFonts w:asciiTheme="majorHAnsi" w:hAnsiTheme="majorHAnsi"/>
          <w:sz w:val="22"/>
          <w:szCs w:val="22"/>
        </w:rPr>
        <w:t>368</w:t>
      </w:r>
      <w:r w:rsidRPr="000F4453">
        <w:rPr>
          <w:rFonts w:asciiTheme="majorHAnsi" w:hAnsiTheme="majorHAnsi"/>
          <w:sz w:val="22"/>
          <w:szCs w:val="22"/>
        </w:rPr>
        <w:t xml:space="preserve">, z </w:t>
      </w:r>
      <w:proofErr w:type="spellStart"/>
      <w:r w:rsidRPr="000F4453">
        <w:rPr>
          <w:rFonts w:asciiTheme="majorHAnsi" w:hAnsiTheme="majorHAnsi"/>
          <w:sz w:val="22"/>
          <w:szCs w:val="22"/>
        </w:rPr>
        <w:t>późn</w:t>
      </w:r>
      <w:proofErr w:type="spellEnd"/>
      <w:r w:rsidRPr="000F4453">
        <w:rPr>
          <w:rFonts w:asciiTheme="majorHAnsi" w:hAnsiTheme="majorHAnsi"/>
          <w:sz w:val="22"/>
          <w:szCs w:val="22"/>
        </w:rPr>
        <w:t xml:space="preserve">. zm.), dla celów zastosowania kryterium ceny lub kosztu zamawiający dolicza do przedstawionej </w:t>
      </w:r>
      <w:r w:rsidR="00F75E13">
        <w:rPr>
          <w:rFonts w:asciiTheme="majorHAnsi" w:hAnsiTheme="majorHAnsi"/>
          <w:sz w:val="22"/>
          <w:szCs w:val="22"/>
        </w:rPr>
        <w:br/>
      </w:r>
      <w:r w:rsidRPr="000F4453">
        <w:rPr>
          <w:rFonts w:asciiTheme="majorHAnsi" w:hAnsiTheme="majorHAnsi"/>
          <w:sz w:val="22"/>
          <w:szCs w:val="22"/>
        </w:rPr>
        <w:t>w tej ofercie ceny kwotę podatku od towarów i usług, którą miałby obowiązek rozliczyć.</w:t>
      </w:r>
    </w:p>
    <w:p w14:paraId="07E74847" w14:textId="77777777" w:rsidR="00BF46AC" w:rsidRPr="000F4453" w:rsidRDefault="00991E07" w:rsidP="00321CC4">
      <w:pPr>
        <w:pStyle w:val="Akapitzlist"/>
        <w:widowControl w:val="0"/>
        <w:numPr>
          <w:ilvl w:val="1"/>
          <w:numId w:val="15"/>
        </w:numPr>
        <w:spacing w:before="0" w:after="0" w:line="240" w:lineRule="auto"/>
        <w:outlineLvl w:val="3"/>
        <w:rPr>
          <w:rFonts w:asciiTheme="majorHAnsi" w:hAnsiTheme="majorHAnsi"/>
          <w:bCs/>
          <w:sz w:val="22"/>
          <w:szCs w:val="22"/>
        </w:rPr>
      </w:pPr>
      <w:r w:rsidRPr="000F4453">
        <w:rPr>
          <w:rFonts w:asciiTheme="majorHAnsi" w:hAnsiTheme="majorHAnsi"/>
          <w:sz w:val="22"/>
          <w:szCs w:val="22"/>
        </w:rPr>
        <w:t>W ofercie, o której mowa w pkt. 16.5 SWZ Wykonawca ma obowiązek:</w:t>
      </w:r>
    </w:p>
    <w:p w14:paraId="4ECC7348" w14:textId="77777777" w:rsidR="00BF46AC" w:rsidRPr="000F4453" w:rsidRDefault="00991E07" w:rsidP="00184A8E">
      <w:pPr>
        <w:pStyle w:val="Akapitzlist"/>
        <w:numPr>
          <w:ilvl w:val="0"/>
          <w:numId w:val="35"/>
        </w:numPr>
        <w:shd w:val="clear" w:color="auto" w:fill="FFFFFF"/>
        <w:tabs>
          <w:tab w:val="left" w:pos="851"/>
        </w:tabs>
        <w:spacing w:before="0" w:after="0" w:line="240" w:lineRule="auto"/>
        <w:ind w:left="993" w:hanging="284"/>
        <w:rPr>
          <w:rFonts w:asciiTheme="majorHAnsi" w:hAnsiTheme="majorHAnsi"/>
          <w:sz w:val="22"/>
          <w:szCs w:val="22"/>
        </w:rPr>
      </w:pPr>
      <w:r w:rsidRPr="000F4453">
        <w:rPr>
          <w:rFonts w:asciiTheme="majorHAnsi" w:hAnsiTheme="majorHAnsi"/>
          <w:sz w:val="22"/>
          <w:szCs w:val="22"/>
        </w:rPr>
        <w:t>poinformowania Zamawiającego, że wybór jego oferty będzie prowadził do powstania u Zamawiającego obowiązku podatkowego;</w:t>
      </w:r>
    </w:p>
    <w:p w14:paraId="146F606F" w14:textId="77777777" w:rsidR="00BF46AC" w:rsidRPr="000F4453" w:rsidRDefault="00991E07" w:rsidP="00184A8E">
      <w:pPr>
        <w:pStyle w:val="Akapitzlist"/>
        <w:numPr>
          <w:ilvl w:val="0"/>
          <w:numId w:val="35"/>
        </w:numPr>
        <w:shd w:val="clear" w:color="auto" w:fill="FFFFFF"/>
        <w:tabs>
          <w:tab w:val="left" w:pos="851"/>
        </w:tabs>
        <w:spacing w:before="0" w:after="0" w:line="240" w:lineRule="auto"/>
        <w:ind w:left="993" w:hanging="284"/>
        <w:rPr>
          <w:rFonts w:asciiTheme="majorHAnsi" w:hAnsiTheme="majorHAnsi"/>
          <w:sz w:val="22"/>
          <w:szCs w:val="22"/>
        </w:rPr>
      </w:pPr>
      <w:r w:rsidRPr="000F4453">
        <w:rPr>
          <w:rFonts w:asciiTheme="majorHAnsi" w:hAnsiTheme="majorHAnsi"/>
          <w:sz w:val="22"/>
          <w:szCs w:val="22"/>
        </w:rPr>
        <w:t>wskazania nazwy (rodzaju) usługi, których dostawa lub świadczenie będą prowadziły do powstania obowiązku podatkowego;</w:t>
      </w:r>
    </w:p>
    <w:p w14:paraId="0FD33C8C" w14:textId="0F12E19C" w:rsidR="00BF46AC" w:rsidRPr="000F4453" w:rsidRDefault="00991E07" w:rsidP="00184A8E">
      <w:pPr>
        <w:pStyle w:val="Akapitzlist"/>
        <w:numPr>
          <w:ilvl w:val="0"/>
          <w:numId w:val="35"/>
        </w:numPr>
        <w:shd w:val="clear" w:color="auto" w:fill="FFFFFF"/>
        <w:tabs>
          <w:tab w:val="left" w:pos="851"/>
        </w:tabs>
        <w:spacing w:before="0" w:after="0" w:line="240" w:lineRule="auto"/>
        <w:ind w:left="993" w:hanging="284"/>
        <w:rPr>
          <w:rFonts w:asciiTheme="majorHAnsi" w:hAnsiTheme="majorHAnsi"/>
          <w:sz w:val="22"/>
          <w:szCs w:val="22"/>
        </w:rPr>
      </w:pPr>
      <w:r w:rsidRPr="000F4453">
        <w:rPr>
          <w:rFonts w:asciiTheme="majorHAnsi" w:hAnsiTheme="majorHAnsi"/>
          <w:sz w:val="22"/>
          <w:szCs w:val="22"/>
        </w:rPr>
        <w:t xml:space="preserve">wskazania wartości usługi objętej obowiązkiem podatkowym Zamawiającego, </w:t>
      </w:r>
      <w:r w:rsidR="00F75E13">
        <w:rPr>
          <w:rFonts w:asciiTheme="majorHAnsi" w:hAnsiTheme="majorHAnsi"/>
          <w:sz w:val="22"/>
          <w:szCs w:val="22"/>
        </w:rPr>
        <w:br/>
      </w:r>
      <w:r w:rsidRPr="000F4453">
        <w:rPr>
          <w:rFonts w:asciiTheme="majorHAnsi" w:hAnsiTheme="majorHAnsi"/>
          <w:sz w:val="22"/>
          <w:szCs w:val="22"/>
        </w:rPr>
        <w:t>bez kwoty podatku;</w:t>
      </w:r>
    </w:p>
    <w:p w14:paraId="35C67F82" w14:textId="57B09215" w:rsidR="00BF46AC" w:rsidRPr="000F4453" w:rsidRDefault="00991E07" w:rsidP="00184A8E">
      <w:pPr>
        <w:pStyle w:val="Akapitzlist"/>
        <w:numPr>
          <w:ilvl w:val="0"/>
          <w:numId w:val="35"/>
        </w:numPr>
        <w:shd w:val="clear" w:color="auto" w:fill="FFFFFF"/>
        <w:tabs>
          <w:tab w:val="left" w:pos="851"/>
        </w:tabs>
        <w:spacing w:before="0" w:after="0" w:line="240" w:lineRule="auto"/>
        <w:ind w:left="993" w:hanging="284"/>
        <w:rPr>
          <w:rFonts w:asciiTheme="majorHAnsi" w:hAnsiTheme="majorHAnsi"/>
          <w:sz w:val="22"/>
          <w:szCs w:val="22"/>
        </w:rPr>
      </w:pPr>
      <w:r w:rsidRPr="000F4453">
        <w:rPr>
          <w:rFonts w:asciiTheme="majorHAnsi" w:hAnsiTheme="majorHAnsi"/>
          <w:sz w:val="22"/>
          <w:szCs w:val="22"/>
        </w:rPr>
        <w:t xml:space="preserve">wskazania stawki </w:t>
      </w:r>
      <w:r w:rsidR="00F75E13" w:rsidRPr="000F4453">
        <w:rPr>
          <w:rFonts w:asciiTheme="majorHAnsi" w:hAnsiTheme="majorHAnsi"/>
          <w:sz w:val="22"/>
          <w:szCs w:val="22"/>
        </w:rPr>
        <w:t>podatku usług</w:t>
      </w:r>
      <w:r w:rsidRPr="000F4453">
        <w:rPr>
          <w:rFonts w:asciiTheme="majorHAnsi" w:hAnsiTheme="majorHAnsi"/>
          <w:sz w:val="22"/>
          <w:szCs w:val="22"/>
        </w:rPr>
        <w:t>, która zgodnie z wiedzą Wykonawcy, będzie miała zastosowanie.</w:t>
      </w:r>
    </w:p>
    <w:p w14:paraId="1B165DFE" w14:textId="7E74E6D5" w:rsidR="00BF46AC" w:rsidRPr="000F4453" w:rsidRDefault="00991E07" w:rsidP="00321CC4">
      <w:pPr>
        <w:pStyle w:val="Kolorowalistaakcent11"/>
        <w:widowControl w:val="0"/>
        <w:numPr>
          <w:ilvl w:val="1"/>
          <w:numId w:val="15"/>
        </w:numPr>
        <w:autoSpaceDE w:val="0"/>
        <w:autoSpaceDN w:val="0"/>
        <w:adjustRightInd w:val="0"/>
        <w:spacing w:before="0" w:after="0" w:line="240" w:lineRule="auto"/>
        <w:ind w:left="709"/>
        <w:rPr>
          <w:rFonts w:asciiTheme="majorHAnsi" w:hAnsiTheme="majorHAnsi"/>
          <w:sz w:val="22"/>
          <w:szCs w:val="22"/>
        </w:rPr>
      </w:pPr>
      <w:r w:rsidRPr="000F4453">
        <w:rPr>
          <w:rFonts w:asciiTheme="majorHAnsi" w:hAnsiTheme="majorHAnsi"/>
          <w:sz w:val="22"/>
          <w:szCs w:val="22"/>
        </w:rPr>
        <w:t>W Formularzu oferty Wykonawca podaje cen</w:t>
      </w:r>
      <w:r w:rsidRPr="000F4453">
        <w:rPr>
          <w:rFonts w:asciiTheme="majorHAnsi" w:eastAsia="TimesNewRoman" w:hAnsiTheme="majorHAnsi"/>
          <w:sz w:val="22"/>
          <w:szCs w:val="22"/>
        </w:rPr>
        <w:t>ę</w:t>
      </w:r>
      <w:r w:rsidRPr="000F4453">
        <w:rPr>
          <w:rFonts w:asciiTheme="majorHAnsi" w:hAnsiTheme="majorHAnsi"/>
          <w:sz w:val="22"/>
          <w:szCs w:val="22"/>
        </w:rPr>
        <w:t>, z dokładno</w:t>
      </w:r>
      <w:r w:rsidRPr="000F4453">
        <w:rPr>
          <w:rFonts w:asciiTheme="majorHAnsi" w:eastAsia="TimesNewRoman" w:hAnsiTheme="majorHAnsi"/>
          <w:sz w:val="22"/>
          <w:szCs w:val="22"/>
        </w:rPr>
        <w:t>ś</w:t>
      </w:r>
      <w:r w:rsidRPr="000F4453">
        <w:rPr>
          <w:rFonts w:asciiTheme="majorHAnsi" w:hAnsiTheme="majorHAnsi"/>
          <w:sz w:val="22"/>
          <w:szCs w:val="22"/>
        </w:rPr>
        <w:t>ci</w:t>
      </w:r>
      <w:r w:rsidRPr="000F4453">
        <w:rPr>
          <w:rFonts w:asciiTheme="majorHAnsi" w:eastAsia="TimesNewRoman" w:hAnsiTheme="majorHAnsi"/>
          <w:sz w:val="22"/>
          <w:szCs w:val="22"/>
        </w:rPr>
        <w:t xml:space="preserve">ą </w:t>
      </w:r>
      <w:r w:rsidRPr="000F4453">
        <w:rPr>
          <w:rFonts w:asciiTheme="majorHAnsi" w:hAnsiTheme="majorHAnsi"/>
          <w:sz w:val="22"/>
          <w:szCs w:val="22"/>
        </w:rPr>
        <w:t xml:space="preserve">do dwóch miejsc </w:t>
      </w:r>
      <w:r w:rsidR="00F75E13">
        <w:rPr>
          <w:rFonts w:asciiTheme="majorHAnsi" w:hAnsiTheme="majorHAnsi"/>
          <w:sz w:val="22"/>
          <w:szCs w:val="22"/>
        </w:rPr>
        <w:br/>
      </w:r>
      <w:r w:rsidRPr="000F4453">
        <w:rPr>
          <w:rFonts w:asciiTheme="majorHAnsi" w:hAnsiTheme="majorHAnsi"/>
          <w:sz w:val="22"/>
          <w:szCs w:val="22"/>
        </w:rPr>
        <w:t xml:space="preserve">po przecinku w rozumieniu art. 3 ust. 1 pkt 1 i ust. 2 ustawy z dnia 9 maja </w:t>
      </w:r>
      <w:r w:rsidR="00F75E13" w:rsidRPr="000F4453">
        <w:rPr>
          <w:rFonts w:asciiTheme="majorHAnsi" w:hAnsiTheme="majorHAnsi"/>
          <w:sz w:val="22"/>
          <w:szCs w:val="22"/>
        </w:rPr>
        <w:t>2014 r.</w:t>
      </w:r>
      <w:r w:rsidRPr="000F4453">
        <w:rPr>
          <w:rFonts w:asciiTheme="majorHAnsi" w:hAnsiTheme="majorHAnsi"/>
          <w:sz w:val="22"/>
          <w:szCs w:val="22"/>
        </w:rPr>
        <w:t xml:space="preserve"> </w:t>
      </w:r>
      <w:r w:rsidR="00F75E13">
        <w:rPr>
          <w:rFonts w:asciiTheme="majorHAnsi" w:hAnsiTheme="majorHAnsi"/>
          <w:sz w:val="22"/>
          <w:szCs w:val="22"/>
        </w:rPr>
        <w:br/>
      </w:r>
      <w:r w:rsidRPr="000F4453">
        <w:rPr>
          <w:rFonts w:asciiTheme="majorHAnsi" w:hAnsiTheme="majorHAnsi"/>
          <w:sz w:val="22"/>
          <w:szCs w:val="22"/>
        </w:rPr>
        <w:t>o informowaniu o cenach towarów i usług oraz ustawy z dnia 7 lipca 1994 r. o denominacji złotego, za któr</w:t>
      </w:r>
      <w:r w:rsidRPr="000F4453">
        <w:rPr>
          <w:rFonts w:asciiTheme="majorHAnsi" w:eastAsia="TimesNewRoman" w:hAnsiTheme="majorHAnsi"/>
          <w:sz w:val="22"/>
          <w:szCs w:val="22"/>
        </w:rPr>
        <w:t xml:space="preserve">ą </w:t>
      </w:r>
      <w:r w:rsidRPr="000F4453">
        <w:rPr>
          <w:rFonts w:asciiTheme="majorHAnsi" w:hAnsiTheme="majorHAnsi"/>
          <w:sz w:val="22"/>
          <w:szCs w:val="22"/>
        </w:rPr>
        <w:t>podejmuje si</w:t>
      </w:r>
      <w:r w:rsidRPr="000F4453">
        <w:rPr>
          <w:rFonts w:asciiTheme="majorHAnsi" w:eastAsia="TimesNewRoman" w:hAnsiTheme="majorHAnsi"/>
          <w:sz w:val="22"/>
          <w:szCs w:val="22"/>
        </w:rPr>
        <w:t xml:space="preserve">ę </w:t>
      </w:r>
      <w:r w:rsidRPr="000F4453">
        <w:rPr>
          <w:rFonts w:asciiTheme="majorHAnsi" w:hAnsiTheme="majorHAnsi"/>
          <w:sz w:val="22"/>
          <w:szCs w:val="22"/>
        </w:rPr>
        <w:t>zrealizowa</w:t>
      </w:r>
      <w:r w:rsidRPr="000F4453">
        <w:rPr>
          <w:rFonts w:asciiTheme="majorHAnsi" w:eastAsia="TimesNewRoman" w:hAnsiTheme="majorHAnsi"/>
          <w:sz w:val="22"/>
          <w:szCs w:val="22"/>
        </w:rPr>
        <w:t xml:space="preserve">ć </w:t>
      </w:r>
      <w:r w:rsidRPr="000F4453">
        <w:rPr>
          <w:rFonts w:asciiTheme="majorHAnsi" w:hAnsiTheme="majorHAnsi"/>
          <w:sz w:val="22"/>
          <w:szCs w:val="22"/>
        </w:rPr>
        <w:t xml:space="preserve">przedmiot zamówienia. </w:t>
      </w:r>
    </w:p>
    <w:p w14:paraId="4420A2DA" w14:textId="77777777" w:rsidR="00BF46AC" w:rsidRPr="000F4453" w:rsidRDefault="00991E07" w:rsidP="00321CC4">
      <w:pPr>
        <w:pStyle w:val="Kolorowalistaakcent11"/>
        <w:widowControl w:val="0"/>
        <w:numPr>
          <w:ilvl w:val="1"/>
          <w:numId w:val="15"/>
        </w:numPr>
        <w:autoSpaceDE w:val="0"/>
        <w:autoSpaceDN w:val="0"/>
        <w:adjustRightInd w:val="0"/>
        <w:spacing w:before="0" w:after="0" w:line="240" w:lineRule="auto"/>
        <w:rPr>
          <w:rFonts w:asciiTheme="majorHAnsi" w:hAnsiTheme="majorHAnsi"/>
          <w:b/>
          <w:bCs/>
          <w:sz w:val="22"/>
          <w:szCs w:val="22"/>
        </w:rPr>
      </w:pPr>
      <w:r w:rsidRPr="000F4453">
        <w:rPr>
          <w:rFonts w:asciiTheme="majorHAnsi" w:hAnsiTheme="majorHAnsi"/>
          <w:sz w:val="22"/>
          <w:szCs w:val="22"/>
        </w:rPr>
        <w:t xml:space="preserve">Wynagrodzenie będzie płatne zgodnie z Projektem umowy </w:t>
      </w:r>
      <w:r w:rsidRPr="000F4453">
        <w:rPr>
          <w:rFonts w:asciiTheme="majorHAnsi" w:hAnsiTheme="majorHAnsi"/>
          <w:b/>
          <w:sz w:val="22"/>
          <w:szCs w:val="22"/>
        </w:rPr>
        <w:t>Załącznik Nr 2 do SWZ.</w:t>
      </w:r>
      <w:r w:rsidRPr="000F4453">
        <w:rPr>
          <w:rFonts w:asciiTheme="majorHAnsi" w:hAnsiTheme="majorHAnsi"/>
          <w:b/>
          <w:bCs/>
          <w:sz w:val="22"/>
          <w:szCs w:val="22"/>
        </w:rPr>
        <w:t xml:space="preserve"> </w:t>
      </w:r>
    </w:p>
    <w:tbl>
      <w:tblPr>
        <w:tblW w:w="0" w:type="auto"/>
        <w:jc w:val="center"/>
        <w:tblBorders>
          <w:bottom w:val="single" w:sz="4" w:space="0" w:color="auto"/>
        </w:tblBorders>
        <w:tblLook w:val="00A0" w:firstRow="1" w:lastRow="0" w:firstColumn="1" w:lastColumn="0" w:noHBand="0" w:noVBand="0"/>
      </w:tblPr>
      <w:tblGrid>
        <w:gridCol w:w="9072"/>
      </w:tblGrid>
      <w:tr w:rsidR="000F4453" w:rsidRPr="000F4453" w14:paraId="67F6672A" w14:textId="77777777" w:rsidTr="0046682B">
        <w:trPr>
          <w:jc w:val="center"/>
        </w:trPr>
        <w:tc>
          <w:tcPr>
            <w:tcW w:w="9072" w:type="dxa"/>
            <w:tcBorders>
              <w:bottom w:val="single" w:sz="4" w:space="0" w:color="auto"/>
            </w:tcBorders>
            <w:shd w:val="clear" w:color="auto" w:fill="D9D9D9" w:themeFill="background1" w:themeFillShade="D9"/>
          </w:tcPr>
          <w:p w14:paraId="33146D46"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1</w:t>
            </w:r>
            <w:r w:rsidR="00FE5B21" w:rsidRPr="000F4453">
              <w:rPr>
                <w:rFonts w:asciiTheme="majorHAnsi" w:hAnsiTheme="majorHAnsi"/>
                <w:sz w:val="22"/>
                <w:szCs w:val="22"/>
              </w:rPr>
              <w:t>7</w:t>
            </w:r>
          </w:p>
          <w:p w14:paraId="31B0D55F"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OPIS KRYTERIÓW OCENY OFERT, WRAZ Z PODANIEM WAG TYCH KRYTERIÓW I SPOSOBU OCENY OFERT</w:t>
            </w:r>
          </w:p>
        </w:tc>
      </w:tr>
    </w:tbl>
    <w:p w14:paraId="72E0A54C" w14:textId="77777777" w:rsidR="00A37469" w:rsidRPr="000F4453" w:rsidRDefault="00991E07" w:rsidP="00184A8E">
      <w:pPr>
        <w:pStyle w:val="Listanumerowana2"/>
        <w:numPr>
          <w:ilvl w:val="1"/>
          <w:numId w:val="27"/>
        </w:numPr>
        <w:suppressAutoHyphens/>
        <w:spacing w:line="240" w:lineRule="auto"/>
        <w:ind w:left="709" w:hanging="709"/>
        <w:rPr>
          <w:rFonts w:asciiTheme="majorHAnsi" w:hAnsiTheme="majorHAnsi"/>
          <w:szCs w:val="22"/>
        </w:rPr>
      </w:pPr>
      <w:r w:rsidRPr="000F4453">
        <w:rPr>
          <w:rFonts w:asciiTheme="majorHAnsi" w:hAnsiTheme="majorHAnsi"/>
          <w:szCs w:val="22"/>
        </w:rPr>
        <w:t>Zamawiający dokona oceny ofert, które nie zostały odrzucone, na podstawie następujących kryteriów oceny ofert:</w:t>
      </w:r>
    </w:p>
    <w:p w14:paraId="2F325C28" w14:textId="77777777" w:rsidR="00A37469" w:rsidRPr="000F4453" w:rsidRDefault="00A37469" w:rsidP="00321CC4">
      <w:pPr>
        <w:pStyle w:val="Akapitzlist"/>
        <w:tabs>
          <w:tab w:val="left" w:pos="709"/>
          <w:tab w:val="left" w:pos="1276"/>
          <w:tab w:val="left" w:pos="1418"/>
        </w:tabs>
        <w:suppressAutoHyphens/>
        <w:spacing w:before="0" w:after="0" w:line="240" w:lineRule="auto"/>
        <w:ind w:left="709"/>
        <w:rPr>
          <w:rFonts w:asciiTheme="majorHAnsi" w:hAnsiTheme="majorHAnsi"/>
          <w:sz w:val="22"/>
          <w:szCs w:val="22"/>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191"/>
        <w:gridCol w:w="3349"/>
      </w:tblGrid>
      <w:tr w:rsidR="000F4453" w:rsidRPr="000F4453" w14:paraId="7769FEDF" w14:textId="77777777" w:rsidTr="00A37469">
        <w:tc>
          <w:tcPr>
            <w:tcW w:w="818" w:type="dxa"/>
            <w:shd w:val="pct10" w:color="auto" w:fill="auto"/>
          </w:tcPr>
          <w:p w14:paraId="3A0634A3" w14:textId="77777777" w:rsidR="00A37469" w:rsidRPr="000F4453" w:rsidRDefault="00991E07" w:rsidP="00321CC4">
            <w:pPr>
              <w:pStyle w:val="Akapitzlist"/>
              <w:tabs>
                <w:tab w:val="left" w:pos="709"/>
                <w:tab w:val="left" w:pos="1276"/>
                <w:tab w:val="left" w:pos="1418"/>
              </w:tabs>
              <w:suppressAutoHyphens/>
              <w:spacing w:before="0" w:after="0" w:line="240" w:lineRule="auto"/>
              <w:ind w:left="0"/>
              <w:jc w:val="center"/>
              <w:rPr>
                <w:rFonts w:asciiTheme="majorHAnsi" w:hAnsiTheme="majorHAnsi"/>
                <w:b/>
                <w:sz w:val="22"/>
                <w:szCs w:val="22"/>
              </w:rPr>
            </w:pPr>
            <w:r w:rsidRPr="000F4453">
              <w:rPr>
                <w:rFonts w:asciiTheme="majorHAnsi" w:hAnsiTheme="majorHAnsi"/>
                <w:b/>
                <w:sz w:val="22"/>
                <w:szCs w:val="22"/>
              </w:rPr>
              <w:t>Lp.</w:t>
            </w:r>
          </w:p>
        </w:tc>
        <w:tc>
          <w:tcPr>
            <w:tcW w:w="4191" w:type="dxa"/>
            <w:shd w:val="pct10" w:color="auto" w:fill="auto"/>
          </w:tcPr>
          <w:p w14:paraId="1B1E1D58" w14:textId="77777777" w:rsidR="00A37469" w:rsidRPr="000F4453" w:rsidRDefault="00991E07" w:rsidP="00321CC4">
            <w:pPr>
              <w:pStyle w:val="Akapitzlist"/>
              <w:tabs>
                <w:tab w:val="left" w:pos="709"/>
                <w:tab w:val="left" w:pos="1276"/>
                <w:tab w:val="left" w:pos="1418"/>
              </w:tabs>
              <w:suppressAutoHyphens/>
              <w:spacing w:before="0" w:after="0" w:line="240" w:lineRule="auto"/>
              <w:ind w:left="0"/>
              <w:rPr>
                <w:rFonts w:asciiTheme="majorHAnsi" w:hAnsiTheme="majorHAnsi"/>
                <w:b/>
                <w:sz w:val="22"/>
                <w:szCs w:val="22"/>
              </w:rPr>
            </w:pPr>
            <w:r w:rsidRPr="000F4453">
              <w:rPr>
                <w:rFonts w:asciiTheme="majorHAnsi" w:hAnsiTheme="majorHAnsi"/>
                <w:b/>
                <w:sz w:val="22"/>
                <w:szCs w:val="22"/>
              </w:rPr>
              <w:t>Nazwa kryterium</w:t>
            </w:r>
          </w:p>
        </w:tc>
        <w:tc>
          <w:tcPr>
            <w:tcW w:w="3349" w:type="dxa"/>
            <w:shd w:val="pct10" w:color="auto" w:fill="auto"/>
          </w:tcPr>
          <w:p w14:paraId="6D58816C" w14:textId="77777777" w:rsidR="00A37469" w:rsidRPr="000F4453" w:rsidRDefault="00991E07" w:rsidP="00321CC4">
            <w:pPr>
              <w:pStyle w:val="Akapitzlist"/>
              <w:tabs>
                <w:tab w:val="left" w:pos="709"/>
                <w:tab w:val="left" w:pos="1276"/>
                <w:tab w:val="left" w:pos="1418"/>
              </w:tabs>
              <w:suppressAutoHyphens/>
              <w:spacing w:before="0" w:after="0" w:line="240" w:lineRule="auto"/>
              <w:ind w:left="0"/>
              <w:jc w:val="center"/>
              <w:rPr>
                <w:rFonts w:asciiTheme="majorHAnsi" w:hAnsiTheme="majorHAnsi"/>
                <w:b/>
                <w:sz w:val="22"/>
                <w:szCs w:val="22"/>
              </w:rPr>
            </w:pPr>
            <w:r w:rsidRPr="000F4453">
              <w:rPr>
                <w:rFonts w:asciiTheme="majorHAnsi" w:hAnsiTheme="majorHAnsi"/>
                <w:b/>
                <w:sz w:val="22"/>
                <w:szCs w:val="22"/>
              </w:rPr>
              <w:t>Znaczenie kryterium (w %)</w:t>
            </w:r>
          </w:p>
        </w:tc>
      </w:tr>
      <w:tr w:rsidR="000F4453" w:rsidRPr="000F4453" w14:paraId="54104AA4" w14:textId="77777777" w:rsidTr="00A37469">
        <w:tc>
          <w:tcPr>
            <w:tcW w:w="818" w:type="dxa"/>
            <w:shd w:val="clear" w:color="auto" w:fill="auto"/>
            <w:vAlign w:val="center"/>
          </w:tcPr>
          <w:p w14:paraId="3863ADEB" w14:textId="77777777" w:rsidR="00A37469" w:rsidRPr="000F4453" w:rsidRDefault="00991E07" w:rsidP="00321CC4">
            <w:pPr>
              <w:pStyle w:val="Akapitzlist"/>
              <w:tabs>
                <w:tab w:val="left" w:pos="709"/>
                <w:tab w:val="left" w:pos="1276"/>
                <w:tab w:val="left" w:pos="1418"/>
              </w:tabs>
              <w:suppressAutoHyphens/>
              <w:spacing w:before="0" w:after="0" w:line="240" w:lineRule="auto"/>
              <w:ind w:left="0"/>
              <w:jc w:val="center"/>
              <w:rPr>
                <w:rFonts w:asciiTheme="majorHAnsi" w:hAnsiTheme="majorHAnsi"/>
                <w:sz w:val="22"/>
                <w:szCs w:val="22"/>
              </w:rPr>
            </w:pPr>
            <w:r w:rsidRPr="000F4453">
              <w:rPr>
                <w:rFonts w:asciiTheme="majorHAnsi" w:hAnsiTheme="majorHAnsi"/>
                <w:sz w:val="22"/>
                <w:szCs w:val="22"/>
              </w:rPr>
              <w:t>1</w:t>
            </w:r>
          </w:p>
        </w:tc>
        <w:tc>
          <w:tcPr>
            <w:tcW w:w="4191" w:type="dxa"/>
            <w:shd w:val="clear" w:color="auto" w:fill="auto"/>
          </w:tcPr>
          <w:p w14:paraId="6313E26A" w14:textId="77777777" w:rsidR="00A37469" w:rsidRPr="000F4453" w:rsidRDefault="00991E07" w:rsidP="00321CC4">
            <w:pPr>
              <w:pStyle w:val="Akapitzlist"/>
              <w:tabs>
                <w:tab w:val="left" w:pos="709"/>
                <w:tab w:val="left" w:pos="1276"/>
                <w:tab w:val="left" w:pos="1418"/>
              </w:tabs>
              <w:suppressAutoHyphens/>
              <w:spacing w:before="0" w:after="0" w:line="240" w:lineRule="auto"/>
              <w:ind w:left="0"/>
              <w:rPr>
                <w:rFonts w:asciiTheme="majorHAnsi" w:hAnsiTheme="majorHAnsi"/>
                <w:sz w:val="22"/>
                <w:szCs w:val="22"/>
              </w:rPr>
            </w:pPr>
            <w:r w:rsidRPr="000F4453">
              <w:rPr>
                <w:rFonts w:asciiTheme="majorHAnsi" w:hAnsiTheme="majorHAnsi"/>
                <w:sz w:val="22"/>
                <w:szCs w:val="22"/>
              </w:rPr>
              <w:t>Cena (C)</w:t>
            </w:r>
          </w:p>
        </w:tc>
        <w:tc>
          <w:tcPr>
            <w:tcW w:w="3349" w:type="dxa"/>
            <w:shd w:val="clear" w:color="auto" w:fill="auto"/>
          </w:tcPr>
          <w:p w14:paraId="0CE1F8BE" w14:textId="77777777" w:rsidR="00A37469" w:rsidRPr="000F4453" w:rsidRDefault="00991E07" w:rsidP="00321CC4">
            <w:pPr>
              <w:pStyle w:val="Akapitzlist"/>
              <w:tabs>
                <w:tab w:val="left" w:pos="709"/>
                <w:tab w:val="left" w:pos="1276"/>
                <w:tab w:val="left" w:pos="1418"/>
              </w:tabs>
              <w:suppressAutoHyphens/>
              <w:spacing w:before="0" w:after="0" w:line="240" w:lineRule="auto"/>
              <w:ind w:left="0"/>
              <w:jc w:val="center"/>
              <w:rPr>
                <w:rFonts w:asciiTheme="majorHAnsi" w:hAnsiTheme="majorHAnsi"/>
                <w:sz w:val="22"/>
                <w:szCs w:val="22"/>
              </w:rPr>
            </w:pPr>
            <w:r w:rsidRPr="000F4453">
              <w:rPr>
                <w:rFonts w:asciiTheme="majorHAnsi" w:hAnsiTheme="majorHAnsi"/>
                <w:sz w:val="22"/>
                <w:szCs w:val="22"/>
              </w:rPr>
              <w:t>60</w:t>
            </w:r>
          </w:p>
        </w:tc>
      </w:tr>
      <w:tr w:rsidR="00D75F7A" w:rsidRPr="000F4453" w14:paraId="627ACDD5" w14:textId="77777777" w:rsidTr="00A37469">
        <w:tc>
          <w:tcPr>
            <w:tcW w:w="818" w:type="dxa"/>
            <w:shd w:val="clear" w:color="auto" w:fill="auto"/>
            <w:vAlign w:val="center"/>
          </w:tcPr>
          <w:p w14:paraId="100C6992" w14:textId="77777777" w:rsidR="00A37469" w:rsidRPr="000F4453" w:rsidRDefault="00991E07" w:rsidP="00321CC4">
            <w:pPr>
              <w:pStyle w:val="Akapitzlist"/>
              <w:tabs>
                <w:tab w:val="left" w:pos="709"/>
                <w:tab w:val="left" w:pos="1276"/>
                <w:tab w:val="left" w:pos="1418"/>
              </w:tabs>
              <w:suppressAutoHyphens/>
              <w:spacing w:before="0" w:after="0" w:line="240" w:lineRule="auto"/>
              <w:ind w:left="0"/>
              <w:jc w:val="center"/>
              <w:rPr>
                <w:rFonts w:asciiTheme="majorHAnsi" w:hAnsiTheme="majorHAnsi"/>
                <w:sz w:val="22"/>
                <w:szCs w:val="22"/>
              </w:rPr>
            </w:pPr>
            <w:r w:rsidRPr="000F4453">
              <w:rPr>
                <w:rFonts w:asciiTheme="majorHAnsi" w:hAnsiTheme="majorHAnsi"/>
                <w:sz w:val="22"/>
                <w:szCs w:val="22"/>
              </w:rPr>
              <w:t>2</w:t>
            </w:r>
          </w:p>
        </w:tc>
        <w:tc>
          <w:tcPr>
            <w:tcW w:w="4191" w:type="dxa"/>
            <w:shd w:val="clear" w:color="auto" w:fill="auto"/>
          </w:tcPr>
          <w:p w14:paraId="473AC068" w14:textId="77777777" w:rsidR="00A37469" w:rsidRPr="000F4453" w:rsidRDefault="00991E07" w:rsidP="00321CC4">
            <w:pPr>
              <w:tabs>
                <w:tab w:val="left" w:pos="709"/>
                <w:tab w:val="left" w:pos="1276"/>
                <w:tab w:val="left" w:pos="1418"/>
              </w:tabs>
              <w:suppressAutoHyphens/>
              <w:jc w:val="both"/>
              <w:rPr>
                <w:rFonts w:asciiTheme="majorHAnsi" w:hAnsiTheme="majorHAnsi"/>
                <w:sz w:val="22"/>
                <w:szCs w:val="22"/>
              </w:rPr>
            </w:pPr>
            <w:r w:rsidRPr="000F4453">
              <w:rPr>
                <w:rFonts w:asciiTheme="majorHAnsi" w:hAnsiTheme="majorHAnsi"/>
                <w:iCs/>
                <w:sz w:val="22"/>
                <w:szCs w:val="22"/>
              </w:rPr>
              <w:t>Gwarancja</w:t>
            </w:r>
            <w:r w:rsidR="00D1279C" w:rsidRPr="000F4453">
              <w:rPr>
                <w:rFonts w:asciiTheme="majorHAnsi" w:hAnsiTheme="majorHAnsi"/>
                <w:i/>
                <w:sz w:val="22"/>
                <w:szCs w:val="22"/>
              </w:rPr>
              <w:t xml:space="preserve"> </w:t>
            </w:r>
            <w:r w:rsidRPr="000F4453">
              <w:rPr>
                <w:rFonts w:asciiTheme="majorHAnsi" w:hAnsiTheme="majorHAnsi"/>
                <w:sz w:val="22"/>
                <w:szCs w:val="22"/>
              </w:rPr>
              <w:t>(G)</w:t>
            </w:r>
          </w:p>
        </w:tc>
        <w:tc>
          <w:tcPr>
            <w:tcW w:w="3349" w:type="dxa"/>
            <w:shd w:val="clear" w:color="auto" w:fill="auto"/>
          </w:tcPr>
          <w:p w14:paraId="33F442BA" w14:textId="77777777" w:rsidR="00A37469" w:rsidRPr="000F4453" w:rsidRDefault="00A37469" w:rsidP="00321CC4">
            <w:pPr>
              <w:pStyle w:val="Akapitzlist"/>
              <w:tabs>
                <w:tab w:val="left" w:pos="709"/>
                <w:tab w:val="left" w:pos="1276"/>
                <w:tab w:val="left" w:pos="1418"/>
              </w:tabs>
              <w:suppressAutoHyphens/>
              <w:spacing w:before="0" w:after="0" w:line="240" w:lineRule="auto"/>
              <w:ind w:left="0"/>
              <w:jc w:val="center"/>
              <w:rPr>
                <w:rFonts w:asciiTheme="majorHAnsi" w:hAnsiTheme="majorHAnsi"/>
                <w:sz w:val="22"/>
                <w:szCs w:val="22"/>
              </w:rPr>
            </w:pPr>
          </w:p>
          <w:p w14:paraId="3CB0B775" w14:textId="77777777" w:rsidR="00A37469" w:rsidRPr="000F4453" w:rsidRDefault="00991E07" w:rsidP="00321CC4">
            <w:pPr>
              <w:pStyle w:val="Akapitzlist"/>
              <w:tabs>
                <w:tab w:val="left" w:pos="709"/>
                <w:tab w:val="left" w:pos="1276"/>
                <w:tab w:val="left" w:pos="1418"/>
              </w:tabs>
              <w:suppressAutoHyphens/>
              <w:spacing w:before="0" w:after="0" w:line="240" w:lineRule="auto"/>
              <w:ind w:left="0"/>
              <w:jc w:val="center"/>
              <w:rPr>
                <w:rFonts w:asciiTheme="majorHAnsi" w:hAnsiTheme="majorHAnsi"/>
                <w:sz w:val="22"/>
                <w:szCs w:val="22"/>
              </w:rPr>
            </w:pPr>
            <w:r w:rsidRPr="000F4453">
              <w:rPr>
                <w:rFonts w:asciiTheme="majorHAnsi" w:hAnsiTheme="majorHAnsi"/>
                <w:sz w:val="22"/>
                <w:szCs w:val="22"/>
              </w:rPr>
              <w:t>40</w:t>
            </w:r>
          </w:p>
        </w:tc>
      </w:tr>
    </w:tbl>
    <w:p w14:paraId="1C37456A" w14:textId="77777777" w:rsidR="00A37469" w:rsidRPr="000F4453" w:rsidRDefault="00A37469" w:rsidP="00321CC4">
      <w:pPr>
        <w:pStyle w:val="Akapitzlist"/>
        <w:tabs>
          <w:tab w:val="left" w:pos="709"/>
          <w:tab w:val="left" w:pos="1276"/>
          <w:tab w:val="left" w:pos="1418"/>
        </w:tabs>
        <w:suppressAutoHyphens/>
        <w:spacing w:before="0" w:after="0" w:line="240" w:lineRule="auto"/>
        <w:ind w:left="709"/>
        <w:rPr>
          <w:rFonts w:asciiTheme="majorHAnsi" w:hAnsiTheme="majorHAnsi"/>
          <w:sz w:val="22"/>
          <w:szCs w:val="22"/>
        </w:rPr>
      </w:pPr>
    </w:p>
    <w:p w14:paraId="0F6EAF9B" w14:textId="77777777" w:rsidR="00A37469" w:rsidRPr="000F4453" w:rsidRDefault="00991E07" w:rsidP="00321CC4">
      <w:pPr>
        <w:pStyle w:val="Akapitzlist"/>
        <w:tabs>
          <w:tab w:val="left" w:pos="709"/>
          <w:tab w:val="left" w:pos="1276"/>
          <w:tab w:val="left" w:pos="1418"/>
        </w:tabs>
        <w:suppressAutoHyphens/>
        <w:spacing w:before="0" w:after="0" w:line="240" w:lineRule="auto"/>
        <w:ind w:left="709"/>
        <w:rPr>
          <w:rFonts w:asciiTheme="majorHAnsi" w:hAnsiTheme="majorHAnsi"/>
          <w:sz w:val="22"/>
          <w:szCs w:val="22"/>
        </w:rPr>
      </w:pPr>
      <w:r w:rsidRPr="000F4453">
        <w:rPr>
          <w:rFonts w:asciiTheme="majorHAnsi" w:hAnsiTheme="majorHAnsi"/>
          <w:sz w:val="22"/>
          <w:szCs w:val="22"/>
        </w:rPr>
        <w:t>Zamawiający dokona oceny ofert przyznając punkty w ramach poszczególnych kryteriów oceny ofert, przyjmując zasadę, że 1% = 1 punkt.</w:t>
      </w:r>
    </w:p>
    <w:p w14:paraId="24537459" w14:textId="77777777" w:rsidR="00A37469" w:rsidRPr="000F4453" w:rsidRDefault="00A37469" w:rsidP="00321CC4">
      <w:pPr>
        <w:pStyle w:val="Akapitzlist"/>
        <w:tabs>
          <w:tab w:val="left" w:pos="709"/>
          <w:tab w:val="left" w:pos="1276"/>
          <w:tab w:val="left" w:pos="1418"/>
        </w:tabs>
        <w:suppressAutoHyphens/>
        <w:spacing w:before="0" w:after="0" w:line="240" w:lineRule="auto"/>
        <w:ind w:left="709"/>
        <w:rPr>
          <w:rFonts w:asciiTheme="majorHAnsi" w:hAnsiTheme="majorHAnsi"/>
          <w:sz w:val="22"/>
          <w:szCs w:val="22"/>
        </w:rPr>
      </w:pPr>
    </w:p>
    <w:p w14:paraId="30A34629" w14:textId="77777777" w:rsidR="00A37469" w:rsidRPr="000F4453" w:rsidRDefault="00991E07" w:rsidP="00184A8E">
      <w:pPr>
        <w:pStyle w:val="Akapitzlist"/>
        <w:numPr>
          <w:ilvl w:val="1"/>
          <w:numId w:val="39"/>
        </w:numPr>
        <w:tabs>
          <w:tab w:val="left" w:pos="709"/>
          <w:tab w:val="left" w:pos="1276"/>
          <w:tab w:val="left" w:pos="1418"/>
        </w:tabs>
        <w:suppressAutoHyphens/>
        <w:spacing w:before="0" w:after="0" w:line="240" w:lineRule="auto"/>
        <w:rPr>
          <w:rFonts w:asciiTheme="majorHAnsi" w:hAnsiTheme="majorHAnsi"/>
          <w:sz w:val="22"/>
          <w:szCs w:val="22"/>
        </w:rPr>
      </w:pPr>
      <w:r w:rsidRPr="000F4453">
        <w:rPr>
          <w:rFonts w:asciiTheme="majorHAnsi" w:hAnsiTheme="majorHAnsi"/>
          <w:sz w:val="22"/>
          <w:szCs w:val="22"/>
        </w:rPr>
        <w:t xml:space="preserve">Punkty za kryterium </w:t>
      </w:r>
      <w:r w:rsidRPr="000F4453">
        <w:rPr>
          <w:rFonts w:asciiTheme="majorHAnsi" w:hAnsiTheme="majorHAnsi"/>
          <w:b/>
          <w:sz w:val="22"/>
          <w:szCs w:val="22"/>
        </w:rPr>
        <w:t>„Cena”</w:t>
      </w:r>
      <w:r w:rsidRPr="000F4453">
        <w:rPr>
          <w:rFonts w:asciiTheme="majorHAnsi" w:hAnsiTheme="majorHAnsi"/>
          <w:sz w:val="22"/>
          <w:szCs w:val="22"/>
        </w:rPr>
        <w:t xml:space="preserve"> zostaną obliczone według wzoru:</w:t>
      </w:r>
    </w:p>
    <w:p w14:paraId="02C765D8" w14:textId="77777777" w:rsidR="00A37469" w:rsidRPr="000F4453" w:rsidRDefault="00991E07" w:rsidP="00321CC4">
      <w:pPr>
        <w:pStyle w:val="Akapitzlist"/>
        <w:tabs>
          <w:tab w:val="left" w:pos="709"/>
          <w:tab w:val="left" w:pos="1276"/>
          <w:tab w:val="left" w:pos="1418"/>
        </w:tabs>
        <w:suppressAutoHyphens/>
        <w:spacing w:before="0" w:after="0" w:line="240" w:lineRule="auto"/>
        <w:ind w:left="709"/>
        <w:rPr>
          <w:rFonts w:asciiTheme="majorHAnsi" w:hAnsiTheme="majorHAnsi"/>
          <w:b/>
          <w:i/>
          <w:sz w:val="22"/>
          <w:szCs w:val="22"/>
        </w:rPr>
      </w:pPr>
      <w:r w:rsidRPr="000F4453">
        <w:rPr>
          <w:rFonts w:asciiTheme="majorHAnsi" w:hAnsiTheme="majorHAnsi"/>
          <w:i/>
          <w:sz w:val="22"/>
          <w:szCs w:val="22"/>
        </w:rPr>
        <w:tab/>
      </w:r>
      <w:r w:rsidRPr="000F4453">
        <w:rPr>
          <w:rFonts w:asciiTheme="majorHAnsi" w:hAnsiTheme="majorHAnsi"/>
          <w:b/>
          <w:i/>
          <w:sz w:val="22"/>
          <w:szCs w:val="22"/>
        </w:rPr>
        <w:tab/>
      </w:r>
      <w:proofErr w:type="spellStart"/>
      <w:r w:rsidRPr="000F4453">
        <w:rPr>
          <w:rFonts w:asciiTheme="majorHAnsi" w:hAnsiTheme="majorHAnsi"/>
          <w:b/>
          <w:i/>
          <w:sz w:val="22"/>
          <w:szCs w:val="22"/>
        </w:rPr>
        <w:t>C</w:t>
      </w:r>
      <w:r w:rsidRPr="000F4453">
        <w:rPr>
          <w:rFonts w:asciiTheme="majorHAnsi" w:hAnsiTheme="majorHAnsi"/>
          <w:b/>
          <w:i/>
          <w:sz w:val="22"/>
          <w:szCs w:val="22"/>
          <w:vertAlign w:val="subscript"/>
        </w:rPr>
        <w:t>n</w:t>
      </w:r>
      <w:proofErr w:type="spellEnd"/>
    </w:p>
    <w:p w14:paraId="369AC5DE" w14:textId="77777777" w:rsidR="00A37469" w:rsidRPr="000F4453" w:rsidRDefault="00991E07" w:rsidP="00321CC4">
      <w:pPr>
        <w:pStyle w:val="Akapitzlist"/>
        <w:tabs>
          <w:tab w:val="left" w:pos="709"/>
          <w:tab w:val="left" w:pos="1276"/>
          <w:tab w:val="left" w:pos="1418"/>
        </w:tabs>
        <w:suppressAutoHyphens/>
        <w:spacing w:before="0" w:after="0" w:line="240" w:lineRule="auto"/>
        <w:ind w:left="709"/>
        <w:rPr>
          <w:rFonts w:asciiTheme="majorHAnsi" w:hAnsiTheme="majorHAnsi"/>
          <w:b/>
          <w:i/>
          <w:sz w:val="22"/>
          <w:szCs w:val="22"/>
        </w:rPr>
      </w:pPr>
      <w:r w:rsidRPr="000F4453">
        <w:rPr>
          <w:rFonts w:asciiTheme="majorHAnsi" w:hAnsiTheme="majorHAnsi"/>
          <w:b/>
          <w:i/>
          <w:sz w:val="22"/>
          <w:szCs w:val="22"/>
        </w:rPr>
        <w:t>P</w:t>
      </w:r>
      <w:r w:rsidRPr="000F4453">
        <w:rPr>
          <w:rFonts w:asciiTheme="majorHAnsi" w:hAnsiTheme="majorHAnsi"/>
          <w:b/>
          <w:i/>
          <w:sz w:val="22"/>
          <w:szCs w:val="22"/>
          <w:vertAlign w:val="subscript"/>
        </w:rPr>
        <w:t>C</w:t>
      </w:r>
      <w:r w:rsidRPr="000F4453">
        <w:rPr>
          <w:rFonts w:asciiTheme="majorHAnsi" w:hAnsiTheme="majorHAnsi"/>
          <w:b/>
          <w:i/>
          <w:sz w:val="22"/>
          <w:szCs w:val="22"/>
        </w:rPr>
        <w:t xml:space="preserve"> = </w:t>
      </w:r>
      <w:r w:rsidRPr="000F4453">
        <w:rPr>
          <w:rFonts w:asciiTheme="majorHAnsi" w:hAnsiTheme="majorHAnsi"/>
          <w:b/>
          <w:i/>
          <w:sz w:val="22"/>
          <w:szCs w:val="22"/>
        </w:rPr>
        <w:tab/>
        <w:t xml:space="preserve">------- x 60 pkt </w:t>
      </w:r>
    </w:p>
    <w:p w14:paraId="6AA5AA8B" w14:textId="77777777" w:rsidR="00A37469" w:rsidRPr="000F4453" w:rsidRDefault="00991E07" w:rsidP="00321CC4">
      <w:pPr>
        <w:pStyle w:val="Akapitzlist"/>
        <w:tabs>
          <w:tab w:val="left" w:pos="709"/>
          <w:tab w:val="left" w:pos="1276"/>
          <w:tab w:val="left" w:pos="1418"/>
        </w:tabs>
        <w:suppressAutoHyphens/>
        <w:spacing w:before="0" w:after="0" w:line="240" w:lineRule="auto"/>
        <w:ind w:left="709"/>
        <w:rPr>
          <w:rFonts w:asciiTheme="majorHAnsi" w:hAnsiTheme="majorHAnsi"/>
          <w:b/>
          <w:i/>
          <w:sz w:val="22"/>
          <w:szCs w:val="22"/>
        </w:rPr>
      </w:pPr>
      <w:r w:rsidRPr="000F4453">
        <w:rPr>
          <w:rFonts w:asciiTheme="majorHAnsi" w:hAnsiTheme="majorHAnsi"/>
          <w:b/>
          <w:i/>
          <w:sz w:val="22"/>
          <w:szCs w:val="22"/>
        </w:rPr>
        <w:tab/>
      </w:r>
      <w:proofErr w:type="spellStart"/>
      <w:r w:rsidRPr="000F4453">
        <w:rPr>
          <w:rFonts w:asciiTheme="majorHAnsi" w:hAnsiTheme="majorHAnsi"/>
          <w:b/>
          <w:i/>
          <w:sz w:val="22"/>
          <w:szCs w:val="22"/>
        </w:rPr>
        <w:t>C</w:t>
      </w:r>
      <w:r w:rsidRPr="000F4453">
        <w:rPr>
          <w:rFonts w:asciiTheme="majorHAnsi" w:hAnsiTheme="majorHAnsi"/>
          <w:b/>
          <w:i/>
          <w:sz w:val="22"/>
          <w:szCs w:val="22"/>
          <w:vertAlign w:val="subscript"/>
        </w:rPr>
        <w:t>b</w:t>
      </w:r>
      <w:proofErr w:type="spellEnd"/>
    </w:p>
    <w:p w14:paraId="708C7F9E" w14:textId="77777777" w:rsidR="00A37469" w:rsidRPr="000F4453" w:rsidRDefault="00991E07" w:rsidP="00321CC4">
      <w:pPr>
        <w:tabs>
          <w:tab w:val="left" w:pos="709"/>
          <w:tab w:val="left" w:pos="1276"/>
          <w:tab w:val="left" w:pos="1418"/>
        </w:tabs>
        <w:suppressAutoHyphens/>
        <w:rPr>
          <w:rFonts w:asciiTheme="majorHAnsi" w:hAnsiTheme="majorHAnsi"/>
          <w:sz w:val="22"/>
          <w:szCs w:val="22"/>
        </w:rPr>
      </w:pPr>
      <w:r w:rsidRPr="000F4453">
        <w:rPr>
          <w:rFonts w:asciiTheme="majorHAnsi" w:hAnsiTheme="majorHAnsi"/>
          <w:b/>
          <w:sz w:val="22"/>
          <w:szCs w:val="22"/>
        </w:rPr>
        <w:tab/>
      </w:r>
      <w:r w:rsidRPr="000F4453">
        <w:rPr>
          <w:rFonts w:asciiTheme="majorHAnsi" w:hAnsiTheme="majorHAnsi"/>
          <w:sz w:val="22"/>
          <w:szCs w:val="22"/>
        </w:rPr>
        <w:t>gdzie,</w:t>
      </w:r>
    </w:p>
    <w:p w14:paraId="5908CA88" w14:textId="77777777" w:rsidR="00A37469" w:rsidRPr="000F4453" w:rsidRDefault="00991E07" w:rsidP="00321CC4">
      <w:pPr>
        <w:pStyle w:val="Bezodstpw"/>
        <w:ind w:left="708"/>
        <w:jc w:val="both"/>
        <w:rPr>
          <w:rFonts w:asciiTheme="majorHAnsi" w:hAnsiTheme="majorHAnsi"/>
        </w:rPr>
      </w:pPr>
      <w:r w:rsidRPr="000F4453">
        <w:rPr>
          <w:rFonts w:asciiTheme="majorHAnsi" w:hAnsiTheme="majorHAnsi"/>
          <w:b/>
        </w:rPr>
        <w:t>P</w:t>
      </w:r>
      <w:r w:rsidRPr="000F4453">
        <w:rPr>
          <w:rFonts w:asciiTheme="majorHAnsi" w:hAnsiTheme="majorHAnsi"/>
          <w:b/>
          <w:vertAlign w:val="subscript"/>
        </w:rPr>
        <w:t xml:space="preserve">C </w:t>
      </w:r>
      <w:r w:rsidRPr="000F4453">
        <w:rPr>
          <w:rFonts w:asciiTheme="majorHAnsi" w:hAnsiTheme="majorHAnsi"/>
          <w:b/>
        </w:rPr>
        <w:t>-</w:t>
      </w:r>
      <w:r w:rsidRPr="000F4453">
        <w:rPr>
          <w:rFonts w:asciiTheme="majorHAnsi" w:hAnsiTheme="majorHAnsi"/>
        </w:rPr>
        <w:t xml:space="preserve"> ilość punktów za kryterium cena,</w:t>
      </w:r>
    </w:p>
    <w:p w14:paraId="414EA03E" w14:textId="77777777" w:rsidR="00A37469" w:rsidRPr="000F4453" w:rsidRDefault="00991E07" w:rsidP="00321CC4">
      <w:pPr>
        <w:pStyle w:val="Bezodstpw"/>
        <w:ind w:left="708"/>
        <w:jc w:val="both"/>
        <w:rPr>
          <w:rFonts w:asciiTheme="majorHAnsi" w:hAnsiTheme="majorHAnsi"/>
        </w:rPr>
      </w:pPr>
      <w:proofErr w:type="spellStart"/>
      <w:r w:rsidRPr="000F4453">
        <w:rPr>
          <w:rFonts w:asciiTheme="majorHAnsi" w:hAnsiTheme="majorHAnsi"/>
          <w:b/>
        </w:rPr>
        <w:t>C</w:t>
      </w:r>
      <w:r w:rsidRPr="000F4453">
        <w:rPr>
          <w:rFonts w:asciiTheme="majorHAnsi" w:hAnsiTheme="majorHAnsi"/>
          <w:b/>
          <w:vertAlign w:val="subscript"/>
        </w:rPr>
        <w:t>n</w:t>
      </w:r>
      <w:proofErr w:type="spellEnd"/>
      <w:r w:rsidRPr="000F4453">
        <w:rPr>
          <w:rFonts w:asciiTheme="majorHAnsi" w:hAnsiTheme="majorHAnsi"/>
          <w:b/>
        </w:rPr>
        <w:t xml:space="preserve"> -</w:t>
      </w:r>
      <w:r w:rsidRPr="000F4453">
        <w:rPr>
          <w:rFonts w:asciiTheme="majorHAnsi" w:hAnsiTheme="majorHAnsi"/>
        </w:rPr>
        <w:t xml:space="preserve"> najniższa cena ofertowa spośród ofert nieodrzuconych,</w:t>
      </w:r>
    </w:p>
    <w:p w14:paraId="00664664" w14:textId="77777777" w:rsidR="00A37469" w:rsidRPr="000F4453" w:rsidRDefault="00991E07" w:rsidP="00321CC4">
      <w:pPr>
        <w:pStyle w:val="Bezodstpw"/>
        <w:ind w:left="708"/>
        <w:jc w:val="both"/>
        <w:rPr>
          <w:rFonts w:asciiTheme="majorHAnsi" w:hAnsiTheme="majorHAnsi"/>
        </w:rPr>
      </w:pPr>
      <w:proofErr w:type="spellStart"/>
      <w:r w:rsidRPr="000F4453">
        <w:rPr>
          <w:rFonts w:asciiTheme="majorHAnsi" w:hAnsiTheme="majorHAnsi"/>
          <w:b/>
        </w:rPr>
        <w:t>C</w:t>
      </w:r>
      <w:r w:rsidRPr="000F4453">
        <w:rPr>
          <w:rFonts w:asciiTheme="majorHAnsi" w:hAnsiTheme="majorHAnsi"/>
          <w:b/>
          <w:vertAlign w:val="subscript"/>
        </w:rPr>
        <w:t>b</w:t>
      </w:r>
      <w:proofErr w:type="spellEnd"/>
      <w:r w:rsidRPr="000F4453">
        <w:rPr>
          <w:rFonts w:asciiTheme="majorHAnsi" w:hAnsiTheme="majorHAnsi"/>
          <w:b/>
        </w:rPr>
        <w:t xml:space="preserve"> –</w:t>
      </w:r>
      <w:r w:rsidRPr="000F4453">
        <w:rPr>
          <w:rFonts w:asciiTheme="majorHAnsi" w:hAnsiTheme="majorHAnsi"/>
        </w:rPr>
        <w:t xml:space="preserve"> cena oferty badanej.</w:t>
      </w:r>
    </w:p>
    <w:p w14:paraId="6EA711F6" w14:textId="77777777" w:rsidR="00A37469" w:rsidRPr="000F4453" w:rsidRDefault="00A37469" w:rsidP="00321CC4">
      <w:pPr>
        <w:pStyle w:val="Bezodstpw"/>
        <w:ind w:left="708"/>
        <w:jc w:val="both"/>
        <w:rPr>
          <w:rFonts w:asciiTheme="majorHAnsi" w:hAnsiTheme="majorHAnsi"/>
        </w:rPr>
      </w:pPr>
    </w:p>
    <w:p w14:paraId="1A690DF2" w14:textId="726EBB30" w:rsidR="00A37469" w:rsidRPr="000F4453" w:rsidRDefault="00991E07" w:rsidP="00321CC4">
      <w:pPr>
        <w:pStyle w:val="Akapitzlist"/>
        <w:spacing w:before="0" w:after="0" w:line="240" w:lineRule="auto"/>
        <w:ind w:left="708"/>
        <w:rPr>
          <w:rFonts w:asciiTheme="majorHAnsi" w:hAnsiTheme="majorHAnsi"/>
          <w:sz w:val="22"/>
          <w:szCs w:val="22"/>
        </w:rPr>
      </w:pPr>
      <w:r w:rsidRPr="000F4453">
        <w:rPr>
          <w:rFonts w:asciiTheme="majorHAnsi" w:hAnsiTheme="majorHAnsi"/>
          <w:sz w:val="22"/>
          <w:szCs w:val="22"/>
        </w:rPr>
        <w:t>W kryterium „</w:t>
      </w:r>
      <w:r w:rsidRPr="000F4453">
        <w:rPr>
          <w:rFonts w:asciiTheme="majorHAnsi" w:hAnsiTheme="majorHAnsi"/>
          <w:b/>
          <w:sz w:val="22"/>
          <w:szCs w:val="22"/>
        </w:rPr>
        <w:t>Cena”</w:t>
      </w:r>
      <w:r w:rsidRPr="000F4453">
        <w:rPr>
          <w:rFonts w:asciiTheme="majorHAnsi" w:hAnsiTheme="majorHAnsi"/>
          <w:sz w:val="22"/>
          <w:szCs w:val="22"/>
        </w:rPr>
        <w:t xml:space="preserve">, oferta z najniższą ceną otrzyma 60 punktów a pozostałe oferty </w:t>
      </w:r>
      <w:r w:rsidR="00F75E13">
        <w:rPr>
          <w:rFonts w:asciiTheme="majorHAnsi" w:hAnsiTheme="majorHAnsi"/>
          <w:sz w:val="22"/>
          <w:szCs w:val="22"/>
        </w:rPr>
        <w:br/>
      </w:r>
      <w:r w:rsidRPr="000F4453">
        <w:rPr>
          <w:rFonts w:asciiTheme="majorHAnsi" w:hAnsiTheme="majorHAnsi"/>
          <w:sz w:val="22"/>
          <w:szCs w:val="22"/>
        </w:rPr>
        <w:t xml:space="preserve">po matematycznym przeliczeniu w odniesieniu do najniższej ceny odpowiednio mniej. Końcowy wynik powyższego działania zostanie zaokrąglony do dwóch miejsc </w:t>
      </w:r>
      <w:r w:rsidR="00F75E13">
        <w:rPr>
          <w:rFonts w:asciiTheme="majorHAnsi" w:hAnsiTheme="majorHAnsi"/>
          <w:sz w:val="22"/>
          <w:szCs w:val="22"/>
        </w:rPr>
        <w:br/>
      </w:r>
      <w:r w:rsidRPr="000F4453">
        <w:rPr>
          <w:rFonts w:asciiTheme="majorHAnsi" w:hAnsiTheme="majorHAnsi"/>
          <w:sz w:val="22"/>
          <w:szCs w:val="22"/>
        </w:rPr>
        <w:t>po przecinku.</w:t>
      </w:r>
    </w:p>
    <w:p w14:paraId="4B48BD47" w14:textId="77777777" w:rsidR="00A37469" w:rsidRPr="000F4453" w:rsidRDefault="00A37469" w:rsidP="00321CC4">
      <w:pPr>
        <w:pStyle w:val="Akapitzlist"/>
        <w:spacing w:before="0" w:after="0" w:line="240" w:lineRule="auto"/>
        <w:ind w:left="708"/>
        <w:rPr>
          <w:rFonts w:asciiTheme="majorHAnsi" w:hAnsiTheme="majorHAnsi"/>
          <w:sz w:val="22"/>
          <w:szCs w:val="22"/>
        </w:rPr>
      </w:pPr>
    </w:p>
    <w:p w14:paraId="409227C2" w14:textId="1D1009A4" w:rsidR="00280FA4" w:rsidRPr="000F4453" w:rsidRDefault="00991E07" w:rsidP="00184A8E">
      <w:pPr>
        <w:pStyle w:val="Listanumerowana2"/>
        <w:numPr>
          <w:ilvl w:val="1"/>
          <w:numId w:val="39"/>
        </w:numPr>
        <w:tabs>
          <w:tab w:val="left" w:pos="360"/>
        </w:tabs>
        <w:spacing w:line="240" w:lineRule="auto"/>
        <w:contextualSpacing/>
        <w:rPr>
          <w:rFonts w:asciiTheme="majorHAnsi" w:hAnsiTheme="majorHAnsi"/>
          <w:b/>
          <w:bCs/>
          <w:szCs w:val="22"/>
        </w:rPr>
      </w:pPr>
      <w:r w:rsidRPr="000F4453">
        <w:rPr>
          <w:rFonts w:asciiTheme="majorHAnsi" w:hAnsiTheme="majorHAnsi"/>
          <w:szCs w:val="22"/>
        </w:rPr>
        <w:t xml:space="preserve">Kryterium </w:t>
      </w:r>
      <w:r w:rsidRPr="000F4453">
        <w:rPr>
          <w:rFonts w:asciiTheme="majorHAnsi" w:hAnsiTheme="majorHAnsi"/>
          <w:b/>
          <w:szCs w:val="22"/>
        </w:rPr>
        <w:t>„</w:t>
      </w:r>
      <w:r w:rsidRPr="000F4453">
        <w:rPr>
          <w:rFonts w:asciiTheme="majorHAnsi" w:hAnsiTheme="majorHAnsi"/>
          <w:b/>
          <w:bCs/>
          <w:i/>
          <w:szCs w:val="22"/>
        </w:rPr>
        <w:t>Gwarancja</w:t>
      </w:r>
      <w:r w:rsidRPr="000F4453">
        <w:rPr>
          <w:rFonts w:asciiTheme="majorHAnsi" w:hAnsiTheme="majorHAnsi"/>
          <w:b/>
          <w:bCs/>
          <w:szCs w:val="22"/>
        </w:rPr>
        <w:t xml:space="preserve">” to długość okresu gwarancji na roboty budowlane </w:t>
      </w:r>
      <w:r w:rsidR="00F75E13">
        <w:rPr>
          <w:rFonts w:asciiTheme="majorHAnsi" w:hAnsiTheme="majorHAnsi"/>
          <w:b/>
          <w:bCs/>
          <w:szCs w:val="22"/>
        </w:rPr>
        <w:br/>
      </w:r>
      <w:r w:rsidRPr="000F4453">
        <w:rPr>
          <w:rFonts w:asciiTheme="majorHAnsi" w:hAnsiTheme="majorHAnsi"/>
          <w:b/>
          <w:bCs/>
          <w:szCs w:val="22"/>
        </w:rPr>
        <w:t xml:space="preserve">oraz zamontowane materiały i urządzenia. Minimalna wymagana gwarancja to 60 miesięcy. </w:t>
      </w:r>
    </w:p>
    <w:p w14:paraId="420C0495" w14:textId="77777777" w:rsidR="00280FA4" w:rsidRPr="000F4453" w:rsidRDefault="00991E07" w:rsidP="00321CC4">
      <w:pPr>
        <w:pStyle w:val="Listanumerowana2"/>
        <w:numPr>
          <w:ilvl w:val="0"/>
          <w:numId w:val="0"/>
        </w:numPr>
        <w:tabs>
          <w:tab w:val="left" w:pos="360"/>
        </w:tabs>
        <w:spacing w:line="240" w:lineRule="auto"/>
        <w:ind w:left="720"/>
        <w:contextualSpacing/>
        <w:rPr>
          <w:rFonts w:asciiTheme="majorHAnsi" w:hAnsiTheme="majorHAnsi"/>
          <w:b/>
          <w:bCs/>
          <w:szCs w:val="22"/>
        </w:rPr>
      </w:pPr>
      <w:r w:rsidRPr="000F4453">
        <w:rPr>
          <w:rFonts w:asciiTheme="majorHAnsi" w:hAnsiTheme="majorHAnsi"/>
          <w:b/>
          <w:bCs/>
          <w:szCs w:val="22"/>
        </w:rPr>
        <w:t>W przypadku zaoferowania długości okresu gwarancji poniżej 60 miesięcy oferta zostanie odrzucona.</w:t>
      </w:r>
    </w:p>
    <w:p w14:paraId="6218B06D" w14:textId="77777777" w:rsidR="00280FA4" w:rsidRPr="000F4453" w:rsidRDefault="00991E07" w:rsidP="00321CC4">
      <w:pPr>
        <w:pStyle w:val="Listanumerowana2"/>
        <w:numPr>
          <w:ilvl w:val="0"/>
          <w:numId w:val="0"/>
        </w:numPr>
        <w:tabs>
          <w:tab w:val="left" w:pos="360"/>
        </w:tabs>
        <w:spacing w:line="240" w:lineRule="auto"/>
        <w:ind w:left="720"/>
        <w:contextualSpacing/>
        <w:rPr>
          <w:rFonts w:asciiTheme="majorHAnsi" w:hAnsiTheme="majorHAnsi"/>
          <w:b/>
          <w:bCs/>
          <w:szCs w:val="22"/>
        </w:rPr>
      </w:pPr>
      <w:r w:rsidRPr="000F4453">
        <w:rPr>
          <w:rFonts w:asciiTheme="majorHAnsi" w:hAnsiTheme="majorHAnsi"/>
          <w:b/>
          <w:bCs/>
          <w:szCs w:val="22"/>
        </w:rPr>
        <w:t>Punkty za kryterium „Gwarancja” zostaną odpowiednio przyznane:</w:t>
      </w:r>
    </w:p>
    <w:p w14:paraId="68353FCE" w14:textId="77777777" w:rsidR="00280FA4" w:rsidRPr="000F4453" w:rsidRDefault="00991E07" w:rsidP="00321CC4">
      <w:pPr>
        <w:pStyle w:val="Listanumerowana2"/>
        <w:numPr>
          <w:ilvl w:val="0"/>
          <w:numId w:val="0"/>
        </w:numPr>
        <w:tabs>
          <w:tab w:val="left" w:pos="360"/>
        </w:tabs>
        <w:spacing w:line="240" w:lineRule="auto"/>
        <w:ind w:left="720"/>
        <w:contextualSpacing/>
        <w:rPr>
          <w:rFonts w:asciiTheme="majorHAnsi" w:hAnsiTheme="majorHAnsi"/>
          <w:b/>
          <w:bCs/>
          <w:szCs w:val="22"/>
        </w:rPr>
      </w:pPr>
      <w:r w:rsidRPr="000F4453">
        <w:rPr>
          <w:rFonts w:asciiTheme="majorHAnsi" w:hAnsiTheme="majorHAnsi"/>
          <w:b/>
          <w:bCs/>
          <w:szCs w:val="22"/>
        </w:rPr>
        <w:t>60 miesięcy – 0 pkt</w:t>
      </w:r>
    </w:p>
    <w:p w14:paraId="5DDDA57D" w14:textId="77777777" w:rsidR="00280FA4" w:rsidRPr="000F4453" w:rsidRDefault="00991E07" w:rsidP="00321CC4">
      <w:pPr>
        <w:pStyle w:val="Listanumerowana2"/>
        <w:numPr>
          <w:ilvl w:val="0"/>
          <w:numId w:val="0"/>
        </w:numPr>
        <w:tabs>
          <w:tab w:val="left" w:pos="360"/>
        </w:tabs>
        <w:spacing w:line="240" w:lineRule="auto"/>
        <w:ind w:left="720"/>
        <w:contextualSpacing/>
        <w:rPr>
          <w:rFonts w:asciiTheme="majorHAnsi" w:hAnsiTheme="majorHAnsi"/>
          <w:b/>
          <w:bCs/>
          <w:szCs w:val="22"/>
        </w:rPr>
      </w:pPr>
      <w:r w:rsidRPr="000F4453">
        <w:rPr>
          <w:rFonts w:asciiTheme="majorHAnsi" w:hAnsiTheme="majorHAnsi"/>
          <w:b/>
          <w:bCs/>
          <w:szCs w:val="22"/>
        </w:rPr>
        <w:lastRenderedPageBreak/>
        <w:t>72 miesiące – 10 pkt</w:t>
      </w:r>
    </w:p>
    <w:p w14:paraId="1B229C95" w14:textId="77777777" w:rsidR="00280FA4" w:rsidRPr="000F4453" w:rsidRDefault="00991E07" w:rsidP="00321CC4">
      <w:pPr>
        <w:pStyle w:val="Listanumerowana2"/>
        <w:numPr>
          <w:ilvl w:val="0"/>
          <w:numId w:val="0"/>
        </w:numPr>
        <w:tabs>
          <w:tab w:val="left" w:pos="360"/>
        </w:tabs>
        <w:spacing w:line="240" w:lineRule="auto"/>
        <w:ind w:left="720"/>
        <w:contextualSpacing/>
        <w:rPr>
          <w:rFonts w:asciiTheme="majorHAnsi" w:hAnsiTheme="majorHAnsi"/>
          <w:b/>
          <w:bCs/>
          <w:szCs w:val="22"/>
        </w:rPr>
      </w:pPr>
      <w:r w:rsidRPr="000F4453">
        <w:rPr>
          <w:rFonts w:asciiTheme="majorHAnsi" w:hAnsiTheme="majorHAnsi"/>
          <w:b/>
          <w:bCs/>
          <w:szCs w:val="22"/>
        </w:rPr>
        <w:t>84 miesiące – 25 pkt</w:t>
      </w:r>
    </w:p>
    <w:p w14:paraId="19DDB063" w14:textId="77777777" w:rsidR="00280FA4" w:rsidRPr="000F4453" w:rsidRDefault="00991E07" w:rsidP="00321CC4">
      <w:pPr>
        <w:pStyle w:val="Listanumerowana2"/>
        <w:numPr>
          <w:ilvl w:val="0"/>
          <w:numId w:val="0"/>
        </w:numPr>
        <w:tabs>
          <w:tab w:val="left" w:pos="360"/>
        </w:tabs>
        <w:spacing w:line="240" w:lineRule="auto"/>
        <w:ind w:left="720"/>
        <w:contextualSpacing/>
        <w:rPr>
          <w:rFonts w:asciiTheme="majorHAnsi" w:hAnsiTheme="majorHAnsi"/>
          <w:b/>
          <w:bCs/>
          <w:szCs w:val="22"/>
        </w:rPr>
      </w:pPr>
      <w:r w:rsidRPr="000F4453">
        <w:rPr>
          <w:rFonts w:asciiTheme="majorHAnsi" w:hAnsiTheme="majorHAnsi"/>
          <w:b/>
          <w:bCs/>
          <w:szCs w:val="22"/>
        </w:rPr>
        <w:t>96 miesięcy – 40 pkt</w:t>
      </w:r>
    </w:p>
    <w:p w14:paraId="68C4788A" w14:textId="77777777" w:rsidR="00A37469" w:rsidRPr="000F4453" w:rsidRDefault="00991E07" w:rsidP="00321CC4">
      <w:pPr>
        <w:pStyle w:val="Akapitzlist"/>
        <w:tabs>
          <w:tab w:val="left" w:pos="851"/>
        </w:tabs>
        <w:autoSpaceDE w:val="0"/>
        <w:autoSpaceDN w:val="0"/>
        <w:adjustRightInd w:val="0"/>
        <w:spacing w:before="0" w:after="0" w:line="240" w:lineRule="auto"/>
        <w:ind w:left="360"/>
        <w:jc w:val="center"/>
        <w:rPr>
          <w:rFonts w:asciiTheme="majorHAnsi" w:eastAsia="Calibri" w:hAnsiTheme="majorHAnsi"/>
          <w:b/>
          <w:bCs/>
          <w:sz w:val="22"/>
          <w:szCs w:val="22"/>
        </w:rPr>
      </w:pPr>
      <w:r w:rsidRPr="000F4453">
        <w:rPr>
          <w:rFonts w:asciiTheme="majorHAnsi" w:eastAsia="Calibri" w:hAnsiTheme="majorHAnsi"/>
          <w:b/>
          <w:bCs/>
          <w:sz w:val="22"/>
          <w:szCs w:val="22"/>
        </w:rPr>
        <w:t>Uwaga:</w:t>
      </w:r>
    </w:p>
    <w:tbl>
      <w:tblPr>
        <w:tblW w:w="0" w:type="auto"/>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2"/>
      </w:tblGrid>
      <w:tr w:rsidR="000F4453" w:rsidRPr="000F4453" w14:paraId="4AC25CE8" w14:textId="77777777" w:rsidTr="00537F60">
        <w:tc>
          <w:tcPr>
            <w:tcW w:w="8466" w:type="dxa"/>
            <w:tcBorders>
              <w:bottom w:val="single" w:sz="4" w:space="0" w:color="auto"/>
            </w:tcBorders>
            <w:shd w:val="clear" w:color="auto" w:fill="auto"/>
          </w:tcPr>
          <w:p w14:paraId="54513746" w14:textId="77777777" w:rsidR="00A37469" w:rsidRPr="000F4453" w:rsidRDefault="00991E07" w:rsidP="00321CC4">
            <w:pPr>
              <w:autoSpaceDE w:val="0"/>
              <w:autoSpaceDN w:val="0"/>
              <w:adjustRightInd w:val="0"/>
              <w:jc w:val="both"/>
              <w:rPr>
                <w:rFonts w:asciiTheme="majorHAnsi" w:eastAsia="Calibri" w:hAnsiTheme="majorHAnsi"/>
                <w:b/>
                <w:sz w:val="22"/>
                <w:szCs w:val="22"/>
              </w:rPr>
            </w:pPr>
            <w:r w:rsidRPr="000F4453">
              <w:rPr>
                <w:rFonts w:asciiTheme="majorHAnsi" w:eastAsia="Calibri" w:hAnsiTheme="majorHAnsi"/>
                <w:sz w:val="22"/>
                <w:szCs w:val="22"/>
              </w:rPr>
              <w:t xml:space="preserve">Zamawiający określa minimalną oraz maksymalną długość okresu gwarancji, </w:t>
            </w:r>
            <w:r w:rsidRPr="000F4453">
              <w:rPr>
                <w:rFonts w:asciiTheme="majorHAnsi" w:eastAsia="Calibri" w:hAnsiTheme="majorHAnsi"/>
                <w:sz w:val="22"/>
                <w:szCs w:val="22"/>
              </w:rPr>
              <w:br/>
              <w:t>w przedziale od</w:t>
            </w:r>
            <w:r w:rsidR="00C41A99" w:rsidRPr="000F4453">
              <w:rPr>
                <w:rFonts w:asciiTheme="majorHAnsi" w:eastAsia="Calibri" w:hAnsiTheme="majorHAnsi"/>
                <w:sz w:val="22"/>
                <w:szCs w:val="22"/>
              </w:rPr>
              <w:t xml:space="preserve"> </w:t>
            </w:r>
            <w:r w:rsidR="00D1279C" w:rsidRPr="000F4453">
              <w:rPr>
                <w:rFonts w:asciiTheme="majorHAnsi" w:eastAsia="Calibri" w:hAnsiTheme="majorHAnsi"/>
                <w:sz w:val="22"/>
                <w:szCs w:val="22"/>
              </w:rPr>
              <w:t>60</w:t>
            </w:r>
            <w:r w:rsidR="00C3208C" w:rsidRPr="000F4453">
              <w:rPr>
                <w:rFonts w:asciiTheme="majorHAnsi" w:eastAsia="Calibri" w:hAnsiTheme="majorHAnsi"/>
                <w:sz w:val="22"/>
                <w:szCs w:val="22"/>
              </w:rPr>
              <w:t xml:space="preserve"> </w:t>
            </w:r>
            <w:r w:rsidRPr="000F4453">
              <w:rPr>
                <w:rFonts w:asciiTheme="majorHAnsi" w:eastAsia="Calibri" w:hAnsiTheme="majorHAnsi"/>
                <w:sz w:val="22"/>
                <w:szCs w:val="22"/>
              </w:rPr>
              <w:t xml:space="preserve">miesięcy do </w:t>
            </w:r>
            <w:r w:rsidR="00D1279C" w:rsidRPr="000F4453">
              <w:rPr>
                <w:rFonts w:asciiTheme="majorHAnsi" w:eastAsia="Calibri" w:hAnsiTheme="majorHAnsi"/>
                <w:sz w:val="22"/>
                <w:szCs w:val="22"/>
              </w:rPr>
              <w:t>96</w:t>
            </w:r>
            <w:r w:rsidRPr="000F4453">
              <w:rPr>
                <w:rFonts w:asciiTheme="majorHAnsi" w:eastAsia="Calibri" w:hAnsiTheme="majorHAnsi"/>
                <w:sz w:val="22"/>
                <w:szCs w:val="22"/>
              </w:rPr>
              <w:t xml:space="preserve"> miesięcy. </w:t>
            </w:r>
            <w:r w:rsidRPr="000F4453">
              <w:rPr>
                <w:rFonts w:asciiTheme="majorHAnsi" w:eastAsia="Calibri" w:hAnsiTheme="majorHAnsi"/>
                <w:b/>
                <w:sz w:val="22"/>
                <w:szCs w:val="22"/>
              </w:rPr>
              <w:t xml:space="preserve">W przypadku zaoferowania przez Wykonawcę długości gwarancji krótszego niż </w:t>
            </w:r>
            <w:r w:rsidR="00D1279C" w:rsidRPr="000F4453">
              <w:rPr>
                <w:rFonts w:asciiTheme="majorHAnsi" w:eastAsia="Calibri" w:hAnsiTheme="majorHAnsi"/>
                <w:b/>
                <w:sz w:val="22"/>
                <w:szCs w:val="22"/>
              </w:rPr>
              <w:t>60</w:t>
            </w:r>
            <w:r w:rsidRPr="000F4453">
              <w:rPr>
                <w:rFonts w:asciiTheme="majorHAnsi" w:eastAsia="Calibri" w:hAnsiTheme="majorHAnsi"/>
                <w:b/>
                <w:sz w:val="22"/>
                <w:szCs w:val="22"/>
              </w:rPr>
              <w:t xml:space="preserve"> m-</w:t>
            </w:r>
            <w:proofErr w:type="spellStart"/>
            <w:r w:rsidRPr="000F4453">
              <w:rPr>
                <w:rFonts w:asciiTheme="majorHAnsi" w:eastAsia="Calibri" w:hAnsiTheme="majorHAnsi"/>
                <w:b/>
                <w:sz w:val="22"/>
                <w:szCs w:val="22"/>
              </w:rPr>
              <w:t>cy</w:t>
            </w:r>
            <w:proofErr w:type="spellEnd"/>
            <w:r w:rsidRPr="000F4453">
              <w:rPr>
                <w:rFonts w:asciiTheme="majorHAnsi" w:eastAsia="Calibri" w:hAnsiTheme="majorHAnsi"/>
                <w:b/>
                <w:sz w:val="22"/>
                <w:szCs w:val="22"/>
              </w:rPr>
              <w:t>, Zamawiający ofertę odrzuci</w:t>
            </w:r>
            <w:r w:rsidRPr="000F4453">
              <w:rPr>
                <w:rFonts w:asciiTheme="majorHAnsi" w:eastAsia="Calibri" w:hAnsiTheme="majorHAnsi"/>
                <w:sz w:val="22"/>
                <w:szCs w:val="22"/>
              </w:rPr>
              <w:t xml:space="preserve">. </w:t>
            </w:r>
            <w:r w:rsidRPr="000F4453">
              <w:rPr>
                <w:rFonts w:asciiTheme="majorHAnsi" w:eastAsia="Calibri" w:hAnsiTheme="majorHAnsi"/>
                <w:b/>
                <w:sz w:val="22"/>
                <w:szCs w:val="22"/>
              </w:rPr>
              <w:t xml:space="preserve">W przypadku, gdy Wykonawca w ogóle nie wskaże w ofercie oferowanego okresu gwarancji Zamawiający przyjmie, </w:t>
            </w:r>
            <w:r w:rsidRPr="000F4453">
              <w:rPr>
                <w:rFonts w:asciiTheme="majorHAnsi" w:eastAsia="Calibri" w:hAnsiTheme="majorHAnsi"/>
                <w:b/>
                <w:sz w:val="22"/>
                <w:szCs w:val="22"/>
              </w:rPr>
              <w:br/>
              <w:t>że Wykonawca nie oferuje gwarancji, i ofertę odrzuci.</w:t>
            </w:r>
            <w:r w:rsidRPr="000F4453">
              <w:rPr>
                <w:rFonts w:asciiTheme="majorHAnsi" w:eastAsia="Calibri" w:hAnsiTheme="majorHAnsi"/>
                <w:sz w:val="22"/>
                <w:szCs w:val="22"/>
              </w:rPr>
              <w:t xml:space="preserve"> Wykonawca może zaproponować długość okresu gwarancji dłuższy niż wyznaczony maksymalny </w:t>
            </w:r>
            <w:r w:rsidR="00D1279C" w:rsidRPr="000F4453">
              <w:rPr>
                <w:rFonts w:asciiTheme="majorHAnsi" w:eastAsia="Calibri" w:hAnsiTheme="majorHAnsi"/>
                <w:sz w:val="22"/>
                <w:szCs w:val="22"/>
              </w:rPr>
              <w:t>96</w:t>
            </w:r>
            <w:r w:rsidRPr="000F4453">
              <w:rPr>
                <w:rFonts w:asciiTheme="majorHAnsi" w:eastAsia="Calibri" w:hAnsiTheme="majorHAnsi"/>
                <w:sz w:val="22"/>
                <w:szCs w:val="22"/>
              </w:rPr>
              <w:t xml:space="preserve"> miesięcy, jednak w tym przypadku Zamawiający przyjmie do obliczeń wartość </w:t>
            </w:r>
            <w:r w:rsidR="00D1279C" w:rsidRPr="000F4453">
              <w:rPr>
                <w:rFonts w:asciiTheme="majorHAnsi" w:eastAsia="Calibri" w:hAnsiTheme="majorHAnsi"/>
                <w:sz w:val="22"/>
                <w:szCs w:val="22"/>
              </w:rPr>
              <w:t>96</w:t>
            </w:r>
            <w:r w:rsidRPr="000F4453">
              <w:rPr>
                <w:rFonts w:asciiTheme="majorHAnsi" w:eastAsia="Calibri" w:hAnsiTheme="majorHAnsi"/>
                <w:sz w:val="22"/>
                <w:szCs w:val="22"/>
              </w:rPr>
              <w:t xml:space="preserve"> m-</w:t>
            </w:r>
            <w:proofErr w:type="spellStart"/>
            <w:r w:rsidRPr="000F4453">
              <w:rPr>
                <w:rFonts w:asciiTheme="majorHAnsi" w:eastAsia="Calibri" w:hAnsiTheme="majorHAnsi"/>
                <w:sz w:val="22"/>
                <w:szCs w:val="22"/>
              </w:rPr>
              <w:t>cy</w:t>
            </w:r>
            <w:proofErr w:type="spellEnd"/>
            <w:r w:rsidRPr="000F4453">
              <w:rPr>
                <w:rFonts w:asciiTheme="majorHAnsi" w:eastAsia="Calibri" w:hAnsiTheme="majorHAnsi"/>
                <w:sz w:val="22"/>
                <w:szCs w:val="22"/>
              </w:rPr>
              <w:t xml:space="preserve"> - najdłuższy przyjęty w kryterium oceny ofert </w:t>
            </w:r>
            <w:r w:rsidRPr="000F4453">
              <w:rPr>
                <w:rFonts w:asciiTheme="majorHAnsi" w:eastAsia="Calibri" w:hAnsiTheme="majorHAnsi"/>
                <w:b/>
                <w:bCs/>
                <w:sz w:val="22"/>
                <w:szCs w:val="22"/>
              </w:rPr>
              <w:t>„</w:t>
            </w:r>
            <w:r w:rsidR="00D728CB" w:rsidRPr="000F4453">
              <w:rPr>
                <w:rFonts w:asciiTheme="majorHAnsi" w:hAnsiTheme="majorHAnsi"/>
                <w:b/>
                <w:bCs/>
                <w:i/>
                <w:sz w:val="22"/>
                <w:szCs w:val="22"/>
              </w:rPr>
              <w:t>Gwarancja</w:t>
            </w:r>
            <w:r w:rsidRPr="000F4453">
              <w:rPr>
                <w:rFonts w:asciiTheme="majorHAnsi" w:eastAsia="Calibri" w:hAnsiTheme="majorHAnsi"/>
                <w:b/>
                <w:bCs/>
                <w:sz w:val="22"/>
                <w:szCs w:val="22"/>
              </w:rPr>
              <w:t>”.</w:t>
            </w:r>
            <w:r w:rsidRPr="000F4453">
              <w:rPr>
                <w:rFonts w:asciiTheme="majorHAnsi" w:eastAsia="Calibri" w:hAnsiTheme="majorHAnsi"/>
                <w:sz w:val="22"/>
                <w:szCs w:val="22"/>
              </w:rPr>
              <w:t xml:space="preserve"> </w:t>
            </w:r>
          </w:p>
        </w:tc>
      </w:tr>
    </w:tbl>
    <w:p w14:paraId="1D732060" w14:textId="77777777" w:rsidR="00A37469" w:rsidRPr="000F4453" w:rsidRDefault="00991E07" w:rsidP="00184A8E">
      <w:pPr>
        <w:pStyle w:val="Listanumerowana2"/>
        <w:numPr>
          <w:ilvl w:val="1"/>
          <w:numId w:val="39"/>
        </w:numPr>
        <w:spacing w:line="240" w:lineRule="auto"/>
        <w:ind w:left="709" w:hanging="709"/>
        <w:rPr>
          <w:rFonts w:asciiTheme="majorHAnsi" w:hAnsiTheme="majorHAnsi"/>
          <w:szCs w:val="22"/>
        </w:rPr>
      </w:pPr>
      <w:r w:rsidRPr="000F4453">
        <w:rPr>
          <w:rFonts w:asciiTheme="majorHAnsi" w:hAnsiTheme="majorHAnsi"/>
          <w:szCs w:val="22"/>
        </w:rPr>
        <w:t>Za najkorzystniejszą ofertę zostanie uznana oferta, która otrzyma największą ilość punktów (P</w:t>
      </w:r>
      <w:r w:rsidRPr="000F4453">
        <w:rPr>
          <w:rFonts w:asciiTheme="majorHAnsi" w:hAnsiTheme="majorHAnsi"/>
          <w:szCs w:val="22"/>
          <w:vertAlign w:val="subscript"/>
        </w:rPr>
        <w:t>O</w:t>
      </w:r>
      <w:r w:rsidRPr="000F4453">
        <w:rPr>
          <w:rFonts w:asciiTheme="majorHAnsi" w:hAnsiTheme="majorHAnsi"/>
          <w:szCs w:val="22"/>
        </w:rPr>
        <w:t>) obliczoną na podstawie wzoru:</w:t>
      </w:r>
    </w:p>
    <w:p w14:paraId="64ADD286" w14:textId="77777777" w:rsidR="00A37469" w:rsidRPr="000F4453" w:rsidRDefault="00A37469" w:rsidP="00321CC4">
      <w:pPr>
        <w:pStyle w:val="Akapitzlist"/>
        <w:tabs>
          <w:tab w:val="left" w:pos="993"/>
        </w:tabs>
        <w:autoSpaceDE w:val="0"/>
        <w:autoSpaceDN w:val="0"/>
        <w:adjustRightInd w:val="0"/>
        <w:spacing w:before="0" w:after="0" w:line="240" w:lineRule="auto"/>
        <w:ind w:left="993"/>
        <w:jc w:val="center"/>
        <w:rPr>
          <w:rFonts w:asciiTheme="majorHAnsi" w:hAnsiTheme="majorHAnsi"/>
          <w:b/>
          <w:bCs/>
          <w:sz w:val="22"/>
          <w:szCs w:val="22"/>
        </w:rPr>
      </w:pPr>
    </w:p>
    <w:p w14:paraId="7B723BBD" w14:textId="77777777" w:rsidR="00A37469" w:rsidRPr="000F4453" w:rsidRDefault="00991E07" w:rsidP="00321CC4">
      <w:pPr>
        <w:pStyle w:val="Akapitzlist"/>
        <w:tabs>
          <w:tab w:val="left" w:pos="993"/>
        </w:tabs>
        <w:autoSpaceDE w:val="0"/>
        <w:autoSpaceDN w:val="0"/>
        <w:adjustRightInd w:val="0"/>
        <w:spacing w:before="0" w:after="0" w:line="240" w:lineRule="auto"/>
        <w:ind w:left="993"/>
        <w:jc w:val="center"/>
        <w:rPr>
          <w:rFonts w:asciiTheme="majorHAnsi" w:hAnsiTheme="majorHAnsi"/>
          <w:b/>
          <w:bCs/>
          <w:sz w:val="22"/>
          <w:szCs w:val="22"/>
        </w:rPr>
      </w:pPr>
      <w:r w:rsidRPr="000F4453">
        <w:rPr>
          <w:rFonts w:asciiTheme="majorHAnsi" w:hAnsiTheme="majorHAnsi"/>
          <w:b/>
          <w:bCs/>
          <w:sz w:val="22"/>
          <w:szCs w:val="22"/>
        </w:rPr>
        <w:t>P</w:t>
      </w:r>
      <w:r w:rsidRPr="000F4453">
        <w:rPr>
          <w:rFonts w:asciiTheme="majorHAnsi" w:hAnsiTheme="majorHAnsi"/>
          <w:b/>
          <w:bCs/>
          <w:sz w:val="22"/>
          <w:szCs w:val="22"/>
          <w:vertAlign w:val="subscript"/>
        </w:rPr>
        <w:t>O</w:t>
      </w:r>
      <w:r w:rsidRPr="000F4453">
        <w:rPr>
          <w:rFonts w:asciiTheme="majorHAnsi" w:hAnsiTheme="majorHAnsi"/>
          <w:b/>
          <w:bCs/>
          <w:sz w:val="22"/>
          <w:szCs w:val="22"/>
        </w:rPr>
        <w:t xml:space="preserve"> = P</w:t>
      </w:r>
      <w:r w:rsidRPr="000F4453">
        <w:rPr>
          <w:rFonts w:asciiTheme="majorHAnsi" w:hAnsiTheme="majorHAnsi"/>
          <w:b/>
          <w:bCs/>
          <w:sz w:val="22"/>
          <w:szCs w:val="22"/>
          <w:vertAlign w:val="subscript"/>
        </w:rPr>
        <w:t>C</w:t>
      </w:r>
      <w:r w:rsidRPr="000F4453">
        <w:rPr>
          <w:rFonts w:asciiTheme="majorHAnsi" w:hAnsiTheme="majorHAnsi"/>
          <w:b/>
          <w:bCs/>
          <w:sz w:val="22"/>
          <w:szCs w:val="22"/>
        </w:rPr>
        <w:t xml:space="preserve"> + P</w:t>
      </w:r>
      <w:r w:rsidRPr="000F4453">
        <w:rPr>
          <w:rFonts w:asciiTheme="majorHAnsi" w:hAnsiTheme="majorHAnsi"/>
          <w:b/>
          <w:bCs/>
          <w:sz w:val="22"/>
          <w:szCs w:val="22"/>
          <w:vertAlign w:val="subscript"/>
        </w:rPr>
        <w:t>G</w:t>
      </w:r>
      <w:r w:rsidRPr="000F4453">
        <w:rPr>
          <w:rFonts w:asciiTheme="majorHAnsi" w:hAnsiTheme="majorHAnsi"/>
          <w:b/>
          <w:bCs/>
          <w:sz w:val="22"/>
          <w:szCs w:val="22"/>
        </w:rPr>
        <w:t xml:space="preserve"> </w:t>
      </w:r>
    </w:p>
    <w:p w14:paraId="686AB26D" w14:textId="77777777" w:rsidR="00A37469" w:rsidRPr="000F4453" w:rsidRDefault="00991E07" w:rsidP="00321CC4">
      <w:pPr>
        <w:pStyle w:val="Akapitzlist"/>
        <w:tabs>
          <w:tab w:val="left" w:pos="709"/>
        </w:tabs>
        <w:autoSpaceDE w:val="0"/>
        <w:autoSpaceDN w:val="0"/>
        <w:adjustRightInd w:val="0"/>
        <w:spacing w:before="0" w:after="0" w:line="240" w:lineRule="auto"/>
        <w:ind w:left="709"/>
        <w:rPr>
          <w:rFonts w:asciiTheme="majorHAnsi" w:hAnsiTheme="majorHAnsi"/>
          <w:bCs/>
          <w:sz w:val="22"/>
          <w:szCs w:val="22"/>
          <w:u w:val="single"/>
        </w:rPr>
      </w:pPr>
      <w:r w:rsidRPr="000F4453">
        <w:rPr>
          <w:rFonts w:asciiTheme="majorHAnsi" w:hAnsiTheme="majorHAnsi"/>
          <w:bCs/>
          <w:sz w:val="22"/>
          <w:szCs w:val="22"/>
          <w:u w:val="single"/>
        </w:rPr>
        <w:t xml:space="preserve">gdzie: </w:t>
      </w:r>
    </w:p>
    <w:p w14:paraId="604BE7AC" w14:textId="77777777" w:rsidR="00A37469" w:rsidRPr="000F4453" w:rsidRDefault="00991E07" w:rsidP="00321CC4">
      <w:pPr>
        <w:pStyle w:val="Akapitzlist"/>
        <w:tabs>
          <w:tab w:val="left" w:pos="709"/>
        </w:tabs>
        <w:autoSpaceDE w:val="0"/>
        <w:autoSpaceDN w:val="0"/>
        <w:adjustRightInd w:val="0"/>
        <w:spacing w:before="0" w:after="0" w:line="240" w:lineRule="auto"/>
        <w:ind w:left="709"/>
        <w:rPr>
          <w:rFonts w:asciiTheme="majorHAnsi" w:hAnsiTheme="majorHAnsi"/>
          <w:bCs/>
          <w:sz w:val="22"/>
          <w:szCs w:val="22"/>
        </w:rPr>
      </w:pPr>
      <w:r w:rsidRPr="000F4453">
        <w:rPr>
          <w:rFonts w:asciiTheme="majorHAnsi" w:hAnsiTheme="majorHAnsi"/>
          <w:b/>
          <w:bCs/>
          <w:sz w:val="22"/>
          <w:szCs w:val="22"/>
        </w:rPr>
        <w:t>P</w:t>
      </w:r>
      <w:r w:rsidRPr="000F4453">
        <w:rPr>
          <w:rFonts w:asciiTheme="majorHAnsi" w:hAnsiTheme="majorHAnsi"/>
          <w:b/>
          <w:bCs/>
          <w:sz w:val="22"/>
          <w:szCs w:val="22"/>
          <w:vertAlign w:val="subscript"/>
        </w:rPr>
        <w:t xml:space="preserve">O </w:t>
      </w:r>
      <w:r w:rsidRPr="000F4453">
        <w:rPr>
          <w:rFonts w:asciiTheme="majorHAnsi" w:hAnsiTheme="majorHAnsi"/>
          <w:bCs/>
          <w:sz w:val="22"/>
          <w:szCs w:val="22"/>
        </w:rPr>
        <w:t xml:space="preserve">- łączna ilość punktów oferty ocenianej, </w:t>
      </w:r>
    </w:p>
    <w:p w14:paraId="5B0396C9" w14:textId="77777777" w:rsidR="00A37469" w:rsidRPr="000F4453" w:rsidRDefault="00991E07" w:rsidP="00321CC4">
      <w:pPr>
        <w:pStyle w:val="Akapitzlist"/>
        <w:tabs>
          <w:tab w:val="left" w:pos="709"/>
        </w:tabs>
        <w:autoSpaceDE w:val="0"/>
        <w:autoSpaceDN w:val="0"/>
        <w:adjustRightInd w:val="0"/>
        <w:spacing w:before="0" w:after="0" w:line="240" w:lineRule="auto"/>
        <w:ind w:left="709"/>
        <w:rPr>
          <w:rFonts w:asciiTheme="majorHAnsi" w:hAnsiTheme="majorHAnsi"/>
          <w:bCs/>
          <w:sz w:val="22"/>
          <w:szCs w:val="22"/>
        </w:rPr>
      </w:pPr>
      <w:r w:rsidRPr="000F4453">
        <w:rPr>
          <w:rFonts w:asciiTheme="majorHAnsi" w:hAnsiTheme="majorHAnsi"/>
          <w:b/>
          <w:bCs/>
          <w:sz w:val="22"/>
          <w:szCs w:val="22"/>
        </w:rPr>
        <w:t>P</w:t>
      </w:r>
      <w:r w:rsidRPr="000F4453">
        <w:rPr>
          <w:rFonts w:asciiTheme="majorHAnsi" w:hAnsiTheme="majorHAnsi"/>
          <w:b/>
          <w:bCs/>
          <w:sz w:val="22"/>
          <w:szCs w:val="22"/>
          <w:vertAlign w:val="subscript"/>
        </w:rPr>
        <w:t xml:space="preserve">C </w:t>
      </w:r>
      <w:r w:rsidRPr="000F4453">
        <w:rPr>
          <w:rFonts w:asciiTheme="majorHAnsi" w:hAnsiTheme="majorHAnsi"/>
          <w:bCs/>
          <w:sz w:val="22"/>
          <w:szCs w:val="22"/>
        </w:rPr>
        <w:t xml:space="preserve">- liczba punktów uzyskanych w kryterium </w:t>
      </w:r>
      <w:r w:rsidRPr="000F4453">
        <w:rPr>
          <w:rFonts w:asciiTheme="majorHAnsi" w:hAnsiTheme="majorHAnsi"/>
          <w:b/>
          <w:bCs/>
          <w:sz w:val="22"/>
          <w:szCs w:val="22"/>
        </w:rPr>
        <w:t>„Cena”</w:t>
      </w:r>
      <w:r w:rsidRPr="000F4453">
        <w:rPr>
          <w:rFonts w:asciiTheme="majorHAnsi" w:hAnsiTheme="majorHAnsi"/>
          <w:bCs/>
          <w:sz w:val="22"/>
          <w:szCs w:val="22"/>
        </w:rPr>
        <w:t>,</w:t>
      </w:r>
    </w:p>
    <w:p w14:paraId="33BC8D0A" w14:textId="77777777" w:rsidR="00A37469" w:rsidRPr="000F4453" w:rsidRDefault="00991E07" w:rsidP="00321CC4">
      <w:pPr>
        <w:pStyle w:val="Akapitzlist"/>
        <w:tabs>
          <w:tab w:val="left" w:pos="709"/>
        </w:tabs>
        <w:autoSpaceDE w:val="0"/>
        <w:autoSpaceDN w:val="0"/>
        <w:adjustRightInd w:val="0"/>
        <w:spacing w:before="0" w:after="0" w:line="240" w:lineRule="auto"/>
        <w:ind w:left="709"/>
        <w:rPr>
          <w:rFonts w:asciiTheme="majorHAnsi" w:hAnsiTheme="majorHAnsi"/>
          <w:b/>
          <w:bCs/>
          <w:sz w:val="22"/>
          <w:szCs w:val="22"/>
        </w:rPr>
      </w:pPr>
      <w:r w:rsidRPr="000F4453">
        <w:rPr>
          <w:rFonts w:asciiTheme="majorHAnsi" w:hAnsiTheme="majorHAnsi"/>
          <w:b/>
          <w:bCs/>
          <w:sz w:val="22"/>
          <w:szCs w:val="22"/>
        </w:rPr>
        <w:t>P</w:t>
      </w:r>
      <w:r w:rsidRPr="000F4453">
        <w:rPr>
          <w:rFonts w:asciiTheme="majorHAnsi" w:hAnsiTheme="majorHAnsi"/>
          <w:b/>
          <w:bCs/>
          <w:sz w:val="22"/>
          <w:szCs w:val="22"/>
          <w:vertAlign w:val="subscript"/>
        </w:rPr>
        <w:t xml:space="preserve">G </w:t>
      </w:r>
      <w:r w:rsidRPr="000F4453">
        <w:rPr>
          <w:rFonts w:asciiTheme="majorHAnsi" w:hAnsiTheme="majorHAnsi"/>
          <w:bCs/>
          <w:sz w:val="22"/>
          <w:szCs w:val="22"/>
        </w:rPr>
        <w:t xml:space="preserve">- liczba punktów uzyskanych w kryterium </w:t>
      </w:r>
      <w:r w:rsidRPr="000F4453">
        <w:rPr>
          <w:rFonts w:asciiTheme="majorHAnsi" w:hAnsiTheme="majorHAnsi"/>
          <w:b/>
          <w:bCs/>
          <w:sz w:val="22"/>
          <w:szCs w:val="22"/>
        </w:rPr>
        <w:t>„</w:t>
      </w:r>
      <w:r w:rsidR="00D728CB" w:rsidRPr="000F4453">
        <w:rPr>
          <w:rFonts w:asciiTheme="majorHAnsi" w:hAnsiTheme="majorHAnsi"/>
          <w:b/>
          <w:bCs/>
          <w:i/>
          <w:sz w:val="22"/>
          <w:szCs w:val="22"/>
        </w:rPr>
        <w:t>Gwarancja</w:t>
      </w:r>
      <w:r w:rsidRPr="000F4453">
        <w:rPr>
          <w:rFonts w:asciiTheme="majorHAnsi" w:hAnsiTheme="majorHAnsi"/>
          <w:b/>
          <w:bCs/>
          <w:sz w:val="22"/>
          <w:szCs w:val="22"/>
        </w:rPr>
        <w:t>”.</w:t>
      </w:r>
    </w:p>
    <w:p w14:paraId="637B8150" w14:textId="77777777" w:rsidR="00D9784D" w:rsidRPr="000F4453" w:rsidRDefault="00D9784D" w:rsidP="00321CC4">
      <w:pPr>
        <w:pStyle w:val="Kolorowalistaakcent11"/>
        <w:tabs>
          <w:tab w:val="left" w:pos="709"/>
          <w:tab w:val="left" w:pos="1276"/>
          <w:tab w:val="left" w:pos="1418"/>
        </w:tabs>
        <w:suppressAutoHyphens/>
        <w:spacing w:before="0" w:after="0" w:line="240" w:lineRule="auto"/>
        <w:ind w:left="709" w:hanging="709"/>
        <w:rPr>
          <w:rFonts w:asciiTheme="majorHAnsi" w:hAnsiTheme="majorHAnsi"/>
          <w:sz w:val="22"/>
          <w:szCs w:val="22"/>
        </w:rPr>
      </w:pPr>
    </w:p>
    <w:tbl>
      <w:tblPr>
        <w:tblW w:w="0" w:type="auto"/>
        <w:jc w:val="center"/>
        <w:tblBorders>
          <w:bottom w:val="single" w:sz="4" w:space="0" w:color="auto"/>
        </w:tblBorders>
        <w:tblLook w:val="00A0" w:firstRow="1" w:lastRow="0" w:firstColumn="1" w:lastColumn="0" w:noHBand="0" w:noVBand="0"/>
      </w:tblPr>
      <w:tblGrid>
        <w:gridCol w:w="9070"/>
      </w:tblGrid>
      <w:tr w:rsidR="000F4453" w:rsidRPr="000F4453" w14:paraId="447CE188" w14:textId="77777777" w:rsidTr="00CB2EDF">
        <w:trPr>
          <w:jc w:val="center"/>
        </w:trPr>
        <w:tc>
          <w:tcPr>
            <w:tcW w:w="9070" w:type="dxa"/>
            <w:tcBorders>
              <w:bottom w:val="single" w:sz="4" w:space="0" w:color="auto"/>
            </w:tcBorders>
            <w:shd w:val="clear" w:color="auto" w:fill="D9D9D9" w:themeFill="background1" w:themeFillShade="D9"/>
          </w:tcPr>
          <w:p w14:paraId="141CBB3F"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1</w:t>
            </w:r>
            <w:r w:rsidR="00FE5B21" w:rsidRPr="000F4453">
              <w:rPr>
                <w:rFonts w:asciiTheme="majorHAnsi" w:hAnsiTheme="majorHAnsi"/>
                <w:sz w:val="22"/>
                <w:szCs w:val="22"/>
              </w:rPr>
              <w:t>8</w:t>
            </w:r>
          </w:p>
          <w:p w14:paraId="2D4829EB"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WYBÓR NAJKORZYSTNIEJSZEJ OFERTY</w:t>
            </w:r>
          </w:p>
        </w:tc>
      </w:tr>
    </w:tbl>
    <w:p w14:paraId="05E4EAFD" w14:textId="77777777" w:rsidR="003E6A2E" w:rsidRPr="000F4453" w:rsidRDefault="00991E07" w:rsidP="00184A8E">
      <w:pPr>
        <w:pStyle w:val="Akapitzlist"/>
        <w:numPr>
          <w:ilvl w:val="1"/>
          <w:numId w:val="37"/>
        </w:numPr>
        <w:shd w:val="clear" w:color="auto" w:fill="FFFFFF"/>
        <w:spacing w:before="0" w:after="0" w:line="240" w:lineRule="auto"/>
        <w:ind w:left="709" w:hanging="709"/>
        <w:rPr>
          <w:rFonts w:asciiTheme="majorHAnsi" w:hAnsiTheme="majorHAnsi"/>
          <w:sz w:val="22"/>
          <w:szCs w:val="22"/>
        </w:rPr>
      </w:pPr>
      <w:r w:rsidRPr="000F4453">
        <w:rPr>
          <w:rFonts w:asciiTheme="majorHAnsi" w:hAnsiTheme="majorHAnsi"/>
          <w:sz w:val="22"/>
          <w:szCs w:val="22"/>
        </w:rPr>
        <w:t>Zamawiający wybiera najkorzystniejszą ofertę w terminie związania ofertą.</w:t>
      </w:r>
    </w:p>
    <w:p w14:paraId="3A179173" w14:textId="5F824534" w:rsidR="003E6A2E" w:rsidRPr="000F4453" w:rsidRDefault="00991E07" w:rsidP="00184A8E">
      <w:pPr>
        <w:pStyle w:val="Listanumerowana2"/>
        <w:widowControl w:val="0"/>
        <w:numPr>
          <w:ilvl w:val="1"/>
          <w:numId w:val="37"/>
        </w:numPr>
        <w:tabs>
          <w:tab w:val="left" w:pos="993"/>
        </w:tabs>
        <w:spacing w:line="240" w:lineRule="auto"/>
        <w:ind w:left="709" w:hanging="709"/>
        <w:rPr>
          <w:rFonts w:asciiTheme="majorHAnsi" w:hAnsiTheme="majorHAnsi"/>
          <w:b/>
          <w:bCs/>
          <w:szCs w:val="22"/>
        </w:rPr>
      </w:pPr>
      <w:r w:rsidRPr="000F4453">
        <w:rPr>
          <w:rFonts w:asciiTheme="majorHAnsi" w:hAnsiTheme="majorHAnsi"/>
          <w:b/>
          <w:bCs/>
          <w:szCs w:val="22"/>
        </w:rPr>
        <w:t xml:space="preserve">Jeżeli termin związania ofertą upłynął przed wyborem najkorzystniejszej oferty, </w:t>
      </w:r>
      <w:r w:rsidRPr="000F4453">
        <w:rPr>
          <w:rFonts w:asciiTheme="majorHAnsi" w:hAnsiTheme="majorHAnsi"/>
          <w:b/>
          <w:bCs/>
          <w:szCs w:val="22"/>
          <w:u w:val="single"/>
        </w:rPr>
        <w:t xml:space="preserve">Zamawiający wzywa Wykonawcę, którego oferta otrzymała najwyższą ocenę, </w:t>
      </w:r>
      <w:r w:rsidR="00F75E13">
        <w:rPr>
          <w:rFonts w:asciiTheme="majorHAnsi" w:hAnsiTheme="majorHAnsi"/>
          <w:b/>
          <w:bCs/>
          <w:szCs w:val="22"/>
          <w:u w:val="single"/>
        </w:rPr>
        <w:br/>
      </w:r>
      <w:r w:rsidRPr="000F4453">
        <w:rPr>
          <w:rFonts w:asciiTheme="majorHAnsi" w:hAnsiTheme="majorHAnsi"/>
          <w:b/>
          <w:bCs/>
          <w:szCs w:val="22"/>
          <w:u w:val="single"/>
        </w:rPr>
        <w:t xml:space="preserve">do wyrażenia, w wyznaczonym przez Zamawiającego terminie, pisemnej zgody </w:t>
      </w:r>
      <w:r w:rsidR="00F75E13">
        <w:rPr>
          <w:rFonts w:asciiTheme="majorHAnsi" w:hAnsiTheme="majorHAnsi"/>
          <w:b/>
          <w:bCs/>
          <w:szCs w:val="22"/>
          <w:u w:val="single"/>
        </w:rPr>
        <w:br/>
      </w:r>
      <w:r w:rsidRPr="000F4453">
        <w:rPr>
          <w:rFonts w:asciiTheme="majorHAnsi" w:hAnsiTheme="majorHAnsi"/>
          <w:b/>
          <w:bCs/>
          <w:szCs w:val="22"/>
          <w:u w:val="single"/>
        </w:rPr>
        <w:t>na wybór jego oferty</w:t>
      </w:r>
      <w:r w:rsidRPr="000F4453">
        <w:rPr>
          <w:rFonts w:asciiTheme="majorHAnsi" w:hAnsiTheme="majorHAnsi"/>
          <w:b/>
          <w:bCs/>
          <w:szCs w:val="22"/>
        </w:rPr>
        <w:t>.</w:t>
      </w:r>
    </w:p>
    <w:p w14:paraId="3533C2B1" w14:textId="77777777" w:rsidR="003E6A2E" w:rsidRPr="000F4453" w:rsidRDefault="00991E07" w:rsidP="00184A8E">
      <w:pPr>
        <w:pStyle w:val="Listanumerowana2"/>
        <w:widowControl w:val="0"/>
        <w:numPr>
          <w:ilvl w:val="1"/>
          <w:numId w:val="37"/>
        </w:numPr>
        <w:tabs>
          <w:tab w:val="left" w:pos="993"/>
        </w:tabs>
        <w:spacing w:line="240" w:lineRule="auto"/>
        <w:ind w:left="709" w:hanging="709"/>
        <w:rPr>
          <w:rFonts w:asciiTheme="majorHAnsi" w:hAnsiTheme="majorHAnsi"/>
          <w:szCs w:val="22"/>
        </w:rPr>
      </w:pPr>
      <w:r w:rsidRPr="000F4453">
        <w:rPr>
          <w:rFonts w:asciiTheme="majorHAnsi" w:hAnsiTheme="majorHAnsi"/>
          <w:szCs w:val="22"/>
        </w:rPr>
        <w:t xml:space="preserve">Stosownie do art. 253 ust. 1 ustawy </w:t>
      </w:r>
      <w:proofErr w:type="spellStart"/>
      <w:r w:rsidRPr="000F4453">
        <w:rPr>
          <w:rFonts w:asciiTheme="majorHAnsi" w:hAnsiTheme="majorHAnsi"/>
          <w:szCs w:val="22"/>
        </w:rPr>
        <w:t>Pzp</w:t>
      </w:r>
      <w:proofErr w:type="spellEnd"/>
      <w:r w:rsidRPr="000F4453">
        <w:rPr>
          <w:rFonts w:asciiTheme="majorHAnsi" w:hAnsiTheme="majorHAnsi"/>
          <w:szCs w:val="22"/>
        </w:rPr>
        <w:t xml:space="preserve">, Zamawiający niezwłocznie po wyborze najkorzystniejszej oferty informuje równocześnie Wykonawców, którzy złożyli </w:t>
      </w:r>
      <w:r w:rsidRPr="000F4453">
        <w:rPr>
          <w:rFonts w:asciiTheme="majorHAnsi" w:hAnsiTheme="majorHAnsi"/>
          <w:szCs w:val="22"/>
        </w:rPr>
        <w:br/>
        <w:t>oferty, o:</w:t>
      </w:r>
    </w:p>
    <w:p w14:paraId="1DC0D8F2" w14:textId="23A5D08E" w:rsidR="003E6A2E" w:rsidRPr="000F4453" w:rsidRDefault="00991E07" w:rsidP="00184A8E">
      <w:pPr>
        <w:pStyle w:val="Akapitzlist"/>
        <w:numPr>
          <w:ilvl w:val="0"/>
          <w:numId w:val="36"/>
        </w:numPr>
        <w:tabs>
          <w:tab w:val="left" w:pos="1134"/>
          <w:tab w:val="left" w:pos="1276"/>
        </w:tabs>
        <w:suppressAutoHyphens/>
        <w:spacing w:before="0" w:after="0" w:line="240" w:lineRule="auto"/>
        <w:rPr>
          <w:rFonts w:asciiTheme="majorHAnsi" w:hAnsiTheme="majorHAnsi"/>
          <w:sz w:val="22"/>
          <w:szCs w:val="22"/>
        </w:rPr>
      </w:pPr>
      <w:r w:rsidRPr="000F4453">
        <w:rPr>
          <w:rFonts w:asciiTheme="majorHAnsi" w:hAnsiTheme="majorHAnsi"/>
          <w:sz w:val="22"/>
          <w:szCs w:val="22"/>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t>
      </w:r>
      <w:r w:rsidR="00F75E13">
        <w:rPr>
          <w:rFonts w:asciiTheme="majorHAnsi" w:hAnsiTheme="majorHAnsi"/>
          <w:sz w:val="22"/>
          <w:szCs w:val="22"/>
        </w:rPr>
        <w:br/>
      </w:r>
      <w:r w:rsidRPr="000F4453">
        <w:rPr>
          <w:rFonts w:asciiTheme="majorHAnsi" w:hAnsiTheme="majorHAnsi"/>
          <w:sz w:val="22"/>
          <w:szCs w:val="22"/>
        </w:rPr>
        <w:t>w każdym kryterium oceny ofert i łączną punktację,</w:t>
      </w:r>
    </w:p>
    <w:p w14:paraId="0A4F6AD3" w14:textId="77777777" w:rsidR="003E6A2E" w:rsidRPr="000F4453" w:rsidRDefault="00991E07" w:rsidP="00184A8E">
      <w:pPr>
        <w:pStyle w:val="Akapitzlist"/>
        <w:numPr>
          <w:ilvl w:val="0"/>
          <w:numId w:val="36"/>
        </w:numPr>
        <w:tabs>
          <w:tab w:val="left" w:pos="1134"/>
          <w:tab w:val="left" w:pos="1276"/>
        </w:tabs>
        <w:suppressAutoHyphens/>
        <w:spacing w:before="0" w:after="0" w:line="240" w:lineRule="auto"/>
        <w:ind w:left="1134" w:hanging="425"/>
        <w:rPr>
          <w:rFonts w:asciiTheme="majorHAnsi" w:hAnsiTheme="majorHAnsi"/>
          <w:sz w:val="22"/>
          <w:szCs w:val="22"/>
        </w:rPr>
      </w:pPr>
      <w:r w:rsidRPr="000F4453">
        <w:rPr>
          <w:rFonts w:asciiTheme="majorHAnsi" w:hAnsiTheme="majorHAnsi"/>
          <w:sz w:val="22"/>
          <w:szCs w:val="22"/>
        </w:rPr>
        <w:t>Wykonawcach, których oferty zostały odrzucone.</w:t>
      </w:r>
    </w:p>
    <w:p w14:paraId="23C1C8E4" w14:textId="77777777" w:rsidR="003E6A2E" w:rsidRPr="000F4453" w:rsidRDefault="00991E07" w:rsidP="00321CC4">
      <w:pPr>
        <w:pStyle w:val="Akapitzlist"/>
        <w:tabs>
          <w:tab w:val="left" w:pos="709"/>
          <w:tab w:val="left" w:pos="1276"/>
          <w:tab w:val="left" w:pos="1418"/>
        </w:tabs>
        <w:suppressAutoHyphens/>
        <w:spacing w:before="0" w:after="0" w:line="240" w:lineRule="auto"/>
        <w:ind w:left="709" w:hanging="709"/>
        <w:rPr>
          <w:rFonts w:asciiTheme="majorHAnsi" w:hAnsiTheme="majorHAnsi"/>
          <w:i/>
          <w:sz w:val="22"/>
          <w:szCs w:val="22"/>
        </w:rPr>
      </w:pPr>
      <w:r w:rsidRPr="000F4453">
        <w:rPr>
          <w:rFonts w:asciiTheme="majorHAnsi" w:hAnsiTheme="majorHAnsi"/>
          <w:i/>
          <w:sz w:val="22"/>
          <w:szCs w:val="22"/>
        </w:rPr>
        <w:tab/>
        <w:t>podaj</w:t>
      </w:r>
      <w:r w:rsidRPr="000F4453">
        <w:rPr>
          <w:rFonts w:asciiTheme="majorHAnsi" w:eastAsia="Calibri" w:hAnsiTheme="majorHAnsi"/>
          <w:i/>
          <w:sz w:val="22"/>
          <w:szCs w:val="22"/>
        </w:rPr>
        <w:t>ą</w:t>
      </w:r>
      <w:r w:rsidRPr="000F4453">
        <w:rPr>
          <w:rFonts w:asciiTheme="majorHAnsi" w:hAnsiTheme="majorHAnsi"/>
          <w:i/>
          <w:sz w:val="22"/>
          <w:szCs w:val="22"/>
        </w:rPr>
        <w:t>c uzasadnienie faktyczne i prawne.</w:t>
      </w:r>
    </w:p>
    <w:p w14:paraId="5C449B0F" w14:textId="77777777" w:rsidR="003E6A2E" w:rsidRPr="000F4453" w:rsidRDefault="00991E07" w:rsidP="00184A8E">
      <w:pPr>
        <w:pStyle w:val="Akapitzlist"/>
        <w:numPr>
          <w:ilvl w:val="1"/>
          <w:numId w:val="37"/>
        </w:numPr>
        <w:tabs>
          <w:tab w:val="left" w:pos="709"/>
          <w:tab w:val="left" w:pos="1276"/>
          <w:tab w:val="left" w:pos="1418"/>
        </w:tabs>
        <w:suppressAutoHyphens/>
        <w:spacing w:before="0" w:after="0" w:line="240" w:lineRule="auto"/>
        <w:ind w:left="709" w:hanging="709"/>
        <w:rPr>
          <w:rFonts w:asciiTheme="majorHAnsi" w:hAnsiTheme="majorHAnsi"/>
          <w:sz w:val="22"/>
          <w:szCs w:val="22"/>
        </w:rPr>
      </w:pPr>
      <w:r w:rsidRPr="000F4453">
        <w:rPr>
          <w:rFonts w:asciiTheme="majorHAnsi" w:hAnsiTheme="majorHAnsi"/>
          <w:bCs/>
          <w:sz w:val="22"/>
          <w:szCs w:val="22"/>
        </w:rPr>
        <w:t xml:space="preserve">Zamawiający udostępnia niezwłocznie informacje, o których mowa w pkt </w:t>
      </w:r>
      <w:r w:rsidRPr="000F4453">
        <w:rPr>
          <w:rFonts w:asciiTheme="majorHAnsi" w:hAnsiTheme="majorHAnsi"/>
          <w:sz w:val="22"/>
          <w:szCs w:val="22"/>
        </w:rPr>
        <w:t xml:space="preserve">18.3 </w:t>
      </w:r>
      <w:r w:rsidRPr="000F4453">
        <w:rPr>
          <w:rFonts w:asciiTheme="majorHAnsi" w:hAnsiTheme="majorHAnsi"/>
          <w:sz w:val="22"/>
          <w:szCs w:val="22"/>
        </w:rPr>
        <w:br/>
      </w:r>
      <w:r w:rsidR="009D3217" w:rsidRPr="000F4453">
        <w:rPr>
          <w:rFonts w:asciiTheme="majorHAnsi" w:hAnsiTheme="majorHAnsi"/>
          <w:sz w:val="22"/>
          <w:szCs w:val="22"/>
        </w:rPr>
        <w:t>lit. a</w:t>
      </w:r>
      <w:r w:rsidR="00C457AF" w:rsidRPr="000F4453">
        <w:rPr>
          <w:rFonts w:asciiTheme="majorHAnsi" w:hAnsiTheme="majorHAnsi"/>
          <w:sz w:val="22"/>
          <w:szCs w:val="22"/>
        </w:rPr>
        <w:t xml:space="preserve">) </w:t>
      </w:r>
      <w:r w:rsidRPr="000F4453">
        <w:rPr>
          <w:rFonts w:asciiTheme="majorHAnsi" w:hAnsiTheme="majorHAnsi"/>
          <w:sz w:val="22"/>
          <w:szCs w:val="22"/>
        </w:rPr>
        <w:t>SWZ</w:t>
      </w:r>
      <w:r w:rsidRPr="000F4453">
        <w:rPr>
          <w:rFonts w:asciiTheme="majorHAnsi" w:hAnsiTheme="majorHAnsi"/>
          <w:bCs/>
          <w:sz w:val="22"/>
          <w:szCs w:val="22"/>
        </w:rPr>
        <w:t>, na stronie internetowej prowadzonego postępowania.</w:t>
      </w:r>
    </w:p>
    <w:tbl>
      <w:tblPr>
        <w:tblW w:w="0" w:type="auto"/>
        <w:jc w:val="center"/>
        <w:tblBorders>
          <w:bottom w:val="single" w:sz="4" w:space="0" w:color="auto"/>
        </w:tblBorders>
        <w:tblLook w:val="00A0" w:firstRow="1" w:lastRow="0" w:firstColumn="1" w:lastColumn="0" w:noHBand="0" w:noVBand="0"/>
      </w:tblPr>
      <w:tblGrid>
        <w:gridCol w:w="9072"/>
      </w:tblGrid>
      <w:tr w:rsidR="000F4453" w:rsidRPr="000F4453" w14:paraId="184D934B" w14:textId="77777777" w:rsidTr="00CA622A">
        <w:trPr>
          <w:trHeight w:val="1015"/>
          <w:jc w:val="center"/>
        </w:trPr>
        <w:tc>
          <w:tcPr>
            <w:tcW w:w="9072" w:type="dxa"/>
            <w:tcBorders>
              <w:bottom w:val="single" w:sz="4" w:space="0" w:color="auto"/>
            </w:tcBorders>
            <w:shd w:val="clear" w:color="auto" w:fill="D9D9D9" w:themeFill="background1" w:themeFillShade="D9"/>
          </w:tcPr>
          <w:p w14:paraId="4EFD6C2F"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 xml:space="preserve">Rozdział </w:t>
            </w:r>
            <w:r w:rsidR="00451E97" w:rsidRPr="000F4453">
              <w:rPr>
                <w:rFonts w:asciiTheme="majorHAnsi" w:hAnsiTheme="majorHAnsi"/>
                <w:sz w:val="22"/>
                <w:szCs w:val="22"/>
              </w:rPr>
              <w:t>19</w:t>
            </w:r>
          </w:p>
          <w:p w14:paraId="6B2C29D4"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 xml:space="preserve">INFORMACJE O FORMALNOŚCIACH, JAKIE MUSZĄ ZOSTAĆ DOPEŁNIONE </w:t>
            </w:r>
            <w:r w:rsidRPr="000F4453">
              <w:rPr>
                <w:rFonts w:asciiTheme="majorHAnsi" w:hAnsiTheme="majorHAnsi"/>
                <w:b/>
                <w:sz w:val="22"/>
                <w:szCs w:val="22"/>
              </w:rPr>
              <w:br/>
              <w:t>PO WYBORZE OFERTY W CELU ZAWARCIA UMOWY W SPRAWIE ZAMÓWIENIA PUBLICZNEGO</w:t>
            </w:r>
          </w:p>
        </w:tc>
      </w:tr>
    </w:tbl>
    <w:p w14:paraId="73185FA9" w14:textId="77777777" w:rsidR="00451E97" w:rsidRPr="000F4453" w:rsidRDefault="00991E07" w:rsidP="00184A8E">
      <w:pPr>
        <w:pStyle w:val="Kolorowalistaakcent11"/>
        <w:widowControl w:val="0"/>
        <w:numPr>
          <w:ilvl w:val="1"/>
          <w:numId w:val="28"/>
        </w:numPr>
        <w:suppressAutoHyphens/>
        <w:spacing w:before="0" w:after="0" w:line="240" w:lineRule="auto"/>
        <w:ind w:left="851" w:hanging="851"/>
        <w:outlineLvl w:val="3"/>
        <w:rPr>
          <w:rFonts w:asciiTheme="majorHAnsi" w:hAnsiTheme="majorHAnsi"/>
          <w:sz w:val="22"/>
          <w:szCs w:val="22"/>
        </w:rPr>
      </w:pPr>
      <w:r w:rsidRPr="000F4453">
        <w:rPr>
          <w:rFonts w:asciiTheme="majorHAnsi" w:hAnsiTheme="majorHAnsi"/>
          <w:sz w:val="22"/>
          <w:szCs w:val="22"/>
        </w:rPr>
        <w:t xml:space="preserve">W przypadku, gdy zostanie wybrana jako najkorzystniejsza oferta Wykonawców wspólnie ubiegających się o udzielenie zamówienia, </w:t>
      </w:r>
      <w:r w:rsidR="006528C1" w:rsidRPr="000F4453">
        <w:rPr>
          <w:rFonts w:asciiTheme="majorHAnsi" w:hAnsiTheme="majorHAnsi"/>
          <w:sz w:val="22"/>
          <w:szCs w:val="22"/>
        </w:rPr>
        <w:t>Wykonawca</w:t>
      </w:r>
      <w:r w:rsidRPr="000F4453">
        <w:rPr>
          <w:rFonts w:asciiTheme="majorHAnsi" w:hAnsiTheme="majorHAnsi"/>
          <w:sz w:val="22"/>
          <w:szCs w:val="22"/>
        </w:rPr>
        <w:t xml:space="preserve"> przed podpisaniem umowy na wezwanie </w:t>
      </w:r>
      <w:r w:rsidR="006528C1" w:rsidRPr="000F4453">
        <w:rPr>
          <w:rFonts w:asciiTheme="majorHAnsi" w:hAnsiTheme="majorHAnsi"/>
          <w:sz w:val="22"/>
          <w:szCs w:val="22"/>
        </w:rPr>
        <w:t>Zamawiającego</w:t>
      </w:r>
      <w:r w:rsidRPr="000F4453">
        <w:rPr>
          <w:rFonts w:asciiTheme="majorHAnsi" w:hAnsiTheme="majorHAnsi"/>
          <w:sz w:val="22"/>
          <w:szCs w:val="22"/>
        </w:rPr>
        <w:t xml:space="preserve"> przedłoży umowę regulującą współpracę Wykonawców.</w:t>
      </w:r>
    </w:p>
    <w:p w14:paraId="091AD82D" w14:textId="1E18608F" w:rsidR="00451E97" w:rsidRPr="000F4453" w:rsidRDefault="00991E07" w:rsidP="00184A8E">
      <w:pPr>
        <w:pStyle w:val="Kolorowalistaakcent11"/>
        <w:widowControl w:val="0"/>
        <w:numPr>
          <w:ilvl w:val="1"/>
          <w:numId w:val="28"/>
        </w:numPr>
        <w:suppressAutoHyphens/>
        <w:spacing w:before="0" w:after="0" w:line="240" w:lineRule="auto"/>
        <w:ind w:left="851" w:hanging="851"/>
        <w:outlineLvl w:val="3"/>
        <w:rPr>
          <w:rFonts w:asciiTheme="majorHAnsi" w:hAnsiTheme="majorHAnsi"/>
          <w:sz w:val="22"/>
          <w:szCs w:val="22"/>
        </w:rPr>
      </w:pPr>
      <w:r w:rsidRPr="000F4453">
        <w:rPr>
          <w:rFonts w:asciiTheme="majorHAnsi" w:hAnsiTheme="majorHAnsi"/>
          <w:sz w:val="22"/>
          <w:szCs w:val="22"/>
        </w:rPr>
        <w:t xml:space="preserve">Osoby reprezentujące </w:t>
      </w:r>
      <w:r w:rsidR="006528C1" w:rsidRPr="000F4453">
        <w:rPr>
          <w:rFonts w:asciiTheme="majorHAnsi" w:hAnsiTheme="majorHAnsi"/>
          <w:sz w:val="22"/>
          <w:szCs w:val="22"/>
        </w:rPr>
        <w:t>Wykonawcę</w:t>
      </w:r>
      <w:r w:rsidRPr="000F4453">
        <w:rPr>
          <w:rFonts w:asciiTheme="majorHAnsi" w:hAnsiTheme="majorHAnsi"/>
          <w:sz w:val="22"/>
          <w:szCs w:val="22"/>
        </w:rPr>
        <w:t xml:space="preserve"> przy podpisywaniu umowy powinny posiadać </w:t>
      </w:r>
      <w:r w:rsidR="00F75E13">
        <w:rPr>
          <w:rFonts w:asciiTheme="majorHAnsi" w:hAnsiTheme="majorHAnsi"/>
          <w:sz w:val="22"/>
          <w:szCs w:val="22"/>
        </w:rPr>
        <w:br/>
      </w:r>
      <w:r w:rsidRPr="000F4453">
        <w:rPr>
          <w:rFonts w:asciiTheme="majorHAnsi" w:hAnsiTheme="majorHAnsi"/>
          <w:sz w:val="22"/>
          <w:szCs w:val="22"/>
        </w:rPr>
        <w:t xml:space="preserve">ze sobą dokumenty potwierdzające ich umocowanie do reprezentowania </w:t>
      </w:r>
      <w:r w:rsidR="006528C1" w:rsidRPr="000F4453">
        <w:rPr>
          <w:rFonts w:asciiTheme="majorHAnsi" w:hAnsiTheme="majorHAnsi"/>
          <w:sz w:val="22"/>
          <w:szCs w:val="22"/>
        </w:rPr>
        <w:t>Wykonawcy</w:t>
      </w:r>
      <w:r w:rsidRPr="000F4453">
        <w:rPr>
          <w:rFonts w:asciiTheme="majorHAnsi" w:hAnsiTheme="majorHAnsi"/>
          <w:sz w:val="22"/>
          <w:szCs w:val="22"/>
        </w:rPr>
        <w:t xml:space="preserve">, </w:t>
      </w:r>
      <w:r w:rsidR="00F75E13">
        <w:rPr>
          <w:rFonts w:asciiTheme="majorHAnsi" w:hAnsiTheme="majorHAnsi"/>
          <w:sz w:val="22"/>
          <w:szCs w:val="22"/>
        </w:rPr>
        <w:br/>
      </w:r>
      <w:r w:rsidRPr="000F4453">
        <w:rPr>
          <w:rFonts w:asciiTheme="majorHAnsi" w:hAnsiTheme="majorHAnsi"/>
          <w:sz w:val="22"/>
          <w:szCs w:val="22"/>
        </w:rPr>
        <w:t>o ile umocowanie to nie będzie wynikać z dokumentów załączonych do oferty.</w:t>
      </w:r>
    </w:p>
    <w:p w14:paraId="65E3DA89" w14:textId="77777777" w:rsidR="00451E97" w:rsidRPr="000F4453" w:rsidRDefault="00991E07" w:rsidP="00184A8E">
      <w:pPr>
        <w:pStyle w:val="Kolorowalistaakcent11"/>
        <w:widowControl w:val="0"/>
        <w:numPr>
          <w:ilvl w:val="1"/>
          <w:numId w:val="28"/>
        </w:numPr>
        <w:suppressAutoHyphens/>
        <w:spacing w:before="0" w:after="0" w:line="240" w:lineRule="auto"/>
        <w:ind w:left="851" w:hanging="851"/>
        <w:outlineLvl w:val="3"/>
        <w:rPr>
          <w:rFonts w:asciiTheme="majorHAnsi" w:hAnsiTheme="majorHAnsi"/>
          <w:sz w:val="22"/>
          <w:szCs w:val="22"/>
        </w:rPr>
      </w:pPr>
      <w:r w:rsidRPr="000F4453">
        <w:rPr>
          <w:rFonts w:asciiTheme="majorHAnsi" w:hAnsiTheme="majorHAnsi"/>
          <w:sz w:val="22"/>
          <w:szCs w:val="22"/>
        </w:rPr>
        <w:t>O terminie złożenia dokumentu, o którym mowa w pkt 19</w:t>
      </w:r>
      <w:r w:rsidR="000405D0" w:rsidRPr="000F4453">
        <w:rPr>
          <w:rFonts w:asciiTheme="majorHAnsi" w:hAnsiTheme="majorHAnsi"/>
          <w:sz w:val="22"/>
          <w:szCs w:val="22"/>
        </w:rPr>
        <w:t xml:space="preserve">.1 </w:t>
      </w:r>
      <w:r w:rsidR="006A5D91" w:rsidRPr="000F4453">
        <w:rPr>
          <w:rFonts w:asciiTheme="majorHAnsi" w:hAnsiTheme="majorHAnsi"/>
          <w:sz w:val="22"/>
          <w:szCs w:val="22"/>
        </w:rPr>
        <w:t xml:space="preserve">i 19.2 </w:t>
      </w:r>
      <w:r w:rsidR="000405D0" w:rsidRPr="000F4453">
        <w:rPr>
          <w:rFonts w:asciiTheme="majorHAnsi" w:hAnsiTheme="majorHAnsi"/>
          <w:sz w:val="22"/>
          <w:szCs w:val="22"/>
        </w:rPr>
        <w:t>SWZ</w:t>
      </w:r>
      <w:r w:rsidRPr="000F4453">
        <w:rPr>
          <w:rFonts w:asciiTheme="majorHAnsi" w:hAnsiTheme="majorHAnsi"/>
          <w:sz w:val="22"/>
          <w:szCs w:val="22"/>
        </w:rPr>
        <w:t xml:space="preserve"> </w:t>
      </w:r>
      <w:r w:rsidR="006528C1" w:rsidRPr="000F4453">
        <w:rPr>
          <w:rFonts w:asciiTheme="majorHAnsi" w:hAnsiTheme="majorHAnsi"/>
          <w:sz w:val="22"/>
          <w:szCs w:val="22"/>
        </w:rPr>
        <w:t>Zamawiający</w:t>
      </w:r>
      <w:r w:rsidRPr="000F4453">
        <w:rPr>
          <w:rFonts w:asciiTheme="majorHAnsi" w:hAnsiTheme="majorHAnsi"/>
          <w:sz w:val="22"/>
          <w:szCs w:val="22"/>
        </w:rPr>
        <w:t xml:space="preserve"> </w:t>
      </w:r>
      <w:r w:rsidRPr="000F4453">
        <w:rPr>
          <w:rFonts w:asciiTheme="majorHAnsi" w:hAnsiTheme="majorHAnsi"/>
          <w:sz w:val="22"/>
          <w:szCs w:val="22"/>
        </w:rPr>
        <w:lastRenderedPageBreak/>
        <w:t xml:space="preserve">powiadomi </w:t>
      </w:r>
      <w:r w:rsidR="006528C1" w:rsidRPr="000F4453">
        <w:rPr>
          <w:rFonts w:asciiTheme="majorHAnsi" w:hAnsiTheme="majorHAnsi"/>
          <w:sz w:val="22"/>
          <w:szCs w:val="22"/>
        </w:rPr>
        <w:t>Wykonawcę</w:t>
      </w:r>
      <w:r w:rsidRPr="000F4453">
        <w:rPr>
          <w:rFonts w:asciiTheme="majorHAnsi" w:hAnsiTheme="majorHAnsi"/>
          <w:sz w:val="22"/>
          <w:szCs w:val="22"/>
        </w:rPr>
        <w:t xml:space="preserve"> odrębnym pismem.</w:t>
      </w:r>
    </w:p>
    <w:p w14:paraId="7143AFB4" w14:textId="77777777" w:rsidR="000405D0" w:rsidRPr="000F4453" w:rsidRDefault="000405D0" w:rsidP="00410B33">
      <w:pPr>
        <w:pStyle w:val="Kolorowalistaakcent11"/>
        <w:widowControl w:val="0"/>
        <w:suppressAutoHyphens/>
        <w:spacing w:before="0" w:after="0" w:line="240" w:lineRule="auto"/>
        <w:ind w:left="851"/>
        <w:outlineLvl w:val="3"/>
        <w:rPr>
          <w:rFonts w:asciiTheme="majorHAnsi" w:hAnsiTheme="majorHAnsi"/>
          <w:strike/>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0F4453" w:rsidRPr="000F4453" w14:paraId="2631598F" w14:textId="77777777" w:rsidTr="000405D0">
        <w:trPr>
          <w:jc w:val="center"/>
        </w:trPr>
        <w:tc>
          <w:tcPr>
            <w:tcW w:w="9072" w:type="dxa"/>
            <w:tcBorders>
              <w:bottom w:val="single" w:sz="4" w:space="0" w:color="auto"/>
            </w:tcBorders>
            <w:shd w:val="clear" w:color="auto" w:fill="D9D9D9" w:themeFill="background1" w:themeFillShade="D9"/>
          </w:tcPr>
          <w:p w14:paraId="4CB888D9"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2</w:t>
            </w:r>
            <w:r w:rsidR="00451E97" w:rsidRPr="000F4453">
              <w:rPr>
                <w:rFonts w:asciiTheme="majorHAnsi" w:hAnsiTheme="majorHAnsi"/>
                <w:sz w:val="22"/>
                <w:szCs w:val="22"/>
              </w:rPr>
              <w:t>0</w:t>
            </w:r>
          </w:p>
          <w:p w14:paraId="5E66BB6E"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 xml:space="preserve">WYMAGANIA DOTYCZĄCE ZABEZPIECZENIA NALEŻYTEGO </w:t>
            </w:r>
            <w:r w:rsidRPr="000F4453">
              <w:rPr>
                <w:rFonts w:asciiTheme="majorHAnsi" w:hAnsiTheme="majorHAnsi"/>
                <w:b/>
                <w:sz w:val="22"/>
                <w:szCs w:val="22"/>
              </w:rPr>
              <w:br/>
              <w:t>WYKONANIA UMOWY</w:t>
            </w:r>
          </w:p>
        </w:tc>
      </w:tr>
    </w:tbl>
    <w:p w14:paraId="4E457A52" w14:textId="77777777" w:rsidR="00430F97" w:rsidRPr="000F4453" w:rsidRDefault="00991E07" w:rsidP="00184A8E">
      <w:pPr>
        <w:pStyle w:val="Kolorowalistaakcent11"/>
        <w:numPr>
          <w:ilvl w:val="1"/>
          <w:numId w:val="29"/>
        </w:numPr>
        <w:autoSpaceDE w:val="0"/>
        <w:autoSpaceDN w:val="0"/>
        <w:adjustRightInd w:val="0"/>
        <w:spacing w:before="0" w:after="0" w:line="240" w:lineRule="auto"/>
        <w:ind w:left="709" w:hanging="709"/>
        <w:rPr>
          <w:rFonts w:asciiTheme="majorHAnsi" w:hAnsiTheme="majorHAnsi"/>
          <w:b/>
          <w:sz w:val="22"/>
          <w:szCs w:val="22"/>
        </w:rPr>
      </w:pPr>
      <w:r w:rsidRPr="000F4453">
        <w:rPr>
          <w:rFonts w:asciiTheme="majorHAnsi" w:hAnsiTheme="majorHAnsi"/>
          <w:b/>
          <w:sz w:val="22"/>
          <w:szCs w:val="22"/>
        </w:rPr>
        <w:t xml:space="preserve">Zamawiająca </w:t>
      </w:r>
      <w:r w:rsidRPr="000F4453">
        <w:rPr>
          <w:rFonts w:asciiTheme="majorHAnsi" w:hAnsiTheme="majorHAnsi"/>
          <w:b/>
          <w:sz w:val="22"/>
          <w:szCs w:val="22"/>
          <w:u w:val="single"/>
        </w:rPr>
        <w:t xml:space="preserve">nie żąda </w:t>
      </w:r>
      <w:r w:rsidR="0080343F" w:rsidRPr="000F4453">
        <w:rPr>
          <w:rFonts w:asciiTheme="majorHAnsi" w:hAnsiTheme="majorHAnsi"/>
          <w:b/>
          <w:sz w:val="22"/>
          <w:szCs w:val="22"/>
          <w:u w:val="single"/>
        </w:rPr>
        <w:t>wniesienia</w:t>
      </w:r>
      <w:r w:rsidR="0080343F" w:rsidRPr="000F4453">
        <w:rPr>
          <w:rFonts w:asciiTheme="majorHAnsi" w:hAnsiTheme="majorHAnsi"/>
          <w:b/>
          <w:sz w:val="22"/>
          <w:szCs w:val="22"/>
        </w:rPr>
        <w:t xml:space="preserve"> zabezpieczenia należytego wykonania umowy.</w:t>
      </w:r>
    </w:p>
    <w:p w14:paraId="5A727E8B" w14:textId="77777777" w:rsidR="00CD1AAF" w:rsidRPr="000F4453" w:rsidRDefault="00CD1AAF" w:rsidP="00CD1AAF">
      <w:pPr>
        <w:pStyle w:val="Kolorowalistaakcent11"/>
        <w:autoSpaceDE w:val="0"/>
        <w:autoSpaceDN w:val="0"/>
        <w:adjustRightInd w:val="0"/>
        <w:spacing w:before="0" w:after="0" w:line="240" w:lineRule="auto"/>
        <w:ind w:left="709"/>
        <w:rPr>
          <w:rFonts w:asciiTheme="majorHAnsi" w:hAnsiTheme="majorHAnsi"/>
          <w:b/>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0F4453" w:rsidRPr="000F4453" w14:paraId="23AC30ED" w14:textId="77777777" w:rsidTr="006A5D91">
        <w:trPr>
          <w:jc w:val="center"/>
        </w:trPr>
        <w:tc>
          <w:tcPr>
            <w:tcW w:w="9072" w:type="dxa"/>
            <w:tcBorders>
              <w:bottom w:val="single" w:sz="4" w:space="0" w:color="auto"/>
            </w:tcBorders>
            <w:shd w:val="clear" w:color="auto" w:fill="D9D9D9" w:themeFill="background1" w:themeFillShade="D9"/>
          </w:tcPr>
          <w:p w14:paraId="756D83C4"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2</w:t>
            </w:r>
            <w:r w:rsidR="005052D9" w:rsidRPr="000F4453">
              <w:rPr>
                <w:rFonts w:asciiTheme="majorHAnsi" w:hAnsiTheme="majorHAnsi"/>
                <w:sz w:val="22"/>
                <w:szCs w:val="22"/>
              </w:rPr>
              <w:t>1</w:t>
            </w:r>
          </w:p>
          <w:p w14:paraId="0564FE47" w14:textId="77777777" w:rsidR="000405D0" w:rsidRPr="000F4453" w:rsidRDefault="00991E07" w:rsidP="00321CC4">
            <w:pPr>
              <w:suppressAutoHyphens/>
              <w:contextualSpacing/>
              <w:jc w:val="center"/>
              <w:textAlignment w:val="baseline"/>
              <w:rPr>
                <w:rFonts w:asciiTheme="majorHAnsi" w:hAnsiTheme="majorHAnsi"/>
                <w:b/>
                <w:sz w:val="22"/>
                <w:szCs w:val="22"/>
              </w:rPr>
            </w:pPr>
            <w:r w:rsidRPr="000F4453">
              <w:rPr>
                <w:rFonts w:asciiTheme="majorHAnsi" w:hAnsiTheme="majorHAnsi"/>
                <w:b/>
                <w:sz w:val="22"/>
                <w:szCs w:val="22"/>
              </w:rPr>
              <w:t xml:space="preserve">PROJEKTOWANE POSTANOWIENIA UMOWY W SPRAWIE ZAMÓWIENIA </w:t>
            </w:r>
          </w:p>
          <w:p w14:paraId="0E7B97E1" w14:textId="77777777" w:rsidR="000405D0" w:rsidRPr="000F4453" w:rsidRDefault="00991E07" w:rsidP="00321CC4">
            <w:pPr>
              <w:suppressAutoHyphens/>
              <w:contextualSpacing/>
              <w:jc w:val="center"/>
              <w:textAlignment w:val="baseline"/>
              <w:rPr>
                <w:rFonts w:asciiTheme="majorHAnsi" w:hAnsiTheme="majorHAnsi"/>
                <w:b/>
                <w:sz w:val="22"/>
                <w:szCs w:val="22"/>
              </w:rPr>
            </w:pPr>
            <w:r w:rsidRPr="000F4453">
              <w:rPr>
                <w:rFonts w:asciiTheme="majorHAnsi" w:hAnsiTheme="majorHAnsi"/>
                <w:b/>
                <w:sz w:val="22"/>
                <w:szCs w:val="22"/>
              </w:rPr>
              <w:t xml:space="preserve">PUBLICZNEGO, KTÓRE ZOSTANĄ WPROWADZONE DO UMOWY </w:t>
            </w:r>
          </w:p>
          <w:p w14:paraId="367E3B0D"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W SPRAWIE ZAMÓWIENIA PUBLICZNEGO</w:t>
            </w:r>
          </w:p>
        </w:tc>
      </w:tr>
    </w:tbl>
    <w:p w14:paraId="1FDDA75A" w14:textId="77777777" w:rsidR="005052D9" w:rsidRPr="000F4453" w:rsidRDefault="00991E07" w:rsidP="00184A8E">
      <w:pPr>
        <w:pStyle w:val="Kolorowalistaakcent11"/>
        <w:widowControl w:val="0"/>
        <w:numPr>
          <w:ilvl w:val="1"/>
          <w:numId w:val="30"/>
        </w:numPr>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 xml:space="preserve">Projekt Umowy stanowi </w:t>
      </w:r>
      <w:r w:rsidRPr="000F4453">
        <w:rPr>
          <w:rFonts w:asciiTheme="majorHAnsi" w:hAnsiTheme="majorHAnsi"/>
          <w:b/>
          <w:sz w:val="22"/>
          <w:szCs w:val="22"/>
        </w:rPr>
        <w:t xml:space="preserve">Załącznik Nr 2 do </w:t>
      </w:r>
      <w:r w:rsidR="00A435B8" w:rsidRPr="000F4453">
        <w:rPr>
          <w:rFonts w:asciiTheme="majorHAnsi" w:hAnsiTheme="majorHAnsi"/>
          <w:b/>
          <w:sz w:val="22"/>
          <w:szCs w:val="22"/>
        </w:rPr>
        <w:t>SWZ</w:t>
      </w:r>
      <w:r w:rsidRPr="000F4453">
        <w:rPr>
          <w:rFonts w:asciiTheme="majorHAnsi" w:hAnsiTheme="majorHAnsi"/>
          <w:sz w:val="22"/>
          <w:szCs w:val="22"/>
        </w:rPr>
        <w:t>.</w:t>
      </w:r>
    </w:p>
    <w:p w14:paraId="1569E477" w14:textId="77777777" w:rsidR="00D9784D" w:rsidRPr="000F4453" w:rsidRDefault="00991E07" w:rsidP="00184A8E">
      <w:pPr>
        <w:pStyle w:val="Kolorowalistaakcent11"/>
        <w:widowControl w:val="0"/>
        <w:numPr>
          <w:ilvl w:val="1"/>
          <w:numId w:val="30"/>
        </w:numPr>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 xml:space="preserve">Zamawiający przewiduje możliwości wprowadzenia zmian do zawartej umowy, na podstawie art. </w:t>
      </w:r>
      <w:r w:rsidR="007F1F51" w:rsidRPr="000F4453">
        <w:rPr>
          <w:rFonts w:asciiTheme="majorHAnsi" w:hAnsiTheme="majorHAnsi"/>
          <w:sz w:val="22"/>
          <w:szCs w:val="22"/>
        </w:rPr>
        <w:t>454-455</w:t>
      </w:r>
      <w:r w:rsidRPr="000F4453">
        <w:rPr>
          <w:rFonts w:asciiTheme="majorHAnsi" w:hAnsiTheme="majorHAnsi"/>
          <w:sz w:val="22"/>
          <w:szCs w:val="22"/>
        </w:rPr>
        <w:t xml:space="preserve"> ustawy</w:t>
      </w:r>
      <w:r w:rsidR="000405D0" w:rsidRPr="000F4453">
        <w:rPr>
          <w:rFonts w:asciiTheme="majorHAnsi" w:hAnsiTheme="majorHAnsi"/>
          <w:sz w:val="22"/>
          <w:szCs w:val="22"/>
        </w:rPr>
        <w:t xml:space="preserve"> </w:t>
      </w:r>
      <w:proofErr w:type="spellStart"/>
      <w:r w:rsidR="000405D0" w:rsidRPr="000F4453">
        <w:rPr>
          <w:rFonts w:asciiTheme="majorHAnsi" w:hAnsiTheme="majorHAnsi"/>
          <w:sz w:val="22"/>
          <w:szCs w:val="22"/>
        </w:rPr>
        <w:t>Pzp</w:t>
      </w:r>
      <w:proofErr w:type="spellEnd"/>
      <w:r w:rsidR="007F1F51" w:rsidRPr="000F4453">
        <w:rPr>
          <w:rFonts w:asciiTheme="majorHAnsi" w:hAnsiTheme="majorHAnsi"/>
          <w:sz w:val="22"/>
          <w:szCs w:val="22"/>
        </w:rPr>
        <w:t xml:space="preserve"> oraz postanowień </w:t>
      </w:r>
      <w:r w:rsidR="0032584E" w:rsidRPr="000F4453">
        <w:rPr>
          <w:rFonts w:asciiTheme="majorHAnsi" w:hAnsiTheme="majorHAnsi"/>
          <w:sz w:val="22"/>
          <w:szCs w:val="22"/>
        </w:rPr>
        <w:t>Projek</w:t>
      </w:r>
      <w:r w:rsidR="007F1F51" w:rsidRPr="000F4453">
        <w:rPr>
          <w:rFonts w:asciiTheme="majorHAnsi" w:hAnsiTheme="majorHAnsi"/>
          <w:sz w:val="22"/>
          <w:szCs w:val="22"/>
        </w:rPr>
        <w:t>tu</w:t>
      </w:r>
      <w:r w:rsidR="0099367B" w:rsidRPr="000F4453">
        <w:rPr>
          <w:rFonts w:asciiTheme="majorHAnsi" w:hAnsiTheme="majorHAnsi"/>
          <w:sz w:val="22"/>
          <w:szCs w:val="22"/>
        </w:rPr>
        <w:t xml:space="preserve"> </w:t>
      </w:r>
      <w:r w:rsidRPr="000F4453">
        <w:rPr>
          <w:rFonts w:asciiTheme="majorHAnsi" w:hAnsiTheme="majorHAnsi"/>
          <w:sz w:val="22"/>
          <w:szCs w:val="22"/>
        </w:rPr>
        <w:t>Umowy.</w:t>
      </w:r>
    </w:p>
    <w:tbl>
      <w:tblPr>
        <w:tblW w:w="0" w:type="auto"/>
        <w:jc w:val="center"/>
        <w:tblBorders>
          <w:bottom w:val="single" w:sz="4" w:space="0" w:color="auto"/>
        </w:tblBorders>
        <w:tblLook w:val="04A0" w:firstRow="1" w:lastRow="0" w:firstColumn="1" w:lastColumn="0" w:noHBand="0" w:noVBand="1"/>
      </w:tblPr>
      <w:tblGrid>
        <w:gridCol w:w="9072"/>
      </w:tblGrid>
      <w:tr w:rsidR="000F4453" w:rsidRPr="000F4453" w14:paraId="42B3BC9A" w14:textId="77777777" w:rsidTr="00B446F4">
        <w:trPr>
          <w:trHeight w:val="80"/>
          <w:jc w:val="center"/>
        </w:trPr>
        <w:tc>
          <w:tcPr>
            <w:tcW w:w="9072" w:type="dxa"/>
            <w:shd w:val="clear" w:color="auto" w:fill="D9D9D9" w:themeFill="background1" w:themeFillShade="D9"/>
          </w:tcPr>
          <w:p w14:paraId="1A6E689F" w14:textId="77777777" w:rsidR="006708E0"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2</w:t>
            </w:r>
            <w:r w:rsidR="00195461" w:rsidRPr="000F4453">
              <w:rPr>
                <w:rFonts w:asciiTheme="majorHAnsi" w:hAnsiTheme="majorHAnsi"/>
                <w:sz w:val="22"/>
                <w:szCs w:val="22"/>
              </w:rPr>
              <w:t>2</w:t>
            </w:r>
          </w:p>
          <w:p w14:paraId="18B068DE" w14:textId="77777777" w:rsidR="006708E0"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OCHRONA DANYCH OSOBOWYCH</w:t>
            </w:r>
          </w:p>
        </w:tc>
      </w:tr>
    </w:tbl>
    <w:p w14:paraId="04574361" w14:textId="4E5617A2" w:rsidR="00A518EF" w:rsidRPr="000F4453" w:rsidRDefault="00991E07" w:rsidP="00321CC4">
      <w:pPr>
        <w:jc w:val="both"/>
        <w:rPr>
          <w:rFonts w:asciiTheme="majorHAnsi" w:hAnsiTheme="majorHAnsi"/>
          <w:b/>
          <w:sz w:val="22"/>
          <w:szCs w:val="22"/>
        </w:rPr>
      </w:pPr>
      <w:r w:rsidRPr="000F4453">
        <w:rPr>
          <w:rFonts w:asciiTheme="majorHAnsi" w:hAnsiTheme="maj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w:t>
      </w:r>
      <w:proofErr w:type="gramStart"/>
      <w:r w:rsidRPr="000F4453">
        <w:rPr>
          <w:rFonts w:asciiTheme="majorHAnsi" w:hAnsiTheme="majorHAnsi"/>
          <w:sz w:val="22"/>
          <w:szCs w:val="22"/>
        </w:rPr>
        <w:t xml:space="preserve">takich </w:t>
      </w:r>
      <w:r w:rsidR="00F75E13">
        <w:rPr>
          <w:rFonts w:asciiTheme="majorHAnsi" w:hAnsiTheme="majorHAnsi"/>
          <w:sz w:val="22"/>
          <w:szCs w:val="22"/>
        </w:rPr>
        <w:t xml:space="preserve"> </w:t>
      </w:r>
      <w:r w:rsidRPr="000F4453">
        <w:rPr>
          <w:rFonts w:asciiTheme="majorHAnsi" w:hAnsiTheme="majorHAnsi"/>
          <w:sz w:val="22"/>
          <w:szCs w:val="22"/>
        </w:rPr>
        <w:t>danych</w:t>
      </w:r>
      <w:proofErr w:type="gramEnd"/>
      <w:r w:rsidRPr="000F4453">
        <w:rPr>
          <w:rFonts w:asciiTheme="majorHAnsi" w:hAnsiTheme="majorHAnsi"/>
          <w:sz w:val="22"/>
          <w:szCs w:val="22"/>
        </w:rPr>
        <w:t xml:space="preserve"> oraz uchylenia dyrektywy 95/46/WE (ogólne rozporządzenie o ochronie danych) (Dz. Urz. UE L 119 z 04.05.2016, str. 1), dalej </w:t>
      </w:r>
      <w:r w:rsidRPr="000F4453">
        <w:rPr>
          <w:rFonts w:asciiTheme="majorHAnsi" w:hAnsiTheme="majorHAnsi"/>
          <w:i/>
          <w:iCs/>
          <w:sz w:val="22"/>
          <w:szCs w:val="22"/>
        </w:rPr>
        <w:t>„RODO”,</w:t>
      </w:r>
      <w:r w:rsidRPr="000F4453">
        <w:rPr>
          <w:rFonts w:asciiTheme="majorHAnsi" w:hAnsiTheme="majorHAnsi"/>
          <w:sz w:val="22"/>
          <w:szCs w:val="22"/>
        </w:rPr>
        <w:t xml:space="preserve"> </w:t>
      </w:r>
      <w:r w:rsidRPr="000F4453">
        <w:rPr>
          <w:rFonts w:asciiTheme="majorHAnsi" w:hAnsiTheme="majorHAnsi"/>
          <w:b/>
          <w:sz w:val="22"/>
          <w:szCs w:val="22"/>
        </w:rPr>
        <w:t xml:space="preserve">Zamawiający informuje, że: </w:t>
      </w:r>
    </w:p>
    <w:p w14:paraId="22C09524" w14:textId="77777777" w:rsidR="00A518EF" w:rsidRPr="000F4453" w:rsidRDefault="00991E07" w:rsidP="00321CC4">
      <w:pPr>
        <w:pStyle w:val="Akapitzlist"/>
        <w:numPr>
          <w:ilvl w:val="0"/>
          <w:numId w:val="18"/>
        </w:numPr>
        <w:spacing w:before="0" w:after="0" w:line="240" w:lineRule="auto"/>
        <w:ind w:left="426" w:hanging="426"/>
        <w:rPr>
          <w:rFonts w:asciiTheme="majorHAnsi" w:eastAsia="Times New Roman" w:hAnsiTheme="majorHAnsi"/>
          <w:i/>
          <w:sz w:val="22"/>
          <w:szCs w:val="22"/>
          <w:lang w:eastAsia="pl-PL"/>
        </w:rPr>
      </w:pPr>
      <w:r w:rsidRPr="000F4453">
        <w:rPr>
          <w:rFonts w:asciiTheme="majorHAnsi" w:eastAsia="Times New Roman" w:hAnsiTheme="majorHAnsi"/>
          <w:sz w:val="22"/>
          <w:szCs w:val="22"/>
          <w:lang w:eastAsia="pl-PL"/>
        </w:rPr>
        <w:t>Jest administratorem danych osobowych Wykonawcy oraz osób, których dane Wykonawca przekazał w niniejszym postępowaniu</w:t>
      </w:r>
      <w:r w:rsidRPr="000F4453">
        <w:rPr>
          <w:rFonts w:asciiTheme="majorHAnsi" w:hAnsiTheme="majorHAnsi"/>
          <w:i/>
          <w:sz w:val="22"/>
          <w:szCs w:val="22"/>
        </w:rPr>
        <w:t>;</w:t>
      </w:r>
    </w:p>
    <w:p w14:paraId="512642B2" w14:textId="0F8432A8" w:rsidR="00A518EF" w:rsidRPr="000F4453" w:rsidRDefault="00991E07" w:rsidP="00321CC4">
      <w:pPr>
        <w:autoSpaceDE w:val="0"/>
        <w:autoSpaceDN w:val="0"/>
        <w:adjustRightInd w:val="0"/>
        <w:jc w:val="both"/>
        <w:rPr>
          <w:rFonts w:asciiTheme="majorHAnsi" w:hAnsiTheme="majorHAnsi"/>
          <w:b/>
          <w:sz w:val="22"/>
          <w:szCs w:val="22"/>
        </w:rPr>
      </w:pPr>
      <w:r w:rsidRPr="000F4453">
        <w:rPr>
          <w:rFonts w:asciiTheme="majorHAnsi" w:hAnsiTheme="majorHAnsi"/>
          <w:sz w:val="22"/>
          <w:szCs w:val="22"/>
        </w:rPr>
        <w:t>dane osobowe Wykonawcy przetwarzane będą na podstawie art. 6 ust. 1 lit. c</w:t>
      </w:r>
      <w:r w:rsidRPr="000F4453">
        <w:rPr>
          <w:rFonts w:asciiTheme="majorHAnsi" w:hAnsiTheme="majorHAnsi"/>
          <w:i/>
          <w:sz w:val="22"/>
          <w:szCs w:val="22"/>
        </w:rPr>
        <w:t xml:space="preserve"> </w:t>
      </w:r>
      <w:r w:rsidRPr="000F4453">
        <w:rPr>
          <w:rFonts w:asciiTheme="majorHAnsi" w:hAnsiTheme="majorHAnsi"/>
          <w:sz w:val="22"/>
          <w:szCs w:val="22"/>
        </w:rPr>
        <w:t xml:space="preserve">RODO w celu związanym z postępowaniem o udzielenie zamówienia publicznego na zadanie </w:t>
      </w:r>
      <w:r w:rsidR="00F75E13">
        <w:rPr>
          <w:rFonts w:asciiTheme="majorHAnsi" w:hAnsiTheme="majorHAnsi"/>
          <w:sz w:val="22"/>
          <w:szCs w:val="22"/>
        </w:rPr>
        <w:br/>
      </w:r>
      <w:r w:rsidRPr="000F4453">
        <w:rPr>
          <w:rFonts w:asciiTheme="majorHAnsi" w:hAnsiTheme="majorHAnsi"/>
          <w:sz w:val="22"/>
          <w:szCs w:val="22"/>
        </w:rPr>
        <w:t>pn</w:t>
      </w:r>
      <w:r w:rsidRPr="000F4453">
        <w:rPr>
          <w:rFonts w:asciiTheme="majorHAnsi" w:hAnsiTheme="majorHAnsi"/>
          <w:b/>
          <w:bCs/>
          <w:sz w:val="22"/>
          <w:szCs w:val="22"/>
        </w:rPr>
        <w:t>.:</w:t>
      </w:r>
      <w:r w:rsidR="00FE542C" w:rsidRPr="000F4453">
        <w:rPr>
          <w:rFonts w:asciiTheme="majorHAnsi" w:hAnsiTheme="majorHAnsi"/>
          <w:b/>
          <w:sz w:val="22"/>
          <w:szCs w:val="22"/>
        </w:rPr>
        <w:t xml:space="preserve"> </w:t>
      </w:r>
      <w:r w:rsidR="00C90022" w:rsidRPr="000F4453">
        <w:rPr>
          <w:rFonts w:asciiTheme="majorHAnsi" w:eastAsia="Arial Unicode MS" w:hAnsiTheme="majorHAnsi"/>
          <w:b/>
          <w:bCs/>
          <w:sz w:val="22"/>
          <w:szCs w:val="22"/>
        </w:rPr>
        <w:t>„</w:t>
      </w:r>
      <w:r w:rsidR="00C90022" w:rsidRPr="000F4453">
        <w:rPr>
          <w:rFonts w:asciiTheme="majorHAnsi" w:hAnsiTheme="majorHAnsi"/>
          <w:b/>
          <w:bCs/>
          <w:sz w:val="22"/>
          <w:szCs w:val="22"/>
        </w:rPr>
        <w:t xml:space="preserve">Modernizacja budynków szpitalnych w Małopolskim Szpitalu Chorób Płuc </w:t>
      </w:r>
      <w:r w:rsidR="00F75E13">
        <w:rPr>
          <w:rFonts w:asciiTheme="majorHAnsi" w:hAnsiTheme="majorHAnsi"/>
          <w:b/>
          <w:bCs/>
          <w:sz w:val="22"/>
          <w:szCs w:val="22"/>
        </w:rPr>
        <w:br/>
      </w:r>
      <w:r w:rsidR="00C90022" w:rsidRPr="000F4453">
        <w:rPr>
          <w:rFonts w:asciiTheme="majorHAnsi" w:hAnsiTheme="majorHAnsi"/>
          <w:b/>
          <w:bCs/>
          <w:sz w:val="22"/>
          <w:szCs w:val="22"/>
        </w:rPr>
        <w:t xml:space="preserve">i Rehabilitacji im. Edmunda Wojtyły w </w:t>
      </w:r>
      <w:proofErr w:type="spellStart"/>
      <w:proofErr w:type="gramStart"/>
      <w:r w:rsidR="00C90022" w:rsidRPr="000F4453">
        <w:rPr>
          <w:rFonts w:asciiTheme="majorHAnsi" w:hAnsiTheme="majorHAnsi"/>
          <w:b/>
          <w:bCs/>
          <w:sz w:val="22"/>
          <w:szCs w:val="22"/>
        </w:rPr>
        <w:t>Jaroszowcu</w:t>
      </w:r>
      <w:r w:rsidR="00C90022" w:rsidRPr="000F4453">
        <w:rPr>
          <w:rFonts w:asciiTheme="majorHAnsi" w:eastAsia="Arial Unicode MS" w:hAnsiTheme="majorHAnsi"/>
          <w:b/>
          <w:bCs/>
          <w:sz w:val="22"/>
          <w:szCs w:val="22"/>
        </w:rPr>
        <w:t>”</w:t>
      </w:r>
      <w:r w:rsidRPr="000F4453">
        <w:rPr>
          <w:rFonts w:asciiTheme="majorHAnsi" w:hAnsiTheme="majorHAnsi"/>
          <w:sz w:val="22"/>
          <w:szCs w:val="22"/>
        </w:rPr>
        <w:t>prowadzonym</w:t>
      </w:r>
      <w:proofErr w:type="spellEnd"/>
      <w:proofErr w:type="gramEnd"/>
      <w:r w:rsidRPr="000F4453">
        <w:rPr>
          <w:rFonts w:asciiTheme="majorHAnsi" w:hAnsiTheme="majorHAnsi"/>
          <w:sz w:val="22"/>
          <w:szCs w:val="22"/>
        </w:rPr>
        <w:t xml:space="preserve"> w trybie podstawowym;</w:t>
      </w:r>
    </w:p>
    <w:p w14:paraId="43D97E7B" w14:textId="5D980B2E" w:rsidR="00D7149B" w:rsidRPr="000F4453" w:rsidRDefault="00991E07" w:rsidP="00F75E13">
      <w:pPr>
        <w:jc w:val="both"/>
        <w:rPr>
          <w:rFonts w:asciiTheme="majorHAnsi" w:hAnsiTheme="majorHAnsi"/>
          <w:b/>
          <w:sz w:val="22"/>
          <w:szCs w:val="22"/>
        </w:rPr>
      </w:pPr>
      <w:r w:rsidRPr="000F4453">
        <w:rPr>
          <w:rFonts w:asciiTheme="majorHAnsi" w:hAnsiTheme="majorHAnsi"/>
          <w:sz w:val="22"/>
          <w:szCs w:val="22"/>
        </w:rPr>
        <w:t xml:space="preserve">2) dane kontaktowe Inspektora Ochrony Danych: </w:t>
      </w:r>
      <w:r w:rsidRPr="000F4453">
        <w:rPr>
          <w:rFonts w:asciiTheme="majorHAnsi" w:hAnsiTheme="majorHAnsi"/>
          <w:b/>
          <w:sz w:val="22"/>
          <w:szCs w:val="22"/>
        </w:rPr>
        <w:t xml:space="preserve">Małopolski Szpital Chorób Płuc </w:t>
      </w:r>
      <w:r w:rsidR="00F75E13">
        <w:rPr>
          <w:rFonts w:asciiTheme="majorHAnsi" w:hAnsiTheme="majorHAnsi"/>
          <w:b/>
          <w:sz w:val="22"/>
          <w:szCs w:val="22"/>
        </w:rPr>
        <w:br/>
      </w:r>
      <w:r w:rsidRPr="000F4453">
        <w:rPr>
          <w:rFonts w:asciiTheme="majorHAnsi" w:hAnsiTheme="majorHAnsi"/>
          <w:b/>
          <w:sz w:val="22"/>
          <w:szCs w:val="22"/>
        </w:rPr>
        <w:t>i Rehabilitacji im. Edmunda Wojtyły, ul. Kolejowa 1a, 32-310 Jaroszowiec tel. 32 642 80 90</w:t>
      </w:r>
    </w:p>
    <w:p w14:paraId="09D60A08" w14:textId="77777777" w:rsidR="00A518EF" w:rsidRPr="000F4453" w:rsidRDefault="00991E07" w:rsidP="00F75E13">
      <w:pPr>
        <w:autoSpaceDE w:val="0"/>
        <w:autoSpaceDN w:val="0"/>
        <w:adjustRightInd w:val="0"/>
        <w:jc w:val="both"/>
        <w:rPr>
          <w:rFonts w:asciiTheme="majorHAnsi" w:hAnsiTheme="majorHAnsi"/>
          <w:sz w:val="22"/>
          <w:szCs w:val="22"/>
        </w:rPr>
      </w:pPr>
      <w:r w:rsidRPr="000F4453">
        <w:rPr>
          <w:rFonts w:asciiTheme="majorHAnsi" w:hAnsiTheme="majorHAnsi"/>
          <w:sz w:val="22"/>
          <w:szCs w:val="22"/>
        </w:rPr>
        <w:t xml:space="preserve">inspektor ochrony danych osobowych w </w:t>
      </w:r>
      <w:r w:rsidRPr="000F4453">
        <w:rPr>
          <w:rFonts w:asciiTheme="majorHAnsi" w:hAnsiTheme="majorHAnsi"/>
          <w:b/>
          <w:sz w:val="22"/>
          <w:szCs w:val="22"/>
        </w:rPr>
        <w:t>Małopolskim Szpitalu Chorób Płuc i Rehabilitacji im. Edmunda Wojtyły, ul. Kolejowa 1a, 32-310 Jaroszowiec tel. 32 642 80 90</w:t>
      </w:r>
      <w:r w:rsidRPr="000F4453">
        <w:rPr>
          <w:rFonts w:asciiTheme="majorHAnsi" w:hAnsiTheme="majorHAnsi"/>
          <w:sz w:val="22"/>
          <w:szCs w:val="22"/>
        </w:rPr>
        <w:t>, adres e-mail iodo@wschp.pl;</w:t>
      </w:r>
    </w:p>
    <w:p w14:paraId="734B841C" w14:textId="77777777" w:rsidR="00A518EF" w:rsidRPr="000F4453" w:rsidRDefault="00991E07" w:rsidP="00184A8E">
      <w:pPr>
        <w:pStyle w:val="Akapitzlist"/>
        <w:numPr>
          <w:ilvl w:val="0"/>
          <w:numId w:val="51"/>
        </w:numPr>
        <w:spacing w:before="0" w:after="0" w:line="240" w:lineRule="auto"/>
        <w:rPr>
          <w:rFonts w:asciiTheme="majorHAnsi" w:eastAsia="Times New Roman" w:hAnsiTheme="majorHAnsi"/>
          <w:i/>
          <w:sz w:val="22"/>
          <w:szCs w:val="22"/>
          <w:lang w:eastAsia="pl-PL"/>
        </w:rPr>
      </w:pPr>
      <w:r w:rsidRPr="000F4453">
        <w:rPr>
          <w:rFonts w:asciiTheme="majorHAnsi" w:eastAsia="Times New Roman" w:hAnsiTheme="majorHAnsi"/>
          <w:sz w:val="22"/>
          <w:szCs w:val="22"/>
          <w:lang w:eastAsia="pl-PL"/>
        </w:rPr>
        <w:t xml:space="preserve">odbiorcami danych osobowych Wykonawcy będą osoby lub podmioty, którym udostępniona zostanie dokumentacja postępowania w oparciu o art. 18 oraz art. 74 ustawy z </w:t>
      </w:r>
      <w:r w:rsidRPr="000F4453">
        <w:rPr>
          <w:rFonts w:asciiTheme="majorHAnsi" w:hAnsiTheme="majorHAnsi"/>
          <w:bCs/>
          <w:sz w:val="22"/>
          <w:szCs w:val="22"/>
        </w:rPr>
        <w:t xml:space="preserve">dnia 11 września 2019 r. Prawo zamówień publicznych </w:t>
      </w:r>
      <w:r w:rsidRPr="000F4453">
        <w:rPr>
          <w:rFonts w:asciiTheme="majorHAnsi" w:eastAsia="Times New Roman" w:hAnsiTheme="majorHAnsi"/>
          <w:sz w:val="22"/>
          <w:szCs w:val="22"/>
          <w:lang w:eastAsia="pl-PL"/>
        </w:rPr>
        <w:t>(Dz. U. z 202</w:t>
      </w:r>
      <w:r w:rsidR="00F24678" w:rsidRPr="000F4453">
        <w:rPr>
          <w:rFonts w:asciiTheme="majorHAnsi" w:eastAsia="Times New Roman" w:hAnsiTheme="majorHAnsi"/>
          <w:sz w:val="22"/>
          <w:szCs w:val="22"/>
          <w:lang w:eastAsia="pl-PL"/>
        </w:rPr>
        <w:t>4</w:t>
      </w:r>
      <w:r w:rsidRPr="000F4453">
        <w:rPr>
          <w:rFonts w:asciiTheme="majorHAnsi" w:eastAsia="Times New Roman" w:hAnsiTheme="majorHAnsi"/>
          <w:sz w:val="22"/>
          <w:szCs w:val="22"/>
          <w:lang w:eastAsia="pl-PL"/>
        </w:rPr>
        <w:t xml:space="preserve"> r. poz. </w:t>
      </w:r>
      <w:r w:rsidR="001333E1" w:rsidRPr="000F4453">
        <w:rPr>
          <w:rFonts w:asciiTheme="majorHAnsi" w:eastAsia="Times New Roman" w:hAnsiTheme="majorHAnsi"/>
          <w:sz w:val="22"/>
          <w:szCs w:val="22"/>
          <w:lang w:eastAsia="pl-PL"/>
        </w:rPr>
        <w:t>1</w:t>
      </w:r>
      <w:r w:rsidR="00F24678" w:rsidRPr="000F4453">
        <w:rPr>
          <w:rFonts w:asciiTheme="majorHAnsi" w:eastAsia="Times New Roman" w:hAnsiTheme="majorHAnsi"/>
          <w:sz w:val="22"/>
          <w:szCs w:val="22"/>
          <w:lang w:eastAsia="pl-PL"/>
        </w:rPr>
        <w:t>320</w:t>
      </w:r>
      <w:r w:rsidRPr="000F4453">
        <w:rPr>
          <w:rFonts w:asciiTheme="majorHAnsi" w:eastAsia="Times New Roman" w:hAnsiTheme="majorHAnsi"/>
          <w:sz w:val="22"/>
          <w:szCs w:val="22"/>
          <w:lang w:eastAsia="pl-PL"/>
        </w:rPr>
        <w:t xml:space="preserve">), dalej „ustawa </w:t>
      </w:r>
      <w:proofErr w:type="spellStart"/>
      <w:r w:rsidRPr="000F4453">
        <w:rPr>
          <w:rFonts w:asciiTheme="majorHAnsi" w:eastAsia="Times New Roman" w:hAnsiTheme="majorHAnsi"/>
          <w:sz w:val="22"/>
          <w:szCs w:val="22"/>
          <w:lang w:eastAsia="pl-PL"/>
        </w:rPr>
        <w:t>Pzp</w:t>
      </w:r>
      <w:proofErr w:type="spellEnd"/>
      <w:r w:rsidRPr="000F4453">
        <w:rPr>
          <w:rFonts w:asciiTheme="majorHAnsi" w:eastAsia="Times New Roman" w:hAnsiTheme="majorHAnsi"/>
          <w:sz w:val="22"/>
          <w:szCs w:val="22"/>
          <w:lang w:eastAsia="pl-PL"/>
        </w:rPr>
        <w:t xml:space="preserve">”;  </w:t>
      </w:r>
    </w:p>
    <w:p w14:paraId="331810A5" w14:textId="77777777" w:rsidR="00A518EF" w:rsidRPr="000F4453" w:rsidRDefault="00991E07" w:rsidP="00F75E13">
      <w:pPr>
        <w:pStyle w:val="Akapitzlist"/>
        <w:numPr>
          <w:ilvl w:val="0"/>
          <w:numId w:val="51"/>
        </w:numPr>
        <w:spacing w:before="0" w:after="0" w:line="240" w:lineRule="auto"/>
        <w:rPr>
          <w:rFonts w:asciiTheme="majorHAnsi" w:eastAsia="Times New Roman" w:hAnsiTheme="majorHAnsi"/>
          <w:sz w:val="22"/>
          <w:szCs w:val="22"/>
          <w:lang w:eastAsia="pl-PL"/>
        </w:rPr>
      </w:pPr>
      <w:r w:rsidRPr="000F4453">
        <w:rPr>
          <w:rFonts w:asciiTheme="majorHAnsi" w:eastAsia="Times New Roman" w:hAnsiTheme="majorHAnsi"/>
          <w:sz w:val="22"/>
          <w:szCs w:val="22"/>
          <w:lang w:eastAsia="pl-PL"/>
        </w:rPr>
        <w:t xml:space="preserve">dane osobowe Wykonawcy będą przechowywane, zgodnie z art. 78 ust. 1 ustawy </w:t>
      </w:r>
      <w:proofErr w:type="spellStart"/>
      <w:r w:rsidRPr="000F4453">
        <w:rPr>
          <w:rFonts w:asciiTheme="majorHAnsi" w:eastAsia="Times New Roman" w:hAnsiTheme="majorHAnsi"/>
          <w:sz w:val="22"/>
          <w:szCs w:val="22"/>
          <w:lang w:eastAsia="pl-PL"/>
        </w:rPr>
        <w:t>Pzp</w:t>
      </w:r>
      <w:proofErr w:type="spellEnd"/>
      <w:r w:rsidRPr="000F4453">
        <w:rPr>
          <w:rFonts w:asciiTheme="majorHAnsi" w:eastAsia="Times New Roman" w:hAnsiTheme="majorHAnsi"/>
          <w:sz w:val="22"/>
          <w:szCs w:val="22"/>
          <w:lang w:eastAsia="pl-PL"/>
        </w:rPr>
        <w:t>, przez okres 4 lat od dnia zakończenia postępowania o udzielenie zamówienia, w sposób gwarantujący jego nienaruszalność.</w:t>
      </w:r>
    </w:p>
    <w:p w14:paraId="3D436820" w14:textId="77777777" w:rsidR="00A518EF" w:rsidRPr="000F4453" w:rsidRDefault="00991E07" w:rsidP="00184A8E">
      <w:pPr>
        <w:pStyle w:val="Akapitzlist"/>
        <w:numPr>
          <w:ilvl w:val="0"/>
          <w:numId w:val="51"/>
        </w:numPr>
        <w:spacing w:before="0" w:after="0" w:line="240" w:lineRule="auto"/>
        <w:rPr>
          <w:rFonts w:asciiTheme="majorHAnsi" w:eastAsia="Times New Roman" w:hAnsiTheme="majorHAnsi"/>
          <w:i/>
          <w:sz w:val="22"/>
          <w:szCs w:val="22"/>
          <w:lang w:eastAsia="pl-PL"/>
        </w:rPr>
      </w:pPr>
      <w:r w:rsidRPr="000F4453">
        <w:rPr>
          <w:rFonts w:asciiTheme="majorHAnsi" w:eastAsia="Times New Roman" w:hAnsiTheme="majorHAnsi"/>
          <w:sz w:val="22"/>
          <w:szCs w:val="22"/>
          <w:lang w:eastAsia="pl-PL"/>
        </w:rPr>
        <w:t xml:space="preserve">obowiązek podania przez Wykonawcę danych osobowych bezpośrednio go dotyczących jest wymogiem ustawowym określonym w przepisach ustawy </w:t>
      </w:r>
      <w:proofErr w:type="spellStart"/>
      <w:r w:rsidRPr="000F4453">
        <w:rPr>
          <w:rFonts w:asciiTheme="majorHAnsi" w:eastAsia="Times New Roman" w:hAnsiTheme="majorHAnsi"/>
          <w:sz w:val="22"/>
          <w:szCs w:val="22"/>
          <w:lang w:eastAsia="pl-PL"/>
        </w:rPr>
        <w:t>Pzp</w:t>
      </w:r>
      <w:proofErr w:type="spellEnd"/>
      <w:r w:rsidRPr="000F4453">
        <w:rPr>
          <w:rFonts w:asciiTheme="majorHAnsi" w:eastAsia="Times New Roman" w:hAnsiTheme="majorHAnsi"/>
          <w:sz w:val="22"/>
          <w:szCs w:val="22"/>
          <w:lang w:eastAsia="pl-PL"/>
        </w:rPr>
        <w:t xml:space="preserve">, związanym z udziałem w postępowaniu o udzielenie zamówienia publicznego; konsekwencje niepodania określonych danych wynikają z ustawy </w:t>
      </w:r>
      <w:proofErr w:type="spellStart"/>
      <w:r w:rsidRPr="000F4453">
        <w:rPr>
          <w:rFonts w:asciiTheme="majorHAnsi" w:eastAsia="Times New Roman" w:hAnsiTheme="majorHAnsi"/>
          <w:sz w:val="22"/>
          <w:szCs w:val="22"/>
          <w:lang w:eastAsia="pl-PL"/>
        </w:rPr>
        <w:t>Pzp</w:t>
      </w:r>
      <w:proofErr w:type="spellEnd"/>
      <w:r w:rsidRPr="000F4453">
        <w:rPr>
          <w:rFonts w:asciiTheme="majorHAnsi" w:eastAsia="Times New Roman" w:hAnsiTheme="majorHAnsi"/>
          <w:sz w:val="22"/>
          <w:szCs w:val="22"/>
          <w:lang w:eastAsia="pl-PL"/>
        </w:rPr>
        <w:t xml:space="preserve">;  </w:t>
      </w:r>
    </w:p>
    <w:p w14:paraId="5DFE79D3" w14:textId="77777777" w:rsidR="00A518EF" w:rsidRPr="000F4453" w:rsidRDefault="00991E07" w:rsidP="00F75E13">
      <w:pPr>
        <w:pStyle w:val="Akapitzlist"/>
        <w:numPr>
          <w:ilvl w:val="0"/>
          <w:numId w:val="51"/>
        </w:numPr>
        <w:spacing w:before="0" w:after="0" w:line="240" w:lineRule="auto"/>
        <w:rPr>
          <w:rFonts w:asciiTheme="majorHAnsi" w:eastAsia="Times New Roman" w:hAnsiTheme="majorHAnsi"/>
          <w:i/>
          <w:sz w:val="22"/>
          <w:szCs w:val="22"/>
          <w:lang w:eastAsia="pl-PL"/>
        </w:rPr>
      </w:pPr>
      <w:r w:rsidRPr="000F4453">
        <w:rPr>
          <w:rFonts w:asciiTheme="majorHAnsi" w:eastAsia="Times New Roman" w:hAnsiTheme="majorHAnsi"/>
          <w:sz w:val="22"/>
          <w:szCs w:val="22"/>
          <w:lang w:eastAsia="pl-PL"/>
        </w:rPr>
        <w:t>w odniesieniu do danych osobowych Wykonawcy decyzje nie będą podejmowane w sposób zautomatyzowany, stosowanie do art. 22 RODO;</w:t>
      </w:r>
    </w:p>
    <w:p w14:paraId="06948A91" w14:textId="77777777" w:rsidR="00A518EF" w:rsidRPr="000F4453" w:rsidRDefault="00991E07" w:rsidP="00F75E13">
      <w:pPr>
        <w:pStyle w:val="Akapitzlist"/>
        <w:numPr>
          <w:ilvl w:val="0"/>
          <w:numId w:val="51"/>
        </w:numPr>
        <w:spacing w:before="0" w:after="0" w:line="240" w:lineRule="auto"/>
        <w:rPr>
          <w:rFonts w:asciiTheme="majorHAnsi" w:eastAsia="Times New Roman" w:hAnsiTheme="majorHAnsi"/>
          <w:i/>
          <w:sz w:val="22"/>
          <w:szCs w:val="22"/>
          <w:lang w:eastAsia="pl-PL"/>
        </w:rPr>
      </w:pPr>
      <w:r w:rsidRPr="000F4453">
        <w:rPr>
          <w:rFonts w:asciiTheme="majorHAnsi" w:eastAsia="Times New Roman" w:hAnsiTheme="majorHAnsi"/>
          <w:sz w:val="22"/>
          <w:szCs w:val="22"/>
          <w:lang w:eastAsia="pl-PL"/>
        </w:rPr>
        <w:t>Wykonawca posiada:</w:t>
      </w:r>
    </w:p>
    <w:p w14:paraId="0B949A45" w14:textId="77777777" w:rsidR="00A518EF" w:rsidRPr="000F4453" w:rsidRDefault="00991E07" w:rsidP="00321CC4">
      <w:pPr>
        <w:pStyle w:val="Akapitzlist"/>
        <w:numPr>
          <w:ilvl w:val="0"/>
          <w:numId w:val="16"/>
        </w:numPr>
        <w:spacing w:before="0" w:after="0" w:line="240" w:lineRule="auto"/>
        <w:ind w:left="709" w:hanging="283"/>
        <w:rPr>
          <w:rFonts w:asciiTheme="majorHAnsi" w:eastAsia="Times New Roman" w:hAnsiTheme="majorHAnsi"/>
          <w:sz w:val="22"/>
          <w:szCs w:val="22"/>
          <w:lang w:eastAsia="pl-PL"/>
        </w:rPr>
      </w:pPr>
      <w:r w:rsidRPr="000F4453">
        <w:rPr>
          <w:rFonts w:asciiTheme="majorHAnsi" w:eastAsia="Times New Roman" w:hAnsiTheme="majorHAnsi"/>
          <w:sz w:val="22"/>
          <w:szCs w:val="22"/>
          <w:lang w:eastAsia="pl-PL"/>
        </w:rPr>
        <w:t>na podstawie art. 15 RODO prawo dostępu do danych osobowych dotyczących Wykonawcy;</w:t>
      </w:r>
    </w:p>
    <w:p w14:paraId="5EEF0861" w14:textId="4FE010DE" w:rsidR="00A518EF" w:rsidRPr="000F4453" w:rsidRDefault="00991E07" w:rsidP="00321CC4">
      <w:pPr>
        <w:pStyle w:val="Akapitzlist"/>
        <w:numPr>
          <w:ilvl w:val="0"/>
          <w:numId w:val="16"/>
        </w:numPr>
        <w:spacing w:before="0" w:after="0" w:line="240" w:lineRule="auto"/>
        <w:ind w:left="709" w:hanging="283"/>
        <w:rPr>
          <w:rFonts w:asciiTheme="majorHAnsi" w:eastAsia="Times New Roman" w:hAnsiTheme="majorHAnsi"/>
          <w:sz w:val="22"/>
          <w:szCs w:val="22"/>
          <w:lang w:eastAsia="pl-PL"/>
        </w:rPr>
      </w:pPr>
      <w:r w:rsidRPr="000F4453">
        <w:rPr>
          <w:rFonts w:asciiTheme="majorHAnsi" w:eastAsia="Times New Roman" w:hAnsiTheme="majorHAnsi"/>
          <w:sz w:val="22"/>
          <w:szCs w:val="22"/>
          <w:lang w:eastAsia="pl-PL"/>
        </w:rPr>
        <w:t xml:space="preserve">na podstawie art. 16 RODO prawo do sprostowania danych osobowych, o ile ich zmiana nie skutkuje zmianą </w:t>
      </w:r>
      <w:r w:rsidRPr="000F4453">
        <w:rPr>
          <w:rFonts w:asciiTheme="majorHAnsi" w:hAnsiTheme="majorHAnsi"/>
          <w:sz w:val="22"/>
          <w:szCs w:val="22"/>
        </w:rPr>
        <w:t xml:space="preserve">wyniku postępowania o udzielenie zamówienia publicznego </w:t>
      </w:r>
      <w:r w:rsidR="00F75E13">
        <w:rPr>
          <w:rFonts w:asciiTheme="majorHAnsi" w:hAnsiTheme="majorHAnsi"/>
          <w:sz w:val="22"/>
          <w:szCs w:val="22"/>
        </w:rPr>
        <w:br/>
      </w:r>
      <w:r w:rsidRPr="000F4453">
        <w:rPr>
          <w:rFonts w:asciiTheme="majorHAnsi" w:hAnsiTheme="majorHAnsi"/>
          <w:sz w:val="22"/>
          <w:szCs w:val="22"/>
        </w:rPr>
        <w:t xml:space="preserve">ani zmianą postanowień umowy w zakresie niezgodnym z ustawą </w:t>
      </w:r>
      <w:proofErr w:type="spellStart"/>
      <w:r w:rsidRPr="000F4453">
        <w:rPr>
          <w:rFonts w:asciiTheme="majorHAnsi" w:hAnsiTheme="majorHAnsi"/>
          <w:sz w:val="22"/>
          <w:szCs w:val="22"/>
        </w:rPr>
        <w:t>Pzp</w:t>
      </w:r>
      <w:proofErr w:type="spellEnd"/>
      <w:r w:rsidRPr="000F4453">
        <w:rPr>
          <w:rFonts w:asciiTheme="majorHAnsi" w:hAnsiTheme="majorHAnsi"/>
          <w:sz w:val="22"/>
          <w:szCs w:val="22"/>
        </w:rPr>
        <w:t xml:space="preserve"> oraz nie narusza integralności protokołu oraz jego załączników</w:t>
      </w:r>
      <w:r w:rsidRPr="000F4453">
        <w:rPr>
          <w:rFonts w:asciiTheme="majorHAnsi" w:eastAsia="Times New Roman" w:hAnsiTheme="majorHAnsi"/>
          <w:sz w:val="22"/>
          <w:szCs w:val="22"/>
          <w:lang w:eastAsia="pl-PL"/>
        </w:rPr>
        <w:t>;</w:t>
      </w:r>
    </w:p>
    <w:p w14:paraId="13215DBD" w14:textId="77777777" w:rsidR="00A518EF" w:rsidRPr="000F4453" w:rsidRDefault="00991E07" w:rsidP="00321CC4">
      <w:pPr>
        <w:pStyle w:val="Akapitzlist"/>
        <w:numPr>
          <w:ilvl w:val="0"/>
          <w:numId w:val="16"/>
        </w:numPr>
        <w:spacing w:before="0" w:after="0" w:line="240" w:lineRule="auto"/>
        <w:ind w:left="709" w:hanging="283"/>
        <w:rPr>
          <w:rFonts w:asciiTheme="majorHAnsi" w:eastAsia="Times New Roman" w:hAnsiTheme="majorHAnsi"/>
          <w:sz w:val="22"/>
          <w:szCs w:val="22"/>
          <w:lang w:eastAsia="pl-PL"/>
        </w:rPr>
      </w:pPr>
      <w:r w:rsidRPr="000F4453">
        <w:rPr>
          <w:rFonts w:asciiTheme="majorHAnsi" w:eastAsia="Times New Roman" w:hAnsiTheme="majorHAnsi"/>
          <w:sz w:val="22"/>
          <w:szCs w:val="22"/>
          <w:lang w:eastAsia="pl-PL"/>
        </w:rPr>
        <w:t xml:space="preserve">na podstawie art. 18 RODO prawo żądania od administratora ograniczenia przetwarzania danych osobowych z zastrzeżeniem przypadków, o których mowa w art. 18 ust. 2 RODO;  </w:t>
      </w:r>
    </w:p>
    <w:p w14:paraId="0215CFBD" w14:textId="77777777" w:rsidR="00A518EF" w:rsidRPr="000F4453" w:rsidRDefault="00991E07" w:rsidP="00321CC4">
      <w:pPr>
        <w:pStyle w:val="Akapitzlist"/>
        <w:numPr>
          <w:ilvl w:val="0"/>
          <w:numId w:val="16"/>
        </w:numPr>
        <w:spacing w:before="0" w:after="0" w:line="240" w:lineRule="auto"/>
        <w:ind w:left="709" w:hanging="283"/>
        <w:rPr>
          <w:rFonts w:asciiTheme="majorHAnsi" w:eastAsia="Times New Roman" w:hAnsiTheme="majorHAnsi"/>
          <w:i/>
          <w:sz w:val="22"/>
          <w:szCs w:val="22"/>
          <w:lang w:eastAsia="pl-PL"/>
        </w:rPr>
      </w:pPr>
      <w:r w:rsidRPr="000F4453">
        <w:rPr>
          <w:rFonts w:asciiTheme="majorHAnsi" w:eastAsia="Times New Roman" w:hAnsiTheme="majorHAnsi"/>
          <w:sz w:val="22"/>
          <w:szCs w:val="22"/>
          <w:lang w:eastAsia="pl-PL"/>
        </w:rPr>
        <w:lastRenderedPageBreak/>
        <w:t>prawo do wniesienia skargi do Prezesa Urzędu Ochrony Danych Osobowych, gdy Wykonawca uzna, że przetwarzanie jego danych osobowych narusza przepisy RODO;</w:t>
      </w:r>
    </w:p>
    <w:p w14:paraId="19CF425B" w14:textId="77777777" w:rsidR="00A518EF" w:rsidRPr="000F4453" w:rsidRDefault="00991E07" w:rsidP="00184A8E">
      <w:pPr>
        <w:pStyle w:val="Akapitzlist"/>
        <w:numPr>
          <w:ilvl w:val="0"/>
          <w:numId w:val="51"/>
        </w:numPr>
        <w:spacing w:before="0" w:after="0" w:line="240" w:lineRule="auto"/>
        <w:ind w:left="426" w:hanging="426"/>
        <w:rPr>
          <w:rFonts w:asciiTheme="majorHAnsi" w:eastAsia="Times New Roman" w:hAnsiTheme="majorHAnsi"/>
          <w:i/>
          <w:sz w:val="22"/>
          <w:szCs w:val="22"/>
          <w:lang w:eastAsia="pl-PL"/>
        </w:rPr>
      </w:pPr>
      <w:r w:rsidRPr="000F4453">
        <w:rPr>
          <w:rFonts w:asciiTheme="majorHAnsi" w:eastAsia="Times New Roman" w:hAnsiTheme="majorHAnsi"/>
          <w:sz w:val="22"/>
          <w:szCs w:val="22"/>
          <w:lang w:eastAsia="pl-PL"/>
        </w:rPr>
        <w:t>Wykonawcy nie przysługuje:</w:t>
      </w:r>
    </w:p>
    <w:p w14:paraId="3F31557B" w14:textId="77777777" w:rsidR="00A518EF" w:rsidRPr="000F4453" w:rsidRDefault="00991E07" w:rsidP="00321CC4">
      <w:pPr>
        <w:pStyle w:val="Akapitzlist"/>
        <w:numPr>
          <w:ilvl w:val="0"/>
          <w:numId w:val="17"/>
        </w:numPr>
        <w:spacing w:before="0" w:after="0" w:line="240" w:lineRule="auto"/>
        <w:ind w:left="709" w:hanging="283"/>
        <w:rPr>
          <w:rFonts w:asciiTheme="majorHAnsi" w:eastAsia="Times New Roman" w:hAnsiTheme="majorHAnsi"/>
          <w:i/>
          <w:sz w:val="22"/>
          <w:szCs w:val="22"/>
          <w:lang w:eastAsia="pl-PL"/>
        </w:rPr>
      </w:pPr>
      <w:r w:rsidRPr="000F4453">
        <w:rPr>
          <w:rFonts w:asciiTheme="majorHAnsi" w:eastAsia="Times New Roman" w:hAnsiTheme="majorHAnsi"/>
          <w:sz w:val="22"/>
          <w:szCs w:val="22"/>
          <w:lang w:eastAsia="pl-PL"/>
        </w:rPr>
        <w:t>w związku z art. 17 ust. 3 lit. b, d lub e RODO prawo do usunięcia danych osobowych;</w:t>
      </w:r>
    </w:p>
    <w:p w14:paraId="62A937E8" w14:textId="77777777" w:rsidR="00A518EF" w:rsidRPr="000F4453" w:rsidRDefault="00991E07" w:rsidP="00321CC4">
      <w:pPr>
        <w:pStyle w:val="Akapitzlist"/>
        <w:numPr>
          <w:ilvl w:val="0"/>
          <w:numId w:val="17"/>
        </w:numPr>
        <w:spacing w:before="0" w:after="0" w:line="240" w:lineRule="auto"/>
        <w:ind w:left="709" w:hanging="283"/>
        <w:rPr>
          <w:rFonts w:asciiTheme="majorHAnsi" w:eastAsia="Times New Roman" w:hAnsiTheme="majorHAnsi"/>
          <w:b/>
          <w:i/>
          <w:sz w:val="22"/>
          <w:szCs w:val="22"/>
          <w:lang w:eastAsia="pl-PL"/>
        </w:rPr>
      </w:pPr>
      <w:r w:rsidRPr="000F4453">
        <w:rPr>
          <w:rFonts w:asciiTheme="majorHAnsi" w:eastAsia="Times New Roman" w:hAnsiTheme="majorHAnsi"/>
          <w:sz w:val="22"/>
          <w:szCs w:val="22"/>
          <w:lang w:eastAsia="pl-PL"/>
        </w:rPr>
        <w:t>prawo do przenoszenia danych osobowych, o którym mowa w art. 20 RODO;</w:t>
      </w:r>
    </w:p>
    <w:p w14:paraId="10D2B286" w14:textId="77777777" w:rsidR="00A518EF" w:rsidRPr="000F4453" w:rsidRDefault="00991E07" w:rsidP="00321CC4">
      <w:pPr>
        <w:pStyle w:val="Akapitzlist"/>
        <w:numPr>
          <w:ilvl w:val="0"/>
          <w:numId w:val="17"/>
        </w:numPr>
        <w:spacing w:before="0" w:after="0" w:line="240" w:lineRule="auto"/>
        <w:ind w:left="709" w:hanging="283"/>
        <w:rPr>
          <w:rFonts w:asciiTheme="majorHAnsi" w:eastAsia="Times New Roman" w:hAnsiTheme="majorHAnsi"/>
          <w:i/>
          <w:sz w:val="22"/>
          <w:szCs w:val="22"/>
          <w:lang w:eastAsia="pl-PL"/>
        </w:rPr>
      </w:pPr>
      <w:r w:rsidRPr="000F4453">
        <w:rPr>
          <w:rFonts w:asciiTheme="majorHAnsi" w:eastAsia="Times New Roman" w:hAnsiTheme="majorHAnsi"/>
          <w:sz w:val="22"/>
          <w:szCs w:val="22"/>
          <w:lang w:eastAsia="pl-PL"/>
        </w:rPr>
        <w:t xml:space="preserve">na podstawie art. 21 RODO prawo sprzeciwu, wobec przetwarzania danych osobowych, gdyż podstawą prawną przetwarzania danych osobowych Wykonawcy jest art. 6 ust. 1 lit. c RODO. </w:t>
      </w:r>
    </w:p>
    <w:p w14:paraId="7E178017" w14:textId="77777777" w:rsidR="00A518EF" w:rsidRPr="000F4453" w:rsidRDefault="00991E07" w:rsidP="00321CC4">
      <w:pPr>
        <w:pStyle w:val="text-justify"/>
        <w:shd w:val="clear" w:color="auto" w:fill="FFFFFF"/>
        <w:spacing w:before="0" w:beforeAutospacing="0" w:after="0" w:afterAutospacing="0"/>
        <w:ind w:left="142"/>
        <w:jc w:val="both"/>
        <w:rPr>
          <w:rFonts w:asciiTheme="majorHAnsi" w:hAnsiTheme="majorHAnsi"/>
          <w:sz w:val="22"/>
          <w:szCs w:val="22"/>
        </w:rPr>
      </w:pPr>
      <w:r w:rsidRPr="000F4453">
        <w:rPr>
          <w:rFonts w:asciiTheme="majorHAnsi" w:hAnsiTheme="majorHAnsi"/>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699E225" w14:textId="61F3F228" w:rsidR="00A518EF" w:rsidRPr="000F4453" w:rsidRDefault="00991E07" w:rsidP="00321CC4">
      <w:pPr>
        <w:pStyle w:val="text-justify"/>
        <w:shd w:val="clear" w:color="auto" w:fill="FFFFFF"/>
        <w:spacing w:before="0" w:beforeAutospacing="0" w:after="0" w:afterAutospacing="0"/>
        <w:ind w:left="142"/>
        <w:jc w:val="both"/>
        <w:rPr>
          <w:rFonts w:asciiTheme="majorHAnsi" w:hAnsiTheme="majorHAnsi"/>
          <w:sz w:val="22"/>
          <w:szCs w:val="22"/>
        </w:rPr>
      </w:pPr>
      <w:r w:rsidRPr="000F4453">
        <w:rPr>
          <w:rFonts w:asciiTheme="majorHAnsi" w:hAnsiTheme="majorHAnsi"/>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885A5F2" w14:textId="77777777" w:rsidR="00A518EF" w:rsidRPr="000F4453" w:rsidRDefault="00991E07" w:rsidP="00321CC4">
      <w:pPr>
        <w:pStyle w:val="text-justify"/>
        <w:shd w:val="clear" w:color="auto" w:fill="FFFFFF"/>
        <w:spacing w:before="0" w:beforeAutospacing="0" w:after="0" w:afterAutospacing="0"/>
        <w:ind w:left="142"/>
        <w:jc w:val="both"/>
        <w:rPr>
          <w:rFonts w:asciiTheme="majorHAnsi" w:hAnsiTheme="majorHAnsi"/>
          <w:sz w:val="22"/>
          <w:szCs w:val="22"/>
        </w:rPr>
      </w:pPr>
      <w:r w:rsidRPr="000F4453">
        <w:rPr>
          <w:rFonts w:asciiTheme="majorHAnsi" w:hAnsiTheme="majorHAnsi"/>
          <w:sz w:val="22"/>
          <w:szCs w:val="22"/>
        </w:rPr>
        <w:t xml:space="preserve">Wystąpienie z żądaniem, o którym mowa w art. 18 ust. 1 rozporządzenia 2016/679, nie ogranicza przetwarzania danych osobowych do czasu zakończenia postępowania </w:t>
      </w:r>
      <w:r w:rsidRPr="000F4453">
        <w:rPr>
          <w:rFonts w:asciiTheme="majorHAnsi" w:hAnsiTheme="majorHAnsi"/>
          <w:sz w:val="22"/>
          <w:szCs w:val="22"/>
        </w:rPr>
        <w:br/>
        <w:t>o udzielenie zamówienia publicznego lub konkursu.</w:t>
      </w:r>
    </w:p>
    <w:p w14:paraId="7A3BFC18" w14:textId="77777777" w:rsidR="00A518EF" w:rsidRPr="000F4453" w:rsidRDefault="00991E07" w:rsidP="00321CC4">
      <w:pPr>
        <w:ind w:left="142"/>
        <w:jc w:val="both"/>
        <w:rPr>
          <w:rFonts w:asciiTheme="majorHAnsi" w:hAnsiTheme="majorHAnsi"/>
          <w:sz w:val="22"/>
          <w:szCs w:val="22"/>
          <w:shd w:val="clear" w:color="auto" w:fill="FFFFFF"/>
        </w:rPr>
      </w:pPr>
      <w:r w:rsidRPr="000F4453">
        <w:rPr>
          <w:rFonts w:asciiTheme="majorHAnsi" w:hAnsiTheme="majorHAnsi"/>
          <w:sz w:val="22"/>
          <w:szCs w:val="22"/>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6A4313FC" w14:textId="77777777" w:rsidR="00470482" w:rsidRPr="000F4453" w:rsidRDefault="00470482" w:rsidP="00321CC4">
      <w:pPr>
        <w:jc w:val="both"/>
        <w:rPr>
          <w:rFonts w:asciiTheme="majorHAnsi" w:hAnsiTheme="majorHAnsi"/>
          <w:sz w:val="22"/>
          <w:szCs w:val="22"/>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0F4453" w:rsidRPr="000F4453" w14:paraId="61C0F046" w14:textId="77777777" w:rsidTr="000405D0">
        <w:trPr>
          <w:jc w:val="center"/>
        </w:trPr>
        <w:tc>
          <w:tcPr>
            <w:tcW w:w="9072" w:type="dxa"/>
            <w:tcBorders>
              <w:bottom w:val="single" w:sz="4" w:space="0" w:color="auto"/>
            </w:tcBorders>
            <w:shd w:val="clear" w:color="auto" w:fill="D9D9D9" w:themeFill="background1" w:themeFillShade="D9"/>
          </w:tcPr>
          <w:p w14:paraId="2A62A0B6" w14:textId="77777777" w:rsidR="006708E0"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2</w:t>
            </w:r>
            <w:r w:rsidR="00195461" w:rsidRPr="000F4453">
              <w:rPr>
                <w:rFonts w:asciiTheme="majorHAnsi" w:hAnsiTheme="majorHAnsi"/>
                <w:sz w:val="22"/>
                <w:szCs w:val="22"/>
              </w:rPr>
              <w:t>3</w:t>
            </w:r>
          </w:p>
          <w:p w14:paraId="24BC2AC1" w14:textId="77777777" w:rsidR="006708E0"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POUCZENIE O ŚRODKACH OCHRONY PRAWNEJ</w:t>
            </w:r>
          </w:p>
        </w:tc>
      </w:tr>
    </w:tbl>
    <w:p w14:paraId="41CE962E" w14:textId="77777777" w:rsidR="00A518EF" w:rsidRPr="000F4453" w:rsidRDefault="00991E07" w:rsidP="00184A8E">
      <w:pPr>
        <w:pStyle w:val="Kolorowalistaakcent11"/>
        <w:widowControl w:val="0"/>
        <w:numPr>
          <w:ilvl w:val="1"/>
          <w:numId w:val="31"/>
        </w:numPr>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Środki ochrony prawnej przewidziane są w dziale IX ustawy.</w:t>
      </w:r>
    </w:p>
    <w:p w14:paraId="2D643A01" w14:textId="77777777" w:rsidR="00A518EF" w:rsidRPr="000F4453" w:rsidRDefault="00991E07" w:rsidP="00184A8E">
      <w:pPr>
        <w:pStyle w:val="Kolorowalistaakcent11"/>
        <w:widowControl w:val="0"/>
        <w:numPr>
          <w:ilvl w:val="1"/>
          <w:numId w:val="31"/>
        </w:numPr>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Środkami ochrony prawnej są odwołanie i skarga do sądu.</w:t>
      </w:r>
    </w:p>
    <w:p w14:paraId="7912034A" w14:textId="77777777" w:rsidR="00A518EF" w:rsidRPr="000F4453" w:rsidRDefault="00991E07" w:rsidP="00184A8E">
      <w:pPr>
        <w:pStyle w:val="Kolorowalistaakcent11"/>
        <w:widowControl w:val="0"/>
        <w:numPr>
          <w:ilvl w:val="1"/>
          <w:numId w:val="31"/>
        </w:numPr>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F4453">
        <w:rPr>
          <w:rFonts w:asciiTheme="majorHAnsi" w:hAnsiTheme="majorHAnsi"/>
          <w:sz w:val="22"/>
          <w:szCs w:val="22"/>
        </w:rPr>
        <w:t>Pzp</w:t>
      </w:r>
      <w:proofErr w:type="spellEnd"/>
      <w:r w:rsidRPr="000F4453">
        <w:rPr>
          <w:rFonts w:asciiTheme="majorHAnsi" w:hAnsiTheme="majorHAnsi"/>
          <w:sz w:val="22"/>
          <w:szCs w:val="22"/>
        </w:rPr>
        <w:t xml:space="preserve"> oraz Rzecznikowi Małych i Średnich Przedsiębiorców.</w:t>
      </w:r>
    </w:p>
    <w:p w14:paraId="4315204C" w14:textId="77777777" w:rsidR="00A518EF" w:rsidRPr="000F4453" w:rsidRDefault="00991E07" w:rsidP="00184A8E">
      <w:pPr>
        <w:pStyle w:val="Kolorowalistaakcent11"/>
        <w:widowControl w:val="0"/>
        <w:numPr>
          <w:ilvl w:val="1"/>
          <w:numId w:val="31"/>
        </w:numPr>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Odwołanie przysługuje na:</w:t>
      </w:r>
    </w:p>
    <w:p w14:paraId="1C84EB8A" w14:textId="669DDCBE" w:rsidR="00A518EF" w:rsidRPr="000F4453" w:rsidRDefault="00991E07" w:rsidP="00321CC4">
      <w:pPr>
        <w:pStyle w:val="Akapitzlist"/>
        <w:shd w:val="clear" w:color="auto" w:fill="FFFFFF"/>
        <w:spacing w:before="0" w:after="0" w:line="240" w:lineRule="auto"/>
        <w:ind w:left="1134" w:hanging="425"/>
        <w:rPr>
          <w:rFonts w:asciiTheme="majorHAnsi" w:hAnsiTheme="majorHAnsi"/>
          <w:sz w:val="22"/>
          <w:szCs w:val="22"/>
        </w:rPr>
      </w:pPr>
      <w:r w:rsidRPr="000F4453">
        <w:rPr>
          <w:rFonts w:asciiTheme="majorHAnsi" w:hAnsiTheme="majorHAnsi"/>
          <w:sz w:val="22"/>
          <w:szCs w:val="22"/>
        </w:rPr>
        <w:t>1)</w:t>
      </w:r>
      <w:r w:rsidRPr="000F4453">
        <w:rPr>
          <w:rFonts w:asciiTheme="majorHAnsi" w:hAnsiTheme="majorHAnsi"/>
          <w:sz w:val="22"/>
          <w:szCs w:val="22"/>
        </w:rPr>
        <w:tab/>
        <w:t xml:space="preserve">niezgodną z przepisami ustawy czynność zamawiającego, podjętą w postępowaniu </w:t>
      </w:r>
      <w:r w:rsidR="00F75E13">
        <w:rPr>
          <w:rFonts w:asciiTheme="majorHAnsi" w:hAnsiTheme="majorHAnsi"/>
          <w:sz w:val="22"/>
          <w:szCs w:val="22"/>
        </w:rPr>
        <w:br/>
      </w:r>
      <w:r w:rsidRPr="000F4453">
        <w:rPr>
          <w:rFonts w:asciiTheme="majorHAnsi" w:hAnsiTheme="majorHAnsi"/>
          <w:sz w:val="22"/>
          <w:szCs w:val="22"/>
        </w:rPr>
        <w:t>o udzielenie zamówienia, w tym na projektowane postanowienie umowy;</w:t>
      </w:r>
    </w:p>
    <w:p w14:paraId="324CBE23" w14:textId="77777777" w:rsidR="00A518EF" w:rsidRPr="000F4453" w:rsidRDefault="00991E07" w:rsidP="00321CC4">
      <w:pPr>
        <w:pStyle w:val="Akapitzlist"/>
        <w:shd w:val="clear" w:color="auto" w:fill="FFFFFF"/>
        <w:spacing w:before="0" w:after="0" w:line="240" w:lineRule="auto"/>
        <w:ind w:left="1134" w:hanging="425"/>
        <w:rPr>
          <w:rFonts w:asciiTheme="majorHAnsi" w:hAnsiTheme="majorHAnsi"/>
          <w:sz w:val="22"/>
          <w:szCs w:val="22"/>
        </w:rPr>
      </w:pPr>
      <w:r w:rsidRPr="000F4453">
        <w:rPr>
          <w:rFonts w:asciiTheme="majorHAnsi" w:hAnsiTheme="majorHAnsi"/>
          <w:sz w:val="22"/>
          <w:szCs w:val="22"/>
        </w:rPr>
        <w:t>2)</w:t>
      </w:r>
      <w:r w:rsidRPr="000F4453">
        <w:rPr>
          <w:rFonts w:asciiTheme="majorHAnsi" w:hAnsiTheme="majorHAnsi"/>
          <w:sz w:val="22"/>
          <w:szCs w:val="22"/>
        </w:rPr>
        <w:tab/>
        <w:t>zaniechanie czynności w postępowaniu o udzielenie zamówienia, do której zamawiający był obowiązany na podstawie ustawy;</w:t>
      </w:r>
    </w:p>
    <w:p w14:paraId="4527169D" w14:textId="77777777" w:rsidR="00A518EF" w:rsidRPr="000F4453" w:rsidRDefault="00991E07" w:rsidP="00321CC4">
      <w:pPr>
        <w:pStyle w:val="Akapitzlist"/>
        <w:shd w:val="clear" w:color="auto" w:fill="FFFFFF"/>
        <w:spacing w:before="0" w:after="0" w:line="240" w:lineRule="auto"/>
        <w:ind w:left="1134" w:hanging="425"/>
        <w:rPr>
          <w:rFonts w:asciiTheme="majorHAnsi" w:hAnsiTheme="majorHAnsi"/>
          <w:sz w:val="22"/>
          <w:szCs w:val="22"/>
        </w:rPr>
      </w:pPr>
      <w:r w:rsidRPr="000F4453">
        <w:rPr>
          <w:rFonts w:asciiTheme="majorHAnsi" w:hAnsiTheme="majorHAnsi"/>
          <w:sz w:val="22"/>
          <w:szCs w:val="22"/>
        </w:rPr>
        <w:t>3)</w:t>
      </w:r>
      <w:r w:rsidRPr="000F4453">
        <w:rPr>
          <w:rFonts w:asciiTheme="majorHAnsi" w:hAnsiTheme="majorHAnsi"/>
          <w:sz w:val="22"/>
          <w:szCs w:val="22"/>
        </w:rPr>
        <w:tab/>
        <w:t>zaniechanie przeprowadzenia postępowania o udzielenie zamówienia lub zorganizowania konkursu na podstawie ustawy, mimo że zamawiający był do tego obowiązany.</w:t>
      </w:r>
    </w:p>
    <w:p w14:paraId="079B4CF8" w14:textId="77777777" w:rsidR="00A518EF" w:rsidRPr="000F4453" w:rsidRDefault="00991E07" w:rsidP="00184A8E">
      <w:pPr>
        <w:pStyle w:val="Kolorowalistaakcent11"/>
        <w:widowControl w:val="0"/>
        <w:numPr>
          <w:ilvl w:val="1"/>
          <w:numId w:val="31"/>
        </w:numPr>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BE487F4" w14:textId="77777777" w:rsidR="00A518EF" w:rsidRPr="000F4453" w:rsidRDefault="00991E07" w:rsidP="00184A8E">
      <w:pPr>
        <w:pStyle w:val="Kolorowalistaakcent11"/>
        <w:widowControl w:val="0"/>
        <w:numPr>
          <w:ilvl w:val="1"/>
          <w:numId w:val="31"/>
        </w:numPr>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 xml:space="preserve">Terminy wnoszenia </w:t>
      </w:r>
      <w:proofErr w:type="spellStart"/>
      <w:r w:rsidRPr="000F4453">
        <w:rPr>
          <w:rFonts w:asciiTheme="majorHAnsi" w:hAnsiTheme="majorHAnsi"/>
          <w:sz w:val="22"/>
          <w:szCs w:val="22"/>
        </w:rPr>
        <w:t>odwołań</w:t>
      </w:r>
      <w:proofErr w:type="spellEnd"/>
      <w:r w:rsidRPr="000F4453">
        <w:rPr>
          <w:rFonts w:asciiTheme="majorHAnsi" w:hAnsiTheme="majorHAnsi"/>
          <w:sz w:val="22"/>
          <w:szCs w:val="22"/>
        </w:rPr>
        <w:t>.</w:t>
      </w:r>
    </w:p>
    <w:p w14:paraId="39408EE2" w14:textId="77777777" w:rsidR="00A518EF" w:rsidRPr="000F4453" w:rsidRDefault="00991E07" w:rsidP="00321CC4">
      <w:pPr>
        <w:pStyle w:val="Akapitzlist"/>
        <w:shd w:val="clear" w:color="auto" w:fill="FFFFFF"/>
        <w:spacing w:before="0" w:after="0" w:line="240" w:lineRule="auto"/>
        <w:ind w:left="1134" w:hanging="425"/>
        <w:rPr>
          <w:rFonts w:asciiTheme="majorHAnsi" w:hAnsiTheme="majorHAnsi"/>
          <w:sz w:val="22"/>
          <w:szCs w:val="22"/>
        </w:rPr>
      </w:pPr>
      <w:r w:rsidRPr="000F4453">
        <w:rPr>
          <w:rFonts w:asciiTheme="majorHAnsi" w:hAnsiTheme="majorHAnsi"/>
          <w:sz w:val="22"/>
          <w:szCs w:val="22"/>
        </w:rPr>
        <w:t>1)</w:t>
      </w:r>
      <w:r w:rsidRPr="000F4453">
        <w:rPr>
          <w:rFonts w:asciiTheme="majorHAnsi" w:hAnsiTheme="majorHAnsi"/>
          <w:sz w:val="22"/>
          <w:szCs w:val="22"/>
        </w:rPr>
        <w:tab/>
        <w:t>Odwołanie wnosi się w terminie:</w:t>
      </w:r>
    </w:p>
    <w:p w14:paraId="7CB635A9" w14:textId="77777777" w:rsidR="00A518EF" w:rsidRPr="000F4453" w:rsidRDefault="00991E07" w:rsidP="00321CC4">
      <w:pPr>
        <w:pStyle w:val="Akapitzlist"/>
        <w:shd w:val="clear" w:color="auto" w:fill="FFFFFF"/>
        <w:spacing w:before="0" w:after="0" w:line="240" w:lineRule="auto"/>
        <w:ind w:left="1701" w:hanging="567"/>
        <w:rPr>
          <w:rFonts w:asciiTheme="majorHAnsi" w:hAnsiTheme="majorHAnsi"/>
          <w:sz w:val="22"/>
          <w:szCs w:val="22"/>
        </w:rPr>
      </w:pPr>
      <w:r w:rsidRPr="000F4453">
        <w:rPr>
          <w:rFonts w:asciiTheme="majorHAnsi" w:hAnsiTheme="majorHAnsi"/>
          <w:sz w:val="22"/>
          <w:szCs w:val="22"/>
        </w:rPr>
        <w:lastRenderedPageBreak/>
        <w:t>a)</w:t>
      </w:r>
      <w:r w:rsidRPr="000F4453">
        <w:rPr>
          <w:rFonts w:asciiTheme="majorHAnsi" w:hAnsiTheme="majorHAnsi"/>
          <w:sz w:val="22"/>
          <w:szCs w:val="22"/>
        </w:rPr>
        <w:tab/>
        <w:t>5 dni od dnia przekazania informacji o czynności zamawiającego stanowiącej podstawę jego wniesienia, jeżeli informacja została przekazana przy użyciu środków komunikacji elektronicznej,</w:t>
      </w:r>
    </w:p>
    <w:p w14:paraId="7535921F" w14:textId="77777777" w:rsidR="00A518EF" w:rsidRPr="000F4453" w:rsidRDefault="00991E07" w:rsidP="00321CC4">
      <w:pPr>
        <w:pStyle w:val="Akapitzlist"/>
        <w:shd w:val="clear" w:color="auto" w:fill="FFFFFF"/>
        <w:spacing w:before="0" w:after="0" w:line="240" w:lineRule="auto"/>
        <w:ind w:left="1701" w:hanging="567"/>
        <w:rPr>
          <w:rFonts w:asciiTheme="majorHAnsi" w:hAnsiTheme="majorHAnsi"/>
          <w:sz w:val="22"/>
          <w:szCs w:val="22"/>
        </w:rPr>
      </w:pPr>
      <w:r w:rsidRPr="000F4453">
        <w:rPr>
          <w:rFonts w:asciiTheme="majorHAnsi" w:hAnsiTheme="majorHAnsi"/>
          <w:sz w:val="22"/>
          <w:szCs w:val="22"/>
        </w:rPr>
        <w:t>b)</w:t>
      </w:r>
      <w:r w:rsidRPr="000F4453">
        <w:rPr>
          <w:rFonts w:asciiTheme="majorHAnsi" w:hAnsiTheme="majorHAnsi"/>
          <w:sz w:val="22"/>
          <w:szCs w:val="22"/>
        </w:rPr>
        <w:tab/>
        <w:t>10 dni od dnia przekazania informacji o czynności zamawiającego stanowiącej podstawę jego wniesienia, jeżeli informacja została przekazana w sposób inny niż określony w lit. a.</w:t>
      </w:r>
    </w:p>
    <w:p w14:paraId="2333A7AC" w14:textId="77777777" w:rsidR="00A518EF" w:rsidRPr="000F4453" w:rsidRDefault="00991E07" w:rsidP="00321CC4">
      <w:pPr>
        <w:pStyle w:val="Akapitzlist"/>
        <w:shd w:val="clear" w:color="auto" w:fill="FFFFFF"/>
        <w:spacing w:before="0" w:after="0" w:line="240" w:lineRule="auto"/>
        <w:ind w:left="1134" w:hanging="567"/>
        <w:rPr>
          <w:rFonts w:asciiTheme="majorHAnsi" w:hAnsiTheme="majorHAnsi"/>
          <w:sz w:val="22"/>
          <w:szCs w:val="22"/>
        </w:rPr>
      </w:pPr>
      <w:r w:rsidRPr="000F4453">
        <w:rPr>
          <w:rFonts w:asciiTheme="majorHAnsi" w:hAnsiTheme="majorHAnsi"/>
          <w:sz w:val="22"/>
          <w:szCs w:val="22"/>
        </w:rPr>
        <w:t>2. </w:t>
      </w:r>
      <w:r w:rsidRPr="000F4453">
        <w:rPr>
          <w:rFonts w:asciiTheme="majorHAnsi" w:hAnsiTheme="majorHAnsi"/>
          <w:sz w:val="22"/>
          <w:szCs w:val="22"/>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0FB4476E" w14:textId="77777777" w:rsidR="00A518EF" w:rsidRPr="000F4453" w:rsidRDefault="00991E07" w:rsidP="00321CC4">
      <w:pPr>
        <w:pStyle w:val="Akapitzlist"/>
        <w:shd w:val="clear" w:color="auto" w:fill="FFFFFF"/>
        <w:spacing w:before="0" w:after="0" w:line="240" w:lineRule="auto"/>
        <w:ind w:left="1134" w:hanging="567"/>
        <w:rPr>
          <w:rFonts w:asciiTheme="majorHAnsi" w:hAnsiTheme="majorHAnsi"/>
          <w:sz w:val="22"/>
          <w:szCs w:val="22"/>
        </w:rPr>
      </w:pPr>
      <w:r w:rsidRPr="000F4453">
        <w:rPr>
          <w:rFonts w:asciiTheme="majorHAnsi" w:hAnsiTheme="majorHAnsi"/>
          <w:sz w:val="22"/>
          <w:szCs w:val="22"/>
        </w:rPr>
        <w:t>3. </w:t>
      </w:r>
      <w:r w:rsidRPr="000F4453">
        <w:rPr>
          <w:rFonts w:asciiTheme="majorHAnsi" w:hAnsiTheme="majorHAnsi"/>
          <w:sz w:val="22"/>
          <w:szCs w:val="22"/>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1225078D" w14:textId="77777777" w:rsidR="00A518EF" w:rsidRPr="000F4453" w:rsidRDefault="00991E07" w:rsidP="00321CC4">
      <w:pPr>
        <w:pStyle w:val="Akapitzlist"/>
        <w:shd w:val="clear" w:color="auto" w:fill="FFFFFF"/>
        <w:spacing w:before="0" w:after="0" w:line="240" w:lineRule="auto"/>
        <w:ind w:left="1134" w:hanging="567"/>
        <w:rPr>
          <w:rFonts w:asciiTheme="majorHAnsi" w:hAnsiTheme="majorHAnsi"/>
          <w:sz w:val="22"/>
          <w:szCs w:val="22"/>
        </w:rPr>
      </w:pPr>
      <w:r w:rsidRPr="000F4453">
        <w:rPr>
          <w:rFonts w:asciiTheme="majorHAnsi" w:hAnsiTheme="majorHAnsi"/>
          <w:sz w:val="22"/>
          <w:szCs w:val="22"/>
        </w:rPr>
        <w:t>4. </w:t>
      </w:r>
      <w:r w:rsidRPr="000F4453">
        <w:rPr>
          <w:rFonts w:asciiTheme="majorHAnsi" w:hAnsiTheme="majorHAnsi"/>
          <w:sz w:val="22"/>
          <w:szCs w:val="22"/>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19F75BB" w14:textId="77777777" w:rsidR="00A518EF" w:rsidRPr="000F4453" w:rsidRDefault="00991E07" w:rsidP="00321CC4">
      <w:pPr>
        <w:pStyle w:val="Akapitzlist"/>
        <w:shd w:val="clear" w:color="auto" w:fill="FFFFFF"/>
        <w:spacing w:before="0" w:after="0" w:line="240" w:lineRule="auto"/>
        <w:ind w:left="1701" w:hanging="567"/>
        <w:rPr>
          <w:rFonts w:asciiTheme="majorHAnsi" w:hAnsiTheme="majorHAnsi"/>
          <w:sz w:val="22"/>
          <w:szCs w:val="22"/>
        </w:rPr>
      </w:pPr>
      <w:r w:rsidRPr="000F4453">
        <w:rPr>
          <w:rFonts w:asciiTheme="majorHAnsi" w:hAnsiTheme="majorHAnsi"/>
          <w:sz w:val="22"/>
          <w:szCs w:val="22"/>
        </w:rPr>
        <w:t>1)</w:t>
      </w:r>
      <w:r w:rsidRPr="000F4453">
        <w:rPr>
          <w:rFonts w:asciiTheme="majorHAnsi" w:hAnsiTheme="majorHAnsi"/>
          <w:sz w:val="22"/>
          <w:szCs w:val="22"/>
        </w:rPr>
        <w:tab/>
        <w:t>15 dni od dnia zamieszczenia w Biuletynie Zamówień Publicznych ogłoszenia o wyniku postępowania</w:t>
      </w:r>
    </w:p>
    <w:p w14:paraId="4D7441AD" w14:textId="77777777" w:rsidR="00A518EF" w:rsidRPr="000F4453" w:rsidRDefault="00991E07" w:rsidP="00321CC4">
      <w:pPr>
        <w:pStyle w:val="Akapitzlist"/>
        <w:shd w:val="clear" w:color="auto" w:fill="FFFFFF"/>
        <w:spacing w:before="0" w:after="0" w:line="240" w:lineRule="auto"/>
        <w:ind w:left="1701" w:hanging="567"/>
        <w:rPr>
          <w:rFonts w:asciiTheme="majorHAnsi" w:hAnsiTheme="majorHAnsi"/>
          <w:sz w:val="22"/>
          <w:szCs w:val="22"/>
        </w:rPr>
      </w:pPr>
      <w:r w:rsidRPr="000F4453">
        <w:rPr>
          <w:rFonts w:asciiTheme="majorHAnsi" w:hAnsiTheme="majorHAnsi"/>
          <w:sz w:val="22"/>
          <w:szCs w:val="22"/>
        </w:rPr>
        <w:t>2)</w:t>
      </w:r>
      <w:r w:rsidRPr="000F4453">
        <w:rPr>
          <w:rFonts w:asciiTheme="majorHAnsi" w:hAnsiTheme="majorHAnsi"/>
          <w:sz w:val="22"/>
          <w:szCs w:val="22"/>
        </w:rPr>
        <w:tab/>
        <w:t>miesiąca od dnia zawarcia umowy, jeżeli zamawiający:</w:t>
      </w:r>
    </w:p>
    <w:p w14:paraId="00087347" w14:textId="77777777" w:rsidR="00A518EF" w:rsidRPr="000F4453" w:rsidRDefault="00991E07" w:rsidP="00321CC4">
      <w:pPr>
        <w:pStyle w:val="Akapitzlist"/>
        <w:shd w:val="clear" w:color="auto" w:fill="FFFFFF"/>
        <w:spacing w:before="0" w:after="0" w:line="240" w:lineRule="auto"/>
        <w:ind w:left="2268" w:hanging="567"/>
        <w:rPr>
          <w:rFonts w:asciiTheme="majorHAnsi" w:hAnsiTheme="majorHAnsi"/>
          <w:sz w:val="22"/>
          <w:szCs w:val="22"/>
        </w:rPr>
      </w:pPr>
      <w:r w:rsidRPr="000F4453">
        <w:rPr>
          <w:rFonts w:asciiTheme="majorHAnsi" w:hAnsiTheme="majorHAnsi"/>
          <w:sz w:val="22"/>
          <w:szCs w:val="22"/>
        </w:rPr>
        <w:t>a)</w:t>
      </w:r>
      <w:r w:rsidRPr="000F4453">
        <w:rPr>
          <w:rFonts w:asciiTheme="majorHAnsi" w:hAnsiTheme="majorHAnsi"/>
          <w:sz w:val="22"/>
          <w:szCs w:val="22"/>
        </w:rPr>
        <w:tab/>
        <w:t>nie zamieścił w Biuletynie Zamówień Publicznych ogłoszenia o wyniku postępowania albo</w:t>
      </w:r>
    </w:p>
    <w:p w14:paraId="5F3B0DB5" w14:textId="77777777" w:rsidR="00A518EF" w:rsidRPr="000F4453" w:rsidRDefault="00991E07" w:rsidP="00321CC4">
      <w:pPr>
        <w:pStyle w:val="Akapitzlist"/>
        <w:shd w:val="clear" w:color="auto" w:fill="FFFFFF"/>
        <w:spacing w:before="0" w:after="0" w:line="240" w:lineRule="auto"/>
        <w:ind w:left="2268" w:hanging="567"/>
        <w:rPr>
          <w:rFonts w:asciiTheme="majorHAnsi" w:hAnsiTheme="majorHAnsi"/>
          <w:sz w:val="22"/>
          <w:szCs w:val="22"/>
        </w:rPr>
      </w:pPr>
      <w:r w:rsidRPr="000F4453">
        <w:rPr>
          <w:rFonts w:asciiTheme="majorHAnsi" w:hAnsiTheme="majorHAnsi"/>
          <w:sz w:val="22"/>
          <w:szCs w:val="22"/>
        </w:rPr>
        <w:t>b)</w:t>
      </w:r>
      <w:r w:rsidRPr="000F4453">
        <w:rPr>
          <w:rFonts w:asciiTheme="majorHAnsi" w:hAnsiTheme="majorHAnsi"/>
          <w:sz w:val="22"/>
          <w:szCs w:val="22"/>
        </w:rPr>
        <w:tab/>
        <w:t>zamieścił w Biuletynie Zamówień Publicznych ogłoszenie o wyniku postępowania, które nie zawiera uzasadnienia udzielenia zamówienia w trybie negocjacji bez ogłoszenia albo zamówienia z wolnej ręki.</w:t>
      </w:r>
    </w:p>
    <w:p w14:paraId="7789CB51" w14:textId="77777777" w:rsidR="00A518EF" w:rsidRPr="000F4453" w:rsidRDefault="00991E07" w:rsidP="00184A8E">
      <w:pPr>
        <w:pStyle w:val="Kolorowalistaakcent11"/>
        <w:widowControl w:val="0"/>
        <w:numPr>
          <w:ilvl w:val="1"/>
          <w:numId w:val="31"/>
        </w:numPr>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Odwołanie zawiera:</w:t>
      </w:r>
    </w:p>
    <w:p w14:paraId="7C49E5D9"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1)</w:t>
      </w:r>
      <w:r w:rsidRPr="000F4453">
        <w:rPr>
          <w:rFonts w:asciiTheme="majorHAnsi" w:hAnsiTheme="majorHAnsi"/>
          <w:sz w:val="22"/>
          <w:szCs w:val="22"/>
        </w:rPr>
        <w:tab/>
        <w:t>imię i nazwisko albo nazwę, miejsce zamieszkania albo siedzibę, numer telefonu oraz adres poczty elektronicznej odwołującego oraz imię i nazwisko przedstawiciela (przedstawicieli);</w:t>
      </w:r>
    </w:p>
    <w:p w14:paraId="3A03A6C0"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2)</w:t>
      </w:r>
      <w:r w:rsidRPr="000F4453">
        <w:rPr>
          <w:rFonts w:asciiTheme="majorHAnsi" w:hAnsiTheme="majorHAnsi"/>
          <w:sz w:val="22"/>
          <w:szCs w:val="22"/>
        </w:rPr>
        <w:tab/>
        <w:t>nazwę i siedzibę zamawiającego, numer telefonu oraz adres poczty elektronicznej zamawiającego;</w:t>
      </w:r>
    </w:p>
    <w:p w14:paraId="3920E366"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3)</w:t>
      </w:r>
      <w:r w:rsidRPr="000F4453">
        <w:rPr>
          <w:rFonts w:asciiTheme="majorHAnsi" w:hAnsiTheme="majorHAnsi"/>
          <w:sz w:val="22"/>
          <w:szCs w:val="22"/>
        </w:rPr>
        <w:tab/>
        <w:t>numer Powszechnego Elektronicznego Systemu Ewidencji Ludności (PESEL) lub NIP odwołującego będącego osobą fizyczną, jeżeli jest on obowiązany do jego posiadania albo posiada go nie mając takiego obowiązku;</w:t>
      </w:r>
    </w:p>
    <w:p w14:paraId="3DC09D1E"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4)</w:t>
      </w:r>
      <w:r w:rsidRPr="000F4453">
        <w:rPr>
          <w:rFonts w:asciiTheme="majorHAnsi" w:hAnsiTheme="majorHAnsi"/>
          <w:sz w:val="22"/>
          <w:szCs w:val="22"/>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158524E"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5)</w:t>
      </w:r>
      <w:r w:rsidRPr="000F4453">
        <w:rPr>
          <w:rFonts w:asciiTheme="majorHAnsi" w:hAnsiTheme="majorHAnsi"/>
          <w:sz w:val="22"/>
          <w:szCs w:val="22"/>
        </w:rPr>
        <w:tab/>
        <w:t>określenie przedmiotu zamówienia;</w:t>
      </w:r>
    </w:p>
    <w:p w14:paraId="545A3BF9"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6)</w:t>
      </w:r>
      <w:r w:rsidRPr="000F4453">
        <w:rPr>
          <w:rFonts w:asciiTheme="majorHAnsi" w:hAnsiTheme="majorHAnsi"/>
          <w:sz w:val="22"/>
          <w:szCs w:val="22"/>
        </w:rPr>
        <w:tab/>
        <w:t>wskazanie numeru ogłoszenia w przypadku zamieszczenia w Biuletynie Zamówień Publicznych albo publikacji w Dzienniku Urzędowym Unii Europejskiej;</w:t>
      </w:r>
    </w:p>
    <w:p w14:paraId="24BB9DCB"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7)  </w:t>
      </w:r>
      <w:r w:rsidRPr="000F4453">
        <w:rPr>
          <w:rFonts w:asciiTheme="majorHAnsi" w:hAnsiTheme="majorHAnsi"/>
          <w:sz w:val="22"/>
          <w:szCs w:val="22"/>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4CA14285"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8)</w:t>
      </w:r>
      <w:r w:rsidRPr="000F4453">
        <w:rPr>
          <w:rFonts w:asciiTheme="majorHAnsi" w:hAnsiTheme="majorHAnsi"/>
          <w:sz w:val="22"/>
          <w:szCs w:val="22"/>
        </w:rPr>
        <w:tab/>
        <w:t>zwięzłe przedstawienie zarzutów;</w:t>
      </w:r>
    </w:p>
    <w:p w14:paraId="6181D6FC"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9)</w:t>
      </w:r>
      <w:r w:rsidRPr="000F4453">
        <w:rPr>
          <w:rFonts w:asciiTheme="majorHAnsi" w:hAnsiTheme="majorHAnsi"/>
          <w:sz w:val="22"/>
          <w:szCs w:val="22"/>
        </w:rPr>
        <w:tab/>
        <w:t>żądanie co do sposobu rozstrzygnięcia odwołania;</w:t>
      </w:r>
    </w:p>
    <w:p w14:paraId="4D216640"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10)</w:t>
      </w:r>
      <w:r w:rsidRPr="000F4453">
        <w:rPr>
          <w:rFonts w:asciiTheme="majorHAnsi" w:hAnsiTheme="majorHAnsi"/>
          <w:sz w:val="22"/>
          <w:szCs w:val="22"/>
        </w:rPr>
        <w:tab/>
        <w:t>wskazanie okoliczności faktycznych i prawnych uzasadniających wniesienie odwołania oraz dowodów na poparcie przytoczonych okoliczności;</w:t>
      </w:r>
    </w:p>
    <w:p w14:paraId="155C83E3"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11)</w:t>
      </w:r>
      <w:r w:rsidRPr="000F4453">
        <w:rPr>
          <w:rFonts w:asciiTheme="majorHAnsi" w:hAnsiTheme="majorHAnsi"/>
          <w:sz w:val="22"/>
          <w:szCs w:val="22"/>
        </w:rPr>
        <w:tab/>
        <w:t>podpis odwołującego albo jego przedstawiciela lub przedstawicieli;</w:t>
      </w:r>
    </w:p>
    <w:p w14:paraId="193C5EC1"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12)</w:t>
      </w:r>
      <w:r w:rsidRPr="000F4453">
        <w:rPr>
          <w:rFonts w:asciiTheme="majorHAnsi" w:hAnsiTheme="majorHAnsi"/>
          <w:sz w:val="22"/>
          <w:szCs w:val="22"/>
        </w:rPr>
        <w:tab/>
        <w:t>wykaz załączników.</w:t>
      </w:r>
    </w:p>
    <w:p w14:paraId="3C0BC9EF" w14:textId="77777777" w:rsidR="00A518EF" w:rsidRPr="000F4453" w:rsidRDefault="00991E07" w:rsidP="00321CC4">
      <w:pPr>
        <w:shd w:val="clear" w:color="auto" w:fill="FFFFFF"/>
        <w:ind w:firstLine="709"/>
        <w:contextualSpacing/>
        <w:rPr>
          <w:rFonts w:asciiTheme="majorHAnsi" w:hAnsiTheme="majorHAnsi"/>
          <w:sz w:val="22"/>
          <w:szCs w:val="22"/>
        </w:rPr>
      </w:pPr>
      <w:r w:rsidRPr="000F4453">
        <w:rPr>
          <w:rFonts w:asciiTheme="majorHAnsi" w:hAnsiTheme="majorHAnsi"/>
          <w:sz w:val="22"/>
          <w:szCs w:val="22"/>
        </w:rPr>
        <w:t>Do odwołania dołącza się:</w:t>
      </w:r>
    </w:p>
    <w:p w14:paraId="2B4EBC07"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1)</w:t>
      </w:r>
      <w:r w:rsidRPr="000F4453">
        <w:rPr>
          <w:rFonts w:asciiTheme="majorHAnsi" w:hAnsiTheme="majorHAnsi"/>
          <w:sz w:val="22"/>
          <w:szCs w:val="22"/>
        </w:rPr>
        <w:tab/>
        <w:t>dowód uiszczenia wpisu od odwołania w wymaganej wysokości;</w:t>
      </w:r>
    </w:p>
    <w:p w14:paraId="06902918"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lastRenderedPageBreak/>
        <w:t>2) </w:t>
      </w:r>
      <w:r w:rsidRPr="000F4453">
        <w:rPr>
          <w:rFonts w:asciiTheme="majorHAnsi" w:hAnsiTheme="majorHAnsi"/>
          <w:sz w:val="22"/>
          <w:szCs w:val="22"/>
        </w:rPr>
        <w:tab/>
        <w:t>dowód przekazania odpowiednio odwołania albo jego kopii zamawiającemu;</w:t>
      </w:r>
    </w:p>
    <w:p w14:paraId="63853B4F" w14:textId="77777777" w:rsidR="00A518EF" w:rsidRPr="000F4453" w:rsidRDefault="00991E07" w:rsidP="00321CC4">
      <w:pPr>
        <w:pStyle w:val="Akapitzlist"/>
        <w:shd w:val="clear" w:color="auto" w:fill="FFFFFF"/>
        <w:spacing w:before="0" w:after="0" w:line="240" w:lineRule="auto"/>
        <w:ind w:left="1418" w:hanging="567"/>
        <w:rPr>
          <w:rFonts w:asciiTheme="majorHAnsi" w:hAnsiTheme="majorHAnsi"/>
          <w:sz w:val="22"/>
          <w:szCs w:val="22"/>
        </w:rPr>
      </w:pPr>
      <w:r w:rsidRPr="000F4453">
        <w:rPr>
          <w:rFonts w:asciiTheme="majorHAnsi" w:hAnsiTheme="majorHAnsi"/>
          <w:sz w:val="22"/>
          <w:szCs w:val="22"/>
        </w:rPr>
        <w:t>3)</w:t>
      </w:r>
      <w:r w:rsidRPr="000F4453">
        <w:rPr>
          <w:rFonts w:asciiTheme="majorHAnsi" w:hAnsiTheme="majorHAnsi"/>
          <w:sz w:val="22"/>
          <w:szCs w:val="22"/>
        </w:rPr>
        <w:tab/>
        <w:t>dokument potwierdzający umocowanie do reprezentowania odwołującego.</w:t>
      </w:r>
    </w:p>
    <w:p w14:paraId="09412B61" w14:textId="77777777" w:rsidR="00B64D01" w:rsidRPr="000F4453" w:rsidRDefault="00991E07" w:rsidP="00184A8E">
      <w:pPr>
        <w:pStyle w:val="Kolorowalistaakcent11"/>
        <w:widowControl w:val="0"/>
        <w:numPr>
          <w:ilvl w:val="1"/>
          <w:numId w:val="31"/>
        </w:numPr>
        <w:shd w:val="clear" w:color="auto" w:fill="FFFFFF"/>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Na orzeczenie Izby stronom oraz uczestnikom postępowania odwoławczego przysługuje skarga do sądu. Skargę wnosi się do Sądu Okręgowego w Warszawie - sądu zamówień publicznych.</w:t>
      </w:r>
    </w:p>
    <w:p w14:paraId="2429EE60" w14:textId="77777777" w:rsidR="005338C8" w:rsidRPr="000F4453" w:rsidRDefault="005338C8" w:rsidP="00321CC4">
      <w:pPr>
        <w:pStyle w:val="Kolorowalistaakcent11"/>
        <w:widowControl w:val="0"/>
        <w:shd w:val="clear" w:color="auto" w:fill="FFFFFF"/>
        <w:suppressAutoHyphens/>
        <w:spacing w:before="0" w:after="0" w:line="240" w:lineRule="auto"/>
        <w:ind w:left="709"/>
        <w:outlineLvl w:val="3"/>
        <w:rPr>
          <w:rFonts w:asciiTheme="majorHAnsi" w:hAnsiTheme="majorHAnsi"/>
          <w:sz w:val="22"/>
          <w:szCs w:val="22"/>
        </w:rPr>
      </w:pPr>
    </w:p>
    <w:p w14:paraId="77AA8CF2" w14:textId="77777777" w:rsidR="005338C8" w:rsidRPr="000F4453" w:rsidRDefault="005338C8" w:rsidP="00321CC4">
      <w:pPr>
        <w:pStyle w:val="Kolorowalistaakcent11"/>
        <w:widowControl w:val="0"/>
        <w:shd w:val="clear" w:color="auto" w:fill="FFFFFF"/>
        <w:suppressAutoHyphens/>
        <w:spacing w:before="0" w:after="0" w:line="240" w:lineRule="auto"/>
        <w:ind w:left="709"/>
        <w:outlineLvl w:val="3"/>
        <w:rPr>
          <w:rFonts w:asciiTheme="majorHAnsi" w:hAnsiTheme="majorHAnsi"/>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0F4453" w:rsidRPr="000F4453" w14:paraId="6ABE8AB8" w14:textId="77777777" w:rsidTr="000405D0">
        <w:trPr>
          <w:trHeight w:val="507"/>
          <w:jc w:val="center"/>
        </w:trPr>
        <w:tc>
          <w:tcPr>
            <w:tcW w:w="9072" w:type="dxa"/>
            <w:tcBorders>
              <w:bottom w:val="single" w:sz="4" w:space="0" w:color="auto"/>
            </w:tcBorders>
            <w:shd w:val="clear" w:color="auto" w:fill="D9D9D9" w:themeFill="background1" w:themeFillShade="D9"/>
          </w:tcPr>
          <w:p w14:paraId="64EE2955" w14:textId="77777777" w:rsidR="00505199"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24</w:t>
            </w:r>
          </w:p>
          <w:p w14:paraId="1FB480D1" w14:textId="77777777" w:rsidR="00505199"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KLAUZULA ZATRUDNIENIA</w:t>
            </w:r>
          </w:p>
        </w:tc>
      </w:tr>
    </w:tbl>
    <w:p w14:paraId="2ADCA8E9" w14:textId="77777777" w:rsidR="003C649E" w:rsidRPr="000F4453" w:rsidRDefault="00991E07" w:rsidP="00184A8E">
      <w:pPr>
        <w:pStyle w:val="Kolorowalistaakcent11"/>
        <w:widowControl w:val="0"/>
        <w:numPr>
          <w:ilvl w:val="1"/>
          <w:numId w:val="42"/>
        </w:numPr>
        <w:shd w:val="clear" w:color="auto" w:fill="FFFFFF"/>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 xml:space="preserve">Zamawiający stosownie do art. </w:t>
      </w:r>
      <w:r w:rsidR="000B6958" w:rsidRPr="000F4453">
        <w:rPr>
          <w:rFonts w:asciiTheme="majorHAnsi" w:hAnsiTheme="majorHAnsi"/>
          <w:sz w:val="22"/>
          <w:szCs w:val="22"/>
        </w:rPr>
        <w:t>95</w:t>
      </w:r>
      <w:r w:rsidRPr="000F4453">
        <w:rPr>
          <w:rFonts w:asciiTheme="majorHAnsi" w:hAnsiTheme="majorHAnsi"/>
          <w:sz w:val="22"/>
          <w:szCs w:val="22"/>
        </w:rPr>
        <w:t xml:space="preserve"> ust. </w:t>
      </w:r>
      <w:r w:rsidR="000B6958" w:rsidRPr="000F4453">
        <w:rPr>
          <w:rFonts w:asciiTheme="majorHAnsi" w:hAnsiTheme="majorHAnsi"/>
          <w:sz w:val="22"/>
          <w:szCs w:val="22"/>
        </w:rPr>
        <w:t>1</w:t>
      </w:r>
      <w:r w:rsidRPr="000F4453">
        <w:rPr>
          <w:rFonts w:asciiTheme="majorHAnsi" w:hAnsiTheme="majorHAnsi"/>
          <w:sz w:val="22"/>
          <w:szCs w:val="22"/>
        </w:rPr>
        <w:t xml:space="preserve"> ustawy </w:t>
      </w:r>
      <w:proofErr w:type="spellStart"/>
      <w:r w:rsidRPr="000F4453">
        <w:rPr>
          <w:rFonts w:asciiTheme="majorHAnsi" w:hAnsiTheme="majorHAnsi"/>
          <w:sz w:val="22"/>
          <w:szCs w:val="22"/>
        </w:rPr>
        <w:t>Pzp</w:t>
      </w:r>
      <w:proofErr w:type="spellEnd"/>
      <w:r w:rsidRPr="000F4453">
        <w:rPr>
          <w:rFonts w:asciiTheme="majorHAnsi" w:hAnsiTheme="majorHAnsi"/>
          <w:sz w:val="22"/>
          <w:szCs w:val="22"/>
        </w:rPr>
        <w:t>, określa obowiązek</w:t>
      </w:r>
      <w:r w:rsidR="000B6958" w:rsidRPr="000F4453">
        <w:rPr>
          <w:rFonts w:asciiTheme="majorHAnsi" w:hAnsiTheme="majorHAnsi"/>
          <w:sz w:val="22"/>
          <w:szCs w:val="22"/>
        </w:rPr>
        <w:t xml:space="preserve"> </w:t>
      </w:r>
      <w:r w:rsidRPr="000F4453">
        <w:rPr>
          <w:rFonts w:asciiTheme="majorHAnsi" w:hAnsiTheme="majorHAnsi"/>
          <w:sz w:val="22"/>
          <w:szCs w:val="22"/>
        </w:rPr>
        <w:t>zatrudnienia na podstawie umowy o pracę osób wykonujących następujące</w:t>
      </w:r>
      <w:r w:rsidR="000B6958" w:rsidRPr="000F4453">
        <w:rPr>
          <w:rFonts w:asciiTheme="majorHAnsi" w:hAnsiTheme="majorHAnsi"/>
          <w:sz w:val="22"/>
          <w:szCs w:val="22"/>
        </w:rPr>
        <w:t xml:space="preserve"> </w:t>
      </w:r>
      <w:r w:rsidRPr="000F4453">
        <w:rPr>
          <w:rFonts w:asciiTheme="majorHAnsi" w:hAnsiTheme="majorHAnsi"/>
          <w:sz w:val="22"/>
          <w:szCs w:val="22"/>
        </w:rPr>
        <w:t>czynności w zakresie</w:t>
      </w:r>
      <w:r w:rsidR="000B6958" w:rsidRPr="000F4453">
        <w:rPr>
          <w:rFonts w:asciiTheme="majorHAnsi" w:hAnsiTheme="majorHAnsi"/>
          <w:sz w:val="22"/>
          <w:szCs w:val="22"/>
        </w:rPr>
        <w:t xml:space="preserve"> </w:t>
      </w:r>
      <w:r w:rsidRPr="000F4453">
        <w:rPr>
          <w:rFonts w:asciiTheme="majorHAnsi" w:hAnsiTheme="majorHAnsi"/>
          <w:sz w:val="22"/>
          <w:szCs w:val="22"/>
        </w:rPr>
        <w:t>realizacji zamówienia:</w:t>
      </w:r>
      <w:r w:rsidR="00A37469" w:rsidRPr="000F4453">
        <w:rPr>
          <w:rFonts w:asciiTheme="majorHAnsi" w:hAnsiTheme="majorHAnsi"/>
          <w:sz w:val="22"/>
          <w:szCs w:val="22"/>
        </w:rPr>
        <w:t xml:space="preserve"> </w:t>
      </w:r>
      <w:r w:rsidR="00A37469" w:rsidRPr="000F4453">
        <w:rPr>
          <w:rFonts w:asciiTheme="majorHAnsi" w:hAnsiTheme="majorHAnsi"/>
          <w:b/>
          <w:bCs/>
          <w:sz w:val="22"/>
          <w:szCs w:val="22"/>
        </w:rPr>
        <w:t>wykonywanie prac fizycznych przy realizacji robót budowlanych, operatorzy sprzętu i prace fizyczne instalacyjno-montażowe objęte zakresem zamówienia.</w:t>
      </w:r>
    </w:p>
    <w:p w14:paraId="6E48B3FB" w14:textId="77777777" w:rsidR="000B6958" w:rsidRPr="000F4453" w:rsidRDefault="00991E07" w:rsidP="00321CC4">
      <w:pPr>
        <w:pStyle w:val="Kolorowalistaakcent11"/>
        <w:widowControl w:val="0"/>
        <w:shd w:val="clear" w:color="auto" w:fill="FFFFFF"/>
        <w:suppressAutoHyphens/>
        <w:spacing w:before="0" w:after="0" w:line="240" w:lineRule="auto"/>
        <w:ind w:left="709"/>
        <w:outlineLvl w:val="3"/>
        <w:rPr>
          <w:rFonts w:asciiTheme="majorHAnsi" w:hAnsiTheme="majorHAnsi"/>
          <w:i/>
          <w:sz w:val="22"/>
          <w:szCs w:val="22"/>
        </w:rPr>
      </w:pPr>
      <w:r w:rsidRPr="000F4453">
        <w:rPr>
          <w:rFonts w:asciiTheme="majorHAnsi" w:hAnsiTheme="majorHAnsi"/>
          <w:i/>
          <w:sz w:val="22"/>
          <w:szCs w:val="22"/>
        </w:rPr>
        <w:t xml:space="preserve">(obowiązek ten nie dotyczy sytuacji, gdy prace te będą wykonywane samodzielnie </w:t>
      </w:r>
      <w:r w:rsidR="00212A54" w:rsidRPr="000F4453">
        <w:rPr>
          <w:rFonts w:asciiTheme="majorHAnsi" w:hAnsiTheme="majorHAnsi"/>
          <w:i/>
          <w:sz w:val="22"/>
          <w:szCs w:val="22"/>
        </w:rPr>
        <w:br/>
      </w:r>
      <w:r w:rsidRPr="000F4453">
        <w:rPr>
          <w:rFonts w:asciiTheme="majorHAnsi" w:hAnsiTheme="majorHAnsi"/>
          <w:i/>
          <w:sz w:val="22"/>
          <w:szCs w:val="22"/>
        </w:rPr>
        <w:t>i osobiście przez osoby fizyczne prowadzące działalność gospodarczą w postaci tzw. samozatrudnienia, jako pod</w:t>
      </w:r>
      <w:r w:rsidR="00A37469" w:rsidRPr="000F4453">
        <w:rPr>
          <w:rFonts w:asciiTheme="majorHAnsi" w:hAnsiTheme="majorHAnsi"/>
          <w:i/>
          <w:sz w:val="22"/>
          <w:szCs w:val="22"/>
        </w:rPr>
        <w:t>w</w:t>
      </w:r>
      <w:r w:rsidR="006528C1" w:rsidRPr="000F4453">
        <w:rPr>
          <w:rFonts w:asciiTheme="majorHAnsi" w:hAnsiTheme="majorHAnsi"/>
          <w:i/>
          <w:sz w:val="22"/>
          <w:szCs w:val="22"/>
        </w:rPr>
        <w:t>ykonawcy</w:t>
      </w:r>
      <w:r w:rsidRPr="000F4453">
        <w:rPr>
          <w:rFonts w:asciiTheme="majorHAnsi" w:hAnsiTheme="majorHAnsi"/>
          <w:i/>
          <w:sz w:val="22"/>
          <w:szCs w:val="22"/>
        </w:rPr>
        <w:t xml:space="preserve">). </w:t>
      </w:r>
    </w:p>
    <w:p w14:paraId="762D8D01" w14:textId="77777777" w:rsidR="007734EC" w:rsidRPr="000F4453" w:rsidRDefault="00991E07" w:rsidP="00184A8E">
      <w:pPr>
        <w:pStyle w:val="Kolorowalistaakcent11"/>
        <w:widowControl w:val="0"/>
        <w:numPr>
          <w:ilvl w:val="1"/>
          <w:numId w:val="42"/>
        </w:numPr>
        <w:shd w:val="clear" w:color="auto" w:fill="FFFFFF"/>
        <w:suppressAutoHyphens/>
        <w:spacing w:before="0" w:after="0" w:line="240" w:lineRule="auto"/>
        <w:ind w:left="709" w:hanging="709"/>
        <w:outlineLvl w:val="3"/>
        <w:rPr>
          <w:rFonts w:asciiTheme="majorHAnsi" w:hAnsiTheme="majorHAnsi"/>
          <w:sz w:val="22"/>
          <w:szCs w:val="22"/>
        </w:rPr>
      </w:pPr>
      <w:r w:rsidRPr="000F4453">
        <w:rPr>
          <w:rFonts w:asciiTheme="majorHAnsi" w:hAnsiTheme="majorHAnsi"/>
          <w:sz w:val="22"/>
          <w:szCs w:val="22"/>
        </w:rPr>
        <w:t>Szczegółowy sposób dokumentowania zatrudnienia ww. osób, uprawnienia</w:t>
      </w:r>
      <w:r w:rsidR="000B6958" w:rsidRPr="000F4453">
        <w:rPr>
          <w:rFonts w:asciiTheme="majorHAnsi" w:hAnsiTheme="majorHAnsi"/>
          <w:sz w:val="22"/>
          <w:szCs w:val="22"/>
        </w:rPr>
        <w:t xml:space="preserve"> </w:t>
      </w:r>
      <w:r w:rsidR="006528C1" w:rsidRPr="000F4453">
        <w:rPr>
          <w:rFonts w:asciiTheme="majorHAnsi" w:hAnsiTheme="majorHAnsi"/>
          <w:sz w:val="22"/>
          <w:szCs w:val="22"/>
        </w:rPr>
        <w:t>Zamawiającego</w:t>
      </w:r>
      <w:r w:rsidRPr="000F4453">
        <w:rPr>
          <w:rFonts w:asciiTheme="majorHAnsi" w:hAnsiTheme="majorHAnsi"/>
          <w:sz w:val="22"/>
          <w:szCs w:val="22"/>
        </w:rPr>
        <w:t xml:space="preserve"> w zakresie kontroli spełniania przez </w:t>
      </w:r>
      <w:r w:rsidR="006528C1" w:rsidRPr="000F4453">
        <w:rPr>
          <w:rFonts w:asciiTheme="majorHAnsi" w:hAnsiTheme="majorHAnsi"/>
          <w:sz w:val="22"/>
          <w:szCs w:val="22"/>
        </w:rPr>
        <w:t>Wykonawcę</w:t>
      </w:r>
      <w:r w:rsidRPr="000F4453">
        <w:rPr>
          <w:rFonts w:asciiTheme="majorHAnsi" w:hAnsiTheme="majorHAnsi"/>
          <w:sz w:val="22"/>
          <w:szCs w:val="22"/>
        </w:rPr>
        <w:t xml:space="preserve"> wymagań,</w:t>
      </w:r>
      <w:r w:rsidR="000B6958" w:rsidRPr="000F4453">
        <w:rPr>
          <w:rFonts w:asciiTheme="majorHAnsi" w:hAnsiTheme="majorHAnsi"/>
          <w:sz w:val="22"/>
          <w:szCs w:val="22"/>
        </w:rPr>
        <w:t xml:space="preserve"> </w:t>
      </w:r>
      <w:r w:rsidRPr="000F4453">
        <w:rPr>
          <w:rFonts w:asciiTheme="majorHAnsi" w:hAnsiTheme="majorHAnsi"/>
          <w:sz w:val="22"/>
          <w:szCs w:val="22"/>
        </w:rPr>
        <w:t xml:space="preserve">o których mowa w art. </w:t>
      </w:r>
      <w:r w:rsidR="000405D0" w:rsidRPr="000F4453">
        <w:rPr>
          <w:rFonts w:asciiTheme="majorHAnsi" w:hAnsiTheme="majorHAnsi"/>
          <w:sz w:val="22"/>
          <w:szCs w:val="22"/>
        </w:rPr>
        <w:t>95</w:t>
      </w:r>
      <w:r w:rsidRPr="000F4453">
        <w:rPr>
          <w:rFonts w:asciiTheme="majorHAnsi" w:hAnsiTheme="majorHAnsi"/>
          <w:sz w:val="22"/>
          <w:szCs w:val="22"/>
        </w:rPr>
        <w:t xml:space="preserve"> ust. </w:t>
      </w:r>
      <w:r w:rsidR="000405D0" w:rsidRPr="000F4453">
        <w:rPr>
          <w:rFonts w:asciiTheme="majorHAnsi" w:hAnsiTheme="majorHAnsi"/>
          <w:sz w:val="22"/>
          <w:szCs w:val="22"/>
        </w:rPr>
        <w:t>1</w:t>
      </w:r>
      <w:r w:rsidRPr="000F4453">
        <w:rPr>
          <w:rFonts w:asciiTheme="majorHAnsi" w:hAnsiTheme="majorHAnsi"/>
          <w:sz w:val="22"/>
          <w:szCs w:val="22"/>
        </w:rPr>
        <w:t xml:space="preserve"> ustawy </w:t>
      </w:r>
      <w:proofErr w:type="spellStart"/>
      <w:r w:rsidRPr="000F4453">
        <w:rPr>
          <w:rFonts w:asciiTheme="majorHAnsi" w:hAnsiTheme="majorHAnsi"/>
          <w:sz w:val="22"/>
          <w:szCs w:val="22"/>
        </w:rPr>
        <w:t>Pzp</w:t>
      </w:r>
      <w:proofErr w:type="spellEnd"/>
      <w:r w:rsidRPr="000F4453">
        <w:rPr>
          <w:rFonts w:asciiTheme="majorHAnsi" w:hAnsiTheme="majorHAnsi"/>
          <w:sz w:val="22"/>
          <w:szCs w:val="22"/>
        </w:rPr>
        <w:t xml:space="preserve"> oraz sankcji z tytułu</w:t>
      </w:r>
      <w:r w:rsidR="000B6958" w:rsidRPr="000F4453">
        <w:rPr>
          <w:rFonts w:asciiTheme="majorHAnsi" w:hAnsiTheme="majorHAnsi"/>
          <w:sz w:val="22"/>
          <w:szCs w:val="22"/>
        </w:rPr>
        <w:t xml:space="preserve"> </w:t>
      </w:r>
      <w:r w:rsidRPr="000F4453">
        <w:rPr>
          <w:rFonts w:asciiTheme="majorHAnsi" w:hAnsiTheme="majorHAnsi"/>
          <w:sz w:val="22"/>
          <w:szCs w:val="22"/>
        </w:rPr>
        <w:t>niespełnienia tych wymagań, rodzaju czynności niezbędnych do realizacji</w:t>
      </w:r>
      <w:r w:rsidR="000B6958" w:rsidRPr="000F4453">
        <w:rPr>
          <w:rFonts w:asciiTheme="majorHAnsi" w:hAnsiTheme="majorHAnsi"/>
          <w:sz w:val="22"/>
          <w:szCs w:val="22"/>
        </w:rPr>
        <w:t xml:space="preserve"> </w:t>
      </w:r>
      <w:r w:rsidRPr="000F4453">
        <w:rPr>
          <w:rFonts w:asciiTheme="majorHAnsi" w:hAnsiTheme="majorHAnsi"/>
          <w:sz w:val="22"/>
          <w:szCs w:val="22"/>
        </w:rPr>
        <w:t>zamówienia, których dotyczą wymagania zatrudnienia na podstawie umowy o</w:t>
      </w:r>
      <w:r w:rsidR="000B6958" w:rsidRPr="000F4453">
        <w:rPr>
          <w:rFonts w:asciiTheme="majorHAnsi" w:hAnsiTheme="majorHAnsi"/>
          <w:sz w:val="22"/>
          <w:szCs w:val="22"/>
        </w:rPr>
        <w:t xml:space="preserve"> </w:t>
      </w:r>
      <w:r w:rsidRPr="000F4453">
        <w:rPr>
          <w:rFonts w:asciiTheme="majorHAnsi" w:hAnsiTheme="majorHAnsi"/>
          <w:sz w:val="22"/>
          <w:szCs w:val="22"/>
        </w:rPr>
        <w:t xml:space="preserve">pracę przez </w:t>
      </w:r>
      <w:r w:rsidR="006528C1" w:rsidRPr="000F4453">
        <w:rPr>
          <w:rFonts w:asciiTheme="majorHAnsi" w:hAnsiTheme="majorHAnsi"/>
          <w:sz w:val="22"/>
          <w:szCs w:val="22"/>
        </w:rPr>
        <w:t>Wykonawcę</w:t>
      </w:r>
      <w:r w:rsidRPr="000F4453">
        <w:rPr>
          <w:rFonts w:asciiTheme="majorHAnsi" w:hAnsiTheme="majorHAnsi"/>
          <w:sz w:val="22"/>
          <w:szCs w:val="22"/>
        </w:rPr>
        <w:t xml:space="preserve"> lub po</w:t>
      </w:r>
      <w:r w:rsidR="00A37469" w:rsidRPr="000F4453">
        <w:rPr>
          <w:rFonts w:asciiTheme="majorHAnsi" w:hAnsiTheme="majorHAnsi"/>
          <w:sz w:val="22"/>
          <w:szCs w:val="22"/>
        </w:rPr>
        <w:t>dw</w:t>
      </w:r>
      <w:r w:rsidR="006528C1" w:rsidRPr="000F4453">
        <w:rPr>
          <w:rFonts w:asciiTheme="majorHAnsi" w:hAnsiTheme="majorHAnsi"/>
          <w:sz w:val="22"/>
          <w:szCs w:val="22"/>
        </w:rPr>
        <w:t>ykonawcę</w:t>
      </w:r>
      <w:r w:rsidRPr="000F4453">
        <w:rPr>
          <w:rFonts w:asciiTheme="majorHAnsi" w:hAnsiTheme="majorHAnsi"/>
          <w:sz w:val="22"/>
          <w:szCs w:val="22"/>
        </w:rPr>
        <w:t xml:space="preserve"> osób wykonujących czynności</w:t>
      </w:r>
      <w:r w:rsidR="000B6958" w:rsidRPr="000F4453">
        <w:rPr>
          <w:rFonts w:asciiTheme="majorHAnsi" w:hAnsiTheme="majorHAnsi"/>
          <w:sz w:val="22"/>
          <w:szCs w:val="22"/>
        </w:rPr>
        <w:t xml:space="preserve"> </w:t>
      </w:r>
      <w:r w:rsidRPr="000F4453">
        <w:rPr>
          <w:rFonts w:asciiTheme="majorHAnsi" w:hAnsiTheme="majorHAnsi"/>
          <w:sz w:val="22"/>
          <w:szCs w:val="22"/>
        </w:rPr>
        <w:t xml:space="preserve">w trakcie realizacji zamówienia zawarte są </w:t>
      </w:r>
      <w:r w:rsidR="00A37469" w:rsidRPr="000F4453">
        <w:rPr>
          <w:rFonts w:asciiTheme="majorHAnsi" w:hAnsiTheme="majorHAnsi"/>
          <w:sz w:val="22"/>
          <w:szCs w:val="22"/>
        </w:rPr>
        <w:t xml:space="preserve">w </w:t>
      </w:r>
      <w:r w:rsidRPr="000F4453">
        <w:rPr>
          <w:rFonts w:asciiTheme="majorHAnsi" w:hAnsiTheme="majorHAnsi"/>
          <w:sz w:val="22"/>
          <w:szCs w:val="22"/>
        </w:rPr>
        <w:t>Proje</w:t>
      </w:r>
      <w:r w:rsidR="00A37469" w:rsidRPr="000F4453">
        <w:rPr>
          <w:rFonts w:asciiTheme="majorHAnsi" w:hAnsiTheme="majorHAnsi"/>
          <w:sz w:val="22"/>
          <w:szCs w:val="22"/>
        </w:rPr>
        <w:t>kcie</w:t>
      </w:r>
      <w:r w:rsidRPr="000F4453">
        <w:rPr>
          <w:rFonts w:asciiTheme="majorHAnsi" w:hAnsiTheme="majorHAnsi"/>
          <w:sz w:val="22"/>
          <w:szCs w:val="22"/>
        </w:rPr>
        <w:t xml:space="preserve"> </w:t>
      </w:r>
      <w:r w:rsidR="000B6958" w:rsidRPr="000F4453">
        <w:rPr>
          <w:rFonts w:asciiTheme="majorHAnsi" w:hAnsiTheme="majorHAnsi"/>
          <w:sz w:val="22"/>
          <w:szCs w:val="22"/>
        </w:rPr>
        <w:t>U</w:t>
      </w:r>
      <w:r w:rsidRPr="000F4453">
        <w:rPr>
          <w:rFonts w:asciiTheme="majorHAnsi" w:hAnsiTheme="majorHAnsi"/>
          <w:sz w:val="22"/>
          <w:szCs w:val="22"/>
        </w:rPr>
        <w:t>mow</w:t>
      </w:r>
      <w:r w:rsidR="000B6958" w:rsidRPr="000F4453">
        <w:rPr>
          <w:rFonts w:asciiTheme="majorHAnsi" w:hAnsiTheme="majorHAnsi"/>
          <w:sz w:val="22"/>
          <w:szCs w:val="22"/>
        </w:rPr>
        <w:t>y</w:t>
      </w:r>
      <w:r w:rsidRPr="000F4453">
        <w:rPr>
          <w:rFonts w:asciiTheme="majorHAnsi" w:hAnsiTheme="majorHAnsi"/>
          <w:sz w:val="22"/>
          <w:szCs w:val="22"/>
        </w:rPr>
        <w:t>.</w:t>
      </w:r>
    </w:p>
    <w:tbl>
      <w:tblPr>
        <w:tblW w:w="0" w:type="auto"/>
        <w:jc w:val="center"/>
        <w:tblBorders>
          <w:bottom w:val="single" w:sz="4" w:space="0" w:color="auto"/>
        </w:tblBorders>
        <w:tblLook w:val="00A0" w:firstRow="1" w:lastRow="0" w:firstColumn="1" w:lastColumn="0" w:noHBand="0" w:noVBand="0"/>
      </w:tblPr>
      <w:tblGrid>
        <w:gridCol w:w="9070"/>
      </w:tblGrid>
      <w:tr w:rsidR="000F4453" w:rsidRPr="000F4453" w14:paraId="585F5408" w14:textId="77777777" w:rsidTr="000405D0">
        <w:trPr>
          <w:trHeight w:val="507"/>
          <w:jc w:val="center"/>
        </w:trPr>
        <w:tc>
          <w:tcPr>
            <w:tcW w:w="9070" w:type="dxa"/>
            <w:tcBorders>
              <w:bottom w:val="single" w:sz="4" w:space="0" w:color="auto"/>
            </w:tcBorders>
            <w:shd w:val="clear" w:color="auto" w:fill="D9D9D9" w:themeFill="background1" w:themeFillShade="D9"/>
          </w:tcPr>
          <w:p w14:paraId="4C876410"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2</w:t>
            </w:r>
            <w:r w:rsidR="00505199" w:rsidRPr="000F4453">
              <w:rPr>
                <w:rFonts w:asciiTheme="majorHAnsi" w:hAnsiTheme="majorHAnsi"/>
                <w:sz w:val="22"/>
                <w:szCs w:val="22"/>
              </w:rPr>
              <w:t>5</w:t>
            </w:r>
          </w:p>
          <w:p w14:paraId="011687AB"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INFORMACJE DODATKOWE</w:t>
            </w:r>
          </w:p>
        </w:tc>
      </w:tr>
    </w:tbl>
    <w:p w14:paraId="5C27977D" w14:textId="77777777" w:rsidR="00D9784D" w:rsidRPr="000F4453" w:rsidRDefault="00D9784D" w:rsidP="00321CC4">
      <w:pPr>
        <w:rPr>
          <w:rFonts w:asciiTheme="majorHAnsi" w:hAnsiTheme="majorHAnsi"/>
          <w:bCs/>
          <w:sz w:val="22"/>
          <w:szCs w:val="22"/>
        </w:rPr>
      </w:pPr>
    </w:p>
    <w:p w14:paraId="75EB80E1" w14:textId="77777777" w:rsidR="00A518EF" w:rsidRPr="000F4453" w:rsidRDefault="00991E07" w:rsidP="00184A8E">
      <w:pPr>
        <w:pStyle w:val="Akapitzlist"/>
        <w:widowControl w:val="0"/>
        <w:numPr>
          <w:ilvl w:val="1"/>
          <w:numId w:val="38"/>
        </w:numPr>
        <w:suppressAutoHyphens/>
        <w:spacing w:before="0" w:after="0" w:line="240" w:lineRule="auto"/>
        <w:outlineLvl w:val="3"/>
        <w:rPr>
          <w:rFonts w:asciiTheme="majorHAnsi" w:eastAsia="Cambria" w:hAnsiTheme="majorHAnsi"/>
          <w:sz w:val="22"/>
          <w:szCs w:val="22"/>
        </w:rPr>
      </w:pPr>
      <w:r w:rsidRPr="000F4453">
        <w:rPr>
          <w:rFonts w:asciiTheme="majorHAnsi" w:eastAsia="Cambria" w:hAnsiTheme="majorHAnsi"/>
          <w:sz w:val="22"/>
          <w:szCs w:val="22"/>
        </w:rPr>
        <w:t xml:space="preserve">Zamawiający </w:t>
      </w:r>
      <w:r w:rsidRPr="000F4453">
        <w:rPr>
          <w:rFonts w:asciiTheme="majorHAnsi" w:eastAsia="Cambria" w:hAnsiTheme="majorHAnsi"/>
          <w:b/>
          <w:sz w:val="22"/>
          <w:szCs w:val="22"/>
          <w:u w:val="single"/>
        </w:rPr>
        <w:t>nie dopuszcza</w:t>
      </w:r>
      <w:r w:rsidRPr="000F4453">
        <w:rPr>
          <w:rFonts w:asciiTheme="majorHAnsi" w:eastAsia="Cambria" w:hAnsiTheme="majorHAnsi"/>
          <w:sz w:val="22"/>
          <w:szCs w:val="22"/>
        </w:rPr>
        <w:t xml:space="preserve"> składania ofert wariantowych.</w:t>
      </w:r>
    </w:p>
    <w:p w14:paraId="66BC3C36" w14:textId="77777777" w:rsidR="00A518EF" w:rsidRPr="000F4453" w:rsidRDefault="00991E07" w:rsidP="00184A8E">
      <w:pPr>
        <w:pStyle w:val="Akapitzlist"/>
        <w:widowControl w:val="0"/>
        <w:numPr>
          <w:ilvl w:val="1"/>
          <w:numId w:val="38"/>
        </w:numPr>
        <w:suppressAutoHyphens/>
        <w:spacing w:before="0" w:after="0" w:line="240" w:lineRule="auto"/>
        <w:outlineLvl w:val="3"/>
        <w:rPr>
          <w:rFonts w:asciiTheme="majorHAnsi" w:eastAsia="Cambria" w:hAnsiTheme="majorHAnsi"/>
          <w:sz w:val="22"/>
          <w:szCs w:val="22"/>
        </w:rPr>
      </w:pPr>
      <w:r w:rsidRPr="000F4453">
        <w:rPr>
          <w:rFonts w:asciiTheme="majorHAnsi" w:eastAsia="Cambria" w:hAnsiTheme="majorHAnsi"/>
          <w:sz w:val="22"/>
          <w:szCs w:val="22"/>
        </w:rPr>
        <w:t xml:space="preserve">Zamawiający </w:t>
      </w:r>
      <w:r w:rsidRPr="000F4453">
        <w:rPr>
          <w:rFonts w:asciiTheme="majorHAnsi" w:eastAsia="Cambria" w:hAnsiTheme="majorHAnsi"/>
          <w:b/>
          <w:sz w:val="22"/>
          <w:szCs w:val="22"/>
          <w:u w:val="single"/>
        </w:rPr>
        <w:t>nie przewiduje</w:t>
      </w:r>
      <w:r w:rsidRPr="000F4453">
        <w:rPr>
          <w:rFonts w:asciiTheme="majorHAnsi" w:eastAsia="Cambria" w:hAnsiTheme="majorHAnsi"/>
          <w:sz w:val="22"/>
          <w:szCs w:val="22"/>
        </w:rPr>
        <w:t xml:space="preserve"> wymagań wskazanych w art. 96 ust. 2 pkt 2 ustawy </w:t>
      </w:r>
      <w:proofErr w:type="spellStart"/>
      <w:r w:rsidRPr="000F4453">
        <w:rPr>
          <w:rFonts w:asciiTheme="majorHAnsi" w:eastAsia="Cambria" w:hAnsiTheme="majorHAnsi"/>
          <w:sz w:val="22"/>
          <w:szCs w:val="22"/>
        </w:rPr>
        <w:t>Pzp</w:t>
      </w:r>
      <w:proofErr w:type="spellEnd"/>
      <w:r w:rsidRPr="000F4453">
        <w:rPr>
          <w:rFonts w:asciiTheme="majorHAnsi" w:eastAsia="Cambria" w:hAnsiTheme="majorHAnsi"/>
          <w:sz w:val="22"/>
          <w:szCs w:val="22"/>
        </w:rPr>
        <w:t>.</w:t>
      </w:r>
    </w:p>
    <w:p w14:paraId="5E5EC2D9" w14:textId="77777777" w:rsidR="00A518EF" w:rsidRPr="000F4453" w:rsidRDefault="00991E07" w:rsidP="00184A8E">
      <w:pPr>
        <w:pStyle w:val="Akapitzlist"/>
        <w:widowControl w:val="0"/>
        <w:numPr>
          <w:ilvl w:val="1"/>
          <w:numId w:val="38"/>
        </w:numPr>
        <w:suppressAutoHyphens/>
        <w:spacing w:before="0" w:after="0" w:line="240" w:lineRule="auto"/>
        <w:outlineLvl w:val="3"/>
        <w:rPr>
          <w:rFonts w:asciiTheme="majorHAnsi" w:eastAsia="Cambria" w:hAnsiTheme="majorHAnsi"/>
          <w:sz w:val="22"/>
          <w:szCs w:val="22"/>
        </w:rPr>
      </w:pPr>
      <w:r w:rsidRPr="000F4453">
        <w:rPr>
          <w:rFonts w:asciiTheme="majorHAnsi" w:eastAsia="Cambria" w:hAnsiTheme="majorHAnsi"/>
          <w:sz w:val="22"/>
          <w:szCs w:val="22"/>
        </w:rPr>
        <w:t xml:space="preserve">Zamawiający </w:t>
      </w:r>
      <w:r w:rsidRPr="000F4453">
        <w:rPr>
          <w:rFonts w:asciiTheme="majorHAnsi" w:eastAsia="Cambria" w:hAnsiTheme="majorHAnsi"/>
          <w:b/>
          <w:sz w:val="22"/>
          <w:szCs w:val="22"/>
          <w:u w:val="single"/>
        </w:rPr>
        <w:t>nie przewiduje</w:t>
      </w:r>
      <w:r w:rsidRPr="000F4453">
        <w:rPr>
          <w:rFonts w:asciiTheme="majorHAnsi" w:eastAsia="Cambria" w:hAnsiTheme="majorHAnsi"/>
          <w:b/>
          <w:sz w:val="22"/>
          <w:szCs w:val="22"/>
        </w:rPr>
        <w:t xml:space="preserve"> </w:t>
      </w:r>
      <w:r w:rsidRPr="000F4453">
        <w:rPr>
          <w:rFonts w:asciiTheme="majorHAnsi" w:eastAsia="Cambria" w:hAnsiTheme="majorHAnsi"/>
          <w:sz w:val="22"/>
          <w:szCs w:val="22"/>
        </w:rPr>
        <w:t xml:space="preserve">zamówień, o których mowa w art. 214 ust. 1 pkt 7 i 8 ustawy </w:t>
      </w:r>
      <w:proofErr w:type="spellStart"/>
      <w:r w:rsidRPr="000F4453">
        <w:rPr>
          <w:rFonts w:asciiTheme="majorHAnsi" w:eastAsia="Cambria" w:hAnsiTheme="majorHAnsi"/>
          <w:sz w:val="22"/>
          <w:szCs w:val="22"/>
        </w:rPr>
        <w:t>Pzp</w:t>
      </w:r>
      <w:proofErr w:type="spellEnd"/>
      <w:r w:rsidRPr="000F4453">
        <w:rPr>
          <w:rFonts w:asciiTheme="majorHAnsi" w:eastAsia="Cambria" w:hAnsiTheme="majorHAnsi"/>
          <w:sz w:val="22"/>
          <w:szCs w:val="22"/>
        </w:rPr>
        <w:t>.</w:t>
      </w:r>
    </w:p>
    <w:p w14:paraId="7465F9DD" w14:textId="77777777" w:rsidR="00A518EF" w:rsidRPr="000F4453" w:rsidRDefault="00991E07" w:rsidP="00184A8E">
      <w:pPr>
        <w:pStyle w:val="Akapitzlist"/>
        <w:widowControl w:val="0"/>
        <w:numPr>
          <w:ilvl w:val="1"/>
          <w:numId w:val="38"/>
        </w:numPr>
        <w:suppressAutoHyphens/>
        <w:spacing w:before="0" w:after="0" w:line="240" w:lineRule="auto"/>
        <w:outlineLvl w:val="3"/>
        <w:rPr>
          <w:rFonts w:asciiTheme="majorHAnsi" w:eastAsia="Cambria" w:hAnsiTheme="majorHAnsi"/>
          <w:sz w:val="22"/>
          <w:szCs w:val="22"/>
        </w:rPr>
      </w:pPr>
      <w:r w:rsidRPr="000F4453">
        <w:rPr>
          <w:rFonts w:asciiTheme="majorHAnsi" w:eastAsia="Cambria" w:hAnsiTheme="majorHAnsi"/>
          <w:sz w:val="22"/>
          <w:szCs w:val="22"/>
        </w:rPr>
        <w:t xml:space="preserve">Zamawiający </w:t>
      </w:r>
      <w:r w:rsidRPr="000F4453">
        <w:rPr>
          <w:rFonts w:asciiTheme="majorHAnsi" w:eastAsia="Cambria" w:hAnsiTheme="majorHAnsi"/>
          <w:b/>
          <w:sz w:val="22"/>
          <w:szCs w:val="22"/>
          <w:u w:val="single"/>
        </w:rPr>
        <w:t>nie przewiduje</w:t>
      </w:r>
      <w:r w:rsidRPr="000F4453">
        <w:rPr>
          <w:rFonts w:asciiTheme="majorHAnsi" w:eastAsia="Cambria" w:hAnsiTheme="majorHAnsi"/>
          <w:b/>
          <w:sz w:val="22"/>
          <w:szCs w:val="22"/>
        </w:rPr>
        <w:t xml:space="preserve"> </w:t>
      </w:r>
      <w:r w:rsidRPr="000F4453">
        <w:rPr>
          <w:rFonts w:asciiTheme="majorHAnsi" w:eastAsia="Cambria" w:hAnsiTheme="majorHAnsi"/>
          <w:sz w:val="22"/>
          <w:szCs w:val="22"/>
        </w:rPr>
        <w:t xml:space="preserve">rozliczenia między Zamawiającym a Wykonawcą </w:t>
      </w:r>
      <w:r w:rsidRPr="000F4453">
        <w:rPr>
          <w:rFonts w:asciiTheme="majorHAnsi" w:eastAsia="Cambria" w:hAnsiTheme="majorHAnsi"/>
          <w:sz w:val="22"/>
          <w:szCs w:val="22"/>
        </w:rPr>
        <w:br/>
        <w:t>w walutach obcych.</w:t>
      </w:r>
    </w:p>
    <w:p w14:paraId="072F76DE" w14:textId="77777777" w:rsidR="00A518EF" w:rsidRPr="000F4453" w:rsidRDefault="00991E07" w:rsidP="00184A8E">
      <w:pPr>
        <w:pStyle w:val="Akapitzlist"/>
        <w:widowControl w:val="0"/>
        <w:numPr>
          <w:ilvl w:val="1"/>
          <w:numId w:val="38"/>
        </w:numPr>
        <w:suppressAutoHyphens/>
        <w:spacing w:before="0" w:after="0" w:line="240" w:lineRule="auto"/>
        <w:outlineLvl w:val="3"/>
        <w:rPr>
          <w:rFonts w:asciiTheme="majorHAnsi" w:eastAsia="Cambria" w:hAnsiTheme="majorHAnsi"/>
          <w:sz w:val="22"/>
          <w:szCs w:val="22"/>
        </w:rPr>
      </w:pPr>
      <w:r w:rsidRPr="000F4453">
        <w:rPr>
          <w:rFonts w:asciiTheme="majorHAnsi" w:eastAsia="Cambria" w:hAnsiTheme="majorHAnsi"/>
          <w:sz w:val="22"/>
          <w:szCs w:val="22"/>
        </w:rPr>
        <w:t xml:space="preserve">Zamawiający </w:t>
      </w:r>
      <w:r w:rsidRPr="000F4453">
        <w:rPr>
          <w:rFonts w:asciiTheme="majorHAnsi" w:eastAsia="Cambria" w:hAnsiTheme="majorHAnsi"/>
          <w:b/>
          <w:sz w:val="22"/>
          <w:szCs w:val="22"/>
          <w:u w:val="single"/>
        </w:rPr>
        <w:t>nie przewiduje</w:t>
      </w:r>
      <w:r w:rsidRPr="000F4453">
        <w:rPr>
          <w:rFonts w:asciiTheme="majorHAnsi" w:eastAsia="Cambria" w:hAnsiTheme="majorHAnsi"/>
          <w:b/>
          <w:sz w:val="22"/>
          <w:szCs w:val="22"/>
        </w:rPr>
        <w:t xml:space="preserve"> </w:t>
      </w:r>
      <w:r w:rsidRPr="000F4453">
        <w:rPr>
          <w:rFonts w:asciiTheme="majorHAnsi" w:eastAsia="Cambria" w:hAnsiTheme="majorHAnsi"/>
          <w:sz w:val="22"/>
          <w:szCs w:val="22"/>
        </w:rPr>
        <w:t>zwrotu kosztów udziału w postępowaniu.</w:t>
      </w:r>
    </w:p>
    <w:p w14:paraId="42EFE58F" w14:textId="77777777" w:rsidR="00A518EF" w:rsidRPr="000F4453" w:rsidRDefault="00991E07" w:rsidP="00184A8E">
      <w:pPr>
        <w:pStyle w:val="Akapitzlist"/>
        <w:widowControl w:val="0"/>
        <w:numPr>
          <w:ilvl w:val="1"/>
          <w:numId w:val="38"/>
        </w:numPr>
        <w:suppressAutoHyphens/>
        <w:spacing w:before="0" w:after="0" w:line="240" w:lineRule="auto"/>
        <w:outlineLvl w:val="3"/>
        <w:rPr>
          <w:rFonts w:asciiTheme="majorHAnsi" w:eastAsia="Cambria" w:hAnsiTheme="majorHAnsi"/>
          <w:sz w:val="22"/>
          <w:szCs w:val="22"/>
        </w:rPr>
      </w:pPr>
      <w:r w:rsidRPr="000F4453">
        <w:rPr>
          <w:rFonts w:asciiTheme="majorHAnsi" w:eastAsia="Cambria" w:hAnsiTheme="majorHAnsi"/>
          <w:sz w:val="22"/>
          <w:szCs w:val="22"/>
        </w:rPr>
        <w:t xml:space="preserve">Zamawiający </w:t>
      </w:r>
      <w:r w:rsidRPr="000F4453">
        <w:rPr>
          <w:rFonts w:asciiTheme="majorHAnsi" w:eastAsia="Cambria" w:hAnsiTheme="majorHAnsi"/>
          <w:b/>
          <w:sz w:val="22"/>
          <w:szCs w:val="22"/>
          <w:u w:val="single"/>
        </w:rPr>
        <w:t>nie wymaga</w:t>
      </w:r>
      <w:r w:rsidRPr="000F4453">
        <w:rPr>
          <w:rFonts w:asciiTheme="majorHAnsi" w:eastAsia="Cambria" w:hAnsiTheme="majorHAnsi"/>
          <w:b/>
          <w:sz w:val="22"/>
          <w:szCs w:val="22"/>
        </w:rPr>
        <w:t xml:space="preserve"> </w:t>
      </w:r>
      <w:r w:rsidRPr="000F4453">
        <w:rPr>
          <w:rFonts w:asciiTheme="majorHAnsi" w:eastAsia="Cambria" w:hAnsiTheme="majorHAnsi"/>
          <w:sz w:val="22"/>
          <w:szCs w:val="22"/>
        </w:rPr>
        <w:t xml:space="preserve">obowiązku osobistego wykonania przez Wykonawcę kluczowych zadań zgodnie z art. 60 i art. 121 ustawy </w:t>
      </w:r>
      <w:proofErr w:type="spellStart"/>
      <w:r w:rsidRPr="000F4453">
        <w:rPr>
          <w:rFonts w:asciiTheme="majorHAnsi" w:eastAsia="Cambria" w:hAnsiTheme="majorHAnsi"/>
          <w:sz w:val="22"/>
          <w:szCs w:val="22"/>
        </w:rPr>
        <w:t>Pzp</w:t>
      </w:r>
      <w:proofErr w:type="spellEnd"/>
      <w:r w:rsidRPr="000F4453">
        <w:rPr>
          <w:rFonts w:asciiTheme="majorHAnsi" w:eastAsia="Cambria" w:hAnsiTheme="majorHAnsi"/>
          <w:sz w:val="22"/>
          <w:szCs w:val="22"/>
        </w:rPr>
        <w:t>.</w:t>
      </w:r>
    </w:p>
    <w:p w14:paraId="084680A9" w14:textId="77777777" w:rsidR="00A518EF" w:rsidRPr="000F4453" w:rsidRDefault="00991E07" w:rsidP="00184A8E">
      <w:pPr>
        <w:pStyle w:val="Akapitzlist"/>
        <w:widowControl w:val="0"/>
        <w:numPr>
          <w:ilvl w:val="1"/>
          <w:numId w:val="38"/>
        </w:numPr>
        <w:suppressAutoHyphens/>
        <w:spacing w:before="0" w:after="0" w:line="240" w:lineRule="auto"/>
        <w:outlineLvl w:val="3"/>
        <w:rPr>
          <w:rFonts w:asciiTheme="majorHAnsi" w:eastAsia="Cambria" w:hAnsiTheme="majorHAnsi"/>
          <w:sz w:val="22"/>
          <w:szCs w:val="22"/>
        </w:rPr>
      </w:pPr>
      <w:r w:rsidRPr="000F4453">
        <w:rPr>
          <w:rFonts w:asciiTheme="majorHAnsi" w:eastAsia="Cambria" w:hAnsiTheme="majorHAnsi"/>
          <w:sz w:val="22"/>
          <w:szCs w:val="22"/>
        </w:rPr>
        <w:t xml:space="preserve">Zamawiający </w:t>
      </w:r>
      <w:r w:rsidRPr="000F4453">
        <w:rPr>
          <w:rFonts w:asciiTheme="majorHAnsi" w:eastAsia="Cambria" w:hAnsiTheme="majorHAnsi"/>
          <w:b/>
          <w:sz w:val="22"/>
          <w:szCs w:val="22"/>
          <w:u w:val="single"/>
        </w:rPr>
        <w:t>nie przewiduje</w:t>
      </w:r>
      <w:r w:rsidRPr="000F4453">
        <w:rPr>
          <w:rFonts w:asciiTheme="majorHAnsi" w:eastAsia="Cambria" w:hAnsiTheme="majorHAnsi"/>
          <w:b/>
          <w:sz w:val="22"/>
          <w:szCs w:val="22"/>
        </w:rPr>
        <w:t xml:space="preserve"> </w:t>
      </w:r>
      <w:r w:rsidRPr="000F4453">
        <w:rPr>
          <w:rFonts w:asciiTheme="majorHAnsi" w:eastAsia="Cambria" w:hAnsiTheme="majorHAnsi"/>
          <w:sz w:val="22"/>
          <w:szCs w:val="22"/>
        </w:rPr>
        <w:t>zawarcia umowy ramowej.</w:t>
      </w:r>
    </w:p>
    <w:p w14:paraId="13C2817A" w14:textId="77777777" w:rsidR="00A518EF" w:rsidRPr="000F4453" w:rsidRDefault="00991E07" w:rsidP="00184A8E">
      <w:pPr>
        <w:pStyle w:val="Akapitzlist"/>
        <w:widowControl w:val="0"/>
        <w:numPr>
          <w:ilvl w:val="1"/>
          <w:numId w:val="38"/>
        </w:numPr>
        <w:suppressAutoHyphens/>
        <w:spacing w:before="0" w:after="0" w:line="240" w:lineRule="auto"/>
        <w:outlineLvl w:val="3"/>
        <w:rPr>
          <w:rFonts w:asciiTheme="majorHAnsi" w:eastAsia="Cambria" w:hAnsiTheme="majorHAnsi"/>
          <w:sz w:val="22"/>
          <w:szCs w:val="22"/>
        </w:rPr>
      </w:pPr>
      <w:r w:rsidRPr="000F4453">
        <w:rPr>
          <w:rFonts w:asciiTheme="majorHAnsi" w:eastAsia="Cambria" w:hAnsiTheme="majorHAnsi"/>
          <w:sz w:val="22"/>
          <w:szCs w:val="22"/>
        </w:rPr>
        <w:t xml:space="preserve">Zamawiający </w:t>
      </w:r>
      <w:r w:rsidRPr="000F4453">
        <w:rPr>
          <w:rFonts w:asciiTheme="majorHAnsi" w:eastAsia="Cambria" w:hAnsiTheme="majorHAnsi"/>
          <w:b/>
          <w:sz w:val="22"/>
          <w:szCs w:val="22"/>
          <w:u w:val="single"/>
        </w:rPr>
        <w:t>nie przewiduje</w:t>
      </w:r>
      <w:r w:rsidRPr="000F4453">
        <w:rPr>
          <w:rFonts w:asciiTheme="majorHAnsi" w:eastAsia="Cambria" w:hAnsiTheme="majorHAnsi"/>
          <w:b/>
          <w:sz w:val="22"/>
          <w:szCs w:val="22"/>
        </w:rPr>
        <w:t xml:space="preserve"> </w:t>
      </w:r>
      <w:r w:rsidRPr="000F4453">
        <w:rPr>
          <w:rFonts w:asciiTheme="majorHAnsi" w:eastAsia="Cambria" w:hAnsiTheme="majorHAnsi"/>
          <w:sz w:val="22"/>
          <w:szCs w:val="22"/>
        </w:rPr>
        <w:t xml:space="preserve">wyboru najkorzystniejszej oferty z zastosowaniem aukcji elektronicznej wraz z informacjami, o których mowa w art. 230 ustawy </w:t>
      </w:r>
      <w:proofErr w:type="spellStart"/>
      <w:r w:rsidRPr="000F4453">
        <w:rPr>
          <w:rFonts w:asciiTheme="majorHAnsi" w:eastAsia="Cambria" w:hAnsiTheme="majorHAnsi"/>
          <w:sz w:val="22"/>
          <w:szCs w:val="22"/>
        </w:rPr>
        <w:t>Pzp</w:t>
      </w:r>
      <w:proofErr w:type="spellEnd"/>
      <w:r w:rsidRPr="000F4453">
        <w:rPr>
          <w:rFonts w:asciiTheme="majorHAnsi" w:eastAsia="Cambria" w:hAnsiTheme="majorHAnsi"/>
          <w:sz w:val="22"/>
          <w:szCs w:val="22"/>
        </w:rPr>
        <w:t>.</w:t>
      </w:r>
    </w:p>
    <w:p w14:paraId="27EDF3FF" w14:textId="77777777" w:rsidR="00B64D01" w:rsidRPr="000F4453" w:rsidRDefault="00991E07" w:rsidP="00184A8E">
      <w:pPr>
        <w:pStyle w:val="Akapitzlist"/>
        <w:widowControl w:val="0"/>
        <w:numPr>
          <w:ilvl w:val="1"/>
          <w:numId w:val="38"/>
        </w:numPr>
        <w:suppressAutoHyphens/>
        <w:spacing w:before="0" w:after="0" w:line="240" w:lineRule="auto"/>
        <w:outlineLvl w:val="3"/>
        <w:rPr>
          <w:rFonts w:asciiTheme="majorHAnsi" w:eastAsia="Cambria" w:hAnsiTheme="majorHAnsi"/>
          <w:sz w:val="22"/>
          <w:szCs w:val="22"/>
        </w:rPr>
      </w:pPr>
      <w:r w:rsidRPr="000F4453">
        <w:rPr>
          <w:rFonts w:asciiTheme="majorHAnsi" w:eastAsia="Cambria" w:hAnsiTheme="majorHAnsi"/>
          <w:sz w:val="22"/>
          <w:szCs w:val="22"/>
        </w:rPr>
        <w:t xml:space="preserve">Zamawiający </w:t>
      </w:r>
      <w:r w:rsidRPr="000F4453">
        <w:rPr>
          <w:rFonts w:asciiTheme="majorHAnsi" w:eastAsia="Cambria" w:hAnsiTheme="majorHAnsi"/>
          <w:b/>
          <w:sz w:val="22"/>
          <w:szCs w:val="22"/>
          <w:u w:val="single"/>
        </w:rPr>
        <w:t>nie stawia</w:t>
      </w:r>
      <w:r w:rsidRPr="000F4453">
        <w:rPr>
          <w:rFonts w:asciiTheme="majorHAnsi" w:eastAsia="Cambria" w:hAnsiTheme="majorHAnsi"/>
          <w:b/>
          <w:sz w:val="22"/>
          <w:szCs w:val="22"/>
        </w:rPr>
        <w:t xml:space="preserve"> </w:t>
      </w:r>
      <w:r w:rsidRPr="000F4453">
        <w:rPr>
          <w:rFonts w:asciiTheme="majorHAnsi" w:eastAsia="Cambria" w:hAnsiTheme="majorHAnsi"/>
          <w:sz w:val="22"/>
          <w:szCs w:val="22"/>
        </w:rPr>
        <w:t xml:space="preserve">wymogu lub możliwości złożenia ofert w postaci katalogów elektronicznych lub dołączenia katalogów elektronicznych do oferty, w sytuacji określonej w art. 93 ustawy </w:t>
      </w:r>
      <w:proofErr w:type="spellStart"/>
      <w:r w:rsidRPr="000F4453">
        <w:rPr>
          <w:rFonts w:asciiTheme="majorHAnsi" w:eastAsia="Cambria" w:hAnsiTheme="majorHAnsi"/>
          <w:sz w:val="22"/>
          <w:szCs w:val="22"/>
        </w:rPr>
        <w:t>Pzp</w:t>
      </w:r>
      <w:proofErr w:type="spellEnd"/>
      <w:r w:rsidRPr="000F4453">
        <w:rPr>
          <w:rFonts w:asciiTheme="majorHAnsi" w:eastAsia="Cambria" w:hAnsiTheme="majorHAnsi"/>
          <w:sz w:val="22"/>
          <w:szCs w:val="22"/>
        </w:rPr>
        <w:t>.</w:t>
      </w:r>
    </w:p>
    <w:p w14:paraId="6EB64CD5" w14:textId="77777777" w:rsidR="009A54FB" w:rsidRPr="000F4453" w:rsidRDefault="00991E07" w:rsidP="00184A8E">
      <w:pPr>
        <w:pStyle w:val="Tematkomentarza"/>
        <w:numPr>
          <w:ilvl w:val="1"/>
          <w:numId w:val="38"/>
        </w:numPr>
        <w:rPr>
          <w:rFonts w:asciiTheme="majorHAnsi" w:hAnsiTheme="majorHAnsi"/>
          <w:b w:val="0"/>
          <w:bCs/>
          <w:sz w:val="22"/>
          <w:szCs w:val="22"/>
        </w:rPr>
      </w:pPr>
      <w:r w:rsidRPr="000F4453">
        <w:rPr>
          <w:rFonts w:asciiTheme="majorHAnsi" w:hAnsiTheme="majorHAnsi"/>
          <w:b w:val="0"/>
          <w:bCs/>
          <w:sz w:val="22"/>
          <w:szCs w:val="22"/>
        </w:rPr>
        <w:t xml:space="preserve">Postępowanie o udzielnie zamówienia publicznego prowadzone jest zgodnie z przepisami ustawy z dnia 11 września 2019 r. – Prawo zamówień publicznych, zwanej dalej „Ustawą” lub „PZP” (Dz.U. 2024 r. poz. 1320 ze zm.) Do czynności podejmowanych w postępowaniu przez Zamawiającego i Wykonawców stosuje się przepisy Kodeksu </w:t>
      </w:r>
      <w:proofErr w:type="gramStart"/>
      <w:r w:rsidRPr="000F4453">
        <w:rPr>
          <w:rFonts w:asciiTheme="majorHAnsi" w:hAnsiTheme="majorHAnsi"/>
          <w:b w:val="0"/>
          <w:bCs/>
          <w:sz w:val="22"/>
          <w:szCs w:val="22"/>
        </w:rPr>
        <w:t>cywilnego</w:t>
      </w:r>
      <w:proofErr w:type="gramEnd"/>
      <w:r w:rsidRPr="000F4453">
        <w:rPr>
          <w:rFonts w:asciiTheme="majorHAnsi" w:hAnsiTheme="majorHAnsi"/>
          <w:b w:val="0"/>
          <w:bCs/>
          <w:sz w:val="22"/>
          <w:szCs w:val="22"/>
        </w:rPr>
        <w:t xml:space="preserve"> jeżeli przepisy ustawy nie stanowią inaczej. </w:t>
      </w:r>
    </w:p>
    <w:p w14:paraId="62AE875B" w14:textId="77777777" w:rsidR="009A54FB" w:rsidRPr="000F4453" w:rsidRDefault="00991E07" w:rsidP="00184A8E">
      <w:pPr>
        <w:pStyle w:val="Tematkomentarza"/>
        <w:numPr>
          <w:ilvl w:val="1"/>
          <w:numId w:val="38"/>
        </w:numPr>
        <w:rPr>
          <w:rFonts w:asciiTheme="majorHAnsi" w:hAnsiTheme="majorHAnsi"/>
          <w:b w:val="0"/>
          <w:bCs/>
          <w:sz w:val="22"/>
          <w:szCs w:val="22"/>
        </w:rPr>
      </w:pPr>
      <w:r w:rsidRPr="000F4453">
        <w:rPr>
          <w:rFonts w:asciiTheme="majorHAnsi" w:hAnsiTheme="majorHAnsi"/>
          <w:b w:val="0"/>
          <w:bCs/>
          <w:sz w:val="22"/>
          <w:szCs w:val="22"/>
        </w:rPr>
        <w:t>Zmawiający, na podstawie ustawy z dnia 09.11.</w:t>
      </w:r>
      <w:proofErr w:type="gramStart"/>
      <w:r w:rsidRPr="000F4453">
        <w:rPr>
          <w:rFonts w:asciiTheme="majorHAnsi" w:hAnsiTheme="majorHAnsi"/>
          <w:b w:val="0"/>
          <w:bCs/>
          <w:sz w:val="22"/>
          <w:szCs w:val="22"/>
        </w:rPr>
        <w:t>2018r.</w:t>
      </w:r>
      <w:proofErr w:type="gramEnd"/>
      <w:r w:rsidRPr="000F4453">
        <w:rPr>
          <w:rFonts w:asciiTheme="majorHAnsi" w:hAnsiTheme="majorHAnsi"/>
          <w:b w:val="0"/>
          <w:bCs/>
          <w:sz w:val="22"/>
          <w:szCs w:val="22"/>
        </w:rPr>
        <w:t xml:space="preserve"> o elektronicznym fakturowaniu w zamówieniach publicznych, koncesjach na roboty budowlane lub usługi oraz partnerstwie publiczno-prywatnym (Dz.U. 2018, poz. 2191 ze zm.), dopuszcza przesyłanie przez Wykonawcę ustrukturyzowanych faktur elektronicznych związanych z realizacją niniejszego zamówienia za pośrednictwem Platformy Elektronicznego Fakturowania.</w:t>
      </w:r>
    </w:p>
    <w:p w14:paraId="5C8B9130" w14:textId="77777777" w:rsidR="007C193B" w:rsidRPr="000F4453" w:rsidRDefault="00991E07" w:rsidP="00184A8E">
      <w:pPr>
        <w:pStyle w:val="Tematkomentarza"/>
        <w:numPr>
          <w:ilvl w:val="1"/>
          <w:numId w:val="38"/>
        </w:numPr>
        <w:rPr>
          <w:rFonts w:asciiTheme="majorHAnsi" w:hAnsiTheme="majorHAnsi"/>
          <w:b w:val="0"/>
          <w:bCs/>
          <w:sz w:val="22"/>
          <w:szCs w:val="22"/>
        </w:rPr>
      </w:pPr>
      <w:r w:rsidRPr="000F4453">
        <w:rPr>
          <w:rFonts w:asciiTheme="majorHAnsi" w:hAnsiTheme="majorHAnsi"/>
          <w:b w:val="0"/>
          <w:bCs/>
          <w:sz w:val="22"/>
          <w:szCs w:val="22"/>
        </w:rPr>
        <w:t xml:space="preserve">Gdziekolwiek w Specyfikacji Warunków Zamówienia przywołane są </w:t>
      </w:r>
      <w:proofErr w:type="gramStart"/>
      <w:r w:rsidRPr="000F4453">
        <w:rPr>
          <w:rFonts w:asciiTheme="majorHAnsi" w:hAnsiTheme="majorHAnsi"/>
          <w:b w:val="0"/>
          <w:bCs/>
          <w:sz w:val="22"/>
          <w:szCs w:val="22"/>
        </w:rPr>
        <w:t>normy,</w:t>
      </w:r>
      <w:proofErr w:type="gramEnd"/>
      <w:r w:rsidRPr="000F4453">
        <w:rPr>
          <w:rFonts w:asciiTheme="majorHAnsi" w:hAnsiTheme="majorHAnsi"/>
          <w:b w:val="0"/>
          <w:bCs/>
          <w:sz w:val="22"/>
          <w:szCs w:val="22"/>
        </w:rPr>
        <w:t xml:space="preserve"> lub nazwy własne lub znaki towarowe lub patenty lub pochodzenie, źródło lub szczególny proces, </w:t>
      </w:r>
      <w:r w:rsidRPr="000F4453">
        <w:rPr>
          <w:rFonts w:asciiTheme="majorHAnsi" w:hAnsiTheme="majorHAnsi"/>
          <w:b w:val="0"/>
          <w:bCs/>
          <w:sz w:val="22"/>
          <w:szCs w:val="22"/>
        </w:rPr>
        <w:lastRenderedPageBreak/>
        <w:t>który charakteryzuje produkty dostarczane przez konkretnego Wykonawcę, Zamawiający dopuszcza rozwiązania równoważne.</w:t>
      </w:r>
    </w:p>
    <w:p w14:paraId="714DC430" w14:textId="77777777" w:rsidR="007C193B" w:rsidRPr="000F4453" w:rsidRDefault="00991E07" w:rsidP="00184A8E">
      <w:pPr>
        <w:pStyle w:val="Tematkomentarza"/>
        <w:numPr>
          <w:ilvl w:val="1"/>
          <w:numId w:val="38"/>
        </w:numPr>
        <w:rPr>
          <w:rFonts w:asciiTheme="majorHAnsi" w:hAnsiTheme="majorHAnsi"/>
          <w:b w:val="0"/>
          <w:bCs/>
          <w:sz w:val="22"/>
          <w:szCs w:val="22"/>
        </w:rPr>
      </w:pPr>
      <w:r w:rsidRPr="000F4453">
        <w:rPr>
          <w:rFonts w:asciiTheme="majorHAnsi" w:hAnsiTheme="majorHAnsi"/>
          <w:b w:val="0"/>
          <w:bCs/>
          <w:sz w:val="22"/>
          <w:szCs w:val="22"/>
        </w:rPr>
        <w:t xml:space="preserve">Wszelkie czynności podejmowane przez Wykonawcę w toku Postępowania wymagają dla swej </w:t>
      </w:r>
      <w:proofErr w:type="spellStart"/>
      <w:r w:rsidRPr="000F4453">
        <w:rPr>
          <w:rFonts w:asciiTheme="majorHAnsi" w:hAnsiTheme="majorHAnsi"/>
          <w:b w:val="0"/>
          <w:bCs/>
          <w:sz w:val="22"/>
          <w:szCs w:val="22"/>
        </w:rPr>
        <w:t>skutecznoś</w:t>
      </w:r>
      <w:proofErr w:type="spellEnd"/>
      <w:r w:rsidRPr="000F4453">
        <w:rPr>
          <w:rFonts w:asciiTheme="majorHAnsi" w:hAnsiTheme="majorHAnsi"/>
          <w:b w:val="0"/>
          <w:bCs/>
          <w:sz w:val="22"/>
          <w:szCs w:val="22"/>
          <w:lang w:val="it-IT"/>
        </w:rPr>
        <w:t>ci do</w:t>
      </w:r>
      <w:r w:rsidRPr="000F4453">
        <w:rPr>
          <w:rFonts w:asciiTheme="majorHAnsi" w:hAnsiTheme="majorHAnsi"/>
          <w:b w:val="0"/>
          <w:bCs/>
          <w:sz w:val="22"/>
          <w:szCs w:val="22"/>
        </w:rPr>
        <w:t>łączenia dokument</w:t>
      </w:r>
      <w:proofErr w:type="spellStart"/>
      <w:r w:rsidRPr="000F4453">
        <w:rPr>
          <w:rFonts w:asciiTheme="majorHAnsi" w:hAnsiTheme="majorHAnsi"/>
          <w:b w:val="0"/>
          <w:bCs/>
          <w:sz w:val="22"/>
          <w:szCs w:val="22"/>
          <w:lang w:val="es-ES_tradnl"/>
        </w:rPr>
        <w:t>ó</w:t>
      </w:r>
      <w:proofErr w:type="spellEnd"/>
      <w:r w:rsidRPr="000F4453">
        <w:rPr>
          <w:rFonts w:asciiTheme="majorHAnsi" w:hAnsiTheme="majorHAnsi"/>
          <w:b w:val="0"/>
          <w:bCs/>
          <w:sz w:val="22"/>
          <w:szCs w:val="22"/>
        </w:rPr>
        <w:t>w potwierdzających uprawnienie osoby podpisującej do reprezentowania Wykonawcy. Powyższe nie dotyczy sytuacji, gdy Zamawiający dysponuje już odpowiednimi dokumentami złożonymi w toku Postępowania.</w:t>
      </w:r>
    </w:p>
    <w:p w14:paraId="4F6C58E7" w14:textId="77777777" w:rsidR="007C193B" w:rsidRPr="000F4453" w:rsidRDefault="00991E07" w:rsidP="00184A8E">
      <w:pPr>
        <w:pStyle w:val="Tematkomentarza"/>
        <w:numPr>
          <w:ilvl w:val="1"/>
          <w:numId w:val="38"/>
        </w:numPr>
        <w:rPr>
          <w:rFonts w:asciiTheme="majorHAnsi" w:hAnsiTheme="majorHAnsi"/>
          <w:b w:val="0"/>
          <w:bCs/>
          <w:sz w:val="22"/>
          <w:szCs w:val="22"/>
        </w:rPr>
      </w:pPr>
      <w:r w:rsidRPr="000F4453">
        <w:rPr>
          <w:rFonts w:asciiTheme="majorHAnsi" w:hAnsiTheme="majorHAnsi"/>
          <w:b w:val="0"/>
          <w:bCs/>
          <w:sz w:val="22"/>
          <w:szCs w:val="22"/>
        </w:rPr>
        <w:t xml:space="preserve">Zamawiający nie zamierza zwołać </w:t>
      </w:r>
      <w:proofErr w:type="gramStart"/>
      <w:r w:rsidRPr="000F4453">
        <w:rPr>
          <w:rFonts w:asciiTheme="majorHAnsi" w:hAnsiTheme="majorHAnsi"/>
          <w:b w:val="0"/>
          <w:bCs/>
          <w:sz w:val="22"/>
          <w:szCs w:val="22"/>
        </w:rPr>
        <w:t xml:space="preserve">zebrania  </w:t>
      </w:r>
      <w:proofErr w:type="spellStart"/>
      <w:r w:rsidRPr="000F4453">
        <w:rPr>
          <w:rFonts w:asciiTheme="majorHAnsi" w:hAnsiTheme="majorHAnsi"/>
          <w:b w:val="0"/>
          <w:bCs/>
          <w:sz w:val="22"/>
          <w:szCs w:val="22"/>
        </w:rPr>
        <w:t>Wykonawc</w:t>
      </w:r>
      <w:r w:rsidRPr="000F4453">
        <w:rPr>
          <w:rFonts w:asciiTheme="majorHAnsi" w:hAnsiTheme="majorHAnsi"/>
          <w:b w:val="0"/>
          <w:bCs/>
          <w:sz w:val="22"/>
          <w:szCs w:val="22"/>
          <w:lang w:val="es-ES_tradnl"/>
        </w:rPr>
        <w:t>ó</w:t>
      </w:r>
      <w:proofErr w:type="spellEnd"/>
      <w:r w:rsidRPr="000F4453">
        <w:rPr>
          <w:rFonts w:asciiTheme="majorHAnsi" w:hAnsiTheme="majorHAnsi"/>
          <w:b w:val="0"/>
          <w:bCs/>
          <w:sz w:val="22"/>
          <w:szCs w:val="22"/>
        </w:rPr>
        <w:t>w</w:t>
      </w:r>
      <w:proofErr w:type="gramEnd"/>
      <w:r w:rsidRPr="000F4453">
        <w:rPr>
          <w:rFonts w:asciiTheme="majorHAnsi" w:hAnsiTheme="majorHAnsi"/>
          <w:b w:val="0"/>
          <w:bCs/>
          <w:sz w:val="22"/>
          <w:szCs w:val="22"/>
        </w:rPr>
        <w:t>.</w:t>
      </w:r>
    </w:p>
    <w:p w14:paraId="0A9B6C50" w14:textId="77777777" w:rsidR="007C193B" w:rsidRPr="000F4453" w:rsidRDefault="00991E07" w:rsidP="00184A8E">
      <w:pPr>
        <w:pStyle w:val="Tematkomentarza"/>
        <w:numPr>
          <w:ilvl w:val="1"/>
          <w:numId w:val="38"/>
        </w:numPr>
        <w:rPr>
          <w:rFonts w:asciiTheme="majorHAnsi" w:hAnsiTheme="majorHAnsi"/>
          <w:b w:val="0"/>
          <w:bCs/>
          <w:sz w:val="22"/>
          <w:szCs w:val="22"/>
        </w:rPr>
      </w:pPr>
      <w:r w:rsidRPr="000F4453">
        <w:rPr>
          <w:rFonts w:asciiTheme="majorHAnsi" w:hAnsiTheme="majorHAnsi"/>
          <w:b w:val="0"/>
          <w:bCs/>
          <w:sz w:val="22"/>
          <w:szCs w:val="22"/>
        </w:rPr>
        <w:t>Zamawiający nie przewiduje stosowania dynamicznego systemu zakup</w:t>
      </w:r>
      <w:proofErr w:type="spellStart"/>
      <w:r w:rsidRPr="000F4453">
        <w:rPr>
          <w:rFonts w:asciiTheme="majorHAnsi" w:hAnsiTheme="majorHAnsi"/>
          <w:b w:val="0"/>
          <w:bCs/>
          <w:sz w:val="22"/>
          <w:szCs w:val="22"/>
          <w:lang w:val="es-ES_tradnl"/>
        </w:rPr>
        <w:t>ó</w:t>
      </w:r>
      <w:proofErr w:type="spellEnd"/>
      <w:r w:rsidRPr="000F4453">
        <w:rPr>
          <w:rFonts w:asciiTheme="majorHAnsi" w:hAnsiTheme="majorHAnsi"/>
          <w:b w:val="0"/>
          <w:bCs/>
          <w:sz w:val="22"/>
          <w:szCs w:val="22"/>
        </w:rPr>
        <w:t>w.</w:t>
      </w:r>
    </w:p>
    <w:p w14:paraId="0796FD1A" w14:textId="77777777" w:rsidR="007C193B" w:rsidRPr="000F4453" w:rsidRDefault="00991E07" w:rsidP="00184A8E">
      <w:pPr>
        <w:pStyle w:val="Tematkomentarza"/>
        <w:numPr>
          <w:ilvl w:val="1"/>
          <w:numId w:val="38"/>
        </w:numPr>
        <w:rPr>
          <w:rFonts w:asciiTheme="majorHAnsi" w:hAnsiTheme="majorHAnsi"/>
          <w:b w:val="0"/>
          <w:bCs/>
          <w:sz w:val="22"/>
          <w:szCs w:val="22"/>
        </w:rPr>
      </w:pPr>
      <w:r w:rsidRPr="000F4453">
        <w:rPr>
          <w:rFonts w:asciiTheme="majorHAnsi" w:hAnsiTheme="majorHAnsi"/>
          <w:b w:val="0"/>
          <w:bCs/>
          <w:sz w:val="22"/>
          <w:szCs w:val="22"/>
        </w:rPr>
        <w:t>Informacja o sposobie komunikowania się Zamawiającego z Wykonawcami w inny sposób niż przy użyciu środków komunikacji elektronicznej w przypadku zaistnienia jednej z sytuacji określonych w art. 65 ust. 1, art. 66 i art. 69 – NIE DOTYCZY</w:t>
      </w:r>
    </w:p>
    <w:p w14:paraId="46787F39" w14:textId="77777777" w:rsidR="009A54FB" w:rsidRPr="000F4453" w:rsidRDefault="00991E07" w:rsidP="00184A8E">
      <w:pPr>
        <w:pStyle w:val="Tematkomentarza"/>
        <w:numPr>
          <w:ilvl w:val="1"/>
          <w:numId w:val="38"/>
        </w:numPr>
        <w:rPr>
          <w:rFonts w:asciiTheme="majorHAnsi" w:hAnsiTheme="majorHAnsi"/>
          <w:b w:val="0"/>
          <w:bCs/>
          <w:sz w:val="22"/>
          <w:szCs w:val="22"/>
        </w:rPr>
      </w:pPr>
      <w:r w:rsidRPr="000F4453">
        <w:rPr>
          <w:rFonts w:asciiTheme="majorHAnsi" w:hAnsiTheme="majorHAnsi"/>
          <w:b w:val="0"/>
          <w:bCs/>
          <w:sz w:val="22"/>
          <w:szCs w:val="22"/>
        </w:rPr>
        <w:t>Wykonawca składając ofertę akceptuje:</w:t>
      </w:r>
    </w:p>
    <w:p w14:paraId="17B59111" w14:textId="77777777" w:rsidR="009A54FB" w:rsidRPr="000F4453" w:rsidRDefault="00991E07" w:rsidP="009A54FB">
      <w:pPr>
        <w:pStyle w:val="Tekstkomentarza"/>
        <w:ind w:left="720"/>
        <w:jc w:val="both"/>
        <w:rPr>
          <w:rFonts w:asciiTheme="majorHAnsi" w:hAnsiTheme="majorHAnsi"/>
          <w:bCs/>
          <w:sz w:val="22"/>
          <w:szCs w:val="22"/>
        </w:rPr>
      </w:pPr>
      <w:r w:rsidRPr="000F4453">
        <w:rPr>
          <w:rFonts w:asciiTheme="majorHAnsi" w:hAnsiTheme="majorHAnsi"/>
          <w:bCs/>
          <w:sz w:val="22"/>
          <w:szCs w:val="22"/>
        </w:rPr>
        <w:t>- warunki i terminy płatności</w:t>
      </w:r>
    </w:p>
    <w:p w14:paraId="2B8AE71C" w14:textId="77777777" w:rsidR="009A54FB" w:rsidRPr="000F4453" w:rsidRDefault="00991E07" w:rsidP="009A54FB">
      <w:pPr>
        <w:pStyle w:val="Tekstkomentarza"/>
        <w:ind w:left="720"/>
        <w:jc w:val="both"/>
        <w:rPr>
          <w:rFonts w:asciiTheme="majorHAnsi" w:hAnsiTheme="majorHAnsi"/>
          <w:bCs/>
          <w:sz w:val="22"/>
          <w:szCs w:val="22"/>
        </w:rPr>
      </w:pPr>
      <w:r w:rsidRPr="000F4453">
        <w:rPr>
          <w:rFonts w:asciiTheme="majorHAnsi" w:hAnsiTheme="majorHAnsi"/>
          <w:bCs/>
          <w:sz w:val="22"/>
          <w:szCs w:val="22"/>
        </w:rPr>
        <w:t>- termin związania ofertą</w:t>
      </w:r>
    </w:p>
    <w:p w14:paraId="0AD0DDEA" w14:textId="77777777" w:rsidR="009A54FB" w:rsidRPr="000F4453" w:rsidRDefault="00991E07" w:rsidP="009A54FB">
      <w:pPr>
        <w:pStyle w:val="Tekstkomentarza"/>
        <w:ind w:left="720"/>
        <w:jc w:val="both"/>
        <w:rPr>
          <w:rFonts w:asciiTheme="majorHAnsi" w:hAnsiTheme="majorHAnsi"/>
          <w:bCs/>
          <w:sz w:val="22"/>
          <w:szCs w:val="22"/>
        </w:rPr>
      </w:pPr>
      <w:r w:rsidRPr="000F4453">
        <w:rPr>
          <w:rFonts w:asciiTheme="majorHAnsi" w:hAnsiTheme="majorHAnsi"/>
          <w:bCs/>
          <w:sz w:val="22"/>
          <w:szCs w:val="22"/>
        </w:rPr>
        <w:t xml:space="preserve">- warunki określone w projektowanych postanowieniach umowy (we wzorze umowy) oraz zawarte w zapisach SWZ oraz </w:t>
      </w:r>
      <w:proofErr w:type="gramStart"/>
      <w:r w:rsidRPr="000F4453">
        <w:rPr>
          <w:rFonts w:asciiTheme="majorHAnsi" w:hAnsiTheme="majorHAnsi"/>
          <w:bCs/>
          <w:sz w:val="22"/>
          <w:szCs w:val="22"/>
        </w:rPr>
        <w:t>deklaruje  zawarcie</w:t>
      </w:r>
      <w:proofErr w:type="gramEnd"/>
      <w:r w:rsidRPr="000F4453">
        <w:rPr>
          <w:rFonts w:asciiTheme="majorHAnsi" w:hAnsiTheme="majorHAnsi"/>
          <w:bCs/>
          <w:sz w:val="22"/>
          <w:szCs w:val="22"/>
        </w:rPr>
        <w:t xml:space="preserve"> umowy w przypadku wyboru jego oferty na warunkach określonych w projektowanych postanowieniach umowy określonych w Załączniku nr </w:t>
      </w:r>
      <w:r w:rsidR="007C193B" w:rsidRPr="000F4453">
        <w:rPr>
          <w:rFonts w:asciiTheme="majorHAnsi" w:hAnsiTheme="majorHAnsi"/>
          <w:bCs/>
          <w:sz w:val="22"/>
          <w:szCs w:val="22"/>
        </w:rPr>
        <w:t>2</w:t>
      </w:r>
      <w:r w:rsidRPr="000F4453">
        <w:rPr>
          <w:rFonts w:asciiTheme="majorHAnsi" w:hAnsiTheme="majorHAnsi"/>
          <w:bCs/>
          <w:sz w:val="22"/>
          <w:szCs w:val="22"/>
        </w:rPr>
        <w:t xml:space="preserve"> do SWZ.</w:t>
      </w:r>
    </w:p>
    <w:p w14:paraId="09DE0B17" w14:textId="77777777" w:rsidR="009A54FB" w:rsidRPr="000F4453" w:rsidRDefault="009A54FB" w:rsidP="007C193B">
      <w:pPr>
        <w:pStyle w:val="Akapitzlist"/>
        <w:widowControl w:val="0"/>
        <w:suppressAutoHyphens/>
        <w:spacing w:before="0" w:after="0" w:line="240" w:lineRule="auto"/>
        <w:ind w:left="500"/>
        <w:outlineLvl w:val="3"/>
        <w:rPr>
          <w:rFonts w:asciiTheme="majorHAnsi" w:eastAsia="Cambria" w:hAnsiTheme="majorHAnsi"/>
          <w:sz w:val="22"/>
          <w:szCs w:val="22"/>
        </w:rPr>
      </w:pPr>
    </w:p>
    <w:p w14:paraId="265C23DC" w14:textId="77777777" w:rsidR="00ED14C5" w:rsidRPr="000F4453" w:rsidRDefault="00ED14C5" w:rsidP="00321CC4">
      <w:pPr>
        <w:rPr>
          <w:rFonts w:asciiTheme="majorHAnsi" w:hAnsiTheme="majorHAnsi"/>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0F4453" w:rsidRPr="000F4453" w14:paraId="3F6F4920" w14:textId="77777777" w:rsidTr="00837D27">
        <w:trPr>
          <w:trHeight w:val="507"/>
          <w:jc w:val="center"/>
        </w:trPr>
        <w:tc>
          <w:tcPr>
            <w:tcW w:w="9072" w:type="dxa"/>
            <w:tcBorders>
              <w:bottom w:val="single" w:sz="4" w:space="0" w:color="auto"/>
            </w:tcBorders>
            <w:shd w:val="clear" w:color="auto" w:fill="D9D9D9" w:themeFill="background1" w:themeFillShade="D9"/>
          </w:tcPr>
          <w:p w14:paraId="37D872BC"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sz w:val="22"/>
                <w:szCs w:val="22"/>
              </w:rPr>
              <w:t>Rozdział 2</w:t>
            </w:r>
            <w:r w:rsidR="00505199" w:rsidRPr="000F4453">
              <w:rPr>
                <w:rFonts w:asciiTheme="majorHAnsi" w:hAnsiTheme="majorHAnsi"/>
                <w:sz w:val="22"/>
                <w:szCs w:val="22"/>
              </w:rPr>
              <w:t>6</w:t>
            </w:r>
          </w:p>
          <w:p w14:paraId="05B6588A" w14:textId="77777777" w:rsidR="00D9784D" w:rsidRPr="000F4453" w:rsidRDefault="00991E07" w:rsidP="00321CC4">
            <w:pPr>
              <w:suppressAutoHyphens/>
              <w:contextualSpacing/>
              <w:jc w:val="center"/>
              <w:textAlignment w:val="baseline"/>
              <w:rPr>
                <w:rFonts w:asciiTheme="majorHAnsi" w:hAnsiTheme="majorHAnsi"/>
                <w:sz w:val="22"/>
                <w:szCs w:val="22"/>
              </w:rPr>
            </w:pPr>
            <w:r w:rsidRPr="000F4453">
              <w:rPr>
                <w:rFonts w:asciiTheme="majorHAnsi" w:hAnsiTheme="majorHAnsi"/>
                <w:b/>
                <w:sz w:val="22"/>
                <w:szCs w:val="22"/>
              </w:rPr>
              <w:t xml:space="preserve">ZAŁĄCZNIKI DO </w:t>
            </w:r>
            <w:r w:rsidR="00A435B8" w:rsidRPr="000F4453">
              <w:rPr>
                <w:rFonts w:asciiTheme="majorHAnsi" w:hAnsiTheme="majorHAnsi"/>
                <w:b/>
                <w:sz w:val="22"/>
                <w:szCs w:val="22"/>
              </w:rPr>
              <w:t>SWZ</w:t>
            </w:r>
          </w:p>
        </w:tc>
      </w:tr>
    </w:tbl>
    <w:p w14:paraId="2B5523CC" w14:textId="77777777" w:rsidR="0032584E" w:rsidRPr="000F4453" w:rsidRDefault="00991E07" w:rsidP="00321CC4">
      <w:pPr>
        <w:rPr>
          <w:rFonts w:asciiTheme="majorHAnsi" w:hAnsiTheme="majorHAnsi"/>
          <w:sz w:val="22"/>
          <w:szCs w:val="22"/>
          <w:u w:val="single"/>
        </w:rPr>
      </w:pPr>
      <w:r w:rsidRPr="000F4453">
        <w:rPr>
          <w:rFonts w:asciiTheme="majorHAnsi" w:hAnsiTheme="majorHAnsi"/>
          <w:sz w:val="22"/>
          <w:szCs w:val="22"/>
          <w:u w:val="single"/>
        </w:rPr>
        <w:t xml:space="preserve">Integralną częścią </w:t>
      </w:r>
      <w:r w:rsidR="00A435B8" w:rsidRPr="000F4453">
        <w:rPr>
          <w:rFonts w:asciiTheme="majorHAnsi" w:hAnsiTheme="majorHAnsi"/>
          <w:sz w:val="22"/>
          <w:szCs w:val="22"/>
          <w:u w:val="single"/>
        </w:rPr>
        <w:t>SWZ</w:t>
      </w:r>
      <w:r w:rsidRPr="000F4453">
        <w:rPr>
          <w:rFonts w:asciiTheme="majorHAnsi" w:hAnsiTheme="majorHAnsi"/>
          <w:sz w:val="22"/>
          <w:szCs w:val="22"/>
          <w:u w:val="single"/>
        </w:rPr>
        <w:t xml:space="preserve"> są załączniki:</w:t>
      </w:r>
    </w:p>
    <w:bookmarkEnd w:id="0"/>
    <w:p w14:paraId="7C4B1469" w14:textId="77777777" w:rsidR="00A518EF" w:rsidRPr="000F4453" w:rsidRDefault="00991E07" w:rsidP="00B4754C">
      <w:pPr>
        <w:ind w:left="1701" w:hanging="1701"/>
        <w:jc w:val="both"/>
        <w:rPr>
          <w:rFonts w:asciiTheme="majorHAnsi" w:hAnsiTheme="majorHAnsi"/>
          <w:i/>
          <w:iCs/>
          <w:strike/>
          <w:sz w:val="22"/>
          <w:szCs w:val="22"/>
        </w:rPr>
      </w:pPr>
      <w:r w:rsidRPr="000F4453">
        <w:rPr>
          <w:rFonts w:asciiTheme="majorHAnsi" w:hAnsiTheme="majorHAnsi"/>
          <w:i/>
          <w:iCs/>
          <w:sz w:val="22"/>
          <w:szCs w:val="22"/>
        </w:rPr>
        <w:t>Załącznik Nr 1 –</w:t>
      </w:r>
      <w:r w:rsidRPr="000F4453">
        <w:rPr>
          <w:rFonts w:asciiTheme="majorHAnsi" w:hAnsiTheme="majorHAnsi"/>
          <w:i/>
          <w:iCs/>
          <w:strike/>
          <w:sz w:val="22"/>
          <w:szCs w:val="22"/>
        </w:rPr>
        <w:t xml:space="preserve"> </w:t>
      </w:r>
      <w:bookmarkStart w:id="16" w:name="_Hlk138405739"/>
      <w:r w:rsidR="00BC629D" w:rsidRPr="000F4453">
        <w:rPr>
          <w:rFonts w:asciiTheme="majorHAnsi" w:hAnsiTheme="majorHAnsi"/>
          <w:i/>
          <w:iCs/>
          <w:sz w:val="22"/>
          <w:szCs w:val="22"/>
        </w:rPr>
        <w:t>Wzór Formularza ofertowego.</w:t>
      </w:r>
    </w:p>
    <w:bookmarkEnd w:id="16"/>
    <w:p w14:paraId="675AEF09" w14:textId="77777777" w:rsidR="00A518EF" w:rsidRPr="000F4453" w:rsidRDefault="00991E07" w:rsidP="00B4754C">
      <w:pPr>
        <w:ind w:left="2832" w:hanging="2832"/>
        <w:jc w:val="both"/>
        <w:rPr>
          <w:rFonts w:asciiTheme="majorHAnsi" w:hAnsiTheme="majorHAnsi"/>
          <w:i/>
          <w:iCs/>
          <w:sz w:val="22"/>
          <w:szCs w:val="22"/>
        </w:rPr>
      </w:pPr>
      <w:r w:rsidRPr="000F4453">
        <w:rPr>
          <w:rFonts w:asciiTheme="majorHAnsi" w:hAnsiTheme="majorHAnsi"/>
          <w:i/>
          <w:iCs/>
          <w:sz w:val="22"/>
          <w:szCs w:val="22"/>
        </w:rPr>
        <w:t>Załącznik Nr 2 – Projekt umowy.</w:t>
      </w:r>
    </w:p>
    <w:p w14:paraId="269125E1" w14:textId="485786D4" w:rsidR="00A518EF" w:rsidRPr="000F4453" w:rsidRDefault="00991E07" w:rsidP="00B4754C">
      <w:pPr>
        <w:ind w:left="1418" w:hanging="2832"/>
        <w:jc w:val="both"/>
        <w:rPr>
          <w:rFonts w:asciiTheme="majorHAnsi" w:hAnsiTheme="majorHAnsi"/>
          <w:i/>
          <w:iCs/>
          <w:sz w:val="22"/>
          <w:szCs w:val="22"/>
        </w:rPr>
      </w:pPr>
      <w:r w:rsidRPr="000F4453">
        <w:rPr>
          <w:rFonts w:asciiTheme="majorHAnsi" w:hAnsiTheme="majorHAnsi"/>
          <w:i/>
          <w:iCs/>
          <w:sz w:val="22"/>
          <w:szCs w:val="22"/>
        </w:rPr>
        <w:t xml:space="preserve">                         </w:t>
      </w:r>
      <w:r w:rsidR="00B4754C" w:rsidRPr="000F4453">
        <w:rPr>
          <w:rFonts w:asciiTheme="majorHAnsi" w:hAnsiTheme="majorHAnsi"/>
          <w:i/>
          <w:iCs/>
          <w:sz w:val="22"/>
          <w:szCs w:val="22"/>
        </w:rPr>
        <w:t xml:space="preserve">  </w:t>
      </w:r>
      <w:r w:rsidRPr="000F4453">
        <w:rPr>
          <w:rFonts w:asciiTheme="majorHAnsi" w:hAnsiTheme="majorHAnsi"/>
          <w:i/>
          <w:iCs/>
          <w:sz w:val="22"/>
          <w:szCs w:val="22"/>
        </w:rPr>
        <w:t xml:space="preserve">  Załącznik Nr 3 </w:t>
      </w:r>
      <w:r w:rsidR="00F75E13" w:rsidRPr="000F4453">
        <w:rPr>
          <w:rFonts w:asciiTheme="majorHAnsi" w:hAnsiTheme="majorHAnsi"/>
          <w:i/>
          <w:iCs/>
          <w:sz w:val="22"/>
          <w:szCs w:val="22"/>
        </w:rPr>
        <w:t>– Oświadczenie</w:t>
      </w:r>
      <w:r w:rsidR="00BC629D" w:rsidRPr="000F4453">
        <w:rPr>
          <w:rFonts w:asciiTheme="majorHAnsi" w:eastAsia="Calibri" w:hAnsiTheme="majorHAnsi"/>
          <w:b/>
          <w:i/>
          <w:iCs/>
          <w:sz w:val="22"/>
          <w:szCs w:val="22"/>
        </w:rPr>
        <w:t xml:space="preserve"> Wykonawcy,</w:t>
      </w:r>
      <w:r w:rsidR="00BC629D" w:rsidRPr="000F4453">
        <w:rPr>
          <w:rFonts w:asciiTheme="majorHAnsi" w:eastAsia="Calibri" w:hAnsiTheme="majorHAnsi"/>
          <w:bCs/>
          <w:i/>
          <w:iCs/>
          <w:sz w:val="22"/>
          <w:szCs w:val="22"/>
        </w:rPr>
        <w:t xml:space="preserve"> w zakresie art. 108 ust. 1 pkt 5 ustawy, </w:t>
      </w:r>
      <w:r w:rsidR="00BC629D" w:rsidRPr="000F4453">
        <w:rPr>
          <w:rFonts w:asciiTheme="majorHAnsi" w:eastAsia="Calibri" w:hAnsiTheme="majorHAnsi"/>
          <w:b/>
          <w:i/>
          <w:iCs/>
          <w:sz w:val="22"/>
          <w:szCs w:val="22"/>
        </w:rPr>
        <w:t>o braku przynależności do tej samej grupy kapitałowej</w:t>
      </w:r>
      <w:r w:rsidR="00BC629D" w:rsidRPr="000F4453">
        <w:rPr>
          <w:rFonts w:asciiTheme="majorHAnsi" w:eastAsia="Calibri" w:hAnsiTheme="majorHAnsi"/>
          <w:bCs/>
          <w:i/>
          <w:iCs/>
          <w:sz w:val="22"/>
          <w:szCs w:val="22"/>
        </w:rPr>
        <w:t xml:space="preserve"> </w:t>
      </w:r>
    </w:p>
    <w:p w14:paraId="2966FB03" w14:textId="77777777" w:rsidR="00A518EF" w:rsidRPr="000F4453" w:rsidRDefault="00991E07" w:rsidP="00B4754C">
      <w:pPr>
        <w:ind w:left="2832" w:hanging="2832"/>
        <w:jc w:val="both"/>
        <w:rPr>
          <w:rFonts w:asciiTheme="majorHAnsi" w:hAnsiTheme="majorHAnsi"/>
          <w:i/>
          <w:iCs/>
          <w:sz w:val="22"/>
          <w:szCs w:val="22"/>
        </w:rPr>
      </w:pPr>
      <w:r w:rsidRPr="000F4453">
        <w:rPr>
          <w:rFonts w:asciiTheme="majorHAnsi" w:hAnsiTheme="majorHAnsi"/>
          <w:i/>
          <w:iCs/>
          <w:sz w:val="22"/>
          <w:szCs w:val="22"/>
        </w:rPr>
        <w:t>Załącznik Nr 4 – Wzór oświadczenia o braku podstaw do wykluczenia</w:t>
      </w:r>
      <w:r w:rsidR="00D47B3A" w:rsidRPr="000F4453">
        <w:rPr>
          <w:rFonts w:asciiTheme="majorHAnsi" w:hAnsiTheme="majorHAnsi"/>
          <w:i/>
          <w:iCs/>
          <w:sz w:val="22"/>
          <w:szCs w:val="22"/>
        </w:rPr>
        <w:t xml:space="preserve"> oraz </w:t>
      </w:r>
      <w:r w:rsidRPr="000F4453">
        <w:rPr>
          <w:rFonts w:asciiTheme="majorHAnsi" w:hAnsiTheme="majorHAnsi"/>
          <w:i/>
          <w:iCs/>
          <w:sz w:val="22"/>
          <w:szCs w:val="22"/>
        </w:rPr>
        <w:t>spełnianiu warunków udziału w postępowaniu.</w:t>
      </w:r>
    </w:p>
    <w:p w14:paraId="6EB8667F" w14:textId="77777777" w:rsidR="00DA602F" w:rsidRPr="000F4453" w:rsidRDefault="00991E07" w:rsidP="00B4754C">
      <w:pPr>
        <w:ind w:left="1560" w:hanging="1840"/>
        <w:jc w:val="both"/>
        <w:rPr>
          <w:rFonts w:asciiTheme="majorHAnsi" w:hAnsiTheme="majorHAnsi"/>
          <w:i/>
          <w:iCs/>
          <w:sz w:val="22"/>
          <w:szCs w:val="22"/>
        </w:rPr>
      </w:pPr>
      <w:r w:rsidRPr="000F4453">
        <w:rPr>
          <w:rFonts w:asciiTheme="majorHAnsi" w:hAnsiTheme="majorHAnsi"/>
          <w:i/>
          <w:iCs/>
          <w:sz w:val="22"/>
          <w:szCs w:val="22"/>
        </w:rPr>
        <w:t xml:space="preserve">      Załącznik Nr </w:t>
      </w:r>
      <w:r w:rsidR="00D47B3A" w:rsidRPr="000F4453">
        <w:rPr>
          <w:rFonts w:asciiTheme="majorHAnsi" w:hAnsiTheme="majorHAnsi"/>
          <w:i/>
          <w:iCs/>
          <w:sz w:val="22"/>
          <w:szCs w:val="22"/>
        </w:rPr>
        <w:t>5</w:t>
      </w:r>
      <w:r w:rsidRPr="000F4453">
        <w:rPr>
          <w:rFonts w:asciiTheme="majorHAnsi" w:hAnsiTheme="majorHAnsi"/>
          <w:i/>
          <w:iCs/>
          <w:sz w:val="22"/>
          <w:szCs w:val="22"/>
        </w:rPr>
        <w:t xml:space="preserve"> – Wzór oświadczenia wykonawców wspólnie ubiegających się o udzielenie zamówienia – jeżeli dotyczy.</w:t>
      </w:r>
    </w:p>
    <w:p w14:paraId="3341101F" w14:textId="77777777" w:rsidR="005148BB" w:rsidRPr="000F4453" w:rsidRDefault="00991E07" w:rsidP="00B4754C">
      <w:pPr>
        <w:ind w:left="1560" w:hanging="1560"/>
        <w:jc w:val="both"/>
        <w:rPr>
          <w:rFonts w:asciiTheme="majorHAnsi" w:hAnsiTheme="majorHAnsi"/>
          <w:i/>
          <w:iCs/>
          <w:sz w:val="22"/>
          <w:szCs w:val="22"/>
        </w:rPr>
      </w:pPr>
      <w:r w:rsidRPr="000F4453">
        <w:rPr>
          <w:rFonts w:asciiTheme="majorHAnsi" w:hAnsiTheme="majorHAnsi"/>
          <w:i/>
          <w:iCs/>
          <w:sz w:val="22"/>
          <w:szCs w:val="22"/>
        </w:rPr>
        <w:t>Załącznik Nr </w:t>
      </w:r>
      <w:r w:rsidR="006358F9" w:rsidRPr="000F4453">
        <w:rPr>
          <w:rFonts w:asciiTheme="majorHAnsi" w:hAnsiTheme="majorHAnsi"/>
          <w:i/>
          <w:iCs/>
          <w:sz w:val="22"/>
          <w:szCs w:val="22"/>
        </w:rPr>
        <w:t>6</w:t>
      </w:r>
      <w:r w:rsidRPr="000F4453">
        <w:rPr>
          <w:rFonts w:asciiTheme="majorHAnsi" w:hAnsiTheme="majorHAnsi"/>
          <w:i/>
          <w:iCs/>
          <w:sz w:val="22"/>
          <w:szCs w:val="22"/>
        </w:rPr>
        <w:t xml:space="preserve"> – Przedmiar</w:t>
      </w:r>
      <w:r w:rsidR="000827C6" w:rsidRPr="000F4453">
        <w:rPr>
          <w:rFonts w:asciiTheme="majorHAnsi" w:hAnsiTheme="majorHAnsi"/>
          <w:i/>
          <w:iCs/>
          <w:sz w:val="22"/>
          <w:szCs w:val="22"/>
        </w:rPr>
        <w:t>y</w:t>
      </w:r>
      <w:r w:rsidRPr="000F4453">
        <w:rPr>
          <w:rFonts w:asciiTheme="majorHAnsi" w:hAnsiTheme="majorHAnsi"/>
          <w:i/>
          <w:iCs/>
          <w:sz w:val="22"/>
          <w:szCs w:val="22"/>
        </w:rPr>
        <w:t xml:space="preserve"> robót</w:t>
      </w:r>
    </w:p>
    <w:p w14:paraId="62144402" w14:textId="77777777" w:rsidR="005338C8" w:rsidRPr="000F4453" w:rsidRDefault="00991E07" w:rsidP="00B4754C">
      <w:pPr>
        <w:ind w:left="1560" w:hanging="1560"/>
        <w:jc w:val="both"/>
        <w:rPr>
          <w:rFonts w:asciiTheme="majorHAnsi" w:hAnsiTheme="majorHAnsi"/>
          <w:i/>
          <w:iCs/>
          <w:sz w:val="22"/>
          <w:szCs w:val="22"/>
        </w:rPr>
      </w:pPr>
      <w:r w:rsidRPr="000F4453">
        <w:rPr>
          <w:rFonts w:asciiTheme="majorHAnsi" w:hAnsiTheme="majorHAnsi"/>
          <w:i/>
          <w:iCs/>
          <w:sz w:val="22"/>
          <w:szCs w:val="22"/>
        </w:rPr>
        <w:t xml:space="preserve"> Załącznik Nr </w:t>
      </w:r>
      <w:r w:rsidR="006358F9" w:rsidRPr="000F4453">
        <w:rPr>
          <w:rFonts w:asciiTheme="majorHAnsi" w:hAnsiTheme="majorHAnsi"/>
          <w:i/>
          <w:iCs/>
          <w:sz w:val="22"/>
          <w:szCs w:val="22"/>
        </w:rPr>
        <w:t>7</w:t>
      </w:r>
      <w:r w:rsidRPr="000F4453">
        <w:rPr>
          <w:rFonts w:asciiTheme="majorHAnsi" w:hAnsiTheme="majorHAnsi"/>
          <w:i/>
          <w:iCs/>
          <w:sz w:val="22"/>
          <w:szCs w:val="22"/>
        </w:rPr>
        <w:t xml:space="preserve"> - Specyfikacja techniczna wykonania i odbioru robót budowlanych (STWIOR)</w:t>
      </w:r>
    </w:p>
    <w:p w14:paraId="3E81FD42" w14:textId="77777777" w:rsidR="005148BB" w:rsidRPr="000F4453" w:rsidRDefault="005148BB" w:rsidP="00321CC4">
      <w:pPr>
        <w:ind w:left="1560" w:hanging="1560"/>
        <w:jc w:val="both"/>
        <w:rPr>
          <w:rFonts w:asciiTheme="majorHAnsi" w:hAnsiTheme="majorHAnsi"/>
          <w:sz w:val="22"/>
          <w:szCs w:val="22"/>
        </w:rPr>
      </w:pPr>
    </w:p>
    <w:p w14:paraId="1BDDA279" w14:textId="77777777" w:rsidR="00EE2D7D" w:rsidRPr="000F4453" w:rsidRDefault="00991E07" w:rsidP="00321CC4">
      <w:pPr>
        <w:jc w:val="both"/>
        <w:rPr>
          <w:rFonts w:asciiTheme="majorHAnsi" w:hAnsiTheme="majorHAnsi"/>
          <w:i/>
          <w:iCs/>
          <w:sz w:val="22"/>
          <w:szCs w:val="22"/>
        </w:rPr>
      </w:pPr>
      <w:r w:rsidRPr="000F4453">
        <w:rPr>
          <w:rFonts w:asciiTheme="majorHAnsi" w:hAnsiTheme="majorHAnsi"/>
          <w:sz w:val="22"/>
          <w:szCs w:val="22"/>
        </w:rPr>
        <w:tab/>
      </w:r>
    </w:p>
    <w:p w14:paraId="20AEB91A" w14:textId="77777777" w:rsidR="00DA602F" w:rsidRPr="000F4453" w:rsidRDefault="00DA602F" w:rsidP="00321CC4">
      <w:pPr>
        <w:ind w:left="1418" w:hanging="1418"/>
        <w:jc w:val="both"/>
        <w:rPr>
          <w:rFonts w:asciiTheme="majorHAnsi" w:hAnsiTheme="majorHAnsi"/>
          <w:i/>
          <w:sz w:val="22"/>
          <w:szCs w:val="22"/>
          <w:u w:color="000000"/>
        </w:rPr>
        <w:sectPr w:rsidR="00DA602F" w:rsidRPr="000F4453" w:rsidSect="003B38CA">
          <w:headerReference w:type="even" r:id="rId30"/>
          <w:headerReference w:type="default" r:id="rId31"/>
          <w:footerReference w:type="even" r:id="rId32"/>
          <w:footerReference w:type="default" r:id="rId33"/>
          <w:headerReference w:type="first" r:id="rId34"/>
          <w:footerReference w:type="first" r:id="rId35"/>
          <w:pgSz w:w="11906" w:h="16838" w:code="9"/>
          <w:pgMar w:top="1179" w:right="1417" w:bottom="1417" w:left="1417" w:header="396" w:footer="1191" w:gutter="0"/>
          <w:cols w:space="708"/>
          <w:titlePg/>
          <w:docGrid w:linePitch="326"/>
        </w:sectPr>
      </w:pPr>
    </w:p>
    <w:p w14:paraId="69FFD650" w14:textId="77777777" w:rsidR="0023534F" w:rsidRPr="000F4453" w:rsidRDefault="00991E07" w:rsidP="0023534F">
      <w:pPr>
        <w:widowControl w:val="0"/>
        <w:autoSpaceDE w:val="0"/>
        <w:autoSpaceDN w:val="0"/>
        <w:adjustRightInd w:val="0"/>
        <w:spacing w:line="276" w:lineRule="auto"/>
        <w:jc w:val="center"/>
        <w:rPr>
          <w:rFonts w:ascii="Cambria" w:hAnsi="Cambria"/>
        </w:rPr>
      </w:pPr>
      <w:r w:rsidRPr="000F4453">
        <w:rPr>
          <w:rFonts w:ascii="Cambria" w:hAnsi="Cambria"/>
          <w:b/>
        </w:rPr>
        <w:lastRenderedPageBreak/>
        <w:t xml:space="preserve">Załącznik nr </w:t>
      </w:r>
      <w:r w:rsidR="004C4FD3" w:rsidRPr="000F4453">
        <w:rPr>
          <w:rFonts w:ascii="Cambria" w:hAnsi="Cambria"/>
          <w:b/>
        </w:rPr>
        <w:t>1</w:t>
      </w:r>
      <w:r w:rsidRPr="000F4453">
        <w:rPr>
          <w:rFonts w:ascii="Cambria" w:hAnsi="Cambria"/>
          <w:b/>
        </w:rPr>
        <w:t xml:space="preserve"> d</w:t>
      </w:r>
      <w:r w:rsidRPr="000F4453">
        <w:rPr>
          <w:rFonts w:ascii="Cambria" w:hAnsi="Cambria" w:cs="Arial"/>
          <w:b/>
          <w:bCs/>
        </w:rPr>
        <w:t>o SWZ</w:t>
      </w:r>
    </w:p>
    <w:p w14:paraId="16CD99ED" w14:textId="77777777" w:rsidR="000248CA" w:rsidRPr="000F4453" w:rsidRDefault="00991E07" w:rsidP="000248CA">
      <w:pPr>
        <w:pBdr>
          <w:bottom w:val="single" w:sz="4" w:space="1" w:color="auto"/>
        </w:pBdr>
        <w:spacing w:after="120" w:line="276" w:lineRule="auto"/>
        <w:jc w:val="center"/>
        <w:rPr>
          <w:rFonts w:ascii="Cambria" w:eastAsia="Calibri" w:hAnsi="Cambria"/>
          <w:b/>
          <w:bCs/>
          <w:sz w:val="26"/>
          <w:szCs w:val="26"/>
          <w:lang w:eastAsia="en-US"/>
        </w:rPr>
      </w:pPr>
      <w:r w:rsidRPr="000F4453">
        <w:rPr>
          <w:rFonts w:ascii="Cambria" w:eastAsia="Calibri" w:hAnsi="Cambria"/>
          <w:sz w:val="26"/>
          <w:szCs w:val="26"/>
          <w:lang w:eastAsia="en-US"/>
        </w:rPr>
        <w:t>Wzór formularza ofertowego</w:t>
      </w:r>
    </w:p>
    <w:p w14:paraId="6896CAEC" w14:textId="7E131866" w:rsidR="000248CA" w:rsidRPr="000F4453" w:rsidRDefault="00991E07" w:rsidP="000248CA">
      <w:pPr>
        <w:suppressAutoHyphens/>
        <w:autoSpaceDN w:val="0"/>
        <w:spacing w:line="276" w:lineRule="auto"/>
        <w:jc w:val="center"/>
        <w:textAlignment w:val="baseline"/>
        <w:rPr>
          <w:rFonts w:ascii="Cambria" w:eastAsia="Calibri" w:hAnsi="Cambria"/>
          <w:b/>
          <w:u w:val="single"/>
        </w:rPr>
      </w:pPr>
      <w:r w:rsidRPr="000F4453">
        <w:rPr>
          <w:rFonts w:ascii="Cambria" w:eastAsia="Calibri" w:hAnsi="Cambria"/>
          <w:bCs/>
        </w:rPr>
        <w:t xml:space="preserve">(Znak postępowania: </w:t>
      </w:r>
      <w:r w:rsidR="00946209" w:rsidRPr="000F4453">
        <w:rPr>
          <w:rFonts w:ascii="Calibri Light" w:eastAsia="Calibri" w:hAnsi="Calibri Light"/>
          <w:b/>
          <w:bCs/>
          <w:iCs/>
          <w:sz w:val="22"/>
          <w:szCs w:val="22"/>
        </w:rPr>
        <w:t>ZP.I.2.224/</w:t>
      </w:r>
      <w:r w:rsidR="00013823" w:rsidRPr="000F4453">
        <w:rPr>
          <w:rFonts w:ascii="Calibri Light" w:eastAsia="Calibri" w:hAnsi="Calibri Light"/>
          <w:b/>
          <w:bCs/>
          <w:iCs/>
          <w:sz w:val="22"/>
          <w:szCs w:val="22"/>
        </w:rPr>
        <w:t>22</w:t>
      </w:r>
      <w:r w:rsidR="00946209" w:rsidRPr="000F4453">
        <w:rPr>
          <w:rFonts w:ascii="Calibri Light" w:eastAsia="Calibri" w:hAnsi="Calibri Light"/>
          <w:b/>
          <w:bCs/>
          <w:iCs/>
          <w:sz w:val="22"/>
          <w:szCs w:val="22"/>
        </w:rPr>
        <w:t>/2024</w:t>
      </w:r>
      <w:r w:rsidRPr="000F4453">
        <w:rPr>
          <w:rFonts w:ascii="Cambria" w:eastAsia="Calibri" w:hAnsi="Cambria"/>
          <w:bCs/>
        </w:rPr>
        <w:t>)</w:t>
      </w:r>
    </w:p>
    <w:p w14:paraId="7BF3B7EB" w14:textId="77777777" w:rsidR="000248CA" w:rsidRPr="000F4453" w:rsidRDefault="000248CA" w:rsidP="000248CA">
      <w:pPr>
        <w:pStyle w:val="Akapitzlist"/>
        <w:tabs>
          <w:tab w:val="left" w:pos="142"/>
        </w:tabs>
        <w:spacing w:before="0" w:after="0" w:line="276" w:lineRule="auto"/>
        <w:ind w:left="284"/>
        <w:rPr>
          <w:rFonts w:ascii="Cambria" w:eastAsia="Calibri" w:hAnsi="Cambria"/>
          <w:b/>
          <w:bCs/>
          <w:sz w:val="10"/>
          <w:szCs w:val="10"/>
          <w:lang w:eastAsia="en-US"/>
        </w:rPr>
      </w:pPr>
    </w:p>
    <w:p w14:paraId="4FE399B2" w14:textId="77777777" w:rsidR="000248CA" w:rsidRPr="000F4453" w:rsidRDefault="00991E07" w:rsidP="000248CA">
      <w:pPr>
        <w:pStyle w:val="Akapitzlist"/>
        <w:numPr>
          <w:ilvl w:val="3"/>
          <w:numId w:val="69"/>
        </w:numPr>
        <w:tabs>
          <w:tab w:val="left" w:pos="142"/>
        </w:tabs>
        <w:spacing w:before="0" w:after="0" w:line="276" w:lineRule="auto"/>
        <w:ind w:left="284" w:hanging="426"/>
        <w:rPr>
          <w:rFonts w:ascii="Cambria" w:eastAsia="Calibri" w:hAnsi="Cambria"/>
          <w:b/>
          <w:bCs/>
          <w:sz w:val="28"/>
          <w:szCs w:val="28"/>
          <w:lang w:eastAsia="en-US"/>
        </w:rPr>
      </w:pPr>
      <w:r w:rsidRPr="000F4453">
        <w:rPr>
          <w:rFonts w:ascii="Cambria" w:eastAsia="Calibri" w:hAnsi="Cambria"/>
          <w:b/>
          <w:bCs/>
          <w:sz w:val="28"/>
          <w:szCs w:val="28"/>
          <w:lang w:eastAsia="en-US"/>
        </w:rPr>
        <w:t>DANE DOTYCZĄCE ZAMAWIAJĄCEGO:</w:t>
      </w:r>
    </w:p>
    <w:p w14:paraId="698C2E15" w14:textId="77777777" w:rsidR="000248CA" w:rsidRPr="000F4453" w:rsidRDefault="000248CA" w:rsidP="000248CA">
      <w:pPr>
        <w:tabs>
          <w:tab w:val="left" w:pos="284"/>
          <w:tab w:val="left" w:pos="567"/>
        </w:tabs>
        <w:autoSpaceDE w:val="0"/>
        <w:autoSpaceDN w:val="0"/>
        <w:adjustRightInd w:val="0"/>
        <w:spacing w:line="276" w:lineRule="auto"/>
        <w:ind w:left="142"/>
        <w:jc w:val="both"/>
        <w:rPr>
          <w:rFonts w:ascii="Cambria" w:eastAsia="Calibri" w:hAnsi="Cambria"/>
          <w:sz w:val="10"/>
          <w:szCs w:val="10"/>
          <w:u w:val="single"/>
          <w:lang w:eastAsia="en-US"/>
        </w:rPr>
      </w:pPr>
    </w:p>
    <w:p w14:paraId="41D0D576" w14:textId="77777777" w:rsidR="000248CA" w:rsidRPr="000F4453" w:rsidRDefault="00991E07" w:rsidP="005D57C1">
      <w:pPr>
        <w:jc w:val="both"/>
        <w:rPr>
          <w:rFonts w:ascii="Cambria" w:eastAsia="Calibri" w:hAnsi="Cambria"/>
          <w:bCs/>
          <w:sz w:val="22"/>
          <w:szCs w:val="22"/>
          <w:lang w:eastAsia="en-US"/>
        </w:rPr>
      </w:pPr>
      <w:r w:rsidRPr="000F4453">
        <w:rPr>
          <w:rFonts w:ascii="Cambria" w:eastAsia="Calibri" w:hAnsi="Cambria"/>
          <w:bCs/>
          <w:sz w:val="22"/>
          <w:szCs w:val="22"/>
          <w:lang w:eastAsia="en-US"/>
        </w:rPr>
        <w:t>Nazwa oraz adres Zamawiającego:</w:t>
      </w:r>
    </w:p>
    <w:p w14:paraId="0399F70C" w14:textId="77777777" w:rsidR="005D57C1" w:rsidRPr="000F4453" w:rsidRDefault="005D57C1" w:rsidP="005D57C1">
      <w:pPr>
        <w:jc w:val="both"/>
        <w:rPr>
          <w:rFonts w:ascii="Cambria" w:eastAsia="Calibri" w:hAnsi="Cambria"/>
          <w:sz w:val="22"/>
          <w:szCs w:val="22"/>
          <w:lang w:eastAsia="en-US"/>
        </w:rPr>
      </w:pPr>
    </w:p>
    <w:p w14:paraId="44A73F68" w14:textId="77777777" w:rsidR="000248CA" w:rsidRPr="000F4453" w:rsidRDefault="00991E07" w:rsidP="005D57C1">
      <w:pPr>
        <w:jc w:val="both"/>
        <w:rPr>
          <w:rFonts w:ascii="Cambria" w:eastAsia="Calibri" w:hAnsi="Cambria"/>
          <w:b/>
          <w:bCs/>
          <w:sz w:val="22"/>
          <w:szCs w:val="22"/>
          <w:lang w:eastAsia="en-US"/>
        </w:rPr>
      </w:pPr>
      <w:r w:rsidRPr="000F4453">
        <w:rPr>
          <w:rFonts w:ascii="Cambria" w:eastAsia="Calibri" w:hAnsi="Cambria"/>
          <w:b/>
          <w:bCs/>
          <w:sz w:val="22"/>
          <w:szCs w:val="22"/>
          <w:lang w:eastAsia="en-US"/>
        </w:rPr>
        <w:t xml:space="preserve">Małopolski Szpital Chorób Płuc i Rehabilitacji im. Edmunda </w:t>
      </w:r>
      <w:proofErr w:type="gramStart"/>
      <w:r w:rsidRPr="000F4453">
        <w:rPr>
          <w:rFonts w:ascii="Cambria" w:eastAsia="Calibri" w:hAnsi="Cambria"/>
          <w:b/>
          <w:bCs/>
          <w:sz w:val="22"/>
          <w:szCs w:val="22"/>
          <w:lang w:eastAsia="en-US"/>
        </w:rPr>
        <w:t>Wojtyły,  SPZOZ</w:t>
      </w:r>
      <w:proofErr w:type="gramEnd"/>
      <w:r w:rsidRPr="000F4453">
        <w:rPr>
          <w:rFonts w:ascii="Cambria" w:eastAsia="Calibri" w:hAnsi="Cambria"/>
          <w:b/>
          <w:bCs/>
          <w:sz w:val="22"/>
          <w:szCs w:val="22"/>
          <w:lang w:eastAsia="en-US"/>
        </w:rPr>
        <w:t xml:space="preserve">   </w:t>
      </w:r>
    </w:p>
    <w:p w14:paraId="5F384D86" w14:textId="77777777" w:rsidR="000248CA" w:rsidRPr="000F4453" w:rsidRDefault="00991E07" w:rsidP="005D57C1">
      <w:pPr>
        <w:jc w:val="both"/>
        <w:rPr>
          <w:rFonts w:ascii="Cambria" w:eastAsia="Calibri" w:hAnsi="Cambria"/>
          <w:b/>
          <w:bCs/>
          <w:sz w:val="22"/>
          <w:szCs w:val="22"/>
          <w:lang w:eastAsia="en-US"/>
        </w:rPr>
      </w:pPr>
      <w:r w:rsidRPr="000F4453">
        <w:rPr>
          <w:rFonts w:ascii="Cambria" w:eastAsia="Calibri" w:hAnsi="Cambria"/>
          <w:b/>
          <w:bCs/>
          <w:sz w:val="22"/>
          <w:szCs w:val="22"/>
          <w:lang w:eastAsia="en-US"/>
        </w:rPr>
        <w:t xml:space="preserve">w Jaroszowcu, 32-310 </w:t>
      </w:r>
      <w:proofErr w:type="gramStart"/>
      <w:r w:rsidRPr="000F4453">
        <w:rPr>
          <w:rFonts w:ascii="Cambria" w:eastAsia="Calibri" w:hAnsi="Cambria"/>
          <w:b/>
          <w:bCs/>
          <w:sz w:val="22"/>
          <w:szCs w:val="22"/>
          <w:lang w:eastAsia="en-US"/>
        </w:rPr>
        <w:t>Jaroszowiec ,</w:t>
      </w:r>
      <w:proofErr w:type="gramEnd"/>
      <w:r w:rsidRPr="000F4453">
        <w:rPr>
          <w:rFonts w:ascii="Cambria" w:eastAsia="Calibri" w:hAnsi="Cambria"/>
          <w:b/>
          <w:bCs/>
          <w:sz w:val="22"/>
          <w:szCs w:val="22"/>
          <w:lang w:eastAsia="en-US"/>
        </w:rPr>
        <w:t xml:space="preserve"> ul. Kolejowa 1a, NIP 637-12-65-836, REGON 000294214</w:t>
      </w:r>
    </w:p>
    <w:p w14:paraId="0E02F83B" w14:textId="77777777" w:rsidR="005D57C1" w:rsidRPr="000F4453" w:rsidRDefault="005D57C1" w:rsidP="005D57C1">
      <w:pPr>
        <w:jc w:val="both"/>
        <w:rPr>
          <w:rFonts w:ascii="Cambria" w:eastAsia="Calibri" w:hAnsi="Cambria"/>
          <w:sz w:val="22"/>
          <w:szCs w:val="22"/>
          <w:lang w:eastAsia="en-US"/>
        </w:rPr>
      </w:pPr>
    </w:p>
    <w:p w14:paraId="22F9AE27" w14:textId="77777777" w:rsidR="005D57C1" w:rsidRPr="000F4453" w:rsidRDefault="00991E07" w:rsidP="005D57C1">
      <w:pPr>
        <w:jc w:val="both"/>
        <w:rPr>
          <w:rFonts w:ascii="Cambria" w:eastAsia="Calibri" w:hAnsi="Cambria"/>
          <w:bCs/>
          <w:sz w:val="22"/>
          <w:szCs w:val="22"/>
          <w:lang w:eastAsia="ar-SA"/>
        </w:rPr>
      </w:pPr>
      <w:r w:rsidRPr="000F4453">
        <w:rPr>
          <w:rFonts w:ascii="Cambria" w:eastAsia="Calibri" w:hAnsi="Cambria"/>
          <w:b/>
          <w:sz w:val="22"/>
          <w:szCs w:val="22"/>
          <w:lang w:eastAsia="en-US"/>
        </w:rPr>
        <w:t xml:space="preserve">Numer </w:t>
      </w:r>
      <w:proofErr w:type="gramStart"/>
      <w:r w:rsidRPr="000F4453">
        <w:rPr>
          <w:rFonts w:ascii="Cambria" w:eastAsia="Calibri" w:hAnsi="Cambria"/>
          <w:b/>
          <w:sz w:val="22"/>
          <w:szCs w:val="22"/>
          <w:lang w:eastAsia="en-US"/>
        </w:rPr>
        <w:t>telefonu:</w:t>
      </w:r>
      <w:r w:rsidRPr="000F4453">
        <w:rPr>
          <w:rFonts w:ascii="Cambria" w:eastAsia="Calibri" w:hAnsi="Cambria"/>
          <w:bCs/>
          <w:sz w:val="22"/>
          <w:szCs w:val="22"/>
          <w:lang w:eastAsia="ar-SA"/>
        </w:rPr>
        <w:t xml:space="preserve">  </w:t>
      </w:r>
      <w:proofErr w:type="spellStart"/>
      <w:r w:rsidRPr="000F4453">
        <w:rPr>
          <w:rFonts w:ascii="Cambria" w:eastAsia="Calibri" w:hAnsi="Cambria"/>
          <w:bCs/>
          <w:sz w:val="22"/>
          <w:szCs w:val="22"/>
          <w:lang w:eastAsia="ar-SA"/>
        </w:rPr>
        <w:t>tel</w:t>
      </w:r>
      <w:proofErr w:type="spellEnd"/>
      <w:proofErr w:type="gramEnd"/>
      <w:r w:rsidRPr="000F4453">
        <w:rPr>
          <w:rFonts w:ascii="Cambria" w:eastAsia="Calibri" w:hAnsi="Cambria"/>
          <w:bCs/>
          <w:sz w:val="22"/>
          <w:szCs w:val="22"/>
          <w:lang w:eastAsia="ar-SA"/>
        </w:rPr>
        <w:t>: (+48)  32 64 28 090</w:t>
      </w:r>
    </w:p>
    <w:p w14:paraId="5F9AC2EA" w14:textId="77777777" w:rsidR="000248CA" w:rsidRPr="000F4453" w:rsidRDefault="00991E07" w:rsidP="005D57C1">
      <w:pPr>
        <w:jc w:val="both"/>
        <w:rPr>
          <w:rFonts w:ascii="Cambria" w:eastAsia="Calibri" w:hAnsi="Cambria"/>
          <w:sz w:val="22"/>
          <w:szCs w:val="22"/>
          <w:lang w:eastAsia="en-US"/>
        </w:rPr>
      </w:pPr>
      <w:r w:rsidRPr="000F4453">
        <w:rPr>
          <w:rFonts w:ascii="Cambria" w:eastAsia="Calibri" w:hAnsi="Cambria"/>
          <w:b/>
          <w:sz w:val="22"/>
          <w:szCs w:val="22"/>
          <w:lang w:eastAsia="en-US"/>
        </w:rPr>
        <w:t xml:space="preserve">Adres poczty elektronicznej: </w:t>
      </w:r>
      <w:r w:rsidRPr="000F4453">
        <w:rPr>
          <w:rFonts w:ascii="Cambria" w:eastAsia="Calibri" w:hAnsi="Cambria"/>
          <w:sz w:val="22"/>
          <w:szCs w:val="22"/>
          <w:lang w:eastAsia="en-US"/>
        </w:rPr>
        <w:t>e-mail:</w:t>
      </w:r>
      <w:r w:rsidRPr="000F4453">
        <w:rPr>
          <w:rFonts w:ascii="Cambria" w:eastAsia="Calibri" w:hAnsi="Cambria"/>
          <w:b/>
          <w:sz w:val="22"/>
          <w:szCs w:val="22"/>
          <w:lang w:eastAsia="en-US"/>
        </w:rPr>
        <w:t xml:space="preserve">  </w:t>
      </w:r>
      <w:hyperlink r:id="rId36" w:history="1">
        <w:r w:rsidR="000248CA" w:rsidRPr="000F4453">
          <w:rPr>
            <w:rFonts w:ascii="Cambria" w:eastAsia="Calibri" w:hAnsi="Cambria"/>
            <w:sz w:val="22"/>
            <w:szCs w:val="22"/>
            <w:u w:val="single"/>
            <w:lang w:eastAsia="en-US"/>
          </w:rPr>
          <w:t>sekretariat@wschp.pl</w:t>
        </w:r>
      </w:hyperlink>
    </w:p>
    <w:p w14:paraId="4F34866A" w14:textId="77777777" w:rsidR="000248CA" w:rsidRPr="000F4453" w:rsidRDefault="00991E07" w:rsidP="005D57C1">
      <w:pPr>
        <w:jc w:val="both"/>
        <w:rPr>
          <w:rFonts w:ascii="Cambria" w:eastAsia="Calibri" w:hAnsi="Cambria"/>
          <w:sz w:val="22"/>
          <w:szCs w:val="22"/>
          <w:lang w:eastAsia="en-US"/>
        </w:rPr>
      </w:pPr>
      <w:r w:rsidRPr="000F4453">
        <w:rPr>
          <w:rFonts w:ascii="Cambria" w:eastAsia="Calibri" w:hAnsi="Cambria"/>
          <w:b/>
          <w:sz w:val="22"/>
          <w:szCs w:val="22"/>
          <w:lang w:eastAsia="en-US"/>
        </w:rPr>
        <w:t xml:space="preserve">Adres strony internetowej </w:t>
      </w:r>
      <w:proofErr w:type="gramStart"/>
      <w:r w:rsidRPr="000F4453">
        <w:rPr>
          <w:rFonts w:ascii="Cambria" w:eastAsia="Calibri" w:hAnsi="Cambria"/>
          <w:b/>
          <w:sz w:val="22"/>
          <w:szCs w:val="22"/>
          <w:lang w:eastAsia="en-US"/>
        </w:rPr>
        <w:t>Zamawiającego :</w:t>
      </w:r>
      <w:proofErr w:type="gramEnd"/>
      <w:r w:rsidRPr="000F4453">
        <w:rPr>
          <w:rFonts w:ascii="Cambria" w:eastAsia="Calibri" w:hAnsi="Cambria"/>
          <w:b/>
          <w:sz w:val="22"/>
          <w:szCs w:val="22"/>
          <w:lang w:eastAsia="en-US"/>
        </w:rPr>
        <w:t xml:space="preserve"> </w:t>
      </w:r>
      <w:hyperlink r:id="rId37" w:history="1">
        <w:r w:rsidR="000248CA" w:rsidRPr="000F4453">
          <w:rPr>
            <w:rFonts w:ascii="Cambria" w:eastAsia="Calibri" w:hAnsi="Cambria"/>
            <w:sz w:val="22"/>
            <w:szCs w:val="22"/>
            <w:u w:val="single"/>
            <w:lang w:eastAsia="en-US"/>
          </w:rPr>
          <w:t>www.wschp.pl</w:t>
        </w:r>
      </w:hyperlink>
    </w:p>
    <w:p w14:paraId="2D157091" w14:textId="77777777" w:rsidR="000248CA" w:rsidRPr="000F4453" w:rsidRDefault="000248CA" w:rsidP="000248CA">
      <w:pPr>
        <w:tabs>
          <w:tab w:val="left" w:pos="567"/>
        </w:tabs>
        <w:autoSpaceDE w:val="0"/>
        <w:autoSpaceDN w:val="0"/>
        <w:adjustRightInd w:val="0"/>
        <w:spacing w:line="276" w:lineRule="auto"/>
        <w:ind w:left="567"/>
        <w:jc w:val="both"/>
        <w:rPr>
          <w:rFonts w:ascii="Cambria" w:eastAsia="Cambria" w:hAnsi="Cambria" w:cs="Arial"/>
          <w:b/>
          <w:sz w:val="22"/>
          <w:szCs w:val="22"/>
          <w:lang w:eastAsia="en-US"/>
        </w:rPr>
      </w:pPr>
    </w:p>
    <w:tbl>
      <w:tblPr>
        <w:tblW w:w="9671"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671"/>
      </w:tblGrid>
      <w:tr w:rsidR="000F4453" w:rsidRPr="000F4453" w14:paraId="082E4698" w14:textId="77777777" w:rsidTr="00EE11E8">
        <w:trPr>
          <w:trHeight w:val="235"/>
          <w:jc w:val="center"/>
        </w:trPr>
        <w:tc>
          <w:tcPr>
            <w:tcW w:w="9671" w:type="dxa"/>
            <w:tcBorders>
              <w:top w:val="single" w:sz="4" w:space="0" w:color="auto"/>
            </w:tcBorders>
          </w:tcPr>
          <w:p w14:paraId="2A8C3F45" w14:textId="77777777" w:rsidR="000248CA" w:rsidRPr="000F4453" w:rsidRDefault="00991E07" w:rsidP="00EE11E8">
            <w:pPr>
              <w:spacing w:before="120"/>
              <w:rPr>
                <w:rFonts w:ascii="Cambria" w:eastAsia="Calibri" w:hAnsi="Cambria" w:cs="Arial"/>
                <w:b/>
                <w:iCs/>
                <w:sz w:val="28"/>
                <w:szCs w:val="28"/>
                <w:lang w:eastAsia="en-US"/>
              </w:rPr>
            </w:pPr>
            <w:r w:rsidRPr="000F4453">
              <w:rPr>
                <w:rFonts w:ascii="Cambria" w:eastAsia="Calibri" w:hAnsi="Cambria" w:cs="Arial"/>
                <w:b/>
                <w:iCs/>
                <w:sz w:val="28"/>
                <w:szCs w:val="28"/>
                <w:lang w:eastAsia="en-US"/>
              </w:rPr>
              <w:t>B. DANE WYKONAWCY/WYKONAWCÓW.</w:t>
            </w:r>
          </w:p>
          <w:p w14:paraId="616416AD" w14:textId="77777777" w:rsidR="000248CA" w:rsidRPr="000F4453" w:rsidRDefault="000248CA" w:rsidP="00EE11E8">
            <w:pPr>
              <w:spacing w:after="120"/>
              <w:rPr>
                <w:rFonts w:ascii="Cambria" w:hAnsi="Cambria"/>
                <w:iCs/>
                <w:sz w:val="10"/>
                <w:szCs w:val="10"/>
                <w:lang w:eastAsia="en-US"/>
              </w:rPr>
            </w:pPr>
          </w:p>
          <w:p w14:paraId="57C6D82B" w14:textId="77777777" w:rsidR="000248CA" w:rsidRPr="000F4453" w:rsidRDefault="00991E07" w:rsidP="000248CA">
            <w:pPr>
              <w:numPr>
                <w:ilvl w:val="0"/>
                <w:numId w:val="70"/>
              </w:numPr>
              <w:suppressAutoHyphens/>
              <w:spacing w:line="360" w:lineRule="auto"/>
              <w:ind w:left="316" w:hanging="284"/>
              <w:jc w:val="both"/>
              <w:rPr>
                <w:rFonts w:ascii="Cambria" w:hAnsi="Cambria"/>
                <w:iCs/>
                <w:lang w:eastAsia="en-US"/>
              </w:rPr>
            </w:pPr>
            <w:r w:rsidRPr="000F4453">
              <w:rPr>
                <w:rFonts w:ascii="Cambria" w:hAnsi="Cambria"/>
                <w:iCs/>
                <w:lang w:eastAsia="en-US"/>
              </w:rPr>
              <w:t>Osoba upoważniona do reprezentacji Wykonawcy/-ów i podpisująca ofertę:</w:t>
            </w:r>
          </w:p>
          <w:p w14:paraId="025FC3FD" w14:textId="77777777" w:rsidR="000248CA" w:rsidRPr="000F4453" w:rsidRDefault="00991E07" w:rsidP="00EE11E8">
            <w:pPr>
              <w:pStyle w:val="Akapitzlist"/>
              <w:tabs>
                <w:tab w:val="left" w:pos="32"/>
              </w:tabs>
              <w:spacing w:before="0" w:after="0" w:line="360" w:lineRule="auto"/>
              <w:ind w:left="316"/>
              <w:jc w:val="left"/>
              <w:rPr>
                <w:rFonts w:ascii="Cambria" w:eastAsia="Calibri" w:hAnsi="Cambria" w:cs="Arial"/>
                <w:iCs/>
                <w:sz w:val="24"/>
                <w:szCs w:val="24"/>
                <w:lang w:eastAsia="en-US"/>
              </w:rPr>
            </w:pPr>
            <w:r w:rsidRPr="000F4453">
              <w:rPr>
                <w:rFonts w:ascii="Cambria" w:eastAsia="Calibri" w:hAnsi="Cambria" w:cs="Arial"/>
                <w:iCs/>
                <w:sz w:val="22"/>
                <w:szCs w:val="22"/>
                <w:lang w:eastAsia="en-US"/>
              </w:rPr>
              <w:t>…………………………………………..……………………………………………………………………………………………........</w:t>
            </w:r>
          </w:p>
          <w:p w14:paraId="2EEE76A3" w14:textId="77777777" w:rsidR="000248CA" w:rsidRPr="000F4453" w:rsidRDefault="00991E07" w:rsidP="000248CA">
            <w:pPr>
              <w:numPr>
                <w:ilvl w:val="0"/>
                <w:numId w:val="70"/>
              </w:numPr>
              <w:suppressAutoHyphens/>
              <w:spacing w:line="360" w:lineRule="auto"/>
              <w:jc w:val="both"/>
              <w:rPr>
                <w:rFonts w:ascii="Cambria" w:hAnsi="Cambria"/>
                <w:iCs/>
                <w:lang w:eastAsia="en-US"/>
              </w:rPr>
            </w:pPr>
            <w:r w:rsidRPr="000F4453">
              <w:rPr>
                <w:rFonts w:ascii="Cambria" w:hAnsi="Cambria"/>
                <w:iCs/>
                <w:lang w:eastAsia="en-US"/>
              </w:rPr>
              <w:t xml:space="preserve">Nazwa </w:t>
            </w:r>
            <w:r w:rsidRPr="000F4453">
              <w:rPr>
                <w:rFonts w:ascii="Cambria" w:hAnsi="Cambria"/>
                <w:lang w:eastAsia="en-US"/>
              </w:rPr>
              <w:t>albo imię i nazwisko</w:t>
            </w:r>
            <w:r w:rsidRPr="000F4453">
              <w:rPr>
                <w:rFonts w:ascii="Cambria" w:hAnsi="Cambria"/>
                <w:iCs/>
                <w:lang w:eastAsia="en-US"/>
              </w:rPr>
              <w:t xml:space="preserve"> Wykonawcy</w:t>
            </w:r>
            <w:r w:rsidRPr="000F4453">
              <w:rPr>
                <w:rFonts w:ascii="Cambria" w:eastAsia="Calibri" w:hAnsi="Cambria"/>
                <w:iCs/>
                <w:vertAlign w:val="superscript"/>
                <w:lang w:eastAsia="en-US"/>
              </w:rPr>
              <w:footnoteReference w:id="1"/>
            </w:r>
            <w:r w:rsidRPr="000F4453">
              <w:rPr>
                <w:rFonts w:ascii="Cambria" w:hAnsi="Cambria"/>
                <w:iCs/>
                <w:lang w:eastAsia="en-US"/>
              </w:rPr>
              <w:t>:</w:t>
            </w:r>
          </w:p>
          <w:p w14:paraId="0D4A07C3" w14:textId="77777777" w:rsidR="000248CA" w:rsidRPr="000F4453" w:rsidRDefault="00991E07" w:rsidP="00EE11E8">
            <w:pPr>
              <w:pStyle w:val="Akapitzlist"/>
              <w:tabs>
                <w:tab w:val="left" w:pos="32"/>
              </w:tabs>
              <w:spacing w:before="0" w:after="0" w:line="360" w:lineRule="auto"/>
              <w:ind w:left="316"/>
              <w:jc w:val="left"/>
              <w:rPr>
                <w:rFonts w:ascii="Cambria" w:eastAsia="Calibri" w:hAnsi="Cambria" w:cs="Arial"/>
                <w:iCs/>
                <w:sz w:val="24"/>
                <w:szCs w:val="24"/>
                <w:lang w:eastAsia="en-US"/>
              </w:rPr>
            </w:pPr>
            <w:r w:rsidRPr="000F4453">
              <w:rPr>
                <w:rFonts w:ascii="Cambria" w:eastAsia="Calibri" w:hAnsi="Cambria" w:cs="Arial"/>
                <w:iCs/>
                <w:sz w:val="22"/>
                <w:szCs w:val="22"/>
                <w:lang w:eastAsia="en-US"/>
              </w:rPr>
              <w:t>…………………………………………..……………………………………………………………………………………………........</w:t>
            </w:r>
          </w:p>
          <w:p w14:paraId="6C188553" w14:textId="77777777" w:rsidR="000248CA" w:rsidRPr="000F4453" w:rsidRDefault="00991E07" w:rsidP="00EE11E8">
            <w:pPr>
              <w:pStyle w:val="Akapitzlist"/>
              <w:tabs>
                <w:tab w:val="left" w:pos="32"/>
              </w:tabs>
              <w:spacing w:before="0" w:after="0" w:line="360" w:lineRule="auto"/>
              <w:ind w:left="316"/>
              <w:jc w:val="left"/>
              <w:rPr>
                <w:rFonts w:ascii="Cambria" w:eastAsia="Calibri" w:hAnsi="Cambria" w:cs="Arial"/>
                <w:iCs/>
                <w:sz w:val="24"/>
                <w:szCs w:val="24"/>
                <w:lang w:eastAsia="en-US"/>
              </w:rPr>
            </w:pPr>
            <w:r w:rsidRPr="000F4453">
              <w:rPr>
                <w:rFonts w:ascii="Cambria" w:eastAsia="Calibri" w:hAnsi="Cambria" w:cs="Arial"/>
                <w:iCs/>
                <w:sz w:val="22"/>
                <w:szCs w:val="22"/>
                <w:lang w:eastAsia="en-US"/>
              </w:rPr>
              <w:t>…………………………………………..……………………………………………………………………………………………........</w:t>
            </w:r>
          </w:p>
          <w:p w14:paraId="03BFB7EB" w14:textId="77777777" w:rsidR="000248CA" w:rsidRPr="000F4453" w:rsidRDefault="00991E07" w:rsidP="00EE11E8">
            <w:pPr>
              <w:pStyle w:val="Akapitzlist"/>
              <w:spacing w:before="0" w:after="0" w:line="360" w:lineRule="auto"/>
              <w:ind w:left="316"/>
              <w:jc w:val="left"/>
              <w:rPr>
                <w:rFonts w:ascii="Cambria" w:eastAsia="Calibri" w:hAnsi="Cambria" w:cs="Arial"/>
                <w:sz w:val="24"/>
                <w:szCs w:val="24"/>
                <w:lang w:eastAsia="en-US"/>
              </w:rPr>
            </w:pPr>
            <w:r w:rsidRPr="000F4453">
              <w:rPr>
                <w:rFonts w:ascii="Cambria" w:eastAsia="Calibri" w:hAnsi="Cambria" w:cs="Arial"/>
                <w:sz w:val="24"/>
                <w:szCs w:val="24"/>
                <w:lang w:eastAsia="en-US"/>
              </w:rPr>
              <w:t>Siedziba albo miejsce zamieszkania i adres Wykonawcy:</w:t>
            </w:r>
          </w:p>
          <w:p w14:paraId="6CFF6219" w14:textId="77777777" w:rsidR="000248CA" w:rsidRPr="000F4453" w:rsidRDefault="00991E07" w:rsidP="00EE11E8">
            <w:pPr>
              <w:pStyle w:val="Akapitzlist"/>
              <w:spacing w:before="0" w:after="0" w:line="360" w:lineRule="auto"/>
              <w:ind w:left="360"/>
              <w:jc w:val="left"/>
              <w:rPr>
                <w:rFonts w:ascii="Cambria" w:eastAsia="Calibri" w:hAnsi="Cambria" w:cs="Arial"/>
                <w:iCs/>
                <w:sz w:val="24"/>
                <w:szCs w:val="24"/>
                <w:lang w:eastAsia="en-US"/>
              </w:rPr>
            </w:pPr>
            <w:r w:rsidRPr="000F4453">
              <w:rPr>
                <w:rFonts w:ascii="Cambria" w:eastAsia="Calibri" w:hAnsi="Cambria" w:cs="Arial"/>
                <w:iCs/>
                <w:sz w:val="22"/>
                <w:szCs w:val="22"/>
                <w:lang w:eastAsia="en-US"/>
              </w:rPr>
              <w:t>…………………………………………..……………………………………………………………………………………………........</w:t>
            </w:r>
          </w:p>
          <w:p w14:paraId="1C634DF9" w14:textId="10314946" w:rsidR="000248CA" w:rsidRPr="000F4453" w:rsidRDefault="00991E07" w:rsidP="00EE11E8">
            <w:pPr>
              <w:spacing w:line="360" w:lineRule="auto"/>
              <w:ind w:left="457" w:hanging="141"/>
              <w:rPr>
                <w:rFonts w:ascii="Cambria" w:eastAsia="Calibri" w:hAnsi="Cambria" w:cs="Arial"/>
                <w:iCs/>
                <w:lang w:eastAsia="en-US"/>
              </w:rPr>
            </w:pPr>
            <w:r w:rsidRPr="000F4453">
              <w:rPr>
                <w:rFonts w:ascii="Cambria" w:eastAsia="Calibri" w:hAnsi="Cambria" w:cs="Arial"/>
                <w:b/>
                <w:iCs/>
                <w:lang w:eastAsia="en-US"/>
              </w:rPr>
              <w:t>NIP</w:t>
            </w:r>
            <w:r w:rsidRPr="000F4453">
              <w:rPr>
                <w:rFonts w:ascii="Cambria" w:eastAsia="Calibri" w:hAnsi="Cambria" w:cs="Arial"/>
                <w:iCs/>
                <w:sz w:val="22"/>
                <w:szCs w:val="22"/>
                <w:lang w:eastAsia="en-US"/>
              </w:rPr>
              <w:t xml:space="preserve"> ……………………………</w:t>
            </w:r>
            <w:r w:rsidR="00F75E13" w:rsidRPr="000F4453">
              <w:rPr>
                <w:rFonts w:ascii="Cambria" w:eastAsia="Calibri" w:hAnsi="Cambria" w:cs="Arial"/>
                <w:iCs/>
                <w:sz w:val="22"/>
                <w:szCs w:val="22"/>
                <w:lang w:eastAsia="en-US"/>
              </w:rPr>
              <w:t>…………</w:t>
            </w:r>
            <w:r w:rsidRPr="000F4453">
              <w:rPr>
                <w:rFonts w:ascii="Cambria" w:eastAsia="Calibri" w:hAnsi="Cambria" w:cs="Arial"/>
                <w:iCs/>
                <w:sz w:val="22"/>
                <w:szCs w:val="22"/>
                <w:lang w:eastAsia="en-US"/>
              </w:rPr>
              <w:t xml:space="preserve">………, </w:t>
            </w:r>
            <w:r w:rsidRPr="000F4453">
              <w:rPr>
                <w:rFonts w:ascii="Cambria" w:eastAsia="Calibri" w:hAnsi="Cambria" w:cs="Arial"/>
                <w:b/>
                <w:iCs/>
                <w:lang w:eastAsia="en-US"/>
              </w:rPr>
              <w:t>REGON</w:t>
            </w:r>
            <w:r w:rsidRPr="000F4453">
              <w:rPr>
                <w:rFonts w:ascii="Cambria" w:eastAsia="Calibri" w:hAnsi="Cambria" w:cs="Arial"/>
                <w:iCs/>
                <w:sz w:val="22"/>
                <w:szCs w:val="22"/>
                <w:lang w:eastAsia="en-US"/>
              </w:rPr>
              <w:t>...................................................................................................</w:t>
            </w:r>
          </w:p>
          <w:p w14:paraId="28B30AB9" w14:textId="77777777" w:rsidR="000248CA" w:rsidRPr="000F4453" w:rsidRDefault="000248CA" w:rsidP="00EE11E8">
            <w:pPr>
              <w:spacing w:line="360" w:lineRule="auto"/>
              <w:ind w:left="457" w:hanging="141"/>
              <w:rPr>
                <w:rFonts w:ascii="Cambria" w:eastAsia="Calibri" w:hAnsi="Cambria" w:cs="Arial"/>
                <w:iCs/>
                <w:sz w:val="10"/>
                <w:szCs w:val="10"/>
                <w:lang w:eastAsia="en-US"/>
              </w:rPr>
            </w:pPr>
          </w:p>
          <w:p w14:paraId="77AF16B2" w14:textId="77777777" w:rsidR="000248CA" w:rsidRPr="000F4453" w:rsidRDefault="00991E07" w:rsidP="000248CA">
            <w:pPr>
              <w:pStyle w:val="Akapitzlist"/>
              <w:numPr>
                <w:ilvl w:val="0"/>
                <w:numId w:val="70"/>
              </w:numPr>
              <w:tabs>
                <w:tab w:val="left" w:pos="32"/>
              </w:tabs>
              <w:spacing w:before="0" w:after="0" w:line="360" w:lineRule="auto"/>
              <w:rPr>
                <w:rFonts w:ascii="Cambria" w:eastAsia="Calibri" w:hAnsi="Cambria" w:cs="Arial"/>
                <w:iCs/>
                <w:sz w:val="24"/>
                <w:szCs w:val="24"/>
                <w:lang w:eastAsia="en-US"/>
              </w:rPr>
            </w:pPr>
            <w:r w:rsidRPr="000F4453">
              <w:rPr>
                <w:rFonts w:ascii="Cambria" w:eastAsia="Calibri" w:hAnsi="Cambria" w:cs="Arial"/>
                <w:iCs/>
                <w:sz w:val="24"/>
                <w:szCs w:val="24"/>
                <w:lang w:eastAsia="en-US"/>
              </w:rPr>
              <w:t>Adres e-mail, na który w szczególnie uzasadnionych przypadkach uniemożliwiających komunikację Wykonawcy i Zamawiającego za pośrednictwem Platformy e-Zamówienia należy przekazywać korespondencję związaną z niniejszym postępowaniem:</w:t>
            </w:r>
          </w:p>
          <w:p w14:paraId="1306B369" w14:textId="77777777" w:rsidR="000248CA" w:rsidRPr="000F4453" w:rsidRDefault="00991E07" w:rsidP="00EE11E8">
            <w:pPr>
              <w:pStyle w:val="Akapitzlist"/>
              <w:tabs>
                <w:tab w:val="left" w:pos="32"/>
              </w:tabs>
              <w:spacing w:before="0" w:after="0" w:line="360" w:lineRule="auto"/>
              <w:ind w:left="360"/>
              <w:rPr>
                <w:rFonts w:ascii="Cambria" w:eastAsia="Calibri" w:hAnsi="Cambria" w:cs="Arial"/>
                <w:iCs/>
                <w:sz w:val="24"/>
                <w:szCs w:val="24"/>
                <w:lang w:eastAsia="en-US"/>
              </w:rPr>
            </w:pPr>
            <w:r w:rsidRPr="000F4453">
              <w:rPr>
                <w:rFonts w:ascii="Cambria" w:eastAsia="Calibri" w:hAnsi="Cambria" w:cs="Arial"/>
                <w:iCs/>
                <w:sz w:val="24"/>
                <w:szCs w:val="24"/>
                <w:lang w:eastAsia="en-US"/>
              </w:rPr>
              <w:t>e-mail: ……………………………………………………………………………………………………………………...</w:t>
            </w:r>
          </w:p>
          <w:p w14:paraId="031D89A8" w14:textId="77777777" w:rsidR="000248CA" w:rsidRPr="000F4453" w:rsidRDefault="000248CA" w:rsidP="00EE11E8">
            <w:pPr>
              <w:tabs>
                <w:tab w:val="left" w:pos="851"/>
              </w:tabs>
              <w:spacing w:line="276" w:lineRule="auto"/>
              <w:ind w:left="720"/>
              <w:jc w:val="both"/>
              <w:rPr>
                <w:rFonts w:ascii="Cambria" w:eastAsia="Calibri" w:hAnsi="Cambria"/>
                <w:i/>
                <w:iCs/>
                <w:sz w:val="10"/>
                <w:szCs w:val="10"/>
                <w:lang w:eastAsia="en-US"/>
              </w:rPr>
            </w:pPr>
          </w:p>
          <w:p w14:paraId="1F36A296" w14:textId="77777777" w:rsidR="000248CA" w:rsidRPr="000F4453" w:rsidRDefault="000248CA" w:rsidP="00EE11E8">
            <w:pPr>
              <w:tabs>
                <w:tab w:val="left" w:pos="851"/>
              </w:tabs>
              <w:spacing w:line="360" w:lineRule="auto"/>
              <w:ind w:left="720"/>
              <w:jc w:val="both"/>
              <w:rPr>
                <w:rFonts w:ascii="Cambria" w:eastAsia="Calibri" w:hAnsi="Cambria"/>
                <w:b/>
                <w:bCs/>
                <w:sz w:val="10"/>
                <w:szCs w:val="10"/>
                <w:lang w:eastAsia="en-US"/>
              </w:rPr>
            </w:pPr>
          </w:p>
          <w:p w14:paraId="0E0822F3" w14:textId="77777777" w:rsidR="000248CA" w:rsidRPr="000F4453" w:rsidRDefault="00991E07" w:rsidP="000248CA">
            <w:pPr>
              <w:pStyle w:val="Akapitzlist"/>
              <w:numPr>
                <w:ilvl w:val="0"/>
                <w:numId w:val="70"/>
              </w:numPr>
              <w:tabs>
                <w:tab w:val="left" w:pos="32"/>
              </w:tabs>
              <w:spacing w:before="0" w:after="0" w:line="360" w:lineRule="auto"/>
              <w:jc w:val="left"/>
              <w:rPr>
                <w:rFonts w:ascii="Cambria" w:eastAsia="Calibri" w:hAnsi="Cambria" w:cs="Arial"/>
                <w:iCs/>
                <w:sz w:val="24"/>
                <w:szCs w:val="24"/>
                <w:lang w:eastAsia="en-US"/>
              </w:rPr>
            </w:pPr>
            <w:r w:rsidRPr="000F4453">
              <w:rPr>
                <w:rFonts w:ascii="Cambria" w:eastAsia="Calibri" w:hAnsi="Cambria" w:cs="Arial"/>
                <w:iCs/>
                <w:sz w:val="24"/>
                <w:szCs w:val="24"/>
                <w:lang w:eastAsia="en-US"/>
              </w:rPr>
              <w:t xml:space="preserve">Adres do korespondencji pisemnej, w sprawach, w których może ona być tej formie prowadzona </w:t>
            </w:r>
            <w:r w:rsidRPr="000F4453">
              <w:rPr>
                <w:rFonts w:ascii="Cambria" w:eastAsia="Calibri" w:hAnsi="Cambria" w:cs="Arial"/>
                <w:i/>
                <w:sz w:val="24"/>
                <w:szCs w:val="24"/>
                <w:lang w:eastAsia="en-US"/>
              </w:rPr>
              <w:t>(jeżeli inny niż adres siedziby):</w:t>
            </w:r>
          </w:p>
          <w:p w14:paraId="69316F36" w14:textId="77777777" w:rsidR="000248CA" w:rsidRPr="000F4453" w:rsidRDefault="000248CA" w:rsidP="00EE11E8">
            <w:pPr>
              <w:pStyle w:val="Akapitzlist"/>
              <w:tabs>
                <w:tab w:val="left" w:pos="32"/>
              </w:tabs>
              <w:spacing w:before="0" w:after="0" w:line="360" w:lineRule="auto"/>
              <w:ind w:left="316"/>
              <w:jc w:val="left"/>
              <w:rPr>
                <w:rFonts w:ascii="Cambria" w:eastAsia="Calibri" w:hAnsi="Cambria" w:cs="Arial"/>
                <w:iCs/>
                <w:sz w:val="10"/>
                <w:szCs w:val="10"/>
                <w:lang w:eastAsia="en-US"/>
              </w:rPr>
            </w:pPr>
          </w:p>
          <w:p w14:paraId="28844788" w14:textId="77777777" w:rsidR="000248CA" w:rsidRPr="000F4453" w:rsidRDefault="00991E07" w:rsidP="00EE11E8">
            <w:pPr>
              <w:pStyle w:val="Akapitzlist"/>
              <w:tabs>
                <w:tab w:val="left" w:pos="32"/>
              </w:tabs>
              <w:spacing w:before="0" w:after="0" w:line="360" w:lineRule="auto"/>
              <w:ind w:left="316"/>
              <w:jc w:val="left"/>
              <w:rPr>
                <w:rFonts w:ascii="Cambria" w:eastAsia="Calibri" w:hAnsi="Cambria" w:cs="Arial"/>
                <w:iCs/>
                <w:sz w:val="24"/>
                <w:szCs w:val="24"/>
                <w:lang w:eastAsia="en-US"/>
              </w:rPr>
            </w:pPr>
            <w:r w:rsidRPr="000F4453">
              <w:rPr>
                <w:rFonts w:ascii="Cambria" w:eastAsia="Calibri" w:hAnsi="Cambria" w:cs="Arial"/>
                <w:iCs/>
                <w:sz w:val="22"/>
                <w:szCs w:val="22"/>
                <w:lang w:eastAsia="en-US"/>
              </w:rPr>
              <w:t>…………………………………………..……………………………………………………………………………………………........</w:t>
            </w:r>
          </w:p>
          <w:p w14:paraId="75B8E8DF" w14:textId="77777777" w:rsidR="000248CA" w:rsidRPr="000F4453" w:rsidRDefault="00991E07" w:rsidP="000248CA">
            <w:pPr>
              <w:numPr>
                <w:ilvl w:val="0"/>
                <w:numId w:val="70"/>
              </w:numPr>
              <w:suppressAutoHyphens/>
              <w:spacing w:line="360" w:lineRule="auto"/>
              <w:jc w:val="both"/>
              <w:rPr>
                <w:rFonts w:ascii="Cambria" w:hAnsi="Cambria"/>
                <w:b/>
                <w:lang w:eastAsia="en-US"/>
              </w:rPr>
            </w:pPr>
            <w:r w:rsidRPr="000F4453">
              <w:rPr>
                <w:rFonts w:ascii="Cambria" w:hAnsi="Cambria"/>
                <w:lang w:eastAsia="en-US"/>
              </w:rPr>
              <w:t xml:space="preserve">Osoba odpowiedzialna za kontakty z Zamawiającym: </w:t>
            </w:r>
          </w:p>
          <w:p w14:paraId="51CAA341" w14:textId="77777777" w:rsidR="000248CA" w:rsidRPr="000F4453" w:rsidRDefault="000248CA" w:rsidP="00EE11E8">
            <w:pPr>
              <w:spacing w:after="120"/>
              <w:ind w:left="316"/>
              <w:rPr>
                <w:rFonts w:ascii="Cambria" w:hAnsi="Cambria"/>
                <w:b/>
                <w:sz w:val="10"/>
                <w:szCs w:val="10"/>
                <w:lang w:eastAsia="en-US"/>
              </w:rPr>
            </w:pPr>
          </w:p>
          <w:p w14:paraId="65E5D259" w14:textId="77777777" w:rsidR="000248CA" w:rsidRPr="000F4453" w:rsidRDefault="00991E07" w:rsidP="00EE11E8">
            <w:pPr>
              <w:tabs>
                <w:tab w:val="left" w:pos="337"/>
              </w:tabs>
              <w:spacing w:before="120"/>
              <w:ind w:firstLine="337"/>
              <w:rPr>
                <w:rFonts w:ascii="Cambria" w:eastAsia="Calibri" w:hAnsi="Cambria" w:cs="Arial"/>
                <w:iCs/>
                <w:lang w:eastAsia="en-US"/>
              </w:rPr>
            </w:pPr>
            <w:r w:rsidRPr="000F4453">
              <w:rPr>
                <w:rFonts w:ascii="Cambria" w:eastAsia="Calibri" w:hAnsi="Cambria" w:cs="Arial"/>
                <w:iCs/>
                <w:sz w:val="22"/>
                <w:szCs w:val="22"/>
                <w:lang w:eastAsia="en-US"/>
              </w:rPr>
              <w:t>…………………………………………..……………………………………………………………………………………………........</w:t>
            </w:r>
          </w:p>
          <w:p w14:paraId="3CC38317" w14:textId="77777777" w:rsidR="000248CA" w:rsidRPr="000F4453" w:rsidRDefault="000248CA" w:rsidP="00EE11E8">
            <w:pPr>
              <w:tabs>
                <w:tab w:val="left" w:pos="337"/>
              </w:tabs>
              <w:spacing w:before="120"/>
              <w:ind w:firstLine="337"/>
              <w:rPr>
                <w:rFonts w:ascii="Cambria" w:eastAsia="Calibri" w:hAnsi="Cambria" w:cs="Arial"/>
                <w:i/>
                <w:iCs/>
                <w:sz w:val="10"/>
                <w:szCs w:val="10"/>
                <w:lang w:eastAsia="en-US"/>
              </w:rPr>
            </w:pPr>
          </w:p>
          <w:p w14:paraId="3388CC44" w14:textId="77777777" w:rsidR="000248CA" w:rsidRPr="000F4453" w:rsidRDefault="000248CA" w:rsidP="00EE11E8">
            <w:pPr>
              <w:tabs>
                <w:tab w:val="left" w:pos="337"/>
              </w:tabs>
              <w:spacing w:before="120"/>
              <w:ind w:firstLine="337"/>
              <w:rPr>
                <w:rFonts w:ascii="Cambria" w:eastAsia="Calibri" w:hAnsi="Cambria" w:cs="Arial"/>
                <w:i/>
                <w:iCs/>
                <w:sz w:val="10"/>
                <w:szCs w:val="10"/>
                <w:lang w:eastAsia="en-US"/>
              </w:rPr>
            </w:pPr>
          </w:p>
          <w:p w14:paraId="22112E69" w14:textId="77777777" w:rsidR="000248CA" w:rsidRPr="000F4453" w:rsidRDefault="000248CA" w:rsidP="00EE11E8">
            <w:pPr>
              <w:tabs>
                <w:tab w:val="left" w:pos="337"/>
              </w:tabs>
              <w:spacing w:before="120"/>
              <w:rPr>
                <w:rFonts w:ascii="Cambria" w:eastAsia="Calibri" w:hAnsi="Cambria" w:cs="Arial"/>
                <w:iCs/>
                <w:sz w:val="22"/>
                <w:szCs w:val="22"/>
                <w:lang w:eastAsia="en-US"/>
              </w:rPr>
            </w:pPr>
          </w:p>
        </w:tc>
      </w:tr>
      <w:tr w:rsidR="000F4453" w:rsidRPr="000F4453" w14:paraId="4D2669CD" w14:textId="77777777" w:rsidTr="00EE11E8">
        <w:trPr>
          <w:trHeight w:val="151"/>
          <w:jc w:val="center"/>
        </w:trPr>
        <w:tc>
          <w:tcPr>
            <w:tcW w:w="9671" w:type="dxa"/>
          </w:tcPr>
          <w:p w14:paraId="7256DD87" w14:textId="77777777" w:rsidR="000248CA" w:rsidRPr="000F4453" w:rsidRDefault="00991E07" w:rsidP="00EE11E8">
            <w:pPr>
              <w:spacing w:before="120" w:line="300" w:lineRule="auto"/>
              <w:rPr>
                <w:rFonts w:ascii="Cambria" w:eastAsia="Calibri" w:hAnsi="Cambria" w:cs="Arial"/>
                <w:b/>
                <w:iCs/>
                <w:sz w:val="26"/>
                <w:szCs w:val="26"/>
                <w:lang w:eastAsia="en-US"/>
              </w:rPr>
            </w:pPr>
            <w:r w:rsidRPr="000F4453">
              <w:rPr>
                <w:rFonts w:ascii="Cambria" w:eastAsia="Calibri" w:hAnsi="Cambria" w:cs="Arial"/>
                <w:b/>
                <w:iCs/>
                <w:sz w:val="26"/>
                <w:szCs w:val="26"/>
                <w:lang w:eastAsia="en-US"/>
              </w:rPr>
              <w:t>C. OFEROWANY PRZEDMIOT ZAMÓWIENIA:</w:t>
            </w:r>
          </w:p>
          <w:p w14:paraId="097D799C" w14:textId="77777777" w:rsidR="000248CA" w:rsidRPr="000F4453" w:rsidRDefault="00991E07" w:rsidP="00EE11E8">
            <w:pPr>
              <w:spacing w:line="276" w:lineRule="auto"/>
              <w:jc w:val="both"/>
              <w:rPr>
                <w:rFonts w:ascii="Cambria" w:eastAsia="Calibri" w:hAnsi="Cambria" w:cs="Arial"/>
                <w:iCs/>
                <w:lang w:eastAsia="en-US"/>
              </w:rPr>
            </w:pPr>
            <w:r w:rsidRPr="000F4453">
              <w:rPr>
                <w:rFonts w:ascii="Cambria" w:eastAsia="Calibri" w:hAnsi="Cambria" w:cs="Arial"/>
                <w:iCs/>
                <w:lang w:eastAsia="en-US"/>
              </w:rPr>
              <w:lastRenderedPageBreak/>
              <w:t>W związku z ogłoszeniem postępowania o udzielenie zamówienia publicznego prowadzonego w trybie podstawowym na zadanie pn.</w:t>
            </w:r>
          </w:p>
          <w:p w14:paraId="2DAF0900" w14:textId="77777777" w:rsidR="000248CA" w:rsidRPr="000F4453" w:rsidRDefault="000248CA" w:rsidP="000248CA">
            <w:pPr>
              <w:rPr>
                <w:rFonts w:ascii="Calibri" w:eastAsia="Calibri" w:hAnsi="Calibri"/>
                <w:bCs/>
                <w:sz w:val="22"/>
                <w:szCs w:val="22"/>
                <w:lang w:eastAsia="en-US"/>
              </w:rPr>
            </w:pPr>
          </w:p>
          <w:p w14:paraId="2EF908BD" w14:textId="77777777" w:rsidR="000248CA" w:rsidRPr="000F4453" w:rsidRDefault="00991E07" w:rsidP="000248CA">
            <w:pPr>
              <w:jc w:val="center"/>
              <w:rPr>
                <w:rFonts w:ascii="Cambria" w:eastAsia="Calibri" w:hAnsi="Cambria"/>
                <w:b/>
                <w:bCs/>
                <w:sz w:val="36"/>
                <w:szCs w:val="36"/>
                <w:lang w:eastAsia="en-US"/>
              </w:rPr>
            </w:pPr>
            <w:r w:rsidRPr="000F4453">
              <w:rPr>
                <w:rFonts w:ascii="Cambria" w:eastAsia="Arial Unicode MS" w:hAnsi="Cambria"/>
                <w:b/>
                <w:bCs/>
                <w:sz w:val="36"/>
                <w:szCs w:val="36"/>
                <w:lang w:eastAsia="en-US"/>
              </w:rPr>
              <w:t>„</w:t>
            </w:r>
            <w:r w:rsidRPr="000F4453">
              <w:rPr>
                <w:rFonts w:ascii="Cambria" w:eastAsia="Calibri" w:hAnsi="Cambria"/>
                <w:b/>
                <w:bCs/>
                <w:sz w:val="36"/>
                <w:szCs w:val="36"/>
                <w:lang w:eastAsia="en-US"/>
              </w:rPr>
              <w:t>Modernizacja budynków szpitalnych w Małopolskim Szpitalu Chorób Płuc i Rehabilitacji im. Edmunda Wojtyły w Jaroszowcu</w:t>
            </w:r>
            <w:r w:rsidRPr="000F4453">
              <w:rPr>
                <w:rFonts w:ascii="Cambria" w:eastAsia="Arial Unicode MS" w:hAnsi="Cambria"/>
                <w:b/>
                <w:bCs/>
                <w:sz w:val="36"/>
                <w:szCs w:val="36"/>
                <w:lang w:eastAsia="en-US"/>
              </w:rPr>
              <w:t>”</w:t>
            </w:r>
          </w:p>
          <w:p w14:paraId="22D0F5EE" w14:textId="77777777" w:rsidR="000248CA" w:rsidRPr="000F4453" w:rsidRDefault="00991E07" w:rsidP="00EE11E8">
            <w:pPr>
              <w:spacing w:line="276" w:lineRule="auto"/>
              <w:jc w:val="both"/>
              <w:rPr>
                <w:rFonts w:ascii="Cambria" w:eastAsia="Calibri" w:hAnsi="Cambria" w:cs="Arial"/>
                <w:bCs/>
                <w:iCs/>
                <w:lang w:eastAsia="en-US"/>
              </w:rPr>
            </w:pPr>
            <w:r w:rsidRPr="000F4453">
              <w:rPr>
                <w:rFonts w:ascii="Cambria" w:eastAsia="Calibri" w:hAnsi="Cambria" w:cs="Arial"/>
                <w:b/>
                <w:iCs/>
                <w:lang w:eastAsia="en-US"/>
              </w:rPr>
              <w:t>Oferuję/oferujemy*</w:t>
            </w:r>
            <w:r w:rsidRPr="000F4453">
              <w:rPr>
                <w:rFonts w:ascii="Cambria" w:eastAsia="Calibri" w:hAnsi="Cambria" w:cs="Arial"/>
                <w:iCs/>
                <w:lang w:eastAsia="en-US"/>
              </w:rPr>
              <w:t xml:space="preserve"> wykonanie </w:t>
            </w:r>
            <w:r w:rsidRPr="000F4453">
              <w:rPr>
                <w:rFonts w:ascii="Cambria" w:eastAsia="Calibri" w:hAnsi="Cambria" w:cs="Arial"/>
                <w:bCs/>
                <w:iCs/>
                <w:lang w:eastAsia="en-US"/>
              </w:rPr>
              <w:t xml:space="preserve">zamówienia w </w:t>
            </w:r>
            <w:proofErr w:type="gramStart"/>
            <w:r w:rsidRPr="000F4453">
              <w:rPr>
                <w:rFonts w:ascii="Cambria" w:eastAsia="Calibri" w:hAnsi="Cambria" w:cs="Arial"/>
                <w:bCs/>
                <w:iCs/>
                <w:lang w:eastAsia="en-US"/>
              </w:rPr>
              <w:t>zamieszczonym  opisie</w:t>
            </w:r>
            <w:proofErr w:type="gramEnd"/>
            <w:r w:rsidRPr="000F4453">
              <w:rPr>
                <w:rFonts w:ascii="Cambria" w:eastAsia="Calibri" w:hAnsi="Cambria" w:cs="Arial"/>
                <w:bCs/>
                <w:iCs/>
                <w:lang w:eastAsia="en-US"/>
              </w:rPr>
              <w:t xml:space="preserve"> przedmiotu zamówienia zawartym w SWZ oraz w projekcie umowy,</w:t>
            </w:r>
          </w:p>
          <w:p w14:paraId="457778F0" w14:textId="77777777" w:rsidR="0036282E" w:rsidRPr="000F4453" w:rsidRDefault="0036282E" w:rsidP="00EE11E8">
            <w:pPr>
              <w:spacing w:line="276" w:lineRule="auto"/>
              <w:jc w:val="both"/>
              <w:rPr>
                <w:rFonts w:ascii="Cambria" w:eastAsia="Calibri" w:hAnsi="Cambria" w:cs="Arial"/>
                <w:bCs/>
                <w:iCs/>
                <w:lang w:eastAsia="en-US"/>
              </w:rPr>
            </w:pPr>
          </w:p>
          <w:p w14:paraId="136761FC" w14:textId="77777777" w:rsidR="00BC0D1C" w:rsidRPr="000F4453" w:rsidRDefault="00BC0D1C" w:rsidP="00EE11E8">
            <w:pPr>
              <w:spacing w:line="276" w:lineRule="auto"/>
              <w:jc w:val="both"/>
              <w:rPr>
                <w:rFonts w:ascii="Cambria" w:eastAsia="Calibri" w:hAnsi="Cambria" w:cs="Arial"/>
                <w:bCs/>
                <w:iCs/>
                <w:u w:val="single"/>
                <w:lang w:eastAsia="en-US"/>
              </w:rPr>
            </w:pPr>
          </w:p>
          <w:p w14:paraId="0026CF60" w14:textId="77777777" w:rsidR="00BC0D1C" w:rsidRPr="000F4453" w:rsidRDefault="00991E07" w:rsidP="00EE11E8">
            <w:pPr>
              <w:spacing w:line="276" w:lineRule="auto"/>
              <w:jc w:val="both"/>
              <w:rPr>
                <w:rFonts w:ascii="Cambria" w:eastAsia="Calibri" w:hAnsi="Cambria" w:cs="Arial"/>
                <w:bCs/>
                <w:i/>
                <w:u w:val="single"/>
                <w:lang w:eastAsia="en-US"/>
              </w:rPr>
            </w:pPr>
            <w:r w:rsidRPr="000F4453">
              <w:rPr>
                <w:rFonts w:ascii="Cambria" w:eastAsia="Calibri" w:hAnsi="Cambria" w:cs="Arial"/>
                <w:bCs/>
                <w:i/>
                <w:u w:val="single"/>
                <w:lang w:eastAsia="en-US"/>
              </w:rPr>
              <w:t>Należy wypełnić właściwe</w:t>
            </w:r>
            <w:r w:rsidR="00E439CF" w:rsidRPr="000F4453">
              <w:rPr>
                <w:rFonts w:ascii="Cambria" w:eastAsia="Calibri" w:hAnsi="Cambria" w:cs="Arial"/>
                <w:bCs/>
                <w:i/>
                <w:u w:val="single"/>
                <w:lang w:eastAsia="en-US"/>
              </w:rPr>
              <w:t>/niewłaściwe skreślić</w:t>
            </w:r>
            <w:r w:rsidRPr="000F4453">
              <w:rPr>
                <w:rFonts w:ascii="Cambria" w:eastAsia="Calibri" w:hAnsi="Cambria" w:cs="Arial"/>
                <w:bCs/>
                <w:i/>
                <w:u w:val="single"/>
                <w:lang w:eastAsia="en-US"/>
              </w:rPr>
              <w:t>:</w:t>
            </w:r>
          </w:p>
          <w:p w14:paraId="6BEE4CA5" w14:textId="77777777" w:rsidR="00BC0D1C" w:rsidRPr="000F4453" w:rsidRDefault="00BC0D1C" w:rsidP="00EE11E8">
            <w:pPr>
              <w:spacing w:line="276" w:lineRule="auto"/>
              <w:jc w:val="both"/>
              <w:rPr>
                <w:rFonts w:ascii="Cambria" w:eastAsia="Calibri" w:hAnsi="Cambria" w:cs="Arial"/>
                <w:bCs/>
                <w:iCs/>
                <w:u w:val="single"/>
                <w:lang w:eastAsia="en-US"/>
              </w:rPr>
            </w:pPr>
          </w:p>
          <w:p w14:paraId="2FFF4DAE" w14:textId="77777777" w:rsidR="0036282E" w:rsidRPr="000F4453" w:rsidRDefault="00991E07" w:rsidP="00EE11E8">
            <w:pPr>
              <w:spacing w:line="276" w:lineRule="auto"/>
              <w:jc w:val="both"/>
              <w:rPr>
                <w:rFonts w:ascii="Cambria" w:eastAsia="Calibri" w:hAnsi="Cambria" w:cs="Arial"/>
                <w:b/>
                <w:iCs/>
                <w:u w:val="single"/>
                <w:lang w:eastAsia="en-US"/>
              </w:rPr>
            </w:pPr>
            <w:r w:rsidRPr="000F4453">
              <w:rPr>
                <w:rFonts w:ascii="Cambria" w:eastAsia="Calibri" w:hAnsi="Cambria" w:cs="Arial"/>
                <w:b/>
                <w:iCs/>
                <w:highlight w:val="yellow"/>
                <w:u w:val="single"/>
                <w:lang w:eastAsia="en-US"/>
              </w:rPr>
              <w:t>Zadanie nr 1</w:t>
            </w:r>
            <w:r w:rsidR="006A53F7" w:rsidRPr="000F4453">
              <w:rPr>
                <w:rFonts w:ascii="Cambria" w:eastAsia="Calibri" w:hAnsi="Cambria" w:cs="Arial"/>
                <w:b/>
                <w:iCs/>
                <w:highlight w:val="yellow"/>
                <w:u w:val="single"/>
                <w:lang w:eastAsia="en-US"/>
              </w:rPr>
              <w:t xml:space="preserve"> – Modernizacja dachu</w:t>
            </w:r>
            <w:r w:rsidRPr="000F4453">
              <w:rPr>
                <w:rFonts w:ascii="Cambria" w:eastAsia="Calibri" w:hAnsi="Cambria" w:cs="Arial"/>
                <w:b/>
                <w:iCs/>
                <w:highlight w:val="yellow"/>
                <w:u w:val="single"/>
                <w:lang w:eastAsia="en-US"/>
              </w:rPr>
              <w:t>:</w:t>
            </w:r>
          </w:p>
          <w:p w14:paraId="7053D81C" w14:textId="77777777" w:rsidR="000248CA" w:rsidRPr="000F4453" w:rsidRDefault="000248CA" w:rsidP="00EE11E8">
            <w:pPr>
              <w:spacing w:line="276" w:lineRule="auto"/>
              <w:jc w:val="both"/>
              <w:rPr>
                <w:rFonts w:ascii="Cambria" w:eastAsia="Calibri" w:hAnsi="Cambria" w:cs="Arial"/>
                <w:bCs/>
                <w:iCs/>
                <w:sz w:val="16"/>
                <w:szCs w:val="16"/>
                <w:lang w:eastAsia="en-US"/>
              </w:rPr>
            </w:pPr>
          </w:p>
          <w:p w14:paraId="5B96AA73" w14:textId="77777777" w:rsidR="000248CA" w:rsidRPr="000F4453" w:rsidRDefault="00991E07" w:rsidP="00BC0D1C">
            <w:pPr>
              <w:pStyle w:val="Akapitzlist"/>
              <w:spacing w:before="0" w:after="0" w:line="276" w:lineRule="auto"/>
              <w:ind w:left="426"/>
              <w:jc w:val="left"/>
              <w:rPr>
                <w:rFonts w:ascii="Cambria" w:eastAsia="Calibri" w:hAnsi="Cambria" w:cs="Arial"/>
                <w:iCs/>
                <w:sz w:val="24"/>
                <w:szCs w:val="24"/>
                <w:lang w:eastAsia="en-US"/>
              </w:rPr>
            </w:pPr>
            <w:r w:rsidRPr="000F4453">
              <w:rPr>
                <w:rFonts w:ascii="Cambria" w:eastAsia="Calibri" w:hAnsi="Cambria" w:cs="Arial"/>
                <w:b/>
                <w:iCs/>
                <w:sz w:val="24"/>
                <w:szCs w:val="24"/>
                <w:u w:val="single"/>
                <w:lang w:eastAsia="en-US"/>
              </w:rPr>
              <w:t>za cenę całkowitą:</w:t>
            </w:r>
          </w:p>
          <w:p w14:paraId="3E15D66B" w14:textId="77777777" w:rsidR="000248CA" w:rsidRPr="000F4453" w:rsidRDefault="000248CA" w:rsidP="00EE11E8">
            <w:pPr>
              <w:spacing w:line="276" w:lineRule="auto"/>
              <w:jc w:val="both"/>
              <w:rPr>
                <w:rFonts w:ascii="Cambria" w:eastAsia="Calibri" w:hAnsi="Cambria" w:cs="Arial"/>
                <w:b/>
                <w:bCs/>
                <w:iCs/>
                <w:lang w:eastAsia="en-US"/>
              </w:rPr>
            </w:pPr>
          </w:p>
          <w:p w14:paraId="66CF9C23" w14:textId="77777777" w:rsidR="000248CA" w:rsidRPr="000F4453" w:rsidRDefault="00991E07" w:rsidP="00EE11E8">
            <w:pPr>
              <w:spacing w:line="360" w:lineRule="auto"/>
              <w:ind w:firstLine="426"/>
              <w:jc w:val="both"/>
              <w:rPr>
                <w:rFonts w:ascii="Cambria" w:eastAsia="Calibri" w:hAnsi="Cambria" w:cs="Arial"/>
                <w:b/>
                <w:iCs/>
                <w:lang w:eastAsia="en-US"/>
              </w:rPr>
            </w:pPr>
            <w:r w:rsidRPr="000F4453">
              <w:rPr>
                <w:rFonts w:ascii="Cambria" w:eastAsia="Calibri" w:hAnsi="Cambria" w:cs="Arial"/>
                <w:b/>
                <w:iCs/>
                <w:lang w:eastAsia="en-US"/>
              </w:rPr>
              <w:t>brutto ........................................................... zł</w:t>
            </w:r>
          </w:p>
          <w:p w14:paraId="45A5DFAE" w14:textId="77777777" w:rsidR="000248CA" w:rsidRPr="000F4453" w:rsidRDefault="00991E07" w:rsidP="00EE11E8">
            <w:pPr>
              <w:spacing w:line="360" w:lineRule="auto"/>
              <w:ind w:firstLine="426"/>
              <w:rPr>
                <w:rFonts w:ascii="Cambria" w:eastAsia="Calibri" w:hAnsi="Cambria" w:cs="Arial"/>
                <w:i/>
                <w:iCs/>
                <w:lang w:eastAsia="en-US"/>
              </w:rPr>
            </w:pPr>
            <w:r w:rsidRPr="000F4453">
              <w:rPr>
                <w:rFonts w:ascii="Cambria" w:eastAsia="Calibri" w:hAnsi="Cambria" w:cs="Arial"/>
                <w:i/>
                <w:iCs/>
                <w:lang w:eastAsia="en-US"/>
              </w:rPr>
              <w:t>(słownie brutto: ……………........................................................................................................................zł).</w:t>
            </w:r>
          </w:p>
          <w:p w14:paraId="0782DE72" w14:textId="77777777" w:rsidR="000248CA" w:rsidRPr="000F4453" w:rsidRDefault="00991E07" w:rsidP="00EE11E8">
            <w:pPr>
              <w:spacing w:line="360" w:lineRule="auto"/>
              <w:ind w:firstLine="426"/>
              <w:rPr>
                <w:rFonts w:ascii="Cambria" w:eastAsia="Calibri" w:hAnsi="Cambria" w:cs="Arial"/>
                <w:i/>
                <w:iCs/>
                <w:lang w:eastAsia="en-US"/>
              </w:rPr>
            </w:pPr>
            <w:r w:rsidRPr="000F4453">
              <w:rPr>
                <w:rFonts w:ascii="Cambria" w:eastAsia="Calibri" w:hAnsi="Cambria" w:cs="Arial"/>
                <w:i/>
                <w:iCs/>
                <w:lang w:eastAsia="en-US"/>
              </w:rPr>
              <w:t>(słownie: ............................................................................................................................................................. zł)</w:t>
            </w:r>
          </w:p>
          <w:p w14:paraId="429C72C9" w14:textId="77777777" w:rsidR="000248CA" w:rsidRPr="000F4453" w:rsidRDefault="00991E07" w:rsidP="00EE11E8">
            <w:pPr>
              <w:spacing w:line="360" w:lineRule="auto"/>
              <w:ind w:firstLine="426"/>
              <w:jc w:val="both"/>
              <w:rPr>
                <w:rFonts w:ascii="Cambria" w:eastAsia="Calibri" w:hAnsi="Cambria" w:cs="Arial"/>
                <w:iCs/>
                <w:lang w:eastAsia="en-US"/>
              </w:rPr>
            </w:pPr>
            <w:r w:rsidRPr="000F4453">
              <w:rPr>
                <w:rFonts w:ascii="Cambria" w:eastAsia="Calibri" w:hAnsi="Cambria" w:cs="Arial"/>
                <w:iCs/>
                <w:lang w:eastAsia="en-US"/>
              </w:rPr>
              <w:t>netto........................................................... zł</w:t>
            </w:r>
          </w:p>
          <w:p w14:paraId="06EC6BC7" w14:textId="0054AA06" w:rsidR="000248CA" w:rsidRPr="000F4453" w:rsidRDefault="00F75E13" w:rsidP="00EE11E8">
            <w:pPr>
              <w:spacing w:line="360" w:lineRule="auto"/>
              <w:ind w:firstLine="426"/>
              <w:jc w:val="both"/>
              <w:rPr>
                <w:rFonts w:ascii="Cambria" w:eastAsia="Calibri" w:hAnsi="Cambria" w:cs="Arial"/>
                <w:iCs/>
                <w:lang w:eastAsia="en-US"/>
              </w:rPr>
            </w:pPr>
            <w:r w:rsidRPr="000F4453">
              <w:rPr>
                <w:rFonts w:ascii="Cambria" w:eastAsia="Calibri" w:hAnsi="Cambria" w:cs="Arial"/>
                <w:iCs/>
                <w:lang w:eastAsia="en-US"/>
              </w:rPr>
              <w:t>podatek: ................</w:t>
            </w:r>
            <w:r w:rsidR="00991E07" w:rsidRPr="000F4453">
              <w:rPr>
                <w:rFonts w:ascii="Cambria" w:eastAsia="Calibri" w:hAnsi="Cambria" w:cs="Arial"/>
                <w:iCs/>
                <w:lang w:eastAsia="en-US"/>
              </w:rPr>
              <w:t>% w wysokości    .......................................... zł,</w:t>
            </w:r>
          </w:p>
          <w:p w14:paraId="36EF7434" w14:textId="77777777" w:rsidR="000248CA" w:rsidRPr="000F4453" w:rsidRDefault="000248CA" w:rsidP="00EE11E8">
            <w:pPr>
              <w:spacing w:line="360" w:lineRule="auto"/>
              <w:rPr>
                <w:rFonts w:ascii="Cambria" w:eastAsia="Calibri" w:hAnsi="Cambria" w:cs="Arial"/>
                <w:i/>
                <w:iCs/>
                <w:lang w:eastAsia="en-US"/>
              </w:rPr>
            </w:pPr>
          </w:p>
          <w:p w14:paraId="1B49D09A" w14:textId="77777777" w:rsidR="000248CA" w:rsidRPr="000F4453" w:rsidRDefault="00991E07" w:rsidP="00BC0D1C">
            <w:pPr>
              <w:pStyle w:val="Akapitzlist"/>
              <w:spacing w:before="0" w:after="0" w:line="276" w:lineRule="auto"/>
              <w:ind w:left="309"/>
              <w:rPr>
                <w:rFonts w:ascii="Cambria" w:eastAsia="Calibri" w:hAnsi="Cambria" w:cs="Arial"/>
                <w:b/>
                <w:bCs/>
                <w:iCs/>
                <w:sz w:val="24"/>
                <w:szCs w:val="24"/>
                <w:lang w:eastAsia="en-US"/>
              </w:rPr>
            </w:pPr>
            <w:r w:rsidRPr="000F4453">
              <w:rPr>
                <w:rFonts w:ascii="Cambria" w:eastAsia="Calibri" w:hAnsi="Cambria" w:cs="Arial"/>
                <w:b/>
                <w:bCs/>
                <w:iCs/>
                <w:sz w:val="24"/>
                <w:szCs w:val="24"/>
                <w:lang w:eastAsia="en-US"/>
              </w:rPr>
              <w:t>Oferujemy ………………………. gwarancji na przedmiot umowy, w tym: na roboty budowlane oraz zamontowane materiały i urządzenia.</w:t>
            </w:r>
          </w:p>
          <w:p w14:paraId="79D45206" w14:textId="77777777" w:rsidR="00BC0D1C" w:rsidRPr="000F4453" w:rsidRDefault="00BC0D1C" w:rsidP="00BC0D1C">
            <w:pPr>
              <w:spacing w:line="276" w:lineRule="auto"/>
              <w:jc w:val="both"/>
              <w:rPr>
                <w:rFonts w:ascii="Cambria" w:eastAsia="Calibri" w:hAnsi="Cambria" w:cs="Arial"/>
                <w:b/>
                <w:bCs/>
                <w:iCs/>
                <w:lang w:eastAsia="en-US"/>
              </w:rPr>
            </w:pPr>
          </w:p>
          <w:p w14:paraId="615BA537" w14:textId="77777777" w:rsidR="00BC0D1C" w:rsidRPr="000F4453" w:rsidRDefault="00991E07" w:rsidP="00BC0D1C">
            <w:pPr>
              <w:spacing w:line="276" w:lineRule="auto"/>
              <w:jc w:val="both"/>
              <w:rPr>
                <w:rFonts w:ascii="Cambria" w:eastAsia="Calibri" w:hAnsi="Cambria" w:cs="Arial"/>
                <w:b/>
                <w:iCs/>
                <w:u w:val="single"/>
                <w:lang w:eastAsia="en-US"/>
              </w:rPr>
            </w:pPr>
            <w:r w:rsidRPr="000F4453">
              <w:rPr>
                <w:rFonts w:ascii="Cambria" w:eastAsia="Calibri" w:hAnsi="Cambria" w:cs="Arial"/>
                <w:b/>
                <w:iCs/>
                <w:highlight w:val="yellow"/>
                <w:u w:val="single"/>
                <w:lang w:eastAsia="en-US"/>
              </w:rPr>
              <w:t>Zadanie nr 2</w:t>
            </w:r>
            <w:r w:rsidR="006A53F7" w:rsidRPr="000F4453">
              <w:rPr>
                <w:rFonts w:ascii="Cambria" w:eastAsia="Calibri" w:hAnsi="Cambria" w:cs="Arial"/>
                <w:b/>
                <w:iCs/>
                <w:highlight w:val="yellow"/>
                <w:u w:val="single"/>
                <w:lang w:eastAsia="en-US"/>
              </w:rPr>
              <w:t xml:space="preserve"> – Modernizacja schodów</w:t>
            </w:r>
            <w:r w:rsidRPr="000F4453">
              <w:rPr>
                <w:rFonts w:ascii="Cambria" w:eastAsia="Calibri" w:hAnsi="Cambria" w:cs="Arial"/>
                <w:b/>
                <w:iCs/>
                <w:highlight w:val="yellow"/>
                <w:u w:val="single"/>
                <w:lang w:eastAsia="en-US"/>
              </w:rPr>
              <w:t>:</w:t>
            </w:r>
          </w:p>
          <w:p w14:paraId="13DE24B2" w14:textId="77777777" w:rsidR="00BC0D1C" w:rsidRPr="000F4453" w:rsidRDefault="00BC0D1C" w:rsidP="00BC0D1C">
            <w:pPr>
              <w:spacing w:line="276" w:lineRule="auto"/>
              <w:jc w:val="both"/>
              <w:rPr>
                <w:rFonts w:ascii="Cambria" w:eastAsia="Calibri" w:hAnsi="Cambria" w:cs="Arial"/>
                <w:bCs/>
                <w:iCs/>
                <w:sz w:val="16"/>
                <w:szCs w:val="16"/>
                <w:lang w:eastAsia="en-US"/>
              </w:rPr>
            </w:pPr>
          </w:p>
          <w:p w14:paraId="4C3281DA" w14:textId="77777777" w:rsidR="00BC0D1C" w:rsidRPr="000F4453" w:rsidRDefault="00991E07" w:rsidP="00BC0D1C">
            <w:pPr>
              <w:pStyle w:val="Akapitzlist"/>
              <w:spacing w:before="0" w:after="0" w:line="276" w:lineRule="auto"/>
              <w:ind w:left="426"/>
              <w:jc w:val="left"/>
              <w:rPr>
                <w:rFonts w:ascii="Cambria" w:eastAsia="Calibri" w:hAnsi="Cambria" w:cs="Arial"/>
                <w:iCs/>
                <w:sz w:val="24"/>
                <w:szCs w:val="24"/>
                <w:lang w:eastAsia="en-US"/>
              </w:rPr>
            </w:pPr>
            <w:r w:rsidRPr="000F4453">
              <w:rPr>
                <w:rFonts w:ascii="Cambria" w:eastAsia="Calibri" w:hAnsi="Cambria" w:cs="Arial"/>
                <w:b/>
                <w:iCs/>
                <w:sz w:val="24"/>
                <w:szCs w:val="24"/>
                <w:u w:val="single"/>
                <w:lang w:eastAsia="en-US"/>
              </w:rPr>
              <w:t>za cenę całkowitą:</w:t>
            </w:r>
          </w:p>
          <w:p w14:paraId="48AC6315" w14:textId="77777777" w:rsidR="00BC0D1C" w:rsidRPr="000F4453" w:rsidRDefault="00BC0D1C" w:rsidP="00BC0D1C">
            <w:pPr>
              <w:spacing w:line="276" w:lineRule="auto"/>
              <w:jc w:val="both"/>
              <w:rPr>
                <w:rFonts w:ascii="Cambria" w:eastAsia="Calibri" w:hAnsi="Cambria" w:cs="Arial"/>
                <w:b/>
                <w:bCs/>
                <w:iCs/>
                <w:lang w:eastAsia="en-US"/>
              </w:rPr>
            </w:pPr>
          </w:p>
          <w:p w14:paraId="18620322" w14:textId="77777777" w:rsidR="00BC0D1C" w:rsidRPr="000F4453" w:rsidRDefault="00991E07" w:rsidP="00BC0D1C">
            <w:pPr>
              <w:spacing w:line="360" w:lineRule="auto"/>
              <w:ind w:firstLine="426"/>
              <w:jc w:val="both"/>
              <w:rPr>
                <w:rFonts w:ascii="Cambria" w:eastAsia="Calibri" w:hAnsi="Cambria" w:cs="Arial"/>
                <w:b/>
                <w:iCs/>
                <w:lang w:eastAsia="en-US"/>
              </w:rPr>
            </w:pPr>
            <w:r w:rsidRPr="000F4453">
              <w:rPr>
                <w:rFonts w:ascii="Cambria" w:eastAsia="Calibri" w:hAnsi="Cambria" w:cs="Arial"/>
                <w:b/>
                <w:iCs/>
                <w:lang w:eastAsia="en-US"/>
              </w:rPr>
              <w:t>brutto ........................................................... zł</w:t>
            </w:r>
          </w:p>
          <w:p w14:paraId="031EF56A" w14:textId="77777777" w:rsidR="00BC0D1C" w:rsidRPr="000F4453" w:rsidRDefault="00991E07" w:rsidP="00BC0D1C">
            <w:pPr>
              <w:spacing w:line="360" w:lineRule="auto"/>
              <w:ind w:firstLine="426"/>
              <w:rPr>
                <w:rFonts w:ascii="Cambria" w:eastAsia="Calibri" w:hAnsi="Cambria" w:cs="Arial"/>
                <w:i/>
                <w:iCs/>
                <w:lang w:eastAsia="en-US"/>
              </w:rPr>
            </w:pPr>
            <w:r w:rsidRPr="000F4453">
              <w:rPr>
                <w:rFonts w:ascii="Cambria" w:eastAsia="Calibri" w:hAnsi="Cambria" w:cs="Arial"/>
                <w:i/>
                <w:iCs/>
                <w:lang w:eastAsia="en-US"/>
              </w:rPr>
              <w:t>(słownie brutto: ……………........................................................................................................................zł).</w:t>
            </w:r>
          </w:p>
          <w:p w14:paraId="55B9909D" w14:textId="77777777" w:rsidR="00BC0D1C" w:rsidRPr="000F4453" w:rsidRDefault="00991E07" w:rsidP="00BC0D1C">
            <w:pPr>
              <w:spacing w:line="360" w:lineRule="auto"/>
              <w:ind w:firstLine="426"/>
              <w:rPr>
                <w:rFonts w:ascii="Cambria" w:eastAsia="Calibri" w:hAnsi="Cambria" w:cs="Arial"/>
                <w:i/>
                <w:iCs/>
                <w:lang w:eastAsia="en-US"/>
              </w:rPr>
            </w:pPr>
            <w:r w:rsidRPr="000F4453">
              <w:rPr>
                <w:rFonts w:ascii="Cambria" w:eastAsia="Calibri" w:hAnsi="Cambria" w:cs="Arial"/>
                <w:i/>
                <w:iCs/>
                <w:lang w:eastAsia="en-US"/>
              </w:rPr>
              <w:t>(słownie: ............................................................................................................................................................. zł)</w:t>
            </w:r>
          </w:p>
          <w:p w14:paraId="4AEDBE37" w14:textId="77777777" w:rsidR="00BC0D1C" w:rsidRPr="000F4453" w:rsidRDefault="00991E07" w:rsidP="00BC0D1C">
            <w:pPr>
              <w:spacing w:line="360" w:lineRule="auto"/>
              <w:ind w:firstLine="426"/>
              <w:jc w:val="both"/>
              <w:rPr>
                <w:rFonts w:ascii="Cambria" w:eastAsia="Calibri" w:hAnsi="Cambria" w:cs="Arial"/>
                <w:iCs/>
                <w:lang w:eastAsia="en-US"/>
              </w:rPr>
            </w:pPr>
            <w:r w:rsidRPr="000F4453">
              <w:rPr>
                <w:rFonts w:ascii="Cambria" w:eastAsia="Calibri" w:hAnsi="Cambria" w:cs="Arial"/>
                <w:iCs/>
                <w:lang w:eastAsia="en-US"/>
              </w:rPr>
              <w:t>netto........................................................... zł</w:t>
            </w:r>
          </w:p>
          <w:p w14:paraId="1DA71308" w14:textId="0FEA3523" w:rsidR="00BC0D1C" w:rsidRPr="000F4453" w:rsidRDefault="00F75E13" w:rsidP="00BC0D1C">
            <w:pPr>
              <w:spacing w:line="360" w:lineRule="auto"/>
              <w:ind w:firstLine="426"/>
              <w:jc w:val="both"/>
              <w:rPr>
                <w:rFonts w:ascii="Cambria" w:eastAsia="Calibri" w:hAnsi="Cambria" w:cs="Arial"/>
                <w:iCs/>
                <w:lang w:eastAsia="en-US"/>
              </w:rPr>
            </w:pPr>
            <w:r w:rsidRPr="000F4453">
              <w:rPr>
                <w:rFonts w:ascii="Cambria" w:eastAsia="Calibri" w:hAnsi="Cambria" w:cs="Arial"/>
                <w:iCs/>
                <w:lang w:eastAsia="en-US"/>
              </w:rPr>
              <w:t>podatek: ................</w:t>
            </w:r>
            <w:r w:rsidR="00991E07" w:rsidRPr="000F4453">
              <w:rPr>
                <w:rFonts w:ascii="Cambria" w:eastAsia="Calibri" w:hAnsi="Cambria" w:cs="Arial"/>
                <w:iCs/>
                <w:lang w:eastAsia="en-US"/>
              </w:rPr>
              <w:t>% w wysokości    .......................................... zł,</w:t>
            </w:r>
          </w:p>
          <w:p w14:paraId="2D91E596" w14:textId="77777777" w:rsidR="00BC0D1C" w:rsidRPr="000F4453" w:rsidRDefault="00BC0D1C" w:rsidP="00BC0D1C">
            <w:pPr>
              <w:spacing w:line="360" w:lineRule="auto"/>
              <w:rPr>
                <w:rFonts w:ascii="Cambria" w:eastAsia="Calibri" w:hAnsi="Cambria" w:cs="Arial"/>
                <w:i/>
                <w:iCs/>
                <w:lang w:eastAsia="en-US"/>
              </w:rPr>
            </w:pPr>
          </w:p>
          <w:p w14:paraId="51217080" w14:textId="77777777" w:rsidR="00BC0D1C" w:rsidRPr="000F4453" w:rsidRDefault="00991E07" w:rsidP="00BC0D1C">
            <w:pPr>
              <w:pStyle w:val="Akapitzlist"/>
              <w:spacing w:before="0" w:after="0" w:line="276" w:lineRule="auto"/>
              <w:ind w:left="309"/>
              <w:rPr>
                <w:rFonts w:ascii="Cambria" w:eastAsia="Calibri" w:hAnsi="Cambria" w:cs="Arial"/>
                <w:b/>
                <w:bCs/>
                <w:iCs/>
                <w:sz w:val="24"/>
                <w:szCs w:val="24"/>
                <w:lang w:eastAsia="en-US"/>
              </w:rPr>
            </w:pPr>
            <w:r w:rsidRPr="000F4453">
              <w:rPr>
                <w:rFonts w:ascii="Cambria" w:eastAsia="Calibri" w:hAnsi="Cambria" w:cs="Arial"/>
                <w:b/>
                <w:bCs/>
                <w:iCs/>
                <w:sz w:val="24"/>
                <w:szCs w:val="24"/>
                <w:lang w:eastAsia="en-US"/>
              </w:rPr>
              <w:t>Oferujemy ………………………. gwarancji na przedmiot umowy, w tym: na roboty budowlane oraz zamontowane materiały i urządzenia.</w:t>
            </w:r>
          </w:p>
          <w:p w14:paraId="0AE5C382" w14:textId="77777777" w:rsidR="00BC0D1C" w:rsidRPr="000F4453" w:rsidRDefault="00BC0D1C" w:rsidP="00BC0D1C">
            <w:pPr>
              <w:spacing w:line="276" w:lineRule="auto"/>
              <w:jc w:val="both"/>
              <w:rPr>
                <w:rFonts w:ascii="Cambria" w:eastAsia="Calibri" w:hAnsi="Cambria" w:cs="Arial"/>
                <w:b/>
                <w:bCs/>
                <w:iCs/>
                <w:lang w:eastAsia="en-US"/>
              </w:rPr>
            </w:pPr>
          </w:p>
          <w:p w14:paraId="2B8A0002" w14:textId="77777777" w:rsidR="00BC0D1C" w:rsidRPr="000F4453" w:rsidRDefault="00BC0D1C" w:rsidP="00BC0D1C">
            <w:pPr>
              <w:spacing w:line="276" w:lineRule="auto"/>
              <w:jc w:val="both"/>
              <w:rPr>
                <w:rFonts w:ascii="Cambria" w:eastAsia="Calibri" w:hAnsi="Cambria" w:cs="Arial"/>
                <w:b/>
                <w:bCs/>
                <w:iCs/>
                <w:lang w:eastAsia="en-US"/>
              </w:rPr>
            </w:pPr>
          </w:p>
          <w:p w14:paraId="682F25E4" w14:textId="77777777" w:rsidR="00BC0D1C" w:rsidRPr="000F4453" w:rsidRDefault="00BC0D1C" w:rsidP="00BC0D1C">
            <w:pPr>
              <w:spacing w:line="276" w:lineRule="auto"/>
              <w:jc w:val="both"/>
              <w:rPr>
                <w:rFonts w:ascii="Cambria" w:eastAsia="Calibri" w:hAnsi="Cambria" w:cs="Arial"/>
                <w:b/>
                <w:bCs/>
                <w:iCs/>
                <w:lang w:eastAsia="en-US"/>
              </w:rPr>
            </w:pPr>
          </w:p>
          <w:p w14:paraId="73CD7B82" w14:textId="77777777" w:rsidR="00BC0D1C" w:rsidRPr="000F4453" w:rsidRDefault="00991E07" w:rsidP="00BC0D1C">
            <w:pPr>
              <w:spacing w:line="276" w:lineRule="auto"/>
              <w:jc w:val="both"/>
              <w:rPr>
                <w:rFonts w:ascii="Cambria" w:eastAsia="Calibri" w:hAnsi="Cambria" w:cs="Arial"/>
                <w:b/>
                <w:iCs/>
                <w:u w:val="single"/>
                <w:lang w:eastAsia="en-US"/>
              </w:rPr>
            </w:pPr>
            <w:r w:rsidRPr="000F4453">
              <w:rPr>
                <w:rFonts w:ascii="Cambria" w:eastAsia="Calibri" w:hAnsi="Cambria" w:cs="Arial"/>
                <w:b/>
                <w:iCs/>
                <w:highlight w:val="yellow"/>
                <w:u w:val="single"/>
                <w:lang w:eastAsia="en-US"/>
              </w:rPr>
              <w:t>Zadanie nr 3</w:t>
            </w:r>
            <w:r w:rsidR="006A53F7" w:rsidRPr="000F4453">
              <w:rPr>
                <w:rFonts w:ascii="Cambria" w:eastAsia="Calibri" w:hAnsi="Cambria" w:cs="Arial"/>
                <w:b/>
                <w:iCs/>
                <w:highlight w:val="yellow"/>
                <w:u w:val="single"/>
                <w:lang w:eastAsia="en-US"/>
              </w:rPr>
              <w:t xml:space="preserve"> – Modernizacja murku oporowego</w:t>
            </w:r>
            <w:r w:rsidRPr="000F4453">
              <w:rPr>
                <w:rFonts w:ascii="Cambria" w:eastAsia="Calibri" w:hAnsi="Cambria" w:cs="Arial"/>
                <w:b/>
                <w:iCs/>
                <w:highlight w:val="yellow"/>
                <w:u w:val="single"/>
                <w:lang w:eastAsia="en-US"/>
              </w:rPr>
              <w:t>:</w:t>
            </w:r>
          </w:p>
          <w:p w14:paraId="2D0828B5" w14:textId="77777777" w:rsidR="00BC0D1C" w:rsidRPr="000F4453" w:rsidRDefault="00BC0D1C" w:rsidP="00BC0D1C">
            <w:pPr>
              <w:spacing w:line="276" w:lineRule="auto"/>
              <w:jc w:val="both"/>
              <w:rPr>
                <w:rFonts w:ascii="Cambria" w:eastAsia="Calibri" w:hAnsi="Cambria" w:cs="Arial"/>
                <w:bCs/>
                <w:iCs/>
                <w:sz w:val="16"/>
                <w:szCs w:val="16"/>
                <w:lang w:eastAsia="en-US"/>
              </w:rPr>
            </w:pPr>
          </w:p>
          <w:p w14:paraId="2D0E729C" w14:textId="77777777" w:rsidR="00BC0D1C" w:rsidRPr="000F4453" w:rsidRDefault="00991E07" w:rsidP="00BC0D1C">
            <w:pPr>
              <w:pStyle w:val="Akapitzlist"/>
              <w:spacing w:before="0" w:after="0" w:line="276" w:lineRule="auto"/>
              <w:ind w:left="426"/>
              <w:jc w:val="left"/>
              <w:rPr>
                <w:rFonts w:ascii="Cambria" w:eastAsia="Calibri" w:hAnsi="Cambria" w:cs="Arial"/>
                <w:iCs/>
                <w:sz w:val="24"/>
                <w:szCs w:val="24"/>
                <w:lang w:eastAsia="en-US"/>
              </w:rPr>
            </w:pPr>
            <w:r w:rsidRPr="000F4453">
              <w:rPr>
                <w:rFonts w:ascii="Cambria" w:eastAsia="Calibri" w:hAnsi="Cambria" w:cs="Arial"/>
                <w:b/>
                <w:iCs/>
                <w:sz w:val="24"/>
                <w:szCs w:val="24"/>
                <w:u w:val="single"/>
                <w:lang w:eastAsia="en-US"/>
              </w:rPr>
              <w:t>za cenę całkowitą:</w:t>
            </w:r>
          </w:p>
          <w:p w14:paraId="1E4F8FC2" w14:textId="77777777" w:rsidR="00BC0D1C" w:rsidRPr="000F4453" w:rsidRDefault="00BC0D1C" w:rsidP="00BC0D1C">
            <w:pPr>
              <w:spacing w:line="276" w:lineRule="auto"/>
              <w:jc w:val="both"/>
              <w:rPr>
                <w:rFonts w:ascii="Cambria" w:eastAsia="Calibri" w:hAnsi="Cambria" w:cs="Arial"/>
                <w:b/>
                <w:bCs/>
                <w:iCs/>
                <w:lang w:eastAsia="en-US"/>
              </w:rPr>
            </w:pPr>
          </w:p>
          <w:p w14:paraId="6D4ACB15" w14:textId="77777777" w:rsidR="00BC0D1C" w:rsidRPr="000F4453" w:rsidRDefault="00991E07" w:rsidP="00BC0D1C">
            <w:pPr>
              <w:spacing w:line="360" w:lineRule="auto"/>
              <w:ind w:firstLine="426"/>
              <w:jc w:val="both"/>
              <w:rPr>
                <w:rFonts w:ascii="Cambria" w:eastAsia="Calibri" w:hAnsi="Cambria" w:cs="Arial"/>
                <w:b/>
                <w:iCs/>
                <w:lang w:eastAsia="en-US"/>
              </w:rPr>
            </w:pPr>
            <w:r w:rsidRPr="000F4453">
              <w:rPr>
                <w:rFonts w:ascii="Cambria" w:eastAsia="Calibri" w:hAnsi="Cambria" w:cs="Arial"/>
                <w:b/>
                <w:iCs/>
                <w:lang w:eastAsia="en-US"/>
              </w:rPr>
              <w:t>brutto ........................................................... zł</w:t>
            </w:r>
          </w:p>
          <w:p w14:paraId="695DDB03" w14:textId="77777777" w:rsidR="00BC0D1C" w:rsidRPr="000F4453" w:rsidRDefault="00991E07" w:rsidP="00BC0D1C">
            <w:pPr>
              <w:spacing w:line="360" w:lineRule="auto"/>
              <w:ind w:firstLine="426"/>
              <w:rPr>
                <w:rFonts w:ascii="Cambria" w:eastAsia="Calibri" w:hAnsi="Cambria" w:cs="Arial"/>
                <w:i/>
                <w:iCs/>
                <w:lang w:eastAsia="en-US"/>
              </w:rPr>
            </w:pPr>
            <w:r w:rsidRPr="000F4453">
              <w:rPr>
                <w:rFonts w:ascii="Cambria" w:eastAsia="Calibri" w:hAnsi="Cambria" w:cs="Arial"/>
                <w:i/>
                <w:iCs/>
                <w:lang w:eastAsia="en-US"/>
              </w:rPr>
              <w:t>(słownie brutto: ……………........................................................................................................................zł).</w:t>
            </w:r>
          </w:p>
          <w:p w14:paraId="50A801FE" w14:textId="77777777" w:rsidR="00BC0D1C" w:rsidRPr="000F4453" w:rsidRDefault="00991E07" w:rsidP="00BC0D1C">
            <w:pPr>
              <w:spacing w:line="360" w:lineRule="auto"/>
              <w:ind w:firstLine="426"/>
              <w:rPr>
                <w:rFonts w:ascii="Cambria" w:eastAsia="Calibri" w:hAnsi="Cambria" w:cs="Arial"/>
                <w:i/>
                <w:iCs/>
                <w:lang w:eastAsia="en-US"/>
              </w:rPr>
            </w:pPr>
            <w:r w:rsidRPr="000F4453">
              <w:rPr>
                <w:rFonts w:ascii="Cambria" w:eastAsia="Calibri" w:hAnsi="Cambria" w:cs="Arial"/>
                <w:i/>
                <w:iCs/>
                <w:lang w:eastAsia="en-US"/>
              </w:rPr>
              <w:t>(słownie: ............................................................................................................................................................. zł)</w:t>
            </w:r>
          </w:p>
          <w:p w14:paraId="5861496F" w14:textId="77777777" w:rsidR="00BC0D1C" w:rsidRPr="000F4453" w:rsidRDefault="00991E07" w:rsidP="00BC0D1C">
            <w:pPr>
              <w:spacing w:line="360" w:lineRule="auto"/>
              <w:ind w:firstLine="426"/>
              <w:jc w:val="both"/>
              <w:rPr>
                <w:rFonts w:ascii="Cambria" w:eastAsia="Calibri" w:hAnsi="Cambria" w:cs="Arial"/>
                <w:iCs/>
                <w:lang w:eastAsia="en-US"/>
              </w:rPr>
            </w:pPr>
            <w:r w:rsidRPr="000F4453">
              <w:rPr>
                <w:rFonts w:ascii="Cambria" w:eastAsia="Calibri" w:hAnsi="Cambria" w:cs="Arial"/>
                <w:iCs/>
                <w:lang w:eastAsia="en-US"/>
              </w:rPr>
              <w:t>netto........................................................... zł</w:t>
            </w:r>
          </w:p>
          <w:p w14:paraId="274B1133" w14:textId="764D4030" w:rsidR="00BC0D1C" w:rsidRPr="000F4453" w:rsidRDefault="00F75E13" w:rsidP="00BC0D1C">
            <w:pPr>
              <w:spacing w:line="360" w:lineRule="auto"/>
              <w:ind w:firstLine="426"/>
              <w:jc w:val="both"/>
              <w:rPr>
                <w:rFonts w:ascii="Cambria" w:eastAsia="Calibri" w:hAnsi="Cambria" w:cs="Arial"/>
                <w:iCs/>
                <w:lang w:eastAsia="en-US"/>
              </w:rPr>
            </w:pPr>
            <w:r w:rsidRPr="000F4453">
              <w:rPr>
                <w:rFonts w:ascii="Cambria" w:eastAsia="Calibri" w:hAnsi="Cambria" w:cs="Arial"/>
                <w:iCs/>
                <w:lang w:eastAsia="en-US"/>
              </w:rPr>
              <w:t>podatek: ................</w:t>
            </w:r>
            <w:r w:rsidR="00991E07" w:rsidRPr="000F4453">
              <w:rPr>
                <w:rFonts w:ascii="Cambria" w:eastAsia="Calibri" w:hAnsi="Cambria" w:cs="Arial"/>
                <w:iCs/>
                <w:lang w:eastAsia="en-US"/>
              </w:rPr>
              <w:t>% w wysokości    .......................................... zł,</w:t>
            </w:r>
          </w:p>
          <w:p w14:paraId="05DF9E42" w14:textId="77777777" w:rsidR="00BC0D1C" w:rsidRPr="000F4453" w:rsidRDefault="00BC0D1C" w:rsidP="00BC0D1C">
            <w:pPr>
              <w:spacing w:line="360" w:lineRule="auto"/>
              <w:rPr>
                <w:rFonts w:ascii="Cambria" w:eastAsia="Calibri" w:hAnsi="Cambria" w:cs="Arial"/>
                <w:i/>
                <w:iCs/>
                <w:lang w:eastAsia="en-US"/>
              </w:rPr>
            </w:pPr>
          </w:p>
          <w:p w14:paraId="6EC6FD73" w14:textId="77777777" w:rsidR="00BC0D1C" w:rsidRPr="000F4453" w:rsidRDefault="00991E07" w:rsidP="00BC0D1C">
            <w:pPr>
              <w:pStyle w:val="Akapitzlist"/>
              <w:spacing w:before="0" w:after="0" w:line="276" w:lineRule="auto"/>
              <w:ind w:left="309"/>
              <w:rPr>
                <w:rFonts w:ascii="Cambria" w:eastAsia="Calibri" w:hAnsi="Cambria" w:cs="Arial"/>
                <w:b/>
                <w:bCs/>
                <w:iCs/>
                <w:sz w:val="24"/>
                <w:szCs w:val="24"/>
                <w:lang w:eastAsia="en-US"/>
              </w:rPr>
            </w:pPr>
            <w:r w:rsidRPr="000F4453">
              <w:rPr>
                <w:rFonts w:ascii="Cambria" w:eastAsia="Calibri" w:hAnsi="Cambria" w:cs="Arial"/>
                <w:b/>
                <w:bCs/>
                <w:iCs/>
                <w:sz w:val="24"/>
                <w:szCs w:val="24"/>
                <w:lang w:eastAsia="en-US"/>
              </w:rPr>
              <w:t>Oferujemy ………………………. gwarancji na przedmiot umowy, w tym: na roboty budowlane oraz zamontowane materiały i urządzenia.</w:t>
            </w:r>
          </w:p>
          <w:p w14:paraId="62F61CD0" w14:textId="77777777" w:rsidR="00BC0D1C" w:rsidRPr="000F4453" w:rsidRDefault="00BC0D1C" w:rsidP="00BC0D1C">
            <w:pPr>
              <w:spacing w:line="276" w:lineRule="auto"/>
              <w:jc w:val="both"/>
              <w:rPr>
                <w:rFonts w:ascii="Cambria" w:eastAsia="Calibri" w:hAnsi="Cambria" w:cs="Arial"/>
                <w:b/>
                <w:bCs/>
                <w:iCs/>
                <w:lang w:eastAsia="en-US"/>
              </w:rPr>
            </w:pPr>
          </w:p>
          <w:p w14:paraId="16BC311B" w14:textId="77777777" w:rsidR="000248CA" w:rsidRPr="000F4453" w:rsidRDefault="000248CA" w:rsidP="00EE11E8">
            <w:pPr>
              <w:pStyle w:val="Akapitzlist"/>
              <w:spacing w:before="0" w:after="0" w:line="276" w:lineRule="auto"/>
              <w:ind w:left="426"/>
              <w:rPr>
                <w:rFonts w:ascii="Cambria" w:eastAsia="Calibri" w:hAnsi="Cambria" w:cs="Arial"/>
                <w:iCs/>
                <w:sz w:val="24"/>
                <w:szCs w:val="24"/>
                <w:lang w:eastAsia="en-US"/>
              </w:rPr>
            </w:pPr>
          </w:p>
          <w:p w14:paraId="4CB48E9B" w14:textId="77777777" w:rsidR="000248CA" w:rsidRPr="000F4453" w:rsidRDefault="000248CA" w:rsidP="00EE11E8">
            <w:pPr>
              <w:spacing w:line="276" w:lineRule="auto"/>
              <w:jc w:val="both"/>
              <w:rPr>
                <w:rFonts w:ascii="Cambria" w:eastAsia="Calibri" w:hAnsi="Cambria" w:cs="Arial"/>
                <w:bCs/>
                <w:iCs/>
                <w:sz w:val="11"/>
                <w:szCs w:val="11"/>
                <w:lang w:eastAsia="en-US"/>
              </w:rPr>
            </w:pPr>
          </w:p>
          <w:p w14:paraId="45CFBA2F" w14:textId="77777777" w:rsidR="000248CA" w:rsidRPr="000F4453" w:rsidRDefault="000248CA" w:rsidP="00EE11E8">
            <w:pPr>
              <w:spacing w:line="276" w:lineRule="auto"/>
              <w:ind w:left="302"/>
              <w:jc w:val="both"/>
              <w:rPr>
                <w:rFonts w:ascii="Calibri" w:eastAsia="Calibri" w:hAnsi="Calibri"/>
                <w:sz w:val="10"/>
                <w:szCs w:val="10"/>
                <w:lang w:eastAsia="en-US"/>
              </w:rPr>
            </w:pPr>
          </w:p>
        </w:tc>
      </w:tr>
      <w:tr w:rsidR="000F4453" w:rsidRPr="000F4453" w14:paraId="7B77CDA6" w14:textId="77777777" w:rsidTr="00EE11E8">
        <w:trPr>
          <w:trHeight w:val="1153"/>
          <w:jc w:val="center"/>
        </w:trPr>
        <w:tc>
          <w:tcPr>
            <w:tcW w:w="9671" w:type="dxa"/>
          </w:tcPr>
          <w:p w14:paraId="55B5B750" w14:textId="77777777" w:rsidR="000248CA" w:rsidRPr="000F4453" w:rsidRDefault="00991E07" w:rsidP="00EE11E8">
            <w:pPr>
              <w:jc w:val="both"/>
              <w:rPr>
                <w:rFonts w:ascii="Cambria" w:eastAsia="Calibri" w:hAnsi="Cambria" w:cs="Arial"/>
                <w:b/>
                <w:iCs/>
                <w:sz w:val="28"/>
                <w:szCs w:val="28"/>
                <w:lang w:eastAsia="en-US"/>
              </w:rPr>
            </w:pPr>
            <w:r w:rsidRPr="000F4453">
              <w:rPr>
                <w:rFonts w:ascii="Cambria" w:eastAsia="Calibri" w:hAnsi="Cambria" w:cs="Arial"/>
                <w:b/>
                <w:iCs/>
                <w:sz w:val="28"/>
                <w:szCs w:val="28"/>
                <w:lang w:eastAsia="en-US"/>
              </w:rPr>
              <w:lastRenderedPageBreak/>
              <w:t>D. OŚWIADCZENIE DOTYCZĄCE POSTANOWIEŃ TREŚCI SWZ.</w:t>
            </w:r>
          </w:p>
          <w:p w14:paraId="374649BC" w14:textId="77777777" w:rsidR="000248CA" w:rsidRPr="000F4453" w:rsidRDefault="000248CA" w:rsidP="00EE11E8">
            <w:pPr>
              <w:jc w:val="both"/>
              <w:rPr>
                <w:rFonts w:ascii="Cambria" w:eastAsia="Calibri" w:hAnsi="Cambria" w:cs="Arial"/>
                <w:b/>
                <w:iCs/>
                <w:sz w:val="10"/>
                <w:szCs w:val="10"/>
                <w:lang w:eastAsia="en-US"/>
              </w:rPr>
            </w:pPr>
          </w:p>
          <w:p w14:paraId="1E878AB0" w14:textId="77777777" w:rsidR="000248CA" w:rsidRPr="000F4453" w:rsidRDefault="00991E07" w:rsidP="000248CA">
            <w:pPr>
              <w:pStyle w:val="Akapitzlist"/>
              <w:numPr>
                <w:ilvl w:val="0"/>
                <w:numId w:val="71"/>
              </w:numPr>
              <w:spacing w:before="0" w:after="0" w:line="276" w:lineRule="auto"/>
              <w:ind w:left="323" w:hanging="323"/>
              <w:rPr>
                <w:rFonts w:ascii="Cambria" w:eastAsia="Calibri" w:hAnsi="Cambria" w:cs="Arial"/>
                <w:iCs/>
                <w:sz w:val="24"/>
                <w:szCs w:val="24"/>
                <w:lang w:eastAsia="en-US"/>
              </w:rPr>
            </w:pPr>
            <w:r w:rsidRPr="000F4453">
              <w:rPr>
                <w:rFonts w:ascii="Cambria" w:eastAsia="Calibri" w:hAnsi="Cambria" w:cs="Arial"/>
                <w:iCs/>
                <w:sz w:val="24"/>
                <w:szCs w:val="24"/>
                <w:lang w:eastAsia="en-US"/>
              </w:rPr>
              <w:t xml:space="preserve">Oświadczam/y, że powyższa cena zawierają wszystkie koszty, jakie ponosi Zamawiający </w:t>
            </w:r>
            <w:r w:rsidRPr="000F4453">
              <w:rPr>
                <w:rFonts w:ascii="Cambria" w:eastAsia="Calibri" w:hAnsi="Cambria" w:cs="Arial"/>
                <w:iCs/>
                <w:sz w:val="24"/>
                <w:szCs w:val="24"/>
                <w:lang w:eastAsia="en-US"/>
              </w:rPr>
              <w:br/>
              <w:t>w przypadku wyboru niniejszej oferty na zasadach wynikających z umowy.</w:t>
            </w:r>
          </w:p>
          <w:p w14:paraId="50E05029" w14:textId="77777777" w:rsidR="000248CA" w:rsidRPr="000F4453" w:rsidRDefault="00991E07" w:rsidP="000248CA">
            <w:pPr>
              <w:pStyle w:val="Akapitzlist"/>
              <w:numPr>
                <w:ilvl w:val="0"/>
                <w:numId w:val="71"/>
              </w:numPr>
              <w:spacing w:before="0" w:after="0" w:line="276" w:lineRule="auto"/>
              <w:ind w:left="323" w:hanging="323"/>
              <w:rPr>
                <w:rFonts w:ascii="Cambria" w:eastAsia="Calibri" w:hAnsi="Cambria" w:cs="Arial"/>
                <w:iCs/>
                <w:sz w:val="24"/>
                <w:szCs w:val="24"/>
                <w:lang w:eastAsia="en-US"/>
              </w:rPr>
            </w:pPr>
            <w:r w:rsidRPr="000F4453">
              <w:rPr>
                <w:rFonts w:ascii="Cambria" w:eastAsia="Calibri" w:hAnsi="Cambria" w:cs="Arial"/>
                <w:sz w:val="24"/>
                <w:szCs w:val="24"/>
                <w:lang w:eastAsia="en-US"/>
              </w:rPr>
              <w:t>Oświadczam/y, że zapoznałem/liśmy się z wymaganiami Zamawiającego, dotyczącymi przedmiotu zamówienia zamieszczonymi w SWZ wraz z załącznikami i nie wnoszę/wnosimy do nich żadnych zastrzeżeń.</w:t>
            </w:r>
          </w:p>
          <w:p w14:paraId="48702703" w14:textId="77777777" w:rsidR="000248CA" w:rsidRPr="000F4453" w:rsidRDefault="00991E07" w:rsidP="000248CA">
            <w:pPr>
              <w:pStyle w:val="Akapitzlist"/>
              <w:numPr>
                <w:ilvl w:val="0"/>
                <w:numId w:val="71"/>
              </w:numPr>
              <w:spacing w:before="0" w:after="0" w:line="276" w:lineRule="auto"/>
              <w:ind w:left="323" w:hanging="323"/>
              <w:rPr>
                <w:rFonts w:ascii="Cambria" w:eastAsia="Calibri" w:hAnsi="Cambria" w:cs="Arial"/>
                <w:iCs/>
                <w:sz w:val="24"/>
                <w:szCs w:val="24"/>
                <w:lang w:eastAsia="en-US"/>
              </w:rPr>
            </w:pPr>
            <w:r w:rsidRPr="000F4453">
              <w:rPr>
                <w:rFonts w:ascii="Cambria" w:eastAsia="Calibri" w:hAnsi="Cambria" w:cs="Arial"/>
                <w:sz w:val="24"/>
                <w:szCs w:val="24"/>
                <w:lang w:eastAsia="en-US"/>
              </w:rPr>
              <w:t xml:space="preserve">Oświadczam/y, że uważam/y się za związanych niniejszą ofertą przez okres wskazany </w:t>
            </w:r>
            <w:r w:rsidRPr="000F4453">
              <w:rPr>
                <w:rFonts w:ascii="Cambria" w:eastAsia="Calibri" w:hAnsi="Cambria" w:cs="Arial"/>
                <w:sz w:val="24"/>
                <w:szCs w:val="24"/>
                <w:lang w:eastAsia="en-US"/>
              </w:rPr>
              <w:br/>
              <w:t xml:space="preserve">w SWZ. </w:t>
            </w:r>
          </w:p>
          <w:p w14:paraId="11956A12" w14:textId="77777777" w:rsidR="000248CA" w:rsidRPr="000F4453" w:rsidRDefault="00991E07" w:rsidP="000248CA">
            <w:pPr>
              <w:pStyle w:val="Akapitzlist"/>
              <w:numPr>
                <w:ilvl w:val="0"/>
                <w:numId w:val="71"/>
              </w:numPr>
              <w:spacing w:before="0" w:after="0" w:line="276" w:lineRule="auto"/>
              <w:ind w:left="336" w:hanging="336"/>
              <w:rPr>
                <w:rFonts w:ascii="Cambria" w:eastAsia="Calibri" w:hAnsi="Cambria" w:cs="Arial"/>
                <w:sz w:val="24"/>
                <w:szCs w:val="24"/>
                <w:lang w:eastAsia="en-US"/>
              </w:rPr>
            </w:pPr>
            <w:r w:rsidRPr="000F4453">
              <w:rPr>
                <w:rFonts w:ascii="Cambria" w:eastAsia="Calibri" w:hAnsi="Cambria" w:cs="Arial"/>
                <w:sz w:val="24"/>
                <w:szCs w:val="24"/>
                <w:lang w:eastAsia="en-US"/>
              </w:rPr>
              <w:t>Oświadczam/y, że zrealizuję/</w:t>
            </w:r>
            <w:proofErr w:type="spellStart"/>
            <w:r w:rsidRPr="000F4453">
              <w:rPr>
                <w:rFonts w:ascii="Cambria" w:eastAsia="Calibri" w:hAnsi="Cambria" w:cs="Arial"/>
                <w:sz w:val="24"/>
                <w:szCs w:val="24"/>
                <w:lang w:eastAsia="en-US"/>
              </w:rPr>
              <w:t>emy</w:t>
            </w:r>
            <w:proofErr w:type="spellEnd"/>
            <w:r w:rsidRPr="000F4453">
              <w:rPr>
                <w:rFonts w:ascii="Cambria" w:eastAsia="Calibri" w:hAnsi="Cambria" w:cs="Arial"/>
                <w:sz w:val="24"/>
                <w:szCs w:val="24"/>
                <w:lang w:eastAsia="en-US"/>
              </w:rPr>
              <w:t xml:space="preserve"> zamówienie zgodnie z SWZ i Projektem umowy.</w:t>
            </w:r>
          </w:p>
          <w:p w14:paraId="2C12EF0F" w14:textId="77777777" w:rsidR="000248CA" w:rsidRPr="000F4453" w:rsidRDefault="00991E07" w:rsidP="000248CA">
            <w:pPr>
              <w:numPr>
                <w:ilvl w:val="0"/>
                <w:numId w:val="71"/>
              </w:numPr>
              <w:spacing w:line="276" w:lineRule="auto"/>
              <w:ind w:left="323" w:hanging="323"/>
              <w:jc w:val="both"/>
              <w:rPr>
                <w:rFonts w:ascii="Calibri Light" w:eastAsia="Calibri" w:hAnsi="Calibri Light" w:cs="Arial"/>
                <w:lang w:eastAsia="en-US"/>
              </w:rPr>
            </w:pPr>
            <w:r w:rsidRPr="000F4453">
              <w:rPr>
                <w:rFonts w:ascii="Cambria" w:eastAsia="Calibri" w:hAnsi="Cambria" w:cs="Arial"/>
                <w:b/>
                <w:iCs/>
                <w:lang w:eastAsia="en-US"/>
              </w:rPr>
              <w:t>Oświadczam/y, że akceptuję/</w:t>
            </w:r>
            <w:proofErr w:type="spellStart"/>
            <w:r w:rsidRPr="000F4453">
              <w:rPr>
                <w:rFonts w:ascii="Cambria" w:eastAsia="Calibri" w:hAnsi="Cambria" w:cs="Arial"/>
                <w:b/>
                <w:iCs/>
                <w:lang w:eastAsia="en-US"/>
              </w:rPr>
              <w:t>emy</w:t>
            </w:r>
            <w:proofErr w:type="spellEnd"/>
            <w:r w:rsidRPr="000F4453">
              <w:rPr>
                <w:rFonts w:ascii="Cambria" w:eastAsia="Calibri" w:hAnsi="Cambria" w:cs="Arial"/>
                <w:b/>
                <w:iCs/>
                <w:lang w:eastAsia="en-US"/>
              </w:rPr>
              <w:t xml:space="preserve"> Regulamin Platformy e-Zamówienia </w:t>
            </w:r>
            <w:r w:rsidRPr="000F4453">
              <w:rPr>
                <w:rFonts w:ascii="Cambria" w:eastAsia="Calibri" w:hAnsi="Cambria" w:cs="Arial"/>
                <w:b/>
                <w:iCs/>
                <w:lang w:eastAsia="en-US"/>
              </w:rPr>
              <w:br/>
              <w:t xml:space="preserve">dostępny na stronie </w:t>
            </w:r>
            <w:hyperlink r:id="rId38" w:anchor="regulamin-serwisu" w:history="1">
              <w:r w:rsidR="000248CA" w:rsidRPr="000F4453">
                <w:rPr>
                  <w:rFonts w:ascii="Cambria" w:hAnsi="Cambria"/>
                  <w:b/>
                  <w:bCs/>
                  <w:u w:val="single"/>
                </w:rPr>
                <w:t>https://ezamowienia.gov.pl/pl/regulamin/#regulamin-serwisu</w:t>
              </w:r>
            </w:hyperlink>
            <w:r w:rsidRPr="000F4453">
              <w:rPr>
                <w:rFonts w:ascii="Cambria" w:hAnsi="Cambria"/>
              </w:rPr>
              <w:t xml:space="preserve"> </w:t>
            </w:r>
            <w:r w:rsidRPr="000F4453">
              <w:rPr>
                <w:rFonts w:ascii="Cambria" w:eastAsia="Calibri" w:hAnsi="Cambria" w:cs="Arial"/>
                <w:b/>
                <w:iCs/>
                <w:lang w:eastAsia="en-US"/>
              </w:rPr>
              <w:t>zawierający wiążące Wykonawcę informacje związane z korzystaniem z Platformy e-Zamówienia w szczególności opis sposobu składania/zmiany/wycofania oferty w niniejszym postępowaniu.</w:t>
            </w:r>
          </w:p>
          <w:p w14:paraId="6D69E6F7" w14:textId="77777777" w:rsidR="000248CA" w:rsidRPr="000F4453" w:rsidRDefault="00991E07" w:rsidP="000248CA">
            <w:pPr>
              <w:numPr>
                <w:ilvl w:val="0"/>
                <w:numId w:val="71"/>
              </w:numPr>
              <w:spacing w:before="120" w:line="276" w:lineRule="auto"/>
              <w:ind w:left="312" w:hanging="312"/>
              <w:jc w:val="both"/>
              <w:rPr>
                <w:rFonts w:ascii="Cambria" w:eastAsia="Calibri" w:hAnsi="Cambria" w:cs="Arial"/>
                <w:lang w:eastAsia="en-US"/>
              </w:rPr>
            </w:pPr>
            <w:r w:rsidRPr="000F4453">
              <w:rPr>
                <w:rFonts w:ascii="Cambria" w:eastAsia="Calibri" w:hAnsi="Cambria" w:cs="Arial"/>
                <w:lang w:eastAsia="en-US"/>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12CE8DBD" w14:textId="77777777" w:rsidR="000248CA" w:rsidRPr="000F4453" w:rsidRDefault="00991E07" w:rsidP="00EE11E8">
            <w:pPr>
              <w:spacing w:line="276" w:lineRule="auto"/>
              <w:ind w:left="338"/>
              <w:jc w:val="both"/>
              <w:rPr>
                <w:rFonts w:ascii="Cambria" w:eastAsia="Calibri" w:hAnsi="Cambria" w:cs="Arial"/>
                <w:i/>
                <w:lang w:eastAsia="en-US"/>
              </w:rPr>
            </w:pPr>
            <w:r w:rsidRPr="000F4453">
              <w:rPr>
                <w:rFonts w:ascii="Cambria" w:eastAsia="Calibri" w:hAnsi="Cambria" w:cs="Arial"/>
                <w:i/>
                <w:lang w:eastAsia="en-US"/>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192056D1" w14:textId="77777777" w:rsidR="000248CA" w:rsidRPr="000F4453" w:rsidRDefault="00991E07" w:rsidP="000248CA">
            <w:pPr>
              <w:numPr>
                <w:ilvl w:val="0"/>
                <w:numId w:val="71"/>
              </w:numPr>
              <w:suppressAutoHyphens/>
              <w:autoSpaceDN w:val="0"/>
              <w:spacing w:line="276" w:lineRule="auto"/>
              <w:ind w:left="312" w:hanging="312"/>
              <w:jc w:val="both"/>
              <w:textAlignment w:val="baseline"/>
              <w:rPr>
                <w:rFonts w:ascii="Cambria" w:hAnsi="Cambria"/>
                <w:b/>
              </w:rPr>
            </w:pPr>
            <w:r w:rsidRPr="000F4453">
              <w:rPr>
                <w:rFonts w:ascii="Cambria" w:hAnsi="Cambria"/>
                <w:b/>
              </w:rPr>
              <w:t>Zobowiązujemy się dotrzymać wskazanego terminu realizacji zamówienia.</w:t>
            </w:r>
          </w:p>
          <w:p w14:paraId="08AF4A86" w14:textId="77777777" w:rsidR="000248CA" w:rsidRPr="000F4453" w:rsidRDefault="00991E07" w:rsidP="000248CA">
            <w:pPr>
              <w:numPr>
                <w:ilvl w:val="0"/>
                <w:numId w:val="71"/>
              </w:numPr>
              <w:suppressAutoHyphens/>
              <w:autoSpaceDN w:val="0"/>
              <w:spacing w:line="276" w:lineRule="auto"/>
              <w:ind w:left="312" w:hanging="312"/>
              <w:jc w:val="both"/>
              <w:textAlignment w:val="baseline"/>
              <w:rPr>
                <w:rFonts w:ascii="Cambria" w:hAnsi="Cambria"/>
                <w:b/>
              </w:rPr>
            </w:pPr>
            <w:r w:rsidRPr="000F4453">
              <w:rPr>
                <w:rFonts w:ascii="Cambria" w:hAnsi="Cambria"/>
                <w:b/>
              </w:rPr>
              <w:t xml:space="preserve">Pod groźbą odpowiedzialności karnej oświadczamy, iż wszystkie załączone do oferty dokumenty i złożone oświadczenia opisują stan faktyczny i prawny, aktualny na dzień składania ofert (art. 297 kk). </w:t>
            </w:r>
          </w:p>
          <w:p w14:paraId="47CAABCE" w14:textId="77777777" w:rsidR="000248CA" w:rsidRPr="000F4453" w:rsidRDefault="00991E07" w:rsidP="000248CA">
            <w:pPr>
              <w:numPr>
                <w:ilvl w:val="0"/>
                <w:numId w:val="71"/>
              </w:numPr>
              <w:suppressAutoHyphens/>
              <w:spacing w:before="120" w:line="276" w:lineRule="auto"/>
              <w:ind w:hanging="720"/>
              <w:jc w:val="both"/>
              <w:rPr>
                <w:rFonts w:ascii="Cambria" w:eastAsia="Calibri" w:hAnsi="Cambria" w:cs="Arial"/>
                <w:iCs/>
                <w:lang w:eastAsia="en-US"/>
              </w:rPr>
            </w:pPr>
            <w:r w:rsidRPr="000F4453">
              <w:rPr>
                <w:rFonts w:ascii="Cambria" w:eastAsia="Calibri" w:hAnsi="Cambria" w:cs="Arial"/>
                <w:iCs/>
                <w:lang w:eastAsia="en-US"/>
              </w:rPr>
              <w:t xml:space="preserve">Składając niniejszą ofertę, zgodnie z art. 225 ust. 1 ustawy </w:t>
            </w:r>
            <w:proofErr w:type="spellStart"/>
            <w:r w:rsidRPr="000F4453">
              <w:rPr>
                <w:rFonts w:ascii="Cambria" w:eastAsia="Calibri" w:hAnsi="Cambria" w:cs="Arial"/>
                <w:iCs/>
                <w:lang w:eastAsia="en-US"/>
              </w:rPr>
              <w:t>Pzp</w:t>
            </w:r>
            <w:proofErr w:type="spellEnd"/>
            <w:r w:rsidRPr="000F4453">
              <w:rPr>
                <w:rFonts w:ascii="Cambria" w:eastAsia="Calibri" w:hAnsi="Cambria" w:cs="Arial"/>
                <w:iCs/>
                <w:lang w:eastAsia="en-US"/>
              </w:rPr>
              <w:t xml:space="preserve"> informuję, że wybór oferty</w:t>
            </w:r>
            <w:r w:rsidRPr="000F4453">
              <w:rPr>
                <w:rFonts w:ascii="Cambria" w:eastAsia="Calibri" w:hAnsi="Cambria" w:cs="Arial"/>
                <w:iCs/>
                <w:vertAlign w:val="superscript"/>
                <w:lang w:eastAsia="en-US"/>
              </w:rPr>
              <w:footnoteReference w:id="2"/>
            </w:r>
            <w:r w:rsidRPr="000F4453">
              <w:rPr>
                <w:rFonts w:ascii="Cambria" w:eastAsia="Calibri" w:hAnsi="Cambria" w:cs="Arial"/>
                <w:iCs/>
                <w:lang w:eastAsia="en-US"/>
              </w:rPr>
              <w:t>:</w:t>
            </w:r>
          </w:p>
          <w:p w14:paraId="452DCF5C" w14:textId="77777777" w:rsidR="000248CA" w:rsidRPr="000F4453" w:rsidRDefault="00991E07" w:rsidP="00EE11E8">
            <w:pPr>
              <w:numPr>
                <w:ilvl w:val="0"/>
                <w:numId w:val="72"/>
              </w:numPr>
              <w:tabs>
                <w:tab w:val="left" w:pos="744"/>
              </w:tabs>
              <w:suppressAutoHyphens/>
              <w:spacing w:line="276" w:lineRule="auto"/>
              <w:ind w:left="602" w:hanging="142"/>
              <w:jc w:val="both"/>
              <w:rPr>
                <w:rFonts w:ascii="Cambria" w:eastAsia="Calibri" w:hAnsi="Cambria" w:cs="Arial"/>
                <w:iCs/>
                <w:lang w:eastAsia="en-US"/>
              </w:rPr>
            </w:pPr>
            <w:r w:rsidRPr="000F4453">
              <w:rPr>
                <w:rFonts w:ascii="Cambria" w:eastAsia="Calibri" w:hAnsi="Cambria" w:cs="Arial"/>
                <w:b/>
                <w:bCs/>
                <w:lang w:eastAsia="en-US"/>
              </w:rPr>
              <w:lastRenderedPageBreak/>
              <w:fldChar w:fldCharType="begin">
                <w:ffData>
                  <w:name w:val=""/>
                  <w:enabled/>
                  <w:calcOnExit w:val="0"/>
                  <w:checkBox>
                    <w:sizeAuto/>
                    <w:default w:val="0"/>
                  </w:checkBox>
                </w:ffData>
              </w:fldChar>
            </w:r>
            <w:r w:rsidRPr="000F4453">
              <w:rPr>
                <w:rFonts w:ascii="Cambria" w:eastAsia="Calibri" w:hAnsi="Cambria" w:cs="Arial"/>
                <w:b/>
                <w:bCs/>
                <w:lang w:eastAsia="en-US"/>
              </w:rPr>
              <w:instrText xml:space="preserve"> FORMCHECKBOX </w:instrText>
            </w:r>
            <w:r w:rsidRPr="000F4453">
              <w:rPr>
                <w:rFonts w:ascii="Cambria" w:eastAsia="Calibri" w:hAnsi="Cambria" w:cs="Arial"/>
                <w:b/>
                <w:bCs/>
                <w:lang w:eastAsia="en-US"/>
              </w:rPr>
            </w:r>
            <w:r w:rsidRPr="000F4453">
              <w:rPr>
                <w:rFonts w:ascii="Cambria" w:eastAsia="Calibri" w:hAnsi="Cambria" w:cs="Arial"/>
                <w:b/>
                <w:bCs/>
                <w:lang w:eastAsia="en-US"/>
              </w:rPr>
              <w:fldChar w:fldCharType="separate"/>
            </w:r>
            <w:r w:rsidRPr="000F4453">
              <w:rPr>
                <w:rFonts w:ascii="Cambria" w:eastAsia="Calibri" w:hAnsi="Cambria" w:cs="Arial"/>
                <w:b/>
                <w:bCs/>
                <w:lang w:eastAsia="en-US"/>
              </w:rPr>
              <w:fldChar w:fldCharType="end"/>
            </w:r>
            <w:r w:rsidRPr="000F4453">
              <w:rPr>
                <w:rFonts w:ascii="Cambria" w:eastAsia="Calibri" w:hAnsi="Cambria" w:cs="Arial"/>
                <w:b/>
                <w:bCs/>
                <w:lang w:eastAsia="en-US"/>
              </w:rPr>
              <w:t xml:space="preserve"> </w:t>
            </w:r>
            <w:r w:rsidRPr="000F4453">
              <w:rPr>
                <w:rFonts w:ascii="Cambria" w:eastAsia="Calibri" w:hAnsi="Cambria" w:cs="Arial"/>
                <w:b/>
                <w:iCs/>
                <w:lang w:eastAsia="en-US"/>
              </w:rPr>
              <w:t xml:space="preserve">nie będzie </w:t>
            </w:r>
            <w:r w:rsidRPr="000F4453">
              <w:rPr>
                <w:rFonts w:ascii="Cambria" w:eastAsia="Calibri" w:hAnsi="Cambria" w:cs="Arial"/>
                <w:b/>
                <w:bCs/>
                <w:iCs/>
                <w:lang w:eastAsia="en-US"/>
              </w:rPr>
              <w:t>prowadzić</w:t>
            </w:r>
            <w:r w:rsidRPr="000F4453">
              <w:rPr>
                <w:rFonts w:ascii="Cambria" w:eastAsia="Calibri" w:hAnsi="Cambria" w:cs="Arial"/>
                <w:iCs/>
                <w:lang w:eastAsia="en-US"/>
              </w:rPr>
              <w:t xml:space="preserve"> do powstania obowiązku podatkowego po stronie Zamawiającego, zgodnie z przepisami o podatku od towarów i usług, który miałby obowiązek rozliczyć,</w:t>
            </w:r>
          </w:p>
          <w:p w14:paraId="0978C7E1" w14:textId="77777777" w:rsidR="000248CA" w:rsidRPr="000F4453" w:rsidRDefault="000248CA" w:rsidP="00EE11E8">
            <w:pPr>
              <w:tabs>
                <w:tab w:val="left" w:pos="744"/>
              </w:tabs>
              <w:suppressAutoHyphens/>
              <w:spacing w:line="276" w:lineRule="auto"/>
              <w:ind w:left="602" w:hanging="142"/>
              <w:jc w:val="both"/>
              <w:rPr>
                <w:rFonts w:ascii="Cambria" w:eastAsia="Calibri" w:hAnsi="Cambria" w:cs="Arial"/>
                <w:iCs/>
                <w:lang w:eastAsia="en-US"/>
              </w:rPr>
            </w:pPr>
          </w:p>
          <w:p w14:paraId="7998B2D7" w14:textId="77777777" w:rsidR="000248CA" w:rsidRPr="000F4453" w:rsidRDefault="00991E07" w:rsidP="00EE11E8">
            <w:pPr>
              <w:numPr>
                <w:ilvl w:val="0"/>
                <w:numId w:val="72"/>
              </w:numPr>
              <w:tabs>
                <w:tab w:val="left" w:pos="744"/>
              </w:tabs>
              <w:suppressAutoHyphens/>
              <w:spacing w:line="276" w:lineRule="auto"/>
              <w:ind w:left="602" w:hanging="142"/>
              <w:jc w:val="both"/>
              <w:rPr>
                <w:rFonts w:ascii="Cambria" w:eastAsia="Calibri" w:hAnsi="Cambria" w:cs="Arial"/>
                <w:iCs/>
                <w:lang w:eastAsia="en-US"/>
              </w:rPr>
            </w:pPr>
            <w:r w:rsidRPr="000F4453">
              <w:rPr>
                <w:rFonts w:ascii="Cambria" w:eastAsia="Calibri" w:hAnsi="Cambria" w:cs="Arial"/>
                <w:b/>
                <w:bCs/>
                <w:lang w:eastAsia="en-US"/>
              </w:rPr>
              <w:fldChar w:fldCharType="begin">
                <w:ffData>
                  <w:name w:val=""/>
                  <w:enabled/>
                  <w:calcOnExit w:val="0"/>
                  <w:checkBox>
                    <w:sizeAuto/>
                    <w:default w:val="0"/>
                  </w:checkBox>
                </w:ffData>
              </w:fldChar>
            </w:r>
            <w:r w:rsidRPr="000F4453">
              <w:rPr>
                <w:rFonts w:ascii="Cambria" w:eastAsia="Calibri" w:hAnsi="Cambria" w:cs="Arial"/>
                <w:b/>
                <w:bCs/>
                <w:lang w:eastAsia="en-US"/>
              </w:rPr>
              <w:instrText xml:space="preserve"> FORMCHECKBOX </w:instrText>
            </w:r>
            <w:r w:rsidRPr="000F4453">
              <w:rPr>
                <w:rFonts w:ascii="Cambria" w:eastAsia="Calibri" w:hAnsi="Cambria" w:cs="Arial"/>
                <w:b/>
                <w:bCs/>
                <w:lang w:eastAsia="en-US"/>
              </w:rPr>
            </w:r>
            <w:r w:rsidRPr="000F4453">
              <w:rPr>
                <w:rFonts w:ascii="Cambria" w:eastAsia="Calibri" w:hAnsi="Cambria" w:cs="Arial"/>
                <w:b/>
                <w:bCs/>
                <w:lang w:eastAsia="en-US"/>
              </w:rPr>
              <w:fldChar w:fldCharType="separate"/>
            </w:r>
            <w:r w:rsidRPr="000F4453">
              <w:rPr>
                <w:rFonts w:ascii="Cambria" w:eastAsia="Calibri" w:hAnsi="Cambria" w:cs="Arial"/>
                <w:b/>
                <w:bCs/>
                <w:lang w:eastAsia="en-US"/>
              </w:rPr>
              <w:fldChar w:fldCharType="end"/>
            </w:r>
            <w:r w:rsidRPr="000F4453">
              <w:rPr>
                <w:rFonts w:ascii="Cambria" w:eastAsia="Calibri" w:hAnsi="Cambria" w:cs="Arial"/>
                <w:b/>
                <w:bCs/>
                <w:lang w:eastAsia="en-US"/>
              </w:rPr>
              <w:t xml:space="preserve"> </w:t>
            </w:r>
            <w:r w:rsidRPr="000F4453">
              <w:rPr>
                <w:rFonts w:ascii="Cambria" w:eastAsia="Calibri" w:hAnsi="Cambria" w:cs="Arial"/>
                <w:b/>
                <w:iCs/>
                <w:lang w:eastAsia="en-US"/>
              </w:rPr>
              <w:t xml:space="preserve">będzie </w:t>
            </w:r>
            <w:r w:rsidRPr="000F4453">
              <w:rPr>
                <w:rFonts w:ascii="Cambria" w:eastAsia="Calibri" w:hAnsi="Cambria" w:cs="Arial"/>
                <w:b/>
                <w:bCs/>
                <w:iCs/>
                <w:lang w:eastAsia="en-US"/>
              </w:rPr>
              <w:t>prowadzić</w:t>
            </w:r>
            <w:r w:rsidRPr="000F4453">
              <w:rPr>
                <w:rFonts w:ascii="Cambria" w:eastAsia="Calibri" w:hAnsi="Cambria" w:cs="Arial"/>
                <w:iCs/>
                <w:lang w:eastAsia="en-US"/>
              </w:rPr>
              <w:t xml:space="preserve"> do prowadzić do powstania u Zamawiającego obowiązku podatkowego następujących towarów/usług:</w:t>
            </w:r>
          </w:p>
          <w:p w14:paraId="7211D378" w14:textId="77777777" w:rsidR="000248CA" w:rsidRPr="000F4453" w:rsidRDefault="00991E07" w:rsidP="00EE11E8">
            <w:pPr>
              <w:ind w:left="743"/>
              <w:contextualSpacing/>
              <w:jc w:val="both"/>
              <w:rPr>
                <w:rFonts w:ascii="Calibri Light" w:hAnsi="Calibri Light" w:cs="Tahoma"/>
                <w:bCs/>
              </w:rPr>
            </w:pPr>
            <w:r w:rsidRPr="000F4453">
              <w:rPr>
                <w:rFonts w:ascii="Calibri Light" w:hAnsi="Calibri Light" w:cs="Tahoma"/>
                <w:bCs/>
                <w:sz w:val="22"/>
                <w:szCs w:val="22"/>
              </w:rPr>
              <w:t>…………………………………………………………… - …………………………………………………………..     zł netto</w:t>
            </w:r>
          </w:p>
          <w:p w14:paraId="30EA9C0E" w14:textId="77777777" w:rsidR="000248CA" w:rsidRPr="000F4453" w:rsidRDefault="00991E07" w:rsidP="00EE11E8">
            <w:pPr>
              <w:tabs>
                <w:tab w:val="left" w:pos="885"/>
              </w:tabs>
              <w:ind w:left="641" w:hanging="284"/>
              <w:contextualSpacing/>
              <w:jc w:val="both"/>
              <w:rPr>
                <w:rFonts w:ascii="Calibri Light" w:hAnsi="Calibri Light" w:cs="Tahoma"/>
                <w:bCs/>
                <w:i/>
                <w:iCs/>
                <w:sz w:val="18"/>
                <w:szCs w:val="18"/>
              </w:rPr>
            </w:pPr>
            <w:r w:rsidRPr="000F4453">
              <w:rPr>
                <w:rFonts w:ascii="Calibri Light" w:hAnsi="Calibri Light" w:cs="Tahoma"/>
                <w:bCs/>
                <w:i/>
                <w:iCs/>
                <w:sz w:val="16"/>
                <w:szCs w:val="16"/>
              </w:rPr>
              <w:t xml:space="preserve">                             </w:t>
            </w:r>
            <w:r w:rsidRPr="000F4453">
              <w:rPr>
                <w:rFonts w:ascii="Calibri Light" w:hAnsi="Calibri Light" w:cs="Tahoma"/>
                <w:bCs/>
                <w:i/>
                <w:iCs/>
                <w:sz w:val="18"/>
                <w:szCs w:val="18"/>
              </w:rPr>
              <w:t>Nazwa towaru/usług                                                            wartość bez kwoty podatku VAT</w:t>
            </w:r>
          </w:p>
          <w:p w14:paraId="3371897F" w14:textId="77777777" w:rsidR="000248CA" w:rsidRPr="000F4453" w:rsidRDefault="00991E07" w:rsidP="00EE11E8">
            <w:pPr>
              <w:tabs>
                <w:tab w:val="num" w:pos="426"/>
              </w:tabs>
              <w:spacing w:line="276" w:lineRule="auto"/>
              <w:ind w:left="426"/>
              <w:jc w:val="both"/>
              <w:rPr>
                <w:rFonts w:ascii="Cambria" w:hAnsi="Cambria" w:cs="Arial"/>
                <w:b/>
                <w:bCs/>
                <w:i/>
                <w:u w:val="single"/>
              </w:rPr>
            </w:pPr>
            <w:r w:rsidRPr="000F4453">
              <w:rPr>
                <w:rFonts w:ascii="Cambria" w:hAnsi="Cambria" w:cs="Arial"/>
                <w:i/>
                <w:sz w:val="22"/>
                <w:szCs w:val="22"/>
                <w:lang w:eastAsia="ar-SA"/>
              </w:rPr>
              <w:t xml:space="preserve">*Zgodnie z art. 225 ust. 2 ustawy </w:t>
            </w:r>
            <w:proofErr w:type="spellStart"/>
            <w:r w:rsidRPr="000F4453">
              <w:rPr>
                <w:rFonts w:ascii="Cambria" w:hAnsi="Cambria" w:cs="Arial"/>
                <w:i/>
                <w:sz w:val="22"/>
                <w:szCs w:val="22"/>
                <w:lang w:eastAsia="ar-SA"/>
              </w:rPr>
              <w:t>Pzp</w:t>
            </w:r>
            <w:proofErr w:type="spellEnd"/>
            <w:r w:rsidRPr="000F4453">
              <w:rPr>
                <w:rFonts w:ascii="Cambria" w:hAnsi="Cambria" w:cs="Arial"/>
                <w:i/>
                <w:sz w:val="22"/>
                <w:szCs w:val="22"/>
                <w:lang w:eastAsia="ar-SA"/>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0F4453">
              <w:rPr>
                <w:rFonts w:ascii="Cambria" w:hAnsi="Cambria" w:cs="Arial"/>
                <w:i/>
                <w:sz w:val="22"/>
                <w:szCs w:val="22"/>
              </w:rPr>
              <w:t xml:space="preserve"> </w:t>
            </w:r>
            <w:r w:rsidRPr="000F4453">
              <w:rPr>
                <w:rFonts w:ascii="Cambria" w:hAnsi="Cambria" w:cs="Arial"/>
                <w:b/>
                <w:bCs/>
                <w:i/>
                <w:sz w:val="22"/>
                <w:szCs w:val="22"/>
                <w:u w:val="single"/>
              </w:rPr>
              <w:t>Należy zaznaczyć właściwe. Brak zaznaczenia będzie oznaczał, że wybór oferty Wykonawcy, nie będzie prowadził do powstania u Zamawiającego obowiązku podatkowego.</w:t>
            </w:r>
          </w:p>
          <w:p w14:paraId="25B4A0C2" w14:textId="77777777" w:rsidR="000248CA" w:rsidRPr="000F4453" w:rsidRDefault="000248CA" w:rsidP="00EE11E8">
            <w:pPr>
              <w:suppressAutoHyphens/>
              <w:autoSpaceDN w:val="0"/>
              <w:spacing w:line="276" w:lineRule="auto"/>
              <w:ind w:left="312" w:hanging="10"/>
              <w:jc w:val="both"/>
              <w:textAlignment w:val="baseline"/>
              <w:rPr>
                <w:rFonts w:ascii="Cambria" w:hAnsi="Cambria"/>
                <w:b/>
                <w:sz w:val="10"/>
                <w:szCs w:val="10"/>
                <w:u w:val="single"/>
              </w:rPr>
            </w:pPr>
          </w:p>
          <w:p w14:paraId="1D88013B" w14:textId="77777777" w:rsidR="000248CA" w:rsidRPr="000F4453" w:rsidRDefault="00991E07" w:rsidP="000248CA">
            <w:pPr>
              <w:numPr>
                <w:ilvl w:val="0"/>
                <w:numId w:val="71"/>
              </w:numPr>
              <w:suppressAutoHyphens/>
              <w:autoSpaceDN w:val="0"/>
              <w:spacing w:line="276" w:lineRule="auto"/>
              <w:ind w:left="460" w:hanging="460"/>
              <w:jc w:val="both"/>
              <w:textAlignment w:val="baseline"/>
              <w:rPr>
                <w:rFonts w:ascii="Cambria" w:hAnsi="Cambria"/>
                <w:b/>
              </w:rPr>
            </w:pPr>
            <w:r w:rsidRPr="000F4453">
              <w:rPr>
                <w:rFonts w:ascii="Cambria" w:hAnsi="Cambria" w:cs="Arial"/>
                <w:b/>
              </w:rPr>
              <w:t>Oświadczam, że wypełniłem obowiązki informacyjne przewidziane w art. 13 lub art. 14 RODO</w:t>
            </w:r>
            <w:r w:rsidRPr="000F4453">
              <w:rPr>
                <w:rFonts w:ascii="Cambria" w:hAnsi="Cambria" w:cs="Arial"/>
                <w:b/>
                <w:vertAlign w:val="superscript"/>
              </w:rPr>
              <w:footnoteReference w:id="3"/>
            </w:r>
            <w:r w:rsidRPr="000F4453">
              <w:rPr>
                <w:rFonts w:ascii="Cambria" w:hAnsi="Cambria" w:cs="Arial"/>
                <w:b/>
              </w:rPr>
              <w:t xml:space="preserve"> wobec osób fizycznych, od których dane osobowe bezpośrednio lub pośrednio pozyskałem w celu ubiegania się o udzielenie zamówienia publicznego w niniejszym postępowaniu*</w:t>
            </w:r>
          </w:p>
          <w:p w14:paraId="05A3E43E" w14:textId="77777777" w:rsidR="000248CA" w:rsidRPr="000F4453" w:rsidRDefault="00991E07" w:rsidP="00EE11E8">
            <w:pPr>
              <w:spacing w:line="276" w:lineRule="auto"/>
              <w:ind w:left="426"/>
              <w:jc w:val="both"/>
              <w:rPr>
                <w:rFonts w:ascii="Cambria" w:eastAsia="Calibri" w:hAnsi="Cambria" w:cs="Arial"/>
                <w:i/>
                <w:iCs/>
                <w:sz w:val="10"/>
                <w:szCs w:val="10"/>
              </w:rPr>
            </w:pPr>
            <w:r w:rsidRPr="000F4453">
              <w:rPr>
                <w:rFonts w:ascii="Cambria" w:eastAsiaTheme="minorHAnsi" w:hAnsi="Cambria" w:cs="Arial"/>
                <w:b/>
                <w:i/>
                <w:sz w:val="22"/>
                <w:szCs w:val="22"/>
              </w:rPr>
              <w:t>*</w:t>
            </w:r>
            <w:r w:rsidRPr="000F4453">
              <w:rPr>
                <w:rFonts w:ascii="Cambria" w:eastAsiaTheme="minorHAnsi" w:hAnsi="Cambria" w:cs="Arial"/>
                <w:i/>
                <w:sz w:val="22"/>
                <w:szCs w:val="22"/>
              </w:rPr>
              <w:t xml:space="preserve">W przypadku, gdy Wykonawca </w:t>
            </w:r>
            <w:r w:rsidRPr="000F4453">
              <w:rPr>
                <w:rFonts w:ascii="Cambria" w:eastAsiaTheme="minorHAnsi" w:hAnsi="Cambria" w:cs="Arial"/>
                <w:i/>
                <w:sz w:val="22"/>
                <w:szCs w:val="22"/>
                <w:u w:val="single"/>
              </w:rPr>
              <w:t>nie przekazuje danych osobowych</w:t>
            </w:r>
            <w:r w:rsidRPr="000F4453">
              <w:rPr>
                <w:rFonts w:ascii="Cambria" w:eastAsiaTheme="minorHAnsi" w:hAnsi="Cambria" w:cs="Arial"/>
                <w:i/>
                <w:sz w:val="22"/>
                <w:szCs w:val="22"/>
              </w:rPr>
              <w:t xml:space="preserve"> innych niż bezpośrednio jego dotyczących lub zachodzi wyłączenie stosowania obowiązku informacyjnego, stosownie do art. 13 ust. 4 lub art. 14 ust. 5 RODO treści oświadczenia Wykonawca nie składa (usunięcie treści oświadczenia np. przez jego wykreślenie).</w:t>
            </w:r>
          </w:p>
        </w:tc>
      </w:tr>
      <w:tr w:rsidR="000F4453" w:rsidRPr="000F4453" w14:paraId="28FFD512" w14:textId="77777777" w:rsidTr="00EE11E8">
        <w:trPr>
          <w:trHeight w:val="71"/>
          <w:jc w:val="center"/>
        </w:trPr>
        <w:tc>
          <w:tcPr>
            <w:tcW w:w="9671" w:type="dxa"/>
          </w:tcPr>
          <w:p w14:paraId="3E19632C" w14:textId="77777777" w:rsidR="000248CA" w:rsidRPr="000F4453" w:rsidRDefault="00991E07" w:rsidP="00EE11E8">
            <w:pPr>
              <w:spacing w:before="120" w:line="300" w:lineRule="auto"/>
              <w:jc w:val="both"/>
              <w:rPr>
                <w:rFonts w:ascii="Cambria" w:eastAsia="Calibri" w:hAnsi="Cambria" w:cs="Arial"/>
                <w:b/>
                <w:iCs/>
                <w:sz w:val="28"/>
                <w:szCs w:val="28"/>
                <w:lang w:eastAsia="en-US"/>
              </w:rPr>
            </w:pPr>
            <w:r w:rsidRPr="000F4453">
              <w:rPr>
                <w:rFonts w:ascii="Cambria" w:eastAsia="Calibri" w:hAnsi="Cambria" w:cs="Arial"/>
                <w:b/>
                <w:iCs/>
                <w:sz w:val="28"/>
                <w:szCs w:val="28"/>
                <w:lang w:eastAsia="en-US"/>
              </w:rPr>
              <w:lastRenderedPageBreak/>
              <w:t>E. ZOBOWIĄZANIE W PRZYPADKU PRZYZNANIA ZAMÓWIENIA.</w:t>
            </w:r>
          </w:p>
          <w:p w14:paraId="6EFE7136" w14:textId="77777777" w:rsidR="000248CA" w:rsidRPr="000F4453" w:rsidRDefault="00991E07" w:rsidP="00EE11E8">
            <w:pPr>
              <w:numPr>
                <w:ilvl w:val="0"/>
                <w:numId w:val="73"/>
              </w:numPr>
              <w:suppressAutoHyphens/>
              <w:spacing w:line="276" w:lineRule="auto"/>
              <w:ind w:left="357" w:hanging="357"/>
              <w:jc w:val="both"/>
              <w:rPr>
                <w:rFonts w:ascii="Cambria" w:eastAsia="Calibri" w:hAnsi="Cambria" w:cs="Arial"/>
                <w:iCs/>
                <w:lang w:eastAsia="en-US"/>
              </w:rPr>
            </w:pPr>
            <w:r w:rsidRPr="000F4453">
              <w:rPr>
                <w:rFonts w:ascii="Cambria" w:eastAsia="Calibri" w:hAnsi="Cambria" w:cs="Arial"/>
                <w:iCs/>
                <w:lang w:eastAsia="en-US"/>
              </w:rPr>
              <w:t>Akceptuję proponowany przez Zamawiającego Projekt umowy, który zobowiązuję się podpisać w miejscu i terminie wskazanym przez Zamawiającego.</w:t>
            </w:r>
          </w:p>
          <w:p w14:paraId="324A29D7" w14:textId="26AA3E43" w:rsidR="000248CA" w:rsidRPr="000F4453" w:rsidRDefault="00991E07" w:rsidP="00EE11E8">
            <w:pPr>
              <w:numPr>
                <w:ilvl w:val="0"/>
                <w:numId w:val="73"/>
              </w:numPr>
              <w:suppressAutoHyphens/>
              <w:spacing w:line="276" w:lineRule="auto"/>
              <w:ind w:left="357"/>
              <w:jc w:val="both"/>
              <w:rPr>
                <w:rFonts w:ascii="Cambria" w:eastAsia="Calibri" w:hAnsi="Cambria" w:cs="Arial"/>
                <w:iCs/>
                <w:lang w:eastAsia="en-US"/>
              </w:rPr>
            </w:pPr>
            <w:r w:rsidRPr="000F4453">
              <w:rPr>
                <w:rFonts w:ascii="Cambria" w:eastAsia="Calibri" w:hAnsi="Cambria" w:cs="Arial"/>
                <w:iCs/>
                <w:lang w:eastAsia="en-US"/>
              </w:rPr>
              <w:t>Osobami uprawnionymi do merytorycznej współpracy i koordynacji w wykonywaniu zadania ze strony Wykonawcy są: …………………………………………………</w:t>
            </w:r>
            <w:r w:rsidR="00F75E13" w:rsidRPr="000F4453">
              <w:rPr>
                <w:rFonts w:ascii="Cambria" w:eastAsia="Calibri" w:hAnsi="Cambria" w:cs="Arial"/>
                <w:iCs/>
                <w:lang w:eastAsia="en-US"/>
              </w:rPr>
              <w:t>……</w:t>
            </w:r>
            <w:r w:rsidRPr="000F4453">
              <w:rPr>
                <w:rFonts w:ascii="Cambria" w:eastAsia="Calibri" w:hAnsi="Cambria" w:cs="Arial"/>
                <w:iCs/>
                <w:lang w:eastAsia="en-US"/>
              </w:rPr>
              <w:t>………</w:t>
            </w:r>
            <w:proofErr w:type="gramStart"/>
            <w:r w:rsidRPr="000F4453">
              <w:rPr>
                <w:rFonts w:ascii="Cambria" w:eastAsia="Calibri" w:hAnsi="Cambria" w:cs="Arial"/>
                <w:iCs/>
                <w:lang w:eastAsia="en-US"/>
              </w:rPr>
              <w:t>…….</w:t>
            </w:r>
            <w:proofErr w:type="gramEnd"/>
            <w:r w:rsidRPr="000F4453">
              <w:rPr>
                <w:rFonts w:ascii="Cambria" w:eastAsia="Calibri" w:hAnsi="Cambria" w:cs="Arial"/>
                <w:iCs/>
                <w:lang w:eastAsia="en-US"/>
              </w:rPr>
              <w:t>…………</w:t>
            </w:r>
          </w:p>
          <w:p w14:paraId="6233F572" w14:textId="2399704F" w:rsidR="000248CA" w:rsidRPr="000F4453" w:rsidRDefault="00991E07" w:rsidP="00EE11E8">
            <w:pPr>
              <w:suppressAutoHyphens/>
              <w:spacing w:line="276" w:lineRule="auto"/>
              <w:ind w:left="357"/>
              <w:jc w:val="both"/>
              <w:rPr>
                <w:rFonts w:ascii="Cambria" w:eastAsia="Calibri" w:hAnsi="Cambria" w:cs="Arial"/>
                <w:iCs/>
                <w:lang w:eastAsia="en-US"/>
              </w:rPr>
            </w:pPr>
            <w:r w:rsidRPr="000F4453">
              <w:rPr>
                <w:rFonts w:ascii="Cambria" w:eastAsia="Calibri" w:hAnsi="Cambria" w:cs="Arial"/>
                <w:iCs/>
                <w:lang w:eastAsia="en-US"/>
              </w:rPr>
              <w:t>nr telefonu ………</w:t>
            </w:r>
            <w:r w:rsidR="00F75E13" w:rsidRPr="000F4453">
              <w:rPr>
                <w:rFonts w:ascii="Cambria" w:eastAsia="Calibri" w:hAnsi="Cambria" w:cs="Arial"/>
                <w:iCs/>
                <w:lang w:eastAsia="en-US"/>
              </w:rPr>
              <w:t>……</w:t>
            </w:r>
            <w:r w:rsidRPr="000F4453">
              <w:rPr>
                <w:rFonts w:ascii="Cambria" w:eastAsia="Calibri" w:hAnsi="Cambria" w:cs="Arial"/>
                <w:iCs/>
                <w:lang w:eastAsia="en-US"/>
              </w:rPr>
              <w:t>……………</w:t>
            </w:r>
            <w:r w:rsidR="00F75E13" w:rsidRPr="000F4453">
              <w:rPr>
                <w:rFonts w:ascii="Cambria" w:eastAsia="Calibri" w:hAnsi="Cambria" w:cs="Arial"/>
                <w:iCs/>
                <w:lang w:eastAsia="en-US"/>
              </w:rPr>
              <w:t>…, e-mail</w:t>
            </w:r>
            <w:r w:rsidRPr="000F4453">
              <w:rPr>
                <w:rFonts w:ascii="Cambria" w:eastAsia="Calibri" w:hAnsi="Cambria" w:cs="Arial"/>
                <w:iCs/>
                <w:lang w:eastAsia="en-US"/>
              </w:rPr>
              <w:t>: …………………………</w:t>
            </w:r>
            <w:r w:rsidR="00F75E13" w:rsidRPr="000F4453">
              <w:rPr>
                <w:rFonts w:ascii="Cambria" w:eastAsia="Calibri" w:hAnsi="Cambria" w:cs="Arial"/>
                <w:iCs/>
                <w:lang w:eastAsia="en-US"/>
              </w:rPr>
              <w:t>……</w:t>
            </w:r>
            <w:r w:rsidRPr="000F4453">
              <w:rPr>
                <w:rFonts w:ascii="Cambria" w:eastAsia="Calibri" w:hAnsi="Cambria" w:cs="Arial"/>
                <w:iCs/>
                <w:lang w:eastAsia="en-US"/>
              </w:rPr>
              <w:t>……………</w:t>
            </w:r>
            <w:r w:rsidR="00F75E13" w:rsidRPr="000F4453">
              <w:rPr>
                <w:rFonts w:ascii="Cambria" w:eastAsia="Calibri" w:hAnsi="Cambria" w:cs="Arial"/>
                <w:iCs/>
                <w:lang w:eastAsia="en-US"/>
              </w:rPr>
              <w:t>……</w:t>
            </w:r>
            <w:r w:rsidRPr="000F4453">
              <w:rPr>
                <w:rFonts w:ascii="Cambria" w:eastAsia="Calibri" w:hAnsi="Cambria" w:cs="Arial"/>
                <w:iCs/>
                <w:lang w:eastAsia="en-US"/>
              </w:rPr>
              <w:t>……</w:t>
            </w:r>
            <w:proofErr w:type="gramStart"/>
            <w:r w:rsidR="00F75E13" w:rsidRPr="000F4453">
              <w:rPr>
                <w:rFonts w:ascii="Cambria" w:eastAsia="Calibri" w:hAnsi="Cambria" w:cs="Arial"/>
                <w:iCs/>
                <w:lang w:eastAsia="en-US"/>
              </w:rPr>
              <w:t>……</w:t>
            </w:r>
            <w:r w:rsidRPr="000F4453">
              <w:rPr>
                <w:rFonts w:ascii="Cambria" w:eastAsia="Calibri" w:hAnsi="Cambria" w:cs="Arial"/>
                <w:iCs/>
                <w:lang w:eastAsia="en-US"/>
              </w:rPr>
              <w:t>.</w:t>
            </w:r>
            <w:proofErr w:type="gramEnd"/>
            <w:r w:rsidRPr="000F4453">
              <w:rPr>
                <w:rFonts w:ascii="Cambria" w:eastAsia="Calibri" w:hAnsi="Cambria" w:cs="Arial"/>
                <w:iCs/>
                <w:lang w:eastAsia="en-US"/>
              </w:rPr>
              <w:t>……</w:t>
            </w:r>
          </w:p>
          <w:p w14:paraId="7E5BF62B" w14:textId="77777777" w:rsidR="000248CA" w:rsidRPr="000F4453" w:rsidRDefault="000248CA" w:rsidP="00EE11E8">
            <w:pPr>
              <w:suppressAutoHyphens/>
              <w:spacing w:line="276" w:lineRule="auto"/>
              <w:ind w:left="357"/>
              <w:jc w:val="both"/>
              <w:rPr>
                <w:rFonts w:ascii="Cambria" w:eastAsia="Calibri" w:hAnsi="Cambria" w:cs="Arial"/>
                <w:iCs/>
                <w:sz w:val="10"/>
                <w:szCs w:val="10"/>
                <w:lang w:eastAsia="en-US"/>
              </w:rPr>
            </w:pPr>
          </w:p>
        </w:tc>
      </w:tr>
      <w:tr w:rsidR="000F4453" w:rsidRPr="000F4453" w14:paraId="02878913" w14:textId="77777777" w:rsidTr="00EE11E8">
        <w:trPr>
          <w:trHeight w:val="2746"/>
          <w:jc w:val="center"/>
        </w:trPr>
        <w:tc>
          <w:tcPr>
            <w:tcW w:w="9671" w:type="dxa"/>
          </w:tcPr>
          <w:p w14:paraId="799DDA58" w14:textId="77777777" w:rsidR="000248CA" w:rsidRPr="000F4453" w:rsidRDefault="00991E07" w:rsidP="00EE11E8">
            <w:pPr>
              <w:spacing w:before="120" w:line="300" w:lineRule="auto"/>
              <w:rPr>
                <w:rFonts w:ascii="Cambria" w:eastAsia="Calibri" w:hAnsi="Cambria" w:cs="Arial"/>
                <w:b/>
                <w:iCs/>
                <w:sz w:val="28"/>
                <w:szCs w:val="28"/>
                <w:lang w:eastAsia="en-US"/>
              </w:rPr>
            </w:pPr>
            <w:r w:rsidRPr="000F4453">
              <w:rPr>
                <w:rFonts w:ascii="Cambria" w:eastAsia="Calibri" w:hAnsi="Cambria" w:cs="Arial"/>
                <w:b/>
                <w:iCs/>
                <w:sz w:val="28"/>
                <w:szCs w:val="28"/>
                <w:lang w:eastAsia="en-US"/>
              </w:rPr>
              <w:t>F. CZY WYKONAWCA JEST?</w:t>
            </w:r>
          </w:p>
          <w:p w14:paraId="37CE54C2" w14:textId="77777777" w:rsidR="000248CA" w:rsidRPr="000F4453" w:rsidRDefault="00F33210" w:rsidP="00EE11E8">
            <w:pPr>
              <w:spacing w:line="360" w:lineRule="auto"/>
              <w:rPr>
                <w:rFonts w:ascii="Cambria" w:eastAsia="Calibri" w:hAnsi="Cambria" w:cs="Arial"/>
                <w:iCs/>
                <w:sz w:val="13"/>
                <w:szCs w:val="13"/>
                <w:lang w:eastAsia="en-US"/>
              </w:rPr>
            </w:pPr>
            <w:r>
              <w:rPr>
                <w:noProof/>
              </w:rPr>
              <w:pict w14:anchorId="45516AF3">
                <v:rect id="Prostokąt 7" o:spid="_x0000_s1031" style="position:absolute;margin-left:20.45pt;margin-top:10.35pt;width:12.4pt;height:13.4pt;z-index:251658240;visibility:visible;mso-wrap-style:square;mso-width-percent:0;mso-height-percent:0;mso-wrap-distance-left:9pt;mso-wrap-distance-top:0;mso-wrap-distance-right:9pt;mso-wrap-distance-bottom:0;mso-width-percent:0;mso-height-percent:0;mso-width-relative:page;mso-height-relative:page;v-text-anchor:top"/>
              </w:pict>
            </w:r>
          </w:p>
          <w:p w14:paraId="01967ACF" w14:textId="77777777" w:rsidR="000248CA" w:rsidRPr="000F4453" w:rsidRDefault="00991E07" w:rsidP="00EE11E8">
            <w:pPr>
              <w:spacing w:line="360" w:lineRule="auto"/>
              <w:ind w:firstLine="457"/>
              <w:rPr>
                <w:rFonts w:ascii="Cambria" w:eastAsia="Calibri" w:hAnsi="Cambria"/>
                <w:noProof/>
                <w:sz w:val="10"/>
                <w:szCs w:val="10"/>
              </w:rPr>
            </w:pPr>
            <w:r w:rsidRPr="000F4453">
              <w:rPr>
                <w:rFonts w:ascii="Calibri" w:eastAsia="Calibri" w:hAnsi="Calibri"/>
                <w:noProof/>
              </w:rPr>
              <w:t xml:space="preserve">       </w:t>
            </w:r>
            <w:r w:rsidRPr="000F4453">
              <w:rPr>
                <w:rFonts w:ascii="Cambria" w:eastAsia="Calibri" w:hAnsi="Cambria"/>
                <w:noProof/>
              </w:rPr>
              <w:t>mikroproprzesiębiorstwem,</w:t>
            </w:r>
          </w:p>
          <w:p w14:paraId="04F212FF" w14:textId="77777777" w:rsidR="000248CA" w:rsidRPr="000F4453" w:rsidRDefault="00F33210" w:rsidP="00EE11E8">
            <w:pPr>
              <w:spacing w:line="360" w:lineRule="auto"/>
              <w:rPr>
                <w:rFonts w:ascii="Cambria" w:eastAsia="Calibri" w:hAnsi="Cambria" w:cs="Arial"/>
                <w:iCs/>
                <w:sz w:val="13"/>
                <w:szCs w:val="13"/>
                <w:lang w:eastAsia="en-US"/>
              </w:rPr>
            </w:pPr>
            <w:r>
              <w:rPr>
                <w:noProof/>
              </w:rPr>
              <w:pict w14:anchorId="5F80C8AA">
                <v:rect id="Prostokąt 6" o:spid="_x0000_s1026" style="position:absolute;margin-left:20.45pt;margin-top:12pt;width:12.4pt;height:13.4pt;z-index:251659264;visibility:visible;mso-wrap-style:square;mso-width-percent:0;mso-height-percent:0;mso-wrap-distance-left:9pt;mso-wrap-distance-top:0;mso-wrap-distance-right:9pt;mso-wrap-distance-bottom:0;mso-width-percent:0;mso-height-percent:0;mso-width-relative:page;mso-height-relative:page;v-text-anchor:top"/>
              </w:pict>
            </w:r>
          </w:p>
          <w:p w14:paraId="55CF722A" w14:textId="77777777" w:rsidR="000248CA" w:rsidRPr="000F4453" w:rsidRDefault="00991E07" w:rsidP="00EE11E8">
            <w:pPr>
              <w:spacing w:line="360" w:lineRule="auto"/>
              <w:ind w:firstLine="457"/>
              <w:rPr>
                <w:rFonts w:ascii="Cambria" w:eastAsia="Calibri" w:hAnsi="Cambria"/>
                <w:noProof/>
              </w:rPr>
            </w:pPr>
            <w:r w:rsidRPr="000F4453">
              <w:rPr>
                <w:rFonts w:ascii="Calibri" w:eastAsia="Calibri" w:hAnsi="Calibri"/>
                <w:noProof/>
              </w:rPr>
              <w:t xml:space="preserve">       </w:t>
            </w:r>
            <w:r w:rsidRPr="000F4453">
              <w:rPr>
                <w:rFonts w:ascii="Cambria" w:eastAsia="Calibri" w:hAnsi="Cambria"/>
                <w:noProof/>
              </w:rPr>
              <w:t>małym przedsiębiorstwem,</w:t>
            </w:r>
          </w:p>
          <w:p w14:paraId="125B9D12" w14:textId="77777777" w:rsidR="000248CA" w:rsidRPr="000F4453" w:rsidRDefault="00F33210" w:rsidP="00EE11E8">
            <w:pPr>
              <w:spacing w:line="360" w:lineRule="auto"/>
              <w:rPr>
                <w:rFonts w:ascii="Cambria" w:eastAsia="Calibri" w:hAnsi="Cambria" w:cs="Arial"/>
                <w:iCs/>
                <w:sz w:val="13"/>
                <w:szCs w:val="13"/>
                <w:lang w:eastAsia="en-US"/>
              </w:rPr>
            </w:pPr>
            <w:r>
              <w:rPr>
                <w:noProof/>
              </w:rPr>
              <w:pict w14:anchorId="6A9EFA2C">
                <v:rect id="Prostokąt 5" o:spid="_x0000_s1027" style="position:absolute;margin-left:20.45pt;margin-top:11pt;width:12.4pt;height:13.4pt;z-index:251660288;visibility:visible;mso-wrap-style:square;mso-width-percent:0;mso-height-percent:0;mso-wrap-distance-left:9pt;mso-wrap-distance-top:0;mso-wrap-distance-right:9pt;mso-wrap-distance-bottom:0;mso-width-percent:0;mso-height-percent:0;mso-width-relative:page;mso-height-relative:page;v-text-anchor:top"/>
              </w:pict>
            </w:r>
          </w:p>
          <w:p w14:paraId="5FA56DAA" w14:textId="77777777" w:rsidR="000248CA" w:rsidRPr="000F4453" w:rsidRDefault="00991E07" w:rsidP="00EE11E8">
            <w:pPr>
              <w:spacing w:line="360" w:lineRule="auto"/>
              <w:ind w:firstLine="457"/>
              <w:rPr>
                <w:rFonts w:ascii="Cambria" w:eastAsia="Calibri" w:hAnsi="Cambria"/>
                <w:noProof/>
              </w:rPr>
            </w:pPr>
            <w:r w:rsidRPr="000F4453">
              <w:rPr>
                <w:rFonts w:ascii="Calibri" w:eastAsia="Calibri" w:hAnsi="Calibri"/>
                <w:noProof/>
              </w:rPr>
              <w:t xml:space="preserve">       </w:t>
            </w:r>
            <w:r w:rsidRPr="000F4453">
              <w:rPr>
                <w:rFonts w:ascii="Cambria" w:eastAsia="Calibri" w:hAnsi="Cambria"/>
                <w:noProof/>
              </w:rPr>
              <w:t>średnim przedsiębiorstwem,</w:t>
            </w:r>
          </w:p>
          <w:p w14:paraId="686D0073" w14:textId="77777777" w:rsidR="000248CA" w:rsidRPr="000F4453" w:rsidRDefault="00F33210" w:rsidP="00EE11E8">
            <w:pPr>
              <w:spacing w:line="360" w:lineRule="auto"/>
              <w:ind w:firstLine="457"/>
              <w:rPr>
                <w:rFonts w:ascii="Calibri" w:eastAsia="Calibri" w:hAnsi="Calibri"/>
                <w:noProof/>
                <w:sz w:val="10"/>
                <w:szCs w:val="10"/>
              </w:rPr>
            </w:pPr>
            <w:r>
              <w:rPr>
                <w:noProof/>
              </w:rPr>
              <w:pict w14:anchorId="6FF050B5">
                <v:rect id="Prostokąt 3" o:spid="_x0000_s1028" style="position:absolute;left:0;text-align:left;margin-left:20.5pt;margin-top:9.55pt;width:12.4pt;height:13.4pt;z-index:251661312;visibility:visible;mso-wrap-style:square;mso-width-percent:0;mso-height-percent:0;mso-wrap-distance-left:9pt;mso-wrap-distance-top:0;mso-wrap-distance-right:9pt;mso-wrap-distance-bottom:0;mso-width-percent:0;mso-height-percent:0;mso-width-relative:page;mso-height-relative:page;v-text-anchor:top"/>
              </w:pict>
            </w:r>
            <w:r w:rsidR="00991E07" w:rsidRPr="000F4453">
              <w:rPr>
                <w:rFonts w:ascii="Calibri" w:eastAsia="Calibri" w:hAnsi="Calibri"/>
                <w:noProof/>
              </w:rPr>
              <w:t xml:space="preserve">       </w:t>
            </w:r>
          </w:p>
          <w:p w14:paraId="38B738FC" w14:textId="77777777" w:rsidR="000248CA" w:rsidRPr="000F4453" w:rsidRDefault="00991E07" w:rsidP="00EE11E8">
            <w:pPr>
              <w:spacing w:line="360" w:lineRule="auto"/>
              <w:ind w:firstLine="457"/>
              <w:rPr>
                <w:rFonts w:ascii="Cambria" w:eastAsia="Calibri" w:hAnsi="Cambria"/>
                <w:noProof/>
                <w:sz w:val="10"/>
                <w:szCs w:val="10"/>
              </w:rPr>
            </w:pPr>
            <w:r w:rsidRPr="000F4453">
              <w:rPr>
                <w:rFonts w:ascii="Calibri" w:eastAsia="Calibri" w:hAnsi="Calibri"/>
                <w:noProof/>
              </w:rPr>
              <w:t xml:space="preserve">       </w:t>
            </w:r>
            <w:r w:rsidRPr="000F4453">
              <w:rPr>
                <w:rFonts w:ascii="Cambria" w:eastAsia="Calibri" w:hAnsi="Cambria"/>
                <w:noProof/>
              </w:rPr>
              <w:t>jednoosobową działalnością gospodarczą,</w:t>
            </w:r>
          </w:p>
          <w:p w14:paraId="6811E307" w14:textId="77777777" w:rsidR="000248CA" w:rsidRPr="000F4453" w:rsidRDefault="000248CA" w:rsidP="00EE11E8">
            <w:pPr>
              <w:spacing w:line="360" w:lineRule="auto"/>
              <w:ind w:firstLine="457"/>
              <w:rPr>
                <w:rFonts w:ascii="Cambria" w:eastAsia="Calibri" w:hAnsi="Cambria" w:cs="Arial"/>
                <w:b/>
                <w:iCs/>
                <w:sz w:val="10"/>
                <w:szCs w:val="10"/>
                <w:lang w:eastAsia="en-US"/>
              </w:rPr>
            </w:pPr>
          </w:p>
          <w:p w14:paraId="113F6853" w14:textId="77777777" w:rsidR="000248CA" w:rsidRPr="000F4453" w:rsidRDefault="00F33210" w:rsidP="00EE11E8">
            <w:pPr>
              <w:spacing w:line="360" w:lineRule="auto"/>
              <w:ind w:firstLine="457"/>
              <w:rPr>
                <w:rFonts w:ascii="Cambria" w:eastAsia="Calibri" w:hAnsi="Cambria"/>
                <w:noProof/>
              </w:rPr>
            </w:pPr>
            <w:r>
              <w:rPr>
                <w:noProof/>
              </w:rPr>
              <w:pict w14:anchorId="71553114">
                <v:rect id="Prostokąt 2" o:spid="_x0000_s1029" style="position:absolute;left:0;text-align:left;margin-left:20.45pt;margin-top:.6pt;width:12.4pt;height:13.4pt;z-index:251662336;visibility:visible;mso-wrap-style:square;mso-width-percent:0;mso-height-percent:0;mso-wrap-distance-left:9pt;mso-wrap-distance-top:0;mso-wrap-distance-right:9pt;mso-wrap-distance-bottom:0;mso-width-percent:0;mso-height-percent:0;mso-width-relative:page;mso-height-relative:page;v-text-anchor:top"/>
              </w:pict>
            </w:r>
            <w:r w:rsidR="00991E07" w:rsidRPr="000F4453">
              <w:rPr>
                <w:rFonts w:ascii="Calibri" w:eastAsia="Calibri" w:hAnsi="Calibri"/>
                <w:noProof/>
              </w:rPr>
              <w:t xml:space="preserve">       </w:t>
            </w:r>
            <w:r w:rsidR="00991E07" w:rsidRPr="000F4453">
              <w:rPr>
                <w:rFonts w:ascii="Cambria" w:eastAsia="Calibri" w:hAnsi="Cambria"/>
                <w:noProof/>
              </w:rPr>
              <w:t>osobą fizyczną nieprowadzącą działalności gospodarczej,</w:t>
            </w:r>
          </w:p>
          <w:p w14:paraId="4891F764" w14:textId="77777777" w:rsidR="000248CA" w:rsidRPr="000F4453" w:rsidRDefault="000248CA" w:rsidP="00EE11E8">
            <w:pPr>
              <w:spacing w:line="360" w:lineRule="auto"/>
              <w:ind w:firstLine="457"/>
              <w:rPr>
                <w:rFonts w:ascii="Cambria" w:eastAsia="Calibri" w:hAnsi="Cambria"/>
                <w:noProof/>
                <w:sz w:val="10"/>
                <w:szCs w:val="10"/>
              </w:rPr>
            </w:pPr>
          </w:p>
          <w:p w14:paraId="22CC9CDC" w14:textId="77777777" w:rsidR="000248CA" w:rsidRPr="000F4453" w:rsidRDefault="00F33210" w:rsidP="00EE11E8">
            <w:pPr>
              <w:spacing w:line="360" w:lineRule="auto"/>
              <w:ind w:firstLine="457"/>
              <w:rPr>
                <w:rFonts w:ascii="Cambria" w:eastAsia="Calibri" w:hAnsi="Cambria"/>
                <w:noProof/>
                <w:sz w:val="10"/>
                <w:szCs w:val="10"/>
              </w:rPr>
            </w:pPr>
            <w:r>
              <w:rPr>
                <w:noProof/>
              </w:rPr>
              <w:pict w14:anchorId="6C48B9E2">
                <v:rect id="Prostokąt 9" o:spid="_x0000_s1030" style="position:absolute;left:0;text-align:left;margin-left:20.45pt;margin-top:.6pt;width:12.4pt;height:13.4pt;z-index:251663360;visibility:visible;mso-wrap-style:square;mso-width-percent:0;mso-height-percent:0;mso-wrap-distance-left:9pt;mso-wrap-distance-top:0;mso-wrap-distance-right:9pt;mso-wrap-distance-bottom:0;mso-width-percent:0;mso-height-percent:0;mso-width-relative:page;mso-height-relative:page;v-text-anchor:top"/>
              </w:pict>
            </w:r>
            <w:r w:rsidR="00991E07" w:rsidRPr="000F4453">
              <w:rPr>
                <w:rFonts w:ascii="Calibri" w:eastAsia="Calibri" w:hAnsi="Calibri"/>
                <w:noProof/>
              </w:rPr>
              <w:t xml:space="preserve">       </w:t>
            </w:r>
            <w:r w:rsidR="00991E07" w:rsidRPr="000F4453">
              <w:rPr>
                <w:rFonts w:ascii="Cambria" w:eastAsia="Calibri" w:hAnsi="Cambria"/>
                <w:noProof/>
              </w:rPr>
              <w:t>inny rodzaj działalności.</w:t>
            </w:r>
          </w:p>
          <w:p w14:paraId="1EAA5C1F" w14:textId="77777777" w:rsidR="000248CA" w:rsidRPr="000F4453" w:rsidRDefault="00991E07" w:rsidP="00EE11E8">
            <w:pPr>
              <w:suppressAutoHyphens/>
              <w:autoSpaceDN w:val="0"/>
              <w:spacing w:line="276" w:lineRule="auto"/>
              <w:ind w:left="318"/>
              <w:jc w:val="both"/>
              <w:textAlignment w:val="baseline"/>
              <w:rPr>
                <w:rFonts w:ascii="Cambria" w:hAnsi="Cambria" w:cs="Arial"/>
                <w:b/>
                <w:bCs/>
                <w:i/>
                <w:iCs/>
                <w:szCs w:val="22"/>
              </w:rPr>
            </w:pPr>
            <w:r w:rsidRPr="000F4453">
              <w:rPr>
                <w:rFonts w:ascii="Cambria" w:hAnsi="Cambria" w:cs="Arial"/>
                <w:b/>
                <w:bCs/>
                <w:i/>
                <w:iCs/>
                <w:szCs w:val="22"/>
              </w:rPr>
              <w:t>(zaznacz właściwe)</w:t>
            </w:r>
          </w:p>
          <w:p w14:paraId="089CCD95" w14:textId="77777777" w:rsidR="000248CA" w:rsidRPr="000F4453" w:rsidRDefault="000248CA" w:rsidP="00EE11E8">
            <w:pPr>
              <w:spacing w:line="360" w:lineRule="auto"/>
              <w:rPr>
                <w:rFonts w:ascii="Cambria" w:eastAsia="Calibri" w:hAnsi="Cambria" w:cs="Arial"/>
                <w:b/>
                <w:iCs/>
                <w:sz w:val="10"/>
                <w:szCs w:val="10"/>
                <w:lang w:eastAsia="en-US"/>
              </w:rPr>
            </w:pPr>
          </w:p>
        </w:tc>
      </w:tr>
      <w:tr w:rsidR="00D75F7A" w:rsidRPr="000F4453" w14:paraId="55142BFD" w14:textId="77777777" w:rsidTr="00EE11E8">
        <w:trPr>
          <w:trHeight w:val="2830"/>
          <w:jc w:val="center"/>
        </w:trPr>
        <w:tc>
          <w:tcPr>
            <w:tcW w:w="9671" w:type="dxa"/>
            <w:tcBorders>
              <w:bottom w:val="single" w:sz="4" w:space="0" w:color="auto"/>
            </w:tcBorders>
          </w:tcPr>
          <w:p w14:paraId="24A25D5E" w14:textId="77777777" w:rsidR="000248CA" w:rsidRPr="000F4453" w:rsidRDefault="00991E07" w:rsidP="00EE11E8">
            <w:pPr>
              <w:spacing w:before="120" w:line="300" w:lineRule="auto"/>
              <w:jc w:val="both"/>
              <w:rPr>
                <w:rFonts w:ascii="Cambria" w:eastAsia="Calibri" w:hAnsi="Cambria" w:cs="Arial"/>
                <w:b/>
                <w:iCs/>
                <w:sz w:val="28"/>
                <w:szCs w:val="28"/>
                <w:lang w:eastAsia="en-US"/>
              </w:rPr>
            </w:pPr>
            <w:r w:rsidRPr="000F4453">
              <w:rPr>
                <w:rFonts w:ascii="Cambria" w:eastAsia="Calibri" w:hAnsi="Cambria" w:cs="Arial"/>
                <w:b/>
                <w:iCs/>
                <w:sz w:val="28"/>
                <w:szCs w:val="28"/>
                <w:lang w:eastAsia="en-US"/>
              </w:rPr>
              <w:lastRenderedPageBreak/>
              <w:t>G. SPIS TREŚCI.</w:t>
            </w:r>
          </w:p>
          <w:p w14:paraId="03E4B339" w14:textId="77777777" w:rsidR="000248CA" w:rsidRPr="000F4453" w:rsidRDefault="00991E07" w:rsidP="00EE11E8">
            <w:pPr>
              <w:spacing w:line="300" w:lineRule="auto"/>
              <w:jc w:val="both"/>
              <w:rPr>
                <w:rFonts w:ascii="Cambria" w:eastAsia="Calibri" w:hAnsi="Cambria" w:cs="Arial"/>
                <w:iCs/>
                <w:u w:val="single"/>
                <w:lang w:eastAsia="en-US"/>
              </w:rPr>
            </w:pPr>
            <w:r w:rsidRPr="000F4453">
              <w:rPr>
                <w:rFonts w:ascii="Cambria" w:eastAsia="Calibri" w:hAnsi="Cambria" w:cs="Arial"/>
                <w:iCs/>
                <w:u w:val="single"/>
                <w:lang w:eastAsia="en-US"/>
              </w:rPr>
              <w:t>Integralną część oferty stanowią następujące dokumenty:</w:t>
            </w:r>
          </w:p>
          <w:p w14:paraId="77BC548A" w14:textId="77777777" w:rsidR="000248CA" w:rsidRPr="000F4453" w:rsidRDefault="000248CA" w:rsidP="00EE11E8">
            <w:pPr>
              <w:spacing w:line="300" w:lineRule="auto"/>
              <w:jc w:val="both"/>
              <w:rPr>
                <w:rFonts w:ascii="Cambria" w:eastAsia="Calibri" w:hAnsi="Cambria" w:cs="Arial"/>
                <w:iCs/>
                <w:sz w:val="10"/>
                <w:szCs w:val="10"/>
                <w:u w:val="single"/>
                <w:lang w:eastAsia="en-US"/>
              </w:rPr>
            </w:pPr>
          </w:p>
          <w:p w14:paraId="0F04333D" w14:textId="77777777" w:rsidR="000248CA" w:rsidRPr="000F4453" w:rsidRDefault="00991E07" w:rsidP="000248CA">
            <w:pPr>
              <w:numPr>
                <w:ilvl w:val="0"/>
                <w:numId w:val="74"/>
              </w:numPr>
              <w:spacing w:line="360" w:lineRule="auto"/>
              <w:jc w:val="both"/>
              <w:rPr>
                <w:rFonts w:ascii="Cambria" w:eastAsia="Calibri" w:hAnsi="Cambria" w:cs="Arial"/>
                <w:iCs/>
                <w:lang w:eastAsia="en-US"/>
              </w:rPr>
            </w:pPr>
            <w:r w:rsidRPr="000F4453">
              <w:rPr>
                <w:rFonts w:ascii="Cambria" w:eastAsia="Calibri" w:hAnsi="Cambria" w:cs="Arial"/>
                <w:iCs/>
                <w:sz w:val="22"/>
                <w:szCs w:val="22"/>
                <w:lang w:eastAsia="en-US"/>
              </w:rPr>
              <w:t>........................................................................................................................................................................................................</w:t>
            </w:r>
          </w:p>
          <w:p w14:paraId="2F2E5D70" w14:textId="77777777" w:rsidR="000248CA" w:rsidRPr="000F4453" w:rsidRDefault="00991E07" w:rsidP="000248CA">
            <w:pPr>
              <w:numPr>
                <w:ilvl w:val="0"/>
                <w:numId w:val="74"/>
              </w:numPr>
              <w:spacing w:line="360" w:lineRule="auto"/>
              <w:jc w:val="both"/>
              <w:rPr>
                <w:rFonts w:ascii="Cambria" w:eastAsia="Calibri" w:hAnsi="Cambria" w:cs="Arial"/>
                <w:iCs/>
                <w:lang w:eastAsia="en-US"/>
              </w:rPr>
            </w:pPr>
            <w:r w:rsidRPr="000F4453">
              <w:rPr>
                <w:rFonts w:ascii="Cambria" w:eastAsia="Calibri" w:hAnsi="Cambria" w:cs="Arial"/>
                <w:iCs/>
                <w:sz w:val="22"/>
                <w:szCs w:val="22"/>
                <w:lang w:eastAsia="en-US"/>
              </w:rPr>
              <w:t>........................................................................................................................................................................................................</w:t>
            </w:r>
          </w:p>
          <w:p w14:paraId="20C366F5" w14:textId="77777777" w:rsidR="000248CA" w:rsidRPr="000F4453" w:rsidRDefault="00991E07" w:rsidP="000248CA">
            <w:pPr>
              <w:numPr>
                <w:ilvl w:val="0"/>
                <w:numId w:val="74"/>
              </w:numPr>
              <w:spacing w:line="360" w:lineRule="auto"/>
              <w:jc w:val="both"/>
              <w:rPr>
                <w:rFonts w:ascii="Cambria" w:eastAsia="Calibri" w:hAnsi="Cambria" w:cs="Arial"/>
                <w:iCs/>
                <w:lang w:eastAsia="en-US"/>
              </w:rPr>
            </w:pPr>
            <w:r w:rsidRPr="000F4453">
              <w:rPr>
                <w:rFonts w:ascii="Cambria" w:eastAsia="Calibri" w:hAnsi="Cambria" w:cs="Arial"/>
                <w:iCs/>
                <w:sz w:val="22"/>
                <w:szCs w:val="22"/>
                <w:lang w:eastAsia="en-US"/>
              </w:rPr>
              <w:t>........................................................................................................................................................................................................</w:t>
            </w:r>
          </w:p>
          <w:p w14:paraId="0351939C" w14:textId="77777777" w:rsidR="000248CA" w:rsidRPr="000F4453" w:rsidRDefault="00991E07" w:rsidP="000248CA">
            <w:pPr>
              <w:numPr>
                <w:ilvl w:val="0"/>
                <w:numId w:val="74"/>
              </w:numPr>
              <w:spacing w:line="360" w:lineRule="auto"/>
              <w:jc w:val="both"/>
              <w:rPr>
                <w:rFonts w:ascii="Cambria" w:eastAsia="Calibri" w:hAnsi="Cambria" w:cs="Arial"/>
                <w:iCs/>
                <w:sz w:val="10"/>
                <w:szCs w:val="10"/>
                <w:lang w:eastAsia="en-US"/>
              </w:rPr>
            </w:pPr>
            <w:r w:rsidRPr="000F4453">
              <w:rPr>
                <w:rFonts w:ascii="Cambria" w:eastAsia="Calibri" w:hAnsi="Cambria" w:cs="Arial"/>
                <w:iCs/>
                <w:sz w:val="22"/>
                <w:szCs w:val="22"/>
                <w:lang w:eastAsia="en-US"/>
              </w:rPr>
              <w:t>.......................................................................................................................................................................................................</w:t>
            </w:r>
          </w:p>
          <w:p w14:paraId="6B98698A" w14:textId="77777777" w:rsidR="000248CA" w:rsidRPr="000F4453" w:rsidRDefault="00991E07" w:rsidP="000248CA">
            <w:pPr>
              <w:numPr>
                <w:ilvl w:val="0"/>
                <w:numId w:val="74"/>
              </w:numPr>
              <w:spacing w:line="360" w:lineRule="auto"/>
              <w:jc w:val="both"/>
              <w:rPr>
                <w:rFonts w:ascii="Cambria" w:eastAsia="Calibri" w:hAnsi="Cambria" w:cs="Arial"/>
                <w:iCs/>
                <w:lang w:eastAsia="en-US"/>
              </w:rPr>
            </w:pPr>
            <w:r w:rsidRPr="000F4453">
              <w:rPr>
                <w:rFonts w:ascii="Cambria" w:eastAsia="Calibri" w:hAnsi="Cambria" w:cs="Arial"/>
                <w:iCs/>
                <w:sz w:val="22"/>
                <w:szCs w:val="22"/>
                <w:lang w:eastAsia="en-US"/>
              </w:rPr>
              <w:t>........................................................................................................................................................................................................</w:t>
            </w:r>
          </w:p>
          <w:p w14:paraId="5115B0DF" w14:textId="77777777" w:rsidR="000248CA" w:rsidRPr="000F4453" w:rsidRDefault="00991E07" w:rsidP="000248CA">
            <w:pPr>
              <w:numPr>
                <w:ilvl w:val="0"/>
                <w:numId w:val="74"/>
              </w:numPr>
              <w:spacing w:line="360" w:lineRule="auto"/>
              <w:jc w:val="both"/>
              <w:rPr>
                <w:rFonts w:ascii="Cambria" w:eastAsia="Calibri" w:hAnsi="Cambria" w:cs="Arial"/>
                <w:iCs/>
                <w:lang w:eastAsia="en-US"/>
              </w:rPr>
            </w:pPr>
            <w:r w:rsidRPr="000F4453">
              <w:rPr>
                <w:rFonts w:ascii="Cambria" w:eastAsia="Calibri" w:hAnsi="Cambria" w:cs="Arial"/>
                <w:iCs/>
                <w:sz w:val="22"/>
                <w:szCs w:val="22"/>
                <w:lang w:eastAsia="en-US"/>
              </w:rPr>
              <w:t>........................................................................................................................................................................................................</w:t>
            </w:r>
          </w:p>
          <w:p w14:paraId="482F2E68" w14:textId="77777777" w:rsidR="000248CA" w:rsidRPr="000F4453" w:rsidRDefault="00991E07" w:rsidP="000248CA">
            <w:pPr>
              <w:numPr>
                <w:ilvl w:val="0"/>
                <w:numId w:val="74"/>
              </w:numPr>
              <w:spacing w:line="360" w:lineRule="auto"/>
              <w:jc w:val="both"/>
              <w:rPr>
                <w:rFonts w:ascii="Cambria" w:eastAsia="Calibri" w:hAnsi="Cambria" w:cs="Arial"/>
                <w:iCs/>
                <w:sz w:val="10"/>
                <w:szCs w:val="10"/>
                <w:lang w:eastAsia="en-US"/>
              </w:rPr>
            </w:pPr>
            <w:r w:rsidRPr="000F4453">
              <w:rPr>
                <w:rFonts w:ascii="Cambria" w:eastAsia="Calibri" w:hAnsi="Cambria" w:cs="Arial"/>
                <w:iCs/>
                <w:sz w:val="22"/>
                <w:szCs w:val="22"/>
                <w:lang w:eastAsia="en-US"/>
              </w:rPr>
              <w:t>.......................................................................................................................................................................................................</w:t>
            </w:r>
          </w:p>
        </w:tc>
      </w:tr>
    </w:tbl>
    <w:p w14:paraId="01E86B72" w14:textId="77777777" w:rsidR="000248CA" w:rsidRPr="000F4453" w:rsidRDefault="000248CA" w:rsidP="000248CA">
      <w:pPr>
        <w:tabs>
          <w:tab w:val="left" w:pos="142"/>
          <w:tab w:val="left" w:pos="567"/>
        </w:tabs>
        <w:autoSpaceDE w:val="0"/>
        <w:autoSpaceDN w:val="0"/>
        <w:adjustRightInd w:val="0"/>
        <w:spacing w:line="276" w:lineRule="auto"/>
        <w:ind w:left="142"/>
        <w:jc w:val="both"/>
        <w:rPr>
          <w:rFonts w:ascii="Cambria" w:eastAsia="Calibri" w:hAnsi="Cambria"/>
          <w:lang w:eastAsia="en-US"/>
        </w:rPr>
      </w:pPr>
    </w:p>
    <w:p w14:paraId="4C6EA26B" w14:textId="77777777" w:rsidR="000248CA" w:rsidRPr="000F4453" w:rsidRDefault="000248CA" w:rsidP="000248CA">
      <w:pPr>
        <w:widowControl w:val="0"/>
        <w:spacing w:line="276" w:lineRule="auto"/>
        <w:ind w:left="709" w:hanging="567"/>
        <w:jc w:val="both"/>
        <w:outlineLvl w:val="3"/>
        <w:rPr>
          <w:rFonts w:ascii="Cambria" w:eastAsia="Calibri" w:hAnsi="Cambria"/>
          <w:b/>
          <w:sz w:val="10"/>
          <w:szCs w:val="10"/>
          <w:lang w:eastAsia="en-US"/>
        </w:rPr>
      </w:pPr>
    </w:p>
    <w:p w14:paraId="4B59D0F1" w14:textId="77777777" w:rsidR="000248CA" w:rsidRPr="000F4453" w:rsidRDefault="000248CA" w:rsidP="000248CA">
      <w:pPr>
        <w:shd w:val="clear" w:color="auto" w:fill="FFFFFF"/>
        <w:tabs>
          <w:tab w:val="left" w:pos="902"/>
        </w:tabs>
        <w:autoSpaceDE w:val="0"/>
        <w:autoSpaceDN w:val="0"/>
        <w:rPr>
          <w:rFonts w:ascii="Cambria" w:eastAsia="Calibri" w:hAnsi="Cambria"/>
          <w:b/>
          <w:bCs/>
          <w:sz w:val="10"/>
          <w:szCs w:val="10"/>
          <w:lang w:eastAsia="en-US"/>
        </w:rPr>
      </w:pPr>
    </w:p>
    <w:p w14:paraId="4FB197E0" w14:textId="77777777" w:rsidR="000248CA" w:rsidRPr="000F4453" w:rsidRDefault="000248CA" w:rsidP="000248CA">
      <w:pPr>
        <w:shd w:val="clear" w:color="auto" w:fill="FFFFFF"/>
        <w:tabs>
          <w:tab w:val="left" w:pos="902"/>
        </w:tabs>
        <w:autoSpaceDE w:val="0"/>
        <w:autoSpaceDN w:val="0"/>
        <w:rPr>
          <w:rFonts w:ascii="Cambria" w:eastAsia="Calibri" w:hAnsi="Cambria"/>
          <w:b/>
          <w:bCs/>
          <w:sz w:val="10"/>
          <w:szCs w:val="10"/>
          <w:lang w:eastAsia="en-US"/>
        </w:rPr>
      </w:pPr>
    </w:p>
    <w:p w14:paraId="6B1C3C8C" w14:textId="77777777" w:rsidR="000248CA" w:rsidRPr="000F4453" w:rsidRDefault="000248CA" w:rsidP="000248CA">
      <w:pPr>
        <w:shd w:val="clear" w:color="auto" w:fill="FFFFFF"/>
        <w:tabs>
          <w:tab w:val="left" w:pos="902"/>
        </w:tabs>
        <w:autoSpaceDE w:val="0"/>
        <w:autoSpaceDN w:val="0"/>
        <w:rPr>
          <w:rFonts w:ascii="Cambria" w:eastAsia="Calibri" w:hAnsi="Cambria"/>
          <w:b/>
          <w:bCs/>
          <w:sz w:val="10"/>
          <w:szCs w:val="10"/>
          <w:lang w:eastAsia="en-US"/>
        </w:rPr>
      </w:pPr>
    </w:p>
    <w:p w14:paraId="354BAE56" w14:textId="77777777" w:rsidR="000248CA" w:rsidRPr="000F4453" w:rsidRDefault="000248CA" w:rsidP="000248CA">
      <w:pPr>
        <w:pStyle w:val="Akapitzlist"/>
        <w:shd w:val="clear" w:color="auto" w:fill="FFFFFF"/>
        <w:tabs>
          <w:tab w:val="left" w:pos="902"/>
        </w:tabs>
        <w:autoSpaceDE w:val="0"/>
        <w:autoSpaceDN w:val="0"/>
        <w:spacing w:before="0" w:after="0" w:line="240" w:lineRule="auto"/>
        <w:jc w:val="left"/>
        <w:rPr>
          <w:rFonts w:ascii="Cambria" w:eastAsia="Calibri" w:hAnsi="Cambria"/>
          <w:b/>
          <w:bCs/>
          <w:sz w:val="10"/>
          <w:szCs w:val="10"/>
          <w:lang w:eastAsia="en-US"/>
        </w:rPr>
      </w:pPr>
    </w:p>
    <w:p w14:paraId="336BED3D" w14:textId="77777777" w:rsidR="000248CA" w:rsidRPr="000F4453" w:rsidRDefault="000248CA" w:rsidP="000248CA">
      <w:pPr>
        <w:pStyle w:val="Akapitzlist"/>
        <w:shd w:val="clear" w:color="auto" w:fill="FFFFFF"/>
        <w:tabs>
          <w:tab w:val="left" w:pos="902"/>
        </w:tabs>
        <w:autoSpaceDE w:val="0"/>
        <w:autoSpaceDN w:val="0"/>
        <w:spacing w:before="0" w:after="0" w:line="240" w:lineRule="auto"/>
        <w:jc w:val="left"/>
        <w:rPr>
          <w:rFonts w:ascii="Cambria" w:eastAsia="Calibri" w:hAnsi="Cambria"/>
          <w:b/>
          <w:bCs/>
          <w:sz w:val="10"/>
          <w:szCs w:val="10"/>
          <w:lang w:eastAsia="en-US"/>
        </w:rPr>
      </w:pPr>
    </w:p>
    <w:p w14:paraId="4E790863" w14:textId="77777777" w:rsidR="000248CA" w:rsidRPr="000F4453" w:rsidRDefault="000248CA" w:rsidP="000248CA">
      <w:pPr>
        <w:pStyle w:val="Akapitzlist"/>
        <w:shd w:val="clear" w:color="auto" w:fill="FFFFFF"/>
        <w:tabs>
          <w:tab w:val="left" w:pos="902"/>
        </w:tabs>
        <w:autoSpaceDE w:val="0"/>
        <w:autoSpaceDN w:val="0"/>
        <w:spacing w:before="0" w:after="0" w:line="240" w:lineRule="auto"/>
        <w:jc w:val="left"/>
        <w:rPr>
          <w:rFonts w:ascii="Cambria" w:eastAsia="Calibri" w:hAnsi="Cambria"/>
          <w:b/>
          <w:bCs/>
          <w:sz w:val="10"/>
          <w:szCs w:val="10"/>
          <w:lang w:eastAsia="en-US"/>
        </w:rPr>
      </w:pPr>
    </w:p>
    <w:p w14:paraId="1443A5E5" w14:textId="77777777" w:rsidR="000248CA" w:rsidRPr="000F4453" w:rsidRDefault="000248CA" w:rsidP="000248CA">
      <w:pPr>
        <w:pStyle w:val="Akapitzlist"/>
        <w:shd w:val="clear" w:color="auto" w:fill="FFFFFF"/>
        <w:tabs>
          <w:tab w:val="left" w:pos="902"/>
        </w:tabs>
        <w:autoSpaceDE w:val="0"/>
        <w:autoSpaceDN w:val="0"/>
        <w:spacing w:before="0" w:after="0" w:line="240" w:lineRule="auto"/>
        <w:jc w:val="left"/>
        <w:rPr>
          <w:rFonts w:ascii="Cambria" w:eastAsia="Calibri" w:hAnsi="Cambria"/>
          <w:b/>
          <w:bCs/>
          <w:sz w:val="10"/>
          <w:szCs w:val="10"/>
          <w:lang w:eastAsia="en-US"/>
        </w:rPr>
      </w:pPr>
    </w:p>
    <w:p w14:paraId="023FF333" w14:textId="77777777" w:rsidR="000248CA" w:rsidRPr="000F4453" w:rsidRDefault="000248CA" w:rsidP="000248CA">
      <w:pPr>
        <w:pStyle w:val="Akapitzlist"/>
        <w:shd w:val="clear" w:color="auto" w:fill="FFFFFF"/>
        <w:tabs>
          <w:tab w:val="left" w:pos="902"/>
        </w:tabs>
        <w:autoSpaceDE w:val="0"/>
        <w:autoSpaceDN w:val="0"/>
        <w:spacing w:before="0" w:after="0" w:line="240" w:lineRule="auto"/>
        <w:jc w:val="left"/>
        <w:rPr>
          <w:rFonts w:ascii="Cambria" w:eastAsia="Calibri" w:hAnsi="Cambria"/>
          <w:b/>
          <w:bCs/>
          <w:sz w:val="10"/>
          <w:szCs w:val="10"/>
          <w:lang w:eastAsia="en-US"/>
        </w:rPr>
      </w:pPr>
    </w:p>
    <w:p w14:paraId="6A61970F" w14:textId="77777777" w:rsidR="000248CA" w:rsidRPr="000F4453" w:rsidRDefault="000248CA" w:rsidP="000248CA">
      <w:pPr>
        <w:pStyle w:val="Akapitzlist"/>
        <w:shd w:val="clear" w:color="auto" w:fill="FFFFFF"/>
        <w:tabs>
          <w:tab w:val="left" w:pos="902"/>
        </w:tabs>
        <w:autoSpaceDE w:val="0"/>
        <w:autoSpaceDN w:val="0"/>
        <w:spacing w:before="0" w:after="0" w:line="240" w:lineRule="auto"/>
        <w:jc w:val="left"/>
        <w:rPr>
          <w:rFonts w:ascii="Cambria" w:eastAsia="Calibri" w:hAnsi="Cambria"/>
          <w:b/>
          <w:bCs/>
          <w:sz w:val="24"/>
          <w:szCs w:val="24"/>
          <w:lang w:eastAsia="en-US"/>
        </w:rPr>
      </w:pPr>
    </w:p>
    <w:p w14:paraId="3CED08BF" w14:textId="77777777" w:rsidR="00CB24BD" w:rsidRPr="000F4453" w:rsidRDefault="00CB24BD" w:rsidP="000248CA">
      <w:pPr>
        <w:widowControl w:val="0"/>
        <w:pBdr>
          <w:bottom w:val="single" w:sz="4" w:space="0" w:color="auto"/>
        </w:pBdr>
        <w:autoSpaceDE w:val="0"/>
        <w:autoSpaceDN w:val="0"/>
        <w:adjustRightInd w:val="0"/>
        <w:spacing w:line="276" w:lineRule="auto"/>
        <w:jc w:val="center"/>
        <w:rPr>
          <w:rFonts w:ascii="Cambria" w:hAnsi="Cambria" w:cs="Arial"/>
          <w:b/>
          <w:sz w:val="20"/>
          <w:szCs w:val="20"/>
        </w:rPr>
        <w:sectPr w:rsidR="00CB24BD" w:rsidRPr="000F4453" w:rsidSect="00E35647">
          <w:headerReference w:type="even" r:id="rId39"/>
          <w:headerReference w:type="default" r:id="rId40"/>
          <w:footerReference w:type="even" r:id="rId41"/>
          <w:footerReference w:type="default" r:id="rId42"/>
          <w:headerReference w:type="first" r:id="rId43"/>
          <w:footerReference w:type="first" r:id="rId44"/>
          <w:pgSz w:w="11900" w:h="16840"/>
          <w:pgMar w:top="426" w:right="1418" w:bottom="565" w:left="1418" w:header="426" w:footer="709" w:gutter="0"/>
          <w:pgNumType w:start="1"/>
          <w:cols w:space="708"/>
          <w:docGrid w:linePitch="360"/>
        </w:sectPr>
      </w:pPr>
    </w:p>
    <w:p w14:paraId="6C756040" w14:textId="77777777" w:rsidR="00F605D8" w:rsidRPr="000F4453" w:rsidRDefault="00991E07" w:rsidP="008612ED">
      <w:pPr>
        <w:jc w:val="right"/>
        <w:rPr>
          <w:rFonts w:ascii="Cambria" w:hAnsi="Cambria" w:cstheme="minorHAnsi"/>
          <w:b/>
          <w:bCs/>
          <w:i/>
          <w:iCs/>
          <w:sz w:val="22"/>
          <w:szCs w:val="22"/>
        </w:rPr>
      </w:pPr>
      <w:r w:rsidRPr="000F4453">
        <w:rPr>
          <w:rFonts w:ascii="Cambria" w:hAnsi="Cambria" w:cstheme="minorHAnsi"/>
          <w:b/>
          <w:bCs/>
          <w:i/>
          <w:iCs/>
          <w:sz w:val="22"/>
          <w:szCs w:val="22"/>
        </w:rPr>
        <w:lastRenderedPageBreak/>
        <w:t xml:space="preserve">Projektowane postanowienia umowne </w:t>
      </w:r>
      <w:r w:rsidRPr="000F4453">
        <w:rPr>
          <w:rFonts w:ascii="Cambria" w:hAnsi="Cambria" w:cstheme="minorHAnsi"/>
          <w:b/>
          <w:bCs/>
          <w:i/>
          <w:iCs/>
          <w:sz w:val="22"/>
          <w:szCs w:val="22"/>
        </w:rPr>
        <w:br/>
        <w:t xml:space="preserve">Załącznik </w:t>
      </w:r>
      <w:proofErr w:type="gramStart"/>
      <w:r w:rsidRPr="000F4453">
        <w:rPr>
          <w:rFonts w:ascii="Cambria" w:hAnsi="Cambria" w:cstheme="minorHAnsi"/>
          <w:b/>
          <w:bCs/>
          <w:i/>
          <w:iCs/>
          <w:sz w:val="22"/>
          <w:szCs w:val="22"/>
        </w:rPr>
        <w:t>nr  2</w:t>
      </w:r>
      <w:proofErr w:type="gramEnd"/>
      <w:r w:rsidRPr="000F4453">
        <w:rPr>
          <w:rFonts w:ascii="Cambria" w:hAnsi="Cambria" w:cstheme="minorHAnsi"/>
          <w:b/>
          <w:bCs/>
          <w:i/>
          <w:iCs/>
          <w:sz w:val="22"/>
          <w:szCs w:val="22"/>
        </w:rPr>
        <w:t xml:space="preserve">   </w:t>
      </w:r>
      <w:r w:rsidR="009F790A" w:rsidRPr="000F4453">
        <w:rPr>
          <w:rFonts w:ascii="Cambria" w:hAnsi="Cambria" w:cstheme="minorHAnsi"/>
          <w:b/>
          <w:bCs/>
          <w:i/>
          <w:iCs/>
          <w:sz w:val="22"/>
          <w:szCs w:val="22"/>
        </w:rPr>
        <w:t>do Specyfikacji Warun</w:t>
      </w:r>
      <w:r w:rsidR="00EA2EA1" w:rsidRPr="000F4453">
        <w:rPr>
          <w:rFonts w:ascii="Cambria" w:hAnsi="Cambria" w:cstheme="minorHAnsi"/>
          <w:b/>
          <w:bCs/>
          <w:i/>
          <w:iCs/>
          <w:sz w:val="22"/>
          <w:szCs w:val="22"/>
        </w:rPr>
        <w:t>k</w:t>
      </w:r>
      <w:r w:rsidR="009F790A" w:rsidRPr="000F4453">
        <w:rPr>
          <w:rFonts w:ascii="Cambria" w:hAnsi="Cambria" w:cstheme="minorHAnsi"/>
          <w:b/>
          <w:bCs/>
          <w:i/>
          <w:iCs/>
          <w:sz w:val="22"/>
          <w:szCs w:val="22"/>
        </w:rPr>
        <w:t xml:space="preserve">ów </w:t>
      </w:r>
      <w:r w:rsidR="00EA2EA1" w:rsidRPr="000F4453">
        <w:rPr>
          <w:rFonts w:ascii="Cambria" w:hAnsi="Cambria" w:cstheme="minorHAnsi"/>
          <w:b/>
          <w:bCs/>
          <w:i/>
          <w:iCs/>
          <w:sz w:val="22"/>
          <w:szCs w:val="22"/>
        </w:rPr>
        <w:t>Zamówienia</w:t>
      </w:r>
    </w:p>
    <w:p w14:paraId="6DFA616C" w14:textId="77777777" w:rsidR="008612ED" w:rsidRPr="000F4453" w:rsidRDefault="008612ED" w:rsidP="008612ED">
      <w:pPr>
        <w:jc w:val="right"/>
        <w:rPr>
          <w:rFonts w:ascii="Cambria" w:hAnsi="Cambria" w:cstheme="minorHAnsi"/>
          <w:b/>
          <w:bCs/>
          <w:i/>
          <w:iCs/>
          <w:sz w:val="22"/>
          <w:szCs w:val="22"/>
        </w:rPr>
      </w:pPr>
    </w:p>
    <w:p w14:paraId="397854E9" w14:textId="77777777" w:rsidR="00276814" w:rsidRPr="000F4453" w:rsidRDefault="00991E07" w:rsidP="0095438B">
      <w:pPr>
        <w:jc w:val="center"/>
        <w:rPr>
          <w:rFonts w:ascii="Cambria" w:hAnsi="Cambria" w:cstheme="minorHAnsi"/>
          <w:b/>
          <w:bCs/>
          <w:sz w:val="22"/>
          <w:szCs w:val="22"/>
        </w:rPr>
      </w:pPr>
      <w:r w:rsidRPr="000F4453">
        <w:rPr>
          <w:rFonts w:ascii="Cambria" w:hAnsi="Cambria" w:cstheme="minorHAnsi"/>
          <w:b/>
          <w:bCs/>
          <w:sz w:val="22"/>
          <w:szCs w:val="22"/>
        </w:rPr>
        <w:t>Umowa Nr ……………………….</w:t>
      </w:r>
    </w:p>
    <w:p w14:paraId="585E3F0B" w14:textId="77777777" w:rsidR="00D7302A" w:rsidRPr="000F4453" w:rsidRDefault="00D7302A" w:rsidP="0095438B">
      <w:pPr>
        <w:jc w:val="center"/>
        <w:rPr>
          <w:rFonts w:ascii="Cambria" w:hAnsi="Cambria" w:cstheme="minorHAnsi"/>
          <w:b/>
          <w:bCs/>
          <w:sz w:val="22"/>
          <w:szCs w:val="22"/>
        </w:rPr>
      </w:pPr>
    </w:p>
    <w:p w14:paraId="32A55F04" w14:textId="77777777" w:rsidR="00D7302A" w:rsidRPr="000F4453" w:rsidRDefault="00991E07" w:rsidP="00B803B6">
      <w:pPr>
        <w:autoSpaceDE w:val="0"/>
        <w:autoSpaceDN w:val="0"/>
        <w:adjustRightInd w:val="0"/>
        <w:spacing w:line="276" w:lineRule="auto"/>
        <w:jc w:val="both"/>
        <w:rPr>
          <w:rFonts w:ascii="Cambria" w:hAnsi="Cambria" w:cstheme="minorHAnsi"/>
          <w:sz w:val="22"/>
          <w:szCs w:val="22"/>
        </w:rPr>
      </w:pPr>
      <w:r w:rsidRPr="000F4453">
        <w:rPr>
          <w:rFonts w:ascii="Cambria" w:eastAsia="Calibri" w:hAnsi="Cambria" w:cstheme="minorHAnsi"/>
          <w:sz w:val="22"/>
          <w:szCs w:val="22"/>
          <w:lang w:eastAsia="en-US"/>
        </w:rPr>
        <w:t xml:space="preserve">zawarta </w:t>
      </w:r>
      <w:r w:rsidRPr="000F4453">
        <w:rPr>
          <w:rFonts w:ascii="Cambria" w:hAnsi="Cambria" w:cstheme="minorHAnsi"/>
          <w:sz w:val="22"/>
          <w:szCs w:val="22"/>
        </w:rPr>
        <w:t xml:space="preserve">w dniu .............................. </w:t>
      </w:r>
      <w:r w:rsidR="00B803B6" w:rsidRPr="000F4453">
        <w:rPr>
          <w:rFonts w:ascii="Cambria" w:hAnsi="Cambria" w:cstheme="minorHAnsi"/>
          <w:sz w:val="22"/>
          <w:szCs w:val="22"/>
        </w:rPr>
        <w:t xml:space="preserve"> </w:t>
      </w:r>
      <w:r w:rsidR="00276814" w:rsidRPr="000F4453">
        <w:rPr>
          <w:rFonts w:ascii="Cambria" w:hAnsi="Cambria" w:cstheme="minorHAnsi"/>
          <w:sz w:val="22"/>
          <w:szCs w:val="22"/>
        </w:rPr>
        <w:t>pomiędzy</w:t>
      </w:r>
      <w:r w:rsidRPr="000F4453">
        <w:rPr>
          <w:rFonts w:ascii="Cambria" w:hAnsi="Cambria" w:cstheme="minorHAnsi"/>
          <w:sz w:val="22"/>
          <w:szCs w:val="22"/>
        </w:rPr>
        <w:t>:</w:t>
      </w:r>
    </w:p>
    <w:p w14:paraId="0D3AE403" w14:textId="77777777" w:rsidR="0093198E" w:rsidRPr="000F4453" w:rsidRDefault="00991E07" w:rsidP="0093198E">
      <w:pPr>
        <w:tabs>
          <w:tab w:val="center" w:pos="4896"/>
          <w:tab w:val="right" w:pos="9432"/>
        </w:tabs>
        <w:suppressAutoHyphens/>
        <w:autoSpaceDE w:val="0"/>
        <w:spacing w:before="120"/>
        <w:jc w:val="both"/>
        <w:rPr>
          <w:rFonts w:ascii="Cambria" w:hAnsi="Cambria" w:cstheme="minorHAnsi"/>
          <w:sz w:val="22"/>
          <w:szCs w:val="22"/>
          <w:lang w:eastAsia="ar-SA"/>
        </w:rPr>
      </w:pPr>
      <w:r w:rsidRPr="000F4453">
        <w:rPr>
          <w:rFonts w:ascii="Cambria" w:hAnsi="Cambria" w:cstheme="minorHAnsi"/>
          <w:b/>
          <w:bCs/>
          <w:sz w:val="22"/>
          <w:szCs w:val="22"/>
          <w:lang w:eastAsia="ar-SA"/>
        </w:rPr>
        <w:t xml:space="preserve">Małopolskim Szpitalem Chorób Płuc i Rehabilitacji im. Edmunda </w:t>
      </w:r>
      <w:proofErr w:type="gramStart"/>
      <w:r w:rsidRPr="000F4453">
        <w:rPr>
          <w:rFonts w:ascii="Cambria" w:hAnsi="Cambria" w:cstheme="minorHAnsi"/>
          <w:b/>
          <w:bCs/>
          <w:sz w:val="22"/>
          <w:szCs w:val="22"/>
          <w:lang w:eastAsia="ar-SA"/>
        </w:rPr>
        <w:t>Wojtyły</w:t>
      </w:r>
      <w:r w:rsidRPr="000F4453">
        <w:rPr>
          <w:rFonts w:ascii="Cambria" w:hAnsi="Cambria" w:cstheme="minorHAnsi"/>
          <w:sz w:val="22"/>
          <w:szCs w:val="22"/>
          <w:lang w:eastAsia="ar-SA"/>
        </w:rPr>
        <w:t>,  z</w:t>
      </w:r>
      <w:proofErr w:type="gramEnd"/>
      <w:r w:rsidRPr="000F4453">
        <w:rPr>
          <w:rFonts w:ascii="Cambria" w:hAnsi="Cambria" w:cstheme="minorHAnsi"/>
          <w:sz w:val="22"/>
          <w:szCs w:val="22"/>
          <w:lang w:eastAsia="ar-SA"/>
        </w:rPr>
        <w:t xml:space="preserve"> siedzibą </w:t>
      </w:r>
    </w:p>
    <w:p w14:paraId="274A0C7A" w14:textId="77777777" w:rsidR="0093198E" w:rsidRPr="000F4453" w:rsidRDefault="00991E07" w:rsidP="0093198E">
      <w:pPr>
        <w:tabs>
          <w:tab w:val="center" w:pos="4896"/>
          <w:tab w:val="right" w:pos="9432"/>
        </w:tabs>
        <w:suppressAutoHyphens/>
        <w:autoSpaceDE w:val="0"/>
        <w:spacing w:before="120"/>
        <w:rPr>
          <w:rFonts w:ascii="Cambria" w:hAnsi="Cambria" w:cstheme="minorHAnsi"/>
          <w:sz w:val="22"/>
          <w:szCs w:val="22"/>
          <w:lang w:eastAsia="ar-SA"/>
        </w:rPr>
      </w:pPr>
      <w:r w:rsidRPr="000F4453">
        <w:rPr>
          <w:rFonts w:ascii="Cambria" w:hAnsi="Cambria" w:cstheme="minorHAnsi"/>
          <w:sz w:val="22"/>
          <w:szCs w:val="22"/>
          <w:lang w:eastAsia="ar-SA"/>
        </w:rPr>
        <w:t xml:space="preserve">w Jaroszowcu przy ul. </w:t>
      </w:r>
      <w:proofErr w:type="gramStart"/>
      <w:r w:rsidRPr="000F4453">
        <w:rPr>
          <w:rFonts w:ascii="Cambria" w:hAnsi="Cambria" w:cstheme="minorHAnsi"/>
          <w:sz w:val="22"/>
          <w:szCs w:val="22"/>
          <w:lang w:eastAsia="ar-SA"/>
        </w:rPr>
        <w:t>Kolejowej  Nr</w:t>
      </w:r>
      <w:proofErr w:type="gramEnd"/>
      <w:r w:rsidRPr="000F4453">
        <w:rPr>
          <w:rFonts w:ascii="Cambria" w:hAnsi="Cambria" w:cstheme="minorHAnsi"/>
          <w:sz w:val="22"/>
          <w:szCs w:val="22"/>
          <w:lang w:eastAsia="ar-SA"/>
        </w:rPr>
        <w:t xml:space="preserve"> 1a, 32-310 Jaroszowiec, wpisanym do Rejestru stowarzyszeń, innych organizacji społecznych i zawodowych, fundacji oraz samodzielnych  publicznych zakładów opieki zdrowotnej przez Sąd Rejonowy dla Krakowa – Śródmieścia w Krakowie, XII Wydział Gospodarczy Krajowego Rejestru Sądowego, pod numerem KRS: 0000030254, NIP: 637-12-65-836, REGON: 000294214, </w:t>
      </w:r>
      <w:r w:rsidRPr="000F4453">
        <w:rPr>
          <w:rFonts w:ascii="Cambria" w:hAnsi="Cambria" w:cstheme="minorHAnsi"/>
          <w:sz w:val="22"/>
          <w:szCs w:val="22"/>
          <w:lang w:eastAsia="ar-SA"/>
        </w:rPr>
        <w:br/>
        <w:t>reprezentowanym przez:</w:t>
      </w:r>
    </w:p>
    <w:p w14:paraId="5ECD5F70" w14:textId="77777777" w:rsidR="0093198E" w:rsidRPr="000F4453" w:rsidRDefault="00991E07" w:rsidP="0093198E">
      <w:pPr>
        <w:tabs>
          <w:tab w:val="center" w:pos="4896"/>
          <w:tab w:val="right" w:pos="9432"/>
        </w:tabs>
        <w:suppressAutoHyphens/>
        <w:autoSpaceDE w:val="0"/>
        <w:spacing w:before="120"/>
        <w:rPr>
          <w:rFonts w:ascii="Cambria" w:hAnsi="Cambria" w:cstheme="minorHAnsi"/>
          <w:b/>
          <w:bCs/>
          <w:sz w:val="22"/>
          <w:szCs w:val="22"/>
          <w:lang w:eastAsia="ar-SA"/>
        </w:rPr>
      </w:pPr>
      <w:r w:rsidRPr="000F4453">
        <w:rPr>
          <w:rFonts w:ascii="Cambria" w:hAnsi="Cambria" w:cstheme="minorHAnsi"/>
          <w:b/>
          <w:bCs/>
          <w:sz w:val="22"/>
          <w:szCs w:val="22"/>
          <w:lang w:eastAsia="ar-SA"/>
        </w:rPr>
        <w:t>Pana Krzysztofa Grzesika – Dyrektora</w:t>
      </w:r>
    </w:p>
    <w:p w14:paraId="07D33198" w14:textId="77777777" w:rsidR="0093198E" w:rsidRPr="000F4453" w:rsidRDefault="0093198E" w:rsidP="0093198E">
      <w:pPr>
        <w:tabs>
          <w:tab w:val="center" w:pos="4896"/>
          <w:tab w:val="right" w:pos="9432"/>
        </w:tabs>
        <w:suppressAutoHyphens/>
        <w:autoSpaceDE w:val="0"/>
        <w:spacing w:before="120"/>
        <w:rPr>
          <w:rFonts w:ascii="Cambria" w:hAnsi="Cambria" w:cstheme="minorHAnsi"/>
          <w:b/>
          <w:bCs/>
          <w:sz w:val="22"/>
          <w:szCs w:val="22"/>
          <w:lang w:eastAsia="ar-SA"/>
        </w:rPr>
      </w:pPr>
    </w:p>
    <w:p w14:paraId="4C2248E5" w14:textId="77777777" w:rsidR="0093198E" w:rsidRPr="000F4453" w:rsidRDefault="00991E07" w:rsidP="0093198E">
      <w:pPr>
        <w:spacing w:after="160" w:line="259" w:lineRule="auto"/>
        <w:rPr>
          <w:rFonts w:ascii="Cambria" w:eastAsia="Calibri" w:hAnsi="Cambria" w:cstheme="minorHAnsi"/>
          <w:b/>
          <w:bCs/>
          <w:sz w:val="22"/>
          <w:szCs w:val="22"/>
          <w:lang w:eastAsia="en-US"/>
        </w:rPr>
      </w:pPr>
      <w:r w:rsidRPr="000F4453">
        <w:rPr>
          <w:rFonts w:ascii="Cambria" w:eastAsia="Calibri" w:hAnsi="Cambria" w:cstheme="minorHAnsi"/>
          <w:sz w:val="22"/>
          <w:szCs w:val="22"/>
          <w:lang w:eastAsia="en-US"/>
        </w:rPr>
        <w:t xml:space="preserve">zwanym w dalszej części </w:t>
      </w:r>
      <w:proofErr w:type="gramStart"/>
      <w:r w:rsidRPr="000F4453">
        <w:rPr>
          <w:rFonts w:ascii="Cambria" w:eastAsia="Calibri" w:hAnsi="Cambria" w:cstheme="minorHAnsi"/>
          <w:sz w:val="22"/>
          <w:szCs w:val="22"/>
          <w:lang w:eastAsia="en-US"/>
        </w:rPr>
        <w:t>umowy ”</w:t>
      </w:r>
      <w:proofErr w:type="gramEnd"/>
      <w:r w:rsidRPr="000F4453">
        <w:rPr>
          <w:rFonts w:ascii="Cambria" w:eastAsia="Calibri" w:hAnsi="Cambria" w:cstheme="minorHAnsi"/>
          <w:sz w:val="22"/>
          <w:szCs w:val="22"/>
          <w:lang w:eastAsia="en-US"/>
        </w:rPr>
        <w:t xml:space="preserve"> </w:t>
      </w:r>
      <w:r w:rsidRPr="000F4453">
        <w:rPr>
          <w:rFonts w:ascii="Cambria" w:eastAsia="Calibri" w:hAnsi="Cambria" w:cstheme="minorHAnsi"/>
          <w:b/>
          <w:bCs/>
          <w:sz w:val="22"/>
          <w:szCs w:val="22"/>
          <w:lang w:eastAsia="en-US"/>
        </w:rPr>
        <w:t>ZAMAWIAJĄCYM” ,</w:t>
      </w:r>
    </w:p>
    <w:p w14:paraId="5A534744" w14:textId="77777777" w:rsidR="001C18DB" w:rsidRPr="000F4453" w:rsidRDefault="00991E07" w:rsidP="0095438B">
      <w:pPr>
        <w:jc w:val="both"/>
        <w:rPr>
          <w:rFonts w:ascii="Cambria" w:hAnsi="Cambria" w:cstheme="minorHAnsi"/>
          <w:sz w:val="22"/>
          <w:szCs w:val="22"/>
        </w:rPr>
      </w:pPr>
      <w:r w:rsidRPr="000F4453">
        <w:rPr>
          <w:rFonts w:ascii="Cambria" w:hAnsi="Cambria" w:cstheme="minorHAnsi"/>
          <w:sz w:val="22"/>
          <w:szCs w:val="22"/>
        </w:rPr>
        <w:t>a</w:t>
      </w:r>
    </w:p>
    <w:p w14:paraId="47E1DFE2" w14:textId="77777777" w:rsidR="0093198E" w:rsidRPr="000F4453" w:rsidRDefault="00991E07" w:rsidP="0095438B">
      <w:pPr>
        <w:jc w:val="both"/>
        <w:rPr>
          <w:rFonts w:ascii="Cambria" w:hAnsi="Cambria" w:cstheme="minorHAnsi"/>
          <w:sz w:val="22"/>
          <w:szCs w:val="22"/>
        </w:rPr>
      </w:pPr>
      <w:r w:rsidRPr="000F4453">
        <w:rPr>
          <w:rFonts w:ascii="Cambria" w:hAnsi="Cambria" w:cstheme="minorHAnsi"/>
          <w:sz w:val="22"/>
          <w:szCs w:val="22"/>
        </w:rPr>
        <w:t>……………………………………………………………………………………………………………..</w:t>
      </w:r>
    </w:p>
    <w:p w14:paraId="3F56B552" w14:textId="77777777" w:rsidR="00276814" w:rsidRPr="000F4453" w:rsidRDefault="00991E07" w:rsidP="0095438B">
      <w:pPr>
        <w:spacing w:line="360" w:lineRule="auto"/>
        <w:jc w:val="both"/>
        <w:rPr>
          <w:rFonts w:ascii="Cambria" w:hAnsi="Cambria" w:cstheme="minorHAnsi"/>
          <w:b/>
          <w:sz w:val="22"/>
          <w:szCs w:val="22"/>
        </w:rPr>
      </w:pPr>
      <w:r w:rsidRPr="000F4453">
        <w:rPr>
          <w:rFonts w:ascii="Cambria" w:hAnsi="Cambria" w:cstheme="minorHAnsi"/>
          <w:sz w:val="22"/>
          <w:szCs w:val="22"/>
        </w:rPr>
        <w:t xml:space="preserve">zwanym </w:t>
      </w:r>
      <w:r w:rsidR="00B803B6" w:rsidRPr="000F4453">
        <w:rPr>
          <w:rFonts w:ascii="Cambria" w:hAnsi="Cambria" w:cstheme="minorHAnsi"/>
          <w:sz w:val="22"/>
          <w:szCs w:val="22"/>
        </w:rPr>
        <w:t>dalej</w:t>
      </w:r>
      <w:r w:rsidRPr="000F4453">
        <w:rPr>
          <w:rFonts w:ascii="Cambria" w:hAnsi="Cambria" w:cstheme="minorHAnsi"/>
          <w:sz w:val="22"/>
          <w:szCs w:val="22"/>
        </w:rPr>
        <w:t xml:space="preserve"> </w:t>
      </w:r>
      <w:r w:rsidRPr="000F4453">
        <w:rPr>
          <w:rFonts w:ascii="Cambria" w:hAnsi="Cambria" w:cstheme="minorHAnsi"/>
          <w:b/>
          <w:sz w:val="22"/>
          <w:szCs w:val="22"/>
        </w:rPr>
        <w:t>Wykonawcą</w:t>
      </w:r>
      <w:r w:rsidR="001C18DB" w:rsidRPr="000F4453">
        <w:rPr>
          <w:rFonts w:ascii="Cambria" w:hAnsi="Cambria" w:cstheme="minorHAnsi"/>
          <w:b/>
          <w:sz w:val="22"/>
          <w:szCs w:val="22"/>
        </w:rPr>
        <w:t xml:space="preserve"> </w:t>
      </w:r>
    </w:p>
    <w:p w14:paraId="7C76EAEB" w14:textId="77777777" w:rsidR="001C18DB" w:rsidRPr="000F4453" w:rsidRDefault="00991E07" w:rsidP="0095438B">
      <w:pPr>
        <w:spacing w:line="360" w:lineRule="auto"/>
        <w:jc w:val="both"/>
        <w:rPr>
          <w:rFonts w:ascii="Cambria" w:hAnsi="Cambria" w:cstheme="minorHAnsi"/>
          <w:b/>
          <w:sz w:val="22"/>
          <w:szCs w:val="22"/>
        </w:rPr>
      </w:pPr>
      <w:r w:rsidRPr="000F4453">
        <w:rPr>
          <w:rFonts w:ascii="Cambria" w:hAnsi="Cambria" w:cstheme="minorHAnsi"/>
          <w:b/>
          <w:sz w:val="22"/>
          <w:szCs w:val="22"/>
        </w:rPr>
        <w:t xml:space="preserve">Zwanym w dalszej części umowy </w:t>
      </w:r>
      <w:proofErr w:type="gramStart"/>
      <w:r w:rsidRPr="000F4453">
        <w:rPr>
          <w:rFonts w:ascii="Cambria" w:hAnsi="Cambria" w:cstheme="minorHAnsi"/>
          <w:b/>
          <w:sz w:val="22"/>
          <w:szCs w:val="22"/>
        </w:rPr>
        <w:t>„ Stronami</w:t>
      </w:r>
      <w:proofErr w:type="gramEnd"/>
      <w:r w:rsidRPr="000F4453">
        <w:rPr>
          <w:rFonts w:ascii="Cambria" w:hAnsi="Cambria" w:cstheme="minorHAnsi"/>
          <w:b/>
          <w:sz w:val="22"/>
          <w:szCs w:val="22"/>
        </w:rPr>
        <w:t>”</w:t>
      </w:r>
    </w:p>
    <w:p w14:paraId="791F3B4B" w14:textId="77777777" w:rsidR="00B803B6" w:rsidRPr="000F4453" w:rsidRDefault="00991E07" w:rsidP="0095438B">
      <w:pPr>
        <w:spacing w:line="360" w:lineRule="auto"/>
        <w:jc w:val="both"/>
        <w:rPr>
          <w:rFonts w:ascii="Cambria" w:hAnsi="Cambria" w:cstheme="minorHAnsi"/>
          <w:bCs/>
          <w:sz w:val="22"/>
          <w:szCs w:val="22"/>
        </w:rPr>
      </w:pPr>
      <w:r w:rsidRPr="000F4453">
        <w:rPr>
          <w:rFonts w:ascii="Cambria" w:hAnsi="Cambria" w:cstheme="minorHAnsi"/>
          <w:bCs/>
          <w:sz w:val="22"/>
          <w:szCs w:val="22"/>
        </w:rPr>
        <w:t xml:space="preserve">w wyniku rozstrzygniętego postępowania o udzielenie zamówienia publicznego </w:t>
      </w:r>
      <w:r w:rsidR="00CE3C35" w:rsidRPr="000F4453">
        <w:rPr>
          <w:rFonts w:ascii="Cambria" w:hAnsi="Cambria" w:cstheme="minorHAnsi"/>
          <w:bCs/>
          <w:sz w:val="22"/>
          <w:szCs w:val="22"/>
        </w:rPr>
        <w:br/>
      </w:r>
      <w:r w:rsidRPr="000F4453">
        <w:rPr>
          <w:rFonts w:ascii="Cambria" w:hAnsi="Cambria" w:cstheme="minorHAnsi"/>
          <w:bCs/>
          <w:sz w:val="22"/>
          <w:szCs w:val="22"/>
        </w:rPr>
        <w:t>(sygnatura ………………………) na podstawie ustawy z dnia 11 września 2019 r. Prawo zamówień publicznych (</w:t>
      </w:r>
      <w:proofErr w:type="spellStart"/>
      <w:r w:rsidRPr="000F4453">
        <w:rPr>
          <w:rFonts w:ascii="Cambria" w:hAnsi="Cambria" w:cstheme="minorHAnsi"/>
          <w:bCs/>
          <w:sz w:val="22"/>
          <w:szCs w:val="22"/>
        </w:rPr>
        <w:t>t.j</w:t>
      </w:r>
      <w:proofErr w:type="spellEnd"/>
      <w:r w:rsidRPr="000F4453">
        <w:rPr>
          <w:rFonts w:ascii="Cambria" w:hAnsi="Cambria" w:cstheme="minorHAnsi"/>
          <w:bCs/>
          <w:sz w:val="22"/>
          <w:szCs w:val="22"/>
        </w:rPr>
        <w:t>. Dz. U. z 202</w:t>
      </w:r>
      <w:r w:rsidR="00EC44F1" w:rsidRPr="000F4453">
        <w:rPr>
          <w:rFonts w:ascii="Cambria" w:hAnsi="Cambria" w:cstheme="minorHAnsi"/>
          <w:bCs/>
          <w:sz w:val="22"/>
          <w:szCs w:val="22"/>
        </w:rPr>
        <w:t>4</w:t>
      </w:r>
      <w:r w:rsidRPr="000F4453">
        <w:rPr>
          <w:rFonts w:ascii="Cambria" w:hAnsi="Cambria" w:cstheme="minorHAnsi"/>
          <w:bCs/>
          <w:sz w:val="22"/>
          <w:szCs w:val="22"/>
        </w:rPr>
        <w:t xml:space="preserve"> r., poz. </w:t>
      </w:r>
      <w:r w:rsidR="00EC44F1" w:rsidRPr="000F4453">
        <w:rPr>
          <w:rFonts w:ascii="Cambria" w:hAnsi="Cambria" w:cstheme="minorHAnsi"/>
          <w:bCs/>
          <w:sz w:val="22"/>
          <w:szCs w:val="22"/>
        </w:rPr>
        <w:t>1320</w:t>
      </w:r>
      <w:r w:rsidRPr="000F4453">
        <w:rPr>
          <w:rFonts w:ascii="Cambria" w:hAnsi="Cambria" w:cstheme="minorHAnsi"/>
          <w:bCs/>
          <w:sz w:val="22"/>
          <w:szCs w:val="22"/>
        </w:rPr>
        <w:t>) – zwane</w:t>
      </w:r>
      <w:r w:rsidR="00752286" w:rsidRPr="000F4453">
        <w:rPr>
          <w:rFonts w:ascii="Cambria" w:hAnsi="Cambria" w:cstheme="minorHAnsi"/>
          <w:bCs/>
          <w:sz w:val="22"/>
          <w:szCs w:val="22"/>
        </w:rPr>
        <w:t>j</w:t>
      </w:r>
      <w:r w:rsidRPr="000F4453">
        <w:rPr>
          <w:rFonts w:ascii="Cambria" w:hAnsi="Cambria" w:cstheme="minorHAnsi"/>
          <w:bCs/>
          <w:sz w:val="22"/>
          <w:szCs w:val="22"/>
        </w:rPr>
        <w:t xml:space="preserve"> dalej </w:t>
      </w:r>
      <w:proofErr w:type="spellStart"/>
      <w:r w:rsidRPr="000F4453">
        <w:rPr>
          <w:rFonts w:ascii="Cambria" w:hAnsi="Cambria" w:cstheme="minorHAnsi"/>
          <w:bCs/>
          <w:sz w:val="22"/>
          <w:szCs w:val="22"/>
        </w:rPr>
        <w:t>Pzp</w:t>
      </w:r>
      <w:proofErr w:type="spellEnd"/>
      <w:r w:rsidR="009003C6" w:rsidRPr="000F4453">
        <w:rPr>
          <w:rFonts w:ascii="Cambria" w:hAnsi="Cambria" w:cstheme="minorHAnsi"/>
          <w:bCs/>
          <w:sz w:val="22"/>
          <w:szCs w:val="22"/>
        </w:rPr>
        <w:t>.</w:t>
      </w:r>
    </w:p>
    <w:p w14:paraId="3E32AB40" w14:textId="77777777" w:rsidR="008612ED" w:rsidRPr="000F4453" w:rsidRDefault="008612ED" w:rsidP="0095438B">
      <w:pPr>
        <w:spacing w:line="360" w:lineRule="auto"/>
        <w:jc w:val="both"/>
        <w:rPr>
          <w:rFonts w:ascii="Cambria" w:hAnsi="Cambria" w:cstheme="minorHAnsi"/>
          <w:bCs/>
          <w:sz w:val="22"/>
          <w:szCs w:val="22"/>
        </w:rPr>
      </w:pPr>
    </w:p>
    <w:p w14:paraId="38E08B98" w14:textId="77777777" w:rsidR="00276814" w:rsidRPr="000F4453" w:rsidRDefault="00991E07" w:rsidP="00673A6A">
      <w:pPr>
        <w:keepNext/>
        <w:tabs>
          <w:tab w:val="num" w:pos="284"/>
        </w:tabs>
        <w:spacing w:before="240" w:line="276" w:lineRule="auto"/>
        <w:jc w:val="center"/>
        <w:outlineLvl w:val="0"/>
        <w:rPr>
          <w:rFonts w:ascii="Cambria" w:hAnsi="Cambria" w:cstheme="minorHAnsi"/>
          <w:b/>
          <w:bCs/>
          <w:sz w:val="22"/>
          <w:szCs w:val="22"/>
          <w:lang w:eastAsia="ar-SA"/>
        </w:rPr>
      </w:pPr>
      <w:r w:rsidRPr="000F4453">
        <w:rPr>
          <w:rFonts w:ascii="Cambria" w:hAnsi="Cambria" w:cstheme="minorHAnsi"/>
          <w:b/>
          <w:bCs/>
          <w:sz w:val="22"/>
          <w:szCs w:val="22"/>
          <w:lang w:eastAsia="ar-SA"/>
        </w:rPr>
        <w:t>I.  POSTANOWIENIA OGÓLNE</w:t>
      </w:r>
    </w:p>
    <w:p w14:paraId="19581BCA" w14:textId="77777777" w:rsidR="00276814" w:rsidRPr="000F4453" w:rsidRDefault="00276814" w:rsidP="0095438B">
      <w:pPr>
        <w:spacing w:line="276" w:lineRule="auto"/>
        <w:jc w:val="center"/>
        <w:rPr>
          <w:rFonts w:ascii="Cambria" w:hAnsi="Cambria" w:cstheme="minorHAnsi"/>
          <w:b/>
          <w:bCs/>
          <w:sz w:val="22"/>
          <w:szCs w:val="22"/>
        </w:rPr>
      </w:pPr>
    </w:p>
    <w:p w14:paraId="642ED87E" w14:textId="77777777" w:rsidR="00276814" w:rsidRPr="000F4453" w:rsidRDefault="00991E07" w:rsidP="0095438B">
      <w:pPr>
        <w:spacing w:line="276" w:lineRule="auto"/>
        <w:jc w:val="center"/>
        <w:rPr>
          <w:rFonts w:ascii="Cambria" w:hAnsi="Cambria" w:cstheme="minorHAnsi"/>
          <w:b/>
          <w:bCs/>
          <w:sz w:val="22"/>
          <w:szCs w:val="22"/>
        </w:rPr>
      </w:pPr>
      <w:r w:rsidRPr="000F4453">
        <w:rPr>
          <w:rFonts w:ascii="Cambria" w:hAnsi="Cambria" w:cstheme="minorHAnsi"/>
          <w:b/>
          <w:bCs/>
          <w:sz w:val="22"/>
          <w:szCs w:val="22"/>
        </w:rPr>
        <w:t>§ 1 – Przedmiot umowy:</w:t>
      </w:r>
    </w:p>
    <w:p w14:paraId="743437E1" w14:textId="77777777" w:rsidR="00ED5657" w:rsidRPr="000F4453" w:rsidRDefault="00991E07" w:rsidP="0093198E">
      <w:pPr>
        <w:pStyle w:val="Akapitzlist"/>
        <w:numPr>
          <w:ilvl w:val="0"/>
          <w:numId w:val="75"/>
        </w:numPr>
        <w:spacing w:before="0" w:after="200" w:line="276" w:lineRule="auto"/>
        <w:ind w:left="426"/>
        <w:rPr>
          <w:rFonts w:ascii="Cambria" w:eastAsia="Times New Roman" w:hAnsi="Cambria" w:cstheme="minorHAnsi"/>
          <w:b/>
          <w:bCs/>
          <w:sz w:val="22"/>
          <w:szCs w:val="22"/>
          <w:lang w:eastAsia="en-US"/>
        </w:rPr>
      </w:pPr>
      <w:r w:rsidRPr="000F4453">
        <w:rPr>
          <w:rFonts w:ascii="Cambria" w:eastAsia="Times New Roman" w:hAnsi="Cambria" w:cstheme="minorHAnsi"/>
          <w:sz w:val="22"/>
          <w:szCs w:val="22"/>
          <w:lang w:eastAsia="pl-PL"/>
        </w:rPr>
        <w:t xml:space="preserve">Zamawiający zleca a Wykonawca przyjmuje do </w:t>
      </w:r>
      <w:r w:rsidR="00C91D0E" w:rsidRPr="000F4453">
        <w:rPr>
          <w:rFonts w:ascii="Cambria" w:eastAsia="Times New Roman" w:hAnsi="Cambria" w:cstheme="minorHAnsi"/>
          <w:sz w:val="22"/>
          <w:szCs w:val="22"/>
          <w:lang w:eastAsia="pl-PL"/>
        </w:rPr>
        <w:t xml:space="preserve">wykonania </w:t>
      </w:r>
      <w:r w:rsidRPr="000F4453">
        <w:rPr>
          <w:rFonts w:ascii="Cambria" w:eastAsia="Times New Roman" w:hAnsi="Cambria" w:cstheme="minorHAnsi"/>
          <w:sz w:val="22"/>
          <w:szCs w:val="22"/>
          <w:lang w:eastAsia="pl-PL"/>
        </w:rPr>
        <w:t>zamówieni</w:t>
      </w:r>
      <w:r w:rsidR="00AD3A66" w:rsidRPr="000F4453">
        <w:rPr>
          <w:rFonts w:ascii="Cambria" w:eastAsia="Times New Roman" w:hAnsi="Cambria" w:cstheme="minorHAnsi"/>
          <w:sz w:val="22"/>
          <w:szCs w:val="22"/>
          <w:lang w:eastAsia="pl-PL"/>
        </w:rPr>
        <w:t>e</w:t>
      </w:r>
      <w:r w:rsidRPr="000F4453">
        <w:rPr>
          <w:rFonts w:ascii="Cambria" w:eastAsia="Times New Roman" w:hAnsi="Cambria" w:cstheme="minorHAnsi"/>
          <w:sz w:val="22"/>
          <w:szCs w:val="22"/>
          <w:lang w:eastAsia="pl-PL"/>
        </w:rPr>
        <w:t xml:space="preserve"> pn</w:t>
      </w:r>
      <w:r w:rsidRPr="000F4453">
        <w:rPr>
          <w:rFonts w:ascii="Cambria" w:eastAsia="Times New Roman" w:hAnsi="Cambria" w:cstheme="minorHAnsi"/>
          <w:b/>
          <w:sz w:val="22"/>
          <w:szCs w:val="22"/>
          <w:lang w:eastAsia="pl-PL"/>
        </w:rPr>
        <w:t xml:space="preserve">.: </w:t>
      </w:r>
      <w:r w:rsidRPr="000F4453">
        <w:rPr>
          <w:rFonts w:ascii="Cambria" w:eastAsia="Times New Roman" w:hAnsi="Cambria" w:cstheme="minorHAnsi"/>
          <w:b/>
          <w:sz w:val="22"/>
          <w:szCs w:val="22"/>
          <w:lang w:eastAsia="pl-PL"/>
        </w:rPr>
        <w:br/>
      </w:r>
      <w:bookmarkStart w:id="18" w:name="_Hlk179806457"/>
      <w:r w:rsidRPr="000F4453">
        <w:rPr>
          <w:rFonts w:ascii="Cambria" w:eastAsia="Times New Roman" w:hAnsi="Cambria" w:cstheme="minorHAnsi"/>
          <w:b/>
          <w:bCs/>
          <w:sz w:val="22"/>
          <w:szCs w:val="22"/>
          <w:lang w:eastAsia="en-US"/>
        </w:rPr>
        <w:t>„Modernizacja budynków szpitalnych w Małopolskim Szpitalu Chorób Płuc i Rehabilitacji im. Edmunda Wojtyły w Jaroszowcu”</w:t>
      </w:r>
      <w:bookmarkEnd w:id="18"/>
      <w:r w:rsidR="00E412CC" w:rsidRPr="000F4453">
        <w:rPr>
          <w:rFonts w:ascii="Cambria" w:eastAsia="Times New Roman" w:hAnsi="Cambria" w:cstheme="minorHAnsi"/>
          <w:b/>
          <w:bCs/>
          <w:sz w:val="22"/>
          <w:szCs w:val="22"/>
          <w:lang w:eastAsia="en-US"/>
        </w:rPr>
        <w:t xml:space="preserve"> w zakresie Zadania nr</w:t>
      </w:r>
      <w:proofErr w:type="gramStart"/>
      <w:r w:rsidR="00E412CC" w:rsidRPr="000F4453">
        <w:rPr>
          <w:rFonts w:ascii="Cambria" w:eastAsia="Times New Roman" w:hAnsi="Cambria" w:cstheme="minorHAnsi"/>
          <w:b/>
          <w:bCs/>
          <w:sz w:val="22"/>
          <w:szCs w:val="22"/>
          <w:lang w:eastAsia="en-US"/>
        </w:rPr>
        <w:t xml:space="preserve"> ….</w:t>
      </w:r>
      <w:proofErr w:type="gramEnd"/>
      <w:r w:rsidR="00E412CC" w:rsidRPr="000F4453">
        <w:rPr>
          <w:rFonts w:ascii="Cambria" w:eastAsia="Times New Roman" w:hAnsi="Cambria" w:cstheme="minorHAnsi"/>
          <w:b/>
          <w:bCs/>
          <w:sz w:val="22"/>
          <w:szCs w:val="22"/>
          <w:lang w:eastAsia="en-US"/>
        </w:rPr>
        <w:t>. – zgodnie z ofertą złożoną w postępowaniu.</w:t>
      </w:r>
    </w:p>
    <w:p w14:paraId="1250B857" w14:textId="77777777" w:rsidR="00274E78" w:rsidRPr="000F4453" w:rsidRDefault="00991E07" w:rsidP="00274E78">
      <w:pPr>
        <w:spacing w:line="259" w:lineRule="auto"/>
        <w:jc w:val="both"/>
        <w:rPr>
          <w:rFonts w:ascii="Cambria" w:eastAsia="Calibri" w:hAnsi="Cambria" w:cstheme="minorHAnsi"/>
          <w:sz w:val="22"/>
          <w:szCs w:val="22"/>
          <w:lang w:eastAsia="en-US"/>
        </w:rPr>
      </w:pPr>
      <w:r w:rsidRPr="000F4453">
        <w:rPr>
          <w:rFonts w:ascii="Cambria" w:eastAsia="Calibri" w:hAnsi="Cambria" w:cstheme="minorHAnsi"/>
          <w:sz w:val="22"/>
          <w:szCs w:val="22"/>
          <w:lang w:eastAsia="en-US"/>
        </w:rPr>
        <w:tab/>
      </w:r>
      <w:r w:rsidR="001F16DF" w:rsidRPr="000F4453">
        <w:rPr>
          <w:rFonts w:ascii="Cambria" w:eastAsia="Calibri" w:hAnsi="Cambria" w:cstheme="minorHAnsi"/>
          <w:sz w:val="22"/>
          <w:szCs w:val="22"/>
          <w:lang w:eastAsia="en-US"/>
        </w:rPr>
        <w:t>Planowana inwestycja obejmuje</w:t>
      </w:r>
      <w:r w:rsidRPr="000F4453">
        <w:rPr>
          <w:rFonts w:ascii="Cambria" w:eastAsia="Calibri" w:hAnsi="Cambria" w:cstheme="minorHAnsi"/>
          <w:sz w:val="22"/>
          <w:szCs w:val="22"/>
          <w:lang w:eastAsia="en-US"/>
        </w:rPr>
        <w:t xml:space="preserve"> </w:t>
      </w:r>
      <w:r w:rsidR="00A6469C" w:rsidRPr="000F4453">
        <w:rPr>
          <w:rFonts w:ascii="Cambria" w:eastAsia="Calibri" w:hAnsi="Cambria" w:cstheme="minorHAnsi"/>
          <w:sz w:val="22"/>
          <w:szCs w:val="22"/>
          <w:lang w:eastAsia="en-US"/>
        </w:rPr>
        <w:t>modernizację</w:t>
      </w:r>
      <w:r w:rsidRPr="000F4453">
        <w:rPr>
          <w:rFonts w:ascii="Cambria" w:eastAsia="Calibri" w:hAnsi="Cambria" w:cstheme="minorHAnsi"/>
          <w:sz w:val="22"/>
          <w:szCs w:val="22"/>
          <w:lang w:eastAsia="en-US"/>
        </w:rPr>
        <w:t xml:space="preserve">, która </w:t>
      </w:r>
      <w:r w:rsidR="00BC420F" w:rsidRPr="000F4453">
        <w:rPr>
          <w:rFonts w:ascii="Cambria" w:eastAsia="Calibri" w:hAnsi="Cambria" w:cstheme="minorHAnsi"/>
          <w:sz w:val="22"/>
          <w:szCs w:val="22"/>
          <w:lang w:eastAsia="en-US"/>
        </w:rPr>
        <w:t>polegać będzie na</w:t>
      </w:r>
      <w:r w:rsidRPr="000F4453">
        <w:rPr>
          <w:rFonts w:ascii="Cambria" w:eastAsia="Calibri" w:hAnsi="Cambria" w:cstheme="minorHAnsi"/>
          <w:sz w:val="22"/>
          <w:szCs w:val="22"/>
          <w:lang w:eastAsia="en-US"/>
        </w:rPr>
        <w:t>:</w:t>
      </w:r>
    </w:p>
    <w:p w14:paraId="3DBC8FFD" w14:textId="77777777" w:rsidR="00E412CC" w:rsidRPr="000F4453" w:rsidRDefault="00E412CC" w:rsidP="00274E78">
      <w:pPr>
        <w:spacing w:line="259" w:lineRule="auto"/>
        <w:jc w:val="both"/>
        <w:rPr>
          <w:rFonts w:ascii="Cambria" w:eastAsia="Calibri" w:hAnsi="Cambria" w:cstheme="minorHAnsi"/>
          <w:sz w:val="22"/>
          <w:szCs w:val="22"/>
          <w:lang w:eastAsia="en-US"/>
        </w:rPr>
      </w:pPr>
    </w:p>
    <w:p w14:paraId="05ECA119" w14:textId="77777777" w:rsidR="00E412CC" w:rsidRPr="000F4453" w:rsidRDefault="00991E07" w:rsidP="00E412CC">
      <w:pPr>
        <w:pStyle w:val="Akapitzlist"/>
        <w:spacing w:before="0" w:after="200" w:line="276" w:lineRule="auto"/>
        <w:jc w:val="left"/>
        <w:rPr>
          <w:rFonts w:ascii="Cambria" w:eastAsia="Times New Roman" w:hAnsi="Cambria" w:cstheme="minorHAnsi"/>
          <w:sz w:val="22"/>
          <w:szCs w:val="22"/>
          <w:lang w:eastAsia="en-US"/>
        </w:rPr>
      </w:pPr>
      <w:r w:rsidRPr="000F4453">
        <w:rPr>
          <w:rFonts w:ascii="Cambria" w:eastAsia="Times New Roman" w:hAnsi="Cambria" w:cstheme="minorHAnsi"/>
          <w:sz w:val="22"/>
          <w:szCs w:val="22"/>
          <w:lang w:eastAsia="en-US"/>
        </w:rPr>
        <w:t>Dotyczy Zadania nr 1:</w:t>
      </w:r>
    </w:p>
    <w:p w14:paraId="61ECFACC" w14:textId="77777777" w:rsidR="007C7BEB" w:rsidRPr="000F4453" w:rsidRDefault="00991E07" w:rsidP="0093198E">
      <w:pPr>
        <w:pStyle w:val="Akapitzlist"/>
        <w:numPr>
          <w:ilvl w:val="0"/>
          <w:numId w:val="76"/>
        </w:numPr>
        <w:spacing w:before="0" w:after="200" w:line="276" w:lineRule="auto"/>
        <w:jc w:val="left"/>
        <w:rPr>
          <w:rFonts w:ascii="Cambria" w:eastAsia="Times New Roman" w:hAnsi="Cambria" w:cstheme="minorHAnsi"/>
          <w:sz w:val="22"/>
          <w:szCs w:val="22"/>
          <w:lang w:eastAsia="en-US"/>
        </w:rPr>
      </w:pPr>
      <w:r w:rsidRPr="000F4453">
        <w:rPr>
          <w:rFonts w:ascii="Cambria" w:eastAsia="Times New Roman" w:hAnsi="Cambria" w:cstheme="minorHAnsi"/>
          <w:sz w:val="22"/>
          <w:szCs w:val="22"/>
          <w:lang w:eastAsia="en-US"/>
        </w:rPr>
        <w:t xml:space="preserve">Rozbiórka dachu z pokryciem papą wraz z konstrukcją i deskowaniem. Rozbiórka istniejących sufitów </w:t>
      </w:r>
      <w:proofErr w:type="gramStart"/>
      <w:r w:rsidRPr="000F4453">
        <w:rPr>
          <w:rFonts w:ascii="Cambria" w:eastAsia="Times New Roman" w:hAnsi="Cambria" w:cstheme="minorHAnsi"/>
          <w:sz w:val="22"/>
          <w:szCs w:val="22"/>
          <w:lang w:eastAsia="en-US"/>
        </w:rPr>
        <w:t>podwieszanych  oraz</w:t>
      </w:r>
      <w:proofErr w:type="gramEnd"/>
      <w:r w:rsidRPr="000F4453">
        <w:rPr>
          <w:rFonts w:ascii="Cambria" w:eastAsia="Times New Roman" w:hAnsi="Cambria" w:cstheme="minorHAnsi"/>
          <w:sz w:val="22"/>
          <w:szCs w:val="22"/>
          <w:lang w:eastAsia="en-US"/>
        </w:rPr>
        <w:t xml:space="preserve"> częściowej izolacji z wełny mineralnej.</w:t>
      </w:r>
    </w:p>
    <w:p w14:paraId="5B5E3F39" w14:textId="77777777" w:rsidR="007C7BEB" w:rsidRPr="000F4453" w:rsidRDefault="00991E07" w:rsidP="0093198E">
      <w:pPr>
        <w:pStyle w:val="Akapitzlist"/>
        <w:numPr>
          <w:ilvl w:val="0"/>
          <w:numId w:val="76"/>
        </w:numPr>
        <w:spacing w:before="0" w:after="200" w:line="276" w:lineRule="auto"/>
        <w:jc w:val="left"/>
        <w:rPr>
          <w:rFonts w:ascii="Cambria" w:eastAsia="Times New Roman" w:hAnsi="Cambria" w:cstheme="minorHAnsi"/>
          <w:sz w:val="22"/>
          <w:szCs w:val="22"/>
          <w:lang w:eastAsia="en-US"/>
        </w:rPr>
      </w:pPr>
      <w:r w:rsidRPr="000F4453">
        <w:rPr>
          <w:rFonts w:ascii="Cambria" w:eastAsia="Times New Roman" w:hAnsi="Cambria" w:cstheme="minorHAnsi"/>
          <w:sz w:val="22"/>
          <w:szCs w:val="22"/>
          <w:lang w:eastAsia="en-US"/>
        </w:rPr>
        <w:t xml:space="preserve">Wykonanie nowej konstrukcji dachu wraz z deskowaniem oraz pokryciem papą termozgrzewalną oraz częściowo wykonanie pokrycia z płyt </w:t>
      </w:r>
      <w:proofErr w:type="spellStart"/>
      <w:r w:rsidRPr="000F4453">
        <w:rPr>
          <w:rFonts w:ascii="Cambria" w:eastAsia="Times New Roman" w:hAnsi="Cambria" w:cstheme="minorHAnsi"/>
          <w:sz w:val="22"/>
          <w:szCs w:val="22"/>
          <w:lang w:eastAsia="en-US"/>
        </w:rPr>
        <w:t>poliwenglanowych</w:t>
      </w:r>
      <w:proofErr w:type="spellEnd"/>
      <w:r w:rsidRPr="000F4453">
        <w:rPr>
          <w:rFonts w:ascii="Cambria" w:eastAsia="Times New Roman" w:hAnsi="Cambria" w:cstheme="minorHAnsi"/>
          <w:sz w:val="22"/>
          <w:szCs w:val="22"/>
          <w:lang w:eastAsia="en-US"/>
        </w:rPr>
        <w:t xml:space="preserve"> dachowych.</w:t>
      </w:r>
    </w:p>
    <w:p w14:paraId="49AC42C0" w14:textId="77777777" w:rsidR="007C7BEB" w:rsidRPr="000F4453" w:rsidRDefault="00991E07" w:rsidP="0093198E">
      <w:pPr>
        <w:pStyle w:val="Akapitzlist"/>
        <w:numPr>
          <w:ilvl w:val="0"/>
          <w:numId w:val="76"/>
        </w:numPr>
        <w:spacing w:before="0" w:after="200" w:line="276" w:lineRule="auto"/>
        <w:jc w:val="left"/>
        <w:rPr>
          <w:rFonts w:ascii="Cambria" w:eastAsia="Times New Roman" w:hAnsi="Cambria" w:cstheme="minorHAnsi"/>
          <w:sz w:val="22"/>
          <w:szCs w:val="22"/>
          <w:lang w:eastAsia="en-US"/>
        </w:rPr>
      </w:pPr>
      <w:r w:rsidRPr="000F4453">
        <w:rPr>
          <w:rFonts w:ascii="Cambria" w:eastAsia="Times New Roman" w:hAnsi="Cambria" w:cstheme="minorHAnsi"/>
          <w:sz w:val="22"/>
          <w:szCs w:val="22"/>
          <w:lang w:eastAsia="en-US"/>
        </w:rPr>
        <w:t>Wykonanie obróbek blacharskich, montaż rynien i rur spustowych.</w:t>
      </w:r>
    </w:p>
    <w:p w14:paraId="70899FCE" w14:textId="77777777" w:rsidR="007C7BEB" w:rsidRPr="000F4453" w:rsidRDefault="00991E07" w:rsidP="0093198E">
      <w:pPr>
        <w:pStyle w:val="Akapitzlist"/>
        <w:numPr>
          <w:ilvl w:val="0"/>
          <w:numId w:val="76"/>
        </w:numPr>
        <w:spacing w:before="0" w:after="200" w:line="276" w:lineRule="auto"/>
        <w:jc w:val="left"/>
        <w:rPr>
          <w:rFonts w:ascii="Cambria" w:eastAsia="Times New Roman" w:hAnsi="Cambria" w:cstheme="minorHAnsi"/>
          <w:sz w:val="22"/>
          <w:szCs w:val="22"/>
          <w:lang w:eastAsia="en-US"/>
        </w:rPr>
      </w:pPr>
      <w:r w:rsidRPr="000F4453">
        <w:rPr>
          <w:rFonts w:ascii="Cambria" w:eastAsia="Times New Roman" w:hAnsi="Cambria" w:cstheme="minorHAnsi"/>
          <w:sz w:val="22"/>
          <w:szCs w:val="22"/>
          <w:lang w:eastAsia="en-US"/>
        </w:rPr>
        <w:t>Termomodernizacja części budynku bez tynku ozdobnego z malowaniem ścian.</w:t>
      </w:r>
    </w:p>
    <w:p w14:paraId="6AC49CCA" w14:textId="77777777" w:rsidR="007C7BEB" w:rsidRPr="000F4453" w:rsidRDefault="00991E07" w:rsidP="0093198E">
      <w:pPr>
        <w:pStyle w:val="Akapitzlist"/>
        <w:numPr>
          <w:ilvl w:val="0"/>
          <w:numId w:val="76"/>
        </w:numPr>
        <w:spacing w:before="0" w:after="200" w:line="276" w:lineRule="auto"/>
        <w:jc w:val="left"/>
        <w:rPr>
          <w:rFonts w:ascii="Cambria" w:eastAsia="Times New Roman" w:hAnsi="Cambria" w:cstheme="minorHAnsi"/>
          <w:sz w:val="22"/>
          <w:szCs w:val="22"/>
          <w:lang w:eastAsia="en-US"/>
        </w:rPr>
      </w:pPr>
      <w:r w:rsidRPr="000F4453">
        <w:rPr>
          <w:rFonts w:ascii="Cambria" w:eastAsia="Times New Roman" w:hAnsi="Cambria" w:cstheme="minorHAnsi"/>
          <w:sz w:val="22"/>
          <w:szCs w:val="22"/>
          <w:lang w:eastAsia="en-US"/>
        </w:rPr>
        <w:t xml:space="preserve">Wykonanie opaski z </w:t>
      </w:r>
      <w:proofErr w:type="gramStart"/>
      <w:r w:rsidRPr="000F4453">
        <w:rPr>
          <w:rFonts w:ascii="Cambria" w:eastAsia="Times New Roman" w:hAnsi="Cambria" w:cstheme="minorHAnsi"/>
          <w:sz w:val="22"/>
          <w:szCs w:val="22"/>
          <w:lang w:eastAsia="en-US"/>
        </w:rPr>
        <w:t>kruszywa  wokół</w:t>
      </w:r>
      <w:proofErr w:type="gramEnd"/>
      <w:r w:rsidRPr="000F4453">
        <w:rPr>
          <w:rFonts w:ascii="Cambria" w:eastAsia="Times New Roman" w:hAnsi="Cambria" w:cstheme="minorHAnsi"/>
          <w:sz w:val="22"/>
          <w:szCs w:val="22"/>
          <w:lang w:eastAsia="en-US"/>
        </w:rPr>
        <w:t xml:space="preserve"> budynku wraz z drenażem odwadniającym i włączeniem do istniejących studzienek kanalizacji deszczowej.</w:t>
      </w:r>
    </w:p>
    <w:p w14:paraId="13BFF46F" w14:textId="77777777" w:rsidR="007C7BEB" w:rsidRPr="000F4453" w:rsidRDefault="00991E07" w:rsidP="0093198E">
      <w:pPr>
        <w:pStyle w:val="Akapitzlist"/>
        <w:numPr>
          <w:ilvl w:val="0"/>
          <w:numId w:val="76"/>
        </w:numPr>
        <w:spacing w:before="0" w:after="200" w:line="276" w:lineRule="auto"/>
        <w:jc w:val="left"/>
        <w:rPr>
          <w:rFonts w:ascii="Cambria" w:eastAsia="Times New Roman" w:hAnsi="Cambria" w:cstheme="minorHAnsi"/>
          <w:sz w:val="22"/>
          <w:szCs w:val="22"/>
          <w:lang w:eastAsia="en-US"/>
        </w:rPr>
      </w:pPr>
      <w:r w:rsidRPr="000F4453">
        <w:rPr>
          <w:rFonts w:ascii="Cambria" w:eastAsia="Times New Roman" w:hAnsi="Cambria" w:cstheme="minorHAnsi"/>
          <w:sz w:val="22"/>
          <w:szCs w:val="22"/>
          <w:lang w:eastAsia="en-US"/>
        </w:rPr>
        <w:t xml:space="preserve">Malowanie istniejącej stolarki drzwiowej </w:t>
      </w:r>
      <w:proofErr w:type="gramStart"/>
      <w:r w:rsidRPr="000F4453">
        <w:rPr>
          <w:rFonts w:ascii="Cambria" w:eastAsia="Times New Roman" w:hAnsi="Cambria" w:cstheme="minorHAnsi"/>
          <w:sz w:val="22"/>
          <w:szCs w:val="22"/>
          <w:lang w:eastAsia="en-US"/>
        </w:rPr>
        <w:t>( drewnianej</w:t>
      </w:r>
      <w:proofErr w:type="gramEnd"/>
      <w:r w:rsidRPr="000F4453">
        <w:rPr>
          <w:rFonts w:ascii="Cambria" w:eastAsia="Times New Roman" w:hAnsi="Cambria" w:cstheme="minorHAnsi"/>
          <w:sz w:val="22"/>
          <w:szCs w:val="22"/>
          <w:lang w:eastAsia="en-US"/>
        </w:rPr>
        <w:t xml:space="preserve"> i metalowej).</w:t>
      </w:r>
    </w:p>
    <w:p w14:paraId="46111453" w14:textId="77777777" w:rsidR="007C7BEB" w:rsidRPr="000F4453" w:rsidRDefault="00991E07" w:rsidP="0071640B">
      <w:pPr>
        <w:pStyle w:val="Akapitzlist"/>
        <w:numPr>
          <w:ilvl w:val="0"/>
          <w:numId w:val="76"/>
        </w:numPr>
        <w:spacing w:before="0" w:after="200" w:line="276" w:lineRule="auto"/>
        <w:jc w:val="left"/>
        <w:rPr>
          <w:rFonts w:ascii="Cambria" w:eastAsia="Times New Roman" w:hAnsi="Cambria" w:cstheme="minorHAnsi"/>
          <w:sz w:val="22"/>
          <w:szCs w:val="22"/>
          <w:lang w:eastAsia="en-US"/>
        </w:rPr>
      </w:pPr>
      <w:r w:rsidRPr="000F4453">
        <w:rPr>
          <w:rFonts w:ascii="Cambria" w:eastAsia="Times New Roman" w:hAnsi="Cambria" w:cstheme="minorHAnsi"/>
          <w:sz w:val="22"/>
          <w:szCs w:val="22"/>
          <w:lang w:eastAsia="en-US"/>
        </w:rPr>
        <w:t>Malowanie ścian w obiekcie po wcześniejszym odbiciu 30 % istniejących tynków i wykonaniu nowych., wraz z zeskrobaniem istniejących powłok malarskich i gruntowaniem powierzchni.</w:t>
      </w:r>
    </w:p>
    <w:p w14:paraId="1845915E" w14:textId="77777777" w:rsidR="007C7BEB" w:rsidRPr="000F4453" w:rsidRDefault="00991E07" w:rsidP="0071640B">
      <w:pPr>
        <w:pStyle w:val="Akapitzlist"/>
        <w:numPr>
          <w:ilvl w:val="0"/>
          <w:numId w:val="76"/>
        </w:numPr>
        <w:spacing w:before="0" w:after="200" w:line="276" w:lineRule="auto"/>
        <w:jc w:val="left"/>
        <w:rPr>
          <w:rFonts w:ascii="Cambria" w:eastAsia="Times New Roman" w:hAnsi="Cambria" w:cstheme="minorHAnsi"/>
          <w:sz w:val="22"/>
          <w:szCs w:val="22"/>
          <w:lang w:eastAsia="en-US"/>
        </w:rPr>
      </w:pPr>
      <w:r w:rsidRPr="000F4453">
        <w:rPr>
          <w:rFonts w:ascii="Cambria" w:eastAsia="Times New Roman" w:hAnsi="Cambria" w:cstheme="minorHAnsi"/>
          <w:sz w:val="22"/>
          <w:szCs w:val="22"/>
          <w:lang w:eastAsia="en-US"/>
        </w:rPr>
        <w:lastRenderedPageBreak/>
        <w:t>Wykonanie sufitów podwieszanych wraz z izolacją wełną mineralną oraz ich pomalowaniem.</w:t>
      </w:r>
    </w:p>
    <w:p w14:paraId="3FE67520" w14:textId="77777777" w:rsidR="007C7BEB" w:rsidRPr="000F4453" w:rsidRDefault="00991E07" w:rsidP="0071640B">
      <w:pPr>
        <w:pStyle w:val="Akapitzlist"/>
        <w:numPr>
          <w:ilvl w:val="0"/>
          <w:numId w:val="76"/>
        </w:numPr>
        <w:spacing w:before="0" w:after="200" w:line="276" w:lineRule="auto"/>
        <w:jc w:val="left"/>
        <w:rPr>
          <w:rFonts w:ascii="Cambria" w:eastAsia="Times New Roman" w:hAnsi="Cambria" w:cstheme="minorHAnsi"/>
          <w:sz w:val="22"/>
          <w:szCs w:val="22"/>
          <w:lang w:eastAsia="en-US"/>
        </w:rPr>
      </w:pPr>
      <w:r w:rsidRPr="000F4453">
        <w:rPr>
          <w:rFonts w:ascii="Cambria" w:eastAsia="Times New Roman" w:hAnsi="Cambria" w:cstheme="minorHAnsi"/>
          <w:sz w:val="22"/>
          <w:szCs w:val="22"/>
          <w:lang w:eastAsia="en-US"/>
        </w:rPr>
        <w:t xml:space="preserve">Remont instalacji oświetlenia w części obiektu - wymiana okablowania i lamp </w:t>
      </w:r>
      <w:proofErr w:type="gramStart"/>
      <w:r w:rsidRPr="000F4453">
        <w:rPr>
          <w:rFonts w:ascii="Cambria" w:eastAsia="Times New Roman" w:hAnsi="Cambria" w:cstheme="minorHAnsi"/>
          <w:sz w:val="22"/>
          <w:szCs w:val="22"/>
          <w:lang w:eastAsia="en-US"/>
        </w:rPr>
        <w:t>oświetleniowych  oraz</w:t>
      </w:r>
      <w:proofErr w:type="gramEnd"/>
      <w:r w:rsidRPr="000F4453">
        <w:rPr>
          <w:rFonts w:ascii="Cambria" w:eastAsia="Times New Roman" w:hAnsi="Cambria" w:cstheme="minorHAnsi"/>
          <w:sz w:val="22"/>
          <w:szCs w:val="22"/>
          <w:lang w:eastAsia="en-US"/>
        </w:rPr>
        <w:t xml:space="preserve"> częściowo osprzętu.</w:t>
      </w:r>
    </w:p>
    <w:p w14:paraId="07282C63" w14:textId="77777777" w:rsidR="00E412CC" w:rsidRPr="000F4453" w:rsidRDefault="00E412CC" w:rsidP="00E412CC">
      <w:pPr>
        <w:spacing w:after="160" w:line="259" w:lineRule="auto"/>
        <w:rPr>
          <w:rFonts w:ascii="Cambria" w:eastAsia="Calibri" w:hAnsi="Cambria" w:cstheme="minorHAnsi"/>
          <w:sz w:val="22"/>
          <w:szCs w:val="22"/>
          <w:lang w:eastAsia="en-US"/>
        </w:rPr>
      </w:pPr>
    </w:p>
    <w:p w14:paraId="2B3B8AB0" w14:textId="77777777" w:rsidR="00E412CC" w:rsidRPr="000F4453" w:rsidRDefault="00991E07" w:rsidP="00E412CC">
      <w:pPr>
        <w:spacing w:after="160" w:line="259" w:lineRule="auto"/>
        <w:rPr>
          <w:rFonts w:ascii="Cambria" w:eastAsia="Calibri" w:hAnsi="Cambria" w:cstheme="minorHAnsi"/>
          <w:sz w:val="22"/>
          <w:szCs w:val="22"/>
          <w:lang w:eastAsia="en-US"/>
        </w:rPr>
      </w:pPr>
      <w:r w:rsidRPr="000F4453">
        <w:rPr>
          <w:rFonts w:ascii="Cambria" w:eastAsia="Calibri" w:hAnsi="Cambria" w:cstheme="minorHAnsi"/>
          <w:sz w:val="22"/>
          <w:szCs w:val="22"/>
          <w:lang w:eastAsia="en-US"/>
        </w:rPr>
        <w:t>Dotyczy Zadania nr 2</w:t>
      </w:r>
    </w:p>
    <w:p w14:paraId="264448AC" w14:textId="77777777" w:rsidR="00E412CC" w:rsidRPr="000F4453" w:rsidRDefault="00991E07" w:rsidP="00E412CC">
      <w:pPr>
        <w:spacing w:after="160" w:line="259" w:lineRule="auto"/>
        <w:rPr>
          <w:rFonts w:ascii="Cambria" w:eastAsia="Calibri" w:hAnsi="Cambria" w:cstheme="minorHAnsi"/>
          <w:sz w:val="22"/>
          <w:szCs w:val="22"/>
          <w:lang w:eastAsia="en-US"/>
        </w:rPr>
      </w:pPr>
      <w:r w:rsidRPr="000F4453">
        <w:rPr>
          <w:rFonts w:ascii="Cambria" w:eastAsia="Calibri" w:hAnsi="Cambria" w:cstheme="minorHAnsi"/>
          <w:sz w:val="22"/>
          <w:szCs w:val="22"/>
          <w:lang w:eastAsia="en-US"/>
        </w:rPr>
        <w:t>Remont schodów: rozbiórka nienadających się do użytku schodów, wykonanie nowych schodów oraz ułożenie na nich płytek betonowych, Wymiana balustrad. –</w:t>
      </w:r>
    </w:p>
    <w:p w14:paraId="24A4B3F2" w14:textId="77777777" w:rsidR="00E412CC" w:rsidRPr="000F4453" w:rsidRDefault="00E412CC" w:rsidP="00E412CC">
      <w:pPr>
        <w:spacing w:after="160" w:line="259" w:lineRule="auto"/>
        <w:rPr>
          <w:rFonts w:ascii="Cambria" w:eastAsia="Calibri" w:hAnsi="Cambria" w:cstheme="minorHAnsi"/>
          <w:sz w:val="22"/>
          <w:szCs w:val="22"/>
          <w:lang w:eastAsia="en-US"/>
        </w:rPr>
      </w:pPr>
    </w:p>
    <w:p w14:paraId="5D980D00" w14:textId="77777777" w:rsidR="00E412CC" w:rsidRPr="000F4453" w:rsidRDefault="00991E07" w:rsidP="00E412CC">
      <w:pPr>
        <w:spacing w:after="160" w:line="259" w:lineRule="auto"/>
        <w:rPr>
          <w:rFonts w:ascii="Cambria" w:eastAsia="Calibri" w:hAnsi="Cambria" w:cstheme="minorHAnsi"/>
          <w:sz w:val="22"/>
          <w:szCs w:val="22"/>
          <w:lang w:eastAsia="en-US"/>
        </w:rPr>
      </w:pPr>
      <w:r w:rsidRPr="000F4453">
        <w:rPr>
          <w:rFonts w:ascii="Cambria" w:eastAsia="Calibri" w:hAnsi="Cambria" w:cstheme="minorHAnsi"/>
          <w:sz w:val="22"/>
          <w:szCs w:val="22"/>
          <w:lang w:eastAsia="en-US"/>
        </w:rPr>
        <w:t>Dotyczy Zadania nr 3</w:t>
      </w:r>
    </w:p>
    <w:p w14:paraId="2D379AC8" w14:textId="77777777" w:rsidR="00E412CC" w:rsidRPr="000F4453" w:rsidRDefault="00991E07" w:rsidP="00E412CC">
      <w:pPr>
        <w:spacing w:after="160" w:line="259" w:lineRule="auto"/>
        <w:rPr>
          <w:rFonts w:ascii="Cambria" w:eastAsia="Calibri" w:hAnsi="Cambria" w:cstheme="minorHAnsi"/>
          <w:sz w:val="22"/>
          <w:szCs w:val="22"/>
        </w:rPr>
      </w:pPr>
      <w:r w:rsidRPr="000F4453">
        <w:rPr>
          <w:rFonts w:ascii="Cambria" w:eastAsia="Calibri" w:hAnsi="Cambria" w:cstheme="minorHAnsi"/>
          <w:sz w:val="22"/>
          <w:szCs w:val="22"/>
          <w:lang w:eastAsia="en-US"/>
        </w:rPr>
        <w:t xml:space="preserve">Remont muru oporowego: odbicie tynków, wykonanie nowych tynków i tynku ozdobnego oraz nakrycie płytkami betonowymi.  </w:t>
      </w:r>
    </w:p>
    <w:p w14:paraId="4939C612" w14:textId="77777777" w:rsidR="005614AA" w:rsidRPr="000F4453" w:rsidRDefault="005614AA" w:rsidP="006B26A5">
      <w:pPr>
        <w:pStyle w:val="Akapitzlist"/>
        <w:spacing w:before="0" w:after="0" w:line="276" w:lineRule="auto"/>
        <w:ind w:left="360"/>
        <w:rPr>
          <w:rFonts w:ascii="Cambria" w:eastAsia="Times New Roman" w:hAnsi="Cambria" w:cstheme="minorHAnsi"/>
          <w:kern w:val="22"/>
          <w:sz w:val="22"/>
          <w:szCs w:val="22"/>
          <w:lang w:eastAsia="pl-PL"/>
        </w:rPr>
      </w:pPr>
    </w:p>
    <w:p w14:paraId="48706B18" w14:textId="77777777" w:rsidR="0093198E" w:rsidRPr="000F4453" w:rsidRDefault="00991E07" w:rsidP="006B26A5">
      <w:pPr>
        <w:pStyle w:val="Akapitzlist"/>
        <w:numPr>
          <w:ilvl w:val="0"/>
          <w:numId w:val="77"/>
        </w:numPr>
        <w:spacing w:before="0" w:after="0" w:line="276" w:lineRule="auto"/>
        <w:ind w:left="360"/>
        <w:rPr>
          <w:rFonts w:ascii="Cambria" w:eastAsia="Times New Roman" w:hAnsi="Cambria" w:cstheme="minorHAnsi"/>
          <w:sz w:val="22"/>
          <w:szCs w:val="22"/>
          <w:lang w:eastAsia="pl-PL"/>
        </w:rPr>
      </w:pPr>
      <w:r w:rsidRPr="000F4453">
        <w:rPr>
          <w:rFonts w:ascii="Cambria" w:eastAsia="Times New Roman" w:hAnsi="Cambria" w:cstheme="minorHAnsi"/>
          <w:sz w:val="22"/>
          <w:szCs w:val="22"/>
          <w:lang w:eastAsia="en-US"/>
        </w:rPr>
        <w:t>Szczegółowy opis przedmiotu zamówienia, opis wymagań Zamawiającego zawiera dokumentacja: Przedmiar robót,</w:t>
      </w:r>
      <w:r w:rsidR="00016EC9" w:rsidRPr="000F4453">
        <w:rPr>
          <w:rFonts w:ascii="Cambria" w:eastAsia="Times New Roman" w:hAnsi="Cambria" w:cstheme="minorHAnsi"/>
          <w:sz w:val="22"/>
          <w:szCs w:val="22"/>
          <w:lang w:eastAsia="en-US"/>
        </w:rPr>
        <w:t xml:space="preserve"> </w:t>
      </w:r>
      <w:r w:rsidRPr="000F4453">
        <w:rPr>
          <w:rFonts w:ascii="Cambria" w:eastAsia="Times New Roman" w:hAnsi="Cambria" w:cstheme="minorHAnsi"/>
          <w:sz w:val="22"/>
          <w:szCs w:val="22"/>
          <w:lang w:eastAsia="en-US"/>
        </w:rPr>
        <w:t>Specyfikacja techniczna wykonania i odbioru robót budowlanych (</w:t>
      </w:r>
      <w:proofErr w:type="gramStart"/>
      <w:r w:rsidRPr="000F4453">
        <w:rPr>
          <w:rFonts w:ascii="Cambria" w:eastAsia="Times New Roman" w:hAnsi="Cambria" w:cstheme="minorHAnsi"/>
          <w:sz w:val="22"/>
          <w:szCs w:val="22"/>
          <w:lang w:eastAsia="en-US"/>
        </w:rPr>
        <w:t>STWIOR)  stanowiące</w:t>
      </w:r>
      <w:proofErr w:type="gramEnd"/>
      <w:r w:rsidRPr="000F4453">
        <w:rPr>
          <w:rFonts w:ascii="Cambria" w:eastAsia="Times New Roman" w:hAnsi="Cambria" w:cstheme="minorHAnsi"/>
          <w:sz w:val="22"/>
          <w:szCs w:val="22"/>
          <w:lang w:eastAsia="en-US"/>
        </w:rPr>
        <w:t xml:space="preserve"> załączniki do STW </w:t>
      </w:r>
      <w:r w:rsidRPr="000F4453">
        <w:rPr>
          <w:rFonts w:ascii="Cambria" w:eastAsia="Times New Roman" w:hAnsi="Cambria" w:cstheme="minorHAnsi"/>
          <w:sz w:val="22"/>
          <w:szCs w:val="22"/>
          <w:lang w:eastAsia="pl-PL"/>
        </w:rPr>
        <w:t xml:space="preserve">w postępowaniu j. w. na wybór wykonawcy przedmiotowego zamówienia </w:t>
      </w:r>
      <w:r w:rsidRPr="000F4453">
        <w:rPr>
          <w:rFonts w:ascii="Cambria" w:eastAsia="Times New Roman" w:hAnsi="Cambria" w:cstheme="minorHAnsi"/>
          <w:sz w:val="22"/>
          <w:szCs w:val="22"/>
          <w:lang w:eastAsia="pl-PL"/>
        </w:rPr>
        <w:tab/>
        <w:t>(dalej: SWZ) jednocześnie stanowiącym załącznik do niniejszej umowy.</w:t>
      </w:r>
    </w:p>
    <w:p w14:paraId="1BC9474C" w14:textId="77777777" w:rsidR="006B26A5" w:rsidRPr="000F4453" w:rsidRDefault="00991E07" w:rsidP="006B26A5">
      <w:pPr>
        <w:pStyle w:val="Akapitzlist"/>
        <w:numPr>
          <w:ilvl w:val="0"/>
          <w:numId w:val="77"/>
        </w:numPr>
        <w:spacing w:before="0" w:after="0" w:line="276" w:lineRule="auto"/>
        <w:ind w:left="360"/>
        <w:rPr>
          <w:rFonts w:ascii="Cambria" w:eastAsia="Times New Roman" w:hAnsi="Cambria" w:cstheme="minorHAnsi"/>
          <w:sz w:val="22"/>
          <w:szCs w:val="22"/>
          <w:lang w:eastAsia="pl-PL"/>
        </w:rPr>
      </w:pPr>
      <w:r w:rsidRPr="000F4453">
        <w:rPr>
          <w:rFonts w:ascii="Cambria" w:eastAsia="Times New Roman" w:hAnsi="Cambria" w:cstheme="minorHAnsi"/>
          <w:kern w:val="22"/>
          <w:sz w:val="22"/>
          <w:szCs w:val="22"/>
          <w:lang w:eastAsia="pl-PL"/>
        </w:rPr>
        <w:t>Przedmiotowe r</w:t>
      </w:r>
      <w:r w:rsidR="00B8387A" w:rsidRPr="000F4453">
        <w:rPr>
          <w:rFonts w:ascii="Cambria" w:eastAsia="Times New Roman" w:hAnsi="Cambria" w:cstheme="minorHAnsi"/>
          <w:kern w:val="22"/>
          <w:sz w:val="22"/>
          <w:szCs w:val="22"/>
          <w:lang w:eastAsia="pl-PL"/>
        </w:rPr>
        <w:t>oboty będą przeprowadzane w trakcie funkcjonowania obiektu</w:t>
      </w:r>
      <w:r w:rsidR="00D800B0" w:rsidRPr="000F4453">
        <w:rPr>
          <w:rFonts w:ascii="Cambria" w:eastAsia="Times New Roman" w:hAnsi="Cambria" w:cstheme="minorHAnsi"/>
          <w:kern w:val="22"/>
          <w:sz w:val="22"/>
          <w:szCs w:val="22"/>
          <w:lang w:eastAsia="pl-PL"/>
        </w:rPr>
        <w:t xml:space="preserve">. Wykonawca zobowiązany </w:t>
      </w:r>
      <w:proofErr w:type="gramStart"/>
      <w:r w:rsidR="00D800B0" w:rsidRPr="000F4453">
        <w:rPr>
          <w:rFonts w:ascii="Cambria" w:eastAsia="Times New Roman" w:hAnsi="Cambria" w:cstheme="minorHAnsi"/>
          <w:kern w:val="22"/>
          <w:sz w:val="22"/>
          <w:szCs w:val="22"/>
          <w:lang w:eastAsia="pl-PL"/>
        </w:rPr>
        <w:t>jest  uwzględnić</w:t>
      </w:r>
      <w:proofErr w:type="gramEnd"/>
      <w:r w:rsidR="00D800B0" w:rsidRPr="000F4453">
        <w:rPr>
          <w:rFonts w:ascii="Cambria" w:eastAsia="Times New Roman" w:hAnsi="Cambria" w:cstheme="minorHAnsi"/>
          <w:kern w:val="22"/>
          <w:sz w:val="22"/>
          <w:szCs w:val="22"/>
          <w:lang w:eastAsia="pl-PL"/>
        </w:rPr>
        <w:t xml:space="preserve"> etapowość robót gwarantujących  prawidłowe </w:t>
      </w:r>
      <w:r w:rsidR="00D800B0" w:rsidRPr="000F4453">
        <w:rPr>
          <w:rFonts w:ascii="Cambria" w:eastAsia="Times New Roman" w:hAnsi="Cambria" w:cstheme="minorHAnsi"/>
          <w:sz w:val="22"/>
          <w:szCs w:val="22"/>
          <w:lang w:eastAsia="en-US"/>
        </w:rPr>
        <w:t xml:space="preserve"> </w:t>
      </w:r>
      <w:r w:rsidR="005614AA" w:rsidRPr="000F4453">
        <w:rPr>
          <w:rFonts w:ascii="Cambria" w:eastAsia="Times New Roman" w:hAnsi="Cambria" w:cstheme="minorHAnsi"/>
          <w:sz w:val="22"/>
          <w:szCs w:val="22"/>
          <w:lang w:eastAsia="en-US"/>
        </w:rPr>
        <w:t>funkcjonowanie Szpitala.</w:t>
      </w:r>
    </w:p>
    <w:p w14:paraId="13C0DE57" w14:textId="77777777" w:rsidR="006B26A5" w:rsidRPr="000F4453" w:rsidRDefault="00991E07" w:rsidP="006B26A5">
      <w:pPr>
        <w:pStyle w:val="Akapitzlist"/>
        <w:numPr>
          <w:ilvl w:val="0"/>
          <w:numId w:val="77"/>
        </w:numPr>
        <w:spacing w:before="0" w:after="0" w:line="276" w:lineRule="auto"/>
        <w:ind w:left="360"/>
        <w:rPr>
          <w:rFonts w:ascii="Cambria" w:eastAsia="Times New Roman" w:hAnsi="Cambria" w:cstheme="minorHAnsi"/>
          <w:sz w:val="22"/>
          <w:szCs w:val="22"/>
          <w:lang w:eastAsia="pl-PL"/>
        </w:rPr>
      </w:pPr>
      <w:r w:rsidRPr="000F4453">
        <w:rPr>
          <w:rFonts w:ascii="Cambria" w:eastAsia="Times New Roman" w:hAnsi="Cambria" w:cs="Calibri"/>
          <w:sz w:val="22"/>
          <w:szCs w:val="22"/>
          <w:lang w:eastAsia="pl-PL"/>
        </w:rPr>
        <w:t>Wykonawca ma obowiązek zapoznać się dokładnie z całą SWZ wraz z jej załącznikami.</w:t>
      </w:r>
    </w:p>
    <w:p w14:paraId="691E7E21" w14:textId="77777777" w:rsidR="006B26A5" w:rsidRPr="000F4453" w:rsidRDefault="00991E07" w:rsidP="006B26A5">
      <w:pPr>
        <w:pStyle w:val="Akapitzlist"/>
        <w:numPr>
          <w:ilvl w:val="0"/>
          <w:numId w:val="77"/>
        </w:numPr>
        <w:spacing w:before="0" w:after="0" w:line="276" w:lineRule="auto"/>
        <w:ind w:left="360"/>
        <w:rPr>
          <w:rFonts w:ascii="Cambria" w:eastAsia="Times New Roman" w:hAnsi="Cambria" w:cstheme="minorHAnsi"/>
          <w:sz w:val="22"/>
          <w:szCs w:val="22"/>
          <w:lang w:eastAsia="pl-PL"/>
        </w:rPr>
      </w:pPr>
      <w:r w:rsidRPr="000F4453">
        <w:rPr>
          <w:rFonts w:ascii="Cambria" w:eastAsia="Times New Roman" w:hAnsi="Cambria" w:cs="Calibri"/>
          <w:sz w:val="22"/>
          <w:szCs w:val="22"/>
          <w:lang w:eastAsia="pl-PL"/>
        </w:rPr>
        <w:t xml:space="preserve"> </w:t>
      </w:r>
      <w:r w:rsidR="00276814" w:rsidRPr="000F4453">
        <w:rPr>
          <w:rFonts w:ascii="Cambria" w:eastAsia="Times New Roman" w:hAnsi="Cambria" w:cs="Calibri"/>
          <w:sz w:val="22"/>
          <w:szCs w:val="22"/>
          <w:lang w:eastAsia="pl-PL"/>
        </w:rPr>
        <w:t xml:space="preserve">Wykonawca zobowiązany jest do kompleksowego zrealizowania zamówienia w zakresie wszystkich prac wynikających z w/w </w:t>
      </w:r>
      <w:r w:rsidR="004C1080" w:rsidRPr="000F4453">
        <w:rPr>
          <w:rFonts w:ascii="Cambria" w:eastAsia="Times New Roman" w:hAnsi="Cambria" w:cs="Calibri"/>
          <w:sz w:val="22"/>
          <w:szCs w:val="22"/>
          <w:lang w:eastAsia="pl-PL"/>
        </w:rPr>
        <w:t>SWZ</w:t>
      </w:r>
      <w:r w:rsidR="00E215FA" w:rsidRPr="000F4453">
        <w:rPr>
          <w:rFonts w:ascii="Cambria" w:eastAsia="Times New Roman" w:hAnsi="Cambria" w:cs="Calibri"/>
          <w:sz w:val="22"/>
          <w:szCs w:val="22"/>
          <w:lang w:eastAsia="pl-PL"/>
        </w:rPr>
        <w:t xml:space="preserve">, </w:t>
      </w:r>
      <w:r w:rsidR="00494028" w:rsidRPr="000F4453">
        <w:rPr>
          <w:rFonts w:ascii="Cambria" w:eastAsia="Times New Roman" w:hAnsi="Cambria" w:cs="Calibri"/>
          <w:sz w:val="22"/>
          <w:szCs w:val="22"/>
          <w:lang w:eastAsia="pl-PL"/>
        </w:rPr>
        <w:t xml:space="preserve">w tym także </w:t>
      </w:r>
      <w:r w:rsidR="00F958F2" w:rsidRPr="000F4453">
        <w:rPr>
          <w:rFonts w:ascii="Cambria" w:eastAsia="Times New Roman" w:hAnsi="Cambria" w:cs="Calibri"/>
          <w:sz w:val="22"/>
          <w:szCs w:val="22"/>
          <w:lang w:eastAsia="pl-PL"/>
        </w:rPr>
        <w:t xml:space="preserve">niezbędne </w:t>
      </w:r>
      <w:r w:rsidR="00E238CA" w:rsidRPr="000F4453">
        <w:rPr>
          <w:rFonts w:ascii="Cambria" w:eastAsia="Times New Roman" w:hAnsi="Cambria" w:cs="Calibri"/>
          <w:sz w:val="22"/>
          <w:szCs w:val="22"/>
          <w:lang w:eastAsia="pl-PL"/>
        </w:rPr>
        <w:t>demontaże oraz odtworzenia</w:t>
      </w:r>
      <w:r w:rsidR="00494028" w:rsidRPr="000F4453">
        <w:rPr>
          <w:rFonts w:ascii="Cambria" w:eastAsia="Times New Roman" w:hAnsi="Cambria" w:cs="Calibri"/>
          <w:sz w:val="22"/>
          <w:szCs w:val="22"/>
          <w:lang w:eastAsia="pl-PL"/>
        </w:rPr>
        <w:t>, związan</w:t>
      </w:r>
      <w:r w:rsidR="00F958F2" w:rsidRPr="000F4453">
        <w:rPr>
          <w:rFonts w:ascii="Cambria" w:eastAsia="Times New Roman" w:hAnsi="Cambria" w:cs="Calibri"/>
          <w:sz w:val="22"/>
          <w:szCs w:val="22"/>
          <w:lang w:eastAsia="pl-PL"/>
        </w:rPr>
        <w:t>e</w:t>
      </w:r>
      <w:r w:rsidR="00494028" w:rsidRPr="000F4453">
        <w:rPr>
          <w:rFonts w:ascii="Cambria" w:eastAsia="Times New Roman" w:hAnsi="Cambria" w:cs="Calibri"/>
          <w:sz w:val="22"/>
          <w:szCs w:val="22"/>
          <w:lang w:eastAsia="pl-PL"/>
        </w:rPr>
        <w:t xml:space="preserve"> </w:t>
      </w:r>
      <w:r w:rsidR="00216FDA" w:rsidRPr="000F4453">
        <w:rPr>
          <w:rFonts w:ascii="Cambria" w:eastAsia="Times New Roman" w:hAnsi="Cambria" w:cs="Calibri"/>
          <w:sz w:val="22"/>
          <w:szCs w:val="22"/>
          <w:lang w:eastAsia="pl-PL"/>
        </w:rPr>
        <w:t xml:space="preserve">także </w:t>
      </w:r>
      <w:r w:rsidR="00494028" w:rsidRPr="000F4453">
        <w:rPr>
          <w:rFonts w:ascii="Cambria" w:eastAsia="Times New Roman" w:hAnsi="Cambria" w:cs="Calibri"/>
          <w:sz w:val="22"/>
          <w:szCs w:val="22"/>
          <w:lang w:eastAsia="pl-PL"/>
        </w:rPr>
        <w:t>z</w:t>
      </w:r>
      <w:r w:rsidR="00216FDA" w:rsidRPr="000F4453">
        <w:rPr>
          <w:rFonts w:ascii="Cambria" w:eastAsia="Times New Roman" w:hAnsi="Cambria" w:cs="Calibri"/>
          <w:sz w:val="22"/>
          <w:szCs w:val="22"/>
          <w:lang w:eastAsia="pl-PL"/>
        </w:rPr>
        <w:t xml:space="preserve"> </w:t>
      </w:r>
      <w:r w:rsidR="00494028" w:rsidRPr="000F4453">
        <w:rPr>
          <w:rFonts w:ascii="Cambria" w:eastAsia="Times New Roman" w:hAnsi="Cambria" w:cs="Calibri"/>
          <w:sz w:val="22"/>
          <w:szCs w:val="22"/>
          <w:lang w:eastAsia="pl-PL"/>
        </w:rPr>
        <w:t xml:space="preserve">utylizacją materiałów z </w:t>
      </w:r>
      <w:r w:rsidR="00E238CA" w:rsidRPr="000F4453">
        <w:rPr>
          <w:rFonts w:ascii="Cambria" w:eastAsia="Times New Roman" w:hAnsi="Cambria" w:cs="Calibri"/>
          <w:sz w:val="22"/>
          <w:szCs w:val="22"/>
          <w:lang w:eastAsia="pl-PL"/>
        </w:rPr>
        <w:t>demontaży</w:t>
      </w:r>
      <w:r w:rsidR="00866B4A" w:rsidRPr="000F4453">
        <w:rPr>
          <w:rFonts w:ascii="Cambria" w:eastAsia="Times New Roman" w:hAnsi="Cambria" w:cs="Calibri"/>
          <w:sz w:val="22"/>
          <w:szCs w:val="22"/>
          <w:lang w:eastAsia="pl-PL"/>
        </w:rPr>
        <w:t>,</w:t>
      </w:r>
      <w:r w:rsidR="00494028" w:rsidRPr="000F4453">
        <w:rPr>
          <w:rFonts w:ascii="Cambria" w:eastAsia="Times New Roman" w:hAnsi="Cambria" w:cs="Calibri"/>
          <w:sz w:val="22"/>
          <w:szCs w:val="22"/>
          <w:lang w:eastAsia="pl-PL"/>
        </w:rPr>
        <w:t xml:space="preserve"> zgodnie z obowiązującymi przepisami</w:t>
      </w:r>
      <w:r w:rsidR="00276814" w:rsidRPr="000F4453">
        <w:rPr>
          <w:rFonts w:ascii="Cambria" w:eastAsia="Times New Roman" w:hAnsi="Cambria" w:cs="Calibri"/>
          <w:sz w:val="22"/>
          <w:szCs w:val="22"/>
          <w:lang w:eastAsia="pl-PL"/>
        </w:rPr>
        <w:t>.</w:t>
      </w:r>
    </w:p>
    <w:p w14:paraId="51D99F9D" w14:textId="77777777" w:rsidR="006B26A5" w:rsidRPr="000F4453" w:rsidRDefault="00991E07" w:rsidP="006B26A5">
      <w:pPr>
        <w:pStyle w:val="Akapitzlist"/>
        <w:numPr>
          <w:ilvl w:val="0"/>
          <w:numId w:val="77"/>
        </w:numPr>
        <w:spacing w:before="0" w:after="0" w:line="276" w:lineRule="auto"/>
        <w:ind w:left="360"/>
        <w:rPr>
          <w:rFonts w:ascii="Cambria" w:eastAsia="Times New Roman" w:hAnsi="Cambria" w:cstheme="minorHAnsi"/>
          <w:sz w:val="22"/>
          <w:szCs w:val="22"/>
          <w:lang w:eastAsia="pl-PL"/>
        </w:rPr>
      </w:pPr>
      <w:r w:rsidRPr="000F4453">
        <w:rPr>
          <w:rFonts w:ascii="Cambria" w:eastAsia="Times New Roman" w:hAnsi="Cambria" w:cs="Calibri"/>
          <w:sz w:val="22"/>
          <w:szCs w:val="22"/>
          <w:lang w:eastAsia="pl-PL"/>
        </w:rPr>
        <w:t>Wykonawca zobowiązany jest przewidzieć wszystkie niezbędne koszty i prace do kompleksowego zrealizowan</w:t>
      </w:r>
      <w:r w:rsidR="00494028" w:rsidRPr="000F4453">
        <w:rPr>
          <w:rFonts w:ascii="Cambria" w:eastAsia="Times New Roman" w:hAnsi="Cambria" w:cs="Calibri"/>
          <w:sz w:val="22"/>
          <w:szCs w:val="22"/>
          <w:lang w:eastAsia="pl-PL"/>
        </w:rPr>
        <w:t>ia zamówienia wynikające wprost</w:t>
      </w:r>
      <w:r w:rsidR="0057415A" w:rsidRPr="000F4453">
        <w:rPr>
          <w:rFonts w:ascii="Cambria" w:eastAsia="Times New Roman" w:hAnsi="Cambria" w:cs="Calibri"/>
          <w:sz w:val="22"/>
          <w:szCs w:val="22"/>
          <w:lang w:eastAsia="pl-PL"/>
        </w:rPr>
        <w:t xml:space="preserve"> </w:t>
      </w:r>
      <w:r w:rsidRPr="000F4453">
        <w:rPr>
          <w:rFonts w:ascii="Cambria" w:eastAsia="Times New Roman" w:hAnsi="Cambria" w:cs="Calibri"/>
          <w:sz w:val="22"/>
          <w:szCs w:val="22"/>
          <w:lang w:eastAsia="pl-PL"/>
        </w:rPr>
        <w:t>z SWZ,</w:t>
      </w:r>
      <w:r w:rsidR="0054054A" w:rsidRPr="000F4453">
        <w:rPr>
          <w:rFonts w:ascii="Cambria" w:eastAsia="Times New Roman" w:hAnsi="Cambria" w:cs="Calibri"/>
          <w:sz w:val="22"/>
          <w:szCs w:val="22"/>
          <w:lang w:eastAsia="pl-PL"/>
        </w:rPr>
        <w:t xml:space="preserve"> </w:t>
      </w:r>
      <w:r w:rsidRPr="000F4453">
        <w:rPr>
          <w:rFonts w:ascii="Cambria" w:eastAsia="Times New Roman" w:hAnsi="Cambria" w:cs="Calibri"/>
          <w:sz w:val="22"/>
          <w:szCs w:val="22"/>
          <w:lang w:eastAsia="pl-PL"/>
        </w:rPr>
        <w:t>jak również koszty w nich nie ujęte, a bez których nie można wykonać zamówieni</w:t>
      </w:r>
      <w:r w:rsidR="000951C4" w:rsidRPr="000F4453">
        <w:rPr>
          <w:rFonts w:ascii="Cambria" w:eastAsia="Times New Roman" w:hAnsi="Cambria" w:cs="Calibri"/>
          <w:sz w:val="22"/>
          <w:szCs w:val="22"/>
          <w:lang w:eastAsia="pl-PL"/>
        </w:rPr>
        <w:t>a lub</w:t>
      </w:r>
      <w:r w:rsidR="004511E8" w:rsidRPr="000F4453">
        <w:rPr>
          <w:rFonts w:ascii="Cambria" w:eastAsia="Times New Roman" w:hAnsi="Cambria" w:cs="Calibri"/>
          <w:sz w:val="22"/>
          <w:szCs w:val="22"/>
          <w:lang w:eastAsia="pl-PL"/>
        </w:rPr>
        <w:t> </w:t>
      </w:r>
      <w:r w:rsidR="000951C4" w:rsidRPr="000F4453">
        <w:rPr>
          <w:rFonts w:ascii="Cambria" w:eastAsia="Times New Roman" w:hAnsi="Cambria" w:cs="Calibri"/>
          <w:sz w:val="22"/>
          <w:szCs w:val="22"/>
          <w:lang w:eastAsia="pl-PL"/>
        </w:rPr>
        <w:t>przystąpić do użytkowania</w:t>
      </w:r>
      <w:r w:rsidR="0054054A" w:rsidRPr="000F4453">
        <w:rPr>
          <w:rFonts w:ascii="Cambria" w:eastAsia="Times New Roman" w:hAnsi="Cambria" w:cs="Calibri"/>
          <w:sz w:val="22"/>
          <w:szCs w:val="22"/>
          <w:lang w:eastAsia="pl-PL"/>
        </w:rPr>
        <w:t>.</w:t>
      </w:r>
    </w:p>
    <w:p w14:paraId="24CD2BE5" w14:textId="77777777" w:rsidR="006B26A5" w:rsidRPr="000F4453" w:rsidRDefault="00991E07" w:rsidP="006B26A5">
      <w:pPr>
        <w:pStyle w:val="Akapitzlist"/>
        <w:numPr>
          <w:ilvl w:val="0"/>
          <w:numId w:val="77"/>
        </w:numPr>
        <w:spacing w:before="0" w:after="0" w:line="276" w:lineRule="auto"/>
        <w:ind w:left="360"/>
        <w:rPr>
          <w:rFonts w:ascii="Cambria" w:eastAsia="Times New Roman" w:hAnsi="Cambria" w:cstheme="minorHAnsi"/>
          <w:sz w:val="22"/>
          <w:szCs w:val="22"/>
          <w:lang w:eastAsia="pl-PL"/>
        </w:rPr>
      </w:pPr>
      <w:r w:rsidRPr="000F4453">
        <w:rPr>
          <w:rFonts w:ascii="Cambria" w:eastAsia="Times New Roman" w:hAnsi="Cambria" w:cs="Calibri"/>
          <w:sz w:val="22"/>
          <w:szCs w:val="22"/>
          <w:lang w:eastAsia="pl-PL"/>
        </w:rPr>
        <w:t xml:space="preserve">Wykonawca zobowiązany jest do uzyskania na swoją odpowiedzialność, koszt i ryzyko, </w:t>
      </w:r>
      <w:proofErr w:type="gramStart"/>
      <w:r w:rsidRPr="000F4453">
        <w:rPr>
          <w:rFonts w:ascii="Cambria" w:eastAsia="Times New Roman" w:hAnsi="Cambria" w:cs="Calibri"/>
          <w:sz w:val="22"/>
          <w:szCs w:val="22"/>
          <w:lang w:eastAsia="pl-PL"/>
        </w:rPr>
        <w:t>wszelkich  informacji</w:t>
      </w:r>
      <w:proofErr w:type="gramEnd"/>
      <w:r w:rsidRPr="000F4453">
        <w:rPr>
          <w:rFonts w:ascii="Cambria" w:eastAsia="Times New Roman" w:hAnsi="Cambria" w:cs="Calibri"/>
          <w:sz w:val="22"/>
          <w:szCs w:val="22"/>
          <w:lang w:eastAsia="pl-PL"/>
        </w:rPr>
        <w:t>, które mogą być konieczne lub pomocne do przygotowania rzetelnej oferty cenowej lub późniejszej realizacji niniejszego zamówienia.</w:t>
      </w:r>
    </w:p>
    <w:p w14:paraId="6E19AC35" w14:textId="77777777" w:rsidR="006B26A5" w:rsidRPr="000F4453" w:rsidRDefault="00991E07" w:rsidP="006B26A5">
      <w:pPr>
        <w:pStyle w:val="Akapitzlist"/>
        <w:numPr>
          <w:ilvl w:val="0"/>
          <w:numId w:val="77"/>
        </w:numPr>
        <w:spacing w:before="0" w:after="0" w:line="276" w:lineRule="auto"/>
        <w:ind w:left="360"/>
        <w:rPr>
          <w:rFonts w:ascii="Cambria" w:eastAsia="Times New Roman" w:hAnsi="Cambria" w:cstheme="minorHAnsi"/>
          <w:sz w:val="22"/>
          <w:szCs w:val="22"/>
          <w:lang w:eastAsia="pl-PL"/>
        </w:rPr>
      </w:pPr>
      <w:r w:rsidRPr="000F4453">
        <w:rPr>
          <w:rFonts w:ascii="Cambria" w:eastAsia="Times New Roman" w:hAnsi="Cambria" w:cs="Calibri"/>
          <w:sz w:val="22"/>
          <w:szCs w:val="22"/>
          <w:lang w:eastAsia="pl-PL"/>
        </w:rPr>
        <w:t>Wymagana jest należyta staranność przy realizacji zamówienia, rozumiana jako staranność profesjonalisty w działalności objętej przedmiotem niniejszego zamówienia.</w:t>
      </w:r>
    </w:p>
    <w:p w14:paraId="69F05A0C" w14:textId="77777777" w:rsidR="00276814" w:rsidRPr="000F4453" w:rsidRDefault="00991E07" w:rsidP="006B26A5">
      <w:pPr>
        <w:pStyle w:val="Akapitzlist"/>
        <w:numPr>
          <w:ilvl w:val="0"/>
          <w:numId w:val="77"/>
        </w:numPr>
        <w:spacing w:before="0" w:after="0" w:line="276" w:lineRule="auto"/>
        <w:ind w:left="360"/>
        <w:rPr>
          <w:rFonts w:ascii="Cambria" w:eastAsia="Times New Roman" w:hAnsi="Cambria" w:cstheme="minorHAnsi"/>
          <w:sz w:val="22"/>
          <w:szCs w:val="22"/>
          <w:lang w:eastAsia="pl-PL"/>
        </w:rPr>
      </w:pPr>
      <w:r w:rsidRPr="000F4453">
        <w:rPr>
          <w:rFonts w:ascii="Cambria" w:eastAsia="Times New Roman" w:hAnsi="Cambria" w:cs="Calibri"/>
          <w:sz w:val="22"/>
          <w:szCs w:val="22"/>
          <w:lang w:eastAsia="en-US"/>
        </w:rPr>
        <w:t xml:space="preserve">Roboty budowlane muszą być wykonane zgodnie z: </w:t>
      </w:r>
      <w:r w:rsidR="004C1080" w:rsidRPr="000F4453">
        <w:rPr>
          <w:rFonts w:ascii="Cambria" w:eastAsia="Times New Roman" w:hAnsi="Cambria" w:cs="Calibri"/>
          <w:sz w:val="22"/>
          <w:szCs w:val="22"/>
          <w:lang w:eastAsia="en-US"/>
        </w:rPr>
        <w:t>SWZ</w:t>
      </w:r>
      <w:r w:rsidRPr="000F4453">
        <w:rPr>
          <w:rFonts w:ascii="Cambria" w:eastAsia="Times New Roman" w:hAnsi="Cambria" w:cs="Calibri"/>
          <w:sz w:val="22"/>
          <w:szCs w:val="22"/>
          <w:lang w:eastAsia="en-US"/>
        </w:rPr>
        <w:t>,</w:t>
      </w:r>
      <w:r w:rsidR="004511E8" w:rsidRPr="000F4453">
        <w:rPr>
          <w:rFonts w:ascii="Cambria" w:eastAsia="Times New Roman" w:hAnsi="Cambria" w:cs="Calibri"/>
          <w:sz w:val="22"/>
          <w:szCs w:val="22"/>
          <w:lang w:eastAsia="en-US"/>
        </w:rPr>
        <w:t xml:space="preserve"> </w:t>
      </w:r>
      <w:r w:rsidRPr="000F4453">
        <w:rPr>
          <w:rFonts w:ascii="Cambria" w:eastAsia="Times New Roman" w:hAnsi="Cambria" w:cs="Calibri"/>
          <w:sz w:val="22"/>
          <w:szCs w:val="22"/>
          <w:lang w:eastAsia="en-US"/>
        </w:rPr>
        <w:t xml:space="preserve">obowiązującymi przepisami, w tym </w:t>
      </w:r>
      <w:r w:rsidR="0054054A" w:rsidRPr="000F4453">
        <w:rPr>
          <w:rFonts w:ascii="Cambria" w:eastAsia="Times New Roman" w:hAnsi="Cambria" w:cs="Calibri"/>
          <w:sz w:val="22"/>
          <w:szCs w:val="22"/>
          <w:lang w:eastAsia="en-US"/>
        </w:rPr>
        <w:t xml:space="preserve">obowiązującym </w:t>
      </w:r>
      <w:r w:rsidRPr="000F4453">
        <w:rPr>
          <w:rFonts w:ascii="Cambria" w:eastAsia="Times New Roman" w:hAnsi="Cambria" w:cs="Calibri"/>
          <w:sz w:val="22"/>
          <w:szCs w:val="22"/>
          <w:lang w:eastAsia="en-US"/>
        </w:rPr>
        <w:t xml:space="preserve">Rozporządzeniem Ministra Infrastruktury z dnia 12 kwietnia </w:t>
      </w:r>
      <w:proofErr w:type="gramStart"/>
      <w:r w:rsidRPr="000F4453">
        <w:rPr>
          <w:rFonts w:ascii="Cambria" w:eastAsia="Times New Roman" w:hAnsi="Cambria" w:cs="Calibri"/>
          <w:sz w:val="22"/>
          <w:szCs w:val="22"/>
          <w:lang w:eastAsia="en-US"/>
        </w:rPr>
        <w:t>2002r.</w:t>
      </w:r>
      <w:proofErr w:type="gramEnd"/>
      <w:r w:rsidRPr="000F4453">
        <w:rPr>
          <w:rFonts w:ascii="Cambria" w:eastAsia="Times New Roman" w:hAnsi="Cambria" w:cs="Calibri"/>
          <w:sz w:val="22"/>
          <w:szCs w:val="22"/>
          <w:lang w:eastAsia="en-US"/>
        </w:rPr>
        <w:t xml:space="preserve"> w sprawie warunków technicznych, jakim powinny odpowiadać budynki i ich usytuowanie</w:t>
      </w:r>
      <w:r w:rsidR="0054054A" w:rsidRPr="000F4453">
        <w:rPr>
          <w:rFonts w:ascii="Cambria" w:eastAsia="Times New Roman" w:hAnsi="Cambria" w:cs="Calibri"/>
          <w:sz w:val="22"/>
          <w:szCs w:val="22"/>
          <w:lang w:eastAsia="en-US"/>
        </w:rPr>
        <w:t>,</w:t>
      </w:r>
      <w:r w:rsidR="00C7308F" w:rsidRPr="000F4453">
        <w:rPr>
          <w:rFonts w:ascii="Cambria" w:eastAsia="Times New Roman" w:hAnsi="Cambria" w:cs="Calibri"/>
          <w:sz w:val="22"/>
          <w:szCs w:val="22"/>
          <w:lang w:eastAsia="en-US"/>
        </w:rPr>
        <w:t xml:space="preserve"> </w:t>
      </w:r>
      <w:r w:rsidRPr="000F4453">
        <w:rPr>
          <w:rFonts w:ascii="Cambria" w:eastAsia="Times New Roman" w:hAnsi="Cambria" w:cs="Calibri"/>
          <w:sz w:val="22"/>
          <w:szCs w:val="22"/>
          <w:lang w:eastAsia="en-US"/>
        </w:rPr>
        <w:t>normami oraz zasadami wiedzy technicznej i</w:t>
      </w:r>
      <w:r w:rsidR="004511E8" w:rsidRPr="000F4453">
        <w:rPr>
          <w:rFonts w:ascii="Cambria" w:eastAsia="Times New Roman" w:hAnsi="Cambria" w:cs="Calibri"/>
          <w:sz w:val="22"/>
          <w:szCs w:val="22"/>
          <w:lang w:eastAsia="en-US"/>
        </w:rPr>
        <w:t> </w:t>
      </w:r>
      <w:r w:rsidRPr="000F4453">
        <w:rPr>
          <w:rFonts w:ascii="Cambria" w:eastAsia="Times New Roman" w:hAnsi="Cambria" w:cs="Calibri"/>
          <w:sz w:val="22"/>
          <w:szCs w:val="22"/>
          <w:lang w:eastAsia="en-US"/>
        </w:rPr>
        <w:t>sztuki budowlanej.</w:t>
      </w:r>
    </w:p>
    <w:p w14:paraId="44BB74AC" w14:textId="77777777" w:rsidR="006B26A5" w:rsidRPr="000F4453" w:rsidRDefault="006B26A5" w:rsidP="0095438B">
      <w:pPr>
        <w:spacing w:line="276" w:lineRule="auto"/>
        <w:jc w:val="center"/>
        <w:rPr>
          <w:rFonts w:ascii="Cambria" w:hAnsi="Cambria" w:cs="Calibri"/>
          <w:b/>
          <w:bCs/>
          <w:sz w:val="22"/>
          <w:szCs w:val="22"/>
        </w:rPr>
      </w:pPr>
    </w:p>
    <w:p w14:paraId="6677BD0E" w14:textId="77777777" w:rsidR="00276814" w:rsidRPr="000F4453" w:rsidRDefault="00991E07" w:rsidP="0095438B">
      <w:pPr>
        <w:spacing w:line="276" w:lineRule="auto"/>
        <w:jc w:val="center"/>
        <w:rPr>
          <w:rFonts w:ascii="Cambria" w:hAnsi="Cambria" w:cs="Calibri"/>
          <w:b/>
          <w:bCs/>
          <w:sz w:val="22"/>
          <w:szCs w:val="22"/>
        </w:rPr>
      </w:pPr>
      <w:r w:rsidRPr="000F4453">
        <w:rPr>
          <w:rFonts w:ascii="Cambria" w:hAnsi="Cambria" w:cs="Calibri"/>
          <w:b/>
          <w:bCs/>
          <w:sz w:val="22"/>
          <w:szCs w:val="22"/>
        </w:rPr>
        <w:t>§ 2 – Termin realizacji:</w:t>
      </w:r>
    </w:p>
    <w:p w14:paraId="1A9CA25F" w14:textId="4BC13803" w:rsidR="00276814" w:rsidRPr="000F4453" w:rsidRDefault="00991E07" w:rsidP="009B548C">
      <w:pPr>
        <w:numPr>
          <w:ilvl w:val="0"/>
          <w:numId w:val="78"/>
        </w:numPr>
        <w:tabs>
          <w:tab w:val="left" w:pos="284"/>
        </w:tabs>
        <w:spacing w:line="276" w:lineRule="auto"/>
        <w:ind w:left="0" w:firstLine="0"/>
        <w:rPr>
          <w:rFonts w:ascii="Cambria" w:hAnsi="Cambria" w:cs="Calibri"/>
          <w:sz w:val="22"/>
          <w:szCs w:val="22"/>
        </w:rPr>
      </w:pPr>
      <w:r w:rsidRPr="000F4453">
        <w:rPr>
          <w:rFonts w:ascii="Cambria" w:hAnsi="Cambria" w:cs="Calibri"/>
          <w:sz w:val="22"/>
          <w:szCs w:val="22"/>
        </w:rPr>
        <w:t xml:space="preserve">Termin realizacji zamówienia: </w:t>
      </w:r>
      <w:r w:rsidR="009B548C" w:rsidRPr="000F4453">
        <w:rPr>
          <w:rFonts w:ascii="Cambria" w:eastAsia="Calibri" w:hAnsi="Cambria"/>
          <w:b/>
          <w:bCs/>
          <w:sz w:val="22"/>
          <w:szCs w:val="22"/>
          <w:highlight w:val="yellow"/>
          <w:lang w:eastAsia="en-US"/>
        </w:rPr>
        <w:t>do dnia 29.12.2024</w:t>
      </w:r>
      <w:r w:rsidR="009B548C" w:rsidRPr="000F4453">
        <w:rPr>
          <w:rFonts w:ascii="Cambria" w:eastAsia="Calibri" w:hAnsi="Cambria"/>
          <w:b/>
          <w:bCs/>
          <w:sz w:val="22"/>
          <w:szCs w:val="22"/>
          <w:lang w:eastAsia="en-US"/>
        </w:rPr>
        <w:t xml:space="preserve"> z uwagi na uzasadnioną obiektywnie przyczynę, a mianowicie ograniczony okres finansowania. Zamawiający uzyskał na realizację przedmiotu zamówienia środki z budżetu, które muszą zostać wykorzystana w tym roku budżetowym.</w:t>
      </w:r>
    </w:p>
    <w:p w14:paraId="060DD9A7" w14:textId="77777777" w:rsidR="000C54F2" w:rsidRPr="000F4453" w:rsidRDefault="00991E07" w:rsidP="00E16028">
      <w:pPr>
        <w:numPr>
          <w:ilvl w:val="0"/>
          <w:numId w:val="78"/>
        </w:numPr>
        <w:tabs>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Za dzień zakończenia realizacji zamówienia uznaje się dzień osiągnięcia gotowości do odbioru, </w:t>
      </w:r>
      <w:r w:rsidR="00E16028" w:rsidRPr="000F4453">
        <w:rPr>
          <w:rFonts w:ascii="Cambria" w:hAnsi="Cambria" w:cs="Calibri"/>
          <w:sz w:val="22"/>
          <w:szCs w:val="22"/>
        </w:rPr>
        <w:tab/>
      </w:r>
      <w:r w:rsidRPr="000F4453">
        <w:rPr>
          <w:rFonts w:ascii="Cambria" w:hAnsi="Cambria" w:cs="Calibri"/>
          <w:sz w:val="22"/>
          <w:szCs w:val="22"/>
        </w:rPr>
        <w:t xml:space="preserve">potwierdzony pisemnym zgłoszeniem Wykonawcy do odbioru końcowego, z zastrzeżeniem </w:t>
      </w:r>
      <w:r w:rsidR="00E16028" w:rsidRPr="000F4453">
        <w:rPr>
          <w:rFonts w:ascii="Cambria" w:hAnsi="Cambria" w:cs="Calibri"/>
          <w:sz w:val="22"/>
          <w:szCs w:val="22"/>
        </w:rPr>
        <w:tab/>
      </w:r>
      <w:r w:rsidRPr="000F4453">
        <w:rPr>
          <w:rFonts w:ascii="Cambria" w:hAnsi="Cambria" w:cs="Calibri"/>
          <w:sz w:val="22"/>
          <w:szCs w:val="22"/>
        </w:rPr>
        <w:t>postanowień Rozdz. VII, §3, ust.2.</w:t>
      </w:r>
    </w:p>
    <w:p w14:paraId="5C63858D" w14:textId="77777777" w:rsidR="00276814" w:rsidRPr="000F4453" w:rsidRDefault="00991E07" w:rsidP="00E16028">
      <w:pPr>
        <w:numPr>
          <w:ilvl w:val="0"/>
          <w:numId w:val="78"/>
        </w:numPr>
        <w:tabs>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lastRenderedPageBreak/>
        <w:t>Wykonawca zobowiązany jest do pisemnego powiadomienia Zamawiającego o każd</w:t>
      </w:r>
      <w:r w:rsidR="001407BE" w:rsidRPr="000F4453">
        <w:rPr>
          <w:rFonts w:ascii="Cambria" w:hAnsi="Cambria" w:cs="Calibri"/>
          <w:sz w:val="22"/>
          <w:szCs w:val="22"/>
        </w:rPr>
        <w:t>orazowym</w:t>
      </w:r>
      <w:r w:rsidR="008125E8" w:rsidRPr="000F4453">
        <w:rPr>
          <w:rFonts w:ascii="Cambria" w:hAnsi="Cambria" w:cs="Calibri"/>
          <w:sz w:val="22"/>
          <w:szCs w:val="22"/>
        </w:rPr>
        <w:t xml:space="preserve"> </w:t>
      </w:r>
      <w:r w:rsidR="00E16028" w:rsidRPr="000F4453">
        <w:rPr>
          <w:rFonts w:ascii="Cambria" w:hAnsi="Cambria" w:cs="Calibri"/>
          <w:sz w:val="22"/>
          <w:szCs w:val="22"/>
        </w:rPr>
        <w:tab/>
      </w:r>
      <w:r w:rsidR="008125E8" w:rsidRPr="000F4453">
        <w:rPr>
          <w:rFonts w:ascii="Cambria" w:hAnsi="Cambria" w:cs="Calibri"/>
          <w:sz w:val="22"/>
          <w:szCs w:val="22"/>
        </w:rPr>
        <w:t>zagrożeniu</w:t>
      </w:r>
      <w:r w:rsidR="001407BE" w:rsidRPr="000F4453">
        <w:rPr>
          <w:rFonts w:ascii="Cambria" w:hAnsi="Cambria" w:cs="Calibri"/>
          <w:sz w:val="22"/>
          <w:szCs w:val="22"/>
        </w:rPr>
        <w:t xml:space="preserve"> </w:t>
      </w:r>
      <w:r w:rsidR="00A90E84" w:rsidRPr="000F4453">
        <w:rPr>
          <w:rFonts w:ascii="Cambria" w:hAnsi="Cambria" w:cs="Calibri"/>
          <w:sz w:val="22"/>
          <w:szCs w:val="22"/>
        </w:rPr>
        <w:t xml:space="preserve">w </w:t>
      </w:r>
      <w:r w:rsidRPr="000F4453">
        <w:rPr>
          <w:rFonts w:ascii="Cambria" w:hAnsi="Cambria" w:cs="Calibri"/>
          <w:sz w:val="22"/>
          <w:szCs w:val="22"/>
        </w:rPr>
        <w:t>opóźnieni</w:t>
      </w:r>
      <w:r w:rsidR="001407BE" w:rsidRPr="000F4453">
        <w:rPr>
          <w:rFonts w:ascii="Cambria" w:hAnsi="Cambria" w:cs="Calibri"/>
          <w:sz w:val="22"/>
          <w:szCs w:val="22"/>
        </w:rPr>
        <w:t>u</w:t>
      </w:r>
      <w:r w:rsidRPr="000F4453">
        <w:rPr>
          <w:rFonts w:ascii="Cambria" w:hAnsi="Cambria" w:cs="Calibri"/>
          <w:sz w:val="22"/>
          <w:szCs w:val="22"/>
        </w:rPr>
        <w:t xml:space="preserve"> robót.</w:t>
      </w:r>
    </w:p>
    <w:p w14:paraId="710760AA" w14:textId="77777777" w:rsidR="008125E8" w:rsidRPr="000F4453" w:rsidRDefault="00991E07" w:rsidP="00673A6A">
      <w:pPr>
        <w:keepNext/>
        <w:numPr>
          <w:ilvl w:val="2"/>
          <w:numId w:val="79"/>
        </w:numPr>
        <w:tabs>
          <w:tab w:val="clear" w:pos="2700"/>
        </w:tabs>
        <w:spacing w:before="240" w:after="160" w:line="276" w:lineRule="auto"/>
        <w:ind w:left="0" w:firstLine="0"/>
        <w:jc w:val="center"/>
        <w:outlineLvl w:val="0"/>
        <w:rPr>
          <w:rFonts w:ascii="Cambria" w:hAnsi="Cambria" w:cs="Calibri"/>
          <w:b/>
          <w:sz w:val="22"/>
          <w:szCs w:val="22"/>
          <w:lang w:eastAsia="ar-SA"/>
        </w:rPr>
      </w:pPr>
      <w:r w:rsidRPr="000F4453">
        <w:rPr>
          <w:rFonts w:ascii="Cambria" w:hAnsi="Cambria" w:cs="Calibri"/>
          <w:b/>
          <w:sz w:val="22"/>
          <w:szCs w:val="22"/>
          <w:lang w:eastAsia="ar-SA"/>
        </w:rPr>
        <w:t>ROBOTY ZAMIENNE I ROZWIAZANIA RÓWNOWAŻNE</w:t>
      </w:r>
    </w:p>
    <w:p w14:paraId="43144FEB" w14:textId="77777777" w:rsidR="008125E8" w:rsidRPr="000F4453" w:rsidRDefault="00991E07" w:rsidP="008125E8">
      <w:pPr>
        <w:keepNext/>
        <w:spacing w:line="276" w:lineRule="auto"/>
        <w:jc w:val="center"/>
        <w:outlineLvl w:val="0"/>
        <w:rPr>
          <w:rFonts w:ascii="Cambria" w:hAnsi="Cambria" w:cs="Calibri"/>
          <w:b/>
          <w:sz w:val="22"/>
          <w:szCs w:val="22"/>
          <w:lang w:eastAsia="ar-SA"/>
        </w:rPr>
      </w:pPr>
      <w:r w:rsidRPr="000F4453">
        <w:rPr>
          <w:rFonts w:ascii="Cambria" w:hAnsi="Cambria" w:cs="Calibri"/>
          <w:b/>
          <w:sz w:val="22"/>
          <w:szCs w:val="22"/>
          <w:lang w:eastAsia="ar-SA"/>
        </w:rPr>
        <w:t>§1 – Roboty zamienne</w:t>
      </w:r>
    </w:p>
    <w:p w14:paraId="7D4AD571" w14:textId="77777777" w:rsidR="008125E8" w:rsidRPr="000F4453" w:rsidRDefault="00991E07" w:rsidP="008125E8">
      <w:pPr>
        <w:numPr>
          <w:ilvl w:val="4"/>
          <w:numId w:val="79"/>
        </w:numPr>
        <w:spacing w:line="276" w:lineRule="auto"/>
        <w:ind w:left="0" w:firstLine="0"/>
        <w:jc w:val="both"/>
        <w:rPr>
          <w:rFonts w:ascii="Cambria" w:hAnsi="Cambria" w:cs="Calibri"/>
          <w:bCs/>
          <w:sz w:val="22"/>
          <w:szCs w:val="22"/>
        </w:rPr>
      </w:pPr>
      <w:r w:rsidRPr="000F4453">
        <w:rPr>
          <w:rFonts w:ascii="Cambria" w:hAnsi="Cambria" w:cs="Calibri"/>
          <w:bCs/>
          <w:sz w:val="22"/>
          <w:szCs w:val="22"/>
        </w:rPr>
        <w:t xml:space="preserve">Zamawiający przewiduje możliwość wystąpienia robót zamiennych, jeżeli ich wprowadzenie jest konieczne do prawidłowego wykonania umowy oraz nie powoduje rozszerzenia przedmiotu zamówienia w stosunku do przedmiotu określonego w </w:t>
      </w:r>
      <w:r w:rsidR="00A90E84" w:rsidRPr="000F4453">
        <w:rPr>
          <w:rFonts w:ascii="Cambria" w:hAnsi="Cambria" w:cs="Calibri"/>
          <w:bCs/>
          <w:sz w:val="22"/>
          <w:szCs w:val="22"/>
        </w:rPr>
        <w:t>SWZ</w:t>
      </w:r>
      <w:r w:rsidRPr="000F4453">
        <w:rPr>
          <w:rFonts w:ascii="Cambria" w:hAnsi="Cambria" w:cs="Calibri"/>
          <w:bCs/>
          <w:sz w:val="22"/>
          <w:szCs w:val="22"/>
        </w:rPr>
        <w:t xml:space="preserve"> oraz wynikającego z treści oferty. </w:t>
      </w:r>
    </w:p>
    <w:p w14:paraId="3AEB3F8B" w14:textId="77777777" w:rsidR="008125E8" w:rsidRPr="000F4453" w:rsidRDefault="00991E07" w:rsidP="008125E8">
      <w:pPr>
        <w:numPr>
          <w:ilvl w:val="4"/>
          <w:numId w:val="79"/>
        </w:numPr>
        <w:spacing w:line="276" w:lineRule="auto"/>
        <w:ind w:left="0" w:firstLine="0"/>
        <w:jc w:val="both"/>
        <w:rPr>
          <w:rFonts w:ascii="Cambria" w:hAnsi="Cambria" w:cs="Calibri"/>
          <w:bCs/>
          <w:sz w:val="22"/>
          <w:szCs w:val="22"/>
        </w:rPr>
      </w:pPr>
      <w:r w:rsidRPr="000F4453">
        <w:rPr>
          <w:rFonts w:ascii="Cambria" w:hAnsi="Cambria" w:cs="Calibri"/>
          <w:bCs/>
          <w:sz w:val="22"/>
          <w:szCs w:val="22"/>
        </w:rPr>
        <w:t xml:space="preserve">Istotą robót zamiennych jest wprowadzenie odmiennego </w:t>
      </w:r>
      <w:proofErr w:type="gramStart"/>
      <w:r w:rsidRPr="000F4453">
        <w:rPr>
          <w:rFonts w:ascii="Cambria" w:hAnsi="Cambria" w:cs="Calibri"/>
          <w:bCs/>
          <w:sz w:val="22"/>
          <w:szCs w:val="22"/>
        </w:rPr>
        <w:t>rozwiązania  w</w:t>
      </w:r>
      <w:proofErr w:type="gramEnd"/>
      <w:r w:rsidRPr="000F4453">
        <w:rPr>
          <w:rFonts w:ascii="Cambria" w:hAnsi="Cambria" w:cs="Calibri"/>
          <w:bCs/>
          <w:sz w:val="22"/>
          <w:szCs w:val="22"/>
        </w:rPr>
        <w:t xml:space="preserve"> stosunku do rozwiązania przewidzianego w </w:t>
      </w:r>
      <w:r w:rsidR="00B572B2" w:rsidRPr="000F4453">
        <w:rPr>
          <w:rFonts w:ascii="Cambria" w:hAnsi="Cambria" w:cs="Calibri"/>
          <w:bCs/>
          <w:sz w:val="22"/>
          <w:szCs w:val="22"/>
        </w:rPr>
        <w:t>SWZ</w:t>
      </w:r>
      <w:r w:rsidR="00807177" w:rsidRPr="000F4453">
        <w:rPr>
          <w:rFonts w:ascii="Cambria" w:hAnsi="Cambria" w:cs="Calibri"/>
          <w:bCs/>
          <w:sz w:val="22"/>
          <w:szCs w:val="22"/>
        </w:rPr>
        <w:t>.</w:t>
      </w:r>
    </w:p>
    <w:p w14:paraId="6DF19C1F" w14:textId="77777777" w:rsidR="008125E8" w:rsidRPr="000F4453" w:rsidRDefault="00991E07" w:rsidP="008125E8">
      <w:pPr>
        <w:numPr>
          <w:ilvl w:val="4"/>
          <w:numId w:val="79"/>
        </w:numPr>
        <w:spacing w:line="276" w:lineRule="auto"/>
        <w:ind w:left="0" w:firstLine="0"/>
        <w:jc w:val="both"/>
        <w:rPr>
          <w:rFonts w:ascii="Cambria" w:hAnsi="Cambria" w:cs="Calibri"/>
          <w:bCs/>
          <w:sz w:val="22"/>
          <w:szCs w:val="22"/>
        </w:rPr>
      </w:pPr>
      <w:r w:rsidRPr="000F4453">
        <w:rPr>
          <w:rFonts w:ascii="Cambria" w:hAnsi="Cambria" w:cs="Calibri"/>
          <w:bCs/>
          <w:sz w:val="22"/>
          <w:szCs w:val="22"/>
        </w:rPr>
        <w:t>Konieczność wprowadzenia robót zamiennych mo</w:t>
      </w:r>
      <w:r w:rsidR="00C62682" w:rsidRPr="000F4453">
        <w:rPr>
          <w:rFonts w:ascii="Cambria" w:hAnsi="Cambria" w:cs="Calibri"/>
          <w:bCs/>
          <w:sz w:val="22"/>
          <w:szCs w:val="22"/>
        </w:rPr>
        <w:t>gą</w:t>
      </w:r>
      <w:r w:rsidRPr="000F4453">
        <w:rPr>
          <w:rFonts w:ascii="Cambria" w:hAnsi="Cambria" w:cs="Calibri"/>
          <w:bCs/>
          <w:sz w:val="22"/>
          <w:szCs w:val="22"/>
        </w:rPr>
        <w:t xml:space="preserve"> powodować </w:t>
      </w:r>
      <w:proofErr w:type="gramStart"/>
      <w:r w:rsidRPr="000F4453">
        <w:rPr>
          <w:rFonts w:ascii="Cambria" w:hAnsi="Cambria" w:cs="Calibri"/>
          <w:bCs/>
          <w:sz w:val="22"/>
          <w:szCs w:val="22"/>
        </w:rPr>
        <w:t>zmiany  technologii</w:t>
      </w:r>
      <w:proofErr w:type="gramEnd"/>
      <w:r w:rsidRPr="000F4453">
        <w:rPr>
          <w:rFonts w:ascii="Cambria" w:hAnsi="Cambria" w:cs="Calibri"/>
          <w:bCs/>
          <w:sz w:val="22"/>
          <w:szCs w:val="22"/>
        </w:rPr>
        <w:t xml:space="preserve"> wykonania robót, zmiany materiałów bądź urządzeń, nakładów w danych kategoriach, innych parametrów charakterystycznych dla objętego proponowaną zmianą elementu robót budowlanych, </w:t>
      </w:r>
      <w:r w:rsidRPr="000F4453">
        <w:rPr>
          <w:rFonts w:ascii="Cambria" w:hAnsi="Cambria" w:cs="Calibri"/>
          <w:bCs/>
          <w:sz w:val="22"/>
          <w:szCs w:val="22"/>
        </w:rPr>
        <w:br/>
        <w:t xml:space="preserve">w stosunku do tych, które są określone w </w:t>
      </w:r>
      <w:r w:rsidR="00B572B2" w:rsidRPr="000F4453">
        <w:rPr>
          <w:rFonts w:ascii="Cambria" w:hAnsi="Cambria" w:cs="Calibri"/>
          <w:bCs/>
          <w:sz w:val="22"/>
          <w:szCs w:val="22"/>
        </w:rPr>
        <w:t>SWZ</w:t>
      </w:r>
      <w:r w:rsidRPr="000F4453">
        <w:rPr>
          <w:rFonts w:ascii="Cambria" w:hAnsi="Cambria" w:cs="Calibri"/>
          <w:bCs/>
          <w:sz w:val="22"/>
          <w:szCs w:val="22"/>
        </w:rPr>
        <w:t>, wskutek:</w:t>
      </w:r>
    </w:p>
    <w:p w14:paraId="68FF4F4A" w14:textId="77777777" w:rsidR="008125E8" w:rsidRPr="000F4453" w:rsidRDefault="00991E07" w:rsidP="0093198E">
      <w:pPr>
        <w:numPr>
          <w:ilvl w:val="0"/>
          <w:numId w:val="80"/>
        </w:numPr>
        <w:spacing w:line="276" w:lineRule="auto"/>
        <w:ind w:left="426" w:firstLine="0"/>
        <w:jc w:val="both"/>
        <w:rPr>
          <w:rFonts w:ascii="Cambria" w:hAnsi="Cambria" w:cs="Calibri"/>
          <w:bCs/>
          <w:sz w:val="22"/>
          <w:szCs w:val="22"/>
        </w:rPr>
      </w:pPr>
      <w:proofErr w:type="gramStart"/>
      <w:r w:rsidRPr="000F4453">
        <w:rPr>
          <w:rFonts w:ascii="Cambria" w:hAnsi="Cambria" w:cs="Calibri"/>
          <w:bCs/>
          <w:sz w:val="22"/>
          <w:szCs w:val="22"/>
        </w:rPr>
        <w:t>materiały  lub</w:t>
      </w:r>
      <w:proofErr w:type="gramEnd"/>
      <w:r w:rsidRPr="000F4453">
        <w:rPr>
          <w:rFonts w:ascii="Cambria" w:hAnsi="Cambria" w:cs="Calibri"/>
          <w:bCs/>
          <w:sz w:val="22"/>
          <w:szCs w:val="22"/>
        </w:rPr>
        <w:t xml:space="preserve"> urządzenia przewidziane do zastosowania zgodnie z </w:t>
      </w:r>
      <w:r w:rsidR="00B572B2" w:rsidRPr="000F4453">
        <w:rPr>
          <w:rFonts w:ascii="Cambria" w:hAnsi="Cambria" w:cs="Calibri"/>
          <w:bCs/>
          <w:sz w:val="22"/>
          <w:szCs w:val="22"/>
        </w:rPr>
        <w:t xml:space="preserve">SWZ </w:t>
      </w:r>
      <w:r w:rsidRPr="000F4453">
        <w:rPr>
          <w:rFonts w:ascii="Cambria" w:hAnsi="Cambria" w:cs="Calibri"/>
          <w:bCs/>
          <w:sz w:val="22"/>
          <w:szCs w:val="22"/>
        </w:rPr>
        <w:t xml:space="preserve">są niedostępne na rynku (okresowo bądź na stałe), </w:t>
      </w:r>
    </w:p>
    <w:p w14:paraId="2591B7CE" w14:textId="77777777" w:rsidR="008125E8" w:rsidRPr="000F4453" w:rsidRDefault="00991E07" w:rsidP="0093198E">
      <w:pPr>
        <w:numPr>
          <w:ilvl w:val="0"/>
          <w:numId w:val="80"/>
        </w:numPr>
        <w:spacing w:line="276" w:lineRule="auto"/>
        <w:ind w:left="426" w:firstLine="0"/>
        <w:jc w:val="both"/>
        <w:rPr>
          <w:rFonts w:ascii="Cambria" w:hAnsi="Cambria" w:cs="Calibri"/>
          <w:bCs/>
          <w:sz w:val="22"/>
          <w:szCs w:val="22"/>
        </w:rPr>
      </w:pPr>
      <w:r w:rsidRPr="000F4453">
        <w:rPr>
          <w:rFonts w:ascii="Cambria" w:hAnsi="Cambria" w:cs="Calibri"/>
          <w:bCs/>
          <w:sz w:val="22"/>
          <w:szCs w:val="22"/>
        </w:rPr>
        <w:t xml:space="preserve">w </w:t>
      </w:r>
      <w:r w:rsidR="00B572B2" w:rsidRPr="000F4453">
        <w:rPr>
          <w:rFonts w:ascii="Cambria" w:hAnsi="Cambria" w:cs="Calibri"/>
          <w:bCs/>
          <w:sz w:val="22"/>
          <w:szCs w:val="22"/>
        </w:rPr>
        <w:t xml:space="preserve">SWZ </w:t>
      </w:r>
      <w:r w:rsidRPr="000F4453">
        <w:rPr>
          <w:rFonts w:ascii="Cambria" w:hAnsi="Cambria" w:cs="Calibri"/>
          <w:bCs/>
          <w:sz w:val="22"/>
          <w:szCs w:val="22"/>
        </w:rPr>
        <w:t>jest błąd wymagający skorygowania technologii wykonania robót lub zastosowanych materiałów lub urządzeń, lub wymiarów materiałów lub urządzeń,</w:t>
      </w:r>
    </w:p>
    <w:p w14:paraId="62451F38" w14:textId="77777777" w:rsidR="008125E8" w:rsidRPr="000F4453" w:rsidRDefault="00991E07" w:rsidP="0093198E">
      <w:pPr>
        <w:numPr>
          <w:ilvl w:val="0"/>
          <w:numId w:val="80"/>
        </w:numPr>
        <w:spacing w:line="276" w:lineRule="auto"/>
        <w:ind w:left="426" w:firstLine="0"/>
        <w:jc w:val="both"/>
        <w:rPr>
          <w:rFonts w:ascii="Cambria" w:hAnsi="Cambria" w:cs="Calibri"/>
          <w:bCs/>
          <w:sz w:val="22"/>
          <w:szCs w:val="22"/>
        </w:rPr>
      </w:pPr>
      <w:r w:rsidRPr="000F4453">
        <w:rPr>
          <w:rFonts w:ascii="Cambria" w:hAnsi="Cambria" w:cs="Calibri"/>
          <w:bCs/>
          <w:sz w:val="22"/>
          <w:szCs w:val="22"/>
        </w:rPr>
        <w:t xml:space="preserve">  nastąpiła zmiana przepisów prawa lub norm wymagająca zastosowania innej technologii wykonania robót lub zastosowania innych materiałów lub urządzeń, </w:t>
      </w:r>
    </w:p>
    <w:p w14:paraId="10CB88D4" w14:textId="77777777" w:rsidR="008125E8" w:rsidRPr="000F4453" w:rsidRDefault="00991E07" w:rsidP="0093198E">
      <w:pPr>
        <w:numPr>
          <w:ilvl w:val="0"/>
          <w:numId w:val="80"/>
        </w:numPr>
        <w:spacing w:line="276" w:lineRule="auto"/>
        <w:ind w:left="426" w:firstLine="0"/>
        <w:jc w:val="both"/>
        <w:rPr>
          <w:rFonts w:ascii="Cambria" w:hAnsi="Cambria" w:cs="Calibri"/>
          <w:bCs/>
          <w:sz w:val="22"/>
          <w:szCs w:val="22"/>
        </w:rPr>
      </w:pPr>
      <w:r w:rsidRPr="000F4453">
        <w:rPr>
          <w:rFonts w:ascii="Cambria" w:hAnsi="Cambria" w:cs="Calibri"/>
          <w:bCs/>
          <w:sz w:val="22"/>
          <w:szCs w:val="22"/>
        </w:rPr>
        <w:t xml:space="preserve">na rynku są dostępne technologie lub materiały lub urządzenia bardziej nowoczesne lub                        o większych walorach estetycznych od przewidzianych do zastosowania w dokumentacji technicznej, a ich zastosowanie spowoduje lepszą </w:t>
      </w:r>
      <w:proofErr w:type="gramStart"/>
      <w:r w:rsidRPr="000F4453">
        <w:rPr>
          <w:rFonts w:ascii="Cambria" w:hAnsi="Cambria" w:cs="Calibri"/>
          <w:bCs/>
          <w:sz w:val="22"/>
          <w:szCs w:val="22"/>
        </w:rPr>
        <w:t>funkcjonalność  lub</w:t>
      </w:r>
      <w:proofErr w:type="gramEnd"/>
      <w:r w:rsidRPr="000F4453">
        <w:rPr>
          <w:rFonts w:ascii="Cambria" w:hAnsi="Cambria" w:cs="Calibri"/>
          <w:bCs/>
          <w:sz w:val="22"/>
          <w:szCs w:val="22"/>
        </w:rPr>
        <w:t xml:space="preserve"> zwiększy atrakcyjność wykonywanego przedmiotu umowy,</w:t>
      </w:r>
    </w:p>
    <w:p w14:paraId="6B4CEC8D" w14:textId="77777777" w:rsidR="008125E8" w:rsidRPr="000F4453" w:rsidRDefault="00991E07" w:rsidP="0093198E">
      <w:pPr>
        <w:numPr>
          <w:ilvl w:val="0"/>
          <w:numId w:val="80"/>
        </w:numPr>
        <w:spacing w:line="276" w:lineRule="auto"/>
        <w:ind w:left="426" w:firstLine="0"/>
        <w:jc w:val="both"/>
        <w:rPr>
          <w:rFonts w:ascii="Cambria" w:hAnsi="Cambria" w:cs="Calibri"/>
          <w:bCs/>
          <w:sz w:val="22"/>
          <w:szCs w:val="22"/>
        </w:rPr>
      </w:pPr>
      <w:r w:rsidRPr="000F4453">
        <w:rPr>
          <w:rFonts w:ascii="Cambria" w:hAnsi="Cambria" w:cs="Calibri"/>
          <w:bCs/>
          <w:sz w:val="22"/>
          <w:szCs w:val="22"/>
        </w:rPr>
        <w:t xml:space="preserve">uzasadnionej potrzeby </w:t>
      </w:r>
      <w:proofErr w:type="gramStart"/>
      <w:r w:rsidR="00AF230E" w:rsidRPr="000F4453">
        <w:rPr>
          <w:rFonts w:ascii="Cambria" w:hAnsi="Cambria" w:cs="Calibri"/>
          <w:bCs/>
          <w:sz w:val="22"/>
          <w:szCs w:val="22"/>
        </w:rPr>
        <w:t xml:space="preserve">Zamawiającego </w:t>
      </w:r>
      <w:r w:rsidRPr="000F4453">
        <w:rPr>
          <w:rFonts w:ascii="Cambria" w:hAnsi="Cambria" w:cs="Calibri"/>
          <w:bCs/>
          <w:sz w:val="22"/>
          <w:szCs w:val="22"/>
        </w:rPr>
        <w:t>,</w:t>
      </w:r>
      <w:proofErr w:type="gramEnd"/>
      <w:r w:rsidRPr="000F4453">
        <w:rPr>
          <w:rFonts w:ascii="Cambria" w:hAnsi="Cambria" w:cs="Calibri"/>
          <w:bCs/>
          <w:sz w:val="22"/>
          <w:szCs w:val="22"/>
        </w:rPr>
        <w:t xml:space="preserve"> o której uprzednio </w:t>
      </w:r>
      <w:r w:rsidR="00AF230E" w:rsidRPr="000F4453">
        <w:rPr>
          <w:rFonts w:ascii="Cambria" w:hAnsi="Cambria" w:cs="Calibri"/>
          <w:bCs/>
          <w:sz w:val="22"/>
          <w:szCs w:val="22"/>
        </w:rPr>
        <w:t>Zamawiający nie miał wiedzy</w:t>
      </w:r>
      <w:r w:rsidRPr="000F4453">
        <w:rPr>
          <w:rFonts w:ascii="Cambria" w:hAnsi="Cambria" w:cs="Calibri"/>
          <w:bCs/>
          <w:sz w:val="22"/>
          <w:szCs w:val="22"/>
        </w:rPr>
        <w:t>,</w:t>
      </w:r>
    </w:p>
    <w:p w14:paraId="011BDEA1" w14:textId="77777777" w:rsidR="008125E8" w:rsidRPr="000F4453" w:rsidRDefault="00991E07" w:rsidP="0093198E">
      <w:pPr>
        <w:numPr>
          <w:ilvl w:val="0"/>
          <w:numId w:val="80"/>
        </w:numPr>
        <w:spacing w:line="276" w:lineRule="auto"/>
        <w:ind w:left="426" w:firstLine="0"/>
        <w:jc w:val="both"/>
        <w:rPr>
          <w:rFonts w:ascii="Cambria" w:hAnsi="Cambria" w:cs="Calibri"/>
          <w:bCs/>
          <w:sz w:val="22"/>
          <w:szCs w:val="22"/>
        </w:rPr>
      </w:pPr>
      <w:r w:rsidRPr="000F4453">
        <w:rPr>
          <w:rFonts w:ascii="Cambria" w:hAnsi="Cambria" w:cs="Calibri"/>
          <w:bCs/>
          <w:sz w:val="22"/>
          <w:szCs w:val="22"/>
        </w:rPr>
        <w:t xml:space="preserve">zmiany, w celu polepszenia lub usprawnienia funkcjonalności lub zwiększenia bezpieczeństwa lub zwiększenia atrakcyjności lub polepszenia użytkowania lub </w:t>
      </w:r>
      <w:proofErr w:type="gramStart"/>
      <w:r w:rsidRPr="000F4453">
        <w:rPr>
          <w:rFonts w:ascii="Cambria" w:hAnsi="Cambria" w:cs="Calibri"/>
          <w:bCs/>
          <w:sz w:val="22"/>
          <w:szCs w:val="22"/>
        </w:rPr>
        <w:t>obsługi  obiektu</w:t>
      </w:r>
      <w:proofErr w:type="gramEnd"/>
      <w:r w:rsidRPr="000F4453">
        <w:rPr>
          <w:rFonts w:ascii="Cambria" w:hAnsi="Cambria" w:cs="Calibri"/>
          <w:bCs/>
          <w:sz w:val="22"/>
          <w:szCs w:val="22"/>
        </w:rPr>
        <w:t xml:space="preserve">, na/w którym wykonywany jest przedmiot umowy,  co wpłynie na zakres robót koniecznych do wykonania .    </w:t>
      </w:r>
    </w:p>
    <w:p w14:paraId="25386E47" w14:textId="77777777" w:rsidR="008125E8" w:rsidRPr="000F4453" w:rsidRDefault="00991E07" w:rsidP="00752286">
      <w:pPr>
        <w:numPr>
          <w:ilvl w:val="4"/>
          <w:numId w:val="79"/>
        </w:numPr>
        <w:spacing w:line="276" w:lineRule="auto"/>
        <w:ind w:left="0" w:firstLine="0"/>
        <w:jc w:val="both"/>
        <w:rPr>
          <w:rFonts w:ascii="Cambria" w:hAnsi="Cambria" w:cs="Calibri"/>
          <w:bCs/>
          <w:sz w:val="22"/>
          <w:szCs w:val="22"/>
        </w:rPr>
      </w:pPr>
      <w:r w:rsidRPr="000F4453">
        <w:rPr>
          <w:rFonts w:ascii="Cambria" w:hAnsi="Cambria" w:cs="Calibri"/>
          <w:bCs/>
          <w:sz w:val="22"/>
          <w:szCs w:val="22"/>
        </w:rPr>
        <w:t xml:space="preserve">Roboty zamienne wnioskowane przez Wykonawcę mogą być wykonane pod warunkiem uzyskania pisemnej akceptacji Zamawiającego - z zastrzeżeniem postanowień ust. 10, </w:t>
      </w:r>
      <w:r w:rsidR="00752286" w:rsidRPr="000F4453">
        <w:rPr>
          <w:rFonts w:ascii="Cambria" w:hAnsi="Cambria" w:cs="Calibri"/>
          <w:bCs/>
          <w:sz w:val="22"/>
          <w:szCs w:val="22"/>
        </w:rPr>
        <w:t>p</w:t>
      </w:r>
      <w:r w:rsidRPr="000F4453">
        <w:rPr>
          <w:rFonts w:ascii="Cambria" w:hAnsi="Cambria" w:cs="Calibri"/>
          <w:bCs/>
          <w:sz w:val="22"/>
          <w:szCs w:val="22"/>
        </w:rPr>
        <w:t>o przedstawieniu Zamawiającemu</w:t>
      </w:r>
      <w:r w:rsidR="00752286" w:rsidRPr="000F4453">
        <w:rPr>
          <w:rFonts w:ascii="Cambria" w:hAnsi="Cambria" w:cs="Calibri"/>
          <w:bCs/>
          <w:sz w:val="22"/>
          <w:szCs w:val="22"/>
        </w:rPr>
        <w:t xml:space="preserve"> </w:t>
      </w:r>
      <w:r w:rsidRPr="000F4453">
        <w:rPr>
          <w:rFonts w:ascii="Cambria" w:eastAsia="Calibri" w:hAnsi="Cambria" w:cs="Calibri"/>
          <w:bCs/>
          <w:sz w:val="22"/>
          <w:szCs w:val="22"/>
        </w:rPr>
        <w:t>opisu i uzasadnienia wykonania robót zamiennych</w:t>
      </w:r>
      <w:r w:rsidR="00752286" w:rsidRPr="000F4453">
        <w:rPr>
          <w:rFonts w:ascii="Cambria" w:eastAsia="Calibri" w:hAnsi="Cambria" w:cs="Calibri"/>
          <w:bCs/>
          <w:sz w:val="22"/>
          <w:szCs w:val="22"/>
        </w:rPr>
        <w:t>.</w:t>
      </w:r>
    </w:p>
    <w:p w14:paraId="00EB5E95" w14:textId="77777777" w:rsidR="008125E8" w:rsidRPr="000F4453" w:rsidRDefault="00991E07" w:rsidP="008125E8">
      <w:pPr>
        <w:numPr>
          <w:ilvl w:val="4"/>
          <w:numId w:val="79"/>
        </w:numPr>
        <w:spacing w:line="276" w:lineRule="auto"/>
        <w:ind w:left="0" w:firstLine="0"/>
        <w:jc w:val="both"/>
        <w:rPr>
          <w:rFonts w:ascii="Cambria" w:hAnsi="Cambria" w:cs="Calibri"/>
          <w:bCs/>
          <w:sz w:val="22"/>
          <w:szCs w:val="22"/>
        </w:rPr>
      </w:pPr>
      <w:r w:rsidRPr="000F4453">
        <w:rPr>
          <w:rFonts w:ascii="Cambria" w:hAnsi="Cambria" w:cs="Calibri"/>
          <w:bCs/>
          <w:sz w:val="22"/>
          <w:szCs w:val="22"/>
        </w:rPr>
        <w:t>W przypadku wystąpienia robót zamiennych, wynagrodzenie umowne ryczałtowe i umowny termin realizacji nie będą podlegały zmianie.</w:t>
      </w:r>
    </w:p>
    <w:p w14:paraId="60982F5D" w14:textId="77777777" w:rsidR="008125E8" w:rsidRPr="000F4453" w:rsidRDefault="00991E07" w:rsidP="008125E8">
      <w:pPr>
        <w:numPr>
          <w:ilvl w:val="4"/>
          <w:numId w:val="79"/>
        </w:numPr>
        <w:spacing w:line="276" w:lineRule="auto"/>
        <w:ind w:left="0" w:firstLine="0"/>
        <w:jc w:val="both"/>
        <w:rPr>
          <w:rFonts w:ascii="Cambria" w:hAnsi="Cambria" w:cs="Calibri"/>
          <w:sz w:val="22"/>
          <w:szCs w:val="22"/>
          <w:lang w:eastAsia="ar-SA"/>
        </w:rPr>
      </w:pPr>
      <w:r w:rsidRPr="000F4453">
        <w:rPr>
          <w:rFonts w:ascii="Cambria" w:hAnsi="Cambria" w:cs="Calibri"/>
          <w:sz w:val="22"/>
          <w:szCs w:val="22"/>
          <w:lang w:eastAsia="ar-SA"/>
        </w:rPr>
        <w:t>Roboty zamienne nie wymagają aneksu do umowy.</w:t>
      </w:r>
    </w:p>
    <w:p w14:paraId="495DF1F1" w14:textId="77777777" w:rsidR="008125E8" w:rsidRPr="000F4453" w:rsidRDefault="00991E07" w:rsidP="008125E8">
      <w:pPr>
        <w:numPr>
          <w:ilvl w:val="4"/>
          <w:numId w:val="79"/>
        </w:numPr>
        <w:spacing w:line="276" w:lineRule="auto"/>
        <w:ind w:left="0" w:firstLine="0"/>
        <w:jc w:val="both"/>
        <w:rPr>
          <w:rFonts w:ascii="Cambria" w:hAnsi="Cambria" w:cs="Calibri"/>
          <w:sz w:val="22"/>
          <w:szCs w:val="22"/>
          <w:lang w:eastAsia="ar-SA"/>
        </w:rPr>
      </w:pPr>
      <w:r w:rsidRPr="000F4453">
        <w:rPr>
          <w:rFonts w:ascii="Cambria" w:hAnsi="Cambria" w:cs="Calibri"/>
          <w:sz w:val="22"/>
          <w:szCs w:val="22"/>
          <w:lang w:eastAsia="ar-SA"/>
        </w:rPr>
        <w:t>Roboty zamienne przed wykonaniem muszą zostać wprowadzone protokołem podpisanym przez Wykonawcę i Zamawiającego pod rygorem ich nieważności i niedopuszczalności.</w:t>
      </w:r>
    </w:p>
    <w:p w14:paraId="34178E82" w14:textId="77777777" w:rsidR="008125E8" w:rsidRPr="000F4453" w:rsidRDefault="00991E07" w:rsidP="00A65521">
      <w:pPr>
        <w:spacing w:before="240" w:after="160" w:line="276" w:lineRule="auto"/>
        <w:jc w:val="center"/>
        <w:rPr>
          <w:rFonts w:ascii="Cambria" w:hAnsi="Cambria" w:cs="Calibri"/>
          <w:b/>
          <w:sz w:val="22"/>
          <w:szCs w:val="22"/>
          <w:lang w:eastAsia="ar-SA"/>
        </w:rPr>
      </w:pPr>
      <w:r w:rsidRPr="000F4453">
        <w:rPr>
          <w:rFonts w:ascii="Cambria" w:hAnsi="Cambria" w:cs="Calibri"/>
          <w:b/>
          <w:sz w:val="22"/>
          <w:szCs w:val="22"/>
          <w:lang w:eastAsia="ar-SA"/>
        </w:rPr>
        <w:t>§2 – Rozwiązania równoważne</w:t>
      </w:r>
    </w:p>
    <w:p w14:paraId="06C2D08B" w14:textId="77777777" w:rsidR="008125E8" w:rsidRPr="000F4453" w:rsidRDefault="00991E07" w:rsidP="0093198E">
      <w:pPr>
        <w:numPr>
          <w:ilvl w:val="0"/>
          <w:numId w:val="81"/>
        </w:numPr>
        <w:tabs>
          <w:tab w:val="clear" w:pos="720"/>
          <w:tab w:val="num" w:pos="426"/>
        </w:tabs>
        <w:spacing w:line="276" w:lineRule="auto"/>
        <w:ind w:left="0" w:firstLine="0"/>
        <w:jc w:val="both"/>
        <w:rPr>
          <w:rFonts w:ascii="Cambria" w:eastAsia="Calibri" w:hAnsi="Cambria" w:cs="Calibri"/>
          <w:sz w:val="22"/>
          <w:szCs w:val="22"/>
          <w:lang w:eastAsia="en-US"/>
        </w:rPr>
      </w:pPr>
      <w:r w:rsidRPr="000F4453">
        <w:rPr>
          <w:rFonts w:ascii="Cambria" w:eastAsia="Calibri" w:hAnsi="Cambria" w:cs="Calibri"/>
          <w:sz w:val="22"/>
          <w:szCs w:val="22"/>
          <w:lang w:eastAsia="en-US"/>
        </w:rPr>
        <w:t>Wykonawca, ma prawo wnioskować do Zamawiającego o wprowadzenie rozwiązań równoważnych do realizacji zamówienia. W związku z tym jest zobowiązany wykazać, że oferowane przez niego dostawy, usługi lub roboty budowlane spełniają wymagania określone przez Zamawiającego.</w:t>
      </w:r>
    </w:p>
    <w:p w14:paraId="7AC72AA0" w14:textId="77777777" w:rsidR="008125E8" w:rsidRPr="000F4453" w:rsidRDefault="00991E07" w:rsidP="0093198E">
      <w:pPr>
        <w:numPr>
          <w:ilvl w:val="0"/>
          <w:numId w:val="81"/>
        </w:numPr>
        <w:tabs>
          <w:tab w:val="clear" w:pos="720"/>
          <w:tab w:val="num" w:pos="426"/>
        </w:tabs>
        <w:spacing w:line="276" w:lineRule="auto"/>
        <w:ind w:left="0" w:firstLine="0"/>
        <w:jc w:val="both"/>
        <w:rPr>
          <w:rFonts w:ascii="Cambria" w:eastAsia="Calibri" w:hAnsi="Cambria" w:cs="Calibri"/>
          <w:sz w:val="22"/>
          <w:szCs w:val="22"/>
          <w:lang w:eastAsia="en-US"/>
        </w:rPr>
      </w:pPr>
      <w:r w:rsidRPr="000F4453">
        <w:rPr>
          <w:rFonts w:ascii="Cambria" w:eastAsia="Calibri" w:hAnsi="Cambria" w:cs="Calibri"/>
          <w:sz w:val="22"/>
          <w:szCs w:val="22"/>
          <w:lang w:eastAsia="en-US"/>
        </w:rPr>
        <w:t xml:space="preserve">Równoważne tj.  posiadające parametry techniczne, jakościowe, </w:t>
      </w:r>
      <w:proofErr w:type="gramStart"/>
      <w:r w:rsidRPr="000F4453">
        <w:rPr>
          <w:rFonts w:ascii="Cambria" w:eastAsia="Calibri" w:hAnsi="Cambria" w:cs="Calibri"/>
          <w:sz w:val="22"/>
          <w:szCs w:val="22"/>
          <w:lang w:eastAsia="en-US"/>
        </w:rPr>
        <w:t>funkcjonalne,  użytkowe</w:t>
      </w:r>
      <w:proofErr w:type="gramEnd"/>
      <w:r w:rsidRPr="000F4453">
        <w:rPr>
          <w:rFonts w:ascii="Cambria" w:eastAsia="Calibri" w:hAnsi="Cambria" w:cs="Calibri"/>
          <w:sz w:val="22"/>
          <w:szCs w:val="22"/>
          <w:lang w:eastAsia="en-US"/>
        </w:rPr>
        <w:t xml:space="preserve">, nie gorsze, niż materiały lub urządzenia lub elementy lub rozwiązania, które zastępują </w:t>
      </w:r>
      <w:r w:rsidRPr="000F4453">
        <w:rPr>
          <w:rFonts w:ascii="Cambria" w:eastAsia="Calibri" w:hAnsi="Cambria" w:cs="Calibri"/>
          <w:sz w:val="22"/>
          <w:szCs w:val="22"/>
          <w:lang w:eastAsia="en-US"/>
        </w:rPr>
        <w:br/>
        <w:t>i posiadające stosowne dopuszczenia  lub atesty lub certyfikaty oraz nie skutkujące pogorszeniem efektu energetycznego i ekologicznego przedsięwzięcia</w:t>
      </w:r>
      <w:r w:rsidR="002F685D" w:rsidRPr="000F4453">
        <w:rPr>
          <w:rFonts w:ascii="Cambria" w:eastAsia="Calibri" w:hAnsi="Cambria" w:cs="Calibri"/>
          <w:sz w:val="22"/>
          <w:szCs w:val="22"/>
          <w:lang w:eastAsia="en-US"/>
        </w:rPr>
        <w:t>.</w:t>
      </w:r>
    </w:p>
    <w:p w14:paraId="45BB3CED" w14:textId="77777777" w:rsidR="008125E8" w:rsidRPr="000F4453" w:rsidRDefault="00991E07" w:rsidP="0093198E">
      <w:pPr>
        <w:numPr>
          <w:ilvl w:val="0"/>
          <w:numId w:val="81"/>
        </w:numPr>
        <w:tabs>
          <w:tab w:val="clear" w:pos="720"/>
          <w:tab w:val="num" w:pos="426"/>
        </w:tabs>
        <w:spacing w:line="276" w:lineRule="auto"/>
        <w:ind w:left="0" w:firstLine="0"/>
        <w:jc w:val="both"/>
        <w:rPr>
          <w:rFonts w:ascii="Cambria" w:eastAsia="Calibri" w:hAnsi="Cambria" w:cs="Calibri"/>
          <w:sz w:val="22"/>
          <w:szCs w:val="22"/>
          <w:lang w:eastAsia="en-US"/>
        </w:rPr>
      </w:pPr>
      <w:r w:rsidRPr="000F4453">
        <w:rPr>
          <w:rFonts w:ascii="Cambria" w:eastAsia="Calibri" w:hAnsi="Cambria" w:cs="Calibri"/>
          <w:sz w:val="22"/>
          <w:szCs w:val="22"/>
          <w:lang w:eastAsia="en-US"/>
        </w:rPr>
        <w:t xml:space="preserve">Wykazanie równoważności polega na udowodnieniu, że zaoferowany produkt (materiał lub urządzenie lub element lub rozwiązanie) gwarantuje uzyskanie efektu założonego/wymaganego </w:t>
      </w:r>
      <w:r w:rsidRPr="000F4453">
        <w:rPr>
          <w:rFonts w:ascii="Cambria" w:eastAsia="Calibri" w:hAnsi="Cambria" w:cs="Calibri"/>
          <w:sz w:val="22"/>
          <w:szCs w:val="22"/>
          <w:lang w:eastAsia="en-US"/>
        </w:rPr>
        <w:lastRenderedPageBreak/>
        <w:t>przez Zamawiającego, wynikającego z opisu przedmiotu zamówienia, w tym wynikającego   z któregokolwiek  detalu tego opisu: elementu lub  materiału lub urządzenia lub rozwiązania, w tym także np. z kart katalogowych/materiałowych/technicznych odnoszących się do  zwartego w tym opisie elementu, materiału, urządzenia, rozwiązania, a także że materiał lub urządzenie lub element lub rozwiązanie równoważne nie będzie skutkowało pogorszeniem efektu energetycznego i ekologicznego przedsięwzięcia</w:t>
      </w:r>
      <w:r w:rsidR="002F685D" w:rsidRPr="000F4453">
        <w:rPr>
          <w:rFonts w:ascii="Cambria" w:eastAsia="Calibri" w:hAnsi="Cambria" w:cs="Calibri"/>
          <w:sz w:val="22"/>
          <w:szCs w:val="22"/>
          <w:lang w:eastAsia="en-US"/>
        </w:rPr>
        <w:t>.</w:t>
      </w:r>
      <w:r w:rsidRPr="000F4453">
        <w:rPr>
          <w:rFonts w:ascii="Cambria" w:eastAsia="Calibri" w:hAnsi="Cambria" w:cs="Calibri"/>
          <w:sz w:val="22"/>
          <w:szCs w:val="22"/>
          <w:lang w:eastAsia="en-US"/>
        </w:rPr>
        <w:t xml:space="preserve"> </w:t>
      </w:r>
    </w:p>
    <w:p w14:paraId="3B1D333A" w14:textId="77777777" w:rsidR="008125E8" w:rsidRPr="000F4453" w:rsidRDefault="00991E07" w:rsidP="0093198E">
      <w:pPr>
        <w:numPr>
          <w:ilvl w:val="0"/>
          <w:numId w:val="81"/>
        </w:numPr>
        <w:tabs>
          <w:tab w:val="clear" w:pos="720"/>
          <w:tab w:val="num" w:pos="426"/>
        </w:tabs>
        <w:spacing w:line="276" w:lineRule="auto"/>
        <w:ind w:left="0" w:firstLine="0"/>
        <w:jc w:val="both"/>
        <w:rPr>
          <w:rFonts w:ascii="Cambria" w:eastAsia="Calibri" w:hAnsi="Cambria" w:cs="Calibri"/>
          <w:sz w:val="22"/>
          <w:szCs w:val="22"/>
          <w:lang w:eastAsia="en-US"/>
        </w:rPr>
      </w:pPr>
      <w:r w:rsidRPr="000F4453">
        <w:rPr>
          <w:rFonts w:ascii="Cambria" w:eastAsia="Calibri" w:hAnsi="Cambria" w:cs="Calibri"/>
          <w:sz w:val="22"/>
          <w:szCs w:val="22"/>
          <w:lang w:eastAsia="en-US"/>
        </w:rPr>
        <w:t xml:space="preserve">Powyższe nie stanowi podstawy do roszczenia przez Wykonawcę o zmianę terminu realizacji, </w:t>
      </w:r>
      <w:proofErr w:type="gramStart"/>
      <w:r w:rsidRPr="000F4453">
        <w:rPr>
          <w:rFonts w:ascii="Cambria" w:eastAsia="Calibri" w:hAnsi="Cambria" w:cs="Calibri"/>
          <w:sz w:val="22"/>
          <w:szCs w:val="22"/>
          <w:lang w:eastAsia="en-US"/>
        </w:rPr>
        <w:t>ani  o</w:t>
      </w:r>
      <w:proofErr w:type="gramEnd"/>
      <w:r w:rsidRPr="000F4453">
        <w:rPr>
          <w:rFonts w:ascii="Cambria" w:eastAsia="Calibri" w:hAnsi="Cambria" w:cs="Calibri"/>
          <w:sz w:val="22"/>
          <w:szCs w:val="22"/>
          <w:lang w:eastAsia="en-US"/>
        </w:rPr>
        <w:t xml:space="preserve"> zmianę wynagrodzenia przedstawionego w ofercie. </w:t>
      </w:r>
    </w:p>
    <w:p w14:paraId="6A431DD2" w14:textId="77777777" w:rsidR="008612ED" w:rsidRPr="000F4453" w:rsidRDefault="008612ED" w:rsidP="008612ED">
      <w:pPr>
        <w:spacing w:line="276" w:lineRule="auto"/>
        <w:jc w:val="both"/>
        <w:rPr>
          <w:rFonts w:ascii="Cambria" w:eastAsia="Calibri" w:hAnsi="Cambria" w:cs="Calibri"/>
          <w:sz w:val="22"/>
          <w:szCs w:val="22"/>
          <w:lang w:eastAsia="en-US"/>
        </w:rPr>
      </w:pPr>
    </w:p>
    <w:p w14:paraId="2BDBF4C1" w14:textId="77777777" w:rsidR="008125E8" w:rsidRPr="000F4453" w:rsidRDefault="00991E07" w:rsidP="00A9628C">
      <w:pPr>
        <w:keepNext/>
        <w:tabs>
          <w:tab w:val="num" w:pos="284"/>
        </w:tabs>
        <w:spacing w:before="240" w:line="276" w:lineRule="auto"/>
        <w:jc w:val="center"/>
        <w:outlineLvl w:val="0"/>
        <w:rPr>
          <w:rFonts w:ascii="Cambria" w:hAnsi="Cambria" w:cs="Calibri"/>
          <w:b/>
          <w:bCs/>
          <w:sz w:val="22"/>
          <w:szCs w:val="22"/>
          <w:lang w:eastAsia="ar-SA"/>
        </w:rPr>
      </w:pPr>
      <w:r w:rsidRPr="000F4453">
        <w:rPr>
          <w:rFonts w:ascii="Cambria" w:hAnsi="Cambria" w:cs="Calibri"/>
          <w:b/>
          <w:sz w:val="22"/>
          <w:szCs w:val="22"/>
          <w:lang w:eastAsia="ar-SA"/>
        </w:rPr>
        <w:t>III. OBOWIĄZKI ZAMAWIAJĄCEGO</w:t>
      </w:r>
    </w:p>
    <w:p w14:paraId="3049666F" w14:textId="77777777" w:rsidR="008125E8" w:rsidRPr="000F4453" w:rsidRDefault="00991E07" w:rsidP="00770AEE">
      <w:pPr>
        <w:spacing w:before="240" w:line="276" w:lineRule="auto"/>
        <w:jc w:val="center"/>
        <w:rPr>
          <w:rFonts w:ascii="Cambria" w:hAnsi="Cambria" w:cs="Calibri"/>
          <w:b/>
          <w:bCs/>
          <w:sz w:val="22"/>
          <w:szCs w:val="22"/>
        </w:rPr>
      </w:pPr>
      <w:r w:rsidRPr="000F4453">
        <w:rPr>
          <w:rFonts w:ascii="Cambria" w:hAnsi="Cambria" w:cs="Calibri"/>
          <w:b/>
          <w:bCs/>
          <w:sz w:val="22"/>
          <w:szCs w:val="22"/>
        </w:rPr>
        <w:t>§ 1</w:t>
      </w:r>
    </w:p>
    <w:p w14:paraId="0AEB6D65" w14:textId="77777777" w:rsidR="008125E8" w:rsidRPr="000F4453" w:rsidRDefault="00991E07" w:rsidP="008125E8">
      <w:pPr>
        <w:autoSpaceDE w:val="0"/>
        <w:autoSpaceDN w:val="0"/>
        <w:adjustRightInd w:val="0"/>
        <w:spacing w:line="276" w:lineRule="auto"/>
        <w:rPr>
          <w:rFonts w:ascii="Cambria" w:eastAsia="TimesNewRoman" w:hAnsi="Cambria" w:cs="Calibri"/>
          <w:sz w:val="22"/>
          <w:szCs w:val="22"/>
        </w:rPr>
      </w:pPr>
      <w:r w:rsidRPr="000F4453">
        <w:rPr>
          <w:rFonts w:ascii="Cambria" w:eastAsia="TimesNewRoman" w:hAnsi="Cambria" w:cs="Calibri"/>
          <w:sz w:val="22"/>
          <w:szCs w:val="22"/>
        </w:rPr>
        <w:t xml:space="preserve">Zamawiający jest zobowiązany </w:t>
      </w:r>
      <w:proofErr w:type="gramStart"/>
      <w:r w:rsidRPr="000F4453">
        <w:rPr>
          <w:rFonts w:ascii="Cambria" w:eastAsia="TimesNewRoman" w:hAnsi="Cambria" w:cs="Calibri"/>
          <w:sz w:val="22"/>
          <w:szCs w:val="22"/>
        </w:rPr>
        <w:t>do :</w:t>
      </w:r>
      <w:proofErr w:type="gramEnd"/>
    </w:p>
    <w:p w14:paraId="04D07098" w14:textId="77777777" w:rsidR="008125E8" w:rsidRPr="000F4453" w:rsidRDefault="00991E07" w:rsidP="0093198E">
      <w:pPr>
        <w:numPr>
          <w:ilvl w:val="0"/>
          <w:numId w:val="82"/>
        </w:numPr>
        <w:autoSpaceDE w:val="0"/>
        <w:autoSpaceDN w:val="0"/>
        <w:adjustRightInd w:val="0"/>
        <w:spacing w:line="276" w:lineRule="auto"/>
        <w:rPr>
          <w:rFonts w:ascii="Cambria" w:eastAsia="TimesNewRoman" w:hAnsi="Cambria" w:cs="Calibri"/>
          <w:sz w:val="22"/>
          <w:szCs w:val="22"/>
        </w:rPr>
      </w:pPr>
      <w:r w:rsidRPr="000F4453">
        <w:rPr>
          <w:rFonts w:ascii="Cambria" w:eastAsia="TimesNewRoman" w:hAnsi="Cambria" w:cs="Calibri"/>
          <w:sz w:val="22"/>
          <w:szCs w:val="22"/>
        </w:rPr>
        <w:t>protokolarnego wprowadzenia Wykonawcy na teren robót,</w:t>
      </w:r>
    </w:p>
    <w:p w14:paraId="4B7C33D6" w14:textId="77777777" w:rsidR="008125E8" w:rsidRPr="000F4453" w:rsidRDefault="00991E07" w:rsidP="0093198E">
      <w:pPr>
        <w:numPr>
          <w:ilvl w:val="0"/>
          <w:numId w:val="82"/>
        </w:numPr>
        <w:autoSpaceDE w:val="0"/>
        <w:autoSpaceDN w:val="0"/>
        <w:adjustRightInd w:val="0"/>
        <w:spacing w:line="276" w:lineRule="auto"/>
        <w:rPr>
          <w:rFonts w:ascii="Cambria" w:eastAsia="TimesNewRoman" w:hAnsi="Cambria" w:cs="Calibri"/>
          <w:sz w:val="22"/>
          <w:szCs w:val="22"/>
        </w:rPr>
      </w:pPr>
      <w:r w:rsidRPr="000F4453">
        <w:rPr>
          <w:rFonts w:ascii="Cambria" w:eastAsia="TimesNewRoman" w:hAnsi="Cambria" w:cs="Calibri"/>
          <w:sz w:val="22"/>
          <w:szCs w:val="22"/>
        </w:rPr>
        <w:t>odbioru wykonanego przedmiotu umowy,</w:t>
      </w:r>
    </w:p>
    <w:p w14:paraId="76DD708E" w14:textId="77777777" w:rsidR="008125E8" w:rsidRPr="000F4453" w:rsidRDefault="00991E07" w:rsidP="0093198E">
      <w:pPr>
        <w:numPr>
          <w:ilvl w:val="0"/>
          <w:numId w:val="82"/>
        </w:numPr>
        <w:spacing w:line="276" w:lineRule="auto"/>
        <w:rPr>
          <w:rFonts w:ascii="Cambria" w:hAnsi="Cambria" w:cs="Calibri"/>
          <w:bCs/>
          <w:sz w:val="22"/>
          <w:szCs w:val="22"/>
        </w:rPr>
      </w:pPr>
      <w:r w:rsidRPr="000F4453">
        <w:rPr>
          <w:rFonts w:ascii="Cambria" w:eastAsia="TimesNewRoman" w:hAnsi="Cambria" w:cs="Calibri"/>
          <w:sz w:val="22"/>
          <w:szCs w:val="22"/>
        </w:rPr>
        <w:t>zapłaty umówionego wynagrodzenia</w:t>
      </w:r>
      <w:r w:rsidRPr="000F4453">
        <w:rPr>
          <w:rFonts w:ascii="Cambria" w:hAnsi="Cambria" w:cs="Calibri"/>
          <w:bCs/>
          <w:sz w:val="22"/>
          <w:szCs w:val="22"/>
        </w:rPr>
        <w:t>.</w:t>
      </w:r>
    </w:p>
    <w:p w14:paraId="2833F34B" w14:textId="77777777" w:rsidR="008125E8" w:rsidRPr="000F4453" w:rsidRDefault="00991E07" w:rsidP="00A65521">
      <w:pPr>
        <w:spacing w:line="276" w:lineRule="auto"/>
        <w:jc w:val="center"/>
        <w:rPr>
          <w:rFonts w:ascii="Cambria" w:hAnsi="Cambria" w:cs="Calibri"/>
          <w:b/>
          <w:bCs/>
          <w:sz w:val="22"/>
          <w:szCs w:val="22"/>
        </w:rPr>
      </w:pPr>
      <w:r w:rsidRPr="000F4453">
        <w:rPr>
          <w:rFonts w:ascii="Cambria" w:hAnsi="Cambria" w:cs="Calibri"/>
          <w:b/>
          <w:bCs/>
          <w:sz w:val="22"/>
          <w:szCs w:val="22"/>
        </w:rPr>
        <w:t>§ 2</w:t>
      </w:r>
    </w:p>
    <w:p w14:paraId="6C0959E3" w14:textId="77777777" w:rsidR="008125E8" w:rsidRPr="000F4453" w:rsidRDefault="00991E07" w:rsidP="0093198E">
      <w:pPr>
        <w:numPr>
          <w:ilvl w:val="0"/>
          <w:numId w:val="83"/>
        </w:numPr>
        <w:tabs>
          <w:tab w:val="left" w:pos="426"/>
        </w:tabs>
        <w:spacing w:line="276" w:lineRule="auto"/>
        <w:ind w:left="0" w:firstLine="0"/>
        <w:jc w:val="both"/>
        <w:rPr>
          <w:rFonts w:ascii="Cambria" w:hAnsi="Cambria" w:cs="Calibri"/>
          <w:bCs/>
          <w:sz w:val="22"/>
          <w:szCs w:val="22"/>
        </w:rPr>
      </w:pPr>
      <w:r w:rsidRPr="000F4453">
        <w:rPr>
          <w:rFonts w:ascii="Cambria" w:hAnsi="Cambria" w:cs="Calibri"/>
          <w:bCs/>
          <w:sz w:val="22"/>
          <w:szCs w:val="22"/>
        </w:rPr>
        <w:t>Zamawiający nie ponosi odpowiedzialności za mienie Wykonawcy zgromadzone na terenie robót.</w:t>
      </w:r>
    </w:p>
    <w:p w14:paraId="3DCA4AE8" w14:textId="77777777" w:rsidR="008612ED" w:rsidRPr="000F4453" w:rsidRDefault="00991E07" w:rsidP="0093198E">
      <w:pPr>
        <w:numPr>
          <w:ilvl w:val="0"/>
          <w:numId w:val="83"/>
        </w:numPr>
        <w:tabs>
          <w:tab w:val="left" w:pos="426"/>
        </w:tabs>
        <w:spacing w:after="160" w:line="276" w:lineRule="auto"/>
        <w:ind w:left="0" w:firstLine="0"/>
        <w:jc w:val="both"/>
        <w:rPr>
          <w:rFonts w:ascii="Cambria" w:hAnsi="Cambria" w:cs="Calibri"/>
          <w:bCs/>
          <w:sz w:val="22"/>
          <w:szCs w:val="22"/>
        </w:rPr>
      </w:pPr>
      <w:r w:rsidRPr="000F4453">
        <w:rPr>
          <w:rFonts w:ascii="Cambria" w:hAnsi="Cambria" w:cs="Calibri"/>
          <w:bCs/>
          <w:sz w:val="22"/>
          <w:szCs w:val="22"/>
        </w:rPr>
        <w:t>Zamawiającego reprezentuje ……………………………………………………………</w:t>
      </w:r>
      <w:r w:rsidR="004C1080" w:rsidRPr="000F4453">
        <w:rPr>
          <w:rFonts w:ascii="Cambria" w:hAnsi="Cambria" w:cs="Calibri"/>
          <w:bCs/>
          <w:sz w:val="22"/>
          <w:szCs w:val="22"/>
        </w:rPr>
        <w:t>………………………………………….</w:t>
      </w:r>
      <w:r w:rsidRPr="000F4453">
        <w:rPr>
          <w:rFonts w:ascii="Cambria" w:hAnsi="Cambria" w:cs="Calibri"/>
          <w:bCs/>
          <w:sz w:val="22"/>
          <w:szCs w:val="22"/>
        </w:rPr>
        <w:t xml:space="preserve"> </w:t>
      </w:r>
    </w:p>
    <w:p w14:paraId="14A8806C" w14:textId="77777777" w:rsidR="008612ED" w:rsidRPr="000F4453" w:rsidRDefault="008612ED" w:rsidP="008125E8">
      <w:pPr>
        <w:keepNext/>
        <w:tabs>
          <w:tab w:val="num" w:pos="284"/>
        </w:tabs>
        <w:spacing w:after="160" w:line="276" w:lineRule="auto"/>
        <w:jc w:val="center"/>
        <w:outlineLvl w:val="0"/>
        <w:rPr>
          <w:rFonts w:ascii="Cambria" w:hAnsi="Cambria" w:cs="Calibri"/>
          <w:b/>
          <w:bCs/>
          <w:sz w:val="22"/>
          <w:szCs w:val="22"/>
          <w:lang w:eastAsia="ar-SA"/>
        </w:rPr>
      </w:pPr>
    </w:p>
    <w:p w14:paraId="1F53766B" w14:textId="77777777" w:rsidR="008125E8" w:rsidRPr="000F4453" w:rsidRDefault="00991E07" w:rsidP="008125E8">
      <w:pPr>
        <w:keepNext/>
        <w:tabs>
          <w:tab w:val="num" w:pos="284"/>
        </w:tabs>
        <w:spacing w:after="160" w:line="276" w:lineRule="auto"/>
        <w:jc w:val="center"/>
        <w:outlineLvl w:val="0"/>
        <w:rPr>
          <w:rFonts w:ascii="Cambria" w:hAnsi="Cambria" w:cs="Calibri"/>
          <w:b/>
          <w:bCs/>
          <w:sz w:val="22"/>
          <w:szCs w:val="22"/>
          <w:lang w:eastAsia="ar-SA"/>
        </w:rPr>
      </w:pPr>
      <w:r w:rsidRPr="000F4453">
        <w:rPr>
          <w:rFonts w:ascii="Cambria" w:hAnsi="Cambria" w:cs="Calibri"/>
          <w:b/>
          <w:bCs/>
          <w:sz w:val="22"/>
          <w:szCs w:val="22"/>
          <w:lang w:eastAsia="ar-SA"/>
        </w:rPr>
        <w:t>IV. OBOWIĄZKI WYKONAWCY</w:t>
      </w:r>
    </w:p>
    <w:p w14:paraId="5FF2AFC6" w14:textId="77777777" w:rsidR="008125E8" w:rsidRPr="000F4453" w:rsidRDefault="00991E07" w:rsidP="008125E8">
      <w:pPr>
        <w:spacing w:line="276" w:lineRule="auto"/>
        <w:jc w:val="center"/>
        <w:rPr>
          <w:rFonts w:ascii="Cambria" w:hAnsi="Cambria" w:cs="Calibri"/>
          <w:sz w:val="22"/>
          <w:szCs w:val="22"/>
        </w:rPr>
      </w:pPr>
      <w:r w:rsidRPr="000F4453">
        <w:rPr>
          <w:rFonts w:ascii="Cambria" w:hAnsi="Cambria" w:cs="Calibri"/>
          <w:b/>
          <w:bCs/>
          <w:sz w:val="22"/>
          <w:szCs w:val="22"/>
        </w:rPr>
        <w:t>§ 1</w:t>
      </w:r>
    </w:p>
    <w:p w14:paraId="7C4E3503" w14:textId="77777777" w:rsidR="008125E8" w:rsidRPr="000F4453" w:rsidRDefault="00991E07" w:rsidP="0093198E">
      <w:pPr>
        <w:numPr>
          <w:ilvl w:val="0"/>
          <w:numId w:val="84"/>
        </w:numPr>
        <w:tabs>
          <w:tab w:val="left" w:pos="426"/>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Do obowiązków Wykonawcy w ramach wynagrodzenia umownego, poza innymi wymienionymi w umowie i dokumentach towarzyszących umowie oraz wynikających z przepisów prawa, </w:t>
      </w:r>
      <w:proofErr w:type="gramStart"/>
      <w:r w:rsidRPr="000F4453">
        <w:rPr>
          <w:rFonts w:ascii="Cambria" w:hAnsi="Cambria" w:cs="Calibri"/>
          <w:sz w:val="22"/>
          <w:szCs w:val="22"/>
        </w:rPr>
        <w:t>należą  w</w:t>
      </w:r>
      <w:proofErr w:type="gramEnd"/>
      <w:r w:rsidR="005C07AC" w:rsidRPr="000F4453">
        <w:rPr>
          <w:rFonts w:ascii="Cambria" w:hAnsi="Cambria" w:cs="Calibri"/>
          <w:sz w:val="22"/>
          <w:szCs w:val="22"/>
        </w:rPr>
        <w:t> </w:t>
      </w:r>
      <w:r w:rsidRPr="000F4453">
        <w:rPr>
          <w:rFonts w:ascii="Cambria" w:hAnsi="Cambria" w:cs="Calibri"/>
          <w:sz w:val="22"/>
          <w:szCs w:val="22"/>
        </w:rPr>
        <w:t>szczególności:</w:t>
      </w:r>
    </w:p>
    <w:p w14:paraId="5F54BE7B" w14:textId="77777777" w:rsidR="008125E8" w:rsidRPr="000F4453" w:rsidRDefault="00991E07" w:rsidP="0093198E">
      <w:pPr>
        <w:numPr>
          <w:ilvl w:val="0"/>
          <w:numId w:val="85"/>
        </w:numPr>
        <w:spacing w:line="276" w:lineRule="auto"/>
        <w:ind w:left="426" w:firstLine="0"/>
        <w:jc w:val="both"/>
        <w:rPr>
          <w:rFonts w:ascii="Cambria" w:hAnsi="Cambria" w:cs="Calibri"/>
          <w:sz w:val="22"/>
          <w:szCs w:val="22"/>
        </w:rPr>
      </w:pPr>
      <w:r w:rsidRPr="000F4453">
        <w:rPr>
          <w:rFonts w:ascii="Cambria" w:hAnsi="Cambria" w:cs="Calibri"/>
          <w:sz w:val="22"/>
          <w:szCs w:val="22"/>
        </w:rPr>
        <w:t>prowadzenie wszystkich rodzajów robót przez osoby uprawnione, zgodnie ze sztuką budowlaną, wiedzą techniczną oraz obowiązującymi przepisami, normami,</w:t>
      </w:r>
    </w:p>
    <w:p w14:paraId="511C6167" w14:textId="77777777" w:rsidR="008125E8" w:rsidRPr="000F4453" w:rsidRDefault="00991E07" w:rsidP="0093198E">
      <w:pPr>
        <w:numPr>
          <w:ilvl w:val="0"/>
          <w:numId w:val="85"/>
        </w:numPr>
        <w:spacing w:line="276" w:lineRule="auto"/>
        <w:ind w:left="426" w:firstLine="0"/>
        <w:jc w:val="both"/>
        <w:rPr>
          <w:rFonts w:ascii="Cambria" w:hAnsi="Cambria" w:cs="Calibri"/>
          <w:sz w:val="22"/>
          <w:szCs w:val="22"/>
        </w:rPr>
      </w:pPr>
      <w:r w:rsidRPr="000F4453">
        <w:rPr>
          <w:rFonts w:ascii="Cambria" w:hAnsi="Cambria" w:cs="Calibri"/>
          <w:sz w:val="22"/>
          <w:szCs w:val="22"/>
        </w:rPr>
        <w:t>poniesienie kosztów przyłączenia oraz dostaw na potrzeby robót energii elektrycznej                           i cieplnej, wody oraz kosztów utylizacji odpadów,</w:t>
      </w:r>
    </w:p>
    <w:p w14:paraId="48D19BC3" w14:textId="77777777" w:rsidR="008125E8" w:rsidRPr="000F4453" w:rsidRDefault="00991E07" w:rsidP="0093198E">
      <w:pPr>
        <w:numPr>
          <w:ilvl w:val="0"/>
          <w:numId w:val="85"/>
        </w:numPr>
        <w:spacing w:line="276" w:lineRule="auto"/>
        <w:ind w:left="426" w:firstLine="0"/>
        <w:jc w:val="both"/>
        <w:rPr>
          <w:rFonts w:ascii="Cambria" w:hAnsi="Cambria" w:cs="Calibri"/>
          <w:sz w:val="22"/>
          <w:szCs w:val="22"/>
        </w:rPr>
      </w:pPr>
      <w:r w:rsidRPr="000F4453">
        <w:rPr>
          <w:rFonts w:ascii="Cambria" w:hAnsi="Cambria" w:cs="Calibri"/>
          <w:sz w:val="22"/>
          <w:szCs w:val="22"/>
        </w:rPr>
        <w:t xml:space="preserve">utrzymanie terenu robót i terenu przyległego do terenu robót w stanie wolnym od przeszkód komunikacyjnych z zachowaniem dostępu do </w:t>
      </w:r>
      <w:r w:rsidR="00216FDA" w:rsidRPr="000F4453">
        <w:rPr>
          <w:rFonts w:ascii="Cambria" w:hAnsi="Cambria" w:cs="Calibri"/>
          <w:sz w:val="22"/>
          <w:szCs w:val="22"/>
        </w:rPr>
        <w:t xml:space="preserve">budynków </w:t>
      </w:r>
      <w:r w:rsidR="00B572B2" w:rsidRPr="000F4453">
        <w:rPr>
          <w:rFonts w:ascii="Cambria" w:hAnsi="Cambria" w:cs="Calibri"/>
          <w:sz w:val="22"/>
          <w:szCs w:val="22"/>
        </w:rPr>
        <w:t xml:space="preserve">Małopolskiego Szpitala Chorób Płuc i Rehabilitacji im. Edmunda Wojtyły </w:t>
      </w:r>
      <w:r w:rsidRPr="000F4453">
        <w:rPr>
          <w:rFonts w:ascii="Cambria" w:hAnsi="Cambria" w:cs="Calibri"/>
          <w:sz w:val="22"/>
          <w:szCs w:val="22"/>
        </w:rPr>
        <w:t xml:space="preserve">w tym </w:t>
      </w:r>
      <w:r w:rsidR="00F65FE8" w:rsidRPr="000F4453">
        <w:rPr>
          <w:rFonts w:ascii="Cambria" w:hAnsi="Cambria" w:cs="Calibri"/>
          <w:sz w:val="22"/>
          <w:szCs w:val="22"/>
        </w:rPr>
        <w:t>Wykonawca zobowiązany jest</w:t>
      </w:r>
      <w:r w:rsidRPr="000F4453">
        <w:rPr>
          <w:rFonts w:ascii="Cambria" w:hAnsi="Cambria" w:cs="Calibri"/>
          <w:sz w:val="22"/>
          <w:szCs w:val="22"/>
        </w:rPr>
        <w:t xml:space="preserve"> na bieżąco usuwać materiały i urządzenia pochodzące z </w:t>
      </w:r>
      <w:r w:rsidR="00256ACC" w:rsidRPr="000F4453">
        <w:rPr>
          <w:rFonts w:ascii="Cambria" w:hAnsi="Cambria" w:cs="Calibri"/>
          <w:sz w:val="22"/>
          <w:szCs w:val="22"/>
        </w:rPr>
        <w:t xml:space="preserve">prac </w:t>
      </w:r>
      <w:r w:rsidR="005C07AC" w:rsidRPr="000F4453">
        <w:rPr>
          <w:rFonts w:ascii="Cambria" w:hAnsi="Cambria" w:cs="Calibri"/>
          <w:sz w:val="22"/>
          <w:szCs w:val="22"/>
        </w:rPr>
        <w:t>demontażowych</w:t>
      </w:r>
      <w:r w:rsidRPr="000F4453">
        <w:rPr>
          <w:rFonts w:ascii="Cambria" w:hAnsi="Cambria" w:cs="Calibri"/>
          <w:sz w:val="22"/>
          <w:szCs w:val="22"/>
        </w:rPr>
        <w:t>,</w:t>
      </w:r>
    </w:p>
    <w:p w14:paraId="2C515E89" w14:textId="77777777" w:rsidR="008125E8" w:rsidRPr="000F4453" w:rsidRDefault="00991E07" w:rsidP="0093198E">
      <w:pPr>
        <w:numPr>
          <w:ilvl w:val="0"/>
          <w:numId w:val="85"/>
        </w:numPr>
        <w:suppressAutoHyphens/>
        <w:spacing w:line="276" w:lineRule="auto"/>
        <w:ind w:left="709" w:hanging="283"/>
        <w:contextualSpacing/>
        <w:jc w:val="both"/>
        <w:rPr>
          <w:rFonts w:ascii="Cambria" w:hAnsi="Cambria" w:cs="Calibri"/>
          <w:sz w:val="22"/>
          <w:szCs w:val="22"/>
          <w:lang w:eastAsia="en-US"/>
        </w:rPr>
      </w:pPr>
      <w:r w:rsidRPr="000F4453">
        <w:rPr>
          <w:rFonts w:ascii="Cambria" w:hAnsi="Cambria" w:cs="Calibri"/>
          <w:sz w:val="22"/>
          <w:szCs w:val="22"/>
          <w:lang w:eastAsia="en-US"/>
        </w:rPr>
        <w:t>zachowani</w:t>
      </w:r>
      <w:r w:rsidR="007748B4" w:rsidRPr="000F4453">
        <w:rPr>
          <w:rFonts w:ascii="Cambria" w:hAnsi="Cambria" w:cs="Calibri"/>
          <w:sz w:val="22"/>
          <w:szCs w:val="22"/>
          <w:lang w:eastAsia="en-US"/>
        </w:rPr>
        <w:t xml:space="preserve">e </w:t>
      </w:r>
      <w:r w:rsidRPr="000F4453">
        <w:rPr>
          <w:rFonts w:ascii="Cambria" w:hAnsi="Cambria" w:cs="Calibri"/>
          <w:sz w:val="22"/>
          <w:szCs w:val="22"/>
          <w:lang w:eastAsia="en-US"/>
        </w:rPr>
        <w:t xml:space="preserve">najwyższego </w:t>
      </w:r>
      <w:proofErr w:type="gramStart"/>
      <w:r w:rsidRPr="000F4453">
        <w:rPr>
          <w:rFonts w:ascii="Cambria" w:hAnsi="Cambria" w:cs="Calibri"/>
          <w:sz w:val="22"/>
          <w:szCs w:val="22"/>
          <w:lang w:eastAsia="en-US"/>
        </w:rPr>
        <w:t>standardu :</w:t>
      </w:r>
      <w:proofErr w:type="gramEnd"/>
    </w:p>
    <w:p w14:paraId="48A46750" w14:textId="77777777" w:rsidR="008125E8" w:rsidRPr="000F4453" w:rsidRDefault="00991E07" w:rsidP="0093198E">
      <w:pPr>
        <w:numPr>
          <w:ilvl w:val="0"/>
          <w:numId w:val="86"/>
        </w:numPr>
        <w:spacing w:after="200" w:line="276" w:lineRule="auto"/>
        <w:ind w:left="709" w:firstLine="0"/>
        <w:contextualSpacing/>
        <w:jc w:val="both"/>
        <w:rPr>
          <w:rFonts w:ascii="Cambria" w:hAnsi="Cambria" w:cs="Calibri"/>
          <w:sz w:val="22"/>
          <w:szCs w:val="22"/>
          <w:lang w:eastAsia="en-US"/>
        </w:rPr>
      </w:pPr>
      <w:r w:rsidRPr="000F4453">
        <w:rPr>
          <w:rFonts w:ascii="Cambria" w:hAnsi="Cambria" w:cs="Calibri"/>
          <w:sz w:val="22"/>
          <w:szCs w:val="22"/>
          <w:lang w:eastAsia="en-US"/>
        </w:rPr>
        <w:t>utrzymania w czystości i w porządku terenu swoich robót oraz otoczenia,</w:t>
      </w:r>
    </w:p>
    <w:p w14:paraId="661C5515" w14:textId="77777777" w:rsidR="008125E8" w:rsidRPr="000F4453" w:rsidRDefault="00991E07" w:rsidP="0093198E">
      <w:pPr>
        <w:numPr>
          <w:ilvl w:val="0"/>
          <w:numId w:val="86"/>
        </w:numPr>
        <w:spacing w:after="200" w:line="276" w:lineRule="auto"/>
        <w:ind w:left="709" w:firstLine="0"/>
        <w:contextualSpacing/>
        <w:jc w:val="both"/>
        <w:rPr>
          <w:rFonts w:ascii="Cambria" w:hAnsi="Cambria" w:cs="Calibri"/>
          <w:sz w:val="22"/>
          <w:szCs w:val="22"/>
          <w:lang w:eastAsia="en-US"/>
        </w:rPr>
      </w:pPr>
      <w:r w:rsidRPr="000F4453">
        <w:rPr>
          <w:rFonts w:ascii="Cambria" w:hAnsi="Cambria" w:cs="Calibri"/>
          <w:sz w:val="22"/>
          <w:szCs w:val="22"/>
          <w:lang w:eastAsia="en-US"/>
        </w:rPr>
        <w:t xml:space="preserve">zabezpieczenia terenu robót przed wstępem osób nieuprawnionych, </w:t>
      </w:r>
    </w:p>
    <w:p w14:paraId="67F8EB7B" w14:textId="77777777" w:rsidR="008125E8" w:rsidRPr="000F4453" w:rsidRDefault="00991E07" w:rsidP="0093198E">
      <w:pPr>
        <w:numPr>
          <w:ilvl w:val="0"/>
          <w:numId w:val="86"/>
        </w:numPr>
        <w:spacing w:line="276" w:lineRule="auto"/>
        <w:ind w:left="709" w:firstLine="0"/>
        <w:contextualSpacing/>
        <w:jc w:val="both"/>
        <w:rPr>
          <w:rFonts w:ascii="Cambria" w:hAnsi="Cambria" w:cs="Calibri"/>
          <w:sz w:val="22"/>
          <w:szCs w:val="22"/>
          <w:lang w:eastAsia="en-US"/>
        </w:rPr>
      </w:pPr>
      <w:r w:rsidRPr="000F4453">
        <w:rPr>
          <w:rFonts w:ascii="Cambria" w:hAnsi="Cambria" w:cs="Calibri"/>
          <w:sz w:val="22"/>
          <w:szCs w:val="22"/>
          <w:lang w:eastAsia="en-US"/>
        </w:rPr>
        <w:t xml:space="preserve">zapewnienia bezpieczeństwa w trakcie wykonywania robót, m.in. </w:t>
      </w:r>
      <w:proofErr w:type="gramStart"/>
      <w:r w:rsidRPr="000F4453">
        <w:rPr>
          <w:rFonts w:ascii="Cambria" w:hAnsi="Cambria" w:cs="Calibri"/>
          <w:sz w:val="22"/>
          <w:szCs w:val="22"/>
          <w:lang w:eastAsia="en-US"/>
        </w:rPr>
        <w:t>wynikających  z</w:t>
      </w:r>
      <w:proofErr w:type="gramEnd"/>
      <w:r w:rsidRPr="000F4453">
        <w:rPr>
          <w:rFonts w:ascii="Cambria" w:hAnsi="Cambria" w:cs="Calibri"/>
          <w:sz w:val="22"/>
          <w:szCs w:val="22"/>
          <w:lang w:eastAsia="en-US"/>
        </w:rPr>
        <w:t> obowiązujących przepisów prawa, dotyczących ochrony przeciwpożarowej, bezpieczeństwa i higieny pracy – dotyczy zarówno pracowników Wykonawcy jak i osób trzecich.</w:t>
      </w:r>
    </w:p>
    <w:p w14:paraId="536EBA41" w14:textId="77777777" w:rsidR="008125E8" w:rsidRPr="000F4453" w:rsidRDefault="00991E07" w:rsidP="0093198E">
      <w:pPr>
        <w:pStyle w:val="Akapitzlist"/>
        <w:numPr>
          <w:ilvl w:val="0"/>
          <w:numId w:val="85"/>
        </w:numPr>
        <w:suppressAutoHyphens/>
        <w:spacing w:before="0" w:after="0" w:line="276" w:lineRule="auto"/>
        <w:ind w:left="426" w:firstLine="0"/>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 xml:space="preserve">zorganizowanie i oznakowanie robót tak, aby uciążliwość wykonywanych prac dla użytkowników i osób trzecich była jak najmniejsza i jednocześnie zapewniała bezpieczeństwo użytkownika, pracowników i osób postronnych; roboty budowlane prowadzone będą w </w:t>
      </w:r>
      <w:r w:rsidR="00286DAB" w:rsidRPr="000F4453">
        <w:rPr>
          <w:rFonts w:ascii="Cambria" w:eastAsia="Times New Roman" w:hAnsi="Cambria" w:cs="Calibri"/>
          <w:sz w:val="22"/>
          <w:szCs w:val="22"/>
          <w:lang w:eastAsia="en-US"/>
        </w:rPr>
        <w:t xml:space="preserve">sąsiedztwie </w:t>
      </w:r>
      <w:r w:rsidR="00943B90" w:rsidRPr="000F4453">
        <w:rPr>
          <w:rFonts w:ascii="Cambria" w:eastAsia="Times New Roman" w:hAnsi="Cambria" w:cs="Calibri"/>
          <w:sz w:val="22"/>
          <w:szCs w:val="22"/>
          <w:lang w:eastAsia="en-US"/>
        </w:rPr>
        <w:t xml:space="preserve">kompleksu </w:t>
      </w:r>
      <w:r w:rsidR="00216FDA" w:rsidRPr="000F4453">
        <w:rPr>
          <w:rFonts w:ascii="Cambria" w:eastAsia="Times New Roman" w:hAnsi="Cambria" w:cs="Calibri"/>
          <w:sz w:val="22"/>
          <w:szCs w:val="22"/>
          <w:lang w:eastAsia="en-US"/>
        </w:rPr>
        <w:t>budynków</w:t>
      </w:r>
      <w:r w:rsidRPr="000F4453">
        <w:rPr>
          <w:rFonts w:ascii="Cambria" w:eastAsia="Times New Roman" w:hAnsi="Cambria" w:cs="Calibri"/>
          <w:sz w:val="22"/>
          <w:szCs w:val="22"/>
          <w:lang w:eastAsia="en-US"/>
        </w:rPr>
        <w:t xml:space="preserve"> </w:t>
      </w:r>
      <w:proofErr w:type="gramStart"/>
      <w:r w:rsidR="00B572B2" w:rsidRPr="000F4453">
        <w:rPr>
          <w:rFonts w:ascii="Cambria" w:eastAsia="Times New Roman" w:hAnsi="Cambria" w:cs="Calibri"/>
          <w:sz w:val="22"/>
          <w:szCs w:val="22"/>
          <w:lang w:eastAsia="pl-PL"/>
        </w:rPr>
        <w:t xml:space="preserve">Zamawiającego </w:t>
      </w:r>
      <w:r w:rsidRPr="000F4453">
        <w:rPr>
          <w:rFonts w:ascii="Cambria" w:eastAsia="Times New Roman" w:hAnsi="Cambria" w:cs="Calibri"/>
          <w:sz w:val="22"/>
          <w:szCs w:val="22"/>
          <w:lang w:eastAsia="pl-PL"/>
        </w:rPr>
        <w:t>;</w:t>
      </w:r>
      <w:proofErr w:type="gramEnd"/>
      <w:r w:rsidRPr="000F4453">
        <w:rPr>
          <w:rFonts w:ascii="Cambria" w:eastAsia="Times New Roman" w:hAnsi="Cambria" w:cs="Calibri"/>
          <w:sz w:val="22"/>
          <w:szCs w:val="22"/>
          <w:lang w:eastAsia="pl-PL"/>
        </w:rPr>
        <w:t xml:space="preserve"> o</w:t>
      </w:r>
      <w:r w:rsidRPr="000F4453">
        <w:rPr>
          <w:rFonts w:ascii="Cambria" w:eastAsia="Times New Roman" w:hAnsi="Cambria" w:cs="Calibri"/>
          <w:sz w:val="22"/>
          <w:szCs w:val="22"/>
          <w:lang w:eastAsia="en-US"/>
        </w:rPr>
        <w:t xml:space="preserve">rganizacja robót </w:t>
      </w:r>
      <w:r w:rsidR="00216FDA" w:rsidRPr="000F4453">
        <w:rPr>
          <w:rFonts w:ascii="Cambria" w:eastAsia="Times New Roman" w:hAnsi="Cambria" w:cs="Calibri"/>
          <w:sz w:val="22"/>
          <w:szCs w:val="22"/>
          <w:lang w:eastAsia="en-US"/>
        </w:rPr>
        <w:t>budowlanych</w:t>
      </w:r>
      <w:r w:rsidR="00534B16" w:rsidRPr="000F4453">
        <w:rPr>
          <w:rFonts w:ascii="Cambria" w:eastAsia="Times New Roman" w:hAnsi="Cambria" w:cs="Calibri"/>
          <w:sz w:val="22"/>
          <w:szCs w:val="22"/>
          <w:lang w:eastAsia="en-US"/>
        </w:rPr>
        <w:t xml:space="preserve">, demontaży oraz </w:t>
      </w:r>
      <w:proofErr w:type="spellStart"/>
      <w:r w:rsidR="00534B16" w:rsidRPr="000F4453">
        <w:rPr>
          <w:rFonts w:ascii="Cambria" w:eastAsia="Times New Roman" w:hAnsi="Cambria" w:cs="Calibri"/>
          <w:sz w:val="22"/>
          <w:szCs w:val="22"/>
          <w:lang w:eastAsia="en-US"/>
        </w:rPr>
        <w:t>odtworzeń</w:t>
      </w:r>
      <w:proofErr w:type="spellEnd"/>
      <w:r w:rsidR="00286DAB" w:rsidRPr="000F4453">
        <w:rPr>
          <w:rFonts w:ascii="Cambria" w:eastAsia="Times New Roman" w:hAnsi="Cambria" w:cs="Calibri"/>
          <w:sz w:val="22"/>
          <w:szCs w:val="22"/>
          <w:lang w:eastAsia="en-US"/>
        </w:rPr>
        <w:t xml:space="preserve"> </w:t>
      </w:r>
      <w:r w:rsidRPr="000F4453">
        <w:rPr>
          <w:rFonts w:ascii="Cambria" w:eastAsia="Times New Roman" w:hAnsi="Cambria" w:cs="Calibri"/>
          <w:sz w:val="22"/>
          <w:szCs w:val="22"/>
          <w:lang w:eastAsia="en-US"/>
        </w:rPr>
        <w:t>musi uwzględnić specyfikę obiektu i wynikające stąd ograniczenia,</w:t>
      </w:r>
    </w:p>
    <w:p w14:paraId="59EC3105" w14:textId="77777777" w:rsidR="007B5D86" w:rsidRPr="000F4453" w:rsidRDefault="00991E07" w:rsidP="0093198E">
      <w:pPr>
        <w:pStyle w:val="Akapitzlist"/>
        <w:numPr>
          <w:ilvl w:val="0"/>
          <w:numId w:val="85"/>
        </w:numPr>
        <w:suppressAutoHyphens/>
        <w:spacing w:before="0" w:after="0" w:line="276" w:lineRule="auto"/>
        <w:ind w:left="426" w:firstLine="0"/>
        <w:jc w:val="left"/>
        <w:rPr>
          <w:rFonts w:ascii="Cambria" w:eastAsia="Times New Roman" w:hAnsi="Cambria" w:cs="Calibri"/>
          <w:sz w:val="22"/>
          <w:szCs w:val="22"/>
          <w:lang w:eastAsia="en-US"/>
        </w:rPr>
      </w:pPr>
      <w:r w:rsidRPr="000F4453">
        <w:rPr>
          <w:rFonts w:ascii="Cambria" w:eastAsia="Times New Roman" w:hAnsi="Cambria" w:cs="Calibri"/>
          <w:sz w:val="22"/>
          <w:szCs w:val="22"/>
          <w:lang w:eastAsia="pl-PL"/>
        </w:rPr>
        <w:lastRenderedPageBreak/>
        <w:t xml:space="preserve">ponoszenie pełnej odpowiedzialności za pracowników w przypadku szkody powstałej </w:t>
      </w:r>
      <w:r w:rsidRPr="000F4453">
        <w:rPr>
          <w:rFonts w:ascii="Cambria" w:eastAsia="Times New Roman" w:hAnsi="Cambria" w:cs="Calibri"/>
          <w:sz w:val="22"/>
          <w:szCs w:val="22"/>
          <w:lang w:eastAsia="pl-PL"/>
        </w:rPr>
        <w:br/>
        <w:t>w wyniku prowadzenia robót lub ich działania lub zaniechania,</w:t>
      </w:r>
    </w:p>
    <w:p w14:paraId="55216BC0" w14:textId="77777777" w:rsidR="008125E8" w:rsidRPr="000F4453" w:rsidRDefault="00991E07" w:rsidP="0093198E">
      <w:pPr>
        <w:pStyle w:val="Akapitzlist"/>
        <w:numPr>
          <w:ilvl w:val="0"/>
          <w:numId w:val="85"/>
        </w:numPr>
        <w:suppressAutoHyphens/>
        <w:spacing w:before="0" w:after="0" w:line="276" w:lineRule="auto"/>
        <w:ind w:left="426" w:firstLine="0"/>
        <w:jc w:val="left"/>
        <w:rPr>
          <w:rFonts w:ascii="Cambria" w:eastAsia="Times New Roman" w:hAnsi="Cambria" w:cs="Calibri"/>
          <w:sz w:val="22"/>
          <w:szCs w:val="22"/>
          <w:lang w:eastAsia="en-US"/>
        </w:rPr>
      </w:pPr>
      <w:r w:rsidRPr="000F4453">
        <w:rPr>
          <w:rFonts w:ascii="Cambria" w:eastAsia="Times New Roman" w:hAnsi="Cambria" w:cs="Calibri"/>
          <w:sz w:val="22"/>
          <w:szCs w:val="22"/>
          <w:lang w:eastAsia="pl-PL"/>
        </w:rPr>
        <w:t>w przypadku zniszczenia lub uszkodzenia w toku realizacji umowy wykonanych robót, urządzeń budowlanych, obiektów budowlanych sąsiadujących lub znajdujących się na terenie budowy lub przyległym do terenu budowy, bądź jakichkolwiek maszyn czy urządzeń, naprawienie ich lub doprowadzenie do stanu poprzedniego w czasie technicznie uzasadnionym wskazanym przez poszkodowanych,</w:t>
      </w:r>
    </w:p>
    <w:p w14:paraId="7E2F83E8" w14:textId="77777777" w:rsidR="008125E8" w:rsidRPr="000F4453" w:rsidRDefault="00991E07" w:rsidP="0093198E">
      <w:pPr>
        <w:numPr>
          <w:ilvl w:val="0"/>
          <w:numId w:val="85"/>
        </w:numPr>
        <w:autoSpaceDE w:val="0"/>
        <w:spacing w:line="276" w:lineRule="auto"/>
        <w:ind w:left="284" w:firstLine="0"/>
        <w:jc w:val="both"/>
        <w:rPr>
          <w:rFonts w:ascii="Cambria" w:hAnsi="Cambria" w:cs="Calibri"/>
          <w:sz w:val="22"/>
          <w:szCs w:val="22"/>
        </w:rPr>
      </w:pPr>
      <w:r w:rsidRPr="000F4453">
        <w:rPr>
          <w:rFonts w:ascii="Cambria" w:hAnsi="Cambria" w:cs="Calibri"/>
          <w:sz w:val="22"/>
          <w:szCs w:val="22"/>
        </w:rPr>
        <w:t xml:space="preserve">zapewnienie materiałów, środków produkcji, urządzeń i maszyn, potencjału </w:t>
      </w:r>
      <w:proofErr w:type="gramStart"/>
      <w:r w:rsidRPr="000F4453">
        <w:rPr>
          <w:rFonts w:ascii="Cambria" w:hAnsi="Cambria" w:cs="Calibri"/>
          <w:sz w:val="22"/>
          <w:szCs w:val="22"/>
        </w:rPr>
        <w:t xml:space="preserve">ludzkiego,   </w:t>
      </w:r>
      <w:proofErr w:type="gramEnd"/>
      <w:r w:rsidRPr="000F4453">
        <w:rPr>
          <w:rFonts w:ascii="Cambria" w:hAnsi="Cambria" w:cs="Calibri"/>
          <w:sz w:val="22"/>
          <w:szCs w:val="22"/>
        </w:rPr>
        <w:t xml:space="preserve">                        w zakresie niezbędnym do prawidłowego wykonania robót, a także zapewnienie specjalistycznego kierownictwa montażu maszyn i urządzeń potrzebnych do wykonywania robót,</w:t>
      </w:r>
    </w:p>
    <w:p w14:paraId="7FE44F57" w14:textId="77777777" w:rsidR="008125E8" w:rsidRPr="000F4453" w:rsidRDefault="00991E07" w:rsidP="0093198E">
      <w:pPr>
        <w:widowControl w:val="0"/>
        <w:numPr>
          <w:ilvl w:val="0"/>
          <w:numId w:val="85"/>
        </w:numPr>
        <w:suppressAutoHyphens/>
        <w:autoSpaceDE w:val="0"/>
        <w:spacing w:line="276" w:lineRule="auto"/>
        <w:ind w:left="284" w:firstLine="0"/>
        <w:jc w:val="both"/>
        <w:rPr>
          <w:rFonts w:ascii="Cambria" w:eastAsia="Lucida Sans Unicode" w:hAnsi="Cambria" w:cs="Calibri"/>
          <w:sz w:val="22"/>
          <w:szCs w:val="22"/>
          <w:lang w:eastAsia="en-US" w:bidi="en-US"/>
        </w:rPr>
      </w:pPr>
      <w:r w:rsidRPr="000F4453">
        <w:rPr>
          <w:rFonts w:ascii="Cambria" w:eastAsia="Lucida Sans Unicode" w:hAnsi="Cambria" w:cs="Calibri"/>
          <w:sz w:val="22"/>
          <w:szCs w:val="22"/>
          <w:lang w:eastAsia="en-US" w:bidi="en-US"/>
        </w:rPr>
        <w:t xml:space="preserve">zapewnienie wykwalifikowanego personelu (łącznie z nadzorem bezpośrednim), wyposażonego w wymagany sprzęt ochrony osobistej i podstawowe narzędzia niezbędne do nieprzerwanej realizacji przedmiotu umowy, zgodnie z przepisami bhp i </w:t>
      </w:r>
      <w:proofErr w:type="gramStart"/>
      <w:r w:rsidRPr="000F4453">
        <w:rPr>
          <w:rFonts w:ascii="Cambria" w:eastAsia="Lucida Sans Unicode" w:hAnsi="Cambria" w:cs="Calibri"/>
          <w:sz w:val="22"/>
          <w:szCs w:val="22"/>
          <w:lang w:eastAsia="en-US" w:bidi="en-US"/>
        </w:rPr>
        <w:t>p.poż</w:t>
      </w:r>
      <w:proofErr w:type="gramEnd"/>
      <w:r w:rsidRPr="000F4453">
        <w:rPr>
          <w:rFonts w:ascii="Cambria" w:eastAsia="Lucida Sans Unicode" w:hAnsi="Cambria" w:cs="Calibri"/>
          <w:sz w:val="22"/>
          <w:szCs w:val="22"/>
          <w:lang w:eastAsia="en-US" w:bidi="en-US"/>
        </w:rPr>
        <w:t>.,</w:t>
      </w:r>
    </w:p>
    <w:p w14:paraId="74C4CABE" w14:textId="77777777" w:rsidR="008125E8" w:rsidRPr="000F4453" w:rsidRDefault="00991E07" w:rsidP="0093198E">
      <w:pPr>
        <w:numPr>
          <w:ilvl w:val="0"/>
          <w:numId w:val="85"/>
        </w:numPr>
        <w:autoSpaceDE w:val="0"/>
        <w:spacing w:line="276" w:lineRule="auto"/>
        <w:ind w:left="284" w:firstLine="0"/>
        <w:jc w:val="both"/>
        <w:rPr>
          <w:rFonts w:ascii="Cambria" w:hAnsi="Cambria" w:cs="Calibri"/>
          <w:sz w:val="22"/>
          <w:szCs w:val="22"/>
        </w:rPr>
      </w:pPr>
      <w:r w:rsidRPr="000F4453">
        <w:rPr>
          <w:rFonts w:ascii="Cambria" w:hAnsi="Cambria" w:cs="Calibri"/>
          <w:sz w:val="22"/>
          <w:szCs w:val="22"/>
        </w:rPr>
        <w:t xml:space="preserve">wykonanie przedmiotu umowy z wyrobów budowlanych dopuszczonych do obrotu                                      i stosowania w budownictwie, </w:t>
      </w:r>
    </w:p>
    <w:p w14:paraId="3CA2CAE4" w14:textId="77777777" w:rsidR="008125E8" w:rsidRPr="000F4453" w:rsidRDefault="00991E07" w:rsidP="0093198E">
      <w:pPr>
        <w:numPr>
          <w:ilvl w:val="0"/>
          <w:numId w:val="85"/>
        </w:numPr>
        <w:autoSpaceDE w:val="0"/>
        <w:spacing w:line="276" w:lineRule="auto"/>
        <w:ind w:left="284" w:firstLine="0"/>
        <w:jc w:val="both"/>
        <w:rPr>
          <w:rFonts w:ascii="Cambria" w:hAnsi="Cambria" w:cs="Calibri"/>
          <w:sz w:val="22"/>
          <w:szCs w:val="22"/>
        </w:rPr>
      </w:pPr>
      <w:r w:rsidRPr="000F4453">
        <w:rPr>
          <w:rFonts w:ascii="Cambria" w:hAnsi="Cambria" w:cs="Calibri"/>
          <w:sz w:val="22"/>
          <w:szCs w:val="22"/>
        </w:rPr>
        <w:t xml:space="preserve">wykonanie przedmiotu umowy z nowych materiałów/urządzeń, </w:t>
      </w:r>
    </w:p>
    <w:p w14:paraId="4C4E6E02" w14:textId="77777777" w:rsidR="008125E8" w:rsidRPr="000F4453" w:rsidRDefault="00991E07" w:rsidP="0093198E">
      <w:pPr>
        <w:numPr>
          <w:ilvl w:val="0"/>
          <w:numId w:val="85"/>
        </w:numPr>
        <w:autoSpaceDE w:val="0"/>
        <w:spacing w:line="276" w:lineRule="auto"/>
        <w:ind w:left="284" w:firstLine="0"/>
        <w:jc w:val="both"/>
        <w:rPr>
          <w:rFonts w:ascii="Cambria" w:hAnsi="Cambria" w:cs="Calibri"/>
          <w:sz w:val="22"/>
          <w:szCs w:val="22"/>
        </w:rPr>
      </w:pPr>
      <w:r w:rsidRPr="000F4453">
        <w:rPr>
          <w:rFonts w:ascii="Cambria" w:hAnsi="Cambria" w:cs="Calibri"/>
          <w:sz w:val="22"/>
          <w:szCs w:val="22"/>
        </w:rPr>
        <w:t xml:space="preserve">przedstawianie, osobie nadzorującej z ramienia Zamawiającego, </w:t>
      </w:r>
      <w:r w:rsidRPr="000F4453">
        <w:rPr>
          <w:rFonts w:ascii="Cambria" w:hAnsi="Cambria" w:cs="Calibri"/>
          <w:b/>
          <w:sz w:val="22"/>
          <w:szCs w:val="22"/>
          <w:u w:val="single"/>
        </w:rPr>
        <w:t>przed wbudowaniem</w:t>
      </w:r>
      <w:r w:rsidRPr="000F4453">
        <w:rPr>
          <w:rFonts w:ascii="Cambria" w:hAnsi="Cambria" w:cs="Calibri"/>
          <w:sz w:val="22"/>
          <w:szCs w:val="22"/>
        </w:rPr>
        <w:t xml:space="preserve"> materiałów/urządzeń, odpowiednich dokumentów potwierdzających ich p</w:t>
      </w:r>
      <w:r w:rsidR="000712D2" w:rsidRPr="000F4453">
        <w:rPr>
          <w:rFonts w:ascii="Cambria" w:hAnsi="Cambria" w:cs="Calibri"/>
          <w:sz w:val="22"/>
          <w:szCs w:val="22"/>
        </w:rPr>
        <w:t xml:space="preserve">arametry techniczne, jakość i </w:t>
      </w:r>
      <w:r w:rsidRPr="000F4453">
        <w:rPr>
          <w:rFonts w:ascii="Cambria" w:hAnsi="Cambria" w:cs="Calibri"/>
          <w:sz w:val="22"/>
          <w:szCs w:val="22"/>
        </w:rPr>
        <w:t xml:space="preserve">dopuszczenie do </w:t>
      </w:r>
      <w:proofErr w:type="gramStart"/>
      <w:r w:rsidRPr="000F4453">
        <w:rPr>
          <w:rFonts w:ascii="Cambria" w:hAnsi="Cambria" w:cs="Calibri"/>
          <w:sz w:val="22"/>
          <w:szCs w:val="22"/>
        </w:rPr>
        <w:t>stosowania  i</w:t>
      </w:r>
      <w:proofErr w:type="gramEnd"/>
      <w:r w:rsidRPr="000F4453">
        <w:rPr>
          <w:rFonts w:ascii="Cambria" w:hAnsi="Cambria" w:cs="Calibri"/>
          <w:sz w:val="22"/>
          <w:szCs w:val="22"/>
        </w:rPr>
        <w:t xml:space="preserve"> uzyskanie pisemnej akceptacji tej osoby,</w:t>
      </w:r>
    </w:p>
    <w:p w14:paraId="77DF331E" w14:textId="77777777" w:rsidR="008125E8" w:rsidRPr="000F4453" w:rsidRDefault="00991E07" w:rsidP="0093198E">
      <w:pPr>
        <w:numPr>
          <w:ilvl w:val="0"/>
          <w:numId w:val="85"/>
        </w:numPr>
        <w:autoSpaceDE w:val="0"/>
        <w:spacing w:line="276" w:lineRule="auto"/>
        <w:ind w:left="284" w:firstLine="0"/>
        <w:jc w:val="both"/>
        <w:rPr>
          <w:rFonts w:ascii="Cambria" w:hAnsi="Cambria" w:cs="Calibri"/>
          <w:sz w:val="22"/>
          <w:szCs w:val="22"/>
        </w:rPr>
      </w:pPr>
      <w:r w:rsidRPr="000F4453">
        <w:rPr>
          <w:rFonts w:ascii="Cambria" w:hAnsi="Cambria" w:cs="Calibri"/>
          <w:sz w:val="22"/>
          <w:szCs w:val="22"/>
        </w:rPr>
        <w:t>przekazanie Zamawiającemu po zakończeniu robót certyfikatów, deklaracji zgodności, atestów na wbudowane materiały, protokołów prób i regulacji i innych dokumentów wskazanych przez Zamawiającego, a niezbędnych w szczególności do oceny prawidłowości wykonanych robót,</w:t>
      </w:r>
    </w:p>
    <w:p w14:paraId="48B8F16C" w14:textId="77777777" w:rsidR="008125E8" w:rsidRPr="000F4453" w:rsidRDefault="00991E07" w:rsidP="0093198E">
      <w:pPr>
        <w:numPr>
          <w:ilvl w:val="0"/>
          <w:numId w:val="85"/>
        </w:numPr>
        <w:autoSpaceDE w:val="0"/>
        <w:spacing w:line="276" w:lineRule="auto"/>
        <w:ind w:left="284" w:firstLine="0"/>
        <w:jc w:val="both"/>
        <w:rPr>
          <w:rFonts w:ascii="Cambria" w:hAnsi="Cambria" w:cs="Calibri"/>
          <w:sz w:val="22"/>
          <w:szCs w:val="22"/>
        </w:rPr>
      </w:pPr>
      <w:r w:rsidRPr="000F4453">
        <w:rPr>
          <w:rFonts w:ascii="Cambria" w:hAnsi="Cambria" w:cs="Calibri"/>
          <w:sz w:val="22"/>
          <w:szCs w:val="22"/>
        </w:rPr>
        <w:t xml:space="preserve">zgłaszanie </w:t>
      </w:r>
      <w:r w:rsidR="00E328AA" w:rsidRPr="000F4453">
        <w:rPr>
          <w:rFonts w:ascii="Cambria" w:hAnsi="Cambria" w:cs="Calibri"/>
          <w:sz w:val="22"/>
          <w:szCs w:val="22"/>
        </w:rPr>
        <w:t>Zamawiającemu</w:t>
      </w:r>
      <w:r w:rsidRPr="000F4453">
        <w:rPr>
          <w:rFonts w:ascii="Cambria" w:hAnsi="Cambria" w:cs="Calibri"/>
          <w:sz w:val="22"/>
          <w:szCs w:val="22"/>
        </w:rPr>
        <w:t xml:space="preserve"> do odbioru prac zanikających lub ulegających </w:t>
      </w:r>
      <w:proofErr w:type="gramStart"/>
      <w:r w:rsidRPr="000F4453">
        <w:rPr>
          <w:rFonts w:ascii="Cambria" w:hAnsi="Cambria" w:cs="Calibri"/>
          <w:sz w:val="22"/>
          <w:szCs w:val="22"/>
        </w:rPr>
        <w:t>zakryciu</w:t>
      </w:r>
      <w:proofErr w:type="gramEnd"/>
      <w:r w:rsidR="0075798E" w:rsidRPr="000F4453">
        <w:rPr>
          <w:rFonts w:ascii="Cambria" w:hAnsi="Cambria" w:cs="Calibri"/>
          <w:sz w:val="22"/>
          <w:szCs w:val="22"/>
        </w:rPr>
        <w:t xml:space="preserve"> jeżeli takie wystąpią</w:t>
      </w:r>
      <w:r w:rsidRPr="000F4453">
        <w:rPr>
          <w:rFonts w:ascii="Cambria" w:hAnsi="Cambria" w:cs="Calibri"/>
          <w:sz w:val="22"/>
          <w:szCs w:val="22"/>
        </w:rPr>
        <w:t>,</w:t>
      </w:r>
    </w:p>
    <w:p w14:paraId="7A1288E2" w14:textId="77777777" w:rsidR="008125E8" w:rsidRPr="000F4453" w:rsidRDefault="00991E07" w:rsidP="0093198E">
      <w:pPr>
        <w:numPr>
          <w:ilvl w:val="0"/>
          <w:numId w:val="85"/>
        </w:numPr>
        <w:autoSpaceDE w:val="0"/>
        <w:spacing w:line="276" w:lineRule="auto"/>
        <w:ind w:left="284" w:firstLine="0"/>
        <w:jc w:val="both"/>
        <w:rPr>
          <w:rFonts w:ascii="Cambria" w:hAnsi="Cambria" w:cs="Calibri"/>
          <w:sz w:val="22"/>
          <w:szCs w:val="22"/>
        </w:rPr>
      </w:pPr>
      <w:r w:rsidRPr="000F4453">
        <w:rPr>
          <w:rFonts w:ascii="Cambria" w:hAnsi="Cambria" w:cs="Calibri"/>
          <w:sz w:val="22"/>
          <w:szCs w:val="22"/>
        </w:rPr>
        <w:t xml:space="preserve">zlecanie i przeprowadzenie przez Wykonawcę w ramach wynagrodzenia umownego wymaganych </w:t>
      </w:r>
      <w:proofErr w:type="gramStart"/>
      <w:r w:rsidRPr="000F4453">
        <w:rPr>
          <w:rFonts w:ascii="Cambria" w:hAnsi="Cambria" w:cs="Calibri"/>
          <w:sz w:val="22"/>
          <w:szCs w:val="22"/>
        </w:rPr>
        <w:t>przeglądów,  w</w:t>
      </w:r>
      <w:proofErr w:type="gramEnd"/>
      <w:r w:rsidRPr="000F4453">
        <w:rPr>
          <w:rFonts w:ascii="Cambria" w:hAnsi="Cambria" w:cs="Calibri"/>
          <w:sz w:val="22"/>
          <w:szCs w:val="22"/>
        </w:rPr>
        <w:t xml:space="preserve"> całym okresie udzielonej gwarancji,</w:t>
      </w:r>
    </w:p>
    <w:p w14:paraId="341A3F56" w14:textId="77777777" w:rsidR="008125E8" w:rsidRPr="000F4453" w:rsidRDefault="00991E07" w:rsidP="0093198E">
      <w:pPr>
        <w:numPr>
          <w:ilvl w:val="0"/>
          <w:numId w:val="85"/>
        </w:numPr>
        <w:autoSpaceDE w:val="0"/>
        <w:spacing w:line="276" w:lineRule="auto"/>
        <w:ind w:left="284" w:firstLine="0"/>
        <w:jc w:val="both"/>
        <w:rPr>
          <w:rFonts w:ascii="Cambria" w:hAnsi="Cambria" w:cs="Calibri"/>
          <w:sz w:val="22"/>
          <w:szCs w:val="22"/>
        </w:rPr>
      </w:pPr>
      <w:r w:rsidRPr="000F4453">
        <w:rPr>
          <w:rFonts w:ascii="Cambria" w:hAnsi="Cambria" w:cs="Calibri"/>
          <w:sz w:val="22"/>
          <w:szCs w:val="22"/>
        </w:rPr>
        <w:t>zrealizowanie wszelkich prac</w:t>
      </w:r>
      <w:r w:rsidR="00943B90" w:rsidRPr="000F4453">
        <w:rPr>
          <w:rFonts w:ascii="Cambria" w:hAnsi="Cambria" w:cs="Calibri"/>
          <w:sz w:val="22"/>
          <w:szCs w:val="22"/>
        </w:rPr>
        <w:t xml:space="preserve"> demontażowych, odtworzeniowych</w:t>
      </w:r>
      <w:r w:rsidR="00286DAB" w:rsidRPr="000F4453">
        <w:rPr>
          <w:rFonts w:ascii="Cambria" w:hAnsi="Cambria" w:cs="Calibri"/>
          <w:sz w:val="22"/>
          <w:szCs w:val="22"/>
        </w:rPr>
        <w:t>, budowlanych oraz</w:t>
      </w:r>
      <w:r w:rsidR="00943B90" w:rsidRPr="000F4453">
        <w:rPr>
          <w:rFonts w:ascii="Cambria" w:hAnsi="Cambria" w:cs="Calibri"/>
          <w:sz w:val="22"/>
          <w:szCs w:val="22"/>
        </w:rPr>
        <w:t> </w:t>
      </w:r>
      <w:r w:rsidR="00286DAB" w:rsidRPr="000F4453">
        <w:rPr>
          <w:rFonts w:ascii="Cambria" w:hAnsi="Cambria" w:cs="Calibri"/>
          <w:sz w:val="22"/>
          <w:szCs w:val="22"/>
        </w:rPr>
        <w:t>instalacyjnych</w:t>
      </w:r>
      <w:r w:rsidRPr="000F4453">
        <w:rPr>
          <w:rFonts w:ascii="Cambria" w:hAnsi="Cambria" w:cs="Calibri"/>
          <w:sz w:val="22"/>
          <w:szCs w:val="22"/>
        </w:rPr>
        <w:t xml:space="preserve"> w związku z</w:t>
      </w:r>
      <w:r w:rsidR="00673A6A" w:rsidRPr="000F4453">
        <w:rPr>
          <w:rFonts w:ascii="Cambria" w:hAnsi="Cambria" w:cs="Calibri"/>
          <w:sz w:val="22"/>
          <w:szCs w:val="22"/>
        </w:rPr>
        <w:t> </w:t>
      </w:r>
      <w:r w:rsidRPr="000F4453">
        <w:rPr>
          <w:rFonts w:ascii="Cambria" w:hAnsi="Cambria" w:cs="Calibri"/>
          <w:sz w:val="22"/>
          <w:szCs w:val="22"/>
        </w:rPr>
        <w:t>prowadzonymi przez siebie robotami, a także na obszarze w</w:t>
      </w:r>
      <w:r w:rsidR="00943B90" w:rsidRPr="000F4453">
        <w:rPr>
          <w:rFonts w:ascii="Cambria" w:hAnsi="Cambria" w:cs="Calibri"/>
          <w:sz w:val="22"/>
          <w:szCs w:val="22"/>
        </w:rPr>
        <w:t> </w:t>
      </w:r>
      <w:r w:rsidRPr="000F4453">
        <w:rPr>
          <w:rFonts w:ascii="Cambria" w:hAnsi="Cambria" w:cs="Calibri"/>
          <w:sz w:val="22"/>
          <w:szCs w:val="22"/>
        </w:rPr>
        <w:t xml:space="preserve">jakikolwiek sposób przez siebie wykorzystywanym lub użytkowanym na terenie i w otoczeniu </w:t>
      </w:r>
      <w:proofErr w:type="gramStart"/>
      <w:r w:rsidR="001C18DB" w:rsidRPr="000F4453">
        <w:rPr>
          <w:rFonts w:ascii="Cambria" w:hAnsi="Cambria" w:cs="Calibri"/>
          <w:sz w:val="22"/>
          <w:szCs w:val="22"/>
        </w:rPr>
        <w:t>Szpitala</w:t>
      </w:r>
      <w:r w:rsidRPr="000F4453">
        <w:rPr>
          <w:rFonts w:ascii="Cambria" w:hAnsi="Cambria" w:cs="Calibri"/>
          <w:sz w:val="22"/>
          <w:szCs w:val="22"/>
        </w:rPr>
        <w:t xml:space="preserve"> ,</w:t>
      </w:r>
      <w:proofErr w:type="gramEnd"/>
    </w:p>
    <w:p w14:paraId="6DFC9C2F" w14:textId="77777777" w:rsidR="008125E8" w:rsidRPr="000F4453" w:rsidRDefault="00991E07" w:rsidP="0093198E">
      <w:pPr>
        <w:numPr>
          <w:ilvl w:val="0"/>
          <w:numId w:val="85"/>
        </w:numPr>
        <w:autoSpaceDE w:val="0"/>
        <w:spacing w:line="276" w:lineRule="auto"/>
        <w:ind w:left="284" w:firstLine="0"/>
        <w:jc w:val="both"/>
        <w:rPr>
          <w:rFonts w:ascii="Cambria" w:hAnsi="Cambria" w:cs="Calibri"/>
          <w:sz w:val="22"/>
          <w:szCs w:val="22"/>
        </w:rPr>
      </w:pPr>
      <w:r w:rsidRPr="000F4453">
        <w:rPr>
          <w:rFonts w:ascii="Cambria" w:hAnsi="Cambria" w:cs="Calibri"/>
          <w:sz w:val="22"/>
          <w:szCs w:val="22"/>
        </w:rPr>
        <w:t>ponoszenie odpowiedzialności za urządzenia i wykonane roboty, aż do chwili ich odbioru końcowego, tj. utrzymywanie ich w ciągu całego okresu trwania budowy w należytym stanie</w:t>
      </w:r>
      <w:r w:rsidR="00673A6A" w:rsidRPr="000F4453">
        <w:rPr>
          <w:rFonts w:ascii="Cambria" w:hAnsi="Cambria" w:cs="Calibri"/>
          <w:sz w:val="22"/>
          <w:szCs w:val="22"/>
        </w:rPr>
        <w:t xml:space="preserve"> </w:t>
      </w:r>
      <w:r w:rsidRPr="000F4453">
        <w:rPr>
          <w:rFonts w:ascii="Cambria" w:hAnsi="Cambria" w:cs="Calibri"/>
          <w:sz w:val="22"/>
          <w:szCs w:val="22"/>
        </w:rPr>
        <w:t>i</w:t>
      </w:r>
      <w:r w:rsidR="00673A6A" w:rsidRPr="000F4453">
        <w:rPr>
          <w:rFonts w:ascii="Cambria" w:hAnsi="Cambria" w:cs="Calibri"/>
          <w:sz w:val="22"/>
          <w:szCs w:val="22"/>
        </w:rPr>
        <w:t> </w:t>
      </w:r>
      <w:r w:rsidRPr="000F4453">
        <w:rPr>
          <w:rFonts w:ascii="Cambria" w:hAnsi="Cambria" w:cs="Calibri"/>
          <w:sz w:val="22"/>
          <w:szCs w:val="22"/>
        </w:rPr>
        <w:t>podjęcie wszelkich środków zapobiegawczych, aby nie zostały zniszczone lub skradzione, biorąc pod uwagę ryzyko istniejące na budowie,</w:t>
      </w:r>
    </w:p>
    <w:p w14:paraId="0F009E07" w14:textId="77777777" w:rsidR="008125E8" w:rsidRPr="000F4453" w:rsidRDefault="00991E07" w:rsidP="0093198E">
      <w:pPr>
        <w:numPr>
          <w:ilvl w:val="0"/>
          <w:numId w:val="85"/>
        </w:numPr>
        <w:autoSpaceDE w:val="0"/>
        <w:spacing w:line="276" w:lineRule="auto"/>
        <w:ind w:left="284" w:firstLine="0"/>
        <w:jc w:val="both"/>
        <w:rPr>
          <w:rFonts w:ascii="Cambria" w:hAnsi="Cambria" w:cs="Calibri"/>
          <w:sz w:val="22"/>
          <w:szCs w:val="22"/>
        </w:rPr>
      </w:pPr>
      <w:r w:rsidRPr="000F4453">
        <w:rPr>
          <w:rFonts w:ascii="Cambria" w:hAnsi="Cambria" w:cs="Calibri"/>
          <w:sz w:val="22"/>
          <w:szCs w:val="22"/>
        </w:rPr>
        <w:t>uporządkowanie terenu robót i zaplecza po zakończeniu robót i przekazanie go w terminie ustalonym w umowie dla odbioru końcowego.</w:t>
      </w:r>
    </w:p>
    <w:p w14:paraId="25BB3C33" w14:textId="77777777" w:rsidR="008125E8" w:rsidRPr="000F4453" w:rsidRDefault="00991E07" w:rsidP="0093198E">
      <w:pPr>
        <w:numPr>
          <w:ilvl w:val="0"/>
          <w:numId w:val="87"/>
        </w:numPr>
        <w:spacing w:line="276" w:lineRule="auto"/>
        <w:ind w:left="0" w:firstLine="0"/>
        <w:jc w:val="both"/>
        <w:rPr>
          <w:rFonts w:ascii="Cambria" w:hAnsi="Cambria" w:cs="Calibri"/>
          <w:sz w:val="22"/>
          <w:szCs w:val="22"/>
        </w:rPr>
      </w:pPr>
      <w:r w:rsidRPr="000F4453">
        <w:rPr>
          <w:rFonts w:ascii="Cambria" w:hAnsi="Cambria" w:cs="Calibri"/>
          <w:sz w:val="22"/>
          <w:szCs w:val="22"/>
        </w:rPr>
        <w:t xml:space="preserve">Wykonawca zobowiązany </w:t>
      </w:r>
      <w:proofErr w:type="gramStart"/>
      <w:r w:rsidRPr="000F4453">
        <w:rPr>
          <w:rFonts w:ascii="Cambria" w:hAnsi="Cambria" w:cs="Calibri"/>
          <w:sz w:val="22"/>
          <w:szCs w:val="22"/>
        </w:rPr>
        <w:t>jest  do</w:t>
      </w:r>
      <w:proofErr w:type="gramEnd"/>
      <w:r w:rsidRPr="000F4453">
        <w:rPr>
          <w:rFonts w:ascii="Cambria" w:hAnsi="Cambria" w:cs="Calibri"/>
          <w:sz w:val="22"/>
          <w:szCs w:val="22"/>
        </w:rPr>
        <w:t xml:space="preserve"> przestrzegania przepisów dotyczących ochrony przyrody, m. in. Ustawa z dnia 16 kwietnia 2004 r. o ochronie przyrody</w:t>
      </w:r>
      <w:r w:rsidR="00972BD4" w:rsidRPr="000F4453">
        <w:rPr>
          <w:rFonts w:ascii="Cambria" w:hAnsi="Cambria" w:cs="Calibri"/>
          <w:sz w:val="22"/>
          <w:szCs w:val="22"/>
        </w:rPr>
        <w:t xml:space="preserve"> </w:t>
      </w:r>
      <w:r w:rsidR="00972BD4" w:rsidRPr="000F4453">
        <w:rPr>
          <w:rFonts w:ascii="Cambria" w:eastAsia="Calibri" w:hAnsi="Cambria" w:cs="Calibri"/>
          <w:sz w:val="22"/>
          <w:szCs w:val="22"/>
          <w:lang w:eastAsia="en-US"/>
        </w:rPr>
        <w:t>(</w:t>
      </w:r>
      <w:proofErr w:type="spellStart"/>
      <w:r w:rsidR="004A38F6" w:rsidRPr="000F4453">
        <w:rPr>
          <w:rFonts w:ascii="Cambria" w:eastAsia="Calibri" w:hAnsi="Cambria" w:cs="Calibri"/>
          <w:sz w:val="22"/>
          <w:szCs w:val="22"/>
          <w:lang w:eastAsia="en-US"/>
        </w:rPr>
        <w:t>t.j</w:t>
      </w:r>
      <w:proofErr w:type="spellEnd"/>
      <w:r w:rsidR="004A38F6" w:rsidRPr="000F4453">
        <w:rPr>
          <w:rFonts w:ascii="Cambria" w:eastAsia="Calibri" w:hAnsi="Cambria" w:cs="Calibri"/>
          <w:sz w:val="22"/>
          <w:szCs w:val="22"/>
          <w:lang w:eastAsia="en-US"/>
        </w:rPr>
        <w:t xml:space="preserve">. </w:t>
      </w:r>
      <w:r w:rsidR="00972BD4" w:rsidRPr="000F4453">
        <w:rPr>
          <w:rFonts w:ascii="Cambria" w:eastAsia="Calibri" w:hAnsi="Cambria" w:cs="Calibri"/>
          <w:sz w:val="22"/>
          <w:szCs w:val="22"/>
          <w:lang w:eastAsia="en-US"/>
        </w:rPr>
        <w:t>Dz.U. 202</w:t>
      </w:r>
      <w:r w:rsidR="004A38F6" w:rsidRPr="000F4453">
        <w:rPr>
          <w:rFonts w:ascii="Cambria" w:eastAsia="Calibri" w:hAnsi="Cambria" w:cs="Calibri"/>
          <w:sz w:val="22"/>
          <w:szCs w:val="22"/>
          <w:lang w:eastAsia="en-US"/>
        </w:rPr>
        <w:t>2</w:t>
      </w:r>
      <w:r w:rsidR="00972BD4" w:rsidRPr="000F4453">
        <w:rPr>
          <w:rFonts w:ascii="Cambria" w:eastAsia="Calibri" w:hAnsi="Cambria" w:cs="Calibri"/>
          <w:sz w:val="22"/>
          <w:szCs w:val="22"/>
          <w:lang w:eastAsia="en-US"/>
        </w:rPr>
        <w:t xml:space="preserve"> poz. </w:t>
      </w:r>
      <w:r w:rsidR="004A38F6" w:rsidRPr="000F4453">
        <w:rPr>
          <w:rFonts w:ascii="Cambria" w:eastAsia="Calibri" w:hAnsi="Cambria" w:cs="Calibri"/>
          <w:sz w:val="22"/>
          <w:szCs w:val="22"/>
          <w:lang w:eastAsia="en-US"/>
        </w:rPr>
        <w:t>916)</w:t>
      </w:r>
      <w:r w:rsidRPr="000F4453">
        <w:rPr>
          <w:rFonts w:ascii="Cambria" w:hAnsi="Cambria" w:cs="Calibri"/>
          <w:sz w:val="22"/>
          <w:szCs w:val="22"/>
        </w:rPr>
        <w:t>, Ustawa z dnia 27 kwietnia 2001 r. Prawo ochrony środowiska</w:t>
      </w:r>
      <w:r w:rsidR="00972BD4" w:rsidRPr="000F4453">
        <w:rPr>
          <w:rFonts w:ascii="Cambria" w:hAnsi="Cambria" w:cs="Calibri"/>
          <w:sz w:val="22"/>
          <w:szCs w:val="22"/>
        </w:rPr>
        <w:t xml:space="preserve"> </w:t>
      </w:r>
      <w:r w:rsidR="00972BD4" w:rsidRPr="000F4453">
        <w:rPr>
          <w:rFonts w:ascii="Cambria" w:eastAsia="Calibri" w:hAnsi="Cambria" w:cs="Calibri"/>
          <w:sz w:val="22"/>
          <w:szCs w:val="22"/>
          <w:lang w:eastAsia="en-US"/>
        </w:rPr>
        <w:t>(</w:t>
      </w:r>
      <w:proofErr w:type="spellStart"/>
      <w:r w:rsidR="004A38F6" w:rsidRPr="000F4453">
        <w:rPr>
          <w:rFonts w:ascii="Cambria" w:eastAsia="Calibri" w:hAnsi="Cambria" w:cs="Calibri"/>
          <w:sz w:val="22"/>
          <w:szCs w:val="22"/>
          <w:lang w:eastAsia="en-US"/>
        </w:rPr>
        <w:t>t.j</w:t>
      </w:r>
      <w:proofErr w:type="spellEnd"/>
      <w:r w:rsidR="004A38F6" w:rsidRPr="000F4453">
        <w:rPr>
          <w:rFonts w:ascii="Cambria" w:eastAsia="Calibri" w:hAnsi="Cambria" w:cs="Calibri"/>
          <w:sz w:val="22"/>
          <w:szCs w:val="22"/>
          <w:lang w:eastAsia="en-US"/>
        </w:rPr>
        <w:t xml:space="preserve">. </w:t>
      </w:r>
      <w:r w:rsidR="00972BD4" w:rsidRPr="000F4453">
        <w:rPr>
          <w:rFonts w:ascii="Cambria" w:eastAsia="Calibri" w:hAnsi="Cambria" w:cs="Calibri"/>
          <w:sz w:val="22"/>
          <w:szCs w:val="22"/>
          <w:lang w:eastAsia="en-US"/>
        </w:rPr>
        <w:t xml:space="preserve">Dz.U. 2021 poz. 1973 z </w:t>
      </w:r>
      <w:proofErr w:type="spellStart"/>
      <w:r w:rsidR="00972BD4" w:rsidRPr="000F4453">
        <w:rPr>
          <w:rFonts w:ascii="Cambria" w:eastAsia="Calibri" w:hAnsi="Cambria" w:cs="Calibri"/>
          <w:sz w:val="22"/>
          <w:szCs w:val="22"/>
          <w:lang w:eastAsia="en-US"/>
        </w:rPr>
        <w:t>późn</w:t>
      </w:r>
      <w:proofErr w:type="spellEnd"/>
      <w:r w:rsidR="00972BD4" w:rsidRPr="000F4453">
        <w:rPr>
          <w:rFonts w:ascii="Cambria" w:eastAsia="Calibri" w:hAnsi="Cambria" w:cs="Calibri"/>
          <w:sz w:val="22"/>
          <w:szCs w:val="22"/>
          <w:lang w:eastAsia="en-US"/>
        </w:rPr>
        <w:t>. zm.</w:t>
      </w:r>
      <w:proofErr w:type="gramStart"/>
      <w:r w:rsidR="00972BD4" w:rsidRPr="000F4453">
        <w:rPr>
          <w:rFonts w:ascii="Cambria" w:eastAsia="Calibri" w:hAnsi="Cambria" w:cs="Calibri"/>
          <w:sz w:val="22"/>
          <w:szCs w:val="22"/>
          <w:lang w:eastAsia="en-US"/>
        </w:rPr>
        <w:t>)</w:t>
      </w:r>
      <w:r w:rsidR="00972BD4" w:rsidRPr="000F4453">
        <w:rPr>
          <w:rFonts w:ascii="Cambria" w:hAnsi="Cambria" w:cs="Calibri"/>
          <w:sz w:val="22"/>
          <w:szCs w:val="22"/>
        </w:rPr>
        <w:t>,</w:t>
      </w:r>
      <w:r w:rsidRPr="000F4453">
        <w:rPr>
          <w:rFonts w:ascii="Cambria" w:hAnsi="Cambria" w:cs="Calibri"/>
          <w:sz w:val="22"/>
          <w:szCs w:val="22"/>
        </w:rPr>
        <w:t xml:space="preserve">   </w:t>
      </w:r>
      <w:proofErr w:type="gramEnd"/>
      <w:r w:rsidRPr="000F4453">
        <w:rPr>
          <w:rFonts w:ascii="Cambria" w:hAnsi="Cambria" w:cs="Calibri"/>
          <w:sz w:val="22"/>
          <w:szCs w:val="22"/>
        </w:rPr>
        <w:t>Ustawa z dnia 21 sierpnia 1997 r. o ochronie zwierząt</w:t>
      </w:r>
      <w:r w:rsidR="00972BD4" w:rsidRPr="000F4453">
        <w:rPr>
          <w:rFonts w:ascii="Cambria" w:hAnsi="Cambria" w:cs="Calibri"/>
          <w:sz w:val="22"/>
          <w:szCs w:val="22"/>
        </w:rPr>
        <w:t xml:space="preserve"> </w:t>
      </w:r>
      <w:r w:rsidR="00972BD4" w:rsidRPr="000F4453">
        <w:rPr>
          <w:rFonts w:ascii="Cambria" w:eastAsia="Calibri" w:hAnsi="Cambria" w:cs="Calibri"/>
          <w:sz w:val="22"/>
          <w:szCs w:val="22"/>
          <w:lang w:eastAsia="en-US"/>
        </w:rPr>
        <w:t>(</w:t>
      </w:r>
      <w:proofErr w:type="spellStart"/>
      <w:r w:rsidR="004A38F6" w:rsidRPr="000F4453">
        <w:rPr>
          <w:rFonts w:ascii="Cambria" w:eastAsia="Calibri" w:hAnsi="Cambria" w:cs="Calibri"/>
          <w:sz w:val="22"/>
          <w:szCs w:val="22"/>
          <w:lang w:eastAsia="en-US"/>
        </w:rPr>
        <w:t>t.j</w:t>
      </w:r>
      <w:proofErr w:type="spellEnd"/>
      <w:r w:rsidR="004A38F6" w:rsidRPr="000F4453">
        <w:rPr>
          <w:rFonts w:ascii="Cambria" w:eastAsia="Calibri" w:hAnsi="Cambria" w:cs="Calibri"/>
          <w:sz w:val="22"/>
          <w:szCs w:val="22"/>
          <w:lang w:eastAsia="en-US"/>
        </w:rPr>
        <w:t xml:space="preserve">. </w:t>
      </w:r>
      <w:r w:rsidR="00972BD4" w:rsidRPr="000F4453">
        <w:rPr>
          <w:rFonts w:ascii="Cambria" w:eastAsia="Calibri" w:hAnsi="Cambria" w:cs="Calibri"/>
          <w:sz w:val="22"/>
          <w:szCs w:val="22"/>
          <w:lang w:eastAsia="en-US"/>
        </w:rPr>
        <w:t>Dz.U. 2022 poz. 572 )</w:t>
      </w:r>
      <w:r w:rsidRPr="000F4453">
        <w:rPr>
          <w:rFonts w:ascii="Cambria" w:hAnsi="Cambria" w:cs="Calibri"/>
          <w:sz w:val="22"/>
          <w:szCs w:val="22"/>
        </w:rPr>
        <w:t>, Ustawa z dnia 14 grudnia 2012r. o odpadach</w:t>
      </w:r>
      <w:r w:rsidR="00972BD4" w:rsidRPr="000F4453">
        <w:rPr>
          <w:rFonts w:ascii="Cambria" w:hAnsi="Cambria" w:cs="Calibri"/>
          <w:sz w:val="22"/>
          <w:szCs w:val="22"/>
        </w:rPr>
        <w:t xml:space="preserve"> </w:t>
      </w:r>
      <w:r w:rsidR="00972BD4" w:rsidRPr="000F4453">
        <w:rPr>
          <w:rFonts w:ascii="Cambria" w:eastAsia="Calibri" w:hAnsi="Cambria" w:cs="Calibri"/>
          <w:sz w:val="22"/>
          <w:szCs w:val="22"/>
          <w:lang w:eastAsia="en-US"/>
        </w:rPr>
        <w:t xml:space="preserve">( </w:t>
      </w:r>
      <w:proofErr w:type="spellStart"/>
      <w:r w:rsidR="004A38F6" w:rsidRPr="000F4453">
        <w:rPr>
          <w:rFonts w:ascii="Cambria" w:eastAsia="Calibri" w:hAnsi="Cambria" w:cs="Calibri"/>
          <w:sz w:val="22"/>
          <w:szCs w:val="22"/>
          <w:lang w:eastAsia="en-US"/>
        </w:rPr>
        <w:t>t.j</w:t>
      </w:r>
      <w:proofErr w:type="spellEnd"/>
      <w:r w:rsidR="004A38F6" w:rsidRPr="000F4453">
        <w:rPr>
          <w:rFonts w:ascii="Cambria" w:eastAsia="Calibri" w:hAnsi="Cambria" w:cs="Calibri"/>
          <w:sz w:val="22"/>
          <w:szCs w:val="22"/>
          <w:lang w:eastAsia="en-US"/>
        </w:rPr>
        <w:t xml:space="preserve">. </w:t>
      </w:r>
      <w:r w:rsidR="00972BD4" w:rsidRPr="000F4453">
        <w:rPr>
          <w:rFonts w:ascii="Cambria" w:eastAsia="Calibri" w:hAnsi="Cambria" w:cs="Calibri"/>
          <w:sz w:val="22"/>
          <w:szCs w:val="22"/>
          <w:lang w:eastAsia="en-US"/>
        </w:rPr>
        <w:t>Dz.U. 2022 poz. 699</w:t>
      </w:r>
      <w:r w:rsidR="004A38F6" w:rsidRPr="000F4453">
        <w:rPr>
          <w:rFonts w:ascii="Cambria" w:eastAsia="Calibri" w:hAnsi="Cambria" w:cs="Calibri"/>
          <w:sz w:val="22"/>
          <w:szCs w:val="22"/>
          <w:lang w:eastAsia="en-US"/>
        </w:rPr>
        <w:t>)</w:t>
      </w:r>
      <w:r w:rsidRPr="000F4453">
        <w:rPr>
          <w:rFonts w:ascii="Cambria" w:hAnsi="Cambria" w:cs="Calibri"/>
          <w:sz w:val="22"/>
          <w:szCs w:val="22"/>
        </w:rPr>
        <w:t xml:space="preserve">. </w:t>
      </w:r>
    </w:p>
    <w:p w14:paraId="1B013936" w14:textId="77777777" w:rsidR="008125E8" w:rsidRPr="000F4453" w:rsidRDefault="00991E07" w:rsidP="0093198E">
      <w:pPr>
        <w:numPr>
          <w:ilvl w:val="0"/>
          <w:numId w:val="87"/>
        </w:numPr>
        <w:spacing w:line="276" w:lineRule="auto"/>
        <w:ind w:left="0" w:firstLine="0"/>
        <w:jc w:val="both"/>
        <w:rPr>
          <w:rFonts w:ascii="Cambria" w:hAnsi="Cambria" w:cs="Calibri"/>
          <w:sz w:val="22"/>
          <w:szCs w:val="22"/>
        </w:rPr>
      </w:pPr>
      <w:proofErr w:type="gramStart"/>
      <w:r w:rsidRPr="000F4453">
        <w:rPr>
          <w:rFonts w:ascii="Cambria" w:hAnsi="Cambria" w:cs="Calibri"/>
          <w:sz w:val="22"/>
          <w:szCs w:val="22"/>
        </w:rPr>
        <w:t>Wykonawca  ponosi</w:t>
      </w:r>
      <w:proofErr w:type="gramEnd"/>
      <w:r w:rsidRPr="000F4453">
        <w:rPr>
          <w:rFonts w:ascii="Cambria" w:hAnsi="Cambria" w:cs="Calibri"/>
          <w:sz w:val="22"/>
          <w:szCs w:val="22"/>
        </w:rPr>
        <w:t xml:space="preserve"> wyłączną odpowiedzialność za realizację zamówienia zgodnie z przepisami dot. ochrony przyrody jw. i określonymi wymogami Zamawiającego jw. W okresie trwania robót Wykonawca będzie podejmować wszelkie kroki mające na celu stosowanie się do przepisów </w:t>
      </w:r>
      <w:r w:rsidRPr="000F4453">
        <w:rPr>
          <w:rFonts w:ascii="Cambria" w:hAnsi="Cambria" w:cs="Calibri"/>
          <w:sz w:val="22"/>
          <w:szCs w:val="22"/>
        </w:rPr>
        <w:br/>
        <w:t xml:space="preserve">i norm dotyczących ochrony przyrody na terenie i wokół terenu budowy oraz będzie unikać uszkodzeń lub uciążliwości dla osób lub własności społecznej i innych, a wynikających m.in. ze skażenia, hałasu lub innych przyczyn powstałych w następstwie jego działania lub zaniechania. </w:t>
      </w:r>
    </w:p>
    <w:p w14:paraId="18FC8770" w14:textId="77777777" w:rsidR="008125E8" w:rsidRPr="000F4453" w:rsidRDefault="00991E07" w:rsidP="008125E8">
      <w:pPr>
        <w:spacing w:line="276" w:lineRule="auto"/>
        <w:jc w:val="both"/>
        <w:rPr>
          <w:rFonts w:ascii="Cambria" w:hAnsi="Cambria" w:cs="Calibri"/>
          <w:sz w:val="22"/>
          <w:szCs w:val="22"/>
        </w:rPr>
      </w:pPr>
      <w:r w:rsidRPr="000F4453">
        <w:rPr>
          <w:rFonts w:ascii="Cambria" w:hAnsi="Cambria" w:cs="Calibri"/>
          <w:sz w:val="22"/>
          <w:szCs w:val="22"/>
        </w:rPr>
        <w:lastRenderedPageBreak/>
        <w:t>Wykonawca zobowiązany jest do ponoszenia ewentualnych kosztów opłat i kar za naruszenie</w:t>
      </w:r>
      <w:r w:rsidR="00673A6A" w:rsidRPr="000F4453">
        <w:rPr>
          <w:rFonts w:ascii="Cambria" w:hAnsi="Cambria" w:cs="Calibri"/>
          <w:sz w:val="22"/>
          <w:szCs w:val="22"/>
        </w:rPr>
        <w:t xml:space="preserve"> </w:t>
      </w:r>
      <w:r w:rsidRPr="000F4453">
        <w:rPr>
          <w:rFonts w:ascii="Cambria" w:hAnsi="Cambria" w:cs="Calibri"/>
          <w:sz w:val="22"/>
          <w:szCs w:val="22"/>
        </w:rPr>
        <w:t>w</w:t>
      </w:r>
      <w:r w:rsidR="00673A6A" w:rsidRPr="000F4453">
        <w:rPr>
          <w:rFonts w:ascii="Cambria" w:hAnsi="Cambria" w:cs="Calibri"/>
          <w:sz w:val="22"/>
          <w:szCs w:val="22"/>
        </w:rPr>
        <w:t> </w:t>
      </w:r>
      <w:r w:rsidRPr="000F4453">
        <w:rPr>
          <w:rFonts w:ascii="Cambria" w:hAnsi="Cambria" w:cs="Calibri"/>
          <w:sz w:val="22"/>
          <w:szCs w:val="22"/>
        </w:rPr>
        <w:t xml:space="preserve">trakcie realizacji robót, norm i przepisów </w:t>
      </w:r>
      <w:r w:rsidR="00C62682" w:rsidRPr="000F4453">
        <w:rPr>
          <w:rFonts w:ascii="Cambria" w:hAnsi="Cambria" w:cs="Calibri"/>
          <w:sz w:val="22"/>
          <w:szCs w:val="22"/>
        </w:rPr>
        <w:t>wskazanych w ust.2</w:t>
      </w:r>
      <w:r w:rsidRPr="000F4453">
        <w:rPr>
          <w:rFonts w:ascii="Cambria" w:hAnsi="Cambria" w:cs="Calibri"/>
          <w:sz w:val="22"/>
          <w:szCs w:val="22"/>
        </w:rPr>
        <w:t>.</w:t>
      </w:r>
    </w:p>
    <w:p w14:paraId="2AE49DB8" w14:textId="77777777" w:rsidR="008125E8" w:rsidRPr="000F4453" w:rsidRDefault="00991E07" w:rsidP="0093198E">
      <w:pPr>
        <w:pStyle w:val="Akapitzlist"/>
        <w:numPr>
          <w:ilvl w:val="0"/>
          <w:numId w:val="87"/>
        </w:numPr>
        <w:autoSpaceDE w:val="0"/>
        <w:spacing w:before="0" w:after="0" w:line="276" w:lineRule="auto"/>
        <w:ind w:left="0"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Przedstawienie przez Wykonawcę certyfikatów, deklaracji zgodności i atestów lub wykonanie badań jakościowych nie zwalnia Wykonawcy z odpowiedzialności za niewłaściwą, jakość materiałów/urządzeń i nienależyte wykonanie robót lub przedmiotu umowy.</w:t>
      </w:r>
    </w:p>
    <w:p w14:paraId="1F836101" w14:textId="77777777" w:rsidR="008125E8" w:rsidRPr="000F4453" w:rsidRDefault="00991E07" w:rsidP="0093198E">
      <w:pPr>
        <w:numPr>
          <w:ilvl w:val="0"/>
          <w:numId w:val="87"/>
        </w:numPr>
        <w:spacing w:line="276" w:lineRule="auto"/>
        <w:ind w:left="0" w:firstLine="0"/>
        <w:jc w:val="both"/>
        <w:rPr>
          <w:rFonts w:ascii="Cambria" w:hAnsi="Cambria" w:cs="Calibri"/>
          <w:sz w:val="22"/>
          <w:szCs w:val="22"/>
        </w:rPr>
      </w:pPr>
      <w:r w:rsidRPr="000F4453">
        <w:rPr>
          <w:rFonts w:ascii="Cambria" w:hAnsi="Cambria" w:cs="Calibri"/>
          <w:sz w:val="22"/>
          <w:szCs w:val="22"/>
        </w:rPr>
        <w:t>Wykonawca ponosi wszelkie koszty związane z wykonaniem obowiązków nałożonych na niego</w:t>
      </w:r>
      <w:r w:rsidR="00673A6A" w:rsidRPr="000F4453">
        <w:rPr>
          <w:rFonts w:ascii="Cambria" w:hAnsi="Cambria" w:cs="Calibri"/>
          <w:sz w:val="22"/>
          <w:szCs w:val="22"/>
        </w:rPr>
        <w:t xml:space="preserve"> w </w:t>
      </w:r>
      <w:r w:rsidRPr="000F4453">
        <w:rPr>
          <w:rFonts w:ascii="Cambria" w:hAnsi="Cambria" w:cs="Calibri"/>
          <w:sz w:val="22"/>
          <w:szCs w:val="22"/>
        </w:rPr>
        <w:t>umowie, w przepisach prawa oraz wyłączną i pełną odpowiedzialność za skutki ich niewykonania lub nienależytego wykonania wobec Zamawiającego oraz osób trzecich.</w:t>
      </w:r>
    </w:p>
    <w:p w14:paraId="0E2D2FF2" w14:textId="77777777" w:rsidR="008125E8" w:rsidRPr="000F4453" w:rsidRDefault="00991E07" w:rsidP="0093198E">
      <w:pPr>
        <w:numPr>
          <w:ilvl w:val="0"/>
          <w:numId w:val="87"/>
        </w:numPr>
        <w:spacing w:line="276" w:lineRule="auto"/>
        <w:ind w:left="0" w:firstLine="0"/>
        <w:jc w:val="both"/>
        <w:rPr>
          <w:rFonts w:ascii="Cambria" w:hAnsi="Cambria" w:cs="Calibri"/>
          <w:sz w:val="22"/>
          <w:szCs w:val="22"/>
        </w:rPr>
      </w:pPr>
      <w:r w:rsidRPr="000F4453">
        <w:rPr>
          <w:rFonts w:ascii="Cambria" w:hAnsi="Cambria" w:cs="Calibri"/>
          <w:sz w:val="22"/>
          <w:szCs w:val="22"/>
        </w:rPr>
        <w:t>Wykonawca zobowiązany jest do posiadania przez cały okres realizacji zamówienia</w:t>
      </w:r>
      <w:r w:rsidR="00404DCC" w:rsidRPr="000F4453">
        <w:rPr>
          <w:rFonts w:ascii="Cambria" w:hAnsi="Cambria" w:cs="Calibri"/>
          <w:sz w:val="22"/>
          <w:szCs w:val="22"/>
        </w:rPr>
        <w:t xml:space="preserve"> </w:t>
      </w:r>
      <w:r w:rsidRPr="000F4453">
        <w:rPr>
          <w:rFonts w:ascii="Cambria" w:hAnsi="Cambria" w:cs="Calibri"/>
          <w:sz w:val="22"/>
          <w:szCs w:val="22"/>
        </w:rPr>
        <w:t xml:space="preserve">(tj. od dnia zawarcia umowy do dnia końcowego odbioru robót) polisy odpowiedzialności cywilnej z tytułu prowadzonej działalności na sumę ubezpieczenia nie mniejszą niż wartość realizowanego zamówienia. </w:t>
      </w:r>
      <w:r w:rsidR="00FA6975" w:rsidRPr="000F4453">
        <w:rPr>
          <w:rFonts w:ascii="Cambria" w:hAnsi="Cambria" w:cs="Calibri"/>
          <w:sz w:val="22"/>
          <w:szCs w:val="22"/>
        </w:rPr>
        <w:t>Niedopełnienie powyższego stanowi ryzyko Wykonawcy i nie powoduje zwolnienia Wykonawcy z jakiejkolwiek odpowiedzialności.</w:t>
      </w:r>
    </w:p>
    <w:p w14:paraId="7694FC73" w14:textId="77777777" w:rsidR="008125E8" w:rsidRPr="000F4453" w:rsidRDefault="00991E07" w:rsidP="0093198E">
      <w:pPr>
        <w:numPr>
          <w:ilvl w:val="0"/>
          <w:numId w:val="87"/>
        </w:numPr>
        <w:spacing w:line="276" w:lineRule="auto"/>
        <w:ind w:left="0" w:firstLine="0"/>
        <w:jc w:val="both"/>
        <w:rPr>
          <w:rFonts w:ascii="Cambria" w:hAnsi="Cambria" w:cs="Calibri"/>
          <w:sz w:val="22"/>
          <w:szCs w:val="22"/>
        </w:rPr>
      </w:pPr>
      <w:r w:rsidRPr="000F4453">
        <w:rPr>
          <w:rFonts w:ascii="Cambria" w:hAnsi="Cambria" w:cs="Calibri"/>
          <w:sz w:val="22"/>
          <w:szCs w:val="22"/>
        </w:rPr>
        <w:t>Wykonawca zapewnia, że posiada odpowiednie zasoby i przygotowanie techniczne oraz ma dostęp do niezbędnego sprzętu, który pozwoli na zrealizowanie w terminie umownym przedmiotu umowy, zgodnie z obowiązującymi przepisami, normami oraz zasadami wiedzy technicznej i sztuki budowlanej, z materiałów odpowiadającym wymogom wyrobów dopuszczonych do obrotu i</w:t>
      </w:r>
      <w:r w:rsidR="00673A6A" w:rsidRPr="000F4453">
        <w:rPr>
          <w:rFonts w:ascii="Cambria" w:hAnsi="Cambria" w:cs="Calibri"/>
          <w:sz w:val="22"/>
          <w:szCs w:val="22"/>
        </w:rPr>
        <w:t> </w:t>
      </w:r>
      <w:r w:rsidRPr="000F4453">
        <w:rPr>
          <w:rFonts w:ascii="Cambria" w:hAnsi="Cambria" w:cs="Calibri"/>
          <w:sz w:val="22"/>
          <w:szCs w:val="22"/>
        </w:rPr>
        <w:t>stosowania w budownictwie.</w:t>
      </w:r>
    </w:p>
    <w:p w14:paraId="4CA5C80E" w14:textId="77777777" w:rsidR="008125E8" w:rsidRPr="000F4453" w:rsidRDefault="00991E07" w:rsidP="0093198E">
      <w:pPr>
        <w:numPr>
          <w:ilvl w:val="0"/>
          <w:numId w:val="87"/>
        </w:numPr>
        <w:spacing w:line="276" w:lineRule="auto"/>
        <w:ind w:left="0" w:firstLine="0"/>
        <w:jc w:val="both"/>
        <w:rPr>
          <w:rFonts w:ascii="Cambria" w:hAnsi="Cambria" w:cs="Calibri"/>
          <w:sz w:val="22"/>
          <w:szCs w:val="22"/>
        </w:rPr>
      </w:pPr>
      <w:r w:rsidRPr="000F4453">
        <w:rPr>
          <w:rFonts w:ascii="Cambria" w:hAnsi="Cambria" w:cs="Calibri"/>
          <w:sz w:val="22"/>
          <w:szCs w:val="22"/>
        </w:rPr>
        <w:t>Wykonawca zobowiązany jest w ramach wynagrodzenia umownego do dokonania wszelkich czynności, obowiązków wynikających z niniejszej umowy oraz z innych przepisów, norm oraz zasad wiedzy technicznej i sztuki budowlanej, dotyczących lub związanych z niniejszym zamówieniem, bez prawa żądania dodatkowego wynagrodzenia.</w:t>
      </w:r>
    </w:p>
    <w:p w14:paraId="0EF899BB" w14:textId="77777777" w:rsidR="008125E8" w:rsidRPr="000F4453" w:rsidRDefault="00991E07" w:rsidP="0093198E">
      <w:pPr>
        <w:numPr>
          <w:ilvl w:val="0"/>
          <w:numId w:val="87"/>
        </w:numPr>
        <w:spacing w:line="276" w:lineRule="auto"/>
        <w:ind w:left="0" w:firstLine="0"/>
        <w:jc w:val="both"/>
        <w:rPr>
          <w:rFonts w:ascii="Cambria" w:hAnsi="Cambria" w:cs="Calibri"/>
          <w:sz w:val="22"/>
          <w:szCs w:val="22"/>
        </w:rPr>
      </w:pPr>
      <w:r w:rsidRPr="000F4453">
        <w:rPr>
          <w:rFonts w:ascii="Cambria" w:hAnsi="Cambria" w:cs="Calibri"/>
          <w:sz w:val="22"/>
          <w:szCs w:val="22"/>
        </w:rPr>
        <w:t>Wykonawca zobowiązany jest do umożliwienia wglądu, Zamawiającemu oraz wszelkim instytucjom kontrolującym, do wszelkich dokumentów związanych z realizowanym zamówieniem, w</w:t>
      </w:r>
      <w:r w:rsidR="00673A6A" w:rsidRPr="000F4453">
        <w:rPr>
          <w:rFonts w:ascii="Cambria" w:hAnsi="Cambria" w:cs="Calibri"/>
          <w:sz w:val="22"/>
          <w:szCs w:val="22"/>
        </w:rPr>
        <w:t> </w:t>
      </w:r>
      <w:r w:rsidRPr="000F4453">
        <w:rPr>
          <w:rFonts w:ascii="Cambria" w:hAnsi="Cambria" w:cs="Calibri"/>
          <w:sz w:val="22"/>
          <w:szCs w:val="22"/>
        </w:rPr>
        <w:t xml:space="preserve">tym do dokumentów finansowych Wykonawcy. </w:t>
      </w:r>
    </w:p>
    <w:p w14:paraId="722E49D6" w14:textId="77777777" w:rsidR="0075213E" w:rsidRPr="000F4453" w:rsidRDefault="00991E07" w:rsidP="0075213E">
      <w:pPr>
        <w:numPr>
          <w:ilvl w:val="0"/>
          <w:numId w:val="87"/>
        </w:numPr>
        <w:spacing w:after="160" w:line="259" w:lineRule="auto"/>
        <w:rPr>
          <w:rFonts w:ascii="Cambria" w:eastAsia="Calibri" w:hAnsi="Cambria"/>
          <w:sz w:val="22"/>
          <w:szCs w:val="22"/>
          <w:lang w:eastAsia="en-US"/>
        </w:rPr>
      </w:pPr>
      <w:r w:rsidRPr="000F4453">
        <w:rPr>
          <w:rFonts w:ascii="Cambria" w:eastAsia="Calibri" w:hAnsi="Cambria"/>
          <w:sz w:val="22"/>
          <w:szCs w:val="22"/>
          <w:lang w:eastAsia="en-US"/>
        </w:rPr>
        <w:t>Wykonawca zobowiązany jest zapewnić wykonanie i kierowanie robotami specjalistycznymi objętymi umową przez osoby posiadające stosowne kwalifikacje zawodowe i uprawnienia budowlane wymagane przepisami obowiązującego prawa.</w:t>
      </w:r>
    </w:p>
    <w:p w14:paraId="74D38BB4" w14:textId="77777777" w:rsidR="0075213E" w:rsidRPr="000F4453" w:rsidRDefault="00991E07" w:rsidP="0075213E">
      <w:pPr>
        <w:numPr>
          <w:ilvl w:val="0"/>
          <w:numId w:val="87"/>
        </w:numPr>
        <w:spacing w:after="160" w:line="259" w:lineRule="auto"/>
        <w:rPr>
          <w:rFonts w:ascii="Cambria" w:eastAsia="Calibri" w:hAnsi="Cambria"/>
          <w:sz w:val="22"/>
          <w:szCs w:val="22"/>
          <w:lang w:eastAsia="en-US"/>
        </w:rPr>
      </w:pPr>
      <w:r w:rsidRPr="000F4453">
        <w:rPr>
          <w:rFonts w:ascii="Cambria" w:eastAsia="Calibri" w:hAnsi="Cambria"/>
          <w:sz w:val="22"/>
          <w:szCs w:val="22"/>
          <w:lang w:eastAsia="en-US"/>
        </w:rPr>
        <w:t>Wykonawca do pełnienia funkcji kierownika robót ustanawia:</w:t>
      </w:r>
    </w:p>
    <w:p w14:paraId="72A3670F" w14:textId="77777777" w:rsidR="0075213E" w:rsidRPr="000F4453" w:rsidRDefault="00991E07" w:rsidP="0075213E">
      <w:pPr>
        <w:spacing w:after="160" w:line="259" w:lineRule="auto"/>
        <w:rPr>
          <w:rFonts w:ascii="Cambria" w:eastAsia="Calibri" w:hAnsi="Cambria"/>
          <w:sz w:val="22"/>
          <w:szCs w:val="22"/>
          <w:lang w:eastAsia="en-US"/>
        </w:rPr>
      </w:pPr>
      <w:r w:rsidRPr="000F4453">
        <w:rPr>
          <w:rFonts w:ascii="Cambria" w:eastAsia="Calibri" w:hAnsi="Cambria"/>
          <w:sz w:val="22"/>
          <w:szCs w:val="22"/>
          <w:lang w:eastAsia="en-US"/>
        </w:rPr>
        <w:t>…………………………</w:t>
      </w:r>
      <w:proofErr w:type="gramStart"/>
      <w:r w:rsidRPr="000F4453">
        <w:rPr>
          <w:rFonts w:ascii="Cambria" w:eastAsia="Calibri" w:hAnsi="Cambria"/>
          <w:sz w:val="22"/>
          <w:szCs w:val="22"/>
          <w:lang w:eastAsia="en-US"/>
        </w:rPr>
        <w:t>…….</w:t>
      </w:r>
      <w:proofErr w:type="gramEnd"/>
      <w:r w:rsidRPr="000F4453">
        <w:rPr>
          <w:rFonts w:ascii="Cambria" w:eastAsia="Calibri" w:hAnsi="Cambria"/>
          <w:sz w:val="22"/>
          <w:szCs w:val="22"/>
          <w:lang w:eastAsia="en-US"/>
        </w:rPr>
        <w:t>., nr uprawnień: ………………….</w:t>
      </w:r>
    </w:p>
    <w:p w14:paraId="01B58F3B" w14:textId="77777777" w:rsidR="00B77210" w:rsidRPr="000F4453" w:rsidRDefault="00B77210" w:rsidP="0075213E">
      <w:pPr>
        <w:spacing w:line="276" w:lineRule="auto"/>
        <w:jc w:val="both"/>
        <w:rPr>
          <w:rFonts w:ascii="Cambria" w:hAnsi="Cambria" w:cs="Calibri"/>
          <w:sz w:val="22"/>
          <w:szCs w:val="22"/>
        </w:rPr>
      </w:pPr>
    </w:p>
    <w:p w14:paraId="2D4489C0" w14:textId="77777777" w:rsidR="00F03FCA" w:rsidRPr="000F4453" w:rsidRDefault="00F03FCA" w:rsidP="00A65521">
      <w:pPr>
        <w:spacing w:line="276" w:lineRule="auto"/>
        <w:jc w:val="center"/>
        <w:rPr>
          <w:rFonts w:ascii="Cambria" w:hAnsi="Cambria" w:cs="Calibri"/>
          <w:sz w:val="22"/>
          <w:szCs w:val="22"/>
        </w:rPr>
      </w:pPr>
    </w:p>
    <w:p w14:paraId="396550E3" w14:textId="77777777" w:rsidR="008125E8" w:rsidRPr="000F4453" w:rsidRDefault="00991E07" w:rsidP="00A65521">
      <w:pPr>
        <w:spacing w:line="276" w:lineRule="auto"/>
        <w:jc w:val="center"/>
        <w:rPr>
          <w:rFonts w:ascii="Cambria" w:hAnsi="Cambria" w:cs="Calibri"/>
          <w:sz w:val="22"/>
          <w:szCs w:val="22"/>
        </w:rPr>
      </w:pPr>
      <w:r w:rsidRPr="000F4453">
        <w:rPr>
          <w:rFonts w:ascii="Cambria" w:hAnsi="Cambria" w:cs="Calibri"/>
          <w:b/>
          <w:bCs/>
          <w:sz w:val="22"/>
          <w:szCs w:val="22"/>
        </w:rPr>
        <w:t>§ 2</w:t>
      </w:r>
    </w:p>
    <w:p w14:paraId="7EDCDF8A" w14:textId="77777777" w:rsidR="008125E8" w:rsidRPr="000F4453" w:rsidRDefault="00991E07" w:rsidP="00C2391E">
      <w:pPr>
        <w:numPr>
          <w:ilvl w:val="3"/>
          <w:numId w:val="88"/>
        </w:numPr>
        <w:tabs>
          <w:tab w:val="num" w:pos="426"/>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Wykonawca ponosi pełną i wyłączną odpowiedzialność za teren </w:t>
      </w:r>
      <w:proofErr w:type="gramStart"/>
      <w:r w:rsidRPr="000F4453">
        <w:rPr>
          <w:rFonts w:ascii="Cambria" w:hAnsi="Cambria" w:cs="Calibri"/>
          <w:sz w:val="22"/>
          <w:szCs w:val="22"/>
        </w:rPr>
        <w:t>robót  z</w:t>
      </w:r>
      <w:proofErr w:type="gramEnd"/>
      <w:r w:rsidRPr="000F4453">
        <w:rPr>
          <w:rFonts w:ascii="Cambria" w:hAnsi="Cambria" w:cs="Calibri"/>
          <w:sz w:val="22"/>
          <w:szCs w:val="22"/>
        </w:rPr>
        <w:t xml:space="preserve"> chwilą jego przejęcia, w tym za materiały i urządzenia tam pozostawione oraz za ewentualne szkody powstałe na tym terenie, do czasu końcowego odbioru robót i przekazania obiektu Zamawiającemu.</w:t>
      </w:r>
    </w:p>
    <w:p w14:paraId="7A78B17B" w14:textId="77777777" w:rsidR="008125E8" w:rsidRPr="000F4453" w:rsidRDefault="00991E07" w:rsidP="00C2391E">
      <w:pPr>
        <w:numPr>
          <w:ilvl w:val="3"/>
          <w:numId w:val="88"/>
        </w:numPr>
        <w:tabs>
          <w:tab w:val="num" w:pos="426"/>
        </w:tabs>
        <w:spacing w:line="276" w:lineRule="auto"/>
        <w:ind w:left="0" w:firstLine="0"/>
        <w:jc w:val="both"/>
        <w:rPr>
          <w:rFonts w:ascii="Cambria" w:hAnsi="Cambria" w:cs="Calibri"/>
          <w:sz w:val="22"/>
          <w:szCs w:val="22"/>
        </w:rPr>
      </w:pPr>
      <w:r w:rsidRPr="000F4453">
        <w:rPr>
          <w:rFonts w:ascii="Cambria" w:hAnsi="Cambria" w:cs="Calibri"/>
          <w:sz w:val="22"/>
          <w:szCs w:val="22"/>
        </w:rPr>
        <w:t>Za ewentualne naruszenie praw osób trzecich w wyn</w:t>
      </w:r>
      <w:r w:rsidR="00673A6A" w:rsidRPr="000F4453">
        <w:rPr>
          <w:rFonts w:ascii="Cambria" w:hAnsi="Cambria" w:cs="Calibri"/>
          <w:sz w:val="22"/>
          <w:szCs w:val="22"/>
        </w:rPr>
        <w:t xml:space="preserve">iku prowadzenia robót wyłączną </w:t>
      </w:r>
      <w:r w:rsidRPr="000F4453">
        <w:rPr>
          <w:rFonts w:ascii="Cambria" w:hAnsi="Cambria" w:cs="Calibri"/>
          <w:sz w:val="22"/>
          <w:szCs w:val="22"/>
        </w:rPr>
        <w:t>odpowiedzialność ponosi Wykonawca.</w:t>
      </w:r>
    </w:p>
    <w:p w14:paraId="033DC1BC" w14:textId="77777777" w:rsidR="008125E8" w:rsidRPr="000F4453" w:rsidRDefault="00991E07" w:rsidP="00C2391E">
      <w:pPr>
        <w:numPr>
          <w:ilvl w:val="3"/>
          <w:numId w:val="88"/>
        </w:numPr>
        <w:tabs>
          <w:tab w:val="num" w:pos="426"/>
        </w:tabs>
        <w:spacing w:after="160" w:line="276" w:lineRule="auto"/>
        <w:ind w:left="0" w:firstLine="0"/>
        <w:jc w:val="both"/>
        <w:rPr>
          <w:rFonts w:ascii="Cambria" w:hAnsi="Cambria" w:cs="Calibri"/>
          <w:sz w:val="22"/>
          <w:szCs w:val="22"/>
        </w:rPr>
      </w:pPr>
      <w:r w:rsidRPr="000F4453">
        <w:rPr>
          <w:rFonts w:ascii="Cambria" w:hAnsi="Cambria" w:cs="Calibri"/>
          <w:sz w:val="22"/>
          <w:szCs w:val="22"/>
        </w:rPr>
        <w:t>Wykonawca ponosi wyłączną odpowiedzialność za własne działania lub zaniechania oraz</w:t>
      </w:r>
      <w:r w:rsidR="00673A6A" w:rsidRPr="000F4453">
        <w:rPr>
          <w:rFonts w:ascii="Cambria" w:hAnsi="Cambria" w:cs="Calibri"/>
          <w:sz w:val="22"/>
          <w:szCs w:val="22"/>
        </w:rPr>
        <w:t xml:space="preserve"> </w:t>
      </w:r>
      <w:r w:rsidRPr="000F4453">
        <w:rPr>
          <w:rFonts w:ascii="Cambria" w:hAnsi="Cambria" w:cs="Calibri"/>
          <w:sz w:val="22"/>
          <w:szCs w:val="22"/>
        </w:rPr>
        <w:t>za</w:t>
      </w:r>
      <w:r w:rsidR="00673A6A" w:rsidRPr="000F4453">
        <w:rPr>
          <w:rFonts w:ascii="Cambria" w:hAnsi="Cambria" w:cs="Calibri"/>
          <w:sz w:val="22"/>
          <w:szCs w:val="22"/>
        </w:rPr>
        <w:t> </w:t>
      </w:r>
      <w:r w:rsidRPr="000F4453">
        <w:rPr>
          <w:rFonts w:ascii="Cambria" w:hAnsi="Cambria" w:cs="Calibri"/>
          <w:sz w:val="22"/>
          <w:szCs w:val="22"/>
        </w:rPr>
        <w:t>działania lub zaniechania osób lub podmiotów, z których pomocą lub jakimkolwiek udziałem realizuje niniejsze zamówienie.</w:t>
      </w:r>
    </w:p>
    <w:p w14:paraId="733DFB1F" w14:textId="77777777" w:rsidR="00B277A5" w:rsidRPr="000F4453" w:rsidRDefault="00B277A5" w:rsidP="00AA0A4D">
      <w:pPr>
        <w:spacing w:line="259" w:lineRule="auto"/>
        <w:jc w:val="center"/>
        <w:rPr>
          <w:rFonts w:ascii="Cambria" w:eastAsia="Calibri" w:hAnsi="Cambria" w:cs="Calibri"/>
          <w:b/>
          <w:bCs/>
          <w:sz w:val="22"/>
          <w:szCs w:val="22"/>
        </w:rPr>
      </w:pPr>
    </w:p>
    <w:p w14:paraId="2BD7CC73" w14:textId="77777777" w:rsidR="006400AC" w:rsidRPr="000F4453" w:rsidRDefault="00991E07" w:rsidP="00AA0A4D">
      <w:pPr>
        <w:spacing w:line="259" w:lineRule="auto"/>
        <w:jc w:val="center"/>
        <w:rPr>
          <w:rFonts w:ascii="Cambria" w:eastAsia="Calibri" w:hAnsi="Cambria" w:cs="Calibri"/>
          <w:b/>
          <w:bCs/>
          <w:sz w:val="22"/>
          <w:szCs w:val="22"/>
        </w:rPr>
      </w:pPr>
      <w:r w:rsidRPr="000F4453">
        <w:rPr>
          <w:rFonts w:ascii="Cambria" w:eastAsia="Calibri" w:hAnsi="Cambria" w:cs="Calibri"/>
          <w:b/>
          <w:bCs/>
          <w:sz w:val="22"/>
          <w:szCs w:val="22"/>
        </w:rPr>
        <w:t>§ 3</w:t>
      </w:r>
    </w:p>
    <w:p w14:paraId="10CB2FD2" w14:textId="77777777" w:rsidR="008125E8" w:rsidRPr="000F4453" w:rsidRDefault="00991E07" w:rsidP="008125E8">
      <w:pPr>
        <w:autoSpaceDE w:val="0"/>
        <w:spacing w:line="276" w:lineRule="auto"/>
        <w:jc w:val="center"/>
        <w:rPr>
          <w:rFonts w:ascii="Cambria" w:eastAsia="Calibri" w:hAnsi="Cambria" w:cs="Calibri"/>
          <w:b/>
          <w:bCs/>
          <w:sz w:val="22"/>
          <w:szCs w:val="22"/>
          <w:lang w:eastAsia="en-US"/>
        </w:rPr>
      </w:pPr>
      <w:r w:rsidRPr="000F4453">
        <w:rPr>
          <w:rFonts w:ascii="Cambria" w:eastAsia="Calibri" w:hAnsi="Cambria" w:cs="Calibri"/>
          <w:b/>
          <w:bCs/>
          <w:sz w:val="22"/>
          <w:szCs w:val="22"/>
          <w:lang w:eastAsia="en-US"/>
        </w:rPr>
        <w:t>Klauzula zatrudnienia</w:t>
      </w:r>
    </w:p>
    <w:p w14:paraId="5DF64F2C" w14:textId="77777777" w:rsidR="008125E8" w:rsidRPr="000F4453" w:rsidRDefault="00991E07" w:rsidP="0093198E">
      <w:pPr>
        <w:pStyle w:val="Akapitzlist"/>
        <w:numPr>
          <w:ilvl w:val="0"/>
          <w:numId w:val="89"/>
        </w:numPr>
        <w:tabs>
          <w:tab w:val="clear" w:pos="66"/>
          <w:tab w:val="num" w:pos="284"/>
        </w:tabs>
        <w:suppressAutoHyphens/>
        <w:spacing w:before="0" w:after="0" w:line="276" w:lineRule="auto"/>
        <w:ind w:left="0" w:firstLine="0"/>
        <w:contextualSpacing w:val="0"/>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 xml:space="preserve">Wykonawca zobowiązuje się do zatrudnienia na podstawie umowy o pracę przez wykonawcę lub podwykonawcę osób wykonujących wskazane poniżej czynności w trakcie realizacji zamówienia: </w:t>
      </w:r>
      <w:r w:rsidRPr="000F4453">
        <w:rPr>
          <w:rFonts w:ascii="Cambria" w:eastAsia="Times New Roman" w:hAnsi="Cambria" w:cs="Calibri"/>
          <w:b/>
          <w:sz w:val="22"/>
          <w:szCs w:val="22"/>
          <w:lang w:eastAsia="en-US"/>
        </w:rPr>
        <w:t xml:space="preserve">wykonywanie prac fizycznych przy realizacji robót budowlanych, operatorzy sprzętu i prace fizyczne instalacyjno-montażowe objęte zakresem zamówienia. </w:t>
      </w:r>
      <w:r w:rsidRPr="000F4453">
        <w:rPr>
          <w:rFonts w:ascii="Cambria" w:eastAsia="Times New Roman" w:hAnsi="Cambria" w:cs="Calibri"/>
          <w:sz w:val="22"/>
          <w:szCs w:val="22"/>
          <w:lang w:eastAsia="en-US"/>
        </w:rPr>
        <w:t>(</w:t>
      </w:r>
      <w:r w:rsidRPr="000F4453">
        <w:rPr>
          <w:rFonts w:ascii="Cambria" w:eastAsia="Cambria" w:hAnsi="Cambria" w:cs="Calibri"/>
          <w:i/>
          <w:sz w:val="22"/>
          <w:szCs w:val="22"/>
          <w:lang w:eastAsia="en-US"/>
        </w:rPr>
        <w:t xml:space="preserve">Obowiązek </w:t>
      </w:r>
      <w:r w:rsidRPr="000F4453">
        <w:rPr>
          <w:rFonts w:ascii="Cambria" w:eastAsia="Cambria" w:hAnsi="Cambria" w:cs="Calibri"/>
          <w:i/>
          <w:sz w:val="22"/>
          <w:szCs w:val="22"/>
          <w:lang w:eastAsia="en-US"/>
        </w:rPr>
        <w:lastRenderedPageBreak/>
        <w:t xml:space="preserve">ten nie dotyczy sytuacji, gdy prace te będą wykonywane samodzielnie i osobiście przez osoby fizyczne prowadzące działalność gospodarczą w postaci tzw. samozatrudnienia, jako podwykonawcy). </w:t>
      </w:r>
    </w:p>
    <w:p w14:paraId="4D483A8D" w14:textId="77777777" w:rsidR="008125E8" w:rsidRPr="000F4453" w:rsidRDefault="00991E07" w:rsidP="008125E8">
      <w:pPr>
        <w:spacing w:line="276" w:lineRule="auto"/>
        <w:jc w:val="both"/>
        <w:rPr>
          <w:rFonts w:ascii="Cambria" w:eastAsia="Calibri" w:hAnsi="Cambria" w:cs="Calibri"/>
          <w:sz w:val="22"/>
          <w:szCs w:val="22"/>
          <w:lang w:eastAsia="en-US"/>
        </w:rPr>
      </w:pPr>
      <w:r w:rsidRPr="000F4453">
        <w:rPr>
          <w:rFonts w:ascii="Cambria" w:eastAsia="Calibri" w:hAnsi="Cambria" w:cs="Calibri"/>
          <w:sz w:val="22"/>
          <w:szCs w:val="22"/>
          <w:lang w:eastAsia="en-US"/>
        </w:rPr>
        <w:t xml:space="preserve">Zamawiający wymaga, </w:t>
      </w:r>
      <w:proofErr w:type="gramStart"/>
      <w:r w:rsidRPr="000F4453">
        <w:rPr>
          <w:rFonts w:ascii="Cambria" w:eastAsia="Calibri" w:hAnsi="Cambria" w:cs="Calibri"/>
          <w:sz w:val="22"/>
          <w:szCs w:val="22"/>
          <w:lang w:eastAsia="en-US"/>
        </w:rPr>
        <w:t>aby :</w:t>
      </w:r>
      <w:proofErr w:type="gramEnd"/>
      <w:r w:rsidRPr="000F4453">
        <w:rPr>
          <w:rFonts w:ascii="Cambria" w:eastAsia="Calibri" w:hAnsi="Cambria" w:cs="Calibri"/>
          <w:sz w:val="22"/>
          <w:szCs w:val="22"/>
          <w:lang w:eastAsia="en-US"/>
        </w:rPr>
        <w:t xml:space="preserve"> </w:t>
      </w:r>
    </w:p>
    <w:p w14:paraId="66FB1ED1" w14:textId="77777777" w:rsidR="008125E8" w:rsidRPr="000F4453" w:rsidRDefault="00991E07" w:rsidP="0093198E">
      <w:pPr>
        <w:pStyle w:val="Akapitzlist"/>
        <w:numPr>
          <w:ilvl w:val="0"/>
          <w:numId w:val="90"/>
        </w:numPr>
        <w:suppressAutoHyphens/>
        <w:spacing w:before="0" w:after="0" w:line="276" w:lineRule="auto"/>
        <w:ind w:left="426" w:firstLine="0"/>
        <w:rPr>
          <w:rFonts w:ascii="Cambria" w:eastAsia="Times New Roman" w:hAnsi="Cambria" w:cs="Calibri"/>
          <w:sz w:val="22"/>
          <w:szCs w:val="22"/>
          <w:lang w:eastAsia="en-US"/>
        </w:rPr>
      </w:pPr>
      <w:proofErr w:type="gramStart"/>
      <w:r w:rsidRPr="000F4453">
        <w:rPr>
          <w:rFonts w:ascii="Cambria" w:eastAsia="Times New Roman" w:hAnsi="Cambria" w:cs="Calibri"/>
          <w:sz w:val="22"/>
          <w:szCs w:val="22"/>
          <w:lang w:eastAsia="en-US"/>
        </w:rPr>
        <w:t>Wykonawca  lub</w:t>
      </w:r>
      <w:proofErr w:type="gramEnd"/>
      <w:r w:rsidRPr="000F4453">
        <w:rPr>
          <w:rFonts w:ascii="Cambria" w:eastAsia="Times New Roman" w:hAnsi="Cambria" w:cs="Calibri"/>
          <w:sz w:val="22"/>
          <w:szCs w:val="22"/>
          <w:lang w:eastAsia="en-US"/>
        </w:rPr>
        <w:t xml:space="preserve"> Podwykonawca przedstawił Zamawiającemu w ciągu 7 dni od dnia zawarcia umowy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0F4453">
        <w:rPr>
          <w:rFonts w:ascii="Cambria" w:eastAsia="Times New Roman" w:hAnsi="Cambria" w:cs="Calibri"/>
          <w:sz w:val="22"/>
          <w:szCs w:val="22"/>
          <w:shd w:val="clear" w:color="auto" w:fill="FFFFFF"/>
          <w:lang w:eastAsia="en-US"/>
        </w:rPr>
        <w:t>imienia i nazwiska zatrudnionego pracownika, daty zawarcia umowy o pracę, rodzaju umowy o pracę i zakresu obowiązków pracownika</w:t>
      </w:r>
      <w:r w:rsidRPr="000F4453">
        <w:rPr>
          <w:rFonts w:ascii="Cambria" w:eastAsia="Times New Roman" w:hAnsi="Cambria" w:cs="Calibri"/>
          <w:sz w:val="22"/>
          <w:szCs w:val="22"/>
          <w:lang w:eastAsia="en-US"/>
        </w:rPr>
        <w:t>,</w:t>
      </w:r>
    </w:p>
    <w:p w14:paraId="4ADA31D5" w14:textId="77777777" w:rsidR="008125E8" w:rsidRPr="000F4453" w:rsidRDefault="00991E07" w:rsidP="0093198E">
      <w:pPr>
        <w:pStyle w:val="Akapitzlist"/>
        <w:numPr>
          <w:ilvl w:val="0"/>
          <w:numId w:val="90"/>
        </w:numPr>
        <w:suppressAutoHyphens/>
        <w:spacing w:before="0" w:after="0" w:line="276" w:lineRule="auto"/>
        <w:ind w:left="426" w:firstLine="0"/>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 xml:space="preserve">Oświadczenie, o którym mowa w pkt 1) powinno by aktualizowane na bieżąco tj. za każdym razem, gdy nastąpi zmiana </w:t>
      </w:r>
      <w:proofErr w:type="gramStart"/>
      <w:r w:rsidRPr="000F4453">
        <w:rPr>
          <w:rFonts w:ascii="Cambria" w:eastAsia="Times New Roman" w:hAnsi="Cambria" w:cs="Calibri"/>
          <w:sz w:val="22"/>
          <w:szCs w:val="22"/>
          <w:lang w:eastAsia="en-US"/>
        </w:rPr>
        <w:t>personalna  w</w:t>
      </w:r>
      <w:proofErr w:type="gramEnd"/>
      <w:r w:rsidRPr="000F4453">
        <w:rPr>
          <w:rFonts w:ascii="Cambria" w:eastAsia="Times New Roman" w:hAnsi="Cambria" w:cs="Calibri"/>
          <w:sz w:val="22"/>
          <w:szCs w:val="22"/>
          <w:lang w:eastAsia="en-US"/>
        </w:rPr>
        <w:t xml:space="preserve"> składzie osobowym pracowników na budowie.</w:t>
      </w:r>
    </w:p>
    <w:p w14:paraId="2FB6A686" w14:textId="77777777" w:rsidR="00F03FCA" w:rsidRPr="000F4453" w:rsidRDefault="00991E07" w:rsidP="0093198E">
      <w:pPr>
        <w:pStyle w:val="Akapitzlist"/>
        <w:numPr>
          <w:ilvl w:val="0"/>
          <w:numId w:val="89"/>
        </w:numPr>
        <w:tabs>
          <w:tab w:val="clear" w:pos="66"/>
          <w:tab w:val="num" w:pos="284"/>
        </w:tabs>
        <w:suppressAutoHyphens/>
        <w:spacing w:before="0" w:after="0" w:line="276" w:lineRule="auto"/>
        <w:ind w:left="0" w:firstLine="0"/>
        <w:contextualSpacing w:val="0"/>
        <w:rPr>
          <w:rFonts w:ascii="Cambria" w:eastAsia="Times New Roman" w:hAnsi="Cambria" w:cs="Calibri"/>
          <w:b/>
          <w:i/>
          <w:sz w:val="22"/>
          <w:szCs w:val="22"/>
          <w:lang w:eastAsia="en-US"/>
        </w:rPr>
      </w:pPr>
      <w:r w:rsidRPr="000F4453">
        <w:rPr>
          <w:rFonts w:ascii="Cambria" w:eastAsia="Times New Roman" w:hAnsi="Cambria" w:cs="Calibri"/>
          <w:sz w:val="22"/>
          <w:szCs w:val="22"/>
          <w:lang w:eastAsia="en-US"/>
        </w:rPr>
        <w:t xml:space="preserve">W trakcie realizacji zamówienia zamawiający uprawniony jest do wykonywania czynności kontrolnych wobec wykonawcy </w:t>
      </w:r>
      <w:proofErr w:type="gramStart"/>
      <w:r w:rsidRPr="000F4453">
        <w:rPr>
          <w:rFonts w:ascii="Cambria" w:eastAsia="Times New Roman" w:hAnsi="Cambria" w:cs="Calibri"/>
          <w:sz w:val="22"/>
          <w:szCs w:val="22"/>
          <w:lang w:eastAsia="en-US"/>
        </w:rPr>
        <w:t>odnośnie</w:t>
      </w:r>
      <w:proofErr w:type="gramEnd"/>
      <w:r w:rsidRPr="000F4453">
        <w:rPr>
          <w:rFonts w:ascii="Cambria" w:eastAsia="Times New Roman" w:hAnsi="Cambria" w:cs="Calibri"/>
          <w:sz w:val="22"/>
          <w:szCs w:val="22"/>
          <w:lang w:eastAsia="en-US"/>
        </w:rPr>
        <w:t xml:space="preserve"> spełniania przez wykonawcę lub podwykonawcę wymogu zatrudnienia na podstawie umowy o pracę osób wykonujących wskazane w ust. 1 czynności. </w:t>
      </w:r>
    </w:p>
    <w:p w14:paraId="0D1F3CF9" w14:textId="77777777" w:rsidR="00E73AB4" w:rsidRPr="000F4453" w:rsidRDefault="00991E07" w:rsidP="0093198E">
      <w:pPr>
        <w:pStyle w:val="Akapitzlist"/>
        <w:numPr>
          <w:ilvl w:val="0"/>
          <w:numId w:val="89"/>
        </w:numPr>
        <w:tabs>
          <w:tab w:val="clear" w:pos="66"/>
          <w:tab w:val="num" w:pos="284"/>
        </w:tabs>
        <w:suppressAutoHyphens/>
        <w:spacing w:before="0" w:after="0" w:line="276" w:lineRule="auto"/>
        <w:ind w:left="0" w:firstLine="0"/>
        <w:contextualSpacing w:val="0"/>
        <w:rPr>
          <w:rFonts w:ascii="Cambria" w:eastAsia="Times New Roman" w:hAnsi="Cambria" w:cs="Calibri"/>
          <w:b/>
          <w:i/>
          <w:sz w:val="22"/>
          <w:szCs w:val="22"/>
          <w:lang w:eastAsia="en-US"/>
        </w:rPr>
      </w:pPr>
      <w:r w:rsidRPr="000F4453">
        <w:rPr>
          <w:rFonts w:ascii="Cambria" w:eastAsia="Times New Roman" w:hAnsi="Cambria" w:cs="Calibri"/>
          <w:sz w:val="22"/>
          <w:szCs w:val="22"/>
          <w:lang w:eastAsia="en-US"/>
        </w:rPr>
        <w:t xml:space="preserve">W celu weryfikacji zatrudniania, przez Wykonawcę lub Podwykonawcę, na podstawie umowy o pracę, osób wykonujących wskazane przez Zamawiającego czynności w zakresie realizacji zamówienia, Zamawiający ma możliwość żądania, a Wykonawca ma </w:t>
      </w:r>
      <w:proofErr w:type="gramStart"/>
      <w:r w:rsidRPr="000F4453">
        <w:rPr>
          <w:rFonts w:ascii="Cambria" w:eastAsia="Times New Roman" w:hAnsi="Cambria" w:cs="Calibri"/>
          <w:sz w:val="22"/>
          <w:szCs w:val="22"/>
          <w:lang w:eastAsia="en-US"/>
        </w:rPr>
        <w:t>obowiązek  na</w:t>
      </w:r>
      <w:proofErr w:type="gramEnd"/>
      <w:r w:rsidRPr="000F4453">
        <w:rPr>
          <w:rFonts w:ascii="Cambria" w:eastAsia="Times New Roman" w:hAnsi="Cambria" w:cs="Calibri"/>
          <w:sz w:val="22"/>
          <w:szCs w:val="22"/>
          <w:lang w:eastAsia="en-US"/>
        </w:rPr>
        <w:t xml:space="preserve"> każde wezwanie Zamawiającego w wyznaczonym przez Zamawiającego terminie przedstawienia, w szczególności:</w:t>
      </w:r>
    </w:p>
    <w:p w14:paraId="0272CB37" w14:textId="77777777" w:rsidR="00857291" w:rsidRPr="000F4453" w:rsidRDefault="00991E07" w:rsidP="0093198E">
      <w:pPr>
        <w:pStyle w:val="Akapitzlist"/>
        <w:numPr>
          <w:ilvl w:val="0"/>
          <w:numId w:val="91"/>
        </w:numPr>
        <w:tabs>
          <w:tab w:val="clear" w:pos="0"/>
        </w:tabs>
        <w:suppressAutoHyphens/>
        <w:spacing w:before="0" w:after="0" w:line="276" w:lineRule="auto"/>
        <w:ind w:left="426" w:hanging="66"/>
        <w:contextualSpacing w:val="0"/>
        <w:rPr>
          <w:rFonts w:ascii="Cambria" w:eastAsia="Times New Roman" w:hAnsi="Cambria" w:cs="Calibri"/>
          <w:i/>
          <w:iCs/>
          <w:sz w:val="22"/>
          <w:szCs w:val="22"/>
          <w:lang w:eastAsia="en-US"/>
        </w:rPr>
      </w:pPr>
      <w:r w:rsidRPr="000F4453">
        <w:rPr>
          <w:rFonts w:ascii="Cambria" w:eastAsia="Times New Roman" w:hAnsi="Cambria" w:cs="Calibri"/>
          <w:i/>
          <w:iCs/>
          <w:sz w:val="22"/>
          <w:szCs w:val="22"/>
          <w:lang w:eastAsia="en-US"/>
        </w:rPr>
        <w:t>oświadczenia zatrudnionego pracownika</w:t>
      </w:r>
      <w:r w:rsidR="00E73AB4" w:rsidRPr="000F4453">
        <w:rPr>
          <w:rFonts w:ascii="Cambria" w:eastAsia="Times New Roman" w:hAnsi="Cambria" w:cs="Calibri"/>
          <w:i/>
          <w:iCs/>
          <w:sz w:val="22"/>
          <w:szCs w:val="22"/>
          <w:lang w:eastAsia="en-US"/>
        </w:rPr>
        <w:t xml:space="preserve">, </w:t>
      </w:r>
    </w:p>
    <w:p w14:paraId="08EABDA6" w14:textId="77777777" w:rsidR="00CC58B7" w:rsidRPr="000F4453" w:rsidRDefault="00991E07" w:rsidP="0093198E">
      <w:pPr>
        <w:pStyle w:val="Akapitzlist"/>
        <w:numPr>
          <w:ilvl w:val="0"/>
          <w:numId w:val="91"/>
        </w:numPr>
        <w:tabs>
          <w:tab w:val="clear" w:pos="0"/>
        </w:tabs>
        <w:suppressAutoHyphens/>
        <w:spacing w:before="0" w:after="0" w:line="276" w:lineRule="auto"/>
        <w:ind w:left="426" w:hanging="66"/>
        <w:contextualSpacing w:val="0"/>
        <w:rPr>
          <w:rFonts w:ascii="Cambria" w:eastAsia="Times New Roman" w:hAnsi="Cambria" w:cs="Calibri"/>
          <w:i/>
          <w:iCs/>
          <w:sz w:val="22"/>
          <w:szCs w:val="22"/>
          <w:lang w:eastAsia="en-US"/>
        </w:rPr>
      </w:pPr>
      <w:r w:rsidRPr="000F4453">
        <w:rPr>
          <w:rFonts w:ascii="Cambria" w:eastAsia="Times New Roman" w:hAnsi="Cambria" w:cs="Calibri"/>
          <w:b/>
          <w:i/>
          <w:sz w:val="22"/>
          <w:szCs w:val="22"/>
          <w:lang w:eastAsia="en-US"/>
        </w:rPr>
        <w:t>oświadczenia wykonawcy lub podwykonawcy o zatrudnieniu pracownika na podstawie umowy o pracę,</w:t>
      </w:r>
    </w:p>
    <w:p w14:paraId="307A336B" w14:textId="77777777" w:rsidR="008125E8" w:rsidRPr="000F4453" w:rsidRDefault="00991E07" w:rsidP="00CC58B7">
      <w:pPr>
        <w:pStyle w:val="Akapitzlist"/>
        <w:suppressAutoHyphens/>
        <w:spacing w:before="0" w:after="0" w:line="276" w:lineRule="auto"/>
        <w:ind w:left="426"/>
        <w:contextualSpacing w:val="0"/>
        <w:rPr>
          <w:rFonts w:ascii="Cambria" w:eastAsia="Times New Roman" w:hAnsi="Cambria" w:cs="Calibri"/>
          <w:i/>
          <w:iCs/>
          <w:sz w:val="22"/>
          <w:szCs w:val="22"/>
          <w:lang w:eastAsia="en-US"/>
        </w:rPr>
      </w:pPr>
      <w:r w:rsidRPr="000F4453">
        <w:rPr>
          <w:rFonts w:ascii="Cambria" w:eastAsia="Times New Roman" w:hAnsi="Cambria" w:cs="Calibri"/>
          <w:i/>
          <w:sz w:val="22"/>
          <w:szCs w:val="22"/>
          <w:lang w:eastAsia="en-US"/>
        </w:rPr>
        <w:t xml:space="preserve">Oświadczenie to powinno zawierać w szczególności: </w:t>
      </w:r>
      <w:r w:rsidRPr="000F4453">
        <w:rPr>
          <w:rFonts w:ascii="Cambria" w:eastAsia="Times New Roman" w:hAnsi="Cambria" w:cs="Calibri"/>
          <w:i/>
          <w:iCs/>
          <w:sz w:val="22"/>
          <w:szCs w:val="22"/>
          <w:lang w:eastAsia="en-US"/>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0F4453">
        <w:rPr>
          <w:rFonts w:ascii="Cambria" w:eastAsia="Times New Roman" w:hAnsi="Cambria" w:cs="Calibri"/>
          <w:i/>
          <w:iCs/>
          <w:sz w:val="22"/>
          <w:szCs w:val="22"/>
          <w:shd w:val="clear" w:color="auto" w:fill="FFFFFF"/>
          <w:lang w:eastAsia="en-US"/>
        </w:rPr>
        <w:t>imienia i nazwiska zatrudnionego pracownika, daty zawarcia umowy o pracę, rodzaju umowy o pracę i zakresu obowiązków pracownika</w:t>
      </w:r>
    </w:p>
    <w:p w14:paraId="5B135D7C" w14:textId="77777777" w:rsidR="00174FA3" w:rsidRPr="000F4453" w:rsidRDefault="00991E07" w:rsidP="0093198E">
      <w:pPr>
        <w:pStyle w:val="Akapitzlist"/>
        <w:numPr>
          <w:ilvl w:val="0"/>
          <w:numId w:val="91"/>
        </w:numPr>
        <w:suppressAutoHyphens/>
        <w:spacing w:before="0" w:after="0" w:line="276" w:lineRule="auto"/>
        <w:rPr>
          <w:rFonts w:ascii="Cambria" w:eastAsia="Calibri" w:hAnsi="Cambria" w:cs="Calibri"/>
          <w:i/>
          <w:iCs/>
          <w:sz w:val="22"/>
          <w:szCs w:val="22"/>
          <w:lang w:eastAsia="en-US"/>
        </w:rPr>
      </w:pPr>
      <w:r w:rsidRPr="000F4453">
        <w:rPr>
          <w:rFonts w:ascii="Cambria" w:eastAsia="Calibri" w:hAnsi="Cambria" w:cs="Calibri"/>
          <w:i/>
          <w:iCs/>
          <w:sz w:val="22"/>
          <w:szCs w:val="22"/>
          <w:lang w:eastAsia="en-US"/>
        </w:rPr>
        <w:t>poświadczonej za zgodność z oryginałem kopii umowy o pracę zatrudnionego pracownika,</w:t>
      </w:r>
    </w:p>
    <w:p w14:paraId="10F655E6" w14:textId="77777777" w:rsidR="001440C1" w:rsidRPr="000F4453" w:rsidRDefault="00991E07" w:rsidP="0093198E">
      <w:pPr>
        <w:pStyle w:val="Akapitzlist"/>
        <w:numPr>
          <w:ilvl w:val="0"/>
          <w:numId w:val="91"/>
        </w:numPr>
        <w:suppressAutoHyphens/>
        <w:spacing w:before="0" w:after="0" w:line="276" w:lineRule="auto"/>
        <w:contextualSpacing w:val="0"/>
        <w:rPr>
          <w:rFonts w:ascii="Cambria" w:eastAsia="Times New Roman" w:hAnsi="Cambria" w:cs="Calibri"/>
          <w:sz w:val="22"/>
          <w:szCs w:val="22"/>
          <w:lang w:eastAsia="en-US"/>
        </w:rPr>
      </w:pPr>
      <w:r w:rsidRPr="000F4453">
        <w:rPr>
          <w:rFonts w:ascii="Cambria" w:eastAsia="Calibri" w:hAnsi="Cambria" w:cs="Calibri"/>
          <w:i/>
          <w:iCs/>
          <w:sz w:val="22"/>
          <w:szCs w:val="22"/>
          <w:lang w:eastAsia="en-US"/>
        </w:rPr>
        <w:t>innych dokumentów</w:t>
      </w:r>
      <w:r w:rsidR="00CC58B7" w:rsidRPr="000F4453">
        <w:rPr>
          <w:rFonts w:ascii="Cambria" w:eastAsia="Calibri" w:hAnsi="Cambria" w:cs="Calibri"/>
          <w:i/>
          <w:iCs/>
          <w:sz w:val="22"/>
          <w:szCs w:val="22"/>
          <w:lang w:eastAsia="en-US"/>
        </w:rPr>
        <w:t xml:space="preserve"> </w:t>
      </w:r>
      <w:r w:rsidRPr="000F4453">
        <w:rPr>
          <w:rFonts w:ascii="Cambria" w:eastAsia="Calibri" w:hAnsi="Cambria" w:cs="Calibri"/>
          <w:i/>
          <w:iCs/>
          <w:sz w:val="22"/>
          <w:szCs w:val="22"/>
          <w:lang w:eastAsia="en-US"/>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54A0D4E" w14:textId="77777777" w:rsidR="008125E8" w:rsidRPr="000F4453" w:rsidRDefault="00991E07" w:rsidP="0093198E">
      <w:pPr>
        <w:pStyle w:val="Akapitzlist"/>
        <w:numPr>
          <w:ilvl w:val="0"/>
          <w:numId w:val="92"/>
        </w:numPr>
        <w:suppressAutoHyphens/>
        <w:spacing w:before="0" w:after="0" w:line="276" w:lineRule="auto"/>
        <w:ind w:left="426"/>
        <w:rPr>
          <w:rFonts w:ascii="Cambria" w:eastAsia="Times New Roman" w:hAnsi="Cambria" w:cs="Calibri"/>
          <w:sz w:val="22"/>
          <w:szCs w:val="22"/>
          <w:lang w:eastAsia="en-US"/>
        </w:rPr>
      </w:pPr>
      <w:r w:rsidRPr="000F4453">
        <w:rPr>
          <w:rFonts w:ascii="Cambria" w:eastAsia="Calibri" w:hAnsi="Cambria" w:cs="Calibri"/>
          <w:i/>
          <w:iCs/>
          <w:sz w:val="22"/>
          <w:szCs w:val="22"/>
          <w:lang w:eastAsia="en-US"/>
        </w:rPr>
        <w:t xml:space="preserve"> </w:t>
      </w:r>
      <w:r w:rsidRPr="000F4453">
        <w:rPr>
          <w:rFonts w:ascii="Cambria" w:eastAsia="Times New Roman" w:hAnsi="Cambria" w:cs="Calibri"/>
          <w:sz w:val="22"/>
          <w:szCs w:val="22"/>
          <w:lang w:eastAsia="en-US"/>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t>
      </w:r>
      <w:r w:rsidRPr="000F4453">
        <w:rPr>
          <w:rFonts w:ascii="Cambria" w:eastAsia="Times New Roman" w:hAnsi="Cambria" w:cs="Calibri"/>
          <w:sz w:val="22"/>
          <w:szCs w:val="22"/>
          <w:lang w:eastAsia="en-US"/>
        </w:rPr>
        <w:br/>
        <w:t xml:space="preserve">w </w:t>
      </w:r>
      <w:proofErr w:type="gramStart"/>
      <w:r w:rsidRPr="000F4453">
        <w:rPr>
          <w:rFonts w:ascii="Cambria" w:eastAsia="Times New Roman" w:hAnsi="Cambria" w:cs="Calibri"/>
          <w:sz w:val="22"/>
          <w:szCs w:val="22"/>
          <w:lang w:eastAsia="en-US"/>
        </w:rPr>
        <w:t>Rozdziale  IX</w:t>
      </w:r>
      <w:proofErr w:type="gramEnd"/>
      <w:r w:rsidRPr="000F4453">
        <w:rPr>
          <w:rFonts w:ascii="Cambria" w:eastAsia="Times New Roman" w:hAnsi="Cambria" w:cs="Calibri"/>
          <w:sz w:val="22"/>
          <w:szCs w:val="22"/>
          <w:lang w:eastAsia="en-US"/>
        </w:rPr>
        <w:t xml:space="preserve"> § 2 ust. 2 pkt 6)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E324AA" w:rsidRPr="000F4453">
        <w:rPr>
          <w:rFonts w:ascii="Cambria" w:eastAsia="Times New Roman" w:hAnsi="Cambria" w:cs="Calibri"/>
          <w:sz w:val="22"/>
          <w:szCs w:val="22"/>
          <w:lang w:eastAsia="en-US"/>
        </w:rPr>
        <w:t>ust.</w:t>
      </w:r>
      <w:r w:rsidRPr="000F4453">
        <w:rPr>
          <w:rFonts w:ascii="Cambria" w:eastAsia="Times New Roman" w:hAnsi="Cambria" w:cs="Calibri"/>
          <w:sz w:val="22"/>
          <w:szCs w:val="22"/>
          <w:lang w:eastAsia="en-US"/>
        </w:rPr>
        <w:t xml:space="preserve"> 1 czynności. </w:t>
      </w:r>
    </w:p>
    <w:p w14:paraId="14ED3E62" w14:textId="77777777" w:rsidR="008125E8" w:rsidRPr="000F4453" w:rsidRDefault="00991E07" w:rsidP="0093198E">
      <w:pPr>
        <w:pStyle w:val="Akapitzlist"/>
        <w:numPr>
          <w:ilvl w:val="0"/>
          <w:numId w:val="92"/>
        </w:numPr>
        <w:suppressAutoHyphens/>
        <w:spacing w:before="0" w:after="0" w:line="276" w:lineRule="auto"/>
        <w:ind w:left="426"/>
        <w:rPr>
          <w:rFonts w:ascii="Cambria" w:eastAsia="Times New Roman" w:hAnsi="Cambria" w:cs="Calibri"/>
          <w:b/>
          <w:bCs/>
          <w:sz w:val="22"/>
          <w:szCs w:val="22"/>
          <w:lang w:eastAsia="en-US"/>
        </w:rPr>
      </w:pPr>
      <w:r w:rsidRPr="000F4453">
        <w:rPr>
          <w:rFonts w:ascii="Cambria" w:eastAsia="Times New Roman" w:hAnsi="Cambria" w:cs="Calibri"/>
          <w:sz w:val="22"/>
          <w:szCs w:val="22"/>
          <w:lang w:eastAsia="en-US"/>
        </w:rPr>
        <w:lastRenderedPageBreak/>
        <w:t>W przypadku uzasadnionych wątpliwości co do przestrzegania prawa pracy przez wykonawcę lub podwykonawcę, zamawiający może zwrócić się o przeprowadzenie kontroli przez Państwową Inspekcję Pracy.</w:t>
      </w:r>
    </w:p>
    <w:p w14:paraId="6C7EEF4B" w14:textId="77777777" w:rsidR="008612ED" w:rsidRPr="000F4453" w:rsidRDefault="008612ED" w:rsidP="008612ED">
      <w:pPr>
        <w:pStyle w:val="Akapitzlist"/>
        <w:suppressAutoHyphens/>
        <w:spacing w:before="0" w:after="0" w:line="276" w:lineRule="auto"/>
        <w:ind w:left="426"/>
        <w:rPr>
          <w:rFonts w:ascii="Cambria" w:eastAsia="Times New Roman" w:hAnsi="Cambria" w:cs="Calibri"/>
          <w:b/>
          <w:bCs/>
          <w:sz w:val="22"/>
          <w:szCs w:val="22"/>
          <w:lang w:eastAsia="en-US"/>
        </w:rPr>
      </w:pPr>
    </w:p>
    <w:p w14:paraId="5CAF0B34" w14:textId="77777777" w:rsidR="008125E8" w:rsidRPr="000F4453" w:rsidRDefault="00991E07" w:rsidP="005804CB">
      <w:pPr>
        <w:spacing w:before="240" w:after="160" w:line="276" w:lineRule="auto"/>
        <w:jc w:val="center"/>
        <w:rPr>
          <w:rFonts w:ascii="Cambria" w:hAnsi="Cambria" w:cs="Calibri"/>
          <w:b/>
          <w:bCs/>
          <w:sz w:val="22"/>
          <w:szCs w:val="22"/>
        </w:rPr>
      </w:pPr>
      <w:r w:rsidRPr="000F4453">
        <w:rPr>
          <w:rFonts w:ascii="Cambria" w:hAnsi="Cambria" w:cs="Calibri"/>
          <w:b/>
          <w:bCs/>
          <w:sz w:val="22"/>
          <w:szCs w:val="22"/>
        </w:rPr>
        <w:t>V. PODWYKONAWCY</w:t>
      </w:r>
    </w:p>
    <w:p w14:paraId="424DA694" w14:textId="77777777" w:rsidR="008125E8" w:rsidRPr="000F4453" w:rsidRDefault="00991E07" w:rsidP="0093198E">
      <w:pPr>
        <w:pStyle w:val="Akapitzlist"/>
        <w:numPr>
          <w:ilvl w:val="0"/>
          <w:numId w:val="93"/>
        </w:numPr>
        <w:tabs>
          <w:tab w:val="left" w:pos="284"/>
        </w:tabs>
        <w:spacing w:before="0" w:after="0" w:line="276" w:lineRule="auto"/>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Wykonawca może zlecić część robót do wykonania podwykonawcom lub dalszym podwykonawcom. Wykonanie robót przez podwykonawców lub dalszych podwykonawców nie zwalnia Wykonawcy od odpowiedzialności i zobowiązań wynikających z warunków niniejszej umowy. Wykonawca zlecając roboty podwykonawcom, zobowiązany jest bezwzględnie przestrzegać przepisów wynikających z ustawy Prawo zamówień publicznych jak również z art. 647</w:t>
      </w:r>
      <w:r w:rsidRPr="000F4453">
        <w:rPr>
          <w:rFonts w:ascii="Cambria" w:eastAsia="Times New Roman" w:hAnsi="Cambria" w:cs="Calibri"/>
          <w:sz w:val="22"/>
          <w:szCs w:val="22"/>
          <w:vertAlign w:val="superscript"/>
          <w:lang w:eastAsia="pl-PL"/>
        </w:rPr>
        <w:t>1</w:t>
      </w:r>
      <w:r w:rsidRPr="000F4453">
        <w:rPr>
          <w:rFonts w:ascii="Cambria" w:eastAsia="Times New Roman" w:hAnsi="Cambria" w:cs="Calibri"/>
          <w:sz w:val="22"/>
          <w:szCs w:val="22"/>
          <w:lang w:eastAsia="pl-PL"/>
        </w:rPr>
        <w:t xml:space="preserve"> Kodeksu Cywilnego.</w:t>
      </w:r>
    </w:p>
    <w:p w14:paraId="37FC49B1" w14:textId="77777777" w:rsidR="008125E8" w:rsidRPr="000F4453" w:rsidRDefault="00991E07" w:rsidP="0093198E">
      <w:pPr>
        <w:pStyle w:val="Akapitzlist"/>
        <w:numPr>
          <w:ilvl w:val="0"/>
          <w:numId w:val="93"/>
        </w:numPr>
        <w:tabs>
          <w:tab w:val="left" w:pos="284"/>
        </w:tabs>
        <w:spacing w:before="0" w:after="0" w:line="276" w:lineRule="auto"/>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Wykonawca zobowiązany jest do przedłożenia Zamawiającemu projektu umowy o</w:t>
      </w:r>
      <w:r w:rsidR="005804CB" w:rsidRPr="000F4453">
        <w:rPr>
          <w:rFonts w:ascii="Cambria" w:eastAsia="Times New Roman" w:hAnsi="Cambria" w:cs="Calibri"/>
          <w:sz w:val="22"/>
          <w:szCs w:val="22"/>
          <w:lang w:eastAsia="pl-PL"/>
        </w:rPr>
        <w:t> </w:t>
      </w:r>
      <w:r w:rsidRPr="000F4453">
        <w:rPr>
          <w:rFonts w:ascii="Cambria" w:eastAsia="Times New Roman" w:hAnsi="Cambria" w:cs="Calibri"/>
          <w:sz w:val="22"/>
          <w:szCs w:val="22"/>
          <w:lang w:eastAsia="pl-PL"/>
        </w:rPr>
        <w:t>podwykonawstwo, której przedmiotem są roboty budowlane, a także projektu jej zmiany.</w:t>
      </w:r>
    </w:p>
    <w:p w14:paraId="64A3E18B" w14:textId="77777777" w:rsidR="008125E8" w:rsidRPr="000F4453" w:rsidRDefault="00991E07" w:rsidP="00F7191E">
      <w:pPr>
        <w:pStyle w:val="Akapitzlist"/>
        <w:tabs>
          <w:tab w:val="left" w:pos="0"/>
          <w:tab w:val="left" w:pos="284"/>
        </w:tabs>
        <w:spacing w:before="0" w:after="0" w:line="276" w:lineRule="auto"/>
        <w:ind w:left="786"/>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 xml:space="preserve">Wykonawca, podwykonawca lub dalszy podwykonawca zamówienia na roboty budowlane zamierzający zawrzeć umowę o podwykonawstwo, której przedmiotem są roboty budowlane, jest obowiązany, w trakcie realizacji zamówienia, do przedłożenia </w:t>
      </w:r>
      <w:r w:rsidR="00F03FCA" w:rsidRPr="000F4453">
        <w:rPr>
          <w:rFonts w:ascii="Cambria" w:eastAsia="Times New Roman" w:hAnsi="Cambria" w:cs="Calibri"/>
          <w:sz w:val="22"/>
          <w:szCs w:val="22"/>
          <w:lang w:eastAsia="pl-PL"/>
        </w:rPr>
        <w:t>Z</w:t>
      </w:r>
      <w:r w:rsidRPr="000F4453">
        <w:rPr>
          <w:rFonts w:ascii="Cambria" w:eastAsia="Times New Roman" w:hAnsi="Cambria" w:cs="Calibri"/>
          <w:sz w:val="22"/>
          <w:szCs w:val="22"/>
          <w:lang w:eastAsia="pl-PL"/>
        </w:rPr>
        <w:t xml:space="preserve">amawiającemu projektu tej umowy, przy czym podwykonawca lub dalszy podwykonawca jest obowiązany dołączyć zgodę </w:t>
      </w:r>
      <w:r w:rsidR="00F03FCA" w:rsidRPr="000F4453">
        <w:rPr>
          <w:rFonts w:ascii="Cambria" w:eastAsia="Times New Roman" w:hAnsi="Cambria" w:cs="Calibri"/>
          <w:sz w:val="22"/>
          <w:szCs w:val="22"/>
          <w:lang w:eastAsia="pl-PL"/>
        </w:rPr>
        <w:t>W</w:t>
      </w:r>
      <w:r w:rsidRPr="000F4453">
        <w:rPr>
          <w:rFonts w:ascii="Cambria" w:eastAsia="Times New Roman" w:hAnsi="Cambria" w:cs="Calibri"/>
          <w:sz w:val="22"/>
          <w:szCs w:val="22"/>
          <w:lang w:eastAsia="pl-PL"/>
        </w:rPr>
        <w:t>ykonawcy na zawarcie umowy o podwykonawstwo o treści zgodnej z</w:t>
      </w:r>
      <w:r w:rsidR="005804CB" w:rsidRPr="000F4453">
        <w:rPr>
          <w:rFonts w:ascii="Cambria" w:eastAsia="Times New Roman" w:hAnsi="Cambria" w:cs="Calibri"/>
          <w:sz w:val="22"/>
          <w:szCs w:val="22"/>
          <w:lang w:eastAsia="pl-PL"/>
        </w:rPr>
        <w:t> </w:t>
      </w:r>
      <w:r w:rsidRPr="000F4453">
        <w:rPr>
          <w:rFonts w:ascii="Cambria" w:eastAsia="Times New Roman" w:hAnsi="Cambria" w:cs="Calibri"/>
          <w:sz w:val="22"/>
          <w:szCs w:val="22"/>
          <w:lang w:eastAsia="pl-PL"/>
        </w:rPr>
        <w:t xml:space="preserve">projektem </w:t>
      </w:r>
      <w:proofErr w:type="gramStart"/>
      <w:r w:rsidRPr="000F4453">
        <w:rPr>
          <w:rFonts w:ascii="Cambria" w:eastAsia="Times New Roman" w:hAnsi="Cambria" w:cs="Calibri"/>
          <w:sz w:val="22"/>
          <w:szCs w:val="22"/>
          <w:lang w:eastAsia="pl-PL"/>
        </w:rPr>
        <w:t>umowy .</w:t>
      </w:r>
      <w:proofErr w:type="gramEnd"/>
      <w:r w:rsidRPr="000F4453">
        <w:rPr>
          <w:rFonts w:ascii="Cambria" w:eastAsia="Times New Roman" w:hAnsi="Cambria" w:cs="Calibri"/>
          <w:sz w:val="22"/>
          <w:szCs w:val="22"/>
          <w:lang w:eastAsia="pl-PL"/>
        </w:rPr>
        <w:t xml:space="preserve"> </w:t>
      </w:r>
    </w:p>
    <w:p w14:paraId="7E106DF4" w14:textId="77777777" w:rsidR="006D6BAD" w:rsidRPr="000F4453" w:rsidRDefault="00991E07" w:rsidP="0093198E">
      <w:pPr>
        <w:pStyle w:val="Akapitzlist"/>
        <w:numPr>
          <w:ilvl w:val="0"/>
          <w:numId w:val="93"/>
        </w:numPr>
        <w:tabs>
          <w:tab w:val="left" w:pos="284"/>
        </w:tabs>
        <w:spacing w:before="0" w:after="0" w:line="276" w:lineRule="auto"/>
        <w:ind w:left="709" w:hanging="283"/>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Jeżeli Zamawiający, w terminie 14 dni od daty otrzymania projektu umowy o podwykonawstwo, której przedmiotem są roboty budowlane, lub do projektu jej zmiany, nie zgłosi na piśmie zastrzeżeń do projektu umowy a także projektu jej zmiany, uważa się, że wyraził zgodę na zawarcie umowy lub zmiany na warunkach określonych w projekcie umowy lub projekcie zmiany.</w:t>
      </w:r>
    </w:p>
    <w:p w14:paraId="57572F63" w14:textId="77777777" w:rsidR="006D6BAD" w:rsidRPr="000F4453" w:rsidRDefault="00991E07" w:rsidP="0093198E">
      <w:pPr>
        <w:pStyle w:val="Akapitzlist"/>
        <w:numPr>
          <w:ilvl w:val="0"/>
          <w:numId w:val="93"/>
        </w:numPr>
        <w:tabs>
          <w:tab w:val="left" w:pos="284"/>
        </w:tabs>
        <w:spacing w:before="0" w:after="0" w:line="276" w:lineRule="auto"/>
        <w:ind w:left="709" w:hanging="283"/>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 xml:space="preserve">Bez uprzedniej zgody Zamawiającego, Wykonawca, Podwykonawca lub dalszy </w:t>
      </w:r>
      <w:proofErr w:type="gramStart"/>
      <w:r w:rsidRPr="000F4453">
        <w:rPr>
          <w:rFonts w:ascii="Cambria" w:eastAsia="Times New Roman" w:hAnsi="Cambria" w:cs="Calibri"/>
          <w:sz w:val="22"/>
          <w:szCs w:val="22"/>
          <w:lang w:eastAsia="pl-PL"/>
        </w:rPr>
        <w:t>Podwykonawca  nie</w:t>
      </w:r>
      <w:proofErr w:type="gramEnd"/>
      <w:r w:rsidRPr="000F4453">
        <w:rPr>
          <w:rFonts w:ascii="Cambria" w:eastAsia="Times New Roman" w:hAnsi="Cambria" w:cs="Calibri"/>
          <w:sz w:val="22"/>
          <w:szCs w:val="22"/>
          <w:lang w:eastAsia="pl-PL"/>
        </w:rPr>
        <w:t xml:space="preserve"> </w:t>
      </w:r>
      <w:r w:rsidR="003676BE" w:rsidRPr="000F4453">
        <w:rPr>
          <w:rFonts w:ascii="Cambria" w:eastAsia="Times New Roman" w:hAnsi="Cambria" w:cs="Calibri"/>
          <w:sz w:val="22"/>
          <w:szCs w:val="22"/>
          <w:lang w:eastAsia="pl-PL"/>
        </w:rPr>
        <w:t xml:space="preserve">może zmienić postanowień umowy </w:t>
      </w:r>
      <w:r w:rsidR="00D13AEB" w:rsidRPr="000F4453">
        <w:rPr>
          <w:rFonts w:ascii="Cambria" w:eastAsia="Times New Roman" w:hAnsi="Cambria" w:cs="Calibri"/>
          <w:sz w:val="22"/>
          <w:szCs w:val="22"/>
          <w:lang w:eastAsia="pl-PL"/>
        </w:rPr>
        <w:t>o podwykonawstwo, której przedmiotem są roboty budowlane.</w:t>
      </w:r>
    </w:p>
    <w:p w14:paraId="46C1CBA5" w14:textId="77777777" w:rsidR="006D6BAD" w:rsidRPr="000F4453" w:rsidRDefault="00991E07" w:rsidP="0093198E">
      <w:pPr>
        <w:pStyle w:val="Akapitzlist"/>
        <w:numPr>
          <w:ilvl w:val="0"/>
          <w:numId w:val="93"/>
        </w:numPr>
        <w:tabs>
          <w:tab w:val="left" w:pos="284"/>
        </w:tabs>
        <w:spacing w:before="0" w:after="0" w:line="276" w:lineRule="auto"/>
        <w:ind w:left="709" w:hanging="283"/>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 xml:space="preserve">W terminie 7 dni od zawarcia umowy lub zmian do umowy zawartej z podwykonawcą lub dalszym </w:t>
      </w:r>
      <w:proofErr w:type="gramStart"/>
      <w:r w:rsidRPr="000F4453">
        <w:rPr>
          <w:rFonts w:ascii="Cambria" w:eastAsia="Times New Roman" w:hAnsi="Cambria" w:cs="Calibri"/>
          <w:sz w:val="22"/>
          <w:szCs w:val="22"/>
          <w:lang w:eastAsia="pl-PL"/>
        </w:rPr>
        <w:t>podwykonawcą</w:t>
      </w:r>
      <w:r w:rsidR="00761B97" w:rsidRPr="000F4453">
        <w:rPr>
          <w:rFonts w:ascii="Cambria" w:eastAsia="Times New Roman" w:hAnsi="Cambria" w:cs="Calibri"/>
          <w:sz w:val="22"/>
          <w:szCs w:val="22"/>
          <w:lang w:eastAsia="pl-PL"/>
        </w:rPr>
        <w:t>,</w:t>
      </w:r>
      <w:r w:rsidRPr="000F4453">
        <w:rPr>
          <w:rFonts w:ascii="Cambria" w:eastAsia="Times New Roman" w:hAnsi="Cambria" w:cs="Calibri"/>
          <w:sz w:val="22"/>
          <w:szCs w:val="22"/>
          <w:lang w:eastAsia="pl-PL"/>
        </w:rPr>
        <w:t xml:space="preserve">  Wykonawca</w:t>
      </w:r>
      <w:proofErr w:type="gramEnd"/>
      <w:r w:rsidR="0021081C" w:rsidRPr="000F4453">
        <w:rPr>
          <w:rFonts w:ascii="Cambria" w:eastAsia="Times New Roman" w:hAnsi="Cambria" w:cs="Calibri"/>
          <w:sz w:val="22"/>
          <w:szCs w:val="22"/>
          <w:lang w:eastAsia="pl-PL"/>
        </w:rPr>
        <w:t>, Podwykonawca lub dalszy Podwykonawca</w:t>
      </w:r>
      <w:r w:rsidRPr="000F4453">
        <w:rPr>
          <w:rFonts w:ascii="Cambria" w:eastAsia="Times New Roman" w:hAnsi="Cambria" w:cs="Calibri"/>
          <w:sz w:val="22"/>
          <w:szCs w:val="22"/>
          <w:lang w:eastAsia="pl-PL"/>
        </w:rPr>
        <w:t xml:space="preserve"> zobowiązany jest do przedłożenia Zamawiającemu poświadczonej za zgodność z oryginałem kopii zawartych  umów o podwykonawstwo, których przedmiotem są roboty budowlane, dostawy lub usługi , oraz ich zmian.</w:t>
      </w:r>
    </w:p>
    <w:p w14:paraId="13AE5B40" w14:textId="77777777" w:rsidR="00537D29" w:rsidRPr="000F4453" w:rsidRDefault="00991E07" w:rsidP="0093198E">
      <w:pPr>
        <w:pStyle w:val="Akapitzlist"/>
        <w:numPr>
          <w:ilvl w:val="0"/>
          <w:numId w:val="93"/>
        </w:numPr>
        <w:tabs>
          <w:tab w:val="left" w:pos="284"/>
        </w:tabs>
        <w:spacing w:before="0" w:after="0" w:line="276" w:lineRule="auto"/>
        <w:ind w:left="709" w:hanging="283"/>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 xml:space="preserve">Za roboty wykonane przez podwykonawcę płatności regulować będzie Wykonawca, dalszemu podwykonawcy – podwykonawca. </w:t>
      </w:r>
    </w:p>
    <w:p w14:paraId="22EF65B7" w14:textId="77777777" w:rsidR="00940687" w:rsidRPr="000F4453" w:rsidRDefault="00991E07" w:rsidP="0093198E">
      <w:pPr>
        <w:pStyle w:val="Akapitzlist"/>
        <w:numPr>
          <w:ilvl w:val="0"/>
          <w:numId w:val="93"/>
        </w:numPr>
        <w:tabs>
          <w:tab w:val="left" w:pos="284"/>
        </w:tabs>
        <w:spacing w:before="0" w:after="0" w:line="276" w:lineRule="auto"/>
        <w:ind w:left="709" w:hanging="283"/>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 xml:space="preserve">Wykonawca w trakcie realizacji zamówienia może zmienić lub zrezygnować z podwykonawcy. Jeżeli zmiana lub rezygnacja z podwykonawcy dotyczy podmiotu, na którego zasoby wykonawca powoływał się , na zasadach określonych w art. 118 ust.1 w związku z art. 266  ustawy Prawo zamówień publicznych, w celu wykazania spełniania warunków udziału w postępowaniu lub kryteriów selekcji, Wykonawca jest obowiązany wskazać Zamawiającemu, iż proponowany inny podwykonawca lub Wykonawca samodzielnie  spełnia je w stopniu nie mniejszym niż podwykonawca, na którego zasoby Wykonawca powoływał się w trakcie </w:t>
      </w:r>
      <w:r w:rsidR="0043461A" w:rsidRPr="000F4453">
        <w:rPr>
          <w:rFonts w:ascii="Cambria" w:eastAsia="Times New Roman" w:hAnsi="Cambria" w:cs="Calibri"/>
          <w:sz w:val="22"/>
          <w:szCs w:val="22"/>
          <w:lang w:eastAsia="pl-PL"/>
        </w:rPr>
        <w:t>postępowania</w:t>
      </w:r>
      <w:r w:rsidRPr="000F4453">
        <w:rPr>
          <w:rFonts w:ascii="Cambria" w:eastAsia="Times New Roman" w:hAnsi="Cambria" w:cs="Calibri"/>
          <w:sz w:val="22"/>
          <w:szCs w:val="22"/>
          <w:lang w:eastAsia="pl-PL"/>
        </w:rPr>
        <w:t xml:space="preserve"> o udzielenie zamówienia. </w:t>
      </w:r>
    </w:p>
    <w:p w14:paraId="551DF18D" w14:textId="77777777" w:rsidR="00940687" w:rsidRPr="000F4453" w:rsidRDefault="00991E07" w:rsidP="0093198E">
      <w:pPr>
        <w:pStyle w:val="Akapitzlist"/>
        <w:numPr>
          <w:ilvl w:val="0"/>
          <w:numId w:val="93"/>
        </w:numPr>
        <w:tabs>
          <w:tab w:val="left" w:pos="284"/>
        </w:tabs>
        <w:spacing w:before="0" w:after="0" w:line="276" w:lineRule="auto"/>
        <w:ind w:left="709" w:hanging="283"/>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Zamawiający zapłaci Wykonawcy wynagrodzenie, o którym mowa w Rozdz. VI § 1 ust. 1 po dostarczeniu prawidłowo wystawionej faktury z dołączonymi następującymi dokumentami:</w:t>
      </w:r>
    </w:p>
    <w:p w14:paraId="78C8806A" w14:textId="77777777" w:rsidR="00940687" w:rsidRPr="000F4453" w:rsidRDefault="00991E07" w:rsidP="0093198E">
      <w:pPr>
        <w:pStyle w:val="Akapitzlist"/>
        <w:numPr>
          <w:ilvl w:val="0"/>
          <w:numId w:val="94"/>
        </w:numPr>
        <w:tabs>
          <w:tab w:val="left" w:pos="284"/>
        </w:tabs>
        <w:spacing w:before="0" w:after="0" w:line="240" w:lineRule="auto"/>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 xml:space="preserve">protokołem odbioru wykonanych robót, odebranych przez Zamawiającego, sporządzonym przy udziale Wykonawcy i </w:t>
      </w:r>
      <w:proofErr w:type="gramStart"/>
      <w:r w:rsidRPr="000F4453">
        <w:rPr>
          <w:rFonts w:ascii="Cambria" w:eastAsia="Times New Roman" w:hAnsi="Cambria" w:cs="Calibri"/>
          <w:sz w:val="22"/>
          <w:szCs w:val="22"/>
          <w:lang w:eastAsia="pl-PL"/>
        </w:rPr>
        <w:t>Zamawiającego,  określającym</w:t>
      </w:r>
      <w:proofErr w:type="gramEnd"/>
      <w:r w:rsidRPr="000F4453">
        <w:rPr>
          <w:rFonts w:ascii="Cambria" w:eastAsia="Times New Roman" w:hAnsi="Cambria" w:cs="Calibri"/>
          <w:sz w:val="22"/>
          <w:szCs w:val="22"/>
          <w:lang w:eastAsia="pl-PL"/>
        </w:rPr>
        <w:t xml:space="preserve"> zakres wykonanych robót wynikających z umowy,</w:t>
      </w:r>
    </w:p>
    <w:p w14:paraId="3EF36CAD" w14:textId="77777777" w:rsidR="00940687" w:rsidRPr="000F4453" w:rsidRDefault="00991E07" w:rsidP="0093198E">
      <w:pPr>
        <w:pStyle w:val="Akapitzlist"/>
        <w:numPr>
          <w:ilvl w:val="0"/>
          <w:numId w:val="94"/>
        </w:numPr>
        <w:tabs>
          <w:tab w:val="left" w:pos="284"/>
        </w:tabs>
        <w:spacing w:before="0" w:after="0" w:line="240" w:lineRule="auto"/>
        <w:rPr>
          <w:rFonts w:ascii="Cambria" w:eastAsia="Times New Roman" w:hAnsi="Cambria" w:cs="Calibri"/>
          <w:sz w:val="22"/>
          <w:szCs w:val="22"/>
          <w:lang w:eastAsia="pl-PL"/>
        </w:rPr>
      </w:pPr>
      <w:r w:rsidRPr="000F4453">
        <w:rPr>
          <w:rFonts w:ascii="Cambria" w:eastAsia="Times New Roman" w:hAnsi="Cambria" w:cs="Calibri"/>
          <w:sz w:val="22"/>
          <w:szCs w:val="22"/>
          <w:lang w:eastAsia="pl-PL"/>
        </w:rPr>
        <w:lastRenderedPageBreak/>
        <w:t>oryginałem pisemnego oświadczenia podwykonawcy lub dalszego podwykonawcy, wystawionym najpóźniej w dacie wystawienia faktury przez Wykonawcę, o otrzymaniu kwot należnych mu z tytułu umowy z Wykonawcą,</w:t>
      </w:r>
    </w:p>
    <w:p w14:paraId="1B9D0097" w14:textId="77777777" w:rsidR="00940687" w:rsidRPr="000F4453" w:rsidRDefault="00991E07" w:rsidP="0093198E">
      <w:pPr>
        <w:pStyle w:val="Akapitzlist"/>
        <w:numPr>
          <w:ilvl w:val="0"/>
          <w:numId w:val="94"/>
        </w:numPr>
        <w:tabs>
          <w:tab w:val="left" w:pos="284"/>
        </w:tabs>
        <w:spacing w:before="0" w:after="0" w:line="240" w:lineRule="auto"/>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dowodem potwierdzającym zapłatę wynagrodzenia podwykonawcy lub dalszemu podwykonawcy.</w:t>
      </w:r>
    </w:p>
    <w:p w14:paraId="712C6F3A" w14:textId="77777777" w:rsidR="00940687" w:rsidRPr="000F4453" w:rsidRDefault="00940687" w:rsidP="00940687">
      <w:pPr>
        <w:pStyle w:val="Akapitzlist"/>
        <w:tabs>
          <w:tab w:val="left" w:pos="284"/>
        </w:tabs>
        <w:spacing w:before="0" w:after="0" w:line="276" w:lineRule="auto"/>
        <w:ind w:left="709"/>
        <w:rPr>
          <w:rFonts w:ascii="Cambria" w:eastAsia="Times New Roman" w:hAnsi="Cambria" w:cs="Calibri"/>
          <w:sz w:val="22"/>
          <w:szCs w:val="22"/>
          <w:lang w:eastAsia="pl-PL"/>
        </w:rPr>
      </w:pPr>
    </w:p>
    <w:p w14:paraId="50B4041F" w14:textId="77777777" w:rsidR="00537D29" w:rsidRPr="000F4453" w:rsidRDefault="00991E07" w:rsidP="0093198E">
      <w:pPr>
        <w:pStyle w:val="Akapitzlist"/>
        <w:numPr>
          <w:ilvl w:val="0"/>
          <w:numId w:val="93"/>
        </w:numPr>
        <w:tabs>
          <w:tab w:val="left" w:pos="284"/>
        </w:tabs>
        <w:spacing w:before="0" w:after="0" w:line="276" w:lineRule="auto"/>
        <w:ind w:left="709" w:hanging="283"/>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Postanowienia w zakresie umów o podwykonawstwo stosuje się odpowiednio do zmian umów o podwykonawstwo.</w:t>
      </w:r>
    </w:p>
    <w:p w14:paraId="250F0370" w14:textId="77777777" w:rsidR="008612ED" w:rsidRPr="000F4453" w:rsidRDefault="008612ED" w:rsidP="008612ED">
      <w:pPr>
        <w:pStyle w:val="Akapitzlist"/>
        <w:tabs>
          <w:tab w:val="left" w:pos="284"/>
        </w:tabs>
        <w:spacing w:before="0" w:after="0" w:line="276" w:lineRule="auto"/>
        <w:ind w:left="709"/>
        <w:rPr>
          <w:rFonts w:ascii="Cambria" w:eastAsia="Times New Roman" w:hAnsi="Cambria" w:cs="Calibri"/>
          <w:sz w:val="22"/>
          <w:szCs w:val="22"/>
          <w:lang w:eastAsia="pl-PL"/>
        </w:rPr>
      </w:pPr>
    </w:p>
    <w:p w14:paraId="4C03A1EC" w14:textId="77777777" w:rsidR="008125E8" w:rsidRPr="000F4453" w:rsidRDefault="00991E07" w:rsidP="008125E8">
      <w:pPr>
        <w:keepNext/>
        <w:tabs>
          <w:tab w:val="num" w:pos="284"/>
        </w:tabs>
        <w:spacing w:after="160" w:line="276" w:lineRule="auto"/>
        <w:jc w:val="center"/>
        <w:outlineLvl w:val="0"/>
        <w:rPr>
          <w:rFonts w:ascii="Cambria" w:hAnsi="Cambria" w:cs="Calibri"/>
          <w:b/>
          <w:bCs/>
          <w:sz w:val="22"/>
          <w:szCs w:val="22"/>
          <w:lang w:eastAsia="ar-SA"/>
        </w:rPr>
      </w:pPr>
      <w:r w:rsidRPr="000F4453">
        <w:rPr>
          <w:rFonts w:ascii="Cambria" w:hAnsi="Cambria" w:cs="Calibri"/>
          <w:b/>
          <w:bCs/>
          <w:sz w:val="22"/>
          <w:szCs w:val="22"/>
          <w:lang w:eastAsia="ar-SA"/>
        </w:rPr>
        <w:t>VI. WYNAGRODZENIE I ROZLICZENIE</w:t>
      </w:r>
    </w:p>
    <w:p w14:paraId="4267CA74" w14:textId="77777777" w:rsidR="008125E8" w:rsidRPr="000F4453" w:rsidRDefault="00991E07" w:rsidP="008125E8">
      <w:pPr>
        <w:spacing w:line="276" w:lineRule="auto"/>
        <w:jc w:val="center"/>
        <w:rPr>
          <w:rFonts w:ascii="Cambria" w:hAnsi="Cambria" w:cs="Calibri"/>
          <w:b/>
          <w:sz w:val="22"/>
          <w:szCs w:val="22"/>
        </w:rPr>
      </w:pPr>
      <w:r w:rsidRPr="000F4453">
        <w:rPr>
          <w:rFonts w:ascii="Cambria" w:hAnsi="Cambria" w:cs="Calibri"/>
          <w:b/>
          <w:sz w:val="22"/>
          <w:szCs w:val="22"/>
        </w:rPr>
        <w:t>§ 1</w:t>
      </w:r>
    </w:p>
    <w:p w14:paraId="22CE9750" w14:textId="77777777" w:rsidR="008125E8" w:rsidRPr="000F4453" w:rsidRDefault="00991E07" w:rsidP="0093198E">
      <w:pPr>
        <w:numPr>
          <w:ilvl w:val="0"/>
          <w:numId w:val="95"/>
        </w:numPr>
        <w:tabs>
          <w:tab w:val="left" w:pos="284"/>
        </w:tabs>
        <w:autoSpaceDE w:val="0"/>
        <w:autoSpaceDN w:val="0"/>
        <w:adjustRightInd w:val="0"/>
        <w:spacing w:line="276" w:lineRule="auto"/>
        <w:ind w:left="0" w:firstLine="0"/>
        <w:jc w:val="both"/>
        <w:rPr>
          <w:rFonts w:ascii="Cambria" w:eastAsia="Calibri" w:hAnsi="Cambria" w:cs="Calibri"/>
          <w:sz w:val="22"/>
          <w:szCs w:val="22"/>
          <w:shd w:val="clear" w:color="auto" w:fill="FFFFFF"/>
        </w:rPr>
      </w:pPr>
      <w:r w:rsidRPr="000F4453">
        <w:rPr>
          <w:rFonts w:ascii="Cambria" w:eastAsia="Calibri" w:hAnsi="Cambria" w:cs="Calibri"/>
          <w:sz w:val="22"/>
          <w:szCs w:val="22"/>
          <w:shd w:val="clear" w:color="auto" w:fill="FFFFFF"/>
        </w:rPr>
        <w:t xml:space="preserve">Za </w:t>
      </w:r>
      <w:r w:rsidR="00DB4A21" w:rsidRPr="000F4453">
        <w:rPr>
          <w:rFonts w:ascii="Cambria" w:eastAsia="Calibri" w:hAnsi="Cambria" w:cs="Calibri"/>
          <w:sz w:val="22"/>
          <w:szCs w:val="22"/>
          <w:shd w:val="clear" w:color="auto" w:fill="FFFFFF"/>
        </w:rPr>
        <w:t>zrealizowanie przedmiotowego zamówienia</w:t>
      </w:r>
      <w:r w:rsidRPr="000F4453">
        <w:rPr>
          <w:rFonts w:ascii="Cambria" w:eastAsia="Calibri" w:hAnsi="Cambria" w:cs="Calibri"/>
          <w:sz w:val="22"/>
          <w:szCs w:val="22"/>
          <w:shd w:val="clear" w:color="auto" w:fill="FFFFFF"/>
        </w:rPr>
        <w:t xml:space="preserve"> Wykonawca otrzyma </w:t>
      </w:r>
      <w:r w:rsidRPr="000F4453">
        <w:rPr>
          <w:rFonts w:ascii="Cambria" w:eastAsia="Calibri" w:hAnsi="Cambria" w:cs="Calibri"/>
          <w:b/>
          <w:bCs/>
          <w:sz w:val="22"/>
          <w:szCs w:val="22"/>
          <w:u w:val="single"/>
          <w:shd w:val="clear" w:color="auto" w:fill="FFFFFF"/>
        </w:rPr>
        <w:t>wynagrodzenie ryczałtowe,</w:t>
      </w:r>
      <w:r w:rsidRPr="000F4453">
        <w:rPr>
          <w:rFonts w:ascii="Cambria" w:eastAsia="Calibri" w:hAnsi="Cambria" w:cs="Calibri"/>
          <w:sz w:val="22"/>
          <w:szCs w:val="22"/>
          <w:shd w:val="clear" w:color="auto" w:fill="FFFFFF"/>
        </w:rPr>
        <w:t xml:space="preserve"> zgodnie ze złożoną </w:t>
      </w:r>
      <w:proofErr w:type="gramStart"/>
      <w:r w:rsidRPr="000F4453">
        <w:rPr>
          <w:rFonts w:ascii="Cambria" w:eastAsia="Calibri" w:hAnsi="Cambria" w:cs="Calibri"/>
          <w:sz w:val="22"/>
          <w:szCs w:val="22"/>
          <w:shd w:val="clear" w:color="auto" w:fill="FFFFFF"/>
        </w:rPr>
        <w:t>ofertą  w</w:t>
      </w:r>
      <w:proofErr w:type="gramEnd"/>
      <w:r w:rsidRPr="000F4453">
        <w:rPr>
          <w:rFonts w:ascii="Cambria" w:eastAsia="Calibri" w:hAnsi="Cambria" w:cs="Calibri"/>
          <w:sz w:val="22"/>
          <w:szCs w:val="22"/>
          <w:shd w:val="clear" w:color="auto" w:fill="FFFFFF"/>
        </w:rPr>
        <w:t xml:space="preserve"> wysokości brutto :</w:t>
      </w:r>
      <w:r w:rsidRPr="000F4453">
        <w:rPr>
          <w:rFonts w:ascii="Cambria" w:eastAsia="Calibri" w:hAnsi="Cambria" w:cs="Calibri"/>
          <w:sz w:val="22"/>
          <w:szCs w:val="22"/>
          <w:shd w:val="clear" w:color="auto" w:fill="FFFFFF"/>
        </w:rPr>
        <w:tab/>
        <w:t xml:space="preserve">……………………. </w:t>
      </w:r>
      <w:r w:rsidR="00DE008E" w:rsidRPr="000F4453">
        <w:rPr>
          <w:rFonts w:ascii="Cambria" w:eastAsia="Calibri" w:hAnsi="Cambria" w:cs="Calibri"/>
          <w:sz w:val="22"/>
          <w:szCs w:val="22"/>
          <w:shd w:val="clear" w:color="auto" w:fill="FFFFFF"/>
        </w:rPr>
        <w:t>, kwota netto w tym VAT</w:t>
      </w:r>
      <w:r w:rsidR="005343B5" w:rsidRPr="000F4453">
        <w:rPr>
          <w:rFonts w:ascii="Cambria" w:eastAsia="Calibri" w:hAnsi="Cambria" w:cs="Calibri"/>
          <w:sz w:val="22"/>
          <w:szCs w:val="22"/>
          <w:shd w:val="clear" w:color="auto" w:fill="FFFFFF"/>
        </w:rPr>
        <w:t>………..</w:t>
      </w:r>
    </w:p>
    <w:p w14:paraId="6A8FA35D" w14:textId="77777777" w:rsidR="008125E8" w:rsidRPr="000F4453" w:rsidRDefault="00991E07" w:rsidP="008125E8">
      <w:pPr>
        <w:tabs>
          <w:tab w:val="left" w:pos="284"/>
          <w:tab w:val="left" w:pos="5529"/>
        </w:tabs>
        <w:spacing w:line="276" w:lineRule="auto"/>
        <w:jc w:val="both"/>
        <w:rPr>
          <w:rFonts w:ascii="Cambria" w:hAnsi="Cambria" w:cs="Calibri"/>
          <w:sz w:val="22"/>
          <w:szCs w:val="22"/>
        </w:rPr>
      </w:pPr>
      <w:r w:rsidRPr="000F4453">
        <w:rPr>
          <w:rFonts w:ascii="Cambria" w:hAnsi="Cambria" w:cs="Calibri"/>
          <w:sz w:val="22"/>
          <w:szCs w:val="22"/>
        </w:rPr>
        <w:t xml:space="preserve">      </w:t>
      </w:r>
      <w:proofErr w:type="gramStart"/>
      <w:r w:rsidRPr="000F4453">
        <w:rPr>
          <w:rFonts w:ascii="Cambria" w:hAnsi="Cambria" w:cs="Calibri"/>
          <w:sz w:val="22"/>
          <w:szCs w:val="22"/>
        </w:rPr>
        <w:t>słownie :</w:t>
      </w:r>
      <w:proofErr w:type="gramEnd"/>
      <w:r w:rsidRPr="000F4453">
        <w:rPr>
          <w:rFonts w:ascii="Cambria" w:hAnsi="Cambria" w:cs="Calibri"/>
          <w:sz w:val="22"/>
          <w:szCs w:val="22"/>
        </w:rPr>
        <w:t xml:space="preserve"> …………………………………………………………………...</w:t>
      </w:r>
    </w:p>
    <w:p w14:paraId="237B15AE" w14:textId="77777777" w:rsidR="008125E8" w:rsidRPr="000F4453" w:rsidRDefault="00991E07" w:rsidP="0093198E">
      <w:pPr>
        <w:widowControl w:val="0"/>
        <w:numPr>
          <w:ilvl w:val="0"/>
          <w:numId w:val="95"/>
        </w:numPr>
        <w:tabs>
          <w:tab w:val="left" w:pos="321"/>
        </w:tabs>
        <w:spacing w:line="276" w:lineRule="auto"/>
        <w:ind w:left="0" w:right="40" w:firstLine="0"/>
        <w:jc w:val="both"/>
        <w:rPr>
          <w:rFonts w:ascii="Cambria" w:eastAsia="Calibri" w:hAnsi="Cambria" w:cs="Calibri"/>
          <w:sz w:val="22"/>
          <w:szCs w:val="22"/>
          <w:shd w:val="clear" w:color="auto" w:fill="FFFFFF"/>
        </w:rPr>
      </w:pPr>
      <w:r w:rsidRPr="000F4453">
        <w:rPr>
          <w:rFonts w:ascii="Cambria" w:eastAsia="Calibri" w:hAnsi="Cambria" w:cs="Calibri"/>
          <w:sz w:val="22"/>
          <w:szCs w:val="22"/>
          <w:shd w:val="clear" w:color="auto" w:fill="FFFFFF"/>
        </w:rPr>
        <w:t xml:space="preserve">Kwota określona powyżej zawiera wszelkie koszty związane z realizacją przedmiotu zamówienia. </w:t>
      </w:r>
    </w:p>
    <w:p w14:paraId="43FB8775" w14:textId="77777777" w:rsidR="008125E8" w:rsidRPr="000F4453" w:rsidRDefault="00991E07" w:rsidP="0093198E">
      <w:pPr>
        <w:widowControl w:val="0"/>
        <w:numPr>
          <w:ilvl w:val="0"/>
          <w:numId w:val="95"/>
        </w:numPr>
        <w:tabs>
          <w:tab w:val="left" w:pos="321"/>
        </w:tabs>
        <w:spacing w:line="276" w:lineRule="auto"/>
        <w:ind w:left="0" w:right="40" w:firstLine="0"/>
        <w:jc w:val="both"/>
        <w:rPr>
          <w:rFonts w:ascii="Cambria" w:eastAsia="Calibri" w:hAnsi="Cambria" w:cs="Calibri"/>
          <w:sz w:val="22"/>
          <w:szCs w:val="22"/>
        </w:rPr>
      </w:pPr>
      <w:r w:rsidRPr="000F4453">
        <w:rPr>
          <w:rFonts w:ascii="Cambria" w:eastAsia="Calibri" w:hAnsi="Cambria" w:cs="Calibri"/>
          <w:sz w:val="22"/>
          <w:szCs w:val="22"/>
          <w:shd w:val="clear" w:color="auto" w:fill="FFFFFF"/>
        </w:rPr>
        <w:t xml:space="preserve">Wynagrodzenie, o którym mowa w ust. 1, obejmuje całość kosztów związanych z realizacją Przedmiotu Umowy, jak również wszystkie inne wydatki niezbędne do prawidłowego, </w:t>
      </w:r>
      <w:proofErr w:type="gramStart"/>
      <w:r w:rsidRPr="000F4453">
        <w:rPr>
          <w:rFonts w:ascii="Cambria" w:eastAsia="Calibri" w:hAnsi="Cambria" w:cs="Calibri"/>
          <w:sz w:val="22"/>
          <w:szCs w:val="22"/>
          <w:shd w:val="clear" w:color="auto" w:fill="FFFFFF"/>
        </w:rPr>
        <w:t>kompleksowego  zrealizowania</w:t>
      </w:r>
      <w:proofErr w:type="gramEnd"/>
      <w:r w:rsidRPr="000F4453">
        <w:rPr>
          <w:rFonts w:ascii="Cambria" w:eastAsia="Calibri" w:hAnsi="Cambria" w:cs="Calibri"/>
          <w:sz w:val="22"/>
          <w:szCs w:val="22"/>
          <w:shd w:val="clear" w:color="auto" w:fill="FFFFFF"/>
        </w:rPr>
        <w:t xml:space="preserve"> całości Przedmiotu Umowy bez względu na okoliczności i źródło ich powstania, w tym m.in. koszty: wykonania wszelkich robót przygotowawczych, wykończeniowych i porządkowych, zorganizowania, zagospodarowania i późniejszej likwidacji placu robót (budowy).</w:t>
      </w:r>
    </w:p>
    <w:p w14:paraId="238865C7" w14:textId="77777777" w:rsidR="00704EBB" w:rsidRPr="000F4453" w:rsidRDefault="00991E07" w:rsidP="0093198E">
      <w:pPr>
        <w:widowControl w:val="0"/>
        <w:numPr>
          <w:ilvl w:val="0"/>
          <w:numId w:val="95"/>
        </w:numPr>
        <w:tabs>
          <w:tab w:val="left" w:pos="321"/>
        </w:tabs>
        <w:spacing w:line="276" w:lineRule="auto"/>
        <w:ind w:left="0" w:right="40" w:firstLine="0"/>
        <w:jc w:val="both"/>
        <w:rPr>
          <w:rFonts w:ascii="Cambria" w:eastAsia="Calibri" w:hAnsi="Cambria" w:cs="Calibri"/>
          <w:sz w:val="22"/>
          <w:szCs w:val="22"/>
          <w:shd w:val="clear" w:color="auto" w:fill="FFFFFF"/>
        </w:rPr>
      </w:pPr>
      <w:r w:rsidRPr="000F4453">
        <w:rPr>
          <w:rFonts w:ascii="Cambria" w:eastAsia="Calibri" w:hAnsi="Cambria" w:cs="Calibri"/>
          <w:sz w:val="22"/>
          <w:szCs w:val="22"/>
          <w:shd w:val="clear" w:color="auto" w:fill="FFFFFF"/>
        </w:rPr>
        <w:t xml:space="preserve">W przypadku </w:t>
      </w:r>
      <w:proofErr w:type="gramStart"/>
      <w:r w:rsidRPr="000F4453">
        <w:rPr>
          <w:rFonts w:ascii="Cambria" w:eastAsia="Calibri" w:hAnsi="Cambria" w:cs="Calibri"/>
          <w:sz w:val="22"/>
          <w:szCs w:val="22"/>
          <w:shd w:val="clear" w:color="auto" w:fill="FFFFFF"/>
        </w:rPr>
        <w:t>nie uwzględnienia</w:t>
      </w:r>
      <w:proofErr w:type="gramEnd"/>
      <w:r w:rsidRPr="000F4453">
        <w:rPr>
          <w:rFonts w:ascii="Cambria" w:eastAsia="Calibri" w:hAnsi="Cambria" w:cs="Calibri"/>
          <w:sz w:val="22"/>
          <w:szCs w:val="22"/>
          <w:shd w:val="clear" w:color="auto" w:fill="FFFFFF"/>
        </w:rPr>
        <w:t xml:space="preserve"> przez Wykonawcę wszystkich robót i innych wydatków niezbędnych do prawidłowego, kompleksowego zrealizowania Przedmiotu Umowy, powstałe różnice stanowią element ryzyka Wykonawcy i nie skutkują zwiększeniem wynagrodzenia.</w:t>
      </w:r>
    </w:p>
    <w:p w14:paraId="42B547B4" w14:textId="77777777" w:rsidR="008125E8" w:rsidRPr="000F4453" w:rsidRDefault="00991E07" w:rsidP="00A65521">
      <w:pPr>
        <w:spacing w:before="240" w:line="276" w:lineRule="auto"/>
        <w:jc w:val="center"/>
        <w:rPr>
          <w:rFonts w:ascii="Cambria" w:hAnsi="Cambria" w:cs="Calibri"/>
          <w:b/>
          <w:sz w:val="22"/>
          <w:szCs w:val="22"/>
        </w:rPr>
      </w:pPr>
      <w:r w:rsidRPr="000F4453">
        <w:rPr>
          <w:rFonts w:ascii="Cambria" w:hAnsi="Cambria" w:cs="Calibri"/>
          <w:b/>
          <w:sz w:val="22"/>
          <w:szCs w:val="22"/>
        </w:rPr>
        <w:t>§ 2</w:t>
      </w:r>
    </w:p>
    <w:p w14:paraId="3F8C9803" w14:textId="77777777" w:rsidR="00DB4A21" w:rsidRPr="000F4453" w:rsidRDefault="00991E07" w:rsidP="0093198E">
      <w:pPr>
        <w:pStyle w:val="Akapitzlist"/>
        <w:numPr>
          <w:ilvl w:val="3"/>
          <w:numId w:val="96"/>
        </w:numPr>
        <w:tabs>
          <w:tab w:val="clear" w:pos="2880"/>
          <w:tab w:val="left" w:pos="284"/>
        </w:tabs>
        <w:spacing w:before="0" w:after="0" w:line="240" w:lineRule="auto"/>
        <w:ind w:left="0" w:firstLine="0"/>
        <w:rPr>
          <w:rFonts w:ascii="Cambria" w:eastAsia="Times New Roman" w:hAnsi="Cambria" w:cs="Calibri"/>
          <w:sz w:val="22"/>
          <w:szCs w:val="22"/>
          <w:lang w:eastAsia="pl-PL"/>
        </w:rPr>
      </w:pPr>
      <w:proofErr w:type="gramStart"/>
      <w:r w:rsidRPr="000F4453">
        <w:rPr>
          <w:rFonts w:ascii="Cambria" w:eastAsia="Times New Roman" w:hAnsi="Cambria" w:cs="Calibri"/>
          <w:sz w:val="22"/>
          <w:szCs w:val="22"/>
          <w:lang w:eastAsia="pl-PL"/>
        </w:rPr>
        <w:t>Rozliczenie  za</w:t>
      </w:r>
      <w:proofErr w:type="gramEnd"/>
      <w:r w:rsidRPr="000F4453">
        <w:rPr>
          <w:rFonts w:ascii="Cambria" w:eastAsia="Times New Roman" w:hAnsi="Cambria" w:cs="Calibri"/>
          <w:sz w:val="22"/>
          <w:szCs w:val="22"/>
          <w:lang w:eastAsia="pl-PL"/>
        </w:rPr>
        <w:t xml:space="preserve"> wykonanie przedmiotu umowy nastąpi po wykonaniu całości robót, całości zamówienia, na podstawie wystawionej przez Wykonawcę faktury VAT za wykonany przedmiot umowy.</w:t>
      </w:r>
    </w:p>
    <w:p w14:paraId="0FB079D8" w14:textId="77777777" w:rsidR="00DB4A21" w:rsidRPr="000F4453" w:rsidRDefault="00991E07" w:rsidP="0093198E">
      <w:pPr>
        <w:pStyle w:val="Akapitzlist"/>
        <w:numPr>
          <w:ilvl w:val="3"/>
          <w:numId w:val="96"/>
        </w:numPr>
        <w:tabs>
          <w:tab w:val="clear" w:pos="2880"/>
          <w:tab w:val="left" w:pos="284"/>
        </w:tabs>
        <w:spacing w:before="0" w:after="0" w:line="240" w:lineRule="auto"/>
        <w:ind w:left="0"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Podstawą wystawienia faktury VAT jest:</w:t>
      </w:r>
    </w:p>
    <w:p w14:paraId="003F0347" w14:textId="77777777" w:rsidR="00DB4A21" w:rsidRPr="000F4453" w:rsidRDefault="00991E07" w:rsidP="00DB4A21">
      <w:pPr>
        <w:jc w:val="both"/>
        <w:rPr>
          <w:rFonts w:ascii="Cambria" w:hAnsi="Cambria" w:cs="Calibri"/>
          <w:sz w:val="22"/>
          <w:szCs w:val="22"/>
        </w:rPr>
      </w:pPr>
      <w:r w:rsidRPr="000F4453">
        <w:rPr>
          <w:rFonts w:ascii="Cambria" w:hAnsi="Cambria" w:cs="Calibri"/>
          <w:sz w:val="22"/>
          <w:szCs w:val="22"/>
        </w:rPr>
        <w:t>1)</w:t>
      </w:r>
      <w:r w:rsidRPr="000F4453">
        <w:rPr>
          <w:rFonts w:ascii="Cambria" w:hAnsi="Cambria" w:cs="Calibri"/>
          <w:sz w:val="22"/>
          <w:szCs w:val="22"/>
        </w:rPr>
        <w:tab/>
        <w:t>końcowy protokół odbioru przedmiotu umowy,</w:t>
      </w:r>
    </w:p>
    <w:p w14:paraId="0C6D69ED" w14:textId="77777777" w:rsidR="00DB4A21" w:rsidRPr="000F4453" w:rsidRDefault="00991E07" w:rsidP="00DB4A21">
      <w:pPr>
        <w:jc w:val="both"/>
        <w:rPr>
          <w:rFonts w:ascii="Cambria" w:hAnsi="Cambria" w:cs="Calibri"/>
          <w:sz w:val="22"/>
          <w:szCs w:val="22"/>
        </w:rPr>
      </w:pPr>
      <w:r w:rsidRPr="000F4453">
        <w:rPr>
          <w:rFonts w:ascii="Cambria" w:hAnsi="Cambria" w:cs="Calibri"/>
          <w:sz w:val="22"/>
          <w:szCs w:val="22"/>
        </w:rPr>
        <w:t>2)</w:t>
      </w:r>
      <w:r w:rsidRPr="000F4453">
        <w:rPr>
          <w:rFonts w:ascii="Cambria" w:hAnsi="Cambria" w:cs="Calibri"/>
          <w:sz w:val="22"/>
          <w:szCs w:val="22"/>
        </w:rPr>
        <w:tab/>
        <w:t xml:space="preserve">W przypadku realizacji z udziałem podwykonawcy: dokumenty, o których mowa                                           w </w:t>
      </w:r>
      <w:proofErr w:type="gramStart"/>
      <w:r w:rsidRPr="000F4453">
        <w:rPr>
          <w:rFonts w:ascii="Cambria" w:hAnsi="Cambria" w:cs="Calibri"/>
          <w:sz w:val="22"/>
          <w:szCs w:val="22"/>
        </w:rPr>
        <w:t>Rozdziale  V</w:t>
      </w:r>
      <w:proofErr w:type="gramEnd"/>
      <w:r w:rsidRPr="000F4453">
        <w:rPr>
          <w:rFonts w:ascii="Cambria" w:hAnsi="Cambria" w:cs="Calibri"/>
          <w:sz w:val="22"/>
          <w:szCs w:val="22"/>
        </w:rPr>
        <w:t xml:space="preserve"> ust. </w:t>
      </w:r>
      <w:r w:rsidR="00940687" w:rsidRPr="000F4453">
        <w:rPr>
          <w:rFonts w:ascii="Cambria" w:hAnsi="Cambria" w:cs="Calibri"/>
          <w:sz w:val="22"/>
          <w:szCs w:val="22"/>
        </w:rPr>
        <w:t>8</w:t>
      </w:r>
      <w:r w:rsidRPr="000F4453">
        <w:rPr>
          <w:rFonts w:ascii="Cambria" w:hAnsi="Cambria" w:cs="Calibri"/>
          <w:sz w:val="22"/>
          <w:szCs w:val="22"/>
        </w:rPr>
        <w:t>.</w:t>
      </w:r>
    </w:p>
    <w:p w14:paraId="5C85663D" w14:textId="77777777" w:rsidR="00DB4A21" w:rsidRPr="000F4453" w:rsidRDefault="00991E07" w:rsidP="0093198E">
      <w:pPr>
        <w:pStyle w:val="Akapitzlist"/>
        <w:numPr>
          <w:ilvl w:val="3"/>
          <w:numId w:val="96"/>
        </w:numPr>
        <w:tabs>
          <w:tab w:val="clear" w:pos="2880"/>
          <w:tab w:val="left" w:pos="284"/>
        </w:tabs>
        <w:spacing w:before="0" w:after="0" w:line="240" w:lineRule="auto"/>
        <w:ind w:left="0"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 xml:space="preserve">Faktura winna być wystawiona: </w:t>
      </w:r>
    </w:p>
    <w:p w14:paraId="04B022C6" w14:textId="77777777" w:rsidR="00DB4A21" w:rsidRPr="000F4453" w:rsidRDefault="00991E07" w:rsidP="00DB4A21">
      <w:pPr>
        <w:tabs>
          <w:tab w:val="left" w:pos="284"/>
        </w:tabs>
        <w:jc w:val="center"/>
        <w:rPr>
          <w:rFonts w:ascii="Cambria" w:eastAsia="Calibri" w:hAnsi="Cambria" w:cs="Calibri"/>
          <w:sz w:val="22"/>
          <w:szCs w:val="22"/>
        </w:rPr>
      </w:pPr>
      <w:r w:rsidRPr="000F4453">
        <w:rPr>
          <w:rFonts w:ascii="Cambria" w:eastAsia="Calibri" w:hAnsi="Cambria" w:cs="Calibri"/>
          <w:sz w:val="22"/>
          <w:szCs w:val="22"/>
        </w:rPr>
        <w:t xml:space="preserve">Małopolski Szpital Chorób Płuc i Rehabilitacji im. </w:t>
      </w:r>
      <w:proofErr w:type="spellStart"/>
      <w:proofErr w:type="gramStart"/>
      <w:r w:rsidRPr="000F4453">
        <w:rPr>
          <w:rFonts w:ascii="Cambria" w:eastAsia="Calibri" w:hAnsi="Cambria" w:cs="Calibri"/>
          <w:sz w:val="22"/>
          <w:szCs w:val="22"/>
        </w:rPr>
        <w:t>E.Wojtyły</w:t>
      </w:r>
      <w:proofErr w:type="spellEnd"/>
      <w:proofErr w:type="gramEnd"/>
    </w:p>
    <w:p w14:paraId="7432AA58" w14:textId="77777777" w:rsidR="005343B5" w:rsidRPr="000F4453" w:rsidRDefault="00991E07" w:rsidP="00DB4A21">
      <w:pPr>
        <w:tabs>
          <w:tab w:val="left" w:pos="284"/>
        </w:tabs>
        <w:jc w:val="center"/>
        <w:rPr>
          <w:rFonts w:ascii="Cambria" w:eastAsia="Calibri" w:hAnsi="Cambria" w:cs="Calibri"/>
          <w:sz w:val="22"/>
          <w:szCs w:val="22"/>
        </w:rPr>
      </w:pPr>
      <w:r w:rsidRPr="000F4453">
        <w:rPr>
          <w:rFonts w:ascii="Cambria" w:eastAsia="Calibri" w:hAnsi="Cambria" w:cs="Calibri"/>
          <w:sz w:val="22"/>
          <w:szCs w:val="22"/>
        </w:rPr>
        <w:t>32-</w:t>
      </w:r>
      <w:proofErr w:type="gramStart"/>
      <w:r w:rsidRPr="000F4453">
        <w:rPr>
          <w:rFonts w:ascii="Cambria" w:eastAsia="Calibri" w:hAnsi="Cambria" w:cs="Calibri"/>
          <w:sz w:val="22"/>
          <w:szCs w:val="22"/>
        </w:rPr>
        <w:t>310  Jaroszowiec</w:t>
      </w:r>
      <w:proofErr w:type="gramEnd"/>
      <w:r w:rsidRPr="000F4453">
        <w:rPr>
          <w:rFonts w:ascii="Cambria" w:eastAsia="Calibri" w:hAnsi="Cambria" w:cs="Calibri"/>
          <w:sz w:val="22"/>
          <w:szCs w:val="22"/>
        </w:rPr>
        <w:t>, ul. Kolejowa 1 a</w:t>
      </w:r>
    </w:p>
    <w:p w14:paraId="56BDD672" w14:textId="77777777" w:rsidR="00DB4A21" w:rsidRPr="000F4453" w:rsidRDefault="00991E07" w:rsidP="00DB4A21">
      <w:pPr>
        <w:tabs>
          <w:tab w:val="left" w:pos="284"/>
        </w:tabs>
        <w:jc w:val="center"/>
        <w:rPr>
          <w:rFonts w:ascii="Cambria" w:eastAsia="Calibri" w:hAnsi="Cambria" w:cs="Calibri"/>
          <w:sz w:val="22"/>
          <w:szCs w:val="22"/>
        </w:rPr>
      </w:pPr>
      <w:r w:rsidRPr="000F4453">
        <w:rPr>
          <w:rFonts w:ascii="Cambria" w:eastAsia="Calibri" w:hAnsi="Cambria" w:cs="Calibri"/>
          <w:sz w:val="22"/>
          <w:szCs w:val="22"/>
        </w:rPr>
        <w:t xml:space="preserve"> NIP: </w:t>
      </w:r>
      <w:r w:rsidR="005343B5" w:rsidRPr="000F4453">
        <w:rPr>
          <w:rFonts w:ascii="Cambria" w:eastAsia="Calibri" w:hAnsi="Cambria" w:cs="Calibri"/>
          <w:sz w:val="22"/>
          <w:szCs w:val="22"/>
        </w:rPr>
        <w:t>637 12 65 836</w:t>
      </w:r>
    </w:p>
    <w:p w14:paraId="4BD8C395" w14:textId="77777777" w:rsidR="00DB4A21" w:rsidRPr="000F4453" w:rsidRDefault="00991E07" w:rsidP="0093198E">
      <w:pPr>
        <w:pStyle w:val="Akapitzlist"/>
        <w:numPr>
          <w:ilvl w:val="3"/>
          <w:numId w:val="96"/>
        </w:numPr>
        <w:tabs>
          <w:tab w:val="clear" w:pos="2880"/>
          <w:tab w:val="left" w:pos="284"/>
        </w:tabs>
        <w:spacing w:before="0" w:after="0" w:line="240" w:lineRule="auto"/>
        <w:ind w:left="0"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 xml:space="preserve">Faktura za przedmiot umowy płatna </w:t>
      </w:r>
      <w:proofErr w:type="gramStart"/>
      <w:r w:rsidRPr="000F4453">
        <w:rPr>
          <w:rFonts w:ascii="Cambria" w:eastAsia="Times New Roman" w:hAnsi="Cambria" w:cs="Calibri"/>
          <w:sz w:val="22"/>
          <w:szCs w:val="22"/>
          <w:lang w:eastAsia="pl-PL"/>
        </w:rPr>
        <w:t>będzie  przelewem</w:t>
      </w:r>
      <w:proofErr w:type="gramEnd"/>
      <w:r w:rsidRPr="000F4453">
        <w:rPr>
          <w:rFonts w:ascii="Cambria" w:eastAsia="Times New Roman" w:hAnsi="Cambria" w:cs="Calibri"/>
          <w:sz w:val="22"/>
          <w:szCs w:val="22"/>
          <w:lang w:eastAsia="pl-PL"/>
        </w:rPr>
        <w:t xml:space="preserve"> na  konto wskazane przez Wykonawcę                  w fakturze, które jest kontem firmowym, do którego został wyodrębniony rachunek VAT, co umożliwi zastosowanie mechanizmu podzielonej płatności.</w:t>
      </w:r>
    </w:p>
    <w:p w14:paraId="55D401BF" w14:textId="77777777" w:rsidR="00DB4A21" w:rsidRPr="000F4453" w:rsidRDefault="00991E07" w:rsidP="0093198E">
      <w:pPr>
        <w:pStyle w:val="Akapitzlist"/>
        <w:numPr>
          <w:ilvl w:val="3"/>
          <w:numId w:val="96"/>
        </w:numPr>
        <w:tabs>
          <w:tab w:val="clear" w:pos="2880"/>
          <w:tab w:val="left" w:pos="284"/>
        </w:tabs>
        <w:spacing w:before="0" w:after="0" w:line="240" w:lineRule="auto"/>
        <w:ind w:left="0" w:firstLine="0"/>
        <w:rPr>
          <w:rFonts w:ascii="Cambria" w:eastAsia="Times New Roman" w:hAnsi="Cambria" w:cs="Calibri"/>
          <w:sz w:val="22"/>
          <w:szCs w:val="22"/>
          <w:lang w:eastAsia="pl-PL"/>
        </w:rPr>
      </w:pPr>
      <w:proofErr w:type="gramStart"/>
      <w:r w:rsidRPr="000F4453">
        <w:rPr>
          <w:rFonts w:ascii="Cambria" w:eastAsia="Times New Roman" w:hAnsi="Cambria" w:cs="Calibri"/>
          <w:sz w:val="22"/>
          <w:szCs w:val="22"/>
          <w:lang w:eastAsia="pl-PL"/>
        </w:rPr>
        <w:t>Faktura  płatna</w:t>
      </w:r>
      <w:proofErr w:type="gramEnd"/>
      <w:r w:rsidRPr="000F4453">
        <w:rPr>
          <w:rFonts w:ascii="Cambria" w:eastAsia="Times New Roman" w:hAnsi="Cambria" w:cs="Calibri"/>
          <w:sz w:val="22"/>
          <w:szCs w:val="22"/>
          <w:lang w:eastAsia="pl-PL"/>
        </w:rPr>
        <w:t xml:space="preserve"> będzie w terminie do 30 dni od daty otrzymania przez Zamawiającego, prawidłowo wystawionej faktury</w:t>
      </w:r>
      <w:r w:rsidRPr="000F4453">
        <w:rPr>
          <w:rFonts w:ascii="Cambria" w:eastAsia="Times New Roman" w:hAnsi="Cambria"/>
          <w:sz w:val="22"/>
          <w:szCs w:val="22"/>
          <w:lang w:eastAsia="en-US"/>
        </w:rPr>
        <w:t xml:space="preserve"> </w:t>
      </w:r>
      <w:r w:rsidRPr="000F4453">
        <w:rPr>
          <w:rFonts w:ascii="Cambria" w:eastAsia="Times New Roman" w:hAnsi="Cambria" w:cs="Calibri"/>
          <w:sz w:val="22"/>
          <w:szCs w:val="22"/>
          <w:lang w:eastAsia="pl-PL"/>
        </w:rPr>
        <w:t xml:space="preserve">wraz z wymaganymi dokumentami. </w:t>
      </w:r>
    </w:p>
    <w:p w14:paraId="4153D554" w14:textId="77777777" w:rsidR="00DB4A21" w:rsidRPr="000F4453" w:rsidRDefault="00991E07" w:rsidP="0093198E">
      <w:pPr>
        <w:pStyle w:val="Akapitzlist"/>
        <w:numPr>
          <w:ilvl w:val="3"/>
          <w:numId w:val="96"/>
        </w:numPr>
        <w:tabs>
          <w:tab w:val="clear" w:pos="2880"/>
          <w:tab w:val="left" w:pos="284"/>
        </w:tabs>
        <w:spacing w:before="0" w:after="0" w:line="240" w:lineRule="auto"/>
        <w:ind w:left="0"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Za datę dokonania płatności uważa się dzień obciążenia rachunku Zamawiającego.</w:t>
      </w:r>
    </w:p>
    <w:p w14:paraId="482BC24B" w14:textId="77777777" w:rsidR="00E324AA" w:rsidRPr="000F4453" w:rsidRDefault="00991E07" w:rsidP="0093198E">
      <w:pPr>
        <w:pStyle w:val="Akapitzlist"/>
        <w:numPr>
          <w:ilvl w:val="3"/>
          <w:numId w:val="96"/>
        </w:numPr>
        <w:tabs>
          <w:tab w:val="clear" w:pos="2880"/>
          <w:tab w:val="left" w:pos="284"/>
        </w:tabs>
        <w:spacing w:before="0" w:after="0" w:line="240" w:lineRule="auto"/>
        <w:ind w:left="0"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ze zm.).</w:t>
      </w:r>
    </w:p>
    <w:p w14:paraId="51C99BB9" w14:textId="77777777" w:rsidR="008125E8" w:rsidRPr="000F4453" w:rsidRDefault="00991E07" w:rsidP="0093198E">
      <w:pPr>
        <w:pStyle w:val="Akapitzlist"/>
        <w:numPr>
          <w:ilvl w:val="3"/>
          <w:numId w:val="96"/>
        </w:numPr>
        <w:tabs>
          <w:tab w:val="clear" w:pos="2880"/>
          <w:tab w:val="left" w:pos="284"/>
        </w:tabs>
        <w:spacing w:before="0" w:after="0" w:line="240" w:lineRule="auto"/>
        <w:ind w:left="0"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 xml:space="preserve">Pełnomocnik wykonawców, którym zamówienie zostało udzielone wspólnie (np. w ramach konsorcjum) upoważniony do zawarcia niniejszej umowy (Lider Konsorcjum), działający przez osoby upoważnione do jego reprezentacji, przez cały okres realizacji niniejszej umowy, jak również w okresie rękojmi i gwarancji, upoważniony jest do reprezentowania wszystkich </w:t>
      </w:r>
      <w:r w:rsidRPr="000F4453">
        <w:rPr>
          <w:rFonts w:ascii="Cambria" w:eastAsia="Times New Roman" w:hAnsi="Cambria" w:cs="Calibri"/>
          <w:sz w:val="22"/>
          <w:szCs w:val="22"/>
          <w:lang w:eastAsia="pl-PL"/>
        </w:rPr>
        <w:lastRenderedPageBreak/>
        <w:t xml:space="preserve">wykonawców, którym zamówienie zostało udzielone wspólnie, w szczególności upoważniony jest </w:t>
      </w:r>
      <w:proofErr w:type="gramStart"/>
      <w:r w:rsidRPr="000F4453">
        <w:rPr>
          <w:rFonts w:ascii="Cambria" w:eastAsia="Times New Roman" w:hAnsi="Cambria" w:cs="Calibri"/>
          <w:sz w:val="22"/>
          <w:szCs w:val="22"/>
          <w:lang w:eastAsia="pl-PL"/>
        </w:rPr>
        <w:t>do :</w:t>
      </w:r>
      <w:proofErr w:type="gramEnd"/>
    </w:p>
    <w:p w14:paraId="3E67F84D" w14:textId="77777777" w:rsidR="008125E8" w:rsidRPr="000F4453" w:rsidRDefault="00991E07" w:rsidP="0093198E">
      <w:pPr>
        <w:pStyle w:val="Akapitzlist"/>
        <w:numPr>
          <w:ilvl w:val="3"/>
          <w:numId w:val="97"/>
        </w:numPr>
        <w:tabs>
          <w:tab w:val="clear" w:pos="2880"/>
          <w:tab w:val="left" w:pos="284"/>
          <w:tab w:val="num" w:pos="567"/>
        </w:tabs>
        <w:spacing w:before="0" w:after="0" w:line="276" w:lineRule="auto"/>
        <w:ind w:left="284"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składania oświadczeń woli w imieniu wszystkich wykonawców,</w:t>
      </w:r>
    </w:p>
    <w:p w14:paraId="35AD719F" w14:textId="77777777" w:rsidR="008125E8" w:rsidRPr="000F4453" w:rsidRDefault="00991E07" w:rsidP="0093198E">
      <w:pPr>
        <w:pStyle w:val="Akapitzlist"/>
        <w:numPr>
          <w:ilvl w:val="3"/>
          <w:numId w:val="97"/>
        </w:numPr>
        <w:tabs>
          <w:tab w:val="clear" w:pos="2880"/>
          <w:tab w:val="left" w:pos="284"/>
          <w:tab w:val="num" w:pos="567"/>
        </w:tabs>
        <w:spacing w:before="0" w:after="0" w:line="276" w:lineRule="auto"/>
        <w:ind w:left="284"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wystawiania faktur i odbioru wynagrodzenia wynikającego z niniejszej umowy,</w:t>
      </w:r>
    </w:p>
    <w:p w14:paraId="59ECBDD2" w14:textId="77777777" w:rsidR="008125E8" w:rsidRPr="000F4453" w:rsidRDefault="00991E07" w:rsidP="0093198E">
      <w:pPr>
        <w:pStyle w:val="Akapitzlist"/>
        <w:numPr>
          <w:ilvl w:val="3"/>
          <w:numId w:val="97"/>
        </w:numPr>
        <w:tabs>
          <w:tab w:val="clear" w:pos="2880"/>
          <w:tab w:val="left" w:pos="284"/>
          <w:tab w:val="num" w:pos="567"/>
        </w:tabs>
        <w:spacing w:before="0" w:after="0" w:line="276" w:lineRule="auto"/>
        <w:ind w:left="284"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przyjmowania w imieniu wszystkich wykonawców oświadczeń woli składanych przez Zamawiającego,</w:t>
      </w:r>
    </w:p>
    <w:p w14:paraId="6A3B120E" w14:textId="77777777" w:rsidR="008125E8" w:rsidRPr="000F4453" w:rsidRDefault="00991E07" w:rsidP="0093198E">
      <w:pPr>
        <w:pStyle w:val="Akapitzlist"/>
        <w:numPr>
          <w:ilvl w:val="3"/>
          <w:numId w:val="97"/>
        </w:numPr>
        <w:tabs>
          <w:tab w:val="clear" w:pos="2880"/>
          <w:tab w:val="left" w:pos="284"/>
          <w:tab w:val="num" w:pos="567"/>
        </w:tabs>
        <w:spacing w:before="0" w:after="0" w:line="276" w:lineRule="auto"/>
        <w:ind w:left="284"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prowadzenia, wysyłania, odbierania korespondencji związanej z niniejszą umową,</w:t>
      </w:r>
    </w:p>
    <w:p w14:paraId="77308B15" w14:textId="77777777" w:rsidR="008125E8" w:rsidRPr="000F4453" w:rsidRDefault="00991E07" w:rsidP="0093198E">
      <w:pPr>
        <w:pStyle w:val="Akapitzlist"/>
        <w:numPr>
          <w:ilvl w:val="3"/>
          <w:numId w:val="97"/>
        </w:numPr>
        <w:tabs>
          <w:tab w:val="clear" w:pos="2880"/>
          <w:tab w:val="left" w:pos="284"/>
          <w:tab w:val="num" w:pos="567"/>
        </w:tabs>
        <w:spacing w:before="0" w:after="0" w:line="276" w:lineRule="auto"/>
        <w:ind w:left="284"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reprezentowania wszystkich wykonawców we wszelkich kontaktach, czynnościach wykonywanych w związku z realizacją niniejszej umowy,</w:t>
      </w:r>
    </w:p>
    <w:p w14:paraId="1C54A954" w14:textId="77777777" w:rsidR="00722D50" w:rsidRPr="000F4453" w:rsidRDefault="00991E07" w:rsidP="0093198E">
      <w:pPr>
        <w:pStyle w:val="Akapitzlist"/>
        <w:numPr>
          <w:ilvl w:val="3"/>
          <w:numId w:val="97"/>
        </w:numPr>
        <w:tabs>
          <w:tab w:val="clear" w:pos="2880"/>
          <w:tab w:val="left" w:pos="284"/>
          <w:tab w:val="num" w:pos="567"/>
        </w:tabs>
        <w:spacing w:before="0" w:after="0" w:line="276" w:lineRule="auto"/>
        <w:ind w:left="284" w:firstLine="0"/>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 xml:space="preserve">podpisywania w imieniu wszystkich wykonawców wszelkich dokumentów związanych z realizacją niniejszej umowy, w szczególności do podpisywania umowy, umów </w:t>
      </w:r>
      <w:proofErr w:type="gramStart"/>
      <w:r w:rsidRPr="000F4453">
        <w:rPr>
          <w:rFonts w:ascii="Cambria" w:eastAsia="Times New Roman" w:hAnsi="Cambria" w:cs="Calibri"/>
          <w:sz w:val="22"/>
          <w:szCs w:val="22"/>
          <w:lang w:eastAsia="pl-PL"/>
        </w:rPr>
        <w:t>( w</w:t>
      </w:r>
      <w:proofErr w:type="gramEnd"/>
      <w:r w:rsidRPr="000F4453">
        <w:rPr>
          <w:rFonts w:ascii="Cambria" w:eastAsia="Times New Roman" w:hAnsi="Cambria" w:cs="Calibri"/>
          <w:sz w:val="22"/>
          <w:szCs w:val="22"/>
          <w:lang w:eastAsia="pl-PL"/>
        </w:rPr>
        <w:t xml:space="preserve"> przypadku zamówień dodatkowych lub uzupełniających) aneksów do umowy, protokołów.</w:t>
      </w:r>
    </w:p>
    <w:p w14:paraId="76F0C95D" w14:textId="77777777" w:rsidR="00722D50" w:rsidRPr="000F4453" w:rsidRDefault="00722D50" w:rsidP="00722D50">
      <w:pPr>
        <w:pStyle w:val="Akapitzlist"/>
        <w:tabs>
          <w:tab w:val="left" w:pos="284"/>
        </w:tabs>
        <w:spacing w:before="0" w:after="0" w:line="276" w:lineRule="auto"/>
        <w:ind w:left="284"/>
        <w:rPr>
          <w:rFonts w:ascii="Cambria" w:eastAsia="Times New Roman" w:hAnsi="Cambria" w:cs="Calibri"/>
          <w:sz w:val="22"/>
          <w:szCs w:val="22"/>
          <w:lang w:eastAsia="pl-PL"/>
        </w:rPr>
      </w:pPr>
    </w:p>
    <w:p w14:paraId="0E69EA6D" w14:textId="77777777" w:rsidR="008125E8" w:rsidRPr="000F4453" w:rsidRDefault="00991E07" w:rsidP="00BD020C">
      <w:pPr>
        <w:keepNext/>
        <w:tabs>
          <w:tab w:val="num" w:pos="284"/>
        </w:tabs>
        <w:spacing w:before="240" w:after="160" w:line="276" w:lineRule="auto"/>
        <w:jc w:val="center"/>
        <w:outlineLvl w:val="0"/>
        <w:rPr>
          <w:rFonts w:ascii="Cambria" w:hAnsi="Cambria" w:cs="Calibri"/>
          <w:b/>
          <w:bCs/>
          <w:sz w:val="22"/>
          <w:szCs w:val="22"/>
          <w:lang w:eastAsia="ar-SA"/>
        </w:rPr>
      </w:pPr>
      <w:r w:rsidRPr="000F4453">
        <w:rPr>
          <w:rFonts w:ascii="Cambria" w:hAnsi="Cambria" w:cs="Calibri"/>
          <w:b/>
          <w:bCs/>
          <w:sz w:val="22"/>
          <w:szCs w:val="22"/>
          <w:lang w:eastAsia="ar-SA"/>
        </w:rPr>
        <w:t>VII. ODBIÓR ROBÓT</w:t>
      </w:r>
    </w:p>
    <w:p w14:paraId="105311F8" w14:textId="77777777" w:rsidR="008125E8" w:rsidRPr="000F4453" w:rsidRDefault="00991E07" w:rsidP="008125E8">
      <w:pPr>
        <w:spacing w:line="276" w:lineRule="auto"/>
        <w:jc w:val="center"/>
        <w:rPr>
          <w:rFonts w:ascii="Cambria" w:hAnsi="Cambria" w:cs="Calibri"/>
          <w:b/>
          <w:sz w:val="22"/>
          <w:szCs w:val="22"/>
        </w:rPr>
      </w:pPr>
      <w:r w:rsidRPr="000F4453">
        <w:rPr>
          <w:rFonts w:ascii="Cambria" w:hAnsi="Cambria" w:cs="Calibri"/>
          <w:b/>
          <w:sz w:val="22"/>
          <w:szCs w:val="22"/>
        </w:rPr>
        <w:t>§1</w:t>
      </w:r>
    </w:p>
    <w:p w14:paraId="5DE51DAD" w14:textId="77777777" w:rsidR="008125E8" w:rsidRPr="000F4453" w:rsidRDefault="00991E07" w:rsidP="008125E8">
      <w:pPr>
        <w:suppressAutoHyphens/>
        <w:autoSpaceDE w:val="0"/>
        <w:spacing w:line="276" w:lineRule="auto"/>
        <w:rPr>
          <w:rFonts w:ascii="Cambria" w:eastAsia="Calibri" w:hAnsi="Cambria" w:cs="Calibri"/>
          <w:sz w:val="22"/>
          <w:szCs w:val="22"/>
          <w:lang w:eastAsia="en-US"/>
        </w:rPr>
      </w:pPr>
      <w:r w:rsidRPr="000F4453">
        <w:rPr>
          <w:rFonts w:ascii="Cambria" w:eastAsia="Calibri" w:hAnsi="Cambria" w:cs="Calibri"/>
          <w:sz w:val="22"/>
          <w:szCs w:val="22"/>
          <w:lang w:eastAsia="en-US"/>
        </w:rPr>
        <w:t>Strony ustalają następujące rodzaje odbiorów:</w:t>
      </w:r>
    </w:p>
    <w:p w14:paraId="39B053BC" w14:textId="77777777" w:rsidR="008125E8" w:rsidRPr="000F4453" w:rsidRDefault="00991E07" w:rsidP="0093198E">
      <w:pPr>
        <w:pStyle w:val="Akapitzlist"/>
        <w:numPr>
          <w:ilvl w:val="0"/>
          <w:numId w:val="98"/>
        </w:numPr>
        <w:suppressAutoHyphens/>
        <w:autoSpaceDE w:val="0"/>
        <w:spacing w:before="0" w:after="0" w:line="276" w:lineRule="auto"/>
        <w:ind w:left="709" w:hanging="283"/>
        <w:contextualSpacing w:val="0"/>
        <w:jc w:val="left"/>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odbiór robót zanika</w:t>
      </w:r>
      <w:r w:rsidR="00BD020C" w:rsidRPr="000F4453">
        <w:rPr>
          <w:rFonts w:ascii="Cambria" w:eastAsia="Times New Roman" w:hAnsi="Cambria" w:cs="Calibri"/>
          <w:sz w:val="22"/>
          <w:szCs w:val="22"/>
          <w:lang w:eastAsia="en-US"/>
        </w:rPr>
        <w:t>jących lub ulegających zakryciu</w:t>
      </w:r>
      <w:r w:rsidR="00F26F13" w:rsidRPr="000F4453">
        <w:rPr>
          <w:rFonts w:ascii="Cambria" w:eastAsia="Times New Roman" w:hAnsi="Cambria" w:cs="Calibri"/>
          <w:sz w:val="22"/>
          <w:szCs w:val="22"/>
          <w:lang w:eastAsia="en-US"/>
        </w:rPr>
        <w:t xml:space="preserve"> – jeżeli takie wystąpią</w:t>
      </w:r>
      <w:r w:rsidR="00BD020C" w:rsidRPr="000F4453">
        <w:rPr>
          <w:rFonts w:ascii="Cambria" w:eastAsia="Times New Roman" w:hAnsi="Cambria" w:cs="Calibri"/>
          <w:sz w:val="22"/>
          <w:szCs w:val="22"/>
          <w:lang w:eastAsia="en-US"/>
        </w:rPr>
        <w:t>,</w:t>
      </w:r>
    </w:p>
    <w:p w14:paraId="3C891DA0" w14:textId="77777777" w:rsidR="008125E8" w:rsidRPr="000F4453" w:rsidRDefault="00991E07" w:rsidP="0093198E">
      <w:pPr>
        <w:pStyle w:val="Akapitzlist"/>
        <w:numPr>
          <w:ilvl w:val="0"/>
          <w:numId w:val="98"/>
        </w:numPr>
        <w:suppressAutoHyphens/>
        <w:autoSpaceDE w:val="0"/>
        <w:spacing w:before="0" w:after="0" w:line="276" w:lineRule="auto"/>
        <w:ind w:left="709" w:hanging="283"/>
        <w:contextualSpacing w:val="0"/>
        <w:jc w:val="left"/>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odbiór końcowy</w:t>
      </w:r>
      <w:r w:rsidR="00BD020C" w:rsidRPr="000F4453">
        <w:rPr>
          <w:rFonts w:ascii="Cambria" w:eastAsia="Times New Roman" w:hAnsi="Cambria" w:cs="Calibri"/>
          <w:sz w:val="22"/>
          <w:szCs w:val="22"/>
          <w:lang w:eastAsia="en-US"/>
        </w:rPr>
        <w:t>,</w:t>
      </w:r>
    </w:p>
    <w:p w14:paraId="73426428" w14:textId="77777777" w:rsidR="00BD020C" w:rsidRPr="000F4453" w:rsidRDefault="00991E07" w:rsidP="0093198E">
      <w:pPr>
        <w:pStyle w:val="Akapitzlist"/>
        <w:numPr>
          <w:ilvl w:val="0"/>
          <w:numId w:val="98"/>
        </w:numPr>
        <w:suppressAutoHyphens/>
        <w:autoSpaceDE w:val="0"/>
        <w:spacing w:before="0" w:after="0" w:line="276" w:lineRule="auto"/>
        <w:ind w:left="709" w:hanging="283"/>
        <w:contextualSpacing w:val="0"/>
        <w:jc w:val="left"/>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odbiór gwarancyjny</w:t>
      </w:r>
      <w:r w:rsidR="00DB4A21" w:rsidRPr="000F4453">
        <w:rPr>
          <w:rFonts w:ascii="Cambria" w:eastAsia="Times New Roman" w:hAnsi="Cambria" w:cs="Calibri"/>
          <w:sz w:val="22"/>
          <w:szCs w:val="22"/>
          <w:lang w:eastAsia="en-US"/>
        </w:rPr>
        <w:t>.</w:t>
      </w:r>
    </w:p>
    <w:p w14:paraId="550934FC" w14:textId="77777777" w:rsidR="008125E8" w:rsidRPr="000F4453" w:rsidRDefault="00991E07" w:rsidP="008612ED">
      <w:pPr>
        <w:spacing w:before="240" w:line="276" w:lineRule="auto"/>
        <w:jc w:val="center"/>
        <w:rPr>
          <w:rFonts w:ascii="Cambria" w:hAnsi="Cambria" w:cs="Calibri"/>
          <w:b/>
          <w:bCs/>
          <w:sz w:val="22"/>
          <w:szCs w:val="22"/>
        </w:rPr>
      </w:pPr>
      <w:r w:rsidRPr="000F4453">
        <w:rPr>
          <w:rFonts w:ascii="Cambria" w:hAnsi="Cambria" w:cs="Calibri"/>
          <w:b/>
          <w:bCs/>
          <w:sz w:val="22"/>
          <w:szCs w:val="22"/>
        </w:rPr>
        <w:t>§ 2</w:t>
      </w:r>
    </w:p>
    <w:p w14:paraId="5D429B76" w14:textId="77777777" w:rsidR="008125E8" w:rsidRPr="000F4453" w:rsidRDefault="00991E07" w:rsidP="008125E8">
      <w:pPr>
        <w:suppressAutoHyphens/>
        <w:autoSpaceDE w:val="0"/>
        <w:spacing w:line="276" w:lineRule="auto"/>
        <w:rPr>
          <w:rFonts w:ascii="Cambria" w:hAnsi="Cambria" w:cs="Calibri"/>
          <w:sz w:val="22"/>
          <w:szCs w:val="22"/>
          <w:lang w:eastAsia="en-US"/>
        </w:rPr>
      </w:pPr>
      <w:r w:rsidRPr="000F4453">
        <w:rPr>
          <w:rFonts w:ascii="Cambria" w:hAnsi="Cambria" w:cs="Calibri"/>
          <w:sz w:val="22"/>
          <w:szCs w:val="22"/>
          <w:lang w:eastAsia="en-US"/>
        </w:rPr>
        <w:t>W odniesieniu do odbioru robót zanikających lub ulegających zakryciu:</w:t>
      </w:r>
    </w:p>
    <w:p w14:paraId="5F52D7A1" w14:textId="77777777" w:rsidR="008125E8" w:rsidRPr="000F4453" w:rsidRDefault="00991E07" w:rsidP="0093198E">
      <w:pPr>
        <w:pStyle w:val="Akapitzlist"/>
        <w:numPr>
          <w:ilvl w:val="0"/>
          <w:numId w:val="99"/>
        </w:numPr>
        <w:tabs>
          <w:tab w:val="left" w:pos="567"/>
        </w:tabs>
        <w:suppressAutoHyphens/>
        <w:autoSpaceDE w:val="0"/>
        <w:spacing w:before="0" w:after="0" w:line="276" w:lineRule="auto"/>
        <w:ind w:left="284" w:firstLine="0"/>
        <w:contextualSpacing w:val="0"/>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podlegają odbiorowi roboty zanikające/ulegające zakryciu, których gotowość do odbioru Wykonawca zgłasza Zamawiające</w:t>
      </w:r>
      <w:r w:rsidR="004737B9" w:rsidRPr="000F4453">
        <w:rPr>
          <w:rFonts w:ascii="Cambria" w:eastAsia="Times New Roman" w:hAnsi="Cambria" w:cs="Calibri"/>
          <w:sz w:val="22"/>
          <w:szCs w:val="22"/>
          <w:lang w:eastAsia="en-US"/>
        </w:rPr>
        <w:t>mu</w:t>
      </w:r>
      <w:r w:rsidRPr="000F4453">
        <w:rPr>
          <w:rFonts w:ascii="Cambria" w:eastAsia="Times New Roman" w:hAnsi="Cambria" w:cs="Calibri"/>
          <w:sz w:val="22"/>
          <w:szCs w:val="22"/>
          <w:lang w:eastAsia="en-US"/>
        </w:rPr>
        <w:t>;</w:t>
      </w:r>
    </w:p>
    <w:p w14:paraId="08272C8F" w14:textId="77777777" w:rsidR="008125E8" w:rsidRPr="000F4453" w:rsidRDefault="00991E07" w:rsidP="0093198E">
      <w:pPr>
        <w:pStyle w:val="Akapitzlist"/>
        <w:numPr>
          <w:ilvl w:val="0"/>
          <w:numId w:val="99"/>
        </w:numPr>
        <w:tabs>
          <w:tab w:val="left" w:pos="567"/>
        </w:tabs>
        <w:suppressAutoHyphens/>
        <w:autoSpaceDE w:val="0"/>
        <w:spacing w:before="0" w:after="0" w:line="276" w:lineRule="auto"/>
        <w:ind w:left="284" w:firstLine="0"/>
        <w:contextualSpacing w:val="0"/>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w przypadku wykonania przez Wykonawcę robót zanikających/ulegających zakryciu lub robót zanikających, Zamawiający przystąpi do ich odbioru w ciągu 1 dnia roboczego od dnia zgłoszenia ich wykonania</w:t>
      </w:r>
      <w:r w:rsidR="00DF5EED" w:rsidRPr="000F4453">
        <w:rPr>
          <w:rFonts w:ascii="Cambria" w:eastAsia="Times New Roman" w:hAnsi="Cambria" w:cs="Calibri"/>
          <w:sz w:val="22"/>
          <w:szCs w:val="22"/>
          <w:lang w:eastAsia="en-US"/>
        </w:rPr>
        <w:t>.</w:t>
      </w:r>
    </w:p>
    <w:p w14:paraId="61E52118" w14:textId="77777777" w:rsidR="008125E8" w:rsidRPr="000F4453" w:rsidRDefault="00991E07" w:rsidP="00A65521">
      <w:pPr>
        <w:spacing w:before="240" w:line="276" w:lineRule="auto"/>
        <w:jc w:val="center"/>
        <w:rPr>
          <w:rFonts w:ascii="Cambria" w:hAnsi="Cambria" w:cs="Calibri"/>
          <w:b/>
          <w:bCs/>
          <w:sz w:val="22"/>
          <w:szCs w:val="22"/>
        </w:rPr>
      </w:pPr>
      <w:r w:rsidRPr="000F4453">
        <w:rPr>
          <w:rFonts w:ascii="Cambria" w:hAnsi="Cambria" w:cs="Calibri"/>
          <w:b/>
          <w:bCs/>
          <w:sz w:val="22"/>
          <w:szCs w:val="22"/>
        </w:rPr>
        <w:t>§ 3</w:t>
      </w:r>
    </w:p>
    <w:p w14:paraId="2E3389EF" w14:textId="77777777" w:rsidR="008125E8" w:rsidRPr="000F4453" w:rsidRDefault="00991E07" w:rsidP="00C2391E">
      <w:pPr>
        <w:numPr>
          <w:ilvl w:val="0"/>
          <w:numId w:val="100"/>
        </w:numPr>
        <w:tabs>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Zgłoszenia przedmiotu umowy do odbioru końcowego dokonuje Wykonawca pisemnie na adres Zamawiającego </w:t>
      </w:r>
      <w:r w:rsidRPr="000F4453">
        <w:rPr>
          <w:rFonts w:ascii="Cambria" w:eastAsia="Calibri" w:hAnsi="Cambria" w:cs="Calibri"/>
          <w:sz w:val="22"/>
          <w:szCs w:val="22"/>
          <w:lang w:eastAsia="en-US"/>
        </w:rPr>
        <w:t>po wykonaniu przedmiotu umowy i wszystkich robót, stanowiących przedmiot umowy.</w:t>
      </w:r>
    </w:p>
    <w:p w14:paraId="0A3F651A" w14:textId="77777777" w:rsidR="008125E8" w:rsidRPr="000F4453" w:rsidRDefault="00991E07" w:rsidP="004A63CA">
      <w:pPr>
        <w:numPr>
          <w:ilvl w:val="0"/>
          <w:numId w:val="100"/>
        </w:numPr>
        <w:tabs>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Zgłoszenie do odbioru musi być poprzedzone</w:t>
      </w:r>
      <w:r w:rsidR="004A63CA" w:rsidRPr="000F4453">
        <w:rPr>
          <w:rFonts w:ascii="Cambria" w:hAnsi="Cambria" w:cs="Calibri"/>
          <w:sz w:val="22"/>
          <w:szCs w:val="22"/>
        </w:rPr>
        <w:t xml:space="preserve"> </w:t>
      </w:r>
      <w:r w:rsidRPr="000F4453">
        <w:rPr>
          <w:rFonts w:ascii="Cambria" w:hAnsi="Cambria" w:cs="Calibri"/>
          <w:sz w:val="22"/>
          <w:szCs w:val="22"/>
        </w:rPr>
        <w:t xml:space="preserve">przeglądem technicznym całego zakresu umownego dokonanym przez </w:t>
      </w:r>
      <w:r w:rsidR="004737B9" w:rsidRPr="000F4453">
        <w:rPr>
          <w:rFonts w:ascii="Cambria" w:hAnsi="Cambria" w:cs="Calibri"/>
          <w:sz w:val="22"/>
          <w:szCs w:val="22"/>
        </w:rPr>
        <w:t>Zamawiającego wraz z</w:t>
      </w:r>
      <w:r w:rsidRPr="000F4453">
        <w:rPr>
          <w:rFonts w:ascii="Cambria" w:hAnsi="Cambria" w:cs="Calibri"/>
          <w:sz w:val="22"/>
          <w:szCs w:val="22"/>
        </w:rPr>
        <w:t xml:space="preserve"> potwierdz</w:t>
      </w:r>
      <w:r w:rsidR="004737B9" w:rsidRPr="000F4453">
        <w:rPr>
          <w:rFonts w:ascii="Cambria" w:hAnsi="Cambria" w:cs="Calibri"/>
          <w:sz w:val="22"/>
          <w:szCs w:val="22"/>
        </w:rPr>
        <w:t>eniem</w:t>
      </w:r>
      <w:r w:rsidRPr="000F4453">
        <w:rPr>
          <w:rFonts w:ascii="Cambria" w:hAnsi="Cambria" w:cs="Calibri"/>
          <w:sz w:val="22"/>
          <w:szCs w:val="22"/>
        </w:rPr>
        <w:t xml:space="preserve"> osiągnięcie</w:t>
      </w:r>
      <w:r w:rsidR="005C6A70" w:rsidRPr="000F4453">
        <w:rPr>
          <w:rFonts w:ascii="Cambria" w:hAnsi="Cambria" w:cs="Calibri"/>
          <w:sz w:val="22"/>
          <w:szCs w:val="22"/>
        </w:rPr>
        <w:t>m</w:t>
      </w:r>
      <w:r w:rsidRPr="000F4453">
        <w:rPr>
          <w:rFonts w:ascii="Cambria" w:hAnsi="Cambria" w:cs="Calibri"/>
          <w:sz w:val="22"/>
          <w:szCs w:val="22"/>
        </w:rPr>
        <w:t xml:space="preserve"> gotowości do odbioru. </w:t>
      </w:r>
    </w:p>
    <w:p w14:paraId="3D1650AA" w14:textId="77777777" w:rsidR="008125E8" w:rsidRPr="000F4453" w:rsidRDefault="00991E07" w:rsidP="008125E8">
      <w:pPr>
        <w:tabs>
          <w:tab w:val="left" w:pos="426"/>
        </w:tabs>
        <w:spacing w:line="276" w:lineRule="auto"/>
        <w:ind w:left="284"/>
        <w:jc w:val="both"/>
        <w:rPr>
          <w:rFonts w:ascii="Cambria" w:hAnsi="Cambria" w:cs="Calibri"/>
          <w:sz w:val="22"/>
          <w:szCs w:val="22"/>
        </w:rPr>
      </w:pPr>
      <w:r w:rsidRPr="000F4453">
        <w:rPr>
          <w:rFonts w:ascii="Cambria" w:hAnsi="Cambria" w:cs="Calibri"/>
          <w:sz w:val="22"/>
          <w:szCs w:val="22"/>
        </w:rPr>
        <w:t xml:space="preserve">Niewypełnienie postanowień </w:t>
      </w:r>
      <w:proofErr w:type="spellStart"/>
      <w:r w:rsidRPr="000F4453">
        <w:rPr>
          <w:rFonts w:ascii="Cambria" w:hAnsi="Cambria" w:cs="Calibri"/>
          <w:sz w:val="22"/>
          <w:szCs w:val="22"/>
        </w:rPr>
        <w:t>j.w</w:t>
      </w:r>
      <w:proofErr w:type="spellEnd"/>
      <w:r w:rsidRPr="000F4453">
        <w:rPr>
          <w:rFonts w:ascii="Cambria" w:hAnsi="Cambria" w:cs="Calibri"/>
          <w:sz w:val="22"/>
          <w:szCs w:val="22"/>
        </w:rPr>
        <w:t xml:space="preserve">. stanowi bezpodstawność zgłoszenia i zgłoszenie takie będzie nieskuteczne (Zamawiający nie rozpocznie procedury odbiorowej oraz w takiej sytuacji                            w przypadku przekroczenia terminu realizacji Zamawiający naliczy kary umowne za opóźnienie                         </w:t>
      </w:r>
      <w:proofErr w:type="gramStart"/>
      <w:r w:rsidRPr="000F4453">
        <w:rPr>
          <w:rFonts w:ascii="Cambria" w:hAnsi="Cambria" w:cs="Calibri"/>
          <w:sz w:val="22"/>
          <w:szCs w:val="22"/>
        </w:rPr>
        <w:t>w  zgłoszeniu</w:t>
      </w:r>
      <w:proofErr w:type="gramEnd"/>
      <w:r w:rsidRPr="000F4453">
        <w:rPr>
          <w:rFonts w:ascii="Cambria" w:hAnsi="Cambria" w:cs="Calibri"/>
          <w:sz w:val="22"/>
          <w:szCs w:val="22"/>
        </w:rPr>
        <w:t xml:space="preserve"> do odbioru przedmiotu umowy – patrz Rozdział IX, § 2, ust. 2, pkt. 1).</w:t>
      </w:r>
    </w:p>
    <w:p w14:paraId="1C2168C5" w14:textId="77777777" w:rsidR="008125E8" w:rsidRPr="000F4453" w:rsidRDefault="00991E07" w:rsidP="00C2391E">
      <w:pPr>
        <w:numPr>
          <w:ilvl w:val="0"/>
          <w:numId w:val="100"/>
        </w:numPr>
        <w:spacing w:line="276" w:lineRule="auto"/>
        <w:ind w:left="284" w:hanging="284"/>
        <w:jc w:val="both"/>
        <w:rPr>
          <w:rFonts w:ascii="Cambria" w:hAnsi="Cambria" w:cs="Calibri"/>
          <w:sz w:val="22"/>
          <w:szCs w:val="22"/>
        </w:rPr>
      </w:pPr>
      <w:r w:rsidRPr="000F4453">
        <w:rPr>
          <w:rFonts w:ascii="Cambria" w:hAnsi="Cambria" w:cs="Calibri"/>
          <w:sz w:val="22"/>
          <w:szCs w:val="22"/>
        </w:rPr>
        <w:t xml:space="preserve">Do zgłoszenia </w:t>
      </w:r>
      <w:proofErr w:type="gramStart"/>
      <w:r w:rsidRPr="000F4453">
        <w:rPr>
          <w:rFonts w:ascii="Cambria" w:hAnsi="Cambria" w:cs="Calibri"/>
          <w:sz w:val="22"/>
          <w:szCs w:val="22"/>
        </w:rPr>
        <w:t>odbioru  końcowego</w:t>
      </w:r>
      <w:proofErr w:type="gramEnd"/>
      <w:r w:rsidRPr="000F4453">
        <w:rPr>
          <w:rFonts w:ascii="Cambria" w:hAnsi="Cambria" w:cs="Calibri"/>
          <w:sz w:val="22"/>
          <w:szCs w:val="22"/>
        </w:rPr>
        <w:t xml:space="preserve"> należy załączyć m.in.:</w:t>
      </w:r>
    </w:p>
    <w:p w14:paraId="48BD0D55" w14:textId="77777777" w:rsidR="008125E8" w:rsidRPr="000F4453" w:rsidRDefault="00991E07" w:rsidP="0093198E">
      <w:pPr>
        <w:numPr>
          <w:ilvl w:val="0"/>
          <w:numId w:val="101"/>
        </w:numPr>
        <w:tabs>
          <w:tab w:val="clear" w:pos="720"/>
          <w:tab w:val="num" w:pos="426"/>
        </w:tabs>
        <w:spacing w:line="276" w:lineRule="auto"/>
        <w:ind w:left="284" w:firstLine="0"/>
        <w:jc w:val="both"/>
        <w:rPr>
          <w:rFonts w:ascii="Cambria" w:hAnsi="Cambria" w:cs="Calibri"/>
          <w:sz w:val="22"/>
          <w:szCs w:val="22"/>
        </w:rPr>
      </w:pPr>
      <w:r w:rsidRPr="000F4453">
        <w:rPr>
          <w:rFonts w:ascii="Cambria" w:hAnsi="Cambria" w:cs="Calibri"/>
          <w:sz w:val="22"/>
          <w:szCs w:val="22"/>
        </w:rPr>
        <w:t>atesty i świadectwa zastosowanych materiałów i urządzeń,</w:t>
      </w:r>
    </w:p>
    <w:p w14:paraId="17B53F76" w14:textId="77777777" w:rsidR="008125E8" w:rsidRPr="000F4453" w:rsidRDefault="00991E07" w:rsidP="0093198E">
      <w:pPr>
        <w:numPr>
          <w:ilvl w:val="0"/>
          <w:numId w:val="101"/>
        </w:numPr>
        <w:tabs>
          <w:tab w:val="clear" w:pos="720"/>
          <w:tab w:val="num" w:pos="426"/>
        </w:tabs>
        <w:spacing w:line="276" w:lineRule="auto"/>
        <w:ind w:left="284" w:firstLine="0"/>
        <w:jc w:val="both"/>
        <w:rPr>
          <w:rFonts w:ascii="Cambria" w:hAnsi="Cambria" w:cs="Calibri"/>
          <w:sz w:val="22"/>
          <w:szCs w:val="22"/>
        </w:rPr>
      </w:pPr>
      <w:r w:rsidRPr="000F4453">
        <w:rPr>
          <w:rFonts w:ascii="Cambria" w:hAnsi="Cambria" w:cs="Calibri"/>
          <w:sz w:val="22"/>
          <w:szCs w:val="22"/>
        </w:rPr>
        <w:t>protokoły badań/sprawdzeń/prób/robót zanikających,</w:t>
      </w:r>
    </w:p>
    <w:p w14:paraId="1F505395" w14:textId="77777777" w:rsidR="008125E8" w:rsidRPr="000F4453" w:rsidRDefault="00991E07" w:rsidP="0093198E">
      <w:pPr>
        <w:numPr>
          <w:ilvl w:val="0"/>
          <w:numId w:val="101"/>
        </w:numPr>
        <w:tabs>
          <w:tab w:val="clear" w:pos="720"/>
          <w:tab w:val="num" w:pos="426"/>
        </w:tabs>
        <w:spacing w:line="276" w:lineRule="auto"/>
        <w:ind w:left="284" w:firstLine="0"/>
        <w:jc w:val="both"/>
        <w:rPr>
          <w:rFonts w:ascii="Cambria" w:hAnsi="Cambria" w:cs="Calibri"/>
          <w:sz w:val="22"/>
          <w:szCs w:val="22"/>
        </w:rPr>
      </w:pPr>
      <w:r w:rsidRPr="000F4453">
        <w:rPr>
          <w:rFonts w:ascii="Cambria" w:hAnsi="Cambria" w:cs="Calibri"/>
          <w:sz w:val="22"/>
          <w:szCs w:val="22"/>
        </w:rPr>
        <w:t>gwarancj</w:t>
      </w:r>
      <w:r w:rsidR="004A63CA" w:rsidRPr="000F4453">
        <w:rPr>
          <w:rFonts w:ascii="Cambria" w:hAnsi="Cambria" w:cs="Calibri"/>
          <w:sz w:val="22"/>
          <w:szCs w:val="22"/>
        </w:rPr>
        <w:t>ę wg wzoru Zamawiającego</w:t>
      </w:r>
      <w:r w:rsidRPr="000F4453">
        <w:rPr>
          <w:rFonts w:ascii="Cambria" w:hAnsi="Cambria" w:cs="Calibri"/>
          <w:sz w:val="22"/>
          <w:szCs w:val="22"/>
        </w:rPr>
        <w:t>,</w:t>
      </w:r>
    </w:p>
    <w:p w14:paraId="67A33A11" w14:textId="77777777" w:rsidR="008125E8" w:rsidRPr="000F4453" w:rsidRDefault="00991E07" w:rsidP="0093198E">
      <w:pPr>
        <w:numPr>
          <w:ilvl w:val="0"/>
          <w:numId w:val="101"/>
        </w:numPr>
        <w:tabs>
          <w:tab w:val="clear" w:pos="720"/>
          <w:tab w:val="num" w:pos="426"/>
        </w:tabs>
        <w:spacing w:line="276" w:lineRule="auto"/>
        <w:ind w:left="284" w:firstLine="0"/>
        <w:jc w:val="both"/>
        <w:rPr>
          <w:rFonts w:ascii="Cambria" w:hAnsi="Cambria" w:cs="Calibri"/>
          <w:sz w:val="22"/>
          <w:szCs w:val="22"/>
        </w:rPr>
      </w:pPr>
      <w:r w:rsidRPr="000F4453">
        <w:rPr>
          <w:rFonts w:ascii="Cambria" w:hAnsi="Cambria" w:cs="Calibri"/>
          <w:sz w:val="22"/>
          <w:szCs w:val="22"/>
        </w:rPr>
        <w:t>aprobaty techniczne,</w:t>
      </w:r>
    </w:p>
    <w:p w14:paraId="7BF78E31" w14:textId="77777777" w:rsidR="008125E8" w:rsidRPr="000F4453" w:rsidRDefault="00991E07" w:rsidP="0093198E">
      <w:pPr>
        <w:numPr>
          <w:ilvl w:val="0"/>
          <w:numId w:val="101"/>
        </w:numPr>
        <w:tabs>
          <w:tab w:val="clear" w:pos="720"/>
          <w:tab w:val="num" w:pos="426"/>
        </w:tabs>
        <w:spacing w:line="276" w:lineRule="auto"/>
        <w:ind w:left="284" w:firstLine="0"/>
        <w:jc w:val="both"/>
        <w:rPr>
          <w:rFonts w:ascii="Cambria" w:hAnsi="Cambria" w:cs="Calibri"/>
          <w:sz w:val="22"/>
          <w:szCs w:val="22"/>
        </w:rPr>
      </w:pPr>
      <w:r w:rsidRPr="000F4453">
        <w:rPr>
          <w:rFonts w:ascii="Cambria" w:hAnsi="Cambria" w:cs="Calibri"/>
          <w:sz w:val="22"/>
          <w:szCs w:val="22"/>
        </w:rPr>
        <w:t>atesty i certyfikaty jakości,</w:t>
      </w:r>
    </w:p>
    <w:p w14:paraId="6316DCD8" w14:textId="77777777" w:rsidR="004A63CA" w:rsidRPr="000F4453" w:rsidRDefault="00991E07" w:rsidP="0093198E">
      <w:pPr>
        <w:numPr>
          <w:ilvl w:val="0"/>
          <w:numId w:val="101"/>
        </w:numPr>
        <w:tabs>
          <w:tab w:val="clear" w:pos="720"/>
          <w:tab w:val="num" w:pos="426"/>
        </w:tabs>
        <w:spacing w:line="276" w:lineRule="auto"/>
        <w:ind w:left="284" w:firstLine="0"/>
        <w:jc w:val="both"/>
        <w:rPr>
          <w:rFonts w:ascii="Cambria" w:hAnsi="Cambria" w:cs="Calibri"/>
          <w:sz w:val="22"/>
          <w:szCs w:val="22"/>
        </w:rPr>
      </w:pPr>
      <w:r w:rsidRPr="000F4453">
        <w:rPr>
          <w:rFonts w:ascii="Cambria" w:hAnsi="Cambria" w:cs="Calibri"/>
          <w:sz w:val="22"/>
          <w:szCs w:val="22"/>
        </w:rPr>
        <w:t>deklaracje zgodności</w:t>
      </w:r>
    </w:p>
    <w:p w14:paraId="7F232BCC" w14:textId="77777777" w:rsidR="008125E8" w:rsidRPr="000F4453" w:rsidRDefault="00991E07" w:rsidP="0093198E">
      <w:pPr>
        <w:numPr>
          <w:ilvl w:val="0"/>
          <w:numId w:val="101"/>
        </w:numPr>
        <w:spacing w:line="276" w:lineRule="auto"/>
        <w:jc w:val="both"/>
        <w:rPr>
          <w:rFonts w:ascii="Cambria" w:hAnsi="Cambria" w:cs="Calibri"/>
          <w:sz w:val="22"/>
          <w:szCs w:val="22"/>
        </w:rPr>
      </w:pPr>
      <w:r w:rsidRPr="000F4453">
        <w:rPr>
          <w:rFonts w:ascii="Cambria" w:hAnsi="Cambria" w:cs="Calibri"/>
          <w:sz w:val="22"/>
          <w:szCs w:val="22"/>
        </w:rPr>
        <w:t>wszelkie inne wyżej nie wymienione, a wymagane przez Zamawiającego lub przepisami, a niezbędne w szczególności do oceny prawidłowości wykonanych robót</w:t>
      </w:r>
      <w:r w:rsidR="00320137" w:rsidRPr="000F4453">
        <w:rPr>
          <w:rFonts w:ascii="Cambria" w:hAnsi="Cambria" w:cs="Calibri"/>
          <w:sz w:val="22"/>
          <w:szCs w:val="22"/>
        </w:rPr>
        <w:t>.</w:t>
      </w:r>
    </w:p>
    <w:p w14:paraId="03542F71" w14:textId="77777777" w:rsidR="008125E8" w:rsidRPr="000F4453" w:rsidRDefault="00991E07" w:rsidP="00C2391E">
      <w:pPr>
        <w:numPr>
          <w:ilvl w:val="0"/>
          <w:numId w:val="100"/>
        </w:numPr>
        <w:tabs>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lastRenderedPageBreak/>
        <w:t xml:space="preserve">Odbiór końcowy nastąpi po wykonaniu przedmiotu umowy i wszystkich robót, stanowiących przedmiot umowy, likwidacji zaplecza robót (budowy) i uporządkowaniu terenu robót (budowy). </w:t>
      </w:r>
    </w:p>
    <w:p w14:paraId="4FACBF1E" w14:textId="77777777" w:rsidR="008125E8" w:rsidRPr="000F4453" w:rsidRDefault="00991E07" w:rsidP="00C2391E">
      <w:pPr>
        <w:numPr>
          <w:ilvl w:val="0"/>
          <w:numId w:val="100"/>
        </w:numPr>
        <w:tabs>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Zamawiający wyznaczy termin odbioru końcowego przedmiotu umowy w terminie do 10 dni od dnia pisemnego zgłoszenia przez Wykonawcę zakończenia realizacji zadania i przystąpi do odbioru w terminie do 7 dni od daty zawiadomienia Wykonawcy o terminie odbioru – z zastrzeżeniem postanowień ust. </w:t>
      </w:r>
      <w:r w:rsidR="004A63CA" w:rsidRPr="000F4453">
        <w:rPr>
          <w:rFonts w:ascii="Cambria" w:hAnsi="Cambria" w:cs="Calibri"/>
          <w:sz w:val="22"/>
          <w:szCs w:val="22"/>
        </w:rPr>
        <w:t xml:space="preserve">2, 3 i </w:t>
      </w:r>
      <w:r w:rsidRPr="000F4453">
        <w:rPr>
          <w:rFonts w:ascii="Cambria" w:hAnsi="Cambria" w:cs="Calibri"/>
          <w:sz w:val="22"/>
          <w:szCs w:val="22"/>
        </w:rPr>
        <w:t>4 niniejszego paragrafu.</w:t>
      </w:r>
    </w:p>
    <w:p w14:paraId="312CBD2A" w14:textId="77777777" w:rsidR="008125E8" w:rsidRPr="000F4453" w:rsidRDefault="00991E07" w:rsidP="00C2391E">
      <w:pPr>
        <w:numPr>
          <w:ilvl w:val="0"/>
          <w:numId w:val="100"/>
        </w:numPr>
        <w:tabs>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Jeżeli w toku odbiorów zostaną stwierdzone wady, Zamawiający:</w:t>
      </w:r>
    </w:p>
    <w:p w14:paraId="1C61C7E1" w14:textId="77777777" w:rsidR="008125E8" w:rsidRPr="000F4453" w:rsidRDefault="00991E07" w:rsidP="008125E8">
      <w:pPr>
        <w:autoSpaceDE w:val="0"/>
        <w:spacing w:line="276" w:lineRule="auto"/>
        <w:ind w:left="284"/>
        <w:jc w:val="both"/>
        <w:rPr>
          <w:rFonts w:ascii="Cambria" w:hAnsi="Cambria" w:cs="Calibri"/>
          <w:sz w:val="22"/>
          <w:szCs w:val="22"/>
        </w:rPr>
      </w:pPr>
      <w:r w:rsidRPr="000F4453">
        <w:rPr>
          <w:rFonts w:ascii="Cambria" w:hAnsi="Cambria" w:cs="Calibri"/>
          <w:sz w:val="22"/>
          <w:szCs w:val="22"/>
        </w:rPr>
        <w:t>1) ma prawo odmówić odbioru robót do czasu usunięcia wad, jeżeli wady nadają się do usunięcia              i wyznaczyć termin technicznie uzasadniony na ich usunięcie,</w:t>
      </w:r>
    </w:p>
    <w:p w14:paraId="6E3DD17C" w14:textId="77777777" w:rsidR="008125E8" w:rsidRPr="000F4453" w:rsidRDefault="00991E07" w:rsidP="008125E8">
      <w:pPr>
        <w:autoSpaceDE w:val="0"/>
        <w:spacing w:line="276" w:lineRule="auto"/>
        <w:ind w:left="284"/>
        <w:jc w:val="both"/>
        <w:rPr>
          <w:rFonts w:ascii="Cambria" w:hAnsi="Cambria" w:cs="Calibri"/>
          <w:sz w:val="22"/>
          <w:szCs w:val="22"/>
        </w:rPr>
      </w:pPr>
      <w:r w:rsidRPr="000F4453">
        <w:rPr>
          <w:rFonts w:ascii="Cambria" w:hAnsi="Cambria" w:cs="Calibri"/>
          <w:sz w:val="22"/>
          <w:szCs w:val="22"/>
        </w:rPr>
        <w:t>2) ma prawo odstąpić od umowy albo żądać wykonania robót będących przedmiotem odbioru po raz drugi, jeżeli wady nie nadają się do usunięcia.</w:t>
      </w:r>
    </w:p>
    <w:p w14:paraId="549A7E94" w14:textId="77777777" w:rsidR="008125E8" w:rsidRPr="000F4453" w:rsidRDefault="00991E07" w:rsidP="00C2391E">
      <w:pPr>
        <w:numPr>
          <w:ilvl w:val="0"/>
          <w:numId w:val="100"/>
        </w:numPr>
        <w:tabs>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Wykonawca zobowiązany jest do zawiadomienia Zamawiającego o usunięciu wad stwierdzonych w trakcie odbioru oraz jest uprawniony do żądania wyznaczenia terminu odbioru robót, których wady usunięto. W takim przypadku stosuje się postanowienia ust. 6.</w:t>
      </w:r>
    </w:p>
    <w:p w14:paraId="45F6C969" w14:textId="77777777" w:rsidR="008125E8" w:rsidRPr="000F4453" w:rsidRDefault="00991E07" w:rsidP="00C2391E">
      <w:pPr>
        <w:numPr>
          <w:ilvl w:val="0"/>
          <w:numId w:val="100"/>
        </w:numPr>
        <w:tabs>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Z czynności odbiorów spisany będzie protokół, zawierający wszelkie ustalenia dokonane w toku odbioru w odniesieniu do robót, jak też terminy wyznaczone przez Zamawiającego do usunięcia stwierdzonych przy odbiorze wad lub usterek.</w:t>
      </w:r>
    </w:p>
    <w:p w14:paraId="27998C39" w14:textId="77777777" w:rsidR="008125E8" w:rsidRPr="000F4453" w:rsidRDefault="00991E07" w:rsidP="00C2391E">
      <w:pPr>
        <w:numPr>
          <w:ilvl w:val="0"/>
          <w:numId w:val="100"/>
        </w:numPr>
        <w:tabs>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Roboty uważa się za odebrane przez Zamawiającego pod warunkiem złożenia przez niego                               w protokole oświadczenia o odbiorze bez zastrzeżeń. </w:t>
      </w:r>
    </w:p>
    <w:p w14:paraId="48A540B2" w14:textId="77777777" w:rsidR="008125E8" w:rsidRPr="000F4453" w:rsidRDefault="00991E07" w:rsidP="00A65521">
      <w:pPr>
        <w:spacing w:before="240" w:line="276" w:lineRule="auto"/>
        <w:jc w:val="center"/>
        <w:rPr>
          <w:rFonts w:ascii="Cambria" w:hAnsi="Cambria" w:cs="Calibri"/>
          <w:b/>
          <w:bCs/>
          <w:sz w:val="22"/>
          <w:szCs w:val="22"/>
        </w:rPr>
      </w:pPr>
      <w:r w:rsidRPr="000F4453">
        <w:rPr>
          <w:rFonts w:ascii="Cambria" w:hAnsi="Cambria" w:cs="Calibri"/>
          <w:b/>
          <w:bCs/>
          <w:sz w:val="22"/>
          <w:szCs w:val="22"/>
        </w:rPr>
        <w:t xml:space="preserve">§ </w:t>
      </w:r>
      <w:r w:rsidR="0059381C" w:rsidRPr="000F4453">
        <w:rPr>
          <w:rFonts w:ascii="Cambria" w:hAnsi="Cambria" w:cs="Calibri"/>
          <w:b/>
          <w:bCs/>
          <w:sz w:val="22"/>
          <w:szCs w:val="22"/>
        </w:rPr>
        <w:t>4</w:t>
      </w:r>
    </w:p>
    <w:p w14:paraId="06AFCC47" w14:textId="77777777" w:rsidR="008125E8" w:rsidRPr="000F4453" w:rsidRDefault="00991E07" w:rsidP="008125E8">
      <w:pPr>
        <w:suppressAutoHyphens/>
        <w:autoSpaceDE w:val="0"/>
        <w:spacing w:line="276" w:lineRule="auto"/>
        <w:rPr>
          <w:rFonts w:ascii="Cambria" w:eastAsia="Calibri" w:hAnsi="Cambria" w:cs="Calibri"/>
          <w:sz w:val="22"/>
          <w:szCs w:val="22"/>
          <w:lang w:eastAsia="en-US"/>
        </w:rPr>
      </w:pPr>
      <w:r w:rsidRPr="000F4453">
        <w:rPr>
          <w:rFonts w:ascii="Cambria" w:eastAsia="Calibri" w:hAnsi="Cambria" w:cs="Calibri"/>
          <w:sz w:val="22"/>
          <w:szCs w:val="22"/>
          <w:lang w:eastAsia="en-US"/>
        </w:rPr>
        <w:t xml:space="preserve">W odniesieniu do odbiorów gwarancyjnych: </w:t>
      </w:r>
    </w:p>
    <w:p w14:paraId="213C6A94" w14:textId="77777777" w:rsidR="008125E8" w:rsidRPr="000F4453" w:rsidRDefault="00991E07" w:rsidP="0093198E">
      <w:pPr>
        <w:pStyle w:val="Akapitzlist"/>
        <w:numPr>
          <w:ilvl w:val="0"/>
          <w:numId w:val="102"/>
        </w:numPr>
        <w:suppressAutoHyphens/>
        <w:autoSpaceDE w:val="0"/>
        <w:spacing w:before="0" w:after="0" w:line="276" w:lineRule="auto"/>
        <w:ind w:left="284" w:firstLine="0"/>
        <w:contextualSpacing w:val="0"/>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Odbiory gwarancyjne przeprowadzane są komisyjnie przy udziale upoważnionych przedstawicieli Zamawiającego i Wykonawcy i polegają na ocenie robót związanych z usunięciem wad ujawnionych w okresie rękojmi lub gwarancji jakości,</w:t>
      </w:r>
    </w:p>
    <w:p w14:paraId="25D17EBE" w14:textId="77777777" w:rsidR="008125E8" w:rsidRPr="000F4453" w:rsidRDefault="00991E07" w:rsidP="0093198E">
      <w:pPr>
        <w:pStyle w:val="Akapitzlist"/>
        <w:numPr>
          <w:ilvl w:val="0"/>
          <w:numId w:val="102"/>
        </w:numPr>
        <w:suppressAutoHyphens/>
        <w:autoSpaceDE w:val="0"/>
        <w:spacing w:before="0" w:after="0" w:line="276" w:lineRule="auto"/>
        <w:ind w:left="284" w:firstLine="0"/>
        <w:contextualSpacing w:val="0"/>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Odbiory gwarancyjne potwierdzone są protokołem, sporządzanym w trakcie przeglądu po usunięciu wad ujawnionych w okresie rękojmi lub gwarancji,</w:t>
      </w:r>
    </w:p>
    <w:p w14:paraId="70F803BB" w14:textId="77777777" w:rsidR="008125E8" w:rsidRPr="000F4453" w:rsidRDefault="00991E07" w:rsidP="0093198E">
      <w:pPr>
        <w:pStyle w:val="Akapitzlist"/>
        <w:numPr>
          <w:ilvl w:val="0"/>
          <w:numId w:val="102"/>
        </w:numPr>
        <w:suppressAutoHyphens/>
        <w:autoSpaceDE w:val="0"/>
        <w:spacing w:before="0" w:after="0" w:line="276" w:lineRule="auto"/>
        <w:ind w:left="284" w:firstLine="0"/>
        <w:contextualSpacing w:val="0"/>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Oprócz odbiorów gwarancyjnych związanych z usunięciem wad ujawnionych w okresie rękojmi lub gwarancji jakości, o których mowa  powyżej w pkt. 1) i 2), co roku w dniu każdej kolejnej rocznicy odbioru końcowego lub w innym terminie wyznaczonym przez Zamawiającego, przeprowadzane będą przy udziale Wykonawcy i Zamawiającego przeglądy gwarancyjne Przedmiotu umowy, do czasu upływu terminu gwarancji/rękojmi, przy czym ostatni przegląd gwarancyjny przeprowadza się nie później niż 2 miesiące przed upływem terminów gwarancji/rękojmi. Zamawiający zawiadomi Wykonawcę w formie pisemnej na 14 dni przed terminem odbioru. Z przeglądu gwarancyjnego strony spisują protokół stwierdzający wady albo ich brak. W razie stwierdzenia wad, zastosowanie mają postanowienia Rozdziału VIII § 1 niniejszej umowy.</w:t>
      </w:r>
    </w:p>
    <w:p w14:paraId="75B40C6D" w14:textId="77777777" w:rsidR="008612ED" w:rsidRPr="000F4453" w:rsidRDefault="008612ED" w:rsidP="006C6F25">
      <w:pPr>
        <w:keepNext/>
        <w:spacing w:line="276" w:lineRule="auto"/>
        <w:jc w:val="center"/>
        <w:outlineLvl w:val="1"/>
        <w:rPr>
          <w:rFonts w:ascii="Cambria" w:hAnsi="Cambria" w:cs="Calibri"/>
          <w:b/>
          <w:bCs/>
          <w:iCs/>
          <w:sz w:val="22"/>
          <w:szCs w:val="22"/>
        </w:rPr>
      </w:pPr>
    </w:p>
    <w:p w14:paraId="174D963B" w14:textId="77777777" w:rsidR="008125E8" w:rsidRPr="000F4453" w:rsidRDefault="00991E07" w:rsidP="006C6F25">
      <w:pPr>
        <w:keepNext/>
        <w:spacing w:line="276" w:lineRule="auto"/>
        <w:jc w:val="center"/>
        <w:outlineLvl w:val="1"/>
        <w:rPr>
          <w:rFonts w:ascii="Cambria" w:hAnsi="Cambria" w:cs="Calibri"/>
          <w:b/>
          <w:bCs/>
          <w:iCs/>
          <w:sz w:val="22"/>
          <w:szCs w:val="22"/>
        </w:rPr>
      </w:pPr>
      <w:r w:rsidRPr="000F4453">
        <w:rPr>
          <w:rFonts w:ascii="Cambria" w:hAnsi="Cambria" w:cs="Calibri"/>
          <w:b/>
          <w:bCs/>
          <w:iCs/>
          <w:sz w:val="22"/>
          <w:szCs w:val="22"/>
        </w:rPr>
        <w:t>VIII.  GWARANCJA</w:t>
      </w:r>
    </w:p>
    <w:p w14:paraId="168906D0" w14:textId="77777777" w:rsidR="008125E8" w:rsidRPr="000F4453" w:rsidRDefault="00991E07" w:rsidP="006C6F25">
      <w:pPr>
        <w:spacing w:before="240" w:line="276" w:lineRule="auto"/>
        <w:jc w:val="center"/>
        <w:rPr>
          <w:rFonts w:ascii="Cambria" w:hAnsi="Cambria" w:cs="Calibri"/>
          <w:b/>
          <w:bCs/>
          <w:sz w:val="22"/>
          <w:szCs w:val="22"/>
        </w:rPr>
      </w:pPr>
      <w:r w:rsidRPr="000F4453">
        <w:rPr>
          <w:rFonts w:ascii="Cambria" w:hAnsi="Cambria" w:cs="Calibri"/>
          <w:b/>
          <w:bCs/>
          <w:sz w:val="22"/>
          <w:szCs w:val="22"/>
        </w:rPr>
        <w:t>§ 1</w:t>
      </w:r>
    </w:p>
    <w:p w14:paraId="21D727F1" w14:textId="77777777" w:rsidR="008125E8" w:rsidRPr="000F4453" w:rsidRDefault="00991E07" w:rsidP="00C2391E">
      <w:pPr>
        <w:numPr>
          <w:ilvl w:val="0"/>
          <w:numId w:val="103"/>
        </w:numPr>
        <w:tabs>
          <w:tab w:val="num" w:pos="284"/>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Na przedmiot niniejszej Umowy Wykonawca udziela </w:t>
      </w:r>
      <w:r w:rsidRPr="000F4453">
        <w:rPr>
          <w:rFonts w:ascii="Cambria" w:hAnsi="Cambria" w:cs="Calibri"/>
          <w:b/>
          <w:sz w:val="22"/>
          <w:szCs w:val="22"/>
        </w:rPr>
        <w:t>……</w:t>
      </w:r>
      <w:proofErr w:type="gramStart"/>
      <w:r w:rsidRPr="000F4453">
        <w:rPr>
          <w:rFonts w:ascii="Cambria" w:hAnsi="Cambria" w:cs="Calibri"/>
          <w:b/>
          <w:sz w:val="22"/>
          <w:szCs w:val="22"/>
        </w:rPr>
        <w:t>…….</w:t>
      </w:r>
      <w:proofErr w:type="gramEnd"/>
      <w:r w:rsidRPr="000F4453">
        <w:rPr>
          <w:rFonts w:ascii="Cambria" w:hAnsi="Cambria" w:cs="Calibri"/>
          <w:b/>
          <w:sz w:val="22"/>
          <w:szCs w:val="22"/>
        </w:rPr>
        <w:t>…. miesięcznej</w:t>
      </w:r>
      <w:r w:rsidRPr="000F4453">
        <w:rPr>
          <w:rFonts w:ascii="Cambria" w:hAnsi="Cambria" w:cs="Calibri"/>
          <w:sz w:val="22"/>
          <w:szCs w:val="22"/>
        </w:rPr>
        <w:t xml:space="preserve"> bezwarunkowej gwarancji, licząc od daty odbioru końcowego przedmiotu umowy. </w:t>
      </w:r>
    </w:p>
    <w:p w14:paraId="5623FBE0" w14:textId="77777777" w:rsidR="008125E8" w:rsidRPr="000F4453" w:rsidRDefault="00991E07" w:rsidP="008125E8">
      <w:pPr>
        <w:spacing w:line="276" w:lineRule="auto"/>
        <w:jc w:val="both"/>
        <w:rPr>
          <w:rFonts w:ascii="Cambria" w:hAnsi="Cambria" w:cs="Calibri"/>
          <w:sz w:val="22"/>
          <w:szCs w:val="22"/>
        </w:rPr>
      </w:pPr>
      <w:r w:rsidRPr="000F4453">
        <w:rPr>
          <w:rFonts w:ascii="Cambria" w:hAnsi="Cambria" w:cs="Calibri"/>
          <w:sz w:val="22"/>
          <w:szCs w:val="22"/>
        </w:rPr>
        <w:t>Gwarancja ta obejmuje także części zamówienia zrealizowane przez Podwykonawców.</w:t>
      </w:r>
    </w:p>
    <w:p w14:paraId="3D82AA79" w14:textId="77777777" w:rsidR="008125E8" w:rsidRPr="000F4453" w:rsidRDefault="00991E07" w:rsidP="00C2391E">
      <w:pPr>
        <w:numPr>
          <w:ilvl w:val="0"/>
          <w:numId w:val="103"/>
        </w:numPr>
        <w:tabs>
          <w:tab w:val="num" w:pos="284"/>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W ramach udzielonej gwarancji i wynagrodzenia umownego określonego w Rozdziale VI </w:t>
      </w:r>
      <w:r w:rsidRPr="000F4453">
        <w:rPr>
          <w:rFonts w:ascii="Cambria" w:hAnsi="Cambria" w:cs="Calibri"/>
          <w:bCs/>
          <w:sz w:val="22"/>
          <w:szCs w:val="22"/>
        </w:rPr>
        <w:t xml:space="preserve">§ 1, </w:t>
      </w:r>
      <w:r w:rsidRPr="000F4453">
        <w:rPr>
          <w:rFonts w:ascii="Cambria" w:hAnsi="Cambria" w:cs="Calibri"/>
          <w:bCs/>
          <w:sz w:val="22"/>
          <w:szCs w:val="22"/>
        </w:rPr>
        <w:br/>
        <w:t>ust. 1</w:t>
      </w:r>
      <w:r w:rsidRPr="000F4453">
        <w:rPr>
          <w:rFonts w:ascii="Cambria" w:hAnsi="Cambria" w:cs="Calibri"/>
          <w:b/>
          <w:bCs/>
          <w:sz w:val="22"/>
          <w:szCs w:val="22"/>
        </w:rPr>
        <w:t xml:space="preserve">, </w:t>
      </w:r>
      <w:r w:rsidRPr="000F4453">
        <w:rPr>
          <w:rFonts w:ascii="Cambria" w:hAnsi="Cambria" w:cs="Calibri"/>
          <w:sz w:val="22"/>
          <w:szCs w:val="22"/>
        </w:rPr>
        <w:t>Wykonawca zobowiązany jest m.in. do:</w:t>
      </w:r>
    </w:p>
    <w:p w14:paraId="58D2C596" w14:textId="77777777" w:rsidR="008125E8" w:rsidRPr="000F4453" w:rsidRDefault="00991E07" w:rsidP="0093198E">
      <w:pPr>
        <w:pStyle w:val="Akapitzlist"/>
        <w:numPr>
          <w:ilvl w:val="0"/>
          <w:numId w:val="104"/>
        </w:numPr>
        <w:tabs>
          <w:tab w:val="clear" w:pos="1440"/>
          <w:tab w:val="left" w:pos="709"/>
        </w:tabs>
        <w:spacing w:before="0" w:after="0" w:line="276" w:lineRule="auto"/>
        <w:ind w:left="426" w:firstLine="0"/>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usuwania ujawnionych wad,</w:t>
      </w:r>
    </w:p>
    <w:p w14:paraId="28F2FF55" w14:textId="77777777" w:rsidR="008125E8" w:rsidRPr="000F4453" w:rsidRDefault="00991E07" w:rsidP="0093198E">
      <w:pPr>
        <w:pStyle w:val="Akapitzlist"/>
        <w:numPr>
          <w:ilvl w:val="0"/>
          <w:numId w:val="104"/>
        </w:numPr>
        <w:tabs>
          <w:tab w:val="clear" w:pos="1440"/>
          <w:tab w:val="left" w:pos="709"/>
        </w:tabs>
        <w:spacing w:before="0" w:after="0" w:line="276" w:lineRule="auto"/>
        <w:ind w:left="426" w:firstLine="0"/>
        <w:rPr>
          <w:rFonts w:ascii="Cambria" w:eastAsia="Times New Roman" w:hAnsi="Cambria" w:cs="Calibri"/>
          <w:sz w:val="22"/>
          <w:szCs w:val="22"/>
          <w:lang w:eastAsia="en-US"/>
        </w:rPr>
      </w:pPr>
      <w:r w:rsidRPr="000F4453">
        <w:rPr>
          <w:rFonts w:ascii="Cambria" w:eastAsia="Times New Roman" w:hAnsi="Cambria" w:cs="Calibri"/>
          <w:sz w:val="22"/>
          <w:szCs w:val="22"/>
          <w:lang w:eastAsia="en-US"/>
        </w:rPr>
        <w:t xml:space="preserve">na wezwanie Zamawiającego przeprowadzania corocznego przeglądu gwarancyjnego zrealizowanego przedmiotu umowy minimum jeden raz w roku licząc od daty odbioru końcowego przedmiotu umowy w terminie ustalonym z Zamawiającym </w:t>
      </w:r>
      <w:proofErr w:type="gramStart"/>
      <w:r w:rsidRPr="000F4453">
        <w:rPr>
          <w:rFonts w:ascii="Cambria" w:eastAsia="Times New Roman" w:hAnsi="Cambria" w:cs="Calibri"/>
          <w:sz w:val="22"/>
          <w:szCs w:val="22"/>
          <w:lang w:eastAsia="en-US"/>
        </w:rPr>
        <w:t>i  usuwania</w:t>
      </w:r>
      <w:proofErr w:type="gramEnd"/>
      <w:r w:rsidRPr="000F4453">
        <w:rPr>
          <w:rFonts w:ascii="Cambria" w:eastAsia="Times New Roman" w:hAnsi="Cambria" w:cs="Calibri"/>
          <w:sz w:val="22"/>
          <w:szCs w:val="22"/>
          <w:lang w:eastAsia="en-US"/>
        </w:rPr>
        <w:t xml:space="preserve"> wad stwierdzonych w trakcie niniejszego przeglądu. </w:t>
      </w:r>
    </w:p>
    <w:p w14:paraId="0D3A32AE" w14:textId="77777777" w:rsidR="008125E8" w:rsidRPr="000F4453" w:rsidRDefault="00991E07" w:rsidP="00C2391E">
      <w:pPr>
        <w:numPr>
          <w:ilvl w:val="0"/>
          <w:numId w:val="103"/>
        </w:numPr>
        <w:tabs>
          <w:tab w:val="num" w:pos="284"/>
        </w:tabs>
        <w:spacing w:line="276" w:lineRule="auto"/>
        <w:ind w:left="0" w:firstLine="0"/>
        <w:jc w:val="both"/>
        <w:rPr>
          <w:rFonts w:ascii="Cambria" w:hAnsi="Cambria" w:cs="Calibri"/>
          <w:sz w:val="22"/>
          <w:szCs w:val="22"/>
        </w:rPr>
      </w:pPr>
      <w:r w:rsidRPr="000F4453">
        <w:rPr>
          <w:rFonts w:ascii="Cambria" w:hAnsi="Cambria" w:cs="Calibri"/>
          <w:sz w:val="22"/>
          <w:szCs w:val="22"/>
        </w:rPr>
        <w:lastRenderedPageBreak/>
        <w:t xml:space="preserve">Zamawiający po stwierdzeniu wady w okresie gwarancji jest obowiązany w terminie 30 dni zgłosić ten fakt do Wykonawcy i wyznaczyć termin usunięcia. </w:t>
      </w:r>
    </w:p>
    <w:p w14:paraId="0CB6E5AD" w14:textId="77777777" w:rsidR="008125E8" w:rsidRPr="000F4453" w:rsidRDefault="00991E07" w:rsidP="00C2391E">
      <w:pPr>
        <w:numPr>
          <w:ilvl w:val="0"/>
          <w:numId w:val="103"/>
        </w:numPr>
        <w:tabs>
          <w:tab w:val="num" w:pos="284"/>
        </w:tabs>
        <w:spacing w:line="276" w:lineRule="auto"/>
        <w:ind w:left="0" w:firstLine="0"/>
        <w:jc w:val="both"/>
        <w:rPr>
          <w:rFonts w:ascii="Cambria" w:hAnsi="Cambria" w:cs="Calibri"/>
          <w:sz w:val="22"/>
          <w:szCs w:val="22"/>
        </w:rPr>
      </w:pPr>
      <w:r w:rsidRPr="000F4453">
        <w:rPr>
          <w:rFonts w:ascii="Cambria" w:hAnsi="Cambria" w:cs="Calibri"/>
          <w:sz w:val="22"/>
          <w:szCs w:val="22"/>
        </w:rPr>
        <w:t>W przypadku nieusunięcia wad w wyznaczonym przez Zamawiającego terminie, Zamawiający może naliczyć kary umowne ustalone w niniejszej umowie.</w:t>
      </w:r>
    </w:p>
    <w:p w14:paraId="5F95D49E" w14:textId="77777777" w:rsidR="008125E8" w:rsidRPr="000F4453" w:rsidRDefault="00991E07" w:rsidP="00C2391E">
      <w:pPr>
        <w:numPr>
          <w:ilvl w:val="0"/>
          <w:numId w:val="103"/>
        </w:numPr>
        <w:tabs>
          <w:tab w:val="num" w:pos="284"/>
        </w:tabs>
        <w:spacing w:line="276" w:lineRule="auto"/>
        <w:ind w:left="0" w:firstLine="0"/>
        <w:jc w:val="both"/>
        <w:rPr>
          <w:rFonts w:ascii="Cambria" w:hAnsi="Cambria" w:cs="Calibri"/>
          <w:sz w:val="22"/>
          <w:szCs w:val="22"/>
        </w:rPr>
      </w:pPr>
      <w:r w:rsidRPr="000F4453">
        <w:rPr>
          <w:rFonts w:ascii="Cambria" w:hAnsi="Cambria" w:cs="Calibri"/>
          <w:sz w:val="22"/>
          <w:szCs w:val="22"/>
        </w:rPr>
        <w:t>Nieusunięcie przez Wykonawcę wad w wyznaczonym przez Zamawiającego terminie daje Zamawiającemu prawo powierzenia ich usunięcia osobom trzecim na koszt Wykonawcy. Wykonawca zobowiązuje się w takim wypadku zapłacić koszty usunięcia wad przez osobę trzecią niezwłocznie po otrzymaniu wezwania do zapłaty od osoby trzeciej, a w przypadku pokrycia kosztów przez Zamawiającego na wezwanie otrzymane od Zamawiającego.</w:t>
      </w:r>
      <w:r w:rsidR="00CE3C35" w:rsidRPr="000F4453">
        <w:rPr>
          <w:rFonts w:ascii="Cambria" w:hAnsi="Cambria" w:cs="Calibri"/>
          <w:sz w:val="22"/>
          <w:szCs w:val="22"/>
        </w:rPr>
        <w:t xml:space="preserve"> W przypadku nieuregulowania należności przez Wykonawcę, zostanie ona zaspokojona w pierwszej kolejności z pozostawionego zabezpieczenia należytego wykonania przedmiotu umowy, a w przypadku gdy wartości należności przewyższy kwotę zabezpieczenia-będzie dochodzona w trybie Kodeksu Cywilnego.</w:t>
      </w:r>
    </w:p>
    <w:p w14:paraId="120AA923" w14:textId="77777777" w:rsidR="008125E8" w:rsidRPr="000F4453" w:rsidRDefault="00991E07" w:rsidP="00C2391E">
      <w:pPr>
        <w:numPr>
          <w:ilvl w:val="0"/>
          <w:numId w:val="103"/>
        </w:numPr>
        <w:tabs>
          <w:tab w:val="clear" w:pos="720"/>
          <w:tab w:val="num" w:pos="284"/>
        </w:tabs>
        <w:spacing w:line="276" w:lineRule="auto"/>
        <w:ind w:left="0" w:firstLine="0"/>
        <w:jc w:val="both"/>
        <w:rPr>
          <w:rFonts w:ascii="Cambria" w:hAnsi="Cambria" w:cs="Calibri"/>
          <w:sz w:val="22"/>
          <w:szCs w:val="22"/>
        </w:rPr>
      </w:pPr>
      <w:r w:rsidRPr="000F4453">
        <w:rPr>
          <w:rFonts w:ascii="Cambria" w:hAnsi="Cambria" w:cs="Calibri"/>
          <w:sz w:val="22"/>
          <w:szCs w:val="22"/>
        </w:rPr>
        <w:t>Strony umowy zgodnie ustalają, iż okres rękojmi za wady przedmiotu niniejszej umowy równy jest okresowi gwarancji.</w:t>
      </w:r>
    </w:p>
    <w:p w14:paraId="3E07613B" w14:textId="77777777" w:rsidR="008125E8" w:rsidRPr="000F4453" w:rsidRDefault="00991E07" w:rsidP="00C2391E">
      <w:pPr>
        <w:numPr>
          <w:ilvl w:val="0"/>
          <w:numId w:val="103"/>
        </w:numPr>
        <w:tabs>
          <w:tab w:val="num" w:pos="284"/>
          <w:tab w:val="left" w:pos="540"/>
        </w:tabs>
        <w:spacing w:line="276" w:lineRule="auto"/>
        <w:ind w:left="0" w:firstLine="0"/>
        <w:jc w:val="both"/>
        <w:rPr>
          <w:rFonts w:ascii="Cambria" w:hAnsi="Cambria" w:cs="Calibri"/>
          <w:sz w:val="22"/>
          <w:szCs w:val="22"/>
        </w:rPr>
      </w:pPr>
      <w:r w:rsidRPr="000F4453">
        <w:rPr>
          <w:rFonts w:ascii="Cambria" w:hAnsi="Cambria" w:cs="Calibri"/>
          <w:sz w:val="22"/>
          <w:szCs w:val="22"/>
        </w:rPr>
        <w:t>Jeżeli w ramach gwarancji Wykonawca dokonał usunięcia wad istotnych</w:t>
      </w:r>
      <w:r w:rsidRPr="000F4453">
        <w:rPr>
          <w:rFonts w:ascii="Cambria" w:hAnsi="Cambria" w:cs="Calibri"/>
          <w:sz w:val="22"/>
          <w:szCs w:val="22"/>
          <w:vertAlign w:val="superscript"/>
        </w:rPr>
        <w:footnoteReference w:id="4"/>
      </w:r>
      <w:r w:rsidRPr="000F4453">
        <w:rPr>
          <w:rFonts w:ascii="Cambria" w:hAnsi="Cambria" w:cs="Calibri"/>
          <w:sz w:val="22"/>
          <w:szCs w:val="22"/>
        </w:rPr>
        <w:t xml:space="preserve">, termin gwarancji ulega przedłużeniu o czas, w którym wada była usuwana. Termin usunięcia wady liczony jest od dnia podpisania protokołu usunięcia wady, przez Zamawiającego. </w:t>
      </w:r>
    </w:p>
    <w:p w14:paraId="3C29F325" w14:textId="77777777" w:rsidR="008125E8" w:rsidRPr="000F4453" w:rsidRDefault="00991E07" w:rsidP="00C2391E">
      <w:pPr>
        <w:numPr>
          <w:ilvl w:val="0"/>
          <w:numId w:val="103"/>
        </w:numPr>
        <w:tabs>
          <w:tab w:val="num" w:pos="284"/>
          <w:tab w:val="left" w:pos="540"/>
        </w:tabs>
        <w:spacing w:line="276" w:lineRule="auto"/>
        <w:ind w:left="0" w:firstLine="0"/>
        <w:jc w:val="both"/>
        <w:rPr>
          <w:rFonts w:ascii="Cambria" w:hAnsi="Cambria" w:cs="Calibri"/>
          <w:sz w:val="22"/>
          <w:szCs w:val="22"/>
        </w:rPr>
      </w:pPr>
      <w:r w:rsidRPr="000F4453">
        <w:rPr>
          <w:rFonts w:ascii="Cambria" w:hAnsi="Cambria" w:cs="Calibri"/>
          <w:sz w:val="22"/>
          <w:szCs w:val="22"/>
        </w:rPr>
        <w:t>Pomimo wygaśnięcia gwarancji lub rękojmi Wykonawca zobowiązany jest usunąć wady, które zostały zgłoszone przez Zamawiającego w okresie trwania gwarancji lub rękojmi.</w:t>
      </w:r>
    </w:p>
    <w:p w14:paraId="30619CB2" w14:textId="77777777" w:rsidR="009C2838" w:rsidRPr="000F4453" w:rsidRDefault="00991E07" w:rsidP="00B277A5">
      <w:pPr>
        <w:numPr>
          <w:ilvl w:val="0"/>
          <w:numId w:val="103"/>
        </w:numPr>
        <w:tabs>
          <w:tab w:val="num" w:pos="284"/>
          <w:tab w:val="left" w:pos="540"/>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Gwarancja w żaden </w:t>
      </w:r>
      <w:r w:rsidR="00B277A5" w:rsidRPr="000F4453">
        <w:rPr>
          <w:rFonts w:ascii="Cambria" w:hAnsi="Cambria" w:cs="Calibri"/>
          <w:sz w:val="22"/>
          <w:szCs w:val="22"/>
        </w:rPr>
        <w:t>sposób</w:t>
      </w:r>
      <w:r w:rsidRPr="000F4453">
        <w:rPr>
          <w:rFonts w:ascii="Cambria" w:hAnsi="Cambria" w:cs="Calibri"/>
          <w:sz w:val="22"/>
          <w:szCs w:val="22"/>
        </w:rPr>
        <w:t xml:space="preserve"> nie wyłącza, nie ogranicza oraz nie zawiesza uprawnień </w:t>
      </w:r>
      <w:r w:rsidR="00B277A5" w:rsidRPr="000F4453">
        <w:rPr>
          <w:rFonts w:ascii="Cambria" w:hAnsi="Cambria" w:cs="Calibri"/>
          <w:sz w:val="22"/>
          <w:szCs w:val="22"/>
        </w:rPr>
        <w:t>Zamawiającego</w:t>
      </w:r>
      <w:r w:rsidRPr="000F4453">
        <w:rPr>
          <w:rFonts w:ascii="Cambria" w:hAnsi="Cambria" w:cs="Calibri"/>
          <w:sz w:val="22"/>
          <w:szCs w:val="22"/>
        </w:rPr>
        <w:t xml:space="preserve"> z tytułu rękojmi za wady przedmiotu umowy </w:t>
      </w:r>
    </w:p>
    <w:p w14:paraId="2BC532BB" w14:textId="77777777" w:rsidR="009C2838" w:rsidRPr="000F4453" w:rsidRDefault="00991E07" w:rsidP="00B277A5">
      <w:pPr>
        <w:numPr>
          <w:ilvl w:val="0"/>
          <w:numId w:val="103"/>
        </w:numPr>
        <w:tabs>
          <w:tab w:val="num" w:pos="284"/>
          <w:tab w:val="left" w:pos="540"/>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Niezależnie od udzielonej gwarancji, </w:t>
      </w:r>
      <w:r w:rsidR="00B277A5" w:rsidRPr="000F4453">
        <w:rPr>
          <w:rFonts w:ascii="Cambria" w:hAnsi="Cambria" w:cs="Calibri"/>
          <w:sz w:val="22"/>
          <w:szCs w:val="22"/>
        </w:rPr>
        <w:t>Zamawiającemu</w:t>
      </w:r>
      <w:r w:rsidRPr="000F4453">
        <w:rPr>
          <w:rFonts w:ascii="Cambria" w:hAnsi="Cambria" w:cs="Calibri"/>
          <w:sz w:val="22"/>
          <w:szCs w:val="22"/>
        </w:rPr>
        <w:t xml:space="preserve"> przysługują uprawnienia z tytułu rękojmi za wady przedmiotu umowy. Wybór przysługujących uprawnień z tytułu rękojmi lub gwarancji jakości, </w:t>
      </w:r>
      <w:r w:rsidR="00B277A5" w:rsidRPr="000F4453">
        <w:rPr>
          <w:rFonts w:ascii="Cambria" w:hAnsi="Cambria" w:cs="Calibri"/>
          <w:sz w:val="22"/>
          <w:szCs w:val="22"/>
        </w:rPr>
        <w:t>należy</w:t>
      </w:r>
      <w:r w:rsidRPr="000F4453">
        <w:rPr>
          <w:rFonts w:ascii="Cambria" w:hAnsi="Cambria" w:cs="Calibri"/>
          <w:sz w:val="22"/>
          <w:szCs w:val="22"/>
        </w:rPr>
        <w:t xml:space="preserve"> do wyłącznej kompetencji </w:t>
      </w:r>
      <w:r w:rsidR="00B277A5" w:rsidRPr="000F4453">
        <w:rPr>
          <w:rFonts w:ascii="Cambria" w:hAnsi="Cambria" w:cs="Calibri"/>
          <w:sz w:val="22"/>
          <w:szCs w:val="22"/>
        </w:rPr>
        <w:t>Zamawiającego</w:t>
      </w:r>
      <w:r w:rsidRPr="000F4453">
        <w:rPr>
          <w:rFonts w:ascii="Cambria" w:hAnsi="Cambria" w:cs="Calibri"/>
          <w:sz w:val="22"/>
          <w:szCs w:val="22"/>
        </w:rPr>
        <w:t>.</w:t>
      </w:r>
    </w:p>
    <w:p w14:paraId="4737F026" w14:textId="77777777" w:rsidR="00722D50" w:rsidRPr="000F4453" w:rsidRDefault="00722D50" w:rsidP="008612ED">
      <w:pPr>
        <w:tabs>
          <w:tab w:val="left" w:pos="540"/>
        </w:tabs>
        <w:spacing w:line="276" w:lineRule="auto"/>
        <w:jc w:val="both"/>
        <w:rPr>
          <w:rFonts w:ascii="Cambria" w:hAnsi="Cambria" w:cs="Calibri"/>
          <w:sz w:val="22"/>
          <w:szCs w:val="22"/>
        </w:rPr>
      </w:pPr>
    </w:p>
    <w:p w14:paraId="4804AED5" w14:textId="77777777" w:rsidR="008125E8" w:rsidRPr="000F4453" w:rsidRDefault="00991E07" w:rsidP="00BD020C">
      <w:pPr>
        <w:keepNext/>
        <w:tabs>
          <w:tab w:val="left" w:pos="708"/>
        </w:tabs>
        <w:suppressAutoHyphens/>
        <w:spacing w:before="240" w:line="276" w:lineRule="auto"/>
        <w:jc w:val="center"/>
        <w:outlineLvl w:val="0"/>
        <w:rPr>
          <w:rFonts w:ascii="Cambria" w:hAnsi="Cambria" w:cs="Calibri"/>
          <w:bCs/>
          <w:sz w:val="22"/>
          <w:szCs w:val="22"/>
          <w:lang w:eastAsia="ar-SA"/>
        </w:rPr>
      </w:pPr>
      <w:r w:rsidRPr="000F4453">
        <w:rPr>
          <w:rFonts w:ascii="Cambria" w:hAnsi="Cambria" w:cs="Calibri"/>
          <w:b/>
          <w:bCs/>
          <w:sz w:val="22"/>
          <w:szCs w:val="22"/>
          <w:lang w:eastAsia="ar-SA"/>
        </w:rPr>
        <w:t>IX.</w:t>
      </w:r>
      <w:r w:rsidRPr="000F4453">
        <w:rPr>
          <w:rFonts w:ascii="Cambria" w:hAnsi="Cambria" w:cs="Calibri"/>
          <w:bCs/>
          <w:sz w:val="22"/>
          <w:szCs w:val="22"/>
          <w:lang w:eastAsia="ar-SA"/>
        </w:rPr>
        <w:t xml:space="preserve"> </w:t>
      </w:r>
      <w:r w:rsidRPr="000F4453">
        <w:rPr>
          <w:rFonts w:ascii="Cambria" w:hAnsi="Cambria" w:cs="Calibri"/>
          <w:b/>
          <w:bCs/>
          <w:sz w:val="22"/>
          <w:szCs w:val="22"/>
          <w:lang w:eastAsia="ar-SA"/>
        </w:rPr>
        <w:t>ODPOWIEDZIALNOŚĆ ODSZKODOWAWCZA</w:t>
      </w:r>
    </w:p>
    <w:p w14:paraId="76B3F0BA" w14:textId="77777777" w:rsidR="008125E8" w:rsidRPr="000F4453" w:rsidRDefault="00991E07" w:rsidP="00A65521">
      <w:pPr>
        <w:spacing w:before="240" w:line="276" w:lineRule="auto"/>
        <w:jc w:val="center"/>
        <w:rPr>
          <w:rFonts w:ascii="Cambria" w:hAnsi="Cambria" w:cs="Calibri"/>
          <w:b/>
          <w:bCs/>
          <w:sz w:val="22"/>
          <w:szCs w:val="22"/>
        </w:rPr>
      </w:pPr>
      <w:r w:rsidRPr="000F4453">
        <w:rPr>
          <w:rFonts w:ascii="Cambria" w:hAnsi="Cambria" w:cs="Calibri"/>
          <w:b/>
          <w:bCs/>
          <w:sz w:val="22"/>
          <w:szCs w:val="22"/>
        </w:rPr>
        <w:t>§ 1</w:t>
      </w:r>
    </w:p>
    <w:p w14:paraId="7026F71E" w14:textId="77777777" w:rsidR="008125E8" w:rsidRPr="000F4453" w:rsidRDefault="00991E07" w:rsidP="008125E8">
      <w:pPr>
        <w:spacing w:line="276" w:lineRule="auto"/>
        <w:jc w:val="both"/>
        <w:rPr>
          <w:rFonts w:ascii="Cambria" w:hAnsi="Cambria" w:cs="Calibri"/>
          <w:sz w:val="22"/>
          <w:szCs w:val="22"/>
        </w:rPr>
      </w:pPr>
      <w:r w:rsidRPr="000F4453">
        <w:rPr>
          <w:rFonts w:ascii="Cambria" w:hAnsi="Cambria" w:cs="Calibri"/>
          <w:sz w:val="22"/>
          <w:szCs w:val="22"/>
        </w:rPr>
        <w:t>Zamawiający i Wykonawca obowiązani są do naprawienia szkód wynikłych z niewykonania lub nienależytego wykonania zobowiązań umownych.</w:t>
      </w:r>
    </w:p>
    <w:p w14:paraId="21E33B4D" w14:textId="77777777" w:rsidR="008125E8" w:rsidRPr="000F4453" w:rsidRDefault="00991E07" w:rsidP="00A65521">
      <w:pPr>
        <w:spacing w:before="240" w:line="276" w:lineRule="auto"/>
        <w:jc w:val="center"/>
        <w:rPr>
          <w:rFonts w:ascii="Cambria" w:hAnsi="Cambria" w:cs="Calibri"/>
          <w:b/>
          <w:bCs/>
          <w:sz w:val="22"/>
          <w:szCs w:val="22"/>
        </w:rPr>
      </w:pPr>
      <w:r w:rsidRPr="000F4453">
        <w:rPr>
          <w:rFonts w:ascii="Cambria" w:hAnsi="Cambria" w:cs="Calibri"/>
          <w:b/>
          <w:bCs/>
          <w:sz w:val="22"/>
          <w:szCs w:val="22"/>
        </w:rPr>
        <w:t>§ 2</w:t>
      </w:r>
    </w:p>
    <w:p w14:paraId="2566C720" w14:textId="77777777" w:rsidR="008125E8" w:rsidRPr="000F4453" w:rsidRDefault="00991E07" w:rsidP="005343B5">
      <w:pPr>
        <w:spacing w:line="276" w:lineRule="auto"/>
        <w:jc w:val="both"/>
        <w:rPr>
          <w:rFonts w:ascii="Cambria" w:hAnsi="Cambria" w:cs="Calibri"/>
          <w:sz w:val="22"/>
          <w:szCs w:val="22"/>
        </w:rPr>
      </w:pPr>
      <w:r w:rsidRPr="000F4453">
        <w:rPr>
          <w:rFonts w:ascii="Cambria" w:hAnsi="Cambria" w:cs="Calibri"/>
          <w:sz w:val="22"/>
          <w:szCs w:val="22"/>
        </w:rPr>
        <w:t>Strony ustalają odpowiedzialność za niewykonanie lub nienależyte wykonanie umowy w postaci kar umownych w następujących przypadkach i wysokościach:</w:t>
      </w:r>
    </w:p>
    <w:p w14:paraId="72F1DB68" w14:textId="77777777" w:rsidR="008125E8" w:rsidRPr="000F4453" w:rsidRDefault="00991E07" w:rsidP="0093198E">
      <w:pPr>
        <w:numPr>
          <w:ilvl w:val="0"/>
          <w:numId w:val="105"/>
        </w:numPr>
        <w:tabs>
          <w:tab w:val="clear" w:pos="360"/>
          <w:tab w:val="num" w:pos="284"/>
        </w:tabs>
        <w:spacing w:line="276" w:lineRule="auto"/>
        <w:ind w:left="0" w:firstLine="0"/>
        <w:jc w:val="both"/>
        <w:rPr>
          <w:rFonts w:ascii="Cambria" w:hAnsi="Cambria" w:cs="Calibri"/>
          <w:sz w:val="22"/>
          <w:szCs w:val="22"/>
        </w:rPr>
      </w:pPr>
      <w:r w:rsidRPr="000F4453">
        <w:rPr>
          <w:rFonts w:ascii="Cambria" w:hAnsi="Cambria" w:cs="Calibri"/>
          <w:sz w:val="22"/>
          <w:szCs w:val="22"/>
        </w:rPr>
        <w:t>Zamawiający zapłaci Wykonawcy karę umowną:</w:t>
      </w:r>
    </w:p>
    <w:p w14:paraId="437B1B3E" w14:textId="77777777" w:rsidR="008125E8" w:rsidRPr="000F4453" w:rsidRDefault="00991E07" w:rsidP="0093198E">
      <w:pPr>
        <w:numPr>
          <w:ilvl w:val="0"/>
          <w:numId w:val="106"/>
        </w:numPr>
        <w:tabs>
          <w:tab w:val="clear" w:pos="720"/>
          <w:tab w:val="num" w:pos="567"/>
        </w:tabs>
        <w:spacing w:line="276" w:lineRule="auto"/>
        <w:ind w:left="284" w:firstLine="0"/>
        <w:jc w:val="both"/>
        <w:rPr>
          <w:rFonts w:ascii="Cambria" w:hAnsi="Cambria" w:cs="Calibri"/>
          <w:sz w:val="22"/>
          <w:szCs w:val="22"/>
        </w:rPr>
      </w:pPr>
      <w:r w:rsidRPr="000F4453">
        <w:rPr>
          <w:rFonts w:ascii="Cambria" w:hAnsi="Cambria" w:cs="Calibri"/>
          <w:sz w:val="22"/>
          <w:szCs w:val="22"/>
        </w:rPr>
        <w:t xml:space="preserve">za odstąpienie od umowy z winy Zamawiającego w wysokości </w:t>
      </w:r>
      <w:r w:rsidR="00B40B63" w:rsidRPr="000F4453">
        <w:rPr>
          <w:rFonts w:ascii="Cambria" w:hAnsi="Cambria" w:cs="Calibri"/>
          <w:sz w:val="22"/>
          <w:szCs w:val="22"/>
        </w:rPr>
        <w:t>1</w:t>
      </w:r>
      <w:r w:rsidRPr="000F4453">
        <w:rPr>
          <w:rFonts w:ascii="Cambria" w:hAnsi="Cambria" w:cs="Calibri"/>
          <w:sz w:val="22"/>
          <w:szCs w:val="22"/>
        </w:rPr>
        <w:t>0% wynagrodzenia umownego brutto, z zastrzeżeniem postanowień rozdziału XI niniejszej umowy.</w:t>
      </w:r>
    </w:p>
    <w:p w14:paraId="64D0FA1B" w14:textId="77777777" w:rsidR="008125E8" w:rsidRPr="000F4453" w:rsidRDefault="00991E07" w:rsidP="0093198E">
      <w:pPr>
        <w:numPr>
          <w:ilvl w:val="0"/>
          <w:numId w:val="105"/>
        </w:numPr>
        <w:tabs>
          <w:tab w:val="clear" w:pos="360"/>
          <w:tab w:val="num" w:pos="284"/>
        </w:tabs>
        <w:spacing w:line="276" w:lineRule="auto"/>
        <w:ind w:left="0" w:firstLine="0"/>
        <w:jc w:val="both"/>
        <w:rPr>
          <w:rFonts w:ascii="Cambria" w:hAnsi="Cambria" w:cs="Calibri"/>
          <w:sz w:val="22"/>
          <w:szCs w:val="22"/>
        </w:rPr>
      </w:pPr>
      <w:r w:rsidRPr="000F4453">
        <w:rPr>
          <w:rFonts w:ascii="Cambria" w:hAnsi="Cambria" w:cs="Calibri"/>
          <w:sz w:val="22"/>
          <w:szCs w:val="22"/>
        </w:rPr>
        <w:t>Wykonawca zapłaci Zamawiającemu kary umowne:</w:t>
      </w:r>
    </w:p>
    <w:p w14:paraId="4017BCD1" w14:textId="77777777" w:rsidR="008125E8" w:rsidRPr="000F4453" w:rsidRDefault="00991E07" w:rsidP="0093198E">
      <w:pPr>
        <w:numPr>
          <w:ilvl w:val="0"/>
          <w:numId w:val="107"/>
        </w:numPr>
        <w:tabs>
          <w:tab w:val="clear" w:pos="720"/>
          <w:tab w:val="num" w:pos="567"/>
        </w:tabs>
        <w:spacing w:line="276" w:lineRule="auto"/>
        <w:ind w:left="284" w:firstLine="0"/>
        <w:jc w:val="both"/>
        <w:rPr>
          <w:rFonts w:ascii="Cambria" w:hAnsi="Cambria" w:cs="Calibri"/>
          <w:sz w:val="22"/>
          <w:szCs w:val="22"/>
        </w:rPr>
      </w:pPr>
      <w:r w:rsidRPr="000F4453">
        <w:rPr>
          <w:rFonts w:ascii="Cambria" w:hAnsi="Cambria" w:cs="Calibri"/>
          <w:sz w:val="22"/>
          <w:szCs w:val="22"/>
        </w:rPr>
        <w:t xml:space="preserve">za zwłokę w zgłoszeniu do odbioru przedmiotu umowy (w tym także zgłoszenie bezpodstawne, nieskuteczne) za każdy rozpoczęty dzień zwłoki liczony od granicznego umownego terminu zakończenia realizacji zamówienia określonego w Rozdziale I, </w:t>
      </w:r>
      <w:r w:rsidRPr="000F4453">
        <w:rPr>
          <w:rFonts w:ascii="Cambria" w:hAnsi="Cambria" w:cs="Calibri"/>
          <w:bCs/>
          <w:sz w:val="22"/>
          <w:szCs w:val="22"/>
        </w:rPr>
        <w:t>§ 2, ust. 1,</w:t>
      </w:r>
      <w:r w:rsidRPr="000F4453">
        <w:rPr>
          <w:rFonts w:ascii="Cambria" w:hAnsi="Cambria" w:cs="Calibri"/>
          <w:b/>
          <w:bCs/>
          <w:sz w:val="22"/>
          <w:szCs w:val="22"/>
        </w:rPr>
        <w:t xml:space="preserve"> </w:t>
      </w:r>
      <w:r w:rsidRPr="000F4453">
        <w:rPr>
          <w:rFonts w:ascii="Cambria" w:hAnsi="Cambria" w:cs="Calibri"/>
          <w:sz w:val="22"/>
          <w:szCs w:val="22"/>
        </w:rPr>
        <w:t xml:space="preserve">w wysokości 0,1% wynagrodzenia umownego brutto, </w:t>
      </w:r>
    </w:p>
    <w:p w14:paraId="69B3840D" w14:textId="77777777" w:rsidR="008125E8" w:rsidRPr="000F4453" w:rsidRDefault="00991E07" w:rsidP="0093198E">
      <w:pPr>
        <w:numPr>
          <w:ilvl w:val="0"/>
          <w:numId w:val="107"/>
        </w:numPr>
        <w:tabs>
          <w:tab w:val="clear" w:pos="720"/>
          <w:tab w:val="num" w:pos="567"/>
        </w:tabs>
        <w:spacing w:line="276" w:lineRule="auto"/>
        <w:ind w:left="284" w:firstLine="0"/>
        <w:jc w:val="both"/>
        <w:rPr>
          <w:rFonts w:ascii="Cambria" w:hAnsi="Cambria" w:cs="Calibri"/>
          <w:sz w:val="22"/>
          <w:szCs w:val="22"/>
        </w:rPr>
      </w:pPr>
      <w:r w:rsidRPr="000F4453">
        <w:rPr>
          <w:rFonts w:ascii="Cambria" w:hAnsi="Cambria" w:cs="Calibri"/>
          <w:sz w:val="22"/>
          <w:szCs w:val="22"/>
        </w:rPr>
        <w:t xml:space="preserve">za zwłokę w usunięciu wad stwierdzonych przy odbiorze lub w okresie rękojmi i gwarancji w wysokości 0,1 % wynagrodzenia umownego </w:t>
      </w:r>
      <w:proofErr w:type="gramStart"/>
      <w:r w:rsidRPr="000F4453">
        <w:rPr>
          <w:rFonts w:ascii="Cambria" w:hAnsi="Cambria" w:cs="Calibri"/>
          <w:sz w:val="22"/>
          <w:szCs w:val="22"/>
        </w:rPr>
        <w:t>brutto  za</w:t>
      </w:r>
      <w:proofErr w:type="gramEnd"/>
      <w:r w:rsidRPr="000F4453">
        <w:rPr>
          <w:rFonts w:ascii="Cambria" w:hAnsi="Cambria" w:cs="Calibri"/>
          <w:sz w:val="22"/>
          <w:szCs w:val="22"/>
        </w:rPr>
        <w:t xml:space="preserve"> każdy rozpoczęty dzień zwłoki liczony od dnia wyznaczonego przez Zamawiającego na ich usunięcie, do dnia ich usunięcia,</w:t>
      </w:r>
    </w:p>
    <w:p w14:paraId="26DDD6AB" w14:textId="77777777" w:rsidR="008125E8" w:rsidRPr="000F4453" w:rsidRDefault="00991E07" w:rsidP="0093198E">
      <w:pPr>
        <w:numPr>
          <w:ilvl w:val="0"/>
          <w:numId w:val="107"/>
        </w:numPr>
        <w:tabs>
          <w:tab w:val="clear" w:pos="720"/>
          <w:tab w:val="num" w:pos="567"/>
        </w:tabs>
        <w:spacing w:line="276" w:lineRule="auto"/>
        <w:ind w:left="284" w:firstLine="0"/>
        <w:jc w:val="both"/>
        <w:rPr>
          <w:rFonts w:ascii="Cambria" w:hAnsi="Cambria" w:cs="Calibri"/>
          <w:sz w:val="22"/>
          <w:szCs w:val="22"/>
        </w:rPr>
      </w:pPr>
      <w:r w:rsidRPr="000F4453">
        <w:rPr>
          <w:rFonts w:ascii="Cambria" w:hAnsi="Cambria" w:cs="Calibri"/>
          <w:sz w:val="22"/>
          <w:szCs w:val="22"/>
        </w:rPr>
        <w:lastRenderedPageBreak/>
        <w:t xml:space="preserve">za odstąpienie od umowy przez Zamawiającego lub Wykonawcę z przyczyn dotyczących Wykonawcy w wysokości </w:t>
      </w:r>
      <w:r w:rsidR="00B40B63" w:rsidRPr="000F4453">
        <w:rPr>
          <w:rFonts w:ascii="Cambria" w:hAnsi="Cambria" w:cs="Calibri"/>
          <w:sz w:val="22"/>
          <w:szCs w:val="22"/>
        </w:rPr>
        <w:t>1</w:t>
      </w:r>
      <w:r w:rsidRPr="000F4453">
        <w:rPr>
          <w:rFonts w:ascii="Cambria" w:hAnsi="Cambria" w:cs="Calibri"/>
          <w:sz w:val="22"/>
          <w:szCs w:val="22"/>
        </w:rPr>
        <w:t>0% wynagrodzenia umownego brutto,</w:t>
      </w:r>
    </w:p>
    <w:p w14:paraId="27811FD6" w14:textId="77777777" w:rsidR="008125E8" w:rsidRPr="000F4453" w:rsidRDefault="00991E07" w:rsidP="0093198E">
      <w:pPr>
        <w:numPr>
          <w:ilvl w:val="0"/>
          <w:numId w:val="107"/>
        </w:numPr>
        <w:tabs>
          <w:tab w:val="clear" w:pos="720"/>
          <w:tab w:val="num" w:pos="567"/>
        </w:tabs>
        <w:spacing w:line="276" w:lineRule="auto"/>
        <w:ind w:left="284" w:firstLine="0"/>
        <w:jc w:val="both"/>
        <w:rPr>
          <w:rFonts w:ascii="Cambria" w:hAnsi="Cambria" w:cs="Calibri"/>
          <w:sz w:val="22"/>
          <w:szCs w:val="22"/>
        </w:rPr>
      </w:pPr>
      <w:r w:rsidRPr="000F4453">
        <w:rPr>
          <w:rFonts w:ascii="Cambria" w:hAnsi="Cambria" w:cs="Calibri"/>
          <w:sz w:val="22"/>
          <w:szCs w:val="22"/>
        </w:rPr>
        <w:t>za niewypełnienie na wezwanie Użytkownika lub Zamawiającego obowiązków wynikających              z Rozdziału VIII,</w:t>
      </w:r>
      <w:r w:rsidRPr="000F4453">
        <w:rPr>
          <w:rFonts w:ascii="Cambria" w:hAnsi="Cambria" w:cs="Calibri"/>
          <w:b/>
          <w:bCs/>
          <w:sz w:val="22"/>
          <w:szCs w:val="22"/>
        </w:rPr>
        <w:t xml:space="preserve"> </w:t>
      </w:r>
      <w:r w:rsidRPr="000F4453">
        <w:rPr>
          <w:rFonts w:ascii="Cambria" w:hAnsi="Cambria" w:cs="Calibri"/>
          <w:bCs/>
          <w:sz w:val="22"/>
          <w:szCs w:val="22"/>
        </w:rPr>
        <w:t>§ 1</w:t>
      </w:r>
      <w:r w:rsidRPr="000F4453">
        <w:rPr>
          <w:rFonts w:ascii="Cambria" w:hAnsi="Cambria" w:cs="Calibri"/>
          <w:b/>
          <w:bCs/>
          <w:sz w:val="22"/>
          <w:szCs w:val="22"/>
        </w:rPr>
        <w:t>,</w:t>
      </w:r>
      <w:r w:rsidRPr="000F4453">
        <w:rPr>
          <w:rFonts w:ascii="Cambria" w:hAnsi="Cambria" w:cs="Calibri"/>
          <w:sz w:val="22"/>
          <w:szCs w:val="22"/>
        </w:rPr>
        <w:t xml:space="preserve"> ust. 2 pkt 2) </w:t>
      </w:r>
      <w:bookmarkStart w:id="19" w:name="_Hlk34219826"/>
      <w:r w:rsidRPr="000F4453">
        <w:rPr>
          <w:rFonts w:ascii="Cambria" w:hAnsi="Cambria" w:cs="Calibri"/>
          <w:sz w:val="22"/>
          <w:szCs w:val="22"/>
        </w:rPr>
        <w:t xml:space="preserve">Wykonawca zapłaci Zamawiającemu karę </w:t>
      </w:r>
      <w:proofErr w:type="gramStart"/>
      <w:r w:rsidRPr="000F4453">
        <w:rPr>
          <w:rFonts w:ascii="Cambria" w:hAnsi="Cambria" w:cs="Calibri"/>
          <w:sz w:val="22"/>
          <w:szCs w:val="22"/>
        </w:rPr>
        <w:t xml:space="preserve">umowną  </w:t>
      </w:r>
      <w:r w:rsidR="002F685D" w:rsidRPr="000F4453">
        <w:rPr>
          <w:rFonts w:ascii="Cambria" w:hAnsi="Cambria" w:cs="Calibri"/>
          <w:sz w:val="22"/>
          <w:szCs w:val="22"/>
        </w:rPr>
        <w:t>w</w:t>
      </w:r>
      <w:proofErr w:type="gramEnd"/>
      <w:r w:rsidR="002F685D" w:rsidRPr="000F4453">
        <w:rPr>
          <w:rFonts w:ascii="Cambria" w:hAnsi="Cambria" w:cs="Calibri"/>
          <w:sz w:val="22"/>
          <w:szCs w:val="22"/>
        </w:rPr>
        <w:t xml:space="preserve"> wysokości </w:t>
      </w:r>
      <w:r w:rsidR="000B2DB9" w:rsidRPr="000F4453">
        <w:rPr>
          <w:rFonts w:ascii="Cambria" w:hAnsi="Cambria" w:cs="Calibri"/>
          <w:sz w:val="22"/>
          <w:szCs w:val="22"/>
        </w:rPr>
        <w:t>3</w:t>
      </w:r>
      <w:r w:rsidRPr="000F4453">
        <w:rPr>
          <w:rFonts w:ascii="Cambria" w:hAnsi="Cambria" w:cs="Calibri"/>
          <w:sz w:val="22"/>
          <w:szCs w:val="22"/>
        </w:rPr>
        <w:t xml:space="preserve"> 000,00 zł każdorazowo. Nie wyklucza to pozostałych sankcji </w:t>
      </w:r>
      <w:proofErr w:type="gramStart"/>
      <w:r w:rsidRPr="000F4453">
        <w:rPr>
          <w:rFonts w:ascii="Cambria" w:hAnsi="Cambria" w:cs="Calibri"/>
          <w:sz w:val="22"/>
          <w:szCs w:val="22"/>
        </w:rPr>
        <w:t>wynikających  z</w:t>
      </w:r>
      <w:proofErr w:type="gramEnd"/>
      <w:r w:rsidRPr="000F4453">
        <w:rPr>
          <w:rFonts w:ascii="Cambria" w:hAnsi="Cambria" w:cs="Calibri"/>
          <w:sz w:val="22"/>
          <w:szCs w:val="22"/>
        </w:rPr>
        <w:t xml:space="preserve"> postanowień niniejszej umowy</w:t>
      </w:r>
      <w:r w:rsidR="00622553" w:rsidRPr="000F4453">
        <w:rPr>
          <w:rFonts w:ascii="Cambria" w:hAnsi="Cambria" w:cs="Calibri"/>
          <w:sz w:val="22"/>
          <w:szCs w:val="22"/>
        </w:rPr>
        <w:t>,</w:t>
      </w:r>
    </w:p>
    <w:bookmarkEnd w:id="19"/>
    <w:p w14:paraId="1FAF13AF" w14:textId="77777777" w:rsidR="008125E8" w:rsidRPr="000F4453" w:rsidRDefault="00991E07" w:rsidP="0093198E">
      <w:pPr>
        <w:numPr>
          <w:ilvl w:val="0"/>
          <w:numId w:val="107"/>
        </w:numPr>
        <w:tabs>
          <w:tab w:val="clear" w:pos="720"/>
          <w:tab w:val="num" w:pos="567"/>
        </w:tabs>
        <w:spacing w:line="276" w:lineRule="auto"/>
        <w:ind w:left="284" w:firstLine="0"/>
        <w:jc w:val="both"/>
        <w:rPr>
          <w:rFonts w:ascii="Cambria" w:hAnsi="Cambria" w:cs="Calibri"/>
          <w:sz w:val="22"/>
          <w:szCs w:val="22"/>
        </w:rPr>
      </w:pPr>
      <w:r w:rsidRPr="000F4453">
        <w:rPr>
          <w:rFonts w:ascii="Cambria" w:hAnsi="Cambria" w:cs="Calibri"/>
          <w:sz w:val="22"/>
          <w:szCs w:val="22"/>
        </w:rPr>
        <w:t>w następujących przypadkach:</w:t>
      </w:r>
    </w:p>
    <w:p w14:paraId="1A92EA3B" w14:textId="77777777" w:rsidR="00622553" w:rsidRPr="000F4453" w:rsidRDefault="00991E07" w:rsidP="005343B5">
      <w:pPr>
        <w:spacing w:line="276" w:lineRule="auto"/>
        <w:ind w:left="567"/>
        <w:jc w:val="both"/>
        <w:rPr>
          <w:rFonts w:ascii="Cambria" w:hAnsi="Cambria" w:cs="Calibri"/>
          <w:sz w:val="22"/>
          <w:szCs w:val="22"/>
        </w:rPr>
      </w:pPr>
      <w:r w:rsidRPr="000F4453">
        <w:rPr>
          <w:rFonts w:ascii="Cambria" w:hAnsi="Cambria" w:cs="Calibri"/>
          <w:sz w:val="22"/>
          <w:szCs w:val="22"/>
        </w:rPr>
        <w:t xml:space="preserve">a) braku zapłaty wynagrodzenia należnego podwykonawcom lub dalszym podwykonawcom </w:t>
      </w:r>
      <w:proofErr w:type="gramStart"/>
      <w:r w:rsidRPr="000F4453">
        <w:rPr>
          <w:rFonts w:ascii="Cambria" w:hAnsi="Cambria" w:cs="Calibri"/>
          <w:sz w:val="22"/>
          <w:szCs w:val="22"/>
        </w:rPr>
        <w:t xml:space="preserve">- </w:t>
      </w:r>
      <w:r w:rsidR="008D0B65" w:rsidRPr="000F4453">
        <w:rPr>
          <w:rFonts w:ascii="Cambria" w:hAnsi="Cambria" w:cs="Calibri"/>
          <w:sz w:val="22"/>
          <w:szCs w:val="22"/>
        </w:rPr>
        <w:t xml:space="preserve"> </w:t>
      </w:r>
      <w:r w:rsidR="00E202A7" w:rsidRPr="000F4453">
        <w:rPr>
          <w:rFonts w:ascii="Cambria" w:hAnsi="Cambria" w:cs="Calibri"/>
          <w:sz w:val="22"/>
          <w:szCs w:val="22"/>
        </w:rPr>
        <w:t>każdorazowo</w:t>
      </w:r>
      <w:proofErr w:type="gramEnd"/>
      <w:r w:rsidR="00E202A7" w:rsidRPr="000F4453">
        <w:rPr>
          <w:rFonts w:ascii="Cambria" w:hAnsi="Cambria" w:cs="Calibri"/>
          <w:sz w:val="22"/>
          <w:szCs w:val="22"/>
        </w:rPr>
        <w:t xml:space="preserve">  w wysokości 3% wynagrodzenia umownego brutto określonego w Rozdziale VI § 1 ust. 1</w:t>
      </w:r>
      <w:r w:rsidR="008D0B65" w:rsidRPr="000F4453">
        <w:rPr>
          <w:rFonts w:ascii="Cambria" w:hAnsi="Cambria" w:cs="Calibri"/>
          <w:sz w:val="22"/>
          <w:szCs w:val="22"/>
        </w:rPr>
        <w:t>,</w:t>
      </w:r>
    </w:p>
    <w:p w14:paraId="1130A21E" w14:textId="77777777" w:rsidR="008125E8" w:rsidRPr="000F4453" w:rsidRDefault="00991E07" w:rsidP="005343B5">
      <w:pPr>
        <w:spacing w:line="276" w:lineRule="auto"/>
        <w:ind w:left="567"/>
        <w:jc w:val="both"/>
        <w:rPr>
          <w:rFonts w:ascii="Cambria" w:hAnsi="Cambria" w:cs="Calibri"/>
          <w:sz w:val="22"/>
          <w:szCs w:val="22"/>
        </w:rPr>
      </w:pPr>
      <w:r w:rsidRPr="000F4453">
        <w:rPr>
          <w:rFonts w:ascii="Cambria" w:hAnsi="Cambria" w:cs="Calibri"/>
          <w:sz w:val="22"/>
          <w:szCs w:val="22"/>
        </w:rPr>
        <w:t xml:space="preserve">b) nieterminowej zapłaty </w:t>
      </w:r>
      <w:bookmarkStart w:id="20" w:name="_Hlk109138063"/>
      <w:r w:rsidRPr="000F4453">
        <w:rPr>
          <w:rFonts w:ascii="Cambria" w:hAnsi="Cambria" w:cs="Calibri"/>
          <w:sz w:val="22"/>
          <w:szCs w:val="22"/>
        </w:rPr>
        <w:t xml:space="preserve">wynagrodzenia należnego podwykonawcom lub dalszym podwykonawcom – </w:t>
      </w:r>
      <w:proofErr w:type="gramStart"/>
      <w:r w:rsidR="00E202A7" w:rsidRPr="000F4453">
        <w:rPr>
          <w:rFonts w:ascii="Cambria" w:hAnsi="Cambria" w:cs="Calibri"/>
          <w:sz w:val="22"/>
          <w:szCs w:val="22"/>
        </w:rPr>
        <w:t>każdorazowo  w</w:t>
      </w:r>
      <w:proofErr w:type="gramEnd"/>
      <w:r w:rsidR="00E202A7" w:rsidRPr="000F4453">
        <w:rPr>
          <w:rFonts w:ascii="Cambria" w:hAnsi="Cambria" w:cs="Calibri"/>
          <w:sz w:val="22"/>
          <w:szCs w:val="22"/>
        </w:rPr>
        <w:t xml:space="preserve"> wysokości 1% wynagrodzenia umownego brutto określonego w Rozdziale VI § 1 ust. 1</w:t>
      </w:r>
      <w:r w:rsidRPr="000F4453">
        <w:rPr>
          <w:rFonts w:ascii="Cambria" w:hAnsi="Cambria" w:cs="Calibri"/>
          <w:sz w:val="22"/>
          <w:szCs w:val="22"/>
        </w:rPr>
        <w:t>,</w:t>
      </w:r>
    </w:p>
    <w:bookmarkEnd w:id="20"/>
    <w:p w14:paraId="11C813B8" w14:textId="77777777" w:rsidR="008125E8" w:rsidRPr="000F4453" w:rsidRDefault="00991E07" w:rsidP="005343B5">
      <w:pPr>
        <w:spacing w:line="276" w:lineRule="auto"/>
        <w:ind w:left="567"/>
        <w:jc w:val="both"/>
        <w:rPr>
          <w:rFonts w:ascii="Cambria" w:hAnsi="Cambria" w:cs="Calibri"/>
          <w:sz w:val="22"/>
          <w:szCs w:val="22"/>
        </w:rPr>
      </w:pPr>
      <w:r w:rsidRPr="000F4453">
        <w:rPr>
          <w:rFonts w:ascii="Cambria" w:hAnsi="Cambria" w:cs="Calibri"/>
          <w:sz w:val="22"/>
          <w:szCs w:val="22"/>
        </w:rPr>
        <w:t xml:space="preserve">c) nieprzedłożenia do zaakceptowania projektu umowy o podwykonawstwo, której </w:t>
      </w:r>
      <w:proofErr w:type="gramStart"/>
      <w:r w:rsidRPr="000F4453">
        <w:rPr>
          <w:rFonts w:ascii="Cambria" w:hAnsi="Cambria" w:cs="Calibri"/>
          <w:sz w:val="22"/>
          <w:szCs w:val="22"/>
        </w:rPr>
        <w:t>przedmiotem  są</w:t>
      </w:r>
      <w:proofErr w:type="gramEnd"/>
      <w:r w:rsidRPr="000F4453">
        <w:rPr>
          <w:rFonts w:ascii="Cambria" w:hAnsi="Cambria" w:cs="Calibri"/>
          <w:sz w:val="22"/>
          <w:szCs w:val="22"/>
        </w:rPr>
        <w:t xml:space="preserve"> roboty budowlane, lub projektu jej zmiany</w:t>
      </w:r>
      <w:r w:rsidR="008D0B65" w:rsidRPr="000F4453">
        <w:rPr>
          <w:rFonts w:ascii="Cambria" w:hAnsi="Cambria" w:cs="Calibri"/>
          <w:sz w:val="22"/>
          <w:szCs w:val="22"/>
        </w:rPr>
        <w:t xml:space="preserve"> – </w:t>
      </w:r>
      <w:bookmarkStart w:id="21" w:name="_Hlk109138548"/>
      <w:r w:rsidR="008D0B65" w:rsidRPr="000F4453">
        <w:rPr>
          <w:rFonts w:ascii="Cambria" w:hAnsi="Cambria" w:cs="Calibri"/>
          <w:sz w:val="22"/>
          <w:szCs w:val="22"/>
        </w:rPr>
        <w:t>każdorazowo  w wysokości 3% wynagrodzenia umownego brutto określonego w Rozdziale VI § 1 ust. 1</w:t>
      </w:r>
      <w:r w:rsidRPr="000F4453">
        <w:rPr>
          <w:rFonts w:ascii="Cambria" w:hAnsi="Cambria" w:cs="Calibri"/>
          <w:sz w:val="22"/>
          <w:szCs w:val="22"/>
        </w:rPr>
        <w:t>,</w:t>
      </w:r>
      <w:bookmarkEnd w:id="21"/>
    </w:p>
    <w:p w14:paraId="43A943DF" w14:textId="77777777" w:rsidR="008125E8" w:rsidRPr="000F4453" w:rsidRDefault="00991E07" w:rsidP="005343B5">
      <w:pPr>
        <w:spacing w:line="276" w:lineRule="auto"/>
        <w:ind w:left="567"/>
        <w:jc w:val="both"/>
        <w:rPr>
          <w:rFonts w:ascii="Cambria" w:hAnsi="Cambria" w:cs="Calibri"/>
          <w:sz w:val="22"/>
          <w:szCs w:val="22"/>
        </w:rPr>
      </w:pPr>
      <w:r w:rsidRPr="000F4453">
        <w:rPr>
          <w:rFonts w:ascii="Cambria" w:hAnsi="Cambria" w:cs="Calibri"/>
          <w:sz w:val="22"/>
          <w:szCs w:val="22"/>
        </w:rPr>
        <w:t>d) nieprzedłożenia poświadczonej za zgodność z oryginałem kopii umowy o podwykonawstwo lub jej zmiany</w:t>
      </w:r>
      <w:r w:rsidR="008D0B65" w:rsidRPr="000F4453">
        <w:rPr>
          <w:rFonts w:ascii="Cambria" w:hAnsi="Cambria" w:cs="Calibri"/>
          <w:sz w:val="22"/>
          <w:szCs w:val="22"/>
        </w:rPr>
        <w:t xml:space="preserve"> -</w:t>
      </w:r>
      <w:r w:rsidR="008D0B65" w:rsidRPr="000F4453">
        <w:rPr>
          <w:rFonts w:ascii="Cambria" w:eastAsia="Calibri" w:hAnsi="Cambria"/>
          <w:sz w:val="22"/>
          <w:szCs w:val="22"/>
          <w:lang w:eastAsia="en-US"/>
        </w:rPr>
        <w:t xml:space="preserve"> </w:t>
      </w:r>
      <w:proofErr w:type="gramStart"/>
      <w:r w:rsidR="008D0B65" w:rsidRPr="000F4453">
        <w:rPr>
          <w:rFonts w:ascii="Cambria" w:hAnsi="Cambria" w:cs="Calibri"/>
          <w:sz w:val="22"/>
          <w:szCs w:val="22"/>
        </w:rPr>
        <w:t>każdorazowo  w</w:t>
      </w:r>
      <w:proofErr w:type="gramEnd"/>
      <w:r w:rsidR="008D0B65" w:rsidRPr="000F4453">
        <w:rPr>
          <w:rFonts w:ascii="Cambria" w:hAnsi="Cambria" w:cs="Calibri"/>
          <w:sz w:val="22"/>
          <w:szCs w:val="22"/>
        </w:rPr>
        <w:t xml:space="preserve"> wysokości 3% wynagrodzenia umownego brutto określonego w Rozdziale VI § 1 ust. 1, </w:t>
      </w:r>
    </w:p>
    <w:p w14:paraId="4F9DAD88" w14:textId="77777777" w:rsidR="008125E8" w:rsidRPr="000F4453" w:rsidRDefault="00991E07" w:rsidP="005343B5">
      <w:pPr>
        <w:spacing w:line="276" w:lineRule="auto"/>
        <w:ind w:left="567"/>
        <w:jc w:val="both"/>
        <w:rPr>
          <w:rFonts w:ascii="Cambria" w:hAnsi="Cambria" w:cs="Calibri"/>
          <w:sz w:val="22"/>
          <w:szCs w:val="22"/>
        </w:rPr>
      </w:pPr>
      <w:r w:rsidRPr="000F4453">
        <w:rPr>
          <w:rFonts w:ascii="Cambria" w:hAnsi="Cambria" w:cs="Calibri"/>
          <w:sz w:val="22"/>
          <w:szCs w:val="22"/>
        </w:rPr>
        <w:t xml:space="preserve">e) braku zmiany umowy o podwykonawstwo w zakresie terminu zapłaty, a </w:t>
      </w:r>
      <w:r w:rsidR="00391C89" w:rsidRPr="000F4453">
        <w:rPr>
          <w:rFonts w:ascii="Cambria" w:hAnsi="Cambria" w:cs="Calibri"/>
          <w:sz w:val="22"/>
          <w:szCs w:val="22"/>
        </w:rPr>
        <w:t xml:space="preserve">jest on niezgodny </w:t>
      </w:r>
      <w:r w:rsidRPr="000F4453">
        <w:rPr>
          <w:rFonts w:ascii="Cambria" w:hAnsi="Cambria" w:cs="Calibri"/>
          <w:sz w:val="22"/>
          <w:szCs w:val="22"/>
        </w:rPr>
        <w:t>z postanowieniami Rozdz. V</w:t>
      </w:r>
      <w:r w:rsidR="008D0B65" w:rsidRPr="000F4453">
        <w:rPr>
          <w:rFonts w:ascii="Cambria" w:hAnsi="Cambria" w:cs="Calibri"/>
          <w:sz w:val="22"/>
          <w:szCs w:val="22"/>
        </w:rPr>
        <w:t xml:space="preserve"> -</w:t>
      </w:r>
      <w:r w:rsidR="008D0B65" w:rsidRPr="000F4453">
        <w:rPr>
          <w:rFonts w:ascii="Cambria" w:eastAsia="Calibri" w:hAnsi="Cambria"/>
          <w:sz w:val="22"/>
          <w:szCs w:val="22"/>
          <w:lang w:eastAsia="en-US"/>
        </w:rPr>
        <w:t xml:space="preserve"> </w:t>
      </w:r>
      <w:proofErr w:type="gramStart"/>
      <w:r w:rsidR="008D0B65" w:rsidRPr="000F4453">
        <w:rPr>
          <w:rFonts w:ascii="Cambria" w:hAnsi="Cambria" w:cs="Calibri"/>
          <w:sz w:val="22"/>
          <w:szCs w:val="22"/>
        </w:rPr>
        <w:t>każdorazowo  w</w:t>
      </w:r>
      <w:proofErr w:type="gramEnd"/>
      <w:r w:rsidR="008D0B65" w:rsidRPr="000F4453">
        <w:rPr>
          <w:rFonts w:ascii="Cambria" w:hAnsi="Cambria" w:cs="Calibri"/>
          <w:sz w:val="22"/>
          <w:szCs w:val="22"/>
        </w:rPr>
        <w:t xml:space="preserve"> wysokości 3% wynagrodzenia umownego brutto określonego w Rozdziale VI § 1 ust. 1,</w:t>
      </w:r>
      <w:r w:rsidRPr="000F4453">
        <w:rPr>
          <w:rFonts w:ascii="Cambria" w:hAnsi="Cambria" w:cs="Calibri"/>
          <w:sz w:val="22"/>
          <w:szCs w:val="22"/>
        </w:rPr>
        <w:t xml:space="preserve"> </w:t>
      </w:r>
    </w:p>
    <w:p w14:paraId="6F172D58" w14:textId="77777777" w:rsidR="008125E8" w:rsidRPr="000F4453" w:rsidRDefault="00991E07" w:rsidP="0093198E">
      <w:pPr>
        <w:numPr>
          <w:ilvl w:val="0"/>
          <w:numId w:val="108"/>
        </w:numPr>
        <w:tabs>
          <w:tab w:val="num" w:pos="993"/>
        </w:tabs>
        <w:suppressAutoHyphens/>
        <w:autoSpaceDN w:val="0"/>
        <w:spacing w:line="276" w:lineRule="auto"/>
        <w:ind w:left="284" w:firstLine="0"/>
        <w:jc w:val="both"/>
        <w:textAlignment w:val="baseline"/>
        <w:rPr>
          <w:rFonts w:ascii="Cambria" w:eastAsia="Calibri" w:hAnsi="Cambria" w:cs="Calibri"/>
          <w:kern w:val="3"/>
          <w:sz w:val="22"/>
          <w:szCs w:val="22"/>
          <w:lang w:eastAsia="zh-CN"/>
        </w:rPr>
      </w:pPr>
      <w:r w:rsidRPr="000F4453">
        <w:rPr>
          <w:rFonts w:ascii="Cambria" w:hAnsi="Cambria" w:cs="Calibri"/>
          <w:kern w:val="3"/>
          <w:sz w:val="22"/>
          <w:szCs w:val="22"/>
        </w:rPr>
        <w:t xml:space="preserve">za niewypełnienie na wezwanie Zamawiającego obowiązku, wynikającego z Rozdziału IV </w:t>
      </w:r>
      <w:r w:rsidRPr="000F4453">
        <w:rPr>
          <w:rFonts w:ascii="Cambria" w:hAnsi="Cambria" w:cs="Calibri"/>
          <w:b/>
          <w:bCs/>
          <w:kern w:val="3"/>
          <w:sz w:val="22"/>
          <w:szCs w:val="22"/>
        </w:rPr>
        <w:t>§</w:t>
      </w:r>
      <w:r w:rsidR="00814A7D" w:rsidRPr="000F4453">
        <w:rPr>
          <w:rFonts w:ascii="Cambria" w:hAnsi="Cambria" w:cs="Calibri"/>
          <w:b/>
          <w:bCs/>
          <w:kern w:val="3"/>
          <w:sz w:val="22"/>
          <w:szCs w:val="22"/>
        </w:rPr>
        <w:t>3</w:t>
      </w:r>
      <w:r w:rsidRPr="000F4453">
        <w:rPr>
          <w:rFonts w:ascii="Cambria" w:hAnsi="Cambria" w:cs="Calibri"/>
          <w:kern w:val="3"/>
          <w:sz w:val="22"/>
          <w:szCs w:val="22"/>
        </w:rPr>
        <w:t xml:space="preserve"> ust.</w:t>
      </w:r>
      <w:r w:rsidR="007503C6" w:rsidRPr="000F4453">
        <w:rPr>
          <w:rFonts w:ascii="Cambria" w:hAnsi="Cambria" w:cs="Calibri"/>
          <w:kern w:val="3"/>
          <w:sz w:val="22"/>
          <w:szCs w:val="22"/>
        </w:rPr>
        <w:t> </w:t>
      </w:r>
      <w:r w:rsidR="002C12BA" w:rsidRPr="000F4453">
        <w:rPr>
          <w:rFonts w:ascii="Cambria" w:hAnsi="Cambria" w:cs="Calibri"/>
          <w:kern w:val="3"/>
          <w:sz w:val="22"/>
          <w:szCs w:val="22"/>
        </w:rPr>
        <w:t>3</w:t>
      </w:r>
      <w:r w:rsidRPr="000F4453">
        <w:rPr>
          <w:rFonts w:ascii="Cambria" w:hAnsi="Cambria" w:cs="Calibri"/>
          <w:kern w:val="3"/>
          <w:sz w:val="22"/>
          <w:szCs w:val="22"/>
        </w:rPr>
        <w:t xml:space="preserve">, Wykonawca zapłaci Zamawiającemu karę </w:t>
      </w:r>
      <w:proofErr w:type="gramStart"/>
      <w:r w:rsidRPr="000F4453">
        <w:rPr>
          <w:rFonts w:ascii="Cambria" w:hAnsi="Cambria" w:cs="Calibri"/>
          <w:kern w:val="3"/>
          <w:sz w:val="22"/>
          <w:szCs w:val="22"/>
        </w:rPr>
        <w:t>umowną  w</w:t>
      </w:r>
      <w:proofErr w:type="gramEnd"/>
      <w:r w:rsidRPr="000F4453">
        <w:rPr>
          <w:rFonts w:ascii="Cambria" w:hAnsi="Cambria" w:cs="Calibri"/>
          <w:kern w:val="3"/>
          <w:sz w:val="22"/>
          <w:szCs w:val="22"/>
        </w:rPr>
        <w:t xml:space="preserve"> wysokości 1 000,00 zł każdorazowo </w:t>
      </w:r>
      <w:r w:rsidR="004B3A39" w:rsidRPr="000F4453">
        <w:rPr>
          <w:rFonts w:ascii="Cambria" w:hAnsi="Cambria" w:cs="Calibri"/>
          <w:kern w:val="3"/>
          <w:sz w:val="22"/>
          <w:szCs w:val="22"/>
        </w:rPr>
        <w:br/>
        <w:t>(</w:t>
      </w:r>
      <w:r w:rsidRPr="000F4453">
        <w:rPr>
          <w:rFonts w:ascii="Cambria" w:hAnsi="Cambria" w:cs="Calibri"/>
          <w:kern w:val="3"/>
          <w:sz w:val="22"/>
          <w:szCs w:val="22"/>
        </w:rPr>
        <w:t>za każdy stwierdzony przypadek). Nie wyklucza to pozostałych sankcji wynikających</w:t>
      </w:r>
      <w:r w:rsidR="004B3A39" w:rsidRPr="000F4453">
        <w:rPr>
          <w:rFonts w:ascii="Cambria" w:hAnsi="Cambria" w:cs="Calibri"/>
          <w:kern w:val="3"/>
          <w:sz w:val="22"/>
          <w:szCs w:val="22"/>
        </w:rPr>
        <w:t xml:space="preserve"> </w:t>
      </w:r>
      <w:r w:rsidRPr="000F4453">
        <w:rPr>
          <w:rFonts w:ascii="Cambria" w:hAnsi="Cambria" w:cs="Calibri"/>
          <w:kern w:val="3"/>
          <w:sz w:val="22"/>
          <w:szCs w:val="22"/>
        </w:rPr>
        <w:t>z</w:t>
      </w:r>
      <w:r w:rsidR="004B3A39" w:rsidRPr="000F4453">
        <w:rPr>
          <w:rFonts w:ascii="Cambria" w:hAnsi="Cambria" w:cs="Calibri"/>
          <w:kern w:val="3"/>
          <w:sz w:val="22"/>
          <w:szCs w:val="22"/>
        </w:rPr>
        <w:t> </w:t>
      </w:r>
      <w:r w:rsidRPr="000F4453">
        <w:rPr>
          <w:rFonts w:ascii="Cambria" w:hAnsi="Cambria" w:cs="Calibri"/>
          <w:kern w:val="3"/>
          <w:sz w:val="22"/>
          <w:szCs w:val="22"/>
        </w:rPr>
        <w:t>postanowień niniejszej umowy.</w:t>
      </w:r>
    </w:p>
    <w:p w14:paraId="67337B3B" w14:textId="77777777" w:rsidR="008125E8" w:rsidRPr="000F4453" w:rsidRDefault="00991E07" w:rsidP="0093198E">
      <w:pPr>
        <w:numPr>
          <w:ilvl w:val="0"/>
          <w:numId w:val="105"/>
        </w:numPr>
        <w:spacing w:line="276" w:lineRule="auto"/>
        <w:ind w:left="0" w:firstLine="0"/>
        <w:jc w:val="both"/>
        <w:rPr>
          <w:rFonts w:ascii="Cambria" w:hAnsi="Cambria" w:cs="Calibri"/>
          <w:sz w:val="22"/>
          <w:szCs w:val="22"/>
        </w:rPr>
      </w:pPr>
      <w:r w:rsidRPr="000F4453">
        <w:rPr>
          <w:rFonts w:ascii="Cambria" w:hAnsi="Cambria" w:cs="Calibri"/>
          <w:sz w:val="22"/>
          <w:szCs w:val="22"/>
        </w:rPr>
        <w:t>Kary umowne mogą podlegać sumowaniu, jeżeli podstawą ich naliczenia jest to samo zdarzenie.</w:t>
      </w:r>
    </w:p>
    <w:p w14:paraId="3D0B86C9" w14:textId="77777777" w:rsidR="008125E8" w:rsidRPr="000F4453" w:rsidRDefault="00991E07" w:rsidP="0093198E">
      <w:pPr>
        <w:numPr>
          <w:ilvl w:val="0"/>
          <w:numId w:val="105"/>
        </w:numPr>
        <w:spacing w:line="276" w:lineRule="auto"/>
        <w:ind w:left="0" w:firstLine="0"/>
        <w:jc w:val="both"/>
        <w:rPr>
          <w:rFonts w:ascii="Cambria" w:hAnsi="Cambria" w:cs="Calibri"/>
          <w:sz w:val="22"/>
          <w:szCs w:val="22"/>
        </w:rPr>
      </w:pPr>
      <w:r w:rsidRPr="000F4453">
        <w:rPr>
          <w:rFonts w:ascii="Cambria" w:hAnsi="Cambria" w:cs="Calibri"/>
          <w:sz w:val="22"/>
          <w:szCs w:val="22"/>
        </w:rPr>
        <w:t>Kary umowne należne od Wykonawcy mogą być przez Zamawiającego potrącone z</w:t>
      </w:r>
      <w:r w:rsidR="004B3A39" w:rsidRPr="000F4453">
        <w:rPr>
          <w:rFonts w:ascii="Cambria" w:hAnsi="Cambria" w:cs="Calibri"/>
          <w:sz w:val="22"/>
          <w:szCs w:val="22"/>
        </w:rPr>
        <w:t> </w:t>
      </w:r>
      <w:r w:rsidRPr="000F4453">
        <w:rPr>
          <w:rFonts w:ascii="Cambria" w:hAnsi="Cambria" w:cs="Calibri"/>
          <w:sz w:val="22"/>
          <w:szCs w:val="22"/>
        </w:rPr>
        <w:t>wynagrodzenia umownego.</w:t>
      </w:r>
    </w:p>
    <w:p w14:paraId="7E3EACA0" w14:textId="77777777" w:rsidR="008125E8" w:rsidRPr="000F4453" w:rsidRDefault="00991E07" w:rsidP="0093198E">
      <w:pPr>
        <w:numPr>
          <w:ilvl w:val="0"/>
          <w:numId w:val="105"/>
        </w:numPr>
        <w:spacing w:line="276" w:lineRule="auto"/>
        <w:ind w:left="0" w:firstLine="0"/>
        <w:jc w:val="both"/>
        <w:rPr>
          <w:rFonts w:ascii="Cambria" w:hAnsi="Cambria" w:cs="Calibri"/>
          <w:sz w:val="22"/>
          <w:szCs w:val="22"/>
        </w:rPr>
      </w:pPr>
      <w:r w:rsidRPr="000F4453">
        <w:rPr>
          <w:rFonts w:ascii="Cambria" w:hAnsi="Cambria" w:cs="Calibri"/>
          <w:sz w:val="22"/>
          <w:szCs w:val="22"/>
        </w:rPr>
        <w:t xml:space="preserve">Łączna wysokość naliczonych kar nie może przekroczyć </w:t>
      </w:r>
      <w:r w:rsidR="00AE50C1" w:rsidRPr="000F4453">
        <w:rPr>
          <w:rFonts w:ascii="Cambria" w:hAnsi="Cambria" w:cs="Calibri"/>
          <w:sz w:val="22"/>
          <w:szCs w:val="22"/>
        </w:rPr>
        <w:t>3</w:t>
      </w:r>
      <w:r w:rsidRPr="000F4453">
        <w:rPr>
          <w:rFonts w:ascii="Cambria" w:hAnsi="Cambria" w:cs="Calibri"/>
          <w:sz w:val="22"/>
          <w:szCs w:val="22"/>
        </w:rPr>
        <w:t>0% wynagrodzenia umownego brutto.</w:t>
      </w:r>
    </w:p>
    <w:p w14:paraId="45716DA3" w14:textId="77777777" w:rsidR="00281679" w:rsidRPr="000F4453" w:rsidRDefault="00991E07" w:rsidP="0093198E">
      <w:pPr>
        <w:numPr>
          <w:ilvl w:val="0"/>
          <w:numId w:val="105"/>
        </w:numPr>
        <w:spacing w:line="276" w:lineRule="auto"/>
        <w:jc w:val="both"/>
        <w:rPr>
          <w:rFonts w:ascii="Cambria" w:hAnsi="Cambria" w:cs="Calibri"/>
          <w:sz w:val="22"/>
          <w:szCs w:val="22"/>
        </w:rPr>
      </w:pPr>
      <w:r w:rsidRPr="000F4453">
        <w:rPr>
          <w:rFonts w:ascii="Cambria" w:hAnsi="Cambria" w:cs="Calibri"/>
          <w:sz w:val="22"/>
          <w:szCs w:val="22"/>
        </w:rPr>
        <w:t>Wykonawca zapłaci Zamawiającemu karę umowną w terminie 7 dni od dnia doręczenia Wykonawcy noty obciążeniowej wystawionej przez Zamawiającego.</w:t>
      </w:r>
    </w:p>
    <w:p w14:paraId="2B87D544" w14:textId="77777777" w:rsidR="00281679" w:rsidRPr="000F4453" w:rsidRDefault="00991E07" w:rsidP="0093198E">
      <w:pPr>
        <w:numPr>
          <w:ilvl w:val="0"/>
          <w:numId w:val="105"/>
        </w:numPr>
        <w:spacing w:line="276" w:lineRule="auto"/>
        <w:jc w:val="both"/>
        <w:rPr>
          <w:rFonts w:ascii="Cambria" w:hAnsi="Cambria" w:cs="Calibri"/>
          <w:sz w:val="22"/>
          <w:szCs w:val="22"/>
        </w:rPr>
      </w:pPr>
      <w:r w:rsidRPr="000F4453">
        <w:rPr>
          <w:rFonts w:ascii="Cambria" w:hAnsi="Cambria" w:cs="Calibri"/>
          <w:sz w:val="22"/>
          <w:szCs w:val="22"/>
        </w:rPr>
        <w:t>Niezapłacenie przez Wykonawcę w wyznaczonym przez Zamawiającego terminie naliczonych kar umownych, spowoduje naliczenie odsetek ustawowych za opóźnienie w transakcjach handlowych.</w:t>
      </w:r>
    </w:p>
    <w:p w14:paraId="150D5D62" w14:textId="77777777" w:rsidR="00281679" w:rsidRPr="000F4453" w:rsidRDefault="00991E07" w:rsidP="0093198E">
      <w:pPr>
        <w:numPr>
          <w:ilvl w:val="0"/>
          <w:numId w:val="105"/>
        </w:numPr>
        <w:spacing w:line="276" w:lineRule="auto"/>
        <w:jc w:val="both"/>
        <w:rPr>
          <w:rFonts w:ascii="Cambria" w:hAnsi="Cambria" w:cs="Calibri"/>
          <w:sz w:val="22"/>
          <w:szCs w:val="22"/>
        </w:rPr>
      </w:pPr>
      <w:r w:rsidRPr="000F4453">
        <w:rPr>
          <w:rFonts w:ascii="Cambria" w:hAnsi="Cambria" w:cs="Calibri"/>
          <w:sz w:val="22"/>
          <w:szCs w:val="22"/>
        </w:rPr>
        <w:t>Zamawiający zastrzega sobie możliwość przeniesienia na Wykonawcę wszelkich kar finansowych z wszelkich instytucji, zakładów, organów, przedsiębiorstw itd. itp., które będą następstwem: działań, nienależytego wykonania, niedotrzymania terminów, zaniechań, zaniedbań, Wykonawcy lub osób z pomocą, których zamówienie realizuje.</w:t>
      </w:r>
    </w:p>
    <w:p w14:paraId="3CC43D9C" w14:textId="77777777" w:rsidR="00281679" w:rsidRPr="000F4453" w:rsidRDefault="00991E07" w:rsidP="0093198E">
      <w:pPr>
        <w:pStyle w:val="Akapitzlist"/>
        <w:numPr>
          <w:ilvl w:val="0"/>
          <w:numId w:val="105"/>
        </w:numPr>
        <w:spacing w:before="0" w:after="200" w:line="276" w:lineRule="auto"/>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Jeżeli w wyniku działania lub zaniechania lub braku staranności lub nienależytej staranności Wykonawcy lub osób/podmiotów za pomocą których zamówienie realizuje lub z jakichkolwiek innych przyczyn dotyczących Wykonawcy lub osób/podmiotów za pomocą których zamówienie realizuje, Zamawiający nie uzyska dofinansowania lub nie otrzyma przyznanego dofinansowania lub zmuszony będzie zwrócić uzyskane dofinansowanie, w całości lub w jakiejkolwiek części, to Zamawiający zastrzega sobie możliwość (prawo) zatrzymania i niewypłacenia wynagrodzenia umownego w wysokości równej nieuzyskanemu/zatrzymanemu/wycofanemu/zwróconemu/</w:t>
      </w:r>
      <w:r w:rsidR="00886080" w:rsidRPr="000F4453">
        <w:rPr>
          <w:rFonts w:ascii="Cambria" w:eastAsia="Times New Roman" w:hAnsi="Cambria" w:cs="Calibri"/>
          <w:sz w:val="22"/>
          <w:szCs w:val="22"/>
          <w:lang w:eastAsia="pl-PL"/>
        </w:rPr>
        <w:t xml:space="preserve"> </w:t>
      </w:r>
      <w:r w:rsidRPr="000F4453">
        <w:rPr>
          <w:rFonts w:ascii="Cambria" w:eastAsia="Times New Roman" w:hAnsi="Cambria" w:cs="Calibri"/>
          <w:sz w:val="22"/>
          <w:szCs w:val="22"/>
          <w:lang w:eastAsia="pl-PL"/>
        </w:rPr>
        <w:t xml:space="preserve">nakazanemu do zwrotu </w:t>
      </w:r>
      <w:r w:rsidRPr="000F4453">
        <w:rPr>
          <w:rFonts w:ascii="Cambria" w:eastAsia="Times New Roman" w:hAnsi="Cambria" w:cs="Calibri"/>
          <w:sz w:val="22"/>
          <w:szCs w:val="22"/>
          <w:lang w:eastAsia="pl-PL"/>
        </w:rPr>
        <w:lastRenderedPageBreak/>
        <w:t>dofinansowaniu lub obciążenia Wykonawcy karą w wysokości równej nieuzyskanemu/ zatrzymanemu/wycofanemu/ zwróconemu/nakazanemu do zwrotu  dofinansowaniu.</w:t>
      </w:r>
    </w:p>
    <w:p w14:paraId="4F7C6EAD" w14:textId="77777777" w:rsidR="008125E8" w:rsidRPr="000F4453" w:rsidRDefault="00991E07" w:rsidP="00A65521">
      <w:pPr>
        <w:spacing w:before="240" w:line="276" w:lineRule="auto"/>
        <w:jc w:val="center"/>
        <w:rPr>
          <w:rFonts w:ascii="Cambria" w:hAnsi="Cambria" w:cs="Calibri"/>
          <w:b/>
          <w:bCs/>
          <w:sz w:val="22"/>
          <w:szCs w:val="22"/>
        </w:rPr>
      </w:pPr>
      <w:bookmarkStart w:id="22" w:name="_Hlk34219748"/>
      <w:r w:rsidRPr="000F4453">
        <w:rPr>
          <w:rFonts w:ascii="Cambria" w:hAnsi="Cambria" w:cs="Calibri"/>
          <w:b/>
          <w:bCs/>
          <w:sz w:val="22"/>
          <w:szCs w:val="22"/>
        </w:rPr>
        <w:t>§ 3</w:t>
      </w:r>
    </w:p>
    <w:bookmarkEnd w:id="22"/>
    <w:p w14:paraId="73AEB6FD" w14:textId="77777777" w:rsidR="008125E8" w:rsidRPr="000F4453" w:rsidRDefault="00991E07" w:rsidP="008125E8">
      <w:pPr>
        <w:spacing w:line="276" w:lineRule="auto"/>
        <w:jc w:val="both"/>
        <w:rPr>
          <w:rFonts w:ascii="Cambria" w:hAnsi="Cambria" w:cs="Calibri"/>
          <w:sz w:val="22"/>
          <w:szCs w:val="22"/>
        </w:rPr>
      </w:pPr>
      <w:r w:rsidRPr="000F4453">
        <w:rPr>
          <w:rFonts w:ascii="Cambria" w:hAnsi="Cambria" w:cs="Calibri"/>
          <w:sz w:val="22"/>
          <w:szCs w:val="22"/>
        </w:rPr>
        <w:t>Strony zachowują prawo dochodzenia odszkodowa</w:t>
      </w:r>
      <w:r w:rsidR="00B277A5" w:rsidRPr="000F4453">
        <w:rPr>
          <w:rFonts w:ascii="Cambria" w:hAnsi="Cambria" w:cs="Calibri"/>
          <w:sz w:val="22"/>
          <w:szCs w:val="22"/>
        </w:rPr>
        <w:t>nia</w:t>
      </w:r>
      <w:r w:rsidRPr="000F4453">
        <w:rPr>
          <w:rFonts w:ascii="Cambria" w:hAnsi="Cambria" w:cs="Calibri"/>
          <w:sz w:val="22"/>
          <w:szCs w:val="22"/>
        </w:rPr>
        <w:t xml:space="preserve"> uzupełniającego na zasadach ogólnych </w:t>
      </w:r>
    </w:p>
    <w:p w14:paraId="10AF0771" w14:textId="77777777" w:rsidR="008125E8" w:rsidRPr="000F4453" w:rsidRDefault="00991E07" w:rsidP="008125E8">
      <w:pPr>
        <w:spacing w:after="160" w:line="276" w:lineRule="auto"/>
        <w:jc w:val="both"/>
        <w:rPr>
          <w:rFonts w:ascii="Cambria" w:hAnsi="Cambria" w:cs="Calibri"/>
          <w:sz w:val="22"/>
          <w:szCs w:val="22"/>
        </w:rPr>
      </w:pPr>
      <w:r w:rsidRPr="000F4453">
        <w:rPr>
          <w:rFonts w:ascii="Cambria" w:hAnsi="Cambria" w:cs="Calibri"/>
          <w:sz w:val="22"/>
          <w:szCs w:val="22"/>
        </w:rPr>
        <w:t>w wypadku, gdy kara umowna nie pokrywa rzeczywiście poniesionej szkody.</w:t>
      </w:r>
    </w:p>
    <w:p w14:paraId="25BD3386" w14:textId="77777777" w:rsidR="00EA2EA1" w:rsidRPr="000F4453" w:rsidRDefault="00EA2EA1" w:rsidP="008125E8">
      <w:pPr>
        <w:spacing w:after="160" w:line="276" w:lineRule="auto"/>
        <w:jc w:val="center"/>
        <w:rPr>
          <w:rFonts w:ascii="Cambria" w:hAnsi="Cambria" w:cs="Calibri"/>
          <w:b/>
          <w:sz w:val="22"/>
          <w:szCs w:val="22"/>
        </w:rPr>
      </w:pPr>
    </w:p>
    <w:p w14:paraId="666E5B5E" w14:textId="77777777" w:rsidR="008125E8" w:rsidRPr="000F4453" w:rsidRDefault="00991E07" w:rsidP="008125E8">
      <w:pPr>
        <w:spacing w:after="160" w:line="276" w:lineRule="auto"/>
        <w:jc w:val="center"/>
        <w:rPr>
          <w:rFonts w:ascii="Cambria" w:hAnsi="Cambria" w:cs="Calibri"/>
          <w:b/>
          <w:sz w:val="22"/>
          <w:szCs w:val="22"/>
        </w:rPr>
      </w:pPr>
      <w:r w:rsidRPr="000F4453">
        <w:rPr>
          <w:rFonts w:ascii="Cambria" w:hAnsi="Cambria" w:cs="Calibri"/>
          <w:b/>
          <w:sz w:val="22"/>
          <w:szCs w:val="22"/>
        </w:rPr>
        <w:t>X. ZMIANY W UMOWIE</w:t>
      </w:r>
    </w:p>
    <w:p w14:paraId="32B40E20" w14:textId="77777777" w:rsidR="008125E8" w:rsidRPr="000F4453" w:rsidRDefault="00991E07" w:rsidP="008125E8">
      <w:pPr>
        <w:spacing w:line="276" w:lineRule="auto"/>
        <w:jc w:val="center"/>
        <w:rPr>
          <w:rFonts w:ascii="Cambria" w:hAnsi="Cambria" w:cs="Calibri"/>
          <w:b/>
          <w:bCs/>
          <w:sz w:val="22"/>
          <w:szCs w:val="22"/>
        </w:rPr>
      </w:pPr>
      <w:r w:rsidRPr="000F4453">
        <w:rPr>
          <w:rFonts w:ascii="Cambria" w:hAnsi="Cambria" w:cs="Calibri"/>
          <w:b/>
          <w:bCs/>
          <w:sz w:val="22"/>
          <w:szCs w:val="22"/>
        </w:rPr>
        <w:t>§ 1</w:t>
      </w:r>
    </w:p>
    <w:p w14:paraId="408EA775" w14:textId="77777777" w:rsidR="008125E8" w:rsidRPr="000F4453" w:rsidRDefault="00991E07" w:rsidP="0093198E">
      <w:pPr>
        <w:numPr>
          <w:ilvl w:val="1"/>
          <w:numId w:val="105"/>
        </w:numPr>
        <w:tabs>
          <w:tab w:val="num" w:pos="284"/>
          <w:tab w:val="num" w:pos="426"/>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Wszelkie zmiany i uzupełnienia treści niniejszej umowy, wymagają formy pisemnej w postaci aneksów do umowy, pod rygorem nieważności, z zastrzeżeniem </w:t>
      </w:r>
      <w:proofErr w:type="gramStart"/>
      <w:r w:rsidRPr="000F4453">
        <w:rPr>
          <w:rFonts w:ascii="Cambria" w:hAnsi="Cambria" w:cs="Calibri"/>
          <w:sz w:val="22"/>
          <w:szCs w:val="22"/>
        </w:rPr>
        <w:t>postanowień  Rozdziału</w:t>
      </w:r>
      <w:proofErr w:type="gramEnd"/>
      <w:r w:rsidRPr="000F4453">
        <w:rPr>
          <w:rFonts w:ascii="Cambria" w:hAnsi="Cambria" w:cs="Calibri"/>
          <w:sz w:val="22"/>
          <w:szCs w:val="22"/>
        </w:rPr>
        <w:t xml:space="preserve"> II. niniejszej umowy.</w:t>
      </w:r>
    </w:p>
    <w:p w14:paraId="3BBB186F" w14:textId="77777777" w:rsidR="008125E8" w:rsidRPr="000F4453" w:rsidRDefault="00991E07" w:rsidP="0093198E">
      <w:pPr>
        <w:numPr>
          <w:ilvl w:val="1"/>
          <w:numId w:val="105"/>
        </w:numPr>
        <w:tabs>
          <w:tab w:val="num" w:pos="284"/>
          <w:tab w:val="num" w:pos="426"/>
        </w:tabs>
        <w:spacing w:line="276" w:lineRule="auto"/>
        <w:ind w:left="0" w:firstLine="0"/>
        <w:jc w:val="both"/>
        <w:rPr>
          <w:rFonts w:ascii="Cambria" w:hAnsi="Cambria" w:cs="Calibri"/>
          <w:sz w:val="22"/>
          <w:szCs w:val="22"/>
        </w:rPr>
      </w:pPr>
      <w:r w:rsidRPr="000F4453">
        <w:rPr>
          <w:rFonts w:ascii="Cambria" w:hAnsi="Cambria" w:cs="Calibri"/>
          <w:bCs/>
          <w:sz w:val="22"/>
          <w:szCs w:val="22"/>
        </w:rPr>
        <w:t>W przypadkach przewidzianych w umowie lub ustawie Prawo zamówień publicznych dopuszcza się możliwość wprowadzenia zmian za zgodą Zamawiającego.</w:t>
      </w:r>
    </w:p>
    <w:p w14:paraId="13A52781" w14:textId="77777777" w:rsidR="008125E8" w:rsidRPr="000F4453" w:rsidRDefault="00991E07" w:rsidP="0093198E">
      <w:pPr>
        <w:numPr>
          <w:ilvl w:val="1"/>
          <w:numId w:val="105"/>
        </w:numPr>
        <w:tabs>
          <w:tab w:val="num" w:pos="284"/>
          <w:tab w:val="num" w:pos="426"/>
        </w:tabs>
        <w:spacing w:line="276" w:lineRule="auto"/>
        <w:ind w:left="0" w:firstLine="0"/>
        <w:jc w:val="both"/>
        <w:rPr>
          <w:rFonts w:ascii="Cambria" w:hAnsi="Cambria" w:cs="Calibri"/>
          <w:sz w:val="22"/>
          <w:szCs w:val="22"/>
        </w:rPr>
      </w:pPr>
      <w:r w:rsidRPr="000F4453">
        <w:rPr>
          <w:rFonts w:ascii="Cambria" w:hAnsi="Cambria" w:cs="Calibri"/>
          <w:sz w:val="22"/>
          <w:szCs w:val="22"/>
        </w:rPr>
        <w:t>Zmiany mogą być inicjowane przez Zamawiającego lub przez Wykonawcę.</w:t>
      </w:r>
    </w:p>
    <w:p w14:paraId="41E936C9" w14:textId="77777777" w:rsidR="008125E8" w:rsidRPr="000F4453" w:rsidRDefault="00991E07" w:rsidP="0093198E">
      <w:pPr>
        <w:numPr>
          <w:ilvl w:val="1"/>
          <w:numId w:val="105"/>
        </w:numPr>
        <w:tabs>
          <w:tab w:val="num" w:pos="284"/>
          <w:tab w:val="num" w:pos="426"/>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Zakazuje się istotnych zmian postanowień zawartej umowy w stosunku do treści </w:t>
      </w:r>
      <w:proofErr w:type="gramStart"/>
      <w:r w:rsidRPr="000F4453">
        <w:rPr>
          <w:rFonts w:ascii="Cambria" w:hAnsi="Cambria" w:cs="Calibri"/>
          <w:sz w:val="22"/>
          <w:szCs w:val="22"/>
        </w:rPr>
        <w:t>oferty</w:t>
      </w:r>
      <w:proofErr w:type="gramEnd"/>
      <w:r w:rsidRPr="000F4453">
        <w:rPr>
          <w:rFonts w:ascii="Cambria" w:hAnsi="Cambria" w:cs="Calibri"/>
          <w:sz w:val="22"/>
          <w:szCs w:val="22"/>
        </w:rPr>
        <w:t xml:space="preserve"> na podstawie której dokonano wyboru Wykonawcy, chyba że nastąpiły następujące okoliczności uzasadniające zmiany:</w:t>
      </w:r>
    </w:p>
    <w:p w14:paraId="2AE79C54" w14:textId="77777777" w:rsidR="008125E8" w:rsidRPr="000F4453" w:rsidRDefault="00991E07" w:rsidP="0093198E">
      <w:pPr>
        <w:numPr>
          <w:ilvl w:val="0"/>
          <w:numId w:val="109"/>
        </w:numPr>
        <w:tabs>
          <w:tab w:val="left" w:pos="567"/>
        </w:tabs>
        <w:spacing w:line="276" w:lineRule="auto"/>
        <w:ind w:left="284" w:firstLine="0"/>
        <w:jc w:val="both"/>
        <w:rPr>
          <w:rFonts w:ascii="Cambria" w:hAnsi="Cambria" w:cs="Calibri"/>
          <w:sz w:val="22"/>
          <w:szCs w:val="22"/>
        </w:rPr>
      </w:pPr>
      <w:r w:rsidRPr="000F4453">
        <w:rPr>
          <w:rFonts w:ascii="Cambria" w:hAnsi="Cambria" w:cs="Calibri"/>
          <w:sz w:val="22"/>
          <w:szCs w:val="22"/>
        </w:rPr>
        <w:t xml:space="preserve">siła wyższa, </w:t>
      </w:r>
    </w:p>
    <w:p w14:paraId="12651E28" w14:textId="77777777" w:rsidR="008125E8" w:rsidRPr="000F4453" w:rsidRDefault="00991E07" w:rsidP="0093198E">
      <w:pPr>
        <w:numPr>
          <w:ilvl w:val="0"/>
          <w:numId w:val="109"/>
        </w:numPr>
        <w:tabs>
          <w:tab w:val="left" w:pos="567"/>
        </w:tabs>
        <w:spacing w:line="276" w:lineRule="auto"/>
        <w:ind w:left="284" w:firstLine="0"/>
        <w:jc w:val="both"/>
        <w:rPr>
          <w:rFonts w:ascii="Cambria" w:hAnsi="Cambria" w:cs="Calibri"/>
          <w:sz w:val="22"/>
          <w:szCs w:val="22"/>
        </w:rPr>
      </w:pPr>
      <w:r w:rsidRPr="000F4453">
        <w:rPr>
          <w:rFonts w:ascii="Cambria" w:hAnsi="Cambria" w:cs="Calibri"/>
          <w:sz w:val="22"/>
          <w:szCs w:val="22"/>
        </w:rPr>
        <w:t>zdarzenie losowe niezależne od stron,</w:t>
      </w:r>
    </w:p>
    <w:p w14:paraId="4C429DA0" w14:textId="77777777" w:rsidR="008125E8" w:rsidRPr="000F4453" w:rsidRDefault="00991E07" w:rsidP="0093198E">
      <w:pPr>
        <w:numPr>
          <w:ilvl w:val="0"/>
          <w:numId w:val="109"/>
        </w:numPr>
        <w:tabs>
          <w:tab w:val="left" w:pos="567"/>
        </w:tabs>
        <w:spacing w:line="276" w:lineRule="auto"/>
        <w:ind w:left="284" w:firstLine="0"/>
        <w:jc w:val="both"/>
        <w:rPr>
          <w:rFonts w:ascii="Cambria" w:hAnsi="Cambria" w:cs="Calibri"/>
          <w:sz w:val="22"/>
          <w:szCs w:val="22"/>
        </w:rPr>
      </w:pPr>
      <w:r w:rsidRPr="000F4453">
        <w:rPr>
          <w:rFonts w:ascii="Cambria" w:hAnsi="Cambria" w:cs="Calibri"/>
          <w:sz w:val="22"/>
          <w:szCs w:val="22"/>
        </w:rPr>
        <w:t xml:space="preserve">gwałtowne zdarzenia wywołane zewnętrznymi czynnikami,  </w:t>
      </w:r>
    </w:p>
    <w:p w14:paraId="32A5ECB3" w14:textId="77777777" w:rsidR="008125E8" w:rsidRPr="000F4453" w:rsidRDefault="00991E07" w:rsidP="0093198E">
      <w:pPr>
        <w:numPr>
          <w:ilvl w:val="0"/>
          <w:numId w:val="109"/>
        </w:numPr>
        <w:tabs>
          <w:tab w:val="left" w:pos="567"/>
        </w:tabs>
        <w:spacing w:line="276" w:lineRule="auto"/>
        <w:ind w:left="284" w:firstLine="0"/>
        <w:jc w:val="both"/>
        <w:rPr>
          <w:rFonts w:ascii="Cambria" w:hAnsi="Cambria" w:cs="Calibri"/>
          <w:sz w:val="22"/>
          <w:szCs w:val="22"/>
        </w:rPr>
      </w:pPr>
      <w:r w:rsidRPr="000F4453">
        <w:rPr>
          <w:rFonts w:ascii="Cambria" w:hAnsi="Cambria" w:cs="Calibri"/>
          <w:sz w:val="22"/>
          <w:szCs w:val="22"/>
        </w:rPr>
        <w:t>zmiana ilości robót budowlanych wynikających ze zmiany</w:t>
      </w:r>
      <w:r w:rsidR="005C6A70" w:rsidRPr="000F4453">
        <w:rPr>
          <w:rFonts w:ascii="Cambria" w:hAnsi="Cambria" w:cs="Calibri"/>
          <w:sz w:val="22"/>
          <w:szCs w:val="22"/>
        </w:rPr>
        <w:t xml:space="preserve"> Zamawiającego</w:t>
      </w:r>
      <w:r w:rsidRPr="000F4453">
        <w:rPr>
          <w:rFonts w:ascii="Cambria" w:hAnsi="Cambria" w:cs="Calibri"/>
          <w:sz w:val="22"/>
          <w:szCs w:val="22"/>
        </w:rPr>
        <w:t>, której nie dało się przewidzieć w dniu zawarcia umowy, a jest konieczna dla uzyskania efektu końcowego,</w:t>
      </w:r>
    </w:p>
    <w:p w14:paraId="2276663F" w14:textId="77777777" w:rsidR="008125E8" w:rsidRPr="000F4453" w:rsidRDefault="00991E07" w:rsidP="0093198E">
      <w:pPr>
        <w:numPr>
          <w:ilvl w:val="0"/>
          <w:numId w:val="109"/>
        </w:numPr>
        <w:tabs>
          <w:tab w:val="left" w:pos="567"/>
        </w:tabs>
        <w:spacing w:line="276" w:lineRule="auto"/>
        <w:ind w:left="284" w:firstLine="0"/>
        <w:jc w:val="both"/>
        <w:rPr>
          <w:rFonts w:ascii="Cambria" w:hAnsi="Cambria" w:cs="Calibri"/>
          <w:sz w:val="22"/>
          <w:szCs w:val="22"/>
        </w:rPr>
      </w:pPr>
      <w:r w:rsidRPr="000F4453">
        <w:rPr>
          <w:rFonts w:ascii="Cambria" w:hAnsi="Cambria" w:cs="Calibri"/>
          <w:sz w:val="22"/>
          <w:szCs w:val="22"/>
        </w:rPr>
        <w:t>inna, niemożliwa do przewidzenia w momencie zawarcia umowy okoliczność prawna, ekonomiczna lub techniczna, za którą żadna ze stron nie ponosi odpowiedzialności, skutkująca brakiem możliwości należytego wykonania umowy,</w:t>
      </w:r>
    </w:p>
    <w:p w14:paraId="333D42D9" w14:textId="77777777" w:rsidR="008125E8" w:rsidRPr="000F4453" w:rsidRDefault="00991E07" w:rsidP="0093198E">
      <w:pPr>
        <w:numPr>
          <w:ilvl w:val="0"/>
          <w:numId w:val="109"/>
        </w:numPr>
        <w:tabs>
          <w:tab w:val="left" w:pos="567"/>
        </w:tabs>
        <w:spacing w:line="276" w:lineRule="auto"/>
        <w:ind w:left="284" w:firstLine="0"/>
        <w:jc w:val="both"/>
        <w:rPr>
          <w:rFonts w:ascii="Cambria" w:hAnsi="Cambria" w:cs="Calibri"/>
          <w:sz w:val="22"/>
          <w:szCs w:val="22"/>
        </w:rPr>
      </w:pPr>
      <w:r w:rsidRPr="000F4453">
        <w:rPr>
          <w:rFonts w:ascii="Cambria" w:hAnsi="Cambria" w:cs="Calibri"/>
          <w:sz w:val="22"/>
          <w:szCs w:val="22"/>
        </w:rPr>
        <w:t>zmiana zakresu części zamówienia powierzonej Podwykonawcom;</w:t>
      </w:r>
    </w:p>
    <w:p w14:paraId="503A4F01" w14:textId="77777777" w:rsidR="00C62682" w:rsidRPr="000F4453" w:rsidRDefault="00991E07" w:rsidP="0093198E">
      <w:pPr>
        <w:numPr>
          <w:ilvl w:val="0"/>
          <w:numId w:val="109"/>
        </w:numPr>
        <w:tabs>
          <w:tab w:val="left" w:pos="567"/>
        </w:tabs>
        <w:spacing w:line="276" w:lineRule="auto"/>
        <w:ind w:left="284" w:firstLine="0"/>
        <w:jc w:val="both"/>
        <w:rPr>
          <w:rFonts w:ascii="Cambria" w:hAnsi="Cambria" w:cs="Calibri"/>
          <w:sz w:val="22"/>
          <w:szCs w:val="22"/>
        </w:rPr>
      </w:pPr>
      <w:r w:rsidRPr="000F4453">
        <w:rPr>
          <w:rFonts w:ascii="Cambria" w:hAnsi="Cambria" w:cs="Calibri"/>
          <w:sz w:val="22"/>
          <w:szCs w:val="22"/>
        </w:rPr>
        <w:t>wystąpi konieczność udostępnienia terenu robót innemu Wykonawcy</w:t>
      </w:r>
    </w:p>
    <w:p w14:paraId="67F5C0D6" w14:textId="77777777" w:rsidR="008125E8" w:rsidRPr="000F4453" w:rsidRDefault="00991E07" w:rsidP="0093198E">
      <w:pPr>
        <w:numPr>
          <w:ilvl w:val="0"/>
          <w:numId w:val="109"/>
        </w:numPr>
        <w:tabs>
          <w:tab w:val="left" w:pos="567"/>
        </w:tabs>
        <w:spacing w:line="276" w:lineRule="auto"/>
        <w:ind w:left="284" w:firstLine="0"/>
        <w:jc w:val="both"/>
        <w:rPr>
          <w:rFonts w:ascii="Cambria" w:hAnsi="Cambria" w:cs="Calibri"/>
          <w:sz w:val="22"/>
          <w:szCs w:val="22"/>
        </w:rPr>
      </w:pPr>
      <w:r w:rsidRPr="000F4453">
        <w:rPr>
          <w:rFonts w:ascii="Cambria" w:hAnsi="Cambria" w:cs="Calibri"/>
          <w:sz w:val="22"/>
          <w:szCs w:val="22"/>
        </w:rPr>
        <w:t xml:space="preserve">wg postanowień Rozdziału II. </w:t>
      </w:r>
    </w:p>
    <w:p w14:paraId="59F3CC06" w14:textId="77777777" w:rsidR="008125E8" w:rsidRPr="000F4453" w:rsidRDefault="00991E07" w:rsidP="008125E8">
      <w:pPr>
        <w:tabs>
          <w:tab w:val="left" w:pos="426"/>
        </w:tabs>
        <w:spacing w:line="276" w:lineRule="auto"/>
        <w:jc w:val="both"/>
        <w:rPr>
          <w:rFonts w:ascii="Cambria" w:hAnsi="Cambria" w:cs="Calibri"/>
          <w:sz w:val="22"/>
          <w:szCs w:val="22"/>
        </w:rPr>
      </w:pPr>
      <w:r w:rsidRPr="000F4453">
        <w:rPr>
          <w:rFonts w:ascii="Cambria" w:hAnsi="Cambria" w:cs="Calibri"/>
          <w:bCs/>
          <w:sz w:val="22"/>
          <w:szCs w:val="22"/>
        </w:rPr>
        <w:t>5.</w:t>
      </w:r>
      <w:r w:rsidRPr="000F4453">
        <w:rPr>
          <w:rFonts w:ascii="Cambria" w:hAnsi="Cambria" w:cs="Calibri"/>
          <w:bCs/>
          <w:sz w:val="22"/>
          <w:szCs w:val="22"/>
        </w:rPr>
        <w:tab/>
        <w:t>Zmiany, o których mowa w ust. 4 mogą dotyczyć:</w:t>
      </w:r>
    </w:p>
    <w:p w14:paraId="78E6ECCD" w14:textId="77777777" w:rsidR="008125E8" w:rsidRPr="000F4453" w:rsidRDefault="00991E07" w:rsidP="0093198E">
      <w:pPr>
        <w:numPr>
          <w:ilvl w:val="0"/>
          <w:numId w:val="110"/>
        </w:numPr>
        <w:spacing w:line="276" w:lineRule="auto"/>
        <w:ind w:left="284" w:firstLine="0"/>
        <w:jc w:val="both"/>
        <w:rPr>
          <w:rFonts w:ascii="Cambria" w:hAnsi="Cambria" w:cs="Calibri"/>
          <w:bCs/>
          <w:sz w:val="22"/>
          <w:szCs w:val="22"/>
        </w:rPr>
      </w:pPr>
      <w:r w:rsidRPr="000F4453">
        <w:rPr>
          <w:rFonts w:ascii="Cambria" w:hAnsi="Cambria" w:cs="Calibri"/>
          <w:bCs/>
          <w:sz w:val="22"/>
          <w:szCs w:val="22"/>
        </w:rPr>
        <w:t>terminu realizacji umowy – dot. ust.4 pkt. 1-5,</w:t>
      </w:r>
    </w:p>
    <w:p w14:paraId="4E176085" w14:textId="77777777" w:rsidR="008125E8" w:rsidRPr="000F4453" w:rsidRDefault="00991E07" w:rsidP="0093198E">
      <w:pPr>
        <w:numPr>
          <w:ilvl w:val="0"/>
          <w:numId w:val="110"/>
        </w:numPr>
        <w:spacing w:line="276" w:lineRule="auto"/>
        <w:ind w:left="284" w:firstLine="0"/>
        <w:jc w:val="both"/>
        <w:rPr>
          <w:rFonts w:ascii="Cambria" w:hAnsi="Cambria" w:cs="Calibri"/>
          <w:bCs/>
          <w:sz w:val="22"/>
          <w:szCs w:val="22"/>
        </w:rPr>
      </w:pPr>
      <w:r w:rsidRPr="000F4453">
        <w:rPr>
          <w:rFonts w:ascii="Cambria" w:hAnsi="Cambria" w:cs="Calibri"/>
          <w:sz w:val="22"/>
          <w:szCs w:val="22"/>
        </w:rPr>
        <w:t>zakresu wynikającego z Rozdziału II wg postanowień Rozdziału II</w:t>
      </w:r>
      <w:r w:rsidRPr="000F4453">
        <w:rPr>
          <w:rFonts w:ascii="Cambria" w:hAnsi="Cambria" w:cs="Calibri"/>
          <w:bCs/>
          <w:sz w:val="22"/>
          <w:szCs w:val="22"/>
        </w:rPr>
        <w:t>,</w:t>
      </w:r>
    </w:p>
    <w:p w14:paraId="71DEA575" w14:textId="77777777" w:rsidR="008125E8" w:rsidRPr="000F4453" w:rsidRDefault="00991E07" w:rsidP="0093198E">
      <w:pPr>
        <w:numPr>
          <w:ilvl w:val="0"/>
          <w:numId w:val="110"/>
        </w:numPr>
        <w:spacing w:line="276" w:lineRule="auto"/>
        <w:ind w:left="284" w:firstLine="0"/>
        <w:jc w:val="both"/>
        <w:rPr>
          <w:rFonts w:ascii="Cambria" w:hAnsi="Cambria" w:cs="Calibri"/>
          <w:bCs/>
          <w:sz w:val="22"/>
          <w:szCs w:val="22"/>
        </w:rPr>
      </w:pPr>
      <w:r w:rsidRPr="000F4453">
        <w:rPr>
          <w:rFonts w:ascii="Cambria" w:hAnsi="Cambria" w:cs="Calibri"/>
          <w:bCs/>
          <w:sz w:val="22"/>
          <w:szCs w:val="22"/>
        </w:rPr>
        <w:t>ust. 4 pkt. 6 – zmiany zgodnie z zakresem wynikającym z zapisów tych punktów.</w:t>
      </w:r>
    </w:p>
    <w:p w14:paraId="057E5CDD" w14:textId="77777777" w:rsidR="008125E8" w:rsidRPr="000F4453" w:rsidRDefault="00991E07" w:rsidP="008125E8">
      <w:pPr>
        <w:tabs>
          <w:tab w:val="left" w:pos="426"/>
        </w:tabs>
        <w:spacing w:line="276" w:lineRule="auto"/>
        <w:jc w:val="both"/>
        <w:rPr>
          <w:rFonts w:ascii="Cambria" w:hAnsi="Cambria" w:cs="Calibri"/>
          <w:bCs/>
          <w:sz w:val="22"/>
          <w:szCs w:val="22"/>
        </w:rPr>
      </w:pPr>
      <w:r w:rsidRPr="000F4453">
        <w:rPr>
          <w:rFonts w:ascii="Cambria" w:hAnsi="Cambria" w:cs="Calibri"/>
          <w:bCs/>
          <w:sz w:val="22"/>
          <w:szCs w:val="22"/>
        </w:rPr>
        <w:t>6.</w:t>
      </w:r>
      <w:r w:rsidRPr="000F4453">
        <w:rPr>
          <w:rFonts w:ascii="Cambria" w:hAnsi="Cambria" w:cs="Calibri"/>
          <w:bCs/>
          <w:sz w:val="22"/>
          <w:szCs w:val="22"/>
        </w:rPr>
        <w:tab/>
        <w:t>Warunkiem dokonania zmian, o których mowa w ust. 2, jest złożenie wniosku przez stronę inicjującą zmianę zawierającego:</w:t>
      </w:r>
    </w:p>
    <w:p w14:paraId="5BBD385D" w14:textId="77777777" w:rsidR="008125E8" w:rsidRPr="000F4453" w:rsidRDefault="00991E07" w:rsidP="008125E8">
      <w:pPr>
        <w:spacing w:line="276" w:lineRule="auto"/>
        <w:ind w:left="284"/>
        <w:jc w:val="both"/>
        <w:rPr>
          <w:rFonts w:ascii="Cambria" w:hAnsi="Cambria" w:cs="Calibri"/>
          <w:bCs/>
          <w:sz w:val="22"/>
          <w:szCs w:val="22"/>
        </w:rPr>
      </w:pPr>
      <w:r w:rsidRPr="000F4453">
        <w:rPr>
          <w:rFonts w:ascii="Cambria" w:hAnsi="Cambria" w:cs="Calibri"/>
          <w:bCs/>
          <w:sz w:val="22"/>
          <w:szCs w:val="22"/>
        </w:rPr>
        <w:t>1)</w:t>
      </w:r>
      <w:r w:rsidRPr="000F4453">
        <w:rPr>
          <w:rFonts w:ascii="Cambria" w:hAnsi="Cambria" w:cs="Calibri"/>
          <w:bCs/>
          <w:sz w:val="22"/>
          <w:szCs w:val="22"/>
        </w:rPr>
        <w:tab/>
        <w:t>opis propozycji zmiany,</w:t>
      </w:r>
    </w:p>
    <w:p w14:paraId="05283CD4" w14:textId="77777777" w:rsidR="008125E8" w:rsidRPr="000F4453" w:rsidRDefault="00991E07" w:rsidP="008125E8">
      <w:pPr>
        <w:spacing w:line="276" w:lineRule="auto"/>
        <w:ind w:left="284"/>
        <w:jc w:val="both"/>
        <w:rPr>
          <w:rFonts w:ascii="Cambria" w:hAnsi="Cambria" w:cs="Calibri"/>
          <w:bCs/>
          <w:sz w:val="22"/>
          <w:szCs w:val="22"/>
        </w:rPr>
      </w:pPr>
      <w:r w:rsidRPr="000F4453">
        <w:rPr>
          <w:rFonts w:ascii="Cambria" w:hAnsi="Cambria" w:cs="Calibri"/>
          <w:bCs/>
          <w:sz w:val="22"/>
          <w:szCs w:val="22"/>
        </w:rPr>
        <w:t>2)</w:t>
      </w:r>
      <w:r w:rsidRPr="000F4453">
        <w:rPr>
          <w:rFonts w:ascii="Cambria" w:hAnsi="Cambria" w:cs="Calibri"/>
          <w:bCs/>
          <w:sz w:val="22"/>
          <w:szCs w:val="22"/>
        </w:rPr>
        <w:tab/>
        <w:t>uzasadnienie zmiany,</w:t>
      </w:r>
    </w:p>
    <w:p w14:paraId="73B239D9" w14:textId="77777777" w:rsidR="008125E8" w:rsidRPr="000F4453" w:rsidRDefault="00991E07" w:rsidP="008125E8">
      <w:pPr>
        <w:spacing w:line="276" w:lineRule="auto"/>
        <w:ind w:left="284"/>
        <w:jc w:val="both"/>
        <w:rPr>
          <w:rFonts w:ascii="Cambria" w:hAnsi="Cambria" w:cs="Calibri"/>
          <w:bCs/>
          <w:sz w:val="22"/>
          <w:szCs w:val="22"/>
        </w:rPr>
      </w:pPr>
      <w:r w:rsidRPr="000F4453">
        <w:rPr>
          <w:rFonts w:ascii="Cambria" w:hAnsi="Cambria" w:cs="Calibri"/>
          <w:bCs/>
          <w:sz w:val="22"/>
          <w:szCs w:val="22"/>
        </w:rPr>
        <w:t>3)</w:t>
      </w:r>
      <w:r w:rsidRPr="000F4453">
        <w:rPr>
          <w:rFonts w:ascii="Cambria" w:hAnsi="Cambria" w:cs="Calibri"/>
          <w:bCs/>
          <w:sz w:val="22"/>
          <w:szCs w:val="22"/>
        </w:rPr>
        <w:tab/>
        <w:t>obliczenie kosztów zmiany zgodnie z zasadami zawartymi w umowie,</w:t>
      </w:r>
    </w:p>
    <w:p w14:paraId="176239D0" w14:textId="77777777" w:rsidR="008125E8" w:rsidRPr="000F4453" w:rsidRDefault="00991E07" w:rsidP="008125E8">
      <w:pPr>
        <w:spacing w:line="276" w:lineRule="auto"/>
        <w:ind w:left="284"/>
        <w:jc w:val="both"/>
        <w:rPr>
          <w:rFonts w:ascii="Cambria" w:hAnsi="Cambria" w:cs="Calibri"/>
          <w:bCs/>
          <w:sz w:val="22"/>
          <w:szCs w:val="22"/>
        </w:rPr>
      </w:pPr>
      <w:r w:rsidRPr="000F4453">
        <w:rPr>
          <w:rFonts w:ascii="Cambria" w:hAnsi="Cambria" w:cs="Calibri"/>
          <w:bCs/>
          <w:sz w:val="22"/>
          <w:szCs w:val="22"/>
        </w:rPr>
        <w:t>4)</w:t>
      </w:r>
      <w:r w:rsidRPr="000F4453">
        <w:rPr>
          <w:rFonts w:ascii="Cambria" w:hAnsi="Cambria" w:cs="Calibri"/>
          <w:bCs/>
          <w:sz w:val="22"/>
          <w:szCs w:val="22"/>
        </w:rPr>
        <w:tab/>
        <w:t>opis wpływu zmiany na termin wykonania umowy,</w:t>
      </w:r>
    </w:p>
    <w:p w14:paraId="2E509D55" w14:textId="77777777" w:rsidR="008125E8" w:rsidRPr="000F4453" w:rsidRDefault="00991E07" w:rsidP="008125E8">
      <w:pPr>
        <w:spacing w:line="276" w:lineRule="auto"/>
        <w:ind w:left="284"/>
        <w:jc w:val="both"/>
        <w:rPr>
          <w:rFonts w:ascii="Cambria" w:hAnsi="Cambria" w:cs="Calibri"/>
          <w:bCs/>
          <w:sz w:val="22"/>
          <w:szCs w:val="22"/>
        </w:rPr>
      </w:pPr>
      <w:r w:rsidRPr="000F4453">
        <w:rPr>
          <w:rFonts w:ascii="Cambria" w:hAnsi="Cambria" w:cs="Calibri"/>
          <w:bCs/>
          <w:sz w:val="22"/>
          <w:szCs w:val="22"/>
        </w:rPr>
        <w:t>5)</w:t>
      </w:r>
      <w:r w:rsidRPr="000F4453">
        <w:rPr>
          <w:rFonts w:ascii="Cambria" w:hAnsi="Cambria" w:cs="Calibri"/>
          <w:bCs/>
          <w:sz w:val="22"/>
          <w:szCs w:val="22"/>
        </w:rPr>
        <w:tab/>
        <w:t>opis przyczyny zmiany terminu,</w:t>
      </w:r>
    </w:p>
    <w:p w14:paraId="65B08544" w14:textId="77777777" w:rsidR="008125E8" w:rsidRPr="000F4453" w:rsidRDefault="00991E07" w:rsidP="008125E8">
      <w:pPr>
        <w:spacing w:line="276" w:lineRule="auto"/>
        <w:ind w:left="284"/>
        <w:jc w:val="both"/>
        <w:rPr>
          <w:rFonts w:ascii="Cambria" w:hAnsi="Cambria" w:cs="Calibri"/>
          <w:bCs/>
          <w:sz w:val="22"/>
          <w:szCs w:val="22"/>
        </w:rPr>
      </w:pPr>
      <w:r w:rsidRPr="000F4453">
        <w:rPr>
          <w:rFonts w:ascii="Cambria" w:hAnsi="Cambria" w:cs="Calibri"/>
          <w:bCs/>
          <w:sz w:val="22"/>
          <w:szCs w:val="22"/>
        </w:rPr>
        <w:t xml:space="preserve">6) </w:t>
      </w:r>
      <w:r w:rsidRPr="000F4453">
        <w:rPr>
          <w:rFonts w:ascii="Cambria" w:hAnsi="Cambria" w:cs="Calibri"/>
          <w:bCs/>
          <w:sz w:val="22"/>
          <w:szCs w:val="22"/>
        </w:rPr>
        <w:tab/>
        <w:t xml:space="preserve">dla zmian </w:t>
      </w:r>
      <w:proofErr w:type="spellStart"/>
      <w:r w:rsidRPr="000F4453">
        <w:rPr>
          <w:rFonts w:ascii="Cambria" w:hAnsi="Cambria" w:cs="Calibri"/>
          <w:bCs/>
          <w:sz w:val="22"/>
          <w:szCs w:val="22"/>
        </w:rPr>
        <w:t>Rozdz.II</w:t>
      </w:r>
      <w:proofErr w:type="spellEnd"/>
      <w:r w:rsidRPr="000F4453">
        <w:rPr>
          <w:rFonts w:ascii="Cambria" w:hAnsi="Cambria" w:cs="Calibri"/>
          <w:bCs/>
          <w:sz w:val="22"/>
          <w:szCs w:val="22"/>
        </w:rPr>
        <w:t xml:space="preserve"> – wg postanowień </w:t>
      </w:r>
      <w:proofErr w:type="spellStart"/>
      <w:proofErr w:type="gramStart"/>
      <w:r w:rsidRPr="000F4453">
        <w:rPr>
          <w:rFonts w:ascii="Cambria" w:hAnsi="Cambria" w:cs="Calibri"/>
          <w:bCs/>
          <w:sz w:val="22"/>
          <w:szCs w:val="22"/>
        </w:rPr>
        <w:t>Rozdz.II</w:t>
      </w:r>
      <w:proofErr w:type="spellEnd"/>
      <w:r w:rsidRPr="000F4453">
        <w:rPr>
          <w:rFonts w:ascii="Cambria" w:hAnsi="Cambria" w:cs="Calibri"/>
          <w:bCs/>
          <w:sz w:val="22"/>
          <w:szCs w:val="22"/>
        </w:rPr>
        <w:t>.</w:t>
      </w:r>
      <w:proofErr w:type="gramEnd"/>
    </w:p>
    <w:p w14:paraId="3FF5752B" w14:textId="77777777" w:rsidR="008125E8" w:rsidRPr="000F4453" w:rsidRDefault="00991E07" w:rsidP="008125E8">
      <w:pPr>
        <w:tabs>
          <w:tab w:val="left" w:pos="426"/>
        </w:tabs>
        <w:spacing w:line="276" w:lineRule="auto"/>
        <w:jc w:val="both"/>
        <w:rPr>
          <w:rFonts w:ascii="Cambria" w:hAnsi="Cambria" w:cs="Calibri"/>
          <w:bCs/>
          <w:sz w:val="22"/>
          <w:szCs w:val="22"/>
        </w:rPr>
      </w:pPr>
      <w:r w:rsidRPr="000F4453">
        <w:rPr>
          <w:rFonts w:ascii="Cambria" w:hAnsi="Cambria" w:cs="Calibri"/>
          <w:bCs/>
          <w:sz w:val="22"/>
          <w:szCs w:val="22"/>
        </w:rPr>
        <w:t>7. Strony przewidują możliwość zmiany terminu w przypadku, gdy dochowanie terminu nie będzie możliwe na skutek okoliczności leżących po stronie Zamawiającego.</w:t>
      </w:r>
    </w:p>
    <w:p w14:paraId="469CC8F0" w14:textId="77777777" w:rsidR="008125E8" w:rsidRPr="000F4453" w:rsidRDefault="008125E8" w:rsidP="008125E8">
      <w:pPr>
        <w:spacing w:line="276" w:lineRule="auto"/>
        <w:jc w:val="both"/>
        <w:rPr>
          <w:rFonts w:ascii="Cambria" w:hAnsi="Cambria" w:cs="Calibri"/>
          <w:bCs/>
          <w:sz w:val="22"/>
          <w:szCs w:val="22"/>
        </w:rPr>
      </w:pPr>
    </w:p>
    <w:p w14:paraId="07D5829F" w14:textId="77777777" w:rsidR="008125E8" w:rsidRPr="000F4453" w:rsidRDefault="00991E07" w:rsidP="006400AC">
      <w:pPr>
        <w:keepNext/>
        <w:tabs>
          <w:tab w:val="left" w:pos="3544"/>
        </w:tabs>
        <w:spacing w:after="160" w:line="276" w:lineRule="auto"/>
        <w:jc w:val="center"/>
        <w:outlineLvl w:val="0"/>
        <w:rPr>
          <w:rFonts w:ascii="Cambria" w:hAnsi="Cambria" w:cs="Calibri"/>
          <w:b/>
          <w:bCs/>
          <w:sz w:val="22"/>
          <w:szCs w:val="22"/>
          <w:lang w:eastAsia="ar-SA"/>
        </w:rPr>
      </w:pPr>
      <w:r w:rsidRPr="000F4453">
        <w:rPr>
          <w:rFonts w:ascii="Cambria" w:hAnsi="Cambria" w:cs="Calibri"/>
          <w:b/>
          <w:bCs/>
          <w:sz w:val="22"/>
          <w:szCs w:val="22"/>
          <w:lang w:eastAsia="ar-SA"/>
        </w:rPr>
        <w:t>XI. ODSTĄPIENIA OD UMOWY</w:t>
      </w:r>
    </w:p>
    <w:p w14:paraId="2500C2AA" w14:textId="77777777" w:rsidR="008125E8" w:rsidRPr="000F4453" w:rsidRDefault="00991E07" w:rsidP="0093198E">
      <w:pPr>
        <w:pStyle w:val="Akapitzlist"/>
        <w:numPr>
          <w:ilvl w:val="0"/>
          <w:numId w:val="111"/>
        </w:numPr>
        <w:autoSpaceDE w:val="0"/>
        <w:autoSpaceDN w:val="0"/>
        <w:adjustRightInd w:val="0"/>
        <w:spacing w:before="0" w:after="0" w:line="276" w:lineRule="auto"/>
        <w:ind w:left="426" w:right="-92" w:hanging="426"/>
        <w:rPr>
          <w:rFonts w:ascii="Cambria" w:eastAsia="Times New Roman" w:hAnsi="Cambria" w:cs="Calibri"/>
          <w:bCs/>
          <w:sz w:val="22"/>
          <w:szCs w:val="22"/>
          <w:lang w:eastAsia="en-US"/>
        </w:rPr>
      </w:pPr>
      <w:r w:rsidRPr="000F4453">
        <w:rPr>
          <w:rFonts w:ascii="Cambria" w:eastAsia="Times New Roman" w:hAnsi="Cambria" w:cs="Calibri"/>
          <w:bCs/>
          <w:sz w:val="22"/>
          <w:szCs w:val="22"/>
          <w:lang w:eastAsia="en-US"/>
        </w:rPr>
        <w:t>Zamawiający może odstąpić od umowy</w:t>
      </w:r>
      <w:r w:rsidR="00B40B63" w:rsidRPr="000F4453">
        <w:rPr>
          <w:rFonts w:ascii="Cambria" w:eastAsia="Times New Roman" w:hAnsi="Cambria" w:cs="Calibri"/>
          <w:bCs/>
          <w:sz w:val="22"/>
          <w:szCs w:val="22"/>
          <w:lang w:eastAsia="en-US"/>
        </w:rPr>
        <w:t xml:space="preserve"> </w:t>
      </w:r>
      <w:r w:rsidRPr="000F4453">
        <w:rPr>
          <w:rFonts w:ascii="Cambria" w:eastAsia="Times New Roman" w:hAnsi="Cambria" w:cs="Calibri"/>
          <w:bCs/>
          <w:sz w:val="22"/>
          <w:szCs w:val="22"/>
          <w:lang w:eastAsia="en-US"/>
        </w:rPr>
        <w:t xml:space="preserve">w terminie 30 dni od dnia powzięcia wiadomości o zaistnieniu istotnej zmiany okoliczności powodującej, że wykonanie umowy nie leży w interesie publicznym, czego nie można było przewidzieć w chwili zawarcia umowy, lub dalsze </w:t>
      </w:r>
      <w:r w:rsidRPr="000F4453">
        <w:rPr>
          <w:rFonts w:ascii="Cambria" w:eastAsia="Times New Roman" w:hAnsi="Cambria" w:cs="Calibri"/>
          <w:bCs/>
          <w:sz w:val="22"/>
          <w:szCs w:val="22"/>
          <w:lang w:eastAsia="en-US"/>
        </w:rPr>
        <w:lastRenderedPageBreak/>
        <w:t>wykonywanie umowy może zagrozić podstawowemu interesowi bezpieczeństwa państwa lub bezpieczeństwu publicznemu;</w:t>
      </w:r>
    </w:p>
    <w:p w14:paraId="2938B060" w14:textId="77777777" w:rsidR="008125E8" w:rsidRPr="000F4453" w:rsidRDefault="00991E07" w:rsidP="00872F53">
      <w:pPr>
        <w:jc w:val="both"/>
        <w:rPr>
          <w:rFonts w:ascii="Cambria" w:eastAsia="Calibri" w:hAnsi="Cambria" w:cs="Calibri"/>
          <w:sz w:val="22"/>
          <w:szCs w:val="22"/>
        </w:rPr>
      </w:pPr>
      <w:r w:rsidRPr="000F4453">
        <w:rPr>
          <w:rFonts w:ascii="Cambria" w:hAnsi="Cambria" w:cs="Calibri"/>
          <w:sz w:val="22"/>
          <w:szCs w:val="22"/>
        </w:rPr>
        <w:t>2. </w:t>
      </w:r>
      <w:r w:rsidRPr="000F4453">
        <w:rPr>
          <w:rFonts w:ascii="Cambria" w:eastAsia="Calibri" w:hAnsi="Cambria" w:cs="Calibri"/>
          <w:sz w:val="22"/>
          <w:szCs w:val="22"/>
        </w:rPr>
        <w:t>Zamawiający może odstąpić od umowy także w razie:</w:t>
      </w:r>
    </w:p>
    <w:p w14:paraId="7ED32AB0" w14:textId="77777777" w:rsidR="008125E8" w:rsidRPr="000F4453" w:rsidRDefault="00991E07" w:rsidP="0093198E">
      <w:pPr>
        <w:numPr>
          <w:ilvl w:val="0"/>
          <w:numId w:val="112"/>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 xml:space="preserve">gdy Wykonawca nie przedstawił Zamawiającemu umowy z </w:t>
      </w:r>
      <w:proofErr w:type="gramStart"/>
      <w:r w:rsidRPr="000F4453">
        <w:rPr>
          <w:rFonts w:ascii="Cambria" w:hAnsi="Cambria" w:cs="Calibri"/>
          <w:bCs/>
          <w:sz w:val="22"/>
          <w:szCs w:val="22"/>
          <w:lang w:eastAsia="ar-SA"/>
        </w:rPr>
        <w:t>podwykonawcą</w:t>
      </w:r>
      <w:r w:rsidR="009D0BDE" w:rsidRPr="000F4453">
        <w:rPr>
          <w:rFonts w:ascii="Cambria" w:hAnsi="Cambria" w:cs="Calibri"/>
          <w:bCs/>
          <w:sz w:val="22"/>
          <w:szCs w:val="22"/>
          <w:lang w:eastAsia="ar-SA"/>
        </w:rPr>
        <w:t>,</w:t>
      </w:r>
      <w:proofErr w:type="gramEnd"/>
      <w:r w:rsidRPr="000F4453">
        <w:rPr>
          <w:rFonts w:ascii="Cambria" w:hAnsi="Cambria" w:cs="Calibri"/>
          <w:bCs/>
          <w:sz w:val="22"/>
          <w:szCs w:val="22"/>
          <w:lang w:eastAsia="ar-SA"/>
        </w:rPr>
        <w:t xml:space="preserve"> lub</w:t>
      </w:r>
      <w:r w:rsidR="00CE3C35" w:rsidRPr="000F4453">
        <w:rPr>
          <w:rFonts w:ascii="Cambria" w:hAnsi="Cambria" w:cs="Calibri"/>
          <w:bCs/>
          <w:sz w:val="22"/>
          <w:szCs w:val="22"/>
          <w:lang w:eastAsia="ar-SA"/>
        </w:rPr>
        <w:t xml:space="preserve"> jej zmiany zgodnie z umową, </w:t>
      </w:r>
      <w:r w:rsidRPr="000F4453">
        <w:rPr>
          <w:rFonts w:ascii="Cambria" w:hAnsi="Cambria" w:cs="Calibri"/>
          <w:bCs/>
          <w:sz w:val="22"/>
          <w:szCs w:val="22"/>
          <w:lang w:eastAsia="ar-SA"/>
        </w:rPr>
        <w:t>lub zawarł umowę z podwykonawcą</w:t>
      </w:r>
      <w:r w:rsidR="009D0BDE" w:rsidRPr="000F4453">
        <w:rPr>
          <w:rFonts w:ascii="Cambria" w:hAnsi="Cambria" w:cs="Calibri"/>
          <w:bCs/>
          <w:sz w:val="22"/>
          <w:szCs w:val="22"/>
          <w:lang w:eastAsia="ar-SA"/>
        </w:rPr>
        <w:t>,</w:t>
      </w:r>
      <w:r w:rsidRPr="000F4453">
        <w:rPr>
          <w:rFonts w:ascii="Cambria" w:hAnsi="Cambria" w:cs="Calibri"/>
          <w:bCs/>
          <w:sz w:val="22"/>
          <w:szCs w:val="22"/>
          <w:lang w:eastAsia="ar-SA"/>
        </w:rPr>
        <w:t xml:space="preserve"> lub dokonał jej zmiany z naruszeniem ustaleń, o któ</w:t>
      </w:r>
      <w:r w:rsidR="00CE3C35" w:rsidRPr="000F4453">
        <w:rPr>
          <w:rFonts w:ascii="Cambria" w:hAnsi="Cambria" w:cs="Calibri"/>
          <w:bCs/>
          <w:sz w:val="22"/>
          <w:szCs w:val="22"/>
          <w:lang w:eastAsia="ar-SA"/>
        </w:rPr>
        <w:t>rych mowa w Rozdziale V umowy</w:t>
      </w:r>
      <w:r w:rsidR="009D0BDE" w:rsidRPr="000F4453">
        <w:rPr>
          <w:rFonts w:ascii="Cambria" w:hAnsi="Cambria" w:cs="Calibri"/>
          <w:bCs/>
          <w:sz w:val="22"/>
          <w:szCs w:val="22"/>
          <w:lang w:eastAsia="ar-SA"/>
        </w:rPr>
        <w:t>,</w:t>
      </w:r>
      <w:r w:rsidR="00CE3C35" w:rsidRPr="000F4453">
        <w:rPr>
          <w:rFonts w:ascii="Cambria" w:hAnsi="Cambria" w:cs="Calibri"/>
          <w:bCs/>
          <w:sz w:val="22"/>
          <w:szCs w:val="22"/>
          <w:lang w:eastAsia="ar-SA"/>
        </w:rPr>
        <w:t xml:space="preserve"> </w:t>
      </w:r>
      <w:r w:rsidRPr="000F4453">
        <w:rPr>
          <w:rFonts w:ascii="Cambria" w:hAnsi="Cambria" w:cs="Calibri"/>
          <w:bCs/>
          <w:sz w:val="22"/>
          <w:szCs w:val="22"/>
          <w:lang w:eastAsia="ar-SA"/>
        </w:rPr>
        <w:t>lub przedstawiona umowa lub jej zmiana jest niezgodna z projektem zatw</w:t>
      </w:r>
      <w:r w:rsidR="00CE3C35" w:rsidRPr="000F4453">
        <w:rPr>
          <w:rFonts w:ascii="Cambria" w:hAnsi="Cambria" w:cs="Calibri"/>
          <w:bCs/>
          <w:sz w:val="22"/>
          <w:szCs w:val="22"/>
          <w:lang w:eastAsia="ar-SA"/>
        </w:rPr>
        <w:t>ierdzonym przez Zamawiającego</w:t>
      </w:r>
      <w:r w:rsidR="009D0BDE" w:rsidRPr="000F4453">
        <w:rPr>
          <w:rFonts w:ascii="Cambria" w:hAnsi="Cambria" w:cs="Calibri"/>
          <w:bCs/>
          <w:sz w:val="22"/>
          <w:szCs w:val="22"/>
          <w:lang w:eastAsia="ar-SA"/>
        </w:rPr>
        <w:t>,</w:t>
      </w:r>
      <w:r w:rsidR="00CE3C35" w:rsidRPr="000F4453">
        <w:rPr>
          <w:rFonts w:ascii="Cambria" w:hAnsi="Cambria" w:cs="Calibri"/>
          <w:bCs/>
          <w:sz w:val="22"/>
          <w:szCs w:val="22"/>
          <w:lang w:eastAsia="ar-SA"/>
        </w:rPr>
        <w:t xml:space="preserve"> </w:t>
      </w:r>
      <w:r w:rsidRPr="000F4453">
        <w:rPr>
          <w:rFonts w:ascii="Cambria" w:hAnsi="Cambria" w:cs="Calibri"/>
          <w:bCs/>
          <w:sz w:val="22"/>
          <w:szCs w:val="22"/>
          <w:lang w:eastAsia="ar-SA"/>
        </w:rPr>
        <w:t>lub powierzył wykonanie robót podwykonawcom, na które Zamawiający nie wyraził zgody,</w:t>
      </w:r>
    </w:p>
    <w:p w14:paraId="06199DA6" w14:textId="77777777" w:rsidR="008125E8" w:rsidRPr="000F4453" w:rsidRDefault="00991E07" w:rsidP="0093198E">
      <w:pPr>
        <w:numPr>
          <w:ilvl w:val="0"/>
          <w:numId w:val="112"/>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 xml:space="preserve">zajęcia przez organ egzekucyjny w jakiejkolwiek wysokości wierzytelności Wykonawcy                       z tytułu zawarcia i </w:t>
      </w:r>
      <w:proofErr w:type="gramStart"/>
      <w:r w:rsidRPr="000F4453">
        <w:rPr>
          <w:rFonts w:ascii="Cambria" w:hAnsi="Cambria" w:cs="Calibri"/>
          <w:bCs/>
          <w:sz w:val="22"/>
          <w:szCs w:val="22"/>
          <w:lang w:eastAsia="ar-SA"/>
        </w:rPr>
        <w:t>wykonania  umowy</w:t>
      </w:r>
      <w:proofErr w:type="gramEnd"/>
      <w:r w:rsidRPr="000F4453">
        <w:rPr>
          <w:rFonts w:ascii="Cambria" w:hAnsi="Cambria" w:cs="Calibri"/>
          <w:bCs/>
          <w:sz w:val="22"/>
          <w:szCs w:val="22"/>
          <w:lang w:eastAsia="ar-SA"/>
        </w:rPr>
        <w:t>,</w:t>
      </w:r>
    </w:p>
    <w:p w14:paraId="1FC19896" w14:textId="77777777" w:rsidR="008125E8" w:rsidRPr="000F4453" w:rsidRDefault="00991E07" w:rsidP="0093198E">
      <w:pPr>
        <w:numPr>
          <w:ilvl w:val="0"/>
          <w:numId w:val="112"/>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gdy Wykonawca bez</w:t>
      </w:r>
      <w:r w:rsidR="00CE3C35" w:rsidRPr="000F4453">
        <w:rPr>
          <w:rFonts w:ascii="Cambria" w:hAnsi="Cambria" w:cs="Calibri"/>
          <w:bCs/>
          <w:sz w:val="22"/>
          <w:szCs w:val="22"/>
          <w:lang w:eastAsia="ar-SA"/>
        </w:rPr>
        <w:t xml:space="preserve"> poinformowania Zamawiającego </w:t>
      </w:r>
      <w:r w:rsidRPr="000F4453">
        <w:rPr>
          <w:rFonts w:ascii="Cambria" w:hAnsi="Cambria" w:cs="Calibri"/>
          <w:bCs/>
          <w:sz w:val="22"/>
          <w:szCs w:val="22"/>
          <w:lang w:eastAsia="ar-SA"/>
        </w:rPr>
        <w:t>lub bez uzasadnionej przyczyny przerwał realizację robót i przerwa ta trwa dłużej niż 7 kolejnych dni,</w:t>
      </w:r>
    </w:p>
    <w:p w14:paraId="61077D92" w14:textId="77777777" w:rsidR="008125E8" w:rsidRPr="000F4453" w:rsidRDefault="00991E07" w:rsidP="0093198E">
      <w:pPr>
        <w:numPr>
          <w:ilvl w:val="0"/>
          <w:numId w:val="112"/>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 xml:space="preserve">gdy bieżąca kontrola postępu robót wykazuje, że nie dojdzie do wykonania robót w terminie umownym - na spełnienie powyższego wystarczy pisemna opinia </w:t>
      </w:r>
      <w:r w:rsidR="005C6A70" w:rsidRPr="000F4453">
        <w:rPr>
          <w:rFonts w:ascii="Cambria" w:hAnsi="Cambria" w:cs="Calibri"/>
          <w:bCs/>
          <w:sz w:val="22"/>
          <w:szCs w:val="22"/>
          <w:lang w:eastAsia="ar-SA"/>
        </w:rPr>
        <w:t>Zamawiającego</w:t>
      </w:r>
      <w:r w:rsidRPr="000F4453">
        <w:rPr>
          <w:rFonts w:ascii="Cambria" w:hAnsi="Cambria" w:cs="Calibri"/>
          <w:bCs/>
          <w:sz w:val="22"/>
          <w:szCs w:val="22"/>
          <w:lang w:eastAsia="ar-SA"/>
        </w:rPr>
        <w:t xml:space="preserve"> potwierdzająca powyższe,</w:t>
      </w:r>
    </w:p>
    <w:p w14:paraId="77692406" w14:textId="77777777" w:rsidR="008125E8" w:rsidRPr="000F4453" w:rsidRDefault="00991E07" w:rsidP="0093198E">
      <w:pPr>
        <w:numPr>
          <w:ilvl w:val="0"/>
          <w:numId w:val="112"/>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 xml:space="preserve">gdy Zamawiający więcej niż dwukrotnie dokonywał bezpośredniej zapłaty podwykonawcy lub dalszemu podwykonawcy lub gdy wyniknie </w:t>
      </w:r>
      <w:proofErr w:type="gramStart"/>
      <w:r w:rsidRPr="000F4453">
        <w:rPr>
          <w:rFonts w:ascii="Cambria" w:hAnsi="Cambria" w:cs="Calibri"/>
          <w:bCs/>
          <w:sz w:val="22"/>
          <w:szCs w:val="22"/>
          <w:lang w:eastAsia="ar-SA"/>
        </w:rPr>
        <w:t>konieczność  zapłaty</w:t>
      </w:r>
      <w:proofErr w:type="gramEnd"/>
      <w:r w:rsidRPr="000F4453">
        <w:rPr>
          <w:rFonts w:ascii="Cambria" w:hAnsi="Cambria" w:cs="Calibri"/>
          <w:bCs/>
          <w:sz w:val="22"/>
          <w:szCs w:val="22"/>
          <w:lang w:eastAsia="ar-SA"/>
        </w:rPr>
        <w:t xml:space="preserve"> na sumę większą niż 5% wartości wynagrodzenia wskazanego w Rozdziale VI § 1 ust. 1,</w:t>
      </w:r>
    </w:p>
    <w:p w14:paraId="17980027" w14:textId="77777777" w:rsidR="008125E8" w:rsidRPr="000F4453" w:rsidRDefault="00991E07" w:rsidP="0093198E">
      <w:pPr>
        <w:numPr>
          <w:ilvl w:val="0"/>
          <w:numId w:val="112"/>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gdy Wykonawca nie dopełni dyspozycji z art. 462 ust. 7 ustawy Prawo zamówień publicznych, w terminie 7 dni licząc od dnia rezygnacji podwykonawcy;</w:t>
      </w:r>
    </w:p>
    <w:p w14:paraId="3D4AA951" w14:textId="77777777" w:rsidR="008125E8" w:rsidRPr="000F4453" w:rsidRDefault="00991E07" w:rsidP="0093198E">
      <w:pPr>
        <w:numPr>
          <w:ilvl w:val="0"/>
          <w:numId w:val="112"/>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 xml:space="preserve">Zamawiający może odstąpić od </w:t>
      </w:r>
      <w:proofErr w:type="gramStart"/>
      <w:r w:rsidRPr="000F4453">
        <w:rPr>
          <w:rFonts w:ascii="Cambria" w:hAnsi="Cambria" w:cs="Calibri"/>
          <w:bCs/>
          <w:sz w:val="22"/>
          <w:szCs w:val="22"/>
          <w:lang w:eastAsia="ar-SA"/>
        </w:rPr>
        <w:t>umowy</w:t>
      </w:r>
      <w:proofErr w:type="gramEnd"/>
      <w:r w:rsidRPr="000F4453">
        <w:rPr>
          <w:rFonts w:ascii="Cambria" w:hAnsi="Cambria" w:cs="Calibri"/>
          <w:bCs/>
          <w:sz w:val="22"/>
          <w:szCs w:val="22"/>
          <w:lang w:eastAsia="ar-SA"/>
        </w:rPr>
        <w:t xml:space="preserve"> jeżeli wykonawca spóźni się z przedłożeniem dokumentów, o których mowa w Rozdziale IV §</w:t>
      </w:r>
      <w:r w:rsidR="00C86EAE" w:rsidRPr="000F4453">
        <w:rPr>
          <w:rFonts w:ascii="Cambria" w:hAnsi="Cambria" w:cs="Calibri"/>
          <w:bCs/>
          <w:sz w:val="22"/>
          <w:szCs w:val="22"/>
          <w:lang w:eastAsia="ar-SA"/>
        </w:rPr>
        <w:t>3</w:t>
      </w:r>
      <w:r w:rsidRPr="000F4453">
        <w:rPr>
          <w:rFonts w:ascii="Cambria" w:hAnsi="Cambria" w:cs="Calibri"/>
          <w:bCs/>
          <w:sz w:val="22"/>
          <w:szCs w:val="22"/>
          <w:lang w:eastAsia="ar-SA"/>
        </w:rPr>
        <w:t>, ust.3, we wskazanym terminie w ilości powyżej 10 dni licząc od dnia wyznaczonego przez Zamawiającego,</w:t>
      </w:r>
    </w:p>
    <w:p w14:paraId="744E5766" w14:textId="77777777" w:rsidR="008125E8" w:rsidRPr="000F4453" w:rsidRDefault="00991E07" w:rsidP="0093198E">
      <w:pPr>
        <w:numPr>
          <w:ilvl w:val="0"/>
          <w:numId w:val="112"/>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Zamawiający ma prawo odstąpić od umowy, jeżeli wady stwierdzone w toku odbioru końcowego nie nadają się do usunięcia.</w:t>
      </w:r>
    </w:p>
    <w:p w14:paraId="7C7BCF20" w14:textId="77777777" w:rsidR="008125E8" w:rsidRPr="000F4453" w:rsidRDefault="00991E07" w:rsidP="008125E8">
      <w:pPr>
        <w:tabs>
          <w:tab w:val="left" w:pos="426"/>
          <w:tab w:val="left" w:pos="709"/>
        </w:tabs>
        <w:spacing w:line="276" w:lineRule="auto"/>
        <w:jc w:val="both"/>
        <w:rPr>
          <w:rFonts w:ascii="Cambria" w:hAnsi="Cambria" w:cs="Calibri"/>
          <w:sz w:val="22"/>
          <w:szCs w:val="22"/>
        </w:rPr>
      </w:pPr>
      <w:r w:rsidRPr="000F4453">
        <w:rPr>
          <w:rFonts w:ascii="Cambria" w:hAnsi="Cambria" w:cs="Calibri"/>
          <w:sz w:val="22"/>
          <w:szCs w:val="22"/>
        </w:rPr>
        <w:t xml:space="preserve">3. </w:t>
      </w:r>
      <w:r w:rsidRPr="000F4453">
        <w:rPr>
          <w:rFonts w:ascii="Cambria" w:hAnsi="Cambria" w:cs="Calibri"/>
          <w:sz w:val="22"/>
          <w:szCs w:val="22"/>
        </w:rPr>
        <w:tab/>
        <w:t xml:space="preserve">W przypadkach, o których mowa w ust. 1 </w:t>
      </w:r>
      <w:r w:rsidR="00872F53" w:rsidRPr="000F4453">
        <w:rPr>
          <w:rFonts w:ascii="Cambria" w:hAnsi="Cambria" w:cs="Calibri"/>
          <w:sz w:val="22"/>
          <w:szCs w:val="22"/>
        </w:rPr>
        <w:t>lub</w:t>
      </w:r>
      <w:r w:rsidRPr="000F4453">
        <w:rPr>
          <w:rFonts w:ascii="Cambria" w:hAnsi="Cambria" w:cs="Calibri"/>
          <w:sz w:val="22"/>
          <w:szCs w:val="22"/>
        </w:rPr>
        <w:t xml:space="preserve"> 2 niniejszego Rozdziału Wykonawca może żądać wyłącznie wynagrodzenia należnego z tytułu wykonania części umowy.</w:t>
      </w:r>
    </w:p>
    <w:p w14:paraId="34C5EE32" w14:textId="77777777" w:rsidR="008125E8" w:rsidRPr="000F4453" w:rsidRDefault="00991E07" w:rsidP="008125E8">
      <w:pPr>
        <w:tabs>
          <w:tab w:val="left" w:pos="426"/>
          <w:tab w:val="left" w:pos="709"/>
        </w:tabs>
        <w:spacing w:line="276" w:lineRule="auto"/>
        <w:jc w:val="both"/>
        <w:rPr>
          <w:rFonts w:ascii="Cambria" w:hAnsi="Cambria" w:cs="Calibri"/>
          <w:sz w:val="22"/>
          <w:szCs w:val="22"/>
        </w:rPr>
      </w:pPr>
      <w:r w:rsidRPr="000F4453">
        <w:rPr>
          <w:rFonts w:ascii="Cambria" w:hAnsi="Cambria" w:cs="Calibri"/>
          <w:sz w:val="22"/>
          <w:szCs w:val="22"/>
        </w:rPr>
        <w:t xml:space="preserve">4. </w:t>
      </w:r>
      <w:r w:rsidRPr="000F4453">
        <w:rPr>
          <w:rFonts w:ascii="Cambria" w:hAnsi="Cambria" w:cs="Calibri"/>
          <w:sz w:val="22"/>
          <w:szCs w:val="22"/>
        </w:rPr>
        <w:tab/>
        <w:t xml:space="preserve">Odstąpienie od umowy wymaga formy pisemnej pod rygorem nieważności. Oświadczenie o odstąpieniu od umowy może być złożone w terminie 30 dni od dnia zaistnienia </w:t>
      </w:r>
      <w:r w:rsidR="00391C89" w:rsidRPr="000F4453">
        <w:rPr>
          <w:rFonts w:ascii="Cambria" w:hAnsi="Cambria" w:cs="Calibri"/>
          <w:sz w:val="22"/>
          <w:szCs w:val="22"/>
        </w:rPr>
        <w:t>lub</w:t>
      </w:r>
      <w:r w:rsidRPr="000F4453">
        <w:rPr>
          <w:rFonts w:ascii="Cambria" w:hAnsi="Cambria" w:cs="Calibri"/>
          <w:sz w:val="22"/>
          <w:szCs w:val="22"/>
        </w:rPr>
        <w:t xml:space="preserve"> powzięcia informacji o zdarzeniu/zdarzeniach określonych w ust.1 </w:t>
      </w:r>
      <w:r w:rsidR="00872F53" w:rsidRPr="000F4453">
        <w:rPr>
          <w:rFonts w:ascii="Cambria" w:hAnsi="Cambria" w:cs="Calibri"/>
          <w:sz w:val="22"/>
          <w:szCs w:val="22"/>
        </w:rPr>
        <w:t>lub</w:t>
      </w:r>
      <w:r w:rsidRPr="000F4453">
        <w:rPr>
          <w:rFonts w:ascii="Cambria" w:hAnsi="Cambria" w:cs="Calibri"/>
          <w:sz w:val="22"/>
          <w:szCs w:val="22"/>
        </w:rPr>
        <w:t xml:space="preserve"> 2 niniejszego Rozdziału.</w:t>
      </w:r>
    </w:p>
    <w:p w14:paraId="284FB979" w14:textId="77777777" w:rsidR="008125E8" w:rsidRPr="000F4453" w:rsidRDefault="00991E07" w:rsidP="008125E8">
      <w:pPr>
        <w:tabs>
          <w:tab w:val="left" w:pos="426"/>
          <w:tab w:val="left" w:pos="709"/>
        </w:tabs>
        <w:spacing w:line="276" w:lineRule="auto"/>
        <w:jc w:val="both"/>
        <w:rPr>
          <w:rFonts w:ascii="Cambria" w:hAnsi="Cambria" w:cs="Calibri"/>
          <w:sz w:val="22"/>
          <w:szCs w:val="22"/>
        </w:rPr>
      </w:pPr>
      <w:r w:rsidRPr="000F4453">
        <w:rPr>
          <w:rFonts w:ascii="Cambria" w:hAnsi="Cambria" w:cs="Calibri"/>
          <w:sz w:val="22"/>
          <w:szCs w:val="22"/>
        </w:rPr>
        <w:t xml:space="preserve">5. </w:t>
      </w:r>
      <w:r w:rsidRPr="000F4453">
        <w:rPr>
          <w:rFonts w:ascii="Cambria" w:hAnsi="Cambria" w:cs="Calibri"/>
          <w:sz w:val="22"/>
          <w:szCs w:val="22"/>
        </w:rPr>
        <w:tab/>
        <w:t xml:space="preserve">W razie odstąpienia od umowy przez Zamawiającego lub Wykonawcę, Wykonawca jest zobowiązany do przekazania terenu budowy wraz z wykonanymi robotami i dokumentami, o których mowa w Rozdziale VII niniejszej umowy, w terminie 7 dni od odstąpienia od umowy. </w:t>
      </w:r>
      <w:r w:rsidRPr="000F4453">
        <w:rPr>
          <w:rFonts w:ascii="Cambria" w:hAnsi="Cambria" w:cs="Calibri"/>
          <w:sz w:val="22"/>
          <w:szCs w:val="22"/>
        </w:rPr>
        <w:br/>
        <w:t>Z przekazania, o którym mowa w zdaniu poprzedzającym Strony sporządzą protokół, w którym oznaczą m.in. stan przedmiotu umowy i terenu robót (budowy).</w:t>
      </w:r>
    </w:p>
    <w:p w14:paraId="158B3179" w14:textId="77777777" w:rsidR="00F420C4" w:rsidRPr="000F4453" w:rsidRDefault="00991E07" w:rsidP="00F420C4">
      <w:pPr>
        <w:tabs>
          <w:tab w:val="left" w:pos="426"/>
          <w:tab w:val="left" w:pos="708"/>
        </w:tabs>
        <w:spacing w:line="276" w:lineRule="auto"/>
        <w:jc w:val="both"/>
        <w:rPr>
          <w:rFonts w:ascii="Cambria" w:hAnsi="Cambria" w:cs="Calibri"/>
          <w:sz w:val="22"/>
          <w:szCs w:val="22"/>
        </w:rPr>
      </w:pPr>
      <w:r w:rsidRPr="000F4453">
        <w:rPr>
          <w:rFonts w:ascii="Cambria" w:hAnsi="Cambria" w:cs="Calibri"/>
          <w:sz w:val="22"/>
          <w:szCs w:val="22"/>
        </w:rPr>
        <w:t xml:space="preserve">6. </w:t>
      </w:r>
      <w:r w:rsidRPr="000F4453">
        <w:rPr>
          <w:rFonts w:ascii="Cambria" w:hAnsi="Cambria" w:cs="Calibri"/>
          <w:sz w:val="22"/>
          <w:szCs w:val="22"/>
        </w:rPr>
        <w:tab/>
        <w:t xml:space="preserve">W przypadku odstąpienia od umowy przez Zamawiającego na podstawie postanowień, o których w ust. 2 niniejszego Rozdziału, wobec Wykonawcy Zamawiający zastrzega sobie prawo zastosowania sankcji, o której mowa w Rozdziale </w:t>
      </w:r>
      <w:proofErr w:type="gramStart"/>
      <w:r w:rsidRPr="000F4453">
        <w:rPr>
          <w:rFonts w:ascii="Cambria" w:hAnsi="Cambria" w:cs="Calibri"/>
          <w:sz w:val="22"/>
          <w:szCs w:val="22"/>
        </w:rPr>
        <w:t>IX,  §</w:t>
      </w:r>
      <w:proofErr w:type="gramEnd"/>
      <w:r w:rsidRPr="000F4453">
        <w:rPr>
          <w:rFonts w:ascii="Cambria" w:hAnsi="Cambria" w:cs="Calibri"/>
          <w:sz w:val="22"/>
          <w:szCs w:val="22"/>
        </w:rPr>
        <w:t xml:space="preserve"> 2 ust. 2 pkt. 3 niniejszej umowy.</w:t>
      </w:r>
    </w:p>
    <w:p w14:paraId="17F5B29F" w14:textId="77777777" w:rsidR="008612ED" w:rsidRPr="000F4453" w:rsidRDefault="008612ED" w:rsidP="00F420C4">
      <w:pPr>
        <w:tabs>
          <w:tab w:val="left" w:pos="426"/>
          <w:tab w:val="left" w:pos="708"/>
        </w:tabs>
        <w:spacing w:line="276" w:lineRule="auto"/>
        <w:jc w:val="both"/>
        <w:rPr>
          <w:rFonts w:ascii="Cambria" w:hAnsi="Cambria" w:cs="Calibri"/>
          <w:sz w:val="22"/>
          <w:szCs w:val="22"/>
        </w:rPr>
      </w:pPr>
    </w:p>
    <w:p w14:paraId="47D23210" w14:textId="77777777" w:rsidR="008125E8" w:rsidRPr="000F4453" w:rsidRDefault="00991E07" w:rsidP="00F420C4">
      <w:pPr>
        <w:tabs>
          <w:tab w:val="left" w:pos="426"/>
          <w:tab w:val="left" w:pos="708"/>
        </w:tabs>
        <w:spacing w:line="276" w:lineRule="auto"/>
        <w:jc w:val="center"/>
        <w:rPr>
          <w:rFonts w:ascii="Cambria" w:hAnsi="Cambria" w:cs="Calibri"/>
          <w:b/>
          <w:sz w:val="22"/>
          <w:szCs w:val="22"/>
          <w:lang w:eastAsia="ar-SA"/>
        </w:rPr>
      </w:pPr>
      <w:r w:rsidRPr="000F4453">
        <w:rPr>
          <w:rFonts w:ascii="Cambria" w:hAnsi="Cambria" w:cs="Calibri"/>
          <w:b/>
          <w:sz w:val="22"/>
          <w:szCs w:val="22"/>
          <w:lang w:eastAsia="ar-SA"/>
        </w:rPr>
        <w:t>XII. OCHRONA DANYCH OSOBOWYCH</w:t>
      </w:r>
    </w:p>
    <w:p w14:paraId="65D76168" w14:textId="77777777" w:rsidR="008125E8" w:rsidRPr="000F4453" w:rsidRDefault="00991E07" w:rsidP="00A65521">
      <w:pPr>
        <w:spacing w:before="240" w:after="160" w:line="276" w:lineRule="auto"/>
        <w:jc w:val="center"/>
        <w:rPr>
          <w:rFonts w:ascii="Cambria" w:hAnsi="Cambria" w:cs="Calibri"/>
          <w:b/>
          <w:sz w:val="22"/>
          <w:szCs w:val="22"/>
        </w:rPr>
      </w:pPr>
      <w:r w:rsidRPr="000F4453">
        <w:rPr>
          <w:rFonts w:ascii="Cambria" w:hAnsi="Cambria" w:cs="Calibri"/>
          <w:b/>
          <w:sz w:val="22"/>
          <w:szCs w:val="22"/>
        </w:rPr>
        <w:t>§ 1</w:t>
      </w:r>
      <w:r w:rsidRPr="000F4453">
        <w:rPr>
          <w:rFonts w:ascii="Cambria" w:hAnsi="Cambria" w:cs="Calibri"/>
          <w:b/>
          <w:sz w:val="22"/>
          <w:szCs w:val="22"/>
        </w:rPr>
        <w:br/>
        <w:t xml:space="preserve">Ochrona danych osobowych </w:t>
      </w:r>
    </w:p>
    <w:p w14:paraId="12C0CB92"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94E4C07"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eastAsia="Calibri" w:hAnsi="Cambria" w:cs="Calibri"/>
          <w:sz w:val="22"/>
          <w:szCs w:val="22"/>
          <w:lang w:eastAsia="en-US"/>
        </w:rPr>
        <w:lastRenderedPageBreak/>
        <w:t xml:space="preserve">W przypadku powierzenia przetwarzania danych osobowych, strony aneksem do umowy określą rodzaj przekazanych danych osobowych oraz czynności związane z </w:t>
      </w:r>
      <w:proofErr w:type="gramStart"/>
      <w:r w:rsidRPr="000F4453">
        <w:rPr>
          <w:rFonts w:ascii="Cambria" w:eastAsia="Calibri" w:hAnsi="Cambria" w:cs="Calibri"/>
          <w:sz w:val="22"/>
          <w:szCs w:val="22"/>
          <w:lang w:eastAsia="en-US"/>
        </w:rPr>
        <w:t>przetwarzaniem  danych</w:t>
      </w:r>
      <w:proofErr w:type="gramEnd"/>
      <w:r w:rsidRPr="000F4453">
        <w:rPr>
          <w:rFonts w:ascii="Cambria" w:eastAsia="Calibri" w:hAnsi="Cambria" w:cs="Calibri"/>
          <w:sz w:val="22"/>
          <w:szCs w:val="22"/>
          <w:lang w:eastAsia="en-US"/>
        </w:rPr>
        <w:t xml:space="preserve"> osobowych, do wykonywania których Wykonawca będzie uprawniony. </w:t>
      </w:r>
    </w:p>
    <w:p w14:paraId="1BC74D8F"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Zamawiający powierzy Wykonawcy, w trybie art. 28 Rozporządzenia dane osobowe do przetwarzania, wyłącznie w celu wykonania przedmiotu niniejszej umowy.</w:t>
      </w:r>
    </w:p>
    <w:p w14:paraId="47F73673" w14:textId="77777777" w:rsidR="008125E8" w:rsidRPr="000F4453" w:rsidRDefault="00991E07" w:rsidP="0093198E">
      <w:pPr>
        <w:numPr>
          <w:ilvl w:val="0"/>
          <w:numId w:val="113"/>
        </w:numPr>
        <w:spacing w:line="276" w:lineRule="auto"/>
        <w:ind w:left="426" w:hanging="426"/>
        <w:contextualSpacing/>
        <w:jc w:val="both"/>
        <w:rPr>
          <w:rFonts w:ascii="Cambria" w:hAnsi="Cambria" w:cs="Calibri"/>
          <w:sz w:val="22"/>
          <w:szCs w:val="22"/>
          <w:lang w:eastAsia="en-US"/>
        </w:rPr>
      </w:pPr>
      <w:r w:rsidRPr="000F4453">
        <w:rPr>
          <w:rFonts w:ascii="Cambria" w:hAnsi="Cambria" w:cs="Calibri"/>
          <w:sz w:val="22"/>
          <w:szCs w:val="22"/>
          <w:lang w:eastAsia="en-US"/>
        </w:rPr>
        <w:t>Wykonawca zobowiązuje się:</w:t>
      </w:r>
    </w:p>
    <w:p w14:paraId="71F0A8E6" w14:textId="77777777" w:rsidR="008125E8" w:rsidRPr="000F4453" w:rsidRDefault="00991E07" w:rsidP="0093198E">
      <w:pPr>
        <w:numPr>
          <w:ilvl w:val="0"/>
          <w:numId w:val="114"/>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przetwarzać powierzone mu dane osobowe zgodnie z niniejszą umową, Rozporządzeniem oraz z innymi przepisami prawa powszechnie obowiązującego, które chronią prawa osób, których dane dotyczą,</w:t>
      </w:r>
    </w:p>
    <w:p w14:paraId="388C7891" w14:textId="77777777" w:rsidR="008125E8" w:rsidRPr="000F4453" w:rsidRDefault="00991E07" w:rsidP="0093198E">
      <w:pPr>
        <w:numPr>
          <w:ilvl w:val="0"/>
          <w:numId w:val="114"/>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FFA13A3" w14:textId="77777777" w:rsidR="008125E8" w:rsidRPr="000F4453" w:rsidRDefault="00991E07" w:rsidP="0093198E">
      <w:pPr>
        <w:numPr>
          <w:ilvl w:val="0"/>
          <w:numId w:val="114"/>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dołożyć należytej staranności przy przetwarzaniu powierzonych danych osobowych,</w:t>
      </w:r>
    </w:p>
    <w:p w14:paraId="37D04090" w14:textId="77777777" w:rsidR="008125E8" w:rsidRPr="000F4453" w:rsidRDefault="00991E07" w:rsidP="0093198E">
      <w:pPr>
        <w:numPr>
          <w:ilvl w:val="0"/>
          <w:numId w:val="114"/>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do nadania upoważnień do przetwarzania danych osobowych wszystkim osobom, które będą przetwarzały powierzone dane w celu realizacji niniejszej umowy,</w:t>
      </w:r>
    </w:p>
    <w:p w14:paraId="4B49A0F7" w14:textId="77777777" w:rsidR="008125E8" w:rsidRPr="000F4453" w:rsidRDefault="00991E07" w:rsidP="0093198E">
      <w:pPr>
        <w:numPr>
          <w:ilvl w:val="0"/>
          <w:numId w:val="114"/>
        </w:numPr>
        <w:suppressAutoHyphens/>
        <w:spacing w:line="276" w:lineRule="auto"/>
        <w:ind w:left="426" w:firstLine="0"/>
        <w:rPr>
          <w:rFonts w:ascii="Cambria" w:hAnsi="Cambria" w:cs="Calibri"/>
          <w:bCs/>
          <w:sz w:val="22"/>
          <w:szCs w:val="22"/>
          <w:lang w:eastAsia="ar-SA"/>
        </w:rPr>
      </w:pPr>
      <w:r w:rsidRPr="000F4453">
        <w:rPr>
          <w:rFonts w:ascii="Cambria" w:hAnsi="Cambria" w:cs="Calibri"/>
          <w:bCs/>
          <w:sz w:val="22"/>
          <w:szCs w:val="22"/>
          <w:lang w:eastAsia="ar-SA"/>
        </w:rPr>
        <w:t>zapewnić zachowanie w tajemnicy (o której mowa w art. 28 ust 3 pkt b</w:t>
      </w:r>
      <w:r w:rsidR="006266F4" w:rsidRPr="000F4453">
        <w:rPr>
          <w:rFonts w:ascii="Cambria" w:hAnsi="Cambria" w:cs="Calibri"/>
          <w:bCs/>
          <w:sz w:val="22"/>
          <w:szCs w:val="22"/>
          <w:lang w:eastAsia="ar-SA"/>
        </w:rPr>
        <w:t>)</w:t>
      </w:r>
      <w:r w:rsidRPr="000F4453">
        <w:rPr>
          <w:rFonts w:ascii="Cambria" w:hAnsi="Cambria" w:cs="Calibri"/>
          <w:bCs/>
          <w:sz w:val="22"/>
          <w:szCs w:val="22"/>
          <w:lang w:eastAsia="ar-SA"/>
        </w:rPr>
        <w:t xml:space="preserve"> Rozporządzenia przetwarzanych danych przez osoby, które upoważnia do przetwarzania danych osobowych w celu realizacji niniejszej umowy, zarówno w trakcie zatrudnienia ich w Podmiocie przetwarzającym, jak i po jego ustaniu.</w:t>
      </w:r>
    </w:p>
    <w:p w14:paraId="62B0F699"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 xml:space="preserve">Wykonawca po wykonaniu przedmiotu zamówienia, </w:t>
      </w:r>
      <w:proofErr w:type="gramStart"/>
      <w:r w:rsidRPr="000F4453">
        <w:rPr>
          <w:rFonts w:ascii="Cambria" w:hAnsi="Cambria" w:cs="Calibri"/>
          <w:sz w:val="22"/>
          <w:szCs w:val="22"/>
          <w:lang w:eastAsia="en-US"/>
        </w:rPr>
        <w:t>usuwa  wszelkie</w:t>
      </w:r>
      <w:proofErr w:type="gramEnd"/>
      <w:r w:rsidRPr="000F4453">
        <w:rPr>
          <w:rFonts w:ascii="Cambria" w:hAnsi="Cambria" w:cs="Calibri"/>
          <w:sz w:val="22"/>
          <w:szCs w:val="22"/>
          <w:lang w:eastAsia="en-US"/>
        </w:rPr>
        <w:t xml:space="preserve"> dane osobowe oraz usuwa wszelkie ich istniejące kopie, chyba że prawo Unii lub prawo państwa członkowskiego nakazują przechowywanie danych osobowych.</w:t>
      </w:r>
    </w:p>
    <w:p w14:paraId="39F147BD"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 xml:space="preserve">Wykonawca pomaga Zamawiającemu w niezbędnym zakresie wywiązywać się z obowiązku odpowiadania na żądania osoby, której dane dotyczą oraz wywiązywania się z obowiązków określonych w art. 32-36 Rozporządzenia. </w:t>
      </w:r>
    </w:p>
    <w:p w14:paraId="7859F6AC"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Wykonawca, po stwierdzeniu naruszenia ochrony danych osobowych bez zbędnej zwłoki zgłasza je administratorowi, nie później niż w ciągu 72 godzin od stwierdzenia naruszenia.</w:t>
      </w:r>
    </w:p>
    <w:p w14:paraId="2E591C99"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BAAD3A7"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Zamawiający realizować będzie prawo kontroli w godzinach pracy Wykonawcy informując                         o kontroli minimum 3 dni przed planowanym jej przeprowadzeniem.</w:t>
      </w:r>
    </w:p>
    <w:p w14:paraId="53867EBD"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Wykonawca zobowiązuje się do usunięcia uchybień stwierdzonych podczas kontroli w terminie nie dłuższym niż 7 dni.</w:t>
      </w:r>
    </w:p>
    <w:p w14:paraId="69B90707"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Wykonawca udostępnia Zamawiającemu wszelkie informacje niezbędne do wykazania spełnienia obowiązków określonych w art. 28 Rozporządzenia.</w:t>
      </w:r>
    </w:p>
    <w:p w14:paraId="7A4F86BC"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 xml:space="preserve">Wykonawca może powierzyć dane osobowe objęte niniejszą umową do dalszego przetwarzania podwykonawcom jedynie w celu wykonania umowy po uzyskaniu uprzedniej pisemnej zgody Zamawiającego.  </w:t>
      </w:r>
    </w:p>
    <w:p w14:paraId="57F0C96A"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 xml:space="preserve">Podwykonawca, winien spełniać te same gwarancje i obowiązki jakie zostały nałożone na Wykonawcę. </w:t>
      </w:r>
    </w:p>
    <w:p w14:paraId="4B6BCFBC"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Wykonawca ponosi pełną odpowiedzialność wobec Zamawiającego za działanie podwykonawcy w zakresie obowiązku ochrony danych.</w:t>
      </w:r>
    </w:p>
    <w:p w14:paraId="020D2C2D"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w:t>
      </w:r>
      <w:r w:rsidRPr="000F4453">
        <w:rPr>
          <w:rFonts w:ascii="Cambria" w:hAnsi="Cambria" w:cs="Calibri"/>
          <w:sz w:val="22"/>
          <w:szCs w:val="22"/>
          <w:lang w:eastAsia="en-US"/>
        </w:rPr>
        <w:lastRenderedPageBreak/>
        <w:t xml:space="preserve">inspekcjach dotyczących przetwarzania danych osobowych, w szczególności prowadzonych przez inspektorów upoważnionych przez Prezesa Urzędu Ochrony Danych Osobowych. </w:t>
      </w:r>
    </w:p>
    <w:p w14:paraId="4E647BC2"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FECB145"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6599536"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5BDF6E2"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3B513C6" w14:textId="77777777" w:rsidR="008125E8" w:rsidRPr="000F4453" w:rsidRDefault="00991E07" w:rsidP="0093198E">
      <w:pPr>
        <w:numPr>
          <w:ilvl w:val="0"/>
          <w:numId w:val="113"/>
        </w:numPr>
        <w:tabs>
          <w:tab w:val="left" w:pos="426"/>
        </w:tabs>
        <w:spacing w:line="276" w:lineRule="auto"/>
        <w:ind w:left="0" w:firstLine="0"/>
        <w:contextualSpacing/>
        <w:jc w:val="both"/>
        <w:rPr>
          <w:rFonts w:ascii="Cambria" w:hAnsi="Cambria" w:cs="Calibri"/>
          <w:sz w:val="22"/>
          <w:szCs w:val="22"/>
          <w:lang w:eastAsia="en-US"/>
        </w:rPr>
      </w:pPr>
      <w:r w:rsidRPr="000F4453">
        <w:rPr>
          <w:rFonts w:ascii="Cambria" w:hAnsi="Cambria" w:cs="Calibri"/>
          <w:sz w:val="22"/>
          <w:szCs w:val="22"/>
          <w:lang w:eastAsia="en-US"/>
        </w:rPr>
        <w:t>W sprawach nieuregulowanych niniejszym paragrafem, zastosowanie będą miały przepisy Kodeksu cywilnego, rozporządzenia RODO, Ustawy o ochronie danych osobowych.</w:t>
      </w:r>
    </w:p>
    <w:p w14:paraId="54C433F9" w14:textId="77777777" w:rsidR="008125E8" w:rsidRPr="000F4453" w:rsidRDefault="00991E07" w:rsidP="00B820C0">
      <w:pPr>
        <w:keepNext/>
        <w:tabs>
          <w:tab w:val="left" w:pos="708"/>
        </w:tabs>
        <w:suppressAutoHyphens/>
        <w:spacing w:before="240" w:line="276" w:lineRule="auto"/>
        <w:jc w:val="center"/>
        <w:outlineLvl w:val="0"/>
        <w:rPr>
          <w:rFonts w:ascii="Cambria" w:hAnsi="Cambria" w:cs="Calibri"/>
          <w:b/>
          <w:sz w:val="22"/>
          <w:szCs w:val="22"/>
          <w:lang w:eastAsia="ar-SA"/>
        </w:rPr>
      </w:pPr>
      <w:r w:rsidRPr="000F4453">
        <w:rPr>
          <w:rFonts w:ascii="Cambria" w:hAnsi="Cambria" w:cs="Calibri"/>
          <w:b/>
          <w:sz w:val="22"/>
          <w:szCs w:val="22"/>
          <w:lang w:eastAsia="ar-SA"/>
        </w:rPr>
        <w:t>XIII. POSTANOWIENIA KOŃCOWE</w:t>
      </w:r>
    </w:p>
    <w:p w14:paraId="060AB545" w14:textId="77777777" w:rsidR="008125E8" w:rsidRPr="000F4453" w:rsidRDefault="00991E07" w:rsidP="00B820C0">
      <w:pPr>
        <w:spacing w:before="240" w:line="276" w:lineRule="auto"/>
        <w:jc w:val="center"/>
        <w:rPr>
          <w:rFonts w:ascii="Cambria" w:hAnsi="Cambria" w:cs="Calibri"/>
          <w:b/>
          <w:bCs/>
          <w:sz w:val="22"/>
          <w:szCs w:val="22"/>
        </w:rPr>
      </w:pPr>
      <w:r w:rsidRPr="000F4453">
        <w:rPr>
          <w:rFonts w:ascii="Cambria" w:hAnsi="Cambria" w:cs="Calibri"/>
          <w:b/>
          <w:bCs/>
          <w:sz w:val="22"/>
          <w:szCs w:val="22"/>
        </w:rPr>
        <w:t>§ 1</w:t>
      </w:r>
    </w:p>
    <w:p w14:paraId="63D8DB6D" w14:textId="77777777" w:rsidR="008125E8" w:rsidRPr="000F4453" w:rsidRDefault="00991E07" w:rsidP="008125E8">
      <w:pPr>
        <w:spacing w:line="276" w:lineRule="auto"/>
        <w:jc w:val="both"/>
        <w:rPr>
          <w:rFonts w:ascii="Cambria" w:hAnsi="Cambria" w:cs="Calibri"/>
          <w:sz w:val="22"/>
          <w:szCs w:val="22"/>
        </w:rPr>
      </w:pPr>
      <w:r w:rsidRPr="000F4453">
        <w:rPr>
          <w:rFonts w:ascii="Cambria" w:hAnsi="Cambria" w:cs="Calibri"/>
          <w:sz w:val="22"/>
          <w:szCs w:val="22"/>
        </w:rPr>
        <w:t>W sprawach nieuregulowanych niniejszą umową mają zastosowanie przepisy ustaw:</w:t>
      </w:r>
    </w:p>
    <w:p w14:paraId="1166C9C1" w14:textId="77777777" w:rsidR="008125E8" w:rsidRPr="000F4453" w:rsidRDefault="00991E07" w:rsidP="0093198E">
      <w:pPr>
        <w:numPr>
          <w:ilvl w:val="0"/>
          <w:numId w:val="115"/>
        </w:numPr>
        <w:tabs>
          <w:tab w:val="clear" w:pos="720"/>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 xml:space="preserve">Prawo zamówień Publicznych, </w:t>
      </w:r>
    </w:p>
    <w:p w14:paraId="2F56ACD5" w14:textId="77777777" w:rsidR="008125E8" w:rsidRPr="000F4453" w:rsidRDefault="00991E07" w:rsidP="0093198E">
      <w:pPr>
        <w:numPr>
          <w:ilvl w:val="0"/>
          <w:numId w:val="115"/>
        </w:numPr>
        <w:tabs>
          <w:tab w:val="clear" w:pos="720"/>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Kodeks cywilny,</w:t>
      </w:r>
    </w:p>
    <w:p w14:paraId="2B31384E" w14:textId="77777777" w:rsidR="008125E8" w:rsidRPr="000F4453" w:rsidRDefault="00991E07" w:rsidP="0093198E">
      <w:pPr>
        <w:numPr>
          <w:ilvl w:val="0"/>
          <w:numId w:val="115"/>
        </w:numPr>
        <w:tabs>
          <w:tab w:val="clear" w:pos="720"/>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Prawo budowlane,</w:t>
      </w:r>
    </w:p>
    <w:p w14:paraId="1A49C268" w14:textId="77777777" w:rsidR="008125E8" w:rsidRPr="000F4453" w:rsidRDefault="00991E07" w:rsidP="0093198E">
      <w:pPr>
        <w:numPr>
          <w:ilvl w:val="0"/>
          <w:numId w:val="115"/>
        </w:numPr>
        <w:tabs>
          <w:tab w:val="clear" w:pos="720"/>
          <w:tab w:val="left" w:pos="284"/>
        </w:tabs>
        <w:spacing w:line="276" w:lineRule="auto"/>
        <w:ind w:left="0" w:firstLine="0"/>
        <w:jc w:val="both"/>
        <w:rPr>
          <w:rFonts w:ascii="Cambria" w:hAnsi="Cambria" w:cs="Calibri"/>
          <w:sz w:val="22"/>
          <w:szCs w:val="22"/>
        </w:rPr>
      </w:pPr>
      <w:r w:rsidRPr="000F4453">
        <w:rPr>
          <w:rFonts w:ascii="Cambria" w:hAnsi="Cambria" w:cs="Calibri"/>
          <w:sz w:val="22"/>
          <w:szCs w:val="22"/>
        </w:rPr>
        <w:t>Właściwe przepisy w sprawie bezpieczeństwa i higieny pracy przy wykonaniu robót budowlanych</w:t>
      </w:r>
      <w:r w:rsidR="00266882" w:rsidRPr="000F4453">
        <w:rPr>
          <w:rFonts w:ascii="Cambria" w:hAnsi="Cambria" w:cs="Calibri"/>
          <w:sz w:val="22"/>
          <w:szCs w:val="22"/>
        </w:rPr>
        <w:t>,</w:t>
      </w:r>
    </w:p>
    <w:p w14:paraId="1AB3E0DB" w14:textId="77777777" w:rsidR="008125E8" w:rsidRPr="000F4453" w:rsidRDefault="00991E07" w:rsidP="008125E8">
      <w:pPr>
        <w:spacing w:line="276" w:lineRule="auto"/>
        <w:jc w:val="both"/>
        <w:rPr>
          <w:rFonts w:ascii="Cambria" w:hAnsi="Cambria" w:cs="Calibri"/>
          <w:sz w:val="22"/>
          <w:szCs w:val="22"/>
        </w:rPr>
      </w:pPr>
      <w:r w:rsidRPr="000F4453">
        <w:rPr>
          <w:rFonts w:ascii="Cambria" w:hAnsi="Cambria" w:cs="Calibri"/>
          <w:sz w:val="22"/>
          <w:szCs w:val="22"/>
        </w:rPr>
        <w:t>oraz akty wykonawcze do w/w.</w:t>
      </w:r>
    </w:p>
    <w:p w14:paraId="01C5F992" w14:textId="77777777" w:rsidR="008125E8" w:rsidRPr="000F4453" w:rsidRDefault="00991E07" w:rsidP="008125E8">
      <w:pPr>
        <w:spacing w:before="240" w:line="276" w:lineRule="auto"/>
        <w:jc w:val="center"/>
        <w:rPr>
          <w:rFonts w:ascii="Cambria" w:hAnsi="Cambria" w:cs="Calibri"/>
          <w:b/>
          <w:bCs/>
          <w:sz w:val="22"/>
          <w:szCs w:val="22"/>
        </w:rPr>
      </w:pPr>
      <w:r w:rsidRPr="000F4453">
        <w:rPr>
          <w:rFonts w:ascii="Cambria" w:hAnsi="Cambria" w:cs="Calibri"/>
          <w:b/>
          <w:bCs/>
          <w:sz w:val="22"/>
          <w:szCs w:val="22"/>
        </w:rPr>
        <w:t>§ 2</w:t>
      </w:r>
    </w:p>
    <w:p w14:paraId="2303F882" w14:textId="77777777" w:rsidR="008125E8" w:rsidRPr="000F4453" w:rsidRDefault="00991E07" w:rsidP="008125E8">
      <w:pPr>
        <w:autoSpaceDE w:val="0"/>
        <w:spacing w:line="276" w:lineRule="auto"/>
        <w:jc w:val="both"/>
        <w:rPr>
          <w:rFonts w:ascii="Cambria" w:hAnsi="Cambria" w:cs="Calibri"/>
          <w:sz w:val="22"/>
          <w:szCs w:val="22"/>
        </w:rPr>
      </w:pPr>
      <w:r w:rsidRPr="000F4453">
        <w:rPr>
          <w:rFonts w:ascii="Cambria" w:hAnsi="Cambria" w:cs="Calibri"/>
          <w:sz w:val="22"/>
          <w:szCs w:val="22"/>
        </w:rPr>
        <w:t xml:space="preserve">Strony umowy zgodnie ustalają, iż Wykonawca bez zgody Zamawiającego wyrażonej w formie pisemnej pod rygorem nieważności, nie może dokonać na rzecz osoby trzeciej cesji wierzytelności wynikającej </w:t>
      </w:r>
      <w:proofErr w:type="gramStart"/>
      <w:r w:rsidRPr="000F4453">
        <w:rPr>
          <w:rFonts w:ascii="Cambria" w:hAnsi="Cambria" w:cs="Calibri"/>
          <w:sz w:val="22"/>
          <w:szCs w:val="22"/>
        </w:rPr>
        <w:t>z  umowy</w:t>
      </w:r>
      <w:proofErr w:type="gramEnd"/>
      <w:r w:rsidRPr="000F4453">
        <w:rPr>
          <w:rFonts w:ascii="Cambria" w:hAnsi="Cambria" w:cs="Calibri"/>
          <w:sz w:val="22"/>
          <w:szCs w:val="22"/>
        </w:rPr>
        <w:t>.</w:t>
      </w:r>
    </w:p>
    <w:p w14:paraId="6A615BFB" w14:textId="77777777" w:rsidR="008125E8" w:rsidRPr="000F4453" w:rsidRDefault="00991E07" w:rsidP="008125E8">
      <w:pPr>
        <w:spacing w:before="240" w:line="276" w:lineRule="auto"/>
        <w:jc w:val="center"/>
        <w:rPr>
          <w:rFonts w:ascii="Cambria" w:hAnsi="Cambria" w:cs="Calibri"/>
          <w:b/>
          <w:bCs/>
          <w:sz w:val="22"/>
          <w:szCs w:val="22"/>
        </w:rPr>
      </w:pPr>
      <w:r w:rsidRPr="000F4453">
        <w:rPr>
          <w:rFonts w:ascii="Cambria" w:hAnsi="Cambria" w:cs="Calibri"/>
          <w:b/>
          <w:bCs/>
          <w:sz w:val="22"/>
          <w:szCs w:val="22"/>
        </w:rPr>
        <w:t>§ 3</w:t>
      </w:r>
    </w:p>
    <w:p w14:paraId="3412AB57" w14:textId="77777777" w:rsidR="006763EF" w:rsidRPr="000F4453" w:rsidRDefault="00991E07" w:rsidP="0093198E">
      <w:pPr>
        <w:pStyle w:val="Akapitzlist"/>
        <w:numPr>
          <w:ilvl w:val="2"/>
          <w:numId w:val="105"/>
        </w:numPr>
        <w:tabs>
          <w:tab w:val="clear" w:pos="2160"/>
          <w:tab w:val="num" w:pos="1843"/>
        </w:tabs>
        <w:spacing w:before="0" w:after="0" w:line="276" w:lineRule="auto"/>
        <w:ind w:left="426"/>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W przypadku zaistnienia sporu o roszczenia cywilnoprawne w ramach realizacji niniejszej umowy, w sprawach, w których zawarcie ugody jest dopuszczalne, strony zobowiązują się do przeprowadzenia mediacji, z udziałem wybranego wspólnie mediatora, którego koszt pokryje Wykonawca.</w:t>
      </w:r>
    </w:p>
    <w:p w14:paraId="4B43E572" w14:textId="77777777" w:rsidR="008125E8" w:rsidRPr="000F4453" w:rsidRDefault="00991E07" w:rsidP="0093198E">
      <w:pPr>
        <w:pStyle w:val="Akapitzlist"/>
        <w:numPr>
          <w:ilvl w:val="2"/>
          <w:numId w:val="105"/>
        </w:numPr>
        <w:tabs>
          <w:tab w:val="clear" w:pos="2160"/>
        </w:tabs>
        <w:spacing w:before="0" w:after="200" w:line="276" w:lineRule="auto"/>
        <w:ind w:left="426"/>
        <w:rPr>
          <w:rFonts w:ascii="Cambria" w:eastAsia="Times New Roman" w:hAnsi="Cambria" w:cs="Calibri"/>
          <w:sz w:val="22"/>
          <w:szCs w:val="22"/>
          <w:lang w:eastAsia="pl-PL"/>
        </w:rPr>
      </w:pPr>
      <w:r w:rsidRPr="000F4453">
        <w:rPr>
          <w:rFonts w:ascii="Cambria" w:eastAsia="Times New Roman" w:hAnsi="Cambria" w:cs="Calibri"/>
          <w:sz w:val="22"/>
          <w:szCs w:val="22"/>
          <w:lang w:eastAsia="pl-PL"/>
        </w:rPr>
        <w:t xml:space="preserve">W przypadku </w:t>
      </w:r>
      <w:proofErr w:type="spellStart"/>
      <w:r w:rsidRPr="000F4453">
        <w:rPr>
          <w:rFonts w:ascii="Cambria" w:eastAsia="Times New Roman" w:hAnsi="Cambria" w:cs="Calibri"/>
          <w:sz w:val="22"/>
          <w:szCs w:val="22"/>
          <w:lang w:eastAsia="pl-PL"/>
        </w:rPr>
        <w:t>niezawarcia</w:t>
      </w:r>
      <w:proofErr w:type="spellEnd"/>
      <w:r w:rsidRPr="000F4453">
        <w:rPr>
          <w:rFonts w:ascii="Cambria" w:eastAsia="Times New Roman" w:hAnsi="Cambria" w:cs="Calibri"/>
          <w:sz w:val="22"/>
          <w:szCs w:val="22"/>
          <w:lang w:eastAsia="pl-PL"/>
        </w:rPr>
        <w:t xml:space="preserve"> ugody przed mediatorem, Sądem właściwym do rozstrzygnięcia sporu będzie Sąd właściwy miejscowo dla Zamawiającego.</w:t>
      </w:r>
    </w:p>
    <w:p w14:paraId="06C63324" w14:textId="77777777" w:rsidR="008125E8" w:rsidRPr="000F4453" w:rsidRDefault="00991E07" w:rsidP="008125E8">
      <w:pPr>
        <w:spacing w:line="276" w:lineRule="auto"/>
        <w:jc w:val="center"/>
        <w:rPr>
          <w:rFonts w:ascii="Cambria" w:hAnsi="Cambria" w:cs="Calibri"/>
          <w:b/>
          <w:bCs/>
          <w:sz w:val="22"/>
          <w:szCs w:val="22"/>
        </w:rPr>
      </w:pPr>
      <w:r w:rsidRPr="000F4453">
        <w:rPr>
          <w:rFonts w:ascii="Cambria" w:hAnsi="Cambria" w:cs="Calibri"/>
          <w:b/>
          <w:bCs/>
          <w:sz w:val="22"/>
          <w:szCs w:val="22"/>
        </w:rPr>
        <w:t>§ 4</w:t>
      </w:r>
    </w:p>
    <w:p w14:paraId="7CA48EB1" w14:textId="77777777" w:rsidR="008125E8" w:rsidRPr="000F4453" w:rsidRDefault="00991E07" w:rsidP="008125E8">
      <w:pPr>
        <w:autoSpaceDE w:val="0"/>
        <w:spacing w:line="276" w:lineRule="auto"/>
        <w:jc w:val="both"/>
        <w:rPr>
          <w:rFonts w:ascii="Cambria" w:hAnsi="Cambria" w:cs="Calibri"/>
          <w:sz w:val="22"/>
          <w:szCs w:val="22"/>
        </w:rPr>
      </w:pPr>
      <w:r w:rsidRPr="000F4453">
        <w:rPr>
          <w:rFonts w:ascii="Cambria" w:hAnsi="Cambria" w:cs="Calibri"/>
          <w:sz w:val="22"/>
          <w:szCs w:val="22"/>
        </w:rPr>
        <w:t xml:space="preserve">Umowę sporządzono w </w:t>
      </w:r>
      <w:r w:rsidR="00344401" w:rsidRPr="000F4453">
        <w:rPr>
          <w:rFonts w:ascii="Cambria" w:hAnsi="Cambria" w:cs="Calibri"/>
          <w:sz w:val="22"/>
          <w:szCs w:val="22"/>
        </w:rPr>
        <w:t>3</w:t>
      </w:r>
      <w:r w:rsidRPr="000F4453">
        <w:rPr>
          <w:rFonts w:ascii="Cambria" w:hAnsi="Cambria" w:cs="Calibri"/>
          <w:sz w:val="22"/>
          <w:szCs w:val="22"/>
        </w:rPr>
        <w:t xml:space="preserve"> jednobrzmiących egzemplarzach, </w:t>
      </w:r>
      <w:r w:rsidR="00463B03" w:rsidRPr="000F4453">
        <w:rPr>
          <w:rFonts w:ascii="Cambria" w:hAnsi="Cambria" w:cs="Calibri"/>
          <w:sz w:val="22"/>
          <w:szCs w:val="22"/>
        </w:rPr>
        <w:t>dwa dla Zamawiającego</w:t>
      </w:r>
      <w:r w:rsidR="005E6473" w:rsidRPr="000F4453">
        <w:rPr>
          <w:rFonts w:ascii="Cambria" w:hAnsi="Cambria" w:cs="Calibri"/>
          <w:sz w:val="22"/>
          <w:szCs w:val="22"/>
        </w:rPr>
        <w:t xml:space="preserve"> oraz</w:t>
      </w:r>
      <w:r w:rsidR="00463B03" w:rsidRPr="000F4453">
        <w:rPr>
          <w:rFonts w:ascii="Cambria" w:hAnsi="Cambria" w:cs="Calibri"/>
          <w:sz w:val="22"/>
          <w:szCs w:val="22"/>
        </w:rPr>
        <w:t xml:space="preserve"> jeden dla Wykonawcy</w:t>
      </w:r>
      <w:r w:rsidRPr="000F4453">
        <w:rPr>
          <w:rFonts w:ascii="Cambria" w:hAnsi="Cambria" w:cs="Calibri"/>
          <w:sz w:val="22"/>
          <w:szCs w:val="22"/>
        </w:rPr>
        <w:t>.</w:t>
      </w:r>
    </w:p>
    <w:p w14:paraId="5003195B" w14:textId="77777777" w:rsidR="008125E8" w:rsidRPr="000F4453" w:rsidRDefault="008125E8" w:rsidP="008125E8">
      <w:pPr>
        <w:spacing w:line="276" w:lineRule="auto"/>
        <w:jc w:val="both"/>
        <w:rPr>
          <w:rFonts w:ascii="Cambria" w:hAnsi="Cambria" w:cs="Calibri"/>
          <w:sz w:val="22"/>
          <w:szCs w:val="22"/>
        </w:rPr>
      </w:pPr>
    </w:p>
    <w:p w14:paraId="21F0980B" w14:textId="77777777" w:rsidR="008125E8" w:rsidRPr="000F4453" w:rsidRDefault="00991E07" w:rsidP="008125E8">
      <w:pPr>
        <w:spacing w:line="276" w:lineRule="auto"/>
        <w:jc w:val="both"/>
        <w:rPr>
          <w:rFonts w:ascii="Cambria" w:hAnsi="Cambria" w:cs="Calibri"/>
          <w:sz w:val="22"/>
          <w:szCs w:val="22"/>
        </w:rPr>
      </w:pPr>
      <w:r w:rsidRPr="000F4453">
        <w:rPr>
          <w:rFonts w:ascii="Cambria" w:hAnsi="Cambria" w:cs="Calibri"/>
          <w:b/>
          <w:bCs/>
          <w:sz w:val="22"/>
          <w:szCs w:val="22"/>
        </w:rPr>
        <w:t xml:space="preserve">           </w:t>
      </w:r>
      <w:proofErr w:type="gramStart"/>
      <w:r w:rsidRPr="000F4453">
        <w:rPr>
          <w:rFonts w:ascii="Cambria" w:hAnsi="Cambria" w:cs="Calibri"/>
          <w:b/>
          <w:bCs/>
          <w:sz w:val="22"/>
          <w:szCs w:val="22"/>
        </w:rPr>
        <w:t xml:space="preserve">ZAMAWIAJĄCY:   </w:t>
      </w:r>
      <w:proofErr w:type="gramEnd"/>
      <w:r w:rsidRPr="000F4453">
        <w:rPr>
          <w:rFonts w:ascii="Cambria" w:hAnsi="Cambria" w:cs="Calibri"/>
          <w:b/>
          <w:bCs/>
          <w:sz w:val="22"/>
          <w:szCs w:val="22"/>
        </w:rPr>
        <w:t xml:space="preserve">                                                                                     WYKONAWCA:</w:t>
      </w:r>
    </w:p>
    <w:p w14:paraId="2605ABA0" w14:textId="77777777" w:rsidR="008125E8" w:rsidRPr="000F4453" w:rsidRDefault="008125E8" w:rsidP="008125E8">
      <w:pPr>
        <w:spacing w:after="160" w:line="276" w:lineRule="auto"/>
        <w:rPr>
          <w:rFonts w:ascii="Cambria" w:eastAsia="Calibri" w:hAnsi="Cambria" w:cs="Calibri"/>
          <w:sz w:val="22"/>
          <w:szCs w:val="22"/>
          <w:lang w:eastAsia="en-US"/>
        </w:rPr>
      </w:pPr>
    </w:p>
    <w:p w14:paraId="4295D37F" w14:textId="77777777" w:rsidR="008125E8" w:rsidRPr="000F4453" w:rsidRDefault="00991E07" w:rsidP="008125E8">
      <w:pPr>
        <w:spacing w:after="160" w:line="276" w:lineRule="auto"/>
        <w:rPr>
          <w:rFonts w:ascii="Cambria" w:eastAsia="Calibri" w:hAnsi="Cambria" w:cs="Calibri"/>
          <w:sz w:val="22"/>
          <w:szCs w:val="22"/>
          <w:lang w:eastAsia="en-US"/>
        </w:rPr>
      </w:pPr>
      <w:r w:rsidRPr="000F4453">
        <w:rPr>
          <w:rFonts w:ascii="Cambria" w:hAnsi="Cambria" w:cs="Calibri"/>
          <w:noProof/>
        </w:rPr>
        <mc:AlternateContent>
          <mc:Choice Requires="wps">
            <w:drawing>
              <wp:anchor distT="0" distB="0" distL="114300" distR="114300" simplePos="0" relativeHeight="251665408" behindDoc="0" locked="0" layoutInCell="1" allowOverlap="1" wp14:anchorId="3D10096A" wp14:editId="2B45FA28">
                <wp:simplePos x="0" y="0"/>
                <wp:positionH relativeFrom="column">
                  <wp:posOffset>3581400</wp:posOffset>
                </wp:positionH>
                <wp:positionV relativeFrom="paragraph">
                  <wp:posOffset>340360</wp:posOffset>
                </wp:positionV>
                <wp:extent cx="1752600" cy="635"/>
                <wp:effectExtent l="0" t="0" r="0" b="18415"/>
                <wp:wrapNone/>
                <wp:docPr id="78172859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Łącznik prosty ze strzałką 3" o:spid="_x0000_s1031" type="#_x0000_t32" style="width:138pt;height:0.05pt;margin-top:26.8pt;margin-left:282pt;mso-height-percent:0;mso-height-relative:page;mso-width-percent:0;mso-width-relative:page;mso-wrap-distance-bottom:0;mso-wrap-distance-left:9pt;mso-wrap-distance-right:9pt;mso-wrap-distance-top:0;position:absolute;v-text-anchor:top;z-index:251664384" filled="f" fillcolor="this" stroked="t" strokecolor="black" strokeweight="0.75pt">
                <v:stroke joinstyle="round"/>
              </v:shape>
            </w:pict>
          </mc:Fallback>
        </mc:AlternateContent>
      </w:r>
      <w:r w:rsidRPr="000F4453">
        <w:rPr>
          <w:rFonts w:ascii="Cambria" w:hAnsi="Cambria" w:cs="Calibri"/>
          <w:noProof/>
        </w:rPr>
        <mc:AlternateContent>
          <mc:Choice Requires="wps">
            <w:drawing>
              <wp:anchor distT="0" distB="0" distL="114300" distR="114300" simplePos="0" relativeHeight="251667456" behindDoc="0" locked="0" layoutInCell="1" allowOverlap="1" wp14:anchorId="369A916C" wp14:editId="62C99B3F">
                <wp:simplePos x="0" y="0"/>
                <wp:positionH relativeFrom="column">
                  <wp:posOffset>-27940</wp:posOffset>
                </wp:positionH>
                <wp:positionV relativeFrom="paragraph">
                  <wp:posOffset>340360</wp:posOffset>
                </wp:positionV>
                <wp:extent cx="1752600" cy="635"/>
                <wp:effectExtent l="0" t="0" r="0" b="18415"/>
                <wp:wrapNone/>
                <wp:docPr id="62585330"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Łącznik prosty ze strzałką 1" o:spid="_x0000_s1032" type="#_x0000_t32" style="width:138pt;height:0.05pt;margin-top:26.8pt;margin-left:-2.2pt;mso-height-percent:0;mso-height-relative:page;mso-width-percent:0;mso-width-relative:page;mso-wrap-distance-bottom:0;mso-wrap-distance-left:9pt;mso-wrap-distance-right:9pt;mso-wrap-distance-top:0;position:absolute;v-text-anchor:top;z-index:251666432" filled="f" fillcolor="this" stroked="t" strokecolor="black" strokeweight="0.75pt">
                <v:stroke joinstyle="round"/>
              </v:shape>
            </w:pict>
          </mc:Fallback>
        </mc:AlternateContent>
      </w:r>
    </w:p>
    <w:p w14:paraId="08DF75B9" w14:textId="77777777" w:rsidR="00396963" w:rsidRPr="000F4453" w:rsidRDefault="00396963" w:rsidP="004F50C1">
      <w:pPr>
        <w:keepNext/>
        <w:spacing w:line="276" w:lineRule="auto"/>
        <w:outlineLvl w:val="0"/>
        <w:rPr>
          <w:rFonts w:ascii="Cambria" w:eastAsia="Calibri" w:hAnsi="Cambria" w:cs="Calibri"/>
          <w:sz w:val="22"/>
          <w:szCs w:val="22"/>
          <w:lang w:eastAsia="en-US"/>
        </w:rPr>
        <w:sectPr w:rsidR="00396963" w:rsidRPr="000F4453" w:rsidSect="00722D50">
          <w:headerReference w:type="even" r:id="rId45"/>
          <w:headerReference w:type="default" r:id="rId46"/>
          <w:footerReference w:type="even" r:id="rId47"/>
          <w:footerReference w:type="default" r:id="rId48"/>
          <w:headerReference w:type="first" r:id="rId49"/>
          <w:footerReference w:type="first" r:id="rId50"/>
          <w:pgSz w:w="11906" w:h="16838"/>
          <w:pgMar w:top="851" w:right="1417" w:bottom="851" w:left="1417" w:header="708" w:footer="708" w:gutter="0"/>
          <w:pgNumType w:start="1"/>
          <w:cols w:space="708"/>
          <w:docGrid w:linePitch="360"/>
        </w:sectPr>
      </w:pPr>
    </w:p>
    <w:p w14:paraId="7FB3F1BA" w14:textId="77777777" w:rsidR="008E4D16" w:rsidRPr="000F4453" w:rsidRDefault="00991E07" w:rsidP="008E4D16">
      <w:pPr>
        <w:pStyle w:val="Nagwek1"/>
        <w:keepLines/>
        <w:autoSpaceDE w:val="0"/>
        <w:autoSpaceDN w:val="0"/>
        <w:spacing w:before="0" w:after="120" w:line="276" w:lineRule="auto"/>
        <w:jc w:val="right"/>
        <w:rPr>
          <w:rFonts w:ascii="Cambria" w:eastAsiaTheme="majorEastAsia" w:hAnsi="Cambria"/>
          <w:b w:val="0"/>
          <w:bCs/>
          <w:kern w:val="0"/>
          <w:sz w:val="22"/>
          <w:szCs w:val="22"/>
          <w:lang w:eastAsia="en-US"/>
        </w:rPr>
      </w:pPr>
      <w:r w:rsidRPr="000F4453">
        <w:rPr>
          <w:rFonts w:ascii="Cambria" w:eastAsiaTheme="majorEastAsia" w:hAnsi="Cambria"/>
          <w:b w:val="0"/>
          <w:kern w:val="0"/>
          <w:sz w:val="22"/>
          <w:szCs w:val="22"/>
          <w:lang w:eastAsia="en-US"/>
        </w:rPr>
        <w:lastRenderedPageBreak/>
        <w:t>Załącznik Nr 3 do SWZ</w:t>
      </w:r>
    </w:p>
    <w:p w14:paraId="354D5D43" w14:textId="357B8620" w:rsidR="008E4D16" w:rsidRPr="000F4453" w:rsidRDefault="00991E07" w:rsidP="008E4D16">
      <w:pPr>
        <w:autoSpaceDE w:val="0"/>
        <w:autoSpaceDN w:val="0"/>
        <w:spacing w:after="2" w:line="249" w:lineRule="auto"/>
        <w:ind w:left="41"/>
        <w:jc w:val="right"/>
        <w:rPr>
          <w:rFonts w:ascii="Cambria" w:hAnsi="Cambria"/>
          <w:i/>
          <w:sz w:val="22"/>
          <w:szCs w:val="22"/>
          <w:u w:val="single" w:color="000000"/>
          <w:lang w:eastAsia="ar-SA"/>
        </w:rPr>
      </w:pPr>
      <w:r w:rsidRPr="000F4453">
        <w:rPr>
          <w:rFonts w:ascii="Cambria" w:hAnsi="Cambria"/>
          <w:sz w:val="22"/>
          <w:szCs w:val="22"/>
          <w:lang w:eastAsia="en-US"/>
        </w:rPr>
        <w:t xml:space="preserve">Znak postępowania: </w:t>
      </w:r>
      <w:r w:rsidRPr="000F4453">
        <w:rPr>
          <w:rFonts w:ascii="Cambria" w:hAnsi="Cambria"/>
          <w:i/>
          <w:iCs/>
          <w:sz w:val="22"/>
          <w:szCs w:val="22"/>
          <w:lang w:eastAsia="en-US"/>
        </w:rPr>
        <w:t>ZP.I.2.224/</w:t>
      </w:r>
      <w:r w:rsidR="00054672" w:rsidRPr="000F4453">
        <w:rPr>
          <w:rFonts w:ascii="Cambria" w:hAnsi="Cambria"/>
          <w:i/>
          <w:iCs/>
          <w:sz w:val="22"/>
          <w:szCs w:val="22"/>
          <w:lang w:eastAsia="en-US"/>
        </w:rPr>
        <w:t>22</w:t>
      </w:r>
      <w:r w:rsidRPr="000F4453">
        <w:rPr>
          <w:rFonts w:ascii="Cambria" w:hAnsi="Cambria"/>
          <w:i/>
          <w:iCs/>
          <w:sz w:val="22"/>
          <w:szCs w:val="22"/>
          <w:lang w:eastAsia="en-US"/>
        </w:rPr>
        <w:t>/2024</w:t>
      </w:r>
    </w:p>
    <w:p w14:paraId="73FFB45E" w14:textId="77777777" w:rsidR="008E4D16" w:rsidRPr="000F4453" w:rsidRDefault="008E4D16" w:rsidP="008E4D16">
      <w:pPr>
        <w:pStyle w:val="Nagwek1"/>
        <w:keepLines/>
        <w:autoSpaceDE w:val="0"/>
        <w:autoSpaceDN w:val="0"/>
        <w:spacing w:before="0" w:after="0" w:line="276" w:lineRule="auto"/>
        <w:jc w:val="right"/>
        <w:rPr>
          <w:rFonts w:ascii="Cambria" w:eastAsiaTheme="majorEastAsia" w:hAnsi="Cambria"/>
          <w:kern w:val="0"/>
          <w:sz w:val="22"/>
          <w:szCs w:val="22"/>
          <w:lang w:eastAsia="en-US"/>
        </w:rPr>
      </w:pPr>
    </w:p>
    <w:p w14:paraId="33B782F8" w14:textId="77777777" w:rsidR="008E4D16" w:rsidRPr="000F4453" w:rsidRDefault="00991E07" w:rsidP="008E4D16">
      <w:pPr>
        <w:autoSpaceDE w:val="0"/>
        <w:autoSpaceDN w:val="0"/>
        <w:spacing w:line="276" w:lineRule="auto"/>
        <w:rPr>
          <w:rFonts w:ascii="Cambria" w:hAnsi="Cambria"/>
          <w:b/>
          <w:sz w:val="22"/>
          <w:szCs w:val="22"/>
          <w:u w:val="single"/>
          <w:lang w:eastAsia="en-US"/>
        </w:rPr>
      </w:pPr>
      <w:r w:rsidRPr="000F4453">
        <w:rPr>
          <w:rFonts w:ascii="Cambria" w:hAnsi="Cambria"/>
          <w:b/>
          <w:sz w:val="22"/>
          <w:szCs w:val="22"/>
          <w:u w:val="single"/>
          <w:lang w:eastAsia="en-US"/>
        </w:rPr>
        <w:t>Zamawiający:</w:t>
      </w:r>
    </w:p>
    <w:p w14:paraId="222831A6" w14:textId="77777777" w:rsidR="008E4D16" w:rsidRPr="000F4453" w:rsidRDefault="00991E07" w:rsidP="008E4D16">
      <w:pPr>
        <w:autoSpaceDE w:val="0"/>
        <w:autoSpaceDN w:val="0"/>
        <w:spacing w:line="276" w:lineRule="auto"/>
        <w:rPr>
          <w:rFonts w:ascii="Cambria" w:hAnsi="Cambria"/>
          <w:b/>
          <w:sz w:val="22"/>
          <w:szCs w:val="22"/>
          <w:u w:val="single"/>
          <w:lang w:eastAsia="en-US"/>
        </w:rPr>
      </w:pPr>
      <w:r w:rsidRPr="000F4453">
        <w:rPr>
          <w:rFonts w:ascii="Cambria" w:hAnsi="Cambria"/>
          <w:b/>
          <w:sz w:val="22"/>
          <w:szCs w:val="22"/>
          <w:u w:val="single"/>
          <w:lang w:eastAsia="en-US"/>
        </w:rPr>
        <w:t>Małopolski Szpital Chorób Płuc i Rehabilitacji im. Edmunda Wojtyły</w:t>
      </w:r>
    </w:p>
    <w:p w14:paraId="7B0560B4" w14:textId="77777777" w:rsidR="008E4D16" w:rsidRPr="000F4453" w:rsidRDefault="008E4D16" w:rsidP="008E4D16">
      <w:pPr>
        <w:autoSpaceDE w:val="0"/>
        <w:autoSpaceDN w:val="0"/>
        <w:spacing w:line="276" w:lineRule="auto"/>
        <w:rPr>
          <w:rFonts w:ascii="Cambria" w:hAnsi="Cambria"/>
          <w:b/>
          <w:sz w:val="22"/>
          <w:szCs w:val="22"/>
          <w:u w:val="single"/>
          <w:lang w:eastAsia="en-US"/>
        </w:rPr>
      </w:pPr>
    </w:p>
    <w:p w14:paraId="185BCA76" w14:textId="77777777" w:rsidR="008E4D16" w:rsidRPr="000F4453" w:rsidRDefault="00991E07" w:rsidP="008E4D16">
      <w:pPr>
        <w:autoSpaceDE w:val="0"/>
        <w:autoSpaceDN w:val="0"/>
        <w:spacing w:before="120" w:after="120" w:line="276" w:lineRule="auto"/>
        <w:jc w:val="center"/>
        <w:rPr>
          <w:rFonts w:ascii="Cambria" w:hAnsi="Cambria"/>
          <w:b/>
          <w:sz w:val="22"/>
          <w:szCs w:val="22"/>
          <w:lang w:eastAsia="en-US"/>
        </w:rPr>
      </w:pPr>
      <w:r w:rsidRPr="000F4453">
        <w:rPr>
          <w:rFonts w:ascii="Cambria" w:hAnsi="Cambria"/>
          <w:b/>
          <w:sz w:val="22"/>
          <w:szCs w:val="22"/>
          <w:lang w:eastAsia="en-US"/>
        </w:rPr>
        <w:t xml:space="preserve">OŚWIADCZENIE </w:t>
      </w:r>
    </w:p>
    <w:p w14:paraId="1472C818" w14:textId="77777777" w:rsidR="008E4D16" w:rsidRPr="000F4453" w:rsidRDefault="00991E07" w:rsidP="008E4D16">
      <w:pPr>
        <w:autoSpaceDE w:val="0"/>
        <w:autoSpaceDN w:val="0"/>
        <w:spacing w:before="120" w:after="120" w:line="276" w:lineRule="auto"/>
        <w:jc w:val="center"/>
        <w:rPr>
          <w:rFonts w:ascii="Cambria" w:hAnsi="Cambria"/>
          <w:b/>
          <w:sz w:val="22"/>
          <w:szCs w:val="22"/>
          <w:lang w:eastAsia="en-US"/>
        </w:rPr>
      </w:pPr>
      <w:r w:rsidRPr="000F4453">
        <w:rPr>
          <w:rFonts w:ascii="Cambria" w:hAnsi="Cambria"/>
          <w:b/>
          <w:sz w:val="22"/>
          <w:szCs w:val="22"/>
          <w:lang w:eastAsia="en-US"/>
        </w:rPr>
        <w:t>dotyczące przynależności lub braku przynależności do grupy kapitałowej</w:t>
      </w:r>
    </w:p>
    <w:p w14:paraId="1272EF2D" w14:textId="77777777" w:rsidR="008E4D16" w:rsidRPr="000F4453" w:rsidRDefault="008E4D16" w:rsidP="008E4D16">
      <w:pPr>
        <w:autoSpaceDE w:val="0"/>
        <w:autoSpaceDN w:val="0"/>
        <w:spacing w:before="120" w:after="120" w:line="276" w:lineRule="auto"/>
        <w:jc w:val="center"/>
        <w:rPr>
          <w:rFonts w:ascii="Cambria" w:hAnsi="Cambria"/>
          <w:b/>
          <w:sz w:val="22"/>
          <w:szCs w:val="22"/>
          <w:lang w:eastAsia="en-US"/>
        </w:rPr>
      </w:pPr>
    </w:p>
    <w:p w14:paraId="5E4E5C80" w14:textId="77777777" w:rsidR="008E4D16" w:rsidRPr="000F4453" w:rsidRDefault="00991E07" w:rsidP="008E4D16">
      <w:pPr>
        <w:autoSpaceDE w:val="0"/>
        <w:autoSpaceDN w:val="0"/>
        <w:spacing w:after="120" w:line="276" w:lineRule="auto"/>
        <w:rPr>
          <w:rFonts w:ascii="Cambria" w:hAnsi="Cambria"/>
          <w:b/>
          <w:bCs/>
          <w:sz w:val="22"/>
          <w:szCs w:val="22"/>
          <w:lang w:eastAsia="en-US"/>
        </w:rPr>
      </w:pPr>
      <w:r w:rsidRPr="000F4453">
        <w:rPr>
          <w:rFonts w:ascii="Cambria" w:hAnsi="Cambria"/>
          <w:b/>
          <w:bCs/>
          <w:sz w:val="22"/>
          <w:szCs w:val="22"/>
          <w:lang w:eastAsia="en-US"/>
        </w:rPr>
        <w:t>Działając w imieniu Wykonawcy: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5088"/>
        <w:gridCol w:w="3338"/>
      </w:tblGrid>
      <w:tr w:rsidR="000F4453" w:rsidRPr="000F4453" w14:paraId="4D47A0AC" w14:textId="77777777" w:rsidTr="00EE11E8">
        <w:tc>
          <w:tcPr>
            <w:tcW w:w="511" w:type="dxa"/>
            <w:shd w:val="clear" w:color="auto" w:fill="auto"/>
            <w:vAlign w:val="center"/>
          </w:tcPr>
          <w:p w14:paraId="7F3F7B74" w14:textId="77777777" w:rsidR="008E4D16" w:rsidRPr="000F4453" w:rsidRDefault="00991E07" w:rsidP="00EE11E8">
            <w:pPr>
              <w:autoSpaceDE w:val="0"/>
              <w:autoSpaceDN w:val="0"/>
              <w:spacing w:line="276" w:lineRule="auto"/>
              <w:rPr>
                <w:rFonts w:ascii="Cambria" w:hAnsi="Cambria"/>
                <w:b/>
                <w:sz w:val="22"/>
                <w:szCs w:val="22"/>
                <w:lang w:eastAsia="en-US"/>
              </w:rPr>
            </w:pPr>
            <w:r w:rsidRPr="000F4453">
              <w:rPr>
                <w:rFonts w:ascii="Cambria" w:hAnsi="Cambria"/>
                <w:b/>
                <w:sz w:val="22"/>
                <w:szCs w:val="22"/>
                <w:lang w:eastAsia="en-US"/>
              </w:rPr>
              <w:t>Lp.</w:t>
            </w:r>
          </w:p>
        </w:tc>
        <w:tc>
          <w:tcPr>
            <w:tcW w:w="5177" w:type="dxa"/>
            <w:shd w:val="clear" w:color="auto" w:fill="auto"/>
            <w:vAlign w:val="center"/>
          </w:tcPr>
          <w:p w14:paraId="417012FE" w14:textId="77777777" w:rsidR="008E4D16" w:rsidRPr="000F4453" w:rsidRDefault="00991E07" w:rsidP="00EE11E8">
            <w:pPr>
              <w:autoSpaceDE w:val="0"/>
              <w:autoSpaceDN w:val="0"/>
              <w:spacing w:line="276" w:lineRule="auto"/>
              <w:jc w:val="center"/>
              <w:rPr>
                <w:rFonts w:ascii="Cambria" w:hAnsi="Cambria"/>
                <w:b/>
                <w:sz w:val="22"/>
                <w:szCs w:val="22"/>
                <w:lang w:eastAsia="en-US"/>
              </w:rPr>
            </w:pPr>
            <w:r w:rsidRPr="000F4453">
              <w:rPr>
                <w:rFonts w:ascii="Cambria" w:hAnsi="Cambria"/>
                <w:b/>
                <w:sz w:val="22"/>
                <w:szCs w:val="22"/>
                <w:lang w:eastAsia="en-US"/>
              </w:rPr>
              <w:t>nazwa Wykonawcy</w:t>
            </w:r>
          </w:p>
          <w:p w14:paraId="03956BE0" w14:textId="77777777" w:rsidR="008E4D16" w:rsidRPr="000F4453" w:rsidRDefault="00991E07" w:rsidP="00EE11E8">
            <w:pPr>
              <w:autoSpaceDE w:val="0"/>
              <w:autoSpaceDN w:val="0"/>
              <w:spacing w:line="276" w:lineRule="auto"/>
              <w:jc w:val="center"/>
              <w:rPr>
                <w:rFonts w:ascii="Cambria" w:hAnsi="Cambria"/>
                <w:bCs/>
                <w:sz w:val="22"/>
                <w:szCs w:val="22"/>
                <w:lang w:eastAsia="en-US"/>
              </w:rPr>
            </w:pPr>
            <w:r w:rsidRPr="000F4453">
              <w:rPr>
                <w:rFonts w:ascii="Cambria" w:hAnsi="Cambria"/>
                <w:bCs/>
                <w:i/>
                <w:iCs/>
                <w:sz w:val="22"/>
                <w:szCs w:val="22"/>
                <w:lang w:eastAsia="en-US"/>
              </w:rPr>
              <w:t>(pełna nazwa/firma w zależności od podmiotu)</w:t>
            </w:r>
          </w:p>
        </w:tc>
        <w:tc>
          <w:tcPr>
            <w:tcW w:w="3384" w:type="dxa"/>
            <w:shd w:val="clear" w:color="auto" w:fill="auto"/>
            <w:vAlign w:val="center"/>
          </w:tcPr>
          <w:p w14:paraId="16581C70" w14:textId="77777777" w:rsidR="008E4D16" w:rsidRPr="000F4453" w:rsidRDefault="00991E07" w:rsidP="00EE11E8">
            <w:pPr>
              <w:autoSpaceDE w:val="0"/>
              <w:autoSpaceDN w:val="0"/>
              <w:spacing w:line="276" w:lineRule="auto"/>
              <w:jc w:val="center"/>
              <w:rPr>
                <w:rFonts w:ascii="Cambria" w:hAnsi="Cambria"/>
                <w:b/>
                <w:sz w:val="22"/>
                <w:szCs w:val="22"/>
                <w:lang w:eastAsia="en-US"/>
              </w:rPr>
            </w:pPr>
            <w:r w:rsidRPr="000F4453">
              <w:rPr>
                <w:rFonts w:ascii="Cambria" w:hAnsi="Cambria"/>
                <w:b/>
                <w:sz w:val="22"/>
                <w:szCs w:val="22"/>
                <w:lang w:eastAsia="en-US"/>
              </w:rPr>
              <w:t>adres Wykonawcy</w:t>
            </w:r>
          </w:p>
        </w:tc>
      </w:tr>
      <w:tr w:rsidR="000F4453" w:rsidRPr="000F4453" w14:paraId="7FE95E15" w14:textId="77777777" w:rsidTr="00EE11E8">
        <w:trPr>
          <w:trHeight w:val="737"/>
        </w:trPr>
        <w:tc>
          <w:tcPr>
            <w:tcW w:w="511" w:type="dxa"/>
            <w:shd w:val="clear" w:color="auto" w:fill="auto"/>
            <w:vAlign w:val="center"/>
          </w:tcPr>
          <w:p w14:paraId="4FEBB1DD" w14:textId="77777777" w:rsidR="008E4D16" w:rsidRPr="000F4453" w:rsidRDefault="00991E07" w:rsidP="00EE11E8">
            <w:pPr>
              <w:autoSpaceDE w:val="0"/>
              <w:autoSpaceDN w:val="0"/>
              <w:spacing w:line="276" w:lineRule="auto"/>
              <w:rPr>
                <w:rFonts w:ascii="Cambria" w:hAnsi="Cambria"/>
                <w:b/>
                <w:sz w:val="22"/>
                <w:szCs w:val="22"/>
                <w:lang w:eastAsia="en-US"/>
              </w:rPr>
            </w:pPr>
            <w:r w:rsidRPr="000F4453">
              <w:rPr>
                <w:rFonts w:ascii="Cambria" w:hAnsi="Cambria"/>
                <w:b/>
                <w:sz w:val="22"/>
                <w:szCs w:val="22"/>
                <w:lang w:eastAsia="en-US"/>
              </w:rPr>
              <w:t>1</w:t>
            </w:r>
          </w:p>
        </w:tc>
        <w:tc>
          <w:tcPr>
            <w:tcW w:w="5177" w:type="dxa"/>
            <w:shd w:val="clear" w:color="auto" w:fill="auto"/>
            <w:vAlign w:val="center"/>
          </w:tcPr>
          <w:p w14:paraId="20133AC9" w14:textId="77777777" w:rsidR="008E4D16" w:rsidRPr="000F4453" w:rsidRDefault="008E4D16" w:rsidP="00EE11E8">
            <w:pPr>
              <w:autoSpaceDE w:val="0"/>
              <w:autoSpaceDN w:val="0"/>
              <w:spacing w:line="276" w:lineRule="auto"/>
              <w:rPr>
                <w:rFonts w:ascii="Cambria" w:hAnsi="Cambria"/>
                <w:b/>
                <w:sz w:val="22"/>
                <w:szCs w:val="22"/>
                <w:lang w:eastAsia="en-US"/>
              </w:rPr>
            </w:pPr>
          </w:p>
        </w:tc>
        <w:tc>
          <w:tcPr>
            <w:tcW w:w="3384" w:type="dxa"/>
            <w:shd w:val="clear" w:color="auto" w:fill="auto"/>
            <w:vAlign w:val="center"/>
          </w:tcPr>
          <w:p w14:paraId="1CC30025" w14:textId="77777777" w:rsidR="008E4D16" w:rsidRPr="000F4453" w:rsidRDefault="008E4D16" w:rsidP="00EE11E8">
            <w:pPr>
              <w:autoSpaceDE w:val="0"/>
              <w:autoSpaceDN w:val="0"/>
              <w:spacing w:line="276" w:lineRule="auto"/>
              <w:rPr>
                <w:rFonts w:ascii="Cambria" w:hAnsi="Cambria"/>
                <w:b/>
                <w:sz w:val="22"/>
                <w:szCs w:val="22"/>
                <w:lang w:eastAsia="en-US"/>
              </w:rPr>
            </w:pPr>
          </w:p>
        </w:tc>
      </w:tr>
    </w:tbl>
    <w:p w14:paraId="36CB593F" w14:textId="77777777" w:rsidR="008E4D16" w:rsidRPr="000F4453" w:rsidRDefault="00991E07" w:rsidP="008E4D16">
      <w:pPr>
        <w:autoSpaceDE w:val="0"/>
        <w:autoSpaceDN w:val="0"/>
        <w:spacing w:before="120" w:after="120" w:line="276" w:lineRule="auto"/>
        <w:jc w:val="both"/>
        <w:rPr>
          <w:rFonts w:ascii="Cambria" w:hAnsi="Cambria"/>
          <w:bCs/>
          <w:sz w:val="22"/>
          <w:szCs w:val="22"/>
          <w:lang w:eastAsia="en-US"/>
        </w:rPr>
      </w:pPr>
      <w:r w:rsidRPr="000F4453">
        <w:rPr>
          <w:rFonts w:ascii="Cambria" w:hAnsi="Cambria"/>
          <w:sz w:val="22"/>
          <w:szCs w:val="22"/>
          <w:lang w:eastAsia="en-US"/>
        </w:rPr>
        <w:t>Na potrzeby postępowania o udzielenie zamówienia publicznego pn.:</w:t>
      </w:r>
    </w:p>
    <w:p w14:paraId="322B850D" w14:textId="77777777" w:rsidR="00EA1870" w:rsidRPr="000F4453" w:rsidRDefault="00EA1870" w:rsidP="00EA1870">
      <w:pPr>
        <w:rPr>
          <w:rFonts w:ascii="Cambria" w:eastAsia="Calibri" w:hAnsi="Cambria"/>
          <w:bCs/>
          <w:sz w:val="32"/>
          <w:szCs w:val="32"/>
          <w:lang w:eastAsia="en-US"/>
        </w:rPr>
      </w:pPr>
    </w:p>
    <w:p w14:paraId="4A9C2248" w14:textId="77777777" w:rsidR="00EA1870" w:rsidRPr="000F4453" w:rsidRDefault="00991E07" w:rsidP="00EA1870">
      <w:pPr>
        <w:jc w:val="center"/>
        <w:rPr>
          <w:rFonts w:ascii="Cambria" w:eastAsia="Calibri" w:hAnsi="Cambria"/>
          <w:b/>
          <w:bCs/>
          <w:sz w:val="32"/>
          <w:szCs w:val="32"/>
          <w:lang w:eastAsia="en-US"/>
        </w:rPr>
      </w:pPr>
      <w:r w:rsidRPr="000F4453">
        <w:rPr>
          <w:rFonts w:ascii="Cambria" w:eastAsia="Arial Unicode MS" w:hAnsi="Cambria"/>
          <w:b/>
          <w:bCs/>
          <w:sz w:val="32"/>
          <w:szCs w:val="32"/>
          <w:lang w:eastAsia="en-US"/>
        </w:rPr>
        <w:t>„</w:t>
      </w:r>
      <w:r w:rsidRPr="000F4453">
        <w:rPr>
          <w:rFonts w:ascii="Cambria" w:eastAsia="Calibri" w:hAnsi="Cambria"/>
          <w:b/>
          <w:bCs/>
          <w:sz w:val="32"/>
          <w:szCs w:val="32"/>
          <w:lang w:eastAsia="en-US"/>
        </w:rPr>
        <w:t>Modernizacja budynków szpitalnych w Małopolskim Szpitalu Chorób Płuc i Rehabilitacji im. Edmunda Wojtyły w Jaroszowcu</w:t>
      </w:r>
      <w:r w:rsidRPr="000F4453">
        <w:rPr>
          <w:rFonts w:ascii="Cambria" w:eastAsia="Arial Unicode MS" w:hAnsi="Cambria"/>
          <w:b/>
          <w:bCs/>
          <w:sz w:val="32"/>
          <w:szCs w:val="32"/>
          <w:lang w:eastAsia="en-US"/>
        </w:rPr>
        <w:t>”</w:t>
      </w:r>
    </w:p>
    <w:p w14:paraId="62DC06D6" w14:textId="77777777" w:rsidR="008E4D16" w:rsidRPr="000F4453" w:rsidRDefault="008E4D16" w:rsidP="008E4D16">
      <w:pPr>
        <w:autoSpaceDE w:val="0"/>
        <w:autoSpaceDN w:val="0"/>
        <w:spacing w:before="120"/>
        <w:contextualSpacing/>
        <w:rPr>
          <w:rFonts w:ascii="Cambria" w:hAnsi="Cambria"/>
          <w:sz w:val="22"/>
          <w:szCs w:val="22"/>
          <w:lang w:eastAsia="en-US"/>
        </w:rPr>
      </w:pPr>
    </w:p>
    <w:p w14:paraId="2DFF220D" w14:textId="77777777" w:rsidR="008E4D16" w:rsidRPr="000F4453" w:rsidRDefault="00991E07" w:rsidP="008E4D16">
      <w:pPr>
        <w:autoSpaceDE w:val="0"/>
        <w:autoSpaceDN w:val="0"/>
        <w:spacing w:line="276" w:lineRule="auto"/>
        <w:rPr>
          <w:rFonts w:ascii="Cambria" w:hAnsi="Cambria"/>
          <w:b/>
          <w:sz w:val="22"/>
          <w:szCs w:val="22"/>
          <w:u w:val="single"/>
          <w:lang w:eastAsia="en-US"/>
        </w:rPr>
      </w:pPr>
      <w:r w:rsidRPr="000F4453">
        <w:rPr>
          <w:rFonts w:ascii="Cambria" w:hAnsi="Cambria"/>
          <w:bCs/>
          <w:snapToGrid w:val="0"/>
          <w:sz w:val="22"/>
          <w:szCs w:val="22"/>
          <w:lang w:eastAsia="en-US"/>
        </w:rPr>
        <w:t>prowadzonego przez</w:t>
      </w:r>
      <w:r w:rsidRPr="000F4453">
        <w:rPr>
          <w:rFonts w:ascii="Cambria" w:hAnsi="Cambria"/>
          <w:snapToGrid w:val="0"/>
          <w:sz w:val="22"/>
          <w:szCs w:val="22"/>
          <w:lang w:eastAsia="en-US"/>
        </w:rPr>
        <w:t xml:space="preserve"> </w:t>
      </w:r>
      <w:r w:rsidRPr="000F4453">
        <w:rPr>
          <w:rFonts w:ascii="Cambria" w:hAnsi="Cambria"/>
          <w:b/>
          <w:sz w:val="22"/>
          <w:szCs w:val="22"/>
          <w:u w:val="single"/>
          <w:lang w:eastAsia="en-US"/>
        </w:rPr>
        <w:t>Małopolski Szpital Chorób Płuc i Rehabilitacji im. Edmunda Wojtyły</w:t>
      </w:r>
    </w:p>
    <w:p w14:paraId="2FCA0C30" w14:textId="77777777" w:rsidR="008E4D16" w:rsidRPr="000F4453" w:rsidRDefault="00991E07" w:rsidP="008E4D16">
      <w:pPr>
        <w:autoSpaceDE w:val="0"/>
        <w:autoSpaceDN w:val="0"/>
        <w:spacing w:before="120" w:after="120" w:line="276" w:lineRule="auto"/>
        <w:jc w:val="both"/>
        <w:rPr>
          <w:rFonts w:ascii="Cambria" w:hAnsi="Cambria"/>
          <w:sz w:val="22"/>
          <w:szCs w:val="22"/>
          <w:lang w:eastAsia="en-US"/>
        </w:rPr>
      </w:pPr>
      <w:r w:rsidRPr="000F4453">
        <w:rPr>
          <w:rFonts w:ascii="Cambria" w:hAnsi="Cambria"/>
          <w:iCs/>
          <w:sz w:val="22"/>
          <w:szCs w:val="22"/>
          <w:lang w:eastAsia="en-US"/>
        </w:rPr>
        <w:t>oświadczam</w:t>
      </w:r>
      <w:r w:rsidRPr="000F4453">
        <w:rPr>
          <w:rFonts w:ascii="Cambria" w:hAnsi="Cambria"/>
          <w:sz w:val="22"/>
          <w:szCs w:val="22"/>
          <w:lang w:eastAsia="en-US"/>
        </w:rPr>
        <w:t>, że:</w:t>
      </w:r>
    </w:p>
    <w:p w14:paraId="75426181" w14:textId="77777777" w:rsidR="008E4D16" w:rsidRPr="000F4453" w:rsidRDefault="00991E07" w:rsidP="008E4D16">
      <w:pPr>
        <w:shd w:val="clear" w:color="auto" w:fill="D9D9D9"/>
        <w:autoSpaceDE w:val="0"/>
        <w:autoSpaceDN w:val="0"/>
        <w:spacing w:after="120"/>
        <w:jc w:val="center"/>
        <w:rPr>
          <w:rFonts w:ascii="Cambria" w:hAnsi="Cambria"/>
          <w:sz w:val="22"/>
          <w:szCs w:val="22"/>
          <w:lang w:eastAsia="en-US"/>
        </w:rPr>
      </w:pPr>
      <w:r w:rsidRPr="000F4453">
        <w:rPr>
          <w:rFonts w:ascii="Cambria" w:hAnsi="Cambria"/>
          <w:b/>
          <w:sz w:val="22"/>
          <w:szCs w:val="22"/>
          <w:lang w:eastAsia="en-US"/>
        </w:rPr>
        <w:t>przynależę*/nie przynależę*</w:t>
      </w:r>
    </w:p>
    <w:p w14:paraId="0EA38A6D" w14:textId="77777777" w:rsidR="008E4D16" w:rsidRPr="000F4453" w:rsidRDefault="00991E07" w:rsidP="008E4D16">
      <w:pPr>
        <w:autoSpaceDE w:val="0"/>
        <w:autoSpaceDN w:val="0"/>
        <w:spacing w:after="120"/>
        <w:jc w:val="both"/>
        <w:rPr>
          <w:rFonts w:ascii="Cambria" w:hAnsi="Cambria"/>
          <w:b/>
          <w:i/>
          <w:sz w:val="22"/>
          <w:szCs w:val="22"/>
          <w:lang w:eastAsia="en-US"/>
        </w:rPr>
      </w:pPr>
      <w:r w:rsidRPr="000F4453">
        <w:rPr>
          <w:rFonts w:ascii="Cambria" w:eastAsia="Calibri" w:hAnsi="Cambria"/>
          <w:i/>
          <w:sz w:val="22"/>
          <w:szCs w:val="22"/>
          <w:lang w:eastAsia="en-US"/>
        </w:rPr>
        <w:t>(</w:t>
      </w:r>
      <w:r w:rsidRPr="000F4453">
        <w:rPr>
          <w:rFonts w:ascii="Cambria" w:hAnsi="Cambria"/>
          <w:b/>
          <w:i/>
          <w:sz w:val="22"/>
          <w:szCs w:val="22"/>
          <w:lang w:eastAsia="en-US"/>
        </w:rPr>
        <w:t>*-niepotrzebne skreślić)</w:t>
      </w:r>
    </w:p>
    <w:p w14:paraId="3302351D" w14:textId="77777777" w:rsidR="008E4D16" w:rsidRPr="000F4453" w:rsidRDefault="00991E07" w:rsidP="008E4D16">
      <w:pPr>
        <w:autoSpaceDE w:val="0"/>
        <w:autoSpaceDN w:val="0"/>
        <w:spacing w:after="120"/>
        <w:jc w:val="both"/>
        <w:rPr>
          <w:rFonts w:ascii="Cambria" w:eastAsia="Calibri" w:hAnsi="Cambria"/>
          <w:sz w:val="22"/>
          <w:szCs w:val="22"/>
          <w:lang w:eastAsia="en-US"/>
        </w:rPr>
      </w:pPr>
      <w:r w:rsidRPr="000F4453">
        <w:rPr>
          <w:rFonts w:ascii="Cambria" w:eastAsia="Calibri" w:hAnsi="Cambria"/>
          <w:sz w:val="22"/>
          <w:szCs w:val="22"/>
          <w:lang w:eastAsia="en-US"/>
        </w:rPr>
        <w:t>do grupy kapitałowej</w:t>
      </w:r>
      <w:r w:rsidRPr="000F4453">
        <w:rPr>
          <w:rFonts w:ascii="Cambria" w:hAnsi="Cambria"/>
          <w:sz w:val="22"/>
          <w:szCs w:val="22"/>
          <w:lang w:eastAsia="en-US"/>
        </w:rPr>
        <w:t xml:space="preserve"> (</w:t>
      </w:r>
      <w:r w:rsidRPr="000F4453">
        <w:rPr>
          <w:rFonts w:ascii="Cambria" w:eastAsia="Calibri" w:hAnsi="Cambria"/>
          <w:sz w:val="22"/>
          <w:szCs w:val="22"/>
          <w:lang w:eastAsia="en-US"/>
        </w:rPr>
        <w:t xml:space="preserve">w rozumieniu ustawy z dnia 16 lutego 2007 </w:t>
      </w:r>
      <w:proofErr w:type="gramStart"/>
      <w:r w:rsidRPr="000F4453">
        <w:rPr>
          <w:rFonts w:ascii="Cambria" w:eastAsia="Calibri" w:hAnsi="Cambria"/>
          <w:sz w:val="22"/>
          <w:szCs w:val="22"/>
          <w:lang w:eastAsia="en-US"/>
        </w:rPr>
        <w:t xml:space="preserve">r. </w:t>
      </w:r>
      <w:r w:rsidRPr="000F4453">
        <w:rPr>
          <w:rFonts w:ascii="Cambria" w:hAnsi="Cambria"/>
          <w:sz w:val="22"/>
          <w:szCs w:val="22"/>
          <w:lang w:eastAsia="en-US"/>
        </w:rPr>
        <w:t>.</w:t>
      </w:r>
      <w:proofErr w:type="gramEnd"/>
      <w:r w:rsidRPr="000F4453">
        <w:rPr>
          <w:rFonts w:ascii="Cambria" w:hAnsi="Cambria"/>
          <w:sz w:val="22"/>
          <w:szCs w:val="22"/>
          <w:lang w:eastAsia="en-US"/>
        </w:rPr>
        <w:t xml:space="preserve"> Dz. U. z 2023 r., poz. 1689</w:t>
      </w:r>
      <w:proofErr w:type="gramStart"/>
      <w:r w:rsidRPr="000F4453">
        <w:rPr>
          <w:rFonts w:ascii="Cambria" w:hAnsi="Cambria"/>
          <w:sz w:val="22"/>
          <w:szCs w:val="22"/>
          <w:lang w:eastAsia="en-US"/>
        </w:rPr>
        <w:t xml:space="preserve">), </w:t>
      </w:r>
      <w:r w:rsidRPr="000F4453">
        <w:rPr>
          <w:rFonts w:ascii="Cambria" w:eastAsia="Calibri" w:hAnsi="Cambria"/>
          <w:sz w:val="22"/>
          <w:szCs w:val="22"/>
          <w:lang w:eastAsia="en-US"/>
        </w:rPr>
        <w:t xml:space="preserve"> o</w:t>
      </w:r>
      <w:proofErr w:type="gramEnd"/>
      <w:r w:rsidRPr="000F4453">
        <w:rPr>
          <w:rFonts w:ascii="Cambria" w:eastAsia="Calibri" w:hAnsi="Cambria"/>
          <w:sz w:val="22"/>
          <w:szCs w:val="22"/>
          <w:lang w:eastAsia="en-US"/>
        </w:rPr>
        <w:t xml:space="preserve"> ochronie konkurencji </w:t>
      </w:r>
      <w:r w:rsidRPr="000F4453">
        <w:rPr>
          <w:rFonts w:ascii="Cambria" w:eastAsia="Calibri" w:hAnsi="Cambria"/>
          <w:sz w:val="22"/>
          <w:szCs w:val="22"/>
          <w:lang w:eastAsia="en-US"/>
        </w:rPr>
        <w:br/>
        <w:t xml:space="preserve">i konsumentów), o której mowa w art. </w:t>
      </w:r>
      <w:r w:rsidRPr="000F4453">
        <w:rPr>
          <w:rFonts w:ascii="Cambria" w:eastAsia="Calibri" w:hAnsi="Cambria"/>
          <w:noProof/>
          <w:sz w:val="22"/>
          <w:szCs w:val="22"/>
          <w:lang w:eastAsia="en-US"/>
        </w:rPr>
        <w:t xml:space="preserve">art. 108 ust. 1 pkt 5) </w:t>
      </w:r>
      <w:r w:rsidRPr="000F4453">
        <w:rPr>
          <w:rFonts w:ascii="Cambria" w:eastAsia="Calibri" w:hAnsi="Cambria"/>
          <w:sz w:val="22"/>
          <w:szCs w:val="22"/>
          <w:lang w:eastAsia="en-US"/>
        </w:rPr>
        <w:t xml:space="preserve">ustawy </w:t>
      </w:r>
      <w:proofErr w:type="spellStart"/>
      <w:r w:rsidRPr="000F4453">
        <w:rPr>
          <w:rFonts w:ascii="Cambria" w:eastAsia="Calibri" w:hAnsi="Cambria"/>
          <w:sz w:val="22"/>
          <w:szCs w:val="22"/>
          <w:lang w:eastAsia="en-US"/>
        </w:rPr>
        <w:t>Pzp</w:t>
      </w:r>
      <w:proofErr w:type="spellEnd"/>
      <w:r w:rsidRPr="000F4453">
        <w:rPr>
          <w:rFonts w:ascii="Cambria" w:eastAsia="Calibri" w:hAnsi="Cambria"/>
          <w:sz w:val="22"/>
          <w:szCs w:val="22"/>
          <w:lang w:eastAsia="en-US"/>
        </w:rPr>
        <w:t xml:space="preserve">, </w:t>
      </w:r>
      <w:r w:rsidRPr="000F4453">
        <w:rPr>
          <w:rFonts w:ascii="Cambria" w:hAnsi="Cambria"/>
          <w:sz w:val="22"/>
          <w:szCs w:val="22"/>
          <w:lang w:eastAsia="en-US"/>
        </w:rPr>
        <w:t>z innym wykonawcą, który złożył odrębną ofertę</w:t>
      </w:r>
      <w:r w:rsidRPr="000F4453">
        <w:rPr>
          <w:rFonts w:ascii="Cambria" w:eastAsia="Calibri" w:hAnsi="Cambria"/>
          <w:sz w:val="22"/>
          <w:szCs w:val="22"/>
          <w:lang w:eastAsia="en-US"/>
        </w:rPr>
        <w:t xml:space="preserve"> w niniejszym postępowaniu. W skład grupy kapitałowej wchodzą następujące podmioty:</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8319"/>
      </w:tblGrid>
      <w:tr w:rsidR="000F4453" w:rsidRPr="000F4453" w14:paraId="2579E638" w14:textId="77777777" w:rsidTr="00EE11E8">
        <w:trPr>
          <w:trHeight w:val="366"/>
        </w:trPr>
        <w:tc>
          <w:tcPr>
            <w:tcW w:w="298" w:type="pct"/>
            <w:tcBorders>
              <w:top w:val="single" w:sz="4" w:space="0" w:color="auto"/>
              <w:left w:val="single" w:sz="4" w:space="0" w:color="auto"/>
              <w:bottom w:val="single" w:sz="4" w:space="0" w:color="auto"/>
              <w:right w:val="single" w:sz="4" w:space="0" w:color="auto"/>
            </w:tcBorders>
            <w:vAlign w:val="center"/>
          </w:tcPr>
          <w:p w14:paraId="76BC783E" w14:textId="77777777" w:rsidR="008E4D16" w:rsidRPr="000F4453" w:rsidRDefault="00991E07" w:rsidP="00EE11E8">
            <w:pPr>
              <w:autoSpaceDE w:val="0"/>
              <w:autoSpaceDN w:val="0"/>
              <w:spacing w:line="276" w:lineRule="auto"/>
              <w:jc w:val="center"/>
              <w:rPr>
                <w:rFonts w:ascii="Cambria" w:hAnsi="Cambria"/>
                <w:b/>
                <w:sz w:val="22"/>
                <w:szCs w:val="22"/>
                <w:lang w:eastAsia="en-US"/>
              </w:rPr>
            </w:pPr>
            <w:r w:rsidRPr="000F4453">
              <w:rPr>
                <w:rFonts w:ascii="Cambria" w:hAnsi="Cambria"/>
                <w:b/>
                <w:sz w:val="22"/>
                <w:szCs w:val="22"/>
                <w:lang w:eastAsia="en-US"/>
              </w:rPr>
              <w:t>L.p.</w:t>
            </w:r>
          </w:p>
        </w:tc>
        <w:tc>
          <w:tcPr>
            <w:tcW w:w="4702" w:type="pct"/>
            <w:tcBorders>
              <w:top w:val="single" w:sz="4" w:space="0" w:color="auto"/>
              <w:left w:val="single" w:sz="4" w:space="0" w:color="auto"/>
              <w:bottom w:val="single" w:sz="4" w:space="0" w:color="auto"/>
              <w:right w:val="single" w:sz="4" w:space="0" w:color="auto"/>
            </w:tcBorders>
            <w:vAlign w:val="center"/>
          </w:tcPr>
          <w:p w14:paraId="375DD324" w14:textId="77777777" w:rsidR="008E4D16" w:rsidRPr="000F4453" w:rsidRDefault="00991E07" w:rsidP="00EE11E8">
            <w:pPr>
              <w:autoSpaceDE w:val="0"/>
              <w:autoSpaceDN w:val="0"/>
              <w:spacing w:line="276" w:lineRule="auto"/>
              <w:jc w:val="center"/>
              <w:rPr>
                <w:rFonts w:ascii="Cambria" w:hAnsi="Cambria"/>
                <w:b/>
                <w:sz w:val="22"/>
                <w:szCs w:val="22"/>
                <w:lang w:eastAsia="en-US"/>
              </w:rPr>
            </w:pPr>
            <w:r w:rsidRPr="000F4453">
              <w:rPr>
                <w:rFonts w:ascii="Cambria" w:hAnsi="Cambria"/>
                <w:b/>
                <w:sz w:val="22"/>
                <w:szCs w:val="22"/>
                <w:lang w:eastAsia="en-US"/>
              </w:rPr>
              <w:t>Nazwa podmiotu</w:t>
            </w:r>
          </w:p>
        </w:tc>
      </w:tr>
      <w:tr w:rsidR="000F4453" w:rsidRPr="000F4453" w14:paraId="5F109200" w14:textId="77777777" w:rsidTr="00EE11E8">
        <w:trPr>
          <w:trHeight w:val="429"/>
        </w:trPr>
        <w:tc>
          <w:tcPr>
            <w:tcW w:w="298" w:type="pct"/>
            <w:tcBorders>
              <w:top w:val="single" w:sz="4" w:space="0" w:color="auto"/>
              <w:left w:val="single" w:sz="4" w:space="0" w:color="auto"/>
              <w:bottom w:val="single" w:sz="4" w:space="0" w:color="auto"/>
              <w:right w:val="single" w:sz="4" w:space="0" w:color="auto"/>
            </w:tcBorders>
            <w:vAlign w:val="center"/>
          </w:tcPr>
          <w:p w14:paraId="5081B986" w14:textId="77777777" w:rsidR="008E4D16" w:rsidRPr="000F4453" w:rsidRDefault="00991E07" w:rsidP="00EE11E8">
            <w:pPr>
              <w:autoSpaceDE w:val="0"/>
              <w:autoSpaceDN w:val="0"/>
              <w:spacing w:line="276" w:lineRule="auto"/>
              <w:jc w:val="center"/>
              <w:rPr>
                <w:rFonts w:ascii="Cambria" w:hAnsi="Cambria"/>
                <w:b/>
                <w:sz w:val="22"/>
                <w:szCs w:val="22"/>
                <w:lang w:eastAsia="en-US"/>
              </w:rPr>
            </w:pPr>
            <w:r w:rsidRPr="000F4453">
              <w:rPr>
                <w:rFonts w:ascii="Cambria" w:hAnsi="Cambria"/>
                <w:b/>
                <w:sz w:val="22"/>
                <w:szCs w:val="22"/>
                <w:lang w:eastAsia="en-US"/>
              </w:rPr>
              <w:t>1.</w:t>
            </w:r>
          </w:p>
        </w:tc>
        <w:tc>
          <w:tcPr>
            <w:tcW w:w="4702" w:type="pct"/>
            <w:tcBorders>
              <w:top w:val="single" w:sz="4" w:space="0" w:color="auto"/>
              <w:left w:val="single" w:sz="4" w:space="0" w:color="auto"/>
              <w:bottom w:val="single" w:sz="4" w:space="0" w:color="auto"/>
              <w:right w:val="single" w:sz="4" w:space="0" w:color="auto"/>
            </w:tcBorders>
            <w:vAlign w:val="center"/>
          </w:tcPr>
          <w:p w14:paraId="1BB738F3" w14:textId="77777777" w:rsidR="008E4D16" w:rsidRPr="000F4453" w:rsidRDefault="008E4D16" w:rsidP="00EE11E8">
            <w:pPr>
              <w:autoSpaceDE w:val="0"/>
              <w:autoSpaceDN w:val="0"/>
              <w:spacing w:line="276" w:lineRule="auto"/>
              <w:jc w:val="both"/>
              <w:rPr>
                <w:rFonts w:ascii="Cambria" w:hAnsi="Cambria"/>
                <w:sz w:val="22"/>
                <w:szCs w:val="22"/>
                <w:lang w:eastAsia="en-US"/>
              </w:rPr>
            </w:pPr>
          </w:p>
        </w:tc>
      </w:tr>
      <w:tr w:rsidR="000F4453" w:rsidRPr="000F4453" w14:paraId="02F36CD1" w14:textId="77777777" w:rsidTr="00EE11E8">
        <w:trPr>
          <w:trHeight w:val="407"/>
        </w:trPr>
        <w:tc>
          <w:tcPr>
            <w:tcW w:w="298" w:type="pct"/>
            <w:tcBorders>
              <w:top w:val="single" w:sz="4" w:space="0" w:color="auto"/>
              <w:left w:val="single" w:sz="4" w:space="0" w:color="auto"/>
              <w:bottom w:val="single" w:sz="4" w:space="0" w:color="auto"/>
              <w:right w:val="single" w:sz="4" w:space="0" w:color="auto"/>
            </w:tcBorders>
            <w:vAlign w:val="center"/>
          </w:tcPr>
          <w:p w14:paraId="19BDEE08" w14:textId="77777777" w:rsidR="008E4D16" w:rsidRPr="000F4453" w:rsidRDefault="00991E07" w:rsidP="00EE11E8">
            <w:pPr>
              <w:autoSpaceDE w:val="0"/>
              <w:autoSpaceDN w:val="0"/>
              <w:spacing w:line="276" w:lineRule="auto"/>
              <w:jc w:val="center"/>
              <w:rPr>
                <w:rFonts w:ascii="Cambria" w:hAnsi="Cambria"/>
                <w:b/>
                <w:sz w:val="22"/>
                <w:szCs w:val="22"/>
                <w:lang w:eastAsia="en-US"/>
              </w:rPr>
            </w:pPr>
            <w:r w:rsidRPr="000F4453">
              <w:rPr>
                <w:rFonts w:ascii="Cambria" w:hAnsi="Cambria"/>
                <w:b/>
                <w:sz w:val="22"/>
                <w:szCs w:val="22"/>
                <w:lang w:eastAsia="en-US"/>
              </w:rPr>
              <w:t>...</w:t>
            </w:r>
          </w:p>
        </w:tc>
        <w:tc>
          <w:tcPr>
            <w:tcW w:w="4702" w:type="pct"/>
            <w:tcBorders>
              <w:top w:val="single" w:sz="4" w:space="0" w:color="auto"/>
              <w:left w:val="single" w:sz="4" w:space="0" w:color="auto"/>
              <w:bottom w:val="single" w:sz="4" w:space="0" w:color="auto"/>
              <w:right w:val="single" w:sz="4" w:space="0" w:color="auto"/>
            </w:tcBorders>
            <w:vAlign w:val="center"/>
          </w:tcPr>
          <w:p w14:paraId="26616F31" w14:textId="77777777" w:rsidR="008E4D16" w:rsidRPr="000F4453" w:rsidRDefault="008E4D16" w:rsidP="00EE11E8">
            <w:pPr>
              <w:autoSpaceDE w:val="0"/>
              <w:autoSpaceDN w:val="0"/>
              <w:spacing w:line="276" w:lineRule="auto"/>
              <w:jc w:val="both"/>
              <w:rPr>
                <w:rFonts w:ascii="Cambria" w:hAnsi="Cambria"/>
                <w:sz w:val="22"/>
                <w:szCs w:val="22"/>
                <w:lang w:eastAsia="en-US"/>
              </w:rPr>
            </w:pPr>
          </w:p>
        </w:tc>
      </w:tr>
    </w:tbl>
    <w:p w14:paraId="4FA24260" w14:textId="77777777" w:rsidR="008E4D16" w:rsidRPr="000F4453" w:rsidRDefault="00991E07" w:rsidP="008E4D16">
      <w:pPr>
        <w:autoSpaceDE w:val="0"/>
        <w:autoSpaceDN w:val="0"/>
        <w:spacing w:before="120"/>
        <w:jc w:val="both"/>
        <w:rPr>
          <w:rFonts w:ascii="Cambria" w:hAnsi="Cambria"/>
          <w:sz w:val="22"/>
          <w:szCs w:val="22"/>
          <w:lang w:eastAsia="en-US"/>
        </w:rPr>
      </w:pPr>
      <w:r w:rsidRPr="000F4453">
        <w:rPr>
          <w:rFonts w:ascii="Cambria" w:hAnsi="Cambria"/>
          <w:sz w:val="22"/>
          <w:szCs w:val="22"/>
          <w:lang w:eastAsia="en-US"/>
        </w:rPr>
        <w:t>*niepotrzebne skreślić</w:t>
      </w:r>
    </w:p>
    <w:p w14:paraId="1ED93C6A" w14:textId="77777777" w:rsidR="008E4D16" w:rsidRPr="000F4453" w:rsidRDefault="00991E07" w:rsidP="008E4D16">
      <w:pPr>
        <w:autoSpaceDE w:val="0"/>
        <w:autoSpaceDN w:val="0"/>
        <w:spacing w:before="120"/>
        <w:jc w:val="both"/>
        <w:rPr>
          <w:rFonts w:ascii="Cambria" w:hAnsi="Cambria"/>
          <w:sz w:val="22"/>
          <w:szCs w:val="22"/>
          <w:lang w:eastAsia="en-US"/>
        </w:rPr>
      </w:pPr>
      <w:r w:rsidRPr="000F4453">
        <w:rPr>
          <w:rFonts w:ascii="Cambria" w:hAnsi="Cambria"/>
          <w:sz w:val="22"/>
          <w:szCs w:val="22"/>
          <w:lang w:eastAsia="en-US"/>
        </w:rPr>
        <w:t xml:space="preserve">Tabele należy wypełnić, jeżeli Wykonawca w oświadczeniu napisze, że należy do grupy kapitałowej </w:t>
      </w:r>
      <w:r w:rsidRPr="000F4453">
        <w:rPr>
          <w:rFonts w:ascii="Cambria" w:hAnsi="Cambria"/>
          <w:sz w:val="22"/>
          <w:szCs w:val="22"/>
          <w:lang w:eastAsia="en-US"/>
        </w:rPr>
        <w:br/>
        <w:t xml:space="preserve">z innym wykonawca, który złożył odrębną ofertę w niniejszym postępowaniu. </w:t>
      </w:r>
    </w:p>
    <w:p w14:paraId="0EEF6954" w14:textId="77777777" w:rsidR="008E4D16" w:rsidRPr="000F4453" w:rsidRDefault="00991E07" w:rsidP="008E4D16">
      <w:pPr>
        <w:autoSpaceDE w:val="0"/>
        <w:autoSpaceDN w:val="0"/>
        <w:spacing w:before="120"/>
        <w:jc w:val="both"/>
        <w:rPr>
          <w:rFonts w:ascii="Cambria" w:hAnsi="Cambria"/>
          <w:sz w:val="22"/>
          <w:szCs w:val="22"/>
          <w:lang w:eastAsia="en-US"/>
        </w:rPr>
      </w:pPr>
      <w:r w:rsidRPr="000F4453">
        <w:rPr>
          <w:rFonts w:ascii="Cambria" w:hAnsi="Cambria"/>
          <w:sz w:val="22"/>
          <w:szCs w:val="22"/>
          <w:lang w:eastAsia="en-US"/>
        </w:rPr>
        <w:t xml:space="preserve">Jeżeli nie należy do grupy kapitałowej – wpisać </w:t>
      </w:r>
      <w:r w:rsidRPr="000F4453">
        <w:rPr>
          <w:rFonts w:ascii="Cambria" w:hAnsi="Cambria"/>
          <w:b/>
          <w:sz w:val="22"/>
          <w:szCs w:val="22"/>
          <w:lang w:eastAsia="en-US"/>
        </w:rPr>
        <w:t>„nie dotyczy” lub pozostawić niewypełnioną.</w:t>
      </w:r>
      <w:r w:rsidRPr="000F4453">
        <w:rPr>
          <w:rFonts w:ascii="Cambria" w:hAnsi="Cambria"/>
          <w:sz w:val="22"/>
          <w:szCs w:val="22"/>
          <w:lang w:eastAsia="en-US"/>
        </w:rPr>
        <w:t xml:space="preserve"> </w:t>
      </w:r>
    </w:p>
    <w:p w14:paraId="11A8858C" w14:textId="77777777" w:rsidR="008E4D16" w:rsidRPr="000F4453" w:rsidRDefault="008E4D16" w:rsidP="008E4D16">
      <w:pPr>
        <w:autoSpaceDE w:val="0"/>
        <w:autoSpaceDN w:val="0"/>
        <w:rPr>
          <w:rFonts w:ascii="Cambria" w:hAnsi="Cambria"/>
          <w:bCs/>
          <w:sz w:val="22"/>
          <w:szCs w:val="22"/>
          <w:lang w:eastAsia="en-US"/>
        </w:rPr>
      </w:pPr>
    </w:p>
    <w:p w14:paraId="09181106" w14:textId="77777777" w:rsidR="008E4D16" w:rsidRPr="000F4453" w:rsidRDefault="00991E07" w:rsidP="008E4D16">
      <w:pPr>
        <w:autoSpaceDE w:val="0"/>
        <w:autoSpaceDN w:val="0"/>
        <w:spacing w:after="120"/>
        <w:rPr>
          <w:rFonts w:ascii="Cambria" w:hAnsi="Cambria"/>
          <w:sz w:val="22"/>
          <w:szCs w:val="22"/>
          <w:lang w:eastAsia="en-US"/>
        </w:rPr>
      </w:pPr>
      <w:r w:rsidRPr="000F4453">
        <w:rPr>
          <w:rFonts w:ascii="Cambria" w:hAnsi="Cambria"/>
          <w:bCs/>
          <w:sz w:val="22"/>
          <w:szCs w:val="22"/>
          <w:lang w:eastAsia="en-US"/>
        </w:rPr>
        <w:t>Jednocześnie w celu wykazania, że powiązania z Wykonawcami wskazanymi w tabeli nie prowadzą do zakłócenia konkurencji w postępowaniu przedstawiam następujące dowody</w:t>
      </w:r>
      <w:r w:rsidRPr="000F4453">
        <w:rPr>
          <w:rFonts w:ascii="Cambria" w:hAnsi="Cambria"/>
          <w:b/>
          <w:bCs/>
          <w:sz w:val="22"/>
          <w:szCs w:val="22"/>
          <w:lang w:eastAsia="en-US"/>
        </w:rPr>
        <w:t>:</w:t>
      </w:r>
    </w:p>
    <w:p w14:paraId="7B51B964" w14:textId="77777777" w:rsidR="008E4D16" w:rsidRPr="000F4453" w:rsidRDefault="00991E07" w:rsidP="008E4D16">
      <w:pPr>
        <w:numPr>
          <w:ilvl w:val="0"/>
          <w:numId w:val="116"/>
        </w:numPr>
        <w:suppressAutoHyphens/>
        <w:spacing w:line="276" w:lineRule="auto"/>
        <w:ind w:left="426"/>
        <w:rPr>
          <w:rFonts w:ascii="Cambria" w:hAnsi="Cambria"/>
          <w:sz w:val="22"/>
          <w:szCs w:val="22"/>
          <w:lang w:eastAsia="en-US"/>
        </w:rPr>
      </w:pPr>
      <w:r w:rsidRPr="000F4453">
        <w:rPr>
          <w:rFonts w:ascii="Cambria" w:hAnsi="Cambria"/>
          <w:b/>
          <w:bCs/>
          <w:sz w:val="22"/>
          <w:szCs w:val="22"/>
          <w:lang w:eastAsia="en-US"/>
        </w:rPr>
        <w:t>...............................</w:t>
      </w:r>
    </w:p>
    <w:p w14:paraId="09422399" w14:textId="77777777" w:rsidR="008E4D16" w:rsidRPr="000F4453" w:rsidRDefault="00991E07" w:rsidP="008E4D16">
      <w:pPr>
        <w:numPr>
          <w:ilvl w:val="0"/>
          <w:numId w:val="116"/>
        </w:numPr>
        <w:suppressAutoHyphens/>
        <w:spacing w:line="276" w:lineRule="auto"/>
        <w:ind w:left="426"/>
        <w:rPr>
          <w:rFonts w:ascii="Cambria" w:hAnsi="Cambria"/>
          <w:sz w:val="22"/>
          <w:szCs w:val="22"/>
          <w:lang w:eastAsia="en-US"/>
        </w:rPr>
      </w:pPr>
      <w:r w:rsidRPr="000F4453">
        <w:rPr>
          <w:rFonts w:ascii="Cambria" w:hAnsi="Cambria"/>
          <w:b/>
          <w:bCs/>
          <w:sz w:val="22"/>
          <w:szCs w:val="22"/>
          <w:lang w:eastAsia="en-US"/>
        </w:rPr>
        <w:t>...............................</w:t>
      </w:r>
    </w:p>
    <w:p w14:paraId="495C5835" w14:textId="77777777" w:rsidR="008E4D16" w:rsidRPr="000F4453" w:rsidRDefault="008E4D16" w:rsidP="008E4D16">
      <w:pPr>
        <w:autoSpaceDE w:val="0"/>
        <w:autoSpaceDN w:val="0"/>
        <w:jc w:val="both"/>
        <w:rPr>
          <w:rFonts w:ascii="Cambria" w:hAnsi="Cambria"/>
          <w:sz w:val="22"/>
          <w:szCs w:val="22"/>
          <w:lang w:eastAsia="en-US"/>
        </w:rPr>
      </w:pPr>
    </w:p>
    <w:p w14:paraId="76B0C8DC" w14:textId="77777777" w:rsidR="008E4D16" w:rsidRPr="000F4453" w:rsidRDefault="00991E07" w:rsidP="008E4D16">
      <w:pPr>
        <w:autoSpaceDE w:val="0"/>
        <w:autoSpaceDN w:val="0"/>
        <w:jc w:val="both"/>
        <w:rPr>
          <w:rFonts w:ascii="Cambria" w:hAnsi="Cambria"/>
          <w:sz w:val="22"/>
          <w:szCs w:val="22"/>
          <w:lang w:eastAsia="en-US"/>
        </w:rPr>
      </w:pPr>
      <w:r w:rsidRPr="000F4453">
        <w:rPr>
          <w:rFonts w:ascii="Cambria" w:hAnsi="Cambria"/>
          <w:sz w:val="22"/>
          <w:szCs w:val="22"/>
          <w:lang w:eastAsia="en-US"/>
        </w:rPr>
        <w:lastRenderedPageBreak/>
        <w:t>Prawdziwość powyższych danych potwierdzam własnoręcznym podpisem świadom odpowiedzialności karnej z art. 305 kk.</w:t>
      </w:r>
    </w:p>
    <w:p w14:paraId="7716976E" w14:textId="77777777" w:rsidR="008E4D16" w:rsidRPr="000F4453" w:rsidRDefault="00991E07" w:rsidP="008E4D16">
      <w:pPr>
        <w:autoSpaceDE w:val="0"/>
        <w:autoSpaceDN w:val="0"/>
        <w:ind w:left="3540"/>
        <w:jc w:val="center"/>
        <w:rPr>
          <w:rFonts w:ascii="Cambria" w:hAnsi="Cambria"/>
          <w:sz w:val="22"/>
          <w:szCs w:val="22"/>
          <w:lang w:eastAsia="en-US"/>
        </w:rPr>
      </w:pPr>
      <w:r w:rsidRPr="000F4453">
        <w:rPr>
          <w:rFonts w:ascii="Cambria" w:hAnsi="Cambria"/>
          <w:sz w:val="22"/>
          <w:szCs w:val="22"/>
          <w:lang w:eastAsia="en-US"/>
        </w:rPr>
        <w:t>…………………………………………………………………</w:t>
      </w:r>
    </w:p>
    <w:p w14:paraId="38BC4C60" w14:textId="77777777" w:rsidR="008E4D16" w:rsidRPr="000F4453" w:rsidRDefault="00991E07" w:rsidP="008E4D16">
      <w:pPr>
        <w:autoSpaceDE w:val="0"/>
        <w:autoSpaceDN w:val="0"/>
        <w:ind w:left="3540"/>
        <w:jc w:val="center"/>
        <w:rPr>
          <w:rFonts w:ascii="Cambria" w:hAnsi="Cambria"/>
          <w:i/>
          <w:sz w:val="22"/>
          <w:szCs w:val="22"/>
          <w:lang w:eastAsia="en-US"/>
        </w:rPr>
      </w:pPr>
      <w:r w:rsidRPr="000F4453">
        <w:rPr>
          <w:rFonts w:ascii="Cambria" w:hAnsi="Cambria"/>
          <w:i/>
          <w:sz w:val="22"/>
          <w:szCs w:val="22"/>
          <w:lang w:eastAsia="en-US"/>
        </w:rPr>
        <w:t>(</w:t>
      </w:r>
      <w:r w:rsidRPr="000F4453">
        <w:rPr>
          <w:rFonts w:ascii="Cambria" w:hAnsi="Cambria"/>
          <w:b/>
          <w:i/>
          <w:sz w:val="22"/>
          <w:szCs w:val="22"/>
          <w:lang w:eastAsia="en-US"/>
        </w:rPr>
        <w:t>kwalifikowany podpis elektroniczny / podpis zaufany / podpis osobisty</w:t>
      </w:r>
      <w:r w:rsidRPr="000F4453">
        <w:rPr>
          <w:rFonts w:ascii="Cambria" w:hAnsi="Cambria"/>
          <w:i/>
          <w:sz w:val="22"/>
          <w:szCs w:val="22"/>
          <w:lang w:eastAsia="en-US"/>
        </w:rPr>
        <w:t xml:space="preserve"> </w:t>
      </w:r>
    </w:p>
    <w:p w14:paraId="2ACACAA1" w14:textId="77777777" w:rsidR="008E4D16" w:rsidRPr="000F4453" w:rsidRDefault="00991E07" w:rsidP="008E4D16">
      <w:pPr>
        <w:autoSpaceDE w:val="0"/>
        <w:autoSpaceDN w:val="0"/>
        <w:ind w:left="3540"/>
        <w:jc w:val="center"/>
        <w:rPr>
          <w:rFonts w:ascii="Cambria" w:hAnsi="Cambria"/>
          <w:i/>
          <w:sz w:val="22"/>
          <w:szCs w:val="22"/>
          <w:lang w:eastAsia="en-US"/>
        </w:rPr>
      </w:pPr>
      <w:r w:rsidRPr="000F4453">
        <w:rPr>
          <w:rFonts w:ascii="Cambria" w:hAnsi="Cambria"/>
          <w:i/>
          <w:sz w:val="22"/>
          <w:szCs w:val="22"/>
          <w:lang w:eastAsia="en-US"/>
        </w:rPr>
        <w:t>osoby/osób upoważnionej/</w:t>
      </w:r>
      <w:proofErr w:type="spellStart"/>
      <w:r w:rsidRPr="000F4453">
        <w:rPr>
          <w:rFonts w:ascii="Cambria" w:hAnsi="Cambria"/>
          <w:i/>
          <w:sz w:val="22"/>
          <w:szCs w:val="22"/>
          <w:lang w:eastAsia="en-US"/>
        </w:rPr>
        <w:t>nych</w:t>
      </w:r>
      <w:proofErr w:type="spellEnd"/>
      <w:r w:rsidRPr="000F4453">
        <w:rPr>
          <w:rFonts w:ascii="Cambria" w:hAnsi="Cambria"/>
          <w:i/>
          <w:sz w:val="22"/>
          <w:szCs w:val="22"/>
          <w:lang w:eastAsia="en-US"/>
        </w:rPr>
        <w:t xml:space="preserve"> do reprezentowania Wykonawcy)</w:t>
      </w:r>
    </w:p>
    <w:p w14:paraId="40CC4E77" w14:textId="77777777" w:rsidR="008E4D16" w:rsidRPr="000F4453" w:rsidRDefault="00991E07" w:rsidP="008E4D16">
      <w:pPr>
        <w:autoSpaceDE w:val="0"/>
        <w:autoSpaceDN w:val="0"/>
        <w:adjustRightInd w:val="0"/>
        <w:rPr>
          <w:rFonts w:ascii="Cambria" w:hAnsi="Cambria"/>
          <w:b/>
          <w:bCs/>
          <w:sz w:val="22"/>
          <w:szCs w:val="22"/>
          <w:highlight w:val="yellow"/>
          <w:lang w:eastAsia="en-US"/>
        </w:rPr>
      </w:pPr>
      <w:r w:rsidRPr="000F4453">
        <w:rPr>
          <w:rFonts w:ascii="Cambria" w:hAnsi="Cambria"/>
          <w:b/>
          <w:bCs/>
          <w:sz w:val="22"/>
          <w:szCs w:val="22"/>
          <w:highlight w:val="yellow"/>
          <w:lang w:eastAsia="en-US"/>
        </w:rPr>
        <w:t xml:space="preserve">UWAGA!!! </w:t>
      </w:r>
    </w:p>
    <w:p w14:paraId="78EB0C1C" w14:textId="77777777" w:rsidR="008E4D16" w:rsidRPr="000F4453" w:rsidRDefault="00991E07" w:rsidP="008E4D16">
      <w:pPr>
        <w:numPr>
          <w:ilvl w:val="0"/>
          <w:numId w:val="117"/>
        </w:numPr>
        <w:tabs>
          <w:tab w:val="left" w:pos="284"/>
        </w:tabs>
        <w:ind w:left="284" w:hanging="284"/>
        <w:jc w:val="both"/>
        <w:rPr>
          <w:rFonts w:ascii="Cambria" w:hAnsi="Cambria"/>
          <w:b/>
          <w:bCs/>
          <w:spacing w:val="8"/>
          <w:sz w:val="22"/>
          <w:szCs w:val="22"/>
          <w:highlight w:val="yellow"/>
          <w:u w:val="single"/>
        </w:rPr>
      </w:pPr>
      <w:r w:rsidRPr="000F4453">
        <w:rPr>
          <w:rFonts w:ascii="Cambria" w:hAnsi="Cambria"/>
          <w:b/>
          <w:bCs/>
          <w:spacing w:val="8"/>
          <w:sz w:val="22"/>
          <w:szCs w:val="22"/>
          <w:highlight w:val="yellow"/>
          <w:u w:val="single"/>
        </w:rPr>
        <w:t>Zamawiający wezwie Wykonawcę, którego oferta została najwyżej oceniona, do złożenia w wyznaczonym, nie krótszym niż 5 dni, terminie aktualnego na dzień złożenia przedmiotowego oświadczeń.</w:t>
      </w:r>
    </w:p>
    <w:p w14:paraId="6C3C890D" w14:textId="77777777" w:rsidR="008E4D16" w:rsidRPr="000F4453" w:rsidRDefault="00991E07" w:rsidP="008E4D16">
      <w:pPr>
        <w:numPr>
          <w:ilvl w:val="0"/>
          <w:numId w:val="117"/>
        </w:numPr>
        <w:tabs>
          <w:tab w:val="left" w:pos="284"/>
        </w:tabs>
        <w:ind w:left="284" w:hanging="284"/>
        <w:jc w:val="both"/>
        <w:rPr>
          <w:rFonts w:ascii="Cambria" w:hAnsi="Cambria"/>
          <w:b/>
          <w:spacing w:val="8"/>
          <w:sz w:val="22"/>
          <w:szCs w:val="22"/>
          <w:highlight w:val="yellow"/>
        </w:rPr>
      </w:pPr>
      <w:r w:rsidRPr="000F4453">
        <w:rPr>
          <w:rFonts w:ascii="Cambria" w:hAnsi="Cambria"/>
          <w:b/>
          <w:spacing w:val="8"/>
          <w:sz w:val="22"/>
          <w:szCs w:val="22"/>
          <w:highlight w:val="yellow"/>
        </w:rPr>
        <w:t>W przypadku Wykonawców wspólnie ubiegających się o udzielenie zamówienia wymóg złożenia niniejszego oświadczenia dotyczy każdego z wykonawców,</w:t>
      </w:r>
    </w:p>
    <w:p w14:paraId="6962B3BA" w14:textId="77777777" w:rsidR="008E4D16" w:rsidRPr="000F4453" w:rsidRDefault="00991E07" w:rsidP="008E4D16">
      <w:pPr>
        <w:numPr>
          <w:ilvl w:val="0"/>
          <w:numId w:val="117"/>
        </w:numPr>
        <w:tabs>
          <w:tab w:val="left" w:pos="284"/>
        </w:tabs>
        <w:ind w:left="284" w:hanging="284"/>
        <w:jc w:val="both"/>
        <w:rPr>
          <w:rFonts w:ascii="Cambria" w:hAnsi="Cambria"/>
          <w:b/>
          <w:spacing w:val="8"/>
          <w:sz w:val="22"/>
          <w:szCs w:val="22"/>
          <w:highlight w:val="yellow"/>
        </w:rPr>
      </w:pPr>
      <w:r w:rsidRPr="000F4453">
        <w:rPr>
          <w:rFonts w:ascii="Cambria" w:hAnsi="Cambria"/>
          <w:b/>
          <w:spacing w:val="8"/>
          <w:sz w:val="22"/>
          <w:szCs w:val="22"/>
          <w:highlight w:val="yellow"/>
        </w:rPr>
        <w:t>Zamawiający zaleca przed podpisaniem, zapisanie dokumentu w formacie .pdf,</w:t>
      </w:r>
    </w:p>
    <w:p w14:paraId="0A95D817" w14:textId="77777777" w:rsidR="009102CB" w:rsidRPr="000F4453" w:rsidRDefault="00991E07" w:rsidP="008E4D16">
      <w:pPr>
        <w:rPr>
          <w:rFonts w:ascii="Cambria" w:eastAsia="Calibri" w:hAnsi="Cambria"/>
          <w:sz w:val="22"/>
          <w:szCs w:val="22"/>
          <w:lang w:eastAsia="en-US"/>
        </w:rPr>
        <w:sectPr w:rsidR="009102CB" w:rsidRPr="000F4453" w:rsidSect="00AA1B94">
          <w:headerReference w:type="even" r:id="rId51"/>
          <w:headerReference w:type="default" r:id="rId52"/>
          <w:footerReference w:type="even" r:id="rId53"/>
          <w:footerReference w:type="default" r:id="rId54"/>
          <w:headerReference w:type="first" r:id="rId55"/>
          <w:footerReference w:type="first" r:id="rId56"/>
          <w:pgSz w:w="11900" w:h="16840"/>
          <w:pgMar w:top="426" w:right="1418" w:bottom="244" w:left="1418" w:header="186" w:footer="513" w:gutter="0"/>
          <w:pgNumType w:start="1"/>
          <w:cols w:space="708"/>
          <w:docGrid w:linePitch="360"/>
        </w:sectPr>
      </w:pPr>
      <w:r w:rsidRPr="000F4453">
        <w:rPr>
          <w:rFonts w:ascii="Cambria" w:hAnsi="Cambria"/>
          <w:b/>
          <w:spacing w:val="8"/>
          <w:sz w:val="22"/>
          <w:szCs w:val="22"/>
          <w:highlight w:val="yellow"/>
        </w:rPr>
        <w:t>Dokument należy wypełnić i podpisać kwalifikowalnym podpisem elektronicznym lub podpisem zaufanym lub podpisem osobistym.</w:t>
      </w:r>
    </w:p>
    <w:p w14:paraId="318FA4F3" w14:textId="77777777" w:rsidR="003C34E4" w:rsidRPr="000F4453" w:rsidRDefault="00991E07" w:rsidP="003C34E4">
      <w:pPr>
        <w:spacing w:after="160" w:line="276" w:lineRule="auto"/>
        <w:jc w:val="right"/>
        <w:rPr>
          <w:rFonts w:ascii="Cambria" w:eastAsia="Calibri" w:hAnsi="Cambria"/>
          <w:b/>
          <w:bCs/>
          <w:kern w:val="2"/>
          <w:sz w:val="22"/>
          <w:szCs w:val="22"/>
          <w:lang w:eastAsia="en-US"/>
          <w14:ligatures w14:val="standardContextual"/>
        </w:rPr>
      </w:pPr>
      <w:r w:rsidRPr="000F4453">
        <w:rPr>
          <w:rFonts w:ascii="Cambria" w:eastAsiaTheme="minorHAnsi" w:hAnsi="Cambria" w:cstheme="minorBidi"/>
          <w:b/>
          <w:bCs/>
          <w:kern w:val="2"/>
          <w:sz w:val="22"/>
          <w:szCs w:val="22"/>
          <w:lang w:eastAsia="en-US"/>
          <w14:ligatures w14:val="standardContextual"/>
        </w:rPr>
        <w:lastRenderedPageBreak/>
        <w:t>Załącznik nr 4 do SWZ - Wzór oświadczenia</w:t>
      </w:r>
    </w:p>
    <w:p w14:paraId="6EB7D9C3" w14:textId="6DBD497E" w:rsidR="00163653" w:rsidRPr="000F4453" w:rsidRDefault="00991E07" w:rsidP="003A5C4A">
      <w:pPr>
        <w:spacing w:after="160" w:line="259" w:lineRule="auto"/>
        <w:jc w:val="right"/>
        <w:rPr>
          <w:rFonts w:ascii="Cambria" w:eastAsia="Calibri" w:hAnsi="Cambria"/>
          <w:i/>
          <w:kern w:val="2"/>
          <w:sz w:val="22"/>
          <w:szCs w:val="22"/>
          <w:u w:val="single"/>
          <w:lang w:eastAsia="en-US"/>
          <w14:ligatures w14:val="standardContextual"/>
        </w:rPr>
      </w:pPr>
      <w:r w:rsidRPr="000F4453">
        <w:rPr>
          <w:rFonts w:ascii="Cambria" w:eastAsiaTheme="minorHAnsi" w:hAnsi="Cambria" w:cstheme="minorBidi"/>
          <w:kern w:val="2"/>
          <w:sz w:val="22"/>
          <w:szCs w:val="22"/>
          <w:lang w:eastAsia="en-US"/>
          <w14:ligatures w14:val="standardContextual"/>
        </w:rPr>
        <w:t xml:space="preserve">Znak postępowania: </w:t>
      </w:r>
      <w:r w:rsidRPr="000F4453">
        <w:rPr>
          <w:rFonts w:ascii="Cambria" w:eastAsiaTheme="minorHAnsi" w:hAnsi="Cambria" w:cstheme="minorBidi"/>
          <w:i/>
          <w:iCs/>
          <w:kern w:val="2"/>
          <w:sz w:val="22"/>
          <w:szCs w:val="22"/>
          <w:lang w:eastAsia="en-US"/>
          <w14:ligatures w14:val="standardContextual"/>
        </w:rPr>
        <w:t>ZP.I.2.224/</w:t>
      </w:r>
      <w:r w:rsidR="00054672" w:rsidRPr="000F4453">
        <w:rPr>
          <w:rFonts w:ascii="Cambria" w:eastAsiaTheme="minorHAnsi" w:hAnsi="Cambria" w:cstheme="minorBidi"/>
          <w:i/>
          <w:iCs/>
          <w:kern w:val="2"/>
          <w:sz w:val="22"/>
          <w:szCs w:val="22"/>
          <w:lang w:eastAsia="en-US"/>
          <w14:ligatures w14:val="standardContextual"/>
        </w:rPr>
        <w:t>22</w:t>
      </w:r>
      <w:r w:rsidRPr="000F4453">
        <w:rPr>
          <w:rFonts w:ascii="Cambria" w:eastAsiaTheme="minorHAnsi" w:hAnsi="Cambria" w:cstheme="minorBidi"/>
          <w:i/>
          <w:iCs/>
          <w:kern w:val="2"/>
          <w:sz w:val="22"/>
          <w:szCs w:val="22"/>
          <w:lang w:eastAsia="en-US"/>
          <w14:ligatures w14:val="standardContextual"/>
        </w:rPr>
        <w:t>/2024</w:t>
      </w:r>
    </w:p>
    <w:p w14:paraId="1E2A05BA" w14:textId="77777777" w:rsidR="00163653" w:rsidRPr="000F4453" w:rsidRDefault="00163653" w:rsidP="00163653">
      <w:pPr>
        <w:spacing w:after="160" w:line="259" w:lineRule="auto"/>
        <w:rPr>
          <w:rFonts w:ascii="Cambria" w:eastAsia="Calibri" w:hAnsi="Cambria"/>
          <w:kern w:val="2"/>
          <w:sz w:val="22"/>
          <w:szCs w:val="22"/>
          <w:lang w:eastAsia="en-US"/>
          <w14:ligatures w14:val="standardContextual"/>
        </w:rPr>
      </w:pPr>
    </w:p>
    <w:p w14:paraId="4D2A7C06" w14:textId="77777777" w:rsidR="00163653" w:rsidRPr="000F4453" w:rsidRDefault="00163653" w:rsidP="00163653">
      <w:pPr>
        <w:spacing w:after="160" w:line="259" w:lineRule="auto"/>
        <w:rPr>
          <w:rFonts w:ascii="Cambria" w:eastAsia="Calibri" w:hAnsi="Cambria"/>
          <w:bCs/>
          <w:kern w:val="2"/>
          <w:sz w:val="22"/>
          <w:szCs w:val="22"/>
          <w:lang w:eastAsia="en-US"/>
          <w14:ligatures w14:val="standardContextual"/>
        </w:rPr>
      </w:pPr>
    </w:p>
    <w:p w14:paraId="71E4C8A5" w14:textId="77777777" w:rsidR="00163653" w:rsidRPr="000F4453" w:rsidRDefault="00991E07" w:rsidP="00163653">
      <w:pPr>
        <w:spacing w:after="160" w:line="259" w:lineRule="auto"/>
        <w:rPr>
          <w:rFonts w:ascii="Cambria" w:eastAsia="Calibri" w:hAnsi="Cambria"/>
          <w:b/>
          <w:kern w:val="2"/>
          <w:sz w:val="22"/>
          <w:szCs w:val="22"/>
          <w:u w:val="single"/>
          <w:lang w:eastAsia="en-US"/>
          <w14:ligatures w14:val="standardContextual"/>
        </w:rPr>
      </w:pPr>
      <w:r w:rsidRPr="000F4453">
        <w:rPr>
          <w:rFonts w:ascii="Cambria" w:eastAsiaTheme="minorHAnsi" w:hAnsi="Cambria" w:cstheme="minorBidi"/>
          <w:b/>
          <w:kern w:val="2"/>
          <w:sz w:val="22"/>
          <w:szCs w:val="22"/>
          <w:u w:val="single"/>
          <w:lang w:eastAsia="en-US"/>
          <w14:ligatures w14:val="standardContextual"/>
        </w:rPr>
        <w:t>Zamawiający:</w:t>
      </w:r>
    </w:p>
    <w:p w14:paraId="70F2534E" w14:textId="77777777" w:rsidR="00163653" w:rsidRPr="000F4453" w:rsidRDefault="00991E07" w:rsidP="00163653">
      <w:pPr>
        <w:spacing w:after="160" w:line="259" w:lineRule="auto"/>
        <w:rPr>
          <w:rFonts w:ascii="Cambria" w:eastAsia="Calibri" w:hAnsi="Cambria"/>
          <w:b/>
          <w:kern w:val="2"/>
          <w:sz w:val="22"/>
          <w:szCs w:val="22"/>
          <w:u w:val="single"/>
          <w:lang w:eastAsia="en-US"/>
          <w14:ligatures w14:val="standardContextual"/>
        </w:rPr>
      </w:pPr>
      <w:r w:rsidRPr="000F4453">
        <w:rPr>
          <w:rFonts w:ascii="Cambria" w:eastAsiaTheme="minorHAnsi" w:hAnsi="Cambria" w:cstheme="minorBidi"/>
          <w:b/>
          <w:bCs/>
          <w:kern w:val="2"/>
          <w:sz w:val="22"/>
          <w:szCs w:val="22"/>
          <w:lang w:eastAsia="en-US"/>
          <w14:ligatures w14:val="standardContextual"/>
        </w:rPr>
        <w:t>Małopolski Szpital Chorób Płuc i Rehabilitacji im. Edmunda Wojtyły</w:t>
      </w:r>
    </w:p>
    <w:p w14:paraId="1B72D0CC" w14:textId="77777777" w:rsidR="00163653" w:rsidRPr="000F4453" w:rsidRDefault="00163653" w:rsidP="00163653">
      <w:pPr>
        <w:spacing w:after="160" w:line="259" w:lineRule="auto"/>
        <w:rPr>
          <w:rFonts w:ascii="Cambria" w:eastAsia="Calibri" w:hAnsi="Cambria"/>
          <w:b/>
          <w:kern w:val="2"/>
          <w:sz w:val="22"/>
          <w:szCs w:val="22"/>
          <w:u w:val="single"/>
          <w:lang w:eastAsia="en-US"/>
          <w14:ligatures w14:val="standardContextual"/>
        </w:rPr>
      </w:pPr>
    </w:p>
    <w:p w14:paraId="1EC0E685" w14:textId="77777777" w:rsidR="00163653" w:rsidRPr="000F4453" w:rsidRDefault="00991E07" w:rsidP="003A5C4A">
      <w:pPr>
        <w:spacing w:after="160" w:line="259" w:lineRule="auto"/>
        <w:jc w:val="center"/>
        <w:rPr>
          <w:rFonts w:ascii="Cambria" w:eastAsia="Calibri" w:hAnsi="Cambria"/>
          <w:b/>
          <w:kern w:val="2"/>
          <w:sz w:val="22"/>
          <w:szCs w:val="22"/>
          <w:u w:val="single"/>
          <w:lang w:eastAsia="en-US"/>
          <w14:ligatures w14:val="standardContextual"/>
        </w:rPr>
      </w:pPr>
      <w:r w:rsidRPr="000F4453">
        <w:rPr>
          <w:rFonts w:ascii="Cambria" w:eastAsiaTheme="minorHAnsi" w:hAnsi="Cambria" w:cstheme="minorBidi"/>
          <w:b/>
          <w:kern w:val="2"/>
          <w:sz w:val="22"/>
          <w:szCs w:val="22"/>
          <w:u w:val="single"/>
          <w:lang w:eastAsia="en-US"/>
          <w14:ligatures w14:val="standardContextual"/>
        </w:rPr>
        <w:t>Aktualne na dzień składania ofert</w:t>
      </w:r>
    </w:p>
    <w:p w14:paraId="69584FEF" w14:textId="77777777" w:rsidR="00163653" w:rsidRPr="000F4453" w:rsidRDefault="00991E07" w:rsidP="003A5C4A">
      <w:pPr>
        <w:spacing w:after="160" w:line="259" w:lineRule="auto"/>
        <w:jc w:val="center"/>
        <w:rPr>
          <w:rFonts w:ascii="Cambria" w:eastAsia="Calibri" w:hAnsi="Cambria"/>
          <w:b/>
          <w:kern w:val="2"/>
          <w:sz w:val="22"/>
          <w:szCs w:val="22"/>
          <w:u w:val="single"/>
          <w:lang w:eastAsia="en-US"/>
          <w14:ligatures w14:val="standardContextual"/>
        </w:rPr>
      </w:pPr>
      <w:r w:rsidRPr="000F4453">
        <w:rPr>
          <w:rFonts w:ascii="Cambria" w:eastAsiaTheme="minorHAnsi" w:hAnsi="Cambria" w:cstheme="minorBidi"/>
          <w:b/>
          <w:kern w:val="2"/>
          <w:sz w:val="22"/>
          <w:szCs w:val="22"/>
          <w:u w:val="single"/>
          <w:lang w:eastAsia="en-US"/>
          <w14:ligatures w14:val="standardContextual"/>
        </w:rPr>
        <w:t>OŚWIADCZENIE O NIEPODLEGANIU WYKLUCZENIU</w:t>
      </w:r>
    </w:p>
    <w:p w14:paraId="7BFF78EF" w14:textId="77777777" w:rsidR="00163653" w:rsidRPr="000F4453" w:rsidRDefault="00991E07" w:rsidP="003A5C4A">
      <w:pPr>
        <w:spacing w:after="160" w:line="259" w:lineRule="auto"/>
        <w:jc w:val="center"/>
        <w:rPr>
          <w:rFonts w:ascii="Cambria" w:eastAsia="Calibri" w:hAnsi="Cambria"/>
          <w:b/>
          <w:kern w:val="2"/>
          <w:sz w:val="22"/>
          <w:szCs w:val="22"/>
          <w:u w:val="single"/>
          <w:lang w:eastAsia="en-US"/>
          <w14:ligatures w14:val="standardContextual"/>
        </w:rPr>
      </w:pPr>
      <w:r w:rsidRPr="000F4453">
        <w:rPr>
          <w:rFonts w:ascii="Cambria" w:eastAsiaTheme="minorHAnsi" w:hAnsi="Cambria" w:cstheme="minorBidi"/>
          <w:b/>
          <w:kern w:val="2"/>
          <w:sz w:val="22"/>
          <w:szCs w:val="22"/>
          <w:u w:val="single"/>
          <w:lang w:eastAsia="en-US"/>
          <w14:ligatures w14:val="standardContextual"/>
        </w:rPr>
        <w:t>ORAZ SPEŁNIANIU WARUNKÓW UDZIAŁU W POSTĘPOWANIU</w:t>
      </w:r>
    </w:p>
    <w:p w14:paraId="12CF655C" w14:textId="77777777" w:rsidR="00163653" w:rsidRPr="000F4453" w:rsidRDefault="00991E07" w:rsidP="003A5C4A">
      <w:pPr>
        <w:spacing w:after="160" w:line="259" w:lineRule="auto"/>
        <w:jc w:val="center"/>
        <w:rPr>
          <w:rFonts w:ascii="Cambria" w:eastAsia="Calibri" w:hAnsi="Cambria"/>
          <w:b/>
          <w:kern w:val="2"/>
          <w:sz w:val="22"/>
          <w:szCs w:val="22"/>
          <w:u w:val="single"/>
          <w:lang w:eastAsia="en-US"/>
          <w14:ligatures w14:val="standardContextual"/>
        </w:rPr>
      </w:pPr>
      <w:r w:rsidRPr="000F4453">
        <w:rPr>
          <w:rFonts w:ascii="Cambria" w:eastAsiaTheme="minorHAnsi" w:hAnsi="Cambria" w:cstheme="minorBidi"/>
          <w:b/>
          <w:kern w:val="2"/>
          <w:sz w:val="22"/>
          <w:szCs w:val="22"/>
          <w:u w:val="single"/>
          <w:lang w:eastAsia="en-US"/>
          <w14:ligatures w14:val="standardContextual"/>
        </w:rPr>
        <w:t>UWZGLĘDNIAJĄCE PRZESŁANKI WYKLUCZENIA Z ART. 7 UST. 1 USTAWY o szczególnych rozwiązaniach w zakresie przeciwdziałania wspieraniu agresji na Ukrainę oraz służących ochronie bezpieczeństwa narodowego</w:t>
      </w:r>
    </w:p>
    <w:p w14:paraId="397029B4" w14:textId="77777777" w:rsidR="00163653" w:rsidRPr="000F4453" w:rsidRDefault="00991E07" w:rsidP="003A5C4A">
      <w:pPr>
        <w:spacing w:after="160" w:line="259" w:lineRule="auto"/>
        <w:jc w:val="center"/>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składane na podstawie art. 125 ust. 1 ustawy z dnia 11 września 2019 r.</w:t>
      </w:r>
    </w:p>
    <w:p w14:paraId="1EFCA979" w14:textId="77777777" w:rsidR="00163653" w:rsidRPr="000F4453" w:rsidRDefault="00991E07" w:rsidP="00163653">
      <w:p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 xml:space="preserve">Prawo zamówień publicznych (dalej jako: ustawa </w:t>
      </w:r>
      <w:proofErr w:type="spellStart"/>
      <w:r w:rsidRPr="000F4453">
        <w:rPr>
          <w:rFonts w:ascii="Cambria" w:eastAsiaTheme="minorHAnsi" w:hAnsi="Cambria" w:cstheme="minorBidi"/>
          <w:b/>
          <w:kern w:val="2"/>
          <w:sz w:val="22"/>
          <w:szCs w:val="22"/>
          <w:lang w:eastAsia="en-US"/>
          <w14:ligatures w14:val="standardContextual"/>
        </w:rPr>
        <w:t>Pzp</w:t>
      </w:r>
      <w:proofErr w:type="spellEnd"/>
      <w:r w:rsidRPr="000F4453">
        <w:rPr>
          <w:rFonts w:ascii="Cambria" w:eastAsiaTheme="minorHAnsi" w:hAnsi="Cambria" w:cstheme="minorBidi"/>
          <w:b/>
          <w:kern w:val="2"/>
          <w:sz w:val="22"/>
          <w:szCs w:val="22"/>
          <w:lang w:eastAsia="en-US"/>
          <w14:ligatures w14:val="standardContextual"/>
        </w:rPr>
        <w:t>)</w:t>
      </w:r>
    </w:p>
    <w:p w14:paraId="5DFE3A95" w14:textId="77777777" w:rsidR="00163653" w:rsidRPr="000F4453" w:rsidRDefault="00991E07" w:rsidP="00163653">
      <w:pPr>
        <w:spacing w:after="160" w:line="259" w:lineRule="auto"/>
        <w:rPr>
          <w:rFonts w:ascii="Cambria" w:eastAsia="Calibri" w:hAnsi="Cambria"/>
          <w:bCs/>
          <w:kern w:val="2"/>
          <w:sz w:val="22"/>
          <w:szCs w:val="22"/>
          <w:lang w:eastAsia="en-US"/>
          <w14:ligatures w14:val="standardContextual"/>
        </w:rPr>
      </w:pPr>
      <w:r w:rsidRPr="000F4453">
        <w:rPr>
          <w:rFonts w:ascii="Cambria" w:eastAsiaTheme="minorHAnsi" w:hAnsi="Cambria" w:cstheme="minorBidi"/>
          <w:bCs/>
          <w:kern w:val="2"/>
          <w:sz w:val="22"/>
          <w:szCs w:val="22"/>
          <w:lang w:eastAsia="en-US"/>
          <w14:ligatures w14:val="standardContextual"/>
        </w:rPr>
        <w:t>Działając w imieniu Wykonawcy (ów):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5028"/>
        <w:gridCol w:w="3408"/>
      </w:tblGrid>
      <w:tr w:rsidR="000F4453" w:rsidRPr="000F4453" w14:paraId="7A296156" w14:textId="77777777" w:rsidTr="00163653">
        <w:tc>
          <w:tcPr>
            <w:tcW w:w="462" w:type="dxa"/>
            <w:tcBorders>
              <w:top w:val="single" w:sz="4" w:space="0" w:color="auto"/>
              <w:left w:val="single" w:sz="4" w:space="0" w:color="auto"/>
              <w:bottom w:val="single" w:sz="4" w:space="0" w:color="auto"/>
              <w:right w:val="single" w:sz="4" w:space="0" w:color="auto"/>
            </w:tcBorders>
            <w:hideMark/>
          </w:tcPr>
          <w:p w14:paraId="7D1A45BC" w14:textId="77777777" w:rsidR="00163653" w:rsidRPr="000F4453" w:rsidRDefault="00991E07" w:rsidP="00163653">
            <w:p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Lp.</w:t>
            </w:r>
          </w:p>
        </w:tc>
        <w:tc>
          <w:tcPr>
            <w:tcW w:w="5208" w:type="dxa"/>
            <w:tcBorders>
              <w:top w:val="single" w:sz="4" w:space="0" w:color="auto"/>
              <w:left w:val="single" w:sz="4" w:space="0" w:color="auto"/>
              <w:bottom w:val="single" w:sz="4" w:space="0" w:color="auto"/>
              <w:right w:val="single" w:sz="4" w:space="0" w:color="auto"/>
            </w:tcBorders>
            <w:hideMark/>
          </w:tcPr>
          <w:p w14:paraId="73F234CE" w14:textId="77777777" w:rsidR="00163653" w:rsidRPr="000F4453" w:rsidRDefault="00991E07" w:rsidP="00163653">
            <w:p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nazwa (y) Wykonawcy (ów)</w:t>
            </w:r>
          </w:p>
          <w:p w14:paraId="2DE0B840" w14:textId="77777777" w:rsidR="00163653" w:rsidRPr="000F4453" w:rsidRDefault="00991E07" w:rsidP="00163653">
            <w:pPr>
              <w:spacing w:after="160" w:line="259" w:lineRule="auto"/>
              <w:rPr>
                <w:rFonts w:ascii="Cambria" w:eastAsia="Calibri" w:hAnsi="Cambria"/>
                <w:bCs/>
                <w:kern w:val="2"/>
                <w:sz w:val="22"/>
                <w:szCs w:val="22"/>
                <w:lang w:eastAsia="en-US"/>
                <w14:ligatures w14:val="standardContextual"/>
              </w:rPr>
            </w:pPr>
            <w:r w:rsidRPr="000F4453">
              <w:rPr>
                <w:rFonts w:ascii="Cambria" w:eastAsiaTheme="minorHAnsi" w:hAnsi="Cambria" w:cstheme="minorBidi"/>
                <w:bCs/>
                <w:i/>
                <w:iCs/>
                <w:kern w:val="2"/>
                <w:sz w:val="22"/>
                <w:szCs w:val="22"/>
                <w:lang w:eastAsia="en-US"/>
                <w14:ligatures w14:val="standardContextual"/>
              </w:rPr>
              <w:t>(pełna nazwa/firma w zależności od podmiotu)</w:t>
            </w:r>
          </w:p>
        </w:tc>
        <w:tc>
          <w:tcPr>
            <w:tcW w:w="3508" w:type="dxa"/>
            <w:tcBorders>
              <w:top w:val="single" w:sz="4" w:space="0" w:color="auto"/>
              <w:left w:val="single" w:sz="4" w:space="0" w:color="auto"/>
              <w:bottom w:val="single" w:sz="4" w:space="0" w:color="auto"/>
              <w:right w:val="single" w:sz="4" w:space="0" w:color="auto"/>
            </w:tcBorders>
            <w:vAlign w:val="center"/>
            <w:hideMark/>
          </w:tcPr>
          <w:p w14:paraId="21093B01" w14:textId="77777777" w:rsidR="00163653" w:rsidRPr="000F4453" w:rsidRDefault="00991E07" w:rsidP="00163653">
            <w:p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adres (y) Wykonawcy (ów)</w:t>
            </w:r>
          </w:p>
        </w:tc>
      </w:tr>
      <w:tr w:rsidR="000F4453" w:rsidRPr="000F4453" w14:paraId="0EDF1F1F" w14:textId="77777777" w:rsidTr="00163653">
        <w:tc>
          <w:tcPr>
            <w:tcW w:w="462" w:type="dxa"/>
            <w:tcBorders>
              <w:top w:val="single" w:sz="4" w:space="0" w:color="auto"/>
              <w:left w:val="single" w:sz="4" w:space="0" w:color="auto"/>
              <w:bottom w:val="single" w:sz="4" w:space="0" w:color="auto"/>
              <w:right w:val="single" w:sz="4" w:space="0" w:color="auto"/>
            </w:tcBorders>
            <w:hideMark/>
          </w:tcPr>
          <w:p w14:paraId="2088277D" w14:textId="77777777" w:rsidR="00163653" w:rsidRPr="000F4453" w:rsidRDefault="00991E07" w:rsidP="00163653">
            <w:p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1</w:t>
            </w:r>
          </w:p>
        </w:tc>
        <w:tc>
          <w:tcPr>
            <w:tcW w:w="5208" w:type="dxa"/>
            <w:tcBorders>
              <w:top w:val="single" w:sz="4" w:space="0" w:color="auto"/>
              <w:left w:val="single" w:sz="4" w:space="0" w:color="auto"/>
              <w:bottom w:val="single" w:sz="4" w:space="0" w:color="auto"/>
              <w:right w:val="single" w:sz="4" w:space="0" w:color="auto"/>
            </w:tcBorders>
          </w:tcPr>
          <w:p w14:paraId="225FBB02" w14:textId="77777777" w:rsidR="00163653" w:rsidRPr="000F4453" w:rsidRDefault="00163653" w:rsidP="00163653">
            <w:pPr>
              <w:spacing w:after="160" w:line="259" w:lineRule="auto"/>
              <w:rPr>
                <w:rFonts w:ascii="Cambria" w:eastAsia="Calibri" w:hAnsi="Cambria"/>
                <w:b/>
                <w:kern w:val="2"/>
                <w:sz w:val="22"/>
                <w:szCs w:val="22"/>
                <w:lang w:eastAsia="en-US"/>
                <w14:ligatures w14:val="standardContextual"/>
              </w:rPr>
            </w:pPr>
          </w:p>
          <w:p w14:paraId="4D95F1F9" w14:textId="77777777" w:rsidR="00163653" w:rsidRPr="000F4453" w:rsidRDefault="00163653" w:rsidP="00163653">
            <w:pPr>
              <w:spacing w:after="160" w:line="259" w:lineRule="auto"/>
              <w:rPr>
                <w:rFonts w:ascii="Cambria" w:eastAsia="Calibri" w:hAnsi="Cambria"/>
                <w:b/>
                <w:kern w:val="2"/>
                <w:sz w:val="22"/>
                <w:szCs w:val="22"/>
                <w:lang w:eastAsia="en-US"/>
                <w14:ligatures w14:val="standardContextual"/>
              </w:rPr>
            </w:pPr>
          </w:p>
        </w:tc>
        <w:tc>
          <w:tcPr>
            <w:tcW w:w="3508" w:type="dxa"/>
            <w:tcBorders>
              <w:top w:val="single" w:sz="4" w:space="0" w:color="auto"/>
              <w:left w:val="single" w:sz="4" w:space="0" w:color="auto"/>
              <w:bottom w:val="single" w:sz="4" w:space="0" w:color="auto"/>
              <w:right w:val="single" w:sz="4" w:space="0" w:color="auto"/>
            </w:tcBorders>
          </w:tcPr>
          <w:p w14:paraId="0C70CAC8" w14:textId="77777777" w:rsidR="00163653" w:rsidRPr="000F4453" w:rsidRDefault="00163653" w:rsidP="00163653">
            <w:pPr>
              <w:spacing w:after="160" w:line="259" w:lineRule="auto"/>
              <w:rPr>
                <w:rFonts w:ascii="Cambria" w:eastAsia="Calibri" w:hAnsi="Cambria"/>
                <w:b/>
                <w:kern w:val="2"/>
                <w:sz w:val="22"/>
                <w:szCs w:val="22"/>
                <w:lang w:eastAsia="en-US"/>
                <w14:ligatures w14:val="standardContextual"/>
              </w:rPr>
            </w:pPr>
          </w:p>
          <w:p w14:paraId="5E200EA8" w14:textId="77777777" w:rsidR="00163653" w:rsidRPr="000F4453" w:rsidRDefault="00163653" w:rsidP="00163653">
            <w:pPr>
              <w:spacing w:after="160" w:line="259" w:lineRule="auto"/>
              <w:rPr>
                <w:rFonts w:ascii="Cambria" w:eastAsia="Calibri" w:hAnsi="Cambria"/>
                <w:b/>
                <w:kern w:val="2"/>
                <w:sz w:val="22"/>
                <w:szCs w:val="22"/>
                <w:lang w:eastAsia="en-US"/>
                <w14:ligatures w14:val="standardContextual"/>
              </w:rPr>
            </w:pPr>
          </w:p>
        </w:tc>
      </w:tr>
      <w:tr w:rsidR="00D75F7A" w:rsidRPr="000F4453" w14:paraId="075B8EA9" w14:textId="77777777" w:rsidTr="00163653">
        <w:tc>
          <w:tcPr>
            <w:tcW w:w="462" w:type="dxa"/>
            <w:tcBorders>
              <w:top w:val="single" w:sz="4" w:space="0" w:color="auto"/>
              <w:left w:val="single" w:sz="4" w:space="0" w:color="auto"/>
              <w:bottom w:val="single" w:sz="4" w:space="0" w:color="auto"/>
              <w:right w:val="single" w:sz="4" w:space="0" w:color="auto"/>
            </w:tcBorders>
            <w:hideMark/>
          </w:tcPr>
          <w:p w14:paraId="20B9A4CE" w14:textId="77777777" w:rsidR="00163653" w:rsidRPr="000F4453" w:rsidRDefault="00991E07" w:rsidP="00163653">
            <w:p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w:t>
            </w:r>
          </w:p>
        </w:tc>
        <w:tc>
          <w:tcPr>
            <w:tcW w:w="5208" w:type="dxa"/>
            <w:tcBorders>
              <w:top w:val="single" w:sz="4" w:space="0" w:color="auto"/>
              <w:left w:val="single" w:sz="4" w:space="0" w:color="auto"/>
              <w:bottom w:val="single" w:sz="4" w:space="0" w:color="auto"/>
              <w:right w:val="single" w:sz="4" w:space="0" w:color="auto"/>
            </w:tcBorders>
          </w:tcPr>
          <w:p w14:paraId="0CF443B0" w14:textId="77777777" w:rsidR="00163653" w:rsidRPr="000F4453" w:rsidRDefault="00163653" w:rsidP="00163653">
            <w:pPr>
              <w:spacing w:after="160" w:line="259" w:lineRule="auto"/>
              <w:rPr>
                <w:rFonts w:ascii="Cambria" w:eastAsia="Calibri" w:hAnsi="Cambria"/>
                <w:b/>
                <w:kern w:val="2"/>
                <w:sz w:val="22"/>
                <w:szCs w:val="22"/>
                <w:lang w:eastAsia="en-US"/>
                <w14:ligatures w14:val="standardContextual"/>
              </w:rPr>
            </w:pPr>
          </w:p>
          <w:p w14:paraId="11D56A0B" w14:textId="77777777" w:rsidR="00163653" w:rsidRPr="000F4453" w:rsidRDefault="00163653" w:rsidP="00163653">
            <w:pPr>
              <w:spacing w:after="160" w:line="259" w:lineRule="auto"/>
              <w:rPr>
                <w:rFonts w:ascii="Cambria" w:eastAsia="Calibri" w:hAnsi="Cambria"/>
                <w:b/>
                <w:kern w:val="2"/>
                <w:sz w:val="22"/>
                <w:szCs w:val="22"/>
                <w:lang w:eastAsia="en-US"/>
                <w14:ligatures w14:val="standardContextual"/>
              </w:rPr>
            </w:pPr>
          </w:p>
        </w:tc>
        <w:tc>
          <w:tcPr>
            <w:tcW w:w="3508" w:type="dxa"/>
            <w:tcBorders>
              <w:top w:val="single" w:sz="4" w:space="0" w:color="auto"/>
              <w:left w:val="single" w:sz="4" w:space="0" w:color="auto"/>
              <w:bottom w:val="single" w:sz="4" w:space="0" w:color="auto"/>
              <w:right w:val="single" w:sz="4" w:space="0" w:color="auto"/>
            </w:tcBorders>
          </w:tcPr>
          <w:p w14:paraId="4351D6D4" w14:textId="77777777" w:rsidR="00163653" w:rsidRPr="000F4453" w:rsidRDefault="00163653" w:rsidP="00163653">
            <w:pPr>
              <w:spacing w:after="160" w:line="259" w:lineRule="auto"/>
              <w:rPr>
                <w:rFonts w:ascii="Cambria" w:eastAsia="Calibri" w:hAnsi="Cambria"/>
                <w:b/>
                <w:kern w:val="2"/>
                <w:sz w:val="22"/>
                <w:szCs w:val="22"/>
                <w:lang w:eastAsia="en-US"/>
                <w14:ligatures w14:val="standardContextual"/>
              </w:rPr>
            </w:pPr>
          </w:p>
          <w:p w14:paraId="35AB4AA6" w14:textId="77777777" w:rsidR="00163653" w:rsidRPr="000F4453" w:rsidRDefault="00163653" w:rsidP="00163653">
            <w:pPr>
              <w:spacing w:after="160" w:line="259" w:lineRule="auto"/>
              <w:rPr>
                <w:rFonts w:ascii="Cambria" w:eastAsia="Calibri" w:hAnsi="Cambria"/>
                <w:b/>
                <w:kern w:val="2"/>
                <w:sz w:val="22"/>
                <w:szCs w:val="22"/>
                <w:lang w:eastAsia="en-US"/>
                <w14:ligatures w14:val="standardContextual"/>
              </w:rPr>
            </w:pPr>
          </w:p>
        </w:tc>
      </w:tr>
    </w:tbl>
    <w:p w14:paraId="5E7CA064" w14:textId="77777777" w:rsidR="00163653" w:rsidRPr="000F4453" w:rsidRDefault="00163653" w:rsidP="00163653">
      <w:pPr>
        <w:spacing w:after="160" w:line="259" w:lineRule="auto"/>
        <w:rPr>
          <w:rFonts w:ascii="Cambria" w:eastAsia="Calibri" w:hAnsi="Cambria"/>
          <w:b/>
          <w:kern w:val="2"/>
          <w:sz w:val="22"/>
          <w:szCs w:val="22"/>
          <w:lang w:eastAsia="en-US"/>
          <w14:ligatures w14:val="standardContextual"/>
        </w:rPr>
      </w:pPr>
    </w:p>
    <w:p w14:paraId="6E22029A"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 xml:space="preserve">Na potrzeby postępowania o udzielenie zamówienia publicznego pn.: </w:t>
      </w:r>
    </w:p>
    <w:p w14:paraId="29CACBD4" w14:textId="77777777" w:rsidR="00163653" w:rsidRPr="000F4453" w:rsidRDefault="00991E07" w:rsidP="00163653">
      <w:pPr>
        <w:spacing w:after="160" w:line="259" w:lineRule="auto"/>
        <w:jc w:val="center"/>
        <w:rPr>
          <w:rFonts w:ascii="Cambria" w:eastAsia="Calibri" w:hAnsi="Cambria"/>
          <w:b/>
          <w:bCs/>
          <w:kern w:val="2"/>
          <w:sz w:val="28"/>
          <w:szCs w:val="28"/>
          <w:lang w:eastAsia="en-US"/>
          <w14:ligatures w14:val="standardContextual"/>
        </w:rPr>
      </w:pPr>
      <w:r w:rsidRPr="000F4453">
        <w:rPr>
          <w:rFonts w:ascii="Cambria" w:eastAsia="Arial Unicode MS" w:hAnsi="Cambria" w:cstheme="minorBidi"/>
          <w:b/>
          <w:bCs/>
          <w:kern w:val="2"/>
          <w:sz w:val="28"/>
          <w:szCs w:val="28"/>
          <w:lang w:eastAsia="en-US"/>
          <w14:ligatures w14:val="standardContextual"/>
        </w:rPr>
        <w:t>„</w:t>
      </w:r>
      <w:r w:rsidRPr="000F4453">
        <w:rPr>
          <w:rFonts w:ascii="Cambria" w:eastAsiaTheme="minorHAnsi" w:hAnsi="Cambria" w:cstheme="minorBidi"/>
          <w:b/>
          <w:bCs/>
          <w:kern w:val="2"/>
          <w:sz w:val="28"/>
          <w:szCs w:val="28"/>
          <w:lang w:eastAsia="en-US"/>
          <w14:ligatures w14:val="standardContextual"/>
        </w:rPr>
        <w:t>Modernizacja budynków szpitalnych w Małopolskim Szpitalu Chorób Płuc i Rehabilitacji im. Edmunda Wojtyły w Jaroszowcu</w:t>
      </w:r>
      <w:r w:rsidRPr="000F4453">
        <w:rPr>
          <w:rFonts w:ascii="Cambria" w:eastAsia="Arial Unicode MS" w:hAnsi="Cambria" w:cstheme="minorBidi"/>
          <w:b/>
          <w:bCs/>
          <w:kern w:val="2"/>
          <w:sz w:val="28"/>
          <w:szCs w:val="28"/>
          <w:lang w:eastAsia="en-US"/>
          <w14:ligatures w14:val="standardContextual"/>
        </w:rPr>
        <w:t>”</w:t>
      </w:r>
    </w:p>
    <w:p w14:paraId="63FA3D7C"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 xml:space="preserve">prowadzonego przez </w:t>
      </w:r>
      <w:r w:rsidRPr="000F4453">
        <w:rPr>
          <w:rFonts w:ascii="Cambria" w:eastAsiaTheme="minorHAnsi" w:hAnsi="Cambria" w:cstheme="minorBidi"/>
          <w:b/>
          <w:bCs/>
          <w:kern w:val="2"/>
          <w:sz w:val="22"/>
          <w:szCs w:val="22"/>
          <w:lang w:eastAsia="en-US"/>
          <w14:ligatures w14:val="standardContextual"/>
        </w:rPr>
        <w:t>Małopolski Szpital Chorób Płuc i Rehabilitacji im. Edmunda Wojtyły</w:t>
      </w:r>
      <w:r w:rsidRPr="000F4453">
        <w:rPr>
          <w:rFonts w:ascii="Cambria" w:eastAsiaTheme="minorHAnsi" w:hAnsi="Cambria" w:cstheme="minorBidi"/>
          <w:kern w:val="2"/>
          <w:sz w:val="22"/>
          <w:szCs w:val="22"/>
          <w:lang w:eastAsia="en-US"/>
          <w14:ligatures w14:val="standardContextual"/>
        </w:rPr>
        <w:t xml:space="preserve"> w Jaroszowcu </w:t>
      </w:r>
      <w:r w:rsidRPr="000F4453">
        <w:rPr>
          <w:rFonts w:ascii="Cambria" w:eastAsiaTheme="minorHAnsi" w:hAnsi="Cambria" w:cstheme="minorBidi"/>
          <w:iCs/>
          <w:kern w:val="2"/>
          <w:sz w:val="22"/>
          <w:szCs w:val="22"/>
          <w:lang w:eastAsia="en-US"/>
          <w14:ligatures w14:val="standardContextual"/>
        </w:rPr>
        <w:t>oświadczam (y)</w:t>
      </w:r>
      <w:r w:rsidRPr="000F4453">
        <w:rPr>
          <w:rFonts w:ascii="Cambria" w:eastAsiaTheme="minorHAnsi" w:hAnsi="Cambria" w:cstheme="minorBidi"/>
          <w:kern w:val="2"/>
          <w:sz w:val="22"/>
          <w:szCs w:val="22"/>
          <w:lang w:eastAsia="en-US"/>
          <w14:ligatures w14:val="standardContextual"/>
        </w:rPr>
        <w:t>, co następuje:</w:t>
      </w:r>
    </w:p>
    <w:p w14:paraId="1215A41A" w14:textId="77777777" w:rsidR="00163653" w:rsidRPr="000F4453" w:rsidRDefault="00991E07" w:rsidP="00163653">
      <w:p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OŚWIADCZENIE DOTYCZĄCE PRZESŁANEK WYKLUCZENIA Z POSTĘPOWANIA:</w:t>
      </w:r>
    </w:p>
    <w:p w14:paraId="63453C0E" w14:textId="77777777" w:rsidR="00163653" w:rsidRPr="000F4453" w:rsidRDefault="00991E07" w:rsidP="00163653">
      <w:pPr>
        <w:numPr>
          <w:ilvl w:val="0"/>
          <w:numId w:val="118"/>
        </w:num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 xml:space="preserve">Oświadczam, że nie podlegam wykluczeniu z postępowania na podstawie </w:t>
      </w:r>
      <w:r w:rsidRPr="000F4453">
        <w:rPr>
          <w:rFonts w:ascii="Cambria" w:eastAsiaTheme="minorHAnsi" w:hAnsi="Cambria" w:cstheme="minorBidi"/>
          <w:b/>
          <w:bCs/>
          <w:kern w:val="2"/>
          <w:sz w:val="22"/>
          <w:szCs w:val="22"/>
          <w:lang w:eastAsia="en-US"/>
          <w14:ligatures w14:val="standardContextual"/>
        </w:rPr>
        <w:t>art. 108 ust 1</w:t>
      </w:r>
      <w:r w:rsidRPr="000F4453">
        <w:rPr>
          <w:rFonts w:ascii="Cambria" w:eastAsiaTheme="minorHAnsi" w:hAnsi="Cambria" w:cstheme="minorBidi"/>
          <w:kern w:val="2"/>
          <w:sz w:val="22"/>
          <w:szCs w:val="22"/>
          <w:lang w:eastAsia="en-US"/>
          <w14:ligatures w14:val="standardContextual"/>
        </w:rPr>
        <w:t xml:space="preserve"> ustawy </w:t>
      </w:r>
      <w:proofErr w:type="spellStart"/>
      <w:r w:rsidRPr="000F4453">
        <w:rPr>
          <w:rFonts w:ascii="Cambria" w:eastAsiaTheme="minorHAnsi" w:hAnsi="Cambria" w:cstheme="minorBidi"/>
          <w:kern w:val="2"/>
          <w:sz w:val="22"/>
          <w:szCs w:val="22"/>
          <w:lang w:eastAsia="en-US"/>
          <w14:ligatures w14:val="standardContextual"/>
        </w:rPr>
        <w:t>Pzp</w:t>
      </w:r>
      <w:proofErr w:type="spellEnd"/>
      <w:r w:rsidRPr="000F4453">
        <w:rPr>
          <w:rFonts w:ascii="Cambria" w:eastAsiaTheme="minorHAnsi" w:hAnsi="Cambria" w:cstheme="minorBidi"/>
          <w:kern w:val="2"/>
          <w:sz w:val="22"/>
          <w:szCs w:val="22"/>
          <w:lang w:eastAsia="en-US"/>
          <w14:ligatures w14:val="standardContextual"/>
        </w:rPr>
        <w:t>.</w:t>
      </w:r>
    </w:p>
    <w:p w14:paraId="721DD148" w14:textId="77777777" w:rsidR="00163653" w:rsidRPr="000F4453" w:rsidRDefault="00991E07" w:rsidP="00163653">
      <w:pPr>
        <w:numPr>
          <w:ilvl w:val="0"/>
          <w:numId w:val="118"/>
        </w:num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 xml:space="preserve">Oświadczam, że nie zachodzą w stosunku do mnie przesłanki wykluczenia z postępowania na podstawie </w:t>
      </w:r>
      <w:r w:rsidRPr="000F4453">
        <w:rPr>
          <w:rFonts w:ascii="Cambria" w:eastAsiaTheme="minorHAnsi" w:hAnsi="Cambria" w:cstheme="minorBidi"/>
          <w:b/>
          <w:bCs/>
          <w:kern w:val="2"/>
          <w:sz w:val="22"/>
          <w:szCs w:val="22"/>
          <w:lang w:eastAsia="en-US"/>
          <w14:ligatures w14:val="standardContextual"/>
        </w:rPr>
        <w:t>art.  7 ust. 1 ustawy z dnia 13 kwietnia 2022 r</w:t>
      </w:r>
      <w:r w:rsidRPr="000F4453">
        <w:rPr>
          <w:rFonts w:ascii="Cambria" w:eastAsiaTheme="minorHAnsi" w:hAnsi="Cambria" w:cstheme="minorBidi"/>
          <w:kern w:val="2"/>
          <w:sz w:val="22"/>
          <w:szCs w:val="22"/>
          <w:lang w:eastAsia="en-US"/>
          <w14:ligatures w14:val="standardContextual"/>
        </w:rPr>
        <w:t>.</w:t>
      </w:r>
      <w:r w:rsidRPr="000F4453">
        <w:rPr>
          <w:rFonts w:ascii="Cambria" w:eastAsiaTheme="minorHAnsi" w:hAnsi="Cambria" w:cstheme="minorBidi"/>
          <w:i/>
          <w:iCs/>
          <w:kern w:val="2"/>
          <w:sz w:val="22"/>
          <w:szCs w:val="22"/>
          <w:lang w:eastAsia="en-US"/>
          <w14:ligatures w14:val="standardContextual"/>
        </w:rPr>
        <w:t xml:space="preserve"> o </w:t>
      </w:r>
      <w:r w:rsidRPr="000F4453">
        <w:rPr>
          <w:rFonts w:ascii="Cambria" w:eastAsiaTheme="minorHAnsi" w:hAnsi="Cambria" w:cstheme="minorBidi"/>
          <w:i/>
          <w:iCs/>
          <w:kern w:val="2"/>
          <w:sz w:val="22"/>
          <w:szCs w:val="22"/>
          <w:lang w:eastAsia="en-US"/>
          <w14:ligatures w14:val="standardContextual"/>
        </w:rPr>
        <w:lastRenderedPageBreak/>
        <w:t xml:space="preserve">szczególnych rozwiązaniach w zakresie przeciwdziałania wspieraniu agresji na Ukrainę oraz służących ochronie bezpieczeństwa narodowego </w:t>
      </w:r>
      <w:r w:rsidRPr="000F4453">
        <w:rPr>
          <w:rFonts w:ascii="Cambria" w:eastAsiaTheme="minorHAnsi" w:hAnsi="Cambria" w:cstheme="minorBidi"/>
          <w:iCs/>
          <w:kern w:val="2"/>
          <w:sz w:val="22"/>
          <w:szCs w:val="22"/>
          <w:lang w:eastAsia="en-US"/>
          <w14:ligatures w14:val="standardContextual"/>
        </w:rPr>
        <w:t>(Dz. U. poz. 835)</w:t>
      </w:r>
      <w:r w:rsidRPr="000F4453">
        <w:rPr>
          <w:rFonts w:ascii="Cambria" w:eastAsiaTheme="minorHAnsi" w:hAnsi="Cambria" w:cstheme="minorBidi"/>
          <w:i/>
          <w:iCs/>
          <w:kern w:val="2"/>
          <w:sz w:val="22"/>
          <w:szCs w:val="22"/>
          <w:vertAlign w:val="superscript"/>
          <w:lang w:eastAsia="en-US"/>
          <w14:ligatures w14:val="standardContextual"/>
        </w:rPr>
        <w:footnoteReference w:id="5"/>
      </w:r>
      <w:r w:rsidRPr="000F4453">
        <w:rPr>
          <w:rFonts w:ascii="Cambria" w:eastAsiaTheme="minorHAnsi" w:hAnsi="Cambria" w:cstheme="minorBidi"/>
          <w:i/>
          <w:iCs/>
          <w:kern w:val="2"/>
          <w:sz w:val="22"/>
          <w:szCs w:val="22"/>
          <w:lang w:eastAsia="en-US"/>
          <w14:ligatures w14:val="standardContextual"/>
        </w:rPr>
        <w:t>.</w:t>
      </w:r>
    </w:p>
    <w:p w14:paraId="7CF29C15" w14:textId="77777777" w:rsidR="00163653" w:rsidRPr="000F4453" w:rsidRDefault="00163653" w:rsidP="00163653">
      <w:pPr>
        <w:spacing w:after="160" w:line="259" w:lineRule="auto"/>
        <w:rPr>
          <w:rFonts w:ascii="Cambria" w:eastAsia="Calibri" w:hAnsi="Cambria"/>
          <w:kern w:val="2"/>
          <w:sz w:val="22"/>
          <w:szCs w:val="22"/>
          <w:lang w:eastAsia="en-US"/>
          <w14:ligatures w14:val="standardContextual"/>
        </w:rPr>
      </w:pPr>
    </w:p>
    <w:p w14:paraId="025AC53F"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 xml:space="preserve">oraz wskazuję, że dokumenty na potwierdzenie tych faktów, o których mowa w Specyfikacji Warunków Zamówienia (SWZ) znajdują się w formie elektronicznej pod następującymi adresami internetowymi ogólnodostępnych i bezpłatnych baz danych </w:t>
      </w:r>
      <w:r w:rsidRPr="000F4453">
        <w:rPr>
          <w:rFonts w:ascii="Cambria" w:eastAsiaTheme="minorHAnsi" w:hAnsi="Cambria" w:cstheme="minorBidi"/>
          <w:i/>
          <w:kern w:val="2"/>
          <w:sz w:val="22"/>
          <w:szCs w:val="22"/>
          <w:lang w:eastAsia="en-US"/>
          <w14:ligatures w14:val="standardContextual"/>
        </w:rPr>
        <w:t>(należy zaznaczyć właściwe „X”):</w:t>
      </w:r>
    </w:p>
    <w:tbl>
      <w:tblPr>
        <w:tblW w:w="8647"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938"/>
      </w:tblGrid>
      <w:tr w:rsidR="000F4453" w:rsidRPr="000F4453" w14:paraId="08A29BAB" w14:textId="77777777" w:rsidTr="00163653">
        <w:tc>
          <w:tcPr>
            <w:tcW w:w="709" w:type="dxa"/>
            <w:tcBorders>
              <w:top w:val="single" w:sz="4" w:space="0" w:color="auto"/>
              <w:left w:val="single" w:sz="4" w:space="0" w:color="auto"/>
              <w:bottom w:val="single" w:sz="4" w:space="0" w:color="auto"/>
              <w:right w:val="single" w:sz="4" w:space="0" w:color="auto"/>
            </w:tcBorders>
            <w:vAlign w:val="center"/>
          </w:tcPr>
          <w:p w14:paraId="6F4DBFDA" w14:textId="77777777" w:rsidR="00163653" w:rsidRPr="000F4453" w:rsidRDefault="00163653" w:rsidP="00163653">
            <w:pPr>
              <w:spacing w:after="160" w:line="259" w:lineRule="auto"/>
              <w:rPr>
                <w:rFonts w:ascii="Cambria" w:eastAsia="Calibri" w:hAnsi="Cambria"/>
                <w:b/>
                <w:bCs/>
                <w:kern w:val="2"/>
                <w:sz w:val="22"/>
                <w:szCs w:val="22"/>
                <w:lang w:eastAsia="en-US"/>
                <w14:ligatures w14:val="standardContextual"/>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14C5F05B" w14:textId="77777777" w:rsidR="00163653" w:rsidRPr="000F4453" w:rsidRDefault="00163653" w:rsidP="00163653">
            <w:pPr>
              <w:spacing w:after="160" w:line="259" w:lineRule="auto"/>
              <w:rPr>
                <w:rFonts w:ascii="Cambria" w:eastAsia="Calibri" w:hAnsi="Cambria"/>
                <w:b/>
                <w:bCs/>
                <w:kern w:val="2"/>
                <w:sz w:val="22"/>
                <w:szCs w:val="22"/>
                <w:lang w:eastAsia="en-US"/>
                <w14:ligatures w14:val="standardContextual"/>
              </w:rPr>
            </w:pPr>
            <w:hyperlink r:id="rId57" w:history="1">
              <w:r w:rsidRPr="000F4453">
                <w:rPr>
                  <w:rFonts w:ascii="Cambria" w:eastAsiaTheme="minorHAnsi" w:hAnsi="Cambria" w:cstheme="minorBidi"/>
                  <w:kern w:val="2"/>
                  <w:sz w:val="22"/>
                  <w:szCs w:val="22"/>
                  <w:u w:val="single"/>
                  <w:lang w:eastAsia="en-US"/>
                  <w14:ligatures w14:val="standardContextual"/>
                </w:rPr>
                <w:t>https://prod.ceidg.gov.pl</w:t>
              </w:r>
            </w:hyperlink>
          </w:p>
        </w:tc>
      </w:tr>
      <w:tr w:rsidR="000F4453" w:rsidRPr="000F4453" w14:paraId="6B703D74" w14:textId="77777777" w:rsidTr="00163653">
        <w:tc>
          <w:tcPr>
            <w:tcW w:w="709" w:type="dxa"/>
            <w:tcBorders>
              <w:top w:val="single" w:sz="4" w:space="0" w:color="auto"/>
              <w:left w:val="single" w:sz="4" w:space="0" w:color="auto"/>
              <w:bottom w:val="single" w:sz="4" w:space="0" w:color="auto"/>
              <w:right w:val="single" w:sz="4" w:space="0" w:color="auto"/>
            </w:tcBorders>
            <w:vAlign w:val="center"/>
          </w:tcPr>
          <w:p w14:paraId="613AA2F8" w14:textId="77777777" w:rsidR="00163653" w:rsidRPr="000F4453" w:rsidRDefault="00163653" w:rsidP="00163653">
            <w:pPr>
              <w:spacing w:after="160" w:line="259" w:lineRule="auto"/>
              <w:rPr>
                <w:rFonts w:ascii="Cambria" w:eastAsia="Calibri" w:hAnsi="Cambria"/>
                <w:b/>
                <w:bCs/>
                <w:kern w:val="2"/>
                <w:sz w:val="22"/>
                <w:szCs w:val="22"/>
                <w:lang w:eastAsia="en-US"/>
                <w14:ligatures w14:val="standardContextual"/>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218AF89C" w14:textId="77777777" w:rsidR="00163653" w:rsidRPr="000F4453" w:rsidRDefault="00163653" w:rsidP="00163653">
            <w:pPr>
              <w:spacing w:after="160" w:line="259" w:lineRule="auto"/>
              <w:rPr>
                <w:rFonts w:ascii="Cambria" w:eastAsia="Calibri" w:hAnsi="Cambria"/>
                <w:b/>
                <w:bCs/>
                <w:kern w:val="2"/>
                <w:sz w:val="22"/>
                <w:szCs w:val="22"/>
                <w:lang w:eastAsia="en-US"/>
                <w14:ligatures w14:val="standardContextual"/>
              </w:rPr>
            </w:pPr>
            <w:hyperlink r:id="rId58" w:history="1">
              <w:r w:rsidRPr="000F4453">
                <w:rPr>
                  <w:rFonts w:ascii="Cambria" w:eastAsiaTheme="minorHAnsi" w:hAnsi="Cambria" w:cstheme="minorBidi"/>
                  <w:kern w:val="2"/>
                  <w:sz w:val="22"/>
                  <w:szCs w:val="22"/>
                  <w:u w:val="single"/>
                  <w:lang w:eastAsia="en-US"/>
                  <w14:ligatures w14:val="standardContextual"/>
                </w:rPr>
                <w:t>https://ems.ms.gov.pl</w:t>
              </w:r>
            </w:hyperlink>
          </w:p>
        </w:tc>
      </w:tr>
      <w:tr w:rsidR="00D75F7A" w:rsidRPr="000F4453" w14:paraId="370D070E" w14:textId="77777777" w:rsidTr="00163653">
        <w:tc>
          <w:tcPr>
            <w:tcW w:w="709" w:type="dxa"/>
            <w:tcBorders>
              <w:top w:val="single" w:sz="4" w:space="0" w:color="auto"/>
              <w:left w:val="single" w:sz="4" w:space="0" w:color="auto"/>
              <w:bottom w:val="single" w:sz="4" w:space="0" w:color="auto"/>
              <w:right w:val="single" w:sz="4" w:space="0" w:color="auto"/>
            </w:tcBorders>
            <w:vAlign w:val="center"/>
          </w:tcPr>
          <w:p w14:paraId="4BF2819A" w14:textId="77777777" w:rsidR="00163653" w:rsidRPr="000F4453" w:rsidRDefault="00163653" w:rsidP="00163653">
            <w:pPr>
              <w:spacing w:after="160" w:line="259" w:lineRule="auto"/>
              <w:rPr>
                <w:rFonts w:ascii="Cambria" w:eastAsia="Calibri" w:hAnsi="Cambria"/>
                <w:b/>
                <w:bCs/>
                <w:kern w:val="2"/>
                <w:sz w:val="22"/>
                <w:szCs w:val="22"/>
                <w:lang w:eastAsia="en-US"/>
                <w14:ligatures w14:val="standardContextual"/>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3162D187" w14:textId="77777777" w:rsidR="00163653" w:rsidRPr="000F4453" w:rsidRDefault="00991E07" w:rsidP="00163653">
            <w:pPr>
              <w:spacing w:after="160" w:line="259" w:lineRule="auto"/>
              <w:rPr>
                <w:rFonts w:ascii="Cambria" w:eastAsia="Calibri" w:hAnsi="Cambria"/>
                <w:b/>
                <w:bCs/>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inny rejestr (wskazać adres mailowy):</w:t>
            </w:r>
            <w:r w:rsidRPr="000F4453">
              <w:rPr>
                <w:rFonts w:ascii="Cambria" w:eastAsiaTheme="minorHAnsi" w:hAnsi="Cambria" w:cstheme="minorBidi"/>
                <w:b/>
                <w:bCs/>
                <w:kern w:val="2"/>
                <w:sz w:val="22"/>
                <w:szCs w:val="22"/>
                <w:lang w:eastAsia="en-US"/>
                <w14:ligatures w14:val="standardContextual"/>
              </w:rPr>
              <w:t xml:space="preserve">  </w:t>
            </w:r>
            <w:hyperlink r:id="rId59" w:history="1">
              <w:r w:rsidR="00163653" w:rsidRPr="000F4453">
                <w:rPr>
                  <w:rFonts w:ascii="Cambria" w:eastAsiaTheme="minorHAnsi" w:hAnsi="Cambria" w:cstheme="minorBidi"/>
                  <w:kern w:val="2"/>
                  <w:sz w:val="22"/>
                  <w:szCs w:val="22"/>
                  <w:u w:val="single"/>
                  <w:lang w:eastAsia="en-US"/>
                  <w14:ligatures w14:val="standardContextual"/>
                </w:rPr>
                <w:t>…………………………</w:t>
              </w:r>
              <w:proofErr w:type="gramStart"/>
              <w:r w:rsidR="00163653" w:rsidRPr="000F4453">
                <w:rPr>
                  <w:rFonts w:ascii="Cambria" w:eastAsiaTheme="minorHAnsi" w:hAnsi="Cambria" w:cstheme="minorBidi"/>
                  <w:kern w:val="2"/>
                  <w:sz w:val="22"/>
                  <w:szCs w:val="22"/>
                  <w:u w:val="single"/>
                  <w:lang w:eastAsia="en-US"/>
                  <w14:ligatures w14:val="standardContextual"/>
                </w:rPr>
                <w:t>…….</w:t>
              </w:r>
              <w:proofErr w:type="gramEnd"/>
              <w:r w:rsidR="00163653" w:rsidRPr="000F4453">
                <w:rPr>
                  <w:rFonts w:ascii="Cambria" w:eastAsiaTheme="minorHAnsi" w:hAnsi="Cambria" w:cstheme="minorBidi"/>
                  <w:kern w:val="2"/>
                  <w:sz w:val="22"/>
                  <w:szCs w:val="22"/>
                  <w:u w:val="single"/>
                  <w:lang w:eastAsia="en-US"/>
                  <w14:ligatures w14:val="standardContextual"/>
                </w:rPr>
                <w:t>.</w:t>
              </w:r>
            </w:hyperlink>
            <w:r w:rsidRPr="000F4453">
              <w:rPr>
                <w:rFonts w:ascii="Cambria" w:eastAsiaTheme="minorHAnsi" w:hAnsi="Cambria" w:cstheme="minorBidi"/>
                <w:kern w:val="2"/>
                <w:sz w:val="22"/>
                <w:szCs w:val="22"/>
                <w:u w:val="single"/>
                <w:lang w:eastAsia="en-US"/>
                <w14:ligatures w14:val="standardContextual"/>
              </w:rPr>
              <w:t>...............</w:t>
            </w:r>
          </w:p>
        </w:tc>
      </w:tr>
    </w:tbl>
    <w:p w14:paraId="09D463DB" w14:textId="77777777" w:rsidR="00163653" w:rsidRPr="000F4453" w:rsidRDefault="00163653" w:rsidP="00163653">
      <w:pPr>
        <w:spacing w:after="160" w:line="259" w:lineRule="auto"/>
        <w:rPr>
          <w:rFonts w:ascii="Cambria" w:eastAsia="Calibri" w:hAnsi="Cambria"/>
          <w:kern w:val="2"/>
          <w:sz w:val="22"/>
          <w:szCs w:val="22"/>
          <w:lang w:eastAsia="en-US"/>
          <w14:ligatures w14:val="standardContextual"/>
        </w:rPr>
      </w:pPr>
    </w:p>
    <w:p w14:paraId="34076BC7" w14:textId="77777777" w:rsidR="00163653" w:rsidRPr="000F4453" w:rsidRDefault="00991E07" w:rsidP="00163653">
      <w:pPr>
        <w:numPr>
          <w:ilvl w:val="0"/>
          <w:numId w:val="118"/>
        </w:num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 xml:space="preserve">Oświadczam, że zachodzą w stosunku do mnie podstawy wykluczenia z postępowania na podstawie art. …………. ustawy </w:t>
      </w:r>
      <w:proofErr w:type="spellStart"/>
      <w:r w:rsidRPr="000F4453">
        <w:rPr>
          <w:rFonts w:ascii="Cambria" w:eastAsiaTheme="minorHAnsi" w:hAnsi="Cambria" w:cstheme="minorBidi"/>
          <w:kern w:val="2"/>
          <w:sz w:val="22"/>
          <w:szCs w:val="22"/>
          <w:lang w:eastAsia="en-US"/>
          <w14:ligatures w14:val="standardContextual"/>
        </w:rPr>
        <w:t>Pzp</w:t>
      </w:r>
      <w:proofErr w:type="spellEnd"/>
      <w:r w:rsidRPr="000F4453">
        <w:rPr>
          <w:rFonts w:ascii="Cambria" w:eastAsiaTheme="minorHAnsi" w:hAnsi="Cambria" w:cstheme="minorBidi"/>
          <w:kern w:val="2"/>
          <w:sz w:val="22"/>
          <w:szCs w:val="22"/>
          <w:lang w:eastAsia="en-US"/>
          <w14:ligatures w14:val="standardContextual"/>
        </w:rPr>
        <w:t xml:space="preserve"> </w:t>
      </w:r>
      <w:r w:rsidRPr="000F4453">
        <w:rPr>
          <w:rFonts w:ascii="Cambria" w:eastAsiaTheme="minorHAnsi" w:hAnsi="Cambria" w:cstheme="minorBidi"/>
          <w:i/>
          <w:kern w:val="2"/>
          <w:sz w:val="22"/>
          <w:szCs w:val="22"/>
          <w:lang w:eastAsia="en-US"/>
          <w14:ligatures w14:val="standardContextual"/>
        </w:rPr>
        <w:t>(podać mającą zastosowanie podstawę wykluczenia spośród wymienionych w art. 108 ust. 1).</w:t>
      </w:r>
      <w:r w:rsidRPr="000F4453">
        <w:rPr>
          <w:rFonts w:ascii="Cambria" w:eastAsiaTheme="minorHAnsi" w:hAnsi="Cambria" w:cstheme="minorBidi"/>
          <w:kern w:val="2"/>
          <w:sz w:val="22"/>
          <w:szCs w:val="22"/>
          <w:lang w:eastAsia="en-US"/>
          <w14:ligatures w14:val="standardContextual"/>
        </w:rPr>
        <w:t xml:space="preserve"> Jednocześnie oświadczam, że w związku z ww. okolicznością, na podstawie art. 110 ust. 2 ustawy </w:t>
      </w:r>
      <w:proofErr w:type="spellStart"/>
      <w:r w:rsidRPr="000F4453">
        <w:rPr>
          <w:rFonts w:ascii="Cambria" w:eastAsiaTheme="minorHAnsi" w:hAnsi="Cambria" w:cstheme="minorBidi"/>
          <w:kern w:val="2"/>
          <w:sz w:val="22"/>
          <w:szCs w:val="22"/>
          <w:lang w:eastAsia="en-US"/>
          <w14:ligatures w14:val="standardContextual"/>
        </w:rPr>
        <w:t>Pzp</w:t>
      </w:r>
      <w:proofErr w:type="spellEnd"/>
      <w:r w:rsidRPr="000F4453">
        <w:rPr>
          <w:rFonts w:ascii="Cambria" w:eastAsiaTheme="minorHAnsi" w:hAnsi="Cambria" w:cstheme="minorBidi"/>
          <w:kern w:val="2"/>
          <w:sz w:val="22"/>
          <w:szCs w:val="22"/>
          <w:lang w:eastAsia="en-US"/>
          <w14:ligatures w14:val="standardContextual"/>
        </w:rPr>
        <w:t xml:space="preserve"> podjąłem następujące środki naprawcze (procedura sanacyjna – samooczyszczenie):</w:t>
      </w:r>
    </w:p>
    <w:p w14:paraId="1BBE7302"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w:t>
      </w:r>
    </w:p>
    <w:p w14:paraId="744ED2AA" w14:textId="77777777" w:rsidR="00163653" w:rsidRPr="000F4453" w:rsidRDefault="00991E07" w:rsidP="00163653">
      <w:pPr>
        <w:numPr>
          <w:ilvl w:val="0"/>
          <w:numId w:val="118"/>
        </w:num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Na potwierdzenie powyższego przedkładam następujące środki dowodowe:</w:t>
      </w:r>
    </w:p>
    <w:p w14:paraId="0EF4B3C7"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1) ………………………………………………..</w:t>
      </w:r>
    </w:p>
    <w:p w14:paraId="5CA1A20C"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2) ………………………………………………..</w:t>
      </w:r>
    </w:p>
    <w:p w14:paraId="3FD28E83" w14:textId="77777777" w:rsidR="00163653" w:rsidRPr="000F4453" w:rsidRDefault="00163653" w:rsidP="00163653">
      <w:pPr>
        <w:spacing w:after="160" w:line="259" w:lineRule="auto"/>
        <w:rPr>
          <w:rFonts w:ascii="Cambria" w:eastAsia="Calibri" w:hAnsi="Cambria"/>
          <w:kern w:val="2"/>
          <w:sz w:val="22"/>
          <w:szCs w:val="22"/>
          <w:lang w:eastAsia="en-US"/>
          <w14:ligatures w14:val="standardContextual"/>
        </w:rPr>
      </w:pPr>
    </w:p>
    <w:p w14:paraId="0BB1FD80" w14:textId="77777777" w:rsidR="00163653" w:rsidRPr="000F4453" w:rsidRDefault="00991E07" w:rsidP="00163653">
      <w:p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OŚWIADCZENIE DOTYCZĄCE WARUNKÓW UDZIAŁU W POSTĘPOWANIU:</w:t>
      </w:r>
    </w:p>
    <w:p w14:paraId="4656DD09"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 xml:space="preserve">Oświadczam, że spełniam warunki udziału w postępowaniu określone przez Zamawiającego </w:t>
      </w:r>
      <w:r w:rsidRPr="000F4453">
        <w:rPr>
          <w:rFonts w:ascii="Cambria" w:eastAsiaTheme="minorHAnsi" w:hAnsi="Cambria" w:cstheme="minorBidi"/>
          <w:kern w:val="2"/>
          <w:sz w:val="22"/>
          <w:szCs w:val="22"/>
          <w:lang w:eastAsia="en-US"/>
          <w14:ligatures w14:val="standardContextual"/>
        </w:rPr>
        <w:br/>
        <w:t>w ogłoszeniu o zamówieniu oraz w Specyfikacji Warunków Zamówienia (SWZ).</w:t>
      </w:r>
    </w:p>
    <w:p w14:paraId="0D6A6B54" w14:textId="77777777" w:rsidR="00163653" w:rsidRPr="000F4453" w:rsidRDefault="00163653" w:rsidP="00163653">
      <w:pPr>
        <w:spacing w:after="160" w:line="259" w:lineRule="auto"/>
        <w:rPr>
          <w:rFonts w:ascii="Cambria" w:eastAsia="Calibri" w:hAnsi="Cambria"/>
          <w:kern w:val="2"/>
          <w:sz w:val="22"/>
          <w:szCs w:val="22"/>
          <w:lang w:eastAsia="en-US"/>
          <w14:ligatures w14:val="standardContextual"/>
        </w:rPr>
      </w:pPr>
    </w:p>
    <w:p w14:paraId="46A42CD0"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INFORMACJA W ZWIĄZKU Z POLEGANIEM NA ZASOBACH INNYCH PODMIOTÓW</w:t>
      </w:r>
      <w:r w:rsidRPr="000F4453">
        <w:rPr>
          <w:rFonts w:ascii="Cambria" w:eastAsiaTheme="minorHAnsi" w:hAnsi="Cambria" w:cstheme="minorBidi"/>
          <w:kern w:val="2"/>
          <w:sz w:val="22"/>
          <w:szCs w:val="22"/>
          <w:lang w:eastAsia="en-US"/>
          <w14:ligatures w14:val="standardContextual"/>
        </w:rPr>
        <w:t xml:space="preserve">: </w:t>
      </w:r>
    </w:p>
    <w:p w14:paraId="2358035A" w14:textId="77777777" w:rsidR="00163653" w:rsidRPr="000F4453" w:rsidRDefault="00163653" w:rsidP="00163653">
      <w:pPr>
        <w:spacing w:after="160" w:line="259" w:lineRule="auto"/>
        <w:rPr>
          <w:rFonts w:ascii="Cambria" w:eastAsia="Calibri" w:hAnsi="Cambria"/>
          <w:kern w:val="2"/>
          <w:sz w:val="22"/>
          <w:szCs w:val="22"/>
          <w:lang w:eastAsia="en-US"/>
          <w14:ligatures w14:val="standardContextual"/>
        </w:rPr>
      </w:pPr>
    </w:p>
    <w:p w14:paraId="02855ABB" w14:textId="77777777" w:rsidR="00163653" w:rsidRPr="000F4453" w:rsidRDefault="00991E07" w:rsidP="00163653">
      <w:pPr>
        <w:numPr>
          <w:ilvl w:val="0"/>
          <w:numId w:val="119"/>
        </w:num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Oświadczam, że w celu wykazania spełniania warunków udziału w postępowaniu, określonych przez zamawiającego w ogłoszeniu o zamówieniu oraz w Specyfikacji Warunków Zamówienia (SWZ), polegam na zasobach następującego/</w:t>
      </w:r>
      <w:proofErr w:type="spellStart"/>
      <w:r w:rsidRPr="000F4453">
        <w:rPr>
          <w:rFonts w:ascii="Cambria" w:eastAsiaTheme="minorHAnsi" w:hAnsi="Cambria" w:cstheme="minorBidi"/>
          <w:kern w:val="2"/>
          <w:sz w:val="22"/>
          <w:szCs w:val="22"/>
          <w:lang w:eastAsia="en-US"/>
          <w14:ligatures w14:val="standardContextual"/>
        </w:rPr>
        <w:t>ych</w:t>
      </w:r>
      <w:proofErr w:type="spellEnd"/>
      <w:r w:rsidRPr="000F4453">
        <w:rPr>
          <w:rFonts w:ascii="Cambria" w:eastAsiaTheme="minorHAnsi" w:hAnsi="Cambria" w:cstheme="minorBidi"/>
          <w:kern w:val="2"/>
          <w:sz w:val="22"/>
          <w:szCs w:val="22"/>
          <w:lang w:eastAsia="en-US"/>
          <w14:ligatures w14:val="standardContextual"/>
        </w:rPr>
        <w:t xml:space="preserve"> podmiotu/ów </w:t>
      </w:r>
      <w:r w:rsidRPr="000F4453">
        <w:rPr>
          <w:rFonts w:ascii="Cambria" w:eastAsiaTheme="minorHAnsi" w:hAnsi="Cambria" w:cstheme="minorBidi"/>
          <w:i/>
          <w:kern w:val="2"/>
          <w:sz w:val="22"/>
          <w:szCs w:val="22"/>
          <w:lang w:eastAsia="en-US"/>
          <w14:ligatures w14:val="standardContextual"/>
        </w:rPr>
        <w:t>(należy zaznaczyć właściwe „X”):</w:t>
      </w:r>
    </w:p>
    <w:p w14:paraId="50F672E7" w14:textId="77777777" w:rsidR="00163653" w:rsidRPr="000F4453" w:rsidRDefault="00163653" w:rsidP="00163653">
      <w:pPr>
        <w:spacing w:after="160" w:line="259" w:lineRule="auto"/>
        <w:rPr>
          <w:rFonts w:ascii="Cambria" w:eastAsia="Calibri" w:hAnsi="Cambria"/>
          <w:kern w:val="2"/>
          <w:sz w:val="22"/>
          <w:szCs w:val="22"/>
          <w:lang w:eastAsia="en-US"/>
          <w14:ligatures w14:val="standardContextual"/>
        </w:rPr>
      </w:pPr>
    </w:p>
    <w:tbl>
      <w:tblPr>
        <w:tblW w:w="0" w:type="auto"/>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7831"/>
      </w:tblGrid>
      <w:tr w:rsidR="000F4453" w:rsidRPr="000F4453" w14:paraId="2FB4293A" w14:textId="77777777" w:rsidTr="00163653">
        <w:tc>
          <w:tcPr>
            <w:tcW w:w="868" w:type="dxa"/>
            <w:tcBorders>
              <w:top w:val="single" w:sz="4" w:space="0" w:color="auto"/>
              <w:left w:val="single" w:sz="4" w:space="0" w:color="auto"/>
              <w:bottom w:val="single" w:sz="4" w:space="0" w:color="auto"/>
              <w:right w:val="single" w:sz="4" w:space="0" w:color="auto"/>
            </w:tcBorders>
          </w:tcPr>
          <w:p w14:paraId="19A2DFE4" w14:textId="77777777" w:rsidR="00163653" w:rsidRPr="000F4453" w:rsidRDefault="00163653" w:rsidP="00163653">
            <w:pPr>
              <w:spacing w:after="160" w:line="259" w:lineRule="auto"/>
              <w:rPr>
                <w:rFonts w:ascii="Cambria" w:eastAsia="Calibri" w:hAnsi="Cambria"/>
                <w:kern w:val="2"/>
                <w:sz w:val="22"/>
                <w:szCs w:val="22"/>
                <w:lang w:eastAsia="en-US"/>
                <w14:ligatures w14:val="standardContextual"/>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1873DB63"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b/>
                <w:bCs/>
                <w:kern w:val="2"/>
                <w:sz w:val="22"/>
                <w:szCs w:val="22"/>
                <w:lang w:eastAsia="en-US"/>
                <w14:ligatures w14:val="standardContextual"/>
              </w:rPr>
              <w:t xml:space="preserve">polegam </w:t>
            </w:r>
            <w:r w:rsidRPr="000F4453">
              <w:rPr>
                <w:rFonts w:ascii="Cambria" w:eastAsiaTheme="minorHAnsi" w:hAnsi="Cambria" w:cstheme="minorBidi"/>
                <w:kern w:val="2"/>
                <w:sz w:val="22"/>
                <w:szCs w:val="22"/>
                <w:lang w:eastAsia="en-US"/>
                <w14:ligatures w14:val="standardContextual"/>
              </w:rPr>
              <w:t>na zasobach innego/</w:t>
            </w:r>
            <w:proofErr w:type="spellStart"/>
            <w:r w:rsidRPr="000F4453">
              <w:rPr>
                <w:rFonts w:ascii="Cambria" w:eastAsiaTheme="minorHAnsi" w:hAnsi="Cambria" w:cstheme="minorBidi"/>
                <w:kern w:val="2"/>
                <w:sz w:val="22"/>
                <w:szCs w:val="22"/>
                <w:lang w:eastAsia="en-US"/>
                <w14:ligatures w14:val="standardContextual"/>
              </w:rPr>
              <w:t>ych</w:t>
            </w:r>
            <w:proofErr w:type="spellEnd"/>
            <w:r w:rsidRPr="000F4453">
              <w:rPr>
                <w:rFonts w:ascii="Cambria" w:eastAsiaTheme="minorHAnsi" w:hAnsi="Cambria" w:cstheme="minorBidi"/>
                <w:kern w:val="2"/>
                <w:sz w:val="22"/>
                <w:szCs w:val="22"/>
                <w:lang w:eastAsia="en-US"/>
                <w14:ligatures w14:val="standardContextual"/>
              </w:rPr>
              <w:t xml:space="preserve"> podmiotu/ów</w:t>
            </w:r>
          </w:p>
        </w:tc>
      </w:tr>
      <w:tr w:rsidR="00D75F7A" w:rsidRPr="000F4453" w14:paraId="4BB32B3A" w14:textId="77777777" w:rsidTr="00163653">
        <w:tc>
          <w:tcPr>
            <w:tcW w:w="868" w:type="dxa"/>
            <w:tcBorders>
              <w:top w:val="single" w:sz="4" w:space="0" w:color="auto"/>
              <w:left w:val="single" w:sz="4" w:space="0" w:color="auto"/>
              <w:bottom w:val="single" w:sz="4" w:space="0" w:color="auto"/>
              <w:right w:val="single" w:sz="4" w:space="0" w:color="auto"/>
            </w:tcBorders>
          </w:tcPr>
          <w:p w14:paraId="2D9E5BC1" w14:textId="77777777" w:rsidR="00163653" w:rsidRPr="000F4453" w:rsidRDefault="00163653" w:rsidP="00163653">
            <w:pPr>
              <w:spacing w:after="160" w:line="259" w:lineRule="auto"/>
              <w:rPr>
                <w:rFonts w:ascii="Cambria" w:eastAsia="Calibri" w:hAnsi="Cambria"/>
                <w:kern w:val="2"/>
                <w:sz w:val="22"/>
                <w:szCs w:val="22"/>
                <w:lang w:eastAsia="en-US"/>
                <w14:ligatures w14:val="standardContextual"/>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2F32D21B"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b/>
                <w:bCs/>
                <w:kern w:val="2"/>
                <w:sz w:val="22"/>
                <w:szCs w:val="22"/>
                <w:lang w:eastAsia="en-US"/>
                <w14:ligatures w14:val="standardContextual"/>
              </w:rPr>
              <w:t>nie polegam</w:t>
            </w:r>
            <w:r w:rsidRPr="000F4453">
              <w:rPr>
                <w:rFonts w:ascii="Cambria" w:eastAsiaTheme="minorHAnsi" w:hAnsi="Cambria" w:cstheme="minorBidi"/>
                <w:kern w:val="2"/>
                <w:sz w:val="22"/>
                <w:szCs w:val="22"/>
                <w:lang w:eastAsia="en-US"/>
                <w14:ligatures w14:val="standardContextual"/>
              </w:rPr>
              <w:t xml:space="preserve"> na zasobach innego/</w:t>
            </w:r>
            <w:proofErr w:type="spellStart"/>
            <w:r w:rsidRPr="000F4453">
              <w:rPr>
                <w:rFonts w:ascii="Cambria" w:eastAsiaTheme="minorHAnsi" w:hAnsi="Cambria" w:cstheme="minorBidi"/>
                <w:kern w:val="2"/>
                <w:sz w:val="22"/>
                <w:szCs w:val="22"/>
                <w:lang w:eastAsia="en-US"/>
                <w14:ligatures w14:val="standardContextual"/>
              </w:rPr>
              <w:t>ych</w:t>
            </w:r>
            <w:proofErr w:type="spellEnd"/>
            <w:r w:rsidRPr="000F4453">
              <w:rPr>
                <w:rFonts w:ascii="Cambria" w:eastAsiaTheme="minorHAnsi" w:hAnsi="Cambria" w:cstheme="minorBidi"/>
                <w:kern w:val="2"/>
                <w:sz w:val="22"/>
                <w:szCs w:val="22"/>
                <w:lang w:eastAsia="en-US"/>
                <w14:ligatures w14:val="standardContextual"/>
              </w:rPr>
              <w:t xml:space="preserve"> podmiotu/ów</w:t>
            </w:r>
          </w:p>
        </w:tc>
      </w:tr>
    </w:tbl>
    <w:p w14:paraId="338E2C9C" w14:textId="77777777" w:rsidR="00163653" w:rsidRPr="000F4453" w:rsidRDefault="00163653" w:rsidP="00163653">
      <w:pPr>
        <w:spacing w:after="160" w:line="259" w:lineRule="auto"/>
        <w:rPr>
          <w:rFonts w:ascii="Cambria" w:eastAsia="Calibri" w:hAnsi="Cambria"/>
          <w:kern w:val="2"/>
          <w:sz w:val="22"/>
          <w:szCs w:val="22"/>
          <w:lang w:eastAsia="en-US"/>
          <w14:ligatures w14:val="standardContextual"/>
        </w:rPr>
      </w:pPr>
    </w:p>
    <w:p w14:paraId="70521CA8" w14:textId="77777777" w:rsidR="00163653" w:rsidRPr="000F4453" w:rsidRDefault="00991E07" w:rsidP="00163653">
      <w:pPr>
        <w:numPr>
          <w:ilvl w:val="0"/>
          <w:numId w:val="119"/>
        </w:numPr>
        <w:spacing w:after="160" w:line="259" w:lineRule="auto"/>
        <w:rPr>
          <w:rFonts w:ascii="Cambria" w:eastAsia="Calibri" w:hAnsi="Cambria"/>
          <w:kern w:val="2"/>
          <w:sz w:val="22"/>
          <w:szCs w:val="22"/>
          <w:u w:val="single"/>
          <w:lang w:eastAsia="en-US"/>
          <w14:ligatures w14:val="standardContextual"/>
        </w:rPr>
      </w:pPr>
      <w:r w:rsidRPr="000F4453">
        <w:rPr>
          <w:rFonts w:ascii="Cambria" w:eastAsiaTheme="minorHAnsi" w:hAnsi="Cambria" w:cstheme="minorBidi"/>
          <w:kern w:val="2"/>
          <w:sz w:val="22"/>
          <w:szCs w:val="22"/>
          <w:u w:val="single"/>
          <w:lang w:eastAsia="en-US"/>
          <w14:ligatures w14:val="standardContextual"/>
        </w:rPr>
        <w:t>Nazwa i adres podmiotu:</w:t>
      </w:r>
    </w:p>
    <w:p w14:paraId="19225DE2"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w:t>
      </w:r>
    </w:p>
    <w:p w14:paraId="56785C86"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w:t>
      </w:r>
    </w:p>
    <w:p w14:paraId="62826E13" w14:textId="77777777" w:rsidR="00163653" w:rsidRPr="000F4453" w:rsidRDefault="00991E07" w:rsidP="00163653">
      <w:pPr>
        <w:spacing w:after="160" w:line="259" w:lineRule="auto"/>
        <w:rPr>
          <w:rFonts w:ascii="Cambria" w:eastAsia="Calibri" w:hAnsi="Cambria"/>
          <w:kern w:val="2"/>
          <w:sz w:val="22"/>
          <w:szCs w:val="22"/>
          <w:u w:val="single"/>
          <w:lang w:eastAsia="en-US"/>
          <w14:ligatures w14:val="standardContextual"/>
        </w:rPr>
      </w:pPr>
      <w:r w:rsidRPr="000F4453">
        <w:rPr>
          <w:rFonts w:ascii="Cambria" w:eastAsiaTheme="minorHAnsi" w:hAnsi="Cambria" w:cstheme="minorBidi"/>
          <w:kern w:val="2"/>
          <w:sz w:val="22"/>
          <w:szCs w:val="22"/>
          <w:u w:val="single"/>
          <w:lang w:eastAsia="en-US"/>
          <w14:ligatures w14:val="standardContextual"/>
        </w:rPr>
        <w:t>Udostępniane zasoby:</w:t>
      </w:r>
    </w:p>
    <w:p w14:paraId="40C5B03C"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w:t>
      </w:r>
    </w:p>
    <w:p w14:paraId="7B06C5C2" w14:textId="77777777" w:rsidR="00163653" w:rsidRPr="000F4453" w:rsidRDefault="00991E07" w:rsidP="00163653">
      <w:pPr>
        <w:spacing w:after="160" w:line="259" w:lineRule="auto"/>
        <w:rPr>
          <w:rFonts w:ascii="Cambria" w:eastAsia="Calibri" w:hAnsi="Cambria"/>
          <w:i/>
          <w:kern w:val="2"/>
          <w:sz w:val="22"/>
          <w:szCs w:val="22"/>
          <w:lang w:eastAsia="en-US"/>
          <w14:ligatures w14:val="standardContextual"/>
        </w:rPr>
      </w:pPr>
      <w:r w:rsidRPr="000F4453">
        <w:rPr>
          <w:rFonts w:ascii="Cambria" w:eastAsiaTheme="minorHAnsi" w:hAnsi="Cambria" w:cstheme="minorBidi"/>
          <w:i/>
          <w:kern w:val="2"/>
          <w:sz w:val="22"/>
          <w:szCs w:val="22"/>
          <w:lang w:eastAsia="en-US"/>
          <w14:ligatures w14:val="standardContextual"/>
        </w:rPr>
        <w:t>(wskazać podmiot i określić odpowiedni zakres dla wskazanego podmiotu, w przypadku zaznaczenia, iż Wykonawca polega na zasobach innego podmiotu w celu wykazania spełniania warunków udziału w postępowaniu).</w:t>
      </w:r>
    </w:p>
    <w:p w14:paraId="4DDDAD1F" w14:textId="77777777" w:rsidR="00163653" w:rsidRPr="000F4453" w:rsidRDefault="00991E07" w:rsidP="00163653">
      <w:p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OŚWIADCZENIE DOTYCZĄCE PODANYCH INFORMACJI:</w:t>
      </w:r>
    </w:p>
    <w:p w14:paraId="4C474BAA" w14:textId="77777777" w:rsidR="00163653" w:rsidRPr="000F4453" w:rsidRDefault="00163653" w:rsidP="00163653">
      <w:pPr>
        <w:spacing w:after="160" w:line="259" w:lineRule="auto"/>
        <w:rPr>
          <w:rFonts w:ascii="Cambria" w:eastAsia="Calibri" w:hAnsi="Cambria"/>
          <w:b/>
          <w:kern w:val="2"/>
          <w:sz w:val="22"/>
          <w:szCs w:val="22"/>
          <w:lang w:eastAsia="en-US"/>
          <w14:ligatures w14:val="standardContextual"/>
        </w:rPr>
      </w:pPr>
    </w:p>
    <w:p w14:paraId="662E8495"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Oświadczam, że wszystkie informacje podane w powyższych oświadczeniach są aktualne i zgodne z prawdą oraz zostały przedstawione z pełną świadomością konsekwencji wprowadzenia zamawiającego w błąd przy przedstawianiu informacji.</w:t>
      </w:r>
    </w:p>
    <w:p w14:paraId="21A14171" w14:textId="77777777" w:rsidR="00163653" w:rsidRPr="000F4453" w:rsidRDefault="00163653" w:rsidP="00163653">
      <w:pPr>
        <w:spacing w:after="160" w:line="259" w:lineRule="auto"/>
        <w:rPr>
          <w:rFonts w:ascii="Cambria" w:eastAsia="Calibri" w:hAnsi="Cambria"/>
          <w:kern w:val="2"/>
          <w:sz w:val="22"/>
          <w:szCs w:val="22"/>
          <w:lang w:eastAsia="en-US"/>
          <w14:ligatures w14:val="standardContextual"/>
        </w:rPr>
      </w:pPr>
    </w:p>
    <w:p w14:paraId="42584273" w14:textId="77777777" w:rsidR="00163653" w:rsidRPr="000F4453" w:rsidRDefault="00991E07" w:rsidP="00163653">
      <w:pPr>
        <w:spacing w:after="160" w:line="259" w:lineRule="auto"/>
        <w:rPr>
          <w:rFonts w:ascii="Cambria" w:eastAsia="Calibri" w:hAnsi="Cambria"/>
          <w:kern w:val="2"/>
          <w:sz w:val="22"/>
          <w:szCs w:val="22"/>
          <w:lang w:eastAsia="en-US"/>
          <w14:ligatures w14:val="standardContextual"/>
        </w:rPr>
      </w:pPr>
      <w:r w:rsidRPr="000F4453">
        <w:rPr>
          <w:rFonts w:ascii="Cambria" w:eastAsiaTheme="minorHAnsi" w:hAnsi="Cambria" w:cstheme="minorBidi"/>
          <w:kern w:val="2"/>
          <w:sz w:val="22"/>
          <w:szCs w:val="22"/>
          <w:lang w:eastAsia="en-US"/>
          <w14:ligatures w14:val="standardContextual"/>
        </w:rPr>
        <w:t>………………………………………………………………………………………</w:t>
      </w:r>
    </w:p>
    <w:p w14:paraId="4EFA0AAC" w14:textId="77777777" w:rsidR="00163653" w:rsidRPr="000F4453" w:rsidRDefault="00991E07" w:rsidP="00163653">
      <w:pPr>
        <w:spacing w:after="160" w:line="259" w:lineRule="auto"/>
        <w:rPr>
          <w:rFonts w:ascii="Cambria" w:eastAsia="Calibri" w:hAnsi="Cambria"/>
          <w:i/>
          <w:kern w:val="2"/>
          <w:sz w:val="22"/>
          <w:szCs w:val="22"/>
          <w:lang w:eastAsia="en-US"/>
          <w14:ligatures w14:val="standardContextual"/>
        </w:rPr>
      </w:pPr>
      <w:r w:rsidRPr="000F4453">
        <w:rPr>
          <w:rFonts w:ascii="Cambria" w:eastAsiaTheme="minorHAnsi" w:hAnsi="Cambria" w:cstheme="minorBidi"/>
          <w:i/>
          <w:kern w:val="2"/>
          <w:sz w:val="22"/>
          <w:szCs w:val="22"/>
          <w:lang w:eastAsia="en-US"/>
          <w14:ligatures w14:val="standardContextual"/>
        </w:rPr>
        <w:t>(</w:t>
      </w:r>
      <w:r w:rsidRPr="000F4453">
        <w:rPr>
          <w:rFonts w:ascii="Cambria" w:eastAsiaTheme="minorHAnsi" w:hAnsi="Cambria" w:cstheme="minorBidi"/>
          <w:b/>
          <w:i/>
          <w:kern w:val="2"/>
          <w:sz w:val="22"/>
          <w:szCs w:val="22"/>
          <w:lang w:eastAsia="en-US"/>
          <w14:ligatures w14:val="standardContextual"/>
        </w:rPr>
        <w:t>kwalifikowany podpis elektroniczny / podpis zaufany / podpis osobisty</w:t>
      </w:r>
      <w:r w:rsidRPr="000F4453">
        <w:rPr>
          <w:rFonts w:ascii="Cambria" w:eastAsiaTheme="minorHAnsi" w:hAnsi="Cambria" w:cstheme="minorBidi"/>
          <w:i/>
          <w:kern w:val="2"/>
          <w:sz w:val="22"/>
          <w:szCs w:val="22"/>
          <w:lang w:eastAsia="en-US"/>
          <w14:ligatures w14:val="standardContextual"/>
        </w:rPr>
        <w:t xml:space="preserve"> </w:t>
      </w:r>
    </w:p>
    <w:p w14:paraId="69783A9B" w14:textId="77777777" w:rsidR="00163653" w:rsidRPr="000F4453" w:rsidRDefault="00991E07" w:rsidP="00163653">
      <w:pPr>
        <w:spacing w:after="160" w:line="259" w:lineRule="auto"/>
        <w:rPr>
          <w:rFonts w:ascii="Cambria" w:eastAsia="Calibri" w:hAnsi="Cambria"/>
          <w:i/>
          <w:kern w:val="2"/>
          <w:sz w:val="22"/>
          <w:szCs w:val="22"/>
          <w:lang w:eastAsia="en-US"/>
          <w14:ligatures w14:val="standardContextual"/>
        </w:rPr>
      </w:pPr>
      <w:r w:rsidRPr="000F4453">
        <w:rPr>
          <w:rFonts w:ascii="Cambria" w:eastAsiaTheme="minorHAnsi" w:hAnsi="Cambria" w:cstheme="minorBidi"/>
          <w:i/>
          <w:kern w:val="2"/>
          <w:sz w:val="22"/>
          <w:szCs w:val="22"/>
          <w:lang w:eastAsia="en-US"/>
          <w14:ligatures w14:val="standardContextual"/>
        </w:rPr>
        <w:t>osoby/osób upoważnionej/</w:t>
      </w:r>
      <w:proofErr w:type="spellStart"/>
      <w:r w:rsidRPr="000F4453">
        <w:rPr>
          <w:rFonts w:ascii="Cambria" w:eastAsiaTheme="minorHAnsi" w:hAnsi="Cambria" w:cstheme="minorBidi"/>
          <w:i/>
          <w:kern w:val="2"/>
          <w:sz w:val="22"/>
          <w:szCs w:val="22"/>
          <w:lang w:eastAsia="en-US"/>
          <w14:ligatures w14:val="standardContextual"/>
        </w:rPr>
        <w:t>nych</w:t>
      </w:r>
      <w:proofErr w:type="spellEnd"/>
      <w:r w:rsidRPr="000F4453">
        <w:rPr>
          <w:rFonts w:ascii="Cambria" w:eastAsiaTheme="minorHAnsi" w:hAnsi="Cambria" w:cstheme="minorBidi"/>
          <w:i/>
          <w:kern w:val="2"/>
          <w:sz w:val="22"/>
          <w:szCs w:val="22"/>
          <w:lang w:eastAsia="en-US"/>
          <w14:ligatures w14:val="standardContextual"/>
        </w:rPr>
        <w:t xml:space="preserve"> do reprezentowania Wykonawcy/ów)</w:t>
      </w:r>
    </w:p>
    <w:p w14:paraId="446D2925" w14:textId="77777777" w:rsidR="00163653" w:rsidRPr="000F4453" w:rsidRDefault="00163653" w:rsidP="00163653">
      <w:pPr>
        <w:spacing w:after="160" w:line="259" w:lineRule="auto"/>
        <w:rPr>
          <w:rFonts w:ascii="Cambria" w:eastAsia="Calibri" w:hAnsi="Cambria"/>
          <w:b/>
          <w:kern w:val="2"/>
          <w:sz w:val="22"/>
          <w:szCs w:val="22"/>
          <w:u w:val="single"/>
          <w:lang w:eastAsia="en-US"/>
          <w14:ligatures w14:val="standardContextual"/>
        </w:rPr>
      </w:pPr>
    </w:p>
    <w:p w14:paraId="2AD04C4E" w14:textId="77777777" w:rsidR="00163653" w:rsidRPr="000F4453" w:rsidRDefault="00991E07" w:rsidP="00163653">
      <w:pPr>
        <w:spacing w:after="160" w:line="259" w:lineRule="auto"/>
        <w:rPr>
          <w:rFonts w:ascii="Cambria" w:eastAsia="Calibri" w:hAnsi="Cambria"/>
          <w:b/>
          <w:kern w:val="2"/>
          <w:sz w:val="22"/>
          <w:szCs w:val="22"/>
          <w:u w:val="single"/>
          <w:lang w:eastAsia="en-US"/>
          <w14:ligatures w14:val="standardContextual"/>
        </w:rPr>
      </w:pPr>
      <w:r w:rsidRPr="000F4453">
        <w:rPr>
          <w:rFonts w:ascii="Cambria" w:eastAsiaTheme="minorHAnsi" w:hAnsi="Cambria" w:cstheme="minorBidi"/>
          <w:b/>
          <w:kern w:val="2"/>
          <w:sz w:val="22"/>
          <w:szCs w:val="22"/>
          <w:u w:val="single"/>
          <w:lang w:eastAsia="en-US"/>
          <w14:ligatures w14:val="standardContextual"/>
        </w:rPr>
        <w:t>UWAGA:</w:t>
      </w:r>
    </w:p>
    <w:p w14:paraId="140C1A57" w14:textId="77777777" w:rsidR="00163653" w:rsidRPr="000F4453" w:rsidRDefault="00991E07" w:rsidP="00163653">
      <w:pPr>
        <w:numPr>
          <w:ilvl w:val="0"/>
          <w:numId w:val="120"/>
        </w:num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W przypadku Wykonawców wspólnie ubiegających się o udzielenie zamówienia wymóg złożenia niniejszego oświadczenia dotyczy każdego z wykonawców,</w:t>
      </w:r>
    </w:p>
    <w:p w14:paraId="2F5B3274" w14:textId="77777777" w:rsidR="00163653" w:rsidRPr="000F4453" w:rsidRDefault="00991E07" w:rsidP="00163653">
      <w:pPr>
        <w:numPr>
          <w:ilvl w:val="0"/>
          <w:numId w:val="120"/>
        </w:num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Zamawiający zaleca przed podpisaniem, zapisanie dokumentu w formacie .pdf,</w:t>
      </w:r>
    </w:p>
    <w:p w14:paraId="58AB647B" w14:textId="77777777" w:rsidR="00163653" w:rsidRPr="000F4453" w:rsidRDefault="00991E07" w:rsidP="00163653">
      <w:pPr>
        <w:numPr>
          <w:ilvl w:val="0"/>
          <w:numId w:val="120"/>
        </w:numPr>
        <w:spacing w:after="160" w:line="259" w:lineRule="auto"/>
        <w:rPr>
          <w:rFonts w:ascii="Cambria" w:eastAsia="Calibri" w:hAnsi="Cambria"/>
          <w:b/>
          <w:kern w:val="2"/>
          <w:sz w:val="22"/>
          <w:szCs w:val="22"/>
          <w:lang w:eastAsia="en-US"/>
          <w14:ligatures w14:val="standardContextual"/>
        </w:rPr>
      </w:pPr>
      <w:r w:rsidRPr="000F4453">
        <w:rPr>
          <w:rFonts w:ascii="Cambria" w:eastAsiaTheme="minorHAnsi" w:hAnsi="Cambria" w:cstheme="minorBidi"/>
          <w:b/>
          <w:kern w:val="2"/>
          <w:sz w:val="22"/>
          <w:szCs w:val="22"/>
          <w:lang w:eastAsia="en-US"/>
          <w14:ligatures w14:val="standardContextual"/>
        </w:rPr>
        <w:t>Dokument należy wypełnić i podpisać kwalifikowalnym podpisem elektronicznym lub podpisem zaufanym lub podpisem osobistym.</w:t>
      </w:r>
    </w:p>
    <w:p w14:paraId="423AA271" w14:textId="77777777" w:rsidR="00684F71" w:rsidRPr="000F4453" w:rsidRDefault="00684F71">
      <w:pPr>
        <w:spacing w:after="160" w:line="259" w:lineRule="auto"/>
        <w:rPr>
          <w:rFonts w:ascii="Cambria" w:eastAsia="Calibri" w:hAnsi="Cambria"/>
          <w:kern w:val="2"/>
          <w:sz w:val="22"/>
          <w:szCs w:val="22"/>
          <w:lang w:eastAsia="en-US"/>
          <w14:ligatures w14:val="standardContextual"/>
        </w:rPr>
        <w:sectPr w:rsidR="00684F71" w:rsidRPr="000F4453">
          <w:headerReference w:type="even" r:id="rId60"/>
          <w:headerReference w:type="default" r:id="rId61"/>
          <w:footerReference w:type="even" r:id="rId62"/>
          <w:footerReference w:type="default" r:id="rId63"/>
          <w:headerReference w:type="first" r:id="rId64"/>
          <w:footerReference w:type="first" r:id="rId65"/>
          <w:pgSz w:w="11906" w:h="16838"/>
          <w:pgMar w:top="1417" w:right="1417" w:bottom="1417" w:left="1417" w:header="708" w:footer="708" w:gutter="0"/>
          <w:pgNumType w:start="1"/>
          <w:cols w:space="708"/>
          <w:docGrid w:linePitch="360"/>
        </w:sectPr>
      </w:pPr>
    </w:p>
    <w:p w14:paraId="5E76A822" w14:textId="77777777" w:rsidR="00036B55" w:rsidRPr="000F4453" w:rsidRDefault="00991E07" w:rsidP="00036B55">
      <w:pPr>
        <w:spacing w:line="276" w:lineRule="auto"/>
        <w:jc w:val="center"/>
        <w:rPr>
          <w:rFonts w:ascii="Cambria" w:eastAsia="Calibri" w:hAnsi="Cambria"/>
          <w:b/>
          <w:bCs/>
          <w:lang w:eastAsia="en-US"/>
        </w:rPr>
      </w:pPr>
      <w:r w:rsidRPr="000F4453">
        <w:rPr>
          <w:rFonts w:ascii="Cambria" w:eastAsia="Calibri" w:hAnsi="Cambria"/>
          <w:b/>
          <w:bCs/>
          <w:lang w:eastAsia="en-US"/>
        </w:rPr>
        <w:lastRenderedPageBreak/>
        <w:t xml:space="preserve">Załącznik nr </w:t>
      </w:r>
      <w:r w:rsidR="00D84272" w:rsidRPr="000F4453">
        <w:rPr>
          <w:rFonts w:ascii="Cambria" w:eastAsia="Calibri" w:hAnsi="Cambria"/>
          <w:b/>
          <w:bCs/>
          <w:lang w:eastAsia="en-US"/>
        </w:rPr>
        <w:t>5</w:t>
      </w:r>
      <w:r w:rsidRPr="000F4453">
        <w:rPr>
          <w:rFonts w:ascii="Cambria" w:eastAsia="Calibri" w:hAnsi="Cambria"/>
          <w:b/>
          <w:bCs/>
          <w:lang w:eastAsia="en-US"/>
        </w:rPr>
        <w:t xml:space="preserve"> do SWZ</w:t>
      </w:r>
    </w:p>
    <w:p w14:paraId="091D0D73" w14:textId="77777777" w:rsidR="00036B55" w:rsidRPr="000F4453" w:rsidRDefault="00991E07" w:rsidP="00036B55">
      <w:pPr>
        <w:pBdr>
          <w:bottom w:val="single" w:sz="4" w:space="1" w:color="auto"/>
        </w:pBdr>
        <w:spacing w:line="276" w:lineRule="auto"/>
        <w:jc w:val="center"/>
        <w:rPr>
          <w:rFonts w:ascii="Cambria" w:eastAsia="Calibri" w:hAnsi="Cambria"/>
          <w:b/>
          <w:bCs/>
          <w:lang w:eastAsia="en-US"/>
        </w:rPr>
      </w:pPr>
      <w:r w:rsidRPr="000F4453">
        <w:rPr>
          <w:rFonts w:ascii="Cambria" w:eastAsia="Calibri" w:hAnsi="Cambria"/>
          <w:b/>
          <w:bCs/>
          <w:lang w:eastAsia="en-US"/>
        </w:rPr>
        <w:t xml:space="preserve">Wzór oświadczenia Wykonawców wspólnie ubiegających </w:t>
      </w:r>
      <w:r w:rsidRPr="000F4453">
        <w:rPr>
          <w:rFonts w:ascii="Cambria" w:eastAsia="Calibri" w:hAnsi="Cambria"/>
          <w:b/>
          <w:bCs/>
          <w:lang w:eastAsia="en-US"/>
        </w:rPr>
        <w:br/>
        <w:t xml:space="preserve">się o udzielenie zamówienia </w:t>
      </w:r>
    </w:p>
    <w:p w14:paraId="3A99BA3D" w14:textId="1C30E1AB" w:rsidR="00036B55" w:rsidRPr="000F4453" w:rsidRDefault="00991E07" w:rsidP="00036B55">
      <w:pPr>
        <w:suppressAutoHyphens/>
        <w:autoSpaceDN w:val="0"/>
        <w:spacing w:line="276" w:lineRule="auto"/>
        <w:jc w:val="center"/>
        <w:textAlignment w:val="baseline"/>
        <w:rPr>
          <w:rFonts w:ascii="Cambria" w:eastAsia="Calibri" w:hAnsi="Cambria"/>
          <w:b/>
          <w:u w:val="single"/>
        </w:rPr>
      </w:pPr>
      <w:r w:rsidRPr="000F4453">
        <w:rPr>
          <w:rFonts w:ascii="Cambria" w:eastAsia="Calibri" w:hAnsi="Cambria"/>
          <w:bCs/>
        </w:rPr>
        <w:t>(Znak postępowania:</w:t>
      </w:r>
      <w:r w:rsidR="001A3BBF" w:rsidRPr="000F4453">
        <w:rPr>
          <w:rFonts w:ascii="Cambria" w:eastAsia="Calibri" w:hAnsi="Cambria"/>
          <w:bCs/>
        </w:rPr>
        <w:t xml:space="preserve"> </w:t>
      </w:r>
      <w:r w:rsidR="001A3BBF" w:rsidRPr="000F4453">
        <w:rPr>
          <w:rFonts w:ascii="Calibri Light" w:hAnsi="Calibri Light"/>
          <w:i/>
          <w:iCs/>
          <w:sz w:val="22"/>
          <w:szCs w:val="22"/>
        </w:rPr>
        <w:t>ZP.I.2.224/</w:t>
      </w:r>
      <w:r w:rsidR="00054672" w:rsidRPr="000F4453">
        <w:rPr>
          <w:rFonts w:ascii="Calibri Light" w:hAnsi="Calibri Light"/>
          <w:i/>
          <w:iCs/>
          <w:sz w:val="22"/>
          <w:szCs w:val="22"/>
        </w:rPr>
        <w:t>22</w:t>
      </w:r>
      <w:r w:rsidR="001A3BBF" w:rsidRPr="000F4453">
        <w:rPr>
          <w:rFonts w:ascii="Calibri Light" w:hAnsi="Calibri Light"/>
          <w:i/>
          <w:iCs/>
          <w:sz w:val="22"/>
          <w:szCs w:val="22"/>
        </w:rPr>
        <w:t>/2024</w:t>
      </w:r>
      <w:r w:rsidRPr="000F4453">
        <w:rPr>
          <w:rFonts w:ascii="Cambria" w:eastAsia="Calibri" w:hAnsi="Cambria"/>
          <w:bCs/>
        </w:rPr>
        <w:t>)</w:t>
      </w:r>
    </w:p>
    <w:p w14:paraId="368A783F" w14:textId="77777777" w:rsidR="00036B55" w:rsidRPr="000F4453" w:rsidRDefault="00991E07" w:rsidP="00036B55">
      <w:pPr>
        <w:suppressAutoHyphens/>
        <w:autoSpaceDN w:val="0"/>
        <w:spacing w:line="276" w:lineRule="auto"/>
        <w:jc w:val="both"/>
        <w:textAlignment w:val="baseline"/>
        <w:rPr>
          <w:rFonts w:ascii="Cambria" w:hAnsi="Cambria"/>
          <w:b/>
          <w:u w:val="single"/>
        </w:rPr>
      </w:pPr>
      <w:r w:rsidRPr="000F4453">
        <w:rPr>
          <w:rFonts w:ascii="Cambria" w:hAnsi="Cambria"/>
          <w:b/>
          <w:u w:val="single"/>
        </w:rPr>
        <w:t>ZAMAWIAJĄCY:</w:t>
      </w:r>
      <w:r w:rsidR="001A3BBF" w:rsidRPr="000F4453">
        <w:rPr>
          <w:rFonts w:ascii="Cambria" w:hAnsi="Cambria"/>
          <w:b/>
          <w:u w:val="single"/>
        </w:rPr>
        <w:t xml:space="preserve"> </w:t>
      </w:r>
    </w:p>
    <w:p w14:paraId="7933EAAA" w14:textId="77777777" w:rsidR="001A3BBF" w:rsidRPr="000F4453" w:rsidRDefault="00991E07" w:rsidP="001A3BBF">
      <w:pPr>
        <w:autoSpaceDE w:val="0"/>
        <w:autoSpaceDN w:val="0"/>
        <w:spacing w:line="276" w:lineRule="auto"/>
        <w:rPr>
          <w:rFonts w:ascii="Calibri Light" w:hAnsi="Calibri Light"/>
          <w:b/>
          <w:sz w:val="22"/>
          <w:szCs w:val="22"/>
          <w:u w:val="single"/>
          <w:lang w:eastAsia="en-US"/>
        </w:rPr>
      </w:pPr>
      <w:r w:rsidRPr="000F4453">
        <w:rPr>
          <w:rFonts w:ascii="Calibri Light" w:hAnsi="Calibri Light"/>
          <w:b/>
          <w:sz w:val="22"/>
          <w:szCs w:val="22"/>
          <w:u w:val="single"/>
          <w:lang w:eastAsia="en-US"/>
        </w:rPr>
        <w:t>Małopolski Szpital Chorób Płuc i Rehabilitacji im. Edmunda Wojtyły</w:t>
      </w:r>
    </w:p>
    <w:p w14:paraId="57BE7D88" w14:textId="77777777" w:rsidR="001A3BBF" w:rsidRPr="000F4453" w:rsidRDefault="001A3BBF" w:rsidP="00036B55">
      <w:pPr>
        <w:suppressAutoHyphens/>
        <w:autoSpaceDN w:val="0"/>
        <w:spacing w:line="276" w:lineRule="auto"/>
        <w:jc w:val="both"/>
        <w:textAlignment w:val="baseline"/>
        <w:rPr>
          <w:rFonts w:ascii="Cambria" w:hAnsi="Cambria"/>
          <w:b/>
          <w:u w:val="single"/>
        </w:rPr>
      </w:pPr>
    </w:p>
    <w:p w14:paraId="41E2BB53" w14:textId="77777777" w:rsidR="00531FAF" w:rsidRPr="000F4453" w:rsidRDefault="00531FAF" w:rsidP="00036B55">
      <w:pPr>
        <w:spacing w:line="276" w:lineRule="auto"/>
        <w:rPr>
          <w:rFonts w:ascii="Cambria" w:eastAsia="Calibri" w:hAnsi="Cambria"/>
          <w:b/>
          <w:lang w:eastAsia="en-US"/>
        </w:rPr>
      </w:pPr>
    </w:p>
    <w:p w14:paraId="32392EBA" w14:textId="77777777" w:rsidR="00036B55" w:rsidRPr="000F4453" w:rsidRDefault="00991E07" w:rsidP="00036B55">
      <w:pPr>
        <w:spacing w:line="276" w:lineRule="auto"/>
        <w:rPr>
          <w:rFonts w:ascii="Cambria" w:eastAsia="Calibri" w:hAnsi="Cambria"/>
          <w:b/>
          <w:u w:val="single"/>
          <w:lang w:eastAsia="en-US"/>
        </w:rPr>
      </w:pPr>
      <w:r w:rsidRPr="000F4453">
        <w:rPr>
          <w:rFonts w:ascii="Cambria" w:eastAsia="Calibri" w:hAnsi="Cambria"/>
          <w:b/>
          <w:u w:val="single"/>
          <w:lang w:eastAsia="en-US"/>
        </w:rPr>
        <w:t>PODMIOTY W IMIENIU KTÓRYCH SKŁADANE JEST OŚWIADCZENIE:</w:t>
      </w:r>
    </w:p>
    <w:p w14:paraId="56C26BA9" w14:textId="77777777" w:rsidR="00036B55" w:rsidRPr="000F4453" w:rsidRDefault="00036B55" w:rsidP="00036B55">
      <w:pPr>
        <w:spacing w:line="276" w:lineRule="auto"/>
        <w:ind w:right="4244"/>
        <w:rPr>
          <w:rFonts w:ascii="Cambria" w:eastAsia="Calibri" w:hAnsi="Cambria"/>
          <w:lang w:eastAsia="en-US"/>
        </w:rPr>
      </w:pPr>
    </w:p>
    <w:p w14:paraId="7BA92748"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2354DCC9"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09A6C697"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5E1D51D7" w14:textId="77777777" w:rsidR="00036B55" w:rsidRPr="000F4453" w:rsidRDefault="00991E07" w:rsidP="00036B55">
      <w:pPr>
        <w:spacing w:line="276" w:lineRule="auto"/>
        <w:ind w:right="4528"/>
        <w:jc w:val="center"/>
        <w:rPr>
          <w:rFonts w:ascii="Cambria" w:eastAsia="Calibri" w:hAnsi="Cambria"/>
          <w:i/>
          <w:sz w:val="22"/>
          <w:szCs w:val="22"/>
          <w:lang w:eastAsia="en-US"/>
        </w:rPr>
      </w:pPr>
      <w:r w:rsidRPr="000F4453">
        <w:rPr>
          <w:rFonts w:ascii="Cambria" w:eastAsia="Calibri" w:hAnsi="Cambria"/>
          <w:i/>
          <w:sz w:val="22"/>
          <w:szCs w:val="22"/>
          <w:lang w:eastAsia="en-US"/>
        </w:rPr>
        <w:t>(pełna nazwa/firma, adres, w zależności od podmiotu: NIP/PESEL, KRS/CEIDG)</w:t>
      </w:r>
    </w:p>
    <w:p w14:paraId="25D98DC8" w14:textId="77777777" w:rsidR="00036B55" w:rsidRPr="000F4453" w:rsidRDefault="00036B55" w:rsidP="00036B55">
      <w:pPr>
        <w:spacing w:line="276" w:lineRule="auto"/>
        <w:ind w:right="4528"/>
        <w:jc w:val="center"/>
        <w:rPr>
          <w:rFonts w:ascii="Cambria" w:eastAsia="Calibri" w:hAnsi="Cambria"/>
          <w:i/>
          <w:lang w:eastAsia="en-US"/>
        </w:rPr>
      </w:pPr>
    </w:p>
    <w:p w14:paraId="262101FB"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5B55C93B"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0515CE7A"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309EE355" w14:textId="77777777" w:rsidR="00036B55" w:rsidRPr="000F4453" w:rsidRDefault="00991E07" w:rsidP="00036B55">
      <w:pPr>
        <w:spacing w:line="276" w:lineRule="auto"/>
        <w:ind w:right="4528"/>
        <w:jc w:val="center"/>
        <w:rPr>
          <w:rFonts w:ascii="Cambria" w:eastAsia="Calibri" w:hAnsi="Cambria"/>
          <w:i/>
          <w:sz w:val="22"/>
          <w:szCs w:val="22"/>
          <w:lang w:eastAsia="en-US"/>
        </w:rPr>
      </w:pPr>
      <w:r w:rsidRPr="000F4453">
        <w:rPr>
          <w:rFonts w:ascii="Cambria" w:eastAsia="Calibri" w:hAnsi="Cambria"/>
          <w:i/>
          <w:sz w:val="22"/>
          <w:szCs w:val="22"/>
          <w:lang w:eastAsia="en-US"/>
        </w:rPr>
        <w:t>(pełna nazwa/firma, adres, w zależności od podmiotu: NIP/PESEL, KRS/CEIDG)</w:t>
      </w:r>
    </w:p>
    <w:p w14:paraId="5A83F285" w14:textId="77777777" w:rsidR="00036B55" w:rsidRPr="000F4453" w:rsidRDefault="00036B55" w:rsidP="00036B55">
      <w:pPr>
        <w:spacing w:line="276" w:lineRule="auto"/>
        <w:ind w:right="4528"/>
        <w:jc w:val="center"/>
        <w:rPr>
          <w:rFonts w:ascii="Cambria" w:eastAsia="Calibri" w:hAnsi="Cambria"/>
          <w:i/>
          <w:lang w:eastAsia="en-US"/>
        </w:rPr>
      </w:pPr>
    </w:p>
    <w:p w14:paraId="12FBAC77" w14:textId="77777777" w:rsidR="00036B55" w:rsidRPr="000F4453" w:rsidRDefault="00991E07" w:rsidP="00036B55">
      <w:pPr>
        <w:spacing w:line="276" w:lineRule="auto"/>
        <w:rPr>
          <w:rFonts w:ascii="Cambria" w:eastAsia="Calibri" w:hAnsi="Cambria"/>
          <w:u w:val="single"/>
          <w:lang w:eastAsia="en-US"/>
        </w:rPr>
      </w:pPr>
      <w:r w:rsidRPr="000F4453">
        <w:rPr>
          <w:rFonts w:ascii="Cambria" w:eastAsia="Calibri" w:hAnsi="Cambria"/>
          <w:u w:val="single"/>
          <w:lang w:eastAsia="en-US"/>
        </w:rPr>
        <w:t>reprezentowane przez:</w:t>
      </w:r>
    </w:p>
    <w:p w14:paraId="5C140408"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06EB8698"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149726F9" w14:textId="77777777" w:rsidR="00036B55" w:rsidRPr="000F4453" w:rsidRDefault="00991E07" w:rsidP="00036B55">
      <w:pPr>
        <w:spacing w:line="276" w:lineRule="auto"/>
        <w:rPr>
          <w:rFonts w:ascii="Cambria" w:eastAsia="Calibri" w:hAnsi="Cambria"/>
          <w:i/>
          <w:lang w:eastAsia="en-US"/>
        </w:rPr>
      </w:pPr>
      <w:r w:rsidRPr="000F4453">
        <w:rPr>
          <w:rFonts w:ascii="Cambria" w:eastAsia="Calibri" w:hAnsi="Cambria"/>
          <w:i/>
          <w:lang w:eastAsia="en-US"/>
        </w:rPr>
        <w:t xml:space="preserve"> (imię, nazwisko, stanowisko/podstawa do reprezentacji)</w:t>
      </w:r>
    </w:p>
    <w:p w14:paraId="05BEE950" w14:textId="77777777" w:rsidR="00036B55" w:rsidRPr="000F4453" w:rsidRDefault="00036B55" w:rsidP="00036B55">
      <w:pPr>
        <w:spacing w:line="276" w:lineRule="auto"/>
        <w:rPr>
          <w:rFonts w:ascii="Cambria" w:eastAsia="Calibri" w:hAnsi="Cambria"/>
          <w:i/>
          <w:lang w:eastAsia="en-US"/>
        </w:rPr>
      </w:pPr>
    </w:p>
    <w:tbl>
      <w:tblPr>
        <w:tblStyle w:val="TableGrid0"/>
        <w:tblW w:w="0" w:type="auto"/>
        <w:tblInd w:w="113" w:type="dxa"/>
        <w:tblLook w:val="04A0" w:firstRow="1" w:lastRow="0" w:firstColumn="1" w:lastColumn="0" w:noHBand="0" w:noVBand="1"/>
      </w:tblPr>
      <w:tblGrid>
        <w:gridCol w:w="8943"/>
      </w:tblGrid>
      <w:tr w:rsidR="000F4453" w:rsidRPr="000F4453" w14:paraId="6BC6E269" w14:textId="77777777" w:rsidTr="00A326D0">
        <w:tc>
          <w:tcPr>
            <w:tcW w:w="9093" w:type="dxa"/>
            <w:shd w:val="clear" w:color="auto" w:fill="F2F2F2"/>
          </w:tcPr>
          <w:p w14:paraId="08096726" w14:textId="77777777" w:rsidR="00036B55" w:rsidRPr="000F4453" w:rsidRDefault="00991E07" w:rsidP="00A326D0">
            <w:pPr>
              <w:spacing w:line="276" w:lineRule="auto"/>
              <w:jc w:val="center"/>
              <w:rPr>
                <w:rFonts w:ascii="Cambria" w:eastAsia="Calibri" w:hAnsi="Cambria"/>
                <w:b/>
                <w:sz w:val="28"/>
                <w:szCs w:val="28"/>
              </w:rPr>
            </w:pPr>
            <w:r w:rsidRPr="000F4453">
              <w:rPr>
                <w:rFonts w:ascii="Cambria" w:eastAsia="Calibri" w:hAnsi="Cambria"/>
                <w:b/>
                <w:sz w:val="28"/>
                <w:szCs w:val="28"/>
              </w:rPr>
              <w:t xml:space="preserve">Oświadczenie składane na podstawie art. 117 ust. 4 ustawy </w:t>
            </w:r>
            <w:r w:rsidRPr="000F4453">
              <w:rPr>
                <w:rFonts w:ascii="Cambria" w:eastAsia="Calibri" w:hAnsi="Cambria"/>
                <w:b/>
                <w:sz w:val="28"/>
                <w:szCs w:val="28"/>
              </w:rPr>
              <w:br/>
              <w:t xml:space="preserve">z dnia 11 września 2019 r. Prawo zamówień publicznych </w:t>
            </w:r>
            <w:r w:rsidRPr="000F4453">
              <w:rPr>
                <w:rFonts w:ascii="Cambria" w:eastAsia="Calibri" w:hAnsi="Cambria"/>
                <w:b/>
                <w:sz w:val="28"/>
                <w:szCs w:val="28"/>
              </w:rPr>
              <w:br/>
              <w:t>(tekst jedn.: Dz. U. z 202</w:t>
            </w:r>
            <w:r w:rsidR="00161C40" w:rsidRPr="000F4453">
              <w:rPr>
                <w:rFonts w:ascii="Cambria" w:eastAsia="Calibri" w:hAnsi="Cambria"/>
                <w:b/>
                <w:sz w:val="28"/>
                <w:szCs w:val="28"/>
              </w:rPr>
              <w:t>4</w:t>
            </w:r>
            <w:r w:rsidRPr="000F4453">
              <w:rPr>
                <w:rFonts w:ascii="Cambria" w:eastAsia="Calibri" w:hAnsi="Cambria"/>
                <w:b/>
                <w:sz w:val="28"/>
                <w:szCs w:val="28"/>
              </w:rPr>
              <w:t xml:space="preserve"> r., poz. </w:t>
            </w:r>
            <w:r w:rsidR="00161C40" w:rsidRPr="000F4453">
              <w:rPr>
                <w:rFonts w:ascii="Cambria" w:eastAsia="Calibri" w:hAnsi="Cambria"/>
                <w:b/>
                <w:sz w:val="28"/>
                <w:szCs w:val="28"/>
              </w:rPr>
              <w:t>1320</w:t>
            </w:r>
            <w:r w:rsidRPr="000F4453">
              <w:rPr>
                <w:rFonts w:ascii="Cambria" w:eastAsia="Calibri" w:hAnsi="Cambria"/>
                <w:b/>
                <w:sz w:val="28"/>
                <w:szCs w:val="28"/>
              </w:rPr>
              <w:t xml:space="preserve">) </w:t>
            </w:r>
            <w:r w:rsidRPr="000F4453">
              <w:rPr>
                <w:rFonts w:ascii="Cambria" w:eastAsia="Calibri" w:hAnsi="Cambria"/>
                <w:b/>
                <w:sz w:val="28"/>
                <w:szCs w:val="28"/>
              </w:rPr>
              <w:br/>
              <w:t xml:space="preserve">- dalej: ustawa </w:t>
            </w:r>
            <w:proofErr w:type="spellStart"/>
            <w:r w:rsidRPr="000F4453">
              <w:rPr>
                <w:rFonts w:ascii="Cambria" w:eastAsia="Calibri" w:hAnsi="Cambria"/>
                <w:b/>
                <w:sz w:val="28"/>
                <w:szCs w:val="28"/>
              </w:rPr>
              <w:t>Pzp</w:t>
            </w:r>
            <w:proofErr w:type="spellEnd"/>
          </w:p>
        </w:tc>
      </w:tr>
    </w:tbl>
    <w:p w14:paraId="47E8CC88" w14:textId="77777777" w:rsidR="00036B55" w:rsidRPr="000F4453" w:rsidRDefault="00036B55" w:rsidP="00036B55">
      <w:pPr>
        <w:spacing w:line="276" w:lineRule="auto"/>
        <w:rPr>
          <w:rFonts w:ascii="Cambria" w:eastAsia="Calibri" w:hAnsi="Cambria"/>
          <w:b/>
          <w:lang w:eastAsia="en-US"/>
        </w:rPr>
      </w:pPr>
    </w:p>
    <w:p w14:paraId="48FB56F2" w14:textId="77777777" w:rsidR="00531FAF" w:rsidRPr="000F4453" w:rsidRDefault="00991E07" w:rsidP="00531FAF">
      <w:pPr>
        <w:rPr>
          <w:rFonts w:ascii="Cambria" w:eastAsia="Calibri" w:hAnsi="Cambria"/>
          <w:bCs/>
          <w:sz w:val="32"/>
          <w:szCs w:val="32"/>
          <w:lang w:eastAsia="en-US"/>
        </w:rPr>
      </w:pPr>
      <w:r w:rsidRPr="000F4453">
        <w:rPr>
          <w:rFonts w:ascii="Cambria" w:eastAsia="Calibri" w:hAnsi="Cambria"/>
          <w:lang w:eastAsia="en-US"/>
        </w:rPr>
        <w:t>Na potrzeby postępowania o udzielenie zamówienia publicznego którego przedmiotem jest zadanie pn.</w:t>
      </w:r>
      <w:r w:rsidRPr="000F4453">
        <w:rPr>
          <w:rFonts w:ascii="Cambria" w:eastAsia="Calibri" w:hAnsi="Cambria"/>
          <w:b/>
          <w:lang w:eastAsia="en-US"/>
        </w:rPr>
        <w:t xml:space="preserve"> </w:t>
      </w:r>
    </w:p>
    <w:p w14:paraId="6D435E13" w14:textId="77777777" w:rsidR="00531FAF" w:rsidRPr="000F4453" w:rsidRDefault="00991E07" w:rsidP="00531FAF">
      <w:pPr>
        <w:jc w:val="center"/>
        <w:rPr>
          <w:rFonts w:ascii="Cambria" w:eastAsia="Calibri" w:hAnsi="Cambria"/>
          <w:b/>
          <w:bCs/>
          <w:sz w:val="32"/>
          <w:szCs w:val="32"/>
          <w:lang w:eastAsia="en-US"/>
        </w:rPr>
      </w:pPr>
      <w:r w:rsidRPr="000F4453">
        <w:rPr>
          <w:rFonts w:ascii="Cambria" w:eastAsia="Arial Unicode MS" w:hAnsi="Cambria"/>
          <w:b/>
          <w:bCs/>
          <w:sz w:val="32"/>
          <w:szCs w:val="32"/>
          <w:lang w:eastAsia="en-US"/>
        </w:rPr>
        <w:t>„</w:t>
      </w:r>
      <w:r w:rsidRPr="000F4453">
        <w:rPr>
          <w:rFonts w:ascii="Cambria" w:eastAsia="Calibri" w:hAnsi="Cambria"/>
          <w:b/>
          <w:bCs/>
          <w:sz w:val="32"/>
          <w:szCs w:val="32"/>
          <w:lang w:eastAsia="en-US"/>
        </w:rPr>
        <w:t>Modernizacja budynków szpitalnych w Małopolskim Szpitalu Chorób Płuc i Rehabilitacji im. Edmunda Wojtyły w Jaroszowcu</w:t>
      </w:r>
      <w:r w:rsidRPr="000F4453">
        <w:rPr>
          <w:rFonts w:ascii="Cambria" w:eastAsia="Arial Unicode MS" w:hAnsi="Cambria"/>
          <w:b/>
          <w:bCs/>
          <w:sz w:val="32"/>
          <w:szCs w:val="32"/>
          <w:lang w:eastAsia="en-US"/>
        </w:rPr>
        <w:t>”</w:t>
      </w:r>
    </w:p>
    <w:p w14:paraId="4C7CE8C7" w14:textId="77777777" w:rsidR="006B22E5" w:rsidRPr="000F4453" w:rsidRDefault="006B22E5" w:rsidP="00A800E2">
      <w:pPr>
        <w:autoSpaceDE w:val="0"/>
        <w:autoSpaceDN w:val="0"/>
        <w:adjustRightInd w:val="0"/>
        <w:spacing w:after="240"/>
        <w:ind w:left="510"/>
        <w:jc w:val="both"/>
        <w:rPr>
          <w:rFonts w:ascii="Calibri" w:eastAsia="Calibri" w:hAnsi="Calibri"/>
          <w:b/>
          <w:sz w:val="32"/>
          <w:szCs w:val="32"/>
          <w:lang w:eastAsia="en-US"/>
        </w:rPr>
      </w:pPr>
    </w:p>
    <w:p w14:paraId="6EFAE718" w14:textId="77777777" w:rsidR="00036B55" w:rsidRPr="000F4453" w:rsidRDefault="00991E07" w:rsidP="00036B55">
      <w:pPr>
        <w:tabs>
          <w:tab w:val="left" w:pos="567"/>
        </w:tabs>
        <w:spacing w:line="276" w:lineRule="auto"/>
        <w:contextualSpacing/>
        <w:jc w:val="both"/>
        <w:rPr>
          <w:rFonts w:ascii="Cambria" w:eastAsia="Calibri" w:hAnsi="Cambria"/>
          <w:b/>
          <w:lang w:eastAsia="en-US"/>
        </w:rPr>
      </w:pPr>
      <w:r w:rsidRPr="000F4453">
        <w:rPr>
          <w:rFonts w:ascii="Cambria" w:eastAsia="Calibri" w:hAnsi="Cambria"/>
          <w:snapToGrid w:val="0"/>
          <w:lang w:eastAsia="en-US"/>
        </w:rPr>
        <w:t>p</w:t>
      </w:r>
      <w:r w:rsidRPr="000F4453">
        <w:rPr>
          <w:rFonts w:ascii="Cambria" w:eastAsia="Calibri" w:hAnsi="Cambria"/>
          <w:lang w:eastAsia="en-US"/>
        </w:rPr>
        <w:t xml:space="preserve">rowadzonego przez </w:t>
      </w:r>
      <w:r w:rsidRPr="000F4453">
        <w:rPr>
          <w:rFonts w:ascii="Cambria" w:eastAsia="Calibri" w:hAnsi="Cambria"/>
          <w:b/>
          <w:lang w:eastAsia="en-US"/>
        </w:rPr>
        <w:t xml:space="preserve">Powiat Tomaszowski, działając jako pełnomocnik podmiotów, w imieniu których składane jest oświadczenie </w:t>
      </w:r>
      <w:r w:rsidRPr="000F4453">
        <w:rPr>
          <w:rFonts w:ascii="Cambria" w:eastAsia="Calibri" w:hAnsi="Cambria"/>
          <w:b/>
          <w:u w:val="single"/>
          <w:lang w:eastAsia="en-US"/>
        </w:rPr>
        <w:t>oświadczam, że:</w:t>
      </w:r>
    </w:p>
    <w:p w14:paraId="2A806487" w14:textId="77777777" w:rsidR="00036B55" w:rsidRPr="000F4453" w:rsidRDefault="00036B55" w:rsidP="00036B55">
      <w:pPr>
        <w:tabs>
          <w:tab w:val="left" w:pos="567"/>
        </w:tabs>
        <w:spacing w:line="276" w:lineRule="auto"/>
        <w:contextualSpacing/>
        <w:jc w:val="both"/>
        <w:rPr>
          <w:rFonts w:ascii="Cambria" w:eastAsia="Calibri" w:hAnsi="Cambria"/>
          <w:bCs/>
          <w:lang w:eastAsia="en-US"/>
        </w:rPr>
      </w:pPr>
    </w:p>
    <w:p w14:paraId="1A9D5C99" w14:textId="77777777" w:rsidR="00036B55" w:rsidRPr="000F4453" w:rsidRDefault="00991E07" w:rsidP="00036B55">
      <w:pPr>
        <w:spacing w:line="276" w:lineRule="auto"/>
        <w:ind w:right="4244"/>
        <w:rPr>
          <w:rFonts w:ascii="Cambria" w:eastAsia="Calibri" w:hAnsi="Cambria"/>
          <w:b/>
          <w:bCs/>
          <w:lang w:eastAsia="en-US"/>
        </w:rPr>
      </w:pPr>
      <w:r w:rsidRPr="000F4453">
        <w:rPr>
          <w:rFonts w:ascii="Cambria" w:eastAsia="Calibri" w:hAnsi="Cambria"/>
          <w:b/>
          <w:bCs/>
          <w:lang w:eastAsia="en-US"/>
        </w:rPr>
        <w:t>Wykonawca:</w:t>
      </w:r>
    </w:p>
    <w:p w14:paraId="21F60CFC"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lastRenderedPageBreak/>
        <w:t>…………………………………………………..…..…………</w:t>
      </w:r>
    </w:p>
    <w:p w14:paraId="775CEA3F" w14:textId="77777777" w:rsidR="00036B55" w:rsidRPr="000F4453" w:rsidRDefault="00036B55" w:rsidP="00036B55">
      <w:pPr>
        <w:spacing w:line="276" w:lineRule="auto"/>
        <w:ind w:right="4528"/>
        <w:jc w:val="center"/>
        <w:rPr>
          <w:rFonts w:ascii="Cambria" w:eastAsia="Calibri" w:hAnsi="Cambria"/>
          <w:i/>
          <w:lang w:eastAsia="en-US"/>
        </w:rPr>
      </w:pPr>
    </w:p>
    <w:p w14:paraId="429376C3" w14:textId="77777777" w:rsidR="00036B55" w:rsidRPr="000F4453" w:rsidRDefault="00991E07" w:rsidP="00036B55">
      <w:pPr>
        <w:spacing w:line="276" w:lineRule="auto"/>
        <w:ind w:right="-6"/>
        <w:rPr>
          <w:rFonts w:ascii="Cambria" w:eastAsia="Calibri" w:hAnsi="Cambria"/>
          <w:i/>
          <w:sz w:val="22"/>
          <w:szCs w:val="22"/>
          <w:lang w:eastAsia="en-US"/>
        </w:rPr>
      </w:pPr>
      <w:r w:rsidRPr="000F4453">
        <w:rPr>
          <w:rFonts w:ascii="Cambria" w:eastAsia="Calibri" w:hAnsi="Cambria"/>
          <w:i/>
          <w:sz w:val="22"/>
          <w:szCs w:val="22"/>
          <w:lang w:eastAsia="en-US"/>
        </w:rPr>
        <w:t>Wykona następujący zakres świadczenia wynikającego z umowy o zamówienie publiczne:</w:t>
      </w:r>
    </w:p>
    <w:p w14:paraId="2E3FE4B1" w14:textId="77777777" w:rsidR="00036B55" w:rsidRPr="000F4453" w:rsidRDefault="00991E07" w:rsidP="00036B55">
      <w:pPr>
        <w:spacing w:line="276" w:lineRule="auto"/>
        <w:ind w:right="-6"/>
        <w:rPr>
          <w:rFonts w:ascii="Cambria" w:eastAsia="Calibri" w:hAnsi="Cambria"/>
          <w:lang w:eastAsia="en-US"/>
        </w:rPr>
      </w:pPr>
      <w:r w:rsidRPr="000F4453">
        <w:rPr>
          <w:rFonts w:ascii="Cambria" w:eastAsia="Calibri" w:hAnsi="Cambria"/>
          <w:lang w:eastAsia="en-US"/>
        </w:rPr>
        <w:t>…………………………………………………..…..………… …………………………………………………..…..…………</w:t>
      </w:r>
    </w:p>
    <w:p w14:paraId="64352993" w14:textId="77777777" w:rsidR="00036B55" w:rsidRPr="000F4453" w:rsidRDefault="00991E07" w:rsidP="00036B55">
      <w:pPr>
        <w:spacing w:line="276" w:lineRule="auto"/>
        <w:ind w:right="-6"/>
        <w:rPr>
          <w:rFonts w:ascii="Cambria" w:eastAsia="Calibri" w:hAnsi="Cambria"/>
          <w:lang w:eastAsia="en-US"/>
        </w:rPr>
      </w:pPr>
      <w:r w:rsidRPr="000F4453">
        <w:rPr>
          <w:rFonts w:ascii="Cambria" w:eastAsia="Calibri" w:hAnsi="Cambria"/>
          <w:lang w:eastAsia="en-US"/>
        </w:rPr>
        <w:t>…………………………………………………..…..…………</w:t>
      </w:r>
    </w:p>
    <w:p w14:paraId="6688CCFC" w14:textId="77777777" w:rsidR="00036B55" w:rsidRPr="000F4453" w:rsidRDefault="00991E07" w:rsidP="00036B55">
      <w:pPr>
        <w:spacing w:line="276" w:lineRule="auto"/>
        <w:ind w:right="-6"/>
        <w:rPr>
          <w:rFonts w:ascii="Cambria" w:eastAsia="Calibri" w:hAnsi="Cambria"/>
          <w:i/>
          <w:lang w:eastAsia="en-US"/>
        </w:rPr>
      </w:pPr>
      <w:r w:rsidRPr="000F4453">
        <w:rPr>
          <w:rFonts w:ascii="Cambria" w:eastAsia="Calibri" w:hAnsi="Cambria"/>
          <w:i/>
          <w:lang w:eastAsia="en-US"/>
        </w:rPr>
        <w:t xml:space="preserve"> </w:t>
      </w:r>
    </w:p>
    <w:p w14:paraId="292CBE8F" w14:textId="77777777" w:rsidR="00036B55" w:rsidRPr="000F4453" w:rsidRDefault="00991E07" w:rsidP="00036B55">
      <w:pPr>
        <w:spacing w:line="276" w:lineRule="auto"/>
        <w:ind w:right="-6"/>
        <w:rPr>
          <w:rFonts w:ascii="Cambria" w:eastAsia="Calibri" w:hAnsi="Cambria"/>
          <w:b/>
          <w:bCs/>
          <w:iCs/>
          <w:lang w:eastAsia="en-US"/>
        </w:rPr>
      </w:pPr>
      <w:r w:rsidRPr="000F4453">
        <w:rPr>
          <w:rFonts w:ascii="Cambria" w:eastAsia="Calibri" w:hAnsi="Cambria"/>
          <w:b/>
          <w:bCs/>
          <w:iCs/>
          <w:lang w:eastAsia="en-US"/>
        </w:rPr>
        <w:t>Wykonawca:</w:t>
      </w:r>
    </w:p>
    <w:p w14:paraId="349733B7"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27A7BD10" w14:textId="77777777" w:rsidR="00036B55" w:rsidRPr="000F4453" w:rsidRDefault="00036B55" w:rsidP="00036B55">
      <w:pPr>
        <w:spacing w:line="276" w:lineRule="auto"/>
        <w:ind w:right="4528"/>
        <w:jc w:val="center"/>
        <w:rPr>
          <w:rFonts w:ascii="Cambria" w:eastAsia="Calibri" w:hAnsi="Cambria"/>
          <w:i/>
          <w:lang w:eastAsia="en-US"/>
        </w:rPr>
      </w:pPr>
    </w:p>
    <w:p w14:paraId="690CD086" w14:textId="77777777" w:rsidR="00036B55" w:rsidRPr="000F4453" w:rsidRDefault="00991E07" w:rsidP="00036B55">
      <w:pPr>
        <w:spacing w:line="276" w:lineRule="auto"/>
        <w:ind w:right="-6"/>
        <w:rPr>
          <w:rFonts w:ascii="Cambria" w:eastAsia="Calibri" w:hAnsi="Cambria"/>
          <w:i/>
          <w:sz w:val="22"/>
          <w:szCs w:val="22"/>
          <w:lang w:eastAsia="en-US"/>
        </w:rPr>
      </w:pPr>
      <w:r w:rsidRPr="000F4453">
        <w:rPr>
          <w:rFonts w:ascii="Cambria" w:eastAsia="Calibri" w:hAnsi="Cambria"/>
          <w:i/>
          <w:sz w:val="22"/>
          <w:szCs w:val="22"/>
          <w:lang w:eastAsia="en-US"/>
        </w:rPr>
        <w:t>Wykona następujący zakres świadczenia wynikającego z umowy o zamówienie publiczne:</w:t>
      </w:r>
    </w:p>
    <w:p w14:paraId="2BA889FC"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7BC25233"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68D85D92" w14:textId="77777777" w:rsidR="00036B55" w:rsidRPr="000F4453" w:rsidRDefault="00991E07" w:rsidP="00036B55">
      <w:pPr>
        <w:spacing w:line="276" w:lineRule="auto"/>
        <w:ind w:right="4244"/>
        <w:rPr>
          <w:rFonts w:ascii="Cambria" w:eastAsia="Calibri" w:hAnsi="Cambria"/>
          <w:lang w:eastAsia="en-US"/>
        </w:rPr>
      </w:pPr>
      <w:r w:rsidRPr="000F4453">
        <w:rPr>
          <w:rFonts w:ascii="Cambria" w:eastAsia="Calibri" w:hAnsi="Cambria"/>
          <w:lang w:eastAsia="en-US"/>
        </w:rPr>
        <w:t>…………………………………………………..…..…………</w:t>
      </w:r>
    </w:p>
    <w:p w14:paraId="4F8A8B5F" w14:textId="77777777" w:rsidR="00036B55" w:rsidRPr="000F4453" w:rsidRDefault="00036B55" w:rsidP="00036B55">
      <w:pPr>
        <w:tabs>
          <w:tab w:val="left" w:pos="567"/>
        </w:tabs>
        <w:spacing w:line="276" w:lineRule="auto"/>
        <w:contextualSpacing/>
        <w:jc w:val="both"/>
        <w:rPr>
          <w:rFonts w:ascii="Cambria" w:eastAsia="Calibri" w:hAnsi="Cambria"/>
          <w:bCs/>
          <w:lang w:eastAsia="en-US"/>
        </w:rPr>
      </w:pPr>
    </w:p>
    <w:p w14:paraId="1111937B" w14:textId="77777777" w:rsidR="00036B55" w:rsidRPr="000F4453" w:rsidRDefault="00991E07" w:rsidP="00036B55">
      <w:pPr>
        <w:spacing w:line="276" w:lineRule="auto"/>
        <w:jc w:val="both"/>
        <w:rPr>
          <w:rFonts w:ascii="Cambria" w:eastAsia="Calibri" w:hAnsi="Cambria"/>
          <w:lang w:eastAsia="en-US"/>
        </w:rPr>
      </w:pPr>
      <w:r w:rsidRPr="000F4453">
        <w:rPr>
          <w:rFonts w:ascii="Cambria" w:eastAsia="Calibri" w:hAnsi="Cambria"/>
          <w:lang w:eastAsia="en-US"/>
        </w:rPr>
        <w:t xml:space="preserve">Oświadczam, że wszystkie informacje podane w powyższych oświadczeniach </w:t>
      </w:r>
      <w:r w:rsidRPr="000F4453">
        <w:rPr>
          <w:rFonts w:ascii="Cambria" w:eastAsia="Calibri" w:hAnsi="Cambria"/>
          <w:lang w:eastAsia="en-US"/>
        </w:rPr>
        <w:br/>
        <w:t>są aktualne i zgodne z prawdą.</w:t>
      </w:r>
    </w:p>
    <w:p w14:paraId="6A539299" w14:textId="77777777" w:rsidR="00036B55" w:rsidRPr="000F4453" w:rsidRDefault="00036B55" w:rsidP="00036B55">
      <w:pPr>
        <w:spacing w:line="276" w:lineRule="auto"/>
        <w:jc w:val="both"/>
        <w:rPr>
          <w:rFonts w:ascii="Cambria" w:eastAsia="Calibri" w:hAnsi="Cambria"/>
          <w:lang w:eastAsia="en-US"/>
        </w:rPr>
      </w:pPr>
    </w:p>
    <w:p w14:paraId="232BEB46" w14:textId="77777777" w:rsidR="00036B55" w:rsidRPr="000F4453" w:rsidRDefault="00036B55" w:rsidP="00036B55">
      <w:pPr>
        <w:spacing w:line="276" w:lineRule="auto"/>
        <w:ind w:left="5664" w:firstLine="708"/>
        <w:jc w:val="both"/>
        <w:rPr>
          <w:rFonts w:ascii="Calibri" w:eastAsia="Calibri" w:hAnsi="Calibri"/>
          <w:sz w:val="20"/>
          <w:szCs w:val="20"/>
          <w:lang w:eastAsia="en-US"/>
        </w:rPr>
      </w:pPr>
    </w:p>
    <w:p w14:paraId="66EDA149" w14:textId="77777777" w:rsidR="004C3178" w:rsidRPr="000F4453" w:rsidRDefault="004C3178">
      <w:pPr>
        <w:rPr>
          <w:rFonts w:ascii="Calibri" w:eastAsia="Calibri" w:hAnsi="Calibri"/>
          <w:lang w:eastAsia="en-US"/>
        </w:rPr>
      </w:pPr>
    </w:p>
    <w:sectPr w:rsidR="004C3178" w:rsidRPr="000F4453" w:rsidSect="006E7F3E">
      <w:headerReference w:type="even" r:id="rId66"/>
      <w:headerReference w:type="default" r:id="rId67"/>
      <w:footerReference w:type="even" r:id="rId68"/>
      <w:footerReference w:type="default" r:id="rId69"/>
      <w:headerReference w:type="first" r:id="rId70"/>
      <w:footerReference w:type="first" r:id="rId71"/>
      <w:pgSz w:w="11900" w:h="16840"/>
      <w:pgMar w:top="1249" w:right="1417" w:bottom="1417" w:left="1417" w:header="426" w:footer="90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BD902" w14:textId="77777777" w:rsidR="00121EAB" w:rsidRDefault="00121EAB">
      <w:r>
        <w:separator/>
      </w:r>
    </w:p>
  </w:endnote>
  <w:endnote w:type="continuationSeparator" w:id="0">
    <w:p w14:paraId="109E35A9" w14:textId="77777777" w:rsidR="00121EAB" w:rsidRDefault="0012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roman"/>
    <w:pitch w:val="variable"/>
    <w:sig w:usb0="00000003" w:usb1="00000000" w:usb2="00000000" w:usb3="00000000" w:csb0="00020001" w:csb1="00000000"/>
  </w:font>
  <w:font w:name="Univers-PL">
    <w:altName w:val="Malgun Gothic"/>
    <w:charset w:val="EE"/>
    <w:family w:val="roman"/>
    <w:pitch w:val="variable"/>
    <w:sig w:usb0="00000000"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Liberation Serif">
    <w:altName w:val="Times New Roman"/>
    <w:charset w:val="00"/>
    <w:family w:val="roman"/>
    <w:pitch w:val="variable"/>
    <w:sig w:usb0="00000007" w:usb1="00000000" w:usb2="00000000" w:usb3="00000000" w:csb0="00000003"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TimesNewRoman">
    <w:altName w:val="Italic"/>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A6433" w14:textId="77777777" w:rsidR="00D16FEC" w:rsidRDefault="00991E07">
    <w:pPr>
      <w:pStyle w:val="Stopka"/>
      <w:jc w:val="center"/>
    </w:pPr>
    <w:r>
      <w:rPr>
        <w:noProof/>
      </w:rPr>
      <mc:AlternateContent>
        <mc:Choice Requires="wpg">
          <w:drawing>
            <wp:anchor distT="0" distB="0" distL="114300" distR="114300" simplePos="0" relativeHeight="251658240" behindDoc="0" locked="0" layoutInCell="1" allowOverlap="1" wp14:anchorId="0106A0A3" wp14:editId="764D458F">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 xmlns:a="http://schemas.openxmlformats.org/drawingml/2006/main">
                <a:graphicData uri="http://schemas.microsoft.com/office/word/2010/wordprocessingGroup">
                  <wpg:wgp>
                    <wpg:cNvGrpSpPr/>
                    <wpg:grpSpPr>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4EC327DF" w14:textId="77777777" w:rsidR="00D16FEC" w:rsidRDefault="00D16FEC" w:rsidP="00C51DF4">
                            <w:pPr>
                              <w:widowControl w:val="0"/>
                              <w:rPr>
                                <w:rFonts w:ascii="Arial" w:hAnsi="Arial" w:cs="Arial"/>
                                <w:sz w:val="14"/>
                                <w:szCs w:val="14"/>
                              </w:rPr>
                            </w:pPr>
                          </w:p>
                          <w:p w14:paraId="2FDD6B5B" w14:textId="77777777" w:rsidR="00D16FEC" w:rsidRDefault="00991E07" w:rsidP="00C51DF4">
                            <w:pPr>
                              <w:widowControl w:val="0"/>
                              <w:rPr>
                                <w:rFonts w:ascii="Arial" w:hAnsi="Arial" w:cs="Arial"/>
                                <w:b/>
                                <w:bCs/>
                                <w:sz w:val="16"/>
                                <w:szCs w:val="16"/>
                              </w:rPr>
                            </w:pPr>
                            <w:r>
                              <w:rPr>
                                <w:rFonts w:ascii="Arial" w:hAnsi="Arial" w:cs="Arial"/>
                                <w:b/>
                                <w:bCs/>
                                <w:sz w:val="16"/>
                                <w:szCs w:val="16"/>
                              </w:rPr>
                              <w:t>BENEFICJENT:</w:t>
                            </w:r>
                          </w:p>
                          <w:p w14:paraId="5C6C57A0" w14:textId="77777777" w:rsidR="00D16FEC" w:rsidRPr="00E11A36" w:rsidRDefault="00991E07" w:rsidP="00C51DF4">
                            <w:pPr>
                              <w:widowControl w:val="0"/>
                              <w:rPr>
                                <w:rFonts w:ascii="Arial" w:hAnsi="Arial" w:cs="Arial"/>
                                <w:b/>
                                <w:bCs/>
                                <w:sz w:val="16"/>
                                <w:szCs w:val="16"/>
                              </w:rPr>
                            </w:pPr>
                            <w:r>
                              <w:rPr>
                                <w:rFonts w:ascii="Arial" w:hAnsi="Arial" w:cs="Arial"/>
                                <w:b/>
                                <w:bCs/>
                                <w:sz w:val="16"/>
                                <w:szCs w:val="16"/>
                              </w:rPr>
                              <w:t>GŁÓWNY URZĄD STATYSTYCZNY</w:t>
                            </w:r>
                          </w:p>
                          <w:p w14:paraId="436A7F99" w14:textId="77777777" w:rsidR="00D16FEC" w:rsidRPr="00E11A36" w:rsidRDefault="00991E07" w:rsidP="00C51DF4">
                            <w:pPr>
                              <w:widowControl w:val="0"/>
                              <w:rPr>
                                <w:rFonts w:ascii="Arial" w:hAnsi="Arial" w:cs="Arial"/>
                                <w:sz w:val="16"/>
                                <w:szCs w:val="16"/>
                              </w:rPr>
                            </w:pPr>
                            <w:r w:rsidRPr="00E11A36">
                              <w:rPr>
                                <w:rFonts w:ascii="Arial" w:hAnsi="Arial" w:cs="Arial"/>
                                <w:sz w:val="16"/>
                                <w:szCs w:val="16"/>
                              </w:rPr>
                              <w:t>Al. Niepodległości 208</w:t>
                            </w:r>
                          </w:p>
                          <w:p w14:paraId="67ADEEB1" w14:textId="77777777" w:rsidR="00D16FEC" w:rsidRDefault="00991E07" w:rsidP="00C51DF4">
                            <w:pPr>
                              <w:widowControl w:val="0"/>
                              <w:rPr>
                                <w:rFonts w:ascii="Arial" w:hAnsi="Arial" w:cs="Arial"/>
                                <w:sz w:val="14"/>
                                <w:szCs w:val="14"/>
                              </w:rPr>
                            </w:pPr>
                            <w:r w:rsidRPr="00E11A36">
                              <w:rPr>
                                <w:rFonts w:ascii="Arial" w:hAnsi="Arial" w:cs="Arial"/>
                                <w:sz w:val="16"/>
                                <w:szCs w:val="16"/>
                              </w:rPr>
                              <w:t>00-925 Warszawa</w:t>
                            </w:r>
                          </w:p>
                          <w:p w14:paraId="16AADB8A" w14:textId="77777777" w:rsidR="00D16FEC" w:rsidRDefault="00D16FEC"/>
                        </w:txbxContent>
                      </wps:txbx>
                      <wps:bodyPr rot="0" vert="horz" wrap="square" lIns="36576" tIns="36576" rIns="36576" bIns="36576" anchor="t" anchorCtr="0" upright="1"/>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3EB90B45" w14:textId="77777777" w:rsidR="00D16FEC" w:rsidRDefault="00D16FEC" w:rsidP="00C51DF4">
                            <w:pPr>
                              <w:widowControl w:val="0"/>
                              <w:rPr>
                                <w:rFonts w:ascii="Arial" w:hAnsi="Arial" w:cs="Arial"/>
                                <w:sz w:val="14"/>
                                <w:szCs w:val="14"/>
                              </w:rPr>
                            </w:pPr>
                          </w:p>
                          <w:p w14:paraId="5BF218E7" w14:textId="77777777" w:rsidR="00D16FEC" w:rsidRPr="003074FC" w:rsidRDefault="00991E07"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71B230A7" w14:textId="77777777" w:rsidR="00D16FEC" w:rsidRPr="003074FC" w:rsidRDefault="00991E07"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C017598" w14:textId="77777777" w:rsidR="00D16FEC" w:rsidRPr="003074FC" w:rsidRDefault="00991E07"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3F093D08" w14:textId="77777777" w:rsidR="00D16FEC" w:rsidRPr="00BC0929" w:rsidRDefault="00D16FEC" w:rsidP="00C51DF4">
                            <w:pPr>
                              <w:widowControl w:val="0"/>
                              <w:rPr>
                                <w:lang w:val="en-US"/>
                              </w:rPr>
                            </w:pPr>
                          </w:p>
                        </w:txbxContent>
                      </wps:txbx>
                      <wps:bodyPr rot="0" vert="horz" wrap="square" lIns="36576" tIns="36576" rIns="36576" bIns="36576" anchor="t" anchorCtr="0" upright="1"/>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106A0A3" id="Grupa 2" o:spid="_x0000_s1026" style="position:absolute;left:0;text-align:left;margin-left:-68.4pt;margin-top:-18.95pt;width:577.9pt;height:67.3pt;z-index:251658240"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V69+z5/yXv4If9le+Gv8A6mei15DXr37P&#10;n/Je/gh/2V74a/8AqZ6LXn5t/wAirM/+xfjf/UaqetkH/I9yX/sbZd/6mUT/AEQdQ0XR3v7130nT&#10;GZru5ZmawtWZmaZyWYmIkkkkkkkknJqp/Yei/wDQH0v/AMF9p/8AGaKK/wAWo7R9I/lTP9ban8Sp&#10;/jl/6Uw/sPRf+gPpf/gvtP8A4zR/Yei/9AfS/wDwX2n/AMZooprp8v8A3GQ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4EC327DF" w14:textId="77777777" w:rsidR="00D16FEC" w:rsidRDefault="00D16FEC" w:rsidP="00C51DF4">
                      <w:pPr>
                        <w:widowControl w:val="0"/>
                        <w:rPr>
                          <w:rFonts w:ascii="Arial" w:hAnsi="Arial" w:cs="Arial"/>
                          <w:sz w:val="14"/>
                          <w:szCs w:val="14"/>
                        </w:rPr>
                      </w:pPr>
                    </w:p>
                    <w:p w14:paraId="2FDD6B5B" w14:textId="77777777" w:rsidR="00D16FEC" w:rsidRDefault="00991E07" w:rsidP="00C51DF4">
                      <w:pPr>
                        <w:widowControl w:val="0"/>
                        <w:rPr>
                          <w:rFonts w:ascii="Arial" w:hAnsi="Arial" w:cs="Arial"/>
                          <w:b/>
                          <w:bCs/>
                          <w:sz w:val="16"/>
                          <w:szCs w:val="16"/>
                        </w:rPr>
                      </w:pPr>
                      <w:r>
                        <w:rPr>
                          <w:rFonts w:ascii="Arial" w:hAnsi="Arial" w:cs="Arial"/>
                          <w:b/>
                          <w:bCs/>
                          <w:sz w:val="16"/>
                          <w:szCs w:val="16"/>
                        </w:rPr>
                        <w:t>BENEFICJENT:</w:t>
                      </w:r>
                    </w:p>
                    <w:p w14:paraId="5C6C57A0" w14:textId="77777777" w:rsidR="00D16FEC" w:rsidRPr="00E11A36" w:rsidRDefault="00991E07" w:rsidP="00C51DF4">
                      <w:pPr>
                        <w:widowControl w:val="0"/>
                        <w:rPr>
                          <w:rFonts w:ascii="Arial" w:hAnsi="Arial" w:cs="Arial"/>
                          <w:b/>
                          <w:bCs/>
                          <w:sz w:val="16"/>
                          <w:szCs w:val="16"/>
                        </w:rPr>
                      </w:pPr>
                      <w:r>
                        <w:rPr>
                          <w:rFonts w:ascii="Arial" w:hAnsi="Arial" w:cs="Arial"/>
                          <w:b/>
                          <w:bCs/>
                          <w:sz w:val="16"/>
                          <w:szCs w:val="16"/>
                        </w:rPr>
                        <w:t>GŁÓWNY URZĄD STATYSTYCZNY</w:t>
                      </w:r>
                    </w:p>
                    <w:p w14:paraId="436A7F99" w14:textId="77777777" w:rsidR="00D16FEC" w:rsidRPr="00E11A36" w:rsidRDefault="00991E07" w:rsidP="00C51DF4">
                      <w:pPr>
                        <w:widowControl w:val="0"/>
                        <w:rPr>
                          <w:rFonts w:ascii="Arial" w:hAnsi="Arial" w:cs="Arial"/>
                          <w:sz w:val="16"/>
                          <w:szCs w:val="16"/>
                        </w:rPr>
                      </w:pPr>
                      <w:r w:rsidRPr="00E11A36">
                        <w:rPr>
                          <w:rFonts w:ascii="Arial" w:hAnsi="Arial" w:cs="Arial"/>
                          <w:sz w:val="16"/>
                          <w:szCs w:val="16"/>
                        </w:rPr>
                        <w:t>Al. Niepodległości 208</w:t>
                      </w:r>
                    </w:p>
                    <w:p w14:paraId="67ADEEB1" w14:textId="77777777" w:rsidR="00D16FEC" w:rsidRDefault="00991E07" w:rsidP="00C51DF4">
                      <w:pPr>
                        <w:widowControl w:val="0"/>
                        <w:rPr>
                          <w:rFonts w:ascii="Arial" w:hAnsi="Arial" w:cs="Arial"/>
                          <w:sz w:val="14"/>
                          <w:szCs w:val="14"/>
                        </w:rPr>
                      </w:pPr>
                      <w:r w:rsidRPr="00E11A36">
                        <w:rPr>
                          <w:rFonts w:ascii="Arial" w:hAnsi="Arial" w:cs="Arial"/>
                          <w:sz w:val="16"/>
                          <w:szCs w:val="16"/>
                        </w:rPr>
                        <w:t>00-925 Warszawa</w:t>
                      </w:r>
                    </w:p>
                    <w:p w14:paraId="16AADB8A" w14:textId="77777777" w:rsidR="00D16FEC" w:rsidRDefault="00D16FEC"/>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3EB90B45" w14:textId="77777777" w:rsidR="00D16FEC" w:rsidRDefault="00D16FEC" w:rsidP="00C51DF4">
                      <w:pPr>
                        <w:widowControl w:val="0"/>
                        <w:rPr>
                          <w:rFonts w:ascii="Arial" w:hAnsi="Arial" w:cs="Arial"/>
                          <w:sz w:val="14"/>
                          <w:szCs w:val="14"/>
                        </w:rPr>
                      </w:pPr>
                    </w:p>
                    <w:p w14:paraId="5BF218E7" w14:textId="77777777" w:rsidR="00D16FEC" w:rsidRPr="003074FC" w:rsidRDefault="00991E07"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71B230A7" w14:textId="77777777" w:rsidR="00D16FEC" w:rsidRPr="003074FC" w:rsidRDefault="00991E07"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C017598" w14:textId="77777777" w:rsidR="00D16FEC" w:rsidRPr="003074FC" w:rsidRDefault="00991E07"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3F093D08" w14:textId="77777777" w:rsidR="00D16FEC" w:rsidRPr="00BC0929" w:rsidRDefault="00D16FEC"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60288" behindDoc="0" locked="0" layoutInCell="1" allowOverlap="1" wp14:anchorId="0D726F92" wp14:editId="7A2EF35A">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595B464A" w14:textId="77777777" w:rsidR="00D16FEC" w:rsidRPr="00FD3B32" w:rsidRDefault="00991E07"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A466E4" w14:textId="77777777" w:rsidR="00D16FEC" w:rsidRPr="00FD3B32" w:rsidRDefault="00991E07"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470C02C8" w14:textId="77777777" w:rsidR="00D16FEC" w:rsidRDefault="00D16FEC" w:rsidP="00C51DF4">
                          <w:pPr>
                            <w:pStyle w:val="Stopka"/>
                          </w:pPr>
                        </w:p>
                        <w:p w14:paraId="32D39736" w14:textId="77777777" w:rsidR="00D16FEC" w:rsidRDefault="00D16FEC" w:rsidP="00C51DF4"/>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0D726F92" id="Pole tekstowe 34" o:spid="_x0000_s1032" type="#_x0000_t202" style="position:absolute;left:0;text-align:left;margin-left:254.65pt;margin-top:-15.2pt;width:263.15pt;height:4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" strokecolor="white">
              <v:textbox>
                <w:txbxContent>
                  <w:p w14:paraId="595B464A" w14:textId="77777777" w:rsidR="00D16FEC" w:rsidRPr="00FD3B32" w:rsidRDefault="00991E07"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A466E4" w14:textId="77777777" w:rsidR="00D16FEC" w:rsidRPr="00FD3B32" w:rsidRDefault="00991E07"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470C02C8" w14:textId="77777777" w:rsidR="00D16FEC" w:rsidRDefault="00D16FEC" w:rsidP="00C51DF4">
                    <w:pPr>
                      <w:pStyle w:val="Stopka"/>
                    </w:pPr>
                  </w:p>
                  <w:p w14:paraId="32D39736" w14:textId="77777777" w:rsidR="00D16FEC" w:rsidRDefault="00D16FEC"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4AD2ECF7" w14:textId="77777777" w:rsidR="00D16FEC" w:rsidRDefault="00D16FEC" w:rsidP="00C51DF4">
    <w:pPr>
      <w:pStyle w:val="Stopka"/>
      <w:tabs>
        <w:tab w:val="clear" w:pos="4536"/>
        <w:tab w:val="clear" w:pos="9072"/>
        <w:tab w:val="left" w:pos="6735"/>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A1CA6" w14:textId="77777777" w:rsidR="00D75F7A" w:rsidRDefault="00D75F7A">
    <w:pPr>
      <w:rPr>
        <w:vanish/>
        <w:sz w:val="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139CE" w14:textId="77777777" w:rsidR="00FD2D5F" w:rsidRPr="00BA303A" w:rsidRDefault="00991E07" w:rsidP="00343FCF">
    <w:pPr>
      <w:tabs>
        <w:tab w:val="center" w:pos="4536"/>
        <w:tab w:val="right" w:pos="9072"/>
      </w:tabs>
      <w:rPr>
        <w:rFonts w:ascii="Cambria" w:eastAsia="Calibri" w:hAnsi="Cambria"/>
        <w:b/>
        <w:sz w:val="20"/>
        <w:szCs w:val="20"/>
        <w:bdr w:val="single" w:sz="4" w:space="0" w:color="auto"/>
        <w:lang w:eastAsia="en-US"/>
      </w:rPr>
    </w:pPr>
    <w:r w:rsidRPr="00BA303A">
      <w:rPr>
        <w:rFonts w:ascii="Cambria" w:eastAsia="Calibri" w:hAnsi="Cambria"/>
        <w:sz w:val="20"/>
        <w:szCs w:val="20"/>
        <w:bdr w:val="single" w:sz="4" w:space="0" w:color="auto"/>
        <w:lang w:eastAsia="en-US"/>
      </w:rPr>
      <w:tab/>
    </w:r>
    <w:r>
      <w:rPr>
        <w:rFonts w:ascii="Cambria" w:eastAsia="Calibri" w:hAnsi="Cambria"/>
        <w:sz w:val="20"/>
        <w:szCs w:val="20"/>
        <w:bdr w:val="single" w:sz="4" w:space="0" w:color="auto"/>
        <w:lang w:eastAsia="en-US"/>
      </w:rPr>
      <w:t>Zał. Nr 3 do SWZ – Wzór Formularza ofertowego</w:t>
    </w:r>
    <w:r w:rsidRPr="00BA303A">
      <w:rPr>
        <w:rFonts w:ascii="Cambria" w:eastAsia="Calibri" w:hAnsi="Cambria"/>
        <w:sz w:val="20"/>
        <w:szCs w:val="20"/>
        <w:bdr w:val="single" w:sz="4" w:space="0" w:color="auto"/>
        <w:lang w:eastAsia="en-US"/>
      </w:rPr>
      <w:tab/>
      <w:t xml:space="preserve">Strona </w:t>
    </w:r>
    <w:r w:rsidRPr="00BA303A">
      <w:rPr>
        <w:rFonts w:ascii="Cambria" w:eastAsia="Calibri" w:hAnsi="Cambria"/>
        <w:b/>
        <w:sz w:val="20"/>
        <w:szCs w:val="20"/>
        <w:bdr w:val="single" w:sz="4" w:space="0" w:color="auto"/>
        <w:lang w:eastAsia="en-US"/>
      </w:rPr>
      <w:fldChar w:fldCharType="begin"/>
    </w:r>
    <w:r w:rsidRPr="00BA303A">
      <w:rPr>
        <w:rFonts w:ascii="Cambria" w:eastAsia="Calibri" w:hAnsi="Cambria"/>
        <w:b/>
        <w:sz w:val="20"/>
        <w:szCs w:val="20"/>
        <w:bdr w:val="single" w:sz="4" w:space="0" w:color="auto"/>
        <w:lang w:eastAsia="en-US"/>
      </w:rPr>
      <w:instrText>PAGE</w:instrText>
    </w:r>
    <w:r w:rsidRPr="00BA303A">
      <w:rPr>
        <w:rFonts w:ascii="Cambria" w:eastAsia="Calibri" w:hAnsi="Cambria"/>
        <w:b/>
        <w:sz w:val="20"/>
        <w:szCs w:val="20"/>
        <w:bdr w:val="single" w:sz="4" w:space="0" w:color="auto"/>
        <w:lang w:eastAsia="en-US"/>
      </w:rPr>
      <w:fldChar w:fldCharType="separate"/>
    </w:r>
    <w:r w:rsidR="000C6393">
      <w:rPr>
        <w:rFonts w:ascii="Cambria" w:eastAsia="Calibri" w:hAnsi="Cambria"/>
        <w:b/>
        <w:noProof/>
        <w:sz w:val="20"/>
        <w:szCs w:val="20"/>
        <w:bdr w:val="single" w:sz="4" w:space="0" w:color="auto"/>
        <w:lang w:eastAsia="en-US"/>
      </w:rPr>
      <w:t>4</w:t>
    </w:r>
    <w:r w:rsidRPr="00BA303A">
      <w:rPr>
        <w:rFonts w:ascii="Cambria" w:eastAsia="Calibri" w:hAnsi="Cambria"/>
        <w:b/>
        <w:sz w:val="20"/>
        <w:szCs w:val="20"/>
        <w:bdr w:val="single" w:sz="4" w:space="0" w:color="auto"/>
        <w:lang w:eastAsia="en-US"/>
      </w:rPr>
      <w:fldChar w:fldCharType="end"/>
    </w:r>
    <w:r w:rsidRPr="00BA303A">
      <w:rPr>
        <w:rFonts w:ascii="Cambria" w:eastAsia="Calibri" w:hAnsi="Cambria"/>
        <w:sz w:val="20"/>
        <w:szCs w:val="20"/>
        <w:bdr w:val="single" w:sz="4" w:space="0" w:color="auto"/>
        <w:lang w:eastAsia="en-US"/>
      </w:rPr>
      <w:t xml:space="preserve"> z </w:t>
    </w:r>
    <w:r w:rsidRPr="00BA303A">
      <w:rPr>
        <w:rFonts w:ascii="Cambria" w:eastAsia="Calibri" w:hAnsi="Cambria"/>
        <w:b/>
        <w:sz w:val="20"/>
        <w:szCs w:val="20"/>
        <w:bdr w:val="single" w:sz="4" w:space="0" w:color="auto"/>
        <w:lang w:eastAsia="en-US"/>
      </w:rPr>
      <w:fldChar w:fldCharType="begin"/>
    </w:r>
    <w:r w:rsidRPr="00BA303A">
      <w:rPr>
        <w:rFonts w:ascii="Cambria" w:eastAsia="Calibri" w:hAnsi="Cambria"/>
        <w:b/>
        <w:sz w:val="20"/>
        <w:szCs w:val="20"/>
        <w:bdr w:val="single" w:sz="4" w:space="0" w:color="auto"/>
        <w:lang w:eastAsia="en-US"/>
      </w:rPr>
      <w:instrText>NUMPAGES</w:instrText>
    </w:r>
    <w:r w:rsidRPr="00BA303A">
      <w:rPr>
        <w:rFonts w:ascii="Cambria" w:eastAsia="Calibri" w:hAnsi="Cambria"/>
        <w:b/>
        <w:sz w:val="20"/>
        <w:szCs w:val="20"/>
        <w:bdr w:val="single" w:sz="4" w:space="0" w:color="auto"/>
        <w:lang w:eastAsia="en-US"/>
      </w:rPr>
      <w:fldChar w:fldCharType="separate"/>
    </w:r>
    <w:r w:rsidR="000C6393">
      <w:rPr>
        <w:rFonts w:ascii="Cambria" w:eastAsia="Calibri" w:hAnsi="Cambria"/>
        <w:b/>
        <w:noProof/>
        <w:sz w:val="20"/>
        <w:szCs w:val="20"/>
        <w:bdr w:val="single" w:sz="4" w:space="0" w:color="auto"/>
        <w:lang w:eastAsia="en-US"/>
      </w:rPr>
      <w:t>4</w:t>
    </w:r>
    <w:r w:rsidRPr="00BA303A">
      <w:rPr>
        <w:rFonts w:ascii="Cambria" w:eastAsia="Calibri" w:hAnsi="Cambria"/>
        <w:b/>
        <w:sz w:val="20"/>
        <w:szCs w:val="20"/>
        <w:bdr w:val="single" w:sz="4" w:space="0" w:color="auto"/>
        <w:lang w:eastAsia="en-US"/>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AD82F" w14:textId="77777777" w:rsidR="00D75F7A" w:rsidRDefault="00D75F7A">
    <w:pPr>
      <w:rPr>
        <w:vanish/>
        <w:sz w:val="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D1A7A" w14:textId="77777777" w:rsidR="009A3A22" w:rsidRDefault="009A3A22">
    <w:pPr>
      <w:tabs>
        <w:tab w:val="center" w:pos="4536"/>
        <w:tab w:val="right" w:pos="9072"/>
      </w:tabs>
      <w:rPr>
        <w:rFonts w:ascii="Calibri" w:eastAsia="Calibri" w:hAnsi="Calibri"/>
        <w:kern w:val="2"/>
        <w:sz w:val="22"/>
        <w:szCs w:val="22"/>
        <w:lang w:eastAsia="en-US"/>
        <w14:ligatures w14:val="standardContextual"/>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491399821"/>
      <w:docPartObj>
        <w:docPartGallery w:val="Page Numbers (Bottom of Page)"/>
        <w:docPartUnique/>
      </w:docPartObj>
    </w:sdtPr>
    <w:sdtEndPr/>
    <w:sdtContent>
      <w:p w14:paraId="256550C2" w14:textId="77777777" w:rsidR="009A3A22" w:rsidRDefault="00991E07">
        <w:pPr>
          <w:tabs>
            <w:tab w:val="center" w:pos="4536"/>
            <w:tab w:val="right" w:pos="9072"/>
          </w:tabs>
          <w:jc w:val="right"/>
          <w:rPr>
            <w:rFonts w:ascii="Calibri Light" w:hAnsi="Calibri Light"/>
            <w:kern w:val="2"/>
            <w:sz w:val="28"/>
            <w:szCs w:val="28"/>
            <w:lang w:eastAsia="en-US"/>
            <w14:ligatures w14:val="standardContextual"/>
          </w:rPr>
        </w:pPr>
        <w:r>
          <w:rPr>
            <w:rFonts w:ascii="Calibri Light" w:eastAsiaTheme="majorEastAsia" w:hAnsi="Calibri Light" w:cstheme="majorBidi"/>
            <w:kern w:val="2"/>
            <w:sz w:val="28"/>
            <w:szCs w:val="28"/>
            <w:lang w:eastAsia="en-US"/>
            <w14:ligatures w14:val="standardContextual"/>
          </w:rPr>
          <w:t xml:space="preserve">str. </w:t>
        </w:r>
        <w:r>
          <w:rPr>
            <w:rFonts w:asciiTheme="minorHAnsi" w:eastAsiaTheme="minorEastAsia" w:hAnsiTheme="minorHAnsi"/>
            <w:kern w:val="2"/>
            <w:sz w:val="22"/>
            <w:szCs w:val="22"/>
            <w:lang w:eastAsia="en-US"/>
            <w14:ligatures w14:val="standardContextual"/>
          </w:rPr>
          <w:fldChar w:fldCharType="begin"/>
        </w:r>
        <w:r>
          <w:rPr>
            <w:rFonts w:asciiTheme="minorHAnsi" w:eastAsiaTheme="minorHAnsi" w:hAnsiTheme="minorHAnsi" w:cstheme="minorBidi"/>
            <w:kern w:val="2"/>
            <w:sz w:val="22"/>
            <w:szCs w:val="22"/>
            <w:lang w:eastAsia="en-US"/>
            <w14:ligatures w14:val="standardContextual"/>
          </w:rPr>
          <w:instrText>PAGE    \* MERGEFORMAT</w:instrText>
        </w:r>
        <w:r>
          <w:rPr>
            <w:rFonts w:asciiTheme="minorHAnsi" w:eastAsiaTheme="minorEastAsia" w:hAnsiTheme="minorHAnsi"/>
            <w:kern w:val="2"/>
            <w:sz w:val="22"/>
            <w:szCs w:val="22"/>
            <w:lang w:eastAsia="en-US"/>
            <w14:ligatures w14:val="standardContextual"/>
          </w:rPr>
          <w:fldChar w:fldCharType="separate"/>
        </w:r>
        <w:r>
          <w:rPr>
            <w:rFonts w:ascii="Calibri Light" w:eastAsiaTheme="majorEastAsia" w:hAnsi="Calibri Light" w:cstheme="majorBidi"/>
            <w:kern w:val="2"/>
            <w:sz w:val="28"/>
            <w:szCs w:val="28"/>
            <w:lang w:eastAsia="en-US"/>
            <w14:ligatures w14:val="standardContextual"/>
          </w:rPr>
          <w:t>2</w:t>
        </w:r>
        <w:r>
          <w:rPr>
            <w:rFonts w:ascii="Calibri Light" w:eastAsiaTheme="majorEastAsia" w:hAnsi="Calibri Light" w:cstheme="majorBidi"/>
            <w:kern w:val="2"/>
            <w:sz w:val="28"/>
            <w:szCs w:val="28"/>
            <w:lang w:eastAsia="en-US"/>
            <w14:ligatures w14:val="standardContextual"/>
          </w:rPr>
          <w:fldChar w:fldCharType="end"/>
        </w:r>
      </w:p>
    </w:sdtContent>
  </w:sdt>
  <w:p w14:paraId="3AD7D5F4" w14:textId="77777777" w:rsidR="009A3A22" w:rsidRDefault="009A3A22">
    <w:pPr>
      <w:tabs>
        <w:tab w:val="center" w:pos="4536"/>
        <w:tab w:val="right" w:pos="9072"/>
      </w:tabs>
      <w:rPr>
        <w:rFonts w:ascii="Calibri" w:eastAsia="Calibri" w:hAnsi="Calibri"/>
        <w:kern w:val="2"/>
        <w:sz w:val="22"/>
        <w:szCs w:val="22"/>
        <w:lang w:eastAsia="en-US"/>
        <w14:ligatures w14:val="standardContextual"/>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F26E7" w14:textId="77777777" w:rsidR="009A3A22" w:rsidRDefault="009A3A22">
    <w:pPr>
      <w:tabs>
        <w:tab w:val="center" w:pos="4536"/>
        <w:tab w:val="right" w:pos="9072"/>
      </w:tabs>
      <w:rPr>
        <w:rFonts w:ascii="Calibri" w:eastAsia="Calibri" w:hAnsi="Calibri"/>
        <w:kern w:val="2"/>
        <w:sz w:val="22"/>
        <w:szCs w:val="22"/>
        <w:lang w:eastAsia="en-US"/>
        <w14:ligatures w14:val="standardContextual"/>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0A810" w14:textId="77777777" w:rsidR="00D75F7A" w:rsidRDefault="00D75F7A">
    <w:pPr>
      <w:rPr>
        <w:vanish/>
        <w:sz w:val="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9A154" w14:textId="77777777" w:rsidR="00A800E2" w:rsidRPr="004751D8" w:rsidRDefault="00991E07" w:rsidP="00E35647">
    <w:pPr>
      <w:tabs>
        <w:tab w:val="center" w:pos="4536"/>
        <w:tab w:val="right" w:pos="9072"/>
      </w:tabs>
      <w:rPr>
        <w:rFonts w:ascii="Cambria" w:eastAsia="Calibri" w:hAnsi="Cambria"/>
        <w:b/>
        <w:sz w:val="18"/>
        <w:szCs w:val="18"/>
        <w:bdr w:val="single" w:sz="4" w:space="0" w:color="auto"/>
        <w:lang w:eastAsia="en-US"/>
      </w:rPr>
    </w:pPr>
    <w:r w:rsidRPr="004751D8">
      <w:rPr>
        <w:rFonts w:ascii="Cambria" w:eastAsia="Calibri" w:hAnsi="Cambria"/>
        <w:sz w:val="18"/>
        <w:szCs w:val="18"/>
        <w:bdr w:val="single" w:sz="4" w:space="0" w:color="auto"/>
        <w:lang w:eastAsia="en-US"/>
      </w:rPr>
      <w:tab/>
      <w:t xml:space="preserve">Zał. Nr </w:t>
    </w:r>
    <w:r w:rsidR="00D84272">
      <w:rPr>
        <w:rFonts w:ascii="Cambria" w:eastAsia="Calibri" w:hAnsi="Cambria"/>
        <w:sz w:val="18"/>
        <w:szCs w:val="18"/>
        <w:bdr w:val="single" w:sz="4" w:space="0" w:color="auto"/>
        <w:lang w:eastAsia="en-US"/>
      </w:rPr>
      <w:t>5</w:t>
    </w:r>
    <w:r w:rsidRPr="004751D8">
      <w:rPr>
        <w:rFonts w:ascii="Cambria" w:eastAsia="Calibri" w:hAnsi="Cambria"/>
        <w:sz w:val="18"/>
        <w:szCs w:val="18"/>
        <w:bdr w:val="single" w:sz="4" w:space="0" w:color="auto"/>
        <w:lang w:eastAsia="en-US"/>
      </w:rPr>
      <w:t xml:space="preserve"> do SWZ – Wzór oświadczenia wykonawców wspólnie ubiegających się o udzielenie zamówienia</w:t>
    </w:r>
    <w:r w:rsidRPr="004751D8">
      <w:rPr>
        <w:rFonts w:ascii="Cambria" w:eastAsia="Calibri" w:hAnsi="Cambria"/>
        <w:sz w:val="18"/>
        <w:szCs w:val="18"/>
        <w:bdr w:val="single" w:sz="4" w:space="0" w:color="auto"/>
        <w:lang w:eastAsia="en-US"/>
      </w:rPr>
      <w:tab/>
      <w:t xml:space="preserve">   Strona </w:t>
    </w:r>
    <w:r w:rsidRPr="004751D8">
      <w:rPr>
        <w:rFonts w:ascii="Cambria" w:eastAsia="Calibri" w:hAnsi="Cambria"/>
        <w:b/>
        <w:noProof/>
        <w:sz w:val="18"/>
        <w:szCs w:val="18"/>
        <w:bdr w:val="single" w:sz="4" w:space="0" w:color="auto"/>
        <w:lang w:eastAsia="en-US"/>
      </w:rPr>
      <w:t>1</w:t>
    </w:r>
    <w:r w:rsidRPr="004751D8">
      <w:rPr>
        <w:rFonts w:ascii="Cambria" w:eastAsia="Calibri" w:hAnsi="Cambria"/>
        <w:sz w:val="18"/>
        <w:szCs w:val="18"/>
        <w:bdr w:val="single" w:sz="4" w:space="0" w:color="auto"/>
        <w:lang w:eastAsia="en-US"/>
      </w:rPr>
      <w:t xml:space="preserve"> z </w:t>
    </w:r>
    <w:r w:rsidRPr="004751D8">
      <w:rPr>
        <w:rFonts w:ascii="Cambria" w:eastAsia="Calibri" w:hAnsi="Cambria"/>
        <w:b/>
        <w:noProof/>
        <w:sz w:val="18"/>
        <w:szCs w:val="18"/>
        <w:bdr w:val="single" w:sz="4" w:space="0" w:color="auto"/>
        <w:lang w:eastAsia="en-US"/>
      </w:rPr>
      <w:t>2</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9B678" w14:textId="77777777" w:rsidR="00D75F7A" w:rsidRDefault="00D75F7A">
    <w:pPr>
      <w:rPr>
        <w:vanish/>
        <w:sz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1F5DC" w14:textId="77777777" w:rsidR="00D16FEC" w:rsidRPr="00BA303A" w:rsidRDefault="00991E07"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9</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38</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0D9F4" w14:textId="77777777" w:rsidR="00D16FEC" w:rsidRPr="00BA303A" w:rsidRDefault="00991E07"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38</w:t>
    </w:r>
    <w:r w:rsidRPr="00BA303A">
      <w:rPr>
        <w:rFonts w:ascii="Cambria" w:hAnsi="Cambria"/>
        <w:b/>
        <w:sz w:val="20"/>
        <w:bdr w:val="single" w:sz="4" w:space="0" w:color="auto"/>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1F6E" w14:textId="77777777" w:rsidR="00D75F7A" w:rsidRDefault="00D75F7A">
    <w:pPr>
      <w:rPr>
        <w:vanish/>
        <w:sz w:val="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6AC6B" w14:textId="77777777" w:rsidR="00E35647" w:rsidRPr="00BA303A" w:rsidRDefault="00991E07" w:rsidP="00E35647">
    <w:pPr>
      <w:tabs>
        <w:tab w:val="center" w:pos="4536"/>
        <w:tab w:val="right" w:pos="9072"/>
      </w:tabs>
      <w:rPr>
        <w:rFonts w:ascii="Cambria" w:eastAsia="Calibri" w:hAnsi="Cambria"/>
        <w:b/>
        <w:sz w:val="20"/>
        <w:szCs w:val="20"/>
        <w:bdr w:val="single" w:sz="4" w:space="0" w:color="auto"/>
        <w:lang w:eastAsia="en-US"/>
      </w:rPr>
    </w:pPr>
    <w:r w:rsidRPr="00BA303A">
      <w:rPr>
        <w:rFonts w:ascii="Cambria" w:eastAsia="Calibri" w:hAnsi="Cambria"/>
        <w:sz w:val="20"/>
        <w:szCs w:val="20"/>
        <w:bdr w:val="single" w:sz="4" w:space="0" w:color="auto"/>
        <w:lang w:eastAsia="en-US"/>
      </w:rPr>
      <w:tab/>
    </w:r>
    <w:r>
      <w:rPr>
        <w:rFonts w:ascii="Cambria" w:eastAsia="Calibri" w:hAnsi="Cambria"/>
        <w:sz w:val="20"/>
        <w:szCs w:val="20"/>
        <w:bdr w:val="single" w:sz="4" w:space="0" w:color="auto"/>
        <w:lang w:eastAsia="en-US"/>
      </w:rPr>
      <w:t xml:space="preserve">Zał. Nr 7 do SWZ – Wzór wykazu </w:t>
    </w:r>
    <w:r w:rsidR="00E67A50">
      <w:rPr>
        <w:rFonts w:ascii="Cambria" w:eastAsia="Calibri" w:hAnsi="Cambria"/>
        <w:sz w:val="20"/>
        <w:szCs w:val="20"/>
        <w:bdr w:val="single" w:sz="4" w:space="0" w:color="auto"/>
        <w:lang w:eastAsia="en-US"/>
      </w:rPr>
      <w:t>robót</w:t>
    </w:r>
    <w:r w:rsidR="005F6A08">
      <w:rPr>
        <w:rFonts w:ascii="Cambria" w:eastAsia="Calibri" w:hAnsi="Cambria"/>
        <w:sz w:val="20"/>
        <w:szCs w:val="20"/>
        <w:bdr w:val="single" w:sz="4" w:space="0" w:color="auto"/>
        <w:lang w:eastAsia="en-US"/>
      </w:rPr>
      <w:t xml:space="preserve"> budowlanych</w:t>
    </w:r>
    <w:r w:rsidRPr="00BA303A">
      <w:rPr>
        <w:rFonts w:ascii="Cambria" w:eastAsia="Calibri" w:hAnsi="Cambria"/>
        <w:sz w:val="20"/>
        <w:szCs w:val="20"/>
        <w:bdr w:val="single" w:sz="4" w:space="0" w:color="auto"/>
        <w:lang w:eastAsia="en-US"/>
      </w:rPr>
      <w:tab/>
      <w:t xml:space="preserve">Strona </w:t>
    </w:r>
    <w:r w:rsidRPr="00BA303A">
      <w:rPr>
        <w:rFonts w:ascii="Cambria" w:eastAsia="Calibri" w:hAnsi="Cambria"/>
        <w:b/>
        <w:sz w:val="20"/>
        <w:szCs w:val="20"/>
        <w:bdr w:val="single" w:sz="4" w:space="0" w:color="auto"/>
        <w:lang w:eastAsia="en-US"/>
      </w:rPr>
      <w:fldChar w:fldCharType="begin"/>
    </w:r>
    <w:r w:rsidRPr="00BA303A">
      <w:rPr>
        <w:rFonts w:ascii="Cambria" w:eastAsia="Calibri" w:hAnsi="Cambria"/>
        <w:b/>
        <w:sz w:val="20"/>
        <w:szCs w:val="20"/>
        <w:bdr w:val="single" w:sz="4" w:space="0" w:color="auto"/>
        <w:lang w:eastAsia="en-US"/>
      </w:rPr>
      <w:instrText>PAGE</w:instrText>
    </w:r>
    <w:r w:rsidRPr="00BA303A">
      <w:rPr>
        <w:rFonts w:ascii="Cambria" w:eastAsia="Calibri" w:hAnsi="Cambria"/>
        <w:b/>
        <w:sz w:val="20"/>
        <w:szCs w:val="20"/>
        <w:bdr w:val="single" w:sz="4" w:space="0" w:color="auto"/>
        <w:lang w:eastAsia="en-US"/>
      </w:rPr>
      <w:fldChar w:fldCharType="separate"/>
    </w:r>
    <w:r w:rsidR="001112F1">
      <w:rPr>
        <w:rFonts w:ascii="Cambria" w:eastAsia="Calibri" w:hAnsi="Cambria"/>
        <w:b/>
        <w:noProof/>
        <w:sz w:val="20"/>
        <w:szCs w:val="20"/>
        <w:bdr w:val="single" w:sz="4" w:space="0" w:color="auto"/>
        <w:lang w:eastAsia="en-US"/>
      </w:rPr>
      <w:t>1</w:t>
    </w:r>
    <w:r w:rsidRPr="00BA303A">
      <w:rPr>
        <w:rFonts w:ascii="Cambria" w:eastAsia="Calibri" w:hAnsi="Cambria"/>
        <w:b/>
        <w:sz w:val="20"/>
        <w:szCs w:val="20"/>
        <w:bdr w:val="single" w:sz="4" w:space="0" w:color="auto"/>
        <w:lang w:eastAsia="en-US"/>
      </w:rPr>
      <w:fldChar w:fldCharType="end"/>
    </w:r>
    <w:r w:rsidRPr="00BA303A">
      <w:rPr>
        <w:rFonts w:ascii="Cambria" w:eastAsia="Calibri" w:hAnsi="Cambria"/>
        <w:sz w:val="20"/>
        <w:szCs w:val="20"/>
        <w:bdr w:val="single" w:sz="4" w:space="0" w:color="auto"/>
        <w:lang w:eastAsia="en-US"/>
      </w:rPr>
      <w:t xml:space="preserve"> z </w:t>
    </w:r>
    <w:r w:rsidRPr="00BA303A">
      <w:rPr>
        <w:rFonts w:ascii="Cambria" w:eastAsia="Calibri" w:hAnsi="Cambria"/>
        <w:b/>
        <w:sz w:val="20"/>
        <w:szCs w:val="20"/>
        <w:bdr w:val="single" w:sz="4" w:space="0" w:color="auto"/>
        <w:lang w:eastAsia="en-US"/>
      </w:rPr>
      <w:fldChar w:fldCharType="begin"/>
    </w:r>
    <w:r w:rsidRPr="00BA303A">
      <w:rPr>
        <w:rFonts w:ascii="Cambria" w:eastAsia="Calibri" w:hAnsi="Cambria"/>
        <w:b/>
        <w:sz w:val="20"/>
        <w:szCs w:val="20"/>
        <w:bdr w:val="single" w:sz="4" w:space="0" w:color="auto"/>
        <w:lang w:eastAsia="en-US"/>
      </w:rPr>
      <w:instrText>NUMPAGES</w:instrText>
    </w:r>
    <w:r w:rsidRPr="00BA303A">
      <w:rPr>
        <w:rFonts w:ascii="Cambria" w:eastAsia="Calibri" w:hAnsi="Cambria"/>
        <w:b/>
        <w:sz w:val="20"/>
        <w:szCs w:val="20"/>
        <w:bdr w:val="single" w:sz="4" w:space="0" w:color="auto"/>
        <w:lang w:eastAsia="en-US"/>
      </w:rPr>
      <w:fldChar w:fldCharType="separate"/>
    </w:r>
    <w:r w:rsidR="001112F1">
      <w:rPr>
        <w:rFonts w:ascii="Cambria" w:eastAsia="Calibri" w:hAnsi="Cambria"/>
        <w:b/>
        <w:noProof/>
        <w:sz w:val="20"/>
        <w:szCs w:val="20"/>
        <w:bdr w:val="single" w:sz="4" w:space="0" w:color="auto"/>
        <w:lang w:eastAsia="en-US"/>
      </w:rPr>
      <w:t>2</w:t>
    </w:r>
    <w:r w:rsidRPr="00BA303A">
      <w:rPr>
        <w:rFonts w:ascii="Cambria" w:eastAsia="Calibri" w:hAnsi="Cambria"/>
        <w:b/>
        <w:sz w:val="20"/>
        <w:szCs w:val="20"/>
        <w:bdr w:val="single" w:sz="4" w:space="0" w:color="auto"/>
        <w:lang w:eastAsia="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2DF13" w14:textId="77777777" w:rsidR="00D75F7A" w:rsidRDefault="00D75F7A">
    <w:pPr>
      <w:rPr>
        <w:vanish/>
        <w:sz w:val="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1D437" w14:textId="77777777" w:rsidR="00D75F7A" w:rsidRDefault="00D75F7A">
    <w:pPr>
      <w:rPr>
        <w:vanish/>
        <w:sz w:val="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0CC2D" w14:textId="77777777" w:rsidR="0003565D" w:rsidRDefault="00991E07" w:rsidP="009F790A">
    <w:pPr>
      <w:tabs>
        <w:tab w:val="center" w:pos="4536"/>
        <w:tab w:val="right" w:pos="9072"/>
      </w:tabs>
      <w:jc w:val="right"/>
      <w:rPr>
        <w:rFonts w:ascii="Calibri" w:eastAsia="Calibri" w:hAnsi="Calibri"/>
        <w:sz w:val="22"/>
        <w:szCs w:val="22"/>
        <w:lang w:eastAsia="en-US"/>
      </w:rPr>
    </w:pPr>
    <w:r>
      <w:rPr>
        <w:rFonts w:ascii="Calibri" w:eastAsia="Calibri" w:hAnsi="Calibri"/>
        <w:sz w:val="22"/>
        <w:szCs w:val="22"/>
        <w:lang w:eastAsia="en-US"/>
      </w:rPr>
      <w:t xml:space="preserve">Strona </w:t>
    </w:r>
    <w:r>
      <w:rPr>
        <w:rFonts w:ascii="Calibri" w:eastAsia="Calibri" w:hAnsi="Calibri"/>
        <w:b/>
        <w:bCs/>
        <w:lang w:eastAsia="en-US"/>
      </w:rPr>
      <w:fldChar w:fldCharType="begin"/>
    </w:r>
    <w:r>
      <w:rPr>
        <w:rFonts w:ascii="Calibri" w:eastAsia="Calibri" w:hAnsi="Calibri"/>
        <w:b/>
        <w:bCs/>
        <w:sz w:val="22"/>
        <w:szCs w:val="22"/>
        <w:lang w:eastAsia="en-US"/>
      </w:rPr>
      <w:instrText>PAGE</w:instrText>
    </w:r>
    <w:r>
      <w:rPr>
        <w:rFonts w:ascii="Calibri" w:eastAsia="Calibri" w:hAnsi="Calibri"/>
        <w:b/>
        <w:bCs/>
        <w:lang w:eastAsia="en-US"/>
      </w:rPr>
      <w:fldChar w:fldCharType="separate"/>
    </w:r>
    <w:r w:rsidR="00057573">
      <w:rPr>
        <w:rFonts w:ascii="Calibri" w:eastAsia="Calibri" w:hAnsi="Calibri"/>
        <w:b/>
        <w:bCs/>
        <w:noProof/>
        <w:sz w:val="22"/>
        <w:szCs w:val="22"/>
        <w:lang w:eastAsia="en-US"/>
      </w:rPr>
      <w:t>23</w:t>
    </w:r>
    <w:r>
      <w:rPr>
        <w:rFonts w:ascii="Calibri" w:eastAsia="Calibri" w:hAnsi="Calibri"/>
        <w:b/>
        <w:bCs/>
        <w:lang w:eastAsia="en-US"/>
      </w:rPr>
      <w:fldChar w:fldCharType="end"/>
    </w:r>
    <w:r>
      <w:rPr>
        <w:rFonts w:ascii="Calibri" w:eastAsia="Calibri" w:hAnsi="Calibri"/>
        <w:sz w:val="22"/>
        <w:szCs w:val="22"/>
        <w:lang w:eastAsia="en-US"/>
      </w:rPr>
      <w:t xml:space="preserve"> z </w:t>
    </w:r>
    <w:r>
      <w:rPr>
        <w:rFonts w:ascii="Calibri" w:eastAsia="Calibri" w:hAnsi="Calibri"/>
        <w:b/>
        <w:bCs/>
        <w:lang w:eastAsia="en-US"/>
      </w:rPr>
      <w:fldChar w:fldCharType="begin"/>
    </w:r>
    <w:r>
      <w:rPr>
        <w:rFonts w:ascii="Calibri" w:eastAsia="Calibri" w:hAnsi="Calibri"/>
        <w:b/>
        <w:bCs/>
        <w:sz w:val="22"/>
        <w:szCs w:val="22"/>
        <w:lang w:eastAsia="en-US"/>
      </w:rPr>
      <w:instrText>NUMPAGES</w:instrText>
    </w:r>
    <w:r>
      <w:rPr>
        <w:rFonts w:ascii="Calibri" w:eastAsia="Calibri" w:hAnsi="Calibri"/>
        <w:b/>
        <w:bCs/>
        <w:lang w:eastAsia="en-US"/>
      </w:rPr>
      <w:fldChar w:fldCharType="separate"/>
    </w:r>
    <w:r w:rsidR="00057573">
      <w:rPr>
        <w:rFonts w:ascii="Calibri" w:eastAsia="Calibri" w:hAnsi="Calibri"/>
        <w:b/>
        <w:bCs/>
        <w:noProof/>
        <w:sz w:val="22"/>
        <w:szCs w:val="22"/>
        <w:lang w:eastAsia="en-US"/>
      </w:rPr>
      <w:t>23</w:t>
    </w:r>
    <w:r>
      <w:rPr>
        <w:rFonts w:ascii="Calibri" w:eastAsia="Calibri" w:hAnsi="Calibri"/>
        <w:b/>
        <w:bCs/>
        <w:lang w:eastAsia="en-US"/>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9CF9E" w14:textId="77777777" w:rsidR="00D75F7A" w:rsidRDefault="00D75F7A">
    <w:pPr>
      <w:rPr>
        <w:vanish/>
        <w:sz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573EF" w14:textId="77777777" w:rsidR="00121EAB" w:rsidRDefault="00121EAB">
      <w:r>
        <w:separator/>
      </w:r>
    </w:p>
  </w:footnote>
  <w:footnote w:type="continuationSeparator" w:id="0">
    <w:p w14:paraId="3E394AFB" w14:textId="77777777" w:rsidR="00121EAB" w:rsidRDefault="00121EAB">
      <w:r>
        <w:continuationSeparator/>
      </w:r>
    </w:p>
  </w:footnote>
  <w:footnote w:id="1">
    <w:p w14:paraId="763AB030" w14:textId="77777777" w:rsidR="000248CA" w:rsidRDefault="00991E07" w:rsidP="000248CA">
      <w:pPr>
        <w:pStyle w:val="Tekstprzypisudolnego"/>
      </w:pPr>
      <w:r>
        <w:rPr>
          <w:rStyle w:val="Odwoanieprzypisudolnego"/>
        </w:rPr>
        <w:footnoteRef/>
      </w:r>
      <w:r>
        <w:t xml:space="preserve"> </w:t>
      </w:r>
      <w:r w:rsidRPr="0087063A">
        <w:rPr>
          <w:rFonts w:ascii="Cambria" w:hAnsi="Cambria"/>
          <w:sz w:val="16"/>
          <w:szCs w:val="16"/>
        </w:rPr>
        <w:t>Powielić tyle razy</w:t>
      </w:r>
      <w:r>
        <w:rPr>
          <w:rFonts w:ascii="Cambria" w:hAnsi="Cambria"/>
          <w:sz w:val="16"/>
          <w:szCs w:val="16"/>
        </w:rPr>
        <w:t>,</w:t>
      </w:r>
      <w:r w:rsidRPr="0087063A">
        <w:rPr>
          <w:rFonts w:ascii="Cambria" w:hAnsi="Cambria"/>
          <w:sz w:val="16"/>
          <w:szCs w:val="16"/>
        </w:rPr>
        <w:t xml:space="preserve"> ile to potrzebne</w:t>
      </w:r>
    </w:p>
  </w:footnote>
  <w:footnote w:id="2">
    <w:p w14:paraId="4486223D" w14:textId="77777777" w:rsidR="000248CA" w:rsidRPr="00D370A9" w:rsidRDefault="00991E07" w:rsidP="000248CA">
      <w:pPr>
        <w:pStyle w:val="Tekstprzypisudolnego"/>
        <w:ind w:left="-284" w:hanging="141"/>
        <w:jc w:val="both"/>
        <w:rPr>
          <w:rFonts w:ascii="Cambria" w:hAnsi="Cambria"/>
          <w:sz w:val="18"/>
          <w:szCs w:val="18"/>
        </w:rPr>
      </w:pPr>
      <w:r w:rsidRPr="00D370A9">
        <w:rPr>
          <w:rStyle w:val="Odwoanieprzypisudolnego"/>
          <w:rFonts w:ascii="Cambria" w:hAnsi="Cambria"/>
          <w:sz w:val="18"/>
          <w:szCs w:val="18"/>
        </w:rPr>
        <w:footnoteRef/>
      </w:r>
      <w:r w:rsidRPr="00D370A9">
        <w:rPr>
          <w:rFonts w:ascii="Cambria" w:hAnsi="Cambria"/>
          <w:sz w:val="18"/>
          <w:szCs w:val="18"/>
        </w:rPr>
        <w:t xml:space="preserve"> </w:t>
      </w:r>
      <w:r w:rsidRPr="00D370A9">
        <w:rPr>
          <w:rFonts w:ascii="Cambria" w:hAnsi="Cambria"/>
          <w:sz w:val="18"/>
          <w:szCs w:val="18"/>
        </w:rPr>
        <w:tab/>
        <w:t>Należy odpowiednio zaznaczyć punkt a) albo b).</w:t>
      </w:r>
    </w:p>
  </w:footnote>
  <w:footnote w:id="3">
    <w:p w14:paraId="68DC614A" w14:textId="77777777" w:rsidR="000248CA" w:rsidRPr="003F7A6B" w:rsidRDefault="00991E07" w:rsidP="000248CA">
      <w:pPr>
        <w:pStyle w:val="Tekstprzypisudolnego"/>
        <w:ind w:left="-142" w:hanging="142"/>
        <w:jc w:val="both"/>
        <w:rPr>
          <w:sz w:val="16"/>
          <w:szCs w:val="16"/>
        </w:rPr>
      </w:pPr>
      <w:r w:rsidRPr="003F7A6B">
        <w:rPr>
          <w:rStyle w:val="Odwoanieprzypisudolnego"/>
          <w:sz w:val="16"/>
          <w:szCs w:val="16"/>
        </w:rPr>
        <w:footnoteRef/>
      </w:r>
      <w:r w:rsidRPr="003F7A6B">
        <w:rPr>
          <w:sz w:val="16"/>
          <w:szCs w:val="16"/>
        </w:rPr>
        <w:t xml:space="preserve"> </w:t>
      </w:r>
      <w:r w:rsidRPr="003F7A6B">
        <w:rPr>
          <w:rFonts w:ascii="Cambria" w:hAnsi="Cambria"/>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698D39A2" w14:textId="77777777" w:rsidR="0003565D" w:rsidRDefault="00991E07" w:rsidP="008125E8">
      <w:pPr>
        <w:pStyle w:val="Tekstprzypisudolnego"/>
      </w:pPr>
      <w:r>
        <w:rPr>
          <w:rStyle w:val="Odwoanieprzypisudolnego"/>
        </w:rPr>
        <w:footnoteRef/>
      </w:r>
      <w:r>
        <w:t xml:space="preserve"> </w:t>
      </w:r>
      <w:r w:rsidRPr="00A55AAE">
        <w:t>Wada istotna jest to wada skutk</w:t>
      </w:r>
      <w:r>
        <w:t>ująca brakiem możliwości korzy</w:t>
      </w:r>
      <w:r w:rsidRPr="00A55AAE">
        <w:t>s</w:t>
      </w:r>
      <w:r>
        <w:t>tania z przedmiotu robót budowlanych zgodnie z jego przeznacze</w:t>
      </w:r>
      <w:r w:rsidRPr="00A55AAE">
        <w:t>n</w:t>
      </w:r>
      <w:r>
        <w:t xml:space="preserve">iem, brakiem właściwych mu cech, istotnie zmniejszając ich </w:t>
      </w:r>
      <w:r w:rsidRPr="00A55AAE">
        <w:t>wartość</w:t>
      </w:r>
    </w:p>
  </w:footnote>
  <w:footnote w:id="5">
    <w:p w14:paraId="69E8EF50" w14:textId="77777777" w:rsidR="00163653" w:rsidRDefault="00991E07" w:rsidP="00163653">
      <w:pPr>
        <w:jc w:val="both"/>
        <w:rPr>
          <w:rFonts w:eastAsia="NSimSun" w:cstheme="minorHAnsi"/>
          <w:color w:val="222222"/>
          <w:sz w:val="12"/>
          <w:szCs w:val="12"/>
          <w:lang w:eastAsia="zh-CN" w:bidi="hi-IN"/>
        </w:rPr>
      </w:pPr>
      <w:r>
        <w:rPr>
          <w:rStyle w:val="Odwoanieprzypisudolnego"/>
          <w:rFonts w:ascii="Arial" w:hAnsi="Arial"/>
          <w:sz w:val="16"/>
          <w:szCs w:val="16"/>
        </w:rPr>
        <w:footnoteRef/>
      </w:r>
      <w:r>
        <w:rPr>
          <w:rFonts w:ascii="Arial" w:hAnsi="Arial"/>
          <w:sz w:val="16"/>
          <w:szCs w:val="16"/>
        </w:rPr>
        <w:t xml:space="preserve"> </w:t>
      </w:r>
      <w:r>
        <w:rPr>
          <w:rFonts w:cstheme="minorHAnsi"/>
          <w:color w:val="222222"/>
          <w:sz w:val="12"/>
          <w:szCs w:val="12"/>
        </w:rPr>
        <w:t xml:space="preserve">Zgodnie z treścią art. 7 ust. 1 ustawy z dnia 13 kwietnia 2022 r. </w:t>
      </w:r>
      <w:r>
        <w:rPr>
          <w:rFonts w:cstheme="minorHAnsi"/>
          <w:i/>
          <w:iCs/>
          <w:color w:val="222222"/>
          <w:sz w:val="12"/>
          <w:szCs w:val="12"/>
        </w:rPr>
        <w:t xml:space="preserve">o szczególnych rozwiązaniach w zakresie przeciwdziałania wspieraniu agresji na Ukrainę oraz służących ochronie bezpieczeństwa narodowego, zwanej dalej „ustawą”, </w:t>
      </w:r>
      <w:r>
        <w:rPr>
          <w:rFonts w:cstheme="minorHAnsi"/>
          <w:color w:val="222222"/>
          <w:sz w:val="12"/>
          <w:szCs w:val="12"/>
        </w:rPr>
        <w:t>z postępowania o udzielenie zamówienia publicznego lub konkursu prowadzonego na podstawie ustawy Pzp wyklucza się:</w:t>
      </w:r>
    </w:p>
    <w:p w14:paraId="2831CCBF" w14:textId="77777777" w:rsidR="00163653" w:rsidRDefault="00991E07" w:rsidP="00163653">
      <w:pPr>
        <w:jc w:val="both"/>
        <w:rPr>
          <w:rFonts w:cstheme="minorHAnsi"/>
          <w:color w:val="222222"/>
          <w:sz w:val="12"/>
          <w:szCs w:val="12"/>
        </w:rPr>
      </w:pPr>
      <w:r>
        <w:rPr>
          <w:rFonts w:cstheme="minorHAnsi"/>
          <w:color w:val="222222"/>
          <w:sz w:val="12"/>
          <w:szCs w:val="12"/>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9887875" w14:textId="77777777" w:rsidR="00163653" w:rsidRDefault="00991E07" w:rsidP="00163653">
      <w:pPr>
        <w:jc w:val="both"/>
        <w:rPr>
          <w:rFonts w:cstheme="minorHAnsi"/>
          <w:color w:val="222222"/>
          <w:sz w:val="12"/>
          <w:szCs w:val="12"/>
          <w:lang w:eastAsia="zh-CN"/>
        </w:rPr>
      </w:pPr>
      <w:r>
        <w:rPr>
          <w:rFonts w:cstheme="minorHAnsi"/>
          <w:color w:val="222222"/>
          <w:sz w:val="12"/>
          <w:szCs w:val="12"/>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381D568" w14:textId="77777777" w:rsidR="00163653" w:rsidRDefault="00991E07" w:rsidP="00163653">
      <w:pPr>
        <w:jc w:val="both"/>
        <w:rPr>
          <w:rFonts w:cstheme="minorHAnsi"/>
          <w:color w:val="222222"/>
          <w:sz w:val="12"/>
          <w:szCs w:val="12"/>
        </w:rPr>
      </w:pPr>
      <w:r>
        <w:rPr>
          <w:rFonts w:cstheme="minorHAnsi"/>
          <w:color w:val="222222"/>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C365C" w14:textId="77777777" w:rsidR="00D16FEC" w:rsidRDefault="00991E07">
    <w:pPr>
      <w:pStyle w:val="Nagwek"/>
    </w:pPr>
    <w:r>
      <w:rPr>
        <w:noProof/>
      </w:rPr>
      <w:drawing>
        <wp:inline distT="0" distB="0" distL="0" distR="0" wp14:anchorId="5A23C04D" wp14:editId="289541B6">
          <wp:extent cx="6212840" cy="697865"/>
          <wp:effectExtent l="19050" t="0" r="0" b="0"/>
          <wp:docPr id="693696398" name="Obraz 693696398"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696398" name="Obraz 9" descr="logo PGS II.png"/>
                  <pic:cNvPicPr>
                    <a:picLocks noChangeAspect="1" noChangeArrowheads="1"/>
                  </pic:cNvPicPr>
                </pic:nvPicPr>
                <pic:blipFill>
                  <a:blip r:embed="rId1"/>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0EC4D" w14:textId="77777777" w:rsidR="00D75F7A" w:rsidRDefault="00D75F7A">
    <w:pPr>
      <w:rPr>
        <w:vanish/>
        <w:sz w:val="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D2D9C" w14:textId="77777777" w:rsidR="000F2DFA" w:rsidRPr="00C06176" w:rsidRDefault="000F2DFA" w:rsidP="00E12D45">
    <w:pPr>
      <w:tabs>
        <w:tab w:val="center" w:pos="4536"/>
        <w:tab w:val="right" w:pos="9072"/>
      </w:tabs>
      <w:rPr>
        <w:rFonts w:ascii="Calibri" w:eastAsia="Calibri" w:hAnsi="Calibri"/>
        <w:sz w:val="10"/>
        <w:szCs w:val="10"/>
        <w:lang w:eastAsia="en-US"/>
      </w:rPr>
    </w:pPr>
  </w:p>
  <w:p w14:paraId="6ADBA771" w14:textId="77777777" w:rsidR="00E12D45" w:rsidRPr="00410530" w:rsidRDefault="00E12D45" w:rsidP="00E12D45">
    <w:pPr>
      <w:tabs>
        <w:tab w:val="center" w:pos="4536"/>
        <w:tab w:val="right" w:pos="9072"/>
      </w:tabs>
      <w:spacing w:line="276" w:lineRule="auto"/>
      <w:jc w:val="center"/>
      <w:rPr>
        <w:rFonts w:ascii="Cambria" w:eastAsia="Calibri" w:hAnsi="Cambria"/>
        <w:bCs/>
        <w:color w:val="000000"/>
        <w:sz w:val="10"/>
        <w:szCs w:val="10"/>
        <w:lang w:eastAsia="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D891F" w14:textId="77777777" w:rsidR="00D75F7A" w:rsidRDefault="00D75F7A">
    <w:pPr>
      <w:rPr>
        <w:vanish/>
        <w:sz w:val="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773FB" w14:textId="77777777" w:rsidR="009A3A22" w:rsidRDefault="009A3A22">
    <w:pPr>
      <w:tabs>
        <w:tab w:val="center" w:pos="4536"/>
        <w:tab w:val="right" w:pos="9072"/>
      </w:tabs>
      <w:rPr>
        <w:rFonts w:ascii="Calibri" w:eastAsia="Calibri" w:hAnsi="Calibri"/>
        <w:kern w:val="2"/>
        <w:sz w:val="22"/>
        <w:szCs w:val="22"/>
        <w:lang w:eastAsia="en-US"/>
        <w14:ligatures w14:val="standardContextu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F03DB" w14:textId="77777777" w:rsidR="009A3A22" w:rsidRDefault="009A3A22">
    <w:pPr>
      <w:tabs>
        <w:tab w:val="center" w:pos="4536"/>
        <w:tab w:val="right" w:pos="9072"/>
      </w:tabs>
      <w:rPr>
        <w:rFonts w:ascii="Calibri" w:eastAsia="Calibri" w:hAnsi="Calibri"/>
        <w:kern w:val="2"/>
        <w:sz w:val="22"/>
        <w:szCs w:val="22"/>
        <w:lang w:eastAsia="en-US"/>
        <w14:ligatures w14:val="standardContextual"/>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CAD74" w14:textId="77777777" w:rsidR="009A3A22" w:rsidRDefault="009A3A22">
    <w:pPr>
      <w:tabs>
        <w:tab w:val="center" w:pos="4536"/>
        <w:tab w:val="right" w:pos="9072"/>
      </w:tabs>
      <w:rPr>
        <w:rFonts w:ascii="Calibri" w:eastAsia="Calibri" w:hAnsi="Calibri"/>
        <w:kern w:val="2"/>
        <w:sz w:val="22"/>
        <w:szCs w:val="22"/>
        <w:lang w:eastAsia="en-US"/>
        <w14:ligatures w14:val="standardContextual"/>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12D12" w14:textId="77777777" w:rsidR="00D75F7A" w:rsidRDefault="00D75F7A">
    <w:pPr>
      <w:rPr>
        <w:vanish/>
        <w:sz w:val="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232E0" w14:textId="77777777" w:rsidR="00A800E2" w:rsidRPr="005B7BD7" w:rsidRDefault="00A800E2" w:rsidP="00700952">
    <w:pPr>
      <w:jc w:val="center"/>
      <w:rPr>
        <w:rFonts w:ascii="Calibri" w:eastAsia="Calibri" w:hAnsi="Calibri"/>
        <w:lang w:eastAsia="en-U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07F30" w14:textId="77777777" w:rsidR="00D75F7A" w:rsidRDefault="00D75F7A">
    <w:pPr>
      <w:rPr>
        <w:vanish/>
        <w:sz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4D621" w14:textId="77777777" w:rsidR="00D16FEC" w:rsidRPr="005B7BD7" w:rsidRDefault="00D16FEC" w:rsidP="006B67BF">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10304" w:type="dxa"/>
      <w:tblInd w:w="-210" w:type="dxa"/>
      <w:tblLook w:val="04A0" w:firstRow="1" w:lastRow="0" w:firstColumn="1" w:lastColumn="0" w:noHBand="0" w:noVBand="1"/>
    </w:tblPr>
    <w:tblGrid>
      <w:gridCol w:w="10304"/>
    </w:tblGrid>
    <w:tr w:rsidR="00D75F7A" w14:paraId="1BE3FABA" w14:textId="77777777" w:rsidTr="009C6AB8">
      <w:trPr>
        <w:trHeight w:val="717"/>
      </w:trPr>
      <w:tc>
        <w:tcPr>
          <w:tcW w:w="10304" w:type="dxa"/>
        </w:tcPr>
        <w:p w14:paraId="04E08783" w14:textId="77777777" w:rsidR="009C6AB8" w:rsidRPr="00C80394" w:rsidRDefault="00991E07" w:rsidP="009C6AB8">
          <w:pPr>
            <w:keepNext/>
            <w:tabs>
              <w:tab w:val="left" w:pos="1935"/>
              <w:tab w:val="center" w:pos="4536"/>
            </w:tabs>
            <w:jc w:val="center"/>
            <w:outlineLvl w:val="5"/>
            <w:rPr>
              <w:rFonts w:asciiTheme="majorHAnsi" w:hAnsiTheme="majorHAnsi" w:cstheme="majorHAnsi"/>
              <w:b/>
            </w:rPr>
          </w:pPr>
          <w:bookmarkStart w:id="17" w:name="_Hlk109734375"/>
          <w:r w:rsidRPr="00C80394">
            <w:rPr>
              <w:rFonts w:asciiTheme="majorHAnsi" w:hAnsiTheme="majorHAnsi" w:cstheme="majorHAnsi"/>
              <w:b/>
            </w:rPr>
            <w:t xml:space="preserve">Małopolski Szpital Chorób </w:t>
          </w:r>
          <w:proofErr w:type="gramStart"/>
          <w:r w:rsidRPr="00C80394">
            <w:rPr>
              <w:rFonts w:asciiTheme="majorHAnsi" w:hAnsiTheme="majorHAnsi" w:cstheme="majorHAnsi"/>
              <w:b/>
            </w:rPr>
            <w:t>Płuc  i</w:t>
          </w:r>
          <w:proofErr w:type="gramEnd"/>
          <w:r w:rsidRPr="00C80394">
            <w:rPr>
              <w:rFonts w:asciiTheme="majorHAnsi" w:hAnsiTheme="majorHAnsi" w:cstheme="majorHAnsi"/>
              <w:b/>
            </w:rPr>
            <w:t xml:space="preserve"> Rehabilitacji im. Edmunda Wojtyły</w:t>
          </w:r>
        </w:p>
        <w:p w14:paraId="34BB65B0" w14:textId="77777777" w:rsidR="009C6AB8" w:rsidRPr="00C80394" w:rsidRDefault="00991E07" w:rsidP="009C6AB8">
          <w:pPr>
            <w:jc w:val="center"/>
            <w:rPr>
              <w:rFonts w:asciiTheme="majorHAnsi" w:hAnsiTheme="majorHAnsi" w:cstheme="majorHAnsi"/>
              <w:b/>
            </w:rPr>
          </w:pPr>
          <w:r w:rsidRPr="00C80394">
            <w:rPr>
              <w:rFonts w:asciiTheme="majorHAnsi" w:hAnsiTheme="majorHAnsi" w:cstheme="majorHAnsi"/>
              <w:b/>
            </w:rPr>
            <w:t xml:space="preserve">32-310 </w:t>
          </w:r>
          <w:proofErr w:type="gramStart"/>
          <w:r w:rsidRPr="00C80394">
            <w:rPr>
              <w:rFonts w:asciiTheme="majorHAnsi" w:hAnsiTheme="majorHAnsi" w:cstheme="majorHAnsi"/>
              <w:b/>
            </w:rPr>
            <w:t>Jaroszowiec  ul.</w:t>
          </w:r>
          <w:proofErr w:type="gramEnd"/>
          <w:r w:rsidRPr="00C80394">
            <w:rPr>
              <w:rFonts w:asciiTheme="majorHAnsi" w:hAnsiTheme="majorHAnsi" w:cstheme="majorHAnsi"/>
              <w:b/>
            </w:rPr>
            <w:t xml:space="preserve"> Kolejowa  1a</w:t>
          </w:r>
        </w:p>
        <w:p w14:paraId="1438D427" w14:textId="77777777" w:rsidR="009C6AB8" w:rsidRPr="00C348B6" w:rsidRDefault="00991E07" w:rsidP="009C6AB8">
          <w:pPr>
            <w:jc w:val="center"/>
            <w:rPr>
              <w:rFonts w:asciiTheme="majorHAnsi" w:hAnsiTheme="majorHAnsi" w:cstheme="majorHAnsi"/>
              <w:lang w:val="en-US"/>
            </w:rPr>
          </w:pPr>
          <w:r w:rsidRPr="00C348B6">
            <w:rPr>
              <w:rFonts w:asciiTheme="majorHAnsi" w:hAnsiTheme="majorHAnsi" w:cstheme="majorHAnsi"/>
              <w:lang w:val="en-US"/>
            </w:rPr>
            <w:t>www.wschp.pl</w:t>
          </w:r>
        </w:p>
        <w:p w14:paraId="632F8D05" w14:textId="77777777" w:rsidR="009C6AB8" w:rsidRPr="00C348B6" w:rsidRDefault="00991E07" w:rsidP="009C6AB8">
          <w:pPr>
            <w:jc w:val="center"/>
            <w:rPr>
              <w:rFonts w:asciiTheme="majorHAnsi" w:hAnsiTheme="majorHAnsi" w:cstheme="majorHAnsi"/>
              <w:lang w:val="en-US"/>
            </w:rPr>
          </w:pPr>
          <w:r w:rsidRPr="00C348B6">
            <w:rPr>
              <w:rFonts w:asciiTheme="majorHAnsi" w:hAnsiTheme="majorHAnsi" w:cstheme="majorHAnsi"/>
              <w:lang w:val="en-US"/>
            </w:rPr>
            <w:t>tel.32 64-28-090, e-mail: sekretariat@wschp.pl</w:t>
          </w:r>
        </w:p>
        <w:p w14:paraId="3241E324" w14:textId="77777777" w:rsidR="009C6AB8" w:rsidRPr="00C80394" w:rsidRDefault="00991E07" w:rsidP="009C6AB8">
          <w:pPr>
            <w:jc w:val="center"/>
            <w:rPr>
              <w:rFonts w:asciiTheme="majorHAnsi" w:hAnsiTheme="majorHAnsi" w:cstheme="majorHAnsi"/>
            </w:rPr>
          </w:pPr>
          <w:r w:rsidRPr="00C80394">
            <w:rPr>
              <w:rFonts w:asciiTheme="majorHAnsi" w:hAnsiTheme="majorHAnsi" w:cstheme="majorHAnsi"/>
            </w:rPr>
            <w:t>REGON 000294214</w:t>
          </w:r>
          <w:r w:rsidRPr="00C80394">
            <w:rPr>
              <w:rFonts w:asciiTheme="majorHAnsi" w:hAnsiTheme="majorHAnsi" w:cstheme="majorHAnsi"/>
            </w:rPr>
            <w:tab/>
          </w:r>
          <w:r w:rsidRPr="00C80394">
            <w:rPr>
              <w:rFonts w:asciiTheme="majorHAnsi" w:hAnsiTheme="majorHAnsi" w:cstheme="majorHAnsi"/>
            </w:rPr>
            <w:tab/>
            <w:t>NIP 637-12-65-836</w:t>
          </w:r>
        </w:p>
        <w:p w14:paraId="24B3AC41" w14:textId="77777777" w:rsidR="0009362F" w:rsidRPr="00EE60D7" w:rsidRDefault="0009362F" w:rsidP="00EE60D7">
          <w:pPr>
            <w:autoSpaceDE w:val="0"/>
            <w:autoSpaceDN w:val="0"/>
            <w:adjustRightInd w:val="0"/>
            <w:spacing w:after="120"/>
            <w:jc w:val="center"/>
            <w:rPr>
              <w:rFonts w:ascii="Cambria" w:hAnsi="Cambria"/>
              <w:b/>
              <w:bCs/>
              <w:sz w:val="22"/>
              <w:szCs w:val="22"/>
            </w:rPr>
          </w:pPr>
        </w:p>
      </w:tc>
    </w:tr>
    <w:bookmarkEnd w:id="17"/>
  </w:tbl>
  <w:p w14:paraId="1416857E" w14:textId="77777777" w:rsidR="009E6CBA" w:rsidRDefault="009E6CB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0E846" w14:textId="77777777" w:rsidR="00D75F7A" w:rsidRDefault="00D75F7A">
    <w:pPr>
      <w:rPr>
        <w:vanish/>
        <w:sz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1A94D" w14:textId="77777777" w:rsidR="001B0E64" w:rsidRPr="005B7BD7" w:rsidRDefault="001B0E64" w:rsidP="001B0E64">
    <w:pPr>
      <w:jc w:val="center"/>
      <w:rPr>
        <w:rFonts w:ascii="Calibri" w:eastAsia="Calibri" w:hAnsi="Calibri"/>
        <w:lang w:eastAsia="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501AC" w14:textId="77777777" w:rsidR="00D75F7A" w:rsidRDefault="00D75F7A">
    <w:pPr>
      <w:rPr>
        <w:vanish/>
        <w:sz w:val="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6744E" w14:textId="77777777" w:rsidR="0003565D" w:rsidRDefault="00991E07">
    <w:pPr>
      <w:spacing w:after="160" w:line="259" w:lineRule="auto"/>
      <w:rPr>
        <w:rFonts w:ascii="Calibri" w:eastAsia="Calibri" w:hAnsi="Calibri"/>
        <w:sz w:val="22"/>
        <w:szCs w:val="22"/>
        <w:lang w:eastAsia="en-US"/>
      </w:rPr>
    </w:pPr>
    <w:r>
      <w:rPr>
        <w:rFonts w:ascii="Calibri" w:eastAsia="Calibri" w:hAnsi="Calibri"/>
        <w:sz w:val="22"/>
        <w:szCs w:val="22"/>
        <w:lang w:eastAsia="en-US"/>
      </w:rPr>
      <w:cr/>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8BFD0" w14:textId="77777777" w:rsidR="00D75F7A" w:rsidRDefault="00D75F7A">
    <w:pPr>
      <w:rPr>
        <w:vanish/>
        <w:sz w:val="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C8627" w14:textId="77777777" w:rsidR="00D75F7A" w:rsidRDefault="00D75F7A">
    <w:pPr>
      <w:rPr>
        <w:vanish/>
        <w:sz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hybridMultilevel"/>
    <w:tmpl w:val="737B8DDC"/>
    <w:lvl w:ilvl="0" w:tplc="972AA050">
      <w:start w:val="11"/>
      <w:numFmt w:val="decimal"/>
      <w:lvlText w:val="%1)"/>
      <w:lvlJc w:val="left"/>
    </w:lvl>
    <w:lvl w:ilvl="1" w:tplc="91ACFFD6">
      <w:start w:val="1"/>
      <w:numFmt w:val="bullet"/>
      <w:lvlText w:val=""/>
      <w:lvlJc w:val="left"/>
    </w:lvl>
    <w:lvl w:ilvl="2" w:tplc="6FDE1B02">
      <w:start w:val="1"/>
      <w:numFmt w:val="bullet"/>
      <w:lvlText w:val=""/>
      <w:lvlJc w:val="left"/>
    </w:lvl>
    <w:lvl w:ilvl="3" w:tplc="9342BC64">
      <w:start w:val="1"/>
      <w:numFmt w:val="bullet"/>
      <w:lvlText w:val=""/>
      <w:lvlJc w:val="left"/>
    </w:lvl>
    <w:lvl w:ilvl="4" w:tplc="004A818A">
      <w:start w:val="1"/>
      <w:numFmt w:val="bullet"/>
      <w:lvlText w:val=""/>
      <w:lvlJc w:val="left"/>
    </w:lvl>
    <w:lvl w:ilvl="5" w:tplc="25D60BA4">
      <w:start w:val="1"/>
      <w:numFmt w:val="bullet"/>
      <w:lvlText w:val=""/>
      <w:lvlJc w:val="left"/>
    </w:lvl>
    <w:lvl w:ilvl="6" w:tplc="DEE80162">
      <w:start w:val="1"/>
      <w:numFmt w:val="bullet"/>
      <w:lvlText w:val=""/>
      <w:lvlJc w:val="left"/>
    </w:lvl>
    <w:lvl w:ilvl="7" w:tplc="83D63A24">
      <w:start w:val="1"/>
      <w:numFmt w:val="bullet"/>
      <w:lvlText w:val=""/>
      <w:lvlJc w:val="left"/>
    </w:lvl>
    <w:lvl w:ilvl="8" w:tplc="CEA2A368">
      <w:start w:val="1"/>
      <w:numFmt w:val="bullet"/>
      <w:lvlText w:val=""/>
      <w:lvlJc w:val="left"/>
    </w:lvl>
  </w:abstractNum>
  <w:abstractNum w:abstractNumId="1" w15:restartNumberingAfterBreak="0">
    <w:nsid w:val="00000015"/>
    <w:multiLevelType w:val="hybridMultilevel"/>
    <w:tmpl w:val="2D517796"/>
    <w:lvl w:ilvl="0" w:tplc="D402035E">
      <w:start w:val="3"/>
      <w:numFmt w:val="decimal"/>
      <w:lvlText w:val="%1)"/>
      <w:lvlJc w:val="left"/>
    </w:lvl>
    <w:lvl w:ilvl="1" w:tplc="873685CA">
      <w:start w:val="1"/>
      <w:numFmt w:val="bullet"/>
      <w:lvlText w:val=""/>
      <w:lvlJc w:val="left"/>
    </w:lvl>
    <w:lvl w:ilvl="2" w:tplc="0D1E9C8C">
      <w:start w:val="1"/>
      <w:numFmt w:val="bullet"/>
      <w:lvlText w:val=""/>
      <w:lvlJc w:val="left"/>
    </w:lvl>
    <w:lvl w:ilvl="3" w:tplc="18EA14E6">
      <w:start w:val="1"/>
      <w:numFmt w:val="bullet"/>
      <w:lvlText w:val=""/>
      <w:lvlJc w:val="left"/>
    </w:lvl>
    <w:lvl w:ilvl="4" w:tplc="3B4641AA">
      <w:start w:val="1"/>
      <w:numFmt w:val="bullet"/>
      <w:lvlText w:val=""/>
      <w:lvlJc w:val="left"/>
    </w:lvl>
    <w:lvl w:ilvl="5" w:tplc="8522FFC4">
      <w:start w:val="1"/>
      <w:numFmt w:val="bullet"/>
      <w:lvlText w:val=""/>
      <w:lvlJc w:val="left"/>
    </w:lvl>
    <w:lvl w:ilvl="6" w:tplc="BCC8DF70">
      <w:start w:val="1"/>
      <w:numFmt w:val="bullet"/>
      <w:lvlText w:val=""/>
      <w:lvlJc w:val="left"/>
    </w:lvl>
    <w:lvl w:ilvl="7" w:tplc="50121B2E">
      <w:start w:val="1"/>
      <w:numFmt w:val="bullet"/>
      <w:lvlText w:val=""/>
      <w:lvlJc w:val="left"/>
    </w:lvl>
    <w:lvl w:ilvl="8" w:tplc="0F487E5A">
      <w:start w:val="1"/>
      <w:numFmt w:val="bullet"/>
      <w:lvlText w:val=""/>
      <w:lvlJc w:val="left"/>
    </w:lvl>
  </w:abstractNum>
  <w:abstractNum w:abstractNumId="2" w15:restartNumberingAfterBreak="0">
    <w:nsid w:val="0000001F"/>
    <w:multiLevelType w:val="hybridMultilevel"/>
    <w:tmpl w:val="F0160F54"/>
    <w:lvl w:ilvl="0" w:tplc="38F8D0A0">
      <w:start w:val="1"/>
      <w:numFmt w:val="lowerLetter"/>
      <w:lvlText w:val="%1)"/>
      <w:lvlJc w:val="left"/>
    </w:lvl>
    <w:lvl w:ilvl="1" w:tplc="22CC322C">
      <w:start w:val="1"/>
      <w:numFmt w:val="bullet"/>
      <w:lvlText w:val=""/>
      <w:lvlJc w:val="left"/>
    </w:lvl>
    <w:lvl w:ilvl="2" w:tplc="447CA094">
      <w:start w:val="1"/>
      <w:numFmt w:val="bullet"/>
      <w:lvlText w:val=""/>
      <w:lvlJc w:val="left"/>
    </w:lvl>
    <w:lvl w:ilvl="3" w:tplc="BBAE9DD4">
      <w:start w:val="1"/>
      <w:numFmt w:val="bullet"/>
      <w:lvlText w:val=""/>
      <w:lvlJc w:val="left"/>
    </w:lvl>
    <w:lvl w:ilvl="4" w:tplc="4C827F48">
      <w:start w:val="1"/>
      <w:numFmt w:val="bullet"/>
      <w:lvlText w:val=""/>
      <w:lvlJc w:val="left"/>
    </w:lvl>
    <w:lvl w:ilvl="5" w:tplc="8654E3B8">
      <w:start w:val="1"/>
      <w:numFmt w:val="bullet"/>
      <w:lvlText w:val=""/>
      <w:lvlJc w:val="left"/>
    </w:lvl>
    <w:lvl w:ilvl="6" w:tplc="B5143C66">
      <w:start w:val="1"/>
      <w:numFmt w:val="bullet"/>
      <w:lvlText w:val=""/>
      <w:lvlJc w:val="left"/>
    </w:lvl>
    <w:lvl w:ilvl="7" w:tplc="767874B0">
      <w:start w:val="1"/>
      <w:numFmt w:val="bullet"/>
      <w:lvlText w:val=""/>
      <w:lvlJc w:val="left"/>
    </w:lvl>
    <w:lvl w:ilvl="8" w:tplc="E4120780">
      <w:start w:val="1"/>
      <w:numFmt w:val="bullet"/>
      <w:lvlText w:val=""/>
      <w:lvlJc w:val="left"/>
    </w:lvl>
  </w:abstractNum>
  <w:abstractNum w:abstractNumId="3" w15:restartNumberingAfterBreak="0">
    <w:nsid w:val="00000025"/>
    <w:multiLevelType w:val="hybridMultilevel"/>
    <w:tmpl w:val="442A7620"/>
    <w:lvl w:ilvl="0" w:tplc="F58EDD0C">
      <w:start w:val="1"/>
      <w:numFmt w:val="decimal"/>
      <w:lvlText w:val="%1)"/>
      <w:lvlJc w:val="left"/>
    </w:lvl>
    <w:lvl w:ilvl="1" w:tplc="D8E69798">
      <w:start w:val="1"/>
      <w:numFmt w:val="bullet"/>
      <w:lvlText w:val=""/>
      <w:lvlJc w:val="left"/>
    </w:lvl>
    <w:lvl w:ilvl="2" w:tplc="2F1234DE">
      <w:start w:val="1"/>
      <w:numFmt w:val="bullet"/>
      <w:lvlText w:val=""/>
      <w:lvlJc w:val="left"/>
    </w:lvl>
    <w:lvl w:ilvl="3" w:tplc="7B668880">
      <w:start w:val="1"/>
      <w:numFmt w:val="bullet"/>
      <w:lvlText w:val=""/>
      <w:lvlJc w:val="left"/>
    </w:lvl>
    <w:lvl w:ilvl="4" w:tplc="FB101A26">
      <w:start w:val="1"/>
      <w:numFmt w:val="bullet"/>
      <w:lvlText w:val=""/>
      <w:lvlJc w:val="left"/>
    </w:lvl>
    <w:lvl w:ilvl="5" w:tplc="73B42590">
      <w:start w:val="1"/>
      <w:numFmt w:val="bullet"/>
      <w:lvlText w:val=""/>
      <w:lvlJc w:val="left"/>
    </w:lvl>
    <w:lvl w:ilvl="6" w:tplc="7A1E637A">
      <w:start w:val="1"/>
      <w:numFmt w:val="bullet"/>
      <w:lvlText w:val=""/>
      <w:lvlJc w:val="left"/>
    </w:lvl>
    <w:lvl w:ilvl="7" w:tplc="BDD89D9E">
      <w:start w:val="1"/>
      <w:numFmt w:val="bullet"/>
      <w:lvlText w:val=""/>
      <w:lvlJc w:val="left"/>
    </w:lvl>
    <w:lvl w:ilvl="8" w:tplc="5DB20FE2">
      <w:start w:val="1"/>
      <w:numFmt w:val="bullet"/>
      <w:lvlText w:val=""/>
      <w:lvlJc w:val="left"/>
    </w:lvl>
  </w:abstractNum>
  <w:abstractNum w:abstractNumId="4" w15:restartNumberingAfterBreak="0">
    <w:nsid w:val="00000027"/>
    <w:multiLevelType w:val="hybridMultilevel"/>
    <w:tmpl w:val="684A481A"/>
    <w:lvl w:ilvl="0" w:tplc="D66444E6">
      <w:start w:val="1"/>
      <w:numFmt w:val="lowerLetter"/>
      <w:lvlText w:val="%1)"/>
      <w:lvlJc w:val="left"/>
    </w:lvl>
    <w:lvl w:ilvl="1" w:tplc="BF20E52C">
      <w:start w:val="1"/>
      <w:numFmt w:val="bullet"/>
      <w:lvlText w:val=""/>
      <w:lvlJc w:val="left"/>
    </w:lvl>
    <w:lvl w:ilvl="2" w:tplc="6BAAEB64">
      <w:start w:val="1"/>
      <w:numFmt w:val="bullet"/>
      <w:lvlText w:val=""/>
      <w:lvlJc w:val="left"/>
    </w:lvl>
    <w:lvl w:ilvl="3" w:tplc="2316579A">
      <w:start w:val="1"/>
      <w:numFmt w:val="bullet"/>
      <w:lvlText w:val=""/>
      <w:lvlJc w:val="left"/>
    </w:lvl>
    <w:lvl w:ilvl="4" w:tplc="25DCD05A">
      <w:start w:val="1"/>
      <w:numFmt w:val="bullet"/>
      <w:lvlText w:val=""/>
      <w:lvlJc w:val="left"/>
    </w:lvl>
    <w:lvl w:ilvl="5" w:tplc="CAA8080A">
      <w:start w:val="1"/>
      <w:numFmt w:val="bullet"/>
      <w:lvlText w:val=""/>
      <w:lvlJc w:val="left"/>
    </w:lvl>
    <w:lvl w:ilvl="6" w:tplc="E4A07E86">
      <w:start w:val="1"/>
      <w:numFmt w:val="bullet"/>
      <w:lvlText w:val=""/>
      <w:lvlJc w:val="left"/>
    </w:lvl>
    <w:lvl w:ilvl="7" w:tplc="4E8CE650">
      <w:start w:val="1"/>
      <w:numFmt w:val="bullet"/>
      <w:lvlText w:val=""/>
      <w:lvlJc w:val="left"/>
    </w:lvl>
    <w:lvl w:ilvl="8" w:tplc="0DCA8086">
      <w:start w:val="1"/>
      <w:numFmt w:val="bullet"/>
      <w:lvlText w:val=""/>
      <w:lvlJc w:val="left"/>
    </w:lvl>
  </w:abstractNum>
  <w:abstractNum w:abstractNumId="5" w15:restartNumberingAfterBreak="0">
    <w:nsid w:val="00000028"/>
    <w:multiLevelType w:val="hybridMultilevel"/>
    <w:tmpl w:val="579478FE"/>
    <w:lvl w:ilvl="0" w:tplc="6E3434E4">
      <w:start w:val="2"/>
      <w:numFmt w:val="lowerLetter"/>
      <w:lvlText w:val="%1)"/>
      <w:lvlJc w:val="left"/>
    </w:lvl>
    <w:lvl w:ilvl="1" w:tplc="779644C4">
      <w:start w:val="1"/>
      <w:numFmt w:val="bullet"/>
      <w:lvlText w:val=""/>
      <w:lvlJc w:val="left"/>
    </w:lvl>
    <w:lvl w:ilvl="2" w:tplc="79808158">
      <w:start w:val="1"/>
      <w:numFmt w:val="bullet"/>
      <w:lvlText w:val=""/>
      <w:lvlJc w:val="left"/>
    </w:lvl>
    <w:lvl w:ilvl="3" w:tplc="9D7E55DA">
      <w:start w:val="1"/>
      <w:numFmt w:val="bullet"/>
      <w:lvlText w:val=""/>
      <w:lvlJc w:val="left"/>
    </w:lvl>
    <w:lvl w:ilvl="4" w:tplc="F2567ADA">
      <w:start w:val="1"/>
      <w:numFmt w:val="bullet"/>
      <w:lvlText w:val=""/>
      <w:lvlJc w:val="left"/>
    </w:lvl>
    <w:lvl w:ilvl="5" w:tplc="9F04FD26">
      <w:start w:val="1"/>
      <w:numFmt w:val="bullet"/>
      <w:lvlText w:val=""/>
      <w:lvlJc w:val="left"/>
    </w:lvl>
    <w:lvl w:ilvl="6" w:tplc="3F7E22C6">
      <w:start w:val="1"/>
      <w:numFmt w:val="bullet"/>
      <w:lvlText w:val=""/>
      <w:lvlJc w:val="left"/>
    </w:lvl>
    <w:lvl w:ilvl="7" w:tplc="4F5AB40C">
      <w:start w:val="1"/>
      <w:numFmt w:val="bullet"/>
      <w:lvlText w:val=""/>
      <w:lvlJc w:val="left"/>
    </w:lvl>
    <w:lvl w:ilvl="8" w:tplc="E084D4CE">
      <w:start w:val="1"/>
      <w:numFmt w:val="bullet"/>
      <w:lvlText w:val=""/>
      <w:lvlJc w:val="left"/>
    </w:lvl>
  </w:abstractNum>
  <w:abstractNum w:abstractNumId="6" w15:restartNumberingAfterBreak="0">
    <w:nsid w:val="0000002A"/>
    <w:multiLevelType w:val="hybridMultilevel"/>
    <w:tmpl w:val="3DC240FA"/>
    <w:lvl w:ilvl="0" w:tplc="901AD0CC">
      <w:start w:val="1"/>
      <w:numFmt w:val="lowerLetter"/>
      <w:lvlText w:val="%1)"/>
      <w:lvlJc w:val="left"/>
    </w:lvl>
    <w:lvl w:ilvl="1" w:tplc="AD3A23FC">
      <w:start w:val="1"/>
      <w:numFmt w:val="bullet"/>
      <w:lvlText w:val=""/>
      <w:lvlJc w:val="left"/>
    </w:lvl>
    <w:lvl w:ilvl="2" w:tplc="C0DE9568">
      <w:start w:val="1"/>
      <w:numFmt w:val="bullet"/>
      <w:lvlText w:val=""/>
      <w:lvlJc w:val="left"/>
    </w:lvl>
    <w:lvl w:ilvl="3" w:tplc="4F3E7C8A">
      <w:start w:val="1"/>
      <w:numFmt w:val="bullet"/>
      <w:lvlText w:val=""/>
      <w:lvlJc w:val="left"/>
    </w:lvl>
    <w:lvl w:ilvl="4" w:tplc="553C31C8">
      <w:start w:val="1"/>
      <w:numFmt w:val="bullet"/>
      <w:lvlText w:val=""/>
      <w:lvlJc w:val="left"/>
    </w:lvl>
    <w:lvl w:ilvl="5" w:tplc="2F345CF0">
      <w:start w:val="1"/>
      <w:numFmt w:val="bullet"/>
      <w:lvlText w:val=""/>
      <w:lvlJc w:val="left"/>
    </w:lvl>
    <w:lvl w:ilvl="6" w:tplc="B9547684">
      <w:start w:val="1"/>
      <w:numFmt w:val="bullet"/>
      <w:lvlText w:val=""/>
      <w:lvlJc w:val="left"/>
    </w:lvl>
    <w:lvl w:ilvl="7" w:tplc="065A0E52">
      <w:start w:val="1"/>
      <w:numFmt w:val="bullet"/>
      <w:lvlText w:val=""/>
      <w:lvlJc w:val="left"/>
    </w:lvl>
    <w:lvl w:ilvl="8" w:tplc="C9AE8D74">
      <w:start w:val="1"/>
      <w:numFmt w:val="bullet"/>
      <w:lvlText w:val=""/>
      <w:lvlJc w:val="left"/>
    </w:lvl>
  </w:abstractNum>
  <w:abstractNum w:abstractNumId="7" w15:restartNumberingAfterBreak="0">
    <w:nsid w:val="00000036"/>
    <w:multiLevelType w:val="singleLevel"/>
    <w:tmpl w:val="00000036"/>
    <w:name w:val="WW8Num54"/>
    <w:lvl w:ilvl="0">
      <w:start w:val="1"/>
      <w:numFmt w:val="decimal"/>
      <w:lvlText w:val="%1)"/>
      <w:lvlJc w:val="left"/>
      <w:pPr>
        <w:tabs>
          <w:tab w:val="num" w:pos="491"/>
        </w:tabs>
        <w:ind w:left="1211" w:hanging="360"/>
      </w:pPr>
      <w:rPr>
        <w:rFonts w:ascii="Cambria" w:hAnsi="Cambria" w:cs="Times"/>
        <w:sz w:val="24"/>
        <w:szCs w:val="24"/>
      </w:rPr>
    </w:lvl>
  </w:abstractNum>
  <w:abstractNum w:abstractNumId="8" w15:restartNumberingAfterBreak="0">
    <w:nsid w:val="00000038"/>
    <w:multiLevelType w:val="singleLevel"/>
    <w:tmpl w:val="156ADF62"/>
    <w:name w:val="WW8Num56"/>
    <w:lvl w:ilvl="0">
      <w:start w:val="1"/>
      <w:numFmt w:val="decimal"/>
      <w:lvlText w:val="%1)"/>
      <w:lvlJc w:val="left"/>
      <w:pPr>
        <w:tabs>
          <w:tab w:val="num" w:pos="0"/>
        </w:tabs>
        <w:ind w:left="720" w:hanging="360"/>
      </w:pPr>
      <w:rPr>
        <w:rFonts w:ascii="Arial Narrow" w:hAnsi="Arial Narrow" w:cs="Symbol" w:hint="default"/>
        <w:i/>
        <w:sz w:val="20"/>
        <w:szCs w:val="20"/>
      </w:rPr>
    </w:lvl>
  </w:abstractNum>
  <w:abstractNum w:abstractNumId="9" w15:restartNumberingAfterBreak="0">
    <w:nsid w:val="00000047"/>
    <w:multiLevelType w:val="singleLevel"/>
    <w:tmpl w:val="E05A899E"/>
    <w:name w:val="WW8Num71"/>
    <w:lvl w:ilvl="0">
      <w:start w:val="1"/>
      <w:numFmt w:val="decimal"/>
      <w:lvlText w:val="%1."/>
      <w:lvlJc w:val="left"/>
      <w:pPr>
        <w:tabs>
          <w:tab w:val="num" w:pos="66"/>
        </w:tabs>
        <w:ind w:left="786" w:hanging="360"/>
      </w:pPr>
      <w:rPr>
        <w:rFonts w:ascii="Calibri" w:hAnsi="Calibri" w:cs="Calibri" w:hint="default"/>
        <w:b w:val="0"/>
        <w:i w:val="0"/>
        <w:sz w:val="22"/>
        <w:szCs w:val="22"/>
      </w:rPr>
    </w:lvl>
  </w:abstractNum>
  <w:abstractNum w:abstractNumId="10" w15:restartNumberingAfterBreak="0">
    <w:nsid w:val="02E94D73"/>
    <w:multiLevelType w:val="multilevel"/>
    <w:tmpl w:val="40708BF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4417180"/>
    <w:multiLevelType w:val="hybridMultilevel"/>
    <w:tmpl w:val="D8E46632"/>
    <w:lvl w:ilvl="0" w:tplc="CC8EF928">
      <w:start w:val="1"/>
      <w:numFmt w:val="decimal"/>
      <w:lvlText w:val="%1."/>
      <w:lvlJc w:val="left"/>
      <w:pPr>
        <w:tabs>
          <w:tab w:val="num" w:pos="720"/>
        </w:tabs>
        <w:ind w:left="720" w:hanging="360"/>
      </w:pPr>
    </w:lvl>
    <w:lvl w:ilvl="1" w:tplc="0532ACCC">
      <w:start w:val="1"/>
      <w:numFmt w:val="bullet"/>
      <w:lvlText w:val="o"/>
      <w:lvlJc w:val="left"/>
      <w:pPr>
        <w:tabs>
          <w:tab w:val="num" w:pos="1440"/>
        </w:tabs>
        <w:ind w:left="1440" w:hanging="360"/>
      </w:pPr>
      <w:rPr>
        <w:rFonts w:ascii="Courier New" w:hAnsi="Courier New" w:cs="Courier New" w:hint="default"/>
      </w:rPr>
    </w:lvl>
    <w:lvl w:ilvl="2" w:tplc="82404EC4">
      <w:start w:val="2"/>
      <w:numFmt w:val="upperRoman"/>
      <w:lvlText w:val="%3."/>
      <w:lvlJc w:val="left"/>
      <w:pPr>
        <w:tabs>
          <w:tab w:val="num" w:pos="2700"/>
        </w:tabs>
        <w:ind w:left="2700" w:hanging="720"/>
      </w:pPr>
    </w:lvl>
    <w:lvl w:ilvl="3" w:tplc="2BEEA2EA">
      <w:start w:val="1"/>
      <w:numFmt w:val="bullet"/>
      <w:lvlText w:val="o"/>
      <w:lvlJc w:val="left"/>
      <w:pPr>
        <w:tabs>
          <w:tab w:val="num" w:pos="2880"/>
        </w:tabs>
        <w:ind w:left="2880" w:hanging="360"/>
      </w:pPr>
      <w:rPr>
        <w:rFonts w:ascii="Courier New" w:hAnsi="Courier New" w:cs="Courier New" w:hint="default"/>
      </w:rPr>
    </w:lvl>
    <w:lvl w:ilvl="4" w:tplc="7820DEE2">
      <w:start w:val="1"/>
      <w:numFmt w:val="decimal"/>
      <w:lvlText w:val="%5."/>
      <w:lvlJc w:val="left"/>
      <w:pPr>
        <w:tabs>
          <w:tab w:val="num" w:pos="360"/>
        </w:tabs>
        <w:ind w:left="360" w:hanging="360"/>
      </w:pPr>
    </w:lvl>
    <w:lvl w:ilvl="5" w:tplc="273C9A50">
      <w:start w:val="1"/>
      <w:numFmt w:val="decimal"/>
      <w:lvlText w:val="%6."/>
      <w:lvlJc w:val="left"/>
      <w:pPr>
        <w:tabs>
          <w:tab w:val="num" w:pos="4320"/>
        </w:tabs>
        <w:ind w:left="4320" w:hanging="360"/>
      </w:pPr>
    </w:lvl>
    <w:lvl w:ilvl="6" w:tplc="9AFC601A">
      <w:start w:val="1"/>
      <w:numFmt w:val="decimal"/>
      <w:lvlText w:val="%7."/>
      <w:lvlJc w:val="left"/>
      <w:pPr>
        <w:tabs>
          <w:tab w:val="num" w:pos="5040"/>
        </w:tabs>
        <w:ind w:left="5040" w:hanging="360"/>
      </w:pPr>
    </w:lvl>
    <w:lvl w:ilvl="7" w:tplc="2C18E47A">
      <w:start w:val="1"/>
      <w:numFmt w:val="decimal"/>
      <w:lvlText w:val="%8."/>
      <w:lvlJc w:val="left"/>
      <w:pPr>
        <w:tabs>
          <w:tab w:val="num" w:pos="5760"/>
        </w:tabs>
        <w:ind w:left="5760" w:hanging="360"/>
      </w:pPr>
    </w:lvl>
    <w:lvl w:ilvl="8" w:tplc="DE7A9AD6">
      <w:start w:val="1"/>
      <w:numFmt w:val="decimal"/>
      <w:lvlText w:val="%9."/>
      <w:lvlJc w:val="left"/>
      <w:pPr>
        <w:tabs>
          <w:tab w:val="num" w:pos="6480"/>
        </w:tabs>
        <w:ind w:left="6480" w:hanging="360"/>
      </w:pPr>
    </w:lvl>
  </w:abstractNum>
  <w:abstractNum w:abstractNumId="14" w15:restartNumberingAfterBreak="0">
    <w:nsid w:val="044509D7"/>
    <w:multiLevelType w:val="hybridMultilevel"/>
    <w:tmpl w:val="AD6A4FE6"/>
    <w:lvl w:ilvl="0" w:tplc="F204380E">
      <w:start w:val="1"/>
      <w:numFmt w:val="decimal"/>
      <w:lvlText w:val="%1."/>
      <w:lvlJc w:val="left"/>
      <w:pPr>
        <w:ind w:left="720" w:hanging="360"/>
      </w:pPr>
      <w:rPr>
        <w:rFonts w:cs="Times New Roman"/>
        <w:b w:val="0"/>
      </w:rPr>
    </w:lvl>
    <w:lvl w:ilvl="1" w:tplc="C178C7EE">
      <w:start w:val="1"/>
      <w:numFmt w:val="lowerLetter"/>
      <w:lvlText w:val="%2."/>
      <w:lvlJc w:val="left"/>
      <w:pPr>
        <w:ind w:left="1440" w:hanging="360"/>
      </w:pPr>
      <w:rPr>
        <w:rFonts w:cs="Times New Roman"/>
      </w:rPr>
    </w:lvl>
    <w:lvl w:ilvl="2" w:tplc="A92A5310">
      <w:start w:val="1"/>
      <w:numFmt w:val="lowerRoman"/>
      <w:lvlText w:val="%3."/>
      <w:lvlJc w:val="right"/>
      <w:pPr>
        <w:ind w:left="2160" w:hanging="180"/>
      </w:pPr>
      <w:rPr>
        <w:rFonts w:cs="Times New Roman"/>
      </w:rPr>
    </w:lvl>
    <w:lvl w:ilvl="3" w:tplc="169829DA">
      <w:start w:val="1"/>
      <w:numFmt w:val="decimal"/>
      <w:lvlText w:val="%4."/>
      <w:lvlJc w:val="left"/>
      <w:pPr>
        <w:ind w:left="2880" w:hanging="360"/>
      </w:pPr>
      <w:rPr>
        <w:rFonts w:cs="Times New Roman"/>
      </w:rPr>
    </w:lvl>
    <w:lvl w:ilvl="4" w:tplc="0DAA70DC">
      <w:start w:val="1"/>
      <w:numFmt w:val="lowerLetter"/>
      <w:lvlText w:val="%5."/>
      <w:lvlJc w:val="left"/>
      <w:pPr>
        <w:ind w:left="3600" w:hanging="360"/>
      </w:pPr>
      <w:rPr>
        <w:rFonts w:cs="Times New Roman"/>
      </w:rPr>
    </w:lvl>
    <w:lvl w:ilvl="5" w:tplc="14EC17CA">
      <w:start w:val="1"/>
      <w:numFmt w:val="lowerRoman"/>
      <w:lvlText w:val="%6."/>
      <w:lvlJc w:val="right"/>
      <w:pPr>
        <w:ind w:left="4320" w:hanging="180"/>
      </w:pPr>
      <w:rPr>
        <w:rFonts w:cs="Times New Roman"/>
      </w:rPr>
    </w:lvl>
    <w:lvl w:ilvl="6" w:tplc="04E87D68">
      <w:start w:val="1"/>
      <w:numFmt w:val="decimal"/>
      <w:lvlText w:val="%7."/>
      <w:lvlJc w:val="left"/>
      <w:pPr>
        <w:ind w:left="5040" w:hanging="360"/>
      </w:pPr>
      <w:rPr>
        <w:rFonts w:cs="Times New Roman"/>
      </w:rPr>
    </w:lvl>
    <w:lvl w:ilvl="7" w:tplc="8DEC1190">
      <w:start w:val="1"/>
      <w:numFmt w:val="lowerLetter"/>
      <w:lvlText w:val="%8."/>
      <w:lvlJc w:val="left"/>
      <w:pPr>
        <w:ind w:left="5760" w:hanging="360"/>
      </w:pPr>
      <w:rPr>
        <w:rFonts w:cs="Times New Roman"/>
      </w:rPr>
    </w:lvl>
    <w:lvl w:ilvl="8" w:tplc="1CDA5566">
      <w:start w:val="1"/>
      <w:numFmt w:val="lowerRoman"/>
      <w:lvlText w:val="%9."/>
      <w:lvlJc w:val="right"/>
      <w:pPr>
        <w:ind w:left="6480" w:hanging="180"/>
      </w:pPr>
      <w:rPr>
        <w:rFonts w:cs="Times New Roman"/>
      </w:rPr>
    </w:lvl>
  </w:abstractNum>
  <w:abstractNum w:abstractNumId="15" w15:restartNumberingAfterBreak="0">
    <w:nsid w:val="04C53822"/>
    <w:multiLevelType w:val="hybridMultilevel"/>
    <w:tmpl w:val="A9DAA968"/>
    <w:lvl w:ilvl="0" w:tplc="79DA3346">
      <w:start w:val="1"/>
      <w:numFmt w:val="decimal"/>
      <w:pStyle w:val="Listanumerowana3"/>
      <w:lvlText w:val="%1)"/>
      <w:lvlJc w:val="left"/>
      <w:pPr>
        <w:ind w:left="1060" w:hanging="360"/>
      </w:pPr>
      <w:rPr>
        <w:rFonts w:cs="Times New Roman"/>
        <w:b w:val="0"/>
      </w:rPr>
    </w:lvl>
    <w:lvl w:ilvl="1" w:tplc="758AAF46">
      <w:start w:val="1"/>
      <w:numFmt w:val="lowerLetter"/>
      <w:lvlText w:val="%2."/>
      <w:lvlJc w:val="left"/>
      <w:pPr>
        <w:ind w:left="1780" w:hanging="360"/>
      </w:pPr>
      <w:rPr>
        <w:rFonts w:cs="Times New Roman"/>
      </w:rPr>
    </w:lvl>
    <w:lvl w:ilvl="2" w:tplc="8A020B6A" w:tentative="1">
      <w:start w:val="1"/>
      <w:numFmt w:val="lowerRoman"/>
      <w:lvlText w:val="%3."/>
      <w:lvlJc w:val="right"/>
      <w:pPr>
        <w:ind w:left="2500" w:hanging="180"/>
      </w:pPr>
      <w:rPr>
        <w:rFonts w:cs="Times New Roman"/>
      </w:rPr>
    </w:lvl>
    <w:lvl w:ilvl="3" w:tplc="64FA539C" w:tentative="1">
      <w:start w:val="1"/>
      <w:numFmt w:val="decimal"/>
      <w:lvlText w:val="%4."/>
      <w:lvlJc w:val="left"/>
      <w:pPr>
        <w:ind w:left="3220" w:hanging="360"/>
      </w:pPr>
      <w:rPr>
        <w:rFonts w:cs="Times New Roman"/>
      </w:rPr>
    </w:lvl>
    <w:lvl w:ilvl="4" w:tplc="11DC9762" w:tentative="1">
      <w:start w:val="1"/>
      <w:numFmt w:val="lowerLetter"/>
      <w:lvlText w:val="%5."/>
      <w:lvlJc w:val="left"/>
      <w:pPr>
        <w:ind w:left="3940" w:hanging="360"/>
      </w:pPr>
      <w:rPr>
        <w:rFonts w:cs="Times New Roman"/>
      </w:rPr>
    </w:lvl>
    <w:lvl w:ilvl="5" w:tplc="0CD6D2AA" w:tentative="1">
      <w:start w:val="1"/>
      <w:numFmt w:val="lowerRoman"/>
      <w:lvlText w:val="%6."/>
      <w:lvlJc w:val="right"/>
      <w:pPr>
        <w:ind w:left="4660" w:hanging="180"/>
      </w:pPr>
      <w:rPr>
        <w:rFonts w:cs="Times New Roman"/>
      </w:rPr>
    </w:lvl>
    <w:lvl w:ilvl="6" w:tplc="4F06338E" w:tentative="1">
      <w:start w:val="1"/>
      <w:numFmt w:val="decimal"/>
      <w:lvlText w:val="%7."/>
      <w:lvlJc w:val="left"/>
      <w:pPr>
        <w:ind w:left="5380" w:hanging="360"/>
      </w:pPr>
      <w:rPr>
        <w:rFonts w:cs="Times New Roman"/>
      </w:rPr>
    </w:lvl>
    <w:lvl w:ilvl="7" w:tplc="23EC9856" w:tentative="1">
      <w:start w:val="1"/>
      <w:numFmt w:val="lowerLetter"/>
      <w:lvlText w:val="%8."/>
      <w:lvlJc w:val="left"/>
      <w:pPr>
        <w:ind w:left="6100" w:hanging="360"/>
      </w:pPr>
      <w:rPr>
        <w:rFonts w:cs="Times New Roman"/>
      </w:rPr>
    </w:lvl>
    <w:lvl w:ilvl="8" w:tplc="AE8E31B0" w:tentative="1">
      <w:start w:val="1"/>
      <w:numFmt w:val="lowerRoman"/>
      <w:lvlText w:val="%9."/>
      <w:lvlJc w:val="right"/>
      <w:pPr>
        <w:ind w:left="6820" w:hanging="180"/>
      </w:pPr>
      <w:rPr>
        <w:rFonts w:cs="Times New Roman"/>
      </w:rPr>
    </w:lvl>
  </w:abstractNum>
  <w:abstractNum w:abstractNumId="16" w15:restartNumberingAfterBreak="0">
    <w:nsid w:val="051077BE"/>
    <w:multiLevelType w:val="hybridMultilevel"/>
    <w:tmpl w:val="F0849794"/>
    <w:lvl w:ilvl="0" w:tplc="89BC998A">
      <w:start w:val="1"/>
      <w:numFmt w:val="decimal"/>
      <w:lvlText w:val="%1."/>
      <w:lvlJc w:val="left"/>
      <w:pPr>
        <w:ind w:left="720" w:hanging="360"/>
      </w:pPr>
      <w:rPr>
        <w:rFonts w:cs="Times New Roman"/>
        <w:b/>
      </w:rPr>
    </w:lvl>
    <w:lvl w:ilvl="1" w:tplc="D41E414E" w:tentative="1">
      <w:start w:val="1"/>
      <w:numFmt w:val="lowerLetter"/>
      <w:lvlText w:val="%2."/>
      <w:lvlJc w:val="left"/>
      <w:pPr>
        <w:ind w:left="1440" w:hanging="360"/>
      </w:pPr>
      <w:rPr>
        <w:rFonts w:cs="Times New Roman"/>
      </w:rPr>
    </w:lvl>
    <w:lvl w:ilvl="2" w:tplc="B6B0EF14" w:tentative="1">
      <w:start w:val="1"/>
      <w:numFmt w:val="lowerRoman"/>
      <w:lvlText w:val="%3."/>
      <w:lvlJc w:val="right"/>
      <w:pPr>
        <w:ind w:left="2160" w:hanging="180"/>
      </w:pPr>
      <w:rPr>
        <w:rFonts w:cs="Times New Roman"/>
      </w:rPr>
    </w:lvl>
    <w:lvl w:ilvl="3" w:tplc="5F1643A6" w:tentative="1">
      <w:start w:val="1"/>
      <w:numFmt w:val="decimal"/>
      <w:lvlText w:val="%4."/>
      <w:lvlJc w:val="left"/>
      <w:pPr>
        <w:ind w:left="2880" w:hanging="360"/>
      </w:pPr>
      <w:rPr>
        <w:rFonts w:cs="Times New Roman"/>
      </w:rPr>
    </w:lvl>
    <w:lvl w:ilvl="4" w:tplc="A97C8D7E" w:tentative="1">
      <w:start w:val="1"/>
      <w:numFmt w:val="lowerLetter"/>
      <w:lvlText w:val="%5."/>
      <w:lvlJc w:val="left"/>
      <w:pPr>
        <w:ind w:left="3600" w:hanging="360"/>
      </w:pPr>
      <w:rPr>
        <w:rFonts w:cs="Times New Roman"/>
      </w:rPr>
    </w:lvl>
    <w:lvl w:ilvl="5" w:tplc="AF8AC71C" w:tentative="1">
      <w:start w:val="1"/>
      <w:numFmt w:val="lowerRoman"/>
      <w:lvlText w:val="%6."/>
      <w:lvlJc w:val="right"/>
      <w:pPr>
        <w:ind w:left="4320" w:hanging="180"/>
      </w:pPr>
      <w:rPr>
        <w:rFonts w:cs="Times New Roman"/>
      </w:rPr>
    </w:lvl>
    <w:lvl w:ilvl="6" w:tplc="1772BC3E" w:tentative="1">
      <w:start w:val="1"/>
      <w:numFmt w:val="decimal"/>
      <w:lvlText w:val="%7."/>
      <w:lvlJc w:val="left"/>
      <w:pPr>
        <w:ind w:left="5040" w:hanging="360"/>
      </w:pPr>
      <w:rPr>
        <w:rFonts w:cs="Times New Roman"/>
      </w:rPr>
    </w:lvl>
    <w:lvl w:ilvl="7" w:tplc="428A3B9E" w:tentative="1">
      <w:start w:val="1"/>
      <w:numFmt w:val="lowerLetter"/>
      <w:lvlText w:val="%8."/>
      <w:lvlJc w:val="left"/>
      <w:pPr>
        <w:ind w:left="5760" w:hanging="360"/>
      </w:pPr>
      <w:rPr>
        <w:rFonts w:cs="Times New Roman"/>
      </w:rPr>
    </w:lvl>
    <w:lvl w:ilvl="8" w:tplc="9A984900" w:tentative="1">
      <w:start w:val="1"/>
      <w:numFmt w:val="lowerRoman"/>
      <w:lvlText w:val="%9."/>
      <w:lvlJc w:val="right"/>
      <w:pPr>
        <w:ind w:left="6480" w:hanging="180"/>
      </w:pPr>
      <w:rPr>
        <w:rFonts w:cs="Times New Roman"/>
      </w:rPr>
    </w:lvl>
  </w:abstractNum>
  <w:abstractNum w:abstractNumId="17" w15:restartNumberingAfterBreak="0">
    <w:nsid w:val="055B2F09"/>
    <w:multiLevelType w:val="hybridMultilevel"/>
    <w:tmpl w:val="F7F6619E"/>
    <w:lvl w:ilvl="0" w:tplc="EDF0903E">
      <w:start w:val="1"/>
      <w:numFmt w:val="decimal"/>
      <w:lvlText w:val="%1)"/>
      <w:lvlJc w:val="left"/>
      <w:pPr>
        <w:ind w:left="720" w:hanging="360"/>
      </w:pPr>
      <w:rPr>
        <w:rFonts w:hint="default"/>
      </w:rPr>
    </w:lvl>
    <w:lvl w:ilvl="1" w:tplc="3E5218F4" w:tentative="1">
      <w:start w:val="1"/>
      <w:numFmt w:val="lowerLetter"/>
      <w:lvlText w:val="%2."/>
      <w:lvlJc w:val="left"/>
      <w:pPr>
        <w:ind w:left="1440" w:hanging="360"/>
      </w:pPr>
    </w:lvl>
    <w:lvl w:ilvl="2" w:tplc="CA34DEA0" w:tentative="1">
      <w:start w:val="1"/>
      <w:numFmt w:val="lowerRoman"/>
      <w:lvlText w:val="%3."/>
      <w:lvlJc w:val="right"/>
      <w:pPr>
        <w:ind w:left="2160" w:hanging="180"/>
      </w:pPr>
    </w:lvl>
    <w:lvl w:ilvl="3" w:tplc="5818FBCA" w:tentative="1">
      <w:start w:val="1"/>
      <w:numFmt w:val="decimal"/>
      <w:lvlText w:val="%4."/>
      <w:lvlJc w:val="left"/>
      <w:pPr>
        <w:ind w:left="2880" w:hanging="360"/>
      </w:pPr>
    </w:lvl>
    <w:lvl w:ilvl="4" w:tplc="06A6811C" w:tentative="1">
      <w:start w:val="1"/>
      <w:numFmt w:val="lowerLetter"/>
      <w:lvlText w:val="%5."/>
      <w:lvlJc w:val="left"/>
      <w:pPr>
        <w:ind w:left="3600" w:hanging="360"/>
      </w:pPr>
    </w:lvl>
    <w:lvl w:ilvl="5" w:tplc="831C5E42" w:tentative="1">
      <w:start w:val="1"/>
      <w:numFmt w:val="lowerRoman"/>
      <w:lvlText w:val="%6."/>
      <w:lvlJc w:val="right"/>
      <w:pPr>
        <w:ind w:left="4320" w:hanging="180"/>
      </w:pPr>
    </w:lvl>
    <w:lvl w:ilvl="6" w:tplc="880A54D0" w:tentative="1">
      <w:start w:val="1"/>
      <w:numFmt w:val="decimal"/>
      <w:lvlText w:val="%7."/>
      <w:lvlJc w:val="left"/>
      <w:pPr>
        <w:ind w:left="5040" w:hanging="360"/>
      </w:pPr>
    </w:lvl>
    <w:lvl w:ilvl="7" w:tplc="1DBE4830" w:tentative="1">
      <w:start w:val="1"/>
      <w:numFmt w:val="lowerLetter"/>
      <w:lvlText w:val="%8."/>
      <w:lvlJc w:val="left"/>
      <w:pPr>
        <w:ind w:left="5760" w:hanging="360"/>
      </w:pPr>
    </w:lvl>
    <w:lvl w:ilvl="8" w:tplc="A718DE6E" w:tentative="1">
      <w:start w:val="1"/>
      <w:numFmt w:val="lowerRoman"/>
      <w:lvlText w:val="%9."/>
      <w:lvlJc w:val="right"/>
      <w:pPr>
        <w:ind w:left="6480" w:hanging="180"/>
      </w:pPr>
    </w:lvl>
  </w:abstractNum>
  <w:abstractNum w:abstractNumId="18" w15:restartNumberingAfterBreak="0">
    <w:nsid w:val="05BA6990"/>
    <w:multiLevelType w:val="hybridMultilevel"/>
    <w:tmpl w:val="2A7E6F3E"/>
    <w:lvl w:ilvl="0" w:tplc="F85A38E8">
      <w:start w:val="1"/>
      <w:numFmt w:val="decimal"/>
      <w:lvlText w:val="%1)"/>
      <w:lvlJc w:val="left"/>
      <w:pPr>
        <w:tabs>
          <w:tab w:val="num" w:pos="720"/>
        </w:tabs>
        <w:ind w:left="720" w:hanging="360"/>
      </w:pPr>
      <w:rPr>
        <w:rFonts w:hint="default"/>
        <w:color w:val="auto"/>
      </w:rPr>
    </w:lvl>
    <w:lvl w:ilvl="1" w:tplc="A8C6494A" w:tentative="1">
      <w:start w:val="1"/>
      <w:numFmt w:val="lowerLetter"/>
      <w:lvlText w:val="%2."/>
      <w:lvlJc w:val="left"/>
      <w:pPr>
        <w:ind w:left="1440" w:hanging="360"/>
      </w:pPr>
    </w:lvl>
    <w:lvl w:ilvl="2" w:tplc="04E883F8" w:tentative="1">
      <w:start w:val="1"/>
      <w:numFmt w:val="lowerRoman"/>
      <w:lvlText w:val="%3."/>
      <w:lvlJc w:val="right"/>
      <w:pPr>
        <w:ind w:left="2160" w:hanging="180"/>
      </w:pPr>
    </w:lvl>
    <w:lvl w:ilvl="3" w:tplc="4ACCCB5C" w:tentative="1">
      <w:start w:val="1"/>
      <w:numFmt w:val="decimal"/>
      <w:lvlText w:val="%4."/>
      <w:lvlJc w:val="left"/>
      <w:pPr>
        <w:ind w:left="2880" w:hanging="360"/>
      </w:pPr>
    </w:lvl>
    <w:lvl w:ilvl="4" w:tplc="FE468220" w:tentative="1">
      <w:start w:val="1"/>
      <w:numFmt w:val="lowerLetter"/>
      <w:lvlText w:val="%5."/>
      <w:lvlJc w:val="left"/>
      <w:pPr>
        <w:ind w:left="3600" w:hanging="360"/>
      </w:pPr>
    </w:lvl>
    <w:lvl w:ilvl="5" w:tplc="8BC2284A" w:tentative="1">
      <w:start w:val="1"/>
      <w:numFmt w:val="lowerRoman"/>
      <w:lvlText w:val="%6."/>
      <w:lvlJc w:val="right"/>
      <w:pPr>
        <w:ind w:left="4320" w:hanging="180"/>
      </w:pPr>
    </w:lvl>
    <w:lvl w:ilvl="6" w:tplc="02583C90" w:tentative="1">
      <w:start w:val="1"/>
      <w:numFmt w:val="decimal"/>
      <w:lvlText w:val="%7."/>
      <w:lvlJc w:val="left"/>
      <w:pPr>
        <w:ind w:left="5040" w:hanging="360"/>
      </w:pPr>
    </w:lvl>
    <w:lvl w:ilvl="7" w:tplc="D716EFCA" w:tentative="1">
      <w:start w:val="1"/>
      <w:numFmt w:val="lowerLetter"/>
      <w:lvlText w:val="%8."/>
      <w:lvlJc w:val="left"/>
      <w:pPr>
        <w:ind w:left="5760" w:hanging="360"/>
      </w:pPr>
    </w:lvl>
    <w:lvl w:ilvl="8" w:tplc="D55CDBB8" w:tentative="1">
      <w:start w:val="1"/>
      <w:numFmt w:val="lowerRoman"/>
      <w:lvlText w:val="%9."/>
      <w:lvlJc w:val="right"/>
      <w:pPr>
        <w:ind w:left="6480" w:hanging="180"/>
      </w:pPr>
    </w:lvl>
  </w:abstractNum>
  <w:abstractNum w:abstractNumId="19" w15:restartNumberingAfterBreak="0">
    <w:nsid w:val="063E2FA9"/>
    <w:multiLevelType w:val="hybridMultilevel"/>
    <w:tmpl w:val="3B660A2E"/>
    <w:lvl w:ilvl="0" w:tplc="17069CFE">
      <w:start w:val="1"/>
      <w:numFmt w:val="decimal"/>
      <w:lvlText w:val="%1."/>
      <w:lvlJc w:val="left"/>
      <w:pPr>
        <w:ind w:left="720" w:hanging="360"/>
      </w:pPr>
    </w:lvl>
    <w:lvl w:ilvl="1" w:tplc="2E20D596" w:tentative="1">
      <w:start w:val="1"/>
      <w:numFmt w:val="lowerLetter"/>
      <w:lvlText w:val="%2."/>
      <w:lvlJc w:val="left"/>
      <w:pPr>
        <w:ind w:left="1440" w:hanging="360"/>
      </w:pPr>
    </w:lvl>
    <w:lvl w:ilvl="2" w:tplc="9078E1F0" w:tentative="1">
      <w:start w:val="1"/>
      <w:numFmt w:val="lowerRoman"/>
      <w:lvlText w:val="%3."/>
      <w:lvlJc w:val="right"/>
      <w:pPr>
        <w:ind w:left="2160" w:hanging="180"/>
      </w:pPr>
    </w:lvl>
    <w:lvl w:ilvl="3" w:tplc="43301124" w:tentative="1">
      <w:start w:val="1"/>
      <w:numFmt w:val="decimal"/>
      <w:lvlText w:val="%4."/>
      <w:lvlJc w:val="left"/>
      <w:pPr>
        <w:ind w:left="2880" w:hanging="360"/>
      </w:pPr>
    </w:lvl>
    <w:lvl w:ilvl="4" w:tplc="DD9EAD8A" w:tentative="1">
      <w:start w:val="1"/>
      <w:numFmt w:val="lowerLetter"/>
      <w:lvlText w:val="%5."/>
      <w:lvlJc w:val="left"/>
      <w:pPr>
        <w:ind w:left="3600" w:hanging="360"/>
      </w:pPr>
    </w:lvl>
    <w:lvl w:ilvl="5" w:tplc="F33A9856" w:tentative="1">
      <w:start w:val="1"/>
      <w:numFmt w:val="lowerRoman"/>
      <w:lvlText w:val="%6."/>
      <w:lvlJc w:val="right"/>
      <w:pPr>
        <w:ind w:left="4320" w:hanging="180"/>
      </w:pPr>
    </w:lvl>
    <w:lvl w:ilvl="6" w:tplc="80FA95B4" w:tentative="1">
      <w:start w:val="1"/>
      <w:numFmt w:val="decimal"/>
      <w:lvlText w:val="%7."/>
      <w:lvlJc w:val="left"/>
      <w:pPr>
        <w:ind w:left="5040" w:hanging="360"/>
      </w:pPr>
    </w:lvl>
    <w:lvl w:ilvl="7" w:tplc="B8FE8502" w:tentative="1">
      <w:start w:val="1"/>
      <w:numFmt w:val="lowerLetter"/>
      <w:lvlText w:val="%8."/>
      <w:lvlJc w:val="left"/>
      <w:pPr>
        <w:ind w:left="5760" w:hanging="360"/>
      </w:pPr>
    </w:lvl>
    <w:lvl w:ilvl="8" w:tplc="04FA6C3C" w:tentative="1">
      <w:start w:val="1"/>
      <w:numFmt w:val="lowerRoman"/>
      <w:lvlText w:val="%9."/>
      <w:lvlJc w:val="right"/>
      <w:pPr>
        <w:ind w:left="6480" w:hanging="180"/>
      </w:pPr>
    </w:lvl>
  </w:abstractNum>
  <w:abstractNum w:abstractNumId="20"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9BE7801"/>
    <w:multiLevelType w:val="hybridMultilevel"/>
    <w:tmpl w:val="69381788"/>
    <w:lvl w:ilvl="0" w:tplc="F0F8EDB2">
      <w:start w:val="1"/>
      <w:numFmt w:val="decimal"/>
      <w:lvlText w:val="%1."/>
      <w:lvlJc w:val="left"/>
      <w:pPr>
        <w:ind w:left="720" w:hanging="360"/>
      </w:pPr>
      <w:rPr>
        <w:b w:val="0"/>
      </w:rPr>
    </w:lvl>
    <w:lvl w:ilvl="1" w:tplc="6FDA973C">
      <w:start w:val="1"/>
      <w:numFmt w:val="decimal"/>
      <w:lvlText w:val="%2)"/>
      <w:lvlJc w:val="left"/>
      <w:pPr>
        <w:ind w:left="360" w:hanging="360"/>
      </w:pPr>
      <w:rPr>
        <w:b w:val="0"/>
      </w:rPr>
    </w:lvl>
    <w:lvl w:ilvl="2" w:tplc="7464BC12">
      <w:start w:val="1"/>
      <w:numFmt w:val="lowerRoman"/>
      <w:lvlText w:val="%3."/>
      <w:lvlJc w:val="right"/>
      <w:pPr>
        <w:ind w:left="2160" w:hanging="180"/>
      </w:pPr>
    </w:lvl>
    <w:lvl w:ilvl="3" w:tplc="AB405F14">
      <w:start w:val="1"/>
      <w:numFmt w:val="decimal"/>
      <w:lvlText w:val="%4."/>
      <w:lvlJc w:val="left"/>
      <w:pPr>
        <w:ind w:left="2880" w:hanging="360"/>
      </w:pPr>
    </w:lvl>
    <w:lvl w:ilvl="4" w:tplc="1FA2EA08">
      <w:start w:val="1"/>
      <w:numFmt w:val="lowerLetter"/>
      <w:lvlText w:val="%5."/>
      <w:lvlJc w:val="left"/>
      <w:pPr>
        <w:ind w:left="3600" w:hanging="360"/>
      </w:pPr>
    </w:lvl>
    <w:lvl w:ilvl="5" w:tplc="E49CB116">
      <w:start w:val="1"/>
      <w:numFmt w:val="lowerRoman"/>
      <w:lvlText w:val="%6."/>
      <w:lvlJc w:val="right"/>
      <w:pPr>
        <w:ind w:left="4320" w:hanging="180"/>
      </w:pPr>
    </w:lvl>
    <w:lvl w:ilvl="6" w:tplc="0BA045C0">
      <w:start w:val="1"/>
      <w:numFmt w:val="decimal"/>
      <w:lvlText w:val="%7."/>
      <w:lvlJc w:val="left"/>
      <w:pPr>
        <w:ind w:left="5040" w:hanging="360"/>
      </w:pPr>
    </w:lvl>
    <w:lvl w:ilvl="7" w:tplc="3A74DD72">
      <w:start w:val="1"/>
      <w:numFmt w:val="lowerLetter"/>
      <w:lvlText w:val="%8."/>
      <w:lvlJc w:val="left"/>
      <w:pPr>
        <w:ind w:left="5760" w:hanging="360"/>
      </w:pPr>
    </w:lvl>
    <w:lvl w:ilvl="8" w:tplc="E7149028">
      <w:start w:val="1"/>
      <w:numFmt w:val="lowerRoman"/>
      <w:lvlText w:val="%9."/>
      <w:lvlJc w:val="right"/>
      <w:pPr>
        <w:ind w:left="6480" w:hanging="180"/>
      </w:pPr>
    </w:lvl>
  </w:abstractNum>
  <w:abstractNum w:abstractNumId="22" w15:restartNumberingAfterBreak="0">
    <w:nsid w:val="0BBD01ED"/>
    <w:multiLevelType w:val="hybridMultilevel"/>
    <w:tmpl w:val="22D4A032"/>
    <w:lvl w:ilvl="0" w:tplc="15604ED2">
      <w:start w:val="1"/>
      <w:numFmt w:val="lowerLetter"/>
      <w:lvlText w:val="%1)"/>
      <w:lvlJc w:val="left"/>
      <w:pPr>
        <w:ind w:left="1429" w:hanging="360"/>
      </w:pPr>
      <w:rPr>
        <w:rFonts w:ascii="Cambria" w:eastAsia="SimSun" w:hAnsi="Cambria" w:cs="Times New Roman"/>
      </w:rPr>
    </w:lvl>
    <w:lvl w:ilvl="1" w:tplc="3C420E66" w:tentative="1">
      <w:start w:val="1"/>
      <w:numFmt w:val="bullet"/>
      <w:lvlText w:val="o"/>
      <w:lvlJc w:val="left"/>
      <w:pPr>
        <w:ind w:left="2149" w:hanging="360"/>
      </w:pPr>
      <w:rPr>
        <w:rFonts w:ascii="Courier New" w:hAnsi="Courier New" w:cs="Courier New" w:hint="default"/>
      </w:rPr>
    </w:lvl>
    <w:lvl w:ilvl="2" w:tplc="B106B5EC" w:tentative="1">
      <w:start w:val="1"/>
      <w:numFmt w:val="bullet"/>
      <w:lvlText w:val=""/>
      <w:lvlJc w:val="left"/>
      <w:pPr>
        <w:ind w:left="2869" w:hanging="360"/>
      </w:pPr>
      <w:rPr>
        <w:rFonts w:ascii="Wingdings" w:hAnsi="Wingdings" w:hint="default"/>
      </w:rPr>
    </w:lvl>
    <w:lvl w:ilvl="3" w:tplc="B5C259A0" w:tentative="1">
      <w:start w:val="1"/>
      <w:numFmt w:val="bullet"/>
      <w:lvlText w:val=""/>
      <w:lvlJc w:val="left"/>
      <w:pPr>
        <w:ind w:left="3589" w:hanging="360"/>
      </w:pPr>
      <w:rPr>
        <w:rFonts w:ascii="Symbol" w:hAnsi="Symbol" w:hint="default"/>
      </w:rPr>
    </w:lvl>
    <w:lvl w:ilvl="4" w:tplc="C786DE88" w:tentative="1">
      <w:start w:val="1"/>
      <w:numFmt w:val="bullet"/>
      <w:lvlText w:val="o"/>
      <w:lvlJc w:val="left"/>
      <w:pPr>
        <w:ind w:left="4309" w:hanging="360"/>
      </w:pPr>
      <w:rPr>
        <w:rFonts w:ascii="Courier New" w:hAnsi="Courier New" w:cs="Courier New" w:hint="default"/>
      </w:rPr>
    </w:lvl>
    <w:lvl w:ilvl="5" w:tplc="BE6254D4" w:tentative="1">
      <w:start w:val="1"/>
      <w:numFmt w:val="bullet"/>
      <w:lvlText w:val=""/>
      <w:lvlJc w:val="left"/>
      <w:pPr>
        <w:ind w:left="5029" w:hanging="360"/>
      </w:pPr>
      <w:rPr>
        <w:rFonts w:ascii="Wingdings" w:hAnsi="Wingdings" w:hint="default"/>
      </w:rPr>
    </w:lvl>
    <w:lvl w:ilvl="6" w:tplc="A3E65AFA" w:tentative="1">
      <w:start w:val="1"/>
      <w:numFmt w:val="bullet"/>
      <w:lvlText w:val=""/>
      <w:lvlJc w:val="left"/>
      <w:pPr>
        <w:ind w:left="5749" w:hanging="360"/>
      </w:pPr>
      <w:rPr>
        <w:rFonts w:ascii="Symbol" w:hAnsi="Symbol" w:hint="default"/>
      </w:rPr>
    </w:lvl>
    <w:lvl w:ilvl="7" w:tplc="C5BA2180" w:tentative="1">
      <w:start w:val="1"/>
      <w:numFmt w:val="bullet"/>
      <w:lvlText w:val="o"/>
      <w:lvlJc w:val="left"/>
      <w:pPr>
        <w:ind w:left="6469" w:hanging="360"/>
      </w:pPr>
      <w:rPr>
        <w:rFonts w:ascii="Courier New" w:hAnsi="Courier New" w:cs="Courier New" w:hint="default"/>
      </w:rPr>
    </w:lvl>
    <w:lvl w:ilvl="8" w:tplc="8FD08C46" w:tentative="1">
      <w:start w:val="1"/>
      <w:numFmt w:val="bullet"/>
      <w:lvlText w:val=""/>
      <w:lvlJc w:val="left"/>
      <w:pPr>
        <w:ind w:left="7189" w:hanging="360"/>
      </w:pPr>
      <w:rPr>
        <w:rFonts w:ascii="Wingdings" w:hAnsi="Wingdings" w:hint="default"/>
      </w:rPr>
    </w:lvl>
  </w:abstractNum>
  <w:abstractNum w:abstractNumId="23" w15:restartNumberingAfterBreak="0">
    <w:nsid w:val="0F881A57"/>
    <w:multiLevelType w:val="hybridMultilevel"/>
    <w:tmpl w:val="7F58BC26"/>
    <w:lvl w:ilvl="0" w:tplc="FC444026">
      <w:start w:val="10"/>
      <w:numFmt w:val="decimal"/>
      <w:lvlText w:val="%1."/>
      <w:lvlJc w:val="left"/>
      <w:pPr>
        <w:ind w:left="720" w:hanging="360"/>
      </w:pPr>
      <w:rPr>
        <w:rFonts w:ascii="Calibri" w:eastAsia="Times New Roman" w:hAnsi="Calibri" w:cs="Calibri" w:hint="default"/>
        <w:sz w:val="22"/>
      </w:rPr>
    </w:lvl>
    <w:lvl w:ilvl="1" w:tplc="7A58FD7E" w:tentative="1">
      <w:start w:val="1"/>
      <w:numFmt w:val="lowerLetter"/>
      <w:lvlText w:val="%2."/>
      <w:lvlJc w:val="left"/>
      <w:pPr>
        <w:ind w:left="1440" w:hanging="360"/>
      </w:pPr>
    </w:lvl>
    <w:lvl w:ilvl="2" w:tplc="6854CB8E" w:tentative="1">
      <w:start w:val="1"/>
      <w:numFmt w:val="lowerRoman"/>
      <w:lvlText w:val="%3."/>
      <w:lvlJc w:val="right"/>
      <w:pPr>
        <w:ind w:left="2160" w:hanging="180"/>
      </w:pPr>
    </w:lvl>
    <w:lvl w:ilvl="3" w:tplc="AF8C16CE" w:tentative="1">
      <w:start w:val="1"/>
      <w:numFmt w:val="decimal"/>
      <w:lvlText w:val="%4."/>
      <w:lvlJc w:val="left"/>
      <w:pPr>
        <w:ind w:left="2880" w:hanging="360"/>
      </w:pPr>
    </w:lvl>
    <w:lvl w:ilvl="4" w:tplc="62CCCAB0" w:tentative="1">
      <w:start w:val="1"/>
      <w:numFmt w:val="lowerLetter"/>
      <w:lvlText w:val="%5."/>
      <w:lvlJc w:val="left"/>
      <w:pPr>
        <w:ind w:left="3600" w:hanging="360"/>
      </w:pPr>
    </w:lvl>
    <w:lvl w:ilvl="5" w:tplc="7F52CFB4" w:tentative="1">
      <w:start w:val="1"/>
      <w:numFmt w:val="lowerRoman"/>
      <w:lvlText w:val="%6."/>
      <w:lvlJc w:val="right"/>
      <w:pPr>
        <w:ind w:left="4320" w:hanging="180"/>
      </w:pPr>
    </w:lvl>
    <w:lvl w:ilvl="6" w:tplc="E0ACA6A0" w:tentative="1">
      <w:start w:val="1"/>
      <w:numFmt w:val="decimal"/>
      <w:lvlText w:val="%7."/>
      <w:lvlJc w:val="left"/>
      <w:pPr>
        <w:ind w:left="5040" w:hanging="360"/>
      </w:pPr>
    </w:lvl>
    <w:lvl w:ilvl="7" w:tplc="F2FAE208" w:tentative="1">
      <w:start w:val="1"/>
      <w:numFmt w:val="lowerLetter"/>
      <w:lvlText w:val="%8."/>
      <w:lvlJc w:val="left"/>
      <w:pPr>
        <w:ind w:left="5760" w:hanging="360"/>
      </w:pPr>
    </w:lvl>
    <w:lvl w:ilvl="8" w:tplc="EE561D9C" w:tentative="1">
      <w:start w:val="1"/>
      <w:numFmt w:val="lowerRoman"/>
      <w:lvlText w:val="%9."/>
      <w:lvlJc w:val="right"/>
      <w:pPr>
        <w:ind w:left="6480" w:hanging="180"/>
      </w:pPr>
    </w:lvl>
  </w:abstractNum>
  <w:abstractNum w:abstractNumId="24"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1EE1A24"/>
    <w:multiLevelType w:val="hybridMultilevel"/>
    <w:tmpl w:val="622A3F84"/>
    <w:lvl w:ilvl="0" w:tplc="3B78F446">
      <w:start w:val="1"/>
      <w:numFmt w:val="decimal"/>
      <w:lvlText w:val="%1)"/>
      <w:lvlJc w:val="left"/>
      <w:pPr>
        <w:ind w:left="720" w:hanging="360"/>
      </w:pPr>
      <w:rPr>
        <w:rFonts w:hint="default"/>
      </w:rPr>
    </w:lvl>
    <w:lvl w:ilvl="1" w:tplc="E8BAEF52" w:tentative="1">
      <w:start w:val="1"/>
      <w:numFmt w:val="lowerLetter"/>
      <w:lvlText w:val="%2."/>
      <w:lvlJc w:val="left"/>
      <w:pPr>
        <w:ind w:left="1440" w:hanging="360"/>
      </w:pPr>
    </w:lvl>
    <w:lvl w:ilvl="2" w:tplc="CCBE22AE" w:tentative="1">
      <w:start w:val="1"/>
      <w:numFmt w:val="lowerRoman"/>
      <w:lvlText w:val="%3."/>
      <w:lvlJc w:val="right"/>
      <w:pPr>
        <w:ind w:left="2160" w:hanging="180"/>
      </w:pPr>
    </w:lvl>
    <w:lvl w:ilvl="3" w:tplc="E0441474" w:tentative="1">
      <w:start w:val="1"/>
      <w:numFmt w:val="decimal"/>
      <w:lvlText w:val="%4."/>
      <w:lvlJc w:val="left"/>
      <w:pPr>
        <w:ind w:left="2880" w:hanging="360"/>
      </w:pPr>
    </w:lvl>
    <w:lvl w:ilvl="4" w:tplc="F162D04C" w:tentative="1">
      <w:start w:val="1"/>
      <w:numFmt w:val="lowerLetter"/>
      <w:lvlText w:val="%5."/>
      <w:lvlJc w:val="left"/>
      <w:pPr>
        <w:ind w:left="3600" w:hanging="360"/>
      </w:pPr>
    </w:lvl>
    <w:lvl w:ilvl="5" w:tplc="86D88CE4" w:tentative="1">
      <w:start w:val="1"/>
      <w:numFmt w:val="lowerRoman"/>
      <w:lvlText w:val="%6."/>
      <w:lvlJc w:val="right"/>
      <w:pPr>
        <w:ind w:left="4320" w:hanging="180"/>
      </w:pPr>
    </w:lvl>
    <w:lvl w:ilvl="6" w:tplc="A48C3910" w:tentative="1">
      <w:start w:val="1"/>
      <w:numFmt w:val="decimal"/>
      <w:lvlText w:val="%7."/>
      <w:lvlJc w:val="left"/>
      <w:pPr>
        <w:ind w:left="5040" w:hanging="360"/>
      </w:pPr>
    </w:lvl>
    <w:lvl w:ilvl="7" w:tplc="940C368E" w:tentative="1">
      <w:start w:val="1"/>
      <w:numFmt w:val="lowerLetter"/>
      <w:lvlText w:val="%8."/>
      <w:lvlJc w:val="left"/>
      <w:pPr>
        <w:ind w:left="5760" w:hanging="360"/>
      </w:pPr>
    </w:lvl>
    <w:lvl w:ilvl="8" w:tplc="711A8754" w:tentative="1">
      <w:start w:val="1"/>
      <w:numFmt w:val="lowerRoman"/>
      <w:lvlText w:val="%9."/>
      <w:lvlJc w:val="right"/>
      <w:pPr>
        <w:ind w:left="6480" w:hanging="180"/>
      </w:pPr>
    </w:lvl>
  </w:abstractNum>
  <w:abstractNum w:abstractNumId="26"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9FB6A91"/>
    <w:multiLevelType w:val="hybridMultilevel"/>
    <w:tmpl w:val="CA244AC2"/>
    <w:lvl w:ilvl="0" w:tplc="C172EBAA">
      <w:start w:val="1"/>
      <w:numFmt w:val="decimal"/>
      <w:lvlText w:val="%1."/>
      <w:lvlJc w:val="left"/>
      <w:pPr>
        <w:ind w:left="1005" w:hanging="360"/>
      </w:pPr>
    </w:lvl>
    <w:lvl w:ilvl="1" w:tplc="86EC853C" w:tentative="1">
      <w:start w:val="1"/>
      <w:numFmt w:val="lowerLetter"/>
      <w:lvlText w:val="%2."/>
      <w:lvlJc w:val="left"/>
      <w:pPr>
        <w:ind w:left="1725" w:hanging="360"/>
      </w:pPr>
    </w:lvl>
    <w:lvl w:ilvl="2" w:tplc="C812D8C2" w:tentative="1">
      <w:start w:val="1"/>
      <w:numFmt w:val="lowerRoman"/>
      <w:lvlText w:val="%3."/>
      <w:lvlJc w:val="right"/>
      <w:pPr>
        <w:ind w:left="2445" w:hanging="180"/>
      </w:pPr>
    </w:lvl>
    <w:lvl w:ilvl="3" w:tplc="343EB8DE" w:tentative="1">
      <w:start w:val="1"/>
      <w:numFmt w:val="decimal"/>
      <w:lvlText w:val="%4."/>
      <w:lvlJc w:val="left"/>
      <w:pPr>
        <w:ind w:left="3165" w:hanging="360"/>
      </w:pPr>
    </w:lvl>
    <w:lvl w:ilvl="4" w:tplc="8AE88B02" w:tentative="1">
      <w:start w:val="1"/>
      <w:numFmt w:val="lowerLetter"/>
      <w:lvlText w:val="%5."/>
      <w:lvlJc w:val="left"/>
      <w:pPr>
        <w:ind w:left="3885" w:hanging="360"/>
      </w:pPr>
    </w:lvl>
    <w:lvl w:ilvl="5" w:tplc="3ED00624" w:tentative="1">
      <w:start w:val="1"/>
      <w:numFmt w:val="lowerRoman"/>
      <w:lvlText w:val="%6."/>
      <w:lvlJc w:val="right"/>
      <w:pPr>
        <w:ind w:left="4605" w:hanging="180"/>
      </w:pPr>
    </w:lvl>
    <w:lvl w:ilvl="6" w:tplc="FD8ECC7A" w:tentative="1">
      <w:start w:val="1"/>
      <w:numFmt w:val="decimal"/>
      <w:lvlText w:val="%7."/>
      <w:lvlJc w:val="left"/>
      <w:pPr>
        <w:ind w:left="5325" w:hanging="360"/>
      </w:pPr>
    </w:lvl>
    <w:lvl w:ilvl="7" w:tplc="DD94F5AA" w:tentative="1">
      <w:start w:val="1"/>
      <w:numFmt w:val="lowerLetter"/>
      <w:lvlText w:val="%8."/>
      <w:lvlJc w:val="left"/>
      <w:pPr>
        <w:ind w:left="6045" w:hanging="360"/>
      </w:pPr>
    </w:lvl>
    <w:lvl w:ilvl="8" w:tplc="16168A98" w:tentative="1">
      <w:start w:val="1"/>
      <w:numFmt w:val="lowerRoman"/>
      <w:lvlText w:val="%9."/>
      <w:lvlJc w:val="right"/>
      <w:pPr>
        <w:ind w:left="6765" w:hanging="180"/>
      </w:pPr>
    </w:lvl>
  </w:abstractNum>
  <w:abstractNum w:abstractNumId="28" w15:restartNumberingAfterBreak="0">
    <w:nsid w:val="1A5F52CB"/>
    <w:multiLevelType w:val="hybridMultilevel"/>
    <w:tmpl w:val="3E024CE2"/>
    <w:lvl w:ilvl="0" w:tplc="3A982D5C">
      <w:start w:val="1"/>
      <w:numFmt w:val="bullet"/>
      <w:lvlText w:val="−"/>
      <w:lvlJc w:val="left"/>
      <w:pPr>
        <w:ind w:left="1146" w:hanging="360"/>
      </w:pPr>
      <w:rPr>
        <w:rFonts w:ascii="Times New Roman" w:hAnsi="Times New Roman" w:cs="Times New Roman" w:hint="default"/>
        <w:color w:val="auto"/>
      </w:rPr>
    </w:lvl>
    <w:lvl w:ilvl="1" w:tplc="681C6E6E" w:tentative="1">
      <w:start w:val="1"/>
      <w:numFmt w:val="bullet"/>
      <w:lvlText w:val="o"/>
      <w:lvlJc w:val="left"/>
      <w:pPr>
        <w:ind w:left="1866" w:hanging="360"/>
      </w:pPr>
      <w:rPr>
        <w:rFonts w:ascii="Courier New" w:hAnsi="Courier New" w:cs="Courier New" w:hint="default"/>
      </w:rPr>
    </w:lvl>
    <w:lvl w:ilvl="2" w:tplc="CCCC58A4" w:tentative="1">
      <w:start w:val="1"/>
      <w:numFmt w:val="bullet"/>
      <w:lvlText w:val=""/>
      <w:lvlJc w:val="left"/>
      <w:pPr>
        <w:ind w:left="2586" w:hanging="360"/>
      </w:pPr>
      <w:rPr>
        <w:rFonts w:ascii="Wingdings" w:hAnsi="Wingdings" w:hint="default"/>
      </w:rPr>
    </w:lvl>
    <w:lvl w:ilvl="3" w:tplc="FA589E18" w:tentative="1">
      <w:start w:val="1"/>
      <w:numFmt w:val="bullet"/>
      <w:lvlText w:val=""/>
      <w:lvlJc w:val="left"/>
      <w:pPr>
        <w:ind w:left="3306" w:hanging="360"/>
      </w:pPr>
      <w:rPr>
        <w:rFonts w:ascii="Symbol" w:hAnsi="Symbol" w:hint="default"/>
      </w:rPr>
    </w:lvl>
    <w:lvl w:ilvl="4" w:tplc="72186F6E" w:tentative="1">
      <w:start w:val="1"/>
      <w:numFmt w:val="bullet"/>
      <w:lvlText w:val="o"/>
      <w:lvlJc w:val="left"/>
      <w:pPr>
        <w:ind w:left="4026" w:hanging="360"/>
      </w:pPr>
      <w:rPr>
        <w:rFonts w:ascii="Courier New" w:hAnsi="Courier New" w:cs="Courier New" w:hint="default"/>
      </w:rPr>
    </w:lvl>
    <w:lvl w:ilvl="5" w:tplc="5D842A14" w:tentative="1">
      <w:start w:val="1"/>
      <w:numFmt w:val="bullet"/>
      <w:lvlText w:val=""/>
      <w:lvlJc w:val="left"/>
      <w:pPr>
        <w:ind w:left="4746" w:hanging="360"/>
      </w:pPr>
      <w:rPr>
        <w:rFonts w:ascii="Wingdings" w:hAnsi="Wingdings" w:hint="default"/>
      </w:rPr>
    </w:lvl>
    <w:lvl w:ilvl="6" w:tplc="841E1908" w:tentative="1">
      <w:start w:val="1"/>
      <w:numFmt w:val="bullet"/>
      <w:lvlText w:val=""/>
      <w:lvlJc w:val="left"/>
      <w:pPr>
        <w:ind w:left="5466" w:hanging="360"/>
      </w:pPr>
      <w:rPr>
        <w:rFonts w:ascii="Symbol" w:hAnsi="Symbol" w:hint="default"/>
      </w:rPr>
    </w:lvl>
    <w:lvl w:ilvl="7" w:tplc="A5C4C540" w:tentative="1">
      <w:start w:val="1"/>
      <w:numFmt w:val="bullet"/>
      <w:lvlText w:val="o"/>
      <w:lvlJc w:val="left"/>
      <w:pPr>
        <w:ind w:left="6186" w:hanging="360"/>
      </w:pPr>
      <w:rPr>
        <w:rFonts w:ascii="Courier New" w:hAnsi="Courier New" w:cs="Courier New" w:hint="default"/>
      </w:rPr>
    </w:lvl>
    <w:lvl w:ilvl="8" w:tplc="D99A750A" w:tentative="1">
      <w:start w:val="1"/>
      <w:numFmt w:val="bullet"/>
      <w:lvlText w:val=""/>
      <w:lvlJc w:val="left"/>
      <w:pPr>
        <w:ind w:left="6906" w:hanging="360"/>
      </w:pPr>
      <w:rPr>
        <w:rFonts w:ascii="Wingdings" w:hAnsi="Wingdings" w:hint="default"/>
      </w:rPr>
    </w:lvl>
  </w:abstractNum>
  <w:abstractNum w:abstractNumId="29" w15:restartNumberingAfterBreak="0">
    <w:nsid w:val="1AC475A5"/>
    <w:multiLevelType w:val="hybridMultilevel"/>
    <w:tmpl w:val="248212AA"/>
    <w:lvl w:ilvl="0" w:tplc="891C6638">
      <w:start w:val="1"/>
      <w:numFmt w:val="lowerLetter"/>
      <w:lvlText w:val="%1)"/>
      <w:lvlJc w:val="left"/>
      <w:pPr>
        <w:ind w:left="1429" w:hanging="360"/>
      </w:pPr>
      <w:rPr>
        <w:rFonts w:ascii="Arial" w:eastAsia="Times New Roman" w:hAnsi="Arial" w:cs="Arial" w:hint="default"/>
      </w:rPr>
    </w:lvl>
    <w:lvl w:ilvl="1" w:tplc="03D67DB0" w:tentative="1">
      <w:start w:val="1"/>
      <w:numFmt w:val="lowerLetter"/>
      <w:lvlText w:val="%2."/>
      <w:lvlJc w:val="left"/>
      <w:pPr>
        <w:ind w:left="2149" w:hanging="360"/>
      </w:pPr>
      <w:rPr>
        <w:rFonts w:cs="Times New Roman"/>
      </w:rPr>
    </w:lvl>
    <w:lvl w:ilvl="2" w:tplc="49E4385C">
      <w:start w:val="1"/>
      <w:numFmt w:val="lowerLetter"/>
      <w:lvlText w:val="%3)"/>
      <w:lvlJc w:val="left"/>
      <w:pPr>
        <w:ind w:left="1069" w:hanging="360"/>
      </w:pPr>
      <w:rPr>
        <w:rFonts w:ascii="Cambria" w:eastAsia="Times New Roman" w:hAnsi="Cambria" w:cs="Arial" w:hint="default"/>
      </w:rPr>
    </w:lvl>
    <w:lvl w:ilvl="3" w:tplc="84927476" w:tentative="1">
      <w:start w:val="1"/>
      <w:numFmt w:val="decimal"/>
      <w:lvlText w:val="%4."/>
      <w:lvlJc w:val="left"/>
      <w:pPr>
        <w:ind w:left="3589" w:hanging="360"/>
      </w:pPr>
      <w:rPr>
        <w:rFonts w:cs="Times New Roman"/>
      </w:rPr>
    </w:lvl>
    <w:lvl w:ilvl="4" w:tplc="31981B56" w:tentative="1">
      <w:start w:val="1"/>
      <w:numFmt w:val="lowerLetter"/>
      <w:lvlText w:val="%5."/>
      <w:lvlJc w:val="left"/>
      <w:pPr>
        <w:ind w:left="4309" w:hanging="360"/>
      </w:pPr>
      <w:rPr>
        <w:rFonts w:cs="Times New Roman"/>
      </w:rPr>
    </w:lvl>
    <w:lvl w:ilvl="5" w:tplc="2116CCF4" w:tentative="1">
      <w:start w:val="1"/>
      <w:numFmt w:val="lowerRoman"/>
      <w:lvlText w:val="%6."/>
      <w:lvlJc w:val="right"/>
      <w:pPr>
        <w:ind w:left="5029" w:hanging="180"/>
      </w:pPr>
      <w:rPr>
        <w:rFonts w:cs="Times New Roman"/>
      </w:rPr>
    </w:lvl>
    <w:lvl w:ilvl="6" w:tplc="22989CE8" w:tentative="1">
      <w:start w:val="1"/>
      <w:numFmt w:val="decimal"/>
      <w:lvlText w:val="%7."/>
      <w:lvlJc w:val="left"/>
      <w:pPr>
        <w:ind w:left="5749" w:hanging="360"/>
      </w:pPr>
      <w:rPr>
        <w:rFonts w:cs="Times New Roman"/>
      </w:rPr>
    </w:lvl>
    <w:lvl w:ilvl="7" w:tplc="FBBE2B04" w:tentative="1">
      <w:start w:val="1"/>
      <w:numFmt w:val="lowerLetter"/>
      <w:lvlText w:val="%8."/>
      <w:lvlJc w:val="left"/>
      <w:pPr>
        <w:ind w:left="6469" w:hanging="360"/>
      </w:pPr>
      <w:rPr>
        <w:rFonts w:cs="Times New Roman"/>
      </w:rPr>
    </w:lvl>
    <w:lvl w:ilvl="8" w:tplc="BDD2AA8E" w:tentative="1">
      <w:start w:val="1"/>
      <w:numFmt w:val="lowerRoman"/>
      <w:lvlText w:val="%9."/>
      <w:lvlJc w:val="right"/>
      <w:pPr>
        <w:ind w:left="7189" w:hanging="180"/>
      </w:pPr>
      <w:rPr>
        <w:rFonts w:cs="Times New Roman"/>
      </w:rPr>
    </w:lvl>
  </w:abstractNum>
  <w:abstractNum w:abstractNumId="30" w15:restartNumberingAfterBreak="0">
    <w:nsid w:val="1C940EBB"/>
    <w:multiLevelType w:val="hybridMultilevel"/>
    <w:tmpl w:val="B1F6A02A"/>
    <w:lvl w:ilvl="0" w:tplc="5AB2BA5E">
      <w:start w:val="1"/>
      <w:numFmt w:val="decimal"/>
      <w:lvlText w:val="%1)"/>
      <w:lvlJc w:val="left"/>
      <w:pPr>
        <w:ind w:left="1854" w:hanging="360"/>
      </w:pPr>
    </w:lvl>
    <w:lvl w:ilvl="1" w:tplc="537AC2FA" w:tentative="1">
      <w:start w:val="1"/>
      <w:numFmt w:val="lowerLetter"/>
      <w:lvlText w:val="%2."/>
      <w:lvlJc w:val="left"/>
      <w:pPr>
        <w:ind w:left="2574" w:hanging="360"/>
      </w:pPr>
    </w:lvl>
    <w:lvl w:ilvl="2" w:tplc="7E3E735E">
      <w:start w:val="1"/>
      <w:numFmt w:val="decimal"/>
      <w:lvlText w:val="%3)"/>
      <w:lvlJc w:val="left"/>
      <w:pPr>
        <w:ind w:left="2907" w:hanging="360"/>
      </w:pPr>
    </w:lvl>
    <w:lvl w:ilvl="3" w:tplc="45A080DA" w:tentative="1">
      <w:start w:val="1"/>
      <w:numFmt w:val="decimal"/>
      <w:lvlText w:val="%4."/>
      <w:lvlJc w:val="left"/>
      <w:pPr>
        <w:ind w:left="4014" w:hanging="360"/>
      </w:pPr>
    </w:lvl>
    <w:lvl w:ilvl="4" w:tplc="BE6815F6" w:tentative="1">
      <w:start w:val="1"/>
      <w:numFmt w:val="lowerLetter"/>
      <w:lvlText w:val="%5."/>
      <w:lvlJc w:val="left"/>
      <w:pPr>
        <w:ind w:left="4734" w:hanging="360"/>
      </w:pPr>
    </w:lvl>
    <w:lvl w:ilvl="5" w:tplc="E7CC3A3A" w:tentative="1">
      <w:start w:val="1"/>
      <w:numFmt w:val="lowerRoman"/>
      <w:lvlText w:val="%6."/>
      <w:lvlJc w:val="right"/>
      <w:pPr>
        <w:ind w:left="5454" w:hanging="180"/>
      </w:pPr>
    </w:lvl>
    <w:lvl w:ilvl="6" w:tplc="2252F96C" w:tentative="1">
      <w:start w:val="1"/>
      <w:numFmt w:val="decimal"/>
      <w:lvlText w:val="%7."/>
      <w:lvlJc w:val="left"/>
      <w:pPr>
        <w:ind w:left="6174" w:hanging="360"/>
      </w:pPr>
    </w:lvl>
    <w:lvl w:ilvl="7" w:tplc="54049754" w:tentative="1">
      <w:start w:val="1"/>
      <w:numFmt w:val="lowerLetter"/>
      <w:lvlText w:val="%8."/>
      <w:lvlJc w:val="left"/>
      <w:pPr>
        <w:ind w:left="6894" w:hanging="360"/>
      </w:pPr>
    </w:lvl>
    <w:lvl w:ilvl="8" w:tplc="F15E5B3C" w:tentative="1">
      <w:start w:val="1"/>
      <w:numFmt w:val="lowerRoman"/>
      <w:lvlText w:val="%9."/>
      <w:lvlJc w:val="right"/>
      <w:pPr>
        <w:ind w:left="7614" w:hanging="180"/>
      </w:pPr>
    </w:lvl>
  </w:abstractNum>
  <w:abstractNum w:abstractNumId="31" w15:restartNumberingAfterBreak="0">
    <w:nsid w:val="1C94179A"/>
    <w:multiLevelType w:val="hybridMultilevel"/>
    <w:tmpl w:val="9424C96A"/>
    <w:lvl w:ilvl="0" w:tplc="CBE21F3E">
      <w:start w:val="3"/>
      <w:numFmt w:val="decimal"/>
      <w:lvlText w:val="%1."/>
      <w:lvlJc w:val="left"/>
      <w:pPr>
        <w:ind w:left="720" w:hanging="360"/>
      </w:pPr>
      <w:rPr>
        <w:rFonts w:hint="default"/>
      </w:rPr>
    </w:lvl>
    <w:lvl w:ilvl="1" w:tplc="E9AADC9E" w:tentative="1">
      <w:start w:val="1"/>
      <w:numFmt w:val="lowerLetter"/>
      <w:lvlText w:val="%2."/>
      <w:lvlJc w:val="left"/>
      <w:pPr>
        <w:ind w:left="1440" w:hanging="360"/>
      </w:pPr>
    </w:lvl>
    <w:lvl w:ilvl="2" w:tplc="17706CE2" w:tentative="1">
      <w:start w:val="1"/>
      <w:numFmt w:val="lowerRoman"/>
      <w:lvlText w:val="%3."/>
      <w:lvlJc w:val="right"/>
      <w:pPr>
        <w:ind w:left="2160" w:hanging="180"/>
      </w:pPr>
    </w:lvl>
    <w:lvl w:ilvl="3" w:tplc="ADB0EFB4" w:tentative="1">
      <w:start w:val="1"/>
      <w:numFmt w:val="decimal"/>
      <w:lvlText w:val="%4."/>
      <w:lvlJc w:val="left"/>
      <w:pPr>
        <w:ind w:left="2880" w:hanging="360"/>
      </w:pPr>
    </w:lvl>
    <w:lvl w:ilvl="4" w:tplc="7BF845EA" w:tentative="1">
      <w:start w:val="1"/>
      <w:numFmt w:val="lowerLetter"/>
      <w:lvlText w:val="%5."/>
      <w:lvlJc w:val="left"/>
      <w:pPr>
        <w:ind w:left="3600" w:hanging="360"/>
      </w:pPr>
    </w:lvl>
    <w:lvl w:ilvl="5" w:tplc="9214ADA6" w:tentative="1">
      <w:start w:val="1"/>
      <w:numFmt w:val="lowerRoman"/>
      <w:lvlText w:val="%6."/>
      <w:lvlJc w:val="right"/>
      <w:pPr>
        <w:ind w:left="4320" w:hanging="180"/>
      </w:pPr>
    </w:lvl>
    <w:lvl w:ilvl="6" w:tplc="3248609C" w:tentative="1">
      <w:start w:val="1"/>
      <w:numFmt w:val="decimal"/>
      <w:lvlText w:val="%7."/>
      <w:lvlJc w:val="left"/>
      <w:pPr>
        <w:ind w:left="5040" w:hanging="360"/>
      </w:pPr>
    </w:lvl>
    <w:lvl w:ilvl="7" w:tplc="D64CB4E2" w:tentative="1">
      <w:start w:val="1"/>
      <w:numFmt w:val="lowerLetter"/>
      <w:lvlText w:val="%8."/>
      <w:lvlJc w:val="left"/>
      <w:pPr>
        <w:ind w:left="5760" w:hanging="360"/>
      </w:pPr>
    </w:lvl>
    <w:lvl w:ilvl="8" w:tplc="BD061946" w:tentative="1">
      <w:start w:val="1"/>
      <w:numFmt w:val="lowerRoman"/>
      <w:lvlText w:val="%9."/>
      <w:lvlJc w:val="right"/>
      <w:pPr>
        <w:ind w:left="6480" w:hanging="180"/>
      </w:pPr>
    </w:lvl>
  </w:abstractNum>
  <w:abstractNum w:abstractNumId="32"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F664471"/>
    <w:multiLevelType w:val="hybridMultilevel"/>
    <w:tmpl w:val="EE7A6312"/>
    <w:lvl w:ilvl="0" w:tplc="1DA6D25A">
      <w:start w:val="1"/>
      <w:numFmt w:val="bullet"/>
      <w:lvlText w:val=""/>
      <w:lvlJc w:val="left"/>
      <w:pPr>
        <w:ind w:left="1080" w:hanging="360"/>
      </w:pPr>
      <w:rPr>
        <w:rFonts w:ascii="Symbol" w:hAnsi="Symbol" w:hint="default"/>
      </w:rPr>
    </w:lvl>
    <w:lvl w:ilvl="1" w:tplc="61F45036" w:tentative="1">
      <w:start w:val="1"/>
      <w:numFmt w:val="bullet"/>
      <w:lvlText w:val="o"/>
      <w:lvlJc w:val="left"/>
      <w:pPr>
        <w:ind w:left="1800" w:hanging="360"/>
      </w:pPr>
      <w:rPr>
        <w:rFonts w:ascii="Courier New" w:hAnsi="Courier New" w:cs="Courier New" w:hint="default"/>
      </w:rPr>
    </w:lvl>
    <w:lvl w:ilvl="2" w:tplc="93D26076" w:tentative="1">
      <w:start w:val="1"/>
      <w:numFmt w:val="bullet"/>
      <w:lvlText w:val=""/>
      <w:lvlJc w:val="left"/>
      <w:pPr>
        <w:ind w:left="2520" w:hanging="360"/>
      </w:pPr>
      <w:rPr>
        <w:rFonts w:ascii="Wingdings" w:hAnsi="Wingdings" w:hint="default"/>
      </w:rPr>
    </w:lvl>
    <w:lvl w:ilvl="3" w:tplc="1DB06450" w:tentative="1">
      <w:start w:val="1"/>
      <w:numFmt w:val="bullet"/>
      <w:lvlText w:val=""/>
      <w:lvlJc w:val="left"/>
      <w:pPr>
        <w:ind w:left="3240" w:hanging="360"/>
      </w:pPr>
      <w:rPr>
        <w:rFonts w:ascii="Symbol" w:hAnsi="Symbol" w:hint="default"/>
      </w:rPr>
    </w:lvl>
    <w:lvl w:ilvl="4" w:tplc="DF821BE4" w:tentative="1">
      <w:start w:val="1"/>
      <w:numFmt w:val="bullet"/>
      <w:lvlText w:val="o"/>
      <w:lvlJc w:val="left"/>
      <w:pPr>
        <w:ind w:left="3960" w:hanging="360"/>
      </w:pPr>
      <w:rPr>
        <w:rFonts w:ascii="Courier New" w:hAnsi="Courier New" w:cs="Courier New" w:hint="default"/>
      </w:rPr>
    </w:lvl>
    <w:lvl w:ilvl="5" w:tplc="7AF6B2A4" w:tentative="1">
      <w:start w:val="1"/>
      <w:numFmt w:val="bullet"/>
      <w:lvlText w:val=""/>
      <w:lvlJc w:val="left"/>
      <w:pPr>
        <w:ind w:left="4680" w:hanging="360"/>
      </w:pPr>
      <w:rPr>
        <w:rFonts w:ascii="Wingdings" w:hAnsi="Wingdings" w:hint="default"/>
      </w:rPr>
    </w:lvl>
    <w:lvl w:ilvl="6" w:tplc="E070CAEA" w:tentative="1">
      <w:start w:val="1"/>
      <w:numFmt w:val="bullet"/>
      <w:lvlText w:val=""/>
      <w:lvlJc w:val="left"/>
      <w:pPr>
        <w:ind w:left="5400" w:hanging="360"/>
      </w:pPr>
      <w:rPr>
        <w:rFonts w:ascii="Symbol" w:hAnsi="Symbol" w:hint="default"/>
      </w:rPr>
    </w:lvl>
    <w:lvl w:ilvl="7" w:tplc="10A62A2E" w:tentative="1">
      <w:start w:val="1"/>
      <w:numFmt w:val="bullet"/>
      <w:lvlText w:val="o"/>
      <w:lvlJc w:val="left"/>
      <w:pPr>
        <w:ind w:left="6120" w:hanging="360"/>
      </w:pPr>
      <w:rPr>
        <w:rFonts w:ascii="Courier New" w:hAnsi="Courier New" w:cs="Courier New" w:hint="default"/>
      </w:rPr>
    </w:lvl>
    <w:lvl w:ilvl="8" w:tplc="A7667AC0" w:tentative="1">
      <w:start w:val="1"/>
      <w:numFmt w:val="bullet"/>
      <w:lvlText w:val=""/>
      <w:lvlJc w:val="left"/>
      <w:pPr>
        <w:ind w:left="6840" w:hanging="360"/>
      </w:pPr>
      <w:rPr>
        <w:rFonts w:ascii="Wingdings" w:hAnsi="Wingdings" w:hint="default"/>
      </w:rPr>
    </w:lvl>
  </w:abstractNum>
  <w:abstractNum w:abstractNumId="34" w15:restartNumberingAfterBreak="0">
    <w:nsid w:val="201E5C55"/>
    <w:multiLevelType w:val="hybridMultilevel"/>
    <w:tmpl w:val="04406DF2"/>
    <w:lvl w:ilvl="0" w:tplc="C30AE464">
      <w:start w:val="1"/>
      <w:numFmt w:val="lowerLetter"/>
      <w:lvlText w:val="%1)"/>
      <w:lvlJc w:val="left"/>
      <w:pPr>
        <w:ind w:left="2421" w:hanging="360"/>
      </w:pPr>
    </w:lvl>
    <w:lvl w:ilvl="1" w:tplc="757EC4C0">
      <w:start w:val="1"/>
      <w:numFmt w:val="lowerLetter"/>
      <w:lvlText w:val="%2)"/>
      <w:lvlJc w:val="left"/>
      <w:pPr>
        <w:ind w:left="3141" w:hanging="360"/>
      </w:pPr>
    </w:lvl>
    <w:lvl w:ilvl="2" w:tplc="86480C88" w:tentative="1">
      <w:start w:val="1"/>
      <w:numFmt w:val="lowerRoman"/>
      <w:lvlText w:val="%3."/>
      <w:lvlJc w:val="right"/>
      <w:pPr>
        <w:ind w:left="3861" w:hanging="180"/>
      </w:pPr>
    </w:lvl>
    <w:lvl w:ilvl="3" w:tplc="01649FEC" w:tentative="1">
      <w:start w:val="1"/>
      <w:numFmt w:val="decimal"/>
      <w:lvlText w:val="%4."/>
      <w:lvlJc w:val="left"/>
      <w:pPr>
        <w:ind w:left="4581" w:hanging="360"/>
      </w:pPr>
    </w:lvl>
    <w:lvl w:ilvl="4" w:tplc="B8809032" w:tentative="1">
      <w:start w:val="1"/>
      <w:numFmt w:val="lowerLetter"/>
      <w:lvlText w:val="%5."/>
      <w:lvlJc w:val="left"/>
      <w:pPr>
        <w:ind w:left="5301" w:hanging="360"/>
      </w:pPr>
    </w:lvl>
    <w:lvl w:ilvl="5" w:tplc="4FCEF8EC" w:tentative="1">
      <w:start w:val="1"/>
      <w:numFmt w:val="lowerRoman"/>
      <w:lvlText w:val="%6."/>
      <w:lvlJc w:val="right"/>
      <w:pPr>
        <w:ind w:left="6021" w:hanging="180"/>
      </w:pPr>
    </w:lvl>
    <w:lvl w:ilvl="6" w:tplc="3AB0F754" w:tentative="1">
      <w:start w:val="1"/>
      <w:numFmt w:val="decimal"/>
      <w:lvlText w:val="%7."/>
      <w:lvlJc w:val="left"/>
      <w:pPr>
        <w:ind w:left="6741" w:hanging="360"/>
      </w:pPr>
    </w:lvl>
    <w:lvl w:ilvl="7" w:tplc="0E42665C" w:tentative="1">
      <w:start w:val="1"/>
      <w:numFmt w:val="lowerLetter"/>
      <w:lvlText w:val="%8."/>
      <w:lvlJc w:val="left"/>
      <w:pPr>
        <w:ind w:left="7461" w:hanging="360"/>
      </w:pPr>
    </w:lvl>
    <w:lvl w:ilvl="8" w:tplc="31143036" w:tentative="1">
      <w:start w:val="1"/>
      <w:numFmt w:val="lowerRoman"/>
      <w:lvlText w:val="%9."/>
      <w:lvlJc w:val="right"/>
      <w:pPr>
        <w:ind w:left="8181" w:hanging="180"/>
      </w:pPr>
    </w:lvl>
  </w:abstractNum>
  <w:abstractNum w:abstractNumId="35" w15:restartNumberingAfterBreak="0">
    <w:nsid w:val="22C80E69"/>
    <w:multiLevelType w:val="hybridMultilevel"/>
    <w:tmpl w:val="E43C8B5C"/>
    <w:lvl w:ilvl="0" w:tplc="FC2CB6DA">
      <w:start w:val="1"/>
      <w:numFmt w:val="decimal"/>
      <w:lvlText w:val="%1."/>
      <w:lvlJc w:val="left"/>
      <w:pPr>
        <w:ind w:left="720" w:hanging="360"/>
      </w:pPr>
      <w:rPr>
        <w:rFonts w:ascii="Calibri" w:eastAsia="Times New Roman" w:hAnsi="Calibri" w:cs="Calibri" w:hint="default"/>
        <w:sz w:val="22"/>
      </w:rPr>
    </w:lvl>
    <w:lvl w:ilvl="1" w:tplc="72DCC1D6" w:tentative="1">
      <w:start w:val="1"/>
      <w:numFmt w:val="lowerLetter"/>
      <w:lvlText w:val="%2."/>
      <w:lvlJc w:val="left"/>
      <w:pPr>
        <w:ind w:left="1440" w:hanging="360"/>
      </w:pPr>
    </w:lvl>
    <w:lvl w:ilvl="2" w:tplc="C4B267AC" w:tentative="1">
      <w:start w:val="1"/>
      <w:numFmt w:val="lowerRoman"/>
      <w:lvlText w:val="%3."/>
      <w:lvlJc w:val="right"/>
      <w:pPr>
        <w:ind w:left="2160" w:hanging="180"/>
      </w:pPr>
    </w:lvl>
    <w:lvl w:ilvl="3" w:tplc="A57024A4" w:tentative="1">
      <w:start w:val="1"/>
      <w:numFmt w:val="decimal"/>
      <w:lvlText w:val="%4."/>
      <w:lvlJc w:val="left"/>
      <w:pPr>
        <w:ind w:left="2880" w:hanging="360"/>
      </w:pPr>
    </w:lvl>
    <w:lvl w:ilvl="4" w:tplc="14D6BCD6" w:tentative="1">
      <w:start w:val="1"/>
      <w:numFmt w:val="lowerLetter"/>
      <w:lvlText w:val="%5."/>
      <w:lvlJc w:val="left"/>
      <w:pPr>
        <w:ind w:left="3600" w:hanging="360"/>
      </w:pPr>
    </w:lvl>
    <w:lvl w:ilvl="5" w:tplc="18DAAEB4" w:tentative="1">
      <w:start w:val="1"/>
      <w:numFmt w:val="lowerRoman"/>
      <w:lvlText w:val="%6."/>
      <w:lvlJc w:val="right"/>
      <w:pPr>
        <w:ind w:left="4320" w:hanging="180"/>
      </w:pPr>
    </w:lvl>
    <w:lvl w:ilvl="6" w:tplc="DD3C084A" w:tentative="1">
      <w:start w:val="1"/>
      <w:numFmt w:val="decimal"/>
      <w:lvlText w:val="%7."/>
      <w:lvlJc w:val="left"/>
      <w:pPr>
        <w:ind w:left="5040" w:hanging="360"/>
      </w:pPr>
    </w:lvl>
    <w:lvl w:ilvl="7" w:tplc="53705362" w:tentative="1">
      <w:start w:val="1"/>
      <w:numFmt w:val="lowerLetter"/>
      <w:lvlText w:val="%8."/>
      <w:lvlJc w:val="left"/>
      <w:pPr>
        <w:ind w:left="5760" w:hanging="360"/>
      </w:pPr>
    </w:lvl>
    <w:lvl w:ilvl="8" w:tplc="3F228D1A" w:tentative="1">
      <w:start w:val="1"/>
      <w:numFmt w:val="lowerRoman"/>
      <w:lvlText w:val="%9."/>
      <w:lvlJc w:val="right"/>
      <w:pPr>
        <w:ind w:left="6480" w:hanging="180"/>
      </w:pPr>
    </w:lvl>
  </w:abstractNum>
  <w:abstractNum w:abstractNumId="36" w15:restartNumberingAfterBreak="0">
    <w:nsid w:val="25362F2D"/>
    <w:multiLevelType w:val="hybridMultilevel"/>
    <w:tmpl w:val="99980AA8"/>
    <w:lvl w:ilvl="0" w:tplc="B61AAA32">
      <w:start w:val="1"/>
      <w:numFmt w:val="decimal"/>
      <w:lvlText w:val="%1)"/>
      <w:lvlJc w:val="left"/>
      <w:pPr>
        <w:tabs>
          <w:tab w:val="num" w:pos="720"/>
        </w:tabs>
        <w:ind w:left="720" w:hanging="360"/>
      </w:pPr>
      <w:rPr>
        <w:rFonts w:ascii="Calibri" w:eastAsia="Times New Roman" w:hAnsi="Calibri" w:cs="Calibri" w:hint="default"/>
      </w:rPr>
    </w:lvl>
    <w:lvl w:ilvl="1" w:tplc="B3A8E548">
      <w:start w:val="1"/>
      <w:numFmt w:val="decimal"/>
      <w:lvlText w:val="%2."/>
      <w:lvlJc w:val="left"/>
      <w:pPr>
        <w:tabs>
          <w:tab w:val="num" w:pos="1440"/>
        </w:tabs>
        <w:ind w:left="1440" w:hanging="360"/>
      </w:pPr>
    </w:lvl>
    <w:lvl w:ilvl="2" w:tplc="855CA56C">
      <w:start w:val="1"/>
      <w:numFmt w:val="decimal"/>
      <w:lvlText w:val="%3."/>
      <w:lvlJc w:val="left"/>
      <w:pPr>
        <w:tabs>
          <w:tab w:val="num" w:pos="2160"/>
        </w:tabs>
        <w:ind w:left="2160" w:hanging="360"/>
      </w:pPr>
    </w:lvl>
    <w:lvl w:ilvl="3" w:tplc="B5562D8E">
      <w:start w:val="1"/>
      <w:numFmt w:val="decimal"/>
      <w:lvlText w:val="%4."/>
      <w:lvlJc w:val="left"/>
      <w:pPr>
        <w:tabs>
          <w:tab w:val="num" w:pos="2880"/>
        </w:tabs>
        <w:ind w:left="2880" w:hanging="360"/>
      </w:pPr>
    </w:lvl>
    <w:lvl w:ilvl="4" w:tplc="EADA4990">
      <w:start w:val="1"/>
      <w:numFmt w:val="decimal"/>
      <w:lvlText w:val="%5."/>
      <w:lvlJc w:val="left"/>
      <w:pPr>
        <w:tabs>
          <w:tab w:val="num" w:pos="3600"/>
        </w:tabs>
        <w:ind w:left="3600" w:hanging="360"/>
      </w:pPr>
    </w:lvl>
    <w:lvl w:ilvl="5" w:tplc="93F24430">
      <w:start w:val="1"/>
      <w:numFmt w:val="decimal"/>
      <w:lvlText w:val="%6."/>
      <w:lvlJc w:val="left"/>
      <w:pPr>
        <w:tabs>
          <w:tab w:val="num" w:pos="4320"/>
        </w:tabs>
        <w:ind w:left="4320" w:hanging="360"/>
      </w:pPr>
    </w:lvl>
    <w:lvl w:ilvl="6" w:tplc="647EAA2C">
      <w:start w:val="1"/>
      <w:numFmt w:val="decimal"/>
      <w:lvlText w:val="%7."/>
      <w:lvlJc w:val="left"/>
      <w:pPr>
        <w:tabs>
          <w:tab w:val="num" w:pos="5040"/>
        </w:tabs>
        <w:ind w:left="5040" w:hanging="360"/>
      </w:pPr>
    </w:lvl>
    <w:lvl w:ilvl="7" w:tplc="0C264C5E">
      <w:start w:val="1"/>
      <w:numFmt w:val="decimal"/>
      <w:lvlText w:val="%8."/>
      <w:lvlJc w:val="left"/>
      <w:pPr>
        <w:tabs>
          <w:tab w:val="num" w:pos="5760"/>
        </w:tabs>
        <w:ind w:left="5760" w:hanging="360"/>
      </w:pPr>
    </w:lvl>
    <w:lvl w:ilvl="8" w:tplc="3DEE3454">
      <w:start w:val="1"/>
      <w:numFmt w:val="decimal"/>
      <w:lvlText w:val="%9."/>
      <w:lvlJc w:val="left"/>
      <w:pPr>
        <w:tabs>
          <w:tab w:val="num" w:pos="6480"/>
        </w:tabs>
        <w:ind w:left="6480" w:hanging="360"/>
      </w:pPr>
    </w:lvl>
  </w:abstractNum>
  <w:abstractNum w:abstractNumId="37"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274301FB"/>
    <w:multiLevelType w:val="hybridMultilevel"/>
    <w:tmpl w:val="663A36DA"/>
    <w:lvl w:ilvl="0" w:tplc="236688FC">
      <w:start w:val="1"/>
      <w:numFmt w:val="decimal"/>
      <w:lvlText w:val="%1)"/>
      <w:lvlJc w:val="left"/>
      <w:pPr>
        <w:ind w:left="1004" w:hanging="360"/>
      </w:pPr>
    </w:lvl>
    <w:lvl w:ilvl="1" w:tplc="A23203E8" w:tentative="1">
      <w:start w:val="1"/>
      <w:numFmt w:val="lowerLetter"/>
      <w:lvlText w:val="%2."/>
      <w:lvlJc w:val="left"/>
      <w:pPr>
        <w:ind w:left="1724" w:hanging="360"/>
      </w:pPr>
    </w:lvl>
    <w:lvl w:ilvl="2" w:tplc="27E00164" w:tentative="1">
      <w:start w:val="1"/>
      <w:numFmt w:val="lowerRoman"/>
      <w:lvlText w:val="%3."/>
      <w:lvlJc w:val="right"/>
      <w:pPr>
        <w:ind w:left="2444" w:hanging="180"/>
      </w:pPr>
    </w:lvl>
    <w:lvl w:ilvl="3" w:tplc="AD1A401E" w:tentative="1">
      <w:start w:val="1"/>
      <w:numFmt w:val="decimal"/>
      <w:lvlText w:val="%4."/>
      <w:lvlJc w:val="left"/>
      <w:pPr>
        <w:ind w:left="3164" w:hanging="360"/>
      </w:pPr>
    </w:lvl>
    <w:lvl w:ilvl="4" w:tplc="51A471D2" w:tentative="1">
      <w:start w:val="1"/>
      <w:numFmt w:val="lowerLetter"/>
      <w:lvlText w:val="%5."/>
      <w:lvlJc w:val="left"/>
      <w:pPr>
        <w:ind w:left="3884" w:hanging="360"/>
      </w:pPr>
    </w:lvl>
    <w:lvl w:ilvl="5" w:tplc="EF8C7954" w:tentative="1">
      <w:start w:val="1"/>
      <w:numFmt w:val="lowerRoman"/>
      <w:lvlText w:val="%6."/>
      <w:lvlJc w:val="right"/>
      <w:pPr>
        <w:ind w:left="4604" w:hanging="180"/>
      </w:pPr>
    </w:lvl>
    <w:lvl w:ilvl="6" w:tplc="1FD0CA64" w:tentative="1">
      <w:start w:val="1"/>
      <w:numFmt w:val="decimal"/>
      <w:lvlText w:val="%7."/>
      <w:lvlJc w:val="left"/>
      <w:pPr>
        <w:ind w:left="5324" w:hanging="360"/>
      </w:pPr>
    </w:lvl>
    <w:lvl w:ilvl="7" w:tplc="DC6E00C6" w:tentative="1">
      <w:start w:val="1"/>
      <w:numFmt w:val="lowerLetter"/>
      <w:lvlText w:val="%8."/>
      <w:lvlJc w:val="left"/>
      <w:pPr>
        <w:ind w:left="6044" w:hanging="360"/>
      </w:pPr>
    </w:lvl>
    <w:lvl w:ilvl="8" w:tplc="24BA7932" w:tentative="1">
      <w:start w:val="1"/>
      <w:numFmt w:val="lowerRoman"/>
      <w:lvlText w:val="%9."/>
      <w:lvlJc w:val="right"/>
      <w:pPr>
        <w:ind w:left="6764" w:hanging="180"/>
      </w:pPr>
    </w:lvl>
  </w:abstractNum>
  <w:abstractNum w:abstractNumId="39"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9ED2978"/>
    <w:multiLevelType w:val="hybridMultilevel"/>
    <w:tmpl w:val="9F4A5E8E"/>
    <w:lvl w:ilvl="0" w:tplc="84286020">
      <w:start w:val="1"/>
      <w:numFmt w:val="lowerLetter"/>
      <w:lvlText w:val="%1)"/>
      <w:lvlJc w:val="left"/>
      <w:pPr>
        <w:ind w:left="1854" w:hanging="360"/>
      </w:pPr>
      <w:rPr>
        <w:rFonts w:ascii="Cambria" w:eastAsia="SimSun" w:hAnsi="Cambria" w:cs="Times New Roman"/>
      </w:rPr>
    </w:lvl>
    <w:lvl w:ilvl="1" w:tplc="228A840C" w:tentative="1">
      <w:start w:val="1"/>
      <w:numFmt w:val="lowerLetter"/>
      <w:lvlText w:val="%2."/>
      <w:lvlJc w:val="left"/>
      <w:pPr>
        <w:ind w:left="2574" w:hanging="360"/>
      </w:pPr>
    </w:lvl>
    <w:lvl w:ilvl="2" w:tplc="5AF8672C">
      <w:start w:val="1"/>
      <w:numFmt w:val="lowerRoman"/>
      <w:lvlText w:val="%3."/>
      <w:lvlJc w:val="right"/>
      <w:pPr>
        <w:ind w:left="3294" w:hanging="180"/>
      </w:pPr>
    </w:lvl>
    <w:lvl w:ilvl="3" w:tplc="6AAE0C3A" w:tentative="1">
      <w:start w:val="1"/>
      <w:numFmt w:val="decimal"/>
      <w:lvlText w:val="%4."/>
      <w:lvlJc w:val="left"/>
      <w:pPr>
        <w:ind w:left="4014" w:hanging="360"/>
      </w:pPr>
    </w:lvl>
    <w:lvl w:ilvl="4" w:tplc="4F642242" w:tentative="1">
      <w:start w:val="1"/>
      <w:numFmt w:val="lowerLetter"/>
      <w:lvlText w:val="%5."/>
      <w:lvlJc w:val="left"/>
      <w:pPr>
        <w:ind w:left="4734" w:hanging="360"/>
      </w:pPr>
    </w:lvl>
    <w:lvl w:ilvl="5" w:tplc="8090A8F4" w:tentative="1">
      <w:start w:val="1"/>
      <w:numFmt w:val="lowerRoman"/>
      <w:lvlText w:val="%6."/>
      <w:lvlJc w:val="right"/>
      <w:pPr>
        <w:ind w:left="5454" w:hanging="180"/>
      </w:pPr>
    </w:lvl>
    <w:lvl w:ilvl="6" w:tplc="3F8EB1AC" w:tentative="1">
      <w:start w:val="1"/>
      <w:numFmt w:val="decimal"/>
      <w:lvlText w:val="%7."/>
      <w:lvlJc w:val="left"/>
      <w:pPr>
        <w:ind w:left="6174" w:hanging="360"/>
      </w:pPr>
    </w:lvl>
    <w:lvl w:ilvl="7" w:tplc="ACD4ADCE" w:tentative="1">
      <w:start w:val="1"/>
      <w:numFmt w:val="lowerLetter"/>
      <w:lvlText w:val="%8."/>
      <w:lvlJc w:val="left"/>
      <w:pPr>
        <w:ind w:left="6894" w:hanging="360"/>
      </w:pPr>
    </w:lvl>
    <w:lvl w:ilvl="8" w:tplc="22CE7EC4" w:tentative="1">
      <w:start w:val="1"/>
      <w:numFmt w:val="lowerRoman"/>
      <w:lvlText w:val="%9."/>
      <w:lvlJc w:val="right"/>
      <w:pPr>
        <w:ind w:left="7614" w:hanging="180"/>
      </w:pPr>
    </w:lvl>
  </w:abstractNum>
  <w:abstractNum w:abstractNumId="42"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43" w15:restartNumberingAfterBreak="0">
    <w:nsid w:val="2B2721BB"/>
    <w:multiLevelType w:val="hybridMultilevel"/>
    <w:tmpl w:val="5C4A1F46"/>
    <w:lvl w:ilvl="0" w:tplc="3F5ADBC8">
      <w:start w:val="1"/>
      <w:numFmt w:val="lowerLetter"/>
      <w:lvlText w:val="%1)"/>
      <w:lvlJc w:val="left"/>
      <w:pPr>
        <w:ind w:left="720" w:hanging="360"/>
      </w:pPr>
    </w:lvl>
    <w:lvl w:ilvl="1" w:tplc="27E62612" w:tentative="1">
      <w:start w:val="1"/>
      <w:numFmt w:val="lowerLetter"/>
      <w:lvlText w:val="%2."/>
      <w:lvlJc w:val="left"/>
      <w:pPr>
        <w:ind w:left="1440" w:hanging="360"/>
      </w:pPr>
    </w:lvl>
    <w:lvl w:ilvl="2" w:tplc="D354C674" w:tentative="1">
      <w:start w:val="1"/>
      <w:numFmt w:val="lowerRoman"/>
      <w:lvlText w:val="%3."/>
      <w:lvlJc w:val="right"/>
      <w:pPr>
        <w:ind w:left="2160" w:hanging="180"/>
      </w:pPr>
    </w:lvl>
    <w:lvl w:ilvl="3" w:tplc="FAD08150" w:tentative="1">
      <w:start w:val="1"/>
      <w:numFmt w:val="decimal"/>
      <w:lvlText w:val="%4."/>
      <w:lvlJc w:val="left"/>
      <w:pPr>
        <w:ind w:left="2880" w:hanging="360"/>
      </w:pPr>
    </w:lvl>
    <w:lvl w:ilvl="4" w:tplc="432E88AC" w:tentative="1">
      <w:start w:val="1"/>
      <w:numFmt w:val="lowerLetter"/>
      <w:lvlText w:val="%5."/>
      <w:lvlJc w:val="left"/>
      <w:pPr>
        <w:ind w:left="3600" w:hanging="360"/>
      </w:pPr>
    </w:lvl>
    <w:lvl w:ilvl="5" w:tplc="CC14CFBE" w:tentative="1">
      <w:start w:val="1"/>
      <w:numFmt w:val="lowerRoman"/>
      <w:lvlText w:val="%6."/>
      <w:lvlJc w:val="right"/>
      <w:pPr>
        <w:ind w:left="4320" w:hanging="180"/>
      </w:pPr>
    </w:lvl>
    <w:lvl w:ilvl="6" w:tplc="42C87E28" w:tentative="1">
      <w:start w:val="1"/>
      <w:numFmt w:val="decimal"/>
      <w:lvlText w:val="%7."/>
      <w:lvlJc w:val="left"/>
      <w:pPr>
        <w:ind w:left="5040" w:hanging="360"/>
      </w:pPr>
    </w:lvl>
    <w:lvl w:ilvl="7" w:tplc="54FA722E" w:tentative="1">
      <w:start w:val="1"/>
      <w:numFmt w:val="lowerLetter"/>
      <w:lvlText w:val="%8."/>
      <w:lvlJc w:val="left"/>
      <w:pPr>
        <w:ind w:left="5760" w:hanging="360"/>
      </w:pPr>
    </w:lvl>
    <w:lvl w:ilvl="8" w:tplc="D05E531A" w:tentative="1">
      <w:start w:val="1"/>
      <w:numFmt w:val="lowerRoman"/>
      <w:lvlText w:val="%9."/>
      <w:lvlJc w:val="right"/>
      <w:pPr>
        <w:ind w:left="6480" w:hanging="180"/>
      </w:pPr>
    </w:lvl>
  </w:abstractNum>
  <w:abstractNum w:abstractNumId="44" w15:restartNumberingAfterBreak="0">
    <w:nsid w:val="2D7D47A2"/>
    <w:multiLevelType w:val="hybridMultilevel"/>
    <w:tmpl w:val="91889B5C"/>
    <w:lvl w:ilvl="0" w:tplc="5436343A">
      <w:start w:val="1"/>
      <w:numFmt w:val="decimal"/>
      <w:lvlText w:val="%1)"/>
      <w:lvlJc w:val="left"/>
      <w:pPr>
        <w:ind w:left="360" w:hanging="360"/>
      </w:pPr>
      <w:rPr>
        <w:rFonts w:ascii="Cambria" w:hAnsi="Cambria" w:cs="Times New Roman" w:hint="default"/>
        <w:b w:val="0"/>
        <w:sz w:val="24"/>
        <w:szCs w:val="24"/>
      </w:rPr>
    </w:lvl>
    <w:lvl w:ilvl="1" w:tplc="E5744B66" w:tentative="1">
      <w:start w:val="1"/>
      <w:numFmt w:val="lowerLetter"/>
      <w:lvlText w:val="%2."/>
      <w:lvlJc w:val="left"/>
      <w:pPr>
        <w:ind w:left="1080" w:hanging="360"/>
      </w:pPr>
      <w:rPr>
        <w:rFonts w:cs="Times New Roman"/>
      </w:rPr>
    </w:lvl>
    <w:lvl w:ilvl="2" w:tplc="FC6A21B4" w:tentative="1">
      <w:start w:val="1"/>
      <w:numFmt w:val="lowerRoman"/>
      <w:lvlText w:val="%3."/>
      <w:lvlJc w:val="right"/>
      <w:pPr>
        <w:ind w:left="1800" w:hanging="180"/>
      </w:pPr>
      <w:rPr>
        <w:rFonts w:cs="Times New Roman"/>
      </w:rPr>
    </w:lvl>
    <w:lvl w:ilvl="3" w:tplc="46BC1DF6" w:tentative="1">
      <w:start w:val="1"/>
      <w:numFmt w:val="decimal"/>
      <w:lvlText w:val="%4."/>
      <w:lvlJc w:val="left"/>
      <w:pPr>
        <w:ind w:left="2520" w:hanging="360"/>
      </w:pPr>
      <w:rPr>
        <w:rFonts w:cs="Times New Roman"/>
      </w:rPr>
    </w:lvl>
    <w:lvl w:ilvl="4" w:tplc="D5FA9524" w:tentative="1">
      <w:start w:val="1"/>
      <w:numFmt w:val="lowerLetter"/>
      <w:lvlText w:val="%5."/>
      <w:lvlJc w:val="left"/>
      <w:pPr>
        <w:ind w:left="3240" w:hanging="360"/>
      </w:pPr>
      <w:rPr>
        <w:rFonts w:cs="Times New Roman"/>
      </w:rPr>
    </w:lvl>
    <w:lvl w:ilvl="5" w:tplc="F7343946" w:tentative="1">
      <w:start w:val="1"/>
      <w:numFmt w:val="lowerRoman"/>
      <w:lvlText w:val="%6."/>
      <w:lvlJc w:val="right"/>
      <w:pPr>
        <w:ind w:left="3960" w:hanging="180"/>
      </w:pPr>
      <w:rPr>
        <w:rFonts w:cs="Times New Roman"/>
      </w:rPr>
    </w:lvl>
    <w:lvl w:ilvl="6" w:tplc="AD90200C" w:tentative="1">
      <w:start w:val="1"/>
      <w:numFmt w:val="decimal"/>
      <w:lvlText w:val="%7."/>
      <w:lvlJc w:val="left"/>
      <w:pPr>
        <w:ind w:left="4680" w:hanging="360"/>
      </w:pPr>
      <w:rPr>
        <w:rFonts w:cs="Times New Roman"/>
      </w:rPr>
    </w:lvl>
    <w:lvl w:ilvl="7" w:tplc="C242F19C" w:tentative="1">
      <w:start w:val="1"/>
      <w:numFmt w:val="lowerLetter"/>
      <w:lvlText w:val="%8."/>
      <w:lvlJc w:val="left"/>
      <w:pPr>
        <w:ind w:left="5400" w:hanging="360"/>
      </w:pPr>
      <w:rPr>
        <w:rFonts w:cs="Times New Roman"/>
      </w:rPr>
    </w:lvl>
    <w:lvl w:ilvl="8" w:tplc="6D40C3DC" w:tentative="1">
      <w:start w:val="1"/>
      <w:numFmt w:val="lowerRoman"/>
      <w:lvlText w:val="%9."/>
      <w:lvlJc w:val="right"/>
      <w:pPr>
        <w:ind w:left="6120" w:hanging="180"/>
      </w:pPr>
      <w:rPr>
        <w:rFonts w:cs="Times New Roman"/>
      </w:rPr>
    </w:lvl>
  </w:abstractNum>
  <w:abstractNum w:abstractNumId="45" w15:restartNumberingAfterBreak="0">
    <w:nsid w:val="330638AE"/>
    <w:multiLevelType w:val="hybridMultilevel"/>
    <w:tmpl w:val="D722DDBA"/>
    <w:lvl w:ilvl="0" w:tplc="C04A8292">
      <w:start w:val="1"/>
      <w:numFmt w:val="bullet"/>
      <w:lvlText w:val="−"/>
      <w:lvlJc w:val="left"/>
      <w:pPr>
        <w:ind w:left="1146" w:hanging="360"/>
      </w:pPr>
      <w:rPr>
        <w:rFonts w:ascii="Times New Roman" w:hAnsi="Times New Roman" w:cs="Times New Roman" w:hint="default"/>
        <w:color w:val="auto"/>
      </w:rPr>
    </w:lvl>
    <w:lvl w:ilvl="1" w:tplc="AD40DCD6" w:tentative="1">
      <w:start w:val="1"/>
      <w:numFmt w:val="bullet"/>
      <w:lvlText w:val="o"/>
      <w:lvlJc w:val="left"/>
      <w:pPr>
        <w:ind w:left="1866" w:hanging="360"/>
      </w:pPr>
      <w:rPr>
        <w:rFonts w:ascii="Courier New" w:hAnsi="Courier New" w:cs="Courier New" w:hint="default"/>
      </w:rPr>
    </w:lvl>
    <w:lvl w:ilvl="2" w:tplc="8C3EC8A0" w:tentative="1">
      <w:start w:val="1"/>
      <w:numFmt w:val="bullet"/>
      <w:lvlText w:val=""/>
      <w:lvlJc w:val="left"/>
      <w:pPr>
        <w:ind w:left="2586" w:hanging="360"/>
      </w:pPr>
      <w:rPr>
        <w:rFonts w:ascii="Wingdings" w:hAnsi="Wingdings" w:hint="default"/>
      </w:rPr>
    </w:lvl>
    <w:lvl w:ilvl="3" w:tplc="4EDE334E" w:tentative="1">
      <w:start w:val="1"/>
      <w:numFmt w:val="bullet"/>
      <w:lvlText w:val=""/>
      <w:lvlJc w:val="left"/>
      <w:pPr>
        <w:ind w:left="3306" w:hanging="360"/>
      </w:pPr>
      <w:rPr>
        <w:rFonts w:ascii="Symbol" w:hAnsi="Symbol" w:hint="default"/>
      </w:rPr>
    </w:lvl>
    <w:lvl w:ilvl="4" w:tplc="9814DE56" w:tentative="1">
      <w:start w:val="1"/>
      <w:numFmt w:val="bullet"/>
      <w:lvlText w:val="o"/>
      <w:lvlJc w:val="left"/>
      <w:pPr>
        <w:ind w:left="4026" w:hanging="360"/>
      </w:pPr>
      <w:rPr>
        <w:rFonts w:ascii="Courier New" w:hAnsi="Courier New" w:cs="Courier New" w:hint="default"/>
      </w:rPr>
    </w:lvl>
    <w:lvl w:ilvl="5" w:tplc="2FAAD1BA" w:tentative="1">
      <w:start w:val="1"/>
      <w:numFmt w:val="bullet"/>
      <w:lvlText w:val=""/>
      <w:lvlJc w:val="left"/>
      <w:pPr>
        <w:ind w:left="4746" w:hanging="360"/>
      </w:pPr>
      <w:rPr>
        <w:rFonts w:ascii="Wingdings" w:hAnsi="Wingdings" w:hint="default"/>
      </w:rPr>
    </w:lvl>
    <w:lvl w:ilvl="6" w:tplc="640A718E" w:tentative="1">
      <w:start w:val="1"/>
      <w:numFmt w:val="bullet"/>
      <w:lvlText w:val=""/>
      <w:lvlJc w:val="left"/>
      <w:pPr>
        <w:ind w:left="5466" w:hanging="360"/>
      </w:pPr>
      <w:rPr>
        <w:rFonts w:ascii="Symbol" w:hAnsi="Symbol" w:hint="default"/>
      </w:rPr>
    </w:lvl>
    <w:lvl w:ilvl="7" w:tplc="F026A430" w:tentative="1">
      <w:start w:val="1"/>
      <w:numFmt w:val="bullet"/>
      <w:lvlText w:val="o"/>
      <w:lvlJc w:val="left"/>
      <w:pPr>
        <w:ind w:left="6186" w:hanging="360"/>
      </w:pPr>
      <w:rPr>
        <w:rFonts w:ascii="Courier New" w:hAnsi="Courier New" w:cs="Courier New" w:hint="default"/>
      </w:rPr>
    </w:lvl>
    <w:lvl w:ilvl="8" w:tplc="3B48CBDE" w:tentative="1">
      <w:start w:val="1"/>
      <w:numFmt w:val="bullet"/>
      <w:lvlText w:val=""/>
      <w:lvlJc w:val="left"/>
      <w:pPr>
        <w:ind w:left="6906" w:hanging="360"/>
      </w:pPr>
      <w:rPr>
        <w:rFonts w:ascii="Wingdings" w:hAnsi="Wingdings" w:hint="default"/>
      </w:rPr>
    </w:lvl>
  </w:abstractNum>
  <w:abstractNum w:abstractNumId="46" w15:restartNumberingAfterBreak="0">
    <w:nsid w:val="336E53C9"/>
    <w:multiLevelType w:val="hybridMultilevel"/>
    <w:tmpl w:val="BD529080"/>
    <w:lvl w:ilvl="0" w:tplc="8DE27CA0">
      <w:start w:val="1"/>
      <w:numFmt w:val="decimal"/>
      <w:lvlText w:val="%1."/>
      <w:lvlJc w:val="left"/>
      <w:pPr>
        <w:ind w:left="720" w:hanging="360"/>
      </w:pPr>
      <w:rPr>
        <w:rFonts w:hint="default"/>
        <w:b/>
      </w:rPr>
    </w:lvl>
    <w:lvl w:ilvl="1" w:tplc="94E47786" w:tentative="1">
      <w:start w:val="1"/>
      <w:numFmt w:val="lowerLetter"/>
      <w:lvlText w:val="%2."/>
      <w:lvlJc w:val="left"/>
      <w:pPr>
        <w:ind w:left="1440" w:hanging="360"/>
      </w:pPr>
    </w:lvl>
    <w:lvl w:ilvl="2" w:tplc="EA320D12" w:tentative="1">
      <w:start w:val="1"/>
      <w:numFmt w:val="lowerRoman"/>
      <w:lvlText w:val="%3."/>
      <w:lvlJc w:val="right"/>
      <w:pPr>
        <w:ind w:left="2160" w:hanging="180"/>
      </w:pPr>
    </w:lvl>
    <w:lvl w:ilvl="3" w:tplc="A6CE99A2" w:tentative="1">
      <w:start w:val="1"/>
      <w:numFmt w:val="decimal"/>
      <w:lvlText w:val="%4."/>
      <w:lvlJc w:val="left"/>
      <w:pPr>
        <w:ind w:left="2880" w:hanging="360"/>
      </w:pPr>
    </w:lvl>
    <w:lvl w:ilvl="4" w:tplc="4B74FDAE" w:tentative="1">
      <w:start w:val="1"/>
      <w:numFmt w:val="lowerLetter"/>
      <w:lvlText w:val="%5."/>
      <w:lvlJc w:val="left"/>
      <w:pPr>
        <w:ind w:left="3600" w:hanging="360"/>
      </w:pPr>
    </w:lvl>
    <w:lvl w:ilvl="5" w:tplc="9F72527A" w:tentative="1">
      <w:start w:val="1"/>
      <w:numFmt w:val="lowerRoman"/>
      <w:lvlText w:val="%6."/>
      <w:lvlJc w:val="right"/>
      <w:pPr>
        <w:ind w:left="4320" w:hanging="180"/>
      </w:pPr>
    </w:lvl>
    <w:lvl w:ilvl="6" w:tplc="678CD3EA" w:tentative="1">
      <w:start w:val="1"/>
      <w:numFmt w:val="decimal"/>
      <w:lvlText w:val="%7."/>
      <w:lvlJc w:val="left"/>
      <w:pPr>
        <w:ind w:left="5040" w:hanging="360"/>
      </w:pPr>
    </w:lvl>
    <w:lvl w:ilvl="7" w:tplc="306032B0" w:tentative="1">
      <w:start w:val="1"/>
      <w:numFmt w:val="lowerLetter"/>
      <w:lvlText w:val="%8."/>
      <w:lvlJc w:val="left"/>
      <w:pPr>
        <w:ind w:left="5760" w:hanging="360"/>
      </w:pPr>
    </w:lvl>
    <w:lvl w:ilvl="8" w:tplc="DF462F10" w:tentative="1">
      <w:start w:val="1"/>
      <w:numFmt w:val="lowerRoman"/>
      <w:lvlText w:val="%9."/>
      <w:lvlJc w:val="right"/>
      <w:pPr>
        <w:ind w:left="6480" w:hanging="180"/>
      </w:pPr>
    </w:lvl>
  </w:abstractNum>
  <w:abstractNum w:abstractNumId="47" w15:restartNumberingAfterBreak="0">
    <w:nsid w:val="348760E1"/>
    <w:multiLevelType w:val="hybridMultilevel"/>
    <w:tmpl w:val="BD20FFF2"/>
    <w:lvl w:ilvl="0" w:tplc="1180B2A6">
      <w:start w:val="1"/>
      <w:numFmt w:val="decimal"/>
      <w:lvlText w:val="%1)"/>
      <w:lvlJc w:val="left"/>
      <w:pPr>
        <w:ind w:left="720" w:hanging="360"/>
      </w:pPr>
    </w:lvl>
    <w:lvl w:ilvl="1" w:tplc="0C94FE50" w:tentative="1">
      <w:start w:val="1"/>
      <w:numFmt w:val="lowerLetter"/>
      <w:lvlText w:val="%2."/>
      <w:lvlJc w:val="left"/>
      <w:pPr>
        <w:ind w:left="1440" w:hanging="360"/>
      </w:pPr>
    </w:lvl>
    <w:lvl w:ilvl="2" w:tplc="FFB2EBDC" w:tentative="1">
      <w:start w:val="1"/>
      <w:numFmt w:val="lowerRoman"/>
      <w:lvlText w:val="%3."/>
      <w:lvlJc w:val="right"/>
      <w:pPr>
        <w:ind w:left="2160" w:hanging="180"/>
      </w:pPr>
    </w:lvl>
    <w:lvl w:ilvl="3" w:tplc="FA808A7E" w:tentative="1">
      <w:start w:val="1"/>
      <w:numFmt w:val="decimal"/>
      <w:lvlText w:val="%4."/>
      <w:lvlJc w:val="left"/>
      <w:pPr>
        <w:ind w:left="2880" w:hanging="360"/>
      </w:pPr>
    </w:lvl>
    <w:lvl w:ilvl="4" w:tplc="8E888B2C" w:tentative="1">
      <w:start w:val="1"/>
      <w:numFmt w:val="lowerLetter"/>
      <w:lvlText w:val="%5."/>
      <w:lvlJc w:val="left"/>
      <w:pPr>
        <w:ind w:left="3600" w:hanging="360"/>
      </w:pPr>
    </w:lvl>
    <w:lvl w:ilvl="5" w:tplc="B638382C" w:tentative="1">
      <w:start w:val="1"/>
      <w:numFmt w:val="lowerRoman"/>
      <w:lvlText w:val="%6."/>
      <w:lvlJc w:val="right"/>
      <w:pPr>
        <w:ind w:left="4320" w:hanging="180"/>
      </w:pPr>
    </w:lvl>
    <w:lvl w:ilvl="6" w:tplc="4E069BDC" w:tentative="1">
      <w:start w:val="1"/>
      <w:numFmt w:val="decimal"/>
      <w:lvlText w:val="%7."/>
      <w:lvlJc w:val="left"/>
      <w:pPr>
        <w:ind w:left="5040" w:hanging="360"/>
      </w:pPr>
    </w:lvl>
    <w:lvl w:ilvl="7" w:tplc="AE129C40" w:tentative="1">
      <w:start w:val="1"/>
      <w:numFmt w:val="lowerLetter"/>
      <w:lvlText w:val="%8."/>
      <w:lvlJc w:val="left"/>
      <w:pPr>
        <w:ind w:left="5760" w:hanging="360"/>
      </w:pPr>
    </w:lvl>
    <w:lvl w:ilvl="8" w:tplc="C53043A8" w:tentative="1">
      <w:start w:val="1"/>
      <w:numFmt w:val="lowerRoman"/>
      <w:lvlText w:val="%9."/>
      <w:lvlJc w:val="right"/>
      <w:pPr>
        <w:ind w:left="6480" w:hanging="180"/>
      </w:pPr>
    </w:lvl>
  </w:abstractNum>
  <w:abstractNum w:abstractNumId="48" w15:restartNumberingAfterBreak="0">
    <w:nsid w:val="35D6207C"/>
    <w:multiLevelType w:val="hybridMultilevel"/>
    <w:tmpl w:val="578AB8B2"/>
    <w:lvl w:ilvl="0" w:tplc="32B48B16">
      <w:start w:val="1"/>
      <w:numFmt w:val="decimal"/>
      <w:lvlText w:val="%1."/>
      <w:lvlJc w:val="left"/>
      <w:pPr>
        <w:tabs>
          <w:tab w:val="num" w:pos="720"/>
        </w:tabs>
        <w:ind w:left="720" w:hanging="360"/>
      </w:pPr>
    </w:lvl>
    <w:lvl w:ilvl="1" w:tplc="48568312">
      <w:start w:val="1"/>
      <w:numFmt w:val="decimal"/>
      <w:lvlText w:val="%2."/>
      <w:lvlJc w:val="left"/>
      <w:pPr>
        <w:tabs>
          <w:tab w:val="num" w:pos="1440"/>
        </w:tabs>
        <w:ind w:left="1440" w:hanging="360"/>
      </w:pPr>
    </w:lvl>
    <w:lvl w:ilvl="2" w:tplc="C54A50DC">
      <w:start w:val="1"/>
      <w:numFmt w:val="decimal"/>
      <w:lvlText w:val="%3."/>
      <w:lvlJc w:val="left"/>
      <w:pPr>
        <w:tabs>
          <w:tab w:val="num" w:pos="2160"/>
        </w:tabs>
        <w:ind w:left="2160" w:hanging="360"/>
      </w:pPr>
    </w:lvl>
    <w:lvl w:ilvl="3" w:tplc="704EB8B2">
      <w:start w:val="1"/>
      <w:numFmt w:val="decimal"/>
      <w:lvlText w:val="%4."/>
      <w:lvlJc w:val="left"/>
      <w:pPr>
        <w:tabs>
          <w:tab w:val="num" w:pos="2880"/>
        </w:tabs>
        <w:ind w:left="2880" w:hanging="360"/>
      </w:pPr>
    </w:lvl>
    <w:lvl w:ilvl="4" w:tplc="0484827E">
      <w:start w:val="1"/>
      <w:numFmt w:val="decimal"/>
      <w:lvlText w:val="%5."/>
      <w:lvlJc w:val="left"/>
      <w:pPr>
        <w:tabs>
          <w:tab w:val="num" w:pos="3600"/>
        </w:tabs>
        <w:ind w:left="3600" w:hanging="360"/>
      </w:pPr>
    </w:lvl>
    <w:lvl w:ilvl="5" w:tplc="AFA283C2">
      <w:start w:val="1"/>
      <w:numFmt w:val="decimal"/>
      <w:lvlText w:val="%6."/>
      <w:lvlJc w:val="left"/>
      <w:pPr>
        <w:tabs>
          <w:tab w:val="num" w:pos="4320"/>
        </w:tabs>
        <w:ind w:left="4320" w:hanging="360"/>
      </w:pPr>
    </w:lvl>
    <w:lvl w:ilvl="6" w:tplc="09FE9370">
      <w:start w:val="1"/>
      <w:numFmt w:val="decimal"/>
      <w:lvlText w:val="%7."/>
      <w:lvlJc w:val="left"/>
      <w:pPr>
        <w:tabs>
          <w:tab w:val="num" w:pos="5040"/>
        </w:tabs>
        <w:ind w:left="5040" w:hanging="360"/>
      </w:pPr>
    </w:lvl>
    <w:lvl w:ilvl="7" w:tplc="B2B8D524">
      <w:start w:val="1"/>
      <w:numFmt w:val="decimal"/>
      <w:lvlText w:val="%8."/>
      <w:lvlJc w:val="left"/>
      <w:pPr>
        <w:tabs>
          <w:tab w:val="num" w:pos="5760"/>
        </w:tabs>
        <w:ind w:left="5760" w:hanging="360"/>
      </w:pPr>
    </w:lvl>
    <w:lvl w:ilvl="8" w:tplc="5E38F9C4">
      <w:start w:val="1"/>
      <w:numFmt w:val="decimal"/>
      <w:lvlText w:val="%9."/>
      <w:lvlJc w:val="left"/>
      <w:pPr>
        <w:tabs>
          <w:tab w:val="num" w:pos="6480"/>
        </w:tabs>
        <w:ind w:left="6480" w:hanging="360"/>
      </w:pPr>
    </w:lvl>
  </w:abstractNum>
  <w:abstractNum w:abstractNumId="49" w15:restartNumberingAfterBreak="0">
    <w:nsid w:val="38D27FC9"/>
    <w:multiLevelType w:val="hybridMultilevel"/>
    <w:tmpl w:val="7400A61C"/>
    <w:lvl w:ilvl="0" w:tplc="DEBC870A">
      <w:start w:val="1"/>
      <w:numFmt w:val="decimal"/>
      <w:lvlText w:val="%1)"/>
      <w:lvlJc w:val="left"/>
      <w:pPr>
        <w:ind w:left="720" w:hanging="360"/>
      </w:pPr>
    </w:lvl>
    <w:lvl w:ilvl="1" w:tplc="ECB8E408" w:tentative="1">
      <w:start w:val="1"/>
      <w:numFmt w:val="lowerLetter"/>
      <w:lvlText w:val="%2."/>
      <w:lvlJc w:val="left"/>
      <w:pPr>
        <w:ind w:left="1440" w:hanging="360"/>
      </w:pPr>
    </w:lvl>
    <w:lvl w:ilvl="2" w:tplc="B94C1030" w:tentative="1">
      <w:start w:val="1"/>
      <w:numFmt w:val="lowerRoman"/>
      <w:lvlText w:val="%3."/>
      <w:lvlJc w:val="right"/>
      <w:pPr>
        <w:ind w:left="2160" w:hanging="180"/>
      </w:pPr>
    </w:lvl>
    <w:lvl w:ilvl="3" w:tplc="4D123316" w:tentative="1">
      <w:start w:val="1"/>
      <w:numFmt w:val="decimal"/>
      <w:lvlText w:val="%4."/>
      <w:lvlJc w:val="left"/>
      <w:pPr>
        <w:ind w:left="2880" w:hanging="360"/>
      </w:pPr>
    </w:lvl>
    <w:lvl w:ilvl="4" w:tplc="5A9C7146" w:tentative="1">
      <w:start w:val="1"/>
      <w:numFmt w:val="lowerLetter"/>
      <w:lvlText w:val="%5."/>
      <w:lvlJc w:val="left"/>
      <w:pPr>
        <w:ind w:left="3600" w:hanging="360"/>
      </w:pPr>
    </w:lvl>
    <w:lvl w:ilvl="5" w:tplc="EA148D2A" w:tentative="1">
      <w:start w:val="1"/>
      <w:numFmt w:val="lowerRoman"/>
      <w:lvlText w:val="%6."/>
      <w:lvlJc w:val="right"/>
      <w:pPr>
        <w:ind w:left="4320" w:hanging="180"/>
      </w:pPr>
    </w:lvl>
    <w:lvl w:ilvl="6" w:tplc="2AB85434" w:tentative="1">
      <w:start w:val="1"/>
      <w:numFmt w:val="decimal"/>
      <w:lvlText w:val="%7."/>
      <w:lvlJc w:val="left"/>
      <w:pPr>
        <w:ind w:left="5040" w:hanging="360"/>
      </w:pPr>
    </w:lvl>
    <w:lvl w:ilvl="7" w:tplc="CDE2E87E" w:tentative="1">
      <w:start w:val="1"/>
      <w:numFmt w:val="lowerLetter"/>
      <w:lvlText w:val="%8."/>
      <w:lvlJc w:val="left"/>
      <w:pPr>
        <w:ind w:left="5760" w:hanging="360"/>
      </w:pPr>
    </w:lvl>
    <w:lvl w:ilvl="8" w:tplc="AE58F974" w:tentative="1">
      <w:start w:val="1"/>
      <w:numFmt w:val="lowerRoman"/>
      <w:lvlText w:val="%9."/>
      <w:lvlJc w:val="right"/>
      <w:pPr>
        <w:ind w:left="6480" w:hanging="180"/>
      </w:pPr>
    </w:lvl>
  </w:abstractNum>
  <w:abstractNum w:abstractNumId="50" w15:restartNumberingAfterBreak="0">
    <w:nsid w:val="3B5741DE"/>
    <w:multiLevelType w:val="multilevel"/>
    <w:tmpl w:val="C6345FDE"/>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1" w15:restartNumberingAfterBreak="0">
    <w:nsid w:val="3BCC4973"/>
    <w:multiLevelType w:val="hybridMultilevel"/>
    <w:tmpl w:val="0F324A16"/>
    <w:lvl w:ilvl="0" w:tplc="457AC520">
      <w:start w:val="1"/>
      <w:numFmt w:val="decimal"/>
      <w:lvlText w:val="%1)"/>
      <w:lvlJc w:val="left"/>
      <w:pPr>
        <w:ind w:left="1865" w:hanging="360"/>
      </w:pPr>
    </w:lvl>
    <w:lvl w:ilvl="1" w:tplc="E458A63C" w:tentative="1">
      <w:start w:val="1"/>
      <w:numFmt w:val="lowerLetter"/>
      <w:lvlText w:val="%2."/>
      <w:lvlJc w:val="left"/>
      <w:pPr>
        <w:ind w:left="2585" w:hanging="360"/>
      </w:pPr>
    </w:lvl>
    <w:lvl w:ilvl="2" w:tplc="CB46E062" w:tentative="1">
      <w:start w:val="1"/>
      <w:numFmt w:val="lowerRoman"/>
      <w:lvlText w:val="%3."/>
      <w:lvlJc w:val="right"/>
      <w:pPr>
        <w:ind w:left="3305" w:hanging="180"/>
      </w:pPr>
    </w:lvl>
    <w:lvl w:ilvl="3" w:tplc="BFF48AFC" w:tentative="1">
      <w:start w:val="1"/>
      <w:numFmt w:val="decimal"/>
      <w:lvlText w:val="%4."/>
      <w:lvlJc w:val="left"/>
      <w:pPr>
        <w:ind w:left="4025" w:hanging="360"/>
      </w:pPr>
    </w:lvl>
    <w:lvl w:ilvl="4" w:tplc="5916251E" w:tentative="1">
      <w:start w:val="1"/>
      <w:numFmt w:val="lowerLetter"/>
      <w:lvlText w:val="%5."/>
      <w:lvlJc w:val="left"/>
      <w:pPr>
        <w:ind w:left="4745" w:hanging="360"/>
      </w:pPr>
    </w:lvl>
    <w:lvl w:ilvl="5" w:tplc="4CC6DC08" w:tentative="1">
      <w:start w:val="1"/>
      <w:numFmt w:val="lowerRoman"/>
      <w:lvlText w:val="%6."/>
      <w:lvlJc w:val="right"/>
      <w:pPr>
        <w:ind w:left="5465" w:hanging="180"/>
      </w:pPr>
    </w:lvl>
    <w:lvl w:ilvl="6" w:tplc="A25E9540" w:tentative="1">
      <w:start w:val="1"/>
      <w:numFmt w:val="decimal"/>
      <w:lvlText w:val="%7."/>
      <w:lvlJc w:val="left"/>
      <w:pPr>
        <w:ind w:left="6185" w:hanging="360"/>
      </w:pPr>
    </w:lvl>
    <w:lvl w:ilvl="7" w:tplc="22EAECF8" w:tentative="1">
      <w:start w:val="1"/>
      <w:numFmt w:val="lowerLetter"/>
      <w:lvlText w:val="%8."/>
      <w:lvlJc w:val="left"/>
      <w:pPr>
        <w:ind w:left="6905" w:hanging="360"/>
      </w:pPr>
    </w:lvl>
    <w:lvl w:ilvl="8" w:tplc="91F017A2" w:tentative="1">
      <w:start w:val="1"/>
      <w:numFmt w:val="lowerRoman"/>
      <w:lvlText w:val="%9."/>
      <w:lvlJc w:val="right"/>
      <w:pPr>
        <w:ind w:left="7625" w:hanging="180"/>
      </w:pPr>
    </w:lvl>
  </w:abstractNum>
  <w:abstractNum w:abstractNumId="52" w15:restartNumberingAfterBreak="0">
    <w:nsid w:val="3CDF0544"/>
    <w:multiLevelType w:val="multilevel"/>
    <w:tmpl w:val="5838D13A"/>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D202F29"/>
    <w:multiLevelType w:val="hybridMultilevel"/>
    <w:tmpl w:val="54141370"/>
    <w:lvl w:ilvl="0" w:tplc="C4C659B8">
      <w:start w:val="1"/>
      <w:numFmt w:val="lowerLetter"/>
      <w:lvlText w:val="%1)"/>
      <w:lvlJc w:val="left"/>
      <w:pPr>
        <w:ind w:left="720" w:hanging="360"/>
      </w:pPr>
      <w:rPr>
        <w:rFonts w:cs="Times New Roman"/>
        <w:sz w:val="22"/>
        <w:szCs w:val="22"/>
      </w:rPr>
    </w:lvl>
    <w:lvl w:ilvl="1" w:tplc="4CE6AC16" w:tentative="1">
      <w:start w:val="1"/>
      <w:numFmt w:val="lowerLetter"/>
      <w:lvlText w:val="%2."/>
      <w:lvlJc w:val="left"/>
      <w:pPr>
        <w:ind w:left="1440" w:hanging="360"/>
      </w:pPr>
      <w:rPr>
        <w:rFonts w:cs="Times New Roman"/>
      </w:rPr>
    </w:lvl>
    <w:lvl w:ilvl="2" w:tplc="745EA122" w:tentative="1">
      <w:start w:val="1"/>
      <w:numFmt w:val="lowerRoman"/>
      <w:lvlText w:val="%3."/>
      <w:lvlJc w:val="right"/>
      <w:pPr>
        <w:ind w:left="2160" w:hanging="180"/>
      </w:pPr>
      <w:rPr>
        <w:rFonts w:cs="Times New Roman"/>
      </w:rPr>
    </w:lvl>
    <w:lvl w:ilvl="3" w:tplc="08727B7A" w:tentative="1">
      <w:start w:val="1"/>
      <w:numFmt w:val="decimal"/>
      <w:lvlText w:val="%4."/>
      <w:lvlJc w:val="left"/>
      <w:pPr>
        <w:ind w:left="2880" w:hanging="360"/>
      </w:pPr>
      <w:rPr>
        <w:rFonts w:cs="Times New Roman"/>
      </w:rPr>
    </w:lvl>
    <w:lvl w:ilvl="4" w:tplc="7BF25EFC" w:tentative="1">
      <w:start w:val="1"/>
      <w:numFmt w:val="lowerLetter"/>
      <w:lvlText w:val="%5."/>
      <w:lvlJc w:val="left"/>
      <w:pPr>
        <w:ind w:left="3600" w:hanging="360"/>
      </w:pPr>
      <w:rPr>
        <w:rFonts w:cs="Times New Roman"/>
      </w:rPr>
    </w:lvl>
    <w:lvl w:ilvl="5" w:tplc="6FCC8566" w:tentative="1">
      <w:start w:val="1"/>
      <w:numFmt w:val="lowerRoman"/>
      <w:lvlText w:val="%6."/>
      <w:lvlJc w:val="right"/>
      <w:pPr>
        <w:ind w:left="4320" w:hanging="180"/>
      </w:pPr>
      <w:rPr>
        <w:rFonts w:cs="Times New Roman"/>
      </w:rPr>
    </w:lvl>
    <w:lvl w:ilvl="6" w:tplc="FF30704C" w:tentative="1">
      <w:start w:val="1"/>
      <w:numFmt w:val="decimal"/>
      <w:lvlText w:val="%7."/>
      <w:lvlJc w:val="left"/>
      <w:pPr>
        <w:ind w:left="5040" w:hanging="360"/>
      </w:pPr>
      <w:rPr>
        <w:rFonts w:cs="Times New Roman"/>
      </w:rPr>
    </w:lvl>
    <w:lvl w:ilvl="7" w:tplc="931E7222" w:tentative="1">
      <w:start w:val="1"/>
      <w:numFmt w:val="lowerLetter"/>
      <w:lvlText w:val="%8."/>
      <w:lvlJc w:val="left"/>
      <w:pPr>
        <w:ind w:left="5760" w:hanging="360"/>
      </w:pPr>
      <w:rPr>
        <w:rFonts w:cs="Times New Roman"/>
      </w:rPr>
    </w:lvl>
    <w:lvl w:ilvl="8" w:tplc="031EDC18" w:tentative="1">
      <w:start w:val="1"/>
      <w:numFmt w:val="lowerRoman"/>
      <w:lvlText w:val="%9."/>
      <w:lvlJc w:val="right"/>
      <w:pPr>
        <w:ind w:left="6480" w:hanging="180"/>
      </w:pPr>
      <w:rPr>
        <w:rFonts w:cs="Times New Roman"/>
      </w:rPr>
    </w:lvl>
  </w:abstractNum>
  <w:abstractNum w:abstractNumId="54" w15:restartNumberingAfterBreak="0">
    <w:nsid w:val="3FCC282F"/>
    <w:multiLevelType w:val="hybridMultilevel"/>
    <w:tmpl w:val="7EF4B9B0"/>
    <w:lvl w:ilvl="0" w:tplc="59AA5808">
      <w:start w:val="8"/>
      <w:numFmt w:val="decimal"/>
      <w:lvlText w:val="%1)"/>
      <w:lvlJc w:val="left"/>
      <w:pPr>
        <w:ind w:left="0" w:firstLine="0"/>
      </w:pPr>
      <w:rPr>
        <w:rFonts w:hint="default"/>
      </w:rPr>
    </w:lvl>
    <w:lvl w:ilvl="1" w:tplc="7B7CCC50" w:tentative="1">
      <w:start w:val="1"/>
      <w:numFmt w:val="lowerLetter"/>
      <w:lvlText w:val="%2."/>
      <w:lvlJc w:val="left"/>
      <w:pPr>
        <w:ind w:left="1440" w:hanging="360"/>
      </w:pPr>
    </w:lvl>
    <w:lvl w:ilvl="2" w:tplc="9B360500" w:tentative="1">
      <w:start w:val="1"/>
      <w:numFmt w:val="lowerRoman"/>
      <w:lvlText w:val="%3."/>
      <w:lvlJc w:val="right"/>
      <w:pPr>
        <w:ind w:left="2160" w:hanging="180"/>
      </w:pPr>
    </w:lvl>
    <w:lvl w:ilvl="3" w:tplc="44BEBAA0" w:tentative="1">
      <w:start w:val="1"/>
      <w:numFmt w:val="decimal"/>
      <w:lvlText w:val="%4."/>
      <w:lvlJc w:val="left"/>
      <w:pPr>
        <w:ind w:left="2880" w:hanging="360"/>
      </w:pPr>
    </w:lvl>
    <w:lvl w:ilvl="4" w:tplc="4210DD36" w:tentative="1">
      <w:start w:val="1"/>
      <w:numFmt w:val="lowerLetter"/>
      <w:lvlText w:val="%5."/>
      <w:lvlJc w:val="left"/>
      <w:pPr>
        <w:ind w:left="3600" w:hanging="360"/>
      </w:pPr>
    </w:lvl>
    <w:lvl w:ilvl="5" w:tplc="E7149332" w:tentative="1">
      <w:start w:val="1"/>
      <w:numFmt w:val="lowerRoman"/>
      <w:lvlText w:val="%6."/>
      <w:lvlJc w:val="right"/>
      <w:pPr>
        <w:ind w:left="4320" w:hanging="180"/>
      </w:pPr>
    </w:lvl>
    <w:lvl w:ilvl="6" w:tplc="505E81CA" w:tentative="1">
      <w:start w:val="1"/>
      <w:numFmt w:val="decimal"/>
      <w:lvlText w:val="%7."/>
      <w:lvlJc w:val="left"/>
      <w:pPr>
        <w:ind w:left="5040" w:hanging="360"/>
      </w:pPr>
    </w:lvl>
    <w:lvl w:ilvl="7" w:tplc="C60A1FB2" w:tentative="1">
      <w:start w:val="1"/>
      <w:numFmt w:val="lowerLetter"/>
      <w:lvlText w:val="%8."/>
      <w:lvlJc w:val="left"/>
      <w:pPr>
        <w:ind w:left="5760" w:hanging="360"/>
      </w:pPr>
    </w:lvl>
    <w:lvl w:ilvl="8" w:tplc="347E2536" w:tentative="1">
      <w:start w:val="1"/>
      <w:numFmt w:val="lowerRoman"/>
      <w:lvlText w:val="%9."/>
      <w:lvlJc w:val="right"/>
      <w:pPr>
        <w:ind w:left="6480" w:hanging="180"/>
      </w:pPr>
    </w:lvl>
  </w:abstractNum>
  <w:abstractNum w:abstractNumId="55"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0B940B9"/>
    <w:multiLevelType w:val="hybridMultilevel"/>
    <w:tmpl w:val="F20081EE"/>
    <w:lvl w:ilvl="0" w:tplc="EA94C0B6">
      <w:start w:val="2"/>
      <w:numFmt w:val="decimal"/>
      <w:lvlText w:val="%1."/>
      <w:lvlJc w:val="left"/>
      <w:pPr>
        <w:tabs>
          <w:tab w:val="num" w:pos="360"/>
        </w:tabs>
        <w:ind w:left="360" w:hanging="360"/>
      </w:pPr>
      <w:rPr>
        <w:rFonts w:hint="default"/>
      </w:rPr>
    </w:lvl>
    <w:lvl w:ilvl="1" w:tplc="AB3C9F04" w:tentative="1">
      <w:start w:val="1"/>
      <w:numFmt w:val="lowerLetter"/>
      <w:lvlText w:val="%2."/>
      <w:lvlJc w:val="left"/>
      <w:pPr>
        <w:ind w:left="1440" w:hanging="360"/>
      </w:pPr>
    </w:lvl>
    <w:lvl w:ilvl="2" w:tplc="CCA2D702" w:tentative="1">
      <w:start w:val="1"/>
      <w:numFmt w:val="lowerRoman"/>
      <w:lvlText w:val="%3."/>
      <w:lvlJc w:val="right"/>
      <w:pPr>
        <w:ind w:left="2160" w:hanging="180"/>
      </w:pPr>
    </w:lvl>
    <w:lvl w:ilvl="3" w:tplc="F766B820" w:tentative="1">
      <w:start w:val="1"/>
      <w:numFmt w:val="decimal"/>
      <w:lvlText w:val="%4."/>
      <w:lvlJc w:val="left"/>
      <w:pPr>
        <w:ind w:left="2880" w:hanging="360"/>
      </w:pPr>
    </w:lvl>
    <w:lvl w:ilvl="4" w:tplc="25EAC782" w:tentative="1">
      <w:start w:val="1"/>
      <w:numFmt w:val="lowerLetter"/>
      <w:lvlText w:val="%5."/>
      <w:lvlJc w:val="left"/>
      <w:pPr>
        <w:ind w:left="3600" w:hanging="360"/>
      </w:pPr>
    </w:lvl>
    <w:lvl w:ilvl="5" w:tplc="517C8F40" w:tentative="1">
      <w:start w:val="1"/>
      <w:numFmt w:val="lowerRoman"/>
      <w:lvlText w:val="%6."/>
      <w:lvlJc w:val="right"/>
      <w:pPr>
        <w:ind w:left="4320" w:hanging="180"/>
      </w:pPr>
    </w:lvl>
    <w:lvl w:ilvl="6" w:tplc="FE10401A" w:tentative="1">
      <w:start w:val="1"/>
      <w:numFmt w:val="decimal"/>
      <w:lvlText w:val="%7."/>
      <w:lvlJc w:val="left"/>
      <w:pPr>
        <w:ind w:left="5040" w:hanging="360"/>
      </w:pPr>
    </w:lvl>
    <w:lvl w:ilvl="7" w:tplc="B0786CB6" w:tentative="1">
      <w:start w:val="1"/>
      <w:numFmt w:val="lowerLetter"/>
      <w:lvlText w:val="%8."/>
      <w:lvlJc w:val="left"/>
      <w:pPr>
        <w:ind w:left="5760" w:hanging="360"/>
      </w:pPr>
    </w:lvl>
    <w:lvl w:ilvl="8" w:tplc="2042FE60" w:tentative="1">
      <w:start w:val="1"/>
      <w:numFmt w:val="lowerRoman"/>
      <w:lvlText w:val="%9."/>
      <w:lvlJc w:val="right"/>
      <w:pPr>
        <w:ind w:left="6480" w:hanging="180"/>
      </w:pPr>
    </w:lvl>
  </w:abstractNum>
  <w:abstractNum w:abstractNumId="57" w15:restartNumberingAfterBreak="0">
    <w:nsid w:val="417447C0"/>
    <w:multiLevelType w:val="hybridMultilevel"/>
    <w:tmpl w:val="B8CE449C"/>
    <w:lvl w:ilvl="0" w:tplc="321826DC">
      <w:start w:val="1"/>
      <w:numFmt w:val="decimal"/>
      <w:lvlText w:val="%1)"/>
      <w:lvlJc w:val="left"/>
      <w:pPr>
        <w:ind w:left="720" w:hanging="360"/>
      </w:pPr>
    </w:lvl>
    <w:lvl w:ilvl="1" w:tplc="0EA2B63C" w:tentative="1">
      <w:start w:val="1"/>
      <w:numFmt w:val="lowerLetter"/>
      <w:lvlText w:val="%2."/>
      <w:lvlJc w:val="left"/>
      <w:pPr>
        <w:ind w:left="1440" w:hanging="360"/>
      </w:pPr>
    </w:lvl>
    <w:lvl w:ilvl="2" w:tplc="974A6A34" w:tentative="1">
      <w:start w:val="1"/>
      <w:numFmt w:val="lowerRoman"/>
      <w:lvlText w:val="%3."/>
      <w:lvlJc w:val="right"/>
      <w:pPr>
        <w:ind w:left="2160" w:hanging="180"/>
      </w:pPr>
    </w:lvl>
    <w:lvl w:ilvl="3" w:tplc="E20C6E06" w:tentative="1">
      <w:start w:val="1"/>
      <w:numFmt w:val="decimal"/>
      <w:lvlText w:val="%4."/>
      <w:lvlJc w:val="left"/>
      <w:pPr>
        <w:ind w:left="2880" w:hanging="360"/>
      </w:pPr>
    </w:lvl>
    <w:lvl w:ilvl="4" w:tplc="52F4C1FA" w:tentative="1">
      <w:start w:val="1"/>
      <w:numFmt w:val="lowerLetter"/>
      <w:lvlText w:val="%5."/>
      <w:lvlJc w:val="left"/>
      <w:pPr>
        <w:ind w:left="3600" w:hanging="360"/>
      </w:pPr>
    </w:lvl>
    <w:lvl w:ilvl="5" w:tplc="4D901446" w:tentative="1">
      <w:start w:val="1"/>
      <w:numFmt w:val="lowerRoman"/>
      <w:lvlText w:val="%6."/>
      <w:lvlJc w:val="right"/>
      <w:pPr>
        <w:ind w:left="4320" w:hanging="180"/>
      </w:pPr>
    </w:lvl>
    <w:lvl w:ilvl="6" w:tplc="1FA20F4A" w:tentative="1">
      <w:start w:val="1"/>
      <w:numFmt w:val="decimal"/>
      <w:lvlText w:val="%7."/>
      <w:lvlJc w:val="left"/>
      <w:pPr>
        <w:ind w:left="5040" w:hanging="360"/>
      </w:pPr>
    </w:lvl>
    <w:lvl w:ilvl="7" w:tplc="FCE6CA44" w:tentative="1">
      <w:start w:val="1"/>
      <w:numFmt w:val="lowerLetter"/>
      <w:lvlText w:val="%8."/>
      <w:lvlJc w:val="left"/>
      <w:pPr>
        <w:ind w:left="5760" w:hanging="360"/>
      </w:pPr>
    </w:lvl>
    <w:lvl w:ilvl="8" w:tplc="17626AA8" w:tentative="1">
      <w:start w:val="1"/>
      <w:numFmt w:val="lowerRoman"/>
      <w:lvlText w:val="%9."/>
      <w:lvlJc w:val="right"/>
      <w:pPr>
        <w:ind w:left="6480" w:hanging="180"/>
      </w:pPr>
    </w:lvl>
  </w:abstractNum>
  <w:abstractNum w:abstractNumId="58" w15:restartNumberingAfterBreak="0">
    <w:nsid w:val="42462670"/>
    <w:multiLevelType w:val="hybridMultilevel"/>
    <w:tmpl w:val="E45672BA"/>
    <w:lvl w:ilvl="0" w:tplc="DC146C80">
      <w:start w:val="1"/>
      <w:numFmt w:val="decimal"/>
      <w:lvlText w:val="%1)"/>
      <w:lvlJc w:val="left"/>
      <w:pPr>
        <w:ind w:left="720" w:hanging="360"/>
      </w:pPr>
      <w:rPr>
        <w:rFonts w:cs="Times New Roman"/>
      </w:rPr>
    </w:lvl>
    <w:lvl w:ilvl="1" w:tplc="C840F7AE">
      <w:start w:val="1"/>
      <w:numFmt w:val="decimal"/>
      <w:lvlText w:val="%2)"/>
      <w:lvlJc w:val="left"/>
      <w:pPr>
        <w:ind w:left="720" w:hanging="360"/>
      </w:pPr>
      <w:rPr>
        <w:rFonts w:cs="Times New Roman"/>
      </w:rPr>
    </w:lvl>
    <w:lvl w:ilvl="2" w:tplc="6492B946">
      <w:start w:val="3"/>
      <w:numFmt w:val="decimal"/>
      <w:lvlText w:val="%3."/>
      <w:lvlJc w:val="left"/>
      <w:pPr>
        <w:ind w:left="2340" w:hanging="360"/>
      </w:pPr>
      <w:rPr>
        <w:rFonts w:cs="Times New Roman" w:hint="default"/>
        <w:b/>
      </w:rPr>
    </w:lvl>
    <w:lvl w:ilvl="3" w:tplc="64966F74">
      <w:start w:val="1"/>
      <w:numFmt w:val="upperLetter"/>
      <w:lvlText w:val="%4."/>
      <w:lvlJc w:val="left"/>
      <w:pPr>
        <w:ind w:left="2880" w:hanging="360"/>
      </w:pPr>
      <w:rPr>
        <w:rFonts w:cs="Times New Roman" w:hint="default"/>
      </w:rPr>
    </w:lvl>
    <w:lvl w:ilvl="4" w:tplc="384ADBE2" w:tentative="1">
      <w:start w:val="1"/>
      <w:numFmt w:val="lowerLetter"/>
      <w:lvlText w:val="%5."/>
      <w:lvlJc w:val="left"/>
      <w:pPr>
        <w:ind w:left="3600" w:hanging="360"/>
      </w:pPr>
      <w:rPr>
        <w:rFonts w:cs="Times New Roman"/>
      </w:rPr>
    </w:lvl>
    <w:lvl w:ilvl="5" w:tplc="021A081A" w:tentative="1">
      <w:start w:val="1"/>
      <w:numFmt w:val="lowerRoman"/>
      <w:lvlText w:val="%6."/>
      <w:lvlJc w:val="right"/>
      <w:pPr>
        <w:ind w:left="4320" w:hanging="180"/>
      </w:pPr>
      <w:rPr>
        <w:rFonts w:cs="Times New Roman"/>
      </w:rPr>
    </w:lvl>
    <w:lvl w:ilvl="6" w:tplc="11C65250" w:tentative="1">
      <w:start w:val="1"/>
      <w:numFmt w:val="decimal"/>
      <w:lvlText w:val="%7."/>
      <w:lvlJc w:val="left"/>
      <w:pPr>
        <w:ind w:left="5040" w:hanging="360"/>
      </w:pPr>
      <w:rPr>
        <w:rFonts w:cs="Times New Roman"/>
      </w:rPr>
    </w:lvl>
    <w:lvl w:ilvl="7" w:tplc="5BA8A008" w:tentative="1">
      <w:start w:val="1"/>
      <w:numFmt w:val="lowerLetter"/>
      <w:lvlText w:val="%8."/>
      <w:lvlJc w:val="left"/>
      <w:pPr>
        <w:ind w:left="5760" w:hanging="360"/>
      </w:pPr>
      <w:rPr>
        <w:rFonts w:cs="Times New Roman"/>
      </w:rPr>
    </w:lvl>
    <w:lvl w:ilvl="8" w:tplc="DB5627F2" w:tentative="1">
      <w:start w:val="1"/>
      <w:numFmt w:val="lowerRoman"/>
      <w:lvlText w:val="%9."/>
      <w:lvlJc w:val="right"/>
      <w:pPr>
        <w:ind w:left="6480" w:hanging="180"/>
      </w:pPr>
      <w:rPr>
        <w:rFonts w:cs="Times New Roman"/>
      </w:rPr>
    </w:lvl>
  </w:abstractNum>
  <w:abstractNum w:abstractNumId="59" w15:restartNumberingAfterBreak="0">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7F375B9"/>
    <w:multiLevelType w:val="hybridMultilevel"/>
    <w:tmpl w:val="339AEC30"/>
    <w:lvl w:ilvl="0" w:tplc="3B3832E4">
      <w:start w:val="1"/>
      <w:numFmt w:val="lowerLetter"/>
      <w:suff w:val="space"/>
      <w:lvlText w:val="%1)"/>
      <w:lvlJc w:val="left"/>
      <w:pPr>
        <w:ind w:left="644" w:hanging="360"/>
      </w:pPr>
      <w:rPr>
        <w:rFonts w:hint="default"/>
      </w:rPr>
    </w:lvl>
    <w:lvl w:ilvl="1" w:tplc="9A7AE22E" w:tentative="1">
      <w:start w:val="1"/>
      <w:numFmt w:val="lowerLetter"/>
      <w:lvlText w:val="%2."/>
      <w:lvlJc w:val="left"/>
      <w:pPr>
        <w:ind w:left="1017" w:hanging="360"/>
      </w:pPr>
    </w:lvl>
    <w:lvl w:ilvl="2" w:tplc="87229FE4" w:tentative="1">
      <w:start w:val="1"/>
      <w:numFmt w:val="lowerRoman"/>
      <w:lvlText w:val="%3."/>
      <w:lvlJc w:val="right"/>
      <w:pPr>
        <w:ind w:left="1737" w:hanging="180"/>
      </w:pPr>
    </w:lvl>
    <w:lvl w:ilvl="3" w:tplc="5ADAD0F0" w:tentative="1">
      <w:start w:val="1"/>
      <w:numFmt w:val="decimal"/>
      <w:lvlText w:val="%4."/>
      <w:lvlJc w:val="left"/>
      <w:pPr>
        <w:ind w:left="2457" w:hanging="360"/>
      </w:pPr>
    </w:lvl>
    <w:lvl w:ilvl="4" w:tplc="11FE8E8E" w:tentative="1">
      <w:start w:val="1"/>
      <w:numFmt w:val="lowerLetter"/>
      <w:lvlText w:val="%5."/>
      <w:lvlJc w:val="left"/>
      <w:pPr>
        <w:ind w:left="3177" w:hanging="360"/>
      </w:pPr>
    </w:lvl>
    <w:lvl w:ilvl="5" w:tplc="6AC483F2" w:tentative="1">
      <w:start w:val="1"/>
      <w:numFmt w:val="lowerRoman"/>
      <w:lvlText w:val="%6."/>
      <w:lvlJc w:val="right"/>
      <w:pPr>
        <w:ind w:left="3897" w:hanging="180"/>
      </w:pPr>
    </w:lvl>
    <w:lvl w:ilvl="6" w:tplc="78968930" w:tentative="1">
      <w:start w:val="1"/>
      <w:numFmt w:val="decimal"/>
      <w:lvlText w:val="%7."/>
      <w:lvlJc w:val="left"/>
      <w:pPr>
        <w:ind w:left="4617" w:hanging="360"/>
      </w:pPr>
    </w:lvl>
    <w:lvl w:ilvl="7" w:tplc="A0BE3FDA" w:tentative="1">
      <w:start w:val="1"/>
      <w:numFmt w:val="lowerLetter"/>
      <w:lvlText w:val="%8."/>
      <w:lvlJc w:val="left"/>
      <w:pPr>
        <w:ind w:left="5337" w:hanging="360"/>
      </w:pPr>
    </w:lvl>
    <w:lvl w:ilvl="8" w:tplc="2402D5FC" w:tentative="1">
      <w:start w:val="1"/>
      <w:numFmt w:val="lowerRoman"/>
      <w:lvlText w:val="%9."/>
      <w:lvlJc w:val="right"/>
      <w:pPr>
        <w:ind w:left="6057" w:hanging="180"/>
      </w:pPr>
    </w:lvl>
  </w:abstractNum>
  <w:abstractNum w:abstractNumId="61" w15:restartNumberingAfterBreak="0">
    <w:nsid w:val="484D69F0"/>
    <w:multiLevelType w:val="multilevel"/>
    <w:tmpl w:val="62A85A40"/>
    <w:lvl w:ilvl="0">
      <w:start w:val="1"/>
      <w:numFmt w:val="decimal"/>
      <w:lvlText w:val="%1."/>
      <w:lvlJc w:val="left"/>
      <w:pPr>
        <w:ind w:left="360" w:hanging="360"/>
      </w:pPr>
    </w:lvl>
    <w:lvl w:ilvl="1">
      <w:start w:val="2"/>
      <w:numFmt w:val="decimal"/>
      <w:isLgl/>
      <w:lvlText w:val="%1.%2"/>
      <w:lvlJc w:val="left"/>
      <w:pPr>
        <w:ind w:left="360" w:hanging="360"/>
      </w:pPr>
      <w:rPr>
        <w:rFonts w:hint="default"/>
        <w:i/>
      </w:rPr>
    </w:lvl>
    <w:lvl w:ilvl="2">
      <w:start w:val="1"/>
      <w:numFmt w:val="decimal"/>
      <w:isLgl/>
      <w:lvlText w:val="%1.%2.%3"/>
      <w:lvlJc w:val="left"/>
      <w:pPr>
        <w:ind w:left="720" w:hanging="720"/>
      </w:pPr>
      <w:rPr>
        <w:rFonts w:hint="default"/>
        <w:i/>
      </w:rPr>
    </w:lvl>
    <w:lvl w:ilvl="3">
      <w:start w:val="1"/>
      <w:numFmt w:val="decimal"/>
      <w:isLgl/>
      <w:lvlText w:val="%1.%2.%3.%4"/>
      <w:lvlJc w:val="left"/>
      <w:pPr>
        <w:ind w:left="720" w:hanging="720"/>
      </w:pPr>
      <w:rPr>
        <w:rFonts w:hint="default"/>
        <w:i/>
      </w:rPr>
    </w:lvl>
    <w:lvl w:ilvl="4">
      <w:start w:val="1"/>
      <w:numFmt w:val="decimal"/>
      <w:isLgl/>
      <w:lvlText w:val="%1.%2.%3.%4.%5"/>
      <w:lvlJc w:val="left"/>
      <w:pPr>
        <w:ind w:left="1080" w:hanging="1080"/>
      </w:pPr>
      <w:rPr>
        <w:rFonts w:hint="default"/>
        <w:i/>
      </w:rPr>
    </w:lvl>
    <w:lvl w:ilvl="5">
      <w:start w:val="1"/>
      <w:numFmt w:val="decimal"/>
      <w:isLgl/>
      <w:lvlText w:val="%1.%2.%3.%4.%5.%6"/>
      <w:lvlJc w:val="left"/>
      <w:pPr>
        <w:ind w:left="1080" w:hanging="1080"/>
      </w:pPr>
      <w:rPr>
        <w:rFonts w:hint="default"/>
        <w:i/>
      </w:rPr>
    </w:lvl>
    <w:lvl w:ilvl="6">
      <w:start w:val="1"/>
      <w:numFmt w:val="decimal"/>
      <w:isLgl/>
      <w:lvlText w:val="%1.%2.%3.%4.%5.%6.%7"/>
      <w:lvlJc w:val="left"/>
      <w:pPr>
        <w:ind w:left="1440" w:hanging="1440"/>
      </w:pPr>
      <w:rPr>
        <w:rFonts w:hint="default"/>
        <w:i/>
      </w:rPr>
    </w:lvl>
    <w:lvl w:ilvl="7">
      <w:start w:val="1"/>
      <w:numFmt w:val="decimal"/>
      <w:isLgl/>
      <w:lvlText w:val="%1.%2.%3.%4.%5.%6.%7.%8"/>
      <w:lvlJc w:val="left"/>
      <w:pPr>
        <w:ind w:left="1800" w:hanging="1800"/>
      </w:pPr>
      <w:rPr>
        <w:rFonts w:hint="default"/>
        <w:i/>
      </w:rPr>
    </w:lvl>
    <w:lvl w:ilvl="8">
      <w:start w:val="1"/>
      <w:numFmt w:val="decimal"/>
      <w:isLgl/>
      <w:lvlText w:val="%1.%2.%3.%4.%5.%6.%7.%8.%9"/>
      <w:lvlJc w:val="left"/>
      <w:pPr>
        <w:ind w:left="1800" w:hanging="1800"/>
      </w:pPr>
      <w:rPr>
        <w:rFonts w:hint="default"/>
        <w:i/>
      </w:rPr>
    </w:lvl>
  </w:abstractNum>
  <w:abstractNum w:abstractNumId="62"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63" w15:restartNumberingAfterBreak="0">
    <w:nsid w:val="4ABA7342"/>
    <w:multiLevelType w:val="hybridMultilevel"/>
    <w:tmpl w:val="E286EE52"/>
    <w:lvl w:ilvl="0" w:tplc="AC62A786">
      <w:start w:val="1"/>
      <w:numFmt w:val="decimal"/>
      <w:lvlText w:val="%1)"/>
      <w:lvlJc w:val="left"/>
      <w:pPr>
        <w:tabs>
          <w:tab w:val="num" w:pos="720"/>
        </w:tabs>
        <w:ind w:left="720" w:hanging="360"/>
      </w:pPr>
      <w:rPr>
        <w:rFonts w:ascii="Calibri" w:eastAsia="Times New Roman" w:hAnsi="Calibri" w:cs="Calibri" w:hint="default"/>
      </w:rPr>
    </w:lvl>
    <w:lvl w:ilvl="1" w:tplc="391C570C">
      <w:start w:val="1"/>
      <w:numFmt w:val="decimal"/>
      <w:lvlText w:val="%2."/>
      <w:lvlJc w:val="left"/>
      <w:pPr>
        <w:tabs>
          <w:tab w:val="num" w:pos="1440"/>
        </w:tabs>
        <w:ind w:left="1440" w:hanging="360"/>
      </w:pPr>
    </w:lvl>
    <w:lvl w:ilvl="2" w:tplc="D20CB1AE">
      <w:start w:val="1"/>
      <w:numFmt w:val="decimal"/>
      <w:lvlText w:val="%3."/>
      <w:lvlJc w:val="left"/>
      <w:pPr>
        <w:tabs>
          <w:tab w:val="num" w:pos="2160"/>
        </w:tabs>
        <w:ind w:left="2160" w:hanging="360"/>
      </w:pPr>
    </w:lvl>
    <w:lvl w:ilvl="3" w:tplc="0296954E">
      <w:start w:val="1"/>
      <w:numFmt w:val="decimal"/>
      <w:lvlText w:val="%4."/>
      <w:lvlJc w:val="left"/>
      <w:pPr>
        <w:tabs>
          <w:tab w:val="num" w:pos="2880"/>
        </w:tabs>
        <w:ind w:left="2880" w:hanging="360"/>
      </w:pPr>
    </w:lvl>
    <w:lvl w:ilvl="4" w:tplc="80DE46AE">
      <w:start w:val="1"/>
      <w:numFmt w:val="decimal"/>
      <w:lvlText w:val="%5."/>
      <w:lvlJc w:val="left"/>
      <w:pPr>
        <w:tabs>
          <w:tab w:val="num" w:pos="3600"/>
        </w:tabs>
        <w:ind w:left="3600" w:hanging="360"/>
      </w:pPr>
    </w:lvl>
    <w:lvl w:ilvl="5" w:tplc="0832C9E4">
      <w:start w:val="1"/>
      <w:numFmt w:val="decimal"/>
      <w:lvlText w:val="%6."/>
      <w:lvlJc w:val="left"/>
      <w:pPr>
        <w:tabs>
          <w:tab w:val="num" w:pos="4320"/>
        </w:tabs>
        <w:ind w:left="4320" w:hanging="360"/>
      </w:pPr>
    </w:lvl>
    <w:lvl w:ilvl="6" w:tplc="EACAE216">
      <w:start w:val="1"/>
      <w:numFmt w:val="decimal"/>
      <w:lvlText w:val="%7."/>
      <w:lvlJc w:val="left"/>
      <w:pPr>
        <w:tabs>
          <w:tab w:val="num" w:pos="5040"/>
        </w:tabs>
        <w:ind w:left="5040" w:hanging="360"/>
      </w:pPr>
    </w:lvl>
    <w:lvl w:ilvl="7" w:tplc="F8068CC4">
      <w:start w:val="1"/>
      <w:numFmt w:val="decimal"/>
      <w:lvlText w:val="%8."/>
      <w:lvlJc w:val="left"/>
      <w:pPr>
        <w:tabs>
          <w:tab w:val="num" w:pos="5760"/>
        </w:tabs>
        <w:ind w:left="5760" w:hanging="360"/>
      </w:pPr>
    </w:lvl>
    <w:lvl w:ilvl="8" w:tplc="9E3CF836">
      <w:start w:val="1"/>
      <w:numFmt w:val="decimal"/>
      <w:lvlText w:val="%9."/>
      <w:lvlJc w:val="left"/>
      <w:pPr>
        <w:tabs>
          <w:tab w:val="num" w:pos="6480"/>
        </w:tabs>
        <w:ind w:left="6480" w:hanging="360"/>
      </w:pPr>
    </w:lvl>
  </w:abstractNum>
  <w:abstractNum w:abstractNumId="64" w15:restartNumberingAfterBreak="0">
    <w:nsid w:val="4B0365CC"/>
    <w:multiLevelType w:val="hybridMultilevel"/>
    <w:tmpl w:val="0BF4007E"/>
    <w:lvl w:ilvl="0" w:tplc="781AED5E">
      <w:start w:val="1"/>
      <w:numFmt w:val="bullet"/>
      <w:lvlText w:val=""/>
      <w:lvlJc w:val="left"/>
      <w:pPr>
        <w:ind w:left="720" w:hanging="360"/>
      </w:pPr>
      <w:rPr>
        <w:rFonts w:ascii="Symbol" w:hAnsi="Symbol" w:hint="default"/>
      </w:rPr>
    </w:lvl>
    <w:lvl w:ilvl="1" w:tplc="C51408CA" w:tentative="1">
      <w:start w:val="1"/>
      <w:numFmt w:val="bullet"/>
      <w:lvlText w:val="o"/>
      <w:lvlJc w:val="left"/>
      <w:pPr>
        <w:ind w:left="1440" w:hanging="360"/>
      </w:pPr>
      <w:rPr>
        <w:rFonts w:ascii="Courier New" w:hAnsi="Courier New" w:cs="Courier New" w:hint="default"/>
      </w:rPr>
    </w:lvl>
    <w:lvl w:ilvl="2" w:tplc="71BA6632">
      <w:start w:val="1"/>
      <w:numFmt w:val="bullet"/>
      <w:lvlText w:val=""/>
      <w:lvlJc w:val="left"/>
      <w:pPr>
        <w:ind w:left="2160" w:hanging="360"/>
      </w:pPr>
      <w:rPr>
        <w:rFonts w:ascii="Wingdings" w:hAnsi="Wingdings" w:hint="default"/>
      </w:rPr>
    </w:lvl>
    <w:lvl w:ilvl="3" w:tplc="20942770" w:tentative="1">
      <w:start w:val="1"/>
      <w:numFmt w:val="bullet"/>
      <w:lvlText w:val=""/>
      <w:lvlJc w:val="left"/>
      <w:pPr>
        <w:ind w:left="2880" w:hanging="360"/>
      </w:pPr>
      <w:rPr>
        <w:rFonts w:ascii="Symbol" w:hAnsi="Symbol" w:hint="default"/>
      </w:rPr>
    </w:lvl>
    <w:lvl w:ilvl="4" w:tplc="745EBB4E" w:tentative="1">
      <w:start w:val="1"/>
      <w:numFmt w:val="bullet"/>
      <w:lvlText w:val="o"/>
      <w:lvlJc w:val="left"/>
      <w:pPr>
        <w:ind w:left="3600" w:hanging="360"/>
      </w:pPr>
      <w:rPr>
        <w:rFonts w:ascii="Courier New" w:hAnsi="Courier New" w:cs="Courier New" w:hint="default"/>
      </w:rPr>
    </w:lvl>
    <w:lvl w:ilvl="5" w:tplc="57B42DDE" w:tentative="1">
      <w:start w:val="1"/>
      <w:numFmt w:val="bullet"/>
      <w:lvlText w:val=""/>
      <w:lvlJc w:val="left"/>
      <w:pPr>
        <w:ind w:left="4320" w:hanging="360"/>
      </w:pPr>
      <w:rPr>
        <w:rFonts w:ascii="Wingdings" w:hAnsi="Wingdings" w:hint="default"/>
      </w:rPr>
    </w:lvl>
    <w:lvl w:ilvl="6" w:tplc="20F6C400" w:tentative="1">
      <w:start w:val="1"/>
      <w:numFmt w:val="bullet"/>
      <w:lvlText w:val=""/>
      <w:lvlJc w:val="left"/>
      <w:pPr>
        <w:ind w:left="5040" w:hanging="360"/>
      </w:pPr>
      <w:rPr>
        <w:rFonts w:ascii="Symbol" w:hAnsi="Symbol" w:hint="default"/>
      </w:rPr>
    </w:lvl>
    <w:lvl w:ilvl="7" w:tplc="ABA2D050" w:tentative="1">
      <w:start w:val="1"/>
      <w:numFmt w:val="bullet"/>
      <w:lvlText w:val="o"/>
      <w:lvlJc w:val="left"/>
      <w:pPr>
        <w:ind w:left="5760" w:hanging="360"/>
      </w:pPr>
      <w:rPr>
        <w:rFonts w:ascii="Courier New" w:hAnsi="Courier New" w:cs="Courier New" w:hint="default"/>
      </w:rPr>
    </w:lvl>
    <w:lvl w:ilvl="8" w:tplc="1C401ECE" w:tentative="1">
      <w:start w:val="1"/>
      <w:numFmt w:val="bullet"/>
      <w:lvlText w:val=""/>
      <w:lvlJc w:val="left"/>
      <w:pPr>
        <w:ind w:left="6480" w:hanging="360"/>
      </w:pPr>
      <w:rPr>
        <w:rFonts w:ascii="Wingdings" w:hAnsi="Wingdings" w:hint="default"/>
      </w:rPr>
    </w:lvl>
  </w:abstractNum>
  <w:abstractNum w:abstractNumId="65" w15:restartNumberingAfterBreak="0">
    <w:nsid w:val="4BBE6F78"/>
    <w:multiLevelType w:val="hybridMultilevel"/>
    <w:tmpl w:val="AFB2E2EC"/>
    <w:lvl w:ilvl="0" w:tplc="CFE2C8DE">
      <w:start w:val="1"/>
      <w:numFmt w:val="decimal"/>
      <w:lvlText w:val="%1."/>
      <w:lvlJc w:val="left"/>
      <w:pPr>
        <w:ind w:left="720" w:hanging="360"/>
      </w:pPr>
      <w:rPr>
        <w:rFonts w:ascii="Calibri" w:hAnsi="Calibri" w:cs="Calibri" w:hint="default"/>
      </w:rPr>
    </w:lvl>
    <w:lvl w:ilvl="1" w:tplc="68B0B9BA">
      <w:start w:val="1"/>
      <w:numFmt w:val="lowerLetter"/>
      <w:lvlText w:val="%2."/>
      <w:lvlJc w:val="left"/>
      <w:pPr>
        <w:ind w:left="1440" w:hanging="360"/>
      </w:pPr>
    </w:lvl>
    <w:lvl w:ilvl="2" w:tplc="C2BE6CB0" w:tentative="1">
      <w:start w:val="1"/>
      <w:numFmt w:val="lowerRoman"/>
      <w:lvlText w:val="%3."/>
      <w:lvlJc w:val="right"/>
      <w:pPr>
        <w:ind w:left="2160" w:hanging="180"/>
      </w:pPr>
    </w:lvl>
    <w:lvl w:ilvl="3" w:tplc="29F4BD34" w:tentative="1">
      <w:start w:val="1"/>
      <w:numFmt w:val="decimal"/>
      <w:lvlText w:val="%4."/>
      <w:lvlJc w:val="left"/>
      <w:pPr>
        <w:ind w:left="2880" w:hanging="360"/>
      </w:pPr>
    </w:lvl>
    <w:lvl w:ilvl="4" w:tplc="079087EC" w:tentative="1">
      <w:start w:val="1"/>
      <w:numFmt w:val="lowerLetter"/>
      <w:lvlText w:val="%5."/>
      <w:lvlJc w:val="left"/>
      <w:pPr>
        <w:ind w:left="3600" w:hanging="360"/>
      </w:pPr>
    </w:lvl>
    <w:lvl w:ilvl="5" w:tplc="CD4C8664" w:tentative="1">
      <w:start w:val="1"/>
      <w:numFmt w:val="lowerRoman"/>
      <w:lvlText w:val="%6."/>
      <w:lvlJc w:val="right"/>
      <w:pPr>
        <w:ind w:left="4320" w:hanging="180"/>
      </w:pPr>
    </w:lvl>
    <w:lvl w:ilvl="6" w:tplc="11A2F250" w:tentative="1">
      <w:start w:val="1"/>
      <w:numFmt w:val="decimal"/>
      <w:lvlText w:val="%7."/>
      <w:lvlJc w:val="left"/>
      <w:pPr>
        <w:ind w:left="5040" w:hanging="360"/>
      </w:pPr>
    </w:lvl>
    <w:lvl w:ilvl="7" w:tplc="936C087A" w:tentative="1">
      <w:start w:val="1"/>
      <w:numFmt w:val="lowerLetter"/>
      <w:lvlText w:val="%8."/>
      <w:lvlJc w:val="left"/>
      <w:pPr>
        <w:ind w:left="5760" w:hanging="360"/>
      </w:pPr>
    </w:lvl>
    <w:lvl w:ilvl="8" w:tplc="8C58B8CE" w:tentative="1">
      <w:start w:val="1"/>
      <w:numFmt w:val="lowerRoman"/>
      <w:lvlText w:val="%9."/>
      <w:lvlJc w:val="right"/>
      <w:pPr>
        <w:ind w:left="6480" w:hanging="180"/>
      </w:pPr>
    </w:lvl>
  </w:abstractNum>
  <w:abstractNum w:abstractNumId="66" w15:restartNumberingAfterBreak="0">
    <w:nsid w:val="4D225CC2"/>
    <w:multiLevelType w:val="hybridMultilevel"/>
    <w:tmpl w:val="D8E46632"/>
    <w:lvl w:ilvl="0" w:tplc="B2448578">
      <w:start w:val="1"/>
      <w:numFmt w:val="decimal"/>
      <w:lvlText w:val="%1."/>
      <w:lvlJc w:val="left"/>
      <w:pPr>
        <w:tabs>
          <w:tab w:val="num" w:pos="720"/>
        </w:tabs>
        <w:ind w:left="720" w:hanging="360"/>
      </w:pPr>
    </w:lvl>
    <w:lvl w:ilvl="1" w:tplc="D006EC5A">
      <w:start w:val="1"/>
      <w:numFmt w:val="bullet"/>
      <w:lvlText w:val="o"/>
      <w:lvlJc w:val="left"/>
      <w:pPr>
        <w:tabs>
          <w:tab w:val="num" w:pos="1440"/>
        </w:tabs>
        <w:ind w:left="1440" w:hanging="360"/>
      </w:pPr>
      <w:rPr>
        <w:rFonts w:ascii="Courier New" w:hAnsi="Courier New" w:cs="Courier New" w:hint="default"/>
      </w:rPr>
    </w:lvl>
    <w:lvl w:ilvl="2" w:tplc="C69E57B8">
      <w:start w:val="2"/>
      <w:numFmt w:val="upperRoman"/>
      <w:lvlText w:val="%3."/>
      <w:lvlJc w:val="left"/>
      <w:pPr>
        <w:tabs>
          <w:tab w:val="num" w:pos="2700"/>
        </w:tabs>
        <w:ind w:left="2700" w:hanging="720"/>
      </w:pPr>
    </w:lvl>
    <w:lvl w:ilvl="3" w:tplc="C81C70F0">
      <w:start w:val="1"/>
      <w:numFmt w:val="bullet"/>
      <w:lvlText w:val="o"/>
      <w:lvlJc w:val="left"/>
      <w:pPr>
        <w:tabs>
          <w:tab w:val="num" w:pos="2880"/>
        </w:tabs>
        <w:ind w:left="2880" w:hanging="360"/>
      </w:pPr>
      <w:rPr>
        <w:rFonts w:ascii="Courier New" w:hAnsi="Courier New" w:cs="Courier New" w:hint="default"/>
      </w:rPr>
    </w:lvl>
    <w:lvl w:ilvl="4" w:tplc="0996FF46">
      <w:start w:val="1"/>
      <w:numFmt w:val="decimal"/>
      <w:lvlText w:val="%5."/>
      <w:lvlJc w:val="left"/>
      <w:pPr>
        <w:tabs>
          <w:tab w:val="num" w:pos="360"/>
        </w:tabs>
        <w:ind w:left="360" w:hanging="360"/>
      </w:pPr>
    </w:lvl>
    <w:lvl w:ilvl="5" w:tplc="E67CE850">
      <w:start w:val="1"/>
      <w:numFmt w:val="decimal"/>
      <w:lvlText w:val="%6."/>
      <w:lvlJc w:val="left"/>
      <w:pPr>
        <w:tabs>
          <w:tab w:val="num" w:pos="4320"/>
        </w:tabs>
        <w:ind w:left="4320" w:hanging="360"/>
      </w:pPr>
    </w:lvl>
    <w:lvl w:ilvl="6" w:tplc="076AAAD0">
      <w:start w:val="1"/>
      <w:numFmt w:val="decimal"/>
      <w:lvlText w:val="%7."/>
      <w:lvlJc w:val="left"/>
      <w:pPr>
        <w:tabs>
          <w:tab w:val="num" w:pos="5040"/>
        </w:tabs>
        <w:ind w:left="5040" w:hanging="360"/>
      </w:pPr>
    </w:lvl>
    <w:lvl w:ilvl="7" w:tplc="8DC43682">
      <w:start w:val="1"/>
      <w:numFmt w:val="decimal"/>
      <w:lvlText w:val="%8."/>
      <w:lvlJc w:val="left"/>
      <w:pPr>
        <w:tabs>
          <w:tab w:val="num" w:pos="5760"/>
        </w:tabs>
        <w:ind w:left="5760" w:hanging="360"/>
      </w:pPr>
    </w:lvl>
    <w:lvl w:ilvl="8" w:tplc="814A9668">
      <w:start w:val="1"/>
      <w:numFmt w:val="decimal"/>
      <w:lvlText w:val="%9."/>
      <w:lvlJc w:val="left"/>
      <w:pPr>
        <w:tabs>
          <w:tab w:val="num" w:pos="6480"/>
        </w:tabs>
        <w:ind w:left="6480" w:hanging="360"/>
      </w:pPr>
    </w:lvl>
  </w:abstractNum>
  <w:abstractNum w:abstractNumId="67" w15:restartNumberingAfterBreak="0">
    <w:nsid w:val="4DF20FA0"/>
    <w:multiLevelType w:val="hybridMultilevel"/>
    <w:tmpl w:val="CBF06850"/>
    <w:lvl w:ilvl="0" w:tplc="5A12C97A">
      <w:start w:val="1"/>
      <w:numFmt w:val="decimal"/>
      <w:lvlText w:val="%1)"/>
      <w:lvlJc w:val="left"/>
      <w:pPr>
        <w:tabs>
          <w:tab w:val="num" w:pos="1440"/>
        </w:tabs>
        <w:ind w:left="1440" w:hanging="360"/>
      </w:pPr>
      <w:rPr>
        <w:rFonts w:hint="default"/>
      </w:rPr>
    </w:lvl>
    <w:lvl w:ilvl="1" w:tplc="D758FE58" w:tentative="1">
      <w:start w:val="1"/>
      <w:numFmt w:val="lowerLetter"/>
      <w:lvlText w:val="%2."/>
      <w:lvlJc w:val="left"/>
      <w:pPr>
        <w:ind w:left="1440" w:hanging="360"/>
      </w:pPr>
    </w:lvl>
    <w:lvl w:ilvl="2" w:tplc="FAEE25F6" w:tentative="1">
      <w:start w:val="1"/>
      <w:numFmt w:val="lowerRoman"/>
      <w:lvlText w:val="%3."/>
      <w:lvlJc w:val="right"/>
      <w:pPr>
        <w:ind w:left="2160" w:hanging="180"/>
      </w:pPr>
    </w:lvl>
    <w:lvl w:ilvl="3" w:tplc="9D0C7596" w:tentative="1">
      <w:start w:val="1"/>
      <w:numFmt w:val="decimal"/>
      <w:lvlText w:val="%4."/>
      <w:lvlJc w:val="left"/>
      <w:pPr>
        <w:ind w:left="2880" w:hanging="360"/>
      </w:pPr>
    </w:lvl>
    <w:lvl w:ilvl="4" w:tplc="6AB040F0" w:tentative="1">
      <w:start w:val="1"/>
      <w:numFmt w:val="lowerLetter"/>
      <w:lvlText w:val="%5."/>
      <w:lvlJc w:val="left"/>
      <w:pPr>
        <w:ind w:left="3600" w:hanging="360"/>
      </w:pPr>
    </w:lvl>
    <w:lvl w:ilvl="5" w:tplc="8998236A" w:tentative="1">
      <w:start w:val="1"/>
      <w:numFmt w:val="lowerRoman"/>
      <w:lvlText w:val="%6."/>
      <w:lvlJc w:val="right"/>
      <w:pPr>
        <w:ind w:left="4320" w:hanging="180"/>
      </w:pPr>
    </w:lvl>
    <w:lvl w:ilvl="6" w:tplc="DAEE7750" w:tentative="1">
      <w:start w:val="1"/>
      <w:numFmt w:val="decimal"/>
      <w:lvlText w:val="%7."/>
      <w:lvlJc w:val="left"/>
      <w:pPr>
        <w:ind w:left="5040" w:hanging="360"/>
      </w:pPr>
    </w:lvl>
    <w:lvl w:ilvl="7" w:tplc="C4C8DDC8" w:tentative="1">
      <w:start w:val="1"/>
      <w:numFmt w:val="lowerLetter"/>
      <w:lvlText w:val="%8."/>
      <w:lvlJc w:val="left"/>
      <w:pPr>
        <w:ind w:left="5760" w:hanging="360"/>
      </w:pPr>
    </w:lvl>
    <w:lvl w:ilvl="8" w:tplc="D684243A" w:tentative="1">
      <w:start w:val="1"/>
      <w:numFmt w:val="lowerRoman"/>
      <w:lvlText w:val="%9."/>
      <w:lvlJc w:val="right"/>
      <w:pPr>
        <w:ind w:left="6480" w:hanging="180"/>
      </w:pPr>
    </w:lvl>
  </w:abstractNum>
  <w:abstractNum w:abstractNumId="68" w15:restartNumberingAfterBreak="0">
    <w:nsid w:val="4DFF7572"/>
    <w:multiLevelType w:val="hybridMultilevel"/>
    <w:tmpl w:val="5D445996"/>
    <w:lvl w:ilvl="0" w:tplc="80A4B5FA">
      <w:start w:val="1"/>
      <w:numFmt w:val="decimal"/>
      <w:lvlText w:val="%1)"/>
      <w:lvlJc w:val="left"/>
      <w:pPr>
        <w:ind w:left="1854" w:hanging="360"/>
      </w:pPr>
    </w:lvl>
    <w:lvl w:ilvl="1" w:tplc="D9E01454" w:tentative="1">
      <w:start w:val="1"/>
      <w:numFmt w:val="lowerLetter"/>
      <w:lvlText w:val="%2."/>
      <w:lvlJc w:val="left"/>
      <w:pPr>
        <w:ind w:left="2574" w:hanging="360"/>
      </w:pPr>
    </w:lvl>
    <w:lvl w:ilvl="2" w:tplc="2C807CB6">
      <w:start w:val="1"/>
      <w:numFmt w:val="decimal"/>
      <w:lvlText w:val="%3)"/>
      <w:lvlJc w:val="left"/>
      <w:pPr>
        <w:ind w:left="2907" w:hanging="360"/>
      </w:pPr>
    </w:lvl>
    <w:lvl w:ilvl="3" w:tplc="CD80545E" w:tentative="1">
      <w:start w:val="1"/>
      <w:numFmt w:val="decimal"/>
      <w:lvlText w:val="%4."/>
      <w:lvlJc w:val="left"/>
      <w:pPr>
        <w:ind w:left="4014" w:hanging="360"/>
      </w:pPr>
    </w:lvl>
    <w:lvl w:ilvl="4" w:tplc="FB906752" w:tentative="1">
      <w:start w:val="1"/>
      <w:numFmt w:val="lowerLetter"/>
      <w:lvlText w:val="%5."/>
      <w:lvlJc w:val="left"/>
      <w:pPr>
        <w:ind w:left="4734" w:hanging="360"/>
      </w:pPr>
    </w:lvl>
    <w:lvl w:ilvl="5" w:tplc="22509BB4" w:tentative="1">
      <w:start w:val="1"/>
      <w:numFmt w:val="lowerRoman"/>
      <w:lvlText w:val="%6."/>
      <w:lvlJc w:val="right"/>
      <w:pPr>
        <w:ind w:left="5454" w:hanging="180"/>
      </w:pPr>
    </w:lvl>
    <w:lvl w:ilvl="6" w:tplc="D0F4BAE4" w:tentative="1">
      <w:start w:val="1"/>
      <w:numFmt w:val="decimal"/>
      <w:lvlText w:val="%7."/>
      <w:lvlJc w:val="left"/>
      <w:pPr>
        <w:ind w:left="6174" w:hanging="360"/>
      </w:pPr>
    </w:lvl>
    <w:lvl w:ilvl="7" w:tplc="513E071E" w:tentative="1">
      <w:start w:val="1"/>
      <w:numFmt w:val="lowerLetter"/>
      <w:lvlText w:val="%8."/>
      <w:lvlJc w:val="left"/>
      <w:pPr>
        <w:ind w:left="6894" w:hanging="360"/>
      </w:pPr>
    </w:lvl>
    <w:lvl w:ilvl="8" w:tplc="58D8ECF0" w:tentative="1">
      <w:start w:val="1"/>
      <w:numFmt w:val="lowerRoman"/>
      <w:lvlText w:val="%9."/>
      <w:lvlJc w:val="right"/>
      <w:pPr>
        <w:ind w:left="7614" w:hanging="180"/>
      </w:pPr>
    </w:lvl>
  </w:abstractNum>
  <w:abstractNum w:abstractNumId="69" w15:restartNumberingAfterBreak="0">
    <w:nsid w:val="4F2929AC"/>
    <w:multiLevelType w:val="hybridMultilevel"/>
    <w:tmpl w:val="AC2E077A"/>
    <w:lvl w:ilvl="0" w:tplc="4746C790">
      <w:start w:val="1"/>
      <w:numFmt w:val="bullet"/>
      <w:lvlText w:val=""/>
      <w:lvlJc w:val="left"/>
      <w:pPr>
        <w:ind w:left="1080" w:hanging="360"/>
      </w:pPr>
      <w:rPr>
        <w:rFonts w:ascii="Symbol" w:hAnsi="Symbol" w:hint="default"/>
      </w:rPr>
    </w:lvl>
    <w:lvl w:ilvl="1" w:tplc="7EA85A50" w:tentative="1">
      <w:start w:val="1"/>
      <w:numFmt w:val="bullet"/>
      <w:lvlText w:val="o"/>
      <w:lvlJc w:val="left"/>
      <w:pPr>
        <w:ind w:left="1800" w:hanging="360"/>
      </w:pPr>
      <w:rPr>
        <w:rFonts w:ascii="Courier New" w:hAnsi="Courier New" w:cs="Courier New" w:hint="default"/>
      </w:rPr>
    </w:lvl>
    <w:lvl w:ilvl="2" w:tplc="44F27FEA" w:tentative="1">
      <w:start w:val="1"/>
      <w:numFmt w:val="bullet"/>
      <w:lvlText w:val=""/>
      <w:lvlJc w:val="left"/>
      <w:pPr>
        <w:ind w:left="2520" w:hanging="360"/>
      </w:pPr>
      <w:rPr>
        <w:rFonts w:ascii="Wingdings" w:hAnsi="Wingdings" w:hint="default"/>
      </w:rPr>
    </w:lvl>
    <w:lvl w:ilvl="3" w:tplc="D8CC8DFE" w:tentative="1">
      <w:start w:val="1"/>
      <w:numFmt w:val="bullet"/>
      <w:lvlText w:val=""/>
      <w:lvlJc w:val="left"/>
      <w:pPr>
        <w:ind w:left="3240" w:hanging="360"/>
      </w:pPr>
      <w:rPr>
        <w:rFonts w:ascii="Symbol" w:hAnsi="Symbol" w:hint="default"/>
      </w:rPr>
    </w:lvl>
    <w:lvl w:ilvl="4" w:tplc="D2B85E0A" w:tentative="1">
      <w:start w:val="1"/>
      <w:numFmt w:val="bullet"/>
      <w:lvlText w:val="o"/>
      <w:lvlJc w:val="left"/>
      <w:pPr>
        <w:ind w:left="3960" w:hanging="360"/>
      </w:pPr>
      <w:rPr>
        <w:rFonts w:ascii="Courier New" w:hAnsi="Courier New" w:cs="Courier New" w:hint="default"/>
      </w:rPr>
    </w:lvl>
    <w:lvl w:ilvl="5" w:tplc="15B2A3C0" w:tentative="1">
      <w:start w:val="1"/>
      <w:numFmt w:val="bullet"/>
      <w:lvlText w:val=""/>
      <w:lvlJc w:val="left"/>
      <w:pPr>
        <w:ind w:left="4680" w:hanging="360"/>
      </w:pPr>
      <w:rPr>
        <w:rFonts w:ascii="Wingdings" w:hAnsi="Wingdings" w:hint="default"/>
      </w:rPr>
    </w:lvl>
    <w:lvl w:ilvl="6" w:tplc="91841530" w:tentative="1">
      <w:start w:val="1"/>
      <w:numFmt w:val="bullet"/>
      <w:lvlText w:val=""/>
      <w:lvlJc w:val="left"/>
      <w:pPr>
        <w:ind w:left="5400" w:hanging="360"/>
      </w:pPr>
      <w:rPr>
        <w:rFonts w:ascii="Symbol" w:hAnsi="Symbol" w:hint="default"/>
      </w:rPr>
    </w:lvl>
    <w:lvl w:ilvl="7" w:tplc="35CE9516" w:tentative="1">
      <w:start w:val="1"/>
      <w:numFmt w:val="bullet"/>
      <w:lvlText w:val="o"/>
      <w:lvlJc w:val="left"/>
      <w:pPr>
        <w:ind w:left="6120" w:hanging="360"/>
      </w:pPr>
      <w:rPr>
        <w:rFonts w:ascii="Courier New" w:hAnsi="Courier New" w:cs="Courier New" w:hint="default"/>
      </w:rPr>
    </w:lvl>
    <w:lvl w:ilvl="8" w:tplc="DE923E00" w:tentative="1">
      <w:start w:val="1"/>
      <w:numFmt w:val="bullet"/>
      <w:lvlText w:val=""/>
      <w:lvlJc w:val="left"/>
      <w:pPr>
        <w:ind w:left="6840" w:hanging="360"/>
      </w:pPr>
      <w:rPr>
        <w:rFonts w:ascii="Wingdings" w:hAnsi="Wingdings" w:hint="default"/>
      </w:rPr>
    </w:lvl>
  </w:abstractNum>
  <w:abstractNum w:abstractNumId="70"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71" w15:restartNumberingAfterBreak="0">
    <w:nsid w:val="59A00581"/>
    <w:multiLevelType w:val="hybridMultilevel"/>
    <w:tmpl w:val="884C53E6"/>
    <w:lvl w:ilvl="0" w:tplc="528C28F0">
      <w:start w:val="3"/>
      <w:numFmt w:val="decimal"/>
      <w:lvlText w:val="%1)"/>
      <w:lvlJc w:val="left"/>
      <w:pPr>
        <w:ind w:left="360" w:hanging="360"/>
      </w:pPr>
      <w:rPr>
        <w:rFonts w:hint="default"/>
        <w:b w:val="0"/>
        <w:i w:val="0"/>
        <w:color w:val="auto"/>
      </w:rPr>
    </w:lvl>
    <w:lvl w:ilvl="1" w:tplc="0BBC9600" w:tentative="1">
      <w:start w:val="1"/>
      <w:numFmt w:val="lowerLetter"/>
      <w:lvlText w:val="%2."/>
      <w:lvlJc w:val="left"/>
      <w:pPr>
        <w:ind w:left="1014" w:hanging="360"/>
      </w:pPr>
    </w:lvl>
    <w:lvl w:ilvl="2" w:tplc="20C2FEFA" w:tentative="1">
      <w:start w:val="1"/>
      <w:numFmt w:val="lowerRoman"/>
      <w:lvlText w:val="%3."/>
      <w:lvlJc w:val="right"/>
      <w:pPr>
        <w:ind w:left="1734" w:hanging="180"/>
      </w:pPr>
    </w:lvl>
    <w:lvl w:ilvl="3" w:tplc="802801E4" w:tentative="1">
      <w:start w:val="1"/>
      <w:numFmt w:val="decimal"/>
      <w:lvlText w:val="%4."/>
      <w:lvlJc w:val="left"/>
      <w:pPr>
        <w:ind w:left="2454" w:hanging="360"/>
      </w:pPr>
    </w:lvl>
    <w:lvl w:ilvl="4" w:tplc="075C91AE" w:tentative="1">
      <w:start w:val="1"/>
      <w:numFmt w:val="lowerLetter"/>
      <w:lvlText w:val="%5."/>
      <w:lvlJc w:val="left"/>
      <w:pPr>
        <w:ind w:left="3174" w:hanging="360"/>
      </w:pPr>
    </w:lvl>
    <w:lvl w:ilvl="5" w:tplc="3EF460D6" w:tentative="1">
      <w:start w:val="1"/>
      <w:numFmt w:val="lowerRoman"/>
      <w:lvlText w:val="%6."/>
      <w:lvlJc w:val="right"/>
      <w:pPr>
        <w:ind w:left="3894" w:hanging="180"/>
      </w:pPr>
    </w:lvl>
    <w:lvl w:ilvl="6" w:tplc="6A247272" w:tentative="1">
      <w:start w:val="1"/>
      <w:numFmt w:val="decimal"/>
      <w:lvlText w:val="%7."/>
      <w:lvlJc w:val="left"/>
      <w:pPr>
        <w:ind w:left="4614" w:hanging="360"/>
      </w:pPr>
    </w:lvl>
    <w:lvl w:ilvl="7" w:tplc="F0D84BFE" w:tentative="1">
      <w:start w:val="1"/>
      <w:numFmt w:val="lowerLetter"/>
      <w:lvlText w:val="%8."/>
      <w:lvlJc w:val="left"/>
      <w:pPr>
        <w:ind w:left="5334" w:hanging="360"/>
      </w:pPr>
    </w:lvl>
    <w:lvl w:ilvl="8" w:tplc="D0C81FBA" w:tentative="1">
      <w:start w:val="1"/>
      <w:numFmt w:val="lowerRoman"/>
      <w:lvlText w:val="%9."/>
      <w:lvlJc w:val="right"/>
      <w:pPr>
        <w:ind w:left="6054" w:hanging="180"/>
      </w:pPr>
    </w:lvl>
  </w:abstractNum>
  <w:abstractNum w:abstractNumId="72" w15:restartNumberingAfterBreak="0">
    <w:nsid w:val="5A1E0107"/>
    <w:multiLevelType w:val="hybridMultilevel"/>
    <w:tmpl w:val="2FA2E08E"/>
    <w:lvl w:ilvl="0" w:tplc="7C9A9B62">
      <w:start w:val="1"/>
      <w:numFmt w:val="bullet"/>
      <w:lvlText w:val=""/>
      <w:lvlJc w:val="left"/>
      <w:pPr>
        <w:ind w:left="720" w:hanging="360"/>
      </w:pPr>
      <w:rPr>
        <w:rFonts w:ascii="Symbol" w:hAnsi="Symbol" w:hint="default"/>
      </w:rPr>
    </w:lvl>
    <w:lvl w:ilvl="1" w:tplc="9A147D96" w:tentative="1">
      <w:start w:val="1"/>
      <w:numFmt w:val="bullet"/>
      <w:lvlText w:val="o"/>
      <w:lvlJc w:val="left"/>
      <w:pPr>
        <w:ind w:left="1440" w:hanging="360"/>
      </w:pPr>
      <w:rPr>
        <w:rFonts w:ascii="Courier New" w:hAnsi="Courier New" w:cs="Courier New" w:hint="default"/>
      </w:rPr>
    </w:lvl>
    <w:lvl w:ilvl="2" w:tplc="55AAD7FC" w:tentative="1">
      <w:start w:val="1"/>
      <w:numFmt w:val="bullet"/>
      <w:lvlText w:val=""/>
      <w:lvlJc w:val="left"/>
      <w:pPr>
        <w:ind w:left="2160" w:hanging="360"/>
      </w:pPr>
      <w:rPr>
        <w:rFonts w:ascii="Wingdings" w:hAnsi="Wingdings" w:hint="default"/>
      </w:rPr>
    </w:lvl>
    <w:lvl w:ilvl="3" w:tplc="71761D34" w:tentative="1">
      <w:start w:val="1"/>
      <w:numFmt w:val="bullet"/>
      <w:lvlText w:val=""/>
      <w:lvlJc w:val="left"/>
      <w:pPr>
        <w:ind w:left="2880" w:hanging="360"/>
      </w:pPr>
      <w:rPr>
        <w:rFonts w:ascii="Symbol" w:hAnsi="Symbol" w:hint="default"/>
      </w:rPr>
    </w:lvl>
    <w:lvl w:ilvl="4" w:tplc="D236FDC0" w:tentative="1">
      <w:start w:val="1"/>
      <w:numFmt w:val="bullet"/>
      <w:lvlText w:val="o"/>
      <w:lvlJc w:val="left"/>
      <w:pPr>
        <w:ind w:left="3600" w:hanging="360"/>
      </w:pPr>
      <w:rPr>
        <w:rFonts w:ascii="Courier New" w:hAnsi="Courier New" w:cs="Courier New" w:hint="default"/>
      </w:rPr>
    </w:lvl>
    <w:lvl w:ilvl="5" w:tplc="7226867C" w:tentative="1">
      <w:start w:val="1"/>
      <w:numFmt w:val="bullet"/>
      <w:lvlText w:val=""/>
      <w:lvlJc w:val="left"/>
      <w:pPr>
        <w:ind w:left="4320" w:hanging="360"/>
      </w:pPr>
      <w:rPr>
        <w:rFonts w:ascii="Wingdings" w:hAnsi="Wingdings" w:hint="default"/>
      </w:rPr>
    </w:lvl>
    <w:lvl w:ilvl="6" w:tplc="E8AA76E0" w:tentative="1">
      <w:start w:val="1"/>
      <w:numFmt w:val="bullet"/>
      <w:lvlText w:val=""/>
      <w:lvlJc w:val="left"/>
      <w:pPr>
        <w:ind w:left="5040" w:hanging="360"/>
      </w:pPr>
      <w:rPr>
        <w:rFonts w:ascii="Symbol" w:hAnsi="Symbol" w:hint="default"/>
      </w:rPr>
    </w:lvl>
    <w:lvl w:ilvl="7" w:tplc="F3FA8304" w:tentative="1">
      <w:start w:val="1"/>
      <w:numFmt w:val="bullet"/>
      <w:lvlText w:val="o"/>
      <w:lvlJc w:val="left"/>
      <w:pPr>
        <w:ind w:left="5760" w:hanging="360"/>
      </w:pPr>
      <w:rPr>
        <w:rFonts w:ascii="Courier New" w:hAnsi="Courier New" w:cs="Courier New" w:hint="default"/>
      </w:rPr>
    </w:lvl>
    <w:lvl w:ilvl="8" w:tplc="CD92F6F2" w:tentative="1">
      <w:start w:val="1"/>
      <w:numFmt w:val="bullet"/>
      <w:lvlText w:val=""/>
      <w:lvlJc w:val="left"/>
      <w:pPr>
        <w:ind w:left="6480" w:hanging="360"/>
      </w:pPr>
      <w:rPr>
        <w:rFonts w:ascii="Wingdings" w:hAnsi="Wingdings" w:hint="default"/>
      </w:rPr>
    </w:lvl>
  </w:abstractNum>
  <w:abstractNum w:abstractNumId="73" w15:restartNumberingAfterBreak="0">
    <w:nsid w:val="5AA70930"/>
    <w:multiLevelType w:val="hybridMultilevel"/>
    <w:tmpl w:val="B928E178"/>
    <w:lvl w:ilvl="0" w:tplc="FF703A00">
      <w:start w:val="1"/>
      <w:numFmt w:val="lowerLetter"/>
      <w:lvlText w:val="%1)"/>
      <w:lvlJc w:val="left"/>
      <w:pPr>
        <w:ind w:left="1429" w:hanging="360"/>
      </w:pPr>
      <w:rPr>
        <w:rFonts w:asciiTheme="majorHAnsi" w:hAnsiTheme="majorHAnsi" w:hint="default"/>
      </w:rPr>
    </w:lvl>
    <w:lvl w:ilvl="1" w:tplc="9CE4777C" w:tentative="1">
      <w:start w:val="1"/>
      <w:numFmt w:val="lowerLetter"/>
      <w:lvlText w:val="%2."/>
      <w:lvlJc w:val="left"/>
      <w:pPr>
        <w:ind w:left="2149" w:hanging="360"/>
      </w:pPr>
    </w:lvl>
    <w:lvl w:ilvl="2" w:tplc="3ED029DE" w:tentative="1">
      <w:start w:val="1"/>
      <w:numFmt w:val="lowerRoman"/>
      <w:lvlText w:val="%3."/>
      <w:lvlJc w:val="right"/>
      <w:pPr>
        <w:ind w:left="2869" w:hanging="180"/>
      </w:pPr>
    </w:lvl>
    <w:lvl w:ilvl="3" w:tplc="AAE46CD2" w:tentative="1">
      <w:start w:val="1"/>
      <w:numFmt w:val="decimal"/>
      <w:lvlText w:val="%4."/>
      <w:lvlJc w:val="left"/>
      <w:pPr>
        <w:ind w:left="3589" w:hanging="360"/>
      </w:pPr>
    </w:lvl>
    <w:lvl w:ilvl="4" w:tplc="16B47C4C" w:tentative="1">
      <w:start w:val="1"/>
      <w:numFmt w:val="lowerLetter"/>
      <w:lvlText w:val="%5."/>
      <w:lvlJc w:val="left"/>
      <w:pPr>
        <w:ind w:left="4309" w:hanging="360"/>
      </w:pPr>
    </w:lvl>
    <w:lvl w:ilvl="5" w:tplc="F202D8BE" w:tentative="1">
      <w:start w:val="1"/>
      <w:numFmt w:val="lowerRoman"/>
      <w:lvlText w:val="%6."/>
      <w:lvlJc w:val="right"/>
      <w:pPr>
        <w:ind w:left="5029" w:hanging="180"/>
      </w:pPr>
    </w:lvl>
    <w:lvl w:ilvl="6" w:tplc="697A08D4" w:tentative="1">
      <w:start w:val="1"/>
      <w:numFmt w:val="decimal"/>
      <w:lvlText w:val="%7."/>
      <w:lvlJc w:val="left"/>
      <w:pPr>
        <w:ind w:left="5749" w:hanging="360"/>
      </w:pPr>
    </w:lvl>
    <w:lvl w:ilvl="7" w:tplc="2C482648" w:tentative="1">
      <w:start w:val="1"/>
      <w:numFmt w:val="lowerLetter"/>
      <w:lvlText w:val="%8."/>
      <w:lvlJc w:val="left"/>
      <w:pPr>
        <w:ind w:left="6469" w:hanging="360"/>
      </w:pPr>
    </w:lvl>
    <w:lvl w:ilvl="8" w:tplc="E8D273EE" w:tentative="1">
      <w:start w:val="1"/>
      <w:numFmt w:val="lowerRoman"/>
      <w:lvlText w:val="%9."/>
      <w:lvlJc w:val="right"/>
      <w:pPr>
        <w:ind w:left="7189" w:hanging="180"/>
      </w:pPr>
    </w:lvl>
  </w:abstractNum>
  <w:abstractNum w:abstractNumId="74" w15:restartNumberingAfterBreak="0">
    <w:nsid w:val="5AD96FBE"/>
    <w:multiLevelType w:val="hybridMultilevel"/>
    <w:tmpl w:val="AD6A4FE6"/>
    <w:lvl w:ilvl="0" w:tplc="3572CDA0">
      <w:start w:val="1"/>
      <w:numFmt w:val="decimal"/>
      <w:lvlText w:val="%1."/>
      <w:lvlJc w:val="left"/>
      <w:pPr>
        <w:ind w:left="720" w:hanging="360"/>
      </w:pPr>
      <w:rPr>
        <w:rFonts w:cs="Times New Roman"/>
        <w:b w:val="0"/>
      </w:rPr>
    </w:lvl>
    <w:lvl w:ilvl="1" w:tplc="15F23F3C">
      <w:start w:val="1"/>
      <w:numFmt w:val="lowerLetter"/>
      <w:lvlText w:val="%2."/>
      <w:lvlJc w:val="left"/>
      <w:pPr>
        <w:ind w:left="1440" w:hanging="360"/>
      </w:pPr>
      <w:rPr>
        <w:rFonts w:cs="Times New Roman"/>
      </w:rPr>
    </w:lvl>
    <w:lvl w:ilvl="2" w:tplc="74A8EA0A">
      <w:start w:val="1"/>
      <w:numFmt w:val="lowerRoman"/>
      <w:lvlText w:val="%3."/>
      <w:lvlJc w:val="right"/>
      <w:pPr>
        <w:ind w:left="2160" w:hanging="180"/>
      </w:pPr>
      <w:rPr>
        <w:rFonts w:cs="Times New Roman"/>
      </w:rPr>
    </w:lvl>
    <w:lvl w:ilvl="3" w:tplc="45203F56">
      <w:start w:val="1"/>
      <w:numFmt w:val="decimal"/>
      <w:lvlText w:val="%4."/>
      <w:lvlJc w:val="left"/>
      <w:pPr>
        <w:ind w:left="2880" w:hanging="360"/>
      </w:pPr>
      <w:rPr>
        <w:rFonts w:cs="Times New Roman"/>
      </w:rPr>
    </w:lvl>
    <w:lvl w:ilvl="4" w:tplc="1CA66526">
      <w:start w:val="1"/>
      <w:numFmt w:val="lowerLetter"/>
      <w:lvlText w:val="%5."/>
      <w:lvlJc w:val="left"/>
      <w:pPr>
        <w:ind w:left="3600" w:hanging="360"/>
      </w:pPr>
      <w:rPr>
        <w:rFonts w:cs="Times New Roman"/>
      </w:rPr>
    </w:lvl>
    <w:lvl w:ilvl="5" w:tplc="BCA0CD66">
      <w:start w:val="1"/>
      <w:numFmt w:val="lowerRoman"/>
      <w:lvlText w:val="%6."/>
      <w:lvlJc w:val="right"/>
      <w:pPr>
        <w:ind w:left="4320" w:hanging="180"/>
      </w:pPr>
      <w:rPr>
        <w:rFonts w:cs="Times New Roman"/>
      </w:rPr>
    </w:lvl>
    <w:lvl w:ilvl="6" w:tplc="3E10445A">
      <w:start w:val="1"/>
      <w:numFmt w:val="decimal"/>
      <w:lvlText w:val="%7."/>
      <w:lvlJc w:val="left"/>
      <w:pPr>
        <w:ind w:left="5040" w:hanging="360"/>
      </w:pPr>
      <w:rPr>
        <w:rFonts w:cs="Times New Roman"/>
      </w:rPr>
    </w:lvl>
    <w:lvl w:ilvl="7" w:tplc="A0DE03C8">
      <w:start w:val="1"/>
      <w:numFmt w:val="lowerLetter"/>
      <w:lvlText w:val="%8."/>
      <w:lvlJc w:val="left"/>
      <w:pPr>
        <w:ind w:left="5760" w:hanging="360"/>
      </w:pPr>
      <w:rPr>
        <w:rFonts w:cs="Times New Roman"/>
      </w:rPr>
    </w:lvl>
    <w:lvl w:ilvl="8" w:tplc="83469340">
      <w:start w:val="1"/>
      <w:numFmt w:val="lowerRoman"/>
      <w:lvlText w:val="%9."/>
      <w:lvlJc w:val="right"/>
      <w:pPr>
        <w:ind w:left="6480" w:hanging="180"/>
      </w:pPr>
      <w:rPr>
        <w:rFonts w:cs="Times New Roman"/>
      </w:rPr>
    </w:lvl>
  </w:abstractNum>
  <w:abstractNum w:abstractNumId="75"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76"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DBA0069"/>
    <w:multiLevelType w:val="hybridMultilevel"/>
    <w:tmpl w:val="0AB2B73E"/>
    <w:lvl w:ilvl="0" w:tplc="2430BF12">
      <w:start w:val="1"/>
      <w:numFmt w:val="decimal"/>
      <w:lvlText w:val="%1)"/>
      <w:lvlJc w:val="left"/>
      <w:pPr>
        <w:ind w:left="1440" w:hanging="360"/>
      </w:pPr>
      <w:rPr>
        <w:rFonts w:cs="Times New Roman"/>
      </w:rPr>
    </w:lvl>
    <w:lvl w:ilvl="1" w:tplc="C7325BB2">
      <w:start w:val="1"/>
      <w:numFmt w:val="lowerLetter"/>
      <w:lvlText w:val="%2)"/>
      <w:lvlJc w:val="left"/>
      <w:pPr>
        <w:ind w:left="2160" w:hanging="360"/>
      </w:pPr>
      <w:rPr>
        <w:rFonts w:hint="default"/>
      </w:rPr>
    </w:lvl>
    <w:lvl w:ilvl="2" w:tplc="382AF850">
      <w:start w:val="1"/>
      <w:numFmt w:val="decimal"/>
      <w:lvlText w:val="%3)"/>
      <w:lvlJc w:val="left"/>
      <w:pPr>
        <w:ind w:left="2880" w:hanging="180"/>
      </w:pPr>
      <w:rPr>
        <w:rFonts w:cs="Times New Roman"/>
      </w:rPr>
    </w:lvl>
    <w:lvl w:ilvl="3" w:tplc="CF50E290" w:tentative="1">
      <w:start w:val="1"/>
      <w:numFmt w:val="decimal"/>
      <w:lvlText w:val="%4."/>
      <w:lvlJc w:val="left"/>
      <w:pPr>
        <w:ind w:left="3600" w:hanging="360"/>
      </w:pPr>
      <w:rPr>
        <w:rFonts w:cs="Times New Roman"/>
      </w:rPr>
    </w:lvl>
    <w:lvl w:ilvl="4" w:tplc="391A050C" w:tentative="1">
      <w:start w:val="1"/>
      <w:numFmt w:val="lowerLetter"/>
      <w:lvlText w:val="%5."/>
      <w:lvlJc w:val="left"/>
      <w:pPr>
        <w:ind w:left="4320" w:hanging="360"/>
      </w:pPr>
      <w:rPr>
        <w:rFonts w:cs="Times New Roman"/>
      </w:rPr>
    </w:lvl>
    <w:lvl w:ilvl="5" w:tplc="E808FAC4" w:tentative="1">
      <w:start w:val="1"/>
      <w:numFmt w:val="lowerRoman"/>
      <w:lvlText w:val="%6."/>
      <w:lvlJc w:val="right"/>
      <w:pPr>
        <w:ind w:left="5040" w:hanging="180"/>
      </w:pPr>
      <w:rPr>
        <w:rFonts w:cs="Times New Roman"/>
      </w:rPr>
    </w:lvl>
    <w:lvl w:ilvl="6" w:tplc="DCE6F49A" w:tentative="1">
      <w:start w:val="1"/>
      <w:numFmt w:val="decimal"/>
      <w:lvlText w:val="%7."/>
      <w:lvlJc w:val="left"/>
      <w:pPr>
        <w:ind w:left="5760" w:hanging="360"/>
      </w:pPr>
      <w:rPr>
        <w:rFonts w:cs="Times New Roman"/>
      </w:rPr>
    </w:lvl>
    <w:lvl w:ilvl="7" w:tplc="585AF09E" w:tentative="1">
      <w:start w:val="1"/>
      <w:numFmt w:val="lowerLetter"/>
      <w:lvlText w:val="%8."/>
      <w:lvlJc w:val="left"/>
      <w:pPr>
        <w:ind w:left="6480" w:hanging="360"/>
      </w:pPr>
      <w:rPr>
        <w:rFonts w:cs="Times New Roman"/>
      </w:rPr>
    </w:lvl>
    <w:lvl w:ilvl="8" w:tplc="A71C6586" w:tentative="1">
      <w:start w:val="1"/>
      <w:numFmt w:val="lowerRoman"/>
      <w:lvlText w:val="%9."/>
      <w:lvlJc w:val="right"/>
      <w:pPr>
        <w:ind w:left="7200" w:hanging="180"/>
      </w:pPr>
      <w:rPr>
        <w:rFonts w:cs="Times New Roman"/>
      </w:rPr>
    </w:lvl>
  </w:abstractNum>
  <w:abstractNum w:abstractNumId="78" w15:restartNumberingAfterBreak="0">
    <w:nsid w:val="5E3730AB"/>
    <w:multiLevelType w:val="multilevel"/>
    <w:tmpl w:val="E4762932"/>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79" w15:restartNumberingAfterBreak="0">
    <w:nsid w:val="5E937445"/>
    <w:multiLevelType w:val="hybridMultilevel"/>
    <w:tmpl w:val="A6244912"/>
    <w:lvl w:ilvl="0" w:tplc="23085474">
      <w:start w:val="1"/>
      <w:numFmt w:val="decimal"/>
      <w:lvlText w:val="%1)"/>
      <w:lvlJc w:val="left"/>
      <w:pPr>
        <w:ind w:left="720" w:hanging="360"/>
      </w:pPr>
    </w:lvl>
    <w:lvl w:ilvl="1" w:tplc="4724A2E0">
      <w:start w:val="1"/>
      <w:numFmt w:val="lowerLetter"/>
      <w:lvlText w:val="%2)"/>
      <w:lvlJc w:val="left"/>
      <w:pPr>
        <w:ind w:left="1440" w:hanging="360"/>
      </w:pPr>
    </w:lvl>
    <w:lvl w:ilvl="2" w:tplc="FC284BE4">
      <w:start w:val="1"/>
      <w:numFmt w:val="decimal"/>
      <w:lvlText w:val="%3)"/>
      <w:lvlJc w:val="left"/>
      <w:pPr>
        <w:ind w:left="2907" w:hanging="360"/>
      </w:pPr>
    </w:lvl>
    <w:lvl w:ilvl="3" w:tplc="EAEAAD96" w:tentative="1">
      <w:start w:val="1"/>
      <w:numFmt w:val="decimal"/>
      <w:lvlText w:val="%4."/>
      <w:lvlJc w:val="left"/>
      <w:pPr>
        <w:ind w:left="2880" w:hanging="360"/>
      </w:pPr>
    </w:lvl>
    <w:lvl w:ilvl="4" w:tplc="D64483B8" w:tentative="1">
      <w:start w:val="1"/>
      <w:numFmt w:val="lowerLetter"/>
      <w:lvlText w:val="%5."/>
      <w:lvlJc w:val="left"/>
      <w:pPr>
        <w:ind w:left="3600" w:hanging="360"/>
      </w:pPr>
    </w:lvl>
    <w:lvl w:ilvl="5" w:tplc="B13CBDB4" w:tentative="1">
      <w:start w:val="1"/>
      <w:numFmt w:val="lowerRoman"/>
      <w:lvlText w:val="%6."/>
      <w:lvlJc w:val="right"/>
      <w:pPr>
        <w:ind w:left="4320" w:hanging="180"/>
      </w:pPr>
    </w:lvl>
    <w:lvl w:ilvl="6" w:tplc="3970E488" w:tentative="1">
      <w:start w:val="1"/>
      <w:numFmt w:val="decimal"/>
      <w:lvlText w:val="%7."/>
      <w:lvlJc w:val="left"/>
      <w:pPr>
        <w:ind w:left="5040" w:hanging="360"/>
      </w:pPr>
    </w:lvl>
    <w:lvl w:ilvl="7" w:tplc="D62CE0BE" w:tentative="1">
      <w:start w:val="1"/>
      <w:numFmt w:val="lowerLetter"/>
      <w:lvlText w:val="%8."/>
      <w:lvlJc w:val="left"/>
      <w:pPr>
        <w:ind w:left="5760" w:hanging="360"/>
      </w:pPr>
    </w:lvl>
    <w:lvl w:ilvl="8" w:tplc="6AC69722" w:tentative="1">
      <w:start w:val="1"/>
      <w:numFmt w:val="lowerRoman"/>
      <w:lvlText w:val="%9."/>
      <w:lvlJc w:val="right"/>
      <w:pPr>
        <w:ind w:left="6480" w:hanging="180"/>
      </w:pPr>
    </w:lvl>
  </w:abstractNum>
  <w:abstractNum w:abstractNumId="80" w15:restartNumberingAfterBreak="0">
    <w:nsid w:val="5F57469E"/>
    <w:multiLevelType w:val="hybridMultilevel"/>
    <w:tmpl w:val="42F40AB0"/>
    <w:lvl w:ilvl="0" w:tplc="C49E741E">
      <w:start w:val="1"/>
      <w:numFmt w:val="decimal"/>
      <w:lvlText w:val="%1)"/>
      <w:lvlJc w:val="left"/>
      <w:pPr>
        <w:ind w:left="720" w:hanging="360"/>
      </w:pPr>
      <w:rPr>
        <w:rFonts w:asciiTheme="minorHAnsi" w:eastAsia="Times New Roman" w:hAnsiTheme="minorHAnsi" w:cstheme="minorHAnsi" w:hint="default"/>
        <w:b w:val="0"/>
        <w:i w:val="0"/>
        <w:sz w:val="22"/>
        <w:szCs w:val="22"/>
      </w:rPr>
    </w:lvl>
    <w:lvl w:ilvl="1" w:tplc="0854BE1A" w:tentative="1">
      <w:start w:val="1"/>
      <w:numFmt w:val="lowerLetter"/>
      <w:lvlText w:val="%2."/>
      <w:lvlJc w:val="left"/>
      <w:pPr>
        <w:ind w:left="1440" w:hanging="360"/>
      </w:pPr>
    </w:lvl>
    <w:lvl w:ilvl="2" w:tplc="7D34C57C" w:tentative="1">
      <w:start w:val="1"/>
      <w:numFmt w:val="lowerRoman"/>
      <w:lvlText w:val="%3."/>
      <w:lvlJc w:val="right"/>
      <w:pPr>
        <w:ind w:left="2160" w:hanging="180"/>
      </w:pPr>
    </w:lvl>
    <w:lvl w:ilvl="3" w:tplc="99B89EE4" w:tentative="1">
      <w:start w:val="1"/>
      <w:numFmt w:val="decimal"/>
      <w:lvlText w:val="%4."/>
      <w:lvlJc w:val="left"/>
      <w:pPr>
        <w:ind w:left="2880" w:hanging="360"/>
      </w:pPr>
    </w:lvl>
    <w:lvl w:ilvl="4" w:tplc="1068AFE4" w:tentative="1">
      <w:start w:val="1"/>
      <w:numFmt w:val="lowerLetter"/>
      <w:lvlText w:val="%5."/>
      <w:lvlJc w:val="left"/>
      <w:pPr>
        <w:ind w:left="3600" w:hanging="360"/>
      </w:pPr>
    </w:lvl>
    <w:lvl w:ilvl="5" w:tplc="57CA7D78" w:tentative="1">
      <w:start w:val="1"/>
      <w:numFmt w:val="lowerRoman"/>
      <w:lvlText w:val="%6."/>
      <w:lvlJc w:val="right"/>
      <w:pPr>
        <w:ind w:left="4320" w:hanging="180"/>
      </w:pPr>
    </w:lvl>
    <w:lvl w:ilvl="6" w:tplc="C0F8A132" w:tentative="1">
      <w:start w:val="1"/>
      <w:numFmt w:val="decimal"/>
      <w:lvlText w:val="%7."/>
      <w:lvlJc w:val="left"/>
      <w:pPr>
        <w:ind w:left="5040" w:hanging="360"/>
      </w:pPr>
    </w:lvl>
    <w:lvl w:ilvl="7" w:tplc="65CEEFD6" w:tentative="1">
      <w:start w:val="1"/>
      <w:numFmt w:val="lowerLetter"/>
      <w:lvlText w:val="%8."/>
      <w:lvlJc w:val="left"/>
      <w:pPr>
        <w:ind w:left="5760" w:hanging="360"/>
      </w:pPr>
    </w:lvl>
    <w:lvl w:ilvl="8" w:tplc="9F4E25BA" w:tentative="1">
      <w:start w:val="1"/>
      <w:numFmt w:val="lowerRoman"/>
      <w:lvlText w:val="%9."/>
      <w:lvlJc w:val="right"/>
      <w:pPr>
        <w:ind w:left="6480" w:hanging="180"/>
      </w:pPr>
    </w:lvl>
  </w:abstractNum>
  <w:abstractNum w:abstractNumId="81" w15:restartNumberingAfterBreak="0">
    <w:nsid w:val="60C8198D"/>
    <w:multiLevelType w:val="hybridMultilevel"/>
    <w:tmpl w:val="834A1F7C"/>
    <w:lvl w:ilvl="0" w:tplc="54DA8688">
      <w:start w:val="1"/>
      <w:numFmt w:val="upperRoman"/>
      <w:lvlText w:val="%1."/>
      <w:lvlJc w:val="right"/>
      <w:pPr>
        <w:ind w:left="720" w:hanging="360"/>
      </w:pPr>
    </w:lvl>
    <w:lvl w:ilvl="1" w:tplc="BA6E8528" w:tentative="1">
      <w:start w:val="1"/>
      <w:numFmt w:val="lowerLetter"/>
      <w:lvlText w:val="%2."/>
      <w:lvlJc w:val="left"/>
      <w:pPr>
        <w:ind w:left="1440" w:hanging="360"/>
      </w:pPr>
    </w:lvl>
    <w:lvl w:ilvl="2" w:tplc="C1487F4C" w:tentative="1">
      <w:start w:val="1"/>
      <w:numFmt w:val="lowerRoman"/>
      <w:lvlText w:val="%3."/>
      <w:lvlJc w:val="right"/>
      <w:pPr>
        <w:ind w:left="2160" w:hanging="180"/>
      </w:pPr>
    </w:lvl>
    <w:lvl w:ilvl="3" w:tplc="0DE21B94" w:tentative="1">
      <w:start w:val="1"/>
      <w:numFmt w:val="decimal"/>
      <w:lvlText w:val="%4."/>
      <w:lvlJc w:val="left"/>
      <w:pPr>
        <w:ind w:left="2880" w:hanging="360"/>
      </w:pPr>
    </w:lvl>
    <w:lvl w:ilvl="4" w:tplc="3D1A7A10" w:tentative="1">
      <w:start w:val="1"/>
      <w:numFmt w:val="lowerLetter"/>
      <w:lvlText w:val="%5."/>
      <w:lvlJc w:val="left"/>
      <w:pPr>
        <w:ind w:left="3600" w:hanging="360"/>
      </w:pPr>
    </w:lvl>
    <w:lvl w:ilvl="5" w:tplc="12BE8342" w:tentative="1">
      <w:start w:val="1"/>
      <w:numFmt w:val="lowerRoman"/>
      <w:lvlText w:val="%6."/>
      <w:lvlJc w:val="right"/>
      <w:pPr>
        <w:ind w:left="4320" w:hanging="180"/>
      </w:pPr>
    </w:lvl>
    <w:lvl w:ilvl="6" w:tplc="227A2C38" w:tentative="1">
      <w:start w:val="1"/>
      <w:numFmt w:val="decimal"/>
      <w:lvlText w:val="%7."/>
      <w:lvlJc w:val="left"/>
      <w:pPr>
        <w:ind w:left="5040" w:hanging="360"/>
      </w:pPr>
    </w:lvl>
    <w:lvl w:ilvl="7" w:tplc="BF2804AA" w:tentative="1">
      <w:start w:val="1"/>
      <w:numFmt w:val="lowerLetter"/>
      <w:lvlText w:val="%8."/>
      <w:lvlJc w:val="left"/>
      <w:pPr>
        <w:ind w:left="5760" w:hanging="360"/>
      </w:pPr>
    </w:lvl>
    <w:lvl w:ilvl="8" w:tplc="408462B0" w:tentative="1">
      <w:start w:val="1"/>
      <w:numFmt w:val="lowerRoman"/>
      <w:lvlText w:val="%9."/>
      <w:lvlJc w:val="right"/>
      <w:pPr>
        <w:ind w:left="6480" w:hanging="180"/>
      </w:pPr>
    </w:lvl>
  </w:abstractNum>
  <w:abstractNum w:abstractNumId="82" w15:restartNumberingAfterBreak="0">
    <w:nsid w:val="6139554A"/>
    <w:multiLevelType w:val="hybridMultilevel"/>
    <w:tmpl w:val="339AEC30"/>
    <w:lvl w:ilvl="0" w:tplc="42B0DE60">
      <w:start w:val="1"/>
      <w:numFmt w:val="lowerLetter"/>
      <w:suff w:val="space"/>
      <w:lvlText w:val="%1)"/>
      <w:lvlJc w:val="left"/>
      <w:pPr>
        <w:ind w:left="644" w:hanging="360"/>
      </w:pPr>
      <w:rPr>
        <w:rFonts w:hint="default"/>
      </w:rPr>
    </w:lvl>
    <w:lvl w:ilvl="1" w:tplc="85A464F4" w:tentative="1">
      <w:start w:val="1"/>
      <w:numFmt w:val="lowerLetter"/>
      <w:lvlText w:val="%2."/>
      <w:lvlJc w:val="left"/>
      <w:pPr>
        <w:ind w:left="1017" w:hanging="360"/>
      </w:pPr>
    </w:lvl>
    <w:lvl w:ilvl="2" w:tplc="3C7E227C" w:tentative="1">
      <w:start w:val="1"/>
      <w:numFmt w:val="lowerRoman"/>
      <w:lvlText w:val="%3."/>
      <w:lvlJc w:val="right"/>
      <w:pPr>
        <w:ind w:left="1737" w:hanging="180"/>
      </w:pPr>
    </w:lvl>
    <w:lvl w:ilvl="3" w:tplc="4DC8407C" w:tentative="1">
      <w:start w:val="1"/>
      <w:numFmt w:val="decimal"/>
      <w:lvlText w:val="%4."/>
      <w:lvlJc w:val="left"/>
      <w:pPr>
        <w:ind w:left="2457" w:hanging="360"/>
      </w:pPr>
    </w:lvl>
    <w:lvl w:ilvl="4" w:tplc="33CEBC64" w:tentative="1">
      <w:start w:val="1"/>
      <w:numFmt w:val="lowerLetter"/>
      <w:lvlText w:val="%5."/>
      <w:lvlJc w:val="left"/>
      <w:pPr>
        <w:ind w:left="3177" w:hanging="360"/>
      </w:pPr>
    </w:lvl>
    <w:lvl w:ilvl="5" w:tplc="C5A03282" w:tentative="1">
      <w:start w:val="1"/>
      <w:numFmt w:val="lowerRoman"/>
      <w:lvlText w:val="%6."/>
      <w:lvlJc w:val="right"/>
      <w:pPr>
        <w:ind w:left="3897" w:hanging="180"/>
      </w:pPr>
    </w:lvl>
    <w:lvl w:ilvl="6" w:tplc="23C2503C" w:tentative="1">
      <w:start w:val="1"/>
      <w:numFmt w:val="decimal"/>
      <w:lvlText w:val="%7."/>
      <w:lvlJc w:val="left"/>
      <w:pPr>
        <w:ind w:left="4617" w:hanging="360"/>
      </w:pPr>
    </w:lvl>
    <w:lvl w:ilvl="7" w:tplc="7B32ABA0" w:tentative="1">
      <w:start w:val="1"/>
      <w:numFmt w:val="lowerLetter"/>
      <w:lvlText w:val="%8."/>
      <w:lvlJc w:val="left"/>
      <w:pPr>
        <w:ind w:left="5337" w:hanging="360"/>
      </w:pPr>
    </w:lvl>
    <w:lvl w:ilvl="8" w:tplc="89EED566" w:tentative="1">
      <w:start w:val="1"/>
      <w:numFmt w:val="lowerRoman"/>
      <w:lvlText w:val="%9."/>
      <w:lvlJc w:val="right"/>
      <w:pPr>
        <w:ind w:left="6057" w:hanging="180"/>
      </w:pPr>
    </w:lvl>
  </w:abstractNum>
  <w:abstractNum w:abstractNumId="83" w15:restartNumberingAfterBreak="0">
    <w:nsid w:val="62E7722D"/>
    <w:multiLevelType w:val="multilevel"/>
    <w:tmpl w:val="EB2806FC"/>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4" w15:restartNumberingAfterBreak="0">
    <w:nsid w:val="64FD0EE8"/>
    <w:multiLevelType w:val="hybridMultilevel"/>
    <w:tmpl w:val="0DB08EAE"/>
    <w:lvl w:ilvl="0" w:tplc="DD5A5904">
      <w:start w:val="1"/>
      <w:numFmt w:val="lowerLetter"/>
      <w:lvlText w:val="%1)"/>
      <w:lvlJc w:val="left"/>
      <w:pPr>
        <w:ind w:left="1440" w:hanging="360"/>
      </w:pPr>
      <w:rPr>
        <w:rFonts w:cs="Times New Roman"/>
      </w:rPr>
    </w:lvl>
    <w:lvl w:ilvl="1" w:tplc="692ACC38">
      <w:start w:val="1"/>
      <w:numFmt w:val="lowerLetter"/>
      <w:lvlText w:val="%2."/>
      <w:lvlJc w:val="left"/>
      <w:pPr>
        <w:ind w:left="2160" w:hanging="360"/>
      </w:pPr>
      <w:rPr>
        <w:rFonts w:cs="Times New Roman"/>
      </w:rPr>
    </w:lvl>
    <w:lvl w:ilvl="2" w:tplc="2EE8F1F2" w:tentative="1">
      <w:start w:val="1"/>
      <w:numFmt w:val="lowerRoman"/>
      <w:lvlText w:val="%3."/>
      <w:lvlJc w:val="right"/>
      <w:pPr>
        <w:ind w:left="2880" w:hanging="180"/>
      </w:pPr>
      <w:rPr>
        <w:rFonts w:cs="Times New Roman"/>
      </w:rPr>
    </w:lvl>
    <w:lvl w:ilvl="3" w:tplc="6826E972" w:tentative="1">
      <w:start w:val="1"/>
      <w:numFmt w:val="decimal"/>
      <w:lvlText w:val="%4."/>
      <w:lvlJc w:val="left"/>
      <w:pPr>
        <w:ind w:left="3600" w:hanging="360"/>
      </w:pPr>
      <w:rPr>
        <w:rFonts w:cs="Times New Roman"/>
      </w:rPr>
    </w:lvl>
    <w:lvl w:ilvl="4" w:tplc="3EB03AA2" w:tentative="1">
      <w:start w:val="1"/>
      <w:numFmt w:val="lowerLetter"/>
      <w:lvlText w:val="%5."/>
      <w:lvlJc w:val="left"/>
      <w:pPr>
        <w:ind w:left="4320" w:hanging="360"/>
      </w:pPr>
      <w:rPr>
        <w:rFonts w:cs="Times New Roman"/>
      </w:rPr>
    </w:lvl>
    <w:lvl w:ilvl="5" w:tplc="C7CC79BC" w:tentative="1">
      <w:start w:val="1"/>
      <w:numFmt w:val="lowerRoman"/>
      <w:lvlText w:val="%6."/>
      <w:lvlJc w:val="right"/>
      <w:pPr>
        <w:ind w:left="5040" w:hanging="180"/>
      </w:pPr>
      <w:rPr>
        <w:rFonts w:cs="Times New Roman"/>
      </w:rPr>
    </w:lvl>
    <w:lvl w:ilvl="6" w:tplc="84A0794A" w:tentative="1">
      <w:start w:val="1"/>
      <w:numFmt w:val="decimal"/>
      <w:lvlText w:val="%7."/>
      <w:lvlJc w:val="left"/>
      <w:pPr>
        <w:ind w:left="5760" w:hanging="360"/>
      </w:pPr>
      <w:rPr>
        <w:rFonts w:cs="Times New Roman"/>
      </w:rPr>
    </w:lvl>
    <w:lvl w:ilvl="7" w:tplc="A4BEA356" w:tentative="1">
      <w:start w:val="1"/>
      <w:numFmt w:val="lowerLetter"/>
      <w:lvlText w:val="%8."/>
      <w:lvlJc w:val="left"/>
      <w:pPr>
        <w:ind w:left="6480" w:hanging="360"/>
      </w:pPr>
      <w:rPr>
        <w:rFonts w:cs="Times New Roman"/>
      </w:rPr>
    </w:lvl>
    <w:lvl w:ilvl="8" w:tplc="B1849B30" w:tentative="1">
      <w:start w:val="1"/>
      <w:numFmt w:val="lowerRoman"/>
      <w:lvlText w:val="%9."/>
      <w:lvlJc w:val="right"/>
      <w:pPr>
        <w:ind w:left="7200" w:hanging="180"/>
      </w:pPr>
      <w:rPr>
        <w:rFonts w:cs="Times New Roman"/>
      </w:rPr>
    </w:lvl>
  </w:abstractNum>
  <w:abstractNum w:abstractNumId="85" w15:restartNumberingAfterBreak="0">
    <w:nsid w:val="650F352A"/>
    <w:multiLevelType w:val="hybridMultilevel"/>
    <w:tmpl w:val="A37081A2"/>
    <w:styleLink w:val="Zaimportowanystyl40"/>
    <w:lvl w:ilvl="0" w:tplc="06E00C5E">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06E5122">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D9A2DE9A">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5DAAD34A">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4B544552">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F30FB32">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162A7A4">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DB9ED58E">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6868D6A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86" w15:restartNumberingAfterBreak="0">
    <w:nsid w:val="69040443"/>
    <w:multiLevelType w:val="hybridMultilevel"/>
    <w:tmpl w:val="663A36DA"/>
    <w:lvl w:ilvl="0" w:tplc="AF90B958">
      <w:start w:val="1"/>
      <w:numFmt w:val="decimal"/>
      <w:lvlText w:val="%1)"/>
      <w:lvlJc w:val="left"/>
      <w:pPr>
        <w:ind w:left="1004" w:hanging="360"/>
      </w:pPr>
    </w:lvl>
    <w:lvl w:ilvl="1" w:tplc="1B4ED748" w:tentative="1">
      <w:start w:val="1"/>
      <w:numFmt w:val="lowerLetter"/>
      <w:lvlText w:val="%2."/>
      <w:lvlJc w:val="left"/>
      <w:pPr>
        <w:ind w:left="1724" w:hanging="360"/>
      </w:pPr>
    </w:lvl>
    <w:lvl w:ilvl="2" w:tplc="8D824C9A" w:tentative="1">
      <w:start w:val="1"/>
      <w:numFmt w:val="lowerRoman"/>
      <w:lvlText w:val="%3."/>
      <w:lvlJc w:val="right"/>
      <w:pPr>
        <w:ind w:left="2444" w:hanging="180"/>
      </w:pPr>
    </w:lvl>
    <w:lvl w:ilvl="3" w:tplc="FEB64974" w:tentative="1">
      <w:start w:val="1"/>
      <w:numFmt w:val="decimal"/>
      <w:lvlText w:val="%4."/>
      <w:lvlJc w:val="left"/>
      <w:pPr>
        <w:ind w:left="3164" w:hanging="360"/>
      </w:pPr>
    </w:lvl>
    <w:lvl w:ilvl="4" w:tplc="7B7A8E6A" w:tentative="1">
      <w:start w:val="1"/>
      <w:numFmt w:val="lowerLetter"/>
      <w:lvlText w:val="%5."/>
      <w:lvlJc w:val="left"/>
      <w:pPr>
        <w:ind w:left="3884" w:hanging="360"/>
      </w:pPr>
    </w:lvl>
    <w:lvl w:ilvl="5" w:tplc="E642F51A" w:tentative="1">
      <w:start w:val="1"/>
      <w:numFmt w:val="lowerRoman"/>
      <w:lvlText w:val="%6."/>
      <w:lvlJc w:val="right"/>
      <w:pPr>
        <w:ind w:left="4604" w:hanging="180"/>
      </w:pPr>
    </w:lvl>
    <w:lvl w:ilvl="6" w:tplc="987AF89A" w:tentative="1">
      <w:start w:val="1"/>
      <w:numFmt w:val="decimal"/>
      <w:lvlText w:val="%7."/>
      <w:lvlJc w:val="left"/>
      <w:pPr>
        <w:ind w:left="5324" w:hanging="360"/>
      </w:pPr>
    </w:lvl>
    <w:lvl w:ilvl="7" w:tplc="BB14A710" w:tentative="1">
      <w:start w:val="1"/>
      <w:numFmt w:val="lowerLetter"/>
      <w:lvlText w:val="%8."/>
      <w:lvlJc w:val="left"/>
      <w:pPr>
        <w:ind w:left="6044" w:hanging="360"/>
      </w:pPr>
    </w:lvl>
    <w:lvl w:ilvl="8" w:tplc="888E55BC" w:tentative="1">
      <w:start w:val="1"/>
      <w:numFmt w:val="lowerRoman"/>
      <w:lvlText w:val="%9."/>
      <w:lvlJc w:val="right"/>
      <w:pPr>
        <w:ind w:left="6764" w:hanging="180"/>
      </w:pPr>
    </w:lvl>
  </w:abstractNum>
  <w:abstractNum w:abstractNumId="87"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AC5586D"/>
    <w:multiLevelType w:val="hybridMultilevel"/>
    <w:tmpl w:val="0F241938"/>
    <w:lvl w:ilvl="0" w:tplc="55DA162C">
      <w:start w:val="1"/>
      <w:numFmt w:val="decimal"/>
      <w:lvlText w:val="%1."/>
      <w:lvlJc w:val="left"/>
      <w:pPr>
        <w:ind w:left="720" w:hanging="360"/>
      </w:pPr>
    </w:lvl>
    <w:lvl w:ilvl="1" w:tplc="F1CA66C2" w:tentative="1">
      <w:start w:val="1"/>
      <w:numFmt w:val="lowerLetter"/>
      <w:lvlText w:val="%2."/>
      <w:lvlJc w:val="left"/>
      <w:pPr>
        <w:ind w:left="1440" w:hanging="360"/>
      </w:pPr>
    </w:lvl>
    <w:lvl w:ilvl="2" w:tplc="B3AEBE42" w:tentative="1">
      <w:start w:val="1"/>
      <w:numFmt w:val="lowerRoman"/>
      <w:lvlText w:val="%3."/>
      <w:lvlJc w:val="right"/>
      <w:pPr>
        <w:ind w:left="2160" w:hanging="180"/>
      </w:pPr>
    </w:lvl>
    <w:lvl w:ilvl="3" w:tplc="8F924756" w:tentative="1">
      <w:start w:val="1"/>
      <w:numFmt w:val="decimal"/>
      <w:lvlText w:val="%4."/>
      <w:lvlJc w:val="left"/>
      <w:pPr>
        <w:ind w:left="2880" w:hanging="360"/>
      </w:pPr>
    </w:lvl>
    <w:lvl w:ilvl="4" w:tplc="FBE4152A" w:tentative="1">
      <w:start w:val="1"/>
      <w:numFmt w:val="lowerLetter"/>
      <w:lvlText w:val="%5."/>
      <w:lvlJc w:val="left"/>
      <w:pPr>
        <w:ind w:left="3600" w:hanging="360"/>
      </w:pPr>
    </w:lvl>
    <w:lvl w:ilvl="5" w:tplc="6C72D036" w:tentative="1">
      <w:start w:val="1"/>
      <w:numFmt w:val="lowerRoman"/>
      <w:lvlText w:val="%6."/>
      <w:lvlJc w:val="right"/>
      <w:pPr>
        <w:ind w:left="4320" w:hanging="180"/>
      </w:pPr>
    </w:lvl>
    <w:lvl w:ilvl="6" w:tplc="465A46F8" w:tentative="1">
      <w:start w:val="1"/>
      <w:numFmt w:val="decimal"/>
      <w:lvlText w:val="%7."/>
      <w:lvlJc w:val="left"/>
      <w:pPr>
        <w:ind w:left="5040" w:hanging="360"/>
      </w:pPr>
    </w:lvl>
    <w:lvl w:ilvl="7" w:tplc="2E001BA2" w:tentative="1">
      <w:start w:val="1"/>
      <w:numFmt w:val="lowerLetter"/>
      <w:lvlText w:val="%8."/>
      <w:lvlJc w:val="left"/>
      <w:pPr>
        <w:ind w:left="5760" w:hanging="360"/>
      </w:pPr>
    </w:lvl>
    <w:lvl w:ilvl="8" w:tplc="58760366" w:tentative="1">
      <w:start w:val="1"/>
      <w:numFmt w:val="lowerRoman"/>
      <w:lvlText w:val="%9."/>
      <w:lvlJc w:val="right"/>
      <w:pPr>
        <w:ind w:left="6480" w:hanging="180"/>
      </w:pPr>
    </w:lvl>
  </w:abstractNum>
  <w:abstractNum w:abstractNumId="89" w15:restartNumberingAfterBreak="0">
    <w:nsid w:val="6B865340"/>
    <w:multiLevelType w:val="multilevel"/>
    <w:tmpl w:val="7534C54E"/>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0" w15:restartNumberingAfterBreak="0">
    <w:nsid w:val="6BDA67DF"/>
    <w:multiLevelType w:val="hybridMultilevel"/>
    <w:tmpl w:val="8C9C9E8C"/>
    <w:lvl w:ilvl="0" w:tplc="A22CDD0A">
      <w:start w:val="1"/>
      <w:numFmt w:val="decimal"/>
      <w:lvlText w:val="%1)"/>
      <w:lvlJc w:val="left"/>
      <w:pPr>
        <w:ind w:left="720" w:hanging="360"/>
      </w:pPr>
    </w:lvl>
    <w:lvl w:ilvl="1" w:tplc="736C9156" w:tentative="1">
      <w:start w:val="1"/>
      <w:numFmt w:val="lowerLetter"/>
      <w:lvlText w:val="%2."/>
      <w:lvlJc w:val="left"/>
      <w:pPr>
        <w:ind w:left="1440" w:hanging="360"/>
      </w:pPr>
    </w:lvl>
    <w:lvl w:ilvl="2" w:tplc="1CA67C3E" w:tentative="1">
      <w:start w:val="1"/>
      <w:numFmt w:val="lowerRoman"/>
      <w:lvlText w:val="%3."/>
      <w:lvlJc w:val="right"/>
      <w:pPr>
        <w:ind w:left="2160" w:hanging="180"/>
      </w:pPr>
    </w:lvl>
    <w:lvl w:ilvl="3" w:tplc="BBEAA99E" w:tentative="1">
      <w:start w:val="1"/>
      <w:numFmt w:val="decimal"/>
      <w:lvlText w:val="%4."/>
      <w:lvlJc w:val="left"/>
      <w:pPr>
        <w:ind w:left="2880" w:hanging="360"/>
      </w:pPr>
    </w:lvl>
    <w:lvl w:ilvl="4" w:tplc="7D6AC16A" w:tentative="1">
      <w:start w:val="1"/>
      <w:numFmt w:val="lowerLetter"/>
      <w:lvlText w:val="%5."/>
      <w:lvlJc w:val="left"/>
      <w:pPr>
        <w:ind w:left="3600" w:hanging="360"/>
      </w:pPr>
    </w:lvl>
    <w:lvl w:ilvl="5" w:tplc="799835CE" w:tentative="1">
      <w:start w:val="1"/>
      <w:numFmt w:val="lowerRoman"/>
      <w:lvlText w:val="%6."/>
      <w:lvlJc w:val="right"/>
      <w:pPr>
        <w:ind w:left="4320" w:hanging="180"/>
      </w:pPr>
    </w:lvl>
    <w:lvl w:ilvl="6" w:tplc="AAF8861C" w:tentative="1">
      <w:start w:val="1"/>
      <w:numFmt w:val="decimal"/>
      <w:lvlText w:val="%7."/>
      <w:lvlJc w:val="left"/>
      <w:pPr>
        <w:ind w:left="5040" w:hanging="360"/>
      </w:pPr>
    </w:lvl>
    <w:lvl w:ilvl="7" w:tplc="638A0AD8" w:tentative="1">
      <w:start w:val="1"/>
      <w:numFmt w:val="lowerLetter"/>
      <w:lvlText w:val="%8."/>
      <w:lvlJc w:val="left"/>
      <w:pPr>
        <w:ind w:left="5760" w:hanging="360"/>
      </w:pPr>
    </w:lvl>
    <w:lvl w:ilvl="8" w:tplc="628AB0BA" w:tentative="1">
      <w:start w:val="1"/>
      <w:numFmt w:val="lowerRoman"/>
      <w:lvlText w:val="%9."/>
      <w:lvlJc w:val="right"/>
      <w:pPr>
        <w:ind w:left="6480" w:hanging="180"/>
      </w:pPr>
    </w:lvl>
  </w:abstractNum>
  <w:abstractNum w:abstractNumId="91" w15:restartNumberingAfterBreak="0">
    <w:nsid w:val="6C540F82"/>
    <w:multiLevelType w:val="hybridMultilevel"/>
    <w:tmpl w:val="FC9A2A6C"/>
    <w:lvl w:ilvl="0" w:tplc="83B65CF4">
      <w:start w:val="1"/>
      <w:numFmt w:val="decimal"/>
      <w:lvlText w:val="%1)"/>
      <w:lvlJc w:val="left"/>
      <w:pPr>
        <w:ind w:left="2203" w:hanging="360"/>
      </w:pPr>
      <w:rPr>
        <w:rFonts w:cs="Times New Roman"/>
      </w:rPr>
    </w:lvl>
    <w:lvl w:ilvl="1" w:tplc="880A6A76">
      <w:start w:val="1"/>
      <w:numFmt w:val="lowerLetter"/>
      <w:lvlText w:val="%2)"/>
      <w:lvlJc w:val="left"/>
      <w:pPr>
        <w:ind w:left="2149" w:hanging="360"/>
      </w:pPr>
      <w:rPr>
        <w:rFonts w:cs="Times New Roman" w:hint="default"/>
        <w:b w:val="0"/>
      </w:rPr>
    </w:lvl>
    <w:lvl w:ilvl="2" w:tplc="CE24D448">
      <w:start w:val="1"/>
      <w:numFmt w:val="lowerRoman"/>
      <w:lvlText w:val="%3."/>
      <w:lvlJc w:val="right"/>
      <w:pPr>
        <w:ind w:left="2869" w:hanging="180"/>
      </w:pPr>
      <w:rPr>
        <w:rFonts w:cs="Times New Roman"/>
      </w:rPr>
    </w:lvl>
    <w:lvl w:ilvl="3" w:tplc="786E7056">
      <w:start w:val="1"/>
      <w:numFmt w:val="decimal"/>
      <w:lvlText w:val="%4."/>
      <w:lvlJc w:val="left"/>
      <w:pPr>
        <w:ind w:left="3589" w:hanging="360"/>
      </w:pPr>
      <w:rPr>
        <w:rFonts w:hint="default"/>
        <w:b w:val="0"/>
        <w:i w:val="0"/>
        <w:color w:val="000000" w:themeColor="text1"/>
      </w:rPr>
    </w:lvl>
    <w:lvl w:ilvl="4" w:tplc="F5903BF4">
      <w:start w:val="1"/>
      <w:numFmt w:val="lowerLetter"/>
      <w:lvlText w:val="%5."/>
      <w:lvlJc w:val="left"/>
      <w:pPr>
        <w:ind w:left="4309" w:hanging="360"/>
      </w:pPr>
      <w:rPr>
        <w:rFonts w:hint="default"/>
      </w:rPr>
    </w:lvl>
    <w:lvl w:ilvl="5" w:tplc="88082184" w:tentative="1">
      <w:start w:val="1"/>
      <w:numFmt w:val="lowerRoman"/>
      <w:lvlText w:val="%6."/>
      <w:lvlJc w:val="right"/>
      <w:pPr>
        <w:ind w:left="5029" w:hanging="180"/>
      </w:pPr>
      <w:rPr>
        <w:rFonts w:cs="Times New Roman"/>
      </w:rPr>
    </w:lvl>
    <w:lvl w:ilvl="6" w:tplc="2C645480" w:tentative="1">
      <w:start w:val="1"/>
      <w:numFmt w:val="decimal"/>
      <w:lvlText w:val="%7."/>
      <w:lvlJc w:val="left"/>
      <w:pPr>
        <w:ind w:left="5749" w:hanging="360"/>
      </w:pPr>
      <w:rPr>
        <w:rFonts w:cs="Times New Roman"/>
      </w:rPr>
    </w:lvl>
    <w:lvl w:ilvl="7" w:tplc="1652C58C" w:tentative="1">
      <w:start w:val="1"/>
      <w:numFmt w:val="lowerLetter"/>
      <w:lvlText w:val="%8."/>
      <w:lvlJc w:val="left"/>
      <w:pPr>
        <w:ind w:left="6469" w:hanging="360"/>
      </w:pPr>
      <w:rPr>
        <w:rFonts w:cs="Times New Roman"/>
      </w:rPr>
    </w:lvl>
    <w:lvl w:ilvl="8" w:tplc="4664D492" w:tentative="1">
      <w:start w:val="1"/>
      <w:numFmt w:val="lowerRoman"/>
      <w:lvlText w:val="%9."/>
      <w:lvlJc w:val="right"/>
      <w:pPr>
        <w:ind w:left="7189" w:hanging="180"/>
      </w:pPr>
      <w:rPr>
        <w:rFonts w:cs="Times New Roman"/>
      </w:rPr>
    </w:lvl>
  </w:abstractNum>
  <w:abstractNum w:abstractNumId="92" w15:restartNumberingAfterBreak="0">
    <w:nsid w:val="6C6E114A"/>
    <w:multiLevelType w:val="hybridMultilevel"/>
    <w:tmpl w:val="FF3EB3D6"/>
    <w:lvl w:ilvl="0" w:tplc="8ADA7498">
      <w:start w:val="1"/>
      <w:numFmt w:val="decimal"/>
      <w:lvlText w:val="%1)"/>
      <w:lvlJc w:val="left"/>
      <w:pPr>
        <w:ind w:left="786" w:hanging="360"/>
      </w:pPr>
      <w:rPr>
        <w:rFonts w:hint="default"/>
        <w:b w:val="0"/>
        <w:i w:val="0"/>
        <w:color w:val="auto"/>
      </w:rPr>
    </w:lvl>
    <w:lvl w:ilvl="1" w:tplc="4DE6FB1C" w:tentative="1">
      <w:start w:val="1"/>
      <w:numFmt w:val="lowerLetter"/>
      <w:lvlText w:val="%2."/>
      <w:lvlJc w:val="left"/>
      <w:pPr>
        <w:ind w:left="1506" w:hanging="360"/>
      </w:pPr>
    </w:lvl>
    <w:lvl w:ilvl="2" w:tplc="F2147A54" w:tentative="1">
      <w:start w:val="1"/>
      <w:numFmt w:val="lowerRoman"/>
      <w:lvlText w:val="%3."/>
      <w:lvlJc w:val="right"/>
      <w:pPr>
        <w:ind w:left="2226" w:hanging="180"/>
      </w:pPr>
    </w:lvl>
    <w:lvl w:ilvl="3" w:tplc="70F4D670" w:tentative="1">
      <w:start w:val="1"/>
      <w:numFmt w:val="decimal"/>
      <w:lvlText w:val="%4."/>
      <w:lvlJc w:val="left"/>
      <w:pPr>
        <w:ind w:left="2946" w:hanging="360"/>
      </w:pPr>
    </w:lvl>
    <w:lvl w:ilvl="4" w:tplc="055281F4" w:tentative="1">
      <w:start w:val="1"/>
      <w:numFmt w:val="lowerLetter"/>
      <w:lvlText w:val="%5."/>
      <w:lvlJc w:val="left"/>
      <w:pPr>
        <w:ind w:left="3666" w:hanging="360"/>
      </w:pPr>
    </w:lvl>
    <w:lvl w:ilvl="5" w:tplc="E6644F58" w:tentative="1">
      <w:start w:val="1"/>
      <w:numFmt w:val="lowerRoman"/>
      <w:lvlText w:val="%6."/>
      <w:lvlJc w:val="right"/>
      <w:pPr>
        <w:ind w:left="4386" w:hanging="180"/>
      </w:pPr>
    </w:lvl>
    <w:lvl w:ilvl="6" w:tplc="4AAE8A66" w:tentative="1">
      <w:start w:val="1"/>
      <w:numFmt w:val="decimal"/>
      <w:lvlText w:val="%7."/>
      <w:lvlJc w:val="left"/>
      <w:pPr>
        <w:ind w:left="5106" w:hanging="360"/>
      </w:pPr>
    </w:lvl>
    <w:lvl w:ilvl="7" w:tplc="E6781348" w:tentative="1">
      <w:start w:val="1"/>
      <w:numFmt w:val="lowerLetter"/>
      <w:lvlText w:val="%8."/>
      <w:lvlJc w:val="left"/>
      <w:pPr>
        <w:ind w:left="5826" w:hanging="360"/>
      </w:pPr>
    </w:lvl>
    <w:lvl w:ilvl="8" w:tplc="304C2A00" w:tentative="1">
      <w:start w:val="1"/>
      <w:numFmt w:val="lowerRoman"/>
      <w:lvlText w:val="%9."/>
      <w:lvlJc w:val="right"/>
      <w:pPr>
        <w:ind w:left="6546" w:hanging="180"/>
      </w:pPr>
    </w:lvl>
  </w:abstractNum>
  <w:abstractNum w:abstractNumId="9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94" w15:restartNumberingAfterBreak="0">
    <w:nsid w:val="6CD740F9"/>
    <w:multiLevelType w:val="hybridMultilevel"/>
    <w:tmpl w:val="C3CE42CE"/>
    <w:lvl w:ilvl="0" w:tplc="23A4AE1C">
      <w:start w:val="1"/>
      <w:numFmt w:val="decimal"/>
      <w:suff w:val="space"/>
      <w:lvlText w:val="%1."/>
      <w:lvlJc w:val="left"/>
      <w:pPr>
        <w:ind w:left="644" w:hanging="360"/>
      </w:pPr>
      <w:rPr>
        <w:rFonts w:ascii="Calibri" w:hAnsi="Calibri" w:cs="Calibri" w:hint="default"/>
        <w:b w:val="0"/>
        <w:i w:val="0"/>
        <w:sz w:val="22"/>
        <w:szCs w:val="22"/>
      </w:rPr>
    </w:lvl>
    <w:lvl w:ilvl="1" w:tplc="1D7474CA" w:tentative="1">
      <w:start w:val="1"/>
      <w:numFmt w:val="lowerLetter"/>
      <w:lvlText w:val="%2."/>
      <w:lvlJc w:val="left"/>
      <w:pPr>
        <w:ind w:left="1298" w:hanging="360"/>
      </w:pPr>
    </w:lvl>
    <w:lvl w:ilvl="2" w:tplc="E30A7D3A" w:tentative="1">
      <w:start w:val="1"/>
      <w:numFmt w:val="lowerRoman"/>
      <w:lvlText w:val="%3."/>
      <w:lvlJc w:val="right"/>
      <w:pPr>
        <w:ind w:left="2018" w:hanging="180"/>
      </w:pPr>
    </w:lvl>
    <w:lvl w:ilvl="3" w:tplc="7630AB6C" w:tentative="1">
      <w:start w:val="1"/>
      <w:numFmt w:val="decimal"/>
      <w:lvlText w:val="%4."/>
      <w:lvlJc w:val="left"/>
      <w:pPr>
        <w:ind w:left="2738" w:hanging="360"/>
      </w:pPr>
    </w:lvl>
    <w:lvl w:ilvl="4" w:tplc="01349586" w:tentative="1">
      <w:start w:val="1"/>
      <w:numFmt w:val="lowerLetter"/>
      <w:lvlText w:val="%5."/>
      <w:lvlJc w:val="left"/>
      <w:pPr>
        <w:ind w:left="3458" w:hanging="360"/>
      </w:pPr>
    </w:lvl>
    <w:lvl w:ilvl="5" w:tplc="E1306F1A" w:tentative="1">
      <w:start w:val="1"/>
      <w:numFmt w:val="lowerRoman"/>
      <w:lvlText w:val="%6."/>
      <w:lvlJc w:val="right"/>
      <w:pPr>
        <w:ind w:left="4178" w:hanging="180"/>
      </w:pPr>
    </w:lvl>
    <w:lvl w:ilvl="6" w:tplc="CC56B064" w:tentative="1">
      <w:start w:val="1"/>
      <w:numFmt w:val="decimal"/>
      <w:lvlText w:val="%7."/>
      <w:lvlJc w:val="left"/>
      <w:pPr>
        <w:ind w:left="4898" w:hanging="360"/>
      </w:pPr>
    </w:lvl>
    <w:lvl w:ilvl="7" w:tplc="5D947820" w:tentative="1">
      <w:start w:val="1"/>
      <w:numFmt w:val="lowerLetter"/>
      <w:lvlText w:val="%8."/>
      <w:lvlJc w:val="left"/>
      <w:pPr>
        <w:ind w:left="5618" w:hanging="360"/>
      </w:pPr>
    </w:lvl>
    <w:lvl w:ilvl="8" w:tplc="CC4E42A8" w:tentative="1">
      <w:start w:val="1"/>
      <w:numFmt w:val="lowerRoman"/>
      <w:lvlText w:val="%9."/>
      <w:lvlJc w:val="right"/>
      <w:pPr>
        <w:ind w:left="6338" w:hanging="180"/>
      </w:pPr>
    </w:lvl>
  </w:abstractNum>
  <w:abstractNum w:abstractNumId="95" w15:restartNumberingAfterBreak="0">
    <w:nsid w:val="6D0E070F"/>
    <w:multiLevelType w:val="hybridMultilevel"/>
    <w:tmpl w:val="1E7A7D56"/>
    <w:lvl w:ilvl="0" w:tplc="A55C6568">
      <w:start w:val="1"/>
      <w:numFmt w:val="decimal"/>
      <w:lvlText w:val="%1."/>
      <w:lvlJc w:val="left"/>
      <w:pPr>
        <w:ind w:left="720" w:hanging="360"/>
      </w:pPr>
      <w:rPr>
        <w:b w:val="0"/>
      </w:rPr>
    </w:lvl>
    <w:lvl w:ilvl="1" w:tplc="A094D5DC" w:tentative="1">
      <w:start w:val="1"/>
      <w:numFmt w:val="lowerLetter"/>
      <w:lvlText w:val="%2."/>
      <w:lvlJc w:val="left"/>
      <w:pPr>
        <w:ind w:left="1440" w:hanging="360"/>
      </w:pPr>
    </w:lvl>
    <w:lvl w:ilvl="2" w:tplc="111CE144" w:tentative="1">
      <w:start w:val="1"/>
      <w:numFmt w:val="lowerRoman"/>
      <w:lvlText w:val="%3."/>
      <w:lvlJc w:val="right"/>
      <w:pPr>
        <w:ind w:left="2160" w:hanging="180"/>
      </w:pPr>
    </w:lvl>
    <w:lvl w:ilvl="3" w:tplc="789ED770" w:tentative="1">
      <w:start w:val="1"/>
      <w:numFmt w:val="decimal"/>
      <w:lvlText w:val="%4."/>
      <w:lvlJc w:val="left"/>
      <w:pPr>
        <w:ind w:left="2880" w:hanging="360"/>
      </w:pPr>
    </w:lvl>
    <w:lvl w:ilvl="4" w:tplc="679C6948" w:tentative="1">
      <w:start w:val="1"/>
      <w:numFmt w:val="lowerLetter"/>
      <w:lvlText w:val="%5."/>
      <w:lvlJc w:val="left"/>
      <w:pPr>
        <w:ind w:left="3600" w:hanging="360"/>
      </w:pPr>
    </w:lvl>
    <w:lvl w:ilvl="5" w:tplc="86BA205E" w:tentative="1">
      <w:start w:val="1"/>
      <w:numFmt w:val="lowerRoman"/>
      <w:lvlText w:val="%6."/>
      <w:lvlJc w:val="right"/>
      <w:pPr>
        <w:ind w:left="4320" w:hanging="180"/>
      </w:pPr>
    </w:lvl>
    <w:lvl w:ilvl="6" w:tplc="F69A2A1E" w:tentative="1">
      <w:start w:val="1"/>
      <w:numFmt w:val="decimal"/>
      <w:lvlText w:val="%7."/>
      <w:lvlJc w:val="left"/>
      <w:pPr>
        <w:ind w:left="5040" w:hanging="360"/>
      </w:pPr>
    </w:lvl>
    <w:lvl w:ilvl="7" w:tplc="266A092C" w:tentative="1">
      <w:start w:val="1"/>
      <w:numFmt w:val="lowerLetter"/>
      <w:lvlText w:val="%8."/>
      <w:lvlJc w:val="left"/>
      <w:pPr>
        <w:ind w:left="5760" w:hanging="360"/>
      </w:pPr>
    </w:lvl>
    <w:lvl w:ilvl="8" w:tplc="27C87DBC" w:tentative="1">
      <w:start w:val="1"/>
      <w:numFmt w:val="lowerRoman"/>
      <w:lvlText w:val="%9."/>
      <w:lvlJc w:val="right"/>
      <w:pPr>
        <w:ind w:left="6480" w:hanging="180"/>
      </w:pPr>
    </w:lvl>
  </w:abstractNum>
  <w:abstractNum w:abstractNumId="96" w15:restartNumberingAfterBreak="0">
    <w:nsid w:val="6E876992"/>
    <w:multiLevelType w:val="hybridMultilevel"/>
    <w:tmpl w:val="E43C8B5C"/>
    <w:lvl w:ilvl="0" w:tplc="FC167A86">
      <w:start w:val="1"/>
      <w:numFmt w:val="decimal"/>
      <w:lvlText w:val="%1."/>
      <w:lvlJc w:val="left"/>
      <w:pPr>
        <w:ind w:left="720" w:hanging="360"/>
      </w:pPr>
      <w:rPr>
        <w:rFonts w:ascii="Calibri" w:eastAsia="Times New Roman" w:hAnsi="Calibri" w:cs="Calibri" w:hint="default"/>
        <w:sz w:val="22"/>
      </w:rPr>
    </w:lvl>
    <w:lvl w:ilvl="1" w:tplc="CD3E67A0">
      <w:start w:val="1"/>
      <w:numFmt w:val="lowerLetter"/>
      <w:lvlText w:val="%2."/>
      <w:lvlJc w:val="left"/>
      <w:pPr>
        <w:ind w:left="1440" w:hanging="360"/>
      </w:pPr>
    </w:lvl>
    <w:lvl w:ilvl="2" w:tplc="FE220770" w:tentative="1">
      <w:start w:val="1"/>
      <w:numFmt w:val="lowerRoman"/>
      <w:lvlText w:val="%3."/>
      <w:lvlJc w:val="right"/>
      <w:pPr>
        <w:ind w:left="2160" w:hanging="180"/>
      </w:pPr>
    </w:lvl>
    <w:lvl w:ilvl="3" w:tplc="9740F3FC" w:tentative="1">
      <w:start w:val="1"/>
      <w:numFmt w:val="decimal"/>
      <w:lvlText w:val="%4."/>
      <w:lvlJc w:val="left"/>
      <w:pPr>
        <w:ind w:left="2880" w:hanging="360"/>
      </w:pPr>
    </w:lvl>
    <w:lvl w:ilvl="4" w:tplc="8F02CB50" w:tentative="1">
      <w:start w:val="1"/>
      <w:numFmt w:val="lowerLetter"/>
      <w:lvlText w:val="%5."/>
      <w:lvlJc w:val="left"/>
      <w:pPr>
        <w:ind w:left="3600" w:hanging="360"/>
      </w:pPr>
    </w:lvl>
    <w:lvl w:ilvl="5" w:tplc="751E888E" w:tentative="1">
      <w:start w:val="1"/>
      <w:numFmt w:val="lowerRoman"/>
      <w:lvlText w:val="%6."/>
      <w:lvlJc w:val="right"/>
      <w:pPr>
        <w:ind w:left="4320" w:hanging="180"/>
      </w:pPr>
    </w:lvl>
    <w:lvl w:ilvl="6" w:tplc="588C4A72" w:tentative="1">
      <w:start w:val="1"/>
      <w:numFmt w:val="decimal"/>
      <w:lvlText w:val="%7."/>
      <w:lvlJc w:val="left"/>
      <w:pPr>
        <w:ind w:left="5040" w:hanging="360"/>
      </w:pPr>
    </w:lvl>
    <w:lvl w:ilvl="7" w:tplc="72AA7540" w:tentative="1">
      <w:start w:val="1"/>
      <w:numFmt w:val="lowerLetter"/>
      <w:lvlText w:val="%8."/>
      <w:lvlJc w:val="left"/>
      <w:pPr>
        <w:ind w:left="5760" w:hanging="360"/>
      </w:pPr>
    </w:lvl>
    <w:lvl w:ilvl="8" w:tplc="A65E08B2" w:tentative="1">
      <w:start w:val="1"/>
      <w:numFmt w:val="lowerRoman"/>
      <w:lvlText w:val="%9."/>
      <w:lvlJc w:val="right"/>
      <w:pPr>
        <w:ind w:left="6480" w:hanging="180"/>
      </w:pPr>
    </w:lvl>
  </w:abstractNum>
  <w:abstractNum w:abstractNumId="97" w15:restartNumberingAfterBreak="0">
    <w:nsid w:val="6F1121B1"/>
    <w:multiLevelType w:val="hybridMultilevel"/>
    <w:tmpl w:val="748CB16A"/>
    <w:lvl w:ilvl="0" w:tplc="199CDDEA">
      <w:start w:val="1"/>
      <w:numFmt w:val="decimal"/>
      <w:lvlText w:val="%1)"/>
      <w:lvlJc w:val="left"/>
      <w:pPr>
        <w:ind w:left="360" w:hanging="360"/>
      </w:pPr>
      <w:rPr>
        <w:rFonts w:cs="Times New Roman"/>
      </w:rPr>
    </w:lvl>
    <w:lvl w:ilvl="1" w:tplc="F03A94CE" w:tentative="1">
      <w:start w:val="1"/>
      <w:numFmt w:val="lowerLetter"/>
      <w:lvlText w:val="%2."/>
      <w:lvlJc w:val="left"/>
      <w:pPr>
        <w:ind w:left="1080" w:hanging="360"/>
      </w:pPr>
      <w:rPr>
        <w:rFonts w:cs="Times New Roman"/>
      </w:rPr>
    </w:lvl>
    <w:lvl w:ilvl="2" w:tplc="083E6DDC" w:tentative="1">
      <w:start w:val="1"/>
      <w:numFmt w:val="lowerRoman"/>
      <w:lvlText w:val="%3."/>
      <w:lvlJc w:val="right"/>
      <w:pPr>
        <w:ind w:left="1800" w:hanging="180"/>
      </w:pPr>
      <w:rPr>
        <w:rFonts w:cs="Times New Roman"/>
      </w:rPr>
    </w:lvl>
    <w:lvl w:ilvl="3" w:tplc="2E164B78" w:tentative="1">
      <w:start w:val="1"/>
      <w:numFmt w:val="decimal"/>
      <w:lvlText w:val="%4."/>
      <w:lvlJc w:val="left"/>
      <w:pPr>
        <w:ind w:left="2520" w:hanging="360"/>
      </w:pPr>
      <w:rPr>
        <w:rFonts w:cs="Times New Roman"/>
      </w:rPr>
    </w:lvl>
    <w:lvl w:ilvl="4" w:tplc="8B4C4C30" w:tentative="1">
      <w:start w:val="1"/>
      <w:numFmt w:val="lowerLetter"/>
      <w:lvlText w:val="%5."/>
      <w:lvlJc w:val="left"/>
      <w:pPr>
        <w:ind w:left="3240" w:hanging="360"/>
      </w:pPr>
      <w:rPr>
        <w:rFonts w:cs="Times New Roman"/>
      </w:rPr>
    </w:lvl>
    <w:lvl w:ilvl="5" w:tplc="3888262C" w:tentative="1">
      <w:start w:val="1"/>
      <w:numFmt w:val="lowerRoman"/>
      <w:lvlText w:val="%6."/>
      <w:lvlJc w:val="right"/>
      <w:pPr>
        <w:ind w:left="3960" w:hanging="180"/>
      </w:pPr>
      <w:rPr>
        <w:rFonts w:cs="Times New Roman"/>
      </w:rPr>
    </w:lvl>
    <w:lvl w:ilvl="6" w:tplc="E57C860A" w:tentative="1">
      <w:start w:val="1"/>
      <w:numFmt w:val="decimal"/>
      <w:lvlText w:val="%7."/>
      <w:lvlJc w:val="left"/>
      <w:pPr>
        <w:ind w:left="4680" w:hanging="360"/>
      </w:pPr>
      <w:rPr>
        <w:rFonts w:cs="Times New Roman"/>
      </w:rPr>
    </w:lvl>
    <w:lvl w:ilvl="7" w:tplc="8CC4D100" w:tentative="1">
      <w:start w:val="1"/>
      <w:numFmt w:val="lowerLetter"/>
      <w:lvlText w:val="%8."/>
      <w:lvlJc w:val="left"/>
      <w:pPr>
        <w:ind w:left="5400" w:hanging="360"/>
      </w:pPr>
      <w:rPr>
        <w:rFonts w:cs="Times New Roman"/>
      </w:rPr>
    </w:lvl>
    <w:lvl w:ilvl="8" w:tplc="725248F2" w:tentative="1">
      <w:start w:val="1"/>
      <w:numFmt w:val="lowerRoman"/>
      <w:lvlText w:val="%9."/>
      <w:lvlJc w:val="right"/>
      <w:pPr>
        <w:ind w:left="6120" w:hanging="180"/>
      </w:pPr>
      <w:rPr>
        <w:rFonts w:cs="Times New Roman"/>
      </w:rPr>
    </w:lvl>
  </w:abstractNum>
  <w:abstractNum w:abstractNumId="98" w15:restartNumberingAfterBreak="0">
    <w:nsid w:val="6FEB68A1"/>
    <w:multiLevelType w:val="hybridMultilevel"/>
    <w:tmpl w:val="A9BC1958"/>
    <w:lvl w:ilvl="0" w:tplc="E40A1162">
      <w:start w:val="1"/>
      <w:numFmt w:val="decimal"/>
      <w:lvlText w:val="%1)"/>
      <w:lvlJc w:val="left"/>
      <w:pPr>
        <w:ind w:left="786" w:hanging="360"/>
      </w:pPr>
      <w:rPr>
        <w:rFonts w:hint="default"/>
      </w:rPr>
    </w:lvl>
    <w:lvl w:ilvl="1" w:tplc="6372A6A0" w:tentative="1">
      <w:start w:val="1"/>
      <w:numFmt w:val="lowerLetter"/>
      <w:lvlText w:val="%2."/>
      <w:lvlJc w:val="left"/>
      <w:pPr>
        <w:ind w:left="1440" w:hanging="360"/>
      </w:pPr>
    </w:lvl>
    <w:lvl w:ilvl="2" w:tplc="B3DCB1DC" w:tentative="1">
      <w:start w:val="1"/>
      <w:numFmt w:val="lowerRoman"/>
      <w:lvlText w:val="%3."/>
      <w:lvlJc w:val="right"/>
      <w:pPr>
        <w:ind w:left="2160" w:hanging="180"/>
      </w:pPr>
    </w:lvl>
    <w:lvl w:ilvl="3" w:tplc="CF28ADE8" w:tentative="1">
      <w:start w:val="1"/>
      <w:numFmt w:val="decimal"/>
      <w:lvlText w:val="%4."/>
      <w:lvlJc w:val="left"/>
      <w:pPr>
        <w:ind w:left="2880" w:hanging="360"/>
      </w:pPr>
    </w:lvl>
    <w:lvl w:ilvl="4" w:tplc="0FDE17E4" w:tentative="1">
      <w:start w:val="1"/>
      <w:numFmt w:val="lowerLetter"/>
      <w:lvlText w:val="%5."/>
      <w:lvlJc w:val="left"/>
      <w:pPr>
        <w:ind w:left="3600" w:hanging="360"/>
      </w:pPr>
    </w:lvl>
    <w:lvl w:ilvl="5" w:tplc="F62811EC" w:tentative="1">
      <w:start w:val="1"/>
      <w:numFmt w:val="lowerRoman"/>
      <w:lvlText w:val="%6."/>
      <w:lvlJc w:val="right"/>
      <w:pPr>
        <w:ind w:left="4320" w:hanging="180"/>
      </w:pPr>
    </w:lvl>
    <w:lvl w:ilvl="6" w:tplc="E000012C" w:tentative="1">
      <w:start w:val="1"/>
      <w:numFmt w:val="decimal"/>
      <w:lvlText w:val="%7."/>
      <w:lvlJc w:val="left"/>
      <w:pPr>
        <w:ind w:left="5040" w:hanging="360"/>
      </w:pPr>
    </w:lvl>
    <w:lvl w:ilvl="7" w:tplc="3B1C2C98" w:tentative="1">
      <w:start w:val="1"/>
      <w:numFmt w:val="lowerLetter"/>
      <w:lvlText w:val="%8."/>
      <w:lvlJc w:val="left"/>
      <w:pPr>
        <w:ind w:left="5760" w:hanging="360"/>
      </w:pPr>
    </w:lvl>
    <w:lvl w:ilvl="8" w:tplc="06E86C10" w:tentative="1">
      <w:start w:val="1"/>
      <w:numFmt w:val="lowerRoman"/>
      <w:lvlText w:val="%9."/>
      <w:lvlJc w:val="right"/>
      <w:pPr>
        <w:ind w:left="6480" w:hanging="180"/>
      </w:pPr>
    </w:lvl>
  </w:abstractNum>
  <w:abstractNum w:abstractNumId="99" w15:restartNumberingAfterBreak="0">
    <w:nsid w:val="70A81D46"/>
    <w:multiLevelType w:val="hybridMultilevel"/>
    <w:tmpl w:val="63A63B24"/>
    <w:lvl w:ilvl="0" w:tplc="93300238">
      <w:start w:val="1"/>
      <w:numFmt w:val="decimal"/>
      <w:lvlText w:val="%1)"/>
      <w:lvlJc w:val="left"/>
      <w:pPr>
        <w:ind w:left="1506" w:hanging="360"/>
      </w:pPr>
    </w:lvl>
    <w:lvl w:ilvl="1" w:tplc="7018A79E" w:tentative="1">
      <w:start w:val="1"/>
      <w:numFmt w:val="lowerLetter"/>
      <w:lvlText w:val="%2."/>
      <w:lvlJc w:val="left"/>
      <w:pPr>
        <w:ind w:left="2226" w:hanging="360"/>
      </w:pPr>
    </w:lvl>
    <w:lvl w:ilvl="2" w:tplc="DCF2D8BA" w:tentative="1">
      <w:start w:val="1"/>
      <w:numFmt w:val="lowerRoman"/>
      <w:lvlText w:val="%3."/>
      <w:lvlJc w:val="right"/>
      <w:pPr>
        <w:ind w:left="2946" w:hanging="180"/>
      </w:pPr>
    </w:lvl>
    <w:lvl w:ilvl="3" w:tplc="059A67D0" w:tentative="1">
      <w:start w:val="1"/>
      <w:numFmt w:val="decimal"/>
      <w:lvlText w:val="%4."/>
      <w:lvlJc w:val="left"/>
      <w:pPr>
        <w:ind w:left="3666" w:hanging="360"/>
      </w:pPr>
    </w:lvl>
    <w:lvl w:ilvl="4" w:tplc="2384DDA4" w:tentative="1">
      <w:start w:val="1"/>
      <w:numFmt w:val="lowerLetter"/>
      <w:lvlText w:val="%5."/>
      <w:lvlJc w:val="left"/>
      <w:pPr>
        <w:ind w:left="4386" w:hanging="360"/>
      </w:pPr>
    </w:lvl>
    <w:lvl w:ilvl="5" w:tplc="614AE406" w:tentative="1">
      <w:start w:val="1"/>
      <w:numFmt w:val="lowerRoman"/>
      <w:lvlText w:val="%6."/>
      <w:lvlJc w:val="right"/>
      <w:pPr>
        <w:ind w:left="5106" w:hanging="180"/>
      </w:pPr>
    </w:lvl>
    <w:lvl w:ilvl="6" w:tplc="6CC42EA0" w:tentative="1">
      <w:start w:val="1"/>
      <w:numFmt w:val="decimal"/>
      <w:lvlText w:val="%7."/>
      <w:lvlJc w:val="left"/>
      <w:pPr>
        <w:ind w:left="5826" w:hanging="360"/>
      </w:pPr>
    </w:lvl>
    <w:lvl w:ilvl="7" w:tplc="168A0982" w:tentative="1">
      <w:start w:val="1"/>
      <w:numFmt w:val="lowerLetter"/>
      <w:lvlText w:val="%8."/>
      <w:lvlJc w:val="left"/>
      <w:pPr>
        <w:ind w:left="6546" w:hanging="360"/>
      </w:pPr>
    </w:lvl>
    <w:lvl w:ilvl="8" w:tplc="33A6BC78" w:tentative="1">
      <w:start w:val="1"/>
      <w:numFmt w:val="lowerRoman"/>
      <w:lvlText w:val="%9."/>
      <w:lvlJc w:val="right"/>
      <w:pPr>
        <w:ind w:left="7266" w:hanging="180"/>
      </w:pPr>
    </w:lvl>
  </w:abstractNum>
  <w:abstractNum w:abstractNumId="100" w15:restartNumberingAfterBreak="0">
    <w:nsid w:val="724B6768"/>
    <w:multiLevelType w:val="hybridMultilevel"/>
    <w:tmpl w:val="C186DF2C"/>
    <w:lvl w:ilvl="0" w:tplc="AEBE22FC">
      <w:start w:val="1"/>
      <w:numFmt w:val="lowerLetter"/>
      <w:lvlText w:val="%1)"/>
      <w:lvlJc w:val="left"/>
      <w:pPr>
        <w:ind w:left="1212" w:hanging="360"/>
      </w:pPr>
    </w:lvl>
    <w:lvl w:ilvl="1" w:tplc="712C3C58" w:tentative="1">
      <w:start w:val="1"/>
      <w:numFmt w:val="lowerLetter"/>
      <w:lvlText w:val="%2."/>
      <w:lvlJc w:val="left"/>
      <w:pPr>
        <w:ind w:left="1932" w:hanging="360"/>
      </w:pPr>
    </w:lvl>
    <w:lvl w:ilvl="2" w:tplc="464C40A4" w:tentative="1">
      <w:start w:val="1"/>
      <w:numFmt w:val="lowerRoman"/>
      <w:lvlText w:val="%3."/>
      <w:lvlJc w:val="right"/>
      <w:pPr>
        <w:ind w:left="2652" w:hanging="180"/>
      </w:pPr>
    </w:lvl>
    <w:lvl w:ilvl="3" w:tplc="4B4ADD38" w:tentative="1">
      <w:start w:val="1"/>
      <w:numFmt w:val="decimal"/>
      <w:lvlText w:val="%4."/>
      <w:lvlJc w:val="left"/>
      <w:pPr>
        <w:ind w:left="3372" w:hanging="360"/>
      </w:pPr>
    </w:lvl>
    <w:lvl w:ilvl="4" w:tplc="69D45516" w:tentative="1">
      <w:start w:val="1"/>
      <w:numFmt w:val="lowerLetter"/>
      <w:lvlText w:val="%5."/>
      <w:lvlJc w:val="left"/>
      <w:pPr>
        <w:ind w:left="4092" w:hanging="360"/>
      </w:pPr>
    </w:lvl>
    <w:lvl w:ilvl="5" w:tplc="BF42B9C8" w:tentative="1">
      <w:start w:val="1"/>
      <w:numFmt w:val="lowerRoman"/>
      <w:lvlText w:val="%6."/>
      <w:lvlJc w:val="right"/>
      <w:pPr>
        <w:ind w:left="4812" w:hanging="180"/>
      </w:pPr>
    </w:lvl>
    <w:lvl w:ilvl="6" w:tplc="A18C2034" w:tentative="1">
      <w:start w:val="1"/>
      <w:numFmt w:val="decimal"/>
      <w:lvlText w:val="%7."/>
      <w:lvlJc w:val="left"/>
      <w:pPr>
        <w:ind w:left="5532" w:hanging="360"/>
      </w:pPr>
    </w:lvl>
    <w:lvl w:ilvl="7" w:tplc="EF4E35D6" w:tentative="1">
      <w:start w:val="1"/>
      <w:numFmt w:val="lowerLetter"/>
      <w:lvlText w:val="%8."/>
      <w:lvlJc w:val="left"/>
      <w:pPr>
        <w:ind w:left="6252" w:hanging="360"/>
      </w:pPr>
    </w:lvl>
    <w:lvl w:ilvl="8" w:tplc="DA56BEE8" w:tentative="1">
      <w:start w:val="1"/>
      <w:numFmt w:val="lowerRoman"/>
      <w:lvlText w:val="%9."/>
      <w:lvlJc w:val="right"/>
      <w:pPr>
        <w:ind w:left="6972" w:hanging="180"/>
      </w:pPr>
    </w:lvl>
  </w:abstractNum>
  <w:abstractNum w:abstractNumId="101" w15:restartNumberingAfterBreak="0">
    <w:nsid w:val="72B138C1"/>
    <w:multiLevelType w:val="hybridMultilevel"/>
    <w:tmpl w:val="0AD62510"/>
    <w:lvl w:ilvl="0" w:tplc="D95C3CC8">
      <w:start w:val="1"/>
      <w:numFmt w:val="decimal"/>
      <w:lvlText w:val="%1."/>
      <w:lvlJc w:val="left"/>
      <w:pPr>
        <w:tabs>
          <w:tab w:val="num" w:pos="720"/>
        </w:tabs>
        <w:ind w:left="720" w:hanging="360"/>
      </w:pPr>
    </w:lvl>
    <w:lvl w:ilvl="1" w:tplc="5404AF6E">
      <w:start w:val="1"/>
      <w:numFmt w:val="decimal"/>
      <w:lvlText w:val="%2."/>
      <w:lvlJc w:val="left"/>
      <w:pPr>
        <w:tabs>
          <w:tab w:val="num" w:pos="1440"/>
        </w:tabs>
        <w:ind w:left="1440" w:hanging="360"/>
      </w:pPr>
    </w:lvl>
    <w:lvl w:ilvl="2" w:tplc="BBEE37D0">
      <w:start w:val="1"/>
      <w:numFmt w:val="decimal"/>
      <w:lvlText w:val="%3."/>
      <w:lvlJc w:val="left"/>
      <w:pPr>
        <w:tabs>
          <w:tab w:val="num" w:pos="2160"/>
        </w:tabs>
        <w:ind w:left="2160" w:hanging="360"/>
      </w:pPr>
    </w:lvl>
    <w:lvl w:ilvl="3" w:tplc="82F0AFCE">
      <w:start w:val="1"/>
      <w:numFmt w:val="decimal"/>
      <w:lvlText w:val="%4."/>
      <w:lvlJc w:val="left"/>
      <w:pPr>
        <w:tabs>
          <w:tab w:val="num" w:pos="2880"/>
        </w:tabs>
        <w:ind w:left="2880" w:hanging="360"/>
      </w:pPr>
    </w:lvl>
    <w:lvl w:ilvl="4" w:tplc="0E02AC40">
      <w:start w:val="1"/>
      <w:numFmt w:val="decimal"/>
      <w:lvlText w:val="%5."/>
      <w:lvlJc w:val="left"/>
      <w:pPr>
        <w:tabs>
          <w:tab w:val="num" w:pos="3600"/>
        </w:tabs>
        <w:ind w:left="3600" w:hanging="360"/>
      </w:pPr>
    </w:lvl>
    <w:lvl w:ilvl="5" w:tplc="86804F0C">
      <w:start w:val="1"/>
      <w:numFmt w:val="decimal"/>
      <w:lvlText w:val="%6."/>
      <w:lvlJc w:val="left"/>
      <w:pPr>
        <w:tabs>
          <w:tab w:val="num" w:pos="4320"/>
        </w:tabs>
        <w:ind w:left="4320" w:hanging="360"/>
      </w:pPr>
    </w:lvl>
    <w:lvl w:ilvl="6" w:tplc="D334F800">
      <w:start w:val="1"/>
      <w:numFmt w:val="decimal"/>
      <w:lvlText w:val="%7."/>
      <w:lvlJc w:val="left"/>
      <w:pPr>
        <w:tabs>
          <w:tab w:val="num" w:pos="5040"/>
        </w:tabs>
        <w:ind w:left="5040" w:hanging="360"/>
      </w:pPr>
    </w:lvl>
    <w:lvl w:ilvl="7" w:tplc="AA10D110">
      <w:start w:val="1"/>
      <w:numFmt w:val="decimal"/>
      <w:lvlText w:val="%8."/>
      <w:lvlJc w:val="left"/>
      <w:pPr>
        <w:tabs>
          <w:tab w:val="num" w:pos="5760"/>
        </w:tabs>
        <w:ind w:left="5760" w:hanging="360"/>
      </w:pPr>
    </w:lvl>
    <w:lvl w:ilvl="8" w:tplc="EF16BE26">
      <w:start w:val="1"/>
      <w:numFmt w:val="decimal"/>
      <w:lvlText w:val="%9."/>
      <w:lvlJc w:val="left"/>
      <w:pPr>
        <w:tabs>
          <w:tab w:val="num" w:pos="6480"/>
        </w:tabs>
        <w:ind w:left="6480" w:hanging="360"/>
      </w:pPr>
    </w:lvl>
  </w:abstractNum>
  <w:abstractNum w:abstractNumId="102" w15:restartNumberingAfterBreak="0">
    <w:nsid w:val="736A6A4D"/>
    <w:multiLevelType w:val="hybridMultilevel"/>
    <w:tmpl w:val="39F01580"/>
    <w:lvl w:ilvl="0" w:tplc="68563CBA">
      <w:start w:val="1"/>
      <w:numFmt w:val="decimal"/>
      <w:lvlText w:val="%1)"/>
      <w:lvlJc w:val="left"/>
      <w:pPr>
        <w:ind w:left="720" w:hanging="360"/>
      </w:pPr>
    </w:lvl>
    <w:lvl w:ilvl="1" w:tplc="FD44E18C" w:tentative="1">
      <w:start w:val="1"/>
      <w:numFmt w:val="lowerLetter"/>
      <w:lvlText w:val="%2."/>
      <w:lvlJc w:val="left"/>
      <w:pPr>
        <w:ind w:left="1440" w:hanging="360"/>
      </w:pPr>
    </w:lvl>
    <w:lvl w:ilvl="2" w:tplc="43CA14D8" w:tentative="1">
      <w:start w:val="1"/>
      <w:numFmt w:val="lowerRoman"/>
      <w:lvlText w:val="%3."/>
      <w:lvlJc w:val="right"/>
      <w:pPr>
        <w:ind w:left="2160" w:hanging="180"/>
      </w:pPr>
    </w:lvl>
    <w:lvl w:ilvl="3" w:tplc="18B0797A" w:tentative="1">
      <w:start w:val="1"/>
      <w:numFmt w:val="decimal"/>
      <w:lvlText w:val="%4."/>
      <w:lvlJc w:val="left"/>
      <w:pPr>
        <w:ind w:left="2880" w:hanging="360"/>
      </w:pPr>
    </w:lvl>
    <w:lvl w:ilvl="4" w:tplc="C172BAE0" w:tentative="1">
      <w:start w:val="1"/>
      <w:numFmt w:val="lowerLetter"/>
      <w:lvlText w:val="%5."/>
      <w:lvlJc w:val="left"/>
      <w:pPr>
        <w:ind w:left="3600" w:hanging="360"/>
      </w:pPr>
    </w:lvl>
    <w:lvl w:ilvl="5" w:tplc="D5BE533C" w:tentative="1">
      <w:start w:val="1"/>
      <w:numFmt w:val="lowerRoman"/>
      <w:lvlText w:val="%6."/>
      <w:lvlJc w:val="right"/>
      <w:pPr>
        <w:ind w:left="4320" w:hanging="180"/>
      </w:pPr>
    </w:lvl>
    <w:lvl w:ilvl="6" w:tplc="84D66B66" w:tentative="1">
      <w:start w:val="1"/>
      <w:numFmt w:val="decimal"/>
      <w:lvlText w:val="%7."/>
      <w:lvlJc w:val="left"/>
      <w:pPr>
        <w:ind w:left="5040" w:hanging="360"/>
      </w:pPr>
    </w:lvl>
    <w:lvl w:ilvl="7" w:tplc="B6649320" w:tentative="1">
      <w:start w:val="1"/>
      <w:numFmt w:val="lowerLetter"/>
      <w:lvlText w:val="%8."/>
      <w:lvlJc w:val="left"/>
      <w:pPr>
        <w:ind w:left="5760" w:hanging="360"/>
      </w:pPr>
    </w:lvl>
    <w:lvl w:ilvl="8" w:tplc="C66C9154" w:tentative="1">
      <w:start w:val="1"/>
      <w:numFmt w:val="lowerRoman"/>
      <w:lvlText w:val="%9."/>
      <w:lvlJc w:val="right"/>
      <w:pPr>
        <w:ind w:left="6480" w:hanging="180"/>
      </w:pPr>
    </w:lvl>
  </w:abstractNum>
  <w:abstractNum w:abstractNumId="103" w15:restartNumberingAfterBreak="0">
    <w:nsid w:val="73845B19"/>
    <w:multiLevelType w:val="hybridMultilevel"/>
    <w:tmpl w:val="FE3E40B6"/>
    <w:lvl w:ilvl="0" w:tplc="8AC639AE">
      <w:start w:val="1"/>
      <w:numFmt w:val="decimal"/>
      <w:lvlText w:val="%1."/>
      <w:lvlJc w:val="left"/>
      <w:pPr>
        <w:ind w:left="360" w:hanging="360"/>
      </w:pPr>
      <w:rPr>
        <w:rFonts w:hint="default"/>
        <w:sz w:val="24"/>
        <w:szCs w:val="24"/>
      </w:rPr>
    </w:lvl>
    <w:lvl w:ilvl="1" w:tplc="448E6178" w:tentative="1">
      <w:start w:val="1"/>
      <w:numFmt w:val="lowerLetter"/>
      <w:lvlText w:val="%2."/>
      <w:lvlJc w:val="left"/>
      <w:pPr>
        <w:ind w:left="1080" w:hanging="360"/>
      </w:pPr>
    </w:lvl>
    <w:lvl w:ilvl="2" w:tplc="A764227A" w:tentative="1">
      <w:start w:val="1"/>
      <w:numFmt w:val="lowerRoman"/>
      <w:lvlText w:val="%3."/>
      <w:lvlJc w:val="right"/>
      <w:pPr>
        <w:ind w:left="1800" w:hanging="180"/>
      </w:pPr>
    </w:lvl>
    <w:lvl w:ilvl="3" w:tplc="1C703CE8" w:tentative="1">
      <w:start w:val="1"/>
      <w:numFmt w:val="decimal"/>
      <w:lvlText w:val="%4."/>
      <w:lvlJc w:val="left"/>
      <w:pPr>
        <w:ind w:left="2520" w:hanging="360"/>
      </w:pPr>
    </w:lvl>
    <w:lvl w:ilvl="4" w:tplc="04E8B15E" w:tentative="1">
      <w:start w:val="1"/>
      <w:numFmt w:val="lowerLetter"/>
      <w:lvlText w:val="%5."/>
      <w:lvlJc w:val="left"/>
      <w:pPr>
        <w:ind w:left="3240" w:hanging="360"/>
      </w:pPr>
    </w:lvl>
    <w:lvl w:ilvl="5" w:tplc="D9B80F62" w:tentative="1">
      <w:start w:val="1"/>
      <w:numFmt w:val="lowerRoman"/>
      <w:lvlText w:val="%6."/>
      <w:lvlJc w:val="right"/>
      <w:pPr>
        <w:ind w:left="3960" w:hanging="180"/>
      </w:pPr>
    </w:lvl>
    <w:lvl w:ilvl="6" w:tplc="9ADEBD1A" w:tentative="1">
      <w:start w:val="1"/>
      <w:numFmt w:val="decimal"/>
      <w:lvlText w:val="%7."/>
      <w:lvlJc w:val="left"/>
      <w:pPr>
        <w:ind w:left="4680" w:hanging="360"/>
      </w:pPr>
    </w:lvl>
    <w:lvl w:ilvl="7" w:tplc="05D4EB5E" w:tentative="1">
      <w:start w:val="1"/>
      <w:numFmt w:val="lowerLetter"/>
      <w:lvlText w:val="%8."/>
      <w:lvlJc w:val="left"/>
      <w:pPr>
        <w:ind w:left="5400" w:hanging="360"/>
      </w:pPr>
    </w:lvl>
    <w:lvl w:ilvl="8" w:tplc="30F6A9B8" w:tentative="1">
      <w:start w:val="1"/>
      <w:numFmt w:val="lowerRoman"/>
      <w:lvlText w:val="%9."/>
      <w:lvlJc w:val="right"/>
      <w:pPr>
        <w:ind w:left="6120" w:hanging="180"/>
      </w:pPr>
    </w:lvl>
  </w:abstractNum>
  <w:abstractNum w:abstractNumId="104" w15:restartNumberingAfterBreak="0">
    <w:nsid w:val="74B21E65"/>
    <w:multiLevelType w:val="hybridMultilevel"/>
    <w:tmpl w:val="A86CCDCC"/>
    <w:lvl w:ilvl="0" w:tplc="1842F168">
      <w:start w:val="1"/>
      <w:numFmt w:val="decimal"/>
      <w:lvlText w:val="%1)"/>
      <w:lvlJc w:val="left"/>
      <w:pPr>
        <w:ind w:left="1854" w:hanging="360"/>
      </w:pPr>
    </w:lvl>
    <w:lvl w:ilvl="1" w:tplc="C16AAA38">
      <w:start w:val="1"/>
      <w:numFmt w:val="lowerLetter"/>
      <w:lvlText w:val="%2)"/>
      <w:lvlJc w:val="left"/>
      <w:pPr>
        <w:ind w:left="2774" w:hanging="560"/>
      </w:pPr>
      <w:rPr>
        <w:rFonts w:hint="default"/>
      </w:rPr>
    </w:lvl>
    <w:lvl w:ilvl="2" w:tplc="C0029C5A">
      <w:start w:val="1"/>
      <w:numFmt w:val="decimal"/>
      <w:lvlText w:val="%3)"/>
      <w:lvlJc w:val="left"/>
      <w:pPr>
        <w:ind w:left="2907" w:hanging="360"/>
      </w:pPr>
    </w:lvl>
    <w:lvl w:ilvl="3" w:tplc="B63815B8" w:tentative="1">
      <w:start w:val="1"/>
      <w:numFmt w:val="decimal"/>
      <w:lvlText w:val="%4."/>
      <w:lvlJc w:val="left"/>
      <w:pPr>
        <w:ind w:left="4014" w:hanging="360"/>
      </w:pPr>
    </w:lvl>
    <w:lvl w:ilvl="4" w:tplc="B6D0B752" w:tentative="1">
      <w:start w:val="1"/>
      <w:numFmt w:val="lowerLetter"/>
      <w:lvlText w:val="%5."/>
      <w:lvlJc w:val="left"/>
      <w:pPr>
        <w:ind w:left="4734" w:hanging="360"/>
      </w:pPr>
    </w:lvl>
    <w:lvl w:ilvl="5" w:tplc="67AA3B7C" w:tentative="1">
      <w:start w:val="1"/>
      <w:numFmt w:val="lowerRoman"/>
      <w:lvlText w:val="%6."/>
      <w:lvlJc w:val="right"/>
      <w:pPr>
        <w:ind w:left="5454" w:hanging="180"/>
      </w:pPr>
    </w:lvl>
    <w:lvl w:ilvl="6" w:tplc="71786DA2" w:tentative="1">
      <w:start w:val="1"/>
      <w:numFmt w:val="decimal"/>
      <w:lvlText w:val="%7."/>
      <w:lvlJc w:val="left"/>
      <w:pPr>
        <w:ind w:left="6174" w:hanging="360"/>
      </w:pPr>
    </w:lvl>
    <w:lvl w:ilvl="7" w:tplc="820C94C8" w:tentative="1">
      <w:start w:val="1"/>
      <w:numFmt w:val="lowerLetter"/>
      <w:lvlText w:val="%8."/>
      <w:lvlJc w:val="left"/>
      <w:pPr>
        <w:ind w:left="6894" w:hanging="360"/>
      </w:pPr>
    </w:lvl>
    <w:lvl w:ilvl="8" w:tplc="496E735C" w:tentative="1">
      <w:start w:val="1"/>
      <w:numFmt w:val="lowerRoman"/>
      <w:lvlText w:val="%9."/>
      <w:lvlJc w:val="right"/>
      <w:pPr>
        <w:ind w:left="7614" w:hanging="180"/>
      </w:pPr>
    </w:lvl>
  </w:abstractNum>
  <w:abstractNum w:abstractNumId="105" w15:restartNumberingAfterBreak="0">
    <w:nsid w:val="755B03AB"/>
    <w:multiLevelType w:val="multilevel"/>
    <w:tmpl w:val="C89A4AE4"/>
    <w:lvl w:ilvl="0">
      <w:start w:val="4"/>
      <w:numFmt w:val="decimal"/>
      <w:lvlText w:val="%1."/>
      <w:lvlJc w:val="left"/>
      <w:pPr>
        <w:ind w:left="360" w:hanging="360"/>
      </w:pPr>
      <w:rPr>
        <w:rFonts w:cs="Times New Roman" w:hint="default"/>
      </w:rPr>
    </w:lvl>
    <w:lvl w:ilvl="1">
      <w:start w:val="3"/>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6D16FE8"/>
    <w:multiLevelType w:val="hybridMultilevel"/>
    <w:tmpl w:val="BD06170A"/>
    <w:lvl w:ilvl="0" w:tplc="426A2E22">
      <w:start w:val="1"/>
      <w:numFmt w:val="decimal"/>
      <w:lvlText w:val="%1)"/>
      <w:lvlJc w:val="left"/>
      <w:pPr>
        <w:ind w:left="720" w:hanging="360"/>
      </w:pPr>
      <w:rPr>
        <w:rFonts w:hint="default"/>
      </w:rPr>
    </w:lvl>
    <w:lvl w:ilvl="1" w:tplc="245AF3F4" w:tentative="1">
      <w:start w:val="1"/>
      <w:numFmt w:val="lowerLetter"/>
      <w:lvlText w:val="%2."/>
      <w:lvlJc w:val="left"/>
      <w:pPr>
        <w:ind w:left="1440" w:hanging="360"/>
      </w:pPr>
    </w:lvl>
    <w:lvl w:ilvl="2" w:tplc="9C480E54" w:tentative="1">
      <w:start w:val="1"/>
      <w:numFmt w:val="lowerRoman"/>
      <w:lvlText w:val="%3."/>
      <w:lvlJc w:val="right"/>
      <w:pPr>
        <w:ind w:left="2160" w:hanging="180"/>
      </w:pPr>
    </w:lvl>
    <w:lvl w:ilvl="3" w:tplc="258CC38E" w:tentative="1">
      <w:start w:val="1"/>
      <w:numFmt w:val="decimal"/>
      <w:lvlText w:val="%4."/>
      <w:lvlJc w:val="left"/>
      <w:pPr>
        <w:ind w:left="2880" w:hanging="360"/>
      </w:pPr>
    </w:lvl>
    <w:lvl w:ilvl="4" w:tplc="D1BE10B8" w:tentative="1">
      <w:start w:val="1"/>
      <w:numFmt w:val="lowerLetter"/>
      <w:lvlText w:val="%5."/>
      <w:lvlJc w:val="left"/>
      <w:pPr>
        <w:ind w:left="3600" w:hanging="360"/>
      </w:pPr>
    </w:lvl>
    <w:lvl w:ilvl="5" w:tplc="A13AAAEE" w:tentative="1">
      <w:start w:val="1"/>
      <w:numFmt w:val="lowerRoman"/>
      <w:lvlText w:val="%6."/>
      <w:lvlJc w:val="right"/>
      <w:pPr>
        <w:ind w:left="4320" w:hanging="180"/>
      </w:pPr>
    </w:lvl>
    <w:lvl w:ilvl="6" w:tplc="09708D5C" w:tentative="1">
      <w:start w:val="1"/>
      <w:numFmt w:val="decimal"/>
      <w:lvlText w:val="%7."/>
      <w:lvlJc w:val="left"/>
      <w:pPr>
        <w:ind w:left="5040" w:hanging="360"/>
      </w:pPr>
    </w:lvl>
    <w:lvl w:ilvl="7" w:tplc="6C6CC77E" w:tentative="1">
      <w:start w:val="1"/>
      <w:numFmt w:val="lowerLetter"/>
      <w:lvlText w:val="%8."/>
      <w:lvlJc w:val="left"/>
      <w:pPr>
        <w:ind w:left="5760" w:hanging="360"/>
      </w:pPr>
    </w:lvl>
    <w:lvl w:ilvl="8" w:tplc="C9DECF22" w:tentative="1">
      <w:start w:val="1"/>
      <w:numFmt w:val="lowerRoman"/>
      <w:lvlText w:val="%9."/>
      <w:lvlJc w:val="right"/>
      <w:pPr>
        <w:ind w:left="6480" w:hanging="180"/>
      </w:pPr>
    </w:lvl>
  </w:abstractNum>
  <w:abstractNum w:abstractNumId="107" w15:restartNumberingAfterBreak="0">
    <w:nsid w:val="772C273E"/>
    <w:multiLevelType w:val="hybridMultilevel"/>
    <w:tmpl w:val="EA30BF66"/>
    <w:lvl w:ilvl="0" w:tplc="14A8CF12">
      <w:start w:val="1"/>
      <w:numFmt w:val="decimal"/>
      <w:lvlText w:val="%1."/>
      <w:lvlJc w:val="left"/>
      <w:pPr>
        <w:ind w:left="720" w:hanging="360"/>
      </w:pPr>
    </w:lvl>
    <w:lvl w:ilvl="1" w:tplc="84E2480E" w:tentative="1">
      <w:start w:val="1"/>
      <w:numFmt w:val="lowerLetter"/>
      <w:lvlText w:val="%2."/>
      <w:lvlJc w:val="left"/>
      <w:pPr>
        <w:ind w:left="1440" w:hanging="360"/>
      </w:pPr>
    </w:lvl>
    <w:lvl w:ilvl="2" w:tplc="8DB4C25E" w:tentative="1">
      <w:start w:val="1"/>
      <w:numFmt w:val="lowerRoman"/>
      <w:lvlText w:val="%3."/>
      <w:lvlJc w:val="right"/>
      <w:pPr>
        <w:ind w:left="2160" w:hanging="180"/>
      </w:pPr>
    </w:lvl>
    <w:lvl w:ilvl="3" w:tplc="14B24362" w:tentative="1">
      <w:start w:val="1"/>
      <w:numFmt w:val="decimal"/>
      <w:lvlText w:val="%4."/>
      <w:lvlJc w:val="left"/>
      <w:pPr>
        <w:ind w:left="2880" w:hanging="360"/>
      </w:pPr>
    </w:lvl>
    <w:lvl w:ilvl="4" w:tplc="763EB4BE" w:tentative="1">
      <w:start w:val="1"/>
      <w:numFmt w:val="lowerLetter"/>
      <w:lvlText w:val="%5."/>
      <w:lvlJc w:val="left"/>
      <w:pPr>
        <w:ind w:left="3600" w:hanging="360"/>
      </w:pPr>
    </w:lvl>
    <w:lvl w:ilvl="5" w:tplc="5D8A06CC" w:tentative="1">
      <w:start w:val="1"/>
      <w:numFmt w:val="lowerRoman"/>
      <w:lvlText w:val="%6."/>
      <w:lvlJc w:val="right"/>
      <w:pPr>
        <w:ind w:left="4320" w:hanging="180"/>
      </w:pPr>
    </w:lvl>
    <w:lvl w:ilvl="6" w:tplc="1C02DB1C" w:tentative="1">
      <w:start w:val="1"/>
      <w:numFmt w:val="decimal"/>
      <w:lvlText w:val="%7."/>
      <w:lvlJc w:val="left"/>
      <w:pPr>
        <w:ind w:left="5040" w:hanging="360"/>
      </w:pPr>
    </w:lvl>
    <w:lvl w:ilvl="7" w:tplc="44189B3C" w:tentative="1">
      <w:start w:val="1"/>
      <w:numFmt w:val="lowerLetter"/>
      <w:lvlText w:val="%8."/>
      <w:lvlJc w:val="left"/>
      <w:pPr>
        <w:ind w:left="5760" w:hanging="360"/>
      </w:pPr>
    </w:lvl>
    <w:lvl w:ilvl="8" w:tplc="C4406D50" w:tentative="1">
      <w:start w:val="1"/>
      <w:numFmt w:val="lowerRoman"/>
      <w:lvlText w:val="%9."/>
      <w:lvlJc w:val="right"/>
      <w:pPr>
        <w:ind w:left="6480" w:hanging="180"/>
      </w:pPr>
    </w:lvl>
  </w:abstractNum>
  <w:abstractNum w:abstractNumId="108" w15:restartNumberingAfterBreak="0">
    <w:nsid w:val="79D70991"/>
    <w:multiLevelType w:val="multilevel"/>
    <w:tmpl w:val="9118A856"/>
    <w:lvl w:ilvl="0">
      <w:start w:val="1"/>
      <w:numFmt w:val="decimal"/>
      <w:lvlText w:val="%1."/>
      <w:lvlJc w:val="left"/>
      <w:pPr>
        <w:tabs>
          <w:tab w:val="num" w:pos="360"/>
        </w:tabs>
        <w:ind w:left="360" w:hanging="360"/>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15:restartNumberingAfterBreak="0">
    <w:nsid w:val="7AA2753F"/>
    <w:multiLevelType w:val="hybridMultilevel"/>
    <w:tmpl w:val="0EF2A624"/>
    <w:lvl w:ilvl="0" w:tplc="5EE02E0E">
      <w:start w:val="1"/>
      <w:numFmt w:val="decimal"/>
      <w:lvlText w:val="%1)"/>
      <w:lvlJc w:val="left"/>
      <w:pPr>
        <w:ind w:left="786" w:hanging="360"/>
      </w:pPr>
      <w:rPr>
        <w:rFonts w:hint="default"/>
        <w:strike w:val="0"/>
      </w:rPr>
    </w:lvl>
    <w:lvl w:ilvl="1" w:tplc="1550F498">
      <w:start w:val="1"/>
      <w:numFmt w:val="lowerLetter"/>
      <w:lvlText w:val="%2."/>
      <w:lvlJc w:val="left"/>
      <w:pPr>
        <w:ind w:left="1440" w:hanging="360"/>
      </w:pPr>
    </w:lvl>
    <w:lvl w:ilvl="2" w:tplc="055ABDCA" w:tentative="1">
      <w:start w:val="1"/>
      <w:numFmt w:val="lowerRoman"/>
      <w:lvlText w:val="%3."/>
      <w:lvlJc w:val="right"/>
      <w:pPr>
        <w:ind w:left="2160" w:hanging="180"/>
      </w:pPr>
    </w:lvl>
    <w:lvl w:ilvl="3" w:tplc="876EFC40" w:tentative="1">
      <w:start w:val="1"/>
      <w:numFmt w:val="decimal"/>
      <w:lvlText w:val="%4."/>
      <w:lvlJc w:val="left"/>
      <w:pPr>
        <w:ind w:left="2880" w:hanging="360"/>
      </w:pPr>
    </w:lvl>
    <w:lvl w:ilvl="4" w:tplc="D9E26F2C" w:tentative="1">
      <w:start w:val="1"/>
      <w:numFmt w:val="lowerLetter"/>
      <w:lvlText w:val="%5."/>
      <w:lvlJc w:val="left"/>
      <w:pPr>
        <w:ind w:left="3600" w:hanging="360"/>
      </w:pPr>
    </w:lvl>
    <w:lvl w:ilvl="5" w:tplc="4952455C" w:tentative="1">
      <w:start w:val="1"/>
      <w:numFmt w:val="lowerRoman"/>
      <w:lvlText w:val="%6."/>
      <w:lvlJc w:val="right"/>
      <w:pPr>
        <w:ind w:left="4320" w:hanging="180"/>
      </w:pPr>
    </w:lvl>
    <w:lvl w:ilvl="6" w:tplc="26840BB6" w:tentative="1">
      <w:start w:val="1"/>
      <w:numFmt w:val="decimal"/>
      <w:lvlText w:val="%7."/>
      <w:lvlJc w:val="left"/>
      <w:pPr>
        <w:ind w:left="5040" w:hanging="360"/>
      </w:pPr>
    </w:lvl>
    <w:lvl w:ilvl="7" w:tplc="8EB41CEC" w:tentative="1">
      <w:start w:val="1"/>
      <w:numFmt w:val="lowerLetter"/>
      <w:lvlText w:val="%8."/>
      <w:lvlJc w:val="left"/>
      <w:pPr>
        <w:ind w:left="5760" w:hanging="360"/>
      </w:pPr>
    </w:lvl>
    <w:lvl w:ilvl="8" w:tplc="E73ECA94" w:tentative="1">
      <w:start w:val="1"/>
      <w:numFmt w:val="lowerRoman"/>
      <w:lvlText w:val="%9."/>
      <w:lvlJc w:val="right"/>
      <w:pPr>
        <w:ind w:left="6480" w:hanging="180"/>
      </w:pPr>
    </w:lvl>
  </w:abstractNum>
  <w:abstractNum w:abstractNumId="110" w15:restartNumberingAfterBreak="0">
    <w:nsid w:val="7AACF2A8"/>
    <w:multiLevelType w:val="hybridMultilevel"/>
    <w:tmpl w:val="032E6AD6"/>
    <w:lvl w:ilvl="0" w:tplc="C7CC87B4">
      <w:start w:val="1"/>
      <w:numFmt w:val="decimal"/>
      <w:lvlText w:val="%1."/>
      <w:lvlJc w:val="left"/>
      <w:pPr>
        <w:ind w:left="720" w:hanging="360"/>
      </w:pPr>
    </w:lvl>
    <w:lvl w:ilvl="1" w:tplc="82DCC1AE">
      <w:start w:val="1"/>
      <w:numFmt w:val="lowerLetter"/>
      <w:lvlText w:val="%2."/>
      <w:lvlJc w:val="left"/>
      <w:pPr>
        <w:ind w:left="1440" w:hanging="360"/>
      </w:pPr>
    </w:lvl>
    <w:lvl w:ilvl="2" w:tplc="A5B466A6">
      <w:start w:val="1"/>
      <w:numFmt w:val="lowerRoman"/>
      <w:lvlText w:val="%3."/>
      <w:lvlJc w:val="right"/>
      <w:pPr>
        <w:ind w:left="2160" w:hanging="180"/>
      </w:pPr>
    </w:lvl>
    <w:lvl w:ilvl="3" w:tplc="7F347ADC">
      <w:start w:val="1"/>
      <w:numFmt w:val="decimal"/>
      <w:lvlText w:val="%4."/>
      <w:lvlJc w:val="left"/>
      <w:pPr>
        <w:ind w:left="2880" w:hanging="360"/>
      </w:pPr>
    </w:lvl>
    <w:lvl w:ilvl="4" w:tplc="BACA8FD0">
      <w:start w:val="1"/>
      <w:numFmt w:val="lowerLetter"/>
      <w:lvlText w:val="%5."/>
      <w:lvlJc w:val="left"/>
      <w:pPr>
        <w:ind w:left="3600" w:hanging="360"/>
      </w:pPr>
    </w:lvl>
    <w:lvl w:ilvl="5" w:tplc="AA866346">
      <w:start w:val="1"/>
      <w:numFmt w:val="lowerRoman"/>
      <w:lvlText w:val="%6."/>
      <w:lvlJc w:val="right"/>
      <w:pPr>
        <w:ind w:left="4320" w:hanging="180"/>
      </w:pPr>
    </w:lvl>
    <w:lvl w:ilvl="6" w:tplc="FF307ADE">
      <w:start w:val="1"/>
      <w:numFmt w:val="decimal"/>
      <w:lvlText w:val="%7."/>
      <w:lvlJc w:val="left"/>
      <w:pPr>
        <w:ind w:left="5040" w:hanging="360"/>
      </w:pPr>
    </w:lvl>
    <w:lvl w:ilvl="7" w:tplc="1F4614EA">
      <w:start w:val="1"/>
      <w:numFmt w:val="lowerLetter"/>
      <w:lvlText w:val="%8."/>
      <w:lvlJc w:val="left"/>
      <w:pPr>
        <w:ind w:left="5760" w:hanging="360"/>
      </w:pPr>
    </w:lvl>
    <w:lvl w:ilvl="8" w:tplc="C3F055E2">
      <w:start w:val="1"/>
      <w:numFmt w:val="lowerRoman"/>
      <w:lvlText w:val="%9."/>
      <w:lvlJc w:val="right"/>
      <w:pPr>
        <w:ind w:left="6480" w:hanging="180"/>
      </w:pPr>
    </w:lvl>
  </w:abstractNum>
  <w:abstractNum w:abstractNumId="111"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2" w15:restartNumberingAfterBreak="0">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113" w15:restartNumberingAfterBreak="0">
    <w:nsid w:val="7B460EB3"/>
    <w:multiLevelType w:val="hybridMultilevel"/>
    <w:tmpl w:val="BC62904A"/>
    <w:lvl w:ilvl="0" w:tplc="C1B03390">
      <w:start w:val="1"/>
      <w:numFmt w:val="decimal"/>
      <w:pStyle w:val="Listanumerowana4"/>
      <w:lvlText w:val="%1)"/>
      <w:lvlJc w:val="left"/>
      <w:pPr>
        <w:ind w:left="1060" w:hanging="360"/>
      </w:pPr>
      <w:rPr>
        <w:rFonts w:cs="Times New Roman"/>
        <w:b/>
      </w:rPr>
    </w:lvl>
    <w:lvl w:ilvl="1" w:tplc="71540D16" w:tentative="1">
      <w:start w:val="1"/>
      <w:numFmt w:val="lowerLetter"/>
      <w:lvlText w:val="%2."/>
      <w:lvlJc w:val="left"/>
      <w:pPr>
        <w:ind w:left="1780" w:hanging="360"/>
      </w:pPr>
      <w:rPr>
        <w:rFonts w:cs="Times New Roman"/>
      </w:rPr>
    </w:lvl>
    <w:lvl w:ilvl="2" w:tplc="88E40C7C" w:tentative="1">
      <w:start w:val="1"/>
      <w:numFmt w:val="lowerRoman"/>
      <w:lvlText w:val="%3."/>
      <w:lvlJc w:val="right"/>
      <w:pPr>
        <w:ind w:left="2500" w:hanging="180"/>
      </w:pPr>
      <w:rPr>
        <w:rFonts w:cs="Times New Roman"/>
      </w:rPr>
    </w:lvl>
    <w:lvl w:ilvl="3" w:tplc="579EA23E" w:tentative="1">
      <w:start w:val="1"/>
      <w:numFmt w:val="decimal"/>
      <w:lvlText w:val="%4."/>
      <w:lvlJc w:val="left"/>
      <w:pPr>
        <w:ind w:left="3220" w:hanging="360"/>
      </w:pPr>
      <w:rPr>
        <w:rFonts w:cs="Times New Roman"/>
      </w:rPr>
    </w:lvl>
    <w:lvl w:ilvl="4" w:tplc="CC7400DA" w:tentative="1">
      <w:start w:val="1"/>
      <w:numFmt w:val="lowerLetter"/>
      <w:lvlText w:val="%5."/>
      <w:lvlJc w:val="left"/>
      <w:pPr>
        <w:ind w:left="3940" w:hanging="360"/>
      </w:pPr>
      <w:rPr>
        <w:rFonts w:cs="Times New Roman"/>
      </w:rPr>
    </w:lvl>
    <w:lvl w:ilvl="5" w:tplc="12384CE4" w:tentative="1">
      <w:start w:val="1"/>
      <w:numFmt w:val="lowerRoman"/>
      <w:lvlText w:val="%6."/>
      <w:lvlJc w:val="right"/>
      <w:pPr>
        <w:ind w:left="4660" w:hanging="180"/>
      </w:pPr>
      <w:rPr>
        <w:rFonts w:cs="Times New Roman"/>
      </w:rPr>
    </w:lvl>
    <w:lvl w:ilvl="6" w:tplc="3806ABF2" w:tentative="1">
      <w:start w:val="1"/>
      <w:numFmt w:val="decimal"/>
      <w:lvlText w:val="%7."/>
      <w:lvlJc w:val="left"/>
      <w:pPr>
        <w:ind w:left="5380" w:hanging="360"/>
      </w:pPr>
      <w:rPr>
        <w:rFonts w:cs="Times New Roman"/>
      </w:rPr>
    </w:lvl>
    <w:lvl w:ilvl="7" w:tplc="F87C5150" w:tentative="1">
      <w:start w:val="1"/>
      <w:numFmt w:val="lowerLetter"/>
      <w:lvlText w:val="%8."/>
      <w:lvlJc w:val="left"/>
      <w:pPr>
        <w:ind w:left="6100" w:hanging="360"/>
      </w:pPr>
      <w:rPr>
        <w:rFonts w:cs="Times New Roman"/>
      </w:rPr>
    </w:lvl>
    <w:lvl w:ilvl="8" w:tplc="EF866618" w:tentative="1">
      <w:start w:val="1"/>
      <w:numFmt w:val="lowerRoman"/>
      <w:lvlText w:val="%9."/>
      <w:lvlJc w:val="right"/>
      <w:pPr>
        <w:ind w:left="6820" w:hanging="180"/>
      </w:pPr>
      <w:rPr>
        <w:rFonts w:cs="Times New Roman"/>
      </w:rPr>
    </w:lvl>
  </w:abstractNum>
  <w:abstractNum w:abstractNumId="114" w15:restartNumberingAfterBreak="0">
    <w:nsid w:val="7BF1FDB3"/>
    <w:multiLevelType w:val="hybridMultilevel"/>
    <w:tmpl w:val="032E6AD6"/>
    <w:lvl w:ilvl="0" w:tplc="0DA84B80">
      <w:start w:val="1"/>
      <w:numFmt w:val="decimal"/>
      <w:lvlText w:val="%1."/>
      <w:lvlJc w:val="left"/>
      <w:pPr>
        <w:ind w:left="720" w:hanging="360"/>
      </w:pPr>
      <w:rPr>
        <w:rFonts w:hint="default"/>
      </w:rPr>
    </w:lvl>
    <w:lvl w:ilvl="1" w:tplc="F6D01860" w:tentative="1">
      <w:start w:val="1"/>
      <w:numFmt w:val="lowerLetter"/>
      <w:lvlText w:val="%2."/>
      <w:lvlJc w:val="left"/>
      <w:pPr>
        <w:ind w:left="1440" w:hanging="360"/>
      </w:pPr>
    </w:lvl>
    <w:lvl w:ilvl="2" w:tplc="674EB5D4" w:tentative="1">
      <w:start w:val="1"/>
      <w:numFmt w:val="lowerRoman"/>
      <w:lvlText w:val="%3."/>
      <w:lvlJc w:val="right"/>
      <w:pPr>
        <w:ind w:left="2160" w:hanging="180"/>
      </w:pPr>
    </w:lvl>
    <w:lvl w:ilvl="3" w:tplc="2C1C9856" w:tentative="1">
      <w:start w:val="1"/>
      <w:numFmt w:val="decimal"/>
      <w:lvlText w:val="%4."/>
      <w:lvlJc w:val="left"/>
      <w:pPr>
        <w:ind w:left="2880" w:hanging="360"/>
      </w:pPr>
    </w:lvl>
    <w:lvl w:ilvl="4" w:tplc="A1CC9D10" w:tentative="1">
      <w:start w:val="1"/>
      <w:numFmt w:val="lowerLetter"/>
      <w:lvlText w:val="%5."/>
      <w:lvlJc w:val="left"/>
      <w:pPr>
        <w:ind w:left="3600" w:hanging="360"/>
      </w:pPr>
    </w:lvl>
    <w:lvl w:ilvl="5" w:tplc="E51ABDD0" w:tentative="1">
      <w:start w:val="1"/>
      <w:numFmt w:val="lowerRoman"/>
      <w:lvlText w:val="%6."/>
      <w:lvlJc w:val="right"/>
      <w:pPr>
        <w:ind w:left="4320" w:hanging="180"/>
      </w:pPr>
    </w:lvl>
    <w:lvl w:ilvl="6" w:tplc="8098E540" w:tentative="1">
      <w:start w:val="1"/>
      <w:numFmt w:val="decimal"/>
      <w:lvlText w:val="%7."/>
      <w:lvlJc w:val="left"/>
      <w:pPr>
        <w:ind w:left="5040" w:hanging="360"/>
      </w:pPr>
    </w:lvl>
    <w:lvl w:ilvl="7" w:tplc="67E07B3A" w:tentative="1">
      <w:start w:val="1"/>
      <w:numFmt w:val="lowerLetter"/>
      <w:lvlText w:val="%8."/>
      <w:lvlJc w:val="left"/>
      <w:pPr>
        <w:ind w:left="5760" w:hanging="360"/>
      </w:pPr>
    </w:lvl>
    <w:lvl w:ilvl="8" w:tplc="CC78A7AE" w:tentative="1">
      <w:start w:val="1"/>
      <w:numFmt w:val="lowerRoman"/>
      <w:lvlText w:val="%9."/>
      <w:lvlJc w:val="right"/>
      <w:pPr>
        <w:ind w:left="6480" w:hanging="180"/>
      </w:pPr>
    </w:lvl>
  </w:abstractNum>
  <w:abstractNum w:abstractNumId="115" w15:restartNumberingAfterBreak="0">
    <w:nsid w:val="7C8B3590"/>
    <w:multiLevelType w:val="hybridMultilevel"/>
    <w:tmpl w:val="348AEE3A"/>
    <w:lvl w:ilvl="0" w:tplc="4AE837CC">
      <w:start w:val="1"/>
      <w:numFmt w:val="decimal"/>
      <w:lvlText w:val="%1)"/>
      <w:lvlJc w:val="left"/>
      <w:pPr>
        <w:ind w:left="720" w:hanging="360"/>
      </w:pPr>
    </w:lvl>
    <w:lvl w:ilvl="1" w:tplc="1A56DA7C">
      <w:start w:val="1"/>
      <w:numFmt w:val="lowerLetter"/>
      <w:lvlText w:val="%2."/>
      <w:lvlJc w:val="left"/>
      <w:pPr>
        <w:ind w:left="1440" w:hanging="360"/>
      </w:pPr>
    </w:lvl>
    <w:lvl w:ilvl="2" w:tplc="69240176" w:tentative="1">
      <w:start w:val="1"/>
      <w:numFmt w:val="lowerRoman"/>
      <w:lvlText w:val="%3."/>
      <w:lvlJc w:val="right"/>
      <w:pPr>
        <w:ind w:left="2160" w:hanging="180"/>
      </w:pPr>
    </w:lvl>
    <w:lvl w:ilvl="3" w:tplc="5BCAE006" w:tentative="1">
      <w:start w:val="1"/>
      <w:numFmt w:val="decimal"/>
      <w:lvlText w:val="%4."/>
      <w:lvlJc w:val="left"/>
      <w:pPr>
        <w:ind w:left="2880" w:hanging="360"/>
      </w:pPr>
    </w:lvl>
    <w:lvl w:ilvl="4" w:tplc="E79AAD8C" w:tentative="1">
      <w:start w:val="1"/>
      <w:numFmt w:val="lowerLetter"/>
      <w:lvlText w:val="%5."/>
      <w:lvlJc w:val="left"/>
      <w:pPr>
        <w:ind w:left="3600" w:hanging="360"/>
      </w:pPr>
    </w:lvl>
    <w:lvl w:ilvl="5" w:tplc="5DBE9CB0" w:tentative="1">
      <w:start w:val="1"/>
      <w:numFmt w:val="lowerRoman"/>
      <w:lvlText w:val="%6."/>
      <w:lvlJc w:val="right"/>
      <w:pPr>
        <w:ind w:left="4320" w:hanging="180"/>
      </w:pPr>
    </w:lvl>
    <w:lvl w:ilvl="6" w:tplc="9F5C3418" w:tentative="1">
      <w:start w:val="1"/>
      <w:numFmt w:val="decimal"/>
      <w:lvlText w:val="%7."/>
      <w:lvlJc w:val="left"/>
      <w:pPr>
        <w:ind w:left="5040" w:hanging="360"/>
      </w:pPr>
    </w:lvl>
    <w:lvl w:ilvl="7" w:tplc="EFB827DE" w:tentative="1">
      <w:start w:val="1"/>
      <w:numFmt w:val="lowerLetter"/>
      <w:lvlText w:val="%8."/>
      <w:lvlJc w:val="left"/>
      <w:pPr>
        <w:ind w:left="5760" w:hanging="360"/>
      </w:pPr>
    </w:lvl>
    <w:lvl w:ilvl="8" w:tplc="E58CE674" w:tentative="1">
      <w:start w:val="1"/>
      <w:numFmt w:val="lowerRoman"/>
      <w:lvlText w:val="%9."/>
      <w:lvlJc w:val="right"/>
      <w:pPr>
        <w:ind w:left="6480" w:hanging="180"/>
      </w:pPr>
    </w:lvl>
  </w:abstractNum>
  <w:abstractNum w:abstractNumId="116"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16cid:durableId="856895134">
    <w:abstractNumId w:val="78"/>
  </w:num>
  <w:num w:numId="2" w16cid:durableId="2037612042">
    <w:abstractNumId w:val="24"/>
  </w:num>
  <w:num w:numId="3" w16cid:durableId="911815189">
    <w:abstractNumId w:val="15"/>
  </w:num>
  <w:num w:numId="4" w16cid:durableId="264315395">
    <w:abstractNumId w:val="113"/>
  </w:num>
  <w:num w:numId="5" w16cid:durableId="68701136">
    <w:abstractNumId w:val="91"/>
  </w:num>
  <w:num w:numId="6" w16cid:durableId="232473145">
    <w:abstractNumId w:val="93"/>
  </w:num>
  <w:num w:numId="7" w16cid:durableId="1627854889">
    <w:abstractNumId w:val="85"/>
  </w:num>
  <w:num w:numId="8" w16cid:durableId="924530536">
    <w:abstractNumId w:val="84"/>
  </w:num>
  <w:num w:numId="9" w16cid:durableId="175508243">
    <w:abstractNumId w:val="39"/>
  </w:num>
  <w:num w:numId="10" w16cid:durableId="107623885">
    <w:abstractNumId w:val="116"/>
  </w:num>
  <w:num w:numId="11" w16cid:durableId="1716545189">
    <w:abstractNumId w:val="20"/>
  </w:num>
  <w:num w:numId="12" w16cid:durableId="597064750">
    <w:abstractNumId w:val="37"/>
  </w:num>
  <w:num w:numId="13" w16cid:durableId="1761944728">
    <w:abstractNumId w:val="40"/>
  </w:num>
  <w:num w:numId="14" w16cid:durableId="1851482078">
    <w:abstractNumId w:val="55"/>
  </w:num>
  <w:num w:numId="15" w16cid:durableId="1164779283">
    <w:abstractNumId w:val="76"/>
  </w:num>
  <w:num w:numId="16" w16cid:durableId="767578611">
    <w:abstractNumId w:val="28"/>
  </w:num>
  <w:num w:numId="17" w16cid:durableId="410397543">
    <w:abstractNumId w:val="45"/>
  </w:num>
  <w:num w:numId="18" w16cid:durableId="658731599">
    <w:abstractNumId w:val="92"/>
  </w:num>
  <w:num w:numId="19" w16cid:durableId="105319505">
    <w:abstractNumId w:val="1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6574162">
    <w:abstractNumId w:val="1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832216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0031473">
    <w:abstractNumId w:val="52"/>
  </w:num>
  <w:num w:numId="23" w16cid:durableId="388846083">
    <w:abstractNumId w:val="62"/>
  </w:num>
  <w:num w:numId="24" w16cid:durableId="824128791">
    <w:abstractNumId w:val="42"/>
  </w:num>
  <w:num w:numId="25" w16cid:durableId="1347368763">
    <w:abstractNumId w:val="73"/>
  </w:num>
  <w:num w:numId="26" w16cid:durableId="1941181097">
    <w:abstractNumId w:val="77"/>
  </w:num>
  <w:num w:numId="27" w16cid:durableId="194200924">
    <w:abstractNumId w:val="70"/>
  </w:num>
  <w:num w:numId="28" w16cid:durableId="1956210287">
    <w:abstractNumId w:val="32"/>
  </w:num>
  <w:num w:numId="29" w16cid:durableId="848788822">
    <w:abstractNumId w:val="87"/>
  </w:num>
  <w:num w:numId="30" w16cid:durableId="409039467">
    <w:abstractNumId w:val="26"/>
  </w:num>
  <w:num w:numId="31" w16cid:durableId="701438611">
    <w:abstractNumId w:val="11"/>
  </w:num>
  <w:num w:numId="32" w16cid:durableId="787357011">
    <w:abstractNumId w:val="104"/>
  </w:num>
  <w:num w:numId="33" w16cid:durableId="741870156">
    <w:abstractNumId w:val="34"/>
  </w:num>
  <w:num w:numId="34" w16cid:durableId="1932466685">
    <w:abstractNumId w:val="30"/>
  </w:num>
  <w:num w:numId="35" w16cid:durableId="346831551">
    <w:abstractNumId w:val="41"/>
  </w:num>
  <w:num w:numId="36" w16cid:durableId="1285774098">
    <w:abstractNumId w:val="22"/>
  </w:num>
  <w:num w:numId="37" w16cid:durableId="292291333">
    <w:abstractNumId w:val="75"/>
  </w:num>
  <w:num w:numId="38" w16cid:durableId="615867273">
    <w:abstractNumId w:val="12"/>
  </w:num>
  <w:num w:numId="39" w16cid:durableId="1349134642">
    <w:abstractNumId w:val="59"/>
  </w:num>
  <w:num w:numId="40" w16cid:durableId="704253367">
    <w:abstractNumId w:val="79"/>
  </w:num>
  <w:num w:numId="41" w16cid:durableId="1567715801">
    <w:abstractNumId w:val="100"/>
  </w:num>
  <w:num w:numId="42" w16cid:durableId="1377704839">
    <w:abstractNumId w:val="112"/>
  </w:num>
  <w:num w:numId="43" w16cid:durableId="1906180266">
    <w:abstractNumId w:val="105"/>
  </w:num>
  <w:num w:numId="44" w16cid:durableId="2079864208">
    <w:abstractNumId w:val="0"/>
  </w:num>
  <w:num w:numId="45" w16cid:durableId="1611160672">
    <w:abstractNumId w:val="2"/>
  </w:num>
  <w:num w:numId="46" w16cid:durableId="186064897">
    <w:abstractNumId w:val="3"/>
  </w:num>
  <w:num w:numId="47" w16cid:durableId="150098216">
    <w:abstractNumId w:val="4"/>
  </w:num>
  <w:num w:numId="48" w16cid:durableId="1047804891">
    <w:abstractNumId w:val="5"/>
  </w:num>
  <w:num w:numId="49" w16cid:durableId="211576300">
    <w:abstractNumId w:val="54"/>
  </w:num>
  <w:num w:numId="50" w16cid:durableId="1738363428">
    <w:abstractNumId w:val="6"/>
  </w:num>
  <w:num w:numId="51" w16cid:durableId="481772012">
    <w:abstractNumId w:val="71"/>
  </w:num>
  <w:num w:numId="52" w16cid:durableId="1634022018">
    <w:abstractNumId w:val="68"/>
  </w:num>
  <w:num w:numId="53" w16cid:durableId="914708447">
    <w:abstractNumId w:val="35"/>
  </w:num>
  <w:num w:numId="54" w16cid:durableId="1832217032">
    <w:abstractNumId w:val="80"/>
  </w:num>
  <w:num w:numId="55" w16cid:durableId="483859721">
    <w:abstractNumId w:val="1"/>
  </w:num>
  <w:num w:numId="56" w16cid:durableId="206766505">
    <w:abstractNumId w:val="81"/>
  </w:num>
  <w:num w:numId="57" w16cid:durableId="322319967">
    <w:abstractNumId w:val="60"/>
  </w:num>
  <w:num w:numId="58" w16cid:durableId="1556624525">
    <w:abstractNumId w:val="102"/>
  </w:num>
  <w:num w:numId="59" w16cid:durableId="1218785392">
    <w:abstractNumId w:val="19"/>
  </w:num>
  <w:num w:numId="60" w16cid:durableId="805700936">
    <w:abstractNumId w:val="64"/>
  </w:num>
  <w:num w:numId="61" w16cid:durableId="857088499">
    <w:abstractNumId w:val="23"/>
  </w:num>
  <w:num w:numId="62" w16cid:durableId="1567182853">
    <w:abstractNumId w:val="61"/>
  </w:num>
  <w:num w:numId="63" w16cid:durableId="274560334">
    <w:abstractNumId w:val="90"/>
  </w:num>
  <w:num w:numId="64" w16cid:durableId="320045030">
    <w:abstractNumId w:val="46"/>
  </w:num>
  <w:num w:numId="65" w16cid:durableId="1653489295">
    <w:abstractNumId w:val="51"/>
  </w:num>
  <w:num w:numId="66" w16cid:durableId="1650474170">
    <w:abstractNumId w:val="72"/>
  </w:num>
  <w:num w:numId="67" w16cid:durableId="1740521264">
    <w:abstractNumId w:val="69"/>
  </w:num>
  <w:num w:numId="68" w16cid:durableId="7097796">
    <w:abstractNumId w:val="33"/>
  </w:num>
  <w:num w:numId="69" w16cid:durableId="1039816404">
    <w:abstractNumId w:val="58"/>
  </w:num>
  <w:num w:numId="70" w16cid:durableId="997613770">
    <w:abstractNumId w:val="103"/>
  </w:num>
  <w:num w:numId="71" w16cid:durableId="2145734511">
    <w:abstractNumId w:val="16"/>
  </w:num>
  <w:num w:numId="72" w16cid:durableId="1130323322">
    <w:abstractNumId w:val="53"/>
  </w:num>
  <w:num w:numId="73" w16cid:durableId="1252813060">
    <w:abstractNumId w:val="97"/>
  </w:num>
  <w:num w:numId="74" w16cid:durableId="911236185">
    <w:abstractNumId w:val="44"/>
  </w:num>
  <w:num w:numId="75" w16cid:durableId="2093428793">
    <w:abstractNumId w:val="96"/>
  </w:num>
  <w:num w:numId="76" w16cid:durableId="1444568855">
    <w:abstractNumId w:val="115"/>
  </w:num>
  <w:num w:numId="77" w16cid:durableId="895898308">
    <w:abstractNumId w:val="31"/>
  </w:num>
  <w:num w:numId="78" w16cid:durableId="1357148484">
    <w:abstractNumId w:val="65"/>
  </w:num>
  <w:num w:numId="79" w16cid:durableId="1006782104">
    <w:abstractNumId w:val="66"/>
  </w:num>
  <w:num w:numId="80" w16cid:durableId="2074423885">
    <w:abstractNumId w:val="25"/>
  </w:num>
  <w:num w:numId="81" w16cid:durableId="163982119">
    <w:abstractNumId w:val="13"/>
  </w:num>
  <w:num w:numId="82" w16cid:durableId="610474692">
    <w:abstractNumId w:val="47"/>
  </w:num>
  <w:num w:numId="83" w16cid:durableId="1162087671">
    <w:abstractNumId w:val="88"/>
  </w:num>
  <w:num w:numId="84" w16cid:durableId="1807894762">
    <w:abstractNumId w:val="107"/>
  </w:num>
  <w:num w:numId="85" w16cid:durableId="451368691">
    <w:abstractNumId w:val="109"/>
  </w:num>
  <w:num w:numId="86" w16cid:durableId="1449854253">
    <w:abstractNumId w:val="82"/>
  </w:num>
  <w:num w:numId="87" w16cid:durableId="808590698">
    <w:abstractNumId w:val="56"/>
  </w:num>
  <w:num w:numId="88" w16cid:durableId="343214031">
    <w:abstractNumId w:val="108"/>
  </w:num>
  <w:num w:numId="89" w16cid:durableId="509564691">
    <w:abstractNumId w:val="9"/>
  </w:num>
  <w:num w:numId="90" w16cid:durableId="1461878163">
    <w:abstractNumId w:val="49"/>
  </w:num>
  <w:num w:numId="91" w16cid:durableId="1349596800">
    <w:abstractNumId w:val="8"/>
  </w:num>
  <w:num w:numId="92" w16cid:durableId="1184857866">
    <w:abstractNumId w:val="9"/>
    <w:lvlOverride w:ilvl="0">
      <w:lvl w:ilvl="0">
        <w:start w:val="1"/>
        <w:numFmt w:val="decimal"/>
        <w:suff w:val="space"/>
        <w:lvlText w:val="%1."/>
        <w:lvlJc w:val="left"/>
        <w:pPr>
          <w:ind w:left="786" w:hanging="360"/>
        </w:pPr>
        <w:rPr>
          <w:rFonts w:ascii="Calibri" w:hAnsi="Calibri" w:cs="Calibri" w:hint="default"/>
          <w:b w:val="0"/>
          <w:i w:val="0"/>
          <w:sz w:val="22"/>
          <w:szCs w:val="22"/>
        </w:rPr>
      </w:lvl>
    </w:lvlOverride>
  </w:num>
  <w:num w:numId="93" w16cid:durableId="1690909429">
    <w:abstractNumId w:val="94"/>
  </w:num>
  <w:num w:numId="94" w16cid:durableId="1812794995">
    <w:abstractNumId w:val="99"/>
  </w:num>
  <w:num w:numId="95" w16cid:durableId="1673753864">
    <w:abstractNumId w:val="95"/>
  </w:num>
  <w:num w:numId="96" w16cid:durableId="1646277155">
    <w:abstractNumId w:val="89"/>
  </w:num>
  <w:num w:numId="97" w16cid:durableId="1675457517">
    <w:abstractNumId w:val="83"/>
  </w:num>
  <w:num w:numId="98" w16cid:durableId="1060404842">
    <w:abstractNumId w:val="7"/>
  </w:num>
  <w:num w:numId="99" w16cid:durableId="746996010">
    <w:abstractNumId w:val="43"/>
  </w:num>
  <w:num w:numId="100" w16cid:durableId="809522863">
    <w:abstractNumId w:val="50"/>
  </w:num>
  <w:num w:numId="101" w16cid:durableId="2121950704">
    <w:abstractNumId w:val="18"/>
  </w:num>
  <w:num w:numId="102" w16cid:durableId="832719624">
    <w:abstractNumId w:val="17"/>
  </w:num>
  <w:num w:numId="103" w16cid:durableId="390423736">
    <w:abstractNumId w:val="48"/>
  </w:num>
  <w:num w:numId="104" w16cid:durableId="195850624">
    <w:abstractNumId w:val="67"/>
  </w:num>
  <w:num w:numId="105" w16cid:durableId="2107189109">
    <w:abstractNumId w:val="10"/>
  </w:num>
  <w:num w:numId="106" w16cid:durableId="214187249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600337481">
    <w:abstractNumId w:val="63"/>
  </w:num>
  <w:num w:numId="108" w16cid:durableId="1178084880">
    <w:abstractNumId w:val="63"/>
    <w:lvlOverride w:ilvl="0">
      <w:lvl w:ilvl="0" w:tplc="AC62A786">
        <w:start w:val="1"/>
        <w:numFmt w:val="decimal"/>
        <w:suff w:val="space"/>
        <w:lvlText w:val="%1)"/>
        <w:lvlJc w:val="left"/>
        <w:pPr>
          <w:ind w:left="720" w:hanging="360"/>
        </w:pPr>
        <w:rPr>
          <w:rFonts w:ascii="Calibri" w:eastAsia="Times New Roman" w:hAnsi="Calibri" w:cs="Calibri" w:hint="default"/>
        </w:rPr>
      </w:lvl>
    </w:lvlOverride>
    <w:lvlOverride w:ilvl="1">
      <w:lvl w:ilvl="1" w:tplc="391C570C" w:tentative="1">
        <w:start w:val="1"/>
        <w:numFmt w:val="lowerLetter"/>
        <w:lvlText w:val="%2."/>
        <w:lvlJc w:val="left"/>
        <w:pPr>
          <w:ind w:left="1440" w:hanging="360"/>
        </w:pPr>
      </w:lvl>
    </w:lvlOverride>
    <w:lvlOverride w:ilvl="2">
      <w:lvl w:ilvl="2" w:tplc="D20CB1AE" w:tentative="1">
        <w:start w:val="1"/>
        <w:numFmt w:val="lowerRoman"/>
        <w:lvlText w:val="%3."/>
        <w:lvlJc w:val="right"/>
        <w:pPr>
          <w:ind w:left="2160" w:hanging="180"/>
        </w:pPr>
      </w:lvl>
    </w:lvlOverride>
    <w:lvlOverride w:ilvl="3">
      <w:lvl w:ilvl="3" w:tplc="0296954E" w:tentative="1">
        <w:start w:val="1"/>
        <w:numFmt w:val="decimal"/>
        <w:lvlText w:val="%4."/>
        <w:lvlJc w:val="left"/>
        <w:pPr>
          <w:ind w:left="2880" w:hanging="360"/>
        </w:pPr>
      </w:lvl>
    </w:lvlOverride>
    <w:lvlOverride w:ilvl="4">
      <w:lvl w:ilvl="4" w:tplc="80DE46AE" w:tentative="1">
        <w:start w:val="1"/>
        <w:numFmt w:val="lowerLetter"/>
        <w:lvlText w:val="%5."/>
        <w:lvlJc w:val="left"/>
        <w:pPr>
          <w:ind w:left="3600" w:hanging="360"/>
        </w:pPr>
      </w:lvl>
    </w:lvlOverride>
    <w:lvlOverride w:ilvl="5">
      <w:lvl w:ilvl="5" w:tplc="0832C9E4" w:tentative="1">
        <w:start w:val="1"/>
        <w:numFmt w:val="lowerRoman"/>
        <w:lvlText w:val="%6."/>
        <w:lvlJc w:val="right"/>
        <w:pPr>
          <w:ind w:left="4320" w:hanging="180"/>
        </w:pPr>
      </w:lvl>
    </w:lvlOverride>
    <w:lvlOverride w:ilvl="6">
      <w:lvl w:ilvl="6" w:tplc="EACAE216" w:tentative="1">
        <w:start w:val="1"/>
        <w:numFmt w:val="decimal"/>
        <w:lvlText w:val="%7."/>
        <w:lvlJc w:val="left"/>
        <w:pPr>
          <w:ind w:left="5040" w:hanging="360"/>
        </w:pPr>
      </w:lvl>
    </w:lvlOverride>
    <w:lvlOverride w:ilvl="7">
      <w:lvl w:ilvl="7" w:tplc="F8068CC4" w:tentative="1">
        <w:start w:val="1"/>
        <w:numFmt w:val="lowerLetter"/>
        <w:lvlText w:val="%8."/>
        <w:lvlJc w:val="left"/>
        <w:pPr>
          <w:ind w:left="5760" w:hanging="360"/>
        </w:pPr>
      </w:lvl>
    </w:lvlOverride>
    <w:lvlOverride w:ilvl="8">
      <w:lvl w:ilvl="8" w:tplc="9E3CF836" w:tentative="1">
        <w:start w:val="1"/>
        <w:numFmt w:val="lowerRoman"/>
        <w:lvlText w:val="%9."/>
        <w:lvlJc w:val="right"/>
        <w:pPr>
          <w:ind w:left="6480" w:hanging="180"/>
        </w:pPr>
      </w:lvl>
    </w:lvlOverride>
  </w:num>
  <w:num w:numId="109" w16cid:durableId="624508500">
    <w:abstractNumId w:val="98"/>
  </w:num>
  <w:num w:numId="110" w16cid:durableId="1986885345">
    <w:abstractNumId w:val="106"/>
  </w:num>
  <w:num w:numId="111" w16cid:durableId="2127462059">
    <w:abstractNumId w:val="27"/>
  </w:num>
  <w:num w:numId="112" w16cid:durableId="923538911">
    <w:abstractNumId w:val="38"/>
  </w:num>
  <w:num w:numId="113" w16cid:durableId="20133344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399324644">
    <w:abstractNumId w:val="86"/>
  </w:num>
  <w:num w:numId="115" w16cid:durableId="93428481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356299400">
    <w:abstractNumId w:val="57"/>
  </w:num>
  <w:num w:numId="117" w16cid:durableId="2097553439">
    <w:abstractNumId w:val="114"/>
  </w:num>
  <w:num w:numId="118" w16cid:durableId="21070684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18594321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522478462">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bert Słowikowski">
    <w15:presenceInfo w15:providerId="AD" w15:userId="S::robert@krzysztofpuchacz.com.pl::6d996951-9110-42d4-8c54-a0e5701161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1063"/>
    <w:rsid w:val="000020EC"/>
    <w:rsid w:val="0000396B"/>
    <w:rsid w:val="00003D4E"/>
    <w:rsid w:val="00004C0C"/>
    <w:rsid w:val="0000536E"/>
    <w:rsid w:val="00006522"/>
    <w:rsid w:val="00006CFD"/>
    <w:rsid w:val="00007ED0"/>
    <w:rsid w:val="00007FA3"/>
    <w:rsid w:val="000104EC"/>
    <w:rsid w:val="0001078C"/>
    <w:rsid w:val="00010EE1"/>
    <w:rsid w:val="0001154E"/>
    <w:rsid w:val="00011F27"/>
    <w:rsid w:val="00012D8C"/>
    <w:rsid w:val="00013823"/>
    <w:rsid w:val="00013887"/>
    <w:rsid w:val="00013A6C"/>
    <w:rsid w:val="00013FC0"/>
    <w:rsid w:val="0001434F"/>
    <w:rsid w:val="00015284"/>
    <w:rsid w:val="00015C4B"/>
    <w:rsid w:val="00016861"/>
    <w:rsid w:val="00016924"/>
    <w:rsid w:val="00016EC9"/>
    <w:rsid w:val="0002090A"/>
    <w:rsid w:val="00021523"/>
    <w:rsid w:val="000218BB"/>
    <w:rsid w:val="00022109"/>
    <w:rsid w:val="0002282B"/>
    <w:rsid w:val="00023085"/>
    <w:rsid w:val="00023E79"/>
    <w:rsid w:val="0002415B"/>
    <w:rsid w:val="00024695"/>
    <w:rsid w:val="000248CA"/>
    <w:rsid w:val="00024CCF"/>
    <w:rsid w:val="00024F66"/>
    <w:rsid w:val="0002688A"/>
    <w:rsid w:val="00030F46"/>
    <w:rsid w:val="000312C9"/>
    <w:rsid w:val="00033493"/>
    <w:rsid w:val="000337DE"/>
    <w:rsid w:val="00034207"/>
    <w:rsid w:val="00034691"/>
    <w:rsid w:val="0003565D"/>
    <w:rsid w:val="000356C6"/>
    <w:rsid w:val="000367B8"/>
    <w:rsid w:val="00036B55"/>
    <w:rsid w:val="000405D0"/>
    <w:rsid w:val="0004152D"/>
    <w:rsid w:val="00041710"/>
    <w:rsid w:val="00041821"/>
    <w:rsid w:val="00042459"/>
    <w:rsid w:val="0004247C"/>
    <w:rsid w:val="00042AD1"/>
    <w:rsid w:val="000431BA"/>
    <w:rsid w:val="000433DF"/>
    <w:rsid w:val="00043711"/>
    <w:rsid w:val="00043A6D"/>
    <w:rsid w:val="00043E66"/>
    <w:rsid w:val="00046E0F"/>
    <w:rsid w:val="000471DF"/>
    <w:rsid w:val="00047790"/>
    <w:rsid w:val="0005001B"/>
    <w:rsid w:val="00050114"/>
    <w:rsid w:val="00050991"/>
    <w:rsid w:val="0005174D"/>
    <w:rsid w:val="00051A4B"/>
    <w:rsid w:val="00052486"/>
    <w:rsid w:val="00052812"/>
    <w:rsid w:val="000533F7"/>
    <w:rsid w:val="0005378F"/>
    <w:rsid w:val="00053C84"/>
    <w:rsid w:val="00053E0E"/>
    <w:rsid w:val="00054155"/>
    <w:rsid w:val="00054615"/>
    <w:rsid w:val="00054672"/>
    <w:rsid w:val="000557E0"/>
    <w:rsid w:val="000558BE"/>
    <w:rsid w:val="000558E9"/>
    <w:rsid w:val="0005682F"/>
    <w:rsid w:val="00056B88"/>
    <w:rsid w:val="00056F72"/>
    <w:rsid w:val="00057406"/>
    <w:rsid w:val="00057573"/>
    <w:rsid w:val="00057796"/>
    <w:rsid w:val="00057AF7"/>
    <w:rsid w:val="00061BAD"/>
    <w:rsid w:val="00061BC7"/>
    <w:rsid w:val="000624CC"/>
    <w:rsid w:val="00062603"/>
    <w:rsid w:val="000626CC"/>
    <w:rsid w:val="00062DE0"/>
    <w:rsid w:val="00062FE2"/>
    <w:rsid w:val="00063A89"/>
    <w:rsid w:val="00063B67"/>
    <w:rsid w:val="00065759"/>
    <w:rsid w:val="00066443"/>
    <w:rsid w:val="00066A4A"/>
    <w:rsid w:val="00066C26"/>
    <w:rsid w:val="0007043E"/>
    <w:rsid w:val="000712D2"/>
    <w:rsid w:val="0007221C"/>
    <w:rsid w:val="00072814"/>
    <w:rsid w:val="000742E3"/>
    <w:rsid w:val="00074574"/>
    <w:rsid w:val="000748F7"/>
    <w:rsid w:val="00074B54"/>
    <w:rsid w:val="0007511B"/>
    <w:rsid w:val="0007616A"/>
    <w:rsid w:val="000771DC"/>
    <w:rsid w:val="00077C95"/>
    <w:rsid w:val="00077F3D"/>
    <w:rsid w:val="000817E2"/>
    <w:rsid w:val="000826CD"/>
    <w:rsid w:val="000827C6"/>
    <w:rsid w:val="00083D8B"/>
    <w:rsid w:val="00084FE6"/>
    <w:rsid w:val="00085897"/>
    <w:rsid w:val="000858A0"/>
    <w:rsid w:val="00085C37"/>
    <w:rsid w:val="00086289"/>
    <w:rsid w:val="00086649"/>
    <w:rsid w:val="00086A67"/>
    <w:rsid w:val="00086FFC"/>
    <w:rsid w:val="0008785F"/>
    <w:rsid w:val="000879D1"/>
    <w:rsid w:val="000900C1"/>
    <w:rsid w:val="00090268"/>
    <w:rsid w:val="00090E28"/>
    <w:rsid w:val="0009135E"/>
    <w:rsid w:val="00091F8D"/>
    <w:rsid w:val="0009224D"/>
    <w:rsid w:val="000924B9"/>
    <w:rsid w:val="000932F5"/>
    <w:rsid w:val="0009362F"/>
    <w:rsid w:val="00094AC6"/>
    <w:rsid w:val="00094BFF"/>
    <w:rsid w:val="000951C4"/>
    <w:rsid w:val="0009640C"/>
    <w:rsid w:val="0009695E"/>
    <w:rsid w:val="000976ED"/>
    <w:rsid w:val="000A0434"/>
    <w:rsid w:val="000A0D9D"/>
    <w:rsid w:val="000A118C"/>
    <w:rsid w:val="000A249F"/>
    <w:rsid w:val="000A2664"/>
    <w:rsid w:val="000A2BBF"/>
    <w:rsid w:val="000A2D89"/>
    <w:rsid w:val="000A380E"/>
    <w:rsid w:val="000A4845"/>
    <w:rsid w:val="000A4C6F"/>
    <w:rsid w:val="000A554D"/>
    <w:rsid w:val="000A5607"/>
    <w:rsid w:val="000A5E2F"/>
    <w:rsid w:val="000A5E41"/>
    <w:rsid w:val="000A7983"/>
    <w:rsid w:val="000B04C8"/>
    <w:rsid w:val="000B16F3"/>
    <w:rsid w:val="000B2CE1"/>
    <w:rsid w:val="000B2DB9"/>
    <w:rsid w:val="000B3E57"/>
    <w:rsid w:val="000B4084"/>
    <w:rsid w:val="000B4383"/>
    <w:rsid w:val="000B59CC"/>
    <w:rsid w:val="000B6958"/>
    <w:rsid w:val="000B6E32"/>
    <w:rsid w:val="000B76D0"/>
    <w:rsid w:val="000B7955"/>
    <w:rsid w:val="000C0949"/>
    <w:rsid w:val="000C0E09"/>
    <w:rsid w:val="000C0FAF"/>
    <w:rsid w:val="000C2E28"/>
    <w:rsid w:val="000C2EFD"/>
    <w:rsid w:val="000C3366"/>
    <w:rsid w:val="000C34C6"/>
    <w:rsid w:val="000C4D0C"/>
    <w:rsid w:val="000C54F2"/>
    <w:rsid w:val="000C56E4"/>
    <w:rsid w:val="000C6393"/>
    <w:rsid w:val="000C751D"/>
    <w:rsid w:val="000D0E1D"/>
    <w:rsid w:val="000D11A6"/>
    <w:rsid w:val="000D1279"/>
    <w:rsid w:val="000D2279"/>
    <w:rsid w:val="000D22C1"/>
    <w:rsid w:val="000D3118"/>
    <w:rsid w:val="000D37A6"/>
    <w:rsid w:val="000D3C66"/>
    <w:rsid w:val="000D65B6"/>
    <w:rsid w:val="000D6A1C"/>
    <w:rsid w:val="000D6B5E"/>
    <w:rsid w:val="000D7AEA"/>
    <w:rsid w:val="000E0FBD"/>
    <w:rsid w:val="000E13EA"/>
    <w:rsid w:val="000E221B"/>
    <w:rsid w:val="000E336C"/>
    <w:rsid w:val="000E35EC"/>
    <w:rsid w:val="000E4058"/>
    <w:rsid w:val="000E40C1"/>
    <w:rsid w:val="000E44FB"/>
    <w:rsid w:val="000E46E9"/>
    <w:rsid w:val="000E63A8"/>
    <w:rsid w:val="000E69A2"/>
    <w:rsid w:val="000E733D"/>
    <w:rsid w:val="000E7A6A"/>
    <w:rsid w:val="000E7B5F"/>
    <w:rsid w:val="000E7DB0"/>
    <w:rsid w:val="000F0791"/>
    <w:rsid w:val="000F08D9"/>
    <w:rsid w:val="000F0B7E"/>
    <w:rsid w:val="000F178C"/>
    <w:rsid w:val="000F2DFA"/>
    <w:rsid w:val="000F355C"/>
    <w:rsid w:val="000F3D1D"/>
    <w:rsid w:val="000F4211"/>
    <w:rsid w:val="000F4453"/>
    <w:rsid w:val="000F5226"/>
    <w:rsid w:val="000F6647"/>
    <w:rsid w:val="000F6C76"/>
    <w:rsid w:val="00100D42"/>
    <w:rsid w:val="001013CA"/>
    <w:rsid w:val="00101DC0"/>
    <w:rsid w:val="00102C8F"/>
    <w:rsid w:val="0010337A"/>
    <w:rsid w:val="00103BA7"/>
    <w:rsid w:val="00104EAC"/>
    <w:rsid w:val="00105533"/>
    <w:rsid w:val="00106404"/>
    <w:rsid w:val="0010741D"/>
    <w:rsid w:val="00107981"/>
    <w:rsid w:val="00107DB5"/>
    <w:rsid w:val="001106E9"/>
    <w:rsid w:val="00110728"/>
    <w:rsid w:val="00110FB8"/>
    <w:rsid w:val="001112F1"/>
    <w:rsid w:val="00111BD5"/>
    <w:rsid w:val="00112382"/>
    <w:rsid w:val="0011279D"/>
    <w:rsid w:val="0011285D"/>
    <w:rsid w:val="00114C02"/>
    <w:rsid w:val="0011527E"/>
    <w:rsid w:val="00115476"/>
    <w:rsid w:val="00115576"/>
    <w:rsid w:val="00115DB2"/>
    <w:rsid w:val="00116AD5"/>
    <w:rsid w:val="00117267"/>
    <w:rsid w:val="001178C5"/>
    <w:rsid w:val="00120C77"/>
    <w:rsid w:val="00121062"/>
    <w:rsid w:val="00121099"/>
    <w:rsid w:val="00121D28"/>
    <w:rsid w:val="00121EAB"/>
    <w:rsid w:val="00122543"/>
    <w:rsid w:val="00122A7E"/>
    <w:rsid w:val="00122BA5"/>
    <w:rsid w:val="00122FD5"/>
    <w:rsid w:val="0012448E"/>
    <w:rsid w:val="00125A4D"/>
    <w:rsid w:val="00125BC0"/>
    <w:rsid w:val="00125BD6"/>
    <w:rsid w:val="00126765"/>
    <w:rsid w:val="001275EE"/>
    <w:rsid w:val="001301C1"/>
    <w:rsid w:val="00130BA8"/>
    <w:rsid w:val="00131C95"/>
    <w:rsid w:val="001333E1"/>
    <w:rsid w:val="00133C8C"/>
    <w:rsid w:val="00133D19"/>
    <w:rsid w:val="001341D5"/>
    <w:rsid w:val="00136DA8"/>
    <w:rsid w:val="001377D9"/>
    <w:rsid w:val="001378BC"/>
    <w:rsid w:val="001407BE"/>
    <w:rsid w:val="00140A71"/>
    <w:rsid w:val="00140AE0"/>
    <w:rsid w:val="00140B31"/>
    <w:rsid w:val="0014209D"/>
    <w:rsid w:val="00143282"/>
    <w:rsid w:val="0014392E"/>
    <w:rsid w:val="001440C1"/>
    <w:rsid w:val="00144DFF"/>
    <w:rsid w:val="00144E74"/>
    <w:rsid w:val="00145C3D"/>
    <w:rsid w:val="001476A3"/>
    <w:rsid w:val="00147C3B"/>
    <w:rsid w:val="00147CFB"/>
    <w:rsid w:val="001506EA"/>
    <w:rsid w:val="00151A3A"/>
    <w:rsid w:val="001521B5"/>
    <w:rsid w:val="001527C7"/>
    <w:rsid w:val="00153D26"/>
    <w:rsid w:val="00154A5D"/>
    <w:rsid w:val="0015687D"/>
    <w:rsid w:val="001572F4"/>
    <w:rsid w:val="00157622"/>
    <w:rsid w:val="0016043D"/>
    <w:rsid w:val="00160FC7"/>
    <w:rsid w:val="001612CB"/>
    <w:rsid w:val="001616A2"/>
    <w:rsid w:val="00161C40"/>
    <w:rsid w:val="00161E97"/>
    <w:rsid w:val="0016204C"/>
    <w:rsid w:val="00162373"/>
    <w:rsid w:val="00163653"/>
    <w:rsid w:val="00163788"/>
    <w:rsid w:val="00163858"/>
    <w:rsid w:val="00163E69"/>
    <w:rsid w:val="0016422B"/>
    <w:rsid w:val="00164463"/>
    <w:rsid w:val="001645DC"/>
    <w:rsid w:val="00165095"/>
    <w:rsid w:val="001651C5"/>
    <w:rsid w:val="001660E7"/>
    <w:rsid w:val="00166114"/>
    <w:rsid w:val="00166123"/>
    <w:rsid w:val="00170288"/>
    <w:rsid w:val="001719E0"/>
    <w:rsid w:val="00172CBD"/>
    <w:rsid w:val="00173F63"/>
    <w:rsid w:val="00174343"/>
    <w:rsid w:val="001745DC"/>
    <w:rsid w:val="00174FA3"/>
    <w:rsid w:val="00175162"/>
    <w:rsid w:val="00175AD6"/>
    <w:rsid w:val="00176940"/>
    <w:rsid w:val="00176A36"/>
    <w:rsid w:val="00176A9F"/>
    <w:rsid w:val="00176E55"/>
    <w:rsid w:val="001772DA"/>
    <w:rsid w:val="001775F5"/>
    <w:rsid w:val="001813FF"/>
    <w:rsid w:val="00181AEA"/>
    <w:rsid w:val="00182173"/>
    <w:rsid w:val="00182BF8"/>
    <w:rsid w:val="00182D5C"/>
    <w:rsid w:val="001830C6"/>
    <w:rsid w:val="001837DA"/>
    <w:rsid w:val="001840EC"/>
    <w:rsid w:val="001845B8"/>
    <w:rsid w:val="00184A06"/>
    <w:rsid w:val="00184A8E"/>
    <w:rsid w:val="00184B07"/>
    <w:rsid w:val="00187EDA"/>
    <w:rsid w:val="0019107B"/>
    <w:rsid w:val="0019116F"/>
    <w:rsid w:val="0019170A"/>
    <w:rsid w:val="001921F3"/>
    <w:rsid w:val="00192457"/>
    <w:rsid w:val="00192C96"/>
    <w:rsid w:val="0019321F"/>
    <w:rsid w:val="001934A4"/>
    <w:rsid w:val="001937B2"/>
    <w:rsid w:val="00193888"/>
    <w:rsid w:val="00193B5D"/>
    <w:rsid w:val="0019445C"/>
    <w:rsid w:val="00194A55"/>
    <w:rsid w:val="00194E13"/>
    <w:rsid w:val="00194EC3"/>
    <w:rsid w:val="00195461"/>
    <w:rsid w:val="0019619B"/>
    <w:rsid w:val="001976B8"/>
    <w:rsid w:val="001A0CC5"/>
    <w:rsid w:val="001A1359"/>
    <w:rsid w:val="001A135B"/>
    <w:rsid w:val="001A1888"/>
    <w:rsid w:val="001A198E"/>
    <w:rsid w:val="001A2505"/>
    <w:rsid w:val="001A28E0"/>
    <w:rsid w:val="001A2CD3"/>
    <w:rsid w:val="001A3A6E"/>
    <w:rsid w:val="001A3BBF"/>
    <w:rsid w:val="001A3D21"/>
    <w:rsid w:val="001A4788"/>
    <w:rsid w:val="001A56F4"/>
    <w:rsid w:val="001A7302"/>
    <w:rsid w:val="001B0595"/>
    <w:rsid w:val="001B0E64"/>
    <w:rsid w:val="001B153B"/>
    <w:rsid w:val="001B2958"/>
    <w:rsid w:val="001B3DBD"/>
    <w:rsid w:val="001B764C"/>
    <w:rsid w:val="001B797E"/>
    <w:rsid w:val="001B7FE5"/>
    <w:rsid w:val="001C0446"/>
    <w:rsid w:val="001C0E05"/>
    <w:rsid w:val="001C18DB"/>
    <w:rsid w:val="001C201A"/>
    <w:rsid w:val="001C2A55"/>
    <w:rsid w:val="001C2EAE"/>
    <w:rsid w:val="001C2EC4"/>
    <w:rsid w:val="001C3611"/>
    <w:rsid w:val="001C3C6E"/>
    <w:rsid w:val="001C45CA"/>
    <w:rsid w:val="001C49D7"/>
    <w:rsid w:val="001C4A6E"/>
    <w:rsid w:val="001C4B56"/>
    <w:rsid w:val="001C4D71"/>
    <w:rsid w:val="001C562C"/>
    <w:rsid w:val="001C5A00"/>
    <w:rsid w:val="001C64C9"/>
    <w:rsid w:val="001C704F"/>
    <w:rsid w:val="001C7624"/>
    <w:rsid w:val="001D08B6"/>
    <w:rsid w:val="001D0EBE"/>
    <w:rsid w:val="001D0F34"/>
    <w:rsid w:val="001D14C9"/>
    <w:rsid w:val="001D1630"/>
    <w:rsid w:val="001D19B7"/>
    <w:rsid w:val="001D2109"/>
    <w:rsid w:val="001D22F5"/>
    <w:rsid w:val="001D2D18"/>
    <w:rsid w:val="001D5DB3"/>
    <w:rsid w:val="001D67DA"/>
    <w:rsid w:val="001E0717"/>
    <w:rsid w:val="001E199B"/>
    <w:rsid w:val="001E20F7"/>
    <w:rsid w:val="001E245E"/>
    <w:rsid w:val="001E246D"/>
    <w:rsid w:val="001E2E8D"/>
    <w:rsid w:val="001E3842"/>
    <w:rsid w:val="001E389D"/>
    <w:rsid w:val="001E4431"/>
    <w:rsid w:val="001E5961"/>
    <w:rsid w:val="001E64A2"/>
    <w:rsid w:val="001E65B9"/>
    <w:rsid w:val="001E77FD"/>
    <w:rsid w:val="001E7D05"/>
    <w:rsid w:val="001F102A"/>
    <w:rsid w:val="001F1033"/>
    <w:rsid w:val="001F16C4"/>
    <w:rsid w:val="001F16DF"/>
    <w:rsid w:val="001F222D"/>
    <w:rsid w:val="001F27EA"/>
    <w:rsid w:val="001F2BE2"/>
    <w:rsid w:val="001F578C"/>
    <w:rsid w:val="001F584D"/>
    <w:rsid w:val="001F593B"/>
    <w:rsid w:val="001F5D0A"/>
    <w:rsid w:val="001F6147"/>
    <w:rsid w:val="001F6C85"/>
    <w:rsid w:val="001F72A0"/>
    <w:rsid w:val="001F7937"/>
    <w:rsid w:val="001F79C9"/>
    <w:rsid w:val="001F7A0C"/>
    <w:rsid w:val="001F7D72"/>
    <w:rsid w:val="001F7E49"/>
    <w:rsid w:val="00200424"/>
    <w:rsid w:val="0020089A"/>
    <w:rsid w:val="00201114"/>
    <w:rsid w:val="0020137F"/>
    <w:rsid w:val="002014AB"/>
    <w:rsid w:val="00201636"/>
    <w:rsid w:val="00201CAA"/>
    <w:rsid w:val="00202E8F"/>
    <w:rsid w:val="00204144"/>
    <w:rsid w:val="002049F1"/>
    <w:rsid w:val="00204C4B"/>
    <w:rsid w:val="00204F68"/>
    <w:rsid w:val="002076EC"/>
    <w:rsid w:val="00207E91"/>
    <w:rsid w:val="002100E8"/>
    <w:rsid w:val="00210123"/>
    <w:rsid w:val="0021081C"/>
    <w:rsid w:val="00211C2B"/>
    <w:rsid w:val="002121C1"/>
    <w:rsid w:val="00212930"/>
    <w:rsid w:val="002129CE"/>
    <w:rsid w:val="00212A54"/>
    <w:rsid w:val="002136AB"/>
    <w:rsid w:val="002152DC"/>
    <w:rsid w:val="0021555A"/>
    <w:rsid w:val="00215749"/>
    <w:rsid w:val="0021574B"/>
    <w:rsid w:val="00215CCF"/>
    <w:rsid w:val="0021699A"/>
    <w:rsid w:val="00216C86"/>
    <w:rsid w:val="00216FDA"/>
    <w:rsid w:val="00217339"/>
    <w:rsid w:val="002175D0"/>
    <w:rsid w:val="00217E60"/>
    <w:rsid w:val="00220A8A"/>
    <w:rsid w:val="0022251C"/>
    <w:rsid w:val="00222758"/>
    <w:rsid w:val="00222B08"/>
    <w:rsid w:val="00222EE8"/>
    <w:rsid w:val="00223893"/>
    <w:rsid w:val="00223B86"/>
    <w:rsid w:val="00225DA8"/>
    <w:rsid w:val="002275D2"/>
    <w:rsid w:val="002309DE"/>
    <w:rsid w:val="00231C22"/>
    <w:rsid w:val="002322E1"/>
    <w:rsid w:val="002323A3"/>
    <w:rsid w:val="0023290D"/>
    <w:rsid w:val="0023336F"/>
    <w:rsid w:val="00233552"/>
    <w:rsid w:val="00233BC8"/>
    <w:rsid w:val="00233BE8"/>
    <w:rsid w:val="00234C0D"/>
    <w:rsid w:val="0023534F"/>
    <w:rsid w:val="0023656F"/>
    <w:rsid w:val="00236881"/>
    <w:rsid w:val="00236FE2"/>
    <w:rsid w:val="00241442"/>
    <w:rsid w:val="0024228A"/>
    <w:rsid w:val="00242662"/>
    <w:rsid w:val="002426E2"/>
    <w:rsid w:val="00243904"/>
    <w:rsid w:val="00243930"/>
    <w:rsid w:val="00243DFC"/>
    <w:rsid w:val="00244AFC"/>
    <w:rsid w:val="00244F58"/>
    <w:rsid w:val="00245FE3"/>
    <w:rsid w:val="0024629D"/>
    <w:rsid w:val="00246791"/>
    <w:rsid w:val="00246CE7"/>
    <w:rsid w:val="00246E0B"/>
    <w:rsid w:val="00247BE4"/>
    <w:rsid w:val="00247C36"/>
    <w:rsid w:val="002500C9"/>
    <w:rsid w:val="002517E2"/>
    <w:rsid w:val="00251884"/>
    <w:rsid w:val="002518A9"/>
    <w:rsid w:val="00251C23"/>
    <w:rsid w:val="00251FF6"/>
    <w:rsid w:val="00252B07"/>
    <w:rsid w:val="00253817"/>
    <w:rsid w:val="0025542C"/>
    <w:rsid w:val="0025576F"/>
    <w:rsid w:val="00256ACC"/>
    <w:rsid w:val="00257C5A"/>
    <w:rsid w:val="00257ECB"/>
    <w:rsid w:val="0026007C"/>
    <w:rsid w:val="00260EBE"/>
    <w:rsid w:val="00261528"/>
    <w:rsid w:val="00261758"/>
    <w:rsid w:val="0026321A"/>
    <w:rsid w:val="0026365E"/>
    <w:rsid w:val="00263E1E"/>
    <w:rsid w:val="00263EA6"/>
    <w:rsid w:val="00263F9D"/>
    <w:rsid w:val="002658A8"/>
    <w:rsid w:val="00266882"/>
    <w:rsid w:val="00266BB3"/>
    <w:rsid w:val="00266C1C"/>
    <w:rsid w:val="002673B6"/>
    <w:rsid w:val="002706BB"/>
    <w:rsid w:val="00271C5A"/>
    <w:rsid w:val="002725FC"/>
    <w:rsid w:val="00272A55"/>
    <w:rsid w:val="00272DCC"/>
    <w:rsid w:val="00272F09"/>
    <w:rsid w:val="00273FB4"/>
    <w:rsid w:val="00274E78"/>
    <w:rsid w:val="00275567"/>
    <w:rsid w:val="002759BF"/>
    <w:rsid w:val="00275B22"/>
    <w:rsid w:val="00276814"/>
    <w:rsid w:val="002768F1"/>
    <w:rsid w:val="00276A13"/>
    <w:rsid w:val="00276DC7"/>
    <w:rsid w:val="00280FA4"/>
    <w:rsid w:val="00281679"/>
    <w:rsid w:val="0028397F"/>
    <w:rsid w:val="00283F99"/>
    <w:rsid w:val="00284CDC"/>
    <w:rsid w:val="00284E90"/>
    <w:rsid w:val="00285D73"/>
    <w:rsid w:val="00286BFF"/>
    <w:rsid w:val="00286D71"/>
    <w:rsid w:val="00286DAB"/>
    <w:rsid w:val="0028757E"/>
    <w:rsid w:val="00287CE8"/>
    <w:rsid w:val="00287D61"/>
    <w:rsid w:val="00287E0C"/>
    <w:rsid w:val="00290384"/>
    <w:rsid w:val="00290413"/>
    <w:rsid w:val="00290ADE"/>
    <w:rsid w:val="00291064"/>
    <w:rsid w:val="002914C3"/>
    <w:rsid w:val="00291B56"/>
    <w:rsid w:val="0029204C"/>
    <w:rsid w:val="00292400"/>
    <w:rsid w:val="002929D5"/>
    <w:rsid w:val="00292BC1"/>
    <w:rsid w:val="0029395D"/>
    <w:rsid w:val="00293E99"/>
    <w:rsid w:val="00294766"/>
    <w:rsid w:val="00294F85"/>
    <w:rsid w:val="00295461"/>
    <w:rsid w:val="00295E49"/>
    <w:rsid w:val="00296850"/>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B29AE"/>
    <w:rsid w:val="002B3C04"/>
    <w:rsid w:val="002B431E"/>
    <w:rsid w:val="002B43E8"/>
    <w:rsid w:val="002B5B76"/>
    <w:rsid w:val="002B5ED1"/>
    <w:rsid w:val="002B637E"/>
    <w:rsid w:val="002B6FCC"/>
    <w:rsid w:val="002B7294"/>
    <w:rsid w:val="002B7BCF"/>
    <w:rsid w:val="002C04AE"/>
    <w:rsid w:val="002C12BA"/>
    <w:rsid w:val="002C18C3"/>
    <w:rsid w:val="002C23A8"/>
    <w:rsid w:val="002C2B3F"/>
    <w:rsid w:val="002C300E"/>
    <w:rsid w:val="002C355E"/>
    <w:rsid w:val="002C3B28"/>
    <w:rsid w:val="002C3C4B"/>
    <w:rsid w:val="002C3C5B"/>
    <w:rsid w:val="002C43EE"/>
    <w:rsid w:val="002C5373"/>
    <w:rsid w:val="002C5408"/>
    <w:rsid w:val="002C74A9"/>
    <w:rsid w:val="002C76A0"/>
    <w:rsid w:val="002C7CFF"/>
    <w:rsid w:val="002C7F8F"/>
    <w:rsid w:val="002D0127"/>
    <w:rsid w:val="002D16F4"/>
    <w:rsid w:val="002D2F22"/>
    <w:rsid w:val="002D3445"/>
    <w:rsid w:val="002D6AD6"/>
    <w:rsid w:val="002D7004"/>
    <w:rsid w:val="002D7F22"/>
    <w:rsid w:val="002E07DC"/>
    <w:rsid w:val="002E0C50"/>
    <w:rsid w:val="002E14F3"/>
    <w:rsid w:val="002E152D"/>
    <w:rsid w:val="002E2868"/>
    <w:rsid w:val="002E48F4"/>
    <w:rsid w:val="002E498B"/>
    <w:rsid w:val="002E4D58"/>
    <w:rsid w:val="002E4DBC"/>
    <w:rsid w:val="002E56D8"/>
    <w:rsid w:val="002E6842"/>
    <w:rsid w:val="002E7ED1"/>
    <w:rsid w:val="002F0387"/>
    <w:rsid w:val="002F0909"/>
    <w:rsid w:val="002F1DCA"/>
    <w:rsid w:val="002F1E50"/>
    <w:rsid w:val="002F2967"/>
    <w:rsid w:val="002F3892"/>
    <w:rsid w:val="002F523F"/>
    <w:rsid w:val="002F572E"/>
    <w:rsid w:val="002F61DD"/>
    <w:rsid w:val="002F6489"/>
    <w:rsid w:val="002F685D"/>
    <w:rsid w:val="002F7C13"/>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2EA4"/>
    <w:rsid w:val="00315D53"/>
    <w:rsid w:val="0031745F"/>
    <w:rsid w:val="003179BE"/>
    <w:rsid w:val="00317A54"/>
    <w:rsid w:val="00317B41"/>
    <w:rsid w:val="00317C01"/>
    <w:rsid w:val="00320137"/>
    <w:rsid w:val="00321A32"/>
    <w:rsid w:val="00321CC4"/>
    <w:rsid w:val="0032584E"/>
    <w:rsid w:val="003268F3"/>
    <w:rsid w:val="00326B65"/>
    <w:rsid w:val="00327336"/>
    <w:rsid w:val="0032741B"/>
    <w:rsid w:val="00330540"/>
    <w:rsid w:val="003306E9"/>
    <w:rsid w:val="00331876"/>
    <w:rsid w:val="003338F8"/>
    <w:rsid w:val="00333EA8"/>
    <w:rsid w:val="0033407E"/>
    <w:rsid w:val="003341AF"/>
    <w:rsid w:val="00336025"/>
    <w:rsid w:val="0033611B"/>
    <w:rsid w:val="00337575"/>
    <w:rsid w:val="0033775C"/>
    <w:rsid w:val="003377CD"/>
    <w:rsid w:val="0034047D"/>
    <w:rsid w:val="00340888"/>
    <w:rsid w:val="003429C2"/>
    <w:rsid w:val="00342B46"/>
    <w:rsid w:val="00343735"/>
    <w:rsid w:val="00343FCF"/>
    <w:rsid w:val="00344401"/>
    <w:rsid w:val="0034455D"/>
    <w:rsid w:val="0034520F"/>
    <w:rsid w:val="003455D2"/>
    <w:rsid w:val="003466E3"/>
    <w:rsid w:val="003467E5"/>
    <w:rsid w:val="0035214F"/>
    <w:rsid w:val="00352BAD"/>
    <w:rsid w:val="0035478E"/>
    <w:rsid w:val="00354C2D"/>
    <w:rsid w:val="00355078"/>
    <w:rsid w:val="003566A1"/>
    <w:rsid w:val="0035750D"/>
    <w:rsid w:val="0036076E"/>
    <w:rsid w:val="003612E4"/>
    <w:rsid w:val="0036282E"/>
    <w:rsid w:val="00363FFC"/>
    <w:rsid w:val="003655D1"/>
    <w:rsid w:val="00365981"/>
    <w:rsid w:val="003660CB"/>
    <w:rsid w:val="003676BE"/>
    <w:rsid w:val="003700F3"/>
    <w:rsid w:val="00370E0C"/>
    <w:rsid w:val="00371AD0"/>
    <w:rsid w:val="0037253D"/>
    <w:rsid w:val="0037291B"/>
    <w:rsid w:val="003730F4"/>
    <w:rsid w:val="00373157"/>
    <w:rsid w:val="00373385"/>
    <w:rsid w:val="0037376C"/>
    <w:rsid w:val="0037399B"/>
    <w:rsid w:val="00373A31"/>
    <w:rsid w:val="00373C49"/>
    <w:rsid w:val="00377AFF"/>
    <w:rsid w:val="00380EDF"/>
    <w:rsid w:val="00380F59"/>
    <w:rsid w:val="00382997"/>
    <w:rsid w:val="00382FA4"/>
    <w:rsid w:val="00384A65"/>
    <w:rsid w:val="003854DA"/>
    <w:rsid w:val="00385ADD"/>
    <w:rsid w:val="00386C37"/>
    <w:rsid w:val="00387E8E"/>
    <w:rsid w:val="00391C89"/>
    <w:rsid w:val="00391FF7"/>
    <w:rsid w:val="00393B31"/>
    <w:rsid w:val="00394897"/>
    <w:rsid w:val="00394958"/>
    <w:rsid w:val="00396963"/>
    <w:rsid w:val="00396997"/>
    <w:rsid w:val="00396D46"/>
    <w:rsid w:val="00396DE4"/>
    <w:rsid w:val="0039711B"/>
    <w:rsid w:val="00397FB0"/>
    <w:rsid w:val="003A13A1"/>
    <w:rsid w:val="003A13E1"/>
    <w:rsid w:val="003A1F7D"/>
    <w:rsid w:val="003A2186"/>
    <w:rsid w:val="003A2284"/>
    <w:rsid w:val="003A24B8"/>
    <w:rsid w:val="003A29BE"/>
    <w:rsid w:val="003A307B"/>
    <w:rsid w:val="003A38AC"/>
    <w:rsid w:val="003A4012"/>
    <w:rsid w:val="003A44EE"/>
    <w:rsid w:val="003A4D4A"/>
    <w:rsid w:val="003A5C4A"/>
    <w:rsid w:val="003A7132"/>
    <w:rsid w:val="003B0193"/>
    <w:rsid w:val="003B020F"/>
    <w:rsid w:val="003B07E9"/>
    <w:rsid w:val="003B0822"/>
    <w:rsid w:val="003B0B6A"/>
    <w:rsid w:val="003B0B9A"/>
    <w:rsid w:val="003B2109"/>
    <w:rsid w:val="003B24C5"/>
    <w:rsid w:val="003B3355"/>
    <w:rsid w:val="003B38CA"/>
    <w:rsid w:val="003B3BA4"/>
    <w:rsid w:val="003B435A"/>
    <w:rsid w:val="003B4746"/>
    <w:rsid w:val="003B4F63"/>
    <w:rsid w:val="003B5954"/>
    <w:rsid w:val="003B5FDA"/>
    <w:rsid w:val="003B6176"/>
    <w:rsid w:val="003B689F"/>
    <w:rsid w:val="003C00AE"/>
    <w:rsid w:val="003C02E5"/>
    <w:rsid w:val="003C11B8"/>
    <w:rsid w:val="003C2342"/>
    <w:rsid w:val="003C29F7"/>
    <w:rsid w:val="003C2A5B"/>
    <w:rsid w:val="003C3027"/>
    <w:rsid w:val="003C34E4"/>
    <w:rsid w:val="003C47AB"/>
    <w:rsid w:val="003C4A94"/>
    <w:rsid w:val="003C5456"/>
    <w:rsid w:val="003C5CD7"/>
    <w:rsid w:val="003C5D0F"/>
    <w:rsid w:val="003C5E31"/>
    <w:rsid w:val="003C649E"/>
    <w:rsid w:val="003C72EB"/>
    <w:rsid w:val="003C7669"/>
    <w:rsid w:val="003C7BFB"/>
    <w:rsid w:val="003D088A"/>
    <w:rsid w:val="003D118E"/>
    <w:rsid w:val="003D15D6"/>
    <w:rsid w:val="003D1C48"/>
    <w:rsid w:val="003D1DD2"/>
    <w:rsid w:val="003D29D4"/>
    <w:rsid w:val="003D2C5B"/>
    <w:rsid w:val="003D2DD8"/>
    <w:rsid w:val="003D375D"/>
    <w:rsid w:val="003D3870"/>
    <w:rsid w:val="003D4294"/>
    <w:rsid w:val="003D44C5"/>
    <w:rsid w:val="003D4F98"/>
    <w:rsid w:val="003D522D"/>
    <w:rsid w:val="003D60C1"/>
    <w:rsid w:val="003D7C04"/>
    <w:rsid w:val="003E0259"/>
    <w:rsid w:val="003E05CF"/>
    <w:rsid w:val="003E090C"/>
    <w:rsid w:val="003E2E7A"/>
    <w:rsid w:val="003E566D"/>
    <w:rsid w:val="003E633A"/>
    <w:rsid w:val="003E6855"/>
    <w:rsid w:val="003E6A2E"/>
    <w:rsid w:val="003E6AB3"/>
    <w:rsid w:val="003E70FE"/>
    <w:rsid w:val="003E721B"/>
    <w:rsid w:val="003E7232"/>
    <w:rsid w:val="003E7876"/>
    <w:rsid w:val="003F0963"/>
    <w:rsid w:val="003F0F5A"/>
    <w:rsid w:val="003F1B73"/>
    <w:rsid w:val="003F1FA2"/>
    <w:rsid w:val="003F2532"/>
    <w:rsid w:val="003F27C9"/>
    <w:rsid w:val="003F2F49"/>
    <w:rsid w:val="003F3727"/>
    <w:rsid w:val="003F53F5"/>
    <w:rsid w:val="003F5FD7"/>
    <w:rsid w:val="003F679E"/>
    <w:rsid w:val="003F6A97"/>
    <w:rsid w:val="003F6F44"/>
    <w:rsid w:val="003F7144"/>
    <w:rsid w:val="003F7A5D"/>
    <w:rsid w:val="003F7A6B"/>
    <w:rsid w:val="00400598"/>
    <w:rsid w:val="00400FB9"/>
    <w:rsid w:val="004011A4"/>
    <w:rsid w:val="00401B2F"/>
    <w:rsid w:val="00401E5F"/>
    <w:rsid w:val="00401E82"/>
    <w:rsid w:val="00402427"/>
    <w:rsid w:val="004028E8"/>
    <w:rsid w:val="0040381C"/>
    <w:rsid w:val="00403C39"/>
    <w:rsid w:val="0040417B"/>
    <w:rsid w:val="00404756"/>
    <w:rsid w:val="00404B07"/>
    <w:rsid w:val="00404CB1"/>
    <w:rsid w:val="00404DCC"/>
    <w:rsid w:val="00405727"/>
    <w:rsid w:val="00405BAF"/>
    <w:rsid w:val="0041029A"/>
    <w:rsid w:val="00410530"/>
    <w:rsid w:val="00410B33"/>
    <w:rsid w:val="004113DA"/>
    <w:rsid w:val="00411462"/>
    <w:rsid w:val="00411B75"/>
    <w:rsid w:val="00411D61"/>
    <w:rsid w:val="00412293"/>
    <w:rsid w:val="00415868"/>
    <w:rsid w:val="0041696C"/>
    <w:rsid w:val="00417BFE"/>
    <w:rsid w:val="0042009A"/>
    <w:rsid w:val="00420E02"/>
    <w:rsid w:val="00420FD2"/>
    <w:rsid w:val="00422806"/>
    <w:rsid w:val="00422C7F"/>
    <w:rsid w:val="00422E04"/>
    <w:rsid w:val="00422E6C"/>
    <w:rsid w:val="00423008"/>
    <w:rsid w:val="004243AE"/>
    <w:rsid w:val="00424D22"/>
    <w:rsid w:val="00425A73"/>
    <w:rsid w:val="00427C33"/>
    <w:rsid w:val="004309F1"/>
    <w:rsid w:val="00430F97"/>
    <w:rsid w:val="00431C95"/>
    <w:rsid w:val="004324F3"/>
    <w:rsid w:val="00432D57"/>
    <w:rsid w:val="004332E6"/>
    <w:rsid w:val="00433337"/>
    <w:rsid w:val="00433CA9"/>
    <w:rsid w:val="0043461A"/>
    <w:rsid w:val="004357DE"/>
    <w:rsid w:val="00435C19"/>
    <w:rsid w:val="00435E9D"/>
    <w:rsid w:val="00436EEB"/>
    <w:rsid w:val="00440CE3"/>
    <w:rsid w:val="00443D38"/>
    <w:rsid w:val="00444663"/>
    <w:rsid w:val="00444DEA"/>
    <w:rsid w:val="00445D75"/>
    <w:rsid w:val="00447938"/>
    <w:rsid w:val="00450894"/>
    <w:rsid w:val="004511E8"/>
    <w:rsid w:val="0045187B"/>
    <w:rsid w:val="00451E97"/>
    <w:rsid w:val="0045238D"/>
    <w:rsid w:val="004524C1"/>
    <w:rsid w:val="00452B0B"/>
    <w:rsid w:val="00454A31"/>
    <w:rsid w:val="00454BBC"/>
    <w:rsid w:val="00454E82"/>
    <w:rsid w:val="00454F4C"/>
    <w:rsid w:val="00455BA1"/>
    <w:rsid w:val="0045727E"/>
    <w:rsid w:val="00460CE2"/>
    <w:rsid w:val="004613B8"/>
    <w:rsid w:val="00461578"/>
    <w:rsid w:val="00461BE5"/>
    <w:rsid w:val="00462181"/>
    <w:rsid w:val="0046223B"/>
    <w:rsid w:val="004625A4"/>
    <w:rsid w:val="0046282E"/>
    <w:rsid w:val="00462DD3"/>
    <w:rsid w:val="0046320E"/>
    <w:rsid w:val="004636A7"/>
    <w:rsid w:val="00463B03"/>
    <w:rsid w:val="0046489A"/>
    <w:rsid w:val="004651D0"/>
    <w:rsid w:val="004658D4"/>
    <w:rsid w:val="00465B4C"/>
    <w:rsid w:val="00465E7D"/>
    <w:rsid w:val="0046682B"/>
    <w:rsid w:val="00466832"/>
    <w:rsid w:val="00466B32"/>
    <w:rsid w:val="00467345"/>
    <w:rsid w:val="0046769A"/>
    <w:rsid w:val="0046791F"/>
    <w:rsid w:val="00467FA9"/>
    <w:rsid w:val="00470482"/>
    <w:rsid w:val="004706B2"/>
    <w:rsid w:val="00472119"/>
    <w:rsid w:val="004737B9"/>
    <w:rsid w:val="00474D7B"/>
    <w:rsid w:val="0047515F"/>
    <w:rsid w:val="004751D8"/>
    <w:rsid w:val="00475B94"/>
    <w:rsid w:val="004767F3"/>
    <w:rsid w:val="00476A8A"/>
    <w:rsid w:val="00476BDE"/>
    <w:rsid w:val="0047717A"/>
    <w:rsid w:val="00477FE7"/>
    <w:rsid w:val="004801D0"/>
    <w:rsid w:val="00481081"/>
    <w:rsid w:val="0048350C"/>
    <w:rsid w:val="0048395A"/>
    <w:rsid w:val="0048410C"/>
    <w:rsid w:val="00484186"/>
    <w:rsid w:val="00484649"/>
    <w:rsid w:val="00484E6F"/>
    <w:rsid w:val="0048510B"/>
    <w:rsid w:val="00485397"/>
    <w:rsid w:val="0048592D"/>
    <w:rsid w:val="00485F2D"/>
    <w:rsid w:val="004865DC"/>
    <w:rsid w:val="00486CB9"/>
    <w:rsid w:val="00490522"/>
    <w:rsid w:val="00491769"/>
    <w:rsid w:val="00491F7A"/>
    <w:rsid w:val="00492199"/>
    <w:rsid w:val="00492A75"/>
    <w:rsid w:val="00494028"/>
    <w:rsid w:val="004942E1"/>
    <w:rsid w:val="00494EAA"/>
    <w:rsid w:val="00495101"/>
    <w:rsid w:val="00495C0B"/>
    <w:rsid w:val="00495D57"/>
    <w:rsid w:val="0049610F"/>
    <w:rsid w:val="0049654C"/>
    <w:rsid w:val="00496A2A"/>
    <w:rsid w:val="00496B0E"/>
    <w:rsid w:val="00496D4B"/>
    <w:rsid w:val="004A0C68"/>
    <w:rsid w:val="004A12D9"/>
    <w:rsid w:val="004A156E"/>
    <w:rsid w:val="004A1C4A"/>
    <w:rsid w:val="004A2112"/>
    <w:rsid w:val="004A2BA8"/>
    <w:rsid w:val="004A30E4"/>
    <w:rsid w:val="004A3452"/>
    <w:rsid w:val="004A3557"/>
    <w:rsid w:val="004A38F6"/>
    <w:rsid w:val="004A3F2C"/>
    <w:rsid w:val="004A3F46"/>
    <w:rsid w:val="004A4AB3"/>
    <w:rsid w:val="004A4C1F"/>
    <w:rsid w:val="004A5223"/>
    <w:rsid w:val="004A58DE"/>
    <w:rsid w:val="004A63CA"/>
    <w:rsid w:val="004A7C53"/>
    <w:rsid w:val="004A7CF3"/>
    <w:rsid w:val="004B142E"/>
    <w:rsid w:val="004B1890"/>
    <w:rsid w:val="004B2605"/>
    <w:rsid w:val="004B2664"/>
    <w:rsid w:val="004B2667"/>
    <w:rsid w:val="004B3A39"/>
    <w:rsid w:val="004B3B5C"/>
    <w:rsid w:val="004B4BAE"/>
    <w:rsid w:val="004B502B"/>
    <w:rsid w:val="004B51F0"/>
    <w:rsid w:val="004B581E"/>
    <w:rsid w:val="004B6D42"/>
    <w:rsid w:val="004B73DF"/>
    <w:rsid w:val="004C0395"/>
    <w:rsid w:val="004C0C44"/>
    <w:rsid w:val="004C1080"/>
    <w:rsid w:val="004C1103"/>
    <w:rsid w:val="004C1775"/>
    <w:rsid w:val="004C22BE"/>
    <w:rsid w:val="004C236B"/>
    <w:rsid w:val="004C2387"/>
    <w:rsid w:val="004C3178"/>
    <w:rsid w:val="004C4356"/>
    <w:rsid w:val="004C4A3B"/>
    <w:rsid w:val="004C4AF6"/>
    <w:rsid w:val="004C4EFF"/>
    <w:rsid w:val="004C4FD3"/>
    <w:rsid w:val="004C5461"/>
    <w:rsid w:val="004C69D5"/>
    <w:rsid w:val="004C6AB7"/>
    <w:rsid w:val="004D0434"/>
    <w:rsid w:val="004D08F1"/>
    <w:rsid w:val="004D0FEF"/>
    <w:rsid w:val="004D1418"/>
    <w:rsid w:val="004D1C18"/>
    <w:rsid w:val="004D2F42"/>
    <w:rsid w:val="004D30D1"/>
    <w:rsid w:val="004D319F"/>
    <w:rsid w:val="004D3201"/>
    <w:rsid w:val="004D419C"/>
    <w:rsid w:val="004D4F40"/>
    <w:rsid w:val="004D5ADD"/>
    <w:rsid w:val="004D6707"/>
    <w:rsid w:val="004D68C3"/>
    <w:rsid w:val="004D7D72"/>
    <w:rsid w:val="004D7F26"/>
    <w:rsid w:val="004E0318"/>
    <w:rsid w:val="004E0737"/>
    <w:rsid w:val="004E0B89"/>
    <w:rsid w:val="004E168E"/>
    <w:rsid w:val="004E1CED"/>
    <w:rsid w:val="004E2A77"/>
    <w:rsid w:val="004E2DA5"/>
    <w:rsid w:val="004E59DD"/>
    <w:rsid w:val="004E6CBD"/>
    <w:rsid w:val="004E7AA1"/>
    <w:rsid w:val="004F02D3"/>
    <w:rsid w:val="004F0C8A"/>
    <w:rsid w:val="004F27D4"/>
    <w:rsid w:val="004F35FA"/>
    <w:rsid w:val="004F3AC3"/>
    <w:rsid w:val="004F3F35"/>
    <w:rsid w:val="004F4319"/>
    <w:rsid w:val="004F50C1"/>
    <w:rsid w:val="004F59DF"/>
    <w:rsid w:val="004F7183"/>
    <w:rsid w:val="004F7871"/>
    <w:rsid w:val="0050059E"/>
    <w:rsid w:val="005006B9"/>
    <w:rsid w:val="00500CF6"/>
    <w:rsid w:val="00504A33"/>
    <w:rsid w:val="00505199"/>
    <w:rsid w:val="005052D9"/>
    <w:rsid w:val="005056EE"/>
    <w:rsid w:val="00505D02"/>
    <w:rsid w:val="00506D85"/>
    <w:rsid w:val="00507C91"/>
    <w:rsid w:val="00507F6F"/>
    <w:rsid w:val="00512544"/>
    <w:rsid w:val="00512B7B"/>
    <w:rsid w:val="005148BB"/>
    <w:rsid w:val="00514EE0"/>
    <w:rsid w:val="005162F5"/>
    <w:rsid w:val="00516673"/>
    <w:rsid w:val="00517AE7"/>
    <w:rsid w:val="00520A18"/>
    <w:rsid w:val="00521004"/>
    <w:rsid w:val="005223C3"/>
    <w:rsid w:val="00522EEF"/>
    <w:rsid w:val="00522FD7"/>
    <w:rsid w:val="00525681"/>
    <w:rsid w:val="00525BF8"/>
    <w:rsid w:val="00526D11"/>
    <w:rsid w:val="005270DA"/>
    <w:rsid w:val="00527CD2"/>
    <w:rsid w:val="00527E8A"/>
    <w:rsid w:val="00531FAF"/>
    <w:rsid w:val="00532854"/>
    <w:rsid w:val="00532D12"/>
    <w:rsid w:val="005338C8"/>
    <w:rsid w:val="005340E8"/>
    <w:rsid w:val="005343B5"/>
    <w:rsid w:val="0053450F"/>
    <w:rsid w:val="005345B9"/>
    <w:rsid w:val="00534B16"/>
    <w:rsid w:val="00534BDE"/>
    <w:rsid w:val="00535FB3"/>
    <w:rsid w:val="00536A4B"/>
    <w:rsid w:val="0053734C"/>
    <w:rsid w:val="00537359"/>
    <w:rsid w:val="00537D29"/>
    <w:rsid w:val="00537F60"/>
    <w:rsid w:val="005403AE"/>
    <w:rsid w:val="0054054A"/>
    <w:rsid w:val="005406C8"/>
    <w:rsid w:val="00541B28"/>
    <w:rsid w:val="00542A98"/>
    <w:rsid w:val="0054370B"/>
    <w:rsid w:val="00543C6A"/>
    <w:rsid w:val="00545887"/>
    <w:rsid w:val="0054601E"/>
    <w:rsid w:val="00546666"/>
    <w:rsid w:val="00547AEA"/>
    <w:rsid w:val="00550613"/>
    <w:rsid w:val="00550730"/>
    <w:rsid w:val="0055076E"/>
    <w:rsid w:val="00551678"/>
    <w:rsid w:val="0055188C"/>
    <w:rsid w:val="005523DD"/>
    <w:rsid w:val="00554285"/>
    <w:rsid w:val="00554C87"/>
    <w:rsid w:val="00555501"/>
    <w:rsid w:val="00555CDD"/>
    <w:rsid w:val="00556196"/>
    <w:rsid w:val="00556802"/>
    <w:rsid w:val="00557278"/>
    <w:rsid w:val="00560047"/>
    <w:rsid w:val="0056066F"/>
    <w:rsid w:val="005614AA"/>
    <w:rsid w:val="005618EF"/>
    <w:rsid w:val="00561FFB"/>
    <w:rsid w:val="005629D7"/>
    <w:rsid w:val="0056437E"/>
    <w:rsid w:val="005660A1"/>
    <w:rsid w:val="00566F23"/>
    <w:rsid w:val="00567281"/>
    <w:rsid w:val="00567493"/>
    <w:rsid w:val="0056752E"/>
    <w:rsid w:val="00567CD4"/>
    <w:rsid w:val="0057182D"/>
    <w:rsid w:val="00572F03"/>
    <w:rsid w:val="00572F2B"/>
    <w:rsid w:val="0057309D"/>
    <w:rsid w:val="00573F94"/>
    <w:rsid w:val="0057415A"/>
    <w:rsid w:val="00574CB4"/>
    <w:rsid w:val="0057580E"/>
    <w:rsid w:val="00575B97"/>
    <w:rsid w:val="00576F08"/>
    <w:rsid w:val="005770E4"/>
    <w:rsid w:val="005771A0"/>
    <w:rsid w:val="005772F3"/>
    <w:rsid w:val="005774C9"/>
    <w:rsid w:val="00577DC2"/>
    <w:rsid w:val="005804CB"/>
    <w:rsid w:val="00580947"/>
    <w:rsid w:val="00581A23"/>
    <w:rsid w:val="00582B24"/>
    <w:rsid w:val="00583D1B"/>
    <w:rsid w:val="00583E66"/>
    <w:rsid w:val="00584DEB"/>
    <w:rsid w:val="00585240"/>
    <w:rsid w:val="005859B2"/>
    <w:rsid w:val="0058602F"/>
    <w:rsid w:val="0058659A"/>
    <w:rsid w:val="00586E5A"/>
    <w:rsid w:val="005900E8"/>
    <w:rsid w:val="005922BB"/>
    <w:rsid w:val="0059381C"/>
    <w:rsid w:val="00594574"/>
    <w:rsid w:val="00594A6C"/>
    <w:rsid w:val="00594EC4"/>
    <w:rsid w:val="005952D7"/>
    <w:rsid w:val="0059533E"/>
    <w:rsid w:val="00595C9E"/>
    <w:rsid w:val="00596141"/>
    <w:rsid w:val="00596F26"/>
    <w:rsid w:val="00597734"/>
    <w:rsid w:val="005A0344"/>
    <w:rsid w:val="005A0FE9"/>
    <w:rsid w:val="005A3277"/>
    <w:rsid w:val="005A34E2"/>
    <w:rsid w:val="005A3693"/>
    <w:rsid w:val="005A38C0"/>
    <w:rsid w:val="005A3CAF"/>
    <w:rsid w:val="005A468A"/>
    <w:rsid w:val="005A51DE"/>
    <w:rsid w:val="005A5271"/>
    <w:rsid w:val="005A68B9"/>
    <w:rsid w:val="005A769B"/>
    <w:rsid w:val="005A79A6"/>
    <w:rsid w:val="005B0638"/>
    <w:rsid w:val="005B0844"/>
    <w:rsid w:val="005B1CCC"/>
    <w:rsid w:val="005B23A0"/>
    <w:rsid w:val="005B3066"/>
    <w:rsid w:val="005B4077"/>
    <w:rsid w:val="005B4F5E"/>
    <w:rsid w:val="005B5FF6"/>
    <w:rsid w:val="005B6E33"/>
    <w:rsid w:val="005B6E73"/>
    <w:rsid w:val="005B705B"/>
    <w:rsid w:val="005B7A64"/>
    <w:rsid w:val="005B7BD7"/>
    <w:rsid w:val="005C0312"/>
    <w:rsid w:val="005C07AC"/>
    <w:rsid w:val="005C0FB1"/>
    <w:rsid w:val="005C1A5C"/>
    <w:rsid w:val="005C1B81"/>
    <w:rsid w:val="005C31F3"/>
    <w:rsid w:val="005C3443"/>
    <w:rsid w:val="005C5937"/>
    <w:rsid w:val="005C6A70"/>
    <w:rsid w:val="005C7ABD"/>
    <w:rsid w:val="005D2EB0"/>
    <w:rsid w:val="005D3557"/>
    <w:rsid w:val="005D3BC1"/>
    <w:rsid w:val="005D40CE"/>
    <w:rsid w:val="005D46AC"/>
    <w:rsid w:val="005D502A"/>
    <w:rsid w:val="005D55CC"/>
    <w:rsid w:val="005D57C1"/>
    <w:rsid w:val="005D6A02"/>
    <w:rsid w:val="005D6B1E"/>
    <w:rsid w:val="005D6DD9"/>
    <w:rsid w:val="005D764D"/>
    <w:rsid w:val="005D77CE"/>
    <w:rsid w:val="005D7924"/>
    <w:rsid w:val="005E014D"/>
    <w:rsid w:val="005E0522"/>
    <w:rsid w:val="005E12BD"/>
    <w:rsid w:val="005E1E67"/>
    <w:rsid w:val="005E28F7"/>
    <w:rsid w:val="005E2B60"/>
    <w:rsid w:val="005E3344"/>
    <w:rsid w:val="005E6473"/>
    <w:rsid w:val="005E659F"/>
    <w:rsid w:val="005E77D9"/>
    <w:rsid w:val="005E78B1"/>
    <w:rsid w:val="005E7A4B"/>
    <w:rsid w:val="005E7E30"/>
    <w:rsid w:val="005F1B8D"/>
    <w:rsid w:val="005F216B"/>
    <w:rsid w:val="005F24E7"/>
    <w:rsid w:val="005F265D"/>
    <w:rsid w:val="005F2BBA"/>
    <w:rsid w:val="005F2CBB"/>
    <w:rsid w:val="005F3AAC"/>
    <w:rsid w:val="005F5551"/>
    <w:rsid w:val="005F6282"/>
    <w:rsid w:val="005F6A08"/>
    <w:rsid w:val="005F6CC1"/>
    <w:rsid w:val="005F6D82"/>
    <w:rsid w:val="005F7295"/>
    <w:rsid w:val="00601113"/>
    <w:rsid w:val="0060140C"/>
    <w:rsid w:val="00601D9C"/>
    <w:rsid w:val="00601DF1"/>
    <w:rsid w:val="006026AF"/>
    <w:rsid w:val="006035AC"/>
    <w:rsid w:val="00603C18"/>
    <w:rsid w:val="00604869"/>
    <w:rsid w:val="006069DE"/>
    <w:rsid w:val="00611B06"/>
    <w:rsid w:val="0061235E"/>
    <w:rsid w:val="00612605"/>
    <w:rsid w:val="00612718"/>
    <w:rsid w:val="00612E2C"/>
    <w:rsid w:val="006148E2"/>
    <w:rsid w:val="006172C9"/>
    <w:rsid w:val="00620DBA"/>
    <w:rsid w:val="00622553"/>
    <w:rsid w:val="00622915"/>
    <w:rsid w:val="00622F7A"/>
    <w:rsid w:val="00623591"/>
    <w:rsid w:val="00623CCA"/>
    <w:rsid w:val="0062403B"/>
    <w:rsid w:val="006242D4"/>
    <w:rsid w:val="00624D5A"/>
    <w:rsid w:val="00625DAA"/>
    <w:rsid w:val="006266F4"/>
    <w:rsid w:val="00627C7D"/>
    <w:rsid w:val="00633FD4"/>
    <w:rsid w:val="006348B5"/>
    <w:rsid w:val="00634CDB"/>
    <w:rsid w:val="006358F9"/>
    <w:rsid w:val="00637442"/>
    <w:rsid w:val="006400AC"/>
    <w:rsid w:val="00640D3C"/>
    <w:rsid w:val="00641078"/>
    <w:rsid w:val="00641B86"/>
    <w:rsid w:val="00641DA9"/>
    <w:rsid w:val="00642160"/>
    <w:rsid w:val="00642C61"/>
    <w:rsid w:val="00644368"/>
    <w:rsid w:val="006447F6"/>
    <w:rsid w:val="00645625"/>
    <w:rsid w:val="00647829"/>
    <w:rsid w:val="006502B1"/>
    <w:rsid w:val="0065100D"/>
    <w:rsid w:val="00651179"/>
    <w:rsid w:val="00651245"/>
    <w:rsid w:val="00652648"/>
    <w:rsid w:val="006528C1"/>
    <w:rsid w:val="00652B8A"/>
    <w:rsid w:val="006530BE"/>
    <w:rsid w:val="0065340D"/>
    <w:rsid w:val="00654371"/>
    <w:rsid w:val="00654828"/>
    <w:rsid w:val="00654A3D"/>
    <w:rsid w:val="00654AF6"/>
    <w:rsid w:val="00656829"/>
    <w:rsid w:val="00656F64"/>
    <w:rsid w:val="006570B2"/>
    <w:rsid w:val="00657204"/>
    <w:rsid w:val="006573B3"/>
    <w:rsid w:val="006579E4"/>
    <w:rsid w:val="006608D3"/>
    <w:rsid w:val="006630F6"/>
    <w:rsid w:val="00663481"/>
    <w:rsid w:val="006636FE"/>
    <w:rsid w:val="00663720"/>
    <w:rsid w:val="00663A1E"/>
    <w:rsid w:val="00663EC4"/>
    <w:rsid w:val="00663F15"/>
    <w:rsid w:val="006647C4"/>
    <w:rsid w:val="00664BF7"/>
    <w:rsid w:val="0066577E"/>
    <w:rsid w:val="00665F5D"/>
    <w:rsid w:val="006708E0"/>
    <w:rsid w:val="00671486"/>
    <w:rsid w:val="006714A7"/>
    <w:rsid w:val="00672AA8"/>
    <w:rsid w:val="00672BA9"/>
    <w:rsid w:val="00673A6A"/>
    <w:rsid w:val="00674295"/>
    <w:rsid w:val="00674672"/>
    <w:rsid w:val="00674E94"/>
    <w:rsid w:val="00675280"/>
    <w:rsid w:val="00675525"/>
    <w:rsid w:val="00675CD0"/>
    <w:rsid w:val="006760E8"/>
    <w:rsid w:val="00676342"/>
    <w:rsid w:val="006763EF"/>
    <w:rsid w:val="0067660A"/>
    <w:rsid w:val="00677080"/>
    <w:rsid w:val="006771A6"/>
    <w:rsid w:val="006773CD"/>
    <w:rsid w:val="00677BC6"/>
    <w:rsid w:val="00680E3C"/>
    <w:rsid w:val="00680FED"/>
    <w:rsid w:val="0068253F"/>
    <w:rsid w:val="00682779"/>
    <w:rsid w:val="00682FBB"/>
    <w:rsid w:val="006843FD"/>
    <w:rsid w:val="00684F71"/>
    <w:rsid w:val="0068550E"/>
    <w:rsid w:val="006859D7"/>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B23"/>
    <w:rsid w:val="006A1C25"/>
    <w:rsid w:val="006A2389"/>
    <w:rsid w:val="006A2EAF"/>
    <w:rsid w:val="006A3662"/>
    <w:rsid w:val="006A41E2"/>
    <w:rsid w:val="006A4482"/>
    <w:rsid w:val="006A45E7"/>
    <w:rsid w:val="006A4FA8"/>
    <w:rsid w:val="006A52B0"/>
    <w:rsid w:val="006A53F7"/>
    <w:rsid w:val="006A5D91"/>
    <w:rsid w:val="006A5FC6"/>
    <w:rsid w:val="006A6896"/>
    <w:rsid w:val="006B0DA7"/>
    <w:rsid w:val="006B0EAD"/>
    <w:rsid w:val="006B16E8"/>
    <w:rsid w:val="006B22E5"/>
    <w:rsid w:val="006B26A5"/>
    <w:rsid w:val="006B355C"/>
    <w:rsid w:val="006B4A68"/>
    <w:rsid w:val="006B4D42"/>
    <w:rsid w:val="006B590B"/>
    <w:rsid w:val="006B5CD6"/>
    <w:rsid w:val="006B618A"/>
    <w:rsid w:val="006B618E"/>
    <w:rsid w:val="006B62D0"/>
    <w:rsid w:val="006B64DF"/>
    <w:rsid w:val="006B672D"/>
    <w:rsid w:val="006B67BF"/>
    <w:rsid w:val="006B783F"/>
    <w:rsid w:val="006C0A0A"/>
    <w:rsid w:val="006C2548"/>
    <w:rsid w:val="006C259B"/>
    <w:rsid w:val="006C2D9A"/>
    <w:rsid w:val="006C3449"/>
    <w:rsid w:val="006C4304"/>
    <w:rsid w:val="006C4690"/>
    <w:rsid w:val="006C5884"/>
    <w:rsid w:val="006C601D"/>
    <w:rsid w:val="006C6577"/>
    <w:rsid w:val="006C6BFF"/>
    <w:rsid w:val="006C6F25"/>
    <w:rsid w:val="006C73B4"/>
    <w:rsid w:val="006D1C05"/>
    <w:rsid w:val="006D2702"/>
    <w:rsid w:val="006D2729"/>
    <w:rsid w:val="006D2B87"/>
    <w:rsid w:val="006D3737"/>
    <w:rsid w:val="006D37F3"/>
    <w:rsid w:val="006D3A38"/>
    <w:rsid w:val="006D3B92"/>
    <w:rsid w:val="006D43D8"/>
    <w:rsid w:val="006D44F9"/>
    <w:rsid w:val="006D6BA0"/>
    <w:rsid w:val="006D6BAD"/>
    <w:rsid w:val="006D7EF9"/>
    <w:rsid w:val="006E0C93"/>
    <w:rsid w:val="006E1470"/>
    <w:rsid w:val="006E21D2"/>
    <w:rsid w:val="006E2523"/>
    <w:rsid w:val="006E2855"/>
    <w:rsid w:val="006E2B96"/>
    <w:rsid w:val="006E48E7"/>
    <w:rsid w:val="006E51DB"/>
    <w:rsid w:val="006E5F5C"/>
    <w:rsid w:val="006E6D3D"/>
    <w:rsid w:val="006E7E90"/>
    <w:rsid w:val="006F000F"/>
    <w:rsid w:val="006F058E"/>
    <w:rsid w:val="006F0F8A"/>
    <w:rsid w:val="006F13D0"/>
    <w:rsid w:val="006F1550"/>
    <w:rsid w:val="006F2345"/>
    <w:rsid w:val="006F23C1"/>
    <w:rsid w:val="006F2FD5"/>
    <w:rsid w:val="006F3B4F"/>
    <w:rsid w:val="006F4553"/>
    <w:rsid w:val="006F4726"/>
    <w:rsid w:val="006F4B1F"/>
    <w:rsid w:val="006F4B94"/>
    <w:rsid w:val="006F6FBC"/>
    <w:rsid w:val="006F705B"/>
    <w:rsid w:val="006F7E29"/>
    <w:rsid w:val="007003CE"/>
    <w:rsid w:val="00700952"/>
    <w:rsid w:val="007021E5"/>
    <w:rsid w:val="0070429A"/>
    <w:rsid w:val="007047C6"/>
    <w:rsid w:val="00704EBB"/>
    <w:rsid w:val="00705074"/>
    <w:rsid w:val="00705086"/>
    <w:rsid w:val="007058E3"/>
    <w:rsid w:val="0070752C"/>
    <w:rsid w:val="007103FD"/>
    <w:rsid w:val="007109F4"/>
    <w:rsid w:val="00710B75"/>
    <w:rsid w:val="00711631"/>
    <w:rsid w:val="007124DC"/>
    <w:rsid w:val="00712BF9"/>
    <w:rsid w:val="00712FD0"/>
    <w:rsid w:val="0071370F"/>
    <w:rsid w:val="00714D5C"/>
    <w:rsid w:val="007157E3"/>
    <w:rsid w:val="00715FCD"/>
    <w:rsid w:val="00716193"/>
    <w:rsid w:val="0071640B"/>
    <w:rsid w:val="007168AF"/>
    <w:rsid w:val="007168D7"/>
    <w:rsid w:val="007177E1"/>
    <w:rsid w:val="007178AB"/>
    <w:rsid w:val="00720188"/>
    <w:rsid w:val="00721BD3"/>
    <w:rsid w:val="00722041"/>
    <w:rsid w:val="007221D1"/>
    <w:rsid w:val="007222C2"/>
    <w:rsid w:val="0072250E"/>
    <w:rsid w:val="0072263D"/>
    <w:rsid w:val="007227BC"/>
    <w:rsid w:val="00722AC7"/>
    <w:rsid w:val="00722D50"/>
    <w:rsid w:val="00723361"/>
    <w:rsid w:val="0072472F"/>
    <w:rsid w:val="00725410"/>
    <w:rsid w:val="007254C4"/>
    <w:rsid w:val="0072567F"/>
    <w:rsid w:val="0072687E"/>
    <w:rsid w:val="007277B7"/>
    <w:rsid w:val="0073006C"/>
    <w:rsid w:val="0073209B"/>
    <w:rsid w:val="00733BFB"/>
    <w:rsid w:val="00734841"/>
    <w:rsid w:val="00735176"/>
    <w:rsid w:val="007353E7"/>
    <w:rsid w:val="00735421"/>
    <w:rsid w:val="007365D6"/>
    <w:rsid w:val="007374B7"/>
    <w:rsid w:val="00737583"/>
    <w:rsid w:val="00737F47"/>
    <w:rsid w:val="007403CF"/>
    <w:rsid w:val="00740D80"/>
    <w:rsid w:val="00742533"/>
    <w:rsid w:val="0074255E"/>
    <w:rsid w:val="007428D0"/>
    <w:rsid w:val="0074332F"/>
    <w:rsid w:val="007446E3"/>
    <w:rsid w:val="007458CD"/>
    <w:rsid w:val="0074594F"/>
    <w:rsid w:val="00745EB9"/>
    <w:rsid w:val="00745FDA"/>
    <w:rsid w:val="007464EF"/>
    <w:rsid w:val="00747BFF"/>
    <w:rsid w:val="00750176"/>
    <w:rsid w:val="007503C6"/>
    <w:rsid w:val="0075118A"/>
    <w:rsid w:val="007513F9"/>
    <w:rsid w:val="00751C0B"/>
    <w:rsid w:val="0075213E"/>
    <w:rsid w:val="00752286"/>
    <w:rsid w:val="00752ACA"/>
    <w:rsid w:val="0075349D"/>
    <w:rsid w:val="00753FD0"/>
    <w:rsid w:val="00754D21"/>
    <w:rsid w:val="0075506B"/>
    <w:rsid w:val="0075512B"/>
    <w:rsid w:val="007557F9"/>
    <w:rsid w:val="007567FE"/>
    <w:rsid w:val="00757297"/>
    <w:rsid w:val="0075795A"/>
    <w:rsid w:val="0075798E"/>
    <w:rsid w:val="0076112C"/>
    <w:rsid w:val="007617C5"/>
    <w:rsid w:val="00761B97"/>
    <w:rsid w:val="00761D1C"/>
    <w:rsid w:val="0076204A"/>
    <w:rsid w:val="007631EC"/>
    <w:rsid w:val="00764593"/>
    <w:rsid w:val="00764967"/>
    <w:rsid w:val="007650EA"/>
    <w:rsid w:val="00766554"/>
    <w:rsid w:val="00767B63"/>
    <w:rsid w:val="00767C8B"/>
    <w:rsid w:val="00767D80"/>
    <w:rsid w:val="0077001B"/>
    <w:rsid w:val="00770AD6"/>
    <w:rsid w:val="00770AEE"/>
    <w:rsid w:val="00770AFD"/>
    <w:rsid w:val="00771B6A"/>
    <w:rsid w:val="00772150"/>
    <w:rsid w:val="00773388"/>
    <w:rsid w:val="007734EC"/>
    <w:rsid w:val="00773739"/>
    <w:rsid w:val="00773D75"/>
    <w:rsid w:val="00774506"/>
    <w:rsid w:val="007748B4"/>
    <w:rsid w:val="0077592D"/>
    <w:rsid w:val="00775D28"/>
    <w:rsid w:val="00775D6C"/>
    <w:rsid w:val="00776FB2"/>
    <w:rsid w:val="0077751D"/>
    <w:rsid w:val="00777A7C"/>
    <w:rsid w:val="00777B94"/>
    <w:rsid w:val="00777E4E"/>
    <w:rsid w:val="00777F86"/>
    <w:rsid w:val="0078156B"/>
    <w:rsid w:val="0078335C"/>
    <w:rsid w:val="00783508"/>
    <w:rsid w:val="00784D4C"/>
    <w:rsid w:val="007856CD"/>
    <w:rsid w:val="0078707B"/>
    <w:rsid w:val="0078765C"/>
    <w:rsid w:val="00787C1B"/>
    <w:rsid w:val="00790E9A"/>
    <w:rsid w:val="00791F9B"/>
    <w:rsid w:val="0079245C"/>
    <w:rsid w:val="00792FC7"/>
    <w:rsid w:val="00793613"/>
    <w:rsid w:val="00793FFA"/>
    <w:rsid w:val="00794324"/>
    <w:rsid w:val="00794377"/>
    <w:rsid w:val="00794A17"/>
    <w:rsid w:val="00794D77"/>
    <w:rsid w:val="00796427"/>
    <w:rsid w:val="007970C6"/>
    <w:rsid w:val="007977B9"/>
    <w:rsid w:val="007A07EE"/>
    <w:rsid w:val="007A15B8"/>
    <w:rsid w:val="007A20AD"/>
    <w:rsid w:val="007A2157"/>
    <w:rsid w:val="007A2B18"/>
    <w:rsid w:val="007A389A"/>
    <w:rsid w:val="007A54DE"/>
    <w:rsid w:val="007A58B1"/>
    <w:rsid w:val="007A5D70"/>
    <w:rsid w:val="007A6C2D"/>
    <w:rsid w:val="007A7656"/>
    <w:rsid w:val="007A7AE0"/>
    <w:rsid w:val="007B0D6E"/>
    <w:rsid w:val="007B1653"/>
    <w:rsid w:val="007B224F"/>
    <w:rsid w:val="007B2419"/>
    <w:rsid w:val="007B26AB"/>
    <w:rsid w:val="007B2A56"/>
    <w:rsid w:val="007B3D46"/>
    <w:rsid w:val="007B4071"/>
    <w:rsid w:val="007B4914"/>
    <w:rsid w:val="007B51A2"/>
    <w:rsid w:val="007B5B38"/>
    <w:rsid w:val="007B5D86"/>
    <w:rsid w:val="007B5EE6"/>
    <w:rsid w:val="007B6477"/>
    <w:rsid w:val="007B68EC"/>
    <w:rsid w:val="007C193B"/>
    <w:rsid w:val="007C22C9"/>
    <w:rsid w:val="007C2BFD"/>
    <w:rsid w:val="007C2CE0"/>
    <w:rsid w:val="007C3A8C"/>
    <w:rsid w:val="007C4103"/>
    <w:rsid w:val="007C6EC2"/>
    <w:rsid w:val="007C6FE3"/>
    <w:rsid w:val="007C7BEB"/>
    <w:rsid w:val="007C7E9B"/>
    <w:rsid w:val="007D24E2"/>
    <w:rsid w:val="007D3525"/>
    <w:rsid w:val="007D41D7"/>
    <w:rsid w:val="007D44E3"/>
    <w:rsid w:val="007D4F46"/>
    <w:rsid w:val="007D502A"/>
    <w:rsid w:val="007D519B"/>
    <w:rsid w:val="007D5B80"/>
    <w:rsid w:val="007D6222"/>
    <w:rsid w:val="007D6CC5"/>
    <w:rsid w:val="007D7B89"/>
    <w:rsid w:val="007D7DD7"/>
    <w:rsid w:val="007E0083"/>
    <w:rsid w:val="007E1CC3"/>
    <w:rsid w:val="007E1F87"/>
    <w:rsid w:val="007E1FDC"/>
    <w:rsid w:val="007E2CD0"/>
    <w:rsid w:val="007E5663"/>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2C10"/>
    <w:rsid w:val="0080343F"/>
    <w:rsid w:val="008036CD"/>
    <w:rsid w:val="0080390E"/>
    <w:rsid w:val="00803C80"/>
    <w:rsid w:val="00804499"/>
    <w:rsid w:val="0080450A"/>
    <w:rsid w:val="00804927"/>
    <w:rsid w:val="00807177"/>
    <w:rsid w:val="00807C9A"/>
    <w:rsid w:val="00807E56"/>
    <w:rsid w:val="00810123"/>
    <w:rsid w:val="00811203"/>
    <w:rsid w:val="008113C0"/>
    <w:rsid w:val="00812397"/>
    <w:rsid w:val="008125E8"/>
    <w:rsid w:val="0081273C"/>
    <w:rsid w:val="008134B5"/>
    <w:rsid w:val="0081359B"/>
    <w:rsid w:val="0081362E"/>
    <w:rsid w:val="00813AEF"/>
    <w:rsid w:val="00813BCD"/>
    <w:rsid w:val="00813CA0"/>
    <w:rsid w:val="00813F64"/>
    <w:rsid w:val="0081495A"/>
    <w:rsid w:val="008149C0"/>
    <w:rsid w:val="00814A7D"/>
    <w:rsid w:val="008153DA"/>
    <w:rsid w:val="00815C1A"/>
    <w:rsid w:val="00816185"/>
    <w:rsid w:val="008164C1"/>
    <w:rsid w:val="00816975"/>
    <w:rsid w:val="00816ADC"/>
    <w:rsid w:val="00816C54"/>
    <w:rsid w:val="0081748D"/>
    <w:rsid w:val="00817E04"/>
    <w:rsid w:val="008208AA"/>
    <w:rsid w:val="008208C8"/>
    <w:rsid w:val="00820CBF"/>
    <w:rsid w:val="00820CEF"/>
    <w:rsid w:val="00821FE2"/>
    <w:rsid w:val="00822378"/>
    <w:rsid w:val="00822D8B"/>
    <w:rsid w:val="00823582"/>
    <w:rsid w:val="008245D0"/>
    <w:rsid w:val="00824C71"/>
    <w:rsid w:val="00824EE5"/>
    <w:rsid w:val="00826B7D"/>
    <w:rsid w:val="008308EF"/>
    <w:rsid w:val="00831C86"/>
    <w:rsid w:val="00832761"/>
    <w:rsid w:val="00833723"/>
    <w:rsid w:val="00833809"/>
    <w:rsid w:val="00833A76"/>
    <w:rsid w:val="00834656"/>
    <w:rsid w:val="00834F54"/>
    <w:rsid w:val="00835151"/>
    <w:rsid w:val="00835268"/>
    <w:rsid w:val="00835709"/>
    <w:rsid w:val="0083578F"/>
    <w:rsid w:val="0083628B"/>
    <w:rsid w:val="00836922"/>
    <w:rsid w:val="00837060"/>
    <w:rsid w:val="00837694"/>
    <w:rsid w:val="008379BD"/>
    <w:rsid w:val="00837A65"/>
    <w:rsid w:val="00837D27"/>
    <w:rsid w:val="00840310"/>
    <w:rsid w:val="00840C19"/>
    <w:rsid w:val="0084104D"/>
    <w:rsid w:val="00842013"/>
    <w:rsid w:val="008437B4"/>
    <w:rsid w:val="00843849"/>
    <w:rsid w:val="008447F0"/>
    <w:rsid w:val="00845CF0"/>
    <w:rsid w:val="00846211"/>
    <w:rsid w:val="008463C9"/>
    <w:rsid w:val="00846B70"/>
    <w:rsid w:val="00846CEE"/>
    <w:rsid w:val="00847391"/>
    <w:rsid w:val="00847CCA"/>
    <w:rsid w:val="00847D20"/>
    <w:rsid w:val="00850054"/>
    <w:rsid w:val="0085047F"/>
    <w:rsid w:val="00851087"/>
    <w:rsid w:val="00851BA2"/>
    <w:rsid w:val="00852777"/>
    <w:rsid w:val="0085344E"/>
    <w:rsid w:val="00853676"/>
    <w:rsid w:val="00853B67"/>
    <w:rsid w:val="008549E9"/>
    <w:rsid w:val="008559E2"/>
    <w:rsid w:val="00856394"/>
    <w:rsid w:val="00856D8D"/>
    <w:rsid w:val="00857291"/>
    <w:rsid w:val="00860406"/>
    <w:rsid w:val="00860620"/>
    <w:rsid w:val="00860E98"/>
    <w:rsid w:val="0086128D"/>
    <w:rsid w:val="008612ED"/>
    <w:rsid w:val="00862025"/>
    <w:rsid w:val="00862192"/>
    <w:rsid w:val="008624C9"/>
    <w:rsid w:val="008626B3"/>
    <w:rsid w:val="0086327C"/>
    <w:rsid w:val="00863669"/>
    <w:rsid w:val="00863BE3"/>
    <w:rsid w:val="008651FA"/>
    <w:rsid w:val="00865769"/>
    <w:rsid w:val="00866B4A"/>
    <w:rsid w:val="0087063A"/>
    <w:rsid w:val="008711E4"/>
    <w:rsid w:val="008729A0"/>
    <w:rsid w:val="00872F53"/>
    <w:rsid w:val="00873496"/>
    <w:rsid w:val="008744FE"/>
    <w:rsid w:val="00874521"/>
    <w:rsid w:val="0087568E"/>
    <w:rsid w:val="008758E4"/>
    <w:rsid w:val="00875B55"/>
    <w:rsid w:val="0087605F"/>
    <w:rsid w:val="008775F9"/>
    <w:rsid w:val="008800A3"/>
    <w:rsid w:val="0088047F"/>
    <w:rsid w:val="00881FE9"/>
    <w:rsid w:val="008822AF"/>
    <w:rsid w:val="00882654"/>
    <w:rsid w:val="008829A8"/>
    <w:rsid w:val="00882B0E"/>
    <w:rsid w:val="008832FB"/>
    <w:rsid w:val="0088402D"/>
    <w:rsid w:val="00884651"/>
    <w:rsid w:val="00884AF5"/>
    <w:rsid w:val="008854F8"/>
    <w:rsid w:val="008856A2"/>
    <w:rsid w:val="00885977"/>
    <w:rsid w:val="00885AE9"/>
    <w:rsid w:val="00886080"/>
    <w:rsid w:val="008870A8"/>
    <w:rsid w:val="00887EE6"/>
    <w:rsid w:val="00887F49"/>
    <w:rsid w:val="00890201"/>
    <w:rsid w:val="008911DD"/>
    <w:rsid w:val="0089213A"/>
    <w:rsid w:val="00892693"/>
    <w:rsid w:val="00893829"/>
    <w:rsid w:val="008939FC"/>
    <w:rsid w:val="00896426"/>
    <w:rsid w:val="00896703"/>
    <w:rsid w:val="008A0321"/>
    <w:rsid w:val="008A1591"/>
    <w:rsid w:val="008A16F4"/>
    <w:rsid w:val="008A21B5"/>
    <w:rsid w:val="008A2470"/>
    <w:rsid w:val="008A2EEC"/>
    <w:rsid w:val="008A31FA"/>
    <w:rsid w:val="008A3828"/>
    <w:rsid w:val="008A3B1B"/>
    <w:rsid w:val="008A49FB"/>
    <w:rsid w:val="008A4AE4"/>
    <w:rsid w:val="008A5A82"/>
    <w:rsid w:val="008A6823"/>
    <w:rsid w:val="008A6B28"/>
    <w:rsid w:val="008A7C08"/>
    <w:rsid w:val="008B15AF"/>
    <w:rsid w:val="008B188A"/>
    <w:rsid w:val="008B26CF"/>
    <w:rsid w:val="008B2E97"/>
    <w:rsid w:val="008B3049"/>
    <w:rsid w:val="008B3968"/>
    <w:rsid w:val="008B49FD"/>
    <w:rsid w:val="008B4B61"/>
    <w:rsid w:val="008B58BA"/>
    <w:rsid w:val="008B5B19"/>
    <w:rsid w:val="008B6306"/>
    <w:rsid w:val="008B647D"/>
    <w:rsid w:val="008B66B1"/>
    <w:rsid w:val="008B6C45"/>
    <w:rsid w:val="008B7116"/>
    <w:rsid w:val="008B7D0E"/>
    <w:rsid w:val="008B7E9D"/>
    <w:rsid w:val="008C0E1A"/>
    <w:rsid w:val="008C2DCB"/>
    <w:rsid w:val="008C3E3A"/>
    <w:rsid w:val="008C3FC4"/>
    <w:rsid w:val="008C44DA"/>
    <w:rsid w:val="008C48D4"/>
    <w:rsid w:val="008C4A5B"/>
    <w:rsid w:val="008C5504"/>
    <w:rsid w:val="008C5DC5"/>
    <w:rsid w:val="008C6E81"/>
    <w:rsid w:val="008D0595"/>
    <w:rsid w:val="008D0AC5"/>
    <w:rsid w:val="008D0B65"/>
    <w:rsid w:val="008D1EFB"/>
    <w:rsid w:val="008D245D"/>
    <w:rsid w:val="008D2AAF"/>
    <w:rsid w:val="008D4EA6"/>
    <w:rsid w:val="008D4F4A"/>
    <w:rsid w:val="008D5435"/>
    <w:rsid w:val="008D61C0"/>
    <w:rsid w:val="008D6707"/>
    <w:rsid w:val="008D6719"/>
    <w:rsid w:val="008D6769"/>
    <w:rsid w:val="008D6BC5"/>
    <w:rsid w:val="008D6E2B"/>
    <w:rsid w:val="008E02E9"/>
    <w:rsid w:val="008E0D2E"/>
    <w:rsid w:val="008E20B5"/>
    <w:rsid w:val="008E395F"/>
    <w:rsid w:val="008E3C0F"/>
    <w:rsid w:val="008E4454"/>
    <w:rsid w:val="008E4D16"/>
    <w:rsid w:val="008E7424"/>
    <w:rsid w:val="008E7BCB"/>
    <w:rsid w:val="008F0029"/>
    <w:rsid w:val="008F0404"/>
    <w:rsid w:val="008F0908"/>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3C6"/>
    <w:rsid w:val="00900BC8"/>
    <w:rsid w:val="00901C76"/>
    <w:rsid w:val="00902600"/>
    <w:rsid w:val="00904099"/>
    <w:rsid w:val="009048B0"/>
    <w:rsid w:val="00904B06"/>
    <w:rsid w:val="00906225"/>
    <w:rsid w:val="0090662F"/>
    <w:rsid w:val="00907FEC"/>
    <w:rsid w:val="009102CB"/>
    <w:rsid w:val="009112DE"/>
    <w:rsid w:val="00912A88"/>
    <w:rsid w:val="00912AA5"/>
    <w:rsid w:val="00912EE3"/>
    <w:rsid w:val="00915665"/>
    <w:rsid w:val="00916366"/>
    <w:rsid w:val="0091680B"/>
    <w:rsid w:val="00916FDD"/>
    <w:rsid w:val="00917330"/>
    <w:rsid w:val="0091788D"/>
    <w:rsid w:val="009207A9"/>
    <w:rsid w:val="00920BD7"/>
    <w:rsid w:val="00921010"/>
    <w:rsid w:val="009214FE"/>
    <w:rsid w:val="00921BE1"/>
    <w:rsid w:val="00923671"/>
    <w:rsid w:val="00923A14"/>
    <w:rsid w:val="00923BAF"/>
    <w:rsid w:val="0092502E"/>
    <w:rsid w:val="00931844"/>
    <w:rsid w:val="0093198E"/>
    <w:rsid w:val="0093199B"/>
    <w:rsid w:val="009326D4"/>
    <w:rsid w:val="00932A8C"/>
    <w:rsid w:val="009330EA"/>
    <w:rsid w:val="00933F59"/>
    <w:rsid w:val="009344C8"/>
    <w:rsid w:val="00934904"/>
    <w:rsid w:val="009363A1"/>
    <w:rsid w:val="009373E9"/>
    <w:rsid w:val="00937D55"/>
    <w:rsid w:val="00940687"/>
    <w:rsid w:val="00942238"/>
    <w:rsid w:val="00942849"/>
    <w:rsid w:val="00943B68"/>
    <w:rsid w:val="00943B90"/>
    <w:rsid w:val="00943F07"/>
    <w:rsid w:val="00944E26"/>
    <w:rsid w:val="00945223"/>
    <w:rsid w:val="00945579"/>
    <w:rsid w:val="00945974"/>
    <w:rsid w:val="00946209"/>
    <w:rsid w:val="00946EC1"/>
    <w:rsid w:val="00951091"/>
    <w:rsid w:val="009514C8"/>
    <w:rsid w:val="00951936"/>
    <w:rsid w:val="00951A75"/>
    <w:rsid w:val="00952630"/>
    <w:rsid w:val="00952DDA"/>
    <w:rsid w:val="00953853"/>
    <w:rsid w:val="00953F43"/>
    <w:rsid w:val="0095438B"/>
    <w:rsid w:val="00954A2C"/>
    <w:rsid w:val="00954DEB"/>
    <w:rsid w:val="009550FA"/>
    <w:rsid w:val="0095532C"/>
    <w:rsid w:val="009557B3"/>
    <w:rsid w:val="00956346"/>
    <w:rsid w:val="00956DE8"/>
    <w:rsid w:val="00956E2E"/>
    <w:rsid w:val="00956E77"/>
    <w:rsid w:val="00957631"/>
    <w:rsid w:val="009577D7"/>
    <w:rsid w:val="00957F9D"/>
    <w:rsid w:val="00960235"/>
    <w:rsid w:val="009604E6"/>
    <w:rsid w:val="0096207B"/>
    <w:rsid w:val="009625F6"/>
    <w:rsid w:val="00962CA4"/>
    <w:rsid w:val="00963C6B"/>
    <w:rsid w:val="009647B3"/>
    <w:rsid w:val="00964ACD"/>
    <w:rsid w:val="00965F0F"/>
    <w:rsid w:val="00966E30"/>
    <w:rsid w:val="009673AB"/>
    <w:rsid w:val="0096760E"/>
    <w:rsid w:val="00967FE8"/>
    <w:rsid w:val="00971939"/>
    <w:rsid w:val="009725CE"/>
    <w:rsid w:val="00972BD4"/>
    <w:rsid w:val="00973640"/>
    <w:rsid w:val="00973648"/>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1E07"/>
    <w:rsid w:val="00992210"/>
    <w:rsid w:val="00992D5B"/>
    <w:rsid w:val="0099367B"/>
    <w:rsid w:val="0099438D"/>
    <w:rsid w:val="00995100"/>
    <w:rsid w:val="009957C1"/>
    <w:rsid w:val="00995B76"/>
    <w:rsid w:val="00996135"/>
    <w:rsid w:val="00996441"/>
    <w:rsid w:val="00997574"/>
    <w:rsid w:val="009A0A25"/>
    <w:rsid w:val="009A0E72"/>
    <w:rsid w:val="009A105C"/>
    <w:rsid w:val="009A159D"/>
    <w:rsid w:val="009A184C"/>
    <w:rsid w:val="009A23EE"/>
    <w:rsid w:val="009A29E5"/>
    <w:rsid w:val="009A36A7"/>
    <w:rsid w:val="009A3A22"/>
    <w:rsid w:val="009A4323"/>
    <w:rsid w:val="009A4E0B"/>
    <w:rsid w:val="009A4F1A"/>
    <w:rsid w:val="009A54FB"/>
    <w:rsid w:val="009A67F1"/>
    <w:rsid w:val="009A6B1E"/>
    <w:rsid w:val="009A7DD1"/>
    <w:rsid w:val="009B0012"/>
    <w:rsid w:val="009B3988"/>
    <w:rsid w:val="009B4834"/>
    <w:rsid w:val="009B4EE7"/>
    <w:rsid w:val="009B548C"/>
    <w:rsid w:val="009B57FB"/>
    <w:rsid w:val="009B6466"/>
    <w:rsid w:val="009B7B4D"/>
    <w:rsid w:val="009B7D88"/>
    <w:rsid w:val="009C05BC"/>
    <w:rsid w:val="009C0F38"/>
    <w:rsid w:val="009C19E7"/>
    <w:rsid w:val="009C241E"/>
    <w:rsid w:val="009C2838"/>
    <w:rsid w:val="009C3DD7"/>
    <w:rsid w:val="009C4303"/>
    <w:rsid w:val="009C4383"/>
    <w:rsid w:val="009C5369"/>
    <w:rsid w:val="009C5D0B"/>
    <w:rsid w:val="009C6AB8"/>
    <w:rsid w:val="009C6B57"/>
    <w:rsid w:val="009C7204"/>
    <w:rsid w:val="009C7399"/>
    <w:rsid w:val="009C7447"/>
    <w:rsid w:val="009D0BDE"/>
    <w:rsid w:val="009D12D5"/>
    <w:rsid w:val="009D221D"/>
    <w:rsid w:val="009D25DA"/>
    <w:rsid w:val="009D2C55"/>
    <w:rsid w:val="009D3217"/>
    <w:rsid w:val="009D3CE5"/>
    <w:rsid w:val="009D4269"/>
    <w:rsid w:val="009D5334"/>
    <w:rsid w:val="009D670D"/>
    <w:rsid w:val="009D76CB"/>
    <w:rsid w:val="009D7766"/>
    <w:rsid w:val="009E0069"/>
    <w:rsid w:val="009E0089"/>
    <w:rsid w:val="009E054D"/>
    <w:rsid w:val="009E1214"/>
    <w:rsid w:val="009E134E"/>
    <w:rsid w:val="009E17CE"/>
    <w:rsid w:val="009E195C"/>
    <w:rsid w:val="009E22EC"/>
    <w:rsid w:val="009E26DE"/>
    <w:rsid w:val="009E29D1"/>
    <w:rsid w:val="009E4400"/>
    <w:rsid w:val="009E4C74"/>
    <w:rsid w:val="009E54C6"/>
    <w:rsid w:val="009E5F07"/>
    <w:rsid w:val="009E5FEB"/>
    <w:rsid w:val="009E62D2"/>
    <w:rsid w:val="009E668D"/>
    <w:rsid w:val="009E67CF"/>
    <w:rsid w:val="009E6CBA"/>
    <w:rsid w:val="009E73A5"/>
    <w:rsid w:val="009E761F"/>
    <w:rsid w:val="009E7DF8"/>
    <w:rsid w:val="009F0595"/>
    <w:rsid w:val="009F087A"/>
    <w:rsid w:val="009F0D38"/>
    <w:rsid w:val="009F0F17"/>
    <w:rsid w:val="009F18BD"/>
    <w:rsid w:val="009F1E21"/>
    <w:rsid w:val="009F24A0"/>
    <w:rsid w:val="009F290E"/>
    <w:rsid w:val="009F34A6"/>
    <w:rsid w:val="009F4469"/>
    <w:rsid w:val="009F5508"/>
    <w:rsid w:val="009F55D9"/>
    <w:rsid w:val="009F5B51"/>
    <w:rsid w:val="009F6359"/>
    <w:rsid w:val="009F6511"/>
    <w:rsid w:val="009F6B0E"/>
    <w:rsid w:val="009F6FDF"/>
    <w:rsid w:val="009F790A"/>
    <w:rsid w:val="009F7986"/>
    <w:rsid w:val="00A01B90"/>
    <w:rsid w:val="00A020C3"/>
    <w:rsid w:val="00A02F2B"/>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5FBE"/>
    <w:rsid w:val="00A16427"/>
    <w:rsid w:val="00A16728"/>
    <w:rsid w:val="00A16888"/>
    <w:rsid w:val="00A16BEE"/>
    <w:rsid w:val="00A16DD0"/>
    <w:rsid w:val="00A17476"/>
    <w:rsid w:val="00A176DE"/>
    <w:rsid w:val="00A201D3"/>
    <w:rsid w:val="00A20271"/>
    <w:rsid w:val="00A202BE"/>
    <w:rsid w:val="00A20C2F"/>
    <w:rsid w:val="00A21C1E"/>
    <w:rsid w:val="00A22620"/>
    <w:rsid w:val="00A23631"/>
    <w:rsid w:val="00A24016"/>
    <w:rsid w:val="00A24493"/>
    <w:rsid w:val="00A25984"/>
    <w:rsid w:val="00A25DD0"/>
    <w:rsid w:val="00A26A12"/>
    <w:rsid w:val="00A270EA"/>
    <w:rsid w:val="00A27BAB"/>
    <w:rsid w:val="00A3077B"/>
    <w:rsid w:val="00A30C5C"/>
    <w:rsid w:val="00A31048"/>
    <w:rsid w:val="00A315F5"/>
    <w:rsid w:val="00A316C4"/>
    <w:rsid w:val="00A31733"/>
    <w:rsid w:val="00A326D0"/>
    <w:rsid w:val="00A32B96"/>
    <w:rsid w:val="00A345B4"/>
    <w:rsid w:val="00A34699"/>
    <w:rsid w:val="00A34A07"/>
    <w:rsid w:val="00A34C7D"/>
    <w:rsid w:val="00A360AE"/>
    <w:rsid w:val="00A36CBD"/>
    <w:rsid w:val="00A36CCA"/>
    <w:rsid w:val="00A37072"/>
    <w:rsid w:val="00A37469"/>
    <w:rsid w:val="00A374FC"/>
    <w:rsid w:val="00A37528"/>
    <w:rsid w:val="00A3777D"/>
    <w:rsid w:val="00A413F5"/>
    <w:rsid w:val="00A41592"/>
    <w:rsid w:val="00A435B8"/>
    <w:rsid w:val="00A4380B"/>
    <w:rsid w:val="00A43AC2"/>
    <w:rsid w:val="00A43E14"/>
    <w:rsid w:val="00A454C8"/>
    <w:rsid w:val="00A46A99"/>
    <w:rsid w:val="00A50BD1"/>
    <w:rsid w:val="00A50D41"/>
    <w:rsid w:val="00A50E12"/>
    <w:rsid w:val="00A51210"/>
    <w:rsid w:val="00A518EF"/>
    <w:rsid w:val="00A51D5E"/>
    <w:rsid w:val="00A52830"/>
    <w:rsid w:val="00A528F3"/>
    <w:rsid w:val="00A52BF2"/>
    <w:rsid w:val="00A54AAE"/>
    <w:rsid w:val="00A54BC8"/>
    <w:rsid w:val="00A55AAE"/>
    <w:rsid w:val="00A55FBC"/>
    <w:rsid w:val="00A560F7"/>
    <w:rsid w:val="00A57279"/>
    <w:rsid w:val="00A57435"/>
    <w:rsid w:val="00A60112"/>
    <w:rsid w:val="00A60D90"/>
    <w:rsid w:val="00A60FAF"/>
    <w:rsid w:val="00A6103C"/>
    <w:rsid w:val="00A61FB0"/>
    <w:rsid w:val="00A6220E"/>
    <w:rsid w:val="00A62D67"/>
    <w:rsid w:val="00A62E99"/>
    <w:rsid w:val="00A63869"/>
    <w:rsid w:val="00A63D1D"/>
    <w:rsid w:val="00A642AD"/>
    <w:rsid w:val="00A6469C"/>
    <w:rsid w:val="00A64744"/>
    <w:rsid w:val="00A6488F"/>
    <w:rsid w:val="00A6509B"/>
    <w:rsid w:val="00A65521"/>
    <w:rsid w:val="00A65B0F"/>
    <w:rsid w:val="00A65B9F"/>
    <w:rsid w:val="00A65E7A"/>
    <w:rsid w:val="00A65F7C"/>
    <w:rsid w:val="00A66A4D"/>
    <w:rsid w:val="00A67CCD"/>
    <w:rsid w:val="00A7077B"/>
    <w:rsid w:val="00A708BC"/>
    <w:rsid w:val="00A709B6"/>
    <w:rsid w:val="00A70C47"/>
    <w:rsid w:val="00A71C2D"/>
    <w:rsid w:val="00A71C6B"/>
    <w:rsid w:val="00A7209A"/>
    <w:rsid w:val="00A72100"/>
    <w:rsid w:val="00A731B0"/>
    <w:rsid w:val="00A732A4"/>
    <w:rsid w:val="00A73DDC"/>
    <w:rsid w:val="00A73E60"/>
    <w:rsid w:val="00A74386"/>
    <w:rsid w:val="00A74A5C"/>
    <w:rsid w:val="00A75891"/>
    <w:rsid w:val="00A769FD"/>
    <w:rsid w:val="00A76B4A"/>
    <w:rsid w:val="00A7757E"/>
    <w:rsid w:val="00A77835"/>
    <w:rsid w:val="00A77AE6"/>
    <w:rsid w:val="00A77CBA"/>
    <w:rsid w:val="00A77FD7"/>
    <w:rsid w:val="00A800D2"/>
    <w:rsid w:val="00A800E2"/>
    <w:rsid w:val="00A805B0"/>
    <w:rsid w:val="00A805FA"/>
    <w:rsid w:val="00A8078D"/>
    <w:rsid w:val="00A807DD"/>
    <w:rsid w:val="00A80CA9"/>
    <w:rsid w:val="00A8271D"/>
    <w:rsid w:val="00A8375D"/>
    <w:rsid w:val="00A83D2F"/>
    <w:rsid w:val="00A8502A"/>
    <w:rsid w:val="00A8573C"/>
    <w:rsid w:val="00A85D0A"/>
    <w:rsid w:val="00A86077"/>
    <w:rsid w:val="00A8719B"/>
    <w:rsid w:val="00A8719E"/>
    <w:rsid w:val="00A87B09"/>
    <w:rsid w:val="00A90251"/>
    <w:rsid w:val="00A90352"/>
    <w:rsid w:val="00A90BD1"/>
    <w:rsid w:val="00A90E84"/>
    <w:rsid w:val="00A921AC"/>
    <w:rsid w:val="00A929DF"/>
    <w:rsid w:val="00A93CE6"/>
    <w:rsid w:val="00A9628C"/>
    <w:rsid w:val="00A97041"/>
    <w:rsid w:val="00AA0A4D"/>
    <w:rsid w:val="00AA0DDF"/>
    <w:rsid w:val="00AA0E68"/>
    <w:rsid w:val="00AA2062"/>
    <w:rsid w:val="00AA2126"/>
    <w:rsid w:val="00AA215B"/>
    <w:rsid w:val="00AA3339"/>
    <w:rsid w:val="00AA356D"/>
    <w:rsid w:val="00AA4775"/>
    <w:rsid w:val="00AA50A6"/>
    <w:rsid w:val="00AA64BD"/>
    <w:rsid w:val="00AB0308"/>
    <w:rsid w:val="00AB0EDD"/>
    <w:rsid w:val="00AB11D3"/>
    <w:rsid w:val="00AB1B91"/>
    <w:rsid w:val="00AB2217"/>
    <w:rsid w:val="00AB31B4"/>
    <w:rsid w:val="00AB427D"/>
    <w:rsid w:val="00AB43C3"/>
    <w:rsid w:val="00AB4E43"/>
    <w:rsid w:val="00AB5B3B"/>
    <w:rsid w:val="00AB5FB0"/>
    <w:rsid w:val="00AB6B54"/>
    <w:rsid w:val="00AB6EDE"/>
    <w:rsid w:val="00AC0093"/>
    <w:rsid w:val="00AC05CB"/>
    <w:rsid w:val="00AC085D"/>
    <w:rsid w:val="00AC1BD3"/>
    <w:rsid w:val="00AC1FF1"/>
    <w:rsid w:val="00AC22CC"/>
    <w:rsid w:val="00AC29E8"/>
    <w:rsid w:val="00AC30C8"/>
    <w:rsid w:val="00AC34F4"/>
    <w:rsid w:val="00AC420C"/>
    <w:rsid w:val="00AC49B3"/>
    <w:rsid w:val="00AC4B39"/>
    <w:rsid w:val="00AC517E"/>
    <w:rsid w:val="00AC723E"/>
    <w:rsid w:val="00AC752C"/>
    <w:rsid w:val="00AC7548"/>
    <w:rsid w:val="00AD089F"/>
    <w:rsid w:val="00AD1451"/>
    <w:rsid w:val="00AD15F7"/>
    <w:rsid w:val="00AD1CDB"/>
    <w:rsid w:val="00AD2400"/>
    <w:rsid w:val="00AD27BC"/>
    <w:rsid w:val="00AD2ACE"/>
    <w:rsid w:val="00AD3552"/>
    <w:rsid w:val="00AD36FB"/>
    <w:rsid w:val="00AD3A66"/>
    <w:rsid w:val="00AD3B8F"/>
    <w:rsid w:val="00AD42A0"/>
    <w:rsid w:val="00AD58DA"/>
    <w:rsid w:val="00AD5A41"/>
    <w:rsid w:val="00AD5B68"/>
    <w:rsid w:val="00AD5D0F"/>
    <w:rsid w:val="00AD5E78"/>
    <w:rsid w:val="00AD68D8"/>
    <w:rsid w:val="00AE1150"/>
    <w:rsid w:val="00AE21C6"/>
    <w:rsid w:val="00AE2237"/>
    <w:rsid w:val="00AE29D5"/>
    <w:rsid w:val="00AE2FA7"/>
    <w:rsid w:val="00AE3A81"/>
    <w:rsid w:val="00AE3C87"/>
    <w:rsid w:val="00AE469E"/>
    <w:rsid w:val="00AE50C1"/>
    <w:rsid w:val="00AE59EE"/>
    <w:rsid w:val="00AE6342"/>
    <w:rsid w:val="00AE64E0"/>
    <w:rsid w:val="00AE6D9A"/>
    <w:rsid w:val="00AE7875"/>
    <w:rsid w:val="00AF0977"/>
    <w:rsid w:val="00AF102E"/>
    <w:rsid w:val="00AF16FB"/>
    <w:rsid w:val="00AF1BC4"/>
    <w:rsid w:val="00AF1BD7"/>
    <w:rsid w:val="00AF20FB"/>
    <w:rsid w:val="00AF230E"/>
    <w:rsid w:val="00AF3218"/>
    <w:rsid w:val="00AF326A"/>
    <w:rsid w:val="00AF32AB"/>
    <w:rsid w:val="00AF3E10"/>
    <w:rsid w:val="00AF412C"/>
    <w:rsid w:val="00AF49C3"/>
    <w:rsid w:val="00AF5325"/>
    <w:rsid w:val="00AF551E"/>
    <w:rsid w:val="00AF5636"/>
    <w:rsid w:val="00AF5889"/>
    <w:rsid w:val="00AF76CB"/>
    <w:rsid w:val="00AF77FD"/>
    <w:rsid w:val="00B00970"/>
    <w:rsid w:val="00B037EE"/>
    <w:rsid w:val="00B03895"/>
    <w:rsid w:val="00B0455D"/>
    <w:rsid w:val="00B04AFC"/>
    <w:rsid w:val="00B05340"/>
    <w:rsid w:val="00B065F5"/>
    <w:rsid w:val="00B06FDC"/>
    <w:rsid w:val="00B07083"/>
    <w:rsid w:val="00B075BD"/>
    <w:rsid w:val="00B1014E"/>
    <w:rsid w:val="00B101BD"/>
    <w:rsid w:val="00B107E7"/>
    <w:rsid w:val="00B11616"/>
    <w:rsid w:val="00B11921"/>
    <w:rsid w:val="00B11B3A"/>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6FDE"/>
    <w:rsid w:val="00B277A5"/>
    <w:rsid w:val="00B27802"/>
    <w:rsid w:val="00B27C5C"/>
    <w:rsid w:val="00B27D81"/>
    <w:rsid w:val="00B30591"/>
    <w:rsid w:val="00B3077E"/>
    <w:rsid w:val="00B31341"/>
    <w:rsid w:val="00B32AEB"/>
    <w:rsid w:val="00B348A1"/>
    <w:rsid w:val="00B373CB"/>
    <w:rsid w:val="00B373EB"/>
    <w:rsid w:val="00B37AA4"/>
    <w:rsid w:val="00B400A1"/>
    <w:rsid w:val="00B40273"/>
    <w:rsid w:val="00B402C3"/>
    <w:rsid w:val="00B40B63"/>
    <w:rsid w:val="00B41EB7"/>
    <w:rsid w:val="00B42F3F"/>
    <w:rsid w:val="00B436FC"/>
    <w:rsid w:val="00B437D1"/>
    <w:rsid w:val="00B43C80"/>
    <w:rsid w:val="00B43F9F"/>
    <w:rsid w:val="00B4413C"/>
    <w:rsid w:val="00B446F4"/>
    <w:rsid w:val="00B447B2"/>
    <w:rsid w:val="00B44BE2"/>
    <w:rsid w:val="00B450DA"/>
    <w:rsid w:val="00B463AB"/>
    <w:rsid w:val="00B4754C"/>
    <w:rsid w:val="00B47835"/>
    <w:rsid w:val="00B50295"/>
    <w:rsid w:val="00B504D8"/>
    <w:rsid w:val="00B50503"/>
    <w:rsid w:val="00B50700"/>
    <w:rsid w:val="00B50CD6"/>
    <w:rsid w:val="00B512B2"/>
    <w:rsid w:val="00B520DC"/>
    <w:rsid w:val="00B53347"/>
    <w:rsid w:val="00B53740"/>
    <w:rsid w:val="00B5397D"/>
    <w:rsid w:val="00B553CE"/>
    <w:rsid w:val="00B55712"/>
    <w:rsid w:val="00B55FD7"/>
    <w:rsid w:val="00B56106"/>
    <w:rsid w:val="00B5677D"/>
    <w:rsid w:val="00B56B36"/>
    <w:rsid w:val="00B572B2"/>
    <w:rsid w:val="00B575E3"/>
    <w:rsid w:val="00B577FB"/>
    <w:rsid w:val="00B60873"/>
    <w:rsid w:val="00B6142F"/>
    <w:rsid w:val="00B63131"/>
    <w:rsid w:val="00B638E2"/>
    <w:rsid w:val="00B63AD6"/>
    <w:rsid w:val="00B63E4A"/>
    <w:rsid w:val="00B63F7B"/>
    <w:rsid w:val="00B64D01"/>
    <w:rsid w:val="00B64F11"/>
    <w:rsid w:val="00B64FA7"/>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1E08"/>
    <w:rsid w:val="00B73B99"/>
    <w:rsid w:val="00B75A33"/>
    <w:rsid w:val="00B75B45"/>
    <w:rsid w:val="00B75D16"/>
    <w:rsid w:val="00B77210"/>
    <w:rsid w:val="00B77862"/>
    <w:rsid w:val="00B77AA6"/>
    <w:rsid w:val="00B803B6"/>
    <w:rsid w:val="00B80A8A"/>
    <w:rsid w:val="00B81E34"/>
    <w:rsid w:val="00B820C0"/>
    <w:rsid w:val="00B8236C"/>
    <w:rsid w:val="00B8266B"/>
    <w:rsid w:val="00B8387A"/>
    <w:rsid w:val="00B858F5"/>
    <w:rsid w:val="00B8688B"/>
    <w:rsid w:val="00B871DB"/>
    <w:rsid w:val="00B87F44"/>
    <w:rsid w:val="00B9093F"/>
    <w:rsid w:val="00B90D51"/>
    <w:rsid w:val="00B90FA1"/>
    <w:rsid w:val="00B92771"/>
    <w:rsid w:val="00B9318E"/>
    <w:rsid w:val="00B94F3B"/>
    <w:rsid w:val="00B94FA9"/>
    <w:rsid w:val="00B959FD"/>
    <w:rsid w:val="00B95BC9"/>
    <w:rsid w:val="00B9799B"/>
    <w:rsid w:val="00BA097D"/>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2D18"/>
    <w:rsid w:val="00BB38D7"/>
    <w:rsid w:val="00BB42DD"/>
    <w:rsid w:val="00BB4EFC"/>
    <w:rsid w:val="00BB508C"/>
    <w:rsid w:val="00BB5199"/>
    <w:rsid w:val="00BB60FF"/>
    <w:rsid w:val="00BB75F7"/>
    <w:rsid w:val="00BB77AE"/>
    <w:rsid w:val="00BB7B27"/>
    <w:rsid w:val="00BC0929"/>
    <w:rsid w:val="00BC09E6"/>
    <w:rsid w:val="00BC0A55"/>
    <w:rsid w:val="00BC0D1C"/>
    <w:rsid w:val="00BC0E3F"/>
    <w:rsid w:val="00BC27B8"/>
    <w:rsid w:val="00BC2AE2"/>
    <w:rsid w:val="00BC33E5"/>
    <w:rsid w:val="00BC420F"/>
    <w:rsid w:val="00BC45B6"/>
    <w:rsid w:val="00BC4A99"/>
    <w:rsid w:val="00BC5F41"/>
    <w:rsid w:val="00BC629D"/>
    <w:rsid w:val="00BC71DC"/>
    <w:rsid w:val="00BC7E5C"/>
    <w:rsid w:val="00BD020C"/>
    <w:rsid w:val="00BD02A1"/>
    <w:rsid w:val="00BD044A"/>
    <w:rsid w:val="00BD0627"/>
    <w:rsid w:val="00BD0A93"/>
    <w:rsid w:val="00BD1929"/>
    <w:rsid w:val="00BD2BBC"/>
    <w:rsid w:val="00BD3BAD"/>
    <w:rsid w:val="00BD4FF7"/>
    <w:rsid w:val="00BD5D40"/>
    <w:rsid w:val="00BD5F7F"/>
    <w:rsid w:val="00BD6149"/>
    <w:rsid w:val="00BD641D"/>
    <w:rsid w:val="00BD6C11"/>
    <w:rsid w:val="00BD736C"/>
    <w:rsid w:val="00BD772A"/>
    <w:rsid w:val="00BE0179"/>
    <w:rsid w:val="00BE05E4"/>
    <w:rsid w:val="00BE0E95"/>
    <w:rsid w:val="00BE1655"/>
    <w:rsid w:val="00BE2210"/>
    <w:rsid w:val="00BE2B58"/>
    <w:rsid w:val="00BE2C93"/>
    <w:rsid w:val="00BE2D1D"/>
    <w:rsid w:val="00BE42AE"/>
    <w:rsid w:val="00BE4760"/>
    <w:rsid w:val="00BE4C89"/>
    <w:rsid w:val="00BE5F9F"/>
    <w:rsid w:val="00BE742D"/>
    <w:rsid w:val="00BE7FB3"/>
    <w:rsid w:val="00BF015F"/>
    <w:rsid w:val="00BF0629"/>
    <w:rsid w:val="00BF06C1"/>
    <w:rsid w:val="00BF14AE"/>
    <w:rsid w:val="00BF2321"/>
    <w:rsid w:val="00BF239A"/>
    <w:rsid w:val="00BF2694"/>
    <w:rsid w:val="00BF281B"/>
    <w:rsid w:val="00BF2AC4"/>
    <w:rsid w:val="00BF2DE3"/>
    <w:rsid w:val="00BF356E"/>
    <w:rsid w:val="00BF46AC"/>
    <w:rsid w:val="00BF480C"/>
    <w:rsid w:val="00BF6376"/>
    <w:rsid w:val="00BF7445"/>
    <w:rsid w:val="00C00222"/>
    <w:rsid w:val="00C0040C"/>
    <w:rsid w:val="00C0245D"/>
    <w:rsid w:val="00C029A4"/>
    <w:rsid w:val="00C02EC6"/>
    <w:rsid w:val="00C03BF8"/>
    <w:rsid w:val="00C049E8"/>
    <w:rsid w:val="00C05E44"/>
    <w:rsid w:val="00C05EA4"/>
    <w:rsid w:val="00C06176"/>
    <w:rsid w:val="00C071DC"/>
    <w:rsid w:val="00C07224"/>
    <w:rsid w:val="00C104E6"/>
    <w:rsid w:val="00C10FAA"/>
    <w:rsid w:val="00C112C0"/>
    <w:rsid w:val="00C11FAC"/>
    <w:rsid w:val="00C128D3"/>
    <w:rsid w:val="00C130F3"/>
    <w:rsid w:val="00C143BC"/>
    <w:rsid w:val="00C14DE1"/>
    <w:rsid w:val="00C16A70"/>
    <w:rsid w:val="00C16E80"/>
    <w:rsid w:val="00C17020"/>
    <w:rsid w:val="00C17A0E"/>
    <w:rsid w:val="00C17C28"/>
    <w:rsid w:val="00C20623"/>
    <w:rsid w:val="00C20F91"/>
    <w:rsid w:val="00C21D74"/>
    <w:rsid w:val="00C23632"/>
    <w:rsid w:val="00C2391E"/>
    <w:rsid w:val="00C23E87"/>
    <w:rsid w:val="00C24E8F"/>
    <w:rsid w:val="00C258A9"/>
    <w:rsid w:val="00C25AB1"/>
    <w:rsid w:val="00C25E63"/>
    <w:rsid w:val="00C26087"/>
    <w:rsid w:val="00C262D6"/>
    <w:rsid w:val="00C26AB8"/>
    <w:rsid w:val="00C26E3F"/>
    <w:rsid w:val="00C26EE6"/>
    <w:rsid w:val="00C2733F"/>
    <w:rsid w:val="00C27477"/>
    <w:rsid w:val="00C30275"/>
    <w:rsid w:val="00C3045D"/>
    <w:rsid w:val="00C31BAA"/>
    <w:rsid w:val="00C3208C"/>
    <w:rsid w:val="00C33748"/>
    <w:rsid w:val="00C34726"/>
    <w:rsid w:val="00C348B6"/>
    <w:rsid w:val="00C3499B"/>
    <w:rsid w:val="00C34B0B"/>
    <w:rsid w:val="00C34DB9"/>
    <w:rsid w:val="00C3552E"/>
    <w:rsid w:val="00C356F1"/>
    <w:rsid w:val="00C3666E"/>
    <w:rsid w:val="00C3698A"/>
    <w:rsid w:val="00C36BFA"/>
    <w:rsid w:val="00C37566"/>
    <w:rsid w:val="00C375D5"/>
    <w:rsid w:val="00C37858"/>
    <w:rsid w:val="00C404AB"/>
    <w:rsid w:val="00C41056"/>
    <w:rsid w:val="00C41A99"/>
    <w:rsid w:val="00C423CC"/>
    <w:rsid w:val="00C42C47"/>
    <w:rsid w:val="00C433E1"/>
    <w:rsid w:val="00C43B36"/>
    <w:rsid w:val="00C43BF3"/>
    <w:rsid w:val="00C43E83"/>
    <w:rsid w:val="00C449B6"/>
    <w:rsid w:val="00C457AF"/>
    <w:rsid w:val="00C459BD"/>
    <w:rsid w:val="00C46C5C"/>
    <w:rsid w:val="00C47836"/>
    <w:rsid w:val="00C478A1"/>
    <w:rsid w:val="00C5014A"/>
    <w:rsid w:val="00C51DF4"/>
    <w:rsid w:val="00C52280"/>
    <w:rsid w:val="00C52833"/>
    <w:rsid w:val="00C52CF9"/>
    <w:rsid w:val="00C53A0B"/>
    <w:rsid w:val="00C54169"/>
    <w:rsid w:val="00C55A3E"/>
    <w:rsid w:val="00C56ED0"/>
    <w:rsid w:val="00C602CA"/>
    <w:rsid w:val="00C605DA"/>
    <w:rsid w:val="00C60916"/>
    <w:rsid w:val="00C614BC"/>
    <w:rsid w:val="00C61DC0"/>
    <w:rsid w:val="00C62682"/>
    <w:rsid w:val="00C6306E"/>
    <w:rsid w:val="00C632A9"/>
    <w:rsid w:val="00C63A26"/>
    <w:rsid w:val="00C6567A"/>
    <w:rsid w:val="00C656D1"/>
    <w:rsid w:val="00C65B15"/>
    <w:rsid w:val="00C65DF8"/>
    <w:rsid w:val="00C66194"/>
    <w:rsid w:val="00C662DD"/>
    <w:rsid w:val="00C663B9"/>
    <w:rsid w:val="00C66AF9"/>
    <w:rsid w:val="00C67307"/>
    <w:rsid w:val="00C70762"/>
    <w:rsid w:val="00C708DF"/>
    <w:rsid w:val="00C71B17"/>
    <w:rsid w:val="00C7308F"/>
    <w:rsid w:val="00C73802"/>
    <w:rsid w:val="00C73BC9"/>
    <w:rsid w:val="00C7663C"/>
    <w:rsid w:val="00C76BED"/>
    <w:rsid w:val="00C77B66"/>
    <w:rsid w:val="00C80394"/>
    <w:rsid w:val="00C80D21"/>
    <w:rsid w:val="00C80F82"/>
    <w:rsid w:val="00C8158B"/>
    <w:rsid w:val="00C81815"/>
    <w:rsid w:val="00C83294"/>
    <w:rsid w:val="00C839A3"/>
    <w:rsid w:val="00C83C91"/>
    <w:rsid w:val="00C843CA"/>
    <w:rsid w:val="00C84644"/>
    <w:rsid w:val="00C84665"/>
    <w:rsid w:val="00C859E8"/>
    <w:rsid w:val="00C864D0"/>
    <w:rsid w:val="00C86EAE"/>
    <w:rsid w:val="00C87820"/>
    <w:rsid w:val="00C879CF"/>
    <w:rsid w:val="00C90022"/>
    <w:rsid w:val="00C9165E"/>
    <w:rsid w:val="00C91D0E"/>
    <w:rsid w:val="00C9223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BC4"/>
    <w:rsid w:val="00CA1C48"/>
    <w:rsid w:val="00CA1E3F"/>
    <w:rsid w:val="00CA2180"/>
    <w:rsid w:val="00CA274E"/>
    <w:rsid w:val="00CA33A7"/>
    <w:rsid w:val="00CA3A82"/>
    <w:rsid w:val="00CA3DB8"/>
    <w:rsid w:val="00CA50A9"/>
    <w:rsid w:val="00CA5903"/>
    <w:rsid w:val="00CA622A"/>
    <w:rsid w:val="00CA6B5E"/>
    <w:rsid w:val="00CA7807"/>
    <w:rsid w:val="00CB1699"/>
    <w:rsid w:val="00CB196F"/>
    <w:rsid w:val="00CB2125"/>
    <w:rsid w:val="00CB24BD"/>
    <w:rsid w:val="00CB2732"/>
    <w:rsid w:val="00CB2EDF"/>
    <w:rsid w:val="00CB3057"/>
    <w:rsid w:val="00CB32D0"/>
    <w:rsid w:val="00CB33B7"/>
    <w:rsid w:val="00CB3496"/>
    <w:rsid w:val="00CB3EC2"/>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3C1"/>
    <w:rsid w:val="00CC4868"/>
    <w:rsid w:val="00CC4AE2"/>
    <w:rsid w:val="00CC58B7"/>
    <w:rsid w:val="00CC5F82"/>
    <w:rsid w:val="00CC6E50"/>
    <w:rsid w:val="00CC71E5"/>
    <w:rsid w:val="00CC7538"/>
    <w:rsid w:val="00CC7AB8"/>
    <w:rsid w:val="00CC7EDA"/>
    <w:rsid w:val="00CD0088"/>
    <w:rsid w:val="00CD015F"/>
    <w:rsid w:val="00CD154D"/>
    <w:rsid w:val="00CD1AAF"/>
    <w:rsid w:val="00CD1F5E"/>
    <w:rsid w:val="00CD20A5"/>
    <w:rsid w:val="00CD3AAB"/>
    <w:rsid w:val="00CD49EF"/>
    <w:rsid w:val="00CD4BF4"/>
    <w:rsid w:val="00CD5B98"/>
    <w:rsid w:val="00CD6FBD"/>
    <w:rsid w:val="00CD75B8"/>
    <w:rsid w:val="00CE0A45"/>
    <w:rsid w:val="00CE0F67"/>
    <w:rsid w:val="00CE1883"/>
    <w:rsid w:val="00CE214F"/>
    <w:rsid w:val="00CE26C6"/>
    <w:rsid w:val="00CE2798"/>
    <w:rsid w:val="00CE2FFD"/>
    <w:rsid w:val="00CE35E2"/>
    <w:rsid w:val="00CE3860"/>
    <w:rsid w:val="00CE3C35"/>
    <w:rsid w:val="00CE458B"/>
    <w:rsid w:val="00CE459E"/>
    <w:rsid w:val="00CE4F11"/>
    <w:rsid w:val="00CE5016"/>
    <w:rsid w:val="00CE502A"/>
    <w:rsid w:val="00CE5F4C"/>
    <w:rsid w:val="00CE5F5B"/>
    <w:rsid w:val="00CE6E4B"/>
    <w:rsid w:val="00CE7B40"/>
    <w:rsid w:val="00CE7D3B"/>
    <w:rsid w:val="00CF033D"/>
    <w:rsid w:val="00CF07B6"/>
    <w:rsid w:val="00CF1026"/>
    <w:rsid w:val="00CF15CC"/>
    <w:rsid w:val="00CF17F8"/>
    <w:rsid w:val="00CF1882"/>
    <w:rsid w:val="00CF3749"/>
    <w:rsid w:val="00CF39BE"/>
    <w:rsid w:val="00CF54DC"/>
    <w:rsid w:val="00CF54F3"/>
    <w:rsid w:val="00CF598D"/>
    <w:rsid w:val="00CF5E63"/>
    <w:rsid w:val="00CF6118"/>
    <w:rsid w:val="00CF6835"/>
    <w:rsid w:val="00CF76F7"/>
    <w:rsid w:val="00CF7794"/>
    <w:rsid w:val="00D00835"/>
    <w:rsid w:val="00D009D9"/>
    <w:rsid w:val="00D01AB2"/>
    <w:rsid w:val="00D0247E"/>
    <w:rsid w:val="00D02C25"/>
    <w:rsid w:val="00D03F43"/>
    <w:rsid w:val="00D04246"/>
    <w:rsid w:val="00D069B8"/>
    <w:rsid w:val="00D06C46"/>
    <w:rsid w:val="00D0791A"/>
    <w:rsid w:val="00D07DC0"/>
    <w:rsid w:val="00D1030D"/>
    <w:rsid w:val="00D103B9"/>
    <w:rsid w:val="00D11659"/>
    <w:rsid w:val="00D1279C"/>
    <w:rsid w:val="00D13AEB"/>
    <w:rsid w:val="00D13F3C"/>
    <w:rsid w:val="00D14838"/>
    <w:rsid w:val="00D14D66"/>
    <w:rsid w:val="00D16FEC"/>
    <w:rsid w:val="00D17817"/>
    <w:rsid w:val="00D206D9"/>
    <w:rsid w:val="00D20877"/>
    <w:rsid w:val="00D21170"/>
    <w:rsid w:val="00D212FF"/>
    <w:rsid w:val="00D213B7"/>
    <w:rsid w:val="00D21626"/>
    <w:rsid w:val="00D219BB"/>
    <w:rsid w:val="00D21F40"/>
    <w:rsid w:val="00D21F87"/>
    <w:rsid w:val="00D222D5"/>
    <w:rsid w:val="00D226C6"/>
    <w:rsid w:val="00D23D4B"/>
    <w:rsid w:val="00D24BEA"/>
    <w:rsid w:val="00D25DE7"/>
    <w:rsid w:val="00D25FB5"/>
    <w:rsid w:val="00D266F8"/>
    <w:rsid w:val="00D2718D"/>
    <w:rsid w:val="00D27477"/>
    <w:rsid w:val="00D274ED"/>
    <w:rsid w:val="00D27F02"/>
    <w:rsid w:val="00D3084A"/>
    <w:rsid w:val="00D30F55"/>
    <w:rsid w:val="00D31E80"/>
    <w:rsid w:val="00D31EB3"/>
    <w:rsid w:val="00D320F1"/>
    <w:rsid w:val="00D3262F"/>
    <w:rsid w:val="00D33092"/>
    <w:rsid w:val="00D330E5"/>
    <w:rsid w:val="00D331AF"/>
    <w:rsid w:val="00D335AC"/>
    <w:rsid w:val="00D33F69"/>
    <w:rsid w:val="00D3409B"/>
    <w:rsid w:val="00D3458F"/>
    <w:rsid w:val="00D353B3"/>
    <w:rsid w:val="00D3602C"/>
    <w:rsid w:val="00D361F7"/>
    <w:rsid w:val="00D363EF"/>
    <w:rsid w:val="00D366AF"/>
    <w:rsid w:val="00D36E00"/>
    <w:rsid w:val="00D370A9"/>
    <w:rsid w:val="00D378C9"/>
    <w:rsid w:val="00D40F5B"/>
    <w:rsid w:val="00D41D83"/>
    <w:rsid w:val="00D41E89"/>
    <w:rsid w:val="00D42223"/>
    <w:rsid w:val="00D42975"/>
    <w:rsid w:val="00D429C2"/>
    <w:rsid w:val="00D4339C"/>
    <w:rsid w:val="00D43994"/>
    <w:rsid w:val="00D442E3"/>
    <w:rsid w:val="00D444E9"/>
    <w:rsid w:val="00D44F68"/>
    <w:rsid w:val="00D452A2"/>
    <w:rsid w:val="00D46C51"/>
    <w:rsid w:val="00D47B3A"/>
    <w:rsid w:val="00D47F05"/>
    <w:rsid w:val="00D52018"/>
    <w:rsid w:val="00D537F4"/>
    <w:rsid w:val="00D542E0"/>
    <w:rsid w:val="00D543DE"/>
    <w:rsid w:val="00D54AEA"/>
    <w:rsid w:val="00D55454"/>
    <w:rsid w:val="00D5657D"/>
    <w:rsid w:val="00D56957"/>
    <w:rsid w:val="00D57FC0"/>
    <w:rsid w:val="00D60A7B"/>
    <w:rsid w:val="00D60FB7"/>
    <w:rsid w:val="00D6194A"/>
    <w:rsid w:val="00D61EE0"/>
    <w:rsid w:val="00D620DE"/>
    <w:rsid w:val="00D62BDE"/>
    <w:rsid w:val="00D6313C"/>
    <w:rsid w:val="00D637CF"/>
    <w:rsid w:val="00D63857"/>
    <w:rsid w:val="00D644A6"/>
    <w:rsid w:val="00D649A1"/>
    <w:rsid w:val="00D6574F"/>
    <w:rsid w:val="00D67C16"/>
    <w:rsid w:val="00D67E90"/>
    <w:rsid w:val="00D70274"/>
    <w:rsid w:val="00D7046E"/>
    <w:rsid w:val="00D7080B"/>
    <w:rsid w:val="00D7149B"/>
    <w:rsid w:val="00D71690"/>
    <w:rsid w:val="00D72161"/>
    <w:rsid w:val="00D728CB"/>
    <w:rsid w:val="00D7294E"/>
    <w:rsid w:val="00D7296F"/>
    <w:rsid w:val="00D72EE2"/>
    <w:rsid w:val="00D7302A"/>
    <w:rsid w:val="00D734A0"/>
    <w:rsid w:val="00D742C6"/>
    <w:rsid w:val="00D7431B"/>
    <w:rsid w:val="00D74841"/>
    <w:rsid w:val="00D74CFF"/>
    <w:rsid w:val="00D756A7"/>
    <w:rsid w:val="00D75BF3"/>
    <w:rsid w:val="00D75F7A"/>
    <w:rsid w:val="00D76E65"/>
    <w:rsid w:val="00D77619"/>
    <w:rsid w:val="00D77829"/>
    <w:rsid w:val="00D800B0"/>
    <w:rsid w:val="00D8066B"/>
    <w:rsid w:val="00D818B0"/>
    <w:rsid w:val="00D834D9"/>
    <w:rsid w:val="00D83CAE"/>
    <w:rsid w:val="00D84272"/>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1DE"/>
    <w:rsid w:val="00D932B4"/>
    <w:rsid w:val="00D9652F"/>
    <w:rsid w:val="00D96ACA"/>
    <w:rsid w:val="00D96D78"/>
    <w:rsid w:val="00D9784D"/>
    <w:rsid w:val="00DA066C"/>
    <w:rsid w:val="00DA1956"/>
    <w:rsid w:val="00DA2E48"/>
    <w:rsid w:val="00DA34A8"/>
    <w:rsid w:val="00DA3A77"/>
    <w:rsid w:val="00DA3CB1"/>
    <w:rsid w:val="00DA5380"/>
    <w:rsid w:val="00DA54DC"/>
    <w:rsid w:val="00DA602F"/>
    <w:rsid w:val="00DA6E1D"/>
    <w:rsid w:val="00DA70C0"/>
    <w:rsid w:val="00DA7F55"/>
    <w:rsid w:val="00DB02B8"/>
    <w:rsid w:val="00DB0E00"/>
    <w:rsid w:val="00DB1036"/>
    <w:rsid w:val="00DB14AD"/>
    <w:rsid w:val="00DB17F2"/>
    <w:rsid w:val="00DB2603"/>
    <w:rsid w:val="00DB35A8"/>
    <w:rsid w:val="00DB421C"/>
    <w:rsid w:val="00DB466A"/>
    <w:rsid w:val="00DB4A21"/>
    <w:rsid w:val="00DB54C1"/>
    <w:rsid w:val="00DB5DF2"/>
    <w:rsid w:val="00DB70CE"/>
    <w:rsid w:val="00DB75C8"/>
    <w:rsid w:val="00DB782E"/>
    <w:rsid w:val="00DC0C1C"/>
    <w:rsid w:val="00DC180D"/>
    <w:rsid w:val="00DC18D6"/>
    <w:rsid w:val="00DC1E5E"/>
    <w:rsid w:val="00DC2784"/>
    <w:rsid w:val="00DC341F"/>
    <w:rsid w:val="00DC3889"/>
    <w:rsid w:val="00DC3F72"/>
    <w:rsid w:val="00DC4F6E"/>
    <w:rsid w:val="00DC52B7"/>
    <w:rsid w:val="00DC59CA"/>
    <w:rsid w:val="00DC718D"/>
    <w:rsid w:val="00DC72C3"/>
    <w:rsid w:val="00DD13F6"/>
    <w:rsid w:val="00DD1A36"/>
    <w:rsid w:val="00DD2643"/>
    <w:rsid w:val="00DD280C"/>
    <w:rsid w:val="00DD2BF2"/>
    <w:rsid w:val="00DD325B"/>
    <w:rsid w:val="00DD3AD1"/>
    <w:rsid w:val="00DD46BD"/>
    <w:rsid w:val="00DD53CA"/>
    <w:rsid w:val="00DD5FA1"/>
    <w:rsid w:val="00DD7162"/>
    <w:rsid w:val="00DD79B4"/>
    <w:rsid w:val="00DE008E"/>
    <w:rsid w:val="00DE1D68"/>
    <w:rsid w:val="00DE2711"/>
    <w:rsid w:val="00DE29E5"/>
    <w:rsid w:val="00DE2EAE"/>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5EED"/>
    <w:rsid w:val="00DF68C1"/>
    <w:rsid w:val="00DF72E2"/>
    <w:rsid w:val="00DF7CDF"/>
    <w:rsid w:val="00E003F2"/>
    <w:rsid w:val="00E004C5"/>
    <w:rsid w:val="00E00C5D"/>
    <w:rsid w:val="00E00FF6"/>
    <w:rsid w:val="00E01466"/>
    <w:rsid w:val="00E04405"/>
    <w:rsid w:val="00E04F23"/>
    <w:rsid w:val="00E06BC6"/>
    <w:rsid w:val="00E06E7C"/>
    <w:rsid w:val="00E07249"/>
    <w:rsid w:val="00E10234"/>
    <w:rsid w:val="00E10A94"/>
    <w:rsid w:val="00E112A3"/>
    <w:rsid w:val="00E11703"/>
    <w:rsid w:val="00E11980"/>
    <w:rsid w:val="00E11A36"/>
    <w:rsid w:val="00E1283F"/>
    <w:rsid w:val="00E12D45"/>
    <w:rsid w:val="00E12FC3"/>
    <w:rsid w:val="00E1404E"/>
    <w:rsid w:val="00E14EB3"/>
    <w:rsid w:val="00E15197"/>
    <w:rsid w:val="00E152B0"/>
    <w:rsid w:val="00E156BE"/>
    <w:rsid w:val="00E16028"/>
    <w:rsid w:val="00E17EC4"/>
    <w:rsid w:val="00E202A7"/>
    <w:rsid w:val="00E20636"/>
    <w:rsid w:val="00E20AE2"/>
    <w:rsid w:val="00E20D81"/>
    <w:rsid w:val="00E211A3"/>
    <w:rsid w:val="00E213DC"/>
    <w:rsid w:val="00E215FA"/>
    <w:rsid w:val="00E221F3"/>
    <w:rsid w:val="00E22CD9"/>
    <w:rsid w:val="00E22F5C"/>
    <w:rsid w:val="00E2300F"/>
    <w:rsid w:val="00E233CA"/>
    <w:rsid w:val="00E238CA"/>
    <w:rsid w:val="00E23999"/>
    <w:rsid w:val="00E25C18"/>
    <w:rsid w:val="00E26617"/>
    <w:rsid w:val="00E26626"/>
    <w:rsid w:val="00E3035E"/>
    <w:rsid w:val="00E3163C"/>
    <w:rsid w:val="00E3185C"/>
    <w:rsid w:val="00E31ABD"/>
    <w:rsid w:val="00E31DC7"/>
    <w:rsid w:val="00E324AA"/>
    <w:rsid w:val="00E328AA"/>
    <w:rsid w:val="00E32EFC"/>
    <w:rsid w:val="00E3368C"/>
    <w:rsid w:val="00E33E11"/>
    <w:rsid w:val="00E3524E"/>
    <w:rsid w:val="00E35308"/>
    <w:rsid w:val="00E35647"/>
    <w:rsid w:val="00E360FE"/>
    <w:rsid w:val="00E362F1"/>
    <w:rsid w:val="00E36341"/>
    <w:rsid w:val="00E36B2A"/>
    <w:rsid w:val="00E36D0E"/>
    <w:rsid w:val="00E37495"/>
    <w:rsid w:val="00E41036"/>
    <w:rsid w:val="00E412CC"/>
    <w:rsid w:val="00E41D14"/>
    <w:rsid w:val="00E41DE8"/>
    <w:rsid w:val="00E4259A"/>
    <w:rsid w:val="00E42BD5"/>
    <w:rsid w:val="00E42FD9"/>
    <w:rsid w:val="00E435D3"/>
    <w:rsid w:val="00E439B3"/>
    <w:rsid w:val="00E439CF"/>
    <w:rsid w:val="00E459B9"/>
    <w:rsid w:val="00E45E58"/>
    <w:rsid w:val="00E469EF"/>
    <w:rsid w:val="00E47337"/>
    <w:rsid w:val="00E478ED"/>
    <w:rsid w:val="00E47916"/>
    <w:rsid w:val="00E47D66"/>
    <w:rsid w:val="00E50D22"/>
    <w:rsid w:val="00E51497"/>
    <w:rsid w:val="00E51C18"/>
    <w:rsid w:val="00E531D7"/>
    <w:rsid w:val="00E539D3"/>
    <w:rsid w:val="00E5499F"/>
    <w:rsid w:val="00E55737"/>
    <w:rsid w:val="00E55AF1"/>
    <w:rsid w:val="00E57B38"/>
    <w:rsid w:val="00E60071"/>
    <w:rsid w:val="00E60700"/>
    <w:rsid w:val="00E61782"/>
    <w:rsid w:val="00E61A41"/>
    <w:rsid w:val="00E622A0"/>
    <w:rsid w:val="00E6320B"/>
    <w:rsid w:val="00E63B4E"/>
    <w:rsid w:val="00E63E04"/>
    <w:rsid w:val="00E6550F"/>
    <w:rsid w:val="00E67A50"/>
    <w:rsid w:val="00E70046"/>
    <w:rsid w:val="00E704D5"/>
    <w:rsid w:val="00E711F0"/>
    <w:rsid w:val="00E71425"/>
    <w:rsid w:val="00E71758"/>
    <w:rsid w:val="00E7232E"/>
    <w:rsid w:val="00E73AB4"/>
    <w:rsid w:val="00E74842"/>
    <w:rsid w:val="00E74C09"/>
    <w:rsid w:val="00E751DB"/>
    <w:rsid w:val="00E754F0"/>
    <w:rsid w:val="00E75CDF"/>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906"/>
    <w:rsid w:val="00E86C6C"/>
    <w:rsid w:val="00E87CCC"/>
    <w:rsid w:val="00E9023B"/>
    <w:rsid w:val="00E90B49"/>
    <w:rsid w:val="00E90EB0"/>
    <w:rsid w:val="00E91228"/>
    <w:rsid w:val="00E919EA"/>
    <w:rsid w:val="00E91C26"/>
    <w:rsid w:val="00E91E36"/>
    <w:rsid w:val="00E926B3"/>
    <w:rsid w:val="00E928E1"/>
    <w:rsid w:val="00E93B2B"/>
    <w:rsid w:val="00E93E11"/>
    <w:rsid w:val="00E940F0"/>
    <w:rsid w:val="00E944F6"/>
    <w:rsid w:val="00E94833"/>
    <w:rsid w:val="00E9626F"/>
    <w:rsid w:val="00E979F1"/>
    <w:rsid w:val="00EA008D"/>
    <w:rsid w:val="00EA1167"/>
    <w:rsid w:val="00EA1870"/>
    <w:rsid w:val="00EA2E45"/>
    <w:rsid w:val="00EA2EA1"/>
    <w:rsid w:val="00EA3ADF"/>
    <w:rsid w:val="00EA4450"/>
    <w:rsid w:val="00EA71FE"/>
    <w:rsid w:val="00EA72BE"/>
    <w:rsid w:val="00EA7C32"/>
    <w:rsid w:val="00EB1185"/>
    <w:rsid w:val="00EB12C9"/>
    <w:rsid w:val="00EB17F4"/>
    <w:rsid w:val="00EB1E41"/>
    <w:rsid w:val="00EB21E6"/>
    <w:rsid w:val="00EB231C"/>
    <w:rsid w:val="00EB253C"/>
    <w:rsid w:val="00EB3483"/>
    <w:rsid w:val="00EB474F"/>
    <w:rsid w:val="00EB5A38"/>
    <w:rsid w:val="00EB67EC"/>
    <w:rsid w:val="00EB6CCF"/>
    <w:rsid w:val="00EB76C8"/>
    <w:rsid w:val="00EB7A94"/>
    <w:rsid w:val="00EB7CB9"/>
    <w:rsid w:val="00EC0C5B"/>
    <w:rsid w:val="00EC1547"/>
    <w:rsid w:val="00EC23C6"/>
    <w:rsid w:val="00EC3044"/>
    <w:rsid w:val="00EC4046"/>
    <w:rsid w:val="00EC44F1"/>
    <w:rsid w:val="00EC49FB"/>
    <w:rsid w:val="00EC4B09"/>
    <w:rsid w:val="00EC5014"/>
    <w:rsid w:val="00EC5B17"/>
    <w:rsid w:val="00EC6260"/>
    <w:rsid w:val="00EC643D"/>
    <w:rsid w:val="00EC6848"/>
    <w:rsid w:val="00EC7781"/>
    <w:rsid w:val="00ED1213"/>
    <w:rsid w:val="00ED14C5"/>
    <w:rsid w:val="00ED1700"/>
    <w:rsid w:val="00ED1C78"/>
    <w:rsid w:val="00ED39E8"/>
    <w:rsid w:val="00ED5657"/>
    <w:rsid w:val="00ED5BDB"/>
    <w:rsid w:val="00ED68E2"/>
    <w:rsid w:val="00ED6F46"/>
    <w:rsid w:val="00ED735E"/>
    <w:rsid w:val="00ED7A61"/>
    <w:rsid w:val="00ED7C89"/>
    <w:rsid w:val="00EE039B"/>
    <w:rsid w:val="00EE11E8"/>
    <w:rsid w:val="00EE16E1"/>
    <w:rsid w:val="00EE20E1"/>
    <w:rsid w:val="00EE2D7D"/>
    <w:rsid w:val="00EE302D"/>
    <w:rsid w:val="00EE38C5"/>
    <w:rsid w:val="00EE3E4E"/>
    <w:rsid w:val="00EE412A"/>
    <w:rsid w:val="00EE4581"/>
    <w:rsid w:val="00EE500B"/>
    <w:rsid w:val="00EE50F2"/>
    <w:rsid w:val="00EE60D7"/>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107C"/>
    <w:rsid w:val="00F03655"/>
    <w:rsid w:val="00F038C9"/>
    <w:rsid w:val="00F03FCA"/>
    <w:rsid w:val="00F04CC5"/>
    <w:rsid w:val="00F05A76"/>
    <w:rsid w:val="00F0608B"/>
    <w:rsid w:val="00F07EF5"/>
    <w:rsid w:val="00F1016D"/>
    <w:rsid w:val="00F1056F"/>
    <w:rsid w:val="00F12672"/>
    <w:rsid w:val="00F13208"/>
    <w:rsid w:val="00F14CA3"/>
    <w:rsid w:val="00F1511C"/>
    <w:rsid w:val="00F156C5"/>
    <w:rsid w:val="00F15A25"/>
    <w:rsid w:val="00F16683"/>
    <w:rsid w:val="00F16DBD"/>
    <w:rsid w:val="00F20BA9"/>
    <w:rsid w:val="00F215E3"/>
    <w:rsid w:val="00F23050"/>
    <w:rsid w:val="00F2361D"/>
    <w:rsid w:val="00F23A93"/>
    <w:rsid w:val="00F24015"/>
    <w:rsid w:val="00F242BA"/>
    <w:rsid w:val="00F24678"/>
    <w:rsid w:val="00F26F13"/>
    <w:rsid w:val="00F26F74"/>
    <w:rsid w:val="00F30083"/>
    <w:rsid w:val="00F3011F"/>
    <w:rsid w:val="00F301D0"/>
    <w:rsid w:val="00F302A5"/>
    <w:rsid w:val="00F307C9"/>
    <w:rsid w:val="00F30ACB"/>
    <w:rsid w:val="00F30F90"/>
    <w:rsid w:val="00F310F7"/>
    <w:rsid w:val="00F320C6"/>
    <w:rsid w:val="00F33210"/>
    <w:rsid w:val="00F33CA2"/>
    <w:rsid w:val="00F342B5"/>
    <w:rsid w:val="00F35271"/>
    <w:rsid w:val="00F355BB"/>
    <w:rsid w:val="00F361A6"/>
    <w:rsid w:val="00F36297"/>
    <w:rsid w:val="00F36CA5"/>
    <w:rsid w:val="00F41F3F"/>
    <w:rsid w:val="00F420C4"/>
    <w:rsid w:val="00F42739"/>
    <w:rsid w:val="00F4286E"/>
    <w:rsid w:val="00F43741"/>
    <w:rsid w:val="00F4423C"/>
    <w:rsid w:val="00F44F4B"/>
    <w:rsid w:val="00F4505F"/>
    <w:rsid w:val="00F46A5A"/>
    <w:rsid w:val="00F4787F"/>
    <w:rsid w:val="00F51CAF"/>
    <w:rsid w:val="00F5397E"/>
    <w:rsid w:val="00F55616"/>
    <w:rsid w:val="00F56019"/>
    <w:rsid w:val="00F605D8"/>
    <w:rsid w:val="00F606F5"/>
    <w:rsid w:val="00F62CE4"/>
    <w:rsid w:val="00F636C1"/>
    <w:rsid w:val="00F63789"/>
    <w:rsid w:val="00F6390B"/>
    <w:rsid w:val="00F63D0B"/>
    <w:rsid w:val="00F641B0"/>
    <w:rsid w:val="00F6482A"/>
    <w:rsid w:val="00F650D2"/>
    <w:rsid w:val="00F65FE8"/>
    <w:rsid w:val="00F66AF1"/>
    <w:rsid w:val="00F67041"/>
    <w:rsid w:val="00F6728A"/>
    <w:rsid w:val="00F67318"/>
    <w:rsid w:val="00F67F39"/>
    <w:rsid w:val="00F70309"/>
    <w:rsid w:val="00F7070A"/>
    <w:rsid w:val="00F70CFF"/>
    <w:rsid w:val="00F71091"/>
    <w:rsid w:val="00F7137A"/>
    <w:rsid w:val="00F7191E"/>
    <w:rsid w:val="00F71C80"/>
    <w:rsid w:val="00F74B1D"/>
    <w:rsid w:val="00F757DA"/>
    <w:rsid w:val="00F75E13"/>
    <w:rsid w:val="00F75F5B"/>
    <w:rsid w:val="00F7653B"/>
    <w:rsid w:val="00F76A2E"/>
    <w:rsid w:val="00F76F8A"/>
    <w:rsid w:val="00F77DC9"/>
    <w:rsid w:val="00F77F68"/>
    <w:rsid w:val="00F822AE"/>
    <w:rsid w:val="00F825BC"/>
    <w:rsid w:val="00F825C3"/>
    <w:rsid w:val="00F82B0A"/>
    <w:rsid w:val="00F8386F"/>
    <w:rsid w:val="00F84467"/>
    <w:rsid w:val="00F85930"/>
    <w:rsid w:val="00F8790C"/>
    <w:rsid w:val="00F9028F"/>
    <w:rsid w:val="00F90582"/>
    <w:rsid w:val="00F91AFC"/>
    <w:rsid w:val="00F91B50"/>
    <w:rsid w:val="00F924EF"/>
    <w:rsid w:val="00F93223"/>
    <w:rsid w:val="00F934CF"/>
    <w:rsid w:val="00F93BC2"/>
    <w:rsid w:val="00F94121"/>
    <w:rsid w:val="00F94648"/>
    <w:rsid w:val="00F958F2"/>
    <w:rsid w:val="00F95F02"/>
    <w:rsid w:val="00F97ADA"/>
    <w:rsid w:val="00F97F6B"/>
    <w:rsid w:val="00FA18AC"/>
    <w:rsid w:val="00FA3FE4"/>
    <w:rsid w:val="00FA4373"/>
    <w:rsid w:val="00FA56BB"/>
    <w:rsid w:val="00FA5A6A"/>
    <w:rsid w:val="00FA5B24"/>
    <w:rsid w:val="00FA5DC3"/>
    <w:rsid w:val="00FA61AF"/>
    <w:rsid w:val="00FA6975"/>
    <w:rsid w:val="00FA6BC1"/>
    <w:rsid w:val="00FA72FE"/>
    <w:rsid w:val="00FA743B"/>
    <w:rsid w:val="00FB045D"/>
    <w:rsid w:val="00FB04BF"/>
    <w:rsid w:val="00FB1D24"/>
    <w:rsid w:val="00FB1F05"/>
    <w:rsid w:val="00FB1F26"/>
    <w:rsid w:val="00FB288C"/>
    <w:rsid w:val="00FB2D32"/>
    <w:rsid w:val="00FB360F"/>
    <w:rsid w:val="00FB3987"/>
    <w:rsid w:val="00FB3C1F"/>
    <w:rsid w:val="00FB4D66"/>
    <w:rsid w:val="00FB4DF4"/>
    <w:rsid w:val="00FB5F60"/>
    <w:rsid w:val="00FB6302"/>
    <w:rsid w:val="00FB6567"/>
    <w:rsid w:val="00FB6D75"/>
    <w:rsid w:val="00FB6F18"/>
    <w:rsid w:val="00FB73AD"/>
    <w:rsid w:val="00FC0FE6"/>
    <w:rsid w:val="00FC1297"/>
    <w:rsid w:val="00FC1D38"/>
    <w:rsid w:val="00FC1E3D"/>
    <w:rsid w:val="00FC2A0B"/>
    <w:rsid w:val="00FC4007"/>
    <w:rsid w:val="00FC47A3"/>
    <w:rsid w:val="00FC4C9C"/>
    <w:rsid w:val="00FC5D33"/>
    <w:rsid w:val="00FC6851"/>
    <w:rsid w:val="00FC7431"/>
    <w:rsid w:val="00FC7AA3"/>
    <w:rsid w:val="00FC7F63"/>
    <w:rsid w:val="00FD0A70"/>
    <w:rsid w:val="00FD232B"/>
    <w:rsid w:val="00FD28BA"/>
    <w:rsid w:val="00FD2ACE"/>
    <w:rsid w:val="00FD2D5F"/>
    <w:rsid w:val="00FD3B32"/>
    <w:rsid w:val="00FD3D4A"/>
    <w:rsid w:val="00FD59FA"/>
    <w:rsid w:val="00FD6394"/>
    <w:rsid w:val="00FD721F"/>
    <w:rsid w:val="00FD73A1"/>
    <w:rsid w:val="00FD7F13"/>
    <w:rsid w:val="00FE008F"/>
    <w:rsid w:val="00FE1753"/>
    <w:rsid w:val="00FE1F75"/>
    <w:rsid w:val="00FE202C"/>
    <w:rsid w:val="00FE29F5"/>
    <w:rsid w:val="00FE30E7"/>
    <w:rsid w:val="00FE36AA"/>
    <w:rsid w:val="00FE47D9"/>
    <w:rsid w:val="00FE4AA1"/>
    <w:rsid w:val="00FE51A4"/>
    <w:rsid w:val="00FE542C"/>
    <w:rsid w:val="00FE5B21"/>
    <w:rsid w:val="00FE5DBB"/>
    <w:rsid w:val="00FE61DD"/>
    <w:rsid w:val="00FE77DA"/>
    <w:rsid w:val="00FF0D81"/>
    <w:rsid w:val="00FF15A2"/>
    <w:rsid w:val="00FF2472"/>
    <w:rsid w:val="00FF280B"/>
    <w:rsid w:val="00FF30A5"/>
    <w:rsid w:val="00FF34FC"/>
    <w:rsid w:val="00FF366C"/>
    <w:rsid w:val="00FF3A10"/>
    <w:rsid w:val="00FF3B2B"/>
    <w:rsid w:val="00FF4036"/>
    <w:rsid w:val="00FF41D4"/>
    <w:rsid w:val="00FF42C3"/>
    <w:rsid w:val="00FF4F38"/>
    <w:rsid w:val="00FF575D"/>
    <w:rsid w:val="00FF5797"/>
    <w:rsid w:val="00FF5CEF"/>
    <w:rsid w:val="00FF5E36"/>
    <w:rsid w:val="00FF74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27C96926"/>
  <w15:docId w15:val="{F4A81D01-C0E4-4A0B-B10B-B6B93539E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3">
    <w:name w:val="heading 3"/>
    <w:basedOn w:val="Normalny"/>
    <w:next w:val="Normalny"/>
    <w:link w:val="Nagwek3Znak"/>
    <w:uiPriority w:val="9"/>
    <w:semiHidden/>
    <w:unhideWhenUsed/>
    <w:qFormat/>
    <w:locked/>
    <w:rsid w:val="00E17EC4"/>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qFormat/>
    <w:locked/>
    <w:rsid w:val="00811203"/>
    <w:rPr>
      <w:rFonts w:ascii="Calibri" w:eastAsia="SimSun" w:hAnsi="Calibri"/>
      <w:sz w:val="20"/>
      <w:lang w:eastAsia="zh-CN"/>
    </w:rPr>
  </w:style>
  <w:style w:type="paragraph" w:customStyle="1" w:styleId="Default">
    <w:name w:val="Default"/>
    <w:qForma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locked/>
    <w:rsid w:val="003A1F7D"/>
    <w:rPr>
      <w:sz w:val="19"/>
      <w:shd w:val="clear" w:color="auto" w:fill="FFFFFF"/>
    </w:rPr>
  </w:style>
  <w:style w:type="paragraph" w:customStyle="1" w:styleId="Teksttreci1">
    <w:name w:val="Tekst treści1"/>
    <w:basedOn w:val="Normalny"/>
    <w:link w:val="Teksttreci"/>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_0,Akapit z listą4,Akapit z listą1,Średnia siatka 1 — akcent 21,sw tekst,Wypunktowanie,Colorful List - Accent 11,Kolorowa lista — akcent 12,Asia 2  Akapit z listą,Obiekt,lp1"/>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3"/>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qFormat/>
    <w:rsid w:val="002F572E"/>
    <w:rPr>
      <w:vertAlign w:val="superscript"/>
    </w:rPr>
  </w:style>
  <w:style w:type="paragraph" w:customStyle="1" w:styleId="WW-Tekstpodstawowywcity2">
    <w:name w:val="WW-Tekst podstawowy wcięty 2"/>
    <w:basedOn w:val="Normalny"/>
    <w:qFormat/>
    <w:rsid w:val="00F93BC2"/>
    <w:pPr>
      <w:suppressAutoHyphens/>
      <w:ind w:left="426" w:hanging="426"/>
      <w:jc w:val="both"/>
    </w:pPr>
    <w:rPr>
      <w:rFonts w:ascii="Bookman Old Style" w:hAnsi="Bookman Old Style"/>
      <w:szCs w:val="20"/>
      <w:lang w:eastAsia="ar-SA"/>
    </w:rPr>
  </w:style>
  <w:style w:type="character" w:customStyle="1" w:styleId="Teksttreci4">
    <w:name w:val="Tekst treści (4)_"/>
    <w:basedOn w:val="Domylnaczcionkaakapitu"/>
    <w:link w:val="Teksttreci40"/>
    <w:rsid w:val="00AA2126"/>
    <w:rPr>
      <w:sz w:val="19"/>
      <w:szCs w:val="19"/>
      <w:shd w:val="clear" w:color="auto" w:fill="FFFFFF"/>
    </w:rPr>
  </w:style>
  <w:style w:type="paragraph" w:customStyle="1" w:styleId="Teksttreci40">
    <w:name w:val="Tekst treści (4)"/>
    <w:basedOn w:val="Normalny"/>
    <w:link w:val="Teksttreci4"/>
    <w:rsid w:val="00AA2126"/>
    <w:pPr>
      <w:widowControl w:val="0"/>
      <w:shd w:val="clear" w:color="auto" w:fill="FFFFFF"/>
      <w:spacing w:line="341" w:lineRule="exact"/>
      <w:jc w:val="both"/>
    </w:pPr>
    <w:rPr>
      <w:rFonts w:ascii="Calibri" w:eastAsia="Calibri" w:hAnsi="Calibri"/>
      <w:sz w:val="19"/>
      <w:szCs w:val="19"/>
    </w:rPr>
  </w:style>
  <w:style w:type="character" w:styleId="Nierozpoznanawzmianka">
    <w:name w:val="Unresolved Mention"/>
    <w:basedOn w:val="Domylnaczcionkaakapitu"/>
    <w:uiPriority w:val="99"/>
    <w:semiHidden/>
    <w:unhideWhenUsed/>
    <w:rsid w:val="00C3208C"/>
    <w:rPr>
      <w:color w:val="605E5C"/>
      <w:shd w:val="clear" w:color="auto" w:fill="E1DFDD"/>
    </w:rPr>
  </w:style>
  <w:style w:type="character" w:customStyle="1" w:styleId="Nagwek3Znak">
    <w:name w:val="Nagłówek 3 Znak"/>
    <w:basedOn w:val="Domylnaczcionkaakapitu"/>
    <w:link w:val="Nagwek3"/>
    <w:uiPriority w:val="9"/>
    <w:semiHidden/>
    <w:rsid w:val="00E17EC4"/>
    <w:rPr>
      <w:rFonts w:asciiTheme="majorHAnsi" w:eastAsiaTheme="majorEastAsia" w:hAnsiTheme="majorHAnsi" w:cstheme="majorBidi"/>
      <w:color w:val="243F60" w:themeColor="accent1" w:themeShade="7F"/>
      <w:sz w:val="24"/>
      <w:szCs w:val="24"/>
    </w:rPr>
  </w:style>
  <w:style w:type="character" w:customStyle="1" w:styleId="TeksttreciPogrubienie">
    <w:name w:val="Tekst treści + Pogrubienie"/>
    <w:basedOn w:val="Teksttreci"/>
    <w:rsid w:val="005660A1"/>
    <w:rPr>
      <w:rFonts w:ascii="Arial" w:eastAsia="Arial" w:hAnsi="Arial" w:cs="Arial"/>
      <w:b/>
      <w:bCs/>
      <w:i w:val="0"/>
      <w:iCs w:val="0"/>
      <w:smallCaps w:val="0"/>
      <w:strike w:val="0"/>
      <w:color w:val="000000"/>
      <w:spacing w:val="0"/>
      <w:w w:val="100"/>
      <w:position w:val="0"/>
      <w:sz w:val="16"/>
      <w:szCs w:val="16"/>
      <w:u w:val="none"/>
      <w:shd w:val="clear" w:color="auto" w:fill="FFFFFF"/>
      <w:lang w:val="pl"/>
    </w:rPr>
  </w:style>
  <w:style w:type="character" w:customStyle="1" w:styleId="Teksttreci6">
    <w:name w:val="Tekst treści (6)_"/>
    <w:basedOn w:val="Domylnaczcionkaakapitu"/>
    <w:link w:val="Teksttreci60"/>
    <w:rsid w:val="005660A1"/>
    <w:rPr>
      <w:rFonts w:ascii="Arial" w:eastAsia="Arial" w:hAnsi="Arial" w:cs="Arial"/>
      <w:sz w:val="16"/>
      <w:szCs w:val="16"/>
      <w:shd w:val="clear" w:color="auto" w:fill="FFFFFF"/>
    </w:rPr>
  </w:style>
  <w:style w:type="character" w:customStyle="1" w:styleId="Teksttreci4Bezpogrubienia">
    <w:name w:val="Tekst treści (4) + Bez pogrubienia"/>
    <w:basedOn w:val="Teksttreci4"/>
    <w:rsid w:val="005660A1"/>
    <w:rPr>
      <w:rFonts w:ascii="Arial" w:eastAsia="Arial" w:hAnsi="Arial" w:cs="Arial"/>
      <w:b/>
      <w:bCs/>
      <w:i w:val="0"/>
      <w:iCs w:val="0"/>
      <w:smallCaps w:val="0"/>
      <w:strike w:val="0"/>
      <w:color w:val="000000"/>
      <w:spacing w:val="0"/>
      <w:w w:val="100"/>
      <w:position w:val="0"/>
      <w:sz w:val="16"/>
      <w:szCs w:val="16"/>
      <w:u w:val="none"/>
      <w:shd w:val="clear" w:color="auto" w:fill="FFFFFF"/>
      <w:lang w:val="pl"/>
    </w:rPr>
  </w:style>
  <w:style w:type="paragraph" w:customStyle="1" w:styleId="Teksttreci60">
    <w:name w:val="Tekst treści (6)"/>
    <w:basedOn w:val="Normalny"/>
    <w:link w:val="Teksttreci6"/>
    <w:rsid w:val="005660A1"/>
    <w:pPr>
      <w:widowControl w:val="0"/>
      <w:shd w:val="clear" w:color="auto" w:fill="FFFFFF"/>
      <w:spacing w:line="245" w:lineRule="exact"/>
      <w:ind w:hanging="480"/>
      <w:jc w:val="both"/>
    </w:pPr>
    <w:rPr>
      <w:rFonts w:ascii="Arial" w:eastAsia="Arial" w:hAnsi="Arial" w:cs="Arial"/>
      <w:sz w:val="16"/>
      <w:szCs w:val="16"/>
    </w:rPr>
  </w:style>
  <w:style w:type="character" w:customStyle="1" w:styleId="TekstkomentarzaZnak3">
    <w:name w:val="Tekst komentarza Znak3"/>
    <w:basedOn w:val="Domylnaczcionkaakapitu"/>
    <w:rsid w:val="009A54FB"/>
    <w:rPr>
      <w:rFonts w:ascii="Liberation Serif" w:eastAsia="NSimSun" w:hAnsi="Liberation Serif" w:cs="Mangal"/>
      <w:kern w:val="2"/>
      <w:sz w:val="20"/>
      <w:szCs w:val="18"/>
      <w:lang w:eastAsia="zh-CN" w:bidi="hi-IN"/>
    </w:rPr>
  </w:style>
  <w:style w:type="character" w:customStyle="1" w:styleId="TematkomentarzaZnak3">
    <w:name w:val="Temat komentarza Znak3"/>
    <w:basedOn w:val="TekstkomentarzaZnak3"/>
    <w:rsid w:val="009A54FB"/>
    <w:rPr>
      <w:rFonts w:ascii="Times New Roman" w:eastAsia="Times New Roman" w:hAnsi="Times New Roman" w:cs="Times New Roman"/>
      <w:b/>
      <w:bCs/>
      <w:kern w:val="2"/>
      <w:sz w:val="20"/>
      <w:szCs w:val="20"/>
      <w:lang w:val="x-none" w:eastAsia="zh-CN" w:bidi="hi-IN"/>
    </w:rPr>
  </w:style>
  <w:style w:type="character" w:customStyle="1" w:styleId="Normalny2">
    <w:name w:val="Normalny2"/>
    <w:rsid w:val="00CE4F11"/>
  </w:style>
  <w:style w:type="paragraph" w:styleId="Tekstpodstawowywcity2">
    <w:name w:val="Body Text Indent 2"/>
    <w:basedOn w:val="Normalny"/>
    <w:link w:val="Tekstpodstawowywcity2Znak"/>
    <w:rsid w:val="0023534F"/>
    <w:pPr>
      <w:widowControl w:val="0"/>
      <w:autoSpaceDE w:val="0"/>
      <w:autoSpaceDN w:val="0"/>
      <w:adjustRightInd w:val="0"/>
      <w:spacing w:after="120" w:line="480" w:lineRule="auto"/>
      <w:ind w:left="283"/>
    </w:pPr>
    <w:rPr>
      <w:rFonts w:ascii="Arial" w:hAnsi="Arial" w:cs="Arial"/>
      <w:sz w:val="20"/>
      <w:szCs w:val="20"/>
    </w:rPr>
  </w:style>
  <w:style w:type="character" w:customStyle="1" w:styleId="Tekstpodstawowywcity2Znak">
    <w:name w:val="Tekst podstawowy wcięty 2 Znak"/>
    <w:basedOn w:val="Domylnaczcionkaakapitu"/>
    <w:link w:val="Tekstpodstawowywcity2"/>
    <w:rsid w:val="0023534F"/>
    <w:rPr>
      <w:rFonts w:ascii="Arial" w:eastAsia="Times New Roman" w:hAnsi="Arial" w:cs="Arial"/>
    </w:rPr>
  </w:style>
  <w:style w:type="paragraph" w:customStyle="1" w:styleId="redniasiatka21">
    <w:name w:val="Średnia siatka 21"/>
    <w:link w:val="redniasiatka2Znak"/>
    <w:uiPriority w:val="99"/>
    <w:qFormat/>
    <w:rsid w:val="006A468E"/>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6A468E"/>
    <w:rPr>
      <w:rFonts w:ascii="Times New Roman" w:hAnsi="Times New Roman"/>
      <w:color w:val="000000"/>
      <w:sz w:val="22"/>
      <w:szCs w:val="22"/>
    </w:rPr>
  </w:style>
  <w:style w:type="paragraph" w:styleId="Tekstpodstawowywcity">
    <w:name w:val="Body Text Indent"/>
    <w:basedOn w:val="Normalny"/>
    <w:link w:val="TekstpodstawowywcityZnak"/>
    <w:uiPriority w:val="99"/>
    <w:semiHidden/>
    <w:unhideWhenUsed/>
    <w:rsid w:val="000248CA"/>
    <w:pPr>
      <w:spacing w:after="120"/>
      <w:ind w:left="283"/>
    </w:pPr>
    <w:rPr>
      <w:rFonts w:ascii="Calibri" w:eastAsia="Calibri" w:hAnsi="Calibri"/>
      <w:lang w:eastAsia="en-US"/>
    </w:rPr>
  </w:style>
  <w:style w:type="character" w:customStyle="1" w:styleId="TekstpodstawowywcityZnak">
    <w:name w:val="Tekst podstawowy wcięty Znak"/>
    <w:basedOn w:val="Domylnaczcionkaakapitu"/>
    <w:link w:val="Tekstpodstawowywcity"/>
    <w:uiPriority w:val="99"/>
    <w:semiHidden/>
    <w:rsid w:val="000248CA"/>
    <w:rPr>
      <w:sz w:val="24"/>
      <w:szCs w:val="24"/>
      <w:lang w:eastAsia="en-US"/>
    </w:rPr>
  </w:style>
  <w:style w:type="paragraph" w:customStyle="1" w:styleId="WW-Zwykytekst">
    <w:name w:val="WW-Zwykły tekst"/>
    <w:basedOn w:val="Normalny"/>
    <w:rsid w:val="0093198E"/>
    <w:pPr>
      <w:suppressAutoHyphens/>
      <w:autoSpaceDE w:val="0"/>
    </w:pPr>
    <w:rPr>
      <w:rFonts w:ascii="Courier New" w:hAnsi="Courier New" w:cs="Courier New"/>
      <w:sz w:val="20"/>
      <w:szCs w:val="20"/>
      <w:lang w:eastAsia="ar-SA"/>
    </w:rPr>
  </w:style>
  <w:style w:type="table" w:customStyle="1" w:styleId="TableGrid0">
    <w:name w:val="Table Grid_0"/>
    <w:basedOn w:val="Standardowy"/>
    <w:uiPriority w:val="59"/>
    <w:rsid w:val="00036B5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563971">
      <w:bodyDiv w:val="1"/>
      <w:marLeft w:val="0"/>
      <w:marRight w:val="0"/>
      <w:marTop w:val="0"/>
      <w:marBottom w:val="0"/>
      <w:divBdr>
        <w:top w:val="none" w:sz="0" w:space="0" w:color="auto"/>
        <w:left w:val="none" w:sz="0" w:space="0" w:color="auto"/>
        <w:bottom w:val="none" w:sz="0" w:space="0" w:color="auto"/>
        <w:right w:val="none" w:sz="0" w:space="0" w:color="auto"/>
      </w:divBdr>
    </w:div>
    <w:div w:id="161409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zamowienia.gov.pl/pl/regulamin/" TargetMode="External"/><Relationship Id="rId21" Type="http://schemas.openxmlformats.org/officeDocument/2006/relationships/hyperlink" Target="https://sip.lex.pl/" TargetMode="External"/><Relationship Id="rId42" Type="http://schemas.openxmlformats.org/officeDocument/2006/relationships/footer" Target="footer5.xml"/><Relationship Id="rId47" Type="http://schemas.openxmlformats.org/officeDocument/2006/relationships/footer" Target="footer7.xml"/><Relationship Id="rId63" Type="http://schemas.openxmlformats.org/officeDocument/2006/relationships/footer" Target="footer14.xml"/><Relationship Id="rId68"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ezamowienia.gov.pl/" TargetMode="External"/><Relationship Id="rId11" Type="http://schemas.openxmlformats.org/officeDocument/2006/relationships/hyperlink" Target="https://ezamowienia.gov.pl/" TargetMode="External"/><Relationship Id="rId24" Type="http://schemas.openxmlformats.org/officeDocument/2006/relationships/hyperlink" Target="mailto:sekretariat@wschp.pl" TargetMode="External"/><Relationship Id="rId32" Type="http://schemas.openxmlformats.org/officeDocument/2006/relationships/footer" Target="footer1.xml"/><Relationship Id="rId37" Type="http://schemas.openxmlformats.org/officeDocument/2006/relationships/hyperlink" Target="http://www.wschp.pl" TargetMode="External"/><Relationship Id="rId40" Type="http://schemas.openxmlformats.org/officeDocument/2006/relationships/header" Target="header5.xml"/><Relationship Id="rId45" Type="http://schemas.openxmlformats.org/officeDocument/2006/relationships/header" Target="header7.xml"/><Relationship Id="rId53" Type="http://schemas.openxmlformats.org/officeDocument/2006/relationships/footer" Target="footer10.xml"/><Relationship Id="rId58" Type="http://schemas.openxmlformats.org/officeDocument/2006/relationships/hyperlink" Target="https://ems.ms.gov.pl" TargetMode="External"/><Relationship Id="rId66" Type="http://schemas.openxmlformats.org/officeDocument/2006/relationships/header" Target="header16.xm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14.xml"/><Relationship Id="rId1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 TargetMode="External"/><Relationship Id="rId30" Type="http://schemas.openxmlformats.org/officeDocument/2006/relationships/header" Target="header1.xml"/><Relationship Id="rId35" Type="http://schemas.openxmlformats.org/officeDocument/2006/relationships/footer" Target="footer3.xml"/><Relationship Id="rId43" Type="http://schemas.openxmlformats.org/officeDocument/2006/relationships/header" Target="header6.xml"/><Relationship Id="rId48" Type="http://schemas.openxmlformats.org/officeDocument/2006/relationships/footer" Target="footer8.xml"/><Relationship Id="rId56" Type="http://schemas.openxmlformats.org/officeDocument/2006/relationships/footer" Target="footer12.xml"/><Relationship Id="rId64" Type="http://schemas.openxmlformats.org/officeDocument/2006/relationships/header" Target="header15.xml"/><Relationship Id="rId69" Type="http://schemas.openxmlformats.org/officeDocument/2006/relationships/footer" Target="footer17.xml"/><Relationship Id="rId8" Type="http://schemas.openxmlformats.org/officeDocument/2006/relationships/hyperlink" Target="mailto:sekretariat@wschp.pl" TargetMode="External"/><Relationship Id="rId51" Type="http://schemas.openxmlformats.org/officeDocument/2006/relationships/header" Target="header10.xm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sekretariat@wschp.pl" TargetMode="External"/><Relationship Id="rId33" Type="http://schemas.openxmlformats.org/officeDocument/2006/relationships/footer" Target="footer2.xml"/><Relationship Id="rId38" Type="http://schemas.openxmlformats.org/officeDocument/2006/relationships/hyperlink" Target="https://ezamowienia.gov.pl/pl/regulamin/" TargetMode="External"/><Relationship Id="rId46" Type="http://schemas.openxmlformats.org/officeDocument/2006/relationships/header" Target="header8.xml"/><Relationship Id="rId59" Type="http://schemas.openxmlformats.org/officeDocument/2006/relationships/hyperlink" Target="https://ems.ms.gov.pl" TargetMode="External"/><Relationship Id="rId67" Type="http://schemas.openxmlformats.org/officeDocument/2006/relationships/header" Target="header17.xml"/><Relationship Id="rId20" Type="http://schemas.openxmlformats.org/officeDocument/2006/relationships/hyperlink" Target="https://sip.lex.pl/" TargetMode="External"/><Relationship Id="rId41" Type="http://schemas.openxmlformats.org/officeDocument/2006/relationships/footer" Target="footer4.xml"/><Relationship Id="rId54" Type="http://schemas.openxmlformats.org/officeDocument/2006/relationships/footer" Target="footer11.xml"/><Relationship Id="rId62" Type="http://schemas.openxmlformats.org/officeDocument/2006/relationships/footer" Target="footer13.xml"/><Relationship Id="rId70"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hyperlink" Target="mailto:sekretariat@wschp.pl" TargetMode="External"/><Relationship Id="rId36" Type="http://schemas.openxmlformats.org/officeDocument/2006/relationships/hyperlink" Target="mailto:sekretariat@wschp.pl" TargetMode="External"/><Relationship Id="rId49" Type="http://schemas.openxmlformats.org/officeDocument/2006/relationships/header" Target="header9.xml"/><Relationship Id="rId57" Type="http://schemas.openxmlformats.org/officeDocument/2006/relationships/hyperlink" Target="https://prod.ceidg.gov.pl" TargetMode="External"/><Relationship Id="rId10" Type="http://schemas.openxmlformats.org/officeDocument/2006/relationships/hyperlink" Target="mailto:sekretariat@wschp.pl" TargetMode="External"/><Relationship Id="rId31" Type="http://schemas.openxmlformats.org/officeDocument/2006/relationships/header" Target="header2.xml"/><Relationship Id="rId44" Type="http://schemas.openxmlformats.org/officeDocument/2006/relationships/footer" Target="footer6.xml"/><Relationship Id="rId52" Type="http://schemas.openxmlformats.org/officeDocument/2006/relationships/header" Target="header11.xml"/><Relationship Id="rId60" Type="http://schemas.openxmlformats.org/officeDocument/2006/relationships/header" Target="header13.xml"/><Relationship Id="rId65" Type="http://schemas.openxmlformats.org/officeDocument/2006/relationships/footer" Target="footer15.xml"/><Relationship Id="rId73"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wschp.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9" Type="http://schemas.openxmlformats.org/officeDocument/2006/relationships/header" Target="header4.xml"/><Relationship Id="rId34" Type="http://schemas.openxmlformats.org/officeDocument/2006/relationships/header" Target="header3.xml"/><Relationship Id="rId50" Type="http://schemas.openxmlformats.org/officeDocument/2006/relationships/footer" Target="footer9.xml"/><Relationship Id="rId55" Type="http://schemas.openxmlformats.org/officeDocument/2006/relationships/header" Target="header12.xml"/><Relationship Id="rId7" Type="http://schemas.openxmlformats.org/officeDocument/2006/relationships/endnotes" Target="endnotes.xml"/><Relationship Id="rId71" Type="http://schemas.openxmlformats.org/officeDocument/2006/relationships/footer" Target="footer18.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9380918-56EE-4C71-BCE2-9DA06FFCD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3730</TotalTime>
  <Pages>60</Pages>
  <Words>20730</Words>
  <Characters>141700</Characters>
  <Application>Microsoft Office Word</Application>
  <DocSecurity>0</DocSecurity>
  <Lines>1180</Lines>
  <Paragraphs>324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Ewelina Nowak</cp:lastModifiedBy>
  <cp:revision>408</cp:revision>
  <cp:lastPrinted>2024-11-05T11:24:00Z</cp:lastPrinted>
  <dcterms:created xsi:type="dcterms:W3CDTF">2021-03-25T12:36:00Z</dcterms:created>
  <dcterms:modified xsi:type="dcterms:W3CDTF">2024-11-05T12:11:00Z</dcterms:modified>
</cp:coreProperties>
</file>