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055" w:rsidRDefault="001E7055" w:rsidP="008E15B2">
      <w:pPr>
        <w:pStyle w:val="Nagwek3"/>
        <w:numPr>
          <w:ilvl w:val="0"/>
          <w:numId w:val="0"/>
        </w:numPr>
      </w:pPr>
    </w:p>
    <w:p w:rsidR="00200ED4" w:rsidRPr="00BB6078" w:rsidRDefault="00200ED4" w:rsidP="00BD48F3">
      <w:pPr>
        <w:pStyle w:val="Nagwek2"/>
        <w:numPr>
          <w:ilvl w:val="0"/>
          <w:numId w:val="0"/>
        </w:numPr>
        <w:rPr>
          <w:b w:val="0"/>
          <w:sz w:val="22"/>
          <w:szCs w:val="22"/>
        </w:rPr>
      </w:pPr>
      <w:r w:rsidRPr="00BB6078">
        <w:rPr>
          <w:b w:val="0"/>
          <w:sz w:val="22"/>
          <w:szCs w:val="22"/>
        </w:rPr>
        <w:t>Samodzielny Publiczny</w:t>
      </w:r>
    </w:p>
    <w:p w:rsidR="00200ED4" w:rsidRPr="00BB6078" w:rsidRDefault="00200ED4" w:rsidP="00FF533B">
      <w:pPr>
        <w:rPr>
          <w:sz w:val="22"/>
          <w:szCs w:val="22"/>
        </w:rPr>
      </w:pPr>
      <w:r w:rsidRPr="00BB6078">
        <w:rPr>
          <w:sz w:val="22"/>
          <w:szCs w:val="22"/>
        </w:rPr>
        <w:t>Zakład Opieki Zdrowotnej</w:t>
      </w:r>
    </w:p>
    <w:p w:rsidR="00200ED4" w:rsidRPr="00BB6078" w:rsidRDefault="00200ED4" w:rsidP="00FF533B">
      <w:pPr>
        <w:rPr>
          <w:sz w:val="22"/>
          <w:szCs w:val="22"/>
        </w:rPr>
      </w:pPr>
      <w:r w:rsidRPr="00BB6078">
        <w:rPr>
          <w:sz w:val="22"/>
          <w:szCs w:val="22"/>
        </w:rPr>
        <w:t>w Mońkach</w:t>
      </w:r>
    </w:p>
    <w:p w:rsidR="00200ED4" w:rsidRPr="00BB6078" w:rsidRDefault="00200ED4" w:rsidP="00FF533B">
      <w:pPr>
        <w:rPr>
          <w:sz w:val="22"/>
          <w:szCs w:val="22"/>
        </w:rPr>
      </w:pPr>
      <w:r w:rsidRPr="00BB6078">
        <w:rPr>
          <w:sz w:val="22"/>
          <w:szCs w:val="22"/>
        </w:rPr>
        <w:t>ul. Al. Niepodległości 9</w:t>
      </w:r>
    </w:p>
    <w:p w:rsidR="00200ED4" w:rsidRPr="00BB6078" w:rsidRDefault="00200ED4" w:rsidP="00FF533B">
      <w:pPr>
        <w:rPr>
          <w:sz w:val="22"/>
          <w:szCs w:val="22"/>
        </w:rPr>
      </w:pPr>
      <w:r w:rsidRPr="00BB6078">
        <w:rPr>
          <w:sz w:val="22"/>
          <w:szCs w:val="22"/>
        </w:rPr>
        <w:t>19-100 Mońki</w:t>
      </w:r>
    </w:p>
    <w:p w:rsidR="00200ED4" w:rsidRPr="007E471D" w:rsidRDefault="00FF533B" w:rsidP="00FF533B">
      <w:pPr>
        <w:jc w:val="right"/>
        <w:rPr>
          <w:sz w:val="22"/>
          <w:szCs w:val="22"/>
        </w:rPr>
      </w:pPr>
      <w:r w:rsidRPr="00FC77EF">
        <w:rPr>
          <w:sz w:val="22"/>
          <w:szCs w:val="22"/>
        </w:rPr>
        <w:tab/>
      </w:r>
      <w:r w:rsidRPr="00FC77EF">
        <w:rPr>
          <w:sz w:val="22"/>
          <w:szCs w:val="22"/>
        </w:rPr>
        <w:tab/>
      </w:r>
      <w:r w:rsidRPr="00FC77EF">
        <w:rPr>
          <w:sz w:val="22"/>
          <w:szCs w:val="22"/>
        </w:rPr>
        <w:tab/>
      </w:r>
      <w:r w:rsidRPr="0068312F">
        <w:rPr>
          <w:sz w:val="22"/>
          <w:szCs w:val="22"/>
        </w:rPr>
        <w:t xml:space="preserve">Mońki, dn. </w:t>
      </w:r>
      <w:r w:rsidR="00207D88">
        <w:rPr>
          <w:sz w:val="22"/>
          <w:szCs w:val="22"/>
        </w:rPr>
        <w:t>3</w:t>
      </w:r>
      <w:r w:rsidR="003668BF">
        <w:rPr>
          <w:sz w:val="22"/>
          <w:szCs w:val="22"/>
        </w:rPr>
        <w:t>1</w:t>
      </w:r>
      <w:r w:rsidR="00207D88">
        <w:rPr>
          <w:sz w:val="22"/>
          <w:szCs w:val="22"/>
        </w:rPr>
        <w:t>.</w:t>
      </w:r>
      <w:r w:rsidR="00CC49C2">
        <w:rPr>
          <w:sz w:val="22"/>
          <w:szCs w:val="22"/>
        </w:rPr>
        <w:t>10.</w:t>
      </w:r>
      <w:r w:rsidR="00720786" w:rsidRPr="0068312F">
        <w:rPr>
          <w:sz w:val="22"/>
          <w:szCs w:val="22"/>
        </w:rPr>
        <w:t>202</w:t>
      </w:r>
      <w:r w:rsidR="00A60433" w:rsidRPr="0068312F">
        <w:rPr>
          <w:sz w:val="22"/>
          <w:szCs w:val="22"/>
        </w:rPr>
        <w:t>4</w:t>
      </w:r>
      <w:r w:rsidRPr="0068312F">
        <w:rPr>
          <w:sz w:val="22"/>
          <w:szCs w:val="22"/>
        </w:rPr>
        <w:t>r.</w:t>
      </w:r>
    </w:p>
    <w:p w:rsidR="00FF533B" w:rsidRPr="007E471D" w:rsidRDefault="00FF533B" w:rsidP="00200ED4">
      <w:pPr>
        <w:pStyle w:val="Nagwek5"/>
        <w:numPr>
          <w:ilvl w:val="0"/>
          <w:numId w:val="0"/>
        </w:numPr>
        <w:jc w:val="center"/>
        <w:rPr>
          <w:rFonts w:ascii="Times New Roman" w:hAnsi="Times New Roman"/>
          <w:sz w:val="22"/>
          <w:szCs w:val="22"/>
        </w:rPr>
      </w:pPr>
    </w:p>
    <w:p w:rsidR="00FF533B" w:rsidRPr="007E471D" w:rsidRDefault="00FF533B" w:rsidP="00200ED4">
      <w:pPr>
        <w:pStyle w:val="Nagwek5"/>
        <w:numPr>
          <w:ilvl w:val="0"/>
          <w:numId w:val="0"/>
        </w:numPr>
        <w:jc w:val="center"/>
        <w:rPr>
          <w:rFonts w:ascii="Times New Roman" w:hAnsi="Times New Roman"/>
          <w:sz w:val="22"/>
          <w:szCs w:val="22"/>
        </w:rPr>
      </w:pPr>
    </w:p>
    <w:p w:rsidR="00FF533B" w:rsidRPr="00B24D87" w:rsidRDefault="005D6790" w:rsidP="005D6790">
      <w:pPr>
        <w:pStyle w:val="Nagwek5"/>
        <w:numPr>
          <w:ilvl w:val="0"/>
          <w:numId w:val="0"/>
        </w:numPr>
        <w:jc w:val="left"/>
        <w:rPr>
          <w:rFonts w:ascii="Times New Roman" w:hAnsi="Times New Roman"/>
          <w:sz w:val="22"/>
          <w:szCs w:val="22"/>
        </w:rPr>
      </w:pPr>
      <w:r w:rsidRPr="00291379">
        <w:rPr>
          <w:rFonts w:ascii="Times New Roman" w:hAnsi="Times New Roman"/>
          <w:sz w:val="22"/>
          <w:szCs w:val="22"/>
        </w:rPr>
        <w:t>Znak sprawy: ZP</w:t>
      </w:r>
      <w:r w:rsidR="00F17D4A" w:rsidRPr="00291379">
        <w:rPr>
          <w:rFonts w:ascii="Times New Roman" w:hAnsi="Times New Roman"/>
          <w:sz w:val="22"/>
          <w:szCs w:val="22"/>
        </w:rPr>
        <w:t>-</w:t>
      </w:r>
      <w:r w:rsidR="00F741EE">
        <w:rPr>
          <w:rFonts w:ascii="Times New Roman" w:hAnsi="Times New Roman"/>
          <w:sz w:val="22"/>
          <w:szCs w:val="22"/>
        </w:rPr>
        <w:t>11</w:t>
      </w:r>
      <w:r w:rsidR="00DD0EAE" w:rsidRPr="00291379">
        <w:rPr>
          <w:rFonts w:ascii="Times New Roman" w:hAnsi="Times New Roman"/>
          <w:sz w:val="22"/>
          <w:szCs w:val="22"/>
        </w:rPr>
        <w:t>/</w:t>
      </w:r>
      <w:r w:rsidR="00720786" w:rsidRPr="00291379">
        <w:rPr>
          <w:rFonts w:ascii="Times New Roman" w:hAnsi="Times New Roman"/>
          <w:sz w:val="22"/>
          <w:szCs w:val="22"/>
        </w:rPr>
        <w:t>202</w:t>
      </w:r>
      <w:r w:rsidR="006B4065" w:rsidRPr="00291379">
        <w:rPr>
          <w:rFonts w:ascii="Times New Roman" w:hAnsi="Times New Roman"/>
          <w:sz w:val="22"/>
          <w:szCs w:val="22"/>
        </w:rPr>
        <w:t>4</w:t>
      </w:r>
    </w:p>
    <w:p w:rsidR="00C97487" w:rsidRPr="00B24D87" w:rsidRDefault="00C97487" w:rsidP="00C97487">
      <w:pPr>
        <w:pStyle w:val="Tytu"/>
        <w:rPr>
          <w:rFonts w:cs="Times New Roman"/>
          <w:sz w:val="22"/>
          <w:szCs w:val="22"/>
        </w:rPr>
      </w:pPr>
    </w:p>
    <w:p w:rsidR="00C97487" w:rsidRPr="00B24D87" w:rsidRDefault="00C97487" w:rsidP="00C97487">
      <w:pPr>
        <w:pStyle w:val="Tytu"/>
        <w:rPr>
          <w:rFonts w:cs="Times New Roman"/>
          <w:sz w:val="22"/>
          <w:szCs w:val="22"/>
        </w:rPr>
      </w:pPr>
      <w:r w:rsidRPr="00B24D87">
        <w:rPr>
          <w:rFonts w:cs="Times New Roman"/>
          <w:sz w:val="22"/>
          <w:szCs w:val="22"/>
        </w:rPr>
        <w:t>SPECYFIKACJA WARUNKÓW ZAMÓWIENIA</w:t>
      </w:r>
    </w:p>
    <w:p w:rsidR="00C97487" w:rsidRPr="00B24D87" w:rsidRDefault="00C97487" w:rsidP="00D77CA8">
      <w:pPr>
        <w:pStyle w:val="Nagwek5"/>
        <w:numPr>
          <w:ilvl w:val="0"/>
          <w:numId w:val="0"/>
        </w:numPr>
        <w:jc w:val="center"/>
        <w:rPr>
          <w:rFonts w:ascii="Times New Roman" w:hAnsi="Times New Roman"/>
          <w:sz w:val="22"/>
          <w:szCs w:val="22"/>
          <w:lang w:eastAsia="ar-SA"/>
        </w:rPr>
      </w:pPr>
      <w:r w:rsidRPr="00B24D87">
        <w:rPr>
          <w:rFonts w:ascii="Times New Roman" w:hAnsi="Times New Roman"/>
          <w:sz w:val="22"/>
          <w:szCs w:val="22"/>
          <w:lang w:eastAsia="ar-SA"/>
        </w:rPr>
        <w:t>zwana dalej (SWZ)</w:t>
      </w:r>
    </w:p>
    <w:p w:rsidR="00266CAC" w:rsidRDefault="00266CAC" w:rsidP="00266CAC">
      <w:pPr>
        <w:jc w:val="center"/>
        <w:rPr>
          <w:b/>
          <w:i/>
          <w:sz w:val="22"/>
          <w:szCs w:val="22"/>
          <w:u w:val="single"/>
          <w:lang w:eastAsia="ar-SA"/>
        </w:rPr>
      </w:pPr>
    </w:p>
    <w:p w:rsidR="008A4DAB" w:rsidRPr="00095F91" w:rsidRDefault="00266CAC" w:rsidP="00266CAC">
      <w:pPr>
        <w:jc w:val="center"/>
        <w:rPr>
          <w:b/>
          <w:i/>
          <w:color w:val="00B050"/>
          <w:sz w:val="22"/>
          <w:szCs w:val="22"/>
          <w:u w:val="single"/>
          <w:lang w:eastAsia="ar-SA"/>
        </w:rPr>
      </w:pPr>
      <w:r w:rsidRPr="00095F91">
        <w:rPr>
          <w:b/>
          <w:i/>
          <w:color w:val="00B050"/>
          <w:sz w:val="22"/>
          <w:szCs w:val="22"/>
          <w:u w:val="single"/>
          <w:lang w:eastAsia="ar-SA"/>
        </w:rPr>
        <w:t>(postępowanie powtórzone)</w:t>
      </w:r>
    </w:p>
    <w:p w:rsidR="00165F0A" w:rsidRPr="00B24D87" w:rsidRDefault="00165F0A" w:rsidP="00C97487">
      <w:pPr>
        <w:rPr>
          <w:sz w:val="22"/>
          <w:szCs w:val="22"/>
          <w:lang w:eastAsia="ar-SA"/>
        </w:rPr>
      </w:pPr>
    </w:p>
    <w:p w:rsidR="00397423" w:rsidRDefault="00C23BF7" w:rsidP="005F5886">
      <w:pPr>
        <w:jc w:val="center"/>
        <w:rPr>
          <w:b/>
          <w:sz w:val="22"/>
          <w:szCs w:val="22"/>
        </w:rPr>
      </w:pPr>
      <w:r w:rsidRPr="00B24D87">
        <w:rPr>
          <w:b/>
          <w:sz w:val="22"/>
          <w:szCs w:val="22"/>
        </w:rPr>
        <w:t xml:space="preserve">na sukcesywną </w:t>
      </w:r>
      <w:r w:rsidR="00397423" w:rsidRPr="00B24D87">
        <w:rPr>
          <w:b/>
          <w:sz w:val="22"/>
          <w:szCs w:val="22"/>
        </w:rPr>
        <w:t>dostawę</w:t>
      </w:r>
      <w:r w:rsidR="005F5886">
        <w:rPr>
          <w:b/>
          <w:sz w:val="22"/>
          <w:szCs w:val="22"/>
        </w:rPr>
        <w:t xml:space="preserve"> </w:t>
      </w:r>
      <w:r w:rsidR="00397423" w:rsidRPr="00A61474">
        <w:rPr>
          <w:b/>
          <w:sz w:val="22"/>
          <w:szCs w:val="22"/>
        </w:rPr>
        <w:t xml:space="preserve">materiałów zużywalnych kompatybilnych z generatorem do </w:t>
      </w:r>
      <w:proofErr w:type="spellStart"/>
      <w:r w:rsidR="00397423" w:rsidRPr="00A61474">
        <w:rPr>
          <w:b/>
          <w:sz w:val="22"/>
          <w:szCs w:val="22"/>
        </w:rPr>
        <w:t>termolezji</w:t>
      </w:r>
      <w:proofErr w:type="spellEnd"/>
      <w:r w:rsidR="00397423" w:rsidRPr="00A61474">
        <w:rPr>
          <w:b/>
          <w:sz w:val="22"/>
          <w:szCs w:val="22"/>
        </w:rPr>
        <w:t xml:space="preserve"> </w:t>
      </w:r>
    </w:p>
    <w:p w:rsidR="00C23BF7" w:rsidRPr="00B24D87" w:rsidRDefault="00397423" w:rsidP="00397423">
      <w:pPr>
        <w:jc w:val="center"/>
        <w:rPr>
          <w:b/>
          <w:sz w:val="22"/>
          <w:szCs w:val="22"/>
        </w:rPr>
      </w:pPr>
      <w:r w:rsidRPr="00A61474">
        <w:rPr>
          <w:b/>
          <w:sz w:val="22"/>
          <w:szCs w:val="22"/>
        </w:rPr>
        <w:t xml:space="preserve">typu COSMAN G4 i typu NEUROTHERM NT 500 dla potrzeb  SP ZOZ w </w:t>
      </w:r>
      <w:r>
        <w:rPr>
          <w:b/>
          <w:sz w:val="22"/>
          <w:szCs w:val="22"/>
        </w:rPr>
        <w:t>Mońkach</w:t>
      </w:r>
      <w:r w:rsidR="00C23BF7" w:rsidRPr="00B24D87">
        <w:rPr>
          <w:b/>
          <w:sz w:val="22"/>
          <w:szCs w:val="22"/>
        </w:rPr>
        <w:t>.</w:t>
      </w:r>
    </w:p>
    <w:p w:rsidR="00D77CA8" w:rsidRPr="00B24D87" w:rsidRDefault="00D77CA8" w:rsidP="00C764DD">
      <w:pPr>
        <w:jc w:val="both"/>
        <w:rPr>
          <w:sz w:val="22"/>
          <w:szCs w:val="22"/>
        </w:rPr>
      </w:pPr>
    </w:p>
    <w:p w:rsidR="00C764DD" w:rsidRPr="00351692" w:rsidRDefault="00C764DD" w:rsidP="00C764DD">
      <w:pPr>
        <w:jc w:val="both"/>
        <w:rPr>
          <w:sz w:val="22"/>
          <w:szCs w:val="22"/>
        </w:rPr>
      </w:pPr>
      <w:r w:rsidRPr="00B24D87">
        <w:rPr>
          <w:sz w:val="22"/>
          <w:szCs w:val="22"/>
        </w:rPr>
        <w:t xml:space="preserve">Postępowanie o udzielenie zamówienia prowadzone jest na podstawie ustawy z dnia 11 września </w:t>
      </w:r>
      <w:r w:rsidR="00915BEE">
        <w:rPr>
          <w:sz w:val="22"/>
          <w:szCs w:val="22"/>
        </w:rPr>
        <w:br/>
      </w:r>
      <w:r w:rsidRPr="00B24D87">
        <w:rPr>
          <w:sz w:val="22"/>
          <w:szCs w:val="22"/>
        </w:rPr>
        <w:t xml:space="preserve">2019 r. Prawo zamówień publicznych </w:t>
      </w:r>
      <w:r w:rsidR="00A320BD" w:rsidRPr="00095F91">
        <w:rPr>
          <w:sz w:val="22"/>
          <w:szCs w:val="22"/>
        </w:rPr>
        <w:t>(</w:t>
      </w:r>
      <w:r w:rsidR="00095F91" w:rsidRPr="00095F91">
        <w:rPr>
          <w:sz w:val="22"/>
          <w:szCs w:val="22"/>
        </w:rPr>
        <w:t>t.j. Dz. U. z 2024 r. poz. 1320</w:t>
      </w:r>
      <w:r w:rsidR="002C4810" w:rsidRPr="00095F91">
        <w:rPr>
          <w:sz w:val="22"/>
          <w:szCs w:val="22"/>
        </w:rPr>
        <w:t>),</w:t>
      </w:r>
      <w:r w:rsidRPr="00B24D87">
        <w:rPr>
          <w:sz w:val="22"/>
          <w:szCs w:val="22"/>
        </w:rPr>
        <w:t xml:space="preserve"> zwanej dalej ”ustawą </w:t>
      </w:r>
      <w:proofErr w:type="spellStart"/>
      <w:r w:rsidRPr="00B24D87">
        <w:rPr>
          <w:sz w:val="22"/>
          <w:szCs w:val="22"/>
        </w:rPr>
        <w:t>Pzp</w:t>
      </w:r>
      <w:proofErr w:type="spellEnd"/>
      <w:r w:rsidRPr="00B24D87">
        <w:rPr>
          <w:sz w:val="22"/>
          <w:szCs w:val="22"/>
        </w:rPr>
        <w:t>”. Wartość szacunkowa zamówienia jest niższa od progów unijnych określonych na</w:t>
      </w:r>
      <w:r w:rsidRPr="00351692">
        <w:rPr>
          <w:sz w:val="22"/>
          <w:szCs w:val="22"/>
        </w:rPr>
        <w:t xml:space="preserve"> podstawie </w:t>
      </w:r>
      <w:r w:rsidR="00915BEE">
        <w:rPr>
          <w:sz w:val="22"/>
          <w:szCs w:val="22"/>
        </w:rPr>
        <w:br/>
      </w:r>
      <w:r w:rsidRPr="00351692">
        <w:rPr>
          <w:sz w:val="22"/>
          <w:szCs w:val="22"/>
        </w:rPr>
        <w:t xml:space="preserve">art. 3 ustawy </w:t>
      </w:r>
      <w:proofErr w:type="spellStart"/>
      <w:r w:rsidRPr="00351692">
        <w:rPr>
          <w:sz w:val="22"/>
          <w:szCs w:val="22"/>
        </w:rPr>
        <w:t>Pzp</w:t>
      </w:r>
      <w:proofErr w:type="spellEnd"/>
      <w:r w:rsidRPr="00351692">
        <w:rPr>
          <w:sz w:val="22"/>
          <w:szCs w:val="22"/>
        </w:rPr>
        <w:t>.</w:t>
      </w:r>
    </w:p>
    <w:p w:rsidR="00C764DD" w:rsidRPr="00351692" w:rsidRDefault="00C764DD" w:rsidP="00C764DD">
      <w:pPr>
        <w:jc w:val="both"/>
        <w:rPr>
          <w:sz w:val="22"/>
          <w:szCs w:val="22"/>
        </w:rPr>
      </w:pPr>
    </w:p>
    <w:p w:rsidR="00200ED4" w:rsidRPr="00351692" w:rsidRDefault="00200ED4" w:rsidP="00200ED4">
      <w:pPr>
        <w:jc w:val="center"/>
        <w:rPr>
          <w:b/>
          <w:color w:val="000000"/>
          <w:sz w:val="22"/>
          <w:szCs w:val="22"/>
        </w:rPr>
      </w:pPr>
    </w:p>
    <w:p w:rsidR="00200ED4" w:rsidRPr="00351692" w:rsidRDefault="00200ED4" w:rsidP="00200ED4">
      <w:pPr>
        <w:pStyle w:val="Nagwek"/>
        <w:jc w:val="center"/>
        <w:rPr>
          <w:b/>
          <w:sz w:val="22"/>
          <w:szCs w:val="22"/>
        </w:rPr>
      </w:pPr>
    </w:p>
    <w:p w:rsidR="00200ED4" w:rsidRPr="00EB1446" w:rsidRDefault="00200ED4" w:rsidP="00200ED4">
      <w:pPr>
        <w:jc w:val="both"/>
        <w:rPr>
          <w:b/>
          <w:color w:val="FF0000"/>
          <w:sz w:val="28"/>
          <w:szCs w:val="28"/>
        </w:rPr>
      </w:pPr>
    </w:p>
    <w:p w:rsidR="00F30057" w:rsidRPr="00351692" w:rsidRDefault="00F30057" w:rsidP="00612E82">
      <w:pPr>
        <w:ind w:left="5940"/>
        <w:rPr>
          <w:sz w:val="22"/>
          <w:szCs w:val="22"/>
        </w:rPr>
      </w:pPr>
    </w:p>
    <w:p w:rsidR="00A320BD" w:rsidRPr="00351692" w:rsidRDefault="00A320BD" w:rsidP="00612E82">
      <w:pPr>
        <w:ind w:left="5940"/>
        <w:rPr>
          <w:sz w:val="22"/>
          <w:szCs w:val="22"/>
        </w:rPr>
      </w:pPr>
    </w:p>
    <w:p w:rsidR="00A320BD" w:rsidRPr="00351692" w:rsidRDefault="00A320BD" w:rsidP="00612E82">
      <w:pPr>
        <w:ind w:left="5940"/>
        <w:rPr>
          <w:sz w:val="22"/>
          <w:szCs w:val="22"/>
        </w:rPr>
      </w:pPr>
    </w:p>
    <w:p w:rsidR="00200ED4" w:rsidRDefault="00200ED4" w:rsidP="00200ED4">
      <w:pPr>
        <w:ind w:left="5664"/>
        <w:rPr>
          <w:sz w:val="22"/>
          <w:szCs w:val="22"/>
        </w:rPr>
      </w:pPr>
    </w:p>
    <w:p w:rsidR="00720786" w:rsidRDefault="00720786" w:rsidP="00200ED4">
      <w:pPr>
        <w:ind w:left="5664"/>
        <w:rPr>
          <w:sz w:val="22"/>
          <w:szCs w:val="22"/>
        </w:rPr>
      </w:pPr>
    </w:p>
    <w:p w:rsidR="00720786" w:rsidRDefault="00720786" w:rsidP="00200ED4">
      <w:pPr>
        <w:ind w:left="5664"/>
        <w:rPr>
          <w:sz w:val="22"/>
          <w:szCs w:val="22"/>
        </w:rPr>
      </w:pPr>
    </w:p>
    <w:p w:rsidR="00720786" w:rsidRDefault="00720786" w:rsidP="00200ED4">
      <w:pPr>
        <w:ind w:left="5664"/>
        <w:rPr>
          <w:sz w:val="22"/>
          <w:szCs w:val="22"/>
        </w:rPr>
      </w:pPr>
    </w:p>
    <w:p w:rsidR="00720786" w:rsidRDefault="00720786" w:rsidP="00200ED4">
      <w:pPr>
        <w:ind w:left="5664"/>
        <w:rPr>
          <w:sz w:val="22"/>
          <w:szCs w:val="22"/>
        </w:rPr>
      </w:pPr>
    </w:p>
    <w:p w:rsidR="00720786" w:rsidRDefault="00720786" w:rsidP="00200ED4">
      <w:pPr>
        <w:ind w:left="5664"/>
        <w:rPr>
          <w:sz w:val="22"/>
          <w:szCs w:val="22"/>
        </w:rPr>
      </w:pPr>
    </w:p>
    <w:p w:rsidR="00720786" w:rsidRDefault="00720786" w:rsidP="00200ED4">
      <w:pPr>
        <w:ind w:left="5664"/>
        <w:rPr>
          <w:sz w:val="22"/>
          <w:szCs w:val="22"/>
        </w:rPr>
      </w:pPr>
    </w:p>
    <w:p w:rsidR="00720786" w:rsidRDefault="000F2DBD" w:rsidP="00200ED4">
      <w:pPr>
        <w:ind w:left="5664"/>
        <w:rPr>
          <w:sz w:val="22"/>
          <w:szCs w:val="22"/>
        </w:rPr>
      </w:pPr>
      <w:r>
        <w:rPr>
          <w:sz w:val="22"/>
          <w:szCs w:val="22"/>
        </w:rPr>
        <w:t xml:space="preserve"> </w:t>
      </w:r>
    </w:p>
    <w:p w:rsidR="00720786" w:rsidRDefault="00720786" w:rsidP="00200ED4">
      <w:pPr>
        <w:ind w:left="5664"/>
        <w:rPr>
          <w:sz w:val="22"/>
          <w:szCs w:val="22"/>
        </w:rPr>
      </w:pPr>
    </w:p>
    <w:p w:rsidR="00720786" w:rsidRDefault="00720786" w:rsidP="00200ED4">
      <w:pPr>
        <w:ind w:left="5664"/>
        <w:rPr>
          <w:sz w:val="22"/>
          <w:szCs w:val="22"/>
        </w:rPr>
      </w:pPr>
    </w:p>
    <w:p w:rsidR="00720786" w:rsidRDefault="00720786" w:rsidP="00200ED4">
      <w:pPr>
        <w:ind w:left="5664"/>
        <w:rPr>
          <w:sz w:val="22"/>
          <w:szCs w:val="22"/>
        </w:rPr>
      </w:pPr>
    </w:p>
    <w:p w:rsidR="00720786" w:rsidRDefault="00720786" w:rsidP="00200ED4">
      <w:pPr>
        <w:ind w:left="5664"/>
        <w:rPr>
          <w:sz w:val="22"/>
          <w:szCs w:val="22"/>
        </w:rPr>
      </w:pPr>
    </w:p>
    <w:p w:rsidR="00720786" w:rsidRDefault="00720786" w:rsidP="00200ED4">
      <w:pPr>
        <w:ind w:left="5664"/>
        <w:rPr>
          <w:sz w:val="22"/>
          <w:szCs w:val="22"/>
        </w:rPr>
      </w:pPr>
    </w:p>
    <w:p w:rsidR="00720786" w:rsidRPr="00FC77EF" w:rsidRDefault="00720786" w:rsidP="00200ED4">
      <w:pPr>
        <w:ind w:left="5664"/>
        <w:rPr>
          <w:sz w:val="22"/>
          <w:szCs w:val="22"/>
        </w:rPr>
      </w:pPr>
    </w:p>
    <w:p w:rsidR="00200ED4" w:rsidRPr="00FC77EF" w:rsidRDefault="00200ED4" w:rsidP="00200ED4">
      <w:pPr>
        <w:ind w:left="5664"/>
        <w:rPr>
          <w:sz w:val="22"/>
          <w:szCs w:val="22"/>
        </w:rPr>
      </w:pPr>
    </w:p>
    <w:p w:rsidR="00F54727" w:rsidRDefault="00F54727" w:rsidP="00200ED4">
      <w:pPr>
        <w:ind w:left="6372"/>
        <w:rPr>
          <w:sz w:val="22"/>
          <w:szCs w:val="22"/>
        </w:rPr>
      </w:pPr>
    </w:p>
    <w:p w:rsidR="00917CBC" w:rsidRDefault="00917CBC" w:rsidP="00200ED4">
      <w:pPr>
        <w:ind w:left="6372"/>
        <w:rPr>
          <w:sz w:val="22"/>
          <w:szCs w:val="22"/>
        </w:rPr>
      </w:pPr>
    </w:p>
    <w:p w:rsidR="00917CBC" w:rsidRDefault="00917CBC" w:rsidP="00200ED4">
      <w:pPr>
        <w:ind w:left="6372"/>
        <w:rPr>
          <w:sz w:val="22"/>
          <w:szCs w:val="22"/>
        </w:rPr>
      </w:pPr>
    </w:p>
    <w:p w:rsidR="00917CBC" w:rsidRDefault="00917CBC" w:rsidP="00200ED4">
      <w:pPr>
        <w:ind w:left="6372"/>
        <w:rPr>
          <w:sz w:val="22"/>
          <w:szCs w:val="22"/>
        </w:rPr>
      </w:pPr>
    </w:p>
    <w:p w:rsidR="00486F64" w:rsidRDefault="00486F64" w:rsidP="00200ED4">
      <w:pPr>
        <w:ind w:left="6372"/>
        <w:rPr>
          <w:sz w:val="22"/>
          <w:szCs w:val="22"/>
        </w:rPr>
      </w:pPr>
    </w:p>
    <w:p w:rsidR="00486F64" w:rsidRDefault="00486F64" w:rsidP="00200ED4">
      <w:pPr>
        <w:ind w:left="6372"/>
        <w:rPr>
          <w:sz w:val="22"/>
          <w:szCs w:val="22"/>
        </w:rPr>
      </w:pPr>
    </w:p>
    <w:p w:rsidR="00486F64" w:rsidRDefault="00486F64" w:rsidP="00200ED4">
      <w:pPr>
        <w:ind w:left="6372"/>
        <w:rPr>
          <w:sz w:val="22"/>
          <w:szCs w:val="22"/>
        </w:rPr>
      </w:pPr>
    </w:p>
    <w:p w:rsidR="00851210" w:rsidRDefault="00851210" w:rsidP="00200ED4">
      <w:pPr>
        <w:ind w:left="6372"/>
        <w:rPr>
          <w:sz w:val="22"/>
          <w:szCs w:val="22"/>
        </w:rPr>
      </w:pPr>
    </w:p>
    <w:p w:rsidR="00917CBC" w:rsidRDefault="00917CBC" w:rsidP="00200ED4">
      <w:pPr>
        <w:ind w:left="6372"/>
        <w:rPr>
          <w:sz w:val="22"/>
          <w:szCs w:val="22"/>
        </w:rPr>
      </w:pPr>
    </w:p>
    <w:p w:rsidR="00D92C76" w:rsidRPr="00FC77EF" w:rsidRDefault="00D92C76" w:rsidP="00200ED4">
      <w:pPr>
        <w:ind w:left="6372"/>
        <w:rPr>
          <w:sz w:val="22"/>
          <w:szCs w:val="22"/>
        </w:rPr>
      </w:pPr>
    </w:p>
    <w:p w:rsidR="00F54727" w:rsidRPr="00FC77EF" w:rsidRDefault="00F54727" w:rsidP="00200ED4">
      <w:pPr>
        <w:ind w:left="6372"/>
        <w:rPr>
          <w:sz w:val="22"/>
          <w:szCs w:val="22"/>
        </w:rPr>
      </w:pPr>
    </w:p>
    <w:p w:rsidR="007C7FDE" w:rsidRPr="00FC77EF" w:rsidRDefault="00651DBE" w:rsidP="00651DBE">
      <w:pPr>
        <w:pStyle w:val="Nagwek1"/>
        <w:keepNext w:val="0"/>
        <w:numPr>
          <w:ilvl w:val="0"/>
          <w:numId w:val="0"/>
        </w:numPr>
        <w:spacing w:before="200" w:after="60"/>
        <w:jc w:val="both"/>
        <w:rPr>
          <w:szCs w:val="22"/>
          <w:highlight w:val="lightGray"/>
        </w:rPr>
      </w:pPr>
      <w:bookmarkStart w:id="0" w:name="_Toc258314242"/>
      <w:r w:rsidRPr="00FC77EF">
        <w:rPr>
          <w:szCs w:val="22"/>
          <w:highlight w:val="lightGray"/>
        </w:rPr>
        <w:t xml:space="preserve">I.   </w:t>
      </w:r>
      <w:r w:rsidR="006A2294" w:rsidRPr="00FC77EF">
        <w:rPr>
          <w:szCs w:val="22"/>
          <w:highlight w:val="lightGray"/>
        </w:rPr>
        <w:t>NAZWA ORAZ ADRES ZAMAWIAJĄCEGO</w:t>
      </w:r>
      <w:bookmarkEnd w:id="0"/>
    </w:p>
    <w:p w:rsidR="007C7FDE" w:rsidRPr="0068312F" w:rsidRDefault="00920D50" w:rsidP="00920D50">
      <w:pPr>
        <w:spacing w:line="276" w:lineRule="auto"/>
        <w:jc w:val="both"/>
        <w:rPr>
          <w:sz w:val="22"/>
          <w:szCs w:val="22"/>
        </w:rPr>
      </w:pPr>
      <w:r w:rsidRPr="0068312F">
        <w:rPr>
          <w:sz w:val="22"/>
          <w:szCs w:val="22"/>
        </w:rPr>
        <w:t xml:space="preserve">1. </w:t>
      </w:r>
      <w:r w:rsidR="007C7FDE" w:rsidRPr="0068312F">
        <w:rPr>
          <w:sz w:val="22"/>
          <w:szCs w:val="22"/>
        </w:rPr>
        <w:t>Samodzielny Publiczny Zakład Opieki Zdrowotnej w Mońkach</w:t>
      </w:r>
    </w:p>
    <w:p w:rsidR="007C7FDE" w:rsidRPr="0068312F" w:rsidRDefault="007C7FDE" w:rsidP="00920D50">
      <w:pPr>
        <w:spacing w:line="276" w:lineRule="auto"/>
        <w:jc w:val="both"/>
        <w:rPr>
          <w:sz w:val="22"/>
          <w:szCs w:val="22"/>
        </w:rPr>
      </w:pPr>
      <w:r w:rsidRPr="0068312F">
        <w:rPr>
          <w:sz w:val="22"/>
          <w:szCs w:val="22"/>
        </w:rPr>
        <w:t>Al. Niepodległości 9, 19-100 Mońki</w:t>
      </w:r>
    </w:p>
    <w:p w:rsidR="00BC3193" w:rsidRPr="0068312F" w:rsidRDefault="00451475" w:rsidP="00920D50">
      <w:pPr>
        <w:spacing w:line="276" w:lineRule="auto"/>
        <w:jc w:val="both"/>
        <w:rPr>
          <w:sz w:val="22"/>
          <w:szCs w:val="22"/>
        </w:rPr>
      </w:pPr>
      <w:r w:rsidRPr="0068312F">
        <w:rPr>
          <w:sz w:val="22"/>
          <w:szCs w:val="22"/>
        </w:rPr>
        <w:t>Tel. 85 30 70 427</w:t>
      </w:r>
      <w:r w:rsidR="00BC3193" w:rsidRPr="0068312F">
        <w:rPr>
          <w:sz w:val="22"/>
          <w:szCs w:val="22"/>
        </w:rPr>
        <w:t>; 668 877 52</w:t>
      </w:r>
      <w:r w:rsidR="00682360" w:rsidRPr="0068312F">
        <w:rPr>
          <w:sz w:val="22"/>
          <w:szCs w:val="22"/>
        </w:rPr>
        <w:t>9</w:t>
      </w:r>
    </w:p>
    <w:p w:rsidR="00BC3193" w:rsidRPr="0068312F" w:rsidRDefault="00920D50" w:rsidP="00920D50">
      <w:pPr>
        <w:spacing w:line="276" w:lineRule="auto"/>
        <w:jc w:val="both"/>
        <w:rPr>
          <w:sz w:val="22"/>
          <w:szCs w:val="22"/>
        </w:rPr>
      </w:pPr>
      <w:r w:rsidRPr="0068312F">
        <w:rPr>
          <w:sz w:val="22"/>
          <w:szCs w:val="22"/>
        </w:rPr>
        <w:t xml:space="preserve">2. </w:t>
      </w:r>
      <w:r w:rsidR="00BC3193" w:rsidRPr="0068312F">
        <w:rPr>
          <w:sz w:val="22"/>
          <w:szCs w:val="22"/>
        </w:rPr>
        <w:t>Adres poczty el</w:t>
      </w:r>
      <w:r w:rsidR="00720786" w:rsidRPr="0068312F">
        <w:rPr>
          <w:sz w:val="22"/>
          <w:szCs w:val="22"/>
        </w:rPr>
        <w:t>ektronicznej:</w:t>
      </w:r>
      <w:r w:rsidR="00736563" w:rsidRPr="0068312F">
        <w:rPr>
          <w:sz w:val="22"/>
          <w:szCs w:val="22"/>
        </w:rPr>
        <w:t xml:space="preserve"> </w:t>
      </w:r>
      <w:r w:rsidR="00720786" w:rsidRPr="0068312F">
        <w:rPr>
          <w:sz w:val="22"/>
          <w:szCs w:val="22"/>
        </w:rPr>
        <w:t>zamo</w:t>
      </w:r>
      <w:r w:rsidR="00B363E2" w:rsidRPr="0068312F">
        <w:rPr>
          <w:sz w:val="22"/>
          <w:szCs w:val="22"/>
        </w:rPr>
        <w:t>wienia_publiczn</w:t>
      </w:r>
      <w:r w:rsidR="00BC3193" w:rsidRPr="0068312F">
        <w:rPr>
          <w:sz w:val="22"/>
          <w:szCs w:val="22"/>
        </w:rPr>
        <w:t>e@szpital-monki.h2.pl</w:t>
      </w:r>
    </w:p>
    <w:p w:rsidR="00920D50" w:rsidRPr="0068312F" w:rsidRDefault="00920D50" w:rsidP="00920D50">
      <w:pPr>
        <w:spacing w:line="276" w:lineRule="auto"/>
        <w:jc w:val="both"/>
        <w:rPr>
          <w:sz w:val="22"/>
          <w:szCs w:val="22"/>
        </w:rPr>
      </w:pPr>
      <w:r w:rsidRPr="0068312F">
        <w:rPr>
          <w:sz w:val="22"/>
          <w:szCs w:val="22"/>
        </w:rPr>
        <w:t>3. Nazwa strony internetowej prowadzonego postępowania: platforma e-Zamówienia, https://ezamowienia.gov.pl</w:t>
      </w:r>
    </w:p>
    <w:p w:rsidR="005D64A0" w:rsidRPr="0068312F" w:rsidRDefault="00920D50" w:rsidP="00920D50">
      <w:pPr>
        <w:pStyle w:val="Tekstpodstawowy"/>
        <w:spacing w:line="276" w:lineRule="auto"/>
        <w:jc w:val="both"/>
        <w:rPr>
          <w:b w:val="0"/>
          <w:bCs/>
          <w:sz w:val="22"/>
          <w:szCs w:val="22"/>
        </w:rPr>
      </w:pPr>
      <w:r w:rsidRPr="0068312F">
        <w:rPr>
          <w:b w:val="0"/>
          <w:bCs/>
          <w:sz w:val="22"/>
          <w:szCs w:val="22"/>
        </w:rPr>
        <w:t xml:space="preserve">4. </w:t>
      </w:r>
      <w:r w:rsidR="00BC3193" w:rsidRPr="0068312F">
        <w:rPr>
          <w:b w:val="0"/>
          <w:bCs/>
          <w:sz w:val="22"/>
          <w:szCs w:val="22"/>
        </w:rPr>
        <w:t>Adres strony internetowej prowadzonego postępowania oraz strony, na której udostępniane będą zmiany i wyjaśnienia</w:t>
      </w:r>
      <w:bookmarkStart w:id="1" w:name="_GoBack"/>
      <w:bookmarkEnd w:id="1"/>
      <w:r w:rsidR="00BC3193" w:rsidRPr="0068312F">
        <w:rPr>
          <w:b w:val="0"/>
          <w:bCs/>
          <w:sz w:val="22"/>
          <w:szCs w:val="22"/>
        </w:rPr>
        <w:t xml:space="preserve"> treści SWZ oraz inne dokumenty zamówienia bezpośrednio związane </w:t>
      </w:r>
      <w:r w:rsidR="00EF3D08" w:rsidRPr="0068312F">
        <w:rPr>
          <w:b w:val="0"/>
          <w:bCs/>
          <w:sz w:val="22"/>
          <w:szCs w:val="22"/>
        </w:rPr>
        <w:br/>
      </w:r>
      <w:r w:rsidR="00BC3193" w:rsidRPr="0068312F">
        <w:rPr>
          <w:b w:val="0"/>
          <w:bCs/>
          <w:sz w:val="22"/>
          <w:szCs w:val="22"/>
        </w:rPr>
        <w:t>z postępowaniem:</w:t>
      </w:r>
      <w:r w:rsidR="00736563" w:rsidRPr="0068312F">
        <w:rPr>
          <w:b w:val="0"/>
          <w:bCs/>
          <w:sz w:val="22"/>
          <w:szCs w:val="22"/>
        </w:rPr>
        <w:t xml:space="preserve"> </w:t>
      </w:r>
      <w:r w:rsidRPr="0068312F">
        <w:rPr>
          <w:b w:val="0"/>
          <w:bCs/>
          <w:sz w:val="22"/>
          <w:szCs w:val="22"/>
        </w:rPr>
        <w:t>(link prowadzący bezpośrednio do widoku postępowan</w:t>
      </w:r>
      <w:r w:rsidR="005D64A0" w:rsidRPr="0068312F">
        <w:rPr>
          <w:b w:val="0"/>
          <w:bCs/>
          <w:sz w:val="22"/>
          <w:szCs w:val="22"/>
        </w:rPr>
        <w:t xml:space="preserve">ia na platformie e-Zamówienia): </w:t>
      </w:r>
    </w:p>
    <w:p w:rsidR="0042469D" w:rsidRDefault="0042469D" w:rsidP="00920D50">
      <w:pPr>
        <w:pStyle w:val="Tekstpodstawowy"/>
        <w:spacing w:line="276" w:lineRule="auto"/>
        <w:jc w:val="both"/>
        <w:rPr>
          <w:bCs/>
          <w:sz w:val="22"/>
          <w:szCs w:val="22"/>
          <w:lang w:val="pl-PL"/>
        </w:rPr>
      </w:pPr>
    </w:p>
    <w:p w:rsidR="009959E3" w:rsidRPr="00D571FB" w:rsidRDefault="0042469D" w:rsidP="00920D50">
      <w:pPr>
        <w:pStyle w:val="Tekstpodstawowy"/>
        <w:spacing w:line="276" w:lineRule="auto"/>
        <w:jc w:val="both"/>
        <w:rPr>
          <w:bCs/>
          <w:sz w:val="22"/>
          <w:szCs w:val="22"/>
          <w:lang w:val="pl-PL"/>
        </w:rPr>
      </w:pPr>
      <w:hyperlink r:id="rId9" w:history="1">
        <w:r w:rsidRPr="00D571FB">
          <w:rPr>
            <w:rStyle w:val="Hipercze"/>
            <w:bCs/>
            <w:color w:val="auto"/>
            <w:sz w:val="22"/>
            <w:szCs w:val="22"/>
            <w:u w:val="none"/>
            <w:lang w:val="pl-PL"/>
          </w:rPr>
          <w:t>https://ezamowienia.gov.pl/mp-client/tenders/ocds-148610-bdb73cf9-53d4-4274-896d-83f03088afb7</w:t>
        </w:r>
      </w:hyperlink>
    </w:p>
    <w:p w:rsidR="0042469D" w:rsidRPr="009959E3" w:rsidRDefault="0042469D" w:rsidP="00920D50">
      <w:pPr>
        <w:pStyle w:val="Tekstpodstawowy"/>
        <w:spacing w:line="276" w:lineRule="auto"/>
        <w:jc w:val="both"/>
        <w:rPr>
          <w:bCs/>
          <w:sz w:val="22"/>
          <w:szCs w:val="22"/>
          <w:lang w:val="pl-PL"/>
        </w:rPr>
      </w:pPr>
    </w:p>
    <w:p w:rsidR="00920D50" w:rsidRPr="0068312F" w:rsidRDefault="00920D50" w:rsidP="00920D50">
      <w:pPr>
        <w:pStyle w:val="Tekstpodstawowy"/>
        <w:spacing w:line="276" w:lineRule="auto"/>
        <w:jc w:val="both"/>
        <w:rPr>
          <w:b w:val="0"/>
          <w:bCs/>
          <w:sz w:val="22"/>
          <w:szCs w:val="22"/>
        </w:rPr>
      </w:pPr>
      <w:r w:rsidRPr="0068312F">
        <w:rPr>
          <w:b w:val="0"/>
          <w:bCs/>
          <w:sz w:val="22"/>
          <w:szCs w:val="22"/>
        </w:rPr>
        <w:t xml:space="preserve">Postępowanie można wyszukać również ze strony głównej platformy e-Zamówienia (przycisk „Przeglądaj postępowania/konkursy”). </w:t>
      </w:r>
    </w:p>
    <w:p w:rsidR="009755A0" w:rsidRDefault="00920D50" w:rsidP="009755A0">
      <w:pPr>
        <w:pStyle w:val="Tekstpodstawowy"/>
        <w:spacing w:line="276" w:lineRule="auto"/>
        <w:jc w:val="both"/>
        <w:rPr>
          <w:b w:val="0"/>
          <w:bCs/>
          <w:sz w:val="22"/>
          <w:szCs w:val="22"/>
        </w:rPr>
      </w:pPr>
      <w:r w:rsidRPr="0068312F">
        <w:rPr>
          <w:b w:val="0"/>
          <w:bCs/>
          <w:sz w:val="22"/>
          <w:szCs w:val="22"/>
        </w:rPr>
        <w:t xml:space="preserve">5. Identyfikator (ID) postępowania na platformie e-Zamówienia: </w:t>
      </w:r>
      <w:bookmarkStart w:id="2" w:name="_Toc258314243"/>
    </w:p>
    <w:p w:rsidR="00ED575A" w:rsidRPr="00040A30" w:rsidRDefault="00ED575A" w:rsidP="00651DBE">
      <w:pPr>
        <w:pStyle w:val="Nagwek1"/>
        <w:keepNext w:val="0"/>
        <w:numPr>
          <w:ilvl w:val="0"/>
          <w:numId w:val="0"/>
        </w:numPr>
        <w:spacing w:before="200" w:after="60"/>
        <w:jc w:val="both"/>
        <w:rPr>
          <w:shd w:val="clear" w:color="auto" w:fill="FFFFFF"/>
          <w:lang w:val="pl-PL"/>
        </w:rPr>
      </w:pPr>
      <w:r w:rsidRPr="00040A30">
        <w:rPr>
          <w:shd w:val="clear" w:color="auto" w:fill="FFFFFF"/>
        </w:rPr>
        <w:t>ocds-148610-bdb73cf9-53d4-4274-896d-83f03088afb7</w:t>
      </w:r>
    </w:p>
    <w:p w:rsidR="007C7FDE" w:rsidRPr="0068312F" w:rsidRDefault="00651DBE" w:rsidP="00651DBE">
      <w:pPr>
        <w:pStyle w:val="Nagwek1"/>
        <w:keepNext w:val="0"/>
        <w:numPr>
          <w:ilvl w:val="0"/>
          <w:numId w:val="0"/>
        </w:numPr>
        <w:spacing w:before="200" w:after="60"/>
        <w:jc w:val="both"/>
        <w:rPr>
          <w:szCs w:val="22"/>
          <w:highlight w:val="lightGray"/>
        </w:rPr>
      </w:pPr>
      <w:r w:rsidRPr="0068312F">
        <w:rPr>
          <w:szCs w:val="22"/>
          <w:highlight w:val="lightGray"/>
        </w:rPr>
        <w:t xml:space="preserve">II.  </w:t>
      </w:r>
      <w:r w:rsidR="006A2294" w:rsidRPr="0068312F">
        <w:rPr>
          <w:szCs w:val="22"/>
          <w:highlight w:val="lightGray"/>
        </w:rPr>
        <w:t>TRYB UDZIELENIA ZAMÓWIENIA</w:t>
      </w:r>
      <w:bookmarkEnd w:id="2"/>
    </w:p>
    <w:p w:rsidR="00A31DDD" w:rsidRPr="00F17D4A" w:rsidRDefault="00A31DDD" w:rsidP="00F17D4A">
      <w:pPr>
        <w:pStyle w:val="Tekstpodstawowy"/>
        <w:numPr>
          <w:ilvl w:val="0"/>
          <w:numId w:val="20"/>
        </w:numPr>
        <w:suppressAutoHyphens/>
        <w:spacing w:line="276" w:lineRule="auto"/>
        <w:jc w:val="both"/>
        <w:rPr>
          <w:b w:val="0"/>
          <w:sz w:val="22"/>
          <w:szCs w:val="22"/>
        </w:rPr>
      </w:pPr>
      <w:bookmarkStart w:id="3" w:name="_Toc258314244"/>
      <w:r w:rsidRPr="004D65C9">
        <w:rPr>
          <w:b w:val="0"/>
          <w:bCs/>
          <w:sz w:val="22"/>
          <w:szCs w:val="22"/>
        </w:rPr>
        <w:t xml:space="preserve">Tryb udzielenia zamówienia: zamówienie prowadzone jest w trybie podstawowym </w:t>
      </w:r>
      <w:r w:rsidR="00052404" w:rsidRPr="00052404">
        <w:rPr>
          <w:b w:val="0"/>
          <w:bCs/>
          <w:sz w:val="22"/>
          <w:szCs w:val="22"/>
        </w:rPr>
        <w:t>z możliwością przeprowadzenia negocjacji treści ofert w celu ich ulepszenia</w:t>
      </w:r>
      <w:r w:rsidR="00052404">
        <w:rPr>
          <w:b w:val="0"/>
          <w:bCs/>
          <w:sz w:val="22"/>
          <w:szCs w:val="22"/>
        </w:rPr>
        <w:t>,</w:t>
      </w:r>
      <w:r w:rsidRPr="004D65C9">
        <w:rPr>
          <w:b w:val="0"/>
          <w:bCs/>
          <w:sz w:val="22"/>
          <w:szCs w:val="22"/>
        </w:rPr>
        <w:t xml:space="preserve"> zgodnie z art. 275 pkt 2 ustawy z dnia 11 września 2019 r. Prawo zamówień publicznych </w:t>
      </w:r>
      <w:r w:rsidR="005A21A8" w:rsidRPr="005A21A8">
        <w:rPr>
          <w:b w:val="0"/>
          <w:sz w:val="22"/>
          <w:szCs w:val="22"/>
        </w:rPr>
        <w:t>(t.j. Dz. U. z 2024 r. poz. 1320)</w:t>
      </w:r>
      <w:r w:rsidR="005A21A8">
        <w:rPr>
          <w:b w:val="0"/>
          <w:bCs/>
          <w:sz w:val="22"/>
          <w:szCs w:val="22"/>
        </w:rPr>
        <w:t xml:space="preserve"> </w:t>
      </w:r>
      <w:r w:rsidRPr="00F17D4A">
        <w:rPr>
          <w:b w:val="0"/>
          <w:bCs/>
          <w:sz w:val="22"/>
          <w:szCs w:val="22"/>
        </w:rPr>
        <w:t xml:space="preserve">o wartości zamówienia nie przekraczającej progów unijnych o jakich stanowi art. 3 ustawy </w:t>
      </w:r>
      <w:proofErr w:type="spellStart"/>
      <w:r w:rsidRPr="00F17D4A">
        <w:rPr>
          <w:b w:val="0"/>
          <w:bCs/>
          <w:sz w:val="22"/>
          <w:szCs w:val="22"/>
        </w:rPr>
        <w:t>Pzp</w:t>
      </w:r>
      <w:proofErr w:type="spellEnd"/>
      <w:r w:rsidRPr="00F17D4A">
        <w:rPr>
          <w:b w:val="0"/>
          <w:bCs/>
          <w:sz w:val="22"/>
          <w:szCs w:val="22"/>
        </w:rPr>
        <w:t>.</w:t>
      </w:r>
    </w:p>
    <w:p w:rsidR="00A31DDD" w:rsidRPr="004D65C9" w:rsidRDefault="00A31DDD" w:rsidP="00A31DDD">
      <w:pPr>
        <w:pStyle w:val="Tekstpodstawowy"/>
        <w:numPr>
          <w:ilvl w:val="0"/>
          <w:numId w:val="20"/>
        </w:numPr>
        <w:suppressAutoHyphens/>
        <w:spacing w:line="276" w:lineRule="auto"/>
        <w:jc w:val="both"/>
        <w:rPr>
          <w:b w:val="0"/>
          <w:sz w:val="22"/>
          <w:szCs w:val="22"/>
        </w:rPr>
      </w:pPr>
      <w:r w:rsidRPr="004D65C9">
        <w:rPr>
          <w:b w:val="0"/>
          <w:sz w:val="22"/>
          <w:szCs w:val="22"/>
        </w:rPr>
        <w:t>Zamawiający przewiduje wybór najkorzystniejszej oferty z możliwością prowadzenia negocjacji.</w:t>
      </w:r>
    </w:p>
    <w:p w:rsidR="00A31DDD" w:rsidRPr="004D65C9" w:rsidRDefault="00A31DDD" w:rsidP="00A31DDD">
      <w:pPr>
        <w:pStyle w:val="Tekstpodstawowy"/>
        <w:numPr>
          <w:ilvl w:val="0"/>
          <w:numId w:val="20"/>
        </w:numPr>
        <w:suppressAutoHyphens/>
        <w:spacing w:line="276" w:lineRule="auto"/>
        <w:jc w:val="both"/>
        <w:rPr>
          <w:b w:val="0"/>
          <w:sz w:val="22"/>
          <w:szCs w:val="22"/>
        </w:rPr>
      </w:pPr>
      <w:r w:rsidRPr="004D65C9">
        <w:rPr>
          <w:b w:val="0"/>
          <w:sz w:val="22"/>
          <w:szCs w:val="22"/>
        </w:rPr>
        <w:t xml:space="preserve">Negocjacje są poufne i będą prowadzone z zachowaniem zasad równego traktowania Wykonawców. </w:t>
      </w:r>
    </w:p>
    <w:p w:rsidR="00A31DDD" w:rsidRPr="004D65C9" w:rsidRDefault="00A31DDD" w:rsidP="00A31DDD">
      <w:pPr>
        <w:pStyle w:val="Tekstpodstawowy"/>
        <w:numPr>
          <w:ilvl w:val="0"/>
          <w:numId w:val="20"/>
        </w:numPr>
        <w:suppressAutoHyphens/>
        <w:spacing w:line="276" w:lineRule="auto"/>
        <w:jc w:val="both"/>
        <w:rPr>
          <w:b w:val="0"/>
          <w:sz w:val="22"/>
          <w:szCs w:val="22"/>
        </w:rPr>
      </w:pPr>
      <w:r w:rsidRPr="004D65C9">
        <w:rPr>
          <w:b w:val="0"/>
          <w:sz w:val="22"/>
          <w:szCs w:val="22"/>
        </w:rPr>
        <w:t xml:space="preserve">Negocjacje nie mogą prowadzić do zmiany treści SWZ. </w:t>
      </w:r>
    </w:p>
    <w:p w:rsidR="00A31DDD" w:rsidRPr="004D65C9" w:rsidRDefault="00A31DDD" w:rsidP="00A31DDD">
      <w:pPr>
        <w:pStyle w:val="Tekstpodstawowy"/>
        <w:numPr>
          <w:ilvl w:val="0"/>
          <w:numId w:val="20"/>
        </w:numPr>
        <w:suppressAutoHyphens/>
        <w:spacing w:line="276" w:lineRule="auto"/>
        <w:jc w:val="both"/>
        <w:rPr>
          <w:b w:val="0"/>
          <w:sz w:val="22"/>
          <w:szCs w:val="22"/>
        </w:rPr>
      </w:pPr>
      <w:r w:rsidRPr="004D65C9">
        <w:rPr>
          <w:b w:val="0"/>
          <w:sz w:val="22"/>
          <w:szCs w:val="22"/>
        </w:rPr>
        <w:t>Forma negocjacji zostanie określona w zaproszeniu do negocjacji.</w:t>
      </w:r>
    </w:p>
    <w:p w:rsidR="00720786" w:rsidRPr="00A31DDD" w:rsidRDefault="00720786" w:rsidP="00AD4415">
      <w:pPr>
        <w:pStyle w:val="Tekstpodstawowy"/>
        <w:numPr>
          <w:ilvl w:val="0"/>
          <w:numId w:val="20"/>
        </w:numPr>
        <w:suppressAutoHyphens/>
        <w:spacing w:line="276" w:lineRule="auto"/>
        <w:ind w:left="714" w:hanging="357"/>
        <w:jc w:val="both"/>
        <w:rPr>
          <w:b w:val="0"/>
          <w:bCs/>
          <w:color w:val="000000"/>
          <w:sz w:val="22"/>
          <w:szCs w:val="22"/>
        </w:rPr>
      </w:pPr>
      <w:r w:rsidRPr="00A31DDD">
        <w:rPr>
          <w:b w:val="0"/>
          <w:bCs/>
          <w:sz w:val="22"/>
          <w:szCs w:val="22"/>
        </w:rPr>
        <w:t>Rodzaj zamówienia – dostawa</w:t>
      </w:r>
    </w:p>
    <w:p w:rsidR="007C7FDE" w:rsidRPr="00FC77EF" w:rsidRDefault="00651DBE" w:rsidP="00580E5E">
      <w:pPr>
        <w:pStyle w:val="Nagwek1"/>
        <w:keepNext w:val="0"/>
        <w:numPr>
          <w:ilvl w:val="0"/>
          <w:numId w:val="0"/>
        </w:numPr>
        <w:spacing w:before="200" w:after="60"/>
        <w:jc w:val="both"/>
        <w:rPr>
          <w:szCs w:val="22"/>
        </w:rPr>
      </w:pPr>
      <w:r w:rsidRPr="00FC77EF">
        <w:rPr>
          <w:szCs w:val="22"/>
          <w:highlight w:val="lightGray"/>
        </w:rPr>
        <w:t xml:space="preserve">III. </w:t>
      </w:r>
      <w:r w:rsidR="00580E5E" w:rsidRPr="00FC77EF">
        <w:rPr>
          <w:szCs w:val="22"/>
          <w:highlight w:val="lightGray"/>
        </w:rPr>
        <w:t xml:space="preserve">  INFORMACJE OGÓLNE</w:t>
      </w:r>
    </w:p>
    <w:p w:rsidR="00284355" w:rsidRPr="00284355" w:rsidRDefault="009302E4" w:rsidP="00DE59CF">
      <w:pPr>
        <w:pStyle w:val="Nagwek2"/>
        <w:keepNext w:val="0"/>
        <w:numPr>
          <w:ilvl w:val="0"/>
          <w:numId w:val="15"/>
        </w:numPr>
        <w:tabs>
          <w:tab w:val="left" w:pos="708"/>
        </w:tabs>
        <w:spacing w:line="276" w:lineRule="auto"/>
        <w:ind w:left="709" w:hanging="709"/>
        <w:rPr>
          <w:b w:val="0"/>
          <w:sz w:val="22"/>
          <w:szCs w:val="22"/>
        </w:rPr>
      </w:pPr>
      <w:r w:rsidRPr="00786966">
        <w:rPr>
          <w:b w:val="0"/>
          <w:sz w:val="22"/>
          <w:szCs w:val="22"/>
        </w:rPr>
        <w:t xml:space="preserve">Komunikacja w postępowaniu o udzielenie zamówienia </w:t>
      </w:r>
      <w:r w:rsidR="00DD0608" w:rsidRPr="00786966">
        <w:rPr>
          <w:b w:val="0"/>
          <w:sz w:val="22"/>
          <w:szCs w:val="22"/>
        </w:rPr>
        <w:t xml:space="preserve">między Zamawiającym </w:t>
      </w:r>
      <w:r w:rsidR="00DD0608" w:rsidRPr="00786966">
        <w:rPr>
          <w:b w:val="0"/>
          <w:sz w:val="22"/>
          <w:szCs w:val="22"/>
        </w:rPr>
        <w:br/>
        <w:t>a Wykonawcami odbywa się przy użyciu Platformy e-Zamówienia, która jest dostępna pod adre</w:t>
      </w:r>
      <w:r w:rsidR="00284355">
        <w:rPr>
          <w:b w:val="0"/>
          <w:sz w:val="22"/>
          <w:szCs w:val="22"/>
        </w:rPr>
        <w:t xml:space="preserve">sem: https://ezamowienia.gov.pl </w:t>
      </w:r>
      <w:r w:rsidR="00284355" w:rsidRPr="00284355">
        <w:rPr>
          <w:b w:val="0"/>
          <w:sz w:val="22"/>
          <w:szCs w:val="22"/>
        </w:rPr>
        <w:t>oraz poczty elektronicznej: zamowienia_publiczne@szpital-monki.h2.pl</w:t>
      </w:r>
    </w:p>
    <w:p w:rsidR="009302E4" w:rsidRPr="00DD0608" w:rsidRDefault="009302E4" w:rsidP="00AD4415">
      <w:pPr>
        <w:pStyle w:val="Nagwek2"/>
        <w:keepNext w:val="0"/>
        <w:numPr>
          <w:ilvl w:val="0"/>
          <w:numId w:val="15"/>
        </w:numPr>
        <w:tabs>
          <w:tab w:val="left" w:pos="708"/>
        </w:tabs>
        <w:spacing w:line="276" w:lineRule="auto"/>
        <w:ind w:left="0" w:firstLine="0"/>
        <w:jc w:val="both"/>
        <w:rPr>
          <w:b w:val="0"/>
          <w:color w:val="000000" w:themeColor="text1"/>
          <w:sz w:val="22"/>
          <w:szCs w:val="22"/>
        </w:rPr>
      </w:pPr>
      <w:r w:rsidRPr="00DD0608">
        <w:rPr>
          <w:rFonts w:eastAsia="Arial"/>
          <w:b w:val="0"/>
          <w:bCs/>
          <w:sz w:val="22"/>
          <w:szCs w:val="22"/>
        </w:rPr>
        <w:t xml:space="preserve">Zamawiający nie wymaga osobistego wykonania przez Wykonawcę kluczowych zadań </w:t>
      </w:r>
      <w:r w:rsidR="00B866B0">
        <w:rPr>
          <w:rFonts w:eastAsia="Arial"/>
          <w:b w:val="0"/>
          <w:bCs/>
          <w:sz w:val="22"/>
          <w:szCs w:val="22"/>
        </w:rPr>
        <w:t xml:space="preserve"> </w:t>
      </w:r>
      <w:r w:rsidR="00B866B0">
        <w:rPr>
          <w:rFonts w:eastAsia="Arial"/>
          <w:b w:val="0"/>
          <w:bCs/>
          <w:sz w:val="22"/>
          <w:szCs w:val="22"/>
        </w:rPr>
        <w:br/>
        <w:t xml:space="preserve">             </w:t>
      </w:r>
      <w:r w:rsidRPr="00DD0608">
        <w:rPr>
          <w:rFonts w:eastAsia="Arial"/>
          <w:b w:val="0"/>
          <w:bCs/>
          <w:sz w:val="22"/>
          <w:szCs w:val="22"/>
        </w:rPr>
        <w:t>związanych z realizacją niniejszego zamówienia.</w:t>
      </w:r>
    </w:p>
    <w:p w:rsidR="009302E4" w:rsidRPr="000F647A" w:rsidRDefault="009302E4" w:rsidP="00AD4415">
      <w:pPr>
        <w:pStyle w:val="Nagwek2"/>
        <w:keepNext w:val="0"/>
        <w:numPr>
          <w:ilvl w:val="0"/>
          <w:numId w:val="15"/>
        </w:numPr>
        <w:tabs>
          <w:tab w:val="left" w:pos="708"/>
        </w:tabs>
        <w:spacing w:line="276" w:lineRule="auto"/>
        <w:ind w:left="0" w:firstLine="0"/>
        <w:jc w:val="both"/>
        <w:rPr>
          <w:b w:val="0"/>
          <w:bCs/>
          <w:sz w:val="22"/>
          <w:szCs w:val="22"/>
        </w:rPr>
      </w:pPr>
      <w:r w:rsidRPr="000F647A">
        <w:rPr>
          <w:b w:val="0"/>
          <w:sz w:val="22"/>
          <w:szCs w:val="22"/>
        </w:rPr>
        <w:t>Zaliczki na poczet wykonania zamówienia</w:t>
      </w:r>
      <w:r>
        <w:rPr>
          <w:b w:val="0"/>
          <w:sz w:val="22"/>
          <w:szCs w:val="22"/>
        </w:rPr>
        <w:t>.</w:t>
      </w:r>
    </w:p>
    <w:p w:rsidR="009302E4" w:rsidRPr="000F647A" w:rsidRDefault="009302E4" w:rsidP="009302E4">
      <w:pPr>
        <w:pStyle w:val="Nagwek2"/>
        <w:numPr>
          <w:ilvl w:val="0"/>
          <w:numId w:val="0"/>
        </w:numPr>
        <w:tabs>
          <w:tab w:val="left" w:pos="708"/>
        </w:tabs>
        <w:spacing w:line="276" w:lineRule="auto"/>
        <w:ind w:left="720"/>
        <w:jc w:val="both"/>
        <w:rPr>
          <w:b w:val="0"/>
          <w:bCs/>
          <w:sz w:val="22"/>
          <w:szCs w:val="22"/>
        </w:rPr>
      </w:pPr>
      <w:r w:rsidRPr="000F647A">
        <w:rPr>
          <w:b w:val="0"/>
          <w:sz w:val="22"/>
          <w:szCs w:val="22"/>
        </w:rPr>
        <w:t>Zamawiający nie przewiduje udzielenia zaliczek na poczet wykonania zamówienia.</w:t>
      </w:r>
    </w:p>
    <w:p w:rsidR="009302E4" w:rsidRPr="000F647A" w:rsidRDefault="009302E4" w:rsidP="00AD4415">
      <w:pPr>
        <w:pStyle w:val="Nagwek2"/>
        <w:keepNext w:val="0"/>
        <w:numPr>
          <w:ilvl w:val="0"/>
          <w:numId w:val="15"/>
        </w:numPr>
        <w:tabs>
          <w:tab w:val="left" w:pos="708"/>
        </w:tabs>
        <w:spacing w:line="276" w:lineRule="auto"/>
        <w:ind w:left="0" w:firstLine="0"/>
        <w:jc w:val="both"/>
        <w:rPr>
          <w:b w:val="0"/>
          <w:bCs/>
          <w:sz w:val="22"/>
          <w:szCs w:val="22"/>
        </w:rPr>
      </w:pPr>
      <w:r w:rsidRPr="000F647A">
        <w:rPr>
          <w:b w:val="0"/>
          <w:sz w:val="22"/>
          <w:szCs w:val="22"/>
        </w:rPr>
        <w:t>Katalogi elektroniczne</w:t>
      </w:r>
    </w:p>
    <w:p w:rsidR="009302E4" w:rsidRPr="000F647A" w:rsidRDefault="009302E4" w:rsidP="009302E4">
      <w:pPr>
        <w:pStyle w:val="Nagwek2"/>
        <w:numPr>
          <w:ilvl w:val="0"/>
          <w:numId w:val="0"/>
        </w:numPr>
        <w:tabs>
          <w:tab w:val="left" w:pos="708"/>
        </w:tabs>
        <w:spacing w:line="276" w:lineRule="auto"/>
        <w:jc w:val="both"/>
        <w:rPr>
          <w:b w:val="0"/>
          <w:bCs/>
          <w:sz w:val="22"/>
          <w:szCs w:val="22"/>
        </w:rPr>
      </w:pPr>
      <w:r>
        <w:rPr>
          <w:b w:val="0"/>
          <w:sz w:val="22"/>
          <w:szCs w:val="22"/>
        </w:rPr>
        <w:tab/>
      </w:r>
      <w:r w:rsidRPr="000F647A">
        <w:rPr>
          <w:b w:val="0"/>
          <w:sz w:val="22"/>
          <w:szCs w:val="22"/>
        </w:rPr>
        <w:t>Zamawiający nie wymaga złożenia ofert w postaci katalogów elektronicznych.</w:t>
      </w:r>
    </w:p>
    <w:p w:rsidR="009302E4" w:rsidRPr="000F647A" w:rsidRDefault="009302E4" w:rsidP="00AD4415">
      <w:pPr>
        <w:pStyle w:val="Nagwek2"/>
        <w:keepNext w:val="0"/>
        <w:numPr>
          <w:ilvl w:val="0"/>
          <w:numId w:val="15"/>
        </w:numPr>
        <w:tabs>
          <w:tab w:val="left" w:pos="708"/>
        </w:tabs>
        <w:spacing w:line="276" w:lineRule="auto"/>
        <w:ind w:left="0" w:firstLine="0"/>
        <w:jc w:val="both"/>
        <w:rPr>
          <w:b w:val="0"/>
          <w:sz w:val="22"/>
          <w:szCs w:val="22"/>
        </w:rPr>
      </w:pPr>
      <w:r w:rsidRPr="000F647A">
        <w:rPr>
          <w:b w:val="0"/>
          <w:sz w:val="22"/>
          <w:szCs w:val="22"/>
        </w:rPr>
        <w:t xml:space="preserve">Do spraw nieuregulowanych w niniejszej SWZ mają zastosowanie przepisy ustawy </w:t>
      </w:r>
      <w:r w:rsidR="00B866B0">
        <w:rPr>
          <w:b w:val="0"/>
          <w:sz w:val="22"/>
          <w:szCs w:val="22"/>
        </w:rPr>
        <w:br/>
        <w:t xml:space="preserve">             </w:t>
      </w:r>
      <w:r w:rsidRPr="000F647A">
        <w:rPr>
          <w:b w:val="0"/>
          <w:sz w:val="22"/>
          <w:szCs w:val="22"/>
        </w:rPr>
        <w:t xml:space="preserve">z dnia 11 września 2019 r. Prawo zamówień publicznych </w:t>
      </w:r>
      <w:r w:rsidR="00E15648" w:rsidRPr="00E15648">
        <w:rPr>
          <w:b w:val="0"/>
          <w:sz w:val="22"/>
          <w:szCs w:val="22"/>
        </w:rPr>
        <w:t>(t.j. Dz. U. z 2024 r. poz. 1320)</w:t>
      </w:r>
      <w:r w:rsidR="00990BD7">
        <w:rPr>
          <w:b w:val="0"/>
          <w:bCs/>
          <w:color w:val="000000"/>
          <w:sz w:val="22"/>
          <w:szCs w:val="22"/>
        </w:rPr>
        <w:t>.</w:t>
      </w:r>
    </w:p>
    <w:p w:rsidR="009302E4" w:rsidRPr="000F647A" w:rsidRDefault="009302E4" w:rsidP="00AD4415">
      <w:pPr>
        <w:numPr>
          <w:ilvl w:val="0"/>
          <w:numId w:val="15"/>
        </w:numPr>
        <w:suppressAutoHyphens/>
        <w:spacing w:line="276" w:lineRule="auto"/>
        <w:ind w:left="0" w:firstLine="0"/>
        <w:jc w:val="both"/>
        <w:rPr>
          <w:sz w:val="22"/>
          <w:szCs w:val="22"/>
        </w:rPr>
      </w:pPr>
      <w:r w:rsidRPr="000F647A">
        <w:rPr>
          <w:sz w:val="22"/>
          <w:szCs w:val="22"/>
        </w:rPr>
        <w:lastRenderedPageBreak/>
        <w:t>Zamawiający nie przewiduje aukcji elektronicznej.</w:t>
      </w:r>
    </w:p>
    <w:p w:rsidR="009302E4" w:rsidRPr="000F647A" w:rsidRDefault="009302E4" w:rsidP="00AD4415">
      <w:pPr>
        <w:numPr>
          <w:ilvl w:val="0"/>
          <w:numId w:val="15"/>
        </w:numPr>
        <w:suppressAutoHyphens/>
        <w:spacing w:line="276" w:lineRule="auto"/>
        <w:ind w:left="0" w:firstLine="0"/>
        <w:jc w:val="both"/>
        <w:rPr>
          <w:sz w:val="22"/>
          <w:szCs w:val="22"/>
        </w:rPr>
      </w:pPr>
      <w:r w:rsidRPr="000F647A">
        <w:rPr>
          <w:sz w:val="22"/>
          <w:szCs w:val="22"/>
        </w:rPr>
        <w:t>Zamawiający nie prowadzi postępowania w celu zawarcia umowy ramowej.</w:t>
      </w:r>
    </w:p>
    <w:p w:rsidR="00EA45E8" w:rsidRPr="00EA45E8" w:rsidRDefault="008601FD" w:rsidP="00EA45E8">
      <w:pPr>
        <w:numPr>
          <w:ilvl w:val="0"/>
          <w:numId w:val="15"/>
        </w:numPr>
        <w:suppressAutoHyphens/>
        <w:spacing w:line="276" w:lineRule="auto"/>
        <w:ind w:left="0" w:firstLine="0"/>
        <w:jc w:val="both"/>
        <w:rPr>
          <w:sz w:val="22"/>
          <w:szCs w:val="22"/>
        </w:rPr>
      </w:pPr>
      <w:r w:rsidRPr="008601FD">
        <w:rPr>
          <w:b/>
          <w:bCs/>
          <w:sz w:val="22"/>
          <w:szCs w:val="22"/>
        </w:rPr>
        <w:t>Zamawiający dopuszcza składanie ofert częściowych.</w:t>
      </w:r>
    </w:p>
    <w:p w:rsidR="008601FD" w:rsidRPr="000F647A" w:rsidRDefault="008601FD" w:rsidP="00AD4415">
      <w:pPr>
        <w:pStyle w:val="Akapitzlist"/>
        <w:numPr>
          <w:ilvl w:val="0"/>
          <w:numId w:val="24"/>
        </w:numPr>
        <w:suppressAutoHyphens/>
        <w:spacing w:line="276" w:lineRule="auto"/>
        <w:jc w:val="both"/>
        <w:rPr>
          <w:sz w:val="22"/>
          <w:szCs w:val="22"/>
        </w:rPr>
      </w:pPr>
      <w:r w:rsidRPr="000F647A">
        <w:rPr>
          <w:sz w:val="22"/>
          <w:szCs w:val="22"/>
        </w:rPr>
        <w:t xml:space="preserve"> części nie mogą być dzielone przez Wykonawców, oferty nie zawierające pełnego zakresu przedmiotu zamówienia określonego w zadaniu częściowym zostaną odrzucone.</w:t>
      </w:r>
    </w:p>
    <w:p w:rsidR="008601FD" w:rsidRDefault="008601FD" w:rsidP="00AD4415">
      <w:pPr>
        <w:pStyle w:val="Akapitzlist"/>
        <w:numPr>
          <w:ilvl w:val="0"/>
          <w:numId w:val="24"/>
        </w:numPr>
        <w:suppressAutoHyphens/>
        <w:spacing w:line="276" w:lineRule="auto"/>
        <w:jc w:val="both"/>
        <w:rPr>
          <w:sz w:val="22"/>
          <w:szCs w:val="22"/>
        </w:rPr>
      </w:pPr>
      <w:r w:rsidRPr="000F647A">
        <w:rPr>
          <w:sz w:val="22"/>
          <w:szCs w:val="22"/>
        </w:rPr>
        <w:t xml:space="preserve">Wykonawca może złożyć ofertę w odniesieniu do </w:t>
      </w:r>
      <w:r w:rsidR="00C22F63" w:rsidRPr="000F647A">
        <w:rPr>
          <w:sz w:val="22"/>
          <w:szCs w:val="22"/>
        </w:rPr>
        <w:fldChar w:fldCharType="begin">
          <w:ffData>
            <w:name w:val="Wybór3"/>
            <w:enabled/>
            <w:calcOnExit w:val="0"/>
            <w:checkBox>
              <w:sizeAuto/>
              <w:default w:val="0"/>
              <w:checked/>
            </w:checkBox>
          </w:ffData>
        </w:fldChar>
      </w:r>
      <w:r w:rsidRPr="000F647A">
        <w:rPr>
          <w:sz w:val="22"/>
          <w:szCs w:val="22"/>
        </w:rPr>
        <w:instrText xml:space="preserve"> FORMCHECKBOX </w:instrText>
      </w:r>
      <w:r w:rsidR="00D571FB">
        <w:rPr>
          <w:sz w:val="22"/>
          <w:szCs w:val="22"/>
        </w:rPr>
      </w:r>
      <w:r w:rsidR="00D571FB">
        <w:rPr>
          <w:sz w:val="22"/>
          <w:szCs w:val="22"/>
        </w:rPr>
        <w:fldChar w:fldCharType="separate"/>
      </w:r>
      <w:r w:rsidR="00C22F63" w:rsidRPr="000F647A">
        <w:rPr>
          <w:sz w:val="22"/>
          <w:szCs w:val="22"/>
        </w:rPr>
        <w:fldChar w:fldCharType="end"/>
      </w:r>
      <w:r w:rsidRPr="000F647A">
        <w:rPr>
          <w:sz w:val="22"/>
          <w:szCs w:val="22"/>
        </w:rPr>
        <w:t xml:space="preserve"> wszystkich części zamówienia  </w:t>
      </w:r>
      <w:r w:rsidR="00C22F63" w:rsidRPr="000F647A">
        <w:rPr>
          <w:sz w:val="22"/>
          <w:szCs w:val="22"/>
        </w:rPr>
        <w:fldChar w:fldCharType="begin">
          <w:ffData>
            <w:name w:val="Wybór4"/>
            <w:enabled/>
            <w:calcOnExit w:val="0"/>
            <w:checkBox>
              <w:sizeAuto/>
              <w:default w:val="0"/>
              <w:checked w:val="0"/>
            </w:checkBox>
          </w:ffData>
        </w:fldChar>
      </w:r>
      <w:r w:rsidRPr="000F647A">
        <w:rPr>
          <w:sz w:val="22"/>
          <w:szCs w:val="22"/>
        </w:rPr>
        <w:instrText xml:space="preserve"> FORMCHECKBOX </w:instrText>
      </w:r>
      <w:r w:rsidR="00D571FB">
        <w:rPr>
          <w:sz w:val="22"/>
          <w:szCs w:val="22"/>
        </w:rPr>
      </w:r>
      <w:r w:rsidR="00D571FB">
        <w:rPr>
          <w:sz w:val="22"/>
          <w:szCs w:val="22"/>
        </w:rPr>
        <w:fldChar w:fldCharType="separate"/>
      </w:r>
      <w:r w:rsidR="00C22F63" w:rsidRPr="000F647A">
        <w:rPr>
          <w:sz w:val="22"/>
          <w:szCs w:val="22"/>
        </w:rPr>
        <w:fldChar w:fldCharType="end"/>
      </w:r>
      <w:r w:rsidRPr="000F647A">
        <w:rPr>
          <w:sz w:val="22"/>
          <w:szCs w:val="22"/>
        </w:rPr>
        <w:t xml:space="preserve"> maksymalnej liczby części zamówienia: [ ] </w:t>
      </w:r>
      <w:r w:rsidR="00C22F63" w:rsidRPr="000F647A">
        <w:rPr>
          <w:sz w:val="22"/>
          <w:szCs w:val="22"/>
        </w:rPr>
        <w:fldChar w:fldCharType="begin">
          <w:ffData>
            <w:name w:val="Wybór5"/>
            <w:enabled/>
            <w:calcOnExit w:val="0"/>
            <w:checkBox>
              <w:sizeAuto/>
              <w:default w:val="0"/>
              <w:checked w:val="0"/>
            </w:checkBox>
          </w:ffData>
        </w:fldChar>
      </w:r>
      <w:r w:rsidRPr="000F647A">
        <w:rPr>
          <w:sz w:val="22"/>
          <w:szCs w:val="22"/>
        </w:rPr>
        <w:instrText xml:space="preserve"> FORMCHECKBOX </w:instrText>
      </w:r>
      <w:r w:rsidR="00D571FB">
        <w:rPr>
          <w:sz w:val="22"/>
          <w:szCs w:val="22"/>
        </w:rPr>
      </w:r>
      <w:r w:rsidR="00D571FB">
        <w:rPr>
          <w:sz w:val="22"/>
          <w:szCs w:val="22"/>
        </w:rPr>
        <w:fldChar w:fldCharType="separate"/>
      </w:r>
      <w:r w:rsidR="00C22F63" w:rsidRPr="000F647A">
        <w:rPr>
          <w:sz w:val="22"/>
          <w:szCs w:val="22"/>
        </w:rPr>
        <w:fldChar w:fldCharType="end"/>
      </w:r>
      <w:r w:rsidRPr="000F647A">
        <w:rPr>
          <w:sz w:val="22"/>
          <w:szCs w:val="22"/>
        </w:rPr>
        <w:t xml:space="preserve">  tylko jednej części zamówienia</w:t>
      </w:r>
    </w:p>
    <w:p w:rsidR="00EA45E8" w:rsidRPr="007671E9" w:rsidRDefault="00EA45E8" w:rsidP="00EA45E8">
      <w:pPr>
        <w:pStyle w:val="Akapitzlist"/>
        <w:numPr>
          <w:ilvl w:val="0"/>
          <w:numId w:val="24"/>
        </w:numPr>
        <w:jc w:val="both"/>
        <w:rPr>
          <w:b/>
          <w:sz w:val="22"/>
          <w:szCs w:val="22"/>
        </w:rPr>
      </w:pPr>
      <w:r w:rsidRPr="004E24F4">
        <w:rPr>
          <w:sz w:val="22"/>
          <w:szCs w:val="22"/>
        </w:rPr>
        <w:t xml:space="preserve">Przedmiot zamówienia został podzielony </w:t>
      </w:r>
      <w:r w:rsidRPr="002623A3">
        <w:rPr>
          <w:sz w:val="22"/>
          <w:szCs w:val="22"/>
        </w:rPr>
        <w:t xml:space="preserve">na części </w:t>
      </w:r>
      <w:r w:rsidRPr="007671E9">
        <w:rPr>
          <w:sz w:val="22"/>
          <w:szCs w:val="22"/>
        </w:rPr>
        <w:t xml:space="preserve">od </w:t>
      </w:r>
      <w:r w:rsidR="006B17A4" w:rsidRPr="007671E9">
        <w:rPr>
          <w:sz w:val="22"/>
          <w:szCs w:val="22"/>
        </w:rPr>
        <w:t>I</w:t>
      </w:r>
      <w:r w:rsidRPr="007671E9">
        <w:rPr>
          <w:sz w:val="22"/>
          <w:szCs w:val="22"/>
        </w:rPr>
        <w:t xml:space="preserve"> do </w:t>
      </w:r>
      <w:r w:rsidR="005F2218" w:rsidRPr="007671E9">
        <w:rPr>
          <w:sz w:val="22"/>
          <w:szCs w:val="22"/>
        </w:rPr>
        <w:t>VII</w:t>
      </w:r>
      <w:r w:rsidRPr="007671E9">
        <w:rPr>
          <w:sz w:val="22"/>
          <w:szCs w:val="22"/>
        </w:rPr>
        <w:t>.</w:t>
      </w:r>
    </w:p>
    <w:p w:rsidR="009302E4" w:rsidRPr="002623A3" w:rsidRDefault="009302E4" w:rsidP="00AD4415">
      <w:pPr>
        <w:numPr>
          <w:ilvl w:val="0"/>
          <w:numId w:val="15"/>
        </w:numPr>
        <w:suppressAutoHyphens/>
        <w:spacing w:line="276" w:lineRule="auto"/>
        <w:ind w:left="0" w:firstLine="0"/>
        <w:jc w:val="both"/>
        <w:rPr>
          <w:sz w:val="22"/>
          <w:szCs w:val="22"/>
        </w:rPr>
      </w:pPr>
      <w:r w:rsidRPr="002623A3">
        <w:rPr>
          <w:sz w:val="22"/>
          <w:szCs w:val="22"/>
        </w:rPr>
        <w:t xml:space="preserve">Zamawiający nie dopuszcza składania ofert wariantowych. </w:t>
      </w:r>
    </w:p>
    <w:p w:rsidR="009302E4" w:rsidRPr="00720786" w:rsidRDefault="009302E4" w:rsidP="00AD4415">
      <w:pPr>
        <w:numPr>
          <w:ilvl w:val="0"/>
          <w:numId w:val="15"/>
        </w:numPr>
        <w:suppressAutoHyphens/>
        <w:spacing w:line="276" w:lineRule="auto"/>
        <w:ind w:left="0" w:firstLine="0"/>
        <w:jc w:val="both"/>
        <w:rPr>
          <w:sz w:val="22"/>
          <w:szCs w:val="22"/>
        </w:rPr>
      </w:pPr>
      <w:r w:rsidRPr="002623A3">
        <w:rPr>
          <w:sz w:val="22"/>
          <w:szCs w:val="22"/>
        </w:rPr>
        <w:t xml:space="preserve"> Zamawiający nie zastrzega możliwości ubiegania się o udzielenie zamówienia</w:t>
      </w:r>
      <w:r w:rsidRPr="00720786">
        <w:rPr>
          <w:sz w:val="22"/>
          <w:szCs w:val="22"/>
        </w:rPr>
        <w:t xml:space="preserve"> wyłącznie przez Wykonawców, o których mowa w art. 94 ustawy </w:t>
      </w:r>
      <w:proofErr w:type="spellStart"/>
      <w:r w:rsidRPr="00720786">
        <w:rPr>
          <w:sz w:val="22"/>
          <w:szCs w:val="22"/>
        </w:rPr>
        <w:t>Pzp</w:t>
      </w:r>
      <w:proofErr w:type="spellEnd"/>
      <w:r w:rsidRPr="00720786">
        <w:rPr>
          <w:sz w:val="22"/>
          <w:szCs w:val="22"/>
        </w:rPr>
        <w:t>, mających status zakładów pracy chronionej, spółdzielni socjalnych oraz innych Wykonawców, których głównym celem działalności ich wyodrębnionych organizacyjnie jednostek jest społeczna i zawodowa integracja osób społecznie marginalizowanych.</w:t>
      </w:r>
    </w:p>
    <w:p w:rsidR="009302E4" w:rsidRPr="00284070" w:rsidRDefault="009302E4" w:rsidP="00AD4415">
      <w:pPr>
        <w:numPr>
          <w:ilvl w:val="0"/>
          <w:numId w:val="15"/>
        </w:numPr>
        <w:suppressAutoHyphens/>
        <w:spacing w:line="276" w:lineRule="auto"/>
        <w:ind w:left="0" w:firstLine="0"/>
        <w:jc w:val="both"/>
        <w:rPr>
          <w:sz w:val="22"/>
          <w:szCs w:val="22"/>
        </w:rPr>
      </w:pPr>
      <w:r w:rsidRPr="00284070">
        <w:rPr>
          <w:sz w:val="22"/>
          <w:szCs w:val="22"/>
        </w:rPr>
        <w:t>Zamawiający nie stawia wymagań</w:t>
      </w:r>
      <w:r>
        <w:rPr>
          <w:sz w:val="22"/>
          <w:szCs w:val="22"/>
        </w:rPr>
        <w:t>,</w:t>
      </w:r>
      <w:r w:rsidRPr="00284070">
        <w:rPr>
          <w:sz w:val="22"/>
          <w:szCs w:val="22"/>
        </w:rPr>
        <w:t xml:space="preserve"> o których mowa w art. 96 ustawy </w:t>
      </w:r>
      <w:proofErr w:type="spellStart"/>
      <w:r w:rsidRPr="00284070">
        <w:rPr>
          <w:sz w:val="22"/>
          <w:szCs w:val="22"/>
        </w:rPr>
        <w:t>Pzp</w:t>
      </w:r>
      <w:proofErr w:type="spellEnd"/>
      <w:r w:rsidRPr="00284070">
        <w:rPr>
          <w:sz w:val="22"/>
          <w:szCs w:val="22"/>
        </w:rPr>
        <w:t xml:space="preserve">. </w:t>
      </w:r>
    </w:p>
    <w:p w:rsidR="009302E4" w:rsidRDefault="009302E4" w:rsidP="00AD4415">
      <w:pPr>
        <w:numPr>
          <w:ilvl w:val="0"/>
          <w:numId w:val="15"/>
        </w:numPr>
        <w:suppressAutoHyphens/>
        <w:spacing w:line="276" w:lineRule="auto"/>
        <w:ind w:left="0" w:firstLine="0"/>
        <w:jc w:val="both"/>
        <w:rPr>
          <w:sz w:val="22"/>
          <w:szCs w:val="22"/>
        </w:rPr>
      </w:pPr>
      <w:r w:rsidRPr="00EF455E">
        <w:rPr>
          <w:sz w:val="22"/>
          <w:szCs w:val="22"/>
        </w:rPr>
        <w:t>Zamawiający nie przewiduje skorzystania z prawa opcji</w:t>
      </w:r>
      <w:r>
        <w:rPr>
          <w:sz w:val="22"/>
          <w:szCs w:val="22"/>
        </w:rPr>
        <w:t>.</w:t>
      </w:r>
    </w:p>
    <w:p w:rsidR="009302E4" w:rsidRDefault="009302E4" w:rsidP="00AD4415">
      <w:pPr>
        <w:numPr>
          <w:ilvl w:val="0"/>
          <w:numId w:val="15"/>
        </w:numPr>
        <w:suppressAutoHyphens/>
        <w:spacing w:line="276" w:lineRule="auto"/>
        <w:ind w:left="0" w:firstLine="0"/>
        <w:jc w:val="both"/>
        <w:rPr>
          <w:sz w:val="22"/>
          <w:szCs w:val="22"/>
        </w:rPr>
      </w:pPr>
      <w:r w:rsidRPr="00284070">
        <w:rPr>
          <w:sz w:val="22"/>
          <w:szCs w:val="22"/>
        </w:rPr>
        <w:t xml:space="preserve"> Zamawiający nie stawia wymagań związanych z realizacją zamówienia w zakresie zatrudnienia przez Wykonawcę lub na podstawie stosunku pracy osób wykonujących wskazane przez zamawiającego czynności w zakresie realizacji zamówienia, jeżeli wykonanie tych czynności polega na wykonywaniu pracy w sposób określony w art. 22 § 1 ustawy z dnia 26 czerwca 1974 r. – Kodeks pracy. </w:t>
      </w:r>
    </w:p>
    <w:p w:rsidR="000305C7" w:rsidRPr="00A10F60" w:rsidRDefault="00720786" w:rsidP="00AD4415">
      <w:pPr>
        <w:numPr>
          <w:ilvl w:val="0"/>
          <w:numId w:val="15"/>
        </w:numPr>
        <w:suppressAutoHyphens/>
        <w:spacing w:line="276" w:lineRule="auto"/>
        <w:ind w:left="0" w:firstLine="0"/>
        <w:jc w:val="both"/>
        <w:rPr>
          <w:sz w:val="22"/>
          <w:szCs w:val="22"/>
        </w:rPr>
      </w:pPr>
      <w:r w:rsidRPr="00115AC2">
        <w:rPr>
          <w:bCs/>
          <w:sz w:val="22"/>
          <w:szCs w:val="22"/>
        </w:rPr>
        <w:t>Zamawiający nie przewiduje obowiązku odbycia przez Wykonawcę wizji lokalnej lub sprawdzenia przez Wykonawcę dokumentów niezbędnych do realizacji zamówienia.</w:t>
      </w:r>
    </w:p>
    <w:p w:rsidR="000305C7" w:rsidRPr="00A10F60" w:rsidRDefault="000305C7" w:rsidP="00AD4415">
      <w:pPr>
        <w:numPr>
          <w:ilvl w:val="0"/>
          <w:numId w:val="15"/>
        </w:numPr>
        <w:suppressAutoHyphens/>
        <w:spacing w:line="276" w:lineRule="auto"/>
        <w:ind w:left="0" w:firstLine="0"/>
        <w:jc w:val="both"/>
        <w:rPr>
          <w:sz w:val="22"/>
          <w:szCs w:val="22"/>
        </w:rPr>
      </w:pPr>
      <w:r w:rsidRPr="00A10F60">
        <w:rPr>
          <w:b/>
          <w:sz w:val="22"/>
          <w:szCs w:val="22"/>
        </w:rPr>
        <w:t>Zamawiający dopuszcza składanie ofert równoważnych</w:t>
      </w:r>
    </w:p>
    <w:p w:rsidR="000305C7" w:rsidRPr="00504858" w:rsidRDefault="000305C7" w:rsidP="000305C7">
      <w:pPr>
        <w:suppressAutoHyphens/>
        <w:spacing w:line="276" w:lineRule="auto"/>
        <w:jc w:val="both"/>
        <w:rPr>
          <w:sz w:val="22"/>
          <w:szCs w:val="22"/>
        </w:rPr>
      </w:pPr>
      <w:r w:rsidRPr="00504858">
        <w:rPr>
          <w:sz w:val="22"/>
          <w:szCs w:val="22"/>
        </w:rPr>
        <w:t xml:space="preserve">1) w przypadku, gdy opis przedmiotu zamówienia odnosi się do norm, ocen technicznych, specyfikacji technicznych i systemów referencji technicznych, o których mowa w art. 101 ust. 1 pkt 2 oraz ust.  3 ustawy </w:t>
      </w:r>
      <w:proofErr w:type="spellStart"/>
      <w:r w:rsidRPr="00504858">
        <w:rPr>
          <w:sz w:val="22"/>
          <w:szCs w:val="22"/>
        </w:rPr>
        <w:t>Pzp</w:t>
      </w:r>
      <w:proofErr w:type="spellEnd"/>
      <w:r w:rsidRPr="00504858">
        <w:rPr>
          <w:sz w:val="22"/>
          <w:szCs w:val="22"/>
        </w:rPr>
        <w:t xml:space="preserve">, Zamawiający dopuszcza rozwiązania równoważne opisywanym, </w:t>
      </w:r>
    </w:p>
    <w:p w:rsidR="000305C7" w:rsidRPr="00504858" w:rsidRDefault="000305C7" w:rsidP="000305C7">
      <w:pPr>
        <w:suppressAutoHyphens/>
        <w:spacing w:line="276" w:lineRule="auto"/>
        <w:jc w:val="both"/>
        <w:rPr>
          <w:sz w:val="22"/>
          <w:szCs w:val="22"/>
        </w:rPr>
      </w:pPr>
      <w:r w:rsidRPr="00504858">
        <w:rPr>
          <w:sz w:val="22"/>
          <w:szCs w:val="22"/>
        </w:rPr>
        <w:t xml:space="preserve">2) Wykonawca zobowiązany jest udowodnić w ofercie, w szczególności za pomocą przedmiotowych środków dowodowych, o których mowa w art. 104-106 ustawy </w:t>
      </w:r>
      <w:proofErr w:type="spellStart"/>
      <w:r w:rsidRPr="00504858">
        <w:rPr>
          <w:sz w:val="22"/>
          <w:szCs w:val="22"/>
        </w:rPr>
        <w:t>Pzp</w:t>
      </w:r>
      <w:proofErr w:type="spellEnd"/>
      <w:r w:rsidRPr="00504858">
        <w:rPr>
          <w:sz w:val="22"/>
          <w:szCs w:val="22"/>
        </w:rPr>
        <w:t xml:space="preserve">, że proponowane rozwiązania w równoważnym stopniu spełniają wymagania określone w opisie przedmiotu zamówienia, </w:t>
      </w:r>
    </w:p>
    <w:p w:rsidR="000305C7" w:rsidRPr="00504858" w:rsidRDefault="000305C7" w:rsidP="000305C7">
      <w:pPr>
        <w:suppressAutoHyphens/>
        <w:spacing w:line="276" w:lineRule="auto"/>
        <w:jc w:val="both"/>
        <w:rPr>
          <w:sz w:val="22"/>
          <w:szCs w:val="22"/>
        </w:rPr>
      </w:pPr>
      <w:r w:rsidRPr="00504858">
        <w:rPr>
          <w:sz w:val="22"/>
          <w:szCs w:val="22"/>
        </w:rPr>
        <w:t xml:space="preserve">3) w przypadku gdy opis przedmiotu zamówienia odnosi się do wymagań dotyczących wydajności lub funkcjonalności, o których mowa w art. 101 ust. 1 pkt 1 ustawy </w:t>
      </w:r>
      <w:proofErr w:type="spellStart"/>
      <w:r w:rsidRPr="00504858">
        <w:rPr>
          <w:sz w:val="22"/>
          <w:szCs w:val="22"/>
        </w:rPr>
        <w:t>Pzp</w:t>
      </w:r>
      <w:proofErr w:type="spellEnd"/>
      <w:r w:rsidRPr="00504858">
        <w:rPr>
          <w:sz w:val="22"/>
          <w:szCs w:val="22"/>
        </w:rPr>
        <w:t xml:space="preserve">, Wykonawca zobowiązany jest udowodnić w ofercie, w szczególności za pomocą przedmiotowych środków dowodowych, o których mowa w art. 104-106 ustawy </w:t>
      </w:r>
      <w:proofErr w:type="spellStart"/>
      <w:r w:rsidRPr="00504858">
        <w:rPr>
          <w:sz w:val="22"/>
          <w:szCs w:val="22"/>
        </w:rPr>
        <w:t>Pzp</w:t>
      </w:r>
      <w:proofErr w:type="spellEnd"/>
      <w:r w:rsidRPr="00504858">
        <w:rPr>
          <w:sz w:val="22"/>
          <w:szCs w:val="22"/>
        </w:rPr>
        <w:t>, że dostawa spełnia wymagania dotyczące wydajności lub funkcyjności określone przez Zamawiającego.</w:t>
      </w:r>
    </w:p>
    <w:p w:rsidR="00555DC9" w:rsidRPr="00167556" w:rsidRDefault="00651DBE" w:rsidP="00167556">
      <w:pPr>
        <w:pStyle w:val="Nagwek1"/>
        <w:keepNext w:val="0"/>
        <w:numPr>
          <w:ilvl w:val="0"/>
          <w:numId w:val="0"/>
        </w:numPr>
        <w:spacing w:before="200" w:after="60"/>
        <w:jc w:val="both"/>
        <w:rPr>
          <w:rStyle w:val="Nagwek2Znak"/>
          <w:b/>
          <w:sz w:val="22"/>
          <w:szCs w:val="22"/>
          <w:highlight w:val="lightGray"/>
        </w:rPr>
      </w:pPr>
      <w:r w:rsidRPr="008D3296">
        <w:rPr>
          <w:szCs w:val="22"/>
          <w:highlight w:val="lightGray"/>
        </w:rPr>
        <w:t xml:space="preserve">IV.  </w:t>
      </w:r>
      <w:r w:rsidR="009A2973" w:rsidRPr="008D3296">
        <w:rPr>
          <w:szCs w:val="22"/>
          <w:highlight w:val="lightGray"/>
        </w:rPr>
        <w:t>OPIS PRZEDMIOTU ZAMÓWIENIA</w:t>
      </w:r>
      <w:bookmarkEnd w:id="3"/>
    </w:p>
    <w:p w:rsidR="00555DC9" w:rsidRDefault="00555DC9" w:rsidP="00BC7103">
      <w:pPr>
        <w:autoSpaceDE w:val="0"/>
        <w:autoSpaceDN w:val="0"/>
        <w:adjustRightInd w:val="0"/>
        <w:spacing w:line="276" w:lineRule="auto"/>
        <w:jc w:val="both"/>
        <w:rPr>
          <w:rStyle w:val="Nagwek2Znak"/>
          <w:rFonts w:eastAsia="Calibri"/>
          <w:b w:val="0"/>
          <w:sz w:val="22"/>
          <w:szCs w:val="22"/>
        </w:rPr>
      </w:pPr>
    </w:p>
    <w:p w:rsidR="00555DC9" w:rsidRPr="00291379" w:rsidRDefault="00555DC9" w:rsidP="00555DC9">
      <w:pPr>
        <w:spacing w:line="276" w:lineRule="auto"/>
        <w:rPr>
          <w:b/>
          <w:sz w:val="22"/>
          <w:szCs w:val="22"/>
        </w:rPr>
      </w:pPr>
      <w:r w:rsidRPr="007A389B">
        <w:rPr>
          <w:rStyle w:val="Nagwek2Znak"/>
          <w:rFonts w:eastAsia="Calibri"/>
          <w:b w:val="0"/>
          <w:sz w:val="22"/>
          <w:szCs w:val="22"/>
        </w:rPr>
        <w:t>1.</w:t>
      </w:r>
      <w:r>
        <w:rPr>
          <w:rStyle w:val="Nagwek2Znak"/>
          <w:rFonts w:eastAsia="Calibri"/>
          <w:b w:val="0"/>
          <w:sz w:val="22"/>
          <w:szCs w:val="22"/>
        </w:rPr>
        <w:t xml:space="preserve">   </w:t>
      </w:r>
      <w:r w:rsidRPr="00A61474">
        <w:rPr>
          <w:b/>
          <w:sz w:val="22"/>
          <w:szCs w:val="22"/>
        </w:rPr>
        <w:t xml:space="preserve">Przedmiotem zamówienia jest </w:t>
      </w:r>
      <w:r w:rsidR="00A340B1">
        <w:rPr>
          <w:b/>
          <w:sz w:val="22"/>
          <w:szCs w:val="22"/>
        </w:rPr>
        <w:t xml:space="preserve">sukcesywna </w:t>
      </w:r>
      <w:r w:rsidRPr="00A61474">
        <w:rPr>
          <w:b/>
          <w:sz w:val="22"/>
          <w:szCs w:val="22"/>
        </w:rPr>
        <w:t xml:space="preserve">dostawa materiałów zużywalnych kompatybilnych z generatorem do </w:t>
      </w:r>
      <w:proofErr w:type="spellStart"/>
      <w:r w:rsidRPr="00A61474">
        <w:rPr>
          <w:b/>
          <w:sz w:val="22"/>
          <w:szCs w:val="22"/>
        </w:rPr>
        <w:t>termolezji</w:t>
      </w:r>
      <w:proofErr w:type="spellEnd"/>
      <w:r w:rsidRPr="00A61474">
        <w:rPr>
          <w:b/>
          <w:sz w:val="22"/>
          <w:szCs w:val="22"/>
        </w:rPr>
        <w:t xml:space="preserve"> typu COSMAN G4 i typu NEUROTHERM NT 500 </w:t>
      </w:r>
      <w:r>
        <w:rPr>
          <w:b/>
          <w:sz w:val="22"/>
          <w:szCs w:val="22"/>
        </w:rPr>
        <w:t xml:space="preserve">ujętych </w:t>
      </w:r>
      <w:r w:rsidRPr="007671E9">
        <w:rPr>
          <w:b/>
          <w:sz w:val="22"/>
          <w:szCs w:val="22"/>
        </w:rPr>
        <w:t>w pakietach I-VII dla potrzeb  SP</w:t>
      </w:r>
      <w:r w:rsidRPr="00A61474">
        <w:rPr>
          <w:b/>
          <w:sz w:val="22"/>
          <w:szCs w:val="22"/>
        </w:rPr>
        <w:t xml:space="preserve"> ZOZ w </w:t>
      </w:r>
      <w:r>
        <w:rPr>
          <w:b/>
          <w:sz w:val="22"/>
          <w:szCs w:val="22"/>
        </w:rPr>
        <w:t>Mońkach, tj.:</w:t>
      </w:r>
    </w:p>
    <w:p w:rsidR="00555DC9" w:rsidRDefault="00555DC9" w:rsidP="00555DC9">
      <w:pPr>
        <w:ind w:left="360"/>
        <w:jc w:val="both"/>
        <w:rPr>
          <w:sz w:val="22"/>
          <w:szCs w:val="22"/>
        </w:rPr>
      </w:pPr>
    </w:p>
    <w:p w:rsidR="00555DC9" w:rsidRDefault="00555DC9" w:rsidP="00555DC9">
      <w:pPr>
        <w:ind w:left="360"/>
        <w:jc w:val="both"/>
        <w:rPr>
          <w:sz w:val="22"/>
          <w:szCs w:val="22"/>
        </w:rPr>
      </w:pPr>
      <w:r w:rsidRPr="00B05586">
        <w:rPr>
          <w:sz w:val="22"/>
          <w:szCs w:val="22"/>
        </w:rPr>
        <w:t>Zamawiający dopuszcza składanie ofert częściowych, gdzie część (zadanie) stanowi:</w:t>
      </w:r>
    </w:p>
    <w:tbl>
      <w:tblPr>
        <w:tblW w:w="864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7649"/>
      </w:tblGrid>
      <w:tr w:rsidR="00555DC9" w:rsidRPr="00BC3318" w:rsidTr="00674A6C">
        <w:trPr>
          <w:trHeight w:val="346"/>
        </w:trPr>
        <w:tc>
          <w:tcPr>
            <w:tcW w:w="991" w:type="dxa"/>
            <w:tcBorders>
              <w:top w:val="single" w:sz="4" w:space="0" w:color="auto"/>
              <w:left w:val="single" w:sz="4" w:space="0" w:color="auto"/>
              <w:bottom w:val="single" w:sz="4" w:space="0" w:color="auto"/>
              <w:right w:val="single" w:sz="4" w:space="0" w:color="auto"/>
            </w:tcBorders>
            <w:hideMark/>
          </w:tcPr>
          <w:p w:rsidR="00555DC9" w:rsidRPr="004C7DFD" w:rsidRDefault="00555DC9" w:rsidP="00571920">
            <w:pPr>
              <w:pStyle w:val="Nagwek2"/>
              <w:numPr>
                <w:ilvl w:val="0"/>
                <w:numId w:val="0"/>
              </w:numPr>
              <w:tabs>
                <w:tab w:val="left" w:pos="708"/>
              </w:tabs>
              <w:spacing w:before="60"/>
              <w:jc w:val="center"/>
              <w:rPr>
                <w:sz w:val="22"/>
                <w:szCs w:val="22"/>
              </w:rPr>
            </w:pPr>
            <w:r w:rsidRPr="004C7DFD">
              <w:rPr>
                <w:sz w:val="22"/>
                <w:szCs w:val="22"/>
              </w:rPr>
              <w:lastRenderedPageBreak/>
              <w:t>Zadanie</w:t>
            </w:r>
          </w:p>
        </w:tc>
        <w:tc>
          <w:tcPr>
            <w:tcW w:w="7649" w:type="dxa"/>
            <w:tcBorders>
              <w:top w:val="single" w:sz="4" w:space="0" w:color="auto"/>
              <w:left w:val="single" w:sz="4" w:space="0" w:color="auto"/>
              <w:bottom w:val="single" w:sz="4" w:space="0" w:color="auto"/>
              <w:right w:val="single" w:sz="4" w:space="0" w:color="auto"/>
            </w:tcBorders>
            <w:hideMark/>
          </w:tcPr>
          <w:p w:rsidR="00555DC9" w:rsidRPr="004C7DFD" w:rsidRDefault="00555DC9" w:rsidP="00571920">
            <w:pPr>
              <w:pStyle w:val="Nagwek2"/>
              <w:numPr>
                <w:ilvl w:val="0"/>
                <w:numId w:val="0"/>
              </w:numPr>
              <w:tabs>
                <w:tab w:val="left" w:pos="708"/>
              </w:tabs>
              <w:spacing w:before="60"/>
              <w:rPr>
                <w:sz w:val="22"/>
                <w:szCs w:val="22"/>
              </w:rPr>
            </w:pPr>
            <w:r w:rsidRPr="004C7DFD">
              <w:rPr>
                <w:sz w:val="22"/>
                <w:szCs w:val="22"/>
              </w:rPr>
              <w:t>Opis</w:t>
            </w:r>
          </w:p>
        </w:tc>
      </w:tr>
      <w:tr w:rsidR="00555DC9" w:rsidRPr="008D7209" w:rsidTr="00571920">
        <w:trPr>
          <w:trHeight w:val="901"/>
        </w:trPr>
        <w:tc>
          <w:tcPr>
            <w:tcW w:w="991" w:type="dxa"/>
            <w:tcBorders>
              <w:top w:val="single" w:sz="4" w:space="0" w:color="auto"/>
              <w:left w:val="single" w:sz="4" w:space="0" w:color="auto"/>
              <w:bottom w:val="single" w:sz="4" w:space="0" w:color="auto"/>
              <w:right w:val="single" w:sz="4" w:space="0" w:color="auto"/>
            </w:tcBorders>
            <w:hideMark/>
          </w:tcPr>
          <w:p w:rsidR="00555DC9" w:rsidRPr="009C6BCD" w:rsidRDefault="00555DC9" w:rsidP="00571920">
            <w:pPr>
              <w:pStyle w:val="Nagwek2"/>
              <w:numPr>
                <w:ilvl w:val="0"/>
                <w:numId w:val="0"/>
              </w:numPr>
              <w:tabs>
                <w:tab w:val="left" w:pos="708"/>
              </w:tabs>
              <w:spacing w:before="40" w:after="120"/>
              <w:jc w:val="center"/>
            </w:pPr>
            <w:r w:rsidRPr="009C6BCD">
              <w:t>1</w:t>
            </w:r>
          </w:p>
        </w:tc>
        <w:tc>
          <w:tcPr>
            <w:tcW w:w="7649" w:type="dxa"/>
            <w:tcBorders>
              <w:top w:val="single" w:sz="4" w:space="0" w:color="auto"/>
              <w:left w:val="single" w:sz="4" w:space="0" w:color="auto"/>
              <w:bottom w:val="single" w:sz="4" w:space="0" w:color="auto"/>
              <w:right w:val="single" w:sz="4" w:space="0" w:color="auto"/>
            </w:tcBorders>
            <w:hideMark/>
          </w:tcPr>
          <w:p w:rsidR="00555DC9" w:rsidRPr="009C6BCD" w:rsidRDefault="00555DC9" w:rsidP="00571920">
            <w:pPr>
              <w:pStyle w:val="Tekstpodstawowy"/>
              <w:spacing w:before="40"/>
              <w:rPr>
                <w:sz w:val="22"/>
                <w:szCs w:val="22"/>
              </w:rPr>
            </w:pPr>
            <w:r w:rsidRPr="009C6BCD">
              <w:rPr>
                <w:b w:val="0"/>
                <w:sz w:val="22"/>
                <w:szCs w:val="22"/>
              </w:rPr>
              <w:t>Temat:</w:t>
            </w:r>
            <w:r w:rsidRPr="009C6BCD">
              <w:rPr>
                <w:sz w:val="22"/>
                <w:szCs w:val="22"/>
              </w:rPr>
              <w:t xml:space="preserve"> Pakiet nr I</w:t>
            </w:r>
            <w:r w:rsidR="003B4DC8">
              <w:rPr>
                <w:sz w:val="22"/>
                <w:szCs w:val="22"/>
              </w:rPr>
              <w:t xml:space="preserve"> (powtórzony pakiet I)</w:t>
            </w:r>
          </w:p>
          <w:p w:rsidR="00555DC9" w:rsidRPr="009C6BCD" w:rsidRDefault="00555DC9" w:rsidP="00571920">
            <w:pPr>
              <w:pStyle w:val="Tekstpodstawowy"/>
              <w:rPr>
                <w:sz w:val="22"/>
                <w:szCs w:val="22"/>
              </w:rPr>
            </w:pPr>
            <w:r w:rsidRPr="009C6BCD">
              <w:rPr>
                <w:b w:val="0"/>
                <w:sz w:val="22"/>
                <w:szCs w:val="22"/>
              </w:rPr>
              <w:t xml:space="preserve">Wspólny Słownik Zamówień: </w:t>
            </w:r>
            <w:r w:rsidRPr="009C6BCD">
              <w:rPr>
                <w:color w:val="000000"/>
                <w:sz w:val="22"/>
                <w:szCs w:val="22"/>
                <w:shd w:val="clear" w:color="auto" w:fill="FFFFFF"/>
              </w:rPr>
              <w:t xml:space="preserve">33.14.00.00-3 - </w:t>
            </w:r>
            <w:r w:rsidRPr="009C6BCD">
              <w:rPr>
                <w:color w:val="2D2D2D"/>
                <w:sz w:val="22"/>
                <w:szCs w:val="22"/>
                <w:shd w:val="clear" w:color="auto" w:fill="FFFFFF"/>
              </w:rPr>
              <w:t>Materiały medyczne</w:t>
            </w:r>
          </w:p>
          <w:p w:rsidR="00555DC9" w:rsidRPr="009C6BCD" w:rsidRDefault="00555DC9" w:rsidP="00CF30AE">
            <w:pPr>
              <w:pStyle w:val="Tekstpodstawowy"/>
              <w:rPr>
                <w:b w:val="0"/>
                <w:sz w:val="22"/>
                <w:szCs w:val="22"/>
              </w:rPr>
            </w:pPr>
            <w:r w:rsidRPr="009C6BCD">
              <w:rPr>
                <w:b w:val="0"/>
                <w:sz w:val="22"/>
                <w:szCs w:val="22"/>
              </w:rPr>
              <w:t xml:space="preserve">Opis: </w:t>
            </w:r>
            <w:r w:rsidRPr="009C6BCD">
              <w:rPr>
                <w:bCs/>
                <w:color w:val="000000"/>
                <w:sz w:val="22"/>
                <w:szCs w:val="22"/>
              </w:rPr>
              <w:t xml:space="preserve">Igła do </w:t>
            </w:r>
            <w:proofErr w:type="spellStart"/>
            <w:r w:rsidRPr="009C6BCD">
              <w:rPr>
                <w:bCs/>
                <w:color w:val="000000"/>
                <w:sz w:val="22"/>
                <w:szCs w:val="22"/>
              </w:rPr>
              <w:t>termolezji</w:t>
            </w:r>
            <w:proofErr w:type="spellEnd"/>
            <w:r w:rsidRPr="009C6BCD">
              <w:rPr>
                <w:bCs/>
                <w:color w:val="000000"/>
                <w:sz w:val="22"/>
                <w:szCs w:val="22"/>
              </w:rPr>
              <w:t xml:space="preserve"> jednorazowego użytku prosta, ostra 98,6-100mm, 22G, </w:t>
            </w:r>
            <w:proofErr w:type="spellStart"/>
            <w:r w:rsidRPr="009C6BCD">
              <w:rPr>
                <w:bCs/>
                <w:color w:val="000000"/>
                <w:sz w:val="22"/>
                <w:szCs w:val="22"/>
              </w:rPr>
              <w:t>tip</w:t>
            </w:r>
            <w:proofErr w:type="spellEnd"/>
            <w:r w:rsidRPr="009C6BCD">
              <w:rPr>
                <w:bCs/>
                <w:color w:val="000000"/>
                <w:sz w:val="22"/>
                <w:szCs w:val="22"/>
              </w:rPr>
              <w:t xml:space="preserve"> 5mm</w:t>
            </w:r>
          </w:p>
        </w:tc>
      </w:tr>
      <w:tr w:rsidR="00555DC9" w:rsidRPr="008D7209" w:rsidTr="00571920">
        <w:tc>
          <w:tcPr>
            <w:tcW w:w="991" w:type="dxa"/>
            <w:tcBorders>
              <w:top w:val="single" w:sz="4" w:space="0" w:color="auto"/>
              <w:left w:val="single" w:sz="4" w:space="0" w:color="auto"/>
              <w:bottom w:val="single" w:sz="4" w:space="0" w:color="auto"/>
              <w:right w:val="single" w:sz="4" w:space="0" w:color="auto"/>
            </w:tcBorders>
            <w:hideMark/>
          </w:tcPr>
          <w:p w:rsidR="00555DC9" w:rsidRPr="009C6BCD" w:rsidRDefault="00555DC9" w:rsidP="00571920">
            <w:pPr>
              <w:pStyle w:val="Nagwek2"/>
              <w:numPr>
                <w:ilvl w:val="0"/>
                <w:numId w:val="0"/>
              </w:numPr>
              <w:tabs>
                <w:tab w:val="left" w:pos="708"/>
              </w:tabs>
              <w:spacing w:before="40" w:after="120"/>
              <w:jc w:val="center"/>
              <w:rPr>
                <w:sz w:val="22"/>
                <w:szCs w:val="22"/>
              </w:rPr>
            </w:pPr>
            <w:r w:rsidRPr="009C6BCD">
              <w:rPr>
                <w:sz w:val="22"/>
                <w:szCs w:val="22"/>
              </w:rPr>
              <w:t>2</w:t>
            </w:r>
          </w:p>
        </w:tc>
        <w:tc>
          <w:tcPr>
            <w:tcW w:w="7649" w:type="dxa"/>
            <w:tcBorders>
              <w:top w:val="single" w:sz="4" w:space="0" w:color="auto"/>
              <w:left w:val="single" w:sz="4" w:space="0" w:color="auto"/>
              <w:bottom w:val="single" w:sz="4" w:space="0" w:color="auto"/>
              <w:right w:val="single" w:sz="4" w:space="0" w:color="auto"/>
            </w:tcBorders>
            <w:hideMark/>
          </w:tcPr>
          <w:p w:rsidR="001F273B" w:rsidRPr="009C6BCD" w:rsidRDefault="00555DC9" w:rsidP="001F273B">
            <w:pPr>
              <w:pStyle w:val="Tekstpodstawowy"/>
              <w:spacing w:before="40"/>
              <w:rPr>
                <w:sz w:val="22"/>
                <w:szCs w:val="22"/>
              </w:rPr>
            </w:pPr>
            <w:r w:rsidRPr="009C6BCD">
              <w:rPr>
                <w:b w:val="0"/>
                <w:sz w:val="22"/>
                <w:szCs w:val="22"/>
              </w:rPr>
              <w:t>Temat:</w:t>
            </w:r>
            <w:r w:rsidRPr="009C6BCD">
              <w:rPr>
                <w:sz w:val="22"/>
                <w:szCs w:val="22"/>
              </w:rPr>
              <w:t xml:space="preserve"> Pakiet nr II</w:t>
            </w:r>
            <w:r w:rsidR="001F273B">
              <w:rPr>
                <w:sz w:val="22"/>
                <w:szCs w:val="22"/>
              </w:rPr>
              <w:t xml:space="preserve"> (powtórzony pakiet II)</w:t>
            </w:r>
          </w:p>
          <w:p w:rsidR="00555DC9" w:rsidRPr="009C6BCD" w:rsidRDefault="00555DC9" w:rsidP="00571920">
            <w:pPr>
              <w:pStyle w:val="Tekstpodstawowy"/>
              <w:rPr>
                <w:sz w:val="22"/>
                <w:szCs w:val="22"/>
              </w:rPr>
            </w:pPr>
            <w:r w:rsidRPr="009C6BCD">
              <w:rPr>
                <w:b w:val="0"/>
                <w:sz w:val="22"/>
                <w:szCs w:val="22"/>
              </w:rPr>
              <w:t xml:space="preserve">Wspólny Słownik Zamówień: </w:t>
            </w:r>
            <w:r w:rsidRPr="009C6BCD">
              <w:rPr>
                <w:color w:val="000000"/>
                <w:sz w:val="22"/>
                <w:szCs w:val="22"/>
                <w:shd w:val="clear" w:color="auto" w:fill="FFFFFF"/>
              </w:rPr>
              <w:t xml:space="preserve">33.14.00.00-3 - </w:t>
            </w:r>
            <w:r w:rsidRPr="009C6BCD">
              <w:rPr>
                <w:color w:val="2D2D2D"/>
                <w:sz w:val="22"/>
                <w:szCs w:val="22"/>
                <w:shd w:val="clear" w:color="auto" w:fill="FFFFFF"/>
              </w:rPr>
              <w:t>Materiały medyczne</w:t>
            </w:r>
          </w:p>
          <w:p w:rsidR="008927C4" w:rsidRPr="008927C4" w:rsidRDefault="00555DC9" w:rsidP="008927C4">
            <w:pPr>
              <w:pStyle w:val="Tekstpodstawowy"/>
              <w:rPr>
                <w:b w:val="0"/>
                <w:sz w:val="22"/>
                <w:szCs w:val="22"/>
              </w:rPr>
            </w:pPr>
            <w:r w:rsidRPr="009C6BCD">
              <w:rPr>
                <w:b w:val="0"/>
                <w:sz w:val="22"/>
                <w:szCs w:val="22"/>
              </w:rPr>
              <w:t>Opis:</w:t>
            </w:r>
            <w:r>
              <w:rPr>
                <w:b w:val="0"/>
                <w:sz w:val="22"/>
                <w:szCs w:val="22"/>
              </w:rPr>
              <w:t xml:space="preserve"> </w:t>
            </w:r>
            <w:r w:rsidRPr="000A524D">
              <w:rPr>
                <w:rFonts w:cs="Calibri"/>
                <w:sz w:val="22"/>
                <w:szCs w:val="22"/>
              </w:rPr>
              <w:t xml:space="preserve">Igła do </w:t>
            </w:r>
            <w:proofErr w:type="spellStart"/>
            <w:r w:rsidRPr="000A524D">
              <w:rPr>
                <w:rFonts w:cs="Calibri"/>
                <w:sz w:val="22"/>
                <w:szCs w:val="22"/>
              </w:rPr>
              <w:t>termolezji</w:t>
            </w:r>
            <w:proofErr w:type="spellEnd"/>
            <w:r w:rsidRPr="000A524D">
              <w:rPr>
                <w:rFonts w:cs="Calibri"/>
                <w:sz w:val="22"/>
                <w:szCs w:val="22"/>
              </w:rPr>
              <w:t xml:space="preserve"> jednorazowego użytku 98,6-100mm, 22G, </w:t>
            </w:r>
            <w:proofErr w:type="spellStart"/>
            <w:r w:rsidRPr="000A524D">
              <w:rPr>
                <w:rFonts w:cs="Calibri"/>
                <w:sz w:val="22"/>
                <w:szCs w:val="22"/>
              </w:rPr>
              <w:t>tip</w:t>
            </w:r>
            <w:proofErr w:type="spellEnd"/>
            <w:r w:rsidRPr="000A524D">
              <w:rPr>
                <w:rFonts w:cs="Calibri"/>
                <w:sz w:val="22"/>
                <w:szCs w:val="22"/>
              </w:rPr>
              <w:t xml:space="preserve"> 10mm</w:t>
            </w:r>
          </w:p>
        </w:tc>
      </w:tr>
      <w:tr w:rsidR="00555DC9" w:rsidRPr="008D7209" w:rsidTr="00571920">
        <w:trPr>
          <w:trHeight w:val="896"/>
        </w:trPr>
        <w:tc>
          <w:tcPr>
            <w:tcW w:w="991" w:type="dxa"/>
            <w:tcBorders>
              <w:top w:val="single" w:sz="4" w:space="0" w:color="auto"/>
              <w:left w:val="single" w:sz="4" w:space="0" w:color="auto"/>
              <w:bottom w:val="single" w:sz="4" w:space="0" w:color="auto"/>
              <w:right w:val="single" w:sz="4" w:space="0" w:color="auto"/>
            </w:tcBorders>
            <w:hideMark/>
          </w:tcPr>
          <w:p w:rsidR="00555DC9" w:rsidRPr="009C6BCD" w:rsidRDefault="00555DC9" w:rsidP="00571920">
            <w:pPr>
              <w:pStyle w:val="Nagwek2"/>
              <w:numPr>
                <w:ilvl w:val="0"/>
                <w:numId w:val="0"/>
              </w:numPr>
              <w:tabs>
                <w:tab w:val="left" w:pos="708"/>
              </w:tabs>
              <w:spacing w:before="40" w:after="120"/>
              <w:jc w:val="center"/>
              <w:rPr>
                <w:sz w:val="22"/>
                <w:szCs w:val="22"/>
              </w:rPr>
            </w:pPr>
            <w:r w:rsidRPr="009C6BCD">
              <w:rPr>
                <w:sz w:val="22"/>
                <w:szCs w:val="22"/>
              </w:rPr>
              <w:t>3</w:t>
            </w:r>
          </w:p>
        </w:tc>
        <w:tc>
          <w:tcPr>
            <w:tcW w:w="7649" w:type="dxa"/>
            <w:tcBorders>
              <w:top w:val="single" w:sz="4" w:space="0" w:color="auto"/>
              <w:left w:val="single" w:sz="4" w:space="0" w:color="auto"/>
              <w:bottom w:val="single" w:sz="4" w:space="0" w:color="auto"/>
              <w:right w:val="single" w:sz="4" w:space="0" w:color="auto"/>
            </w:tcBorders>
            <w:hideMark/>
          </w:tcPr>
          <w:p w:rsidR="009A16D4" w:rsidRPr="009C6BCD" w:rsidRDefault="00555DC9" w:rsidP="009A16D4">
            <w:pPr>
              <w:pStyle w:val="Tekstpodstawowy"/>
              <w:spacing w:before="40"/>
              <w:rPr>
                <w:sz w:val="22"/>
                <w:szCs w:val="22"/>
              </w:rPr>
            </w:pPr>
            <w:r w:rsidRPr="009C6BCD">
              <w:rPr>
                <w:b w:val="0"/>
                <w:sz w:val="22"/>
                <w:szCs w:val="22"/>
              </w:rPr>
              <w:t>Temat:</w:t>
            </w:r>
            <w:r w:rsidRPr="009C6BCD">
              <w:rPr>
                <w:sz w:val="22"/>
                <w:szCs w:val="22"/>
              </w:rPr>
              <w:t xml:space="preserve"> Pakiet nr III</w:t>
            </w:r>
            <w:r w:rsidR="009A16D4">
              <w:rPr>
                <w:sz w:val="22"/>
                <w:szCs w:val="22"/>
              </w:rPr>
              <w:t xml:space="preserve"> (powtórzony pakiet III)</w:t>
            </w:r>
          </w:p>
          <w:p w:rsidR="00555DC9" w:rsidRPr="009C6BCD" w:rsidRDefault="00555DC9" w:rsidP="00571920">
            <w:pPr>
              <w:pStyle w:val="Tekstpodstawowy"/>
              <w:rPr>
                <w:sz w:val="22"/>
                <w:szCs w:val="22"/>
              </w:rPr>
            </w:pPr>
            <w:r w:rsidRPr="009C6BCD">
              <w:rPr>
                <w:b w:val="0"/>
                <w:sz w:val="22"/>
                <w:szCs w:val="22"/>
              </w:rPr>
              <w:t xml:space="preserve">Wspólny Słownik Zamówień: </w:t>
            </w:r>
            <w:r w:rsidRPr="009C6BCD">
              <w:rPr>
                <w:color w:val="000000"/>
                <w:sz w:val="22"/>
                <w:szCs w:val="22"/>
                <w:shd w:val="clear" w:color="auto" w:fill="FFFFFF"/>
              </w:rPr>
              <w:t xml:space="preserve">33.14.00.00-3 - </w:t>
            </w:r>
            <w:r w:rsidRPr="009C6BCD">
              <w:rPr>
                <w:color w:val="2D2D2D"/>
                <w:sz w:val="22"/>
                <w:szCs w:val="22"/>
                <w:shd w:val="clear" w:color="auto" w:fill="FFFFFF"/>
              </w:rPr>
              <w:t>Materiały medyczne</w:t>
            </w:r>
          </w:p>
          <w:p w:rsidR="008927C4" w:rsidRPr="008927C4" w:rsidRDefault="00555DC9" w:rsidP="00593995">
            <w:pPr>
              <w:pStyle w:val="Tekstpodstawowy"/>
              <w:rPr>
                <w:b w:val="0"/>
                <w:sz w:val="22"/>
                <w:szCs w:val="22"/>
              </w:rPr>
            </w:pPr>
            <w:r w:rsidRPr="009C6BCD">
              <w:rPr>
                <w:b w:val="0"/>
                <w:sz w:val="22"/>
                <w:szCs w:val="22"/>
              </w:rPr>
              <w:t>Opis:</w:t>
            </w:r>
            <w:r>
              <w:t xml:space="preserve"> </w:t>
            </w:r>
            <w:r w:rsidR="00593995" w:rsidRPr="00593995">
              <w:rPr>
                <w:sz w:val="22"/>
                <w:szCs w:val="22"/>
              </w:rPr>
              <w:t xml:space="preserve">Igła do </w:t>
            </w:r>
            <w:proofErr w:type="spellStart"/>
            <w:r w:rsidR="00593995" w:rsidRPr="00593995">
              <w:rPr>
                <w:sz w:val="22"/>
                <w:szCs w:val="22"/>
              </w:rPr>
              <w:t>termolezji</w:t>
            </w:r>
            <w:proofErr w:type="spellEnd"/>
            <w:r w:rsidR="00593995" w:rsidRPr="00593995">
              <w:rPr>
                <w:sz w:val="22"/>
                <w:szCs w:val="22"/>
              </w:rPr>
              <w:t xml:space="preserve"> jednorazowego użytku prosta, ostra 98,6-100mm, 20G, </w:t>
            </w:r>
            <w:proofErr w:type="spellStart"/>
            <w:r w:rsidR="00593995" w:rsidRPr="00593995">
              <w:rPr>
                <w:sz w:val="22"/>
                <w:szCs w:val="22"/>
              </w:rPr>
              <w:t>tip</w:t>
            </w:r>
            <w:proofErr w:type="spellEnd"/>
            <w:r w:rsidR="00593995" w:rsidRPr="00593995">
              <w:rPr>
                <w:sz w:val="22"/>
                <w:szCs w:val="22"/>
              </w:rPr>
              <w:t xml:space="preserve"> 10mm</w:t>
            </w:r>
          </w:p>
        </w:tc>
      </w:tr>
      <w:tr w:rsidR="00555DC9" w:rsidRPr="008D7209" w:rsidTr="00571920">
        <w:tc>
          <w:tcPr>
            <w:tcW w:w="991" w:type="dxa"/>
            <w:tcBorders>
              <w:top w:val="single" w:sz="4" w:space="0" w:color="auto"/>
              <w:left w:val="single" w:sz="4" w:space="0" w:color="auto"/>
              <w:bottom w:val="single" w:sz="4" w:space="0" w:color="auto"/>
              <w:right w:val="single" w:sz="4" w:space="0" w:color="auto"/>
            </w:tcBorders>
            <w:hideMark/>
          </w:tcPr>
          <w:p w:rsidR="00555DC9" w:rsidRPr="009C6BCD" w:rsidRDefault="00895C62" w:rsidP="00571920">
            <w:pPr>
              <w:pStyle w:val="Nagwek2"/>
              <w:numPr>
                <w:ilvl w:val="0"/>
                <w:numId w:val="0"/>
              </w:numPr>
              <w:tabs>
                <w:tab w:val="left" w:pos="708"/>
              </w:tabs>
              <w:spacing w:before="40" w:after="120"/>
              <w:jc w:val="center"/>
              <w:rPr>
                <w:sz w:val="22"/>
                <w:szCs w:val="22"/>
              </w:rPr>
            </w:pPr>
            <w:r>
              <w:rPr>
                <w:sz w:val="22"/>
                <w:szCs w:val="22"/>
              </w:rPr>
              <w:t>4</w:t>
            </w:r>
          </w:p>
        </w:tc>
        <w:tc>
          <w:tcPr>
            <w:tcW w:w="7649" w:type="dxa"/>
            <w:tcBorders>
              <w:top w:val="single" w:sz="4" w:space="0" w:color="auto"/>
              <w:left w:val="single" w:sz="4" w:space="0" w:color="auto"/>
              <w:bottom w:val="single" w:sz="4" w:space="0" w:color="auto"/>
              <w:right w:val="single" w:sz="4" w:space="0" w:color="auto"/>
            </w:tcBorders>
            <w:hideMark/>
          </w:tcPr>
          <w:p w:rsidR="009A16D4" w:rsidRPr="007D56C6" w:rsidRDefault="00555DC9" w:rsidP="009A16D4">
            <w:pPr>
              <w:pStyle w:val="Tekstpodstawowy"/>
              <w:spacing w:before="40"/>
              <w:rPr>
                <w:sz w:val="22"/>
                <w:szCs w:val="22"/>
              </w:rPr>
            </w:pPr>
            <w:r w:rsidRPr="007D56C6">
              <w:rPr>
                <w:b w:val="0"/>
                <w:sz w:val="22"/>
                <w:szCs w:val="22"/>
              </w:rPr>
              <w:t>Temat:</w:t>
            </w:r>
            <w:r w:rsidRPr="007D56C6">
              <w:rPr>
                <w:sz w:val="22"/>
                <w:szCs w:val="22"/>
              </w:rPr>
              <w:t xml:space="preserve"> Pakiet nr </w:t>
            </w:r>
            <w:r w:rsidR="009A16D4" w:rsidRPr="007D56C6">
              <w:rPr>
                <w:sz w:val="22"/>
                <w:szCs w:val="22"/>
              </w:rPr>
              <w:t>I</w:t>
            </w:r>
            <w:r w:rsidR="00571920" w:rsidRPr="007D56C6">
              <w:rPr>
                <w:sz w:val="22"/>
                <w:szCs w:val="22"/>
              </w:rPr>
              <w:t>V</w:t>
            </w:r>
            <w:r w:rsidR="009A16D4" w:rsidRPr="007D56C6">
              <w:rPr>
                <w:sz w:val="22"/>
                <w:szCs w:val="22"/>
              </w:rPr>
              <w:t xml:space="preserve"> (powtórzony pakiet V)</w:t>
            </w:r>
          </w:p>
          <w:p w:rsidR="00555DC9" w:rsidRPr="007D56C6" w:rsidRDefault="00555DC9" w:rsidP="00571920">
            <w:pPr>
              <w:pStyle w:val="Tekstpodstawowy"/>
              <w:rPr>
                <w:sz w:val="22"/>
                <w:szCs w:val="22"/>
              </w:rPr>
            </w:pPr>
            <w:r w:rsidRPr="007D56C6">
              <w:rPr>
                <w:b w:val="0"/>
                <w:sz w:val="22"/>
                <w:szCs w:val="22"/>
              </w:rPr>
              <w:t xml:space="preserve">Wspólny Słownik Zamówień: </w:t>
            </w:r>
            <w:r w:rsidRPr="007D56C6">
              <w:rPr>
                <w:sz w:val="22"/>
                <w:szCs w:val="22"/>
                <w:shd w:val="clear" w:color="auto" w:fill="FFFFFF"/>
              </w:rPr>
              <w:t>33.14.00.00-3 - Materiały medyczne</w:t>
            </w:r>
          </w:p>
          <w:p w:rsidR="00B4345F" w:rsidRPr="00B44217" w:rsidRDefault="00555DC9" w:rsidP="0030721B">
            <w:pPr>
              <w:pStyle w:val="Tekstpodstawowy"/>
              <w:rPr>
                <w:b w:val="0"/>
                <w:sz w:val="22"/>
                <w:szCs w:val="22"/>
              </w:rPr>
            </w:pPr>
            <w:r w:rsidRPr="007D56C6">
              <w:rPr>
                <w:b w:val="0"/>
                <w:sz w:val="22"/>
                <w:szCs w:val="22"/>
              </w:rPr>
              <w:t>Opis:</w:t>
            </w:r>
            <w:r w:rsidRPr="007D56C6">
              <w:t xml:space="preserve"> </w:t>
            </w:r>
            <w:r w:rsidR="0030721B" w:rsidRPr="007D56C6">
              <w:rPr>
                <w:sz w:val="22"/>
                <w:szCs w:val="22"/>
              </w:rPr>
              <w:t xml:space="preserve">Igła do </w:t>
            </w:r>
            <w:proofErr w:type="spellStart"/>
            <w:r w:rsidR="0030721B" w:rsidRPr="007D56C6">
              <w:rPr>
                <w:sz w:val="22"/>
                <w:szCs w:val="22"/>
              </w:rPr>
              <w:t>termolezji</w:t>
            </w:r>
            <w:proofErr w:type="spellEnd"/>
            <w:r w:rsidR="0030721B" w:rsidRPr="007D56C6">
              <w:rPr>
                <w:sz w:val="22"/>
                <w:szCs w:val="22"/>
              </w:rPr>
              <w:t xml:space="preserve"> jednorazowego użytku zakrzywiona, ostra 98,6-100mm, 22G, </w:t>
            </w:r>
            <w:proofErr w:type="spellStart"/>
            <w:r w:rsidR="0030721B" w:rsidRPr="007D56C6">
              <w:rPr>
                <w:sz w:val="22"/>
                <w:szCs w:val="22"/>
              </w:rPr>
              <w:t>tip</w:t>
            </w:r>
            <w:proofErr w:type="spellEnd"/>
            <w:r w:rsidR="0030721B" w:rsidRPr="007D56C6">
              <w:rPr>
                <w:sz w:val="22"/>
                <w:szCs w:val="22"/>
              </w:rPr>
              <w:t xml:space="preserve"> 10mm</w:t>
            </w:r>
          </w:p>
        </w:tc>
      </w:tr>
      <w:tr w:rsidR="00555DC9" w:rsidRPr="008D7209" w:rsidTr="00571920">
        <w:tc>
          <w:tcPr>
            <w:tcW w:w="991" w:type="dxa"/>
            <w:tcBorders>
              <w:top w:val="single" w:sz="4" w:space="0" w:color="auto"/>
              <w:left w:val="single" w:sz="4" w:space="0" w:color="auto"/>
              <w:bottom w:val="single" w:sz="4" w:space="0" w:color="auto"/>
              <w:right w:val="single" w:sz="4" w:space="0" w:color="auto"/>
            </w:tcBorders>
            <w:hideMark/>
          </w:tcPr>
          <w:p w:rsidR="00555DC9" w:rsidRPr="008D7209" w:rsidRDefault="00895C62" w:rsidP="00571920">
            <w:pPr>
              <w:pStyle w:val="Nagwek2"/>
              <w:numPr>
                <w:ilvl w:val="0"/>
                <w:numId w:val="0"/>
              </w:numPr>
              <w:tabs>
                <w:tab w:val="left" w:pos="708"/>
              </w:tabs>
              <w:spacing w:before="40" w:after="120"/>
              <w:jc w:val="center"/>
              <w:rPr>
                <w:sz w:val="22"/>
                <w:szCs w:val="22"/>
              </w:rPr>
            </w:pPr>
            <w:r>
              <w:rPr>
                <w:sz w:val="22"/>
                <w:szCs w:val="22"/>
              </w:rPr>
              <w:t>5</w:t>
            </w:r>
          </w:p>
        </w:tc>
        <w:tc>
          <w:tcPr>
            <w:tcW w:w="7649" w:type="dxa"/>
            <w:tcBorders>
              <w:top w:val="single" w:sz="4" w:space="0" w:color="auto"/>
              <w:left w:val="single" w:sz="4" w:space="0" w:color="auto"/>
              <w:bottom w:val="single" w:sz="4" w:space="0" w:color="auto"/>
              <w:right w:val="single" w:sz="4" w:space="0" w:color="auto"/>
            </w:tcBorders>
            <w:hideMark/>
          </w:tcPr>
          <w:p w:rsidR="00555DC9" w:rsidRPr="008D7209" w:rsidRDefault="00555DC9" w:rsidP="00571920">
            <w:pPr>
              <w:pStyle w:val="Tekstpodstawowy"/>
              <w:spacing w:before="40"/>
              <w:rPr>
                <w:sz w:val="22"/>
                <w:szCs w:val="22"/>
              </w:rPr>
            </w:pPr>
            <w:r w:rsidRPr="008D7209">
              <w:rPr>
                <w:b w:val="0"/>
                <w:sz w:val="22"/>
                <w:szCs w:val="22"/>
              </w:rPr>
              <w:t>Temat:</w:t>
            </w:r>
            <w:r>
              <w:rPr>
                <w:sz w:val="22"/>
                <w:szCs w:val="22"/>
              </w:rPr>
              <w:t xml:space="preserve"> Pakiet nr </w:t>
            </w:r>
            <w:r w:rsidR="007D56C6">
              <w:rPr>
                <w:sz w:val="22"/>
                <w:szCs w:val="22"/>
              </w:rPr>
              <w:t xml:space="preserve">V </w:t>
            </w:r>
            <w:r w:rsidR="007D56C6" w:rsidRPr="007D56C6">
              <w:rPr>
                <w:sz w:val="22"/>
                <w:szCs w:val="22"/>
              </w:rPr>
              <w:t>(powtórzony pakiet V</w:t>
            </w:r>
            <w:r w:rsidR="007D56C6">
              <w:rPr>
                <w:sz w:val="22"/>
                <w:szCs w:val="22"/>
              </w:rPr>
              <w:t>II</w:t>
            </w:r>
            <w:r w:rsidR="007D56C6" w:rsidRPr="007D56C6">
              <w:rPr>
                <w:sz w:val="22"/>
                <w:szCs w:val="22"/>
              </w:rPr>
              <w:t>)</w:t>
            </w:r>
          </w:p>
          <w:p w:rsidR="00555DC9" w:rsidRPr="008D7209" w:rsidRDefault="00555DC9" w:rsidP="00571920">
            <w:pPr>
              <w:pStyle w:val="Tekstpodstawowy"/>
              <w:rPr>
                <w:sz w:val="22"/>
                <w:szCs w:val="22"/>
              </w:rPr>
            </w:pPr>
            <w:r w:rsidRPr="008D7209">
              <w:rPr>
                <w:b w:val="0"/>
                <w:sz w:val="22"/>
                <w:szCs w:val="22"/>
              </w:rPr>
              <w:t xml:space="preserve">Wspólny Słownik Zamówień: </w:t>
            </w:r>
            <w:r w:rsidRPr="008D7209">
              <w:rPr>
                <w:color w:val="000000"/>
                <w:sz w:val="22"/>
                <w:szCs w:val="22"/>
                <w:shd w:val="clear" w:color="auto" w:fill="FFFFFF"/>
              </w:rPr>
              <w:t xml:space="preserve">33.14.00.00-3 - </w:t>
            </w:r>
            <w:r w:rsidRPr="008D7209">
              <w:rPr>
                <w:color w:val="2D2D2D"/>
                <w:sz w:val="22"/>
                <w:szCs w:val="22"/>
                <w:shd w:val="clear" w:color="auto" w:fill="FFFFFF"/>
              </w:rPr>
              <w:t>Materiały medyczne</w:t>
            </w:r>
          </w:p>
          <w:p w:rsidR="009379D6" w:rsidRPr="009379D6" w:rsidRDefault="00555DC9" w:rsidP="00831C02">
            <w:pPr>
              <w:pStyle w:val="Tekstpodstawowy"/>
              <w:rPr>
                <w:b w:val="0"/>
                <w:sz w:val="22"/>
                <w:szCs w:val="22"/>
              </w:rPr>
            </w:pPr>
            <w:r w:rsidRPr="008D7209">
              <w:rPr>
                <w:b w:val="0"/>
                <w:sz w:val="22"/>
                <w:szCs w:val="22"/>
              </w:rPr>
              <w:t>Opis:</w:t>
            </w:r>
            <w:r w:rsidRPr="009B49EC">
              <w:rPr>
                <w:rFonts w:cs="Calibri"/>
                <w:sz w:val="22"/>
                <w:szCs w:val="22"/>
              </w:rPr>
              <w:t xml:space="preserve"> </w:t>
            </w:r>
            <w:r w:rsidR="00831C02" w:rsidRPr="00831C02">
              <w:rPr>
                <w:sz w:val="22"/>
                <w:szCs w:val="22"/>
              </w:rPr>
              <w:t xml:space="preserve">Igła do </w:t>
            </w:r>
            <w:proofErr w:type="spellStart"/>
            <w:r w:rsidR="00831C02" w:rsidRPr="00831C02">
              <w:rPr>
                <w:sz w:val="22"/>
                <w:szCs w:val="22"/>
              </w:rPr>
              <w:t>termolezji</w:t>
            </w:r>
            <w:proofErr w:type="spellEnd"/>
            <w:r w:rsidR="00831C02" w:rsidRPr="00831C02">
              <w:rPr>
                <w:sz w:val="22"/>
                <w:szCs w:val="22"/>
              </w:rPr>
              <w:t xml:space="preserve"> jednorazowego użytku zakrzywiona, ostra 98,6-100mm, 20G, </w:t>
            </w:r>
            <w:proofErr w:type="spellStart"/>
            <w:r w:rsidR="00831C02" w:rsidRPr="00831C02">
              <w:rPr>
                <w:sz w:val="22"/>
                <w:szCs w:val="22"/>
              </w:rPr>
              <w:t>tip</w:t>
            </w:r>
            <w:proofErr w:type="spellEnd"/>
            <w:r w:rsidR="00831C02" w:rsidRPr="00831C02">
              <w:rPr>
                <w:sz w:val="22"/>
                <w:szCs w:val="22"/>
              </w:rPr>
              <w:t xml:space="preserve"> 10mm</w:t>
            </w:r>
          </w:p>
        </w:tc>
      </w:tr>
      <w:tr w:rsidR="00555DC9" w:rsidRPr="000D4B9A" w:rsidTr="00571920">
        <w:tc>
          <w:tcPr>
            <w:tcW w:w="991" w:type="dxa"/>
            <w:tcBorders>
              <w:top w:val="single" w:sz="4" w:space="0" w:color="auto"/>
              <w:left w:val="single" w:sz="4" w:space="0" w:color="auto"/>
              <w:bottom w:val="single" w:sz="4" w:space="0" w:color="auto"/>
              <w:right w:val="single" w:sz="4" w:space="0" w:color="auto"/>
            </w:tcBorders>
          </w:tcPr>
          <w:p w:rsidR="00555DC9" w:rsidRPr="000D4B9A" w:rsidRDefault="00555DC9" w:rsidP="00571920">
            <w:pPr>
              <w:pStyle w:val="Nagwek2"/>
              <w:numPr>
                <w:ilvl w:val="0"/>
                <w:numId w:val="0"/>
              </w:numPr>
              <w:tabs>
                <w:tab w:val="left" w:pos="708"/>
              </w:tabs>
              <w:spacing w:before="40" w:after="120"/>
              <w:jc w:val="center"/>
              <w:rPr>
                <w:sz w:val="22"/>
                <w:szCs w:val="22"/>
              </w:rPr>
            </w:pPr>
            <w:r w:rsidRPr="000D4B9A">
              <w:rPr>
                <w:sz w:val="22"/>
                <w:szCs w:val="22"/>
              </w:rPr>
              <w:t>6</w:t>
            </w:r>
          </w:p>
        </w:tc>
        <w:tc>
          <w:tcPr>
            <w:tcW w:w="7649" w:type="dxa"/>
            <w:tcBorders>
              <w:top w:val="single" w:sz="4" w:space="0" w:color="auto"/>
              <w:left w:val="single" w:sz="4" w:space="0" w:color="auto"/>
              <w:bottom w:val="single" w:sz="4" w:space="0" w:color="auto"/>
              <w:right w:val="single" w:sz="4" w:space="0" w:color="auto"/>
            </w:tcBorders>
          </w:tcPr>
          <w:p w:rsidR="00555DC9" w:rsidRPr="000D4B9A" w:rsidRDefault="00555DC9" w:rsidP="00571920">
            <w:pPr>
              <w:pStyle w:val="Tekstpodstawowy"/>
              <w:spacing w:before="40"/>
              <w:rPr>
                <w:sz w:val="22"/>
                <w:szCs w:val="22"/>
              </w:rPr>
            </w:pPr>
            <w:r w:rsidRPr="000D4B9A">
              <w:rPr>
                <w:b w:val="0"/>
                <w:sz w:val="22"/>
                <w:szCs w:val="22"/>
              </w:rPr>
              <w:t>Temat:</w:t>
            </w:r>
            <w:r>
              <w:rPr>
                <w:sz w:val="22"/>
                <w:szCs w:val="22"/>
              </w:rPr>
              <w:t xml:space="preserve"> Pakiet nr VI</w:t>
            </w:r>
            <w:r w:rsidR="007D56C6">
              <w:rPr>
                <w:sz w:val="22"/>
                <w:szCs w:val="22"/>
              </w:rPr>
              <w:t xml:space="preserve"> </w:t>
            </w:r>
            <w:r w:rsidR="007D56C6" w:rsidRPr="007D56C6">
              <w:rPr>
                <w:sz w:val="22"/>
                <w:szCs w:val="22"/>
              </w:rPr>
              <w:t xml:space="preserve">(powtórzony pakiet </w:t>
            </w:r>
            <w:r w:rsidR="007D56C6">
              <w:rPr>
                <w:sz w:val="22"/>
                <w:szCs w:val="22"/>
              </w:rPr>
              <w:t>XVI</w:t>
            </w:r>
            <w:r w:rsidR="007D56C6" w:rsidRPr="007D56C6">
              <w:rPr>
                <w:sz w:val="22"/>
                <w:szCs w:val="22"/>
              </w:rPr>
              <w:t>)</w:t>
            </w:r>
          </w:p>
          <w:p w:rsidR="00555DC9" w:rsidRPr="000D4B9A" w:rsidRDefault="00555DC9" w:rsidP="00571920">
            <w:pPr>
              <w:pStyle w:val="Tekstpodstawowy"/>
              <w:spacing w:before="40"/>
              <w:rPr>
                <w:sz w:val="22"/>
                <w:szCs w:val="22"/>
              </w:rPr>
            </w:pPr>
            <w:r w:rsidRPr="000D4B9A">
              <w:rPr>
                <w:b w:val="0"/>
                <w:sz w:val="22"/>
                <w:szCs w:val="22"/>
              </w:rPr>
              <w:t xml:space="preserve">Wspólny Słownik Zamówień: </w:t>
            </w:r>
            <w:r w:rsidRPr="000D4B9A">
              <w:rPr>
                <w:color w:val="000000"/>
                <w:sz w:val="22"/>
                <w:szCs w:val="22"/>
                <w:shd w:val="clear" w:color="auto" w:fill="FFFFFF"/>
              </w:rPr>
              <w:t xml:space="preserve">33.14.00.00-3 - </w:t>
            </w:r>
            <w:r w:rsidRPr="000D4B9A">
              <w:rPr>
                <w:color w:val="2D2D2D"/>
                <w:sz w:val="22"/>
                <w:szCs w:val="22"/>
                <w:shd w:val="clear" w:color="auto" w:fill="FFFFFF"/>
              </w:rPr>
              <w:t>Materiały medyczne</w:t>
            </w:r>
          </w:p>
          <w:p w:rsidR="00762BBD" w:rsidRPr="00762BBD" w:rsidRDefault="00555DC9" w:rsidP="00762BBD">
            <w:pPr>
              <w:pStyle w:val="Tekstpodstawowy"/>
              <w:rPr>
                <w:b w:val="0"/>
                <w:sz w:val="22"/>
                <w:szCs w:val="22"/>
              </w:rPr>
            </w:pPr>
            <w:r w:rsidRPr="000D4B9A">
              <w:rPr>
                <w:b w:val="0"/>
                <w:sz w:val="22"/>
                <w:szCs w:val="22"/>
              </w:rPr>
              <w:t>Opis:</w:t>
            </w:r>
            <w:r w:rsidRPr="00A348B5">
              <w:t xml:space="preserve"> </w:t>
            </w:r>
            <w:r w:rsidR="00762BBD" w:rsidRPr="00A348B5">
              <w:rPr>
                <w:sz w:val="22"/>
                <w:szCs w:val="22"/>
              </w:rPr>
              <w:t>Igła do blokad obwodowych 22Gx50mm</w:t>
            </w:r>
          </w:p>
        </w:tc>
      </w:tr>
      <w:tr w:rsidR="00555DC9" w:rsidRPr="000D4B9A" w:rsidTr="00571920">
        <w:tc>
          <w:tcPr>
            <w:tcW w:w="991" w:type="dxa"/>
            <w:tcBorders>
              <w:top w:val="single" w:sz="4" w:space="0" w:color="auto"/>
              <w:left w:val="single" w:sz="4" w:space="0" w:color="auto"/>
              <w:bottom w:val="single" w:sz="4" w:space="0" w:color="auto"/>
              <w:right w:val="single" w:sz="4" w:space="0" w:color="auto"/>
            </w:tcBorders>
          </w:tcPr>
          <w:p w:rsidR="00555DC9" w:rsidRPr="000D4B9A" w:rsidRDefault="00555DC9" w:rsidP="00571920">
            <w:pPr>
              <w:pStyle w:val="Nagwek2"/>
              <w:numPr>
                <w:ilvl w:val="0"/>
                <w:numId w:val="0"/>
              </w:numPr>
              <w:tabs>
                <w:tab w:val="left" w:pos="708"/>
              </w:tabs>
              <w:spacing w:before="40" w:after="120"/>
              <w:jc w:val="center"/>
              <w:rPr>
                <w:sz w:val="22"/>
                <w:szCs w:val="22"/>
              </w:rPr>
            </w:pPr>
            <w:r w:rsidRPr="000D4B9A">
              <w:rPr>
                <w:sz w:val="22"/>
                <w:szCs w:val="22"/>
              </w:rPr>
              <w:t>7</w:t>
            </w:r>
          </w:p>
        </w:tc>
        <w:tc>
          <w:tcPr>
            <w:tcW w:w="7649" w:type="dxa"/>
            <w:tcBorders>
              <w:top w:val="single" w:sz="4" w:space="0" w:color="auto"/>
              <w:left w:val="single" w:sz="4" w:space="0" w:color="auto"/>
              <w:bottom w:val="single" w:sz="4" w:space="0" w:color="auto"/>
              <w:right w:val="single" w:sz="4" w:space="0" w:color="auto"/>
            </w:tcBorders>
          </w:tcPr>
          <w:p w:rsidR="00555DC9" w:rsidRPr="000D4B9A" w:rsidRDefault="00555DC9" w:rsidP="00571920">
            <w:pPr>
              <w:pStyle w:val="Tekstpodstawowy"/>
              <w:spacing w:before="40"/>
              <w:rPr>
                <w:sz w:val="22"/>
                <w:szCs w:val="22"/>
              </w:rPr>
            </w:pPr>
            <w:r w:rsidRPr="000D4B9A">
              <w:rPr>
                <w:b w:val="0"/>
                <w:sz w:val="22"/>
                <w:szCs w:val="22"/>
              </w:rPr>
              <w:t>Temat:</w:t>
            </w:r>
            <w:r>
              <w:rPr>
                <w:sz w:val="22"/>
                <w:szCs w:val="22"/>
              </w:rPr>
              <w:t xml:space="preserve"> Pakiet nr VII</w:t>
            </w:r>
            <w:r w:rsidR="007D56C6">
              <w:rPr>
                <w:sz w:val="22"/>
                <w:szCs w:val="22"/>
              </w:rPr>
              <w:t xml:space="preserve"> </w:t>
            </w:r>
            <w:r w:rsidR="007D56C6" w:rsidRPr="007D56C6">
              <w:rPr>
                <w:sz w:val="22"/>
                <w:szCs w:val="22"/>
              </w:rPr>
              <w:t xml:space="preserve">(powtórzony pakiet </w:t>
            </w:r>
            <w:r w:rsidR="007D56C6">
              <w:rPr>
                <w:sz w:val="22"/>
                <w:szCs w:val="22"/>
              </w:rPr>
              <w:t>X</w:t>
            </w:r>
            <w:r w:rsidR="007D56C6" w:rsidRPr="007D56C6">
              <w:rPr>
                <w:sz w:val="22"/>
                <w:szCs w:val="22"/>
              </w:rPr>
              <w:t>V</w:t>
            </w:r>
            <w:r w:rsidR="007D56C6">
              <w:rPr>
                <w:sz w:val="22"/>
                <w:szCs w:val="22"/>
              </w:rPr>
              <w:t>II</w:t>
            </w:r>
            <w:r w:rsidR="007D56C6" w:rsidRPr="007D56C6">
              <w:rPr>
                <w:sz w:val="22"/>
                <w:szCs w:val="22"/>
              </w:rPr>
              <w:t>)</w:t>
            </w:r>
          </w:p>
          <w:p w:rsidR="00555DC9" w:rsidRPr="000D4B9A" w:rsidRDefault="00555DC9" w:rsidP="00571920">
            <w:pPr>
              <w:pStyle w:val="Tekstpodstawowy"/>
              <w:spacing w:before="40"/>
              <w:rPr>
                <w:sz w:val="22"/>
                <w:szCs w:val="22"/>
              </w:rPr>
            </w:pPr>
            <w:r w:rsidRPr="000D4B9A">
              <w:rPr>
                <w:b w:val="0"/>
                <w:sz w:val="22"/>
                <w:szCs w:val="22"/>
              </w:rPr>
              <w:t xml:space="preserve">Wspólny Słownik Zamówień: </w:t>
            </w:r>
            <w:r w:rsidRPr="000D4B9A">
              <w:rPr>
                <w:color w:val="000000"/>
                <w:sz w:val="22"/>
                <w:szCs w:val="22"/>
                <w:shd w:val="clear" w:color="auto" w:fill="FFFFFF"/>
              </w:rPr>
              <w:t xml:space="preserve">33.14.00.00-3 - </w:t>
            </w:r>
            <w:r w:rsidRPr="000D4B9A">
              <w:rPr>
                <w:color w:val="2D2D2D"/>
                <w:sz w:val="22"/>
                <w:szCs w:val="22"/>
                <w:shd w:val="clear" w:color="auto" w:fill="FFFFFF"/>
              </w:rPr>
              <w:t>Materiały medyczne</w:t>
            </w:r>
          </w:p>
          <w:p w:rsidR="003B75CF" w:rsidRPr="003D4C24" w:rsidRDefault="00555DC9" w:rsidP="00F34C10">
            <w:pPr>
              <w:pStyle w:val="Tekstpodstawowy"/>
              <w:rPr>
                <w:b w:val="0"/>
                <w:sz w:val="22"/>
                <w:szCs w:val="22"/>
              </w:rPr>
            </w:pPr>
            <w:r w:rsidRPr="000D4B9A">
              <w:rPr>
                <w:b w:val="0"/>
                <w:sz w:val="22"/>
                <w:szCs w:val="22"/>
              </w:rPr>
              <w:t>Opis:</w:t>
            </w:r>
            <w:r w:rsidR="00F34C10" w:rsidRPr="00F34C10">
              <w:rPr>
                <w:sz w:val="22"/>
                <w:szCs w:val="22"/>
              </w:rPr>
              <w:t xml:space="preserve"> Igła do blokad obwodowych 21Gx100mm</w:t>
            </w:r>
          </w:p>
        </w:tc>
      </w:tr>
    </w:tbl>
    <w:p w:rsidR="00555DC9" w:rsidRDefault="00555DC9" w:rsidP="00555DC9">
      <w:pPr>
        <w:spacing w:line="276" w:lineRule="auto"/>
        <w:jc w:val="both"/>
        <w:rPr>
          <w:sz w:val="22"/>
          <w:szCs w:val="22"/>
        </w:rPr>
      </w:pPr>
    </w:p>
    <w:p w:rsidR="00555DC9" w:rsidRDefault="00555DC9" w:rsidP="00555DC9">
      <w:pPr>
        <w:spacing w:line="276" w:lineRule="auto"/>
        <w:jc w:val="both"/>
        <w:rPr>
          <w:sz w:val="22"/>
          <w:szCs w:val="22"/>
        </w:rPr>
      </w:pPr>
      <w:r>
        <w:rPr>
          <w:sz w:val="22"/>
          <w:szCs w:val="22"/>
        </w:rPr>
        <w:t xml:space="preserve">2. </w:t>
      </w:r>
      <w:r w:rsidRPr="00F7530E">
        <w:rPr>
          <w:sz w:val="22"/>
          <w:szCs w:val="22"/>
        </w:rPr>
        <w:t>Szczegółowy</w:t>
      </w:r>
      <w:r>
        <w:rPr>
          <w:sz w:val="22"/>
          <w:szCs w:val="22"/>
        </w:rPr>
        <w:t xml:space="preserve"> </w:t>
      </w:r>
      <w:r w:rsidRPr="00801F87">
        <w:rPr>
          <w:sz w:val="22"/>
          <w:szCs w:val="22"/>
        </w:rPr>
        <w:t>opis</w:t>
      </w:r>
      <w:r>
        <w:rPr>
          <w:sz w:val="22"/>
          <w:szCs w:val="22"/>
        </w:rPr>
        <w:t xml:space="preserve"> </w:t>
      </w:r>
      <w:r w:rsidRPr="00F7530E">
        <w:rPr>
          <w:sz w:val="22"/>
          <w:szCs w:val="22"/>
        </w:rPr>
        <w:t>przedmiot</w:t>
      </w:r>
      <w:r>
        <w:rPr>
          <w:sz w:val="22"/>
          <w:szCs w:val="22"/>
        </w:rPr>
        <w:t>u</w:t>
      </w:r>
      <w:r w:rsidRPr="00F7530E">
        <w:rPr>
          <w:sz w:val="22"/>
          <w:szCs w:val="22"/>
        </w:rPr>
        <w:t xml:space="preserve"> zamówienia został określony w formularzu ofertowym stanowiącym </w:t>
      </w:r>
      <w:r>
        <w:rPr>
          <w:sz w:val="22"/>
          <w:szCs w:val="22"/>
        </w:rPr>
        <w:t>Z</w:t>
      </w:r>
      <w:r w:rsidRPr="00F7530E">
        <w:rPr>
          <w:sz w:val="22"/>
          <w:szCs w:val="22"/>
        </w:rPr>
        <w:t>ałącznik nr 1 do specyfikacji warunków zamówienia, stanowiąc</w:t>
      </w:r>
      <w:r>
        <w:rPr>
          <w:sz w:val="22"/>
          <w:szCs w:val="22"/>
        </w:rPr>
        <w:t>y</w:t>
      </w:r>
      <w:r w:rsidRPr="00F7530E">
        <w:rPr>
          <w:sz w:val="22"/>
          <w:szCs w:val="22"/>
        </w:rPr>
        <w:t xml:space="preserve"> jej integralną część.</w:t>
      </w:r>
    </w:p>
    <w:p w:rsidR="00555DC9" w:rsidRDefault="00555DC9" w:rsidP="00555DC9">
      <w:pPr>
        <w:spacing w:line="276" w:lineRule="auto"/>
        <w:jc w:val="both"/>
        <w:rPr>
          <w:sz w:val="22"/>
          <w:szCs w:val="22"/>
        </w:rPr>
      </w:pPr>
      <w:r>
        <w:rPr>
          <w:sz w:val="22"/>
          <w:szCs w:val="22"/>
        </w:rPr>
        <w:t xml:space="preserve">3. </w:t>
      </w:r>
      <w:r w:rsidRPr="00613A5D">
        <w:rPr>
          <w:sz w:val="22"/>
          <w:szCs w:val="22"/>
        </w:rPr>
        <w:t xml:space="preserve">W formularzu ofertowym stanowiącym Załącznik nr 1 do specyfikacji warunków zamówienia w części tabelarycznej należy wpisać  nazwę handlową, numer katalogowy i producenta oferowanego przez Wykonawcę produktu. </w:t>
      </w:r>
    </w:p>
    <w:p w:rsidR="00555DC9" w:rsidRDefault="00555DC9" w:rsidP="00555DC9">
      <w:pPr>
        <w:spacing w:line="276" w:lineRule="auto"/>
        <w:jc w:val="both"/>
        <w:rPr>
          <w:sz w:val="22"/>
          <w:szCs w:val="22"/>
        </w:rPr>
      </w:pPr>
      <w:r>
        <w:rPr>
          <w:sz w:val="22"/>
          <w:szCs w:val="22"/>
        </w:rPr>
        <w:t>4. Przedmiot zamówienia powinien odpowiadać określonym przez Zamawiającego parametrom technicznym, funkcjonalnym i jakościowym wskazanym w opisie stanowiącym  załącznik nr 1 do SWZ.</w:t>
      </w:r>
    </w:p>
    <w:p w:rsidR="00555DC9" w:rsidRDefault="00555DC9" w:rsidP="00555DC9">
      <w:pPr>
        <w:spacing w:line="276" w:lineRule="auto"/>
        <w:jc w:val="both"/>
        <w:rPr>
          <w:sz w:val="22"/>
          <w:szCs w:val="22"/>
        </w:rPr>
      </w:pPr>
      <w:r>
        <w:rPr>
          <w:sz w:val="22"/>
          <w:szCs w:val="22"/>
        </w:rPr>
        <w:t xml:space="preserve">5. </w:t>
      </w:r>
      <w:r w:rsidRPr="00B66D48">
        <w:rPr>
          <w:sz w:val="22"/>
          <w:szCs w:val="22"/>
        </w:rPr>
        <w:t>W przypadku zaprzestania lub braku produkcji danego asortymentu, jakiego wymaga Zamawiający w formularzu ofertowym stanowiącym załącznik nr 1 do specyfikacji warunków zamówienia należy podać zamiennik w ofercie, jeżeli występuje na rynku. Jeżeli zaprzestano bądź brak produkcji danego asortymentu lub zamiennika Wykonawca na etapie przygotowania oferty powinien zwrócić się do Zamawiającego o wykreślenie danego asortymentu z postępowania oraz zamieszczenie adnotacji - zakończenie produkcji/wycofanie produktu, pod warunkiem gotowości przedłożenia stosownych dokumentów, na każde żądanie Zamawiającego od chwili otwarcia ofert przez okres trwania umowy.</w:t>
      </w:r>
    </w:p>
    <w:p w:rsidR="00555DC9" w:rsidRDefault="00555DC9" w:rsidP="00555DC9">
      <w:pPr>
        <w:spacing w:line="276" w:lineRule="auto"/>
        <w:jc w:val="both"/>
        <w:rPr>
          <w:sz w:val="22"/>
          <w:szCs w:val="22"/>
        </w:rPr>
      </w:pPr>
      <w:r>
        <w:rPr>
          <w:sz w:val="22"/>
          <w:szCs w:val="22"/>
        </w:rPr>
        <w:t xml:space="preserve">6. </w:t>
      </w:r>
      <w:r w:rsidRPr="00127DD0">
        <w:rPr>
          <w:sz w:val="22"/>
          <w:szCs w:val="22"/>
        </w:rPr>
        <w:t>Wykonawca powiadomi Zamawiającego o wszystkich wycofanych, wstrzymanych w obrocie</w:t>
      </w:r>
      <w:r w:rsidRPr="00846FF1">
        <w:rPr>
          <w:sz w:val="22"/>
          <w:szCs w:val="22"/>
        </w:rPr>
        <w:t xml:space="preserve"> asortymentach objętych przedmiotem umowy w terminie, w którym ich użycie nie będzie zagrażało życiu bądź zdrowiu. </w:t>
      </w:r>
    </w:p>
    <w:p w:rsidR="00555DC9" w:rsidRDefault="00555DC9" w:rsidP="00555DC9">
      <w:pPr>
        <w:spacing w:line="276" w:lineRule="auto"/>
        <w:jc w:val="both"/>
        <w:rPr>
          <w:sz w:val="22"/>
          <w:szCs w:val="22"/>
        </w:rPr>
      </w:pPr>
      <w:r>
        <w:rPr>
          <w:sz w:val="22"/>
          <w:szCs w:val="22"/>
        </w:rPr>
        <w:t xml:space="preserve">7. </w:t>
      </w:r>
      <w:r w:rsidRPr="00DC0048">
        <w:rPr>
          <w:sz w:val="22"/>
          <w:szCs w:val="22"/>
        </w:rPr>
        <w:t xml:space="preserve">Oferowany przedmiot zamówienia musi być wprowadzony do obrotu i używania zgodnie </w:t>
      </w:r>
      <w:r>
        <w:rPr>
          <w:sz w:val="22"/>
          <w:szCs w:val="22"/>
        </w:rPr>
        <w:br/>
      </w:r>
      <w:r w:rsidRPr="00DC0048">
        <w:rPr>
          <w:sz w:val="22"/>
          <w:szCs w:val="22"/>
        </w:rPr>
        <w:t xml:space="preserve">z przepisami ustawy </w:t>
      </w:r>
      <w:r>
        <w:rPr>
          <w:sz w:val="22"/>
          <w:szCs w:val="22"/>
        </w:rPr>
        <w:t xml:space="preserve">o wyrobach medycznych </w:t>
      </w:r>
      <w:r w:rsidRPr="00DC0048">
        <w:rPr>
          <w:sz w:val="22"/>
          <w:szCs w:val="22"/>
        </w:rPr>
        <w:t xml:space="preserve">z dnia </w:t>
      </w:r>
      <w:r>
        <w:rPr>
          <w:color w:val="000000"/>
          <w:sz w:val="22"/>
          <w:szCs w:val="22"/>
        </w:rPr>
        <w:t xml:space="preserve">7 kwietnia </w:t>
      </w:r>
      <w:r w:rsidRPr="00FD0196">
        <w:rPr>
          <w:color w:val="000000"/>
          <w:sz w:val="22"/>
          <w:szCs w:val="22"/>
        </w:rPr>
        <w:t>2022r.</w:t>
      </w:r>
      <w:r w:rsidRPr="00FD0196">
        <w:rPr>
          <w:sz w:val="22"/>
          <w:szCs w:val="22"/>
        </w:rPr>
        <w:t xml:space="preserve"> (Dz</w:t>
      </w:r>
      <w:r>
        <w:rPr>
          <w:sz w:val="22"/>
          <w:szCs w:val="22"/>
        </w:rPr>
        <w:t xml:space="preserve">. </w:t>
      </w:r>
      <w:r w:rsidRPr="0031729A">
        <w:rPr>
          <w:sz w:val="22"/>
          <w:szCs w:val="22"/>
        </w:rPr>
        <w:t>U. z 2022r. poz. 974</w:t>
      </w:r>
      <w:r w:rsidR="000124EE">
        <w:rPr>
          <w:sz w:val="22"/>
          <w:szCs w:val="22"/>
        </w:rPr>
        <w:t xml:space="preserve"> </w:t>
      </w:r>
      <w:r w:rsidR="000124EE">
        <w:rPr>
          <w:sz w:val="22"/>
          <w:szCs w:val="22"/>
        </w:rPr>
        <w:br/>
        <w:t xml:space="preserve">z </w:t>
      </w:r>
      <w:proofErr w:type="spellStart"/>
      <w:r w:rsidR="000124EE">
        <w:rPr>
          <w:sz w:val="22"/>
          <w:szCs w:val="22"/>
        </w:rPr>
        <w:t>późn</w:t>
      </w:r>
      <w:proofErr w:type="spellEnd"/>
      <w:r w:rsidR="000124EE">
        <w:rPr>
          <w:sz w:val="22"/>
          <w:szCs w:val="22"/>
        </w:rPr>
        <w:t>. zm.</w:t>
      </w:r>
      <w:r w:rsidRPr="0031729A">
        <w:rPr>
          <w:sz w:val="22"/>
          <w:szCs w:val="22"/>
        </w:rPr>
        <w:t>)</w:t>
      </w:r>
      <w:r w:rsidRPr="00DC0048">
        <w:rPr>
          <w:sz w:val="22"/>
          <w:szCs w:val="22"/>
        </w:rPr>
        <w:t>,</w:t>
      </w:r>
      <w:r>
        <w:rPr>
          <w:sz w:val="22"/>
          <w:szCs w:val="22"/>
        </w:rPr>
        <w:t xml:space="preserve"> </w:t>
      </w:r>
      <w:r w:rsidRPr="00DC0048">
        <w:rPr>
          <w:sz w:val="22"/>
          <w:szCs w:val="22"/>
        </w:rPr>
        <w:t>z</w:t>
      </w:r>
      <w:r>
        <w:rPr>
          <w:sz w:val="22"/>
          <w:szCs w:val="22"/>
        </w:rPr>
        <w:t>godnie z Załącznikiem nr 1 do S</w:t>
      </w:r>
      <w:r w:rsidRPr="00DC0048">
        <w:rPr>
          <w:sz w:val="22"/>
          <w:szCs w:val="22"/>
        </w:rPr>
        <w:t>WZ. Wykonawca zobowiązany jest dostarczyć kopie w/w dokumentów na każde żądanie Zamawiającego.</w:t>
      </w:r>
    </w:p>
    <w:p w:rsidR="00555DC9" w:rsidRDefault="00555DC9" w:rsidP="00555DC9">
      <w:pPr>
        <w:spacing w:line="276" w:lineRule="auto"/>
        <w:jc w:val="both"/>
        <w:rPr>
          <w:sz w:val="22"/>
          <w:szCs w:val="22"/>
        </w:rPr>
      </w:pPr>
      <w:r>
        <w:rPr>
          <w:sz w:val="22"/>
          <w:szCs w:val="22"/>
        </w:rPr>
        <w:t xml:space="preserve">8. </w:t>
      </w:r>
      <w:r w:rsidRPr="009B78E7">
        <w:rPr>
          <w:color w:val="000000"/>
          <w:sz w:val="22"/>
          <w:szCs w:val="22"/>
          <w:shd w:val="clear" w:color="auto" w:fill="FFFFFF"/>
        </w:rPr>
        <w:t xml:space="preserve">Okres ważności dostarczonego </w:t>
      </w:r>
      <w:r w:rsidRPr="0059523A">
        <w:rPr>
          <w:sz w:val="22"/>
          <w:szCs w:val="22"/>
          <w:shd w:val="clear" w:color="auto" w:fill="FFFFFF"/>
        </w:rPr>
        <w:t xml:space="preserve">towaru wynosi minimum 12 miesięcy </w:t>
      </w:r>
      <w:r w:rsidRPr="009B78E7">
        <w:rPr>
          <w:sz w:val="22"/>
          <w:szCs w:val="22"/>
        </w:rPr>
        <w:t>od daty dostawy do Zamawiającego.</w:t>
      </w:r>
    </w:p>
    <w:p w:rsidR="00555DC9" w:rsidRPr="009B78E7" w:rsidRDefault="00555DC9" w:rsidP="00555DC9">
      <w:pPr>
        <w:spacing w:line="276" w:lineRule="auto"/>
        <w:jc w:val="both"/>
        <w:rPr>
          <w:sz w:val="22"/>
          <w:szCs w:val="22"/>
        </w:rPr>
      </w:pPr>
      <w:r>
        <w:rPr>
          <w:sz w:val="22"/>
          <w:szCs w:val="22"/>
        </w:rPr>
        <w:lastRenderedPageBreak/>
        <w:t xml:space="preserve">9. </w:t>
      </w:r>
      <w:r w:rsidRPr="009B78E7">
        <w:rPr>
          <w:color w:val="000000"/>
          <w:sz w:val="22"/>
          <w:szCs w:val="22"/>
          <w:shd w:val="clear" w:color="auto" w:fill="FFFFFF"/>
        </w:rPr>
        <w:t xml:space="preserve">Miejsce realizacji: </w:t>
      </w:r>
    </w:p>
    <w:p w:rsidR="00555DC9" w:rsidRDefault="00555DC9" w:rsidP="00555DC9">
      <w:pPr>
        <w:pStyle w:val="Akapitzlist"/>
        <w:spacing w:line="276" w:lineRule="auto"/>
        <w:ind w:left="360"/>
        <w:jc w:val="both"/>
        <w:rPr>
          <w:color w:val="000000"/>
          <w:sz w:val="22"/>
          <w:szCs w:val="22"/>
          <w:shd w:val="clear" w:color="auto" w:fill="FFFFFF"/>
        </w:rPr>
      </w:pPr>
      <w:r w:rsidRPr="003B19DE">
        <w:rPr>
          <w:sz w:val="22"/>
          <w:szCs w:val="22"/>
        </w:rPr>
        <w:t xml:space="preserve">Magazyn Medyczno-Gospodarczy Samodzielnego Publicznego Zakładu Opieki Zdrowotnej </w:t>
      </w:r>
      <w:r w:rsidRPr="003B19DE">
        <w:rPr>
          <w:sz w:val="22"/>
          <w:szCs w:val="22"/>
        </w:rPr>
        <w:br/>
        <w:t>w Mońkach, mieszczący się w Mońkach przy Al. Niepodległości 9</w:t>
      </w:r>
      <w:r w:rsidRPr="003B19DE">
        <w:rPr>
          <w:color w:val="000000"/>
          <w:sz w:val="22"/>
          <w:szCs w:val="22"/>
          <w:shd w:val="clear" w:color="auto" w:fill="FFFFFF"/>
        </w:rPr>
        <w:t>.</w:t>
      </w:r>
    </w:p>
    <w:p w:rsidR="00555DC9" w:rsidRPr="009B78E7" w:rsidRDefault="00555DC9" w:rsidP="00555DC9">
      <w:pPr>
        <w:spacing w:line="276" w:lineRule="auto"/>
        <w:jc w:val="both"/>
        <w:rPr>
          <w:color w:val="000000"/>
          <w:sz w:val="22"/>
          <w:szCs w:val="22"/>
          <w:shd w:val="clear" w:color="auto" w:fill="FFFFFF"/>
        </w:rPr>
      </w:pPr>
      <w:r>
        <w:rPr>
          <w:color w:val="000000"/>
          <w:sz w:val="22"/>
          <w:szCs w:val="22"/>
          <w:shd w:val="clear" w:color="auto" w:fill="FFFFFF"/>
        </w:rPr>
        <w:t xml:space="preserve">10. </w:t>
      </w:r>
      <w:r w:rsidRPr="009B78E7">
        <w:rPr>
          <w:b/>
          <w:bCs/>
          <w:sz w:val="22"/>
          <w:szCs w:val="22"/>
        </w:rPr>
        <w:t>Wspólny Słownik Zamówień (CPV):</w:t>
      </w:r>
    </w:p>
    <w:p w:rsidR="00555DC9" w:rsidRDefault="00555DC9" w:rsidP="00555DC9">
      <w:pPr>
        <w:spacing w:line="276" w:lineRule="auto"/>
        <w:ind w:firstLine="426"/>
        <w:jc w:val="both"/>
        <w:rPr>
          <w:color w:val="2D2D2D"/>
          <w:sz w:val="22"/>
          <w:szCs w:val="22"/>
          <w:shd w:val="clear" w:color="auto" w:fill="FFFFFF"/>
        </w:rPr>
      </w:pPr>
      <w:r w:rsidRPr="00A87BF4">
        <w:rPr>
          <w:color w:val="000000"/>
          <w:sz w:val="22"/>
          <w:szCs w:val="22"/>
          <w:shd w:val="clear" w:color="auto" w:fill="FFFFFF"/>
        </w:rPr>
        <w:t xml:space="preserve">33.14.00.00-3 - </w:t>
      </w:r>
      <w:r w:rsidRPr="00A87BF4">
        <w:rPr>
          <w:color w:val="2D2D2D"/>
          <w:sz w:val="22"/>
          <w:szCs w:val="22"/>
          <w:shd w:val="clear" w:color="auto" w:fill="FFFFFF"/>
        </w:rPr>
        <w:t>Materiały medyczne</w:t>
      </w:r>
    </w:p>
    <w:p w:rsidR="00555DC9" w:rsidRDefault="00555DC9" w:rsidP="00BC7103">
      <w:pPr>
        <w:autoSpaceDE w:val="0"/>
        <w:autoSpaceDN w:val="0"/>
        <w:adjustRightInd w:val="0"/>
        <w:spacing w:line="276" w:lineRule="auto"/>
        <w:jc w:val="both"/>
        <w:rPr>
          <w:rFonts w:eastAsiaTheme="minorHAnsi"/>
          <w:sz w:val="22"/>
          <w:szCs w:val="22"/>
        </w:rPr>
      </w:pPr>
    </w:p>
    <w:p w:rsidR="00F32DE3" w:rsidRPr="00FC77EF" w:rsidRDefault="00A03544" w:rsidP="00655EF2">
      <w:pPr>
        <w:autoSpaceDE w:val="0"/>
        <w:autoSpaceDN w:val="0"/>
        <w:adjustRightInd w:val="0"/>
        <w:spacing w:line="276" w:lineRule="auto"/>
        <w:jc w:val="both"/>
        <w:rPr>
          <w:b/>
          <w:bCs/>
          <w:color w:val="000000"/>
          <w:sz w:val="22"/>
          <w:szCs w:val="22"/>
          <w:highlight w:val="lightGray"/>
        </w:rPr>
      </w:pPr>
      <w:r w:rsidRPr="00FC77EF">
        <w:rPr>
          <w:b/>
          <w:bCs/>
          <w:color w:val="000000"/>
          <w:sz w:val="22"/>
          <w:szCs w:val="22"/>
          <w:highlight w:val="lightGray"/>
        </w:rPr>
        <w:t>V</w:t>
      </w:r>
      <w:r w:rsidR="0025458F" w:rsidRPr="00FC77EF">
        <w:rPr>
          <w:b/>
          <w:bCs/>
          <w:color w:val="000000"/>
          <w:sz w:val="22"/>
          <w:szCs w:val="22"/>
          <w:highlight w:val="lightGray"/>
        </w:rPr>
        <w:t xml:space="preserve">. </w:t>
      </w:r>
      <w:r w:rsidR="00F32DE3" w:rsidRPr="00FC77EF">
        <w:rPr>
          <w:b/>
          <w:bCs/>
          <w:color w:val="000000"/>
          <w:sz w:val="22"/>
          <w:szCs w:val="22"/>
          <w:highlight w:val="lightGray"/>
        </w:rPr>
        <w:t>INFORMACJA O PRZEWIDYWANYCH ZAMÓWIENIACH, O KTÓRYCH MOWA W ART. 214 UST. 1 PKT 7 I 8 USTAWY PZP.</w:t>
      </w:r>
    </w:p>
    <w:p w:rsidR="00A6116B" w:rsidRPr="00FC77EF" w:rsidRDefault="00F32DE3" w:rsidP="00F32DE3">
      <w:pPr>
        <w:jc w:val="both"/>
        <w:rPr>
          <w:sz w:val="22"/>
          <w:szCs w:val="22"/>
        </w:rPr>
      </w:pPr>
      <w:r w:rsidRPr="00FC77EF">
        <w:rPr>
          <w:sz w:val="22"/>
          <w:szCs w:val="22"/>
        </w:rPr>
        <w:t xml:space="preserve">Zamawiający nie przewiduje udzielenia zamówień, o których mowa w art. 214 ust. 1 pkt 7 i 8 ustawy </w:t>
      </w:r>
      <w:proofErr w:type="spellStart"/>
      <w:r w:rsidRPr="00FC77EF">
        <w:rPr>
          <w:sz w:val="22"/>
          <w:szCs w:val="22"/>
        </w:rPr>
        <w:t>Pzp</w:t>
      </w:r>
      <w:proofErr w:type="spellEnd"/>
      <w:r w:rsidRPr="00FC77EF">
        <w:rPr>
          <w:sz w:val="22"/>
          <w:szCs w:val="22"/>
        </w:rPr>
        <w:t xml:space="preserve">. </w:t>
      </w:r>
    </w:p>
    <w:p w:rsidR="009F70C7" w:rsidRPr="00FC77EF" w:rsidRDefault="009F70C7" w:rsidP="00200ED4">
      <w:pPr>
        <w:jc w:val="both"/>
        <w:rPr>
          <w:color w:val="000000"/>
          <w:sz w:val="22"/>
          <w:szCs w:val="22"/>
        </w:rPr>
      </w:pPr>
    </w:p>
    <w:p w:rsidR="00B126F9" w:rsidRDefault="00A03544" w:rsidP="00B126F9">
      <w:pPr>
        <w:jc w:val="both"/>
        <w:rPr>
          <w:b/>
          <w:bCs/>
          <w:sz w:val="22"/>
          <w:szCs w:val="22"/>
        </w:rPr>
      </w:pPr>
      <w:r w:rsidRPr="00B126F9">
        <w:rPr>
          <w:b/>
          <w:bCs/>
          <w:sz w:val="22"/>
          <w:szCs w:val="22"/>
          <w:highlight w:val="lightGray"/>
        </w:rPr>
        <w:t>VI</w:t>
      </w:r>
      <w:r w:rsidR="00200ED4" w:rsidRPr="00B126F9">
        <w:rPr>
          <w:b/>
          <w:bCs/>
          <w:sz w:val="22"/>
          <w:szCs w:val="22"/>
          <w:highlight w:val="lightGray"/>
        </w:rPr>
        <w:t>.  TERMIN WYKONANIA ZAMÓWIENIA.</w:t>
      </w:r>
    </w:p>
    <w:p w:rsidR="00C4393E" w:rsidRDefault="00C4393E" w:rsidP="00C4393E">
      <w:pPr>
        <w:pStyle w:val="Tekstpodstawowy"/>
        <w:jc w:val="both"/>
        <w:rPr>
          <w:b w:val="0"/>
          <w:sz w:val="22"/>
          <w:szCs w:val="22"/>
        </w:rPr>
      </w:pPr>
      <w:bookmarkStart w:id="4" w:name="OLE_LINK3"/>
      <w:bookmarkStart w:id="5" w:name="OLE_LINK4"/>
      <w:r w:rsidRPr="00CE2720">
        <w:rPr>
          <w:b w:val="0"/>
          <w:sz w:val="22"/>
          <w:szCs w:val="22"/>
        </w:rPr>
        <w:t xml:space="preserve">Termin </w:t>
      </w:r>
      <w:r w:rsidRPr="002B0DB8">
        <w:rPr>
          <w:b w:val="0"/>
          <w:sz w:val="22"/>
          <w:szCs w:val="22"/>
        </w:rPr>
        <w:t>wykonania zamówienia –</w:t>
      </w:r>
      <w:bookmarkEnd w:id="4"/>
      <w:bookmarkEnd w:id="5"/>
      <w:r w:rsidR="0007145A" w:rsidRPr="002B0DB8">
        <w:rPr>
          <w:sz w:val="22"/>
          <w:szCs w:val="22"/>
        </w:rPr>
        <w:t xml:space="preserve"> </w:t>
      </w:r>
      <w:r w:rsidR="005A0643" w:rsidRPr="002B0DB8">
        <w:rPr>
          <w:sz w:val="22"/>
          <w:szCs w:val="22"/>
        </w:rPr>
        <w:t>24</w:t>
      </w:r>
      <w:r w:rsidR="00847D90" w:rsidRPr="002B0DB8">
        <w:rPr>
          <w:sz w:val="22"/>
          <w:szCs w:val="22"/>
        </w:rPr>
        <w:t xml:space="preserve"> miesi</w:t>
      </w:r>
      <w:r w:rsidR="005A0643" w:rsidRPr="002B0DB8">
        <w:rPr>
          <w:sz w:val="22"/>
          <w:szCs w:val="22"/>
        </w:rPr>
        <w:t>ące</w:t>
      </w:r>
      <w:r w:rsidRPr="002B0DB8">
        <w:rPr>
          <w:sz w:val="22"/>
          <w:szCs w:val="22"/>
        </w:rPr>
        <w:t>.</w:t>
      </w:r>
    </w:p>
    <w:p w:rsidR="00421401" w:rsidRPr="001E4CDE" w:rsidRDefault="00421401" w:rsidP="00421401">
      <w:pPr>
        <w:autoSpaceDE w:val="0"/>
        <w:autoSpaceDN w:val="0"/>
        <w:adjustRightInd w:val="0"/>
        <w:rPr>
          <w:sz w:val="22"/>
          <w:szCs w:val="22"/>
        </w:rPr>
      </w:pPr>
    </w:p>
    <w:p w:rsidR="009E69F7" w:rsidRPr="00786966" w:rsidRDefault="00A03544" w:rsidP="00786966">
      <w:pPr>
        <w:shd w:val="clear" w:color="auto" w:fill="D9D9D9"/>
        <w:autoSpaceDE w:val="0"/>
        <w:autoSpaceDN w:val="0"/>
        <w:adjustRightInd w:val="0"/>
        <w:jc w:val="both"/>
        <w:rPr>
          <w:b/>
          <w:sz w:val="22"/>
          <w:szCs w:val="22"/>
        </w:rPr>
      </w:pPr>
      <w:r w:rsidRPr="00FC77EF">
        <w:rPr>
          <w:b/>
          <w:sz w:val="22"/>
          <w:szCs w:val="22"/>
        </w:rPr>
        <w:t xml:space="preserve">VII. </w:t>
      </w:r>
      <w:r w:rsidR="00651DBE" w:rsidRPr="00FC77EF">
        <w:rPr>
          <w:b/>
          <w:sz w:val="22"/>
          <w:szCs w:val="22"/>
        </w:rPr>
        <w:t xml:space="preserve">PROJEKTOWANE POSTANOWIENIA UMOWY W SPRAWIE ZAMÓWIENIA PUBLICZNEGO, KTÓRE ZOSTANĄ WPROWADZONE DO TREŚCI TEJ UMOWY </w:t>
      </w:r>
    </w:p>
    <w:p w:rsidR="00651DBE" w:rsidRDefault="00651DBE" w:rsidP="00651DBE">
      <w:pPr>
        <w:autoSpaceDE w:val="0"/>
        <w:autoSpaceDN w:val="0"/>
        <w:adjustRightInd w:val="0"/>
        <w:spacing w:before="120"/>
        <w:jc w:val="both"/>
        <w:rPr>
          <w:sz w:val="22"/>
          <w:szCs w:val="22"/>
        </w:rPr>
      </w:pPr>
      <w:r w:rsidRPr="00FC77EF">
        <w:rPr>
          <w:sz w:val="22"/>
          <w:szCs w:val="22"/>
        </w:rPr>
        <w:t xml:space="preserve">Projektowane postanowienia umowy w sprawie zamówienia publicznego, które zostaną wprowadzone </w:t>
      </w:r>
      <w:r w:rsidRPr="00496D91">
        <w:rPr>
          <w:sz w:val="22"/>
          <w:szCs w:val="22"/>
        </w:rPr>
        <w:t xml:space="preserve">do treści tej umowy, określone zostały </w:t>
      </w:r>
      <w:r w:rsidRPr="00A531F9">
        <w:rPr>
          <w:sz w:val="22"/>
          <w:szCs w:val="22"/>
        </w:rPr>
        <w:t xml:space="preserve">w </w:t>
      </w:r>
      <w:r w:rsidR="00A03544" w:rsidRPr="00A531F9">
        <w:rPr>
          <w:sz w:val="22"/>
          <w:szCs w:val="22"/>
        </w:rPr>
        <w:t>Z</w:t>
      </w:r>
      <w:r w:rsidRPr="00A531F9">
        <w:rPr>
          <w:sz w:val="22"/>
          <w:szCs w:val="22"/>
        </w:rPr>
        <w:t xml:space="preserve">ałączniku nr </w:t>
      </w:r>
      <w:r w:rsidR="00E41563" w:rsidRPr="00A531F9">
        <w:rPr>
          <w:sz w:val="22"/>
          <w:szCs w:val="22"/>
        </w:rPr>
        <w:t>4</w:t>
      </w:r>
      <w:r w:rsidRPr="00A531F9">
        <w:rPr>
          <w:sz w:val="22"/>
          <w:szCs w:val="22"/>
        </w:rPr>
        <w:t xml:space="preserve"> do SWZ.</w:t>
      </w:r>
    </w:p>
    <w:p w:rsidR="00EF4CA1" w:rsidRDefault="00EF4CA1" w:rsidP="00651DBE">
      <w:pPr>
        <w:autoSpaceDE w:val="0"/>
        <w:autoSpaceDN w:val="0"/>
        <w:adjustRightInd w:val="0"/>
        <w:spacing w:before="120"/>
        <w:jc w:val="both"/>
        <w:rPr>
          <w:sz w:val="22"/>
          <w:szCs w:val="22"/>
        </w:rPr>
      </w:pPr>
    </w:p>
    <w:p w:rsidR="009E69F7" w:rsidRPr="00FC77EF" w:rsidRDefault="00A03544" w:rsidP="009E69F7">
      <w:pPr>
        <w:shd w:val="clear" w:color="auto" w:fill="D9D9D9"/>
        <w:tabs>
          <w:tab w:val="right" w:pos="9070"/>
        </w:tabs>
        <w:autoSpaceDE w:val="0"/>
        <w:autoSpaceDN w:val="0"/>
        <w:adjustRightInd w:val="0"/>
        <w:spacing w:before="120"/>
        <w:rPr>
          <w:b/>
          <w:sz w:val="22"/>
          <w:szCs w:val="22"/>
        </w:rPr>
      </w:pPr>
      <w:r w:rsidRPr="00FC77EF">
        <w:rPr>
          <w:b/>
          <w:sz w:val="22"/>
          <w:szCs w:val="22"/>
        </w:rPr>
        <w:t xml:space="preserve">VIII. </w:t>
      </w:r>
      <w:r w:rsidR="00651DBE" w:rsidRPr="00FC77EF">
        <w:rPr>
          <w:b/>
          <w:sz w:val="22"/>
          <w:szCs w:val="22"/>
        </w:rPr>
        <w:t>INFORMACJE O</w:t>
      </w:r>
      <w:r w:rsidR="00413F1A">
        <w:rPr>
          <w:b/>
          <w:sz w:val="22"/>
          <w:szCs w:val="22"/>
        </w:rPr>
        <w:t xml:space="preserve"> </w:t>
      </w:r>
      <w:r w:rsidR="00651DBE" w:rsidRPr="00FC77EF">
        <w:rPr>
          <w:b/>
          <w:sz w:val="22"/>
          <w:szCs w:val="22"/>
        </w:rPr>
        <w:t xml:space="preserve">ŚRODKACH KOMUNIKACJI ELEKTRONICZNEJ </w:t>
      </w:r>
      <w:r w:rsidR="009E69F7">
        <w:rPr>
          <w:b/>
          <w:sz w:val="22"/>
          <w:szCs w:val="22"/>
        </w:rPr>
        <w:tab/>
      </w:r>
    </w:p>
    <w:p w:rsidR="00326D27" w:rsidRPr="00786966" w:rsidRDefault="00326D27" w:rsidP="009E69F7">
      <w:pPr>
        <w:numPr>
          <w:ilvl w:val="0"/>
          <w:numId w:val="4"/>
        </w:numPr>
        <w:autoSpaceDE w:val="0"/>
        <w:autoSpaceDN w:val="0"/>
        <w:adjustRightInd w:val="0"/>
        <w:spacing w:line="276" w:lineRule="auto"/>
        <w:ind w:left="567"/>
        <w:rPr>
          <w:sz w:val="22"/>
          <w:szCs w:val="22"/>
        </w:rPr>
      </w:pPr>
      <w:r w:rsidRPr="00786966">
        <w:rPr>
          <w:sz w:val="22"/>
          <w:szCs w:val="22"/>
        </w:rPr>
        <w:t>W postępowaniu o udzielenie zamówienia komunikacja między Zamawiającym, a Wykonawcami odbywa się przy użyciu platformy: e-Zamówienia, k</w:t>
      </w:r>
      <w:r w:rsidR="009E69F7" w:rsidRPr="00786966">
        <w:rPr>
          <w:sz w:val="22"/>
          <w:szCs w:val="22"/>
        </w:rPr>
        <w:t>tóra jest dostępna pod adresem:</w:t>
      </w:r>
      <w:r w:rsidR="00786966" w:rsidRPr="00786966">
        <w:rPr>
          <w:sz w:val="22"/>
          <w:szCs w:val="22"/>
        </w:rPr>
        <w:t xml:space="preserve"> </w:t>
      </w:r>
      <w:r w:rsidRPr="00786966">
        <w:rPr>
          <w:sz w:val="22"/>
          <w:szCs w:val="22"/>
        </w:rPr>
        <w:t>https://ezamowienia.gov.pl oraz poczty elektronicznej:</w:t>
      </w:r>
      <w:r w:rsidR="009E69F7" w:rsidRPr="00786966">
        <w:rPr>
          <w:sz w:val="22"/>
          <w:szCs w:val="22"/>
        </w:rPr>
        <w:t xml:space="preserve"> </w:t>
      </w:r>
      <w:r w:rsidRPr="00786966">
        <w:rPr>
          <w:sz w:val="22"/>
          <w:szCs w:val="22"/>
        </w:rPr>
        <w:t>zamowienia_publiczne@szpital-monki.h2.pl</w:t>
      </w:r>
    </w:p>
    <w:p w:rsidR="00326D27" w:rsidRPr="00786966" w:rsidRDefault="00326D27" w:rsidP="009E69F7">
      <w:pPr>
        <w:numPr>
          <w:ilvl w:val="0"/>
          <w:numId w:val="4"/>
        </w:numPr>
        <w:autoSpaceDE w:val="0"/>
        <w:autoSpaceDN w:val="0"/>
        <w:adjustRightInd w:val="0"/>
        <w:spacing w:line="276" w:lineRule="auto"/>
        <w:ind w:left="567"/>
        <w:jc w:val="both"/>
        <w:rPr>
          <w:sz w:val="22"/>
          <w:szCs w:val="22"/>
        </w:rPr>
      </w:pPr>
      <w:r w:rsidRPr="00786966">
        <w:rPr>
          <w:sz w:val="22"/>
          <w:szCs w:val="22"/>
        </w:rPr>
        <w:t>Wykonawca zamierzający wziąć udział w postępowaniu o udzielenie zamówienia publicznego</w:t>
      </w:r>
      <w:r w:rsidR="001A453F" w:rsidRPr="00786966">
        <w:rPr>
          <w:sz w:val="22"/>
          <w:szCs w:val="22"/>
        </w:rPr>
        <w:t xml:space="preserve"> </w:t>
      </w:r>
      <w:r w:rsidRPr="00786966">
        <w:rPr>
          <w:sz w:val="22"/>
          <w:szCs w:val="22"/>
        </w:rPr>
        <w:t>(zamierzający złożyć ofertę) musi posiadać konto z rolą „Wykonawca”, pos</w:t>
      </w:r>
      <w:r w:rsidR="001A453F" w:rsidRPr="00786966">
        <w:rPr>
          <w:sz w:val="22"/>
          <w:szCs w:val="22"/>
        </w:rPr>
        <w:t xml:space="preserve">iadający </w:t>
      </w:r>
      <w:r w:rsidRPr="00786966">
        <w:rPr>
          <w:sz w:val="22"/>
          <w:szCs w:val="22"/>
        </w:rPr>
        <w:t xml:space="preserve">uprawnienia do </w:t>
      </w:r>
      <w:r w:rsidR="001A453F" w:rsidRPr="00786966">
        <w:rPr>
          <w:sz w:val="22"/>
          <w:szCs w:val="22"/>
        </w:rPr>
        <w:t xml:space="preserve"> </w:t>
      </w:r>
      <w:r w:rsidRPr="00786966">
        <w:rPr>
          <w:sz w:val="22"/>
          <w:szCs w:val="22"/>
        </w:rPr>
        <w:t xml:space="preserve">składania Ofert, na Platformie e-Zamówienia. Szczegółowe informacje na temat zakładania kont </w:t>
      </w:r>
      <w:r w:rsidR="001A453F" w:rsidRPr="00786966">
        <w:rPr>
          <w:sz w:val="22"/>
          <w:szCs w:val="22"/>
        </w:rPr>
        <w:t xml:space="preserve"> </w:t>
      </w:r>
      <w:r w:rsidRPr="00786966">
        <w:rPr>
          <w:sz w:val="22"/>
          <w:szCs w:val="22"/>
        </w:rPr>
        <w:t xml:space="preserve">użytkownika oraz zasady i warunki korzystania z Platformy </w:t>
      </w:r>
      <w:r w:rsidR="009E69F7" w:rsidRPr="00786966">
        <w:rPr>
          <w:sz w:val="22"/>
          <w:szCs w:val="22"/>
        </w:rPr>
        <w:br/>
      </w:r>
      <w:r w:rsidRPr="00786966">
        <w:rPr>
          <w:sz w:val="22"/>
          <w:szCs w:val="22"/>
        </w:rPr>
        <w:t xml:space="preserve">e-Zamówienia określa Regulamin Platformy </w:t>
      </w:r>
      <w:r w:rsidR="001A453F" w:rsidRPr="00786966">
        <w:rPr>
          <w:sz w:val="22"/>
          <w:szCs w:val="22"/>
        </w:rPr>
        <w:t xml:space="preserve"> </w:t>
      </w:r>
      <w:r w:rsidRPr="00786966">
        <w:rPr>
          <w:sz w:val="22"/>
          <w:szCs w:val="22"/>
        </w:rPr>
        <w:t xml:space="preserve">e-Zamówienia, dostępny na stronie internetowej https://ezamowienia.gov.pl oraz informacje </w:t>
      </w:r>
      <w:r w:rsidR="001A453F" w:rsidRPr="00786966">
        <w:rPr>
          <w:sz w:val="22"/>
          <w:szCs w:val="22"/>
        </w:rPr>
        <w:t xml:space="preserve"> </w:t>
      </w:r>
      <w:r w:rsidRPr="00786966">
        <w:rPr>
          <w:sz w:val="22"/>
          <w:szCs w:val="22"/>
        </w:rPr>
        <w:t>zamieszczone w zakładce „Centrum Pomocy”.</w:t>
      </w:r>
    </w:p>
    <w:p w:rsidR="00326D27" w:rsidRPr="00786966" w:rsidRDefault="00326D27" w:rsidP="009E69F7">
      <w:pPr>
        <w:numPr>
          <w:ilvl w:val="0"/>
          <w:numId w:val="4"/>
        </w:numPr>
        <w:autoSpaceDE w:val="0"/>
        <w:autoSpaceDN w:val="0"/>
        <w:adjustRightInd w:val="0"/>
        <w:spacing w:line="276" w:lineRule="auto"/>
        <w:jc w:val="both"/>
        <w:rPr>
          <w:sz w:val="22"/>
          <w:szCs w:val="22"/>
        </w:rPr>
      </w:pPr>
      <w:r w:rsidRPr="00786966">
        <w:rPr>
          <w:sz w:val="22"/>
          <w:szCs w:val="22"/>
        </w:rPr>
        <w:t xml:space="preserve">Przeglądanie i pobieranie publicznej treści dokumentacji postępowania nie wymaga posiadania konta </w:t>
      </w:r>
      <w:r w:rsidR="001A453F" w:rsidRPr="00786966">
        <w:rPr>
          <w:sz w:val="22"/>
          <w:szCs w:val="22"/>
        </w:rPr>
        <w:t xml:space="preserve"> </w:t>
      </w:r>
      <w:r w:rsidRPr="00786966">
        <w:rPr>
          <w:sz w:val="22"/>
          <w:szCs w:val="22"/>
        </w:rPr>
        <w:t>na Platformie e-Zamówienia ani logowania.</w:t>
      </w:r>
    </w:p>
    <w:p w:rsidR="00326D27" w:rsidRPr="00786966" w:rsidRDefault="00326D27" w:rsidP="009E69F7">
      <w:pPr>
        <w:numPr>
          <w:ilvl w:val="0"/>
          <w:numId w:val="4"/>
        </w:numPr>
        <w:autoSpaceDE w:val="0"/>
        <w:autoSpaceDN w:val="0"/>
        <w:adjustRightInd w:val="0"/>
        <w:spacing w:line="276" w:lineRule="auto"/>
        <w:jc w:val="both"/>
        <w:rPr>
          <w:sz w:val="22"/>
          <w:szCs w:val="22"/>
        </w:rPr>
      </w:pPr>
      <w:r w:rsidRPr="00786966">
        <w:rPr>
          <w:sz w:val="22"/>
          <w:szCs w:val="22"/>
        </w:rPr>
        <w:t>Użytkownik zalogowany, jako konto uproszczone ma dostępne formularze:</w:t>
      </w:r>
    </w:p>
    <w:p w:rsidR="00326D27" w:rsidRPr="00786966" w:rsidRDefault="001A453F" w:rsidP="009E69F7">
      <w:pPr>
        <w:autoSpaceDE w:val="0"/>
        <w:autoSpaceDN w:val="0"/>
        <w:adjustRightInd w:val="0"/>
        <w:spacing w:line="276" w:lineRule="auto"/>
        <w:ind w:left="720"/>
        <w:jc w:val="both"/>
        <w:rPr>
          <w:sz w:val="22"/>
          <w:szCs w:val="22"/>
        </w:rPr>
      </w:pPr>
      <w:r w:rsidRPr="00786966">
        <w:rPr>
          <w:sz w:val="22"/>
          <w:szCs w:val="22"/>
        </w:rPr>
        <w:t>1)</w:t>
      </w:r>
      <w:r w:rsidR="00326D27" w:rsidRPr="00786966">
        <w:rPr>
          <w:sz w:val="22"/>
          <w:szCs w:val="22"/>
        </w:rPr>
        <w:t xml:space="preserve"> Wniosek – służący m. in. do zadawania pytań do SWZ,</w:t>
      </w:r>
    </w:p>
    <w:p w:rsidR="00326D27" w:rsidRPr="00786966" w:rsidRDefault="00326D27" w:rsidP="00AD4415">
      <w:pPr>
        <w:pStyle w:val="Akapitzlist"/>
        <w:numPr>
          <w:ilvl w:val="0"/>
          <w:numId w:val="25"/>
        </w:numPr>
        <w:autoSpaceDE w:val="0"/>
        <w:autoSpaceDN w:val="0"/>
        <w:adjustRightInd w:val="0"/>
        <w:spacing w:line="276" w:lineRule="auto"/>
        <w:jc w:val="both"/>
        <w:rPr>
          <w:sz w:val="22"/>
          <w:szCs w:val="22"/>
        </w:rPr>
      </w:pPr>
      <w:r w:rsidRPr="00786966">
        <w:rPr>
          <w:sz w:val="22"/>
          <w:szCs w:val="22"/>
        </w:rPr>
        <w:t>Inne.</w:t>
      </w:r>
    </w:p>
    <w:p w:rsidR="00326D27" w:rsidRPr="000D625A" w:rsidRDefault="001A453F" w:rsidP="009E69F7">
      <w:pPr>
        <w:autoSpaceDE w:val="0"/>
        <w:autoSpaceDN w:val="0"/>
        <w:adjustRightInd w:val="0"/>
        <w:spacing w:line="276" w:lineRule="auto"/>
        <w:ind w:left="567" w:hanging="284"/>
        <w:jc w:val="both"/>
        <w:rPr>
          <w:color w:val="FF0000"/>
          <w:sz w:val="22"/>
          <w:szCs w:val="22"/>
        </w:rPr>
      </w:pPr>
      <w:r w:rsidRPr="00786966">
        <w:rPr>
          <w:sz w:val="22"/>
          <w:szCs w:val="22"/>
        </w:rPr>
        <w:t xml:space="preserve">5.  </w:t>
      </w:r>
      <w:r w:rsidR="00326D27" w:rsidRPr="00786966">
        <w:rPr>
          <w:sz w:val="22"/>
          <w:szCs w:val="22"/>
        </w:rPr>
        <w:t>Możliwość korzystania w postępowaniu z „Formularzy do komunik</w:t>
      </w:r>
      <w:r w:rsidRPr="00786966">
        <w:rPr>
          <w:sz w:val="22"/>
          <w:szCs w:val="22"/>
        </w:rPr>
        <w:t xml:space="preserve">acji” w pełnym zakresie wymaga  </w:t>
      </w:r>
      <w:r w:rsidR="00326D27" w:rsidRPr="00786966">
        <w:rPr>
          <w:sz w:val="22"/>
          <w:szCs w:val="22"/>
        </w:rPr>
        <w:t xml:space="preserve">posiadania konta „Wykonawcy” na Platformie e-Zamówienia oraz zalogowania się na Platformie eZamówienia. Do korzystania z „Formularzy do komunikacji” służących </w:t>
      </w:r>
      <w:r w:rsidRPr="00786966">
        <w:rPr>
          <w:sz w:val="22"/>
          <w:szCs w:val="22"/>
        </w:rPr>
        <w:t xml:space="preserve">do zadawania pytań dotyczących </w:t>
      </w:r>
      <w:r w:rsidR="00326D27" w:rsidRPr="00786966">
        <w:rPr>
          <w:sz w:val="22"/>
          <w:szCs w:val="22"/>
        </w:rPr>
        <w:t>treści dokumentów zamówienia wystarczające jest posiadanie tzw. kon</w:t>
      </w:r>
      <w:r w:rsidRPr="00786966">
        <w:rPr>
          <w:sz w:val="22"/>
          <w:szCs w:val="22"/>
        </w:rPr>
        <w:t xml:space="preserve">ta uproszczonego na Platformie  </w:t>
      </w:r>
      <w:r w:rsidR="00326D27" w:rsidRPr="00786966">
        <w:rPr>
          <w:sz w:val="22"/>
          <w:szCs w:val="22"/>
        </w:rPr>
        <w:t>e-Zamówienia.</w:t>
      </w:r>
    </w:p>
    <w:p w:rsidR="003E2CD3" w:rsidRDefault="00326D27" w:rsidP="003E2CD3">
      <w:pPr>
        <w:autoSpaceDE w:val="0"/>
        <w:autoSpaceDN w:val="0"/>
        <w:adjustRightInd w:val="0"/>
        <w:spacing w:line="276" w:lineRule="auto"/>
        <w:ind w:left="567" w:hanging="141"/>
        <w:jc w:val="both"/>
        <w:rPr>
          <w:sz w:val="22"/>
          <w:szCs w:val="22"/>
        </w:rPr>
      </w:pPr>
      <w:r w:rsidRPr="007E140F">
        <w:rPr>
          <w:sz w:val="22"/>
          <w:szCs w:val="22"/>
        </w:rPr>
        <w:t>6. Wszystkie wysłane i odebrane w postępowaniu przez wykonawcę wiadomości widoczne są po zalogowaniu w podglądzie postępowania w zakładce „Komunikacja”.</w:t>
      </w:r>
    </w:p>
    <w:p w:rsidR="003E2CD3" w:rsidRPr="003E2CD3" w:rsidRDefault="003E2CD3" w:rsidP="003E2CD3">
      <w:pPr>
        <w:autoSpaceDE w:val="0"/>
        <w:autoSpaceDN w:val="0"/>
        <w:adjustRightInd w:val="0"/>
        <w:spacing w:line="276" w:lineRule="auto"/>
        <w:ind w:left="567" w:hanging="141"/>
        <w:jc w:val="both"/>
        <w:rPr>
          <w:sz w:val="22"/>
          <w:szCs w:val="22"/>
        </w:rPr>
      </w:pPr>
      <w:r>
        <w:rPr>
          <w:sz w:val="22"/>
          <w:szCs w:val="22"/>
        </w:rPr>
        <w:t xml:space="preserve">7. </w:t>
      </w:r>
      <w:r w:rsidRPr="003E2CD3">
        <w:rPr>
          <w:sz w:val="22"/>
          <w:szCs w:val="22"/>
        </w:rPr>
        <w:t>Maksymalny rozmiar plików przesyłanych za pośrednictwem „Formularzy do komunikacji” wynosi 150 MB (wielkość ta dotyczy plików przesyłanych jako załączniki do jednego formularza).</w:t>
      </w:r>
    </w:p>
    <w:p w:rsidR="00326D27" w:rsidRPr="007E140F" w:rsidRDefault="003E2CD3" w:rsidP="009E69F7">
      <w:pPr>
        <w:autoSpaceDE w:val="0"/>
        <w:autoSpaceDN w:val="0"/>
        <w:adjustRightInd w:val="0"/>
        <w:spacing w:line="276" w:lineRule="auto"/>
        <w:ind w:left="567" w:hanging="141"/>
        <w:jc w:val="both"/>
        <w:rPr>
          <w:sz w:val="22"/>
          <w:szCs w:val="22"/>
        </w:rPr>
      </w:pPr>
      <w:r>
        <w:rPr>
          <w:sz w:val="22"/>
          <w:szCs w:val="22"/>
        </w:rPr>
        <w:t>8</w:t>
      </w:r>
      <w:r w:rsidR="00326D27" w:rsidRPr="007E140F">
        <w:rPr>
          <w:sz w:val="22"/>
          <w:szCs w:val="22"/>
        </w:rPr>
        <w:t>. Minimalne wymagania techniczne dotyczące sprzętu używanego w celu korzystania z usług Platf</w:t>
      </w:r>
      <w:r w:rsidR="007226C9" w:rsidRPr="007E140F">
        <w:rPr>
          <w:sz w:val="22"/>
          <w:szCs w:val="22"/>
        </w:rPr>
        <w:t xml:space="preserve">ormy  </w:t>
      </w:r>
      <w:r w:rsidR="00326D27" w:rsidRPr="007E140F">
        <w:rPr>
          <w:sz w:val="22"/>
          <w:szCs w:val="22"/>
        </w:rPr>
        <w:t>e-Zamówienia oraz informacje dotyczące specyfikacji połączenia określa Regulamin Platformy e</w:t>
      </w:r>
      <w:r w:rsidR="009E69F7" w:rsidRPr="007E140F">
        <w:rPr>
          <w:sz w:val="22"/>
          <w:szCs w:val="22"/>
        </w:rPr>
        <w:t>-</w:t>
      </w:r>
      <w:r w:rsidR="00326D27" w:rsidRPr="007E140F">
        <w:rPr>
          <w:sz w:val="22"/>
          <w:szCs w:val="22"/>
        </w:rPr>
        <w:t>Zamówienia.</w:t>
      </w:r>
    </w:p>
    <w:p w:rsidR="00326D27" w:rsidRPr="007E140F" w:rsidRDefault="003E2CD3" w:rsidP="009E69F7">
      <w:pPr>
        <w:autoSpaceDE w:val="0"/>
        <w:autoSpaceDN w:val="0"/>
        <w:adjustRightInd w:val="0"/>
        <w:spacing w:line="276" w:lineRule="auto"/>
        <w:ind w:left="426"/>
        <w:jc w:val="both"/>
        <w:rPr>
          <w:sz w:val="22"/>
          <w:szCs w:val="22"/>
        </w:rPr>
      </w:pPr>
      <w:r>
        <w:rPr>
          <w:sz w:val="22"/>
          <w:szCs w:val="22"/>
        </w:rPr>
        <w:t>9</w:t>
      </w:r>
      <w:r w:rsidR="00326D27" w:rsidRPr="007E140F">
        <w:rPr>
          <w:sz w:val="22"/>
          <w:szCs w:val="22"/>
        </w:rPr>
        <w:t>. W przypadku problemów technicznych i awarii związan</w:t>
      </w:r>
      <w:r w:rsidR="007226C9" w:rsidRPr="007E140F">
        <w:rPr>
          <w:sz w:val="22"/>
          <w:szCs w:val="22"/>
        </w:rPr>
        <w:t xml:space="preserve">ych z funkcjonowaniem Platformy </w:t>
      </w:r>
      <w:r w:rsidR="000D625A" w:rsidRPr="007E140F">
        <w:rPr>
          <w:sz w:val="22"/>
          <w:szCs w:val="22"/>
        </w:rPr>
        <w:br/>
        <w:t xml:space="preserve">e- </w:t>
      </w:r>
      <w:r w:rsidR="00326D27" w:rsidRPr="007E140F">
        <w:rPr>
          <w:sz w:val="22"/>
          <w:szCs w:val="22"/>
        </w:rPr>
        <w:t>Zamówienia użytkownicy mogą skorzystać z infolinii Platfo</w:t>
      </w:r>
      <w:r w:rsidR="007226C9" w:rsidRPr="007E140F">
        <w:rPr>
          <w:sz w:val="22"/>
          <w:szCs w:val="22"/>
        </w:rPr>
        <w:t xml:space="preserve">rmy e-Zamówienia dostępnej pod </w:t>
      </w:r>
      <w:r w:rsidR="00326D27" w:rsidRPr="007E140F">
        <w:rPr>
          <w:sz w:val="22"/>
          <w:szCs w:val="22"/>
        </w:rPr>
        <w:lastRenderedPageBreak/>
        <w:t>numerem telefonu 32/77-88-999 lub drogą elektroniczną poprzez for</w:t>
      </w:r>
      <w:r w:rsidR="007226C9" w:rsidRPr="007E140F">
        <w:rPr>
          <w:sz w:val="22"/>
          <w:szCs w:val="22"/>
        </w:rPr>
        <w:t xml:space="preserve">mularz udostępniony na stronie  </w:t>
      </w:r>
      <w:r w:rsidR="00326D27" w:rsidRPr="007E140F">
        <w:rPr>
          <w:sz w:val="22"/>
          <w:szCs w:val="22"/>
        </w:rPr>
        <w:t>internetowej https://ezamowienia.gov.pl w zakładce „Zgłoś problem”.</w:t>
      </w:r>
    </w:p>
    <w:p w:rsidR="00326D27" w:rsidRPr="007E140F" w:rsidRDefault="003E2CD3" w:rsidP="000D625A">
      <w:pPr>
        <w:autoSpaceDE w:val="0"/>
        <w:autoSpaceDN w:val="0"/>
        <w:adjustRightInd w:val="0"/>
        <w:spacing w:line="276" w:lineRule="auto"/>
        <w:ind w:left="426"/>
        <w:jc w:val="both"/>
        <w:rPr>
          <w:sz w:val="22"/>
          <w:szCs w:val="22"/>
        </w:rPr>
      </w:pPr>
      <w:r>
        <w:rPr>
          <w:sz w:val="22"/>
          <w:szCs w:val="22"/>
        </w:rPr>
        <w:t>10</w:t>
      </w:r>
      <w:r w:rsidR="000D625A" w:rsidRPr="007E140F">
        <w:rPr>
          <w:sz w:val="22"/>
          <w:szCs w:val="22"/>
        </w:rPr>
        <w:t xml:space="preserve">. </w:t>
      </w:r>
      <w:r w:rsidR="00326D27" w:rsidRPr="007E140F">
        <w:rPr>
          <w:sz w:val="22"/>
          <w:szCs w:val="22"/>
        </w:rPr>
        <w:t>Zamawiający nie przewiduje sposobu komunikowania się z Wyko</w:t>
      </w:r>
      <w:r w:rsidR="007226C9" w:rsidRPr="007E140F">
        <w:rPr>
          <w:sz w:val="22"/>
          <w:szCs w:val="22"/>
        </w:rPr>
        <w:t xml:space="preserve">nawcami w inny sposób niż przy </w:t>
      </w:r>
      <w:r w:rsidR="00326D27" w:rsidRPr="007E140F">
        <w:rPr>
          <w:sz w:val="22"/>
          <w:szCs w:val="22"/>
        </w:rPr>
        <w:t>użyciu środków komunikacji elektronicznej, wskazanych w SWZ.</w:t>
      </w:r>
    </w:p>
    <w:p w:rsidR="00326D27" w:rsidRPr="007E140F" w:rsidRDefault="003E2CD3" w:rsidP="000D625A">
      <w:pPr>
        <w:autoSpaceDE w:val="0"/>
        <w:autoSpaceDN w:val="0"/>
        <w:adjustRightInd w:val="0"/>
        <w:spacing w:line="276" w:lineRule="auto"/>
        <w:ind w:left="426"/>
        <w:jc w:val="both"/>
        <w:rPr>
          <w:sz w:val="22"/>
          <w:szCs w:val="22"/>
        </w:rPr>
      </w:pPr>
      <w:r>
        <w:rPr>
          <w:sz w:val="22"/>
          <w:szCs w:val="22"/>
        </w:rPr>
        <w:t>11</w:t>
      </w:r>
      <w:r w:rsidR="000D625A" w:rsidRPr="007E140F">
        <w:rPr>
          <w:sz w:val="22"/>
          <w:szCs w:val="22"/>
        </w:rPr>
        <w:t xml:space="preserve">. </w:t>
      </w:r>
      <w:r w:rsidR="00326D27" w:rsidRPr="007E140F">
        <w:rPr>
          <w:sz w:val="22"/>
          <w:szCs w:val="22"/>
        </w:rPr>
        <w:t>Za pośrednictwem „Formularzy do komunikacji” odbywa się w szczeg</w:t>
      </w:r>
      <w:r w:rsidR="007226C9" w:rsidRPr="007E140F">
        <w:rPr>
          <w:sz w:val="22"/>
          <w:szCs w:val="22"/>
        </w:rPr>
        <w:t xml:space="preserve">ólności przekazywanie wezwań i </w:t>
      </w:r>
      <w:r w:rsidR="00326D27" w:rsidRPr="007E140F">
        <w:rPr>
          <w:sz w:val="22"/>
          <w:szCs w:val="22"/>
        </w:rPr>
        <w:t>zawiadomień, zadawanie pytań i udzielanie odpowiedzi. Formula</w:t>
      </w:r>
      <w:r w:rsidR="007226C9" w:rsidRPr="007E140F">
        <w:rPr>
          <w:sz w:val="22"/>
          <w:szCs w:val="22"/>
        </w:rPr>
        <w:t xml:space="preserve">rze do komunikacji umożliwiają </w:t>
      </w:r>
      <w:r w:rsidR="00326D27" w:rsidRPr="007E140F">
        <w:rPr>
          <w:sz w:val="22"/>
          <w:szCs w:val="22"/>
        </w:rPr>
        <w:t>również dołączenie załącznika do przesyłanej wiadomości (przycisk „dodaj załącznik”).</w:t>
      </w:r>
    </w:p>
    <w:p w:rsidR="007226C9" w:rsidRDefault="003E2CD3" w:rsidP="007E140F">
      <w:pPr>
        <w:autoSpaceDE w:val="0"/>
        <w:autoSpaceDN w:val="0"/>
        <w:adjustRightInd w:val="0"/>
        <w:spacing w:line="276" w:lineRule="auto"/>
        <w:ind w:left="426"/>
        <w:jc w:val="both"/>
        <w:rPr>
          <w:sz w:val="22"/>
          <w:szCs w:val="22"/>
        </w:rPr>
      </w:pPr>
      <w:r>
        <w:rPr>
          <w:sz w:val="22"/>
          <w:szCs w:val="22"/>
        </w:rPr>
        <w:t>12</w:t>
      </w:r>
      <w:r w:rsidR="000D625A" w:rsidRPr="007E140F">
        <w:rPr>
          <w:sz w:val="22"/>
          <w:szCs w:val="22"/>
        </w:rPr>
        <w:t xml:space="preserve">. </w:t>
      </w:r>
      <w:r w:rsidR="00326D27" w:rsidRPr="007E140F">
        <w:rPr>
          <w:sz w:val="22"/>
          <w:szCs w:val="22"/>
        </w:rPr>
        <w:t>Sposób sporządzenia dokumentów elektronicznych, oświadczeń lub elektronicznych kopii</w:t>
      </w:r>
      <w:r w:rsidR="007226C9" w:rsidRPr="007E140F">
        <w:rPr>
          <w:sz w:val="22"/>
          <w:szCs w:val="22"/>
        </w:rPr>
        <w:t xml:space="preserve">  </w:t>
      </w:r>
      <w:r w:rsidR="00326D27" w:rsidRPr="007E140F">
        <w:rPr>
          <w:sz w:val="22"/>
          <w:szCs w:val="22"/>
        </w:rPr>
        <w:t>dokumentów lub oświadczeń musi być zgody z wymaganiami okre</w:t>
      </w:r>
      <w:r w:rsidR="007226C9" w:rsidRPr="007E140F">
        <w:rPr>
          <w:sz w:val="22"/>
          <w:szCs w:val="22"/>
        </w:rPr>
        <w:t xml:space="preserve">ślonymi w Rozporządzeniem dot. </w:t>
      </w:r>
      <w:r w:rsidR="00326D27" w:rsidRPr="007E140F">
        <w:rPr>
          <w:sz w:val="22"/>
          <w:szCs w:val="22"/>
        </w:rPr>
        <w:t>środków komunikacji</w:t>
      </w:r>
      <w:r w:rsidR="007E140F">
        <w:rPr>
          <w:sz w:val="22"/>
          <w:szCs w:val="22"/>
        </w:rPr>
        <w:t xml:space="preserve"> elektronicznej.</w:t>
      </w:r>
    </w:p>
    <w:p w:rsidR="00EF4CA1" w:rsidRDefault="00EF4CA1" w:rsidP="007E140F">
      <w:pPr>
        <w:autoSpaceDE w:val="0"/>
        <w:autoSpaceDN w:val="0"/>
        <w:adjustRightInd w:val="0"/>
        <w:spacing w:line="276" w:lineRule="auto"/>
        <w:ind w:left="426"/>
        <w:jc w:val="both"/>
        <w:rPr>
          <w:sz w:val="22"/>
          <w:szCs w:val="22"/>
        </w:rPr>
      </w:pPr>
    </w:p>
    <w:p w:rsidR="00E152EE" w:rsidRPr="00AD4415" w:rsidRDefault="00E152EE" w:rsidP="00AD4415">
      <w:pPr>
        <w:pStyle w:val="Akapitzlist"/>
        <w:numPr>
          <w:ilvl w:val="0"/>
          <w:numId w:val="29"/>
        </w:numPr>
        <w:autoSpaceDE w:val="0"/>
        <w:autoSpaceDN w:val="0"/>
        <w:adjustRightInd w:val="0"/>
        <w:jc w:val="both"/>
        <w:rPr>
          <w:b/>
          <w:sz w:val="22"/>
          <w:szCs w:val="22"/>
        </w:rPr>
      </w:pPr>
      <w:r w:rsidRPr="00AD4415">
        <w:rPr>
          <w:b/>
        </w:rPr>
        <w:t>OPIS SPO</w:t>
      </w:r>
      <w:bookmarkStart w:id="6" w:name="_Hlk37938975"/>
      <w:r w:rsidRPr="00AD4415">
        <w:rPr>
          <w:b/>
        </w:rPr>
        <w:t>SOBU UDZIELANIA WYJAŚNIEŃ TREŚCI SWZ</w:t>
      </w:r>
      <w:bookmarkEnd w:id="6"/>
    </w:p>
    <w:p w:rsidR="00E152EE" w:rsidRDefault="00E152EE" w:rsidP="00AD4415">
      <w:pPr>
        <w:pStyle w:val="Akapitzlist"/>
        <w:numPr>
          <w:ilvl w:val="0"/>
          <w:numId w:val="22"/>
        </w:numPr>
        <w:autoSpaceDE w:val="0"/>
        <w:autoSpaceDN w:val="0"/>
        <w:adjustRightInd w:val="0"/>
        <w:jc w:val="both"/>
        <w:rPr>
          <w:sz w:val="22"/>
          <w:szCs w:val="22"/>
        </w:rPr>
      </w:pPr>
      <w:r w:rsidRPr="00191DAF">
        <w:rPr>
          <w:sz w:val="22"/>
          <w:szCs w:val="22"/>
        </w:rPr>
        <w:t>Wykonawca może zwrócić się do Zamawiającego z wnioskiem o wyjaśnienie treści SWZ.</w:t>
      </w:r>
    </w:p>
    <w:p w:rsidR="00E152EE" w:rsidRDefault="00E152EE" w:rsidP="00AD4415">
      <w:pPr>
        <w:pStyle w:val="Akapitzlist"/>
        <w:numPr>
          <w:ilvl w:val="0"/>
          <w:numId w:val="22"/>
        </w:numPr>
        <w:autoSpaceDE w:val="0"/>
        <w:autoSpaceDN w:val="0"/>
        <w:adjustRightInd w:val="0"/>
        <w:jc w:val="both"/>
        <w:rPr>
          <w:sz w:val="22"/>
          <w:szCs w:val="22"/>
        </w:rPr>
      </w:pPr>
      <w:r w:rsidRPr="00191DAF">
        <w:rPr>
          <w:sz w:val="22"/>
          <w:szCs w:val="22"/>
        </w:rPr>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rsidR="00E152EE" w:rsidRDefault="00E152EE" w:rsidP="00AD4415">
      <w:pPr>
        <w:pStyle w:val="Akapitzlist"/>
        <w:numPr>
          <w:ilvl w:val="0"/>
          <w:numId w:val="22"/>
        </w:numPr>
        <w:autoSpaceDE w:val="0"/>
        <w:autoSpaceDN w:val="0"/>
        <w:adjustRightInd w:val="0"/>
        <w:jc w:val="both"/>
        <w:rPr>
          <w:sz w:val="22"/>
          <w:szCs w:val="22"/>
        </w:rPr>
      </w:pPr>
      <w:r w:rsidRPr="00191DAF">
        <w:rPr>
          <w:sz w:val="22"/>
          <w:szCs w:val="22"/>
        </w:rPr>
        <w:t>Jeżeli wniosek o wyjaśnienie treści SWZ nie wpłynie w terminie, o którym mowa w punkcie powyżej, Zamawiający nie ma obowiązku udzielania wyjaśnień SWZ.</w:t>
      </w:r>
    </w:p>
    <w:p w:rsidR="00E152EE" w:rsidRDefault="00E152EE" w:rsidP="00AD4415">
      <w:pPr>
        <w:pStyle w:val="Akapitzlist"/>
        <w:numPr>
          <w:ilvl w:val="0"/>
          <w:numId w:val="22"/>
        </w:numPr>
        <w:autoSpaceDE w:val="0"/>
        <w:autoSpaceDN w:val="0"/>
        <w:adjustRightInd w:val="0"/>
        <w:jc w:val="both"/>
        <w:rPr>
          <w:sz w:val="22"/>
          <w:szCs w:val="22"/>
        </w:rPr>
      </w:pPr>
      <w:r w:rsidRPr="00191DAF">
        <w:rPr>
          <w:sz w:val="22"/>
          <w:szCs w:val="22"/>
        </w:rPr>
        <w:t>Przedłużenie terminu składania ofert, nie wpływa na bieg terminu składania wniosku o wyjaśnienie treści SWZ.</w:t>
      </w:r>
    </w:p>
    <w:p w:rsidR="00E152EE" w:rsidRPr="004061F6" w:rsidRDefault="00E152EE" w:rsidP="00AD4415">
      <w:pPr>
        <w:pStyle w:val="Akapitzlist"/>
        <w:numPr>
          <w:ilvl w:val="0"/>
          <w:numId w:val="22"/>
        </w:numPr>
        <w:autoSpaceDE w:val="0"/>
        <w:autoSpaceDN w:val="0"/>
        <w:adjustRightInd w:val="0"/>
        <w:jc w:val="both"/>
        <w:rPr>
          <w:sz w:val="22"/>
          <w:szCs w:val="22"/>
        </w:rPr>
      </w:pPr>
      <w:r w:rsidRPr="004061F6">
        <w:rPr>
          <w:sz w:val="22"/>
          <w:szCs w:val="22"/>
        </w:rPr>
        <w:t>Treść zapytań wraz z wyjaśnieniami Zamawiający udostępni na stronie internetowej prowadzonego postępowania, bez ujawniania źródła zapytania.</w:t>
      </w:r>
    </w:p>
    <w:p w:rsidR="00E152EE" w:rsidRPr="004061F6" w:rsidRDefault="00E152EE" w:rsidP="00AD4415">
      <w:pPr>
        <w:pStyle w:val="Akapitzlist"/>
        <w:numPr>
          <w:ilvl w:val="0"/>
          <w:numId w:val="22"/>
        </w:numPr>
        <w:autoSpaceDE w:val="0"/>
        <w:autoSpaceDN w:val="0"/>
        <w:adjustRightInd w:val="0"/>
        <w:jc w:val="both"/>
        <w:rPr>
          <w:sz w:val="22"/>
          <w:szCs w:val="22"/>
        </w:rPr>
      </w:pPr>
      <w:r w:rsidRPr="004061F6">
        <w:rPr>
          <w:sz w:val="22"/>
          <w:szCs w:val="22"/>
        </w:rPr>
        <w:t>W uzasadnionych przypadkach Zamawiający może przed upływem terminu składania ofert zmienić treść SWZ. Dokonaną zmianę treści SWZ Zamawiający udostępni na stronie internetowej prowadzonego postępowania.</w:t>
      </w:r>
    </w:p>
    <w:p w:rsidR="004941D7" w:rsidRPr="004941D7" w:rsidRDefault="004941D7" w:rsidP="004941D7">
      <w:pPr>
        <w:autoSpaceDE w:val="0"/>
        <w:autoSpaceDN w:val="0"/>
        <w:adjustRightInd w:val="0"/>
        <w:ind w:left="567"/>
        <w:jc w:val="both"/>
        <w:rPr>
          <w:sz w:val="22"/>
          <w:szCs w:val="22"/>
        </w:rPr>
      </w:pPr>
    </w:p>
    <w:p w:rsidR="00651DBE" w:rsidRPr="00463C31" w:rsidRDefault="00F46F7A" w:rsidP="00651DBE">
      <w:pPr>
        <w:shd w:val="clear" w:color="auto" w:fill="D9D9D9"/>
        <w:autoSpaceDE w:val="0"/>
        <w:autoSpaceDN w:val="0"/>
        <w:adjustRightInd w:val="0"/>
        <w:spacing w:before="120"/>
        <w:rPr>
          <w:b/>
          <w:sz w:val="22"/>
          <w:szCs w:val="22"/>
        </w:rPr>
      </w:pPr>
      <w:r w:rsidRPr="00463C31">
        <w:rPr>
          <w:b/>
          <w:sz w:val="22"/>
          <w:szCs w:val="22"/>
        </w:rPr>
        <w:t xml:space="preserve">IX. </w:t>
      </w:r>
      <w:r w:rsidR="00651DBE" w:rsidRPr="00463C31">
        <w:rPr>
          <w:b/>
          <w:sz w:val="22"/>
          <w:szCs w:val="22"/>
        </w:rPr>
        <w:t>WSKAZANIE OSÓB UPRAWNIONYCH DO KOMUNIKOWANIA SIĘ Z WYKONAWCAMI</w:t>
      </w:r>
    </w:p>
    <w:p w:rsidR="009B2DEF" w:rsidRPr="00E47353" w:rsidRDefault="009B2DEF" w:rsidP="009B2DEF">
      <w:pPr>
        <w:autoSpaceDE w:val="0"/>
        <w:autoSpaceDN w:val="0"/>
        <w:adjustRightInd w:val="0"/>
        <w:spacing w:before="120"/>
        <w:jc w:val="both"/>
        <w:rPr>
          <w:color w:val="000000"/>
          <w:sz w:val="22"/>
          <w:szCs w:val="22"/>
        </w:rPr>
      </w:pPr>
      <w:r w:rsidRPr="00E47353">
        <w:rPr>
          <w:color w:val="000000"/>
          <w:sz w:val="22"/>
          <w:szCs w:val="22"/>
        </w:rPr>
        <w:t xml:space="preserve">Osoby uprawnione do porozumiewania się z wykonawcami: </w:t>
      </w:r>
    </w:p>
    <w:p w:rsidR="009B2DEF" w:rsidRPr="006A7010" w:rsidRDefault="009B2DEF" w:rsidP="001C276B">
      <w:pPr>
        <w:pStyle w:val="NormalnyWeb"/>
        <w:numPr>
          <w:ilvl w:val="0"/>
          <w:numId w:val="5"/>
        </w:numPr>
        <w:spacing w:before="0" w:beforeAutospacing="0" w:after="0" w:afterAutospacing="0"/>
        <w:ind w:left="720"/>
        <w:rPr>
          <w:rStyle w:val="Hipercze"/>
          <w:color w:val="auto"/>
          <w:sz w:val="22"/>
          <w:szCs w:val="22"/>
          <w:u w:val="none"/>
        </w:rPr>
      </w:pPr>
      <w:r w:rsidRPr="00E47353">
        <w:rPr>
          <w:sz w:val="22"/>
          <w:szCs w:val="22"/>
        </w:rPr>
        <w:t xml:space="preserve">w sprawach formalnych: </w:t>
      </w:r>
      <w:r w:rsidR="0013749B">
        <w:rPr>
          <w:spacing w:val="2"/>
          <w:sz w:val="22"/>
          <w:szCs w:val="22"/>
        </w:rPr>
        <w:t xml:space="preserve">Wiesława </w:t>
      </w:r>
      <w:proofErr w:type="spellStart"/>
      <w:r w:rsidR="0013749B">
        <w:rPr>
          <w:spacing w:val="2"/>
          <w:sz w:val="22"/>
          <w:szCs w:val="22"/>
        </w:rPr>
        <w:t>Tekień</w:t>
      </w:r>
      <w:proofErr w:type="spellEnd"/>
      <w:r w:rsidRPr="006A7010">
        <w:rPr>
          <w:spacing w:val="2"/>
          <w:sz w:val="22"/>
          <w:szCs w:val="22"/>
        </w:rPr>
        <w:t xml:space="preserve"> – Sekcja Zamówień Publicznych, </w:t>
      </w:r>
      <w:hyperlink r:id="rId10" w:history="1">
        <w:r w:rsidRPr="006A7010">
          <w:rPr>
            <w:rStyle w:val="Hipercze"/>
            <w:color w:val="auto"/>
            <w:sz w:val="22"/>
            <w:szCs w:val="22"/>
            <w:u w:val="none"/>
          </w:rPr>
          <w:t>zamowienia_publiczne@szpital-monki.h2.pl</w:t>
        </w:r>
      </w:hyperlink>
    </w:p>
    <w:p w:rsidR="00821E44" w:rsidRPr="00463C31" w:rsidRDefault="00821E44" w:rsidP="00401CA3">
      <w:pPr>
        <w:autoSpaceDE w:val="0"/>
        <w:autoSpaceDN w:val="0"/>
        <w:adjustRightInd w:val="0"/>
        <w:ind w:left="927"/>
        <w:rPr>
          <w:rFonts w:eastAsia="Arial Unicode MS"/>
          <w:sz w:val="22"/>
          <w:szCs w:val="22"/>
        </w:rPr>
      </w:pPr>
    </w:p>
    <w:p w:rsidR="00651DBE" w:rsidRPr="00463C31" w:rsidRDefault="00F46F7A" w:rsidP="00651DBE">
      <w:pPr>
        <w:shd w:val="clear" w:color="auto" w:fill="D9D9D9"/>
        <w:autoSpaceDE w:val="0"/>
        <w:autoSpaceDN w:val="0"/>
        <w:adjustRightInd w:val="0"/>
        <w:spacing w:before="120"/>
        <w:rPr>
          <w:b/>
          <w:sz w:val="22"/>
          <w:szCs w:val="22"/>
        </w:rPr>
      </w:pPr>
      <w:r w:rsidRPr="00463C31">
        <w:rPr>
          <w:b/>
          <w:sz w:val="22"/>
          <w:szCs w:val="22"/>
        </w:rPr>
        <w:t xml:space="preserve">X. </w:t>
      </w:r>
      <w:r w:rsidR="00651DBE" w:rsidRPr="00463C31">
        <w:rPr>
          <w:b/>
          <w:sz w:val="22"/>
          <w:szCs w:val="22"/>
        </w:rPr>
        <w:t xml:space="preserve">TERMIN ZWIĄZANIA OFERTĄ </w:t>
      </w:r>
    </w:p>
    <w:p w:rsidR="00651DBE" w:rsidRPr="004C7DFD" w:rsidRDefault="00651DBE" w:rsidP="005529CF">
      <w:pPr>
        <w:numPr>
          <w:ilvl w:val="0"/>
          <w:numId w:val="6"/>
        </w:numPr>
        <w:autoSpaceDE w:val="0"/>
        <w:autoSpaceDN w:val="0"/>
        <w:adjustRightInd w:val="0"/>
        <w:spacing w:before="120"/>
        <w:ind w:left="714" w:hanging="357"/>
        <w:jc w:val="both"/>
        <w:rPr>
          <w:b/>
          <w:sz w:val="22"/>
          <w:szCs w:val="22"/>
        </w:rPr>
      </w:pPr>
      <w:r w:rsidRPr="004C7DFD">
        <w:rPr>
          <w:sz w:val="22"/>
          <w:szCs w:val="22"/>
        </w:rPr>
        <w:t xml:space="preserve">Wykonawca jest związany ofertą od dnia upływu terminu składania ofert do dnia </w:t>
      </w:r>
      <w:r w:rsidRPr="004C7DFD">
        <w:rPr>
          <w:sz w:val="22"/>
          <w:szCs w:val="22"/>
        </w:rPr>
        <w:br/>
      </w:r>
      <w:r w:rsidR="00D965E5" w:rsidRPr="004C7DFD">
        <w:rPr>
          <w:b/>
          <w:sz w:val="22"/>
          <w:szCs w:val="22"/>
        </w:rPr>
        <w:t>07.12.</w:t>
      </w:r>
      <w:r w:rsidR="004941D7" w:rsidRPr="004C7DFD">
        <w:rPr>
          <w:b/>
          <w:sz w:val="22"/>
          <w:szCs w:val="22"/>
        </w:rPr>
        <w:t>202</w:t>
      </w:r>
      <w:r w:rsidR="007074DB" w:rsidRPr="004C7DFD">
        <w:rPr>
          <w:b/>
          <w:sz w:val="22"/>
          <w:szCs w:val="22"/>
        </w:rPr>
        <w:t>4</w:t>
      </w:r>
      <w:r w:rsidRPr="004C7DFD">
        <w:rPr>
          <w:b/>
          <w:sz w:val="22"/>
          <w:szCs w:val="22"/>
        </w:rPr>
        <w:t xml:space="preserve"> r. </w:t>
      </w:r>
    </w:p>
    <w:p w:rsidR="00651DBE" w:rsidRPr="00FC77EF" w:rsidRDefault="00651DBE" w:rsidP="005529CF">
      <w:pPr>
        <w:numPr>
          <w:ilvl w:val="0"/>
          <w:numId w:val="6"/>
        </w:numPr>
        <w:autoSpaceDE w:val="0"/>
        <w:autoSpaceDN w:val="0"/>
        <w:adjustRightInd w:val="0"/>
        <w:ind w:left="714" w:hanging="357"/>
        <w:jc w:val="both"/>
        <w:rPr>
          <w:sz w:val="22"/>
          <w:szCs w:val="22"/>
        </w:rPr>
      </w:pPr>
      <w:r w:rsidRPr="004C7DFD">
        <w:rPr>
          <w:sz w:val="22"/>
          <w:szCs w:val="22"/>
        </w:rPr>
        <w:t>W przypadku gdy</w:t>
      </w:r>
      <w:r w:rsidRPr="00EF50E4">
        <w:rPr>
          <w:sz w:val="22"/>
          <w:szCs w:val="22"/>
        </w:rPr>
        <w:t xml:space="preserve"> wybór najkorzystniejszej oferty nie nastąpi przed upływem terminu związania ofertą określonego w SWZ, Zamawiający przed upływem terminu związania ofertą zwraca się jednokrotnie do Wykonawców</w:t>
      </w:r>
      <w:r w:rsidRPr="00FC77EF">
        <w:rPr>
          <w:sz w:val="22"/>
          <w:szCs w:val="22"/>
        </w:rPr>
        <w:t xml:space="preserve"> o wyrażenie zgody na przedłużenie tego terminu o wskazywany przez niego okres, nie dłuższy niż 30 dni. </w:t>
      </w:r>
    </w:p>
    <w:p w:rsidR="00651DBE" w:rsidRPr="00FC77EF" w:rsidRDefault="00651DBE" w:rsidP="005529CF">
      <w:pPr>
        <w:numPr>
          <w:ilvl w:val="0"/>
          <w:numId w:val="6"/>
        </w:numPr>
        <w:autoSpaceDE w:val="0"/>
        <w:autoSpaceDN w:val="0"/>
        <w:adjustRightInd w:val="0"/>
        <w:ind w:left="714" w:hanging="357"/>
        <w:jc w:val="both"/>
        <w:rPr>
          <w:sz w:val="22"/>
          <w:szCs w:val="22"/>
        </w:rPr>
      </w:pPr>
      <w:r w:rsidRPr="00FC77EF">
        <w:rPr>
          <w:sz w:val="22"/>
          <w:szCs w:val="22"/>
        </w:rPr>
        <w:t>Przedłużenie terminu związania oferta, o którym mowa w ust. 2, wymaga złożenia przez Wykonawcę pisemnego oświadczenia o wyrażeniu zgody na przedłużenie terminu związania ofertą.</w:t>
      </w:r>
    </w:p>
    <w:p w:rsidR="00651DBE" w:rsidRPr="00FC77EF" w:rsidRDefault="00F46F7A" w:rsidP="00651DBE">
      <w:pPr>
        <w:shd w:val="clear" w:color="auto" w:fill="D9D9D9"/>
        <w:autoSpaceDE w:val="0"/>
        <w:autoSpaceDN w:val="0"/>
        <w:adjustRightInd w:val="0"/>
        <w:spacing w:before="120"/>
        <w:jc w:val="both"/>
        <w:rPr>
          <w:b/>
          <w:sz w:val="22"/>
          <w:szCs w:val="22"/>
        </w:rPr>
      </w:pPr>
      <w:r w:rsidRPr="00FC77EF">
        <w:rPr>
          <w:b/>
          <w:sz w:val="22"/>
          <w:szCs w:val="22"/>
        </w:rPr>
        <w:t xml:space="preserve">XI. </w:t>
      </w:r>
      <w:r w:rsidR="00651DBE" w:rsidRPr="00FC77EF">
        <w:rPr>
          <w:b/>
          <w:sz w:val="22"/>
          <w:szCs w:val="22"/>
        </w:rPr>
        <w:t>OPIS SPOSOBU PRZYGOTOWANIA OFERTY</w:t>
      </w:r>
    </w:p>
    <w:p w:rsidR="00902B75" w:rsidRPr="006E2680" w:rsidRDefault="00902B75" w:rsidP="00902B75">
      <w:pPr>
        <w:pStyle w:val="Akapitzlist"/>
        <w:numPr>
          <w:ilvl w:val="0"/>
          <w:numId w:val="26"/>
        </w:numPr>
        <w:spacing w:before="144"/>
        <w:jc w:val="both"/>
        <w:rPr>
          <w:color w:val="000000"/>
          <w:sz w:val="22"/>
          <w:szCs w:val="22"/>
        </w:rPr>
      </w:pPr>
      <w:bookmarkStart w:id="7" w:name="_Hlk116373511"/>
      <w:r w:rsidRPr="006E2680">
        <w:rPr>
          <w:color w:val="000000"/>
          <w:sz w:val="22"/>
          <w:szCs w:val="22"/>
        </w:rPr>
        <w:t xml:space="preserve">Wykonawca składa ofertę za pośrednictwem </w:t>
      </w:r>
      <w:r w:rsidRPr="006E2680">
        <w:rPr>
          <w:sz w:val="22"/>
          <w:szCs w:val="22"/>
        </w:rPr>
        <w:t>interaktywnego „Formularza ofertowego”</w:t>
      </w:r>
      <w:r w:rsidRPr="006E2680">
        <w:rPr>
          <w:color w:val="000000"/>
          <w:sz w:val="22"/>
          <w:szCs w:val="22"/>
        </w:rPr>
        <w:t xml:space="preserve"> dostępnego na Platformie e-Zamówienia, który jest przetwarzany przez Platformę i przesyłana do Oferenta. Wykonawca ma możliwość pobrania wersji roboczej formularza.</w:t>
      </w:r>
    </w:p>
    <w:p w:rsidR="00902B75" w:rsidRPr="008F2406" w:rsidRDefault="00902B75" w:rsidP="00902B75">
      <w:pPr>
        <w:pStyle w:val="Akapitzlist"/>
        <w:numPr>
          <w:ilvl w:val="0"/>
          <w:numId w:val="26"/>
        </w:numPr>
        <w:spacing w:before="144"/>
        <w:jc w:val="both"/>
        <w:rPr>
          <w:color w:val="000000"/>
          <w:sz w:val="22"/>
          <w:szCs w:val="22"/>
        </w:rPr>
      </w:pPr>
      <w:r w:rsidRPr="008F2406">
        <w:rPr>
          <w:color w:val="000000"/>
          <w:sz w:val="22"/>
          <w:szCs w:val="22"/>
        </w:rPr>
        <w:t xml:space="preserve">Ofertę należy sporządzić w języku polskim, w postaci elektronicznej dostępnej na Platformie e-Zamówienia. </w:t>
      </w:r>
    </w:p>
    <w:p w:rsidR="00902B75" w:rsidRDefault="00902B75" w:rsidP="00902B75">
      <w:pPr>
        <w:pStyle w:val="Akapitzlist"/>
        <w:numPr>
          <w:ilvl w:val="0"/>
          <w:numId w:val="26"/>
        </w:numPr>
        <w:spacing w:before="144"/>
        <w:jc w:val="both"/>
        <w:rPr>
          <w:color w:val="000000"/>
          <w:sz w:val="22"/>
          <w:szCs w:val="22"/>
        </w:rPr>
      </w:pPr>
      <w:r w:rsidRPr="00B12008">
        <w:rPr>
          <w:color w:val="000000"/>
          <w:sz w:val="22"/>
          <w:szCs w:val="22"/>
        </w:rPr>
        <w:lastRenderedPageBreak/>
        <w:t xml:space="preserve">Ofertę składa się, pod rygorem nieważności, w formie elektronicznej lub w postaci elektronicznej opatrzonej podpisem kwalifikowanym, </w:t>
      </w:r>
      <w:r>
        <w:rPr>
          <w:color w:val="000000"/>
          <w:sz w:val="22"/>
          <w:szCs w:val="22"/>
        </w:rPr>
        <w:t>podpisem</w:t>
      </w:r>
      <w:r w:rsidRPr="00B12008">
        <w:rPr>
          <w:color w:val="000000"/>
          <w:sz w:val="22"/>
          <w:szCs w:val="22"/>
        </w:rPr>
        <w:t xml:space="preserve"> zaufanym lub podpisem osobistym.</w:t>
      </w:r>
    </w:p>
    <w:p w:rsidR="00902B75" w:rsidRPr="00B12008" w:rsidRDefault="00902B75" w:rsidP="00902B75">
      <w:pPr>
        <w:pStyle w:val="Akapitzlist"/>
        <w:numPr>
          <w:ilvl w:val="0"/>
          <w:numId w:val="26"/>
        </w:numPr>
        <w:spacing w:before="144"/>
        <w:jc w:val="both"/>
        <w:rPr>
          <w:color w:val="000000"/>
          <w:sz w:val="22"/>
          <w:szCs w:val="22"/>
        </w:rPr>
      </w:pPr>
      <w:r w:rsidRPr="00B12008">
        <w:rPr>
          <w:sz w:val="22"/>
          <w:szCs w:val="22"/>
        </w:rPr>
        <w:t xml:space="preserve">Sposób złożenia oferty, w tym przygotowania i wypełnienia ofert został opisany został w Centrum Pomocy, dostępnej na stronie: </w:t>
      </w:r>
      <w:r w:rsidRPr="00B12008">
        <w:rPr>
          <w:sz w:val="22"/>
          <w:szCs w:val="22"/>
          <w:u w:val="single"/>
        </w:rPr>
        <w:t xml:space="preserve">https://ezamowienia.gov.pl/ </w:t>
      </w:r>
    </w:p>
    <w:bookmarkEnd w:id="7"/>
    <w:p w:rsidR="00902B75" w:rsidRPr="00B12008" w:rsidRDefault="00902B75" w:rsidP="00902B75">
      <w:pPr>
        <w:pStyle w:val="Akapitzlist"/>
        <w:numPr>
          <w:ilvl w:val="0"/>
          <w:numId w:val="26"/>
        </w:numPr>
        <w:spacing w:before="144"/>
        <w:jc w:val="both"/>
        <w:rPr>
          <w:color w:val="000000"/>
          <w:sz w:val="22"/>
          <w:szCs w:val="22"/>
        </w:rPr>
      </w:pPr>
      <w:r w:rsidRPr="00B12008">
        <w:rPr>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w:t>
      </w:r>
      <w:r w:rsidRPr="0034217E">
        <w:rPr>
          <w:sz w:val="22"/>
          <w:szCs w:val="22"/>
        </w:rPr>
        <w:t>konkurencji (t.j. Dz. U. z 2022 r. poz. 1233), wyk</w:t>
      </w:r>
      <w:r w:rsidRPr="00B12008">
        <w:rPr>
          <w:sz w:val="22"/>
          <w:szCs w:val="22"/>
        </w:rPr>
        <w:t xml:space="preserve">onawca, w celu utrzymania w poufności tych informacji, przekazuje je w wydzielonym i odpowiednio oznaczonym pliku, wraz z jednoczesnym zaznaczeniem polecenia </w:t>
      </w:r>
      <w:r w:rsidRPr="00B12008">
        <w:rPr>
          <w:b/>
          <w:sz w:val="22"/>
          <w:szCs w:val="22"/>
        </w:rPr>
        <w:t xml:space="preserve">„Załącznik stanowiący tajemnicę przedsiębiorstwa" </w:t>
      </w:r>
      <w:r w:rsidRPr="00B12008">
        <w:rPr>
          <w:sz w:val="22"/>
          <w:szCs w:val="22"/>
        </w:rPr>
        <w:t>a następnie wraz z plikami stanowiącymi jawną część należy ten plik zaszyfrować.</w:t>
      </w:r>
    </w:p>
    <w:p w:rsidR="00902B75" w:rsidRPr="00B12008" w:rsidRDefault="00902B75" w:rsidP="00902B75">
      <w:pPr>
        <w:pStyle w:val="Akapitzlist"/>
        <w:numPr>
          <w:ilvl w:val="0"/>
          <w:numId w:val="26"/>
        </w:numPr>
        <w:spacing w:before="144"/>
        <w:jc w:val="both"/>
        <w:rPr>
          <w:color w:val="000000"/>
          <w:sz w:val="22"/>
          <w:szCs w:val="22"/>
        </w:rPr>
      </w:pPr>
      <w:r w:rsidRPr="00B12008">
        <w:rPr>
          <w:sz w:val="22"/>
          <w:szCs w:val="22"/>
        </w:rPr>
        <w:t>Ofertę</w:t>
      </w:r>
      <w:r>
        <w:rPr>
          <w:sz w:val="22"/>
          <w:szCs w:val="22"/>
        </w:rPr>
        <w:t xml:space="preserve"> należy</w:t>
      </w:r>
      <w:r w:rsidRPr="00B12008">
        <w:rPr>
          <w:sz w:val="22"/>
          <w:szCs w:val="22"/>
        </w:rPr>
        <w:t xml:space="preserve"> złożyć przed terminem składania ofert – oferta złożona po terminie nie zostanie przyjęta. Dokumentów nie należy składać w ostatniej chwili. Czas trwania wgrywania </w:t>
      </w:r>
      <w:r>
        <w:rPr>
          <w:sz w:val="22"/>
          <w:szCs w:val="22"/>
        </w:rPr>
        <w:br/>
      </w:r>
      <w:r w:rsidRPr="00B12008">
        <w:rPr>
          <w:sz w:val="22"/>
          <w:szCs w:val="22"/>
        </w:rPr>
        <w:t>i przetwarzania dokumentów jest zależny od ich ilości i rozmiaru oraz obciążenia Platformy.</w:t>
      </w:r>
    </w:p>
    <w:p w:rsidR="00902B75" w:rsidRPr="00B12008" w:rsidRDefault="00902B75" w:rsidP="00902B75">
      <w:pPr>
        <w:pStyle w:val="Akapitzlist"/>
        <w:numPr>
          <w:ilvl w:val="0"/>
          <w:numId w:val="26"/>
        </w:numPr>
        <w:spacing w:before="144"/>
        <w:jc w:val="both"/>
        <w:rPr>
          <w:color w:val="000000"/>
          <w:sz w:val="22"/>
          <w:szCs w:val="22"/>
        </w:rPr>
      </w:pPr>
      <w:r w:rsidRPr="00B12008">
        <w:rPr>
          <w:sz w:val="22"/>
          <w:szCs w:val="22"/>
        </w:rPr>
        <w:t xml:space="preserve">Ofertę </w:t>
      </w:r>
      <w:r>
        <w:rPr>
          <w:sz w:val="22"/>
          <w:szCs w:val="22"/>
        </w:rPr>
        <w:t xml:space="preserve">należy </w:t>
      </w:r>
      <w:r w:rsidRPr="00B12008">
        <w:rPr>
          <w:sz w:val="22"/>
          <w:szCs w:val="22"/>
        </w:rPr>
        <w:t>złożyć na właściwym formularzu (aktualnym formularzu ofertowym pobranym z platformy do tego postępowania) – jeśli formularz będzie nieprawidłowy system poinformuje o tym w trakcie składania oferty. Formularz ofertowy i załączniki należy podpisać cyfrowo.</w:t>
      </w:r>
    </w:p>
    <w:p w:rsidR="00902B75" w:rsidRPr="00033645" w:rsidRDefault="00902B75" w:rsidP="00902B75">
      <w:pPr>
        <w:pStyle w:val="Akapitzlist"/>
        <w:numPr>
          <w:ilvl w:val="0"/>
          <w:numId w:val="26"/>
        </w:numPr>
        <w:spacing w:before="144"/>
        <w:rPr>
          <w:color w:val="000000"/>
          <w:sz w:val="22"/>
          <w:szCs w:val="22"/>
        </w:rPr>
      </w:pPr>
      <w:r w:rsidRPr="00B12008">
        <w:rPr>
          <w:sz w:val="22"/>
          <w:szCs w:val="22"/>
        </w:rPr>
        <w:t xml:space="preserve">Rekomendowanym </w:t>
      </w:r>
      <w:r w:rsidRPr="00B12008">
        <w:rPr>
          <w:b/>
          <w:bCs/>
          <w:sz w:val="22"/>
          <w:szCs w:val="22"/>
        </w:rPr>
        <w:t>wariantem podpisu wypełnionego formularza oferty jest podpisanie go podpisem wewnętrznym</w:t>
      </w:r>
      <w:r w:rsidRPr="00B12008">
        <w:rPr>
          <w:sz w:val="22"/>
          <w:szCs w:val="22"/>
        </w:rPr>
        <w:t xml:space="preserve">. Jednakże w przypadku podpisania wypełnionego formularza innym wariantem tj. podpisem zewnętrznym Platforma również przyjmie taki formularza i </w:t>
      </w:r>
      <w:r w:rsidRPr="00033645">
        <w:rPr>
          <w:sz w:val="22"/>
          <w:szCs w:val="22"/>
        </w:rPr>
        <w:t>przetworzy go prawidłowo w zakresie weryfikacji podpisu pod warunkiem, że w przypadku tego wariantu podpisywania oddzielny plik z podpisem oferty zostanie załączony w sekcji „Załączniki i inne dokumenty przedstawione w ofercie przez Wykonawcę”.</w:t>
      </w:r>
    </w:p>
    <w:p w:rsidR="00902B75" w:rsidRPr="00033645" w:rsidRDefault="00902B75" w:rsidP="00902B75">
      <w:pPr>
        <w:pStyle w:val="Akapitzlist"/>
        <w:numPr>
          <w:ilvl w:val="0"/>
          <w:numId w:val="26"/>
        </w:numPr>
        <w:autoSpaceDE w:val="0"/>
        <w:autoSpaceDN w:val="0"/>
        <w:adjustRightInd w:val="0"/>
        <w:rPr>
          <w:rFonts w:eastAsiaTheme="minorHAnsi"/>
          <w:color w:val="000000"/>
          <w:sz w:val="22"/>
          <w:szCs w:val="22"/>
          <w:lang w:eastAsia="en-US"/>
        </w:rPr>
      </w:pPr>
      <w:r w:rsidRPr="00033645">
        <w:rPr>
          <w:rFonts w:eastAsiaTheme="minorHAnsi"/>
          <w:color w:val="000000"/>
          <w:sz w:val="22"/>
          <w:szCs w:val="22"/>
          <w:lang w:eastAsia="en-US"/>
        </w:rPr>
        <w:t xml:space="preserve">Wykonawca może przed upływem terminu składania ofert wycofać ofertę. Wykonawca wycofuje ofertę w zakładce „Oferty/wnioski” używając przycisku „Wycofaj ofertę”. </w:t>
      </w:r>
    </w:p>
    <w:p w:rsidR="00902B75" w:rsidRPr="00B12008" w:rsidRDefault="00902B75" w:rsidP="00902B75">
      <w:pPr>
        <w:pStyle w:val="Akapitzlist"/>
        <w:numPr>
          <w:ilvl w:val="0"/>
          <w:numId w:val="26"/>
        </w:numPr>
        <w:spacing w:before="144"/>
        <w:rPr>
          <w:color w:val="000000"/>
          <w:sz w:val="22"/>
          <w:szCs w:val="22"/>
        </w:rPr>
      </w:pPr>
      <w:r w:rsidRPr="00B12008">
        <w:rPr>
          <w:sz w:val="22"/>
          <w:szCs w:val="22"/>
        </w:rPr>
        <w:t>Wykonawca po upływie terminu do składania ofert nie może skutecznie dokonać zmiany ani wycofać złożonej oferty.</w:t>
      </w:r>
    </w:p>
    <w:p w:rsidR="00902B75" w:rsidRPr="00626276" w:rsidRDefault="00902B75" w:rsidP="00902B75">
      <w:pPr>
        <w:pStyle w:val="Akapitzlist"/>
        <w:numPr>
          <w:ilvl w:val="0"/>
          <w:numId w:val="26"/>
        </w:numPr>
        <w:spacing w:before="144"/>
        <w:rPr>
          <w:b/>
          <w:color w:val="000000"/>
          <w:sz w:val="22"/>
          <w:szCs w:val="22"/>
        </w:rPr>
      </w:pPr>
      <w:r w:rsidRPr="00626276">
        <w:rPr>
          <w:b/>
          <w:sz w:val="22"/>
          <w:szCs w:val="22"/>
          <w:u w:val="single"/>
        </w:rPr>
        <w:t>Do oferty należy dołączyć</w:t>
      </w:r>
      <w:r w:rsidRPr="00626276">
        <w:rPr>
          <w:b/>
          <w:sz w:val="22"/>
          <w:szCs w:val="22"/>
        </w:rPr>
        <w:t>:</w:t>
      </w:r>
    </w:p>
    <w:p w:rsidR="00902B75" w:rsidRPr="00535DE7" w:rsidRDefault="00902B75" w:rsidP="00902B75">
      <w:pPr>
        <w:pStyle w:val="Akapitzlist"/>
        <w:numPr>
          <w:ilvl w:val="0"/>
          <w:numId w:val="31"/>
        </w:numPr>
        <w:spacing w:before="144"/>
        <w:rPr>
          <w:color w:val="000000"/>
          <w:sz w:val="22"/>
          <w:szCs w:val="22"/>
        </w:rPr>
      </w:pPr>
      <w:r w:rsidRPr="005C7DE5">
        <w:rPr>
          <w:sz w:val="22"/>
          <w:szCs w:val="22"/>
        </w:rPr>
        <w:t>Interaktywny „Formularz ofertowy”</w:t>
      </w:r>
      <w:r w:rsidRPr="00535DE7">
        <w:rPr>
          <w:color w:val="000000"/>
          <w:sz w:val="22"/>
          <w:szCs w:val="22"/>
        </w:rPr>
        <w:t xml:space="preserve"> dostępny  na Platformie e-Zamówienia</w:t>
      </w:r>
    </w:p>
    <w:p w:rsidR="00902B75" w:rsidRPr="005C7DE5" w:rsidRDefault="00902B75" w:rsidP="00902B75">
      <w:pPr>
        <w:pStyle w:val="Akapitzlist"/>
        <w:numPr>
          <w:ilvl w:val="0"/>
          <w:numId w:val="31"/>
        </w:numPr>
        <w:spacing w:before="144"/>
        <w:rPr>
          <w:color w:val="000000"/>
          <w:sz w:val="22"/>
          <w:szCs w:val="22"/>
        </w:rPr>
      </w:pPr>
      <w:r w:rsidRPr="005C7DE5">
        <w:rPr>
          <w:color w:val="000000"/>
          <w:sz w:val="22"/>
          <w:szCs w:val="22"/>
        </w:rPr>
        <w:t>Formularz ofertowy - Załącznik nr 1 do SWZ</w:t>
      </w:r>
      <w:r w:rsidRPr="005C7DE5">
        <w:rPr>
          <w:b/>
          <w:color w:val="000000"/>
          <w:sz w:val="22"/>
          <w:szCs w:val="22"/>
          <w:u w:val="single"/>
        </w:rPr>
        <w:t xml:space="preserve"> (oświadczenia i wycena);</w:t>
      </w:r>
    </w:p>
    <w:p w:rsidR="00902B75" w:rsidRPr="00371799" w:rsidRDefault="00902B75" w:rsidP="00902B75">
      <w:pPr>
        <w:pStyle w:val="Akapitzlist"/>
        <w:numPr>
          <w:ilvl w:val="0"/>
          <w:numId w:val="31"/>
        </w:numPr>
        <w:spacing w:before="144"/>
        <w:rPr>
          <w:color w:val="000000"/>
          <w:sz w:val="22"/>
          <w:szCs w:val="22"/>
        </w:rPr>
      </w:pPr>
      <w:r w:rsidRPr="00371799">
        <w:rPr>
          <w:sz w:val="22"/>
          <w:szCs w:val="22"/>
        </w:rPr>
        <w:t xml:space="preserve">pełnomocnictwo upoważniające do złożenia oferty, o ile ofertę składa pełnomocnik; </w:t>
      </w:r>
    </w:p>
    <w:p w:rsidR="00902B75" w:rsidRPr="00371799" w:rsidRDefault="00902B75" w:rsidP="00902B75">
      <w:pPr>
        <w:pStyle w:val="Akapitzlist"/>
        <w:numPr>
          <w:ilvl w:val="0"/>
          <w:numId w:val="31"/>
        </w:numPr>
        <w:spacing w:before="144"/>
        <w:rPr>
          <w:color w:val="000000"/>
          <w:sz w:val="22"/>
          <w:szCs w:val="22"/>
        </w:rPr>
      </w:pPr>
      <w:r w:rsidRPr="00371799">
        <w:rPr>
          <w:sz w:val="22"/>
          <w:szCs w:val="22"/>
        </w:rPr>
        <w:t xml:space="preserve">Pełnomocnictwo dla pełnomocnika do reprezentowania w postępowaniu Wykonawców wspólnie ubiegających się o udzielenie zamówienia - dotyczy ofert składanych przez Wykonawców wspólnie ubiegających się o udzielenie zamówienia; </w:t>
      </w:r>
    </w:p>
    <w:p w:rsidR="00902B75" w:rsidRPr="00371799" w:rsidRDefault="00902B75" w:rsidP="00902B75">
      <w:pPr>
        <w:pStyle w:val="Akapitzlist"/>
        <w:numPr>
          <w:ilvl w:val="0"/>
          <w:numId w:val="31"/>
        </w:numPr>
        <w:spacing w:before="144"/>
        <w:rPr>
          <w:color w:val="000000"/>
          <w:sz w:val="22"/>
          <w:szCs w:val="22"/>
        </w:rPr>
      </w:pPr>
      <w:r w:rsidRPr="00371799">
        <w:rPr>
          <w:sz w:val="22"/>
          <w:szCs w:val="22"/>
        </w:rPr>
        <w:t xml:space="preserve">Oświadczenie o niepodleganiu wykluczeniu oraz spełnianiu warunków udziału </w:t>
      </w:r>
      <w:r w:rsidRPr="00371799">
        <w:rPr>
          <w:sz w:val="22"/>
          <w:szCs w:val="22"/>
        </w:rPr>
        <w:br/>
        <w:t>w postępowaniu, wzór stanowi Załącznik nr 2 do SWZ</w:t>
      </w:r>
      <w:r>
        <w:rPr>
          <w:sz w:val="22"/>
          <w:szCs w:val="22"/>
        </w:rPr>
        <w:t>;</w:t>
      </w:r>
    </w:p>
    <w:p w:rsidR="00902B75" w:rsidRPr="008352A2" w:rsidRDefault="00902B75" w:rsidP="00902B75">
      <w:pPr>
        <w:pStyle w:val="Akapitzlist"/>
        <w:numPr>
          <w:ilvl w:val="0"/>
          <w:numId w:val="31"/>
        </w:numPr>
        <w:spacing w:before="144"/>
        <w:rPr>
          <w:color w:val="000000"/>
          <w:sz w:val="22"/>
          <w:szCs w:val="22"/>
        </w:rPr>
      </w:pPr>
      <w:r w:rsidRPr="008352A2">
        <w:rPr>
          <w:sz w:val="22"/>
          <w:szCs w:val="22"/>
        </w:rPr>
        <w:t>Zobowiązanie podmiotu udostępniającego zasoby</w:t>
      </w:r>
      <w:r w:rsidR="008352A2" w:rsidRPr="008352A2">
        <w:rPr>
          <w:sz w:val="22"/>
          <w:szCs w:val="22"/>
        </w:rPr>
        <w:t>.</w:t>
      </w:r>
    </w:p>
    <w:p w:rsidR="00902B75" w:rsidRDefault="00902B75" w:rsidP="00902B75">
      <w:pPr>
        <w:autoSpaceDE w:val="0"/>
        <w:autoSpaceDN w:val="0"/>
        <w:adjustRightInd w:val="0"/>
        <w:ind w:left="720"/>
        <w:jc w:val="both"/>
        <w:rPr>
          <w:sz w:val="22"/>
          <w:szCs w:val="22"/>
        </w:rPr>
      </w:pPr>
      <w:r w:rsidRPr="00C07EFE">
        <w:rPr>
          <w:sz w:val="22"/>
          <w:szCs w:val="22"/>
        </w:rPr>
        <w:t xml:space="preserve">Zobowiązanie podmiotu udostępniającego zasoby do oddania mu do dyspozycji niezbędnych zasobów na potrzeby realizacji danego zamówienia lub inny podmiotowy środek dowodowy </w:t>
      </w:r>
      <w:r w:rsidRPr="00C070D0">
        <w:rPr>
          <w:sz w:val="22"/>
          <w:szCs w:val="22"/>
        </w:rPr>
        <w:t>potwierdzający, że Wykonawca realizując zamówienie, będzie dysponował niezbędnymi zasobami tych podmiotów, wzór stanowi Załącznik nr 3 do SWZ</w:t>
      </w:r>
      <w:r>
        <w:rPr>
          <w:sz w:val="22"/>
          <w:szCs w:val="22"/>
        </w:rPr>
        <w:t>;</w:t>
      </w:r>
    </w:p>
    <w:p w:rsidR="00902B75" w:rsidRPr="005C7DE5" w:rsidRDefault="00902B75" w:rsidP="00902B75">
      <w:pPr>
        <w:pStyle w:val="Akapitzlist"/>
        <w:numPr>
          <w:ilvl w:val="0"/>
          <w:numId w:val="31"/>
        </w:numPr>
        <w:autoSpaceDE w:val="0"/>
        <w:autoSpaceDN w:val="0"/>
        <w:adjustRightInd w:val="0"/>
        <w:jc w:val="both"/>
        <w:rPr>
          <w:sz w:val="22"/>
          <w:szCs w:val="22"/>
        </w:rPr>
      </w:pPr>
      <w:r w:rsidRPr="005C7DE5">
        <w:rPr>
          <w:sz w:val="22"/>
          <w:szCs w:val="22"/>
        </w:rPr>
        <w:t>Przedmiotowe środki dowodowe wskazane i opisane w Rozdziale XVII niniejszej SWZ.</w:t>
      </w:r>
    </w:p>
    <w:p w:rsidR="00902B75" w:rsidRPr="00946480" w:rsidRDefault="00902B75" w:rsidP="00902B75">
      <w:pPr>
        <w:pStyle w:val="Akapitzlist"/>
        <w:numPr>
          <w:ilvl w:val="0"/>
          <w:numId w:val="26"/>
        </w:numPr>
        <w:spacing w:before="60" w:after="60"/>
        <w:jc w:val="both"/>
        <w:rPr>
          <w:b/>
          <w:sz w:val="22"/>
          <w:szCs w:val="22"/>
        </w:rPr>
      </w:pPr>
      <w:r w:rsidRPr="00946480">
        <w:rPr>
          <w:sz w:val="22"/>
          <w:szCs w:val="22"/>
        </w:rPr>
        <w:t xml:space="preserve">Pełnomocnictwo do złożenia oferty oraz oświadczenia składane są w oryginale w takiej samej formie, jak składana jest oferta (tj. w formie elektronicznej opatrzonej kwalifikowanym podpisem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rsidR="00902B75" w:rsidRPr="00FC77EF" w:rsidRDefault="00902B75" w:rsidP="00902B75">
      <w:pPr>
        <w:autoSpaceDE w:val="0"/>
        <w:autoSpaceDN w:val="0"/>
        <w:adjustRightInd w:val="0"/>
        <w:ind w:left="720"/>
        <w:jc w:val="both"/>
        <w:rPr>
          <w:b/>
          <w:sz w:val="22"/>
          <w:szCs w:val="22"/>
        </w:rPr>
      </w:pPr>
    </w:p>
    <w:p w:rsidR="00C5714D" w:rsidRPr="00FC77EF" w:rsidRDefault="00C5714D" w:rsidP="00C83231">
      <w:pPr>
        <w:autoSpaceDE w:val="0"/>
        <w:autoSpaceDN w:val="0"/>
        <w:adjustRightInd w:val="0"/>
        <w:ind w:left="720"/>
        <w:jc w:val="both"/>
        <w:rPr>
          <w:b/>
          <w:sz w:val="22"/>
          <w:szCs w:val="22"/>
        </w:rPr>
      </w:pPr>
    </w:p>
    <w:p w:rsidR="00651DBE" w:rsidRPr="00FC77EF" w:rsidRDefault="00F46F7A" w:rsidP="00651DBE">
      <w:pPr>
        <w:shd w:val="clear" w:color="auto" w:fill="D9D9D9"/>
        <w:autoSpaceDE w:val="0"/>
        <w:autoSpaceDN w:val="0"/>
        <w:adjustRightInd w:val="0"/>
        <w:spacing w:before="120"/>
        <w:jc w:val="both"/>
        <w:rPr>
          <w:b/>
          <w:sz w:val="22"/>
          <w:szCs w:val="22"/>
        </w:rPr>
      </w:pPr>
      <w:r w:rsidRPr="00FC77EF">
        <w:rPr>
          <w:b/>
          <w:sz w:val="22"/>
          <w:szCs w:val="22"/>
        </w:rPr>
        <w:lastRenderedPageBreak/>
        <w:t xml:space="preserve">XII. </w:t>
      </w:r>
      <w:r w:rsidR="00651DBE" w:rsidRPr="00FC77EF">
        <w:rPr>
          <w:b/>
          <w:sz w:val="22"/>
          <w:szCs w:val="22"/>
        </w:rPr>
        <w:t>TERMIN SKŁADANIA OFERT</w:t>
      </w:r>
    </w:p>
    <w:p w:rsidR="00651DBE" w:rsidRPr="004C7DFD" w:rsidRDefault="00651DBE" w:rsidP="00AD4415">
      <w:pPr>
        <w:numPr>
          <w:ilvl w:val="0"/>
          <w:numId w:val="8"/>
        </w:numPr>
        <w:autoSpaceDE w:val="0"/>
        <w:autoSpaceDN w:val="0"/>
        <w:adjustRightInd w:val="0"/>
        <w:jc w:val="both"/>
        <w:rPr>
          <w:b/>
          <w:sz w:val="22"/>
          <w:szCs w:val="22"/>
        </w:rPr>
      </w:pPr>
      <w:r w:rsidRPr="00496D91">
        <w:rPr>
          <w:sz w:val="22"/>
          <w:szCs w:val="22"/>
        </w:rPr>
        <w:t xml:space="preserve">Ofertę wraz z wymaganymi załącznikami należy złożyć w terminie do dnia </w:t>
      </w:r>
      <w:r w:rsidRPr="00496D91">
        <w:rPr>
          <w:sz w:val="22"/>
          <w:szCs w:val="22"/>
        </w:rPr>
        <w:br/>
      </w:r>
      <w:r w:rsidR="006B004C" w:rsidRPr="004C7DFD">
        <w:rPr>
          <w:b/>
          <w:sz w:val="22"/>
          <w:szCs w:val="22"/>
        </w:rPr>
        <w:t>08.11.</w:t>
      </w:r>
      <w:r w:rsidR="00E152EE" w:rsidRPr="004C7DFD">
        <w:rPr>
          <w:b/>
          <w:sz w:val="22"/>
          <w:szCs w:val="22"/>
        </w:rPr>
        <w:t>202</w:t>
      </w:r>
      <w:r w:rsidR="009F45CB" w:rsidRPr="004C7DFD">
        <w:rPr>
          <w:b/>
          <w:sz w:val="22"/>
          <w:szCs w:val="22"/>
        </w:rPr>
        <w:t>4</w:t>
      </w:r>
      <w:r w:rsidRPr="004C7DFD">
        <w:rPr>
          <w:b/>
          <w:sz w:val="22"/>
          <w:szCs w:val="22"/>
        </w:rPr>
        <w:t xml:space="preserve">r., do godz. </w:t>
      </w:r>
      <w:r w:rsidR="00B103F5" w:rsidRPr="004C7DFD">
        <w:rPr>
          <w:b/>
          <w:sz w:val="22"/>
          <w:szCs w:val="22"/>
        </w:rPr>
        <w:t>10</w:t>
      </w:r>
      <w:r w:rsidRPr="004C7DFD">
        <w:rPr>
          <w:b/>
          <w:sz w:val="22"/>
          <w:szCs w:val="22"/>
        </w:rPr>
        <w:t>:00.</w:t>
      </w:r>
    </w:p>
    <w:p w:rsidR="008F3B38" w:rsidRPr="004C7DFD" w:rsidRDefault="000B4719" w:rsidP="00AD4415">
      <w:pPr>
        <w:numPr>
          <w:ilvl w:val="0"/>
          <w:numId w:val="8"/>
        </w:numPr>
        <w:autoSpaceDE w:val="0"/>
        <w:autoSpaceDN w:val="0"/>
        <w:adjustRightInd w:val="0"/>
        <w:jc w:val="both"/>
        <w:rPr>
          <w:sz w:val="22"/>
          <w:szCs w:val="22"/>
        </w:rPr>
      </w:pPr>
      <w:r w:rsidRPr="004C7DFD">
        <w:rPr>
          <w:sz w:val="22"/>
          <w:szCs w:val="22"/>
        </w:rPr>
        <w:t>Decydujące znaczenie dla oceny zachowania terminu składania ofert ma data i godzina złożenia oferty na platformie e-</w:t>
      </w:r>
      <w:proofErr w:type="spellStart"/>
      <w:r w:rsidRPr="004C7DFD">
        <w:rPr>
          <w:sz w:val="22"/>
          <w:szCs w:val="22"/>
        </w:rPr>
        <w:t>zamowienia</w:t>
      </w:r>
      <w:proofErr w:type="spellEnd"/>
      <w:r w:rsidRPr="004C7DFD">
        <w:rPr>
          <w:sz w:val="22"/>
          <w:szCs w:val="22"/>
        </w:rPr>
        <w:t>.</w:t>
      </w:r>
    </w:p>
    <w:p w:rsidR="00651DBE" w:rsidRPr="004C7DFD" w:rsidRDefault="00651DBE" w:rsidP="00AD4415">
      <w:pPr>
        <w:numPr>
          <w:ilvl w:val="0"/>
          <w:numId w:val="8"/>
        </w:numPr>
        <w:autoSpaceDE w:val="0"/>
        <w:autoSpaceDN w:val="0"/>
        <w:adjustRightInd w:val="0"/>
        <w:jc w:val="both"/>
        <w:rPr>
          <w:sz w:val="22"/>
          <w:szCs w:val="22"/>
        </w:rPr>
      </w:pPr>
      <w:r w:rsidRPr="004C7DFD">
        <w:rPr>
          <w:sz w:val="22"/>
          <w:szCs w:val="22"/>
        </w:rPr>
        <w:t>Wykonawca może złożyć tylko jedną ofertę.</w:t>
      </w:r>
    </w:p>
    <w:p w:rsidR="00651DBE" w:rsidRPr="004C7DFD" w:rsidRDefault="00651DBE" w:rsidP="00AD4415">
      <w:pPr>
        <w:numPr>
          <w:ilvl w:val="0"/>
          <w:numId w:val="8"/>
        </w:numPr>
        <w:autoSpaceDE w:val="0"/>
        <w:autoSpaceDN w:val="0"/>
        <w:adjustRightInd w:val="0"/>
        <w:jc w:val="both"/>
        <w:rPr>
          <w:sz w:val="22"/>
          <w:szCs w:val="22"/>
        </w:rPr>
      </w:pPr>
      <w:r w:rsidRPr="004C7DFD">
        <w:rPr>
          <w:sz w:val="22"/>
          <w:szCs w:val="22"/>
        </w:rPr>
        <w:t>Zamawiający odrzuci ofertę złożoną po terminie składania ofert.</w:t>
      </w:r>
    </w:p>
    <w:p w:rsidR="00C5714D" w:rsidRPr="004C7DFD" w:rsidRDefault="00C5714D" w:rsidP="00C5714D">
      <w:pPr>
        <w:autoSpaceDE w:val="0"/>
        <w:autoSpaceDN w:val="0"/>
        <w:adjustRightInd w:val="0"/>
        <w:ind w:firstLine="708"/>
        <w:jc w:val="both"/>
        <w:rPr>
          <w:sz w:val="22"/>
          <w:szCs w:val="22"/>
        </w:rPr>
      </w:pPr>
    </w:p>
    <w:p w:rsidR="00651DBE" w:rsidRPr="004C7DFD" w:rsidRDefault="00F46F7A" w:rsidP="00651DBE">
      <w:pPr>
        <w:shd w:val="clear" w:color="auto" w:fill="D9D9D9"/>
        <w:autoSpaceDE w:val="0"/>
        <w:autoSpaceDN w:val="0"/>
        <w:adjustRightInd w:val="0"/>
        <w:spacing w:before="120"/>
        <w:jc w:val="both"/>
        <w:rPr>
          <w:b/>
          <w:sz w:val="22"/>
          <w:szCs w:val="22"/>
        </w:rPr>
      </w:pPr>
      <w:r w:rsidRPr="004C7DFD">
        <w:rPr>
          <w:b/>
          <w:sz w:val="22"/>
          <w:szCs w:val="22"/>
        </w:rPr>
        <w:t xml:space="preserve">XIII. </w:t>
      </w:r>
      <w:r w:rsidR="00651DBE" w:rsidRPr="004C7DFD">
        <w:rPr>
          <w:b/>
          <w:sz w:val="22"/>
          <w:szCs w:val="22"/>
        </w:rPr>
        <w:t>TERMIN OTWARCIA OFERT</w:t>
      </w:r>
    </w:p>
    <w:p w:rsidR="00A63033" w:rsidRPr="0068312F" w:rsidRDefault="00651DBE" w:rsidP="00AD4415">
      <w:pPr>
        <w:numPr>
          <w:ilvl w:val="0"/>
          <w:numId w:val="9"/>
        </w:numPr>
        <w:autoSpaceDE w:val="0"/>
        <w:autoSpaceDN w:val="0"/>
        <w:adjustRightInd w:val="0"/>
        <w:spacing w:before="120"/>
        <w:ind w:left="709" w:hanging="357"/>
        <w:jc w:val="both"/>
        <w:rPr>
          <w:b/>
          <w:sz w:val="22"/>
          <w:szCs w:val="22"/>
        </w:rPr>
      </w:pPr>
      <w:r w:rsidRPr="004C7DFD">
        <w:rPr>
          <w:sz w:val="22"/>
          <w:szCs w:val="22"/>
        </w:rPr>
        <w:t xml:space="preserve">Otwarcie ofert nastąpi w dniu </w:t>
      </w:r>
      <w:r w:rsidR="006B004C" w:rsidRPr="004C7DFD">
        <w:rPr>
          <w:b/>
          <w:sz w:val="22"/>
          <w:szCs w:val="22"/>
        </w:rPr>
        <w:t>08.11.2024r</w:t>
      </w:r>
      <w:r w:rsidR="00EF4CA1" w:rsidRPr="004C7DFD">
        <w:rPr>
          <w:b/>
          <w:sz w:val="22"/>
          <w:szCs w:val="22"/>
        </w:rPr>
        <w:t>.,</w:t>
      </w:r>
      <w:r w:rsidR="00496D91" w:rsidRPr="004C7DFD">
        <w:rPr>
          <w:b/>
          <w:sz w:val="22"/>
          <w:szCs w:val="22"/>
        </w:rPr>
        <w:t xml:space="preserve"> </w:t>
      </w:r>
      <w:r w:rsidRPr="004C7DFD">
        <w:rPr>
          <w:b/>
          <w:sz w:val="22"/>
          <w:szCs w:val="22"/>
        </w:rPr>
        <w:t>o</w:t>
      </w:r>
      <w:r w:rsidRPr="0068312F">
        <w:rPr>
          <w:b/>
          <w:sz w:val="22"/>
          <w:szCs w:val="22"/>
        </w:rPr>
        <w:t xml:space="preserve"> godzinie </w:t>
      </w:r>
      <w:r w:rsidR="00FB4385" w:rsidRPr="0068312F">
        <w:rPr>
          <w:b/>
          <w:sz w:val="22"/>
          <w:szCs w:val="22"/>
        </w:rPr>
        <w:t>10</w:t>
      </w:r>
      <w:r w:rsidRPr="0068312F">
        <w:rPr>
          <w:b/>
          <w:sz w:val="22"/>
          <w:szCs w:val="22"/>
        </w:rPr>
        <w:t>:30.</w:t>
      </w:r>
    </w:p>
    <w:p w:rsidR="00651DBE" w:rsidRPr="00FC77EF" w:rsidRDefault="00651DBE" w:rsidP="00AD4415">
      <w:pPr>
        <w:numPr>
          <w:ilvl w:val="0"/>
          <w:numId w:val="9"/>
        </w:numPr>
        <w:autoSpaceDE w:val="0"/>
        <w:autoSpaceDN w:val="0"/>
        <w:adjustRightInd w:val="0"/>
        <w:ind w:left="709"/>
        <w:jc w:val="both"/>
        <w:rPr>
          <w:sz w:val="22"/>
          <w:szCs w:val="22"/>
        </w:rPr>
      </w:pPr>
      <w:r w:rsidRPr="00CE7807">
        <w:rPr>
          <w:sz w:val="22"/>
          <w:szCs w:val="22"/>
        </w:rPr>
        <w:t>Zamawiający, najpóźniej przed otwarciem</w:t>
      </w:r>
      <w:r w:rsidRPr="00FC77EF">
        <w:rPr>
          <w:sz w:val="22"/>
          <w:szCs w:val="22"/>
        </w:rPr>
        <w:t xml:space="preserve"> ofert, udostępni na stronie internetowej prowadzonego postępowania informację o kwocie, jaką zamierza przeznaczyć na sfinansowanie zamówienia. </w:t>
      </w:r>
    </w:p>
    <w:p w:rsidR="00651DBE" w:rsidRPr="00FC77EF" w:rsidRDefault="00651DBE" w:rsidP="00AD4415">
      <w:pPr>
        <w:numPr>
          <w:ilvl w:val="0"/>
          <w:numId w:val="9"/>
        </w:numPr>
        <w:autoSpaceDE w:val="0"/>
        <w:autoSpaceDN w:val="0"/>
        <w:adjustRightInd w:val="0"/>
        <w:ind w:left="709"/>
        <w:jc w:val="both"/>
        <w:rPr>
          <w:sz w:val="22"/>
          <w:szCs w:val="22"/>
        </w:rPr>
      </w:pPr>
      <w:r w:rsidRPr="00FC77EF">
        <w:rPr>
          <w:sz w:val="22"/>
          <w:szCs w:val="22"/>
        </w:rPr>
        <w:t xml:space="preserve">Zamawiający, niezwłocznie po otwarciu ofert, udostępnia na stronie internetowej prowadzonego postępowania informacje o: </w:t>
      </w:r>
    </w:p>
    <w:p w:rsidR="00651DBE" w:rsidRPr="00E32A64" w:rsidRDefault="00651DBE" w:rsidP="00AD4415">
      <w:pPr>
        <w:pStyle w:val="Akapitzlist"/>
        <w:numPr>
          <w:ilvl w:val="0"/>
          <w:numId w:val="10"/>
        </w:numPr>
        <w:autoSpaceDE w:val="0"/>
        <w:autoSpaceDN w:val="0"/>
        <w:adjustRightInd w:val="0"/>
        <w:spacing w:before="240"/>
        <w:jc w:val="both"/>
        <w:rPr>
          <w:sz w:val="22"/>
          <w:szCs w:val="22"/>
        </w:rPr>
      </w:pPr>
      <w:r w:rsidRPr="00E32A64">
        <w:rPr>
          <w:sz w:val="22"/>
          <w:szCs w:val="22"/>
        </w:rPr>
        <w:t xml:space="preserve">nazwach albo imionach i nazwiskach oraz siedzibach lub miejscach prowadzonej działalności gospodarczej albo miejscach zamieszkania wykonawców, których oferty zostały otwarte; </w:t>
      </w:r>
    </w:p>
    <w:p w:rsidR="00651DBE" w:rsidRPr="00FC77EF" w:rsidRDefault="00651DBE" w:rsidP="00AD4415">
      <w:pPr>
        <w:numPr>
          <w:ilvl w:val="0"/>
          <w:numId w:val="10"/>
        </w:numPr>
        <w:autoSpaceDE w:val="0"/>
        <w:autoSpaceDN w:val="0"/>
        <w:adjustRightInd w:val="0"/>
        <w:jc w:val="both"/>
        <w:rPr>
          <w:sz w:val="22"/>
          <w:szCs w:val="22"/>
        </w:rPr>
      </w:pPr>
      <w:r w:rsidRPr="00FC77EF">
        <w:rPr>
          <w:sz w:val="22"/>
          <w:szCs w:val="22"/>
        </w:rPr>
        <w:t xml:space="preserve">cenach lub kosztach zawartych w ofertach. </w:t>
      </w:r>
    </w:p>
    <w:p w:rsidR="00651DBE" w:rsidRPr="00FC77EF" w:rsidRDefault="00651DBE" w:rsidP="00AD4415">
      <w:pPr>
        <w:numPr>
          <w:ilvl w:val="0"/>
          <w:numId w:val="9"/>
        </w:numPr>
        <w:autoSpaceDE w:val="0"/>
        <w:autoSpaceDN w:val="0"/>
        <w:adjustRightInd w:val="0"/>
        <w:ind w:left="709"/>
        <w:jc w:val="both"/>
        <w:rPr>
          <w:sz w:val="22"/>
          <w:szCs w:val="22"/>
        </w:rPr>
      </w:pPr>
      <w:r w:rsidRPr="00FC77EF">
        <w:rPr>
          <w:sz w:val="22"/>
          <w:szCs w:val="22"/>
        </w:rPr>
        <w:t xml:space="preserve">W przypadku wystąpienia awarii systemu teleinformatycznego, która spowoduje brak możliwości otwarcia ofert w terminie określonym przez Zamawiającego, otwarcie ofert nastąpi niezwłocznie po usunięciu awarii. </w:t>
      </w:r>
    </w:p>
    <w:p w:rsidR="00651DBE" w:rsidRPr="00FC77EF" w:rsidRDefault="00651DBE" w:rsidP="00AD4415">
      <w:pPr>
        <w:numPr>
          <w:ilvl w:val="0"/>
          <w:numId w:val="9"/>
        </w:numPr>
        <w:autoSpaceDE w:val="0"/>
        <w:autoSpaceDN w:val="0"/>
        <w:adjustRightInd w:val="0"/>
        <w:ind w:left="709"/>
        <w:jc w:val="both"/>
        <w:rPr>
          <w:sz w:val="22"/>
          <w:szCs w:val="22"/>
        </w:rPr>
      </w:pPr>
      <w:r w:rsidRPr="00FC77EF">
        <w:rPr>
          <w:sz w:val="22"/>
          <w:szCs w:val="22"/>
        </w:rPr>
        <w:t xml:space="preserve">Zamawiający poinformuje o zmianie terminu otwarcia ofert na stronie internetowej prowadzonego postępowania. </w:t>
      </w:r>
    </w:p>
    <w:p w:rsidR="00444FD0" w:rsidRPr="00FC77EF" w:rsidRDefault="00444FD0" w:rsidP="00444FD0">
      <w:pPr>
        <w:pStyle w:val="Nagwek1"/>
        <w:keepNext w:val="0"/>
        <w:numPr>
          <w:ilvl w:val="0"/>
          <w:numId w:val="0"/>
        </w:numPr>
        <w:spacing w:before="200" w:after="60"/>
        <w:jc w:val="both"/>
        <w:rPr>
          <w:szCs w:val="22"/>
        </w:rPr>
      </w:pPr>
      <w:r w:rsidRPr="00FC77EF">
        <w:rPr>
          <w:szCs w:val="22"/>
          <w:highlight w:val="lightGray"/>
        </w:rPr>
        <w:t>X</w:t>
      </w:r>
      <w:r w:rsidR="006D4768" w:rsidRPr="00FC77EF">
        <w:rPr>
          <w:szCs w:val="22"/>
          <w:highlight w:val="lightGray"/>
        </w:rPr>
        <w:t>I</w:t>
      </w:r>
      <w:r w:rsidRPr="00FC77EF">
        <w:rPr>
          <w:szCs w:val="22"/>
          <w:highlight w:val="lightGray"/>
        </w:rPr>
        <w:t>V.  INFORMACJA O WARUNKACH UDZIAŁU W POSTĘPOWANIU</w:t>
      </w:r>
    </w:p>
    <w:p w:rsidR="002E7FE8" w:rsidRPr="002E294A" w:rsidRDefault="002E7FE8" w:rsidP="00AD4415">
      <w:pPr>
        <w:pStyle w:val="Nagwek2"/>
        <w:keepNext w:val="0"/>
        <w:numPr>
          <w:ilvl w:val="0"/>
          <w:numId w:val="16"/>
        </w:numPr>
        <w:tabs>
          <w:tab w:val="left" w:pos="708"/>
        </w:tabs>
        <w:spacing w:before="120" w:after="60"/>
        <w:ind w:left="426"/>
        <w:jc w:val="both"/>
        <w:rPr>
          <w:b w:val="0"/>
          <w:sz w:val="22"/>
          <w:szCs w:val="22"/>
        </w:rPr>
      </w:pPr>
      <w:r w:rsidRPr="002E294A">
        <w:rPr>
          <w:b w:val="0"/>
          <w:sz w:val="22"/>
          <w:szCs w:val="22"/>
        </w:rPr>
        <w:t>O udzielenie zamówienia mogą ubiegać się Wykonawcy, którzy nie podlegają wykluczeniu oraz spełniają warunki udziału w postępowaniu i wymagania określone w niniejszej SWZ.</w:t>
      </w:r>
    </w:p>
    <w:p w:rsidR="002E7FE8" w:rsidRPr="002E294A" w:rsidRDefault="002E7FE8" w:rsidP="008F2406">
      <w:pPr>
        <w:pStyle w:val="Nagwek2"/>
        <w:keepNext w:val="0"/>
        <w:numPr>
          <w:ilvl w:val="0"/>
          <w:numId w:val="16"/>
        </w:numPr>
        <w:tabs>
          <w:tab w:val="left" w:pos="708"/>
        </w:tabs>
        <w:spacing w:before="120" w:after="60" w:line="276" w:lineRule="auto"/>
        <w:ind w:left="426"/>
        <w:jc w:val="both"/>
        <w:rPr>
          <w:b w:val="0"/>
          <w:sz w:val="22"/>
          <w:szCs w:val="22"/>
        </w:rPr>
      </w:pPr>
      <w:r w:rsidRPr="002E294A">
        <w:rPr>
          <w:b w:val="0"/>
          <w:sz w:val="22"/>
          <w:szCs w:val="22"/>
        </w:rPr>
        <w:t xml:space="preserve">Zamawiający, na podstawie art. 112 ustawy </w:t>
      </w:r>
      <w:proofErr w:type="spellStart"/>
      <w:r w:rsidRPr="002E294A">
        <w:rPr>
          <w:b w:val="0"/>
          <w:sz w:val="22"/>
          <w:szCs w:val="22"/>
        </w:rPr>
        <w:t>Pzp</w:t>
      </w:r>
      <w:proofErr w:type="spellEnd"/>
      <w:r w:rsidRPr="002E294A">
        <w:rPr>
          <w:b w:val="0"/>
          <w:sz w:val="22"/>
          <w:szCs w:val="22"/>
        </w:rPr>
        <w:t xml:space="preserve"> określa warunki udziału w postępowaniu dotyczące:</w:t>
      </w:r>
    </w:p>
    <w:p w:rsidR="002E7FE8" w:rsidRPr="002E294A" w:rsidRDefault="002E7FE8" w:rsidP="008F2406">
      <w:pPr>
        <w:numPr>
          <w:ilvl w:val="0"/>
          <w:numId w:val="17"/>
        </w:numPr>
        <w:suppressAutoHyphens/>
        <w:spacing w:line="276" w:lineRule="auto"/>
        <w:ind w:left="1058"/>
        <w:jc w:val="both"/>
        <w:rPr>
          <w:sz w:val="22"/>
          <w:szCs w:val="22"/>
        </w:rPr>
      </w:pPr>
      <w:r w:rsidRPr="002E294A">
        <w:rPr>
          <w:sz w:val="22"/>
          <w:szCs w:val="22"/>
        </w:rPr>
        <w:t xml:space="preserve">zdolności do występowania w obrocie gospodarczym: </w:t>
      </w:r>
      <w:r w:rsidRPr="002E294A">
        <w:rPr>
          <w:b/>
          <w:sz w:val="22"/>
          <w:szCs w:val="22"/>
        </w:rPr>
        <w:t>Zamawiający nie określa wymagań w tym zakresie</w:t>
      </w:r>
      <w:r w:rsidRPr="002E294A">
        <w:rPr>
          <w:sz w:val="22"/>
          <w:szCs w:val="22"/>
        </w:rPr>
        <w:t>.</w:t>
      </w:r>
    </w:p>
    <w:p w:rsidR="002E7FE8" w:rsidRPr="003046E3" w:rsidRDefault="002E7FE8" w:rsidP="008F2406">
      <w:pPr>
        <w:numPr>
          <w:ilvl w:val="0"/>
          <w:numId w:val="17"/>
        </w:numPr>
        <w:suppressAutoHyphens/>
        <w:spacing w:line="276" w:lineRule="auto"/>
        <w:ind w:left="1058"/>
        <w:jc w:val="both"/>
        <w:rPr>
          <w:sz w:val="22"/>
          <w:szCs w:val="22"/>
        </w:rPr>
      </w:pPr>
      <w:r w:rsidRPr="002E294A">
        <w:rPr>
          <w:sz w:val="22"/>
          <w:szCs w:val="22"/>
        </w:rPr>
        <w:t xml:space="preserve">uprawnień do prowadzenia określonej działalności gospodarczej lub zawodowej, o ile wynika to z odrębnych przepisów: </w:t>
      </w:r>
      <w:r w:rsidR="00D25BBE" w:rsidRPr="002E294A">
        <w:rPr>
          <w:b/>
          <w:sz w:val="22"/>
          <w:szCs w:val="22"/>
        </w:rPr>
        <w:t>Zamawiający nie określa wymagań w tym zakresie</w:t>
      </w:r>
      <w:r w:rsidR="00D25BBE" w:rsidRPr="002E294A">
        <w:rPr>
          <w:sz w:val="22"/>
          <w:szCs w:val="22"/>
        </w:rPr>
        <w:t>.</w:t>
      </w:r>
    </w:p>
    <w:p w:rsidR="002E7FE8" w:rsidRPr="002E294A" w:rsidRDefault="002E7FE8" w:rsidP="008F2406">
      <w:pPr>
        <w:numPr>
          <w:ilvl w:val="0"/>
          <w:numId w:val="17"/>
        </w:numPr>
        <w:suppressAutoHyphens/>
        <w:spacing w:line="276" w:lineRule="auto"/>
        <w:ind w:left="1058"/>
        <w:jc w:val="both"/>
        <w:rPr>
          <w:sz w:val="22"/>
          <w:szCs w:val="22"/>
        </w:rPr>
      </w:pPr>
      <w:r w:rsidRPr="002E294A">
        <w:rPr>
          <w:sz w:val="22"/>
          <w:szCs w:val="22"/>
        </w:rPr>
        <w:t>sytuacji ekonomicznej i finansowej:</w:t>
      </w:r>
      <w:r w:rsidRPr="002E294A">
        <w:rPr>
          <w:b/>
          <w:sz w:val="22"/>
          <w:szCs w:val="22"/>
        </w:rPr>
        <w:t xml:space="preserve"> Zamawiający nie określa wymagań w tym    </w:t>
      </w:r>
      <w:r w:rsidRPr="002E294A">
        <w:rPr>
          <w:b/>
          <w:sz w:val="22"/>
          <w:szCs w:val="22"/>
        </w:rPr>
        <w:br/>
        <w:t xml:space="preserve"> zakresie</w:t>
      </w:r>
      <w:r w:rsidRPr="002E294A">
        <w:rPr>
          <w:sz w:val="22"/>
          <w:szCs w:val="22"/>
        </w:rPr>
        <w:t>.</w:t>
      </w:r>
    </w:p>
    <w:p w:rsidR="003046E3" w:rsidRDefault="002E7FE8" w:rsidP="008F2406">
      <w:pPr>
        <w:numPr>
          <w:ilvl w:val="0"/>
          <w:numId w:val="17"/>
        </w:numPr>
        <w:suppressAutoHyphens/>
        <w:spacing w:line="276" w:lineRule="auto"/>
        <w:ind w:left="1058"/>
        <w:jc w:val="both"/>
        <w:rPr>
          <w:sz w:val="22"/>
          <w:szCs w:val="22"/>
        </w:rPr>
      </w:pPr>
      <w:r w:rsidRPr="002E294A">
        <w:rPr>
          <w:sz w:val="22"/>
          <w:szCs w:val="22"/>
        </w:rPr>
        <w:t>zdolności technicznej lub zawodowej:</w:t>
      </w:r>
      <w:r w:rsidRPr="002E294A">
        <w:rPr>
          <w:b/>
          <w:sz w:val="22"/>
          <w:szCs w:val="22"/>
        </w:rPr>
        <w:t xml:space="preserve"> Zamawiający nie określa wymagań w tym    </w:t>
      </w:r>
      <w:r w:rsidRPr="002E294A">
        <w:rPr>
          <w:b/>
          <w:sz w:val="22"/>
          <w:szCs w:val="22"/>
        </w:rPr>
        <w:br/>
        <w:t xml:space="preserve"> zakresie</w:t>
      </w:r>
      <w:r w:rsidRPr="002E294A">
        <w:rPr>
          <w:sz w:val="22"/>
          <w:szCs w:val="22"/>
        </w:rPr>
        <w:t>.</w:t>
      </w:r>
    </w:p>
    <w:p w:rsidR="00C911B9" w:rsidRPr="00CB6797" w:rsidRDefault="007121AF" w:rsidP="00AD4415">
      <w:pPr>
        <w:pStyle w:val="Nagwek1"/>
        <w:keepNext w:val="0"/>
        <w:numPr>
          <w:ilvl w:val="0"/>
          <w:numId w:val="11"/>
        </w:numPr>
        <w:spacing w:before="200" w:after="60"/>
        <w:jc w:val="both"/>
        <w:rPr>
          <w:szCs w:val="22"/>
          <w:highlight w:val="lightGray"/>
        </w:rPr>
      </w:pPr>
      <w:r w:rsidRPr="00CB6797">
        <w:rPr>
          <w:szCs w:val="22"/>
          <w:highlight w:val="lightGray"/>
        </w:rPr>
        <w:t>PODSTAWY WYKLUCZENIA WYKONAWCY Z POSTĘPOWANIA</w:t>
      </w:r>
    </w:p>
    <w:p w:rsidR="00476F96" w:rsidRPr="00745FBB" w:rsidRDefault="00476F96" w:rsidP="00AD4415">
      <w:pPr>
        <w:pStyle w:val="Akapitzlist"/>
        <w:numPr>
          <w:ilvl w:val="0"/>
          <w:numId w:val="21"/>
        </w:numPr>
        <w:spacing w:line="276" w:lineRule="auto"/>
        <w:jc w:val="both"/>
        <w:rPr>
          <w:sz w:val="22"/>
          <w:szCs w:val="22"/>
          <w:u w:val="single"/>
        </w:rPr>
      </w:pPr>
      <w:bookmarkStart w:id="8" w:name="_Toc258314248"/>
      <w:r w:rsidRPr="00476F96">
        <w:rPr>
          <w:sz w:val="22"/>
          <w:szCs w:val="22"/>
        </w:rPr>
        <w:t xml:space="preserve">Zamawiający wykluczy z postępowania o udzielenie zamówienia Wykonawcę, wobec którego zachodzą podstawy wykluczenia, o których mowa w art. 108 ustawy </w:t>
      </w:r>
      <w:proofErr w:type="spellStart"/>
      <w:r w:rsidRPr="00476F96">
        <w:rPr>
          <w:sz w:val="22"/>
          <w:szCs w:val="22"/>
        </w:rPr>
        <w:t>Pzp</w:t>
      </w:r>
      <w:proofErr w:type="spellEnd"/>
      <w:r w:rsidRPr="00476F96">
        <w:rPr>
          <w:sz w:val="22"/>
          <w:szCs w:val="22"/>
        </w:rPr>
        <w:t xml:space="preserve"> oraz </w:t>
      </w:r>
      <w:r w:rsidRPr="00476F96">
        <w:rPr>
          <w:sz w:val="22"/>
          <w:szCs w:val="22"/>
        </w:rPr>
        <w:br/>
        <w:t>w stosunku do którego zachodzą przesłanki wskazane w art. 7 ust. 1 ustawy z dnia 13 kwietnia 2022 r. o szczególnych rozwiązaniach w zakresie przeciwdziałania wspieraniu agresji na Ukrainę oraz służących ochronie bezpieczeństwa narodowego</w:t>
      </w:r>
      <w:r w:rsidR="00FF6534">
        <w:rPr>
          <w:sz w:val="22"/>
          <w:szCs w:val="22"/>
        </w:rPr>
        <w:t xml:space="preserve"> </w:t>
      </w:r>
      <w:r w:rsidR="00FF6534" w:rsidRPr="00745FBB">
        <w:rPr>
          <w:sz w:val="22"/>
          <w:szCs w:val="22"/>
        </w:rPr>
        <w:t>(tj. D</w:t>
      </w:r>
      <w:r w:rsidR="00B90B21">
        <w:rPr>
          <w:sz w:val="22"/>
          <w:szCs w:val="22"/>
        </w:rPr>
        <w:t>z</w:t>
      </w:r>
      <w:r w:rsidR="00FF6534" w:rsidRPr="00745FBB">
        <w:rPr>
          <w:sz w:val="22"/>
          <w:szCs w:val="22"/>
        </w:rPr>
        <w:t>. U. z 2024r</w:t>
      </w:r>
      <w:r w:rsidR="00B90B21">
        <w:rPr>
          <w:sz w:val="22"/>
          <w:szCs w:val="22"/>
        </w:rPr>
        <w:t>.</w:t>
      </w:r>
      <w:r w:rsidR="00FF6534" w:rsidRPr="00745FBB">
        <w:rPr>
          <w:sz w:val="22"/>
          <w:szCs w:val="22"/>
        </w:rPr>
        <w:t xml:space="preserve"> poz. 507)</w:t>
      </w:r>
      <w:r w:rsidRPr="00745FBB">
        <w:rPr>
          <w:sz w:val="22"/>
          <w:szCs w:val="22"/>
        </w:rPr>
        <w:t>.</w:t>
      </w:r>
    </w:p>
    <w:p w:rsidR="00476F96" w:rsidRDefault="00476F96" w:rsidP="00AD4415">
      <w:pPr>
        <w:pStyle w:val="Akapitzlist"/>
        <w:numPr>
          <w:ilvl w:val="0"/>
          <w:numId w:val="21"/>
        </w:numPr>
        <w:spacing w:line="276" w:lineRule="auto"/>
        <w:jc w:val="both"/>
        <w:rPr>
          <w:sz w:val="22"/>
          <w:szCs w:val="22"/>
        </w:rPr>
      </w:pPr>
      <w:r w:rsidRPr="00476F96">
        <w:rPr>
          <w:sz w:val="22"/>
          <w:szCs w:val="22"/>
        </w:rPr>
        <w:t xml:space="preserve">Wykluczenie Wykonawcy nastąpi w przypadkach, o których mowa w art. 111 ustawy </w:t>
      </w:r>
      <w:proofErr w:type="spellStart"/>
      <w:r w:rsidRPr="00476F96">
        <w:rPr>
          <w:sz w:val="22"/>
          <w:szCs w:val="22"/>
        </w:rPr>
        <w:t>Pzp</w:t>
      </w:r>
      <w:proofErr w:type="spellEnd"/>
      <w:r w:rsidRPr="00476F96">
        <w:rPr>
          <w:sz w:val="22"/>
          <w:szCs w:val="22"/>
        </w:rPr>
        <w:t>.</w:t>
      </w:r>
    </w:p>
    <w:p w:rsidR="00476F96" w:rsidRDefault="00476F96" w:rsidP="00AD4415">
      <w:pPr>
        <w:pStyle w:val="Akapitzlist"/>
        <w:numPr>
          <w:ilvl w:val="0"/>
          <w:numId w:val="21"/>
        </w:numPr>
        <w:spacing w:line="276" w:lineRule="auto"/>
        <w:jc w:val="both"/>
        <w:rPr>
          <w:sz w:val="22"/>
          <w:szCs w:val="22"/>
        </w:rPr>
      </w:pPr>
      <w:r w:rsidRPr="00476F96">
        <w:rPr>
          <w:sz w:val="22"/>
          <w:szCs w:val="22"/>
        </w:rPr>
        <w:t>Wykonawca nie podlega wykluczeniu w okolicznościach określonych w art. 108 ust. 1 pkt 1, 2</w:t>
      </w:r>
      <w:r w:rsidR="00745FBB" w:rsidRPr="00745FBB">
        <w:rPr>
          <w:sz w:val="22"/>
          <w:szCs w:val="22"/>
        </w:rPr>
        <w:t xml:space="preserve"> </w:t>
      </w:r>
      <w:r w:rsidR="00745FBB">
        <w:rPr>
          <w:sz w:val="22"/>
          <w:szCs w:val="22"/>
        </w:rPr>
        <w:t xml:space="preserve"> </w:t>
      </w:r>
      <w:r w:rsidR="0016738D">
        <w:rPr>
          <w:sz w:val="22"/>
          <w:szCs w:val="22"/>
        </w:rPr>
        <w:t>i 5</w:t>
      </w:r>
      <w:r w:rsidR="00745FBB">
        <w:rPr>
          <w:sz w:val="22"/>
          <w:szCs w:val="22"/>
        </w:rPr>
        <w:t xml:space="preserve"> </w:t>
      </w:r>
      <w:r w:rsidRPr="00476F96">
        <w:rPr>
          <w:sz w:val="22"/>
          <w:szCs w:val="22"/>
        </w:rPr>
        <w:t xml:space="preserve"> jeżeli udowodni Zamawiającemu, że spełnił łącznie przesłanki określone w art. 110 ust. 2 ustawy </w:t>
      </w:r>
      <w:proofErr w:type="spellStart"/>
      <w:r w:rsidRPr="00476F96">
        <w:rPr>
          <w:sz w:val="22"/>
          <w:szCs w:val="22"/>
        </w:rPr>
        <w:t>Pzp</w:t>
      </w:r>
      <w:proofErr w:type="spellEnd"/>
      <w:r w:rsidRPr="00476F96">
        <w:rPr>
          <w:sz w:val="22"/>
          <w:szCs w:val="22"/>
        </w:rPr>
        <w:t>.</w:t>
      </w:r>
    </w:p>
    <w:p w:rsidR="00476F96" w:rsidRDefault="00476F96" w:rsidP="00AD4415">
      <w:pPr>
        <w:pStyle w:val="Akapitzlist"/>
        <w:numPr>
          <w:ilvl w:val="0"/>
          <w:numId w:val="21"/>
        </w:numPr>
        <w:spacing w:line="276" w:lineRule="auto"/>
        <w:jc w:val="both"/>
        <w:rPr>
          <w:sz w:val="22"/>
          <w:szCs w:val="22"/>
        </w:rPr>
      </w:pPr>
      <w:r w:rsidRPr="00476F96">
        <w:rPr>
          <w:sz w:val="22"/>
          <w:szCs w:val="22"/>
        </w:rPr>
        <w:lastRenderedPageBreak/>
        <w:t>Zamawiający oceni, czy podjęte przez Wykonawcę czynności są wystarczające do wykazania jego rzetelności, uwzględniając wagę i szczególne okoliczności czynu Wykonawcy, a jeżeli uzna, że nie są wystarczające, wykluczy Wykonawcę.</w:t>
      </w:r>
    </w:p>
    <w:p w:rsidR="00476F96" w:rsidRPr="00476F96" w:rsidRDefault="00476F96" w:rsidP="00AD4415">
      <w:pPr>
        <w:pStyle w:val="Akapitzlist"/>
        <w:numPr>
          <w:ilvl w:val="0"/>
          <w:numId w:val="21"/>
        </w:numPr>
        <w:spacing w:line="276" w:lineRule="auto"/>
        <w:jc w:val="both"/>
        <w:rPr>
          <w:sz w:val="22"/>
          <w:szCs w:val="22"/>
        </w:rPr>
      </w:pPr>
      <w:r w:rsidRPr="00476F96">
        <w:rPr>
          <w:sz w:val="22"/>
          <w:szCs w:val="22"/>
        </w:rPr>
        <w:t>Zamawiający może wykluczyć Wykonawcę na każdym etapie postępowania, ofertę Wykonawcy wykluczonego uznaje się za odrzuconą.</w:t>
      </w:r>
    </w:p>
    <w:p w:rsidR="002C25B3" w:rsidRPr="001B1927" w:rsidRDefault="002C25B3" w:rsidP="001B1927">
      <w:pPr>
        <w:spacing w:line="276" w:lineRule="auto"/>
        <w:jc w:val="both"/>
        <w:rPr>
          <w:sz w:val="22"/>
          <w:szCs w:val="22"/>
        </w:rPr>
      </w:pPr>
    </w:p>
    <w:p w:rsidR="00C911B9" w:rsidRPr="00FC77EF" w:rsidRDefault="00AD1357" w:rsidP="00AD4415">
      <w:pPr>
        <w:pStyle w:val="Nagwek1"/>
        <w:keepNext w:val="0"/>
        <w:numPr>
          <w:ilvl w:val="0"/>
          <w:numId w:val="11"/>
        </w:numPr>
        <w:spacing w:before="200" w:after="60"/>
        <w:jc w:val="both"/>
        <w:rPr>
          <w:szCs w:val="22"/>
          <w:highlight w:val="lightGray"/>
        </w:rPr>
      </w:pPr>
      <w:r w:rsidRPr="00FC77EF">
        <w:rPr>
          <w:szCs w:val="22"/>
          <w:highlight w:val="lightGray"/>
        </w:rPr>
        <w:t>INFORMACJA O PODMIOTOWYCH ŚRODKACH DOWODOWYCH</w:t>
      </w:r>
      <w:bookmarkEnd w:id="8"/>
    </w:p>
    <w:p w:rsidR="00B70354" w:rsidRPr="00B70354" w:rsidRDefault="00C911B9" w:rsidP="00AD4415">
      <w:pPr>
        <w:pStyle w:val="Nagwek2"/>
        <w:keepNext w:val="0"/>
        <w:numPr>
          <w:ilvl w:val="0"/>
          <w:numId w:val="12"/>
        </w:numPr>
        <w:spacing w:before="120" w:after="60"/>
        <w:jc w:val="both"/>
        <w:rPr>
          <w:b w:val="0"/>
          <w:sz w:val="22"/>
          <w:szCs w:val="22"/>
        </w:rPr>
      </w:pPr>
      <w:r w:rsidRPr="00FC77EF">
        <w:rPr>
          <w:b w:val="0"/>
          <w:sz w:val="22"/>
          <w:szCs w:val="22"/>
        </w:rPr>
        <w:t>Wykonawca wraz z ofertą zobowiązany jest złożyć:</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8221"/>
      </w:tblGrid>
      <w:tr w:rsidR="00B70354" w:rsidRPr="001B365B" w:rsidTr="00925297">
        <w:tc>
          <w:tcPr>
            <w:tcW w:w="709"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120"/>
              <w:jc w:val="center"/>
              <w:rPr>
                <w:sz w:val="22"/>
                <w:szCs w:val="22"/>
              </w:rPr>
            </w:pPr>
            <w:r w:rsidRPr="00B70354">
              <w:rPr>
                <w:b/>
                <w:sz w:val="22"/>
                <w:szCs w:val="22"/>
              </w:rPr>
              <w:t>Lp.</w:t>
            </w:r>
          </w:p>
        </w:tc>
        <w:tc>
          <w:tcPr>
            <w:tcW w:w="8221"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120"/>
              <w:jc w:val="both"/>
              <w:rPr>
                <w:sz w:val="22"/>
                <w:szCs w:val="22"/>
              </w:rPr>
            </w:pPr>
            <w:r w:rsidRPr="00B70354">
              <w:rPr>
                <w:b/>
                <w:sz w:val="22"/>
                <w:szCs w:val="22"/>
              </w:rPr>
              <w:t>Wymagany dokument</w:t>
            </w:r>
          </w:p>
        </w:tc>
      </w:tr>
      <w:tr w:rsidR="00B70354" w:rsidRPr="001B365B" w:rsidTr="00925297">
        <w:tc>
          <w:tcPr>
            <w:tcW w:w="709"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120"/>
              <w:jc w:val="center"/>
              <w:rPr>
                <w:sz w:val="22"/>
                <w:szCs w:val="22"/>
              </w:rPr>
            </w:pPr>
            <w:r w:rsidRPr="00B70354">
              <w:rPr>
                <w:sz w:val="22"/>
                <w:szCs w:val="22"/>
              </w:rPr>
              <w:t>1</w:t>
            </w:r>
          </w:p>
        </w:tc>
        <w:tc>
          <w:tcPr>
            <w:tcW w:w="8221" w:type="dxa"/>
            <w:tcBorders>
              <w:top w:val="single" w:sz="4" w:space="0" w:color="auto"/>
              <w:left w:val="single" w:sz="4" w:space="0" w:color="auto"/>
              <w:bottom w:val="single" w:sz="4" w:space="0" w:color="auto"/>
              <w:right w:val="single" w:sz="4" w:space="0" w:color="auto"/>
            </w:tcBorders>
            <w:hideMark/>
          </w:tcPr>
          <w:p w:rsidR="008A7238" w:rsidRPr="00F262F2" w:rsidRDefault="00B70354" w:rsidP="008A7238">
            <w:pPr>
              <w:spacing w:before="60" w:after="60"/>
              <w:jc w:val="both"/>
              <w:rPr>
                <w:b/>
                <w:sz w:val="22"/>
                <w:szCs w:val="22"/>
              </w:rPr>
            </w:pPr>
            <w:r w:rsidRPr="00A46F0E">
              <w:rPr>
                <w:b/>
                <w:sz w:val="22"/>
                <w:szCs w:val="22"/>
              </w:rPr>
              <w:t>Zobowiązanie podmiotu udostępniającego zasoby</w:t>
            </w:r>
            <w:r w:rsidR="00FF6534">
              <w:rPr>
                <w:b/>
                <w:sz w:val="22"/>
                <w:szCs w:val="22"/>
              </w:rPr>
              <w:t xml:space="preserve"> </w:t>
            </w:r>
            <w:r w:rsidR="008A7238" w:rsidRPr="00F262F2">
              <w:rPr>
                <w:b/>
                <w:sz w:val="22"/>
                <w:szCs w:val="22"/>
              </w:rPr>
              <w:t>(o ile Wykonawca zamierza polegać na zasobach)</w:t>
            </w:r>
          </w:p>
          <w:p w:rsidR="00B70354" w:rsidRPr="00A46F0E" w:rsidRDefault="00B70354" w:rsidP="00925297">
            <w:pPr>
              <w:spacing w:after="40"/>
              <w:jc w:val="both"/>
              <w:rPr>
                <w:sz w:val="22"/>
                <w:szCs w:val="22"/>
              </w:rPr>
            </w:pPr>
            <w:r w:rsidRPr="00A46F0E">
              <w:rPr>
                <w:sz w:val="22"/>
                <w:szCs w:val="22"/>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444587" w:rsidRPr="00A46F0E">
              <w:rPr>
                <w:sz w:val="22"/>
                <w:szCs w:val="22"/>
              </w:rPr>
              <w:t>, wzór stanowi Załącznik nr 3 do SWZ</w:t>
            </w:r>
          </w:p>
        </w:tc>
      </w:tr>
      <w:tr w:rsidR="00B70354" w:rsidRPr="001B365B" w:rsidTr="00925297">
        <w:tc>
          <w:tcPr>
            <w:tcW w:w="709"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120"/>
              <w:jc w:val="center"/>
              <w:rPr>
                <w:sz w:val="22"/>
                <w:szCs w:val="22"/>
              </w:rPr>
            </w:pPr>
            <w:r w:rsidRPr="00B70354">
              <w:rPr>
                <w:sz w:val="22"/>
                <w:szCs w:val="22"/>
              </w:rPr>
              <w:t>2</w:t>
            </w:r>
          </w:p>
        </w:tc>
        <w:tc>
          <w:tcPr>
            <w:tcW w:w="8221" w:type="dxa"/>
            <w:tcBorders>
              <w:top w:val="single" w:sz="4" w:space="0" w:color="auto"/>
              <w:left w:val="single" w:sz="4" w:space="0" w:color="auto"/>
              <w:bottom w:val="single" w:sz="4" w:space="0" w:color="auto"/>
              <w:right w:val="single" w:sz="4" w:space="0" w:color="auto"/>
            </w:tcBorders>
            <w:hideMark/>
          </w:tcPr>
          <w:p w:rsidR="00B70354" w:rsidRPr="00A46F0E" w:rsidRDefault="00B70354" w:rsidP="00925297">
            <w:pPr>
              <w:spacing w:before="60" w:after="60"/>
              <w:jc w:val="both"/>
              <w:rPr>
                <w:sz w:val="22"/>
                <w:szCs w:val="22"/>
              </w:rPr>
            </w:pPr>
            <w:r w:rsidRPr="00A46F0E">
              <w:rPr>
                <w:b/>
                <w:sz w:val="22"/>
                <w:szCs w:val="22"/>
              </w:rPr>
              <w:t>Oświadczenie o niepodleganiu wykluczeniu oraz spełnianiu warunków udziału</w:t>
            </w:r>
          </w:p>
          <w:p w:rsidR="00B70354" w:rsidRPr="00A46F0E" w:rsidRDefault="00B70354" w:rsidP="00925297">
            <w:pPr>
              <w:spacing w:after="40"/>
              <w:jc w:val="both"/>
              <w:rPr>
                <w:sz w:val="22"/>
                <w:szCs w:val="22"/>
              </w:rPr>
            </w:pPr>
            <w:r w:rsidRPr="00A46F0E">
              <w:rPr>
                <w:sz w:val="22"/>
                <w:szCs w:val="22"/>
              </w:rPr>
              <w:t>Aktualne na dzień składania ofert oświadczenie Wykonawcy stanowiące wstępne potwierdzenie spełniania warunków udziału w postępowaniu oraz brak podstaw wykluczenia</w:t>
            </w:r>
            <w:r w:rsidR="00444587" w:rsidRPr="00A46F0E">
              <w:rPr>
                <w:sz w:val="22"/>
                <w:szCs w:val="22"/>
              </w:rPr>
              <w:t>, wzór stanowi Załącznik nr 2 do SWZ</w:t>
            </w:r>
          </w:p>
        </w:tc>
      </w:tr>
      <w:tr w:rsidR="00B70354" w:rsidRPr="001B365B" w:rsidTr="00925297">
        <w:tc>
          <w:tcPr>
            <w:tcW w:w="709"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120"/>
              <w:jc w:val="center"/>
              <w:rPr>
                <w:sz w:val="22"/>
                <w:szCs w:val="22"/>
              </w:rPr>
            </w:pPr>
            <w:r w:rsidRPr="00B70354">
              <w:rPr>
                <w:sz w:val="22"/>
                <w:szCs w:val="22"/>
              </w:rPr>
              <w:t>3</w:t>
            </w:r>
          </w:p>
        </w:tc>
        <w:tc>
          <w:tcPr>
            <w:tcW w:w="8221" w:type="dxa"/>
            <w:tcBorders>
              <w:top w:val="single" w:sz="4" w:space="0" w:color="auto"/>
              <w:left w:val="single" w:sz="4" w:space="0" w:color="auto"/>
              <w:bottom w:val="single" w:sz="4" w:space="0" w:color="auto"/>
              <w:right w:val="single" w:sz="4" w:space="0" w:color="auto"/>
            </w:tcBorders>
            <w:hideMark/>
          </w:tcPr>
          <w:p w:rsidR="00B70354" w:rsidRPr="00B70354" w:rsidRDefault="00B70354" w:rsidP="00925297">
            <w:pPr>
              <w:spacing w:before="60" w:after="60"/>
              <w:jc w:val="both"/>
              <w:rPr>
                <w:sz w:val="22"/>
                <w:szCs w:val="22"/>
              </w:rPr>
            </w:pPr>
            <w:r w:rsidRPr="00B70354">
              <w:rPr>
                <w:b/>
                <w:sz w:val="22"/>
                <w:szCs w:val="22"/>
              </w:rPr>
              <w:t>Potwierdzenie umocowania do działania w imieniu wykonawcy</w:t>
            </w:r>
          </w:p>
          <w:p w:rsidR="00B70354" w:rsidRPr="00B70354" w:rsidRDefault="00B70354" w:rsidP="00925297">
            <w:pPr>
              <w:spacing w:after="40"/>
              <w:jc w:val="both"/>
              <w:rPr>
                <w:sz w:val="22"/>
                <w:szCs w:val="22"/>
              </w:rPr>
            </w:pPr>
            <w:r w:rsidRPr="00B70354">
              <w:rPr>
                <w:sz w:val="22"/>
                <w:szCs w:val="22"/>
              </w:rPr>
              <w:t>1.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w:t>
            </w:r>
          </w:p>
          <w:p w:rsidR="00B70354" w:rsidRPr="00B70354" w:rsidRDefault="00B70354" w:rsidP="00925297">
            <w:pPr>
              <w:spacing w:after="40"/>
              <w:jc w:val="both"/>
              <w:rPr>
                <w:sz w:val="22"/>
                <w:szCs w:val="22"/>
              </w:rPr>
            </w:pPr>
            <w:r w:rsidRPr="00B70354">
              <w:rPr>
                <w:sz w:val="22"/>
                <w:szCs w:val="22"/>
              </w:rPr>
              <w:t>2.  Wykonawca nie jest zobowiązany do złożenia dokumentów, o których mowa w ust. 1, jeżeli zamawiający może je uzyskać za pomocą bezpłatnych i ogólnodostępnych baz danych, o ile wykonawca wskazał dane umożliwiające dostęp do tych dokumentów.</w:t>
            </w:r>
          </w:p>
          <w:p w:rsidR="00B70354" w:rsidRPr="00B70354" w:rsidRDefault="00B70354" w:rsidP="00925297">
            <w:pPr>
              <w:spacing w:after="40"/>
              <w:jc w:val="both"/>
              <w:rPr>
                <w:sz w:val="22"/>
                <w:szCs w:val="22"/>
              </w:rPr>
            </w:pPr>
            <w:r w:rsidRPr="00B70354">
              <w:rPr>
                <w:sz w:val="22"/>
                <w:szCs w:val="22"/>
              </w:rPr>
              <w:t>3.  Jeżeli w imieniu wykonawcy działa osoba, której umocowanie do jego reprezentowania nie wynika z dokumentów, o których mowa w ust. 1, zamawiający może żądać od wykonawcy pełnomocnictwa lub innego dokumentu potwierdzającego umocowanie do reprezentowania wykonawcy.</w:t>
            </w:r>
          </w:p>
          <w:p w:rsidR="00B70354" w:rsidRPr="00B70354" w:rsidRDefault="00B70354" w:rsidP="00925297">
            <w:pPr>
              <w:spacing w:after="40"/>
              <w:jc w:val="both"/>
              <w:rPr>
                <w:sz w:val="22"/>
                <w:szCs w:val="22"/>
              </w:rPr>
            </w:pPr>
            <w:r w:rsidRPr="00B70354">
              <w:rPr>
                <w:sz w:val="22"/>
                <w:szCs w:val="22"/>
              </w:rPr>
              <w:t>4.  Przepis ust. 3 stosuje się odpowiednio do osoby działającej w imieniu wykonawców wspólnie ubiegających się o udzielenie zamówienia publicznego.</w:t>
            </w:r>
          </w:p>
          <w:p w:rsidR="00B70354" w:rsidRPr="00B70354" w:rsidRDefault="00B70354" w:rsidP="00925297">
            <w:pPr>
              <w:spacing w:after="40"/>
              <w:jc w:val="both"/>
              <w:rPr>
                <w:sz w:val="22"/>
                <w:szCs w:val="22"/>
              </w:rPr>
            </w:pPr>
            <w:r w:rsidRPr="00B70354">
              <w:rPr>
                <w:sz w:val="22"/>
                <w:szCs w:val="22"/>
              </w:rPr>
              <w:t>5.  Przepisy ust. 1-3 stosuje się odpowiednio do osoby działającej w imieniu podmiotu udostępniającego zasoby na zasadach określonych w art. 118 ustawy lub podwykonawcy niebędącego podmiotem udostępniającym zasoby na takich zasadach.</w:t>
            </w:r>
          </w:p>
        </w:tc>
      </w:tr>
      <w:tr w:rsidR="00B70354" w:rsidRPr="00955B9E" w:rsidTr="009619BB">
        <w:trPr>
          <w:trHeight w:val="395"/>
        </w:trPr>
        <w:tc>
          <w:tcPr>
            <w:tcW w:w="709" w:type="dxa"/>
            <w:tcBorders>
              <w:top w:val="single" w:sz="4" w:space="0" w:color="auto"/>
              <w:left w:val="single" w:sz="4" w:space="0" w:color="auto"/>
              <w:bottom w:val="single" w:sz="4" w:space="0" w:color="auto"/>
              <w:right w:val="single" w:sz="4" w:space="0" w:color="auto"/>
            </w:tcBorders>
            <w:hideMark/>
          </w:tcPr>
          <w:p w:rsidR="009752A3" w:rsidRPr="00955B9E" w:rsidRDefault="00B70354" w:rsidP="009752A3">
            <w:pPr>
              <w:spacing w:before="60" w:after="120"/>
              <w:jc w:val="center"/>
              <w:rPr>
                <w:sz w:val="22"/>
                <w:szCs w:val="22"/>
              </w:rPr>
            </w:pPr>
            <w:r w:rsidRPr="00955B9E">
              <w:rPr>
                <w:sz w:val="22"/>
                <w:szCs w:val="22"/>
              </w:rPr>
              <w:t>4</w:t>
            </w:r>
          </w:p>
        </w:tc>
        <w:tc>
          <w:tcPr>
            <w:tcW w:w="8221" w:type="dxa"/>
            <w:tcBorders>
              <w:top w:val="single" w:sz="4" w:space="0" w:color="auto"/>
              <w:left w:val="single" w:sz="4" w:space="0" w:color="auto"/>
              <w:bottom w:val="single" w:sz="4" w:space="0" w:color="auto"/>
              <w:right w:val="single" w:sz="4" w:space="0" w:color="auto"/>
            </w:tcBorders>
            <w:hideMark/>
          </w:tcPr>
          <w:p w:rsidR="00B70354" w:rsidRPr="00955B9E" w:rsidRDefault="00B70354" w:rsidP="00D25BBE">
            <w:pPr>
              <w:spacing w:before="60" w:after="60"/>
              <w:jc w:val="both"/>
              <w:rPr>
                <w:sz w:val="22"/>
                <w:szCs w:val="22"/>
              </w:rPr>
            </w:pPr>
            <w:r w:rsidRPr="00955B9E">
              <w:rPr>
                <w:b/>
                <w:sz w:val="22"/>
                <w:szCs w:val="22"/>
              </w:rPr>
              <w:t>Formularz ofertowy</w:t>
            </w:r>
            <w:r w:rsidR="002466E9" w:rsidRPr="00955B9E">
              <w:rPr>
                <w:b/>
                <w:sz w:val="22"/>
                <w:szCs w:val="22"/>
              </w:rPr>
              <w:t xml:space="preserve"> – Załącznik nr 1</w:t>
            </w:r>
            <w:r w:rsidR="00547F07" w:rsidRPr="00955B9E">
              <w:rPr>
                <w:b/>
                <w:sz w:val="22"/>
                <w:szCs w:val="22"/>
              </w:rPr>
              <w:t xml:space="preserve"> do SWZ</w:t>
            </w:r>
          </w:p>
        </w:tc>
      </w:tr>
      <w:tr w:rsidR="000C43BE" w:rsidRPr="00955B9E" w:rsidTr="009619BB">
        <w:trPr>
          <w:trHeight w:val="395"/>
        </w:trPr>
        <w:tc>
          <w:tcPr>
            <w:tcW w:w="709" w:type="dxa"/>
            <w:tcBorders>
              <w:top w:val="single" w:sz="4" w:space="0" w:color="auto"/>
              <w:left w:val="single" w:sz="4" w:space="0" w:color="auto"/>
              <w:bottom w:val="single" w:sz="4" w:space="0" w:color="auto"/>
              <w:right w:val="single" w:sz="4" w:space="0" w:color="auto"/>
            </w:tcBorders>
          </w:tcPr>
          <w:p w:rsidR="000C43BE" w:rsidRPr="000C43BE" w:rsidRDefault="000C43BE" w:rsidP="00571920">
            <w:pPr>
              <w:spacing w:before="60" w:after="120"/>
              <w:jc w:val="center"/>
              <w:rPr>
                <w:sz w:val="22"/>
                <w:szCs w:val="22"/>
              </w:rPr>
            </w:pPr>
            <w:r w:rsidRPr="000C43BE">
              <w:rPr>
                <w:sz w:val="22"/>
                <w:szCs w:val="22"/>
              </w:rPr>
              <w:t>5</w:t>
            </w:r>
          </w:p>
        </w:tc>
        <w:tc>
          <w:tcPr>
            <w:tcW w:w="8221" w:type="dxa"/>
            <w:tcBorders>
              <w:top w:val="single" w:sz="4" w:space="0" w:color="auto"/>
              <w:left w:val="single" w:sz="4" w:space="0" w:color="auto"/>
              <w:bottom w:val="single" w:sz="4" w:space="0" w:color="auto"/>
              <w:right w:val="single" w:sz="4" w:space="0" w:color="auto"/>
            </w:tcBorders>
          </w:tcPr>
          <w:p w:rsidR="000C43BE" w:rsidRPr="000C43BE" w:rsidRDefault="000C43BE" w:rsidP="00571920">
            <w:pPr>
              <w:pStyle w:val="Akapitzlist"/>
              <w:spacing w:before="144"/>
              <w:ind w:left="0"/>
              <w:rPr>
                <w:b/>
                <w:color w:val="000000"/>
                <w:sz w:val="22"/>
                <w:szCs w:val="22"/>
              </w:rPr>
            </w:pPr>
            <w:r w:rsidRPr="000C43BE">
              <w:rPr>
                <w:b/>
                <w:sz w:val="22"/>
                <w:szCs w:val="22"/>
              </w:rPr>
              <w:t>Interaktywny „Formularz ofertowy”</w:t>
            </w:r>
            <w:r w:rsidRPr="000C43BE">
              <w:rPr>
                <w:b/>
                <w:color w:val="000000"/>
                <w:sz w:val="22"/>
                <w:szCs w:val="22"/>
              </w:rPr>
              <w:t xml:space="preserve"> dostępny  na Platformie e-Zamówienia</w:t>
            </w:r>
          </w:p>
        </w:tc>
      </w:tr>
    </w:tbl>
    <w:p w:rsidR="007B3D8E" w:rsidRPr="00915E21" w:rsidRDefault="007B3D8E" w:rsidP="007B3D8E">
      <w:pPr>
        <w:pStyle w:val="Nagwek2"/>
        <w:keepNext w:val="0"/>
        <w:numPr>
          <w:ilvl w:val="1"/>
          <w:numId w:val="37"/>
        </w:numPr>
        <w:tabs>
          <w:tab w:val="left" w:pos="708"/>
        </w:tabs>
        <w:spacing w:before="120" w:after="60"/>
        <w:jc w:val="both"/>
        <w:rPr>
          <w:b w:val="0"/>
          <w:sz w:val="22"/>
          <w:szCs w:val="22"/>
        </w:rPr>
      </w:pPr>
      <w:r w:rsidRPr="00915E21">
        <w:rPr>
          <w:b w:val="0"/>
          <w:sz w:val="22"/>
          <w:szCs w:val="22"/>
        </w:rPr>
        <w:t xml:space="preserve">Podmiotowe środki dowodowe oraz inne dokumenty lub oświadczenia Wykonawca składa, pod rygorem nieważności, w formie elektronicznej lub w postaci elektronicznej </w:t>
      </w:r>
      <w:r>
        <w:rPr>
          <w:b w:val="0"/>
          <w:sz w:val="22"/>
          <w:szCs w:val="22"/>
        </w:rPr>
        <w:t>opatrzonej podpisem kwalifikowa</w:t>
      </w:r>
      <w:r w:rsidRPr="00915E21">
        <w:rPr>
          <w:b w:val="0"/>
          <w:sz w:val="22"/>
          <w:szCs w:val="22"/>
        </w:rPr>
        <w:t>nym, zaufanym lub podpisem osobistym.</w:t>
      </w:r>
    </w:p>
    <w:p w:rsidR="007B3D8E" w:rsidRPr="00527C2D" w:rsidRDefault="007B3D8E" w:rsidP="007B3D8E">
      <w:pPr>
        <w:pStyle w:val="Nagwek2"/>
        <w:keepNext w:val="0"/>
        <w:numPr>
          <w:ilvl w:val="1"/>
          <w:numId w:val="37"/>
        </w:numPr>
        <w:tabs>
          <w:tab w:val="left" w:pos="708"/>
        </w:tabs>
        <w:spacing w:before="120" w:after="60"/>
        <w:jc w:val="both"/>
        <w:rPr>
          <w:b w:val="0"/>
          <w:sz w:val="22"/>
          <w:szCs w:val="22"/>
        </w:rPr>
      </w:pPr>
      <w:r w:rsidRPr="00527C2D">
        <w:rPr>
          <w:b w:val="0"/>
          <w:sz w:val="22"/>
          <w:szCs w:val="22"/>
        </w:rPr>
        <w:t xml:space="preserve">Dokumenty sporządzone w języku obcym są składane wraz z tłumaczeniem na język polski. </w:t>
      </w:r>
    </w:p>
    <w:p w:rsidR="007B3D8E" w:rsidRDefault="007B3D8E" w:rsidP="00B145CF">
      <w:pPr>
        <w:pStyle w:val="Akapitzlist"/>
        <w:numPr>
          <w:ilvl w:val="1"/>
          <w:numId w:val="37"/>
        </w:numPr>
        <w:jc w:val="both"/>
        <w:rPr>
          <w:sz w:val="22"/>
          <w:szCs w:val="22"/>
        </w:rPr>
      </w:pPr>
      <w:r w:rsidRPr="00527C2D">
        <w:rPr>
          <w:sz w:val="22"/>
          <w:szCs w:val="22"/>
        </w:rPr>
        <w:t xml:space="preserve">W zakresie nieuregulowanym ustawą </w:t>
      </w:r>
      <w:proofErr w:type="spellStart"/>
      <w:r w:rsidRPr="00527C2D">
        <w:rPr>
          <w:sz w:val="22"/>
          <w:szCs w:val="22"/>
        </w:rPr>
        <w:t>Pzp</w:t>
      </w:r>
      <w:proofErr w:type="spellEnd"/>
      <w:r w:rsidRPr="00527C2D">
        <w:rPr>
          <w:sz w:val="22"/>
          <w:szCs w:val="22"/>
        </w:rPr>
        <w:t xml:space="preserve"> lub niniejszą SWZ do oświadczeń </w:t>
      </w:r>
      <w:r w:rsidR="0015335E">
        <w:rPr>
          <w:sz w:val="22"/>
          <w:szCs w:val="22"/>
        </w:rPr>
        <w:br/>
      </w:r>
      <w:r w:rsidRPr="00527C2D">
        <w:rPr>
          <w:sz w:val="22"/>
          <w:szCs w:val="22"/>
        </w:rPr>
        <w:t xml:space="preserve">i dokumentów składanych przez Wykonawcę w postępowaniu, zastosowanie mają przepisy Rozporządzenia Ministra Rozwoju, </w:t>
      </w:r>
      <w:r w:rsidRPr="00B145CF">
        <w:rPr>
          <w:sz w:val="22"/>
          <w:szCs w:val="22"/>
        </w:rPr>
        <w:t xml:space="preserve">Pracy i Technologii z dnia </w:t>
      </w:r>
      <w:r w:rsidR="00B145CF" w:rsidRPr="00B145CF">
        <w:rPr>
          <w:color w:val="000000"/>
          <w:sz w:val="22"/>
          <w:szCs w:val="22"/>
        </w:rPr>
        <w:t xml:space="preserve">3 sierpnia </w:t>
      </w:r>
      <w:r w:rsidR="00B145CF" w:rsidRPr="00B145CF">
        <w:rPr>
          <w:color w:val="000000"/>
          <w:sz w:val="22"/>
          <w:szCs w:val="22"/>
        </w:rPr>
        <w:lastRenderedPageBreak/>
        <w:t>2023 r. zmieniające rozporządzenie w sprawie </w:t>
      </w:r>
      <w:r w:rsidRPr="00B145CF">
        <w:rPr>
          <w:sz w:val="22"/>
          <w:szCs w:val="22"/>
        </w:rPr>
        <w:t>podmiotowych środków dowodowych oraz innych dokumentów i oświadczeń, jakich może ż</w:t>
      </w:r>
      <w:r w:rsidR="002700E5" w:rsidRPr="00B145CF">
        <w:rPr>
          <w:sz w:val="22"/>
          <w:szCs w:val="22"/>
        </w:rPr>
        <w:t>ądać zamawiający od wykonawcy (</w:t>
      </w:r>
      <w:r w:rsidRPr="00B145CF">
        <w:rPr>
          <w:sz w:val="22"/>
          <w:szCs w:val="22"/>
        </w:rPr>
        <w:t>Dz. U. z 202</w:t>
      </w:r>
      <w:r w:rsidR="00824F36">
        <w:rPr>
          <w:sz w:val="22"/>
          <w:szCs w:val="22"/>
        </w:rPr>
        <w:t>3</w:t>
      </w:r>
      <w:r w:rsidRPr="00B145CF">
        <w:rPr>
          <w:sz w:val="22"/>
          <w:szCs w:val="22"/>
        </w:rPr>
        <w:t xml:space="preserve"> rok poz. </w:t>
      </w:r>
      <w:r w:rsidR="00824F36">
        <w:rPr>
          <w:sz w:val="22"/>
          <w:szCs w:val="22"/>
        </w:rPr>
        <w:t>1824</w:t>
      </w:r>
      <w:r w:rsidRPr="00B145CF">
        <w:rPr>
          <w:sz w:val="22"/>
          <w:szCs w:val="22"/>
        </w:rPr>
        <w:t>) oraz przepisy Rozporządzenia Prezesa Rady Ministrów z dnia 30 grudnia 2020 w sprawie sposobu sporządzania</w:t>
      </w:r>
      <w:r w:rsidR="0015335E">
        <w:rPr>
          <w:sz w:val="22"/>
          <w:szCs w:val="22"/>
        </w:rPr>
        <w:br/>
      </w:r>
      <w:r w:rsidRPr="00B145CF">
        <w:rPr>
          <w:sz w:val="22"/>
          <w:szCs w:val="22"/>
        </w:rPr>
        <w:t xml:space="preserve">i przekazywania informacji oraz wymagań technicznych dla dokumentów elektronicznych oraz środków komunikacji elektronicznej w postępowaniu </w:t>
      </w:r>
      <w:r w:rsidR="0015335E">
        <w:rPr>
          <w:sz w:val="22"/>
          <w:szCs w:val="22"/>
        </w:rPr>
        <w:br/>
      </w:r>
      <w:r w:rsidRPr="00B145CF">
        <w:rPr>
          <w:sz w:val="22"/>
          <w:szCs w:val="22"/>
        </w:rPr>
        <w:t>o udzielenie zamówienia publicznego lub konkursie (</w:t>
      </w:r>
      <w:r w:rsidR="0015335E" w:rsidRPr="00B145CF">
        <w:rPr>
          <w:sz w:val="22"/>
          <w:szCs w:val="22"/>
        </w:rPr>
        <w:t>Dz. U. z 202</w:t>
      </w:r>
      <w:r w:rsidR="0015335E">
        <w:rPr>
          <w:sz w:val="22"/>
          <w:szCs w:val="22"/>
        </w:rPr>
        <w:t>3</w:t>
      </w:r>
      <w:r w:rsidR="0015335E" w:rsidRPr="00B145CF">
        <w:rPr>
          <w:sz w:val="22"/>
          <w:szCs w:val="22"/>
        </w:rPr>
        <w:t xml:space="preserve"> rok poz. </w:t>
      </w:r>
      <w:r w:rsidR="0015335E">
        <w:rPr>
          <w:sz w:val="22"/>
          <w:szCs w:val="22"/>
        </w:rPr>
        <w:t>1824</w:t>
      </w:r>
      <w:r w:rsidRPr="00B145CF">
        <w:rPr>
          <w:sz w:val="22"/>
          <w:szCs w:val="22"/>
        </w:rPr>
        <w:t>).</w:t>
      </w:r>
    </w:p>
    <w:p w:rsidR="002C03EB" w:rsidRPr="00527C2D" w:rsidRDefault="002C03EB" w:rsidP="002C03EB">
      <w:pPr>
        <w:pStyle w:val="Tekstpodstawowy"/>
        <w:jc w:val="both"/>
        <w:rPr>
          <w:rFonts w:ascii="Arial" w:hAnsi="Arial" w:cs="Arial"/>
          <w:sz w:val="22"/>
          <w:szCs w:val="22"/>
        </w:rPr>
      </w:pPr>
    </w:p>
    <w:p w:rsidR="002C03EB" w:rsidRPr="00C24BED" w:rsidRDefault="002C03EB" w:rsidP="00AD4415">
      <w:pPr>
        <w:pStyle w:val="Tekstpodstawowy"/>
        <w:numPr>
          <w:ilvl w:val="0"/>
          <w:numId w:val="18"/>
        </w:numPr>
        <w:suppressAutoHyphens/>
        <w:rPr>
          <w:sz w:val="22"/>
          <w:szCs w:val="22"/>
          <w:highlight w:val="lightGray"/>
        </w:rPr>
      </w:pPr>
      <w:r w:rsidRPr="003A231C">
        <w:rPr>
          <w:sz w:val="22"/>
          <w:szCs w:val="22"/>
          <w:highlight w:val="lightGray"/>
        </w:rPr>
        <w:t>INFORMACJA O PRZEDMIOTOWYCH ŚRODKACH  DOWODOWYCH</w:t>
      </w:r>
    </w:p>
    <w:p w:rsidR="00436244" w:rsidRDefault="007B3D8E" w:rsidP="005723CD">
      <w:pPr>
        <w:spacing w:line="360" w:lineRule="auto"/>
        <w:jc w:val="both"/>
        <w:rPr>
          <w:sz w:val="22"/>
          <w:szCs w:val="22"/>
        </w:rPr>
      </w:pPr>
      <w:r>
        <w:rPr>
          <w:sz w:val="22"/>
          <w:szCs w:val="22"/>
        </w:rPr>
        <w:t xml:space="preserve">1. </w:t>
      </w:r>
      <w:r w:rsidRPr="00CD2BAE">
        <w:rPr>
          <w:sz w:val="22"/>
          <w:szCs w:val="22"/>
        </w:rPr>
        <w:t xml:space="preserve">Zamawiający żąda złożenia </w:t>
      </w:r>
      <w:r>
        <w:rPr>
          <w:sz w:val="22"/>
          <w:szCs w:val="22"/>
        </w:rPr>
        <w:t xml:space="preserve">następujących </w:t>
      </w:r>
      <w:r w:rsidRPr="00CD2BAE">
        <w:rPr>
          <w:sz w:val="22"/>
          <w:szCs w:val="22"/>
        </w:rPr>
        <w:t>pr</w:t>
      </w:r>
      <w:r w:rsidR="00436244">
        <w:rPr>
          <w:sz w:val="22"/>
          <w:szCs w:val="22"/>
        </w:rPr>
        <w:t>zedmiotowych środków dowodowych:</w:t>
      </w:r>
    </w:p>
    <w:tbl>
      <w:tblPr>
        <w:tblStyle w:val="Tabela-Siatka"/>
        <w:tblW w:w="0" w:type="auto"/>
        <w:tblLook w:val="04A0" w:firstRow="1" w:lastRow="0" w:firstColumn="1" w:lastColumn="0" w:noHBand="0" w:noVBand="1"/>
      </w:tblPr>
      <w:tblGrid>
        <w:gridCol w:w="817"/>
        <w:gridCol w:w="8393"/>
      </w:tblGrid>
      <w:tr w:rsidR="00436244" w:rsidRPr="000E1FD1" w:rsidTr="00436244">
        <w:tc>
          <w:tcPr>
            <w:tcW w:w="817" w:type="dxa"/>
          </w:tcPr>
          <w:p w:rsidR="00436244" w:rsidRPr="000E1FD1" w:rsidRDefault="00436244" w:rsidP="005723CD">
            <w:pPr>
              <w:spacing w:line="360" w:lineRule="auto"/>
              <w:contextualSpacing/>
              <w:rPr>
                <w:bCs/>
                <w:sz w:val="22"/>
                <w:szCs w:val="22"/>
              </w:rPr>
            </w:pPr>
            <w:r w:rsidRPr="000E1FD1">
              <w:rPr>
                <w:bCs/>
                <w:sz w:val="22"/>
                <w:szCs w:val="22"/>
              </w:rPr>
              <w:t xml:space="preserve">L.p. </w:t>
            </w:r>
          </w:p>
        </w:tc>
        <w:tc>
          <w:tcPr>
            <w:tcW w:w="8393" w:type="dxa"/>
          </w:tcPr>
          <w:p w:rsidR="00436244" w:rsidRPr="000E1FD1" w:rsidRDefault="00436244" w:rsidP="005723CD">
            <w:pPr>
              <w:spacing w:line="360" w:lineRule="auto"/>
              <w:contextualSpacing/>
              <w:rPr>
                <w:b/>
                <w:sz w:val="22"/>
                <w:szCs w:val="22"/>
              </w:rPr>
            </w:pPr>
            <w:r w:rsidRPr="000E1FD1">
              <w:rPr>
                <w:b/>
                <w:sz w:val="22"/>
                <w:szCs w:val="22"/>
              </w:rPr>
              <w:t>Wymagany dokument</w:t>
            </w:r>
          </w:p>
        </w:tc>
      </w:tr>
      <w:tr w:rsidR="00436244" w:rsidRPr="000E1FD1" w:rsidTr="00436244">
        <w:tc>
          <w:tcPr>
            <w:tcW w:w="817" w:type="dxa"/>
          </w:tcPr>
          <w:p w:rsidR="00A82D36" w:rsidRDefault="00A82D36" w:rsidP="00A82D36">
            <w:pPr>
              <w:spacing w:line="360" w:lineRule="auto"/>
              <w:contextualSpacing/>
              <w:jc w:val="center"/>
              <w:rPr>
                <w:bCs/>
                <w:sz w:val="22"/>
                <w:szCs w:val="22"/>
              </w:rPr>
            </w:pPr>
          </w:p>
          <w:p w:rsidR="00A82D36" w:rsidRDefault="00A82D36" w:rsidP="00A82D36">
            <w:pPr>
              <w:spacing w:line="360" w:lineRule="auto"/>
              <w:contextualSpacing/>
              <w:jc w:val="center"/>
              <w:rPr>
                <w:bCs/>
                <w:sz w:val="22"/>
                <w:szCs w:val="22"/>
              </w:rPr>
            </w:pPr>
          </w:p>
          <w:p w:rsidR="00436244" w:rsidRDefault="00436244" w:rsidP="00A82D36">
            <w:pPr>
              <w:spacing w:line="360" w:lineRule="auto"/>
              <w:contextualSpacing/>
              <w:jc w:val="center"/>
              <w:rPr>
                <w:bCs/>
                <w:sz w:val="22"/>
                <w:szCs w:val="22"/>
              </w:rPr>
            </w:pPr>
            <w:r>
              <w:rPr>
                <w:bCs/>
                <w:sz w:val="22"/>
                <w:szCs w:val="22"/>
              </w:rPr>
              <w:t>1)</w:t>
            </w:r>
          </w:p>
          <w:p w:rsidR="00A82D36" w:rsidRDefault="00A82D36" w:rsidP="00436244">
            <w:pPr>
              <w:spacing w:line="360" w:lineRule="auto"/>
              <w:contextualSpacing/>
              <w:rPr>
                <w:bCs/>
                <w:sz w:val="22"/>
                <w:szCs w:val="22"/>
              </w:rPr>
            </w:pPr>
          </w:p>
          <w:p w:rsidR="00A82D36" w:rsidRDefault="00A82D36" w:rsidP="00436244">
            <w:pPr>
              <w:spacing w:line="360" w:lineRule="auto"/>
              <w:contextualSpacing/>
              <w:rPr>
                <w:bCs/>
                <w:sz w:val="22"/>
                <w:szCs w:val="22"/>
              </w:rPr>
            </w:pPr>
          </w:p>
          <w:p w:rsidR="00A82D36" w:rsidRDefault="00A82D36" w:rsidP="00436244">
            <w:pPr>
              <w:spacing w:line="360" w:lineRule="auto"/>
              <w:contextualSpacing/>
              <w:rPr>
                <w:bCs/>
                <w:sz w:val="22"/>
                <w:szCs w:val="22"/>
              </w:rPr>
            </w:pPr>
          </w:p>
          <w:p w:rsidR="00A82D36" w:rsidRDefault="00A82D36" w:rsidP="00436244">
            <w:pPr>
              <w:spacing w:line="360" w:lineRule="auto"/>
              <w:contextualSpacing/>
              <w:rPr>
                <w:bCs/>
                <w:sz w:val="22"/>
                <w:szCs w:val="22"/>
              </w:rPr>
            </w:pPr>
          </w:p>
          <w:p w:rsidR="00A82D36" w:rsidRDefault="00A82D36" w:rsidP="00436244">
            <w:pPr>
              <w:spacing w:line="360" w:lineRule="auto"/>
              <w:contextualSpacing/>
              <w:rPr>
                <w:bCs/>
                <w:sz w:val="22"/>
                <w:szCs w:val="22"/>
              </w:rPr>
            </w:pPr>
          </w:p>
          <w:p w:rsidR="00A82D36" w:rsidRPr="000E1FD1" w:rsidRDefault="00A82D36" w:rsidP="00A82D36">
            <w:pPr>
              <w:spacing w:line="360" w:lineRule="auto"/>
              <w:contextualSpacing/>
              <w:jc w:val="center"/>
              <w:rPr>
                <w:bCs/>
                <w:sz w:val="22"/>
                <w:szCs w:val="22"/>
              </w:rPr>
            </w:pPr>
            <w:r>
              <w:rPr>
                <w:bCs/>
                <w:sz w:val="22"/>
                <w:szCs w:val="22"/>
              </w:rPr>
              <w:t>2)</w:t>
            </w:r>
          </w:p>
        </w:tc>
        <w:tc>
          <w:tcPr>
            <w:tcW w:w="8393" w:type="dxa"/>
          </w:tcPr>
          <w:p w:rsidR="00436244" w:rsidRDefault="00436244" w:rsidP="001A017D">
            <w:pPr>
              <w:spacing w:line="360" w:lineRule="auto"/>
              <w:contextualSpacing/>
              <w:rPr>
                <w:sz w:val="22"/>
                <w:szCs w:val="22"/>
              </w:rPr>
            </w:pPr>
            <w:r w:rsidRPr="001533A8">
              <w:rPr>
                <w:sz w:val="22"/>
                <w:szCs w:val="22"/>
              </w:rPr>
              <w:t xml:space="preserve">Oświadczenie o wprowadzeniu przedmiotu zamówienia do obrotu zgodnie z przepisami ustawy z dnia </w:t>
            </w:r>
            <w:r>
              <w:rPr>
                <w:sz w:val="22"/>
                <w:szCs w:val="22"/>
              </w:rPr>
              <w:t>7 kwietnia 2022r</w:t>
            </w:r>
            <w:r w:rsidRPr="00955935">
              <w:rPr>
                <w:sz w:val="22"/>
                <w:szCs w:val="22"/>
              </w:rPr>
              <w:t>. o wyrobach medycznych (</w:t>
            </w:r>
            <w:r>
              <w:rPr>
                <w:sz w:val="22"/>
                <w:szCs w:val="22"/>
              </w:rPr>
              <w:t>Dz. U. z 2022</w:t>
            </w:r>
            <w:r w:rsidRPr="00955935">
              <w:rPr>
                <w:sz w:val="22"/>
                <w:szCs w:val="22"/>
              </w:rPr>
              <w:t xml:space="preserve"> r. poz. </w:t>
            </w:r>
            <w:r>
              <w:rPr>
                <w:sz w:val="22"/>
                <w:szCs w:val="22"/>
              </w:rPr>
              <w:t>974</w:t>
            </w:r>
            <w:r w:rsidR="00567BE9">
              <w:rPr>
                <w:sz w:val="22"/>
                <w:szCs w:val="22"/>
              </w:rPr>
              <w:t xml:space="preserve"> z </w:t>
            </w:r>
            <w:proofErr w:type="spellStart"/>
            <w:r w:rsidR="00567BE9">
              <w:rPr>
                <w:sz w:val="22"/>
                <w:szCs w:val="22"/>
              </w:rPr>
              <w:t>późn</w:t>
            </w:r>
            <w:proofErr w:type="spellEnd"/>
            <w:r w:rsidR="00567BE9">
              <w:rPr>
                <w:sz w:val="22"/>
                <w:szCs w:val="22"/>
              </w:rPr>
              <w:t>. zm.</w:t>
            </w:r>
            <w:r w:rsidR="00B46338">
              <w:rPr>
                <w:sz w:val="22"/>
                <w:szCs w:val="22"/>
              </w:rPr>
              <w:t>)</w:t>
            </w:r>
            <w:r w:rsidRPr="001533A8">
              <w:rPr>
                <w:sz w:val="22"/>
                <w:szCs w:val="22"/>
              </w:rPr>
              <w:t>. Wykonawca zobowiązany jest dostarczyć kopie w/w dokumentów na każde żądanie zamawiającego, (Załącznik</w:t>
            </w:r>
            <w:r>
              <w:rPr>
                <w:sz w:val="22"/>
                <w:szCs w:val="22"/>
              </w:rPr>
              <w:t xml:space="preserve"> nr</w:t>
            </w:r>
            <w:r w:rsidRPr="001533A8">
              <w:rPr>
                <w:sz w:val="22"/>
                <w:szCs w:val="22"/>
              </w:rPr>
              <w:t xml:space="preserve"> 1)</w:t>
            </w:r>
          </w:p>
          <w:p w:rsidR="00270D63" w:rsidRDefault="00270D63" w:rsidP="007E2C57">
            <w:pPr>
              <w:spacing w:line="360" w:lineRule="auto"/>
              <w:contextualSpacing/>
              <w:rPr>
                <w:ins w:id="9" w:author="wtekien" w:date="2024-07-10T12:37:00Z"/>
                <w:sz w:val="22"/>
                <w:szCs w:val="22"/>
              </w:rPr>
            </w:pPr>
          </w:p>
          <w:p w:rsidR="00C26C3F" w:rsidRPr="00BA68F0" w:rsidRDefault="00BA68F0" w:rsidP="007E2C57">
            <w:pPr>
              <w:spacing w:line="360" w:lineRule="auto"/>
              <w:contextualSpacing/>
              <w:rPr>
                <w:sz w:val="22"/>
                <w:szCs w:val="22"/>
              </w:rPr>
            </w:pPr>
            <w:r w:rsidRPr="00270D63">
              <w:rPr>
                <w:sz w:val="22"/>
                <w:szCs w:val="22"/>
              </w:rPr>
              <w:t>Opisy techniczne, katalogi oferowanego asortymentu potwierdzające spełnianie warunków/parametrów granicznych określonych w  Formularzu ofert</w:t>
            </w:r>
            <w:r w:rsidR="007E2C57" w:rsidRPr="00270D63">
              <w:rPr>
                <w:sz w:val="22"/>
                <w:szCs w:val="22"/>
              </w:rPr>
              <w:t>owym</w:t>
            </w:r>
            <w:r w:rsidRPr="00270D63">
              <w:rPr>
                <w:sz w:val="22"/>
                <w:szCs w:val="22"/>
              </w:rPr>
              <w:t>; jeżeli w prospekcie technicznym brak opisu</w:t>
            </w:r>
            <w:r w:rsidRPr="00BA68F0">
              <w:rPr>
                <w:sz w:val="22"/>
                <w:szCs w:val="22"/>
              </w:rPr>
              <w:t xml:space="preserve"> danej funkcji lub wartości parametru, dopuszcza się załączenie do oferty innych dokumentów (np. instrukcja użytkowania, oświadczenie producenta lub Wykonawcy), w których Zamawiający będzie w stanie zweryfikować zgodność opisu funkcji lub wartości danego parametru.</w:t>
            </w:r>
          </w:p>
        </w:tc>
      </w:tr>
    </w:tbl>
    <w:p w:rsidR="00436244" w:rsidRDefault="00436244" w:rsidP="00B57E09">
      <w:pPr>
        <w:jc w:val="both"/>
        <w:rPr>
          <w:sz w:val="22"/>
          <w:szCs w:val="22"/>
        </w:rPr>
      </w:pPr>
    </w:p>
    <w:p w:rsidR="00B57E09" w:rsidRPr="00B57E09" w:rsidRDefault="00B57E09" w:rsidP="00B57E09">
      <w:pPr>
        <w:pStyle w:val="Akapitzlist"/>
        <w:spacing w:line="276" w:lineRule="auto"/>
        <w:ind w:left="0"/>
        <w:jc w:val="both"/>
        <w:rPr>
          <w:sz w:val="22"/>
          <w:szCs w:val="22"/>
        </w:rPr>
      </w:pPr>
      <w:r w:rsidRPr="00B57E09">
        <w:rPr>
          <w:sz w:val="22"/>
          <w:szCs w:val="22"/>
        </w:rPr>
        <w:t>2. Zamawiający zaakceptuje równoważne przedmiotowe środki dowodowe, jeśli potwierdzą, że oferowane dostawy spełniają określone przez Zamawiającego wymagania, cechy lub kryteria.</w:t>
      </w:r>
    </w:p>
    <w:p w:rsidR="00B57E09" w:rsidRPr="00B57E09" w:rsidRDefault="00B57E09" w:rsidP="00B57E09">
      <w:pPr>
        <w:pStyle w:val="Akapitzlist"/>
        <w:spacing w:line="276" w:lineRule="auto"/>
        <w:ind w:left="0"/>
        <w:jc w:val="both"/>
        <w:rPr>
          <w:sz w:val="22"/>
          <w:szCs w:val="22"/>
        </w:rPr>
      </w:pPr>
      <w:r w:rsidRPr="00B57E09">
        <w:rPr>
          <w:sz w:val="22"/>
          <w:szCs w:val="22"/>
        </w:rPr>
        <w:t>3. Jeżeli wykonawca nie złożył przedmiotowych środków dowodowych lub złożone przedmiotowe środki dowodowe są niekompletne, zamawiający wezwie do ich złożenia lub uzupełnienia w wyznaczonym terminie.</w:t>
      </w:r>
    </w:p>
    <w:p w:rsidR="00B57E09" w:rsidRPr="00B57E09" w:rsidRDefault="00B57E09" w:rsidP="00B57E09">
      <w:pPr>
        <w:pStyle w:val="Akapitzlist"/>
        <w:spacing w:line="276" w:lineRule="auto"/>
        <w:ind w:left="0"/>
        <w:jc w:val="both"/>
        <w:rPr>
          <w:sz w:val="22"/>
          <w:szCs w:val="22"/>
        </w:rPr>
      </w:pPr>
      <w:r w:rsidRPr="00B57E09">
        <w:rPr>
          <w:sz w:val="22"/>
          <w:szCs w:val="22"/>
        </w:rPr>
        <w:t>4. Zamawiający informuje, że pomimo przewidzenia wezwania, nie wezwie do złożenia lub uzupełnienia przedmiotowych środków dowodowych, jeżeli przedmiotowy środek dowodowy służy potwierdzeniu zgodności z cechami lub kryteriami określonymi w opisie kryteriów oceny ofert lub gdy mimo złożenia przedmiotowego środka dowodowego oferta podlega odrzuceniu albo zachodzą przesłanki unieważnienia postępowania.</w:t>
      </w:r>
    </w:p>
    <w:p w:rsidR="00B57E09" w:rsidRPr="00B57E09" w:rsidRDefault="00B57E09" w:rsidP="00B57E09">
      <w:pPr>
        <w:pStyle w:val="Akapitzlist"/>
        <w:spacing w:line="276" w:lineRule="auto"/>
        <w:ind w:left="0"/>
        <w:jc w:val="both"/>
        <w:rPr>
          <w:sz w:val="22"/>
          <w:szCs w:val="22"/>
        </w:rPr>
      </w:pPr>
      <w:r w:rsidRPr="00B57E09">
        <w:rPr>
          <w:sz w:val="22"/>
          <w:szCs w:val="22"/>
        </w:rPr>
        <w:t>5. Zamawiający może żądać od wykonawców wyjaśnień dotyczących treści przedmiotowych środków dowodowych.</w:t>
      </w:r>
    </w:p>
    <w:p w:rsidR="00F872DC" w:rsidRDefault="00B57E09" w:rsidP="00B57E09">
      <w:pPr>
        <w:pStyle w:val="Akapitzlist"/>
        <w:spacing w:line="276" w:lineRule="auto"/>
        <w:ind w:left="0"/>
        <w:jc w:val="both"/>
        <w:rPr>
          <w:sz w:val="22"/>
          <w:szCs w:val="22"/>
        </w:rPr>
      </w:pPr>
      <w:r w:rsidRPr="00B57E09">
        <w:rPr>
          <w:sz w:val="22"/>
          <w:szCs w:val="22"/>
        </w:rPr>
        <w:t>6. Przedmiotowe środki dowodowe Wykonawcy składają wraz z ofertą.</w:t>
      </w:r>
    </w:p>
    <w:p w:rsidR="00B57E09" w:rsidRDefault="00B57E09" w:rsidP="00B57E09">
      <w:pPr>
        <w:pStyle w:val="Akapitzlist"/>
        <w:spacing w:line="276" w:lineRule="auto"/>
        <w:ind w:left="0"/>
        <w:jc w:val="both"/>
        <w:rPr>
          <w:sz w:val="22"/>
          <w:szCs w:val="22"/>
        </w:rPr>
      </w:pPr>
    </w:p>
    <w:p w:rsidR="002C03EB" w:rsidRDefault="002C03EB" w:rsidP="00AD4415">
      <w:pPr>
        <w:pStyle w:val="Akapitzlist"/>
        <w:numPr>
          <w:ilvl w:val="0"/>
          <w:numId w:val="18"/>
        </w:numPr>
        <w:ind w:left="426" w:hanging="426"/>
        <w:jc w:val="both"/>
        <w:rPr>
          <w:b/>
          <w:sz w:val="22"/>
          <w:szCs w:val="22"/>
          <w:highlight w:val="lightGray"/>
        </w:rPr>
      </w:pPr>
      <w:r w:rsidRPr="00C14F6C">
        <w:rPr>
          <w:b/>
          <w:sz w:val="22"/>
          <w:szCs w:val="22"/>
          <w:highlight w:val="lightGray"/>
        </w:rPr>
        <w:t>INFORMACJA DLA WYKONAWCÓW POLEGAJĄCYCH NA ZASOBACH PODMIOTÓW TRZECICH</w:t>
      </w:r>
    </w:p>
    <w:p w:rsidR="00C5714D" w:rsidRPr="00C14F6C" w:rsidRDefault="00C5714D" w:rsidP="00C5714D">
      <w:pPr>
        <w:pStyle w:val="Akapitzlist"/>
        <w:ind w:left="426"/>
        <w:jc w:val="both"/>
        <w:rPr>
          <w:b/>
          <w:sz w:val="22"/>
          <w:szCs w:val="22"/>
          <w:highlight w:val="lightGray"/>
        </w:rPr>
      </w:pPr>
    </w:p>
    <w:p w:rsidR="007B3D8E" w:rsidRPr="00C14F6C" w:rsidRDefault="007B3D8E" w:rsidP="007B3D8E">
      <w:pPr>
        <w:spacing w:line="276" w:lineRule="auto"/>
        <w:ind w:left="357" w:firstLine="357"/>
        <w:jc w:val="both"/>
        <w:rPr>
          <w:sz w:val="22"/>
          <w:szCs w:val="22"/>
        </w:rPr>
      </w:pPr>
      <w:r w:rsidRPr="00C14F6C">
        <w:rPr>
          <w:sz w:val="22"/>
          <w:szCs w:val="22"/>
        </w:rPr>
        <w:t>1.</w:t>
      </w:r>
      <w:r w:rsidRPr="00C14F6C">
        <w:rPr>
          <w:sz w:val="22"/>
          <w:szCs w:val="22"/>
        </w:rPr>
        <w:tab/>
        <w:t xml:space="preserve">Wykonawca, w celu potwierdzenia spełnienia warunków udziału w postępowaniu, może polegać na zdolnościach technicznych lub zawodowych lub sytuacji finansowej lub ekonomicznej podmiotów trzecich, na zasadach określonych w art. 118–123 ustawy </w:t>
      </w:r>
      <w:proofErr w:type="spellStart"/>
      <w:r w:rsidRPr="00C14F6C">
        <w:rPr>
          <w:sz w:val="22"/>
          <w:szCs w:val="22"/>
        </w:rPr>
        <w:t>Pzp</w:t>
      </w:r>
      <w:proofErr w:type="spellEnd"/>
      <w:r w:rsidRPr="00C14F6C">
        <w:rPr>
          <w:sz w:val="22"/>
          <w:szCs w:val="22"/>
        </w:rPr>
        <w:t>.</w:t>
      </w:r>
    </w:p>
    <w:p w:rsidR="007B3D8E" w:rsidRPr="00C14F6C" w:rsidRDefault="007B3D8E" w:rsidP="007B3D8E">
      <w:pPr>
        <w:spacing w:line="276" w:lineRule="auto"/>
        <w:ind w:left="357" w:firstLine="357"/>
        <w:jc w:val="both"/>
        <w:rPr>
          <w:sz w:val="22"/>
          <w:szCs w:val="22"/>
        </w:rPr>
      </w:pPr>
      <w:r w:rsidRPr="00C14F6C">
        <w:rPr>
          <w:sz w:val="22"/>
          <w:szCs w:val="22"/>
        </w:rPr>
        <w:t>2.</w:t>
      </w:r>
      <w:r w:rsidRPr="00C14F6C">
        <w:rPr>
          <w:sz w:val="22"/>
          <w:szCs w:val="22"/>
        </w:rPr>
        <w:tab/>
        <w:t>Wykonawca, który polega na zdolnościach lub sytuacji podmiotów udostępniających zasoby, zobowiązany jest:</w:t>
      </w:r>
    </w:p>
    <w:p w:rsidR="007B3D8E" w:rsidRDefault="007B3D8E" w:rsidP="007B3D8E">
      <w:pPr>
        <w:spacing w:line="276" w:lineRule="auto"/>
        <w:ind w:left="357" w:firstLine="357"/>
        <w:jc w:val="both"/>
        <w:rPr>
          <w:sz w:val="22"/>
          <w:szCs w:val="22"/>
        </w:rPr>
      </w:pPr>
      <w:r w:rsidRPr="00C14F6C">
        <w:rPr>
          <w:sz w:val="22"/>
          <w:szCs w:val="22"/>
        </w:rPr>
        <w:t>1)</w:t>
      </w:r>
      <w:r w:rsidRPr="00C14F6C">
        <w:rPr>
          <w:sz w:val="22"/>
          <w:szCs w:val="22"/>
        </w:rPr>
        <w:tab/>
        <w:t xml:space="preserve">złożyć wraz z ofertą, zobowiązanie podmiotu udostępniającego zasoby do oddania mu do dyspozycji niezbędnych zasobów na potrzeby realizacji danego zamówienia lub inny </w:t>
      </w:r>
      <w:r w:rsidRPr="00C14F6C">
        <w:rPr>
          <w:sz w:val="22"/>
          <w:szCs w:val="22"/>
        </w:rPr>
        <w:lastRenderedPageBreak/>
        <w:t>podmiotowy środek dowodowy potwierdzający, że Wykonawca realizując zamówienie, będzie dysponował niezbędnymi zasobami tych podmiotów. Zobowiązanie podmiotu udostępniającego zasoby lub inny podmiotowy środek dowodowy, musi potwierdzać, że stosunek łączący Wykonawcę z podmiotami udostępniającymi zasoby gwarantuje rzeczywisty dostęp do tych zasobów oraz określać w szczególności:</w:t>
      </w:r>
    </w:p>
    <w:p w:rsidR="007B3D8E" w:rsidRPr="00C14F6C" w:rsidRDefault="007B3D8E" w:rsidP="007B3D8E">
      <w:pPr>
        <w:spacing w:line="276" w:lineRule="auto"/>
        <w:ind w:left="357" w:firstLine="357"/>
        <w:jc w:val="both"/>
        <w:rPr>
          <w:sz w:val="22"/>
          <w:szCs w:val="22"/>
        </w:rPr>
      </w:pPr>
      <w:r w:rsidRPr="00C14F6C">
        <w:rPr>
          <w:sz w:val="22"/>
          <w:szCs w:val="22"/>
        </w:rPr>
        <w:t>a)</w:t>
      </w:r>
      <w:r w:rsidRPr="00C14F6C">
        <w:rPr>
          <w:sz w:val="22"/>
          <w:szCs w:val="22"/>
        </w:rPr>
        <w:tab/>
        <w:t>zakres dostępnych Wykonawcy zasobów podmiotu udostępniającego zasoby;</w:t>
      </w:r>
    </w:p>
    <w:p w:rsidR="007B3D8E" w:rsidRPr="00C14F6C" w:rsidRDefault="007B3D8E" w:rsidP="007B3D8E">
      <w:pPr>
        <w:spacing w:line="276" w:lineRule="auto"/>
        <w:ind w:left="357" w:firstLine="357"/>
        <w:jc w:val="both"/>
        <w:rPr>
          <w:sz w:val="22"/>
          <w:szCs w:val="22"/>
        </w:rPr>
      </w:pPr>
      <w:r w:rsidRPr="00C14F6C">
        <w:rPr>
          <w:sz w:val="22"/>
          <w:szCs w:val="22"/>
        </w:rPr>
        <w:t>b)</w:t>
      </w:r>
      <w:r w:rsidRPr="00C14F6C">
        <w:rPr>
          <w:sz w:val="22"/>
          <w:szCs w:val="22"/>
        </w:rPr>
        <w:tab/>
        <w:t>sposób i okres udostępnienia Wykonawcy i wykorzystania przez niego zasobów podmiotu udostępniającego te zasoby przy wykonywaniu zamówienia;</w:t>
      </w:r>
    </w:p>
    <w:p w:rsidR="007B3D8E" w:rsidRPr="00C14F6C" w:rsidRDefault="007B3D8E" w:rsidP="007B3D8E">
      <w:pPr>
        <w:spacing w:line="276" w:lineRule="auto"/>
        <w:ind w:left="357" w:firstLine="357"/>
        <w:jc w:val="both"/>
        <w:rPr>
          <w:sz w:val="22"/>
          <w:szCs w:val="22"/>
        </w:rPr>
      </w:pPr>
      <w:r w:rsidRPr="00C14F6C">
        <w:rPr>
          <w:sz w:val="22"/>
          <w:szCs w:val="22"/>
        </w:rPr>
        <w:t>c)</w:t>
      </w:r>
      <w:r w:rsidRPr="00C14F6C">
        <w:rPr>
          <w:sz w:val="22"/>
          <w:szCs w:val="22"/>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7B3D8E" w:rsidRPr="00C14F6C" w:rsidRDefault="007B3D8E" w:rsidP="007B3D8E">
      <w:pPr>
        <w:spacing w:line="276" w:lineRule="auto"/>
        <w:ind w:left="357" w:firstLine="357"/>
        <w:jc w:val="both"/>
        <w:rPr>
          <w:sz w:val="22"/>
          <w:szCs w:val="22"/>
        </w:rPr>
      </w:pPr>
      <w:r w:rsidRPr="00C14F6C">
        <w:rPr>
          <w:sz w:val="22"/>
          <w:szCs w:val="22"/>
        </w:rPr>
        <w:t>2)</w:t>
      </w:r>
      <w:r w:rsidRPr="00C14F6C">
        <w:rPr>
          <w:sz w:val="22"/>
          <w:szCs w:val="22"/>
        </w:rPr>
        <w:tab/>
        <w:t xml:space="preserve">złożyć wraz z ofertą ”Oświadczenie o niepodleganiu wykluczeniu oraz spełnianiu warunków”, podmiotu udostępniającego zasoby, potwierdzające brak podstaw wykluczenia tego podmiotu oraz odpowiednio spełnianie warunków udziału w postępowaniu, w zakresie, w jakim Wykonawca powołuje się na jego zasoby. </w:t>
      </w:r>
    </w:p>
    <w:p w:rsidR="007B3D8E" w:rsidRPr="00C14F6C" w:rsidRDefault="007B3D8E" w:rsidP="002700E5">
      <w:pPr>
        <w:spacing w:line="276" w:lineRule="auto"/>
        <w:ind w:left="357" w:firstLine="357"/>
        <w:jc w:val="both"/>
        <w:rPr>
          <w:sz w:val="22"/>
          <w:szCs w:val="22"/>
        </w:rPr>
      </w:pPr>
      <w:r w:rsidRPr="00C14F6C">
        <w:rPr>
          <w:sz w:val="22"/>
          <w:szCs w:val="22"/>
        </w:rPr>
        <w:t>3.</w:t>
      </w:r>
      <w:r w:rsidRPr="00C14F6C">
        <w:rPr>
          <w:sz w:val="22"/>
          <w:szCs w:val="22"/>
        </w:rPr>
        <w:tab/>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tych podmiotów podstawy wykluczenia, które zostały przewidziane względem Wykonawcy w </w:t>
      </w:r>
      <w:r w:rsidRPr="00F42442">
        <w:rPr>
          <w:sz w:val="22"/>
          <w:szCs w:val="22"/>
        </w:rPr>
        <w:t>Rozdział XV niniejszej</w:t>
      </w:r>
      <w:r w:rsidRPr="00C14F6C">
        <w:rPr>
          <w:sz w:val="22"/>
          <w:szCs w:val="22"/>
        </w:rPr>
        <w:t xml:space="preserve"> SWZ.</w:t>
      </w:r>
    </w:p>
    <w:p w:rsidR="007B3D8E" w:rsidRPr="00C14F6C" w:rsidRDefault="007B3D8E" w:rsidP="007B3D8E">
      <w:pPr>
        <w:spacing w:line="276" w:lineRule="auto"/>
        <w:ind w:left="357"/>
        <w:jc w:val="both"/>
        <w:rPr>
          <w:sz w:val="22"/>
          <w:szCs w:val="22"/>
        </w:rPr>
      </w:pPr>
      <w:r w:rsidRPr="00C14F6C">
        <w:rPr>
          <w:sz w:val="22"/>
          <w:szCs w:val="22"/>
        </w:rPr>
        <w:t>4.</w:t>
      </w:r>
      <w:r w:rsidRPr="00C14F6C">
        <w:rPr>
          <w:sz w:val="22"/>
          <w:szCs w:val="22"/>
        </w:rPr>
        <w:tab/>
        <w:t>Jeżeli zdolności techniczne lub zawodowe, sytuacja ekonomiczna lub finansowa podmiotu udostępniającego zasoby nie potwierdzą spełniania przez Wykonawcę warunków udziału w postępowaniu lub zajdą wobec tego podmiotu podstawy wykluczenia, Zamawiający zażąda, aby Wykonawca w terminie określonym przez Zamawiającego zastąpił ten podmiot innym podmiotem lub podmiotami albo wykazał, że samodzielnie spełnia warunki udziału w postępowaniu.</w:t>
      </w:r>
    </w:p>
    <w:p w:rsidR="00C5714D" w:rsidRPr="009B119D" w:rsidRDefault="00C5714D" w:rsidP="00C5714D">
      <w:pPr>
        <w:tabs>
          <w:tab w:val="left" w:pos="2948"/>
        </w:tabs>
        <w:ind w:left="357" w:firstLine="357"/>
        <w:rPr>
          <w:sz w:val="22"/>
          <w:szCs w:val="22"/>
        </w:rPr>
      </w:pPr>
    </w:p>
    <w:p w:rsidR="002C03EB" w:rsidRPr="009B119D" w:rsidRDefault="002C03EB" w:rsidP="002C03EB">
      <w:pPr>
        <w:spacing w:line="276" w:lineRule="auto"/>
        <w:jc w:val="both"/>
        <w:rPr>
          <w:b/>
          <w:sz w:val="22"/>
          <w:szCs w:val="22"/>
        </w:rPr>
      </w:pPr>
      <w:r w:rsidRPr="009B119D">
        <w:rPr>
          <w:b/>
          <w:sz w:val="22"/>
          <w:szCs w:val="22"/>
          <w:highlight w:val="lightGray"/>
        </w:rPr>
        <w:t>XXI.  INFORMACJA DLA WYKONAWCÓW ZAMIERZAJĄCYCH POWIERZYĆ WYKONANIE CZĘŚCI ZAMÓWIENIA PODWYKONAWCOM</w:t>
      </w:r>
    </w:p>
    <w:p w:rsidR="002C03EB" w:rsidRPr="009B119D" w:rsidRDefault="002C03EB" w:rsidP="002C03EB">
      <w:pPr>
        <w:spacing w:line="276" w:lineRule="auto"/>
        <w:jc w:val="both"/>
        <w:rPr>
          <w:sz w:val="22"/>
          <w:szCs w:val="22"/>
        </w:rPr>
      </w:pPr>
      <w:r w:rsidRPr="009B119D">
        <w:rPr>
          <w:sz w:val="22"/>
          <w:szCs w:val="22"/>
        </w:rPr>
        <w:t>1.</w:t>
      </w:r>
      <w:r w:rsidRPr="009B119D">
        <w:rPr>
          <w:sz w:val="22"/>
          <w:szCs w:val="22"/>
        </w:rPr>
        <w:tab/>
        <w:t xml:space="preserve">Wykonawca może powierzyć wykonanie części zamówienia Podwykonawcom. </w:t>
      </w:r>
    </w:p>
    <w:p w:rsidR="002C03EB" w:rsidRPr="009B119D" w:rsidRDefault="002C03EB" w:rsidP="002C03EB">
      <w:pPr>
        <w:spacing w:line="276" w:lineRule="auto"/>
        <w:jc w:val="both"/>
        <w:rPr>
          <w:sz w:val="22"/>
          <w:szCs w:val="22"/>
        </w:rPr>
      </w:pPr>
      <w:r w:rsidRPr="009B119D">
        <w:rPr>
          <w:sz w:val="22"/>
          <w:szCs w:val="22"/>
        </w:rPr>
        <w:t>2.</w:t>
      </w:r>
      <w:r w:rsidRPr="009B119D">
        <w:rPr>
          <w:sz w:val="22"/>
          <w:szCs w:val="22"/>
        </w:rPr>
        <w:tab/>
        <w:t>Zamawiający żąda, aby przed przystąpieniem do wykonania zamówienia Wykonawca, podał nazwy, dane kontaktowe oraz przedstawicieli, Podwykonawców zaangażowanych w realizację zamówienia, jeżeli są już znani.</w:t>
      </w:r>
    </w:p>
    <w:p w:rsidR="002C03EB" w:rsidRPr="009B119D" w:rsidRDefault="002C03EB" w:rsidP="002C03EB">
      <w:pPr>
        <w:spacing w:line="276" w:lineRule="auto"/>
        <w:jc w:val="both"/>
        <w:rPr>
          <w:sz w:val="22"/>
          <w:szCs w:val="22"/>
        </w:rPr>
      </w:pPr>
      <w:r w:rsidRPr="009B119D">
        <w:rPr>
          <w:sz w:val="22"/>
          <w:szCs w:val="22"/>
        </w:rPr>
        <w:t xml:space="preserve">Wykonawca jest obowiązany zawiadomić Zamawiającego o wszelkich zmianach w odniesieniu do informacji, o których mowa w zdaniu pierwszym, w trakcie realizacji zamówienia, a także przekazać wymagane informacje na temat nowych Podwykonawców, którym w późniejszym okresie zamierza powierzyć realizację zamówienia. </w:t>
      </w:r>
    </w:p>
    <w:p w:rsidR="002C03EB" w:rsidRPr="009B119D" w:rsidRDefault="002C03EB" w:rsidP="002C03EB">
      <w:pPr>
        <w:spacing w:line="276" w:lineRule="auto"/>
        <w:jc w:val="both"/>
        <w:rPr>
          <w:sz w:val="22"/>
          <w:szCs w:val="22"/>
        </w:rPr>
      </w:pPr>
    </w:p>
    <w:p w:rsidR="002C03EB" w:rsidRPr="009B119D" w:rsidRDefault="002C03EB" w:rsidP="002C03EB">
      <w:pPr>
        <w:jc w:val="both"/>
        <w:rPr>
          <w:b/>
          <w:sz w:val="22"/>
          <w:szCs w:val="22"/>
        </w:rPr>
      </w:pPr>
      <w:r w:rsidRPr="009B119D">
        <w:rPr>
          <w:b/>
          <w:sz w:val="22"/>
          <w:szCs w:val="22"/>
          <w:highlight w:val="lightGray"/>
        </w:rPr>
        <w:t>XXII. INFORMACJA DLA WYKONAWCÓW WSPÓLNIE UBIEGAJĄCYCH SIĘ O UDZIELENIE ZAMÓWIENIA</w:t>
      </w:r>
    </w:p>
    <w:p w:rsidR="002C03EB" w:rsidRPr="009B119D" w:rsidRDefault="002C03EB" w:rsidP="002C03EB">
      <w:pPr>
        <w:jc w:val="both"/>
        <w:rPr>
          <w:sz w:val="22"/>
          <w:szCs w:val="22"/>
        </w:rPr>
      </w:pPr>
      <w:r w:rsidRPr="009B119D">
        <w:rPr>
          <w:sz w:val="22"/>
          <w:szCs w:val="22"/>
        </w:rPr>
        <w:t>1.</w:t>
      </w:r>
      <w:r w:rsidRPr="009B119D">
        <w:rPr>
          <w:sz w:val="22"/>
          <w:szCs w:val="22"/>
        </w:rPr>
        <w:tab/>
        <w:t>Wykonawcy mogą wspólnie ubiegać się o udzielenie zamówienia. W takim przypadku Wykonawcy zobowiązani są do ustanowienia pełnomocnika do reprezentowania ich w postępowaniu o udzielenie zamówienia albo do reprezentowania w postępowaniu i zawarcia umowy w sprawie zamówienia publicznego.</w:t>
      </w:r>
    </w:p>
    <w:p w:rsidR="002C03EB" w:rsidRPr="009B119D" w:rsidRDefault="002C03EB" w:rsidP="002C03EB">
      <w:pPr>
        <w:jc w:val="both"/>
        <w:rPr>
          <w:sz w:val="22"/>
          <w:szCs w:val="22"/>
        </w:rPr>
      </w:pPr>
      <w:r w:rsidRPr="009B119D">
        <w:rPr>
          <w:sz w:val="22"/>
          <w:szCs w:val="22"/>
        </w:rPr>
        <w:t>2.</w:t>
      </w:r>
      <w:r w:rsidRPr="009B119D">
        <w:rPr>
          <w:sz w:val="22"/>
          <w:szCs w:val="22"/>
        </w:rPr>
        <w:tab/>
        <w:t>Pełnomocnictwo należy dołączyć do oferty i powinno ono zawierać w szczególności wskazanie:</w:t>
      </w:r>
    </w:p>
    <w:p w:rsidR="002C03EB" w:rsidRPr="009B119D" w:rsidRDefault="002C03EB" w:rsidP="002C03EB">
      <w:pPr>
        <w:jc w:val="both"/>
        <w:rPr>
          <w:sz w:val="22"/>
          <w:szCs w:val="22"/>
        </w:rPr>
      </w:pPr>
      <w:r w:rsidRPr="009B119D">
        <w:rPr>
          <w:sz w:val="22"/>
          <w:szCs w:val="22"/>
        </w:rPr>
        <w:t>1)</w:t>
      </w:r>
      <w:r w:rsidRPr="009B119D">
        <w:rPr>
          <w:sz w:val="22"/>
          <w:szCs w:val="22"/>
        </w:rPr>
        <w:tab/>
        <w:t>postępowania o udzielenie zamówienie publicznego, którego dotyczy;</w:t>
      </w:r>
    </w:p>
    <w:p w:rsidR="002C03EB" w:rsidRPr="009B119D" w:rsidRDefault="002C03EB" w:rsidP="002C03EB">
      <w:pPr>
        <w:jc w:val="both"/>
        <w:rPr>
          <w:sz w:val="22"/>
          <w:szCs w:val="22"/>
        </w:rPr>
      </w:pPr>
      <w:r w:rsidRPr="009B119D">
        <w:rPr>
          <w:sz w:val="22"/>
          <w:szCs w:val="22"/>
        </w:rPr>
        <w:t>2)</w:t>
      </w:r>
      <w:r w:rsidRPr="009B119D">
        <w:rPr>
          <w:sz w:val="22"/>
          <w:szCs w:val="22"/>
        </w:rPr>
        <w:tab/>
        <w:t>wszystkich Wykonawców ubiegających się wspólnie o udzielenie zamówienia;</w:t>
      </w:r>
    </w:p>
    <w:p w:rsidR="002C03EB" w:rsidRPr="009B119D" w:rsidRDefault="002C03EB" w:rsidP="002C03EB">
      <w:pPr>
        <w:jc w:val="both"/>
        <w:rPr>
          <w:sz w:val="22"/>
          <w:szCs w:val="22"/>
        </w:rPr>
      </w:pPr>
      <w:r w:rsidRPr="009B119D">
        <w:rPr>
          <w:sz w:val="22"/>
          <w:szCs w:val="22"/>
        </w:rPr>
        <w:t>3)</w:t>
      </w:r>
      <w:r w:rsidRPr="009B119D">
        <w:rPr>
          <w:sz w:val="22"/>
          <w:szCs w:val="22"/>
        </w:rPr>
        <w:tab/>
        <w:t>ustanowionego pełnomocnika oraz zakresu jego  umocowania.</w:t>
      </w:r>
    </w:p>
    <w:p w:rsidR="002C03EB" w:rsidRPr="009B119D" w:rsidRDefault="002C03EB" w:rsidP="002C03EB">
      <w:pPr>
        <w:jc w:val="both"/>
        <w:rPr>
          <w:sz w:val="22"/>
          <w:szCs w:val="22"/>
        </w:rPr>
      </w:pPr>
      <w:r w:rsidRPr="009B119D">
        <w:rPr>
          <w:sz w:val="22"/>
          <w:szCs w:val="22"/>
        </w:rPr>
        <w:t>3.</w:t>
      </w:r>
      <w:r w:rsidRPr="009B119D">
        <w:rPr>
          <w:sz w:val="22"/>
          <w:szCs w:val="22"/>
        </w:rPr>
        <w:tab/>
        <w:t xml:space="preserve">W przypadku wspólnego ubiegania się o zamówienie przez Wykonawców, dokument ”Oświadczenia o niepodleganiu wykluczeniu oraz spełnianiu warunków udziału”, o którym mowa w </w:t>
      </w:r>
      <w:r w:rsidRPr="00F42442">
        <w:rPr>
          <w:sz w:val="22"/>
          <w:szCs w:val="22"/>
        </w:rPr>
        <w:lastRenderedPageBreak/>
        <w:t xml:space="preserve">Rozdział </w:t>
      </w:r>
      <w:r w:rsidRPr="00921D73">
        <w:rPr>
          <w:sz w:val="22"/>
          <w:szCs w:val="22"/>
        </w:rPr>
        <w:t>XVI  ust. 1 pkt 2 SWZ,</w:t>
      </w:r>
      <w:r w:rsidRPr="009B119D">
        <w:rPr>
          <w:sz w:val="22"/>
          <w:szCs w:val="22"/>
        </w:rPr>
        <w:t xml:space="preserve"> składa każdy z Wykonawców wspólnie ubiegających się o zamówienie. Oświadczenia te potwierdzają brak podstaw wykluczenia ora</w:t>
      </w:r>
      <w:r w:rsidRPr="00B427E1">
        <w:rPr>
          <w:sz w:val="22"/>
          <w:szCs w:val="22"/>
        </w:rPr>
        <w:t>z</w:t>
      </w:r>
      <w:r w:rsidRPr="009B119D">
        <w:rPr>
          <w:sz w:val="22"/>
          <w:szCs w:val="22"/>
        </w:rPr>
        <w:t xml:space="preserve"> spełnianie warunków udziału w postępowaniu w zakresie, w jakim każdy z Wykonawców wykazuje spełnianie warunków udziału w postępowaniu.</w:t>
      </w:r>
    </w:p>
    <w:p w:rsidR="002C03EB" w:rsidRPr="009B119D" w:rsidRDefault="002C03EB" w:rsidP="002C03EB">
      <w:pPr>
        <w:rPr>
          <w:color w:val="FF0000"/>
          <w:sz w:val="22"/>
          <w:szCs w:val="22"/>
        </w:rPr>
      </w:pPr>
    </w:p>
    <w:p w:rsidR="002C03EB" w:rsidRPr="009B119D" w:rsidRDefault="002C03EB" w:rsidP="00851210">
      <w:pPr>
        <w:tabs>
          <w:tab w:val="left" w:pos="2187"/>
        </w:tabs>
        <w:rPr>
          <w:b/>
          <w:sz w:val="22"/>
          <w:szCs w:val="22"/>
        </w:rPr>
      </w:pPr>
      <w:r w:rsidRPr="003A231C">
        <w:rPr>
          <w:b/>
          <w:sz w:val="22"/>
          <w:szCs w:val="22"/>
          <w:highlight w:val="lightGray"/>
        </w:rPr>
        <w:t>XXIII.  WYMAGANIA DOTYCZĄCE WADIUM</w:t>
      </w:r>
    </w:p>
    <w:p w:rsidR="0034773E" w:rsidRDefault="0034773E" w:rsidP="0034773E">
      <w:pPr>
        <w:rPr>
          <w:sz w:val="22"/>
          <w:szCs w:val="22"/>
        </w:rPr>
      </w:pPr>
      <w:r>
        <w:rPr>
          <w:sz w:val="22"/>
          <w:szCs w:val="22"/>
        </w:rPr>
        <w:t>Zamawiający nie wymaga wniesienia wadium.</w:t>
      </w:r>
    </w:p>
    <w:p w:rsidR="00C5714D" w:rsidRPr="009B119D" w:rsidRDefault="00C5714D" w:rsidP="004604D1">
      <w:pPr>
        <w:rPr>
          <w:sz w:val="22"/>
          <w:szCs w:val="22"/>
        </w:rPr>
      </w:pPr>
    </w:p>
    <w:p w:rsidR="00BB5608" w:rsidRDefault="00BB5608" w:rsidP="00385EB7">
      <w:pPr>
        <w:tabs>
          <w:tab w:val="left" w:pos="1100"/>
        </w:tabs>
        <w:rPr>
          <w:b/>
          <w:sz w:val="22"/>
          <w:szCs w:val="22"/>
        </w:rPr>
      </w:pPr>
      <w:r w:rsidRPr="009B119D">
        <w:rPr>
          <w:b/>
          <w:sz w:val="22"/>
          <w:szCs w:val="22"/>
          <w:highlight w:val="lightGray"/>
        </w:rPr>
        <w:t>XXIV. OPIS SPOSOBU OBLICZENIA CENY</w:t>
      </w:r>
    </w:p>
    <w:p w:rsidR="00EB7B42" w:rsidRPr="008829CA" w:rsidRDefault="00EB7B42" w:rsidP="00A41F0E">
      <w:pPr>
        <w:pStyle w:val="Tekstpodstawowy"/>
        <w:jc w:val="both"/>
        <w:rPr>
          <w:b w:val="0"/>
          <w:sz w:val="22"/>
          <w:szCs w:val="22"/>
        </w:rPr>
      </w:pPr>
      <w:r w:rsidRPr="00CD23F8">
        <w:rPr>
          <w:b w:val="0"/>
          <w:sz w:val="22"/>
          <w:szCs w:val="22"/>
        </w:rPr>
        <w:t>1.</w:t>
      </w:r>
      <w:r w:rsidRPr="00CD23F8">
        <w:rPr>
          <w:b w:val="0"/>
          <w:sz w:val="22"/>
          <w:szCs w:val="22"/>
        </w:rPr>
        <w:tab/>
      </w:r>
      <w:r w:rsidRPr="008829CA">
        <w:rPr>
          <w:b w:val="0"/>
          <w:sz w:val="22"/>
          <w:szCs w:val="22"/>
        </w:rPr>
        <w:t>W ofercie Wykonawca zobowiązany jest podać cenę za wykonanie całego przedmiotu zamówienia w złotych polskich (PLN), z dokładnością do 1 grosza, tj. do dwóch miejsc po przecinku.</w:t>
      </w:r>
    </w:p>
    <w:p w:rsidR="00EB7B42" w:rsidRPr="00CD23F8" w:rsidRDefault="00EB7B42" w:rsidP="00A41F0E">
      <w:pPr>
        <w:pStyle w:val="Tekstpodstawowy"/>
        <w:jc w:val="both"/>
        <w:rPr>
          <w:b w:val="0"/>
          <w:sz w:val="22"/>
          <w:szCs w:val="22"/>
        </w:rPr>
      </w:pPr>
      <w:r w:rsidRPr="008829CA">
        <w:rPr>
          <w:b w:val="0"/>
          <w:sz w:val="22"/>
          <w:szCs w:val="22"/>
        </w:rPr>
        <w:t>2.</w:t>
      </w:r>
      <w:r w:rsidRPr="008829CA">
        <w:rPr>
          <w:b w:val="0"/>
          <w:sz w:val="22"/>
          <w:szCs w:val="22"/>
        </w:rPr>
        <w:tab/>
        <w:t>Wartość brutto dla</w:t>
      </w:r>
      <w:r w:rsidRPr="00CD23F8">
        <w:rPr>
          <w:b w:val="0"/>
          <w:sz w:val="22"/>
          <w:szCs w:val="22"/>
        </w:rPr>
        <w:t xml:space="preserve"> każdej pozycji pakietu powinna być wyliczona zgodnie ze wzorem:</w:t>
      </w:r>
    </w:p>
    <w:p w:rsidR="00EB7B42" w:rsidRDefault="00EB7B42" w:rsidP="00A41F0E">
      <w:pPr>
        <w:pStyle w:val="Tekstpodstawowy"/>
        <w:jc w:val="both"/>
        <w:rPr>
          <w:b w:val="0"/>
          <w:sz w:val="22"/>
          <w:szCs w:val="22"/>
        </w:rPr>
      </w:pPr>
      <w:r w:rsidRPr="00CD23F8">
        <w:rPr>
          <w:b w:val="0"/>
          <w:sz w:val="22"/>
          <w:szCs w:val="22"/>
        </w:rPr>
        <w:t>cena jedn. netto  x  ilość  =  wartość netto  +  podatek VAT  = wartość brutto</w:t>
      </w:r>
    </w:p>
    <w:p w:rsidR="00EB7B42" w:rsidRPr="008829CA" w:rsidRDefault="00EB7B42" w:rsidP="00A41F0E">
      <w:pPr>
        <w:pStyle w:val="Tekstpodstawowy"/>
        <w:jc w:val="both"/>
        <w:rPr>
          <w:b w:val="0"/>
          <w:sz w:val="22"/>
          <w:szCs w:val="22"/>
        </w:rPr>
      </w:pPr>
      <w:r>
        <w:rPr>
          <w:b w:val="0"/>
          <w:sz w:val="22"/>
          <w:szCs w:val="22"/>
        </w:rPr>
        <w:t>Dla porównania ofert Zamawiający przyjmuje cenę ofertowa, tj. podaną łączną wartość brutto danego pakietu.</w:t>
      </w:r>
    </w:p>
    <w:p w:rsidR="00EB7B42" w:rsidRPr="00CD23F8" w:rsidRDefault="00EB7B42" w:rsidP="00A41F0E">
      <w:pPr>
        <w:pStyle w:val="Tekstpodstawowy"/>
        <w:jc w:val="both"/>
        <w:rPr>
          <w:b w:val="0"/>
          <w:sz w:val="22"/>
          <w:szCs w:val="22"/>
        </w:rPr>
      </w:pPr>
      <w:r w:rsidRPr="00CD23F8">
        <w:rPr>
          <w:b w:val="0"/>
          <w:sz w:val="22"/>
          <w:szCs w:val="22"/>
        </w:rPr>
        <w:t>3.</w:t>
      </w:r>
      <w:r w:rsidRPr="00CD23F8">
        <w:rPr>
          <w:b w:val="0"/>
          <w:sz w:val="22"/>
          <w:szCs w:val="22"/>
        </w:rPr>
        <w:tab/>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rsidR="00EB7B42" w:rsidRPr="00CD23F8" w:rsidRDefault="00EB7B42" w:rsidP="00A41F0E">
      <w:pPr>
        <w:pStyle w:val="Tekstpodstawowy"/>
        <w:jc w:val="both"/>
        <w:rPr>
          <w:b w:val="0"/>
          <w:sz w:val="22"/>
          <w:szCs w:val="22"/>
        </w:rPr>
      </w:pPr>
      <w:r w:rsidRPr="00CD23F8">
        <w:rPr>
          <w:b w:val="0"/>
          <w:sz w:val="22"/>
          <w:szCs w:val="22"/>
        </w:rPr>
        <w:t>4.</w:t>
      </w:r>
      <w:r w:rsidRPr="00CD23F8">
        <w:rPr>
          <w:b w:val="0"/>
          <w:sz w:val="22"/>
          <w:szCs w:val="22"/>
        </w:rPr>
        <w:tab/>
        <w:t>Rozliczenia między Zamawiającym a Wykonawcą prowadzone będą w złotych polskich z dokładnością do dwóch miejsc po przecinku.</w:t>
      </w:r>
    </w:p>
    <w:p w:rsidR="00EB7B42" w:rsidRPr="00CD23F8" w:rsidRDefault="00EB7B42" w:rsidP="00A41F0E">
      <w:pPr>
        <w:pStyle w:val="Tekstpodstawowy"/>
        <w:jc w:val="both"/>
        <w:rPr>
          <w:b w:val="0"/>
          <w:sz w:val="22"/>
          <w:szCs w:val="22"/>
        </w:rPr>
      </w:pPr>
      <w:r w:rsidRPr="00CD23F8">
        <w:rPr>
          <w:b w:val="0"/>
          <w:sz w:val="22"/>
          <w:szCs w:val="22"/>
        </w:rPr>
        <w:t>5.</w:t>
      </w:r>
      <w:r w:rsidRPr="00CD23F8">
        <w:rPr>
          <w:b w:val="0"/>
          <w:sz w:val="22"/>
          <w:szCs w:val="22"/>
        </w:rPr>
        <w:tab/>
        <w:t>Wykonawca zobowiązany jest zastosować stawkę VAT zgodnie z obowiązującymi przepisami ustawy z 11 marca 2004 r. o  podatku od towarów i usług</w:t>
      </w:r>
      <w:r w:rsidR="009216FB">
        <w:rPr>
          <w:b w:val="0"/>
          <w:sz w:val="22"/>
          <w:szCs w:val="22"/>
        </w:rPr>
        <w:t xml:space="preserve"> (tj. Dz. U. z 2024r poz. 361 ze zm.)</w:t>
      </w:r>
      <w:r w:rsidRPr="00CD23F8">
        <w:rPr>
          <w:b w:val="0"/>
          <w:sz w:val="22"/>
          <w:szCs w:val="22"/>
        </w:rPr>
        <w:t>.</w:t>
      </w:r>
    </w:p>
    <w:p w:rsidR="00EB7B42" w:rsidRPr="00CD23F8" w:rsidRDefault="00EB7B42" w:rsidP="00A41F0E">
      <w:pPr>
        <w:pStyle w:val="Tekstpodstawowy"/>
        <w:jc w:val="both"/>
        <w:rPr>
          <w:b w:val="0"/>
          <w:sz w:val="22"/>
          <w:szCs w:val="22"/>
        </w:rPr>
      </w:pPr>
      <w:r w:rsidRPr="00CD23F8">
        <w:rPr>
          <w:b w:val="0"/>
          <w:sz w:val="22"/>
          <w:szCs w:val="22"/>
        </w:rPr>
        <w:t>6.</w:t>
      </w:r>
      <w:r w:rsidRPr="00CD23F8">
        <w:rPr>
          <w:b w:val="0"/>
          <w:sz w:val="22"/>
          <w:szCs w:val="22"/>
        </w:rPr>
        <w:tab/>
        <w:t>Jeżeli złożona zostanie oferta, której wybór prowadziłby do powstania u Zamawiającego obowiązku podatkowego zgodnie z ustawą z 11 marca 2004 r. o podatku od towarów i usług, dla celów zastosowania kryterium ceny Zamawiający doliczy do przedstawionej w tej ofercie ceny kwotę podatku od towarów i usług, którą miałby obowiązek rozliczyć.</w:t>
      </w:r>
    </w:p>
    <w:p w:rsidR="00EB7B42" w:rsidRPr="00CD23F8" w:rsidRDefault="00EB7B42" w:rsidP="00A41F0E">
      <w:pPr>
        <w:pStyle w:val="Tekstpodstawowy"/>
        <w:jc w:val="both"/>
        <w:rPr>
          <w:b w:val="0"/>
          <w:sz w:val="22"/>
          <w:szCs w:val="22"/>
        </w:rPr>
      </w:pPr>
      <w:r w:rsidRPr="00CD23F8">
        <w:rPr>
          <w:b w:val="0"/>
          <w:sz w:val="22"/>
          <w:szCs w:val="22"/>
        </w:rPr>
        <w:t>7.</w:t>
      </w:r>
      <w:r w:rsidRPr="00CD23F8">
        <w:rPr>
          <w:b w:val="0"/>
          <w:sz w:val="22"/>
          <w:szCs w:val="22"/>
        </w:rPr>
        <w:tab/>
        <w:t>Wykonawca składając ofertę zobowiązany jest:</w:t>
      </w:r>
    </w:p>
    <w:p w:rsidR="00EB7B42" w:rsidRPr="00CD23F8" w:rsidRDefault="00EB7B42" w:rsidP="00A41F0E">
      <w:pPr>
        <w:pStyle w:val="Tekstpodstawowy"/>
        <w:jc w:val="both"/>
        <w:rPr>
          <w:b w:val="0"/>
          <w:sz w:val="22"/>
          <w:szCs w:val="22"/>
        </w:rPr>
      </w:pPr>
      <w:r w:rsidRPr="00CD23F8">
        <w:rPr>
          <w:b w:val="0"/>
          <w:sz w:val="22"/>
          <w:szCs w:val="22"/>
        </w:rPr>
        <w:t>1)</w:t>
      </w:r>
      <w:r w:rsidRPr="00CD23F8">
        <w:rPr>
          <w:b w:val="0"/>
          <w:sz w:val="22"/>
          <w:szCs w:val="22"/>
        </w:rPr>
        <w:tab/>
        <w:t>poinformować Zamawiającego, że wybór jego oferty będzie prowadził do powstania u Zamawiającego obowiązku podatkowego;</w:t>
      </w:r>
    </w:p>
    <w:p w:rsidR="00EB7B42" w:rsidRPr="00CD23F8" w:rsidRDefault="00EB7B42" w:rsidP="00A41F0E">
      <w:pPr>
        <w:pStyle w:val="Tekstpodstawowy"/>
        <w:jc w:val="both"/>
        <w:rPr>
          <w:b w:val="0"/>
          <w:sz w:val="22"/>
          <w:szCs w:val="22"/>
        </w:rPr>
      </w:pPr>
      <w:r w:rsidRPr="00CD23F8">
        <w:rPr>
          <w:b w:val="0"/>
          <w:sz w:val="22"/>
          <w:szCs w:val="22"/>
        </w:rPr>
        <w:t>2)</w:t>
      </w:r>
      <w:r w:rsidRPr="00CD23F8">
        <w:rPr>
          <w:b w:val="0"/>
          <w:sz w:val="22"/>
          <w:szCs w:val="22"/>
        </w:rPr>
        <w:tab/>
        <w:t>wskazać nazwę (rodzaj) towaru lub usługi, których dostawa lub świadczenie będą prowadziły do powstania obowiązku podatkowego;</w:t>
      </w:r>
    </w:p>
    <w:p w:rsidR="00EB7B42" w:rsidRPr="00CD23F8" w:rsidRDefault="00EB7B42" w:rsidP="00A41F0E">
      <w:pPr>
        <w:pStyle w:val="Tekstpodstawowy"/>
        <w:jc w:val="both"/>
        <w:rPr>
          <w:b w:val="0"/>
          <w:sz w:val="22"/>
          <w:szCs w:val="22"/>
        </w:rPr>
      </w:pPr>
      <w:r w:rsidRPr="00CD23F8">
        <w:rPr>
          <w:b w:val="0"/>
          <w:sz w:val="22"/>
          <w:szCs w:val="22"/>
        </w:rPr>
        <w:t>3)</w:t>
      </w:r>
      <w:r w:rsidRPr="00CD23F8">
        <w:rPr>
          <w:b w:val="0"/>
          <w:sz w:val="22"/>
          <w:szCs w:val="22"/>
        </w:rPr>
        <w:tab/>
        <w:t>wskazać wartości towaru lub usługi objętego obowiązkiem podatkowym Zamawiającego, bez kwoty podatku;</w:t>
      </w:r>
    </w:p>
    <w:p w:rsidR="00EB7B42" w:rsidRPr="00CD23F8" w:rsidRDefault="00EB7B42" w:rsidP="00A41F0E">
      <w:pPr>
        <w:pStyle w:val="Tekstpodstawowy"/>
        <w:jc w:val="both"/>
        <w:rPr>
          <w:b w:val="0"/>
          <w:sz w:val="22"/>
          <w:szCs w:val="22"/>
        </w:rPr>
      </w:pPr>
      <w:r w:rsidRPr="00CD23F8">
        <w:rPr>
          <w:b w:val="0"/>
          <w:sz w:val="22"/>
          <w:szCs w:val="22"/>
        </w:rPr>
        <w:t>4)</w:t>
      </w:r>
      <w:r w:rsidRPr="00CD23F8">
        <w:rPr>
          <w:b w:val="0"/>
          <w:sz w:val="22"/>
          <w:szCs w:val="22"/>
        </w:rPr>
        <w:tab/>
        <w:t>wskazać stawkę podatku od towarów i usług, która zgodnie z wiedzą Wykonawcy, będzie miała zastosowanie.</w:t>
      </w:r>
    </w:p>
    <w:p w:rsidR="00BB5608" w:rsidRPr="00932830" w:rsidRDefault="00BB5608" w:rsidP="00BB5608">
      <w:pPr>
        <w:pStyle w:val="Akapitzlist"/>
        <w:ind w:left="432"/>
        <w:rPr>
          <w:sz w:val="22"/>
          <w:szCs w:val="22"/>
        </w:rPr>
      </w:pPr>
    </w:p>
    <w:p w:rsidR="00BB5608" w:rsidRDefault="00446804" w:rsidP="00BB5608">
      <w:pPr>
        <w:rPr>
          <w:b/>
          <w:highlight w:val="lightGray"/>
        </w:rPr>
      </w:pPr>
      <w:r w:rsidRPr="009B119D">
        <w:rPr>
          <w:b/>
          <w:sz w:val="22"/>
          <w:szCs w:val="22"/>
          <w:highlight w:val="lightGray"/>
        </w:rPr>
        <w:t>XXV.</w:t>
      </w:r>
      <w:r>
        <w:rPr>
          <w:b/>
          <w:sz w:val="22"/>
          <w:szCs w:val="22"/>
          <w:highlight w:val="lightGray"/>
        </w:rPr>
        <w:t xml:space="preserve"> </w:t>
      </w:r>
      <w:r w:rsidR="00BB5608" w:rsidRPr="00397626">
        <w:rPr>
          <w:b/>
          <w:highlight w:val="lightGray"/>
        </w:rPr>
        <w:t>SPOSOBU OCENY OFERT</w:t>
      </w:r>
    </w:p>
    <w:p w:rsidR="00E74AE5" w:rsidRDefault="00E74AE5" w:rsidP="00E74AE5">
      <w:pPr>
        <w:numPr>
          <w:ilvl w:val="0"/>
          <w:numId w:val="14"/>
        </w:numPr>
        <w:jc w:val="both"/>
        <w:rPr>
          <w:sz w:val="22"/>
          <w:szCs w:val="22"/>
        </w:rPr>
      </w:pPr>
      <w:r w:rsidRPr="0043123B">
        <w:rPr>
          <w:sz w:val="22"/>
          <w:szCs w:val="22"/>
        </w:rPr>
        <w:t>Przy wyborze oferty, Zamawiający będzie się kierował następującym kryterium i jego</w:t>
      </w:r>
      <w:r w:rsidRPr="00CE2720">
        <w:rPr>
          <w:sz w:val="22"/>
          <w:szCs w:val="22"/>
        </w:rPr>
        <w:t xml:space="preserve"> znaczeniem:</w:t>
      </w:r>
    </w:p>
    <w:p w:rsidR="00E74AE5" w:rsidRPr="00A41F0E" w:rsidRDefault="00E74AE5" w:rsidP="00E74AE5">
      <w:pPr>
        <w:pStyle w:val="Akapitzlist"/>
        <w:spacing w:before="120" w:after="120"/>
        <w:ind w:left="360"/>
        <w:jc w:val="both"/>
        <w:outlineLvl w:val="1"/>
        <w:rPr>
          <w:b/>
          <w:bCs/>
          <w:iCs/>
          <w:sz w:val="22"/>
          <w:szCs w:val="22"/>
        </w:rPr>
      </w:pPr>
      <w:r w:rsidRPr="00A41F0E">
        <w:rPr>
          <w:b/>
          <w:bCs/>
          <w:iCs/>
          <w:sz w:val="22"/>
          <w:szCs w:val="22"/>
        </w:rPr>
        <w:t>Cena – 100%</w:t>
      </w:r>
    </w:p>
    <w:p w:rsidR="00E74AE5" w:rsidRPr="00A41F0E" w:rsidRDefault="00E74AE5" w:rsidP="00E74AE5">
      <w:pPr>
        <w:pStyle w:val="Akapitzlist"/>
        <w:spacing w:before="120" w:after="120"/>
        <w:ind w:left="360"/>
        <w:jc w:val="both"/>
        <w:outlineLvl w:val="1"/>
        <w:rPr>
          <w:b/>
          <w:bCs/>
          <w:iCs/>
          <w:sz w:val="22"/>
          <w:szCs w:val="22"/>
        </w:rPr>
      </w:pPr>
      <w:r w:rsidRPr="00A41F0E">
        <w:rPr>
          <w:b/>
          <w:bCs/>
          <w:iCs/>
          <w:sz w:val="22"/>
          <w:szCs w:val="22"/>
        </w:rPr>
        <w:t xml:space="preserve">Liczba punktów = ( </w:t>
      </w:r>
      <w:proofErr w:type="spellStart"/>
      <w:r w:rsidRPr="00A41F0E">
        <w:rPr>
          <w:b/>
          <w:bCs/>
          <w:iCs/>
          <w:sz w:val="22"/>
          <w:szCs w:val="22"/>
        </w:rPr>
        <w:t>Cmin</w:t>
      </w:r>
      <w:proofErr w:type="spellEnd"/>
      <w:r w:rsidRPr="00A41F0E">
        <w:rPr>
          <w:b/>
          <w:bCs/>
          <w:iCs/>
          <w:sz w:val="22"/>
          <w:szCs w:val="22"/>
        </w:rPr>
        <w:t>/</w:t>
      </w:r>
      <w:proofErr w:type="spellStart"/>
      <w:r w:rsidRPr="00A41F0E">
        <w:rPr>
          <w:b/>
          <w:bCs/>
          <w:iCs/>
          <w:sz w:val="22"/>
          <w:szCs w:val="22"/>
        </w:rPr>
        <w:t>Cof</w:t>
      </w:r>
      <w:proofErr w:type="spellEnd"/>
      <w:r w:rsidRPr="00A41F0E">
        <w:rPr>
          <w:b/>
          <w:bCs/>
          <w:iCs/>
          <w:sz w:val="22"/>
          <w:szCs w:val="22"/>
        </w:rPr>
        <w:t xml:space="preserve"> ) * 100 * 100%  gdzie:</w:t>
      </w:r>
    </w:p>
    <w:p w:rsidR="00E74AE5" w:rsidRPr="00A41F0E" w:rsidRDefault="00E74AE5" w:rsidP="00E74AE5">
      <w:pPr>
        <w:pStyle w:val="Akapitzlist"/>
        <w:spacing w:before="120" w:after="120"/>
        <w:ind w:left="360"/>
        <w:jc w:val="both"/>
        <w:outlineLvl w:val="1"/>
        <w:rPr>
          <w:b/>
          <w:bCs/>
          <w:iCs/>
          <w:sz w:val="22"/>
          <w:szCs w:val="22"/>
        </w:rPr>
      </w:pPr>
    </w:p>
    <w:p w:rsidR="00E74AE5" w:rsidRPr="00A41F0E" w:rsidRDefault="00E74AE5" w:rsidP="00E74AE5">
      <w:pPr>
        <w:pStyle w:val="Akapitzlist"/>
        <w:spacing w:before="120" w:after="120"/>
        <w:ind w:left="360"/>
        <w:jc w:val="both"/>
        <w:outlineLvl w:val="1"/>
        <w:rPr>
          <w:b/>
          <w:bCs/>
          <w:iCs/>
          <w:sz w:val="22"/>
          <w:szCs w:val="22"/>
        </w:rPr>
      </w:pPr>
      <w:r w:rsidRPr="00A41F0E">
        <w:rPr>
          <w:b/>
          <w:bCs/>
          <w:iCs/>
          <w:sz w:val="22"/>
          <w:szCs w:val="22"/>
        </w:rPr>
        <w:t xml:space="preserve"> - </w:t>
      </w:r>
      <w:proofErr w:type="spellStart"/>
      <w:r w:rsidRPr="00A41F0E">
        <w:rPr>
          <w:b/>
          <w:bCs/>
          <w:iCs/>
          <w:sz w:val="22"/>
          <w:szCs w:val="22"/>
        </w:rPr>
        <w:t>Cmin</w:t>
      </w:r>
      <w:proofErr w:type="spellEnd"/>
      <w:r w:rsidRPr="00A41F0E">
        <w:rPr>
          <w:b/>
          <w:bCs/>
          <w:iCs/>
          <w:sz w:val="22"/>
          <w:szCs w:val="22"/>
        </w:rPr>
        <w:t xml:space="preserve"> – Cena minimalna– najniższa cena spośród wszystkich ocenianych ofert.</w:t>
      </w:r>
    </w:p>
    <w:p w:rsidR="00E74AE5" w:rsidRPr="00B050AF" w:rsidRDefault="00E74AE5" w:rsidP="00E74AE5">
      <w:pPr>
        <w:pStyle w:val="Akapitzlist"/>
        <w:spacing w:before="120" w:after="120"/>
        <w:ind w:left="360"/>
        <w:jc w:val="both"/>
        <w:outlineLvl w:val="1"/>
        <w:rPr>
          <w:b/>
          <w:bCs/>
          <w:iCs/>
          <w:sz w:val="22"/>
          <w:szCs w:val="22"/>
        </w:rPr>
      </w:pPr>
      <w:r w:rsidRPr="00A41F0E">
        <w:rPr>
          <w:b/>
          <w:bCs/>
          <w:iCs/>
          <w:sz w:val="22"/>
          <w:szCs w:val="22"/>
        </w:rPr>
        <w:t xml:space="preserve"> - </w:t>
      </w:r>
      <w:proofErr w:type="spellStart"/>
      <w:r w:rsidRPr="00A41F0E">
        <w:rPr>
          <w:b/>
          <w:bCs/>
          <w:iCs/>
          <w:sz w:val="22"/>
          <w:szCs w:val="22"/>
        </w:rPr>
        <w:t>Cof</w:t>
      </w:r>
      <w:proofErr w:type="spellEnd"/>
      <w:r w:rsidRPr="00A41F0E">
        <w:rPr>
          <w:b/>
          <w:bCs/>
          <w:iCs/>
          <w:sz w:val="22"/>
          <w:szCs w:val="22"/>
        </w:rPr>
        <w:t xml:space="preserve"> – Cena oferty badanej</w:t>
      </w:r>
    </w:p>
    <w:p w:rsidR="00E74AE5" w:rsidRPr="00B16FEA" w:rsidRDefault="00E74AE5" w:rsidP="00E74AE5">
      <w:pPr>
        <w:suppressAutoHyphens/>
        <w:ind w:left="709" w:firstLine="709"/>
        <w:jc w:val="both"/>
        <w:rPr>
          <w:b/>
          <w:sz w:val="22"/>
          <w:szCs w:val="22"/>
          <w:lang w:eastAsia="ar-SA"/>
        </w:rPr>
      </w:pPr>
    </w:p>
    <w:p w:rsidR="00E74AE5" w:rsidRPr="00B16FEA" w:rsidRDefault="00E74AE5" w:rsidP="00E74AE5">
      <w:pPr>
        <w:pStyle w:val="Akapitzlist"/>
        <w:tabs>
          <w:tab w:val="left" w:pos="0"/>
          <w:tab w:val="left" w:pos="9072"/>
        </w:tabs>
        <w:ind w:left="0"/>
        <w:jc w:val="both"/>
        <w:outlineLvl w:val="0"/>
        <w:rPr>
          <w:sz w:val="22"/>
          <w:szCs w:val="22"/>
        </w:rPr>
      </w:pPr>
      <w:r w:rsidRPr="00B16FEA">
        <w:rPr>
          <w:sz w:val="22"/>
          <w:szCs w:val="22"/>
        </w:rPr>
        <w:t>Do obliczenia punktów za kryterium "Cena" Zamawiający przyjmie cenę podaną</w:t>
      </w:r>
      <w:r w:rsidRPr="00B16FEA">
        <w:rPr>
          <w:sz w:val="22"/>
          <w:szCs w:val="22"/>
        </w:rPr>
        <w:br/>
        <w:t>w formularzu</w:t>
      </w:r>
      <w:r>
        <w:rPr>
          <w:sz w:val="22"/>
          <w:szCs w:val="22"/>
        </w:rPr>
        <w:t xml:space="preserve"> ofertowym (załącznik nr 1 do S</w:t>
      </w:r>
      <w:r w:rsidRPr="00B16FEA">
        <w:rPr>
          <w:sz w:val="22"/>
          <w:szCs w:val="22"/>
        </w:rPr>
        <w:t>WZ). Uzyskane w ten sposób punkty będą pr</w:t>
      </w:r>
      <w:r>
        <w:rPr>
          <w:sz w:val="22"/>
          <w:szCs w:val="22"/>
        </w:rPr>
        <w:t>zemnożone przez wagę kryterium 10</w:t>
      </w:r>
      <w:r w:rsidRPr="00B16FEA">
        <w:rPr>
          <w:sz w:val="22"/>
          <w:szCs w:val="22"/>
        </w:rPr>
        <w:t xml:space="preserve">0%. W kryterium "Cena" oferta może uzyskać maksymalnie </w:t>
      </w:r>
      <w:r>
        <w:rPr>
          <w:sz w:val="22"/>
          <w:szCs w:val="22"/>
        </w:rPr>
        <w:t>10</w:t>
      </w:r>
      <w:r w:rsidRPr="00B16FEA">
        <w:rPr>
          <w:sz w:val="22"/>
          <w:szCs w:val="22"/>
        </w:rPr>
        <w:t>0 punktów.</w:t>
      </w:r>
    </w:p>
    <w:p w:rsidR="001D61CD" w:rsidRPr="009C6F10" w:rsidRDefault="001A5BEC" w:rsidP="00E74AE5">
      <w:pPr>
        <w:pStyle w:val="Nagwek2"/>
        <w:keepNext w:val="0"/>
        <w:numPr>
          <w:ilvl w:val="0"/>
          <w:numId w:val="0"/>
        </w:numPr>
        <w:jc w:val="both"/>
        <w:rPr>
          <w:b w:val="0"/>
          <w:sz w:val="22"/>
          <w:szCs w:val="22"/>
        </w:rPr>
      </w:pPr>
      <w:r>
        <w:rPr>
          <w:b w:val="0"/>
          <w:sz w:val="22"/>
          <w:szCs w:val="22"/>
        </w:rPr>
        <w:t xml:space="preserve">2. </w:t>
      </w:r>
      <w:r w:rsidR="001D61CD" w:rsidRPr="009C6F10">
        <w:rPr>
          <w:b w:val="0"/>
          <w:sz w:val="22"/>
          <w:szCs w:val="22"/>
        </w:rPr>
        <w:t>Zamawiaj</w:t>
      </w:r>
      <w:r w:rsidR="001D61CD" w:rsidRPr="009C6F10">
        <w:rPr>
          <w:rFonts w:eastAsia="TimesNewRoman"/>
          <w:b w:val="0"/>
          <w:sz w:val="22"/>
          <w:szCs w:val="22"/>
        </w:rPr>
        <w:t>ą</w:t>
      </w:r>
      <w:r w:rsidR="001D61CD" w:rsidRPr="009C6F10">
        <w:rPr>
          <w:b w:val="0"/>
          <w:sz w:val="22"/>
          <w:szCs w:val="22"/>
        </w:rPr>
        <w:t>cy poprawi w ofercie:</w:t>
      </w:r>
    </w:p>
    <w:p w:rsidR="001D61CD" w:rsidRPr="009C6F10" w:rsidRDefault="001D61CD" w:rsidP="00E74AE5">
      <w:pPr>
        <w:pStyle w:val="Nagwek2"/>
        <w:keepNext w:val="0"/>
        <w:numPr>
          <w:ilvl w:val="0"/>
          <w:numId w:val="13"/>
        </w:numPr>
        <w:tabs>
          <w:tab w:val="left" w:pos="708"/>
        </w:tabs>
        <w:jc w:val="both"/>
        <w:rPr>
          <w:b w:val="0"/>
          <w:sz w:val="22"/>
          <w:szCs w:val="22"/>
        </w:rPr>
      </w:pPr>
      <w:r w:rsidRPr="009C6F10">
        <w:rPr>
          <w:b w:val="0"/>
          <w:sz w:val="22"/>
          <w:szCs w:val="22"/>
        </w:rPr>
        <w:t>oczywiste omyłki pisarskie,</w:t>
      </w:r>
    </w:p>
    <w:p w:rsidR="001D61CD" w:rsidRPr="009C6F10" w:rsidRDefault="001D61CD" w:rsidP="00E74AE5">
      <w:pPr>
        <w:pStyle w:val="Nagwek2"/>
        <w:keepNext w:val="0"/>
        <w:numPr>
          <w:ilvl w:val="0"/>
          <w:numId w:val="13"/>
        </w:numPr>
        <w:tabs>
          <w:tab w:val="left" w:pos="708"/>
        </w:tabs>
        <w:jc w:val="both"/>
        <w:rPr>
          <w:b w:val="0"/>
          <w:sz w:val="22"/>
          <w:szCs w:val="22"/>
        </w:rPr>
      </w:pPr>
      <w:r w:rsidRPr="009C6F10">
        <w:rPr>
          <w:b w:val="0"/>
          <w:sz w:val="22"/>
          <w:szCs w:val="22"/>
        </w:rPr>
        <w:t>oczywiste omyłki rachunkowe, z uwzgl</w:t>
      </w:r>
      <w:r w:rsidRPr="009C6F10">
        <w:rPr>
          <w:rFonts w:eastAsia="TimesNewRoman"/>
          <w:b w:val="0"/>
          <w:sz w:val="22"/>
          <w:szCs w:val="22"/>
        </w:rPr>
        <w:t>ę</w:t>
      </w:r>
      <w:r w:rsidRPr="009C6F10">
        <w:rPr>
          <w:b w:val="0"/>
          <w:sz w:val="22"/>
          <w:szCs w:val="22"/>
        </w:rPr>
        <w:t>dnieniem konsekwencji rachunkowych dokonanych poprawek,</w:t>
      </w:r>
    </w:p>
    <w:p w:rsidR="001D61CD" w:rsidRPr="009C6F10" w:rsidRDefault="001D61CD" w:rsidP="00E74AE5">
      <w:pPr>
        <w:pStyle w:val="Nagwek2"/>
        <w:keepNext w:val="0"/>
        <w:numPr>
          <w:ilvl w:val="0"/>
          <w:numId w:val="13"/>
        </w:numPr>
        <w:tabs>
          <w:tab w:val="left" w:pos="708"/>
        </w:tabs>
        <w:jc w:val="both"/>
        <w:rPr>
          <w:b w:val="0"/>
          <w:sz w:val="22"/>
          <w:szCs w:val="22"/>
        </w:rPr>
      </w:pPr>
      <w:r w:rsidRPr="009C6F10">
        <w:rPr>
          <w:b w:val="0"/>
          <w:sz w:val="22"/>
          <w:szCs w:val="22"/>
        </w:rPr>
        <w:t xml:space="preserve">inne omyłki polegające na niezgodności oferty z dokumentami zamówienia, niepowodujące istotnych zmian w treści oferty </w:t>
      </w:r>
    </w:p>
    <w:p w:rsidR="001D61CD" w:rsidRPr="009C6F10" w:rsidRDefault="001D61CD" w:rsidP="00E74AE5">
      <w:pPr>
        <w:pStyle w:val="Nagwek2"/>
        <w:numPr>
          <w:ilvl w:val="0"/>
          <w:numId w:val="0"/>
        </w:numPr>
        <w:tabs>
          <w:tab w:val="left" w:pos="708"/>
        </w:tabs>
        <w:ind w:left="680"/>
        <w:rPr>
          <w:b w:val="0"/>
          <w:sz w:val="22"/>
          <w:szCs w:val="22"/>
        </w:rPr>
      </w:pPr>
      <w:r w:rsidRPr="009C6F10">
        <w:rPr>
          <w:b w:val="0"/>
          <w:sz w:val="22"/>
          <w:szCs w:val="22"/>
        </w:rPr>
        <w:lastRenderedPageBreak/>
        <w:t>- niezwłocznie zawiadamiaj</w:t>
      </w:r>
      <w:r w:rsidRPr="009C6F10">
        <w:rPr>
          <w:rFonts w:eastAsia="TimesNewRoman"/>
          <w:b w:val="0"/>
          <w:sz w:val="22"/>
          <w:szCs w:val="22"/>
        </w:rPr>
        <w:t>ą</w:t>
      </w:r>
      <w:r w:rsidRPr="009C6F10">
        <w:rPr>
          <w:b w:val="0"/>
          <w:sz w:val="22"/>
          <w:szCs w:val="22"/>
        </w:rPr>
        <w:t>c o tym Wykonawc</w:t>
      </w:r>
      <w:r w:rsidRPr="009C6F10">
        <w:rPr>
          <w:rFonts w:eastAsia="TimesNewRoman"/>
          <w:b w:val="0"/>
          <w:sz w:val="22"/>
          <w:szCs w:val="22"/>
        </w:rPr>
        <w:t>ę</w:t>
      </w:r>
      <w:r w:rsidRPr="009C6F10">
        <w:rPr>
          <w:b w:val="0"/>
          <w:sz w:val="22"/>
          <w:szCs w:val="22"/>
        </w:rPr>
        <w:t>, którego oferta została poprawiona.</w:t>
      </w:r>
    </w:p>
    <w:p w:rsidR="001D61CD" w:rsidRPr="009C6F10" w:rsidRDefault="001D61CD" w:rsidP="00E74AE5">
      <w:pPr>
        <w:pStyle w:val="Nagwek2"/>
        <w:keepNext w:val="0"/>
        <w:numPr>
          <w:ilvl w:val="0"/>
          <w:numId w:val="39"/>
        </w:numPr>
        <w:ind w:left="431" w:hanging="431"/>
        <w:jc w:val="both"/>
        <w:rPr>
          <w:b w:val="0"/>
          <w:sz w:val="22"/>
          <w:szCs w:val="22"/>
        </w:rPr>
      </w:pPr>
      <w:r w:rsidRPr="009C6F10">
        <w:rPr>
          <w:b w:val="0"/>
          <w:sz w:val="22"/>
          <w:szCs w:val="22"/>
        </w:rPr>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w:t>
      </w:r>
      <w:proofErr w:type="spellStart"/>
      <w:r w:rsidRPr="009C6F10">
        <w:rPr>
          <w:b w:val="0"/>
          <w:sz w:val="22"/>
          <w:szCs w:val="22"/>
        </w:rPr>
        <w:t>Pzp</w:t>
      </w:r>
      <w:proofErr w:type="spellEnd"/>
      <w:r w:rsidRPr="009C6F10">
        <w:rPr>
          <w:b w:val="0"/>
          <w:sz w:val="22"/>
          <w:szCs w:val="22"/>
        </w:rPr>
        <w:t>.</w:t>
      </w:r>
    </w:p>
    <w:p w:rsidR="001D61CD" w:rsidRPr="009C6F10" w:rsidRDefault="001D61CD" w:rsidP="00E74AE5">
      <w:pPr>
        <w:pStyle w:val="Nagwek2"/>
        <w:keepNext w:val="0"/>
        <w:numPr>
          <w:ilvl w:val="0"/>
          <w:numId w:val="39"/>
        </w:numPr>
        <w:ind w:left="431" w:hanging="431"/>
        <w:jc w:val="both"/>
        <w:rPr>
          <w:b w:val="0"/>
          <w:sz w:val="22"/>
          <w:szCs w:val="22"/>
        </w:rPr>
      </w:pPr>
      <w:r w:rsidRPr="009C6F10">
        <w:rPr>
          <w:b w:val="0"/>
          <w:sz w:val="22"/>
          <w:szCs w:val="22"/>
        </w:rPr>
        <w:t>Obowiązek wykazania, że oferta nie zawiera rażąco niskiej ceny spoczywa na Wykonawcy.</w:t>
      </w:r>
    </w:p>
    <w:p w:rsidR="00D95329" w:rsidRPr="001D61CD" w:rsidRDefault="001D61CD" w:rsidP="00E74AE5">
      <w:pPr>
        <w:pStyle w:val="Nagwek2"/>
        <w:keepNext w:val="0"/>
        <w:numPr>
          <w:ilvl w:val="0"/>
          <w:numId w:val="39"/>
        </w:numPr>
        <w:ind w:left="431" w:hanging="431"/>
        <w:jc w:val="both"/>
        <w:rPr>
          <w:b w:val="0"/>
          <w:sz w:val="22"/>
          <w:szCs w:val="22"/>
        </w:rPr>
      </w:pPr>
      <w:r w:rsidRPr="008D56ED">
        <w:rPr>
          <w:b w:val="0"/>
          <w:sz w:val="22"/>
          <w:szCs w:val="22"/>
        </w:rPr>
        <w:t>Zamawiający odrzuci ofertę Wykonawcy, który nie udzielił wyjaśnień w wyznaczonym terminie, lub jeżeli</w:t>
      </w:r>
      <w:r w:rsidRPr="009C6F10">
        <w:rPr>
          <w:b w:val="0"/>
          <w:sz w:val="22"/>
          <w:szCs w:val="22"/>
        </w:rPr>
        <w:t xml:space="preserve"> złożone wyjaśnienia wraz z dowodami nie uzasadniają rażąco niskiej ceny tej oferty.</w:t>
      </w:r>
    </w:p>
    <w:p w:rsidR="00BB5608" w:rsidRDefault="00BB5608" w:rsidP="00BB5608">
      <w:pPr>
        <w:pStyle w:val="Nagwek1"/>
        <w:keepNext w:val="0"/>
        <w:numPr>
          <w:ilvl w:val="0"/>
          <w:numId w:val="0"/>
        </w:numPr>
        <w:spacing w:before="200" w:after="60"/>
        <w:jc w:val="both"/>
        <w:rPr>
          <w:szCs w:val="22"/>
        </w:rPr>
      </w:pPr>
      <w:r w:rsidRPr="00542FB4">
        <w:rPr>
          <w:szCs w:val="22"/>
          <w:highlight w:val="lightGray"/>
        </w:rPr>
        <w:t>XXVI. UDZIELENIE ZAMÓWIENIA</w:t>
      </w:r>
    </w:p>
    <w:p w:rsidR="00BB5608" w:rsidRPr="00542FB4" w:rsidRDefault="00BB5608" w:rsidP="00400807">
      <w:pPr>
        <w:pStyle w:val="Nagwek2"/>
        <w:keepNext w:val="0"/>
        <w:numPr>
          <w:ilvl w:val="0"/>
          <w:numId w:val="0"/>
        </w:numPr>
        <w:spacing w:before="120" w:after="60"/>
        <w:jc w:val="both"/>
        <w:rPr>
          <w:b w:val="0"/>
          <w:sz w:val="22"/>
          <w:szCs w:val="22"/>
        </w:rPr>
      </w:pPr>
      <w:r w:rsidRPr="00542FB4">
        <w:rPr>
          <w:b w:val="0"/>
          <w:sz w:val="22"/>
          <w:szCs w:val="22"/>
        </w:rPr>
        <w:t>1. Zamawiający udzieli zamówienia Wykonawcy, którego oferta odpowiada wszystkim wymaganiom określonym w niniejszej SWZ i została oceniona jako najkorzystniejsza  w oparciu o podane w niej kryterium oceny ofert.</w:t>
      </w:r>
    </w:p>
    <w:p w:rsidR="00516BC8" w:rsidRPr="00E4370D" w:rsidRDefault="00BB5608" w:rsidP="00516BC8">
      <w:pPr>
        <w:pStyle w:val="Tekstpodstawowy"/>
        <w:spacing w:line="276" w:lineRule="auto"/>
        <w:jc w:val="both"/>
        <w:rPr>
          <w:bCs/>
          <w:color w:val="FF0000"/>
          <w:sz w:val="22"/>
          <w:szCs w:val="22"/>
        </w:rPr>
      </w:pPr>
      <w:r w:rsidRPr="00542FB4">
        <w:rPr>
          <w:b w:val="0"/>
          <w:sz w:val="22"/>
          <w:szCs w:val="22"/>
        </w:rPr>
        <w:t xml:space="preserve">2. Niezwłocznie po wyborze najkorzystniejszej oferty Zamawiający poinformuje równocześnie Wykonawców, którzy złożyli oferty, przekazując im informacje, o których mowa w art. 253 ust. 1 ustawy </w:t>
      </w:r>
      <w:proofErr w:type="spellStart"/>
      <w:r w:rsidRPr="00542FB4">
        <w:rPr>
          <w:b w:val="0"/>
          <w:sz w:val="22"/>
          <w:szCs w:val="22"/>
        </w:rPr>
        <w:t>Pzp</w:t>
      </w:r>
      <w:proofErr w:type="spellEnd"/>
      <w:r w:rsidRPr="00542FB4">
        <w:rPr>
          <w:b w:val="0"/>
          <w:sz w:val="22"/>
          <w:szCs w:val="22"/>
        </w:rPr>
        <w:t xml:space="preserve"> oraz udostępni je na stronie internetowej prowadzonego postępowania </w:t>
      </w:r>
      <w:r w:rsidR="00516BC8" w:rsidRPr="00E4370D">
        <w:rPr>
          <w:sz w:val="22"/>
          <w:szCs w:val="22"/>
        </w:rPr>
        <w:t>https://ezamowienia.gov.pl</w:t>
      </w:r>
      <w:r w:rsidR="00E4370D" w:rsidRPr="00E4370D">
        <w:rPr>
          <w:sz w:val="22"/>
          <w:szCs w:val="22"/>
        </w:rPr>
        <w:t>.</w:t>
      </w:r>
    </w:p>
    <w:p w:rsidR="00BB5608" w:rsidRPr="00542FB4" w:rsidRDefault="00BB5608" w:rsidP="00400807">
      <w:pPr>
        <w:pStyle w:val="Nagwek2"/>
        <w:keepNext w:val="0"/>
        <w:numPr>
          <w:ilvl w:val="0"/>
          <w:numId w:val="0"/>
        </w:numPr>
        <w:spacing w:before="120" w:after="60"/>
        <w:jc w:val="both"/>
        <w:rPr>
          <w:b w:val="0"/>
          <w:sz w:val="22"/>
          <w:szCs w:val="22"/>
        </w:rPr>
      </w:pPr>
      <w:r w:rsidRPr="00542FB4">
        <w:rPr>
          <w:b w:val="0"/>
          <w:sz w:val="22"/>
          <w:szCs w:val="22"/>
        </w:rPr>
        <w:t>3.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BB5608" w:rsidRPr="00542FB4" w:rsidRDefault="00BB5608" w:rsidP="00BB5608">
      <w:pPr>
        <w:pStyle w:val="Tekstpodstawowy"/>
        <w:rPr>
          <w:b w:val="0"/>
          <w:sz w:val="22"/>
          <w:szCs w:val="22"/>
        </w:rPr>
      </w:pPr>
    </w:p>
    <w:p w:rsidR="00BB5608" w:rsidRDefault="00BB5608" w:rsidP="00CA22F9">
      <w:pPr>
        <w:pStyle w:val="Tekstpodstawowy"/>
        <w:jc w:val="both"/>
        <w:rPr>
          <w:szCs w:val="24"/>
        </w:rPr>
      </w:pPr>
      <w:r>
        <w:rPr>
          <w:szCs w:val="24"/>
          <w:highlight w:val="lightGray"/>
        </w:rPr>
        <w:t>XXVII.  INFORMACJE O FORMALNOŚCIACH, JAKIE MUSZĄ ZOSTAĆ DOPEŁNIONE PO WYBORZE OFERTY W CELU ZAWARCIA UMOWY W SPRAWIE ZAMÓWIENIA PUBLICZNEGO</w:t>
      </w:r>
    </w:p>
    <w:p w:rsidR="00BB5608" w:rsidRPr="000A6ADE" w:rsidRDefault="00BB5608" w:rsidP="00CA22F9">
      <w:pPr>
        <w:pStyle w:val="Nagwek2"/>
        <w:keepNext w:val="0"/>
        <w:numPr>
          <w:ilvl w:val="0"/>
          <w:numId w:val="0"/>
        </w:numPr>
        <w:tabs>
          <w:tab w:val="left" w:pos="708"/>
        </w:tabs>
        <w:spacing w:before="120" w:after="60"/>
        <w:jc w:val="both"/>
        <w:rPr>
          <w:b w:val="0"/>
          <w:sz w:val="22"/>
          <w:szCs w:val="22"/>
        </w:rPr>
      </w:pPr>
      <w:r w:rsidRPr="000A6ADE">
        <w:rPr>
          <w:b w:val="0"/>
          <w:sz w:val="22"/>
          <w:szCs w:val="22"/>
        </w:rPr>
        <w:t xml:space="preserve">1. Zamawiający zawrze umowę w sprawie zamówienia publicznego, w terminie i na zasadach określonych w art. 308 ust. 2 i 3 ustawy </w:t>
      </w:r>
      <w:proofErr w:type="spellStart"/>
      <w:r w:rsidRPr="000A6ADE">
        <w:rPr>
          <w:b w:val="0"/>
          <w:sz w:val="22"/>
          <w:szCs w:val="22"/>
        </w:rPr>
        <w:t>Pzp</w:t>
      </w:r>
      <w:proofErr w:type="spellEnd"/>
      <w:r w:rsidRPr="000A6ADE">
        <w:rPr>
          <w:b w:val="0"/>
          <w:sz w:val="22"/>
          <w:szCs w:val="22"/>
        </w:rPr>
        <w:t>.</w:t>
      </w:r>
    </w:p>
    <w:p w:rsidR="00BB5608" w:rsidRPr="000A6ADE" w:rsidRDefault="00BB5608" w:rsidP="00CA22F9">
      <w:pPr>
        <w:jc w:val="both"/>
        <w:rPr>
          <w:sz w:val="22"/>
          <w:szCs w:val="22"/>
        </w:rPr>
      </w:pPr>
      <w:r w:rsidRPr="000A6ADE">
        <w:rPr>
          <w:sz w:val="22"/>
          <w:szCs w:val="22"/>
        </w:rPr>
        <w:t>2.  Zamawiający poinformuje Wykonawcę, któremu zostanie udzielone zamówienie, o miejscu i terminie zawarcia umowy.</w:t>
      </w:r>
    </w:p>
    <w:p w:rsidR="00BB5608" w:rsidRPr="000A6ADE" w:rsidRDefault="00BB5608" w:rsidP="00CA22F9">
      <w:pPr>
        <w:jc w:val="both"/>
        <w:rPr>
          <w:sz w:val="22"/>
          <w:szCs w:val="22"/>
        </w:rPr>
      </w:pPr>
      <w:r w:rsidRPr="000A6ADE">
        <w:rPr>
          <w:sz w:val="22"/>
          <w:szCs w:val="22"/>
        </w:rPr>
        <w:t>3.  Przed zawarciem umowy Wykonawca, na wezwanie Zamawiającego, zobowiązany jest do podania wszelkich informacji niezbędnych do wypełnienia treści umowy.</w:t>
      </w:r>
    </w:p>
    <w:p w:rsidR="00BB5608" w:rsidRPr="00200072" w:rsidRDefault="00BB5608" w:rsidP="00CA22F9">
      <w:pPr>
        <w:jc w:val="both"/>
        <w:rPr>
          <w:sz w:val="22"/>
          <w:szCs w:val="22"/>
        </w:rPr>
      </w:pPr>
      <w:r w:rsidRPr="000A6ADE">
        <w:rPr>
          <w:sz w:val="22"/>
          <w:szCs w:val="22"/>
        </w:rPr>
        <w:t>4. W przypadku wyboru oferty Wykonawców wspólnie ubiegających się o udzielenie zamówienia, Wykonawcy ci, na wezwanie Zamawiającego, zobowiązani będą przed zawarciem umowy w sprawie zamówienia publicznego przedłożyć kopię umowy regulującej współpracę tych Wykonawców.</w:t>
      </w:r>
    </w:p>
    <w:p w:rsidR="00BB5608" w:rsidRPr="00147ADB" w:rsidRDefault="00BB5608" w:rsidP="00CA22F9">
      <w:pPr>
        <w:jc w:val="both"/>
        <w:rPr>
          <w:sz w:val="22"/>
          <w:szCs w:val="22"/>
        </w:rPr>
      </w:pPr>
    </w:p>
    <w:p w:rsidR="00BB5608" w:rsidRDefault="00BB5608" w:rsidP="00CA22F9">
      <w:pPr>
        <w:pStyle w:val="Tekstpodstawowy"/>
        <w:jc w:val="both"/>
        <w:rPr>
          <w:sz w:val="22"/>
          <w:szCs w:val="22"/>
        </w:rPr>
      </w:pPr>
      <w:r w:rsidRPr="00147ADB">
        <w:rPr>
          <w:sz w:val="22"/>
          <w:szCs w:val="22"/>
          <w:highlight w:val="lightGray"/>
        </w:rPr>
        <w:t>XXVIII. WYMAGANIA DOTYCZĄCE ZABEZPIECZENIA NALEŻYTEGO WYKONANIA UMOWY</w:t>
      </w:r>
    </w:p>
    <w:p w:rsidR="00BB5608" w:rsidRPr="00147ADB" w:rsidRDefault="00BB5608" w:rsidP="00CA22F9">
      <w:pPr>
        <w:pStyle w:val="Tekstpodstawowy"/>
        <w:jc w:val="both"/>
        <w:rPr>
          <w:b w:val="0"/>
          <w:sz w:val="22"/>
          <w:szCs w:val="22"/>
        </w:rPr>
      </w:pPr>
      <w:r w:rsidRPr="00147ADB">
        <w:rPr>
          <w:b w:val="0"/>
          <w:sz w:val="22"/>
          <w:szCs w:val="22"/>
        </w:rPr>
        <w:t>W przedmiotowym  postępowaniu nie jest wymagane wniesienie zabezpieczenie należytego wykonania umowy.</w:t>
      </w:r>
    </w:p>
    <w:p w:rsidR="00BB5608" w:rsidRPr="00147ADB" w:rsidRDefault="00BB5608" w:rsidP="00CA22F9">
      <w:pPr>
        <w:pStyle w:val="Tekstpodstawowy"/>
        <w:jc w:val="both"/>
        <w:rPr>
          <w:b w:val="0"/>
          <w:sz w:val="22"/>
          <w:szCs w:val="22"/>
        </w:rPr>
      </w:pPr>
    </w:p>
    <w:p w:rsidR="00BB5608" w:rsidRPr="00147ADB" w:rsidRDefault="00BB5608" w:rsidP="00CA22F9">
      <w:pPr>
        <w:pStyle w:val="Tekstpodstawowy"/>
        <w:jc w:val="both"/>
        <w:rPr>
          <w:sz w:val="22"/>
          <w:szCs w:val="22"/>
        </w:rPr>
      </w:pPr>
      <w:r w:rsidRPr="00147ADB">
        <w:rPr>
          <w:sz w:val="22"/>
          <w:szCs w:val="22"/>
          <w:highlight w:val="lightGray"/>
        </w:rPr>
        <w:t>XXIX.  PROJEKTOWANE POSTANOWIENIA UMOWY W SPRAWIE ZAMÓWIENIA PUBLICZNEGO, KTÓRE ZOSTANĄ WPROWADZONE DO UMOWY W SPRAWIE ZAMÓWIENIA PUBLICZNEGO</w:t>
      </w:r>
    </w:p>
    <w:p w:rsidR="00BB5608" w:rsidRPr="00147ADB" w:rsidRDefault="00BB5608" w:rsidP="00CA22F9">
      <w:pPr>
        <w:pStyle w:val="Tekstpodstawowy"/>
        <w:jc w:val="both"/>
        <w:rPr>
          <w:b w:val="0"/>
          <w:sz w:val="22"/>
          <w:szCs w:val="22"/>
        </w:rPr>
      </w:pPr>
      <w:r w:rsidRPr="00CD62F7">
        <w:rPr>
          <w:b w:val="0"/>
          <w:sz w:val="22"/>
          <w:szCs w:val="22"/>
        </w:rPr>
        <w:t xml:space="preserve">1.  Wzór umowy stanowi Załącznik nr  </w:t>
      </w:r>
      <w:r w:rsidR="00200072" w:rsidRPr="00CD62F7">
        <w:rPr>
          <w:b w:val="0"/>
          <w:sz w:val="22"/>
          <w:szCs w:val="22"/>
        </w:rPr>
        <w:t>4</w:t>
      </w:r>
      <w:r w:rsidR="005044C2" w:rsidRPr="00CD62F7">
        <w:rPr>
          <w:b w:val="0"/>
          <w:sz w:val="22"/>
          <w:szCs w:val="22"/>
        </w:rPr>
        <w:t xml:space="preserve"> </w:t>
      </w:r>
      <w:r w:rsidRPr="00CD62F7">
        <w:rPr>
          <w:b w:val="0"/>
          <w:sz w:val="22"/>
          <w:szCs w:val="22"/>
        </w:rPr>
        <w:t>do niniejszej</w:t>
      </w:r>
      <w:r w:rsidR="00B741F3" w:rsidRPr="00CD62F7">
        <w:rPr>
          <w:b w:val="0"/>
          <w:sz w:val="22"/>
          <w:szCs w:val="22"/>
        </w:rPr>
        <w:t xml:space="preserve"> </w:t>
      </w:r>
      <w:r w:rsidRPr="00CD62F7">
        <w:rPr>
          <w:b w:val="0"/>
          <w:sz w:val="22"/>
          <w:szCs w:val="22"/>
        </w:rPr>
        <w:t>SWZ.</w:t>
      </w:r>
      <w:r w:rsidRPr="00147ADB">
        <w:rPr>
          <w:b w:val="0"/>
          <w:sz w:val="22"/>
          <w:szCs w:val="22"/>
        </w:rPr>
        <w:t xml:space="preserve"> </w:t>
      </w:r>
    </w:p>
    <w:p w:rsidR="00BB5608" w:rsidRPr="00147ADB" w:rsidRDefault="00BB5608" w:rsidP="00CA22F9">
      <w:pPr>
        <w:pStyle w:val="Tekstpodstawowy"/>
        <w:jc w:val="both"/>
        <w:rPr>
          <w:b w:val="0"/>
          <w:sz w:val="22"/>
          <w:szCs w:val="22"/>
        </w:rPr>
      </w:pPr>
      <w:r w:rsidRPr="00147ADB">
        <w:rPr>
          <w:b w:val="0"/>
          <w:sz w:val="22"/>
          <w:szCs w:val="22"/>
        </w:rPr>
        <w:t>2. Zamawiający dopuszcza możliwość zmian umowy w następującym zakresie i na określonych poniżej warunkach:</w:t>
      </w:r>
    </w:p>
    <w:p w:rsidR="00BB5608" w:rsidRPr="00147ADB" w:rsidRDefault="00BB5608" w:rsidP="00CA22F9">
      <w:pPr>
        <w:pStyle w:val="Tekstpodstawowy"/>
        <w:jc w:val="both"/>
        <w:rPr>
          <w:b w:val="0"/>
          <w:sz w:val="22"/>
          <w:szCs w:val="22"/>
        </w:rPr>
      </w:pPr>
      <w:r w:rsidRPr="00147ADB">
        <w:rPr>
          <w:b w:val="0"/>
          <w:sz w:val="22"/>
          <w:szCs w:val="22"/>
        </w:rPr>
        <w:t>Zgodnie z Załącznikiem do SWZ "Wzór umowy"</w:t>
      </w:r>
    </w:p>
    <w:p w:rsidR="00BB5608" w:rsidRPr="00147ADB" w:rsidRDefault="00BB5608" w:rsidP="00CA22F9">
      <w:pPr>
        <w:pStyle w:val="Tekstpodstawowy"/>
        <w:jc w:val="both"/>
        <w:rPr>
          <w:b w:val="0"/>
          <w:sz w:val="22"/>
          <w:szCs w:val="22"/>
        </w:rPr>
      </w:pPr>
    </w:p>
    <w:p w:rsidR="00BB5608" w:rsidRPr="00147ADB" w:rsidRDefault="00BB5608" w:rsidP="00CA22F9">
      <w:pPr>
        <w:pStyle w:val="Tekstpodstawowy"/>
        <w:jc w:val="both"/>
        <w:rPr>
          <w:sz w:val="22"/>
          <w:szCs w:val="22"/>
        </w:rPr>
      </w:pPr>
      <w:r w:rsidRPr="00147ADB">
        <w:rPr>
          <w:sz w:val="22"/>
          <w:szCs w:val="22"/>
          <w:highlight w:val="lightGray"/>
        </w:rPr>
        <w:t>XXX. POUCZENIE O ŚRODKACH OCHRONY PRAWNEJ PRZYSŁUGUJĄCYCH WYKONAWCY</w:t>
      </w:r>
    </w:p>
    <w:p w:rsidR="00BB5608" w:rsidRDefault="00BB5608" w:rsidP="00CA22F9">
      <w:pPr>
        <w:pStyle w:val="Nagwek2"/>
        <w:numPr>
          <w:ilvl w:val="0"/>
          <w:numId w:val="0"/>
        </w:numPr>
        <w:tabs>
          <w:tab w:val="left" w:pos="708"/>
        </w:tabs>
        <w:jc w:val="both"/>
        <w:rPr>
          <w:b w:val="0"/>
          <w:sz w:val="22"/>
          <w:szCs w:val="22"/>
        </w:rPr>
      </w:pPr>
      <w:r w:rsidRPr="00147ADB">
        <w:rPr>
          <w:b w:val="0"/>
          <w:sz w:val="22"/>
          <w:szCs w:val="22"/>
        </w:rPr>
        <w:lastRenderedPageBreak/>
        <w:t xml:space="preserve">Wykonawcom, a także innemu podmiotowi, jeżeli ma lub miał interes w uzyskaniu zamówienia oraz poniósł lub może ponieść szkodę w wyniku naruszenia przez zamawiającego przepisów ustawy </w:t>
      </w:r>
      <w:proofErr w:type="spellStart"/>
      <w:r w:rsidRPr="00147ADB">
        <w:rPr>
          <w:b w:val="0"/>
          <w:sz w:val="22"/>
          <w:szCs w:val="22"/>
        </w:rPr>
        <w:t>Pzp</w:t>
      </w:r>
      <w:proofErr w:type="spellEnd"/>
      <w:r w:rsidRPr="00147ADB">
        <w:rPr>
          <w:b w:val="0"/>
          <w:sz w:val="22"/>
          <w:szCs w:val="22"/>
        </w:rPr>
        <w:t xml:space="preserve">, przysługują środki ochrony prawnej na zasadach przewidzianych w art. 505 – 590 ustawy </w:t>
      </w:r>
      <w:proofErr w:type="spellStart"/>
      <w:r w:rsidRPr="00147ADB">
        <w:rPr>
          <w:b w:val="0"/>
          <w:sz w:val="22"/>
          <w:szCs w:val="22"/>
        </w:rPr>
        <w:t>Pzp</w:t>
      </w:r>
      <w:proofErr w:type="spellEnd"/>
      <w:r w:rsidRPr="00147ADB">
        <w:rPr>
          <w:b w:val="0"/>
          <w:sz w:val="22"/>
          <w:szCs w:val="22"/>
        </w:rPr>
        <w:t>.</w:t>
      </w:r>
    </w:p>
    <w:p w:rsidR="00BB5608" w:rsidRPr="00147ADB" w:rsidRDefault="00BB5608" w:rsidP="00CA22F9">
      <w:pPr>
        <w:pStyle w:val="Tekstpodstawowy"/>
        <w:jc w:val="both"/>
        <w:rPr>
          <w:b w:val="0"/>
          <w:sz w:val="22"/>
          <w:szCs w:val="22"/>
        </w:rPr>
      </w:pPr>
    </w:p>
    <w:p w:rsidR="00BB5608" w:rsidRPr="00147ADB" w:rsidRDefault="00BB5608" w:rsidP="00CA22F9">
      <w:pPr>
        <w:pStyle w:val="Tekstpodstawowy"/>
        <w:jc w:val="both"/>
        <w:rPr>
          <w:sz w:val="22"/>
          <w:szCs w:val="22"/>
        </w:rPr>
      </w:pPr>
      <w:r w:rsidRPr="00147ADB">
        <w:rPr>
          <w:sz w:val="22"/>
          <w:szCs w:val="22"/>
          <w:highlight w:val="lightGray"/>
        </w:rPr>
        <w:t>XXXI.  AUKCJA ELEKTRONICZNA</w:t>
      </w:r>
    </w:p>
    <w:p w:rsidR="00BB5608" w:rsidRPr="00414E2F" w:rsidRDefault="00BB5608" w:rsidP="00CA22F9">
      <w:pPr>
        <w:pStyle w:val="Tekstpodstawowy"/>
        <w:jc w:val="both"/>
        <w:rPr>
          <w:b w:val="0"/>
          <w:sz w:val="22"/>
          <w:szCs w:val="22"/>
          <w:lang w:val="pl-PL"/>
        </w:rPr>
      </w:pPr>
      <w:r w:rsidRPr="00147ADB">
        <w:rPr>
          <w:b w:val="0"/>
          <w:sz w:val="22"/>
          <w:szCs w:val="22"/>
        </w:rPr>
        <w:t xml:space="preserve">Zamawiający nie przewiduje przeprowadzenia aukcji elektronicznej, o której mowa w art. 308 ust. 1 ustawy </w:t>
      </w:r>
      <w:proofErr w:type="spellStart"/>
      <w:r w:rsidRPr="00147ADB">
        <w:rPr>
          <w:b w:val="0"/>
          <w:sz w:val="22"/>
          <w:szCs w:val="22"/>
        </w:rPr>
        <w:t>Pzp</w:t>
      </w:r>
      <w:proofErr w:type="spellEnd"/>
      <w:r w:rsidR="00414E2F">
        <w:rPr>
          <w:b w:val="0"/>
          <w:sz w:val="22"/>
          <w:szCs w:val="22"/>
          <w:lang w:val="pl-PL"/>
        </w:rPr>
        <w:t>.</w:t>
      </w:r>
    </w:p>
    <w:p w:rsidR="00BB5608" w:rsidRPr="00147ADB" w:rsidRDefault="00BB5608" w:rsidP="00CA22F9">
      <w:pPr>
        <w:pStyle w:val="Tekstpodstawowy"/>
        <w:jc w:val="both"/>
        <w:rPr>
          <w:b w:val="0"/>
          <w:sz w:val="22"/>
          <w:szCs w:val="22"/>
        </w:rPr>
      </w:pPr>
    </w:p>
    <w:p w:rsidR="00BB5608" w:rsidRDefault="00BB5608" w:rsidP="00BB5608">
      <w:pPr>
        <w:widowControl w:val="0"/>
        <w:tabs>
          <w:tab w:val="left" w:pos="284"/>
        </w:tabs>
        <w:autoSpaceDN w:val="0"/>
        <w:jc w:val="both"/>
        <w:textAlignment w:val="baseline"/>
        <w:rPr>
          <w:b/>
          <w:sz w:val="22"/>
          <w:szCs w:val="22"/>
        </w:rPr>
      </w:pPr>
      <w:r w:rsidRPr="00147ADB">
        <w:rPr>
          <w:b/>
          <w:sz w:val="22"/>
          <w:szCs w:val="22"/>
          <w:highlight w:val="lightGray"/>
        </w:rPr>
        <w:t>XXXII.  KLAUZULA INFORMACYJNA ADMINISTRATORA.</w:t>
      </w:r>
    </w:p>
    <w:p w:rsidR="00BB5608" w:rsidRPr="00147ADB" w:rsidRDefault="00BB5608" w:rsidP="00BB5608">
      <w:pPr>
        <w:suppressAutoHyphens/>
        <w:autoSpaceDN w:val="0"/>
        <w:jc w:val="both"/>
        <w:textAlignment w:val="baseline"/>
        <w:rPr>
          <w:sz w:val="22"/>
          <w:szCs w:val="22"/>
        </w:rPr>
      </w:pPr>
      <w:r w:rsidRPr="00147ADB">
        <w:rPr>
          <w:sz w:val="22"/>
          <w:szCs w:val="22"/>
        </w:rPr>
        <w:t>Zgodnie z art. 13 ust. 1 i 2 rozporządzenia Parlamentu Europejskiego i Rady (UE) 2016/679</w:t>
      </w:r>
      <w:r w:rsidRPr="00147ADB">
        <w:rPr>
          <w:sz w:val="22"/>
          <w:szCs w:val="22"/>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BB5608" w:rsidRPr="00147ADB" w:rsidRDefault="00BB5608" w:rsidP="00BB5608">
      <w:pPr>
        <w:autoSpaceDE w:val="0"/>
        <w:rPr>
          <w:b/>
          <w:sz w:val="22"/>
          <w:szCs w:val="22"/>
        </w:rPr>
      </w:pPr>
      <w:r w:rsidRPr="00147ADB">
        <w:rPr>
          <w:sz w:val="22"/>
          <w:szCs w:val="22"/>
        </w:rPr>
        <w:t xml:space="preserve">1. administratorem danych osobowych Wykonawcy jest </w:t>
      </w:r>
      <w:r w:rsidRPr="00147ADB">
        <w:rPr>
          <w:b/>
          <w:sz w:val="22"/>
          <w:szCs w:val="22"/>
        </w:rPr>
        <w:t>Samodzielny Publiczny Zakład Opieki Zdrowotnej w Mońkach,  Al. Niepodległości 9, 19-100 Mońki</w:t>
      </w:r>
    </w:p>
    <w:p w:rsidR="00BB5608" w:rsidRPr="00823836" w:rsidRDefault="00BB5608" w:rsidP="00BB5608">
      <w:pPr>
        <w:autoSpaceDE w:val="0"/>
        <w:rPr>
          <w:sz w:val="22"/>
          <w:szCs w:val="22"/>
        </w:rPr>
      </w:pPr>
      <w:r w:rsidRPr="00147ADB">
        <w:rPr>
          <w:b/>
          <w:sz w:val="22"/>
          <w:szCs w:val="22"/>
        </w:rPr>
        <w:t>e-mail</w:t>
      </w:r>
      <w:r w:rsidRPr="00147ADB">
        <w:rPr>
          <w:sz w:val="22"/>
          <w:szCs w:val="22"/>
        </w:rPr>
        <w:t xml:space="preserve">:  </w:t>
      </w:r>
      <w:hyperlink r:id="rId11" w:history="1">
        <w:r w:rsidRPr="00147ADB">
          <w:rPr>
            <w:rStyle w:val="Hipercze"/>
            <w:sz w:val="22"/>
            <w:szCs w:val="22"/>
          </w:rPr>
          <w:t>sekretariat@szpital-monki.h2.pl</w:t>
        </w:r>
      </w:hyperlink>
      <w:r w:rsidRPr="00147ADB">
        <w:rPr>
          <w:sz w:val="22"/>
          <w:szCs w:val="22"/>
        </w:rPr>
        <w:t xml:space="preserve">; </w:t>
      </w:r>
      <w:hyperlink r:id="rId12" w:history="1">
        <w:r w:rsidR="00823836">
          <w:rPr>
            <w:rStyle w:val="Hipercze"/>
            <w:sz w:val="22"/>
            <w:szCs w:val="22"/>
            <w:u w:val="none"/>
          </w:rPr>
          <w:t>zamowienia_publiczne@szpital-</w:t>
        </w:r>
        <w:r w:rsidRPr="00823836">
          <w:rPr>
            <w:rStyle w:val="Hipercze"/>
            <w:sz w:val="22"/>
            <w:szCs w:val="22"/>
            <w:u w:val="none"/>
          </w:rPr>
          <w:t>monki.h2.pl</w:t>
        </w:r>
      </w:hyperlink>
    </w:p>
    <w:p w:rsidR="009F7B5A" w:rsidRPr="00C12D4D" w:rsidRDefault="00BB5608" w:rsidP="009F7B5A">
      <w:pPr>
        <w:autoSpaceDE w:val="0"/>
        <w:jc w:val="both"/>
        <w:rPr>
          <w:sz w:val="22"/>
          <w:szCs w:val="22"/>
        </w:rPr>
      </w:pPr>
      <w:r w:rsidRPr="00147ADB">
        <w:rPr>
          <w:sz w:val="22"/>
          <w:szCs w:val="22"/>
        </w:rPr>
        <w:t xml:space="preserve">2. dane kontaktowe inspektora ochrony danych, </w:t>
      </w:r>
      <w:r w:rsidR="009F7B5A" w:rsidRPr="00C12D4D">
        <w:rPr>
          <w:i/>
          <w:sz w:val="22"/>
          <w:szCs w:val="22"/>
        </w:rPr>
        <w:t xml:space="preserve">e-mail: </w:t>
      </w:r>
      <w:hyperlink r:id="rId13" w:history="1">
        <w:r w:rsidR="009F7B5A" w:rsidRPr="004D2678">
          <w:rPr>
            <w:rStyle w:val="Hipercze"/>
            <w:color w:val="auto"/>
            <w:sz w:val="22"/>
            <w:szCs w:val="22"/>
          </w:rPr>
          <w:t>iod@eterneko.eu</w:t>
        </w:r>
      </w:hyperlink>
      <w:r w:rsidR="009F7B5A">
        <w:t>.</w:t>
      </w:r>
    </w:p>
    <w:p w:rsidR="005529CF" w:rsidRPr="001A5BEC" w:rsidRDefault="00BB5608" w:rsidP="005044C2">
      <w:pPr>
        <w:spacing w:line="276" w:lineRule="auto"/>
        <w:jc w:val="both"/>
        <w:rPr>
          <w:b/>
          <w:sz w:val="22"/>
          <w:szCs w:val="22"/>
        </w:rPr>
      </w:pPr>
      <w:r w:rsidRPr="00147ADB">
        <w:rPr>
          <w:sz w:val="22"/>
          <w:szCs w:val="22"/>
        </w:rPr>
        <w:t>3. dane osobowe Wykonawcy przetwarzane będą na podstawie art. 6 ust. 1 lit. c RODO</w:t>
      </w:r>
      <w:r w:rsidRPr="00147ADB">
        <w:rPr>
          <w:sz w:val="22"/>
          <w:szCs w:val="22"/>
        </w:rPr>
        <w:br/>
        <w:t xml:space="preserve"> </w:t>
      </w:r>
      <w:r w:rsidRPr="00D46E92">
        <w:rPr>
          <w:sz w:val="22"/>
          <w:szCs w:val="22"/>
        </w:rPr>
        <w:t xml:space="preserve">w celu związanym z postępowaniem o udzielenie zamówienia </w:t>
      </w:r>
      <w:r w:rsidRPr="00E73332">
        <w:rPr>
          <w:sz w:val="22"/>
          <w:szCs w:val="22"/>
        </w:rPr>
        <w:t xml:space="preserve">publicznego </w:t>
      </w:r>
      <w:r w:rsidR="005529CF" w:rsidRPr="00E73332">
        <w:rPr>
          <w:b/>
          <w:sz w:val="22"/>
          <w:szCs w:val="22"/>
        </w:rPr>
        <w:t>„</w:t>
      </w:r>
      <w:r w:rsidR="00E94352">
        <w:rPr>
          <w:b/>
          <w:sz w:val="22"/>
          <w:szCs w:val="22"/>
        </w:rPr>
        <w:t>S</w:t>
      </w:r>
      <w:r w:rsidR="00E94352" w:rsidRPr="007A389B">
        <w:rPr>
          <w:b/>
          <w:sz w:val="22"/>
          <w:szCs w:val="22"/>
        </w:rPr>
        <w:t>ukcesywna dostawa</w:t>
      </w:r>
      <w:r w:rsidR="002623A3">
        <w:rPr>
          <w:b/>
          <w:sz w:val="22"/>
          <w:szCs w:val="22"/>
        </w:rPr>
        <w:t xml:space="preserve"> </w:t>
      </w:r>
      <w:r w:rsidR="002623A3" w:rsidRPr="00A61474">
        <w:rPr>
          <w:b/>
          <w:sz w:val="22"/>
          <w:szCs w:val="22"/>
        </w:rPr>
        <w:t xml:space="preserve">materiałów zużywalnych kompatybilnych z generatorem do </w:t>
      </w:r>
      <w:proofErr w:type="spellStart"/>
      <w:r w:rsidR="002623A3" w:rsidRPr="00A61474">
        <w:rPr>
          <w:b/>
          <w:sz w:val="22"/>
          <w:szCs w:val="22"/>
        </w:rPr>
        <w:t>termolezji</w:t>
      </w:r>
      <w:proofErr w:type="spellEnd"/>
      <w:r w:rsidR="002623A3" w:rsidRPr="00A61474">
        <w:rPr>
          <w:b/>
          <w:sz w:val="22"/>
          <w:szCs w:val="22"/>
        </w:rPr>
        <w:t xml:space="preserve"> typu COSMAN G4 i typu NEUROTHERM NT 500 dla potrzeb  SP ZOZ w </w:t>
      </w:r>
      <w:r w:rsidR="002623A3">
        <w:rPr>
          <w:b/>
          <w:sz w:val="22"/>
          <w:szCs w:val="22"/>
        </w:rPr>
        <w:t>Mońkach</w:t>
      </w:r>
      <w:r w:rsidR="002623A3" w:rsidRPr="00B24D87">
        <w:rPr>
          <w:b/>
          <w:sz w:val="22"/>
          <w:szCs w:val="22"/>
        </w:rPr>
        <w:t>.</w:t>
      </w:r>
      <w:r w:rsidR="001D61CD" w:rsidRPr="001D61CD">
        <w:rPr>
          <w:b/>
          <w:sz w:val="22"/>
          <w:szCs w:val="22"/>
        </w:rPr>
        <w:t>”</w:t>
      </w:r>
      <w:r w:rsidR="005529CF" w:rsidRPr="00E73332">
        <w:rPr>
          <w:rFonts w:cs="Arial"/>
          <w:b/>
          <w:sz w:val="22"/>
          <w:szCs w:val="22"/>
        </w:rPr>
        <w:t xml:space="preserve">, </w:t>
      </w:r>
      <w:r w:rsidR="00855348" w:rsidRPr="00E73332">
        <w:rPr>
          <w:b/>
          <w:sz w:val="22"/>
          <w:szCs w:val="22"/>
        </w:rPr>
        <w:t>Z</w:t>
      </w:r>
      <w:r w:rsidR="005529CF" w:rsidRPr="00E73332">
        <w:rPr>
          <w:b/>
          <w:sz w:val="22"/>
          <w:szCs w:val="22"/>
        </w:rPr>
        <w:t xml:space="preserve">nak </w:t>
      </w:r>
      <w:r w:rsidR="005529CF" w:rsidRPr="001130E5">
        <w:rPr>
          <w:b/>
          <w:sz w:val="22"/>
          <w:szCs w:val="22"/>
        </w:rPr>
        <w:t>sprawy</w:t>
      </w:r>
      <w:r w:rsidR="005529CF" w:rsidRPr="00E52B59">
        <w:rPr>
          <w:b/>
          <w:sz w:val="22"/>
          <w:szCs w:val="22"/>
        </w:rPr>
        <w:t>: ZP</w:t>
      </w:r>
      <w:r w:rsidR="00B57E09" w:rsidRPr="00E52B59">
        <w:rPr>
          <w:b/>
          <w:sz w:val="22"/>
          <w:szCs w:val="22"/>
        </w:rPr>
        <w:t>-</w:t>
      </w:r>
      <w:r w:rsidR="00E52B59" w:rsidRPr="00E52B59">
        <w:rPr>
          <w:b/>
          <w:sz w:val="22"/>
          <w:szCs w:val="22"/>
        </w:rPr>
        <w:t>11</w:t>
      </w:r>
      <w:r w:rsidR="001130E5" w:rsidRPr="00E52B59">
        <w:rPr>
          <w:b/>
          <w:sz w:val="22"/>
          <w:szCs w:val="22"/>
        </w:rPr>
        <w:t>/</w:t>
      </w:r>
      <w:r w:rsidR="005529CF" w:rsidRPr="00E52B59">
        <w:rPr>
          <w:b/>
          <w:sz w:val="22"/>
          <w:szCs w:val="22"/>
        </w:rPr>
        <w:t>202</w:t>
      </w:r>
      <w:r w:rsidR="00DC1471" w:rsidRPr="00E52B59">
        <w:rPr>
          <w:b/>
          <w:sz w:val="22"/>
          <w:szCs w:val="22"/>
        </w:rPr>
        <w:t>4</w:t>
      </w:r>
      <w:r w:rsidR="005529CF" w:rsidRPr="00E52B59">
        <w:rPr>
          <w:b/>
          <w:sz w:val="22"/>
          <w:szCs w:val="22"/>
        </w:rPr>
        <w:t>.</w:t>
      </w:r>
    </w:p>
    <w:p w:rsidR="00BB5608" w:rsidRPr="00147ADB" w:rsidRDefault="00BB5608" w:rsidP="00A61474">
      <w:pPr>
        <w:autoSpaceDE w:val="0"/>
        <w:jc w:val="both"/>
        <w:rPr>
          <w:sz w:val="22"/>
          <w:szCs w:val="22"/>
        </w:rPr>
      </w:pPr>
      <w:r w:rsidRPr="00AE6BBA">
        <w:rPr>
          <w:sz w:val="22"/>
          <w:szCs w:val="22"/>
        </w:rPr>
        <w:t>4. odbiorcami przekazanych przez Wykonawcę danych osobowych będą osoby lub podmioty, którym</w:t>
      </w:r>
      <w:r w:rsidRPr="00147ADB">
        <w:rPr>
          <w:sz w:val="22"/>
          <w:szCs w:val="22"/>
        </w:rPr>
        <w:t xml:space="preserve"> zostanie udostępniona dokumentacja postępowania w oparciu o art. 18 oraz art. 74 ust. 1 ustawy </w:t>
      </w:r>
      <w:proofErr w:type="spellStart"/>
      <w:r w:rsidRPr="00147ADB">
        <w:rPr>
          <w:sz w:val="22"/>
          <w:szCs w:val="22"/>
        </w:rPr>
        <w:t>Pzp</w:t>
      </w:r>
      <w:proofErr w:type="spellEnd"/>
      <w:r w:rsidRPr="00147ADB">
        <w:rPr>
          <w:sz w:val="22"/>
          <w:szCs w:val="22"/>
        </w:rPr>
        <w:t>;</w:t>
      </w:r>
    </w:p>
    <w:p w:rsidR="00BB5608" w:rsidRPr="00147ADB" w:rsidRDefault="00BB5608" w:rsidP="00BB5608">
      <w:pPr>
        <w:autoSpaceDE w:val="0"/>
        <w:jc w:val="both"/>
        <w:rPr>
          <w:sz w:val="22"/>
          <w:szCs w:val="22"/>
        </w:rPr>
      </w:pPr>
      <w:r w:rsidRPr="00147ADB">
        <w:rPr>
          <w:sz w:val="22"/>
          <w:szCs w:val="22"/>
        </w:rPr>
        <w:t xml:space="preserve">5. dane osobowe Wykonawcy będą przechowywane, zgodnie z art.78 ustawy </w:t>
      </w:r>
      <w:proofErr w:type="spellStart"/>
      <w:r w:rsidRPr="00147ADB">
        <w:rPr>
          <w:sz w:val="22"/>
          <w:szCs w:val="22"/>
        </w:rPr>
        <w:t>Pzp</w:t>
      </w:r>
      <w:proofErr w:type="spellEnd"/>
      <w:r w:rsidRPr="00147ADB">
        <w:rPr>
          <w:sz w:val="22"/>
          <w:szCs w:val="22"/>
        </w:rPr>
        <w:t>, przez okres 4 lat od dnia zakończenia postępowania o udzielenie zamówienia, a jeżeli okres obowiązywania umowy w sprawie zamówienia publicznego przekracza 4 lata, okres przechowywania obejmuje cały okres obowiązywania umowy.</w:t>
      </w:r>
    </w:p>
    <w:p w:rsidR="00BB5608" w:rsidRPr="00147ADB" w:rsidRDefault="00BB5608" w:rsidP="00BB5608">
      <w:pPr>
        <w:autoSpaceDE w:val="0"/>
        <w:jc w:val="both"/>
        <w:rPr>
          <w:sz w:val="22"/>
          <w:szCs w:val="22"/>
        </w:rPr>
      </w:pPr>
      <w:r w:rsidRPr="00147ADB">
        <w:rPr>
          <w:sz w:val="22"/>
          <w:szCs w:val="22"/>
        </w:rPr>
        <w:t xml:space="preserve">6. obowiązek podania przez Wykonawcę danych osobowych bezpośrednio Wykonawcy dotyczących jest wymogiem ustawowym określonym w przepisach ustawy </w:t>
      </w:r>
      <w:proofErr w:type="spellStart"/>
      <w:r w:rsidRPr="00147ADB">
        <w:rPr>
          <w:sz w:val="22"/>
          <w:szCs w:val="22"/>
        </w:rPr>
        <w:t>Pzp</w:t>
      </w:r>
      <w:proofErr w:type="spellEnd"/>
      <w:r w:rsidRPr="00147ADB">
        <w:rPr>
          <w:sz w:val="22"/>
          <w:szCs w:val="22"/>
        </w:rPr>
        <w:t xml:space="preserve">, związanym z udziałem w postępowaniu o udzielenie zamówienia publicznego; konsekwencje niepodania określonych danych wynikają z ustawy </w:t>
      </w:r>
      <w:proofErr w:type="spellStart"/>
      <w:r w:rsidRPr="00147ADB">
        <w:rPr>
          <w:sz w:val="22"/>
          <w:szCs w:val="22"/>
        </w:rPr>
        <w:t>Pzp</w:t>
      </w:r>
      <w:proofErr w:type="spellEnd"/>
      <w:r w:rsidRPr="00147ADB">
        <w:rPr>
          <w:sz w:val="22"/>
          <w:szCs w:val="22"/>
        </w:rPr>
        <w:t>;</w:t>
      </w:r>
    </w:p>
    <w:p w:rsidR="00BB5608" w:rsidRPr="00147ADB" w:rsidRDefault="00BB5608" w:rsidP="00BB5608">
      <w:pPr>
        <w:autoSpaceDE w:val="0"/>
        <w:jc w:val="both"/>
        <w:rPr>
          <w:sz w:val="22"/>
          <w:szCs w:val="22"/>
        </w:rPr>
      </w:pPr>
      <w:r w:rsidRPr="00147ADB">
        <w:rPr>
          <w:sz w:val="22"/>
          <w:szCs w:val="22"/>
        </w:rPr>
        <w:t>7. w odniesieniu do danych osobowych Wykonawcy decyzje nie będą podejmowane</w:t>
      </w:r>
      <w:r w:rsidRPr="00147ADB">
        <w:rPr>
          <w:sz w:val="22"/>
          <w:szCs w:val="22"/>
        </w:rPr>
        <w:br/>
        <w:t>w sposób zautomatyzowany, stosowanie do art. 22 RODO;</w:t>
      </w:r>
    </w:p>
    <w:p w:rsidR="00BB5608" w:rsidRPr="00147ADB" w:rsidRDefault="00BB5608" w:rsidP="00BB5608">
      <w:pPr>
        <w:autoSpaceDE w:val="0"/>
        <w:jc w:val="both"/>
        <w:rPr>
          <w:sz w:val="22"/>
          <w:szCs w:val="22"/>
        </w:rPr>
      </w:pPr>
      <w:r w:rsidRPr="00147ADB">
        <w:rPr>
          <w:sz w:val="22"/>
          <w:szCs w:val="22"/>
        </w:rPr>
        <w:t>8. Wykonawca posiada:</w:t>
      </w:r>
    </w:p>
    <w:p w:rsidR="00BB5608" w:rsidRPr="00147ADB" w:rsidRDefault="00BB5608" w:rsidP="00BB5608">
      <w:pPr>
        <w:numPr>
          <w:ilvl w:val="0"/>
          <w:numId w:val="2"/>
        </w:numPr>
        <w:suppressAutoHyphens/>
        <w:autoSpaceDN w:val="0"/>
        <w:jc w:val="both"/>
        <w:textAlignment w:val="baseline"/>
        <w:rPr>
          <w:sz w:val="22"/>
          <w:szCs w:val="22"/>
        </w:rPr>
      </w:pPr>
      <w:r w:rsidRPr="00147ADB">
        <w:rPr>
          <w:sz w:val="22"/>
          <w:szCs w:val="22"/>
        </w:rPr>
        <w:t>na podstawie art. 15 RODO prawo dostępu do danych osobowych dotyczących Wykonawcy;</w:t>
      </w:r>
    </w:p>
    <w:p w:rsidR="00BB5608" w:rsidRPr="00147ADB" w:rsidRDefault="00BB5608" w:rsidP="00BB5608">
      <w:pPr>
        <w:numPr>
          <w:ilvl w:val="0"/>
          <w:numId w:val="2"/>
        </w:numPr>
        <w:suppressAutoHyphens/>
        <w:autoSpaceDN w:val="0"/>
        <w:jc w:val="both"/>
        <w:textAlignment w:val="baseline"/>
        <w:rPr>
          <w:sz w:val="22"/>
          <w:szCs w:val="22"/>
        </w:rPr>
      </w:pPr>
      <w:r w:rsidRPr="00147ADB">
        <w:rPr>
          <w:sz w:val="22"/>
          <w:szCs w:val="22"/>
        </w:rPr>
        <w:t>na podstawie art. 16 RODO prawo do sprostowania danych osobowych Wykonawcy</w:t>
      </w:r>
      <w:r w:rsidRPr="00147ADB">
        <w:rPr>
          <w:b/>
          <w:sz w:val="22"/>
          <w:szCs w:val="22"/>
          <w:vertAlign w:val="superscript"/>
        </w:rPr>
        <w:t>**</w:t>
      </w:r>
      <w:r w:rsidRPr="00147ADB">
        <w:rPr>
          <w:sz w:val="22"/>
          <w:szCs w:val="22"/>
        </w:rPr>
        <w:t>;</w:t>
      </w:r>
    </w:p>
    <w:p w:rsidR="00BB5608" w:rsidRPr="00147ADB" w:rsidRDefault="00BB5608" w:rsidP="00BB5608">
      <w:pPr>
        <w:numPr>
          <w:ilvl w:val="0"/>
          <w:numId w:val="2"/>
        </w:numPr>
        <w:suppressAutoHyphens/>
        <w:autoSpaceDN w:val="0"/>
        <w:jc w:val="both"/>
        <w:textAlignment w:val="baseline"/>
        <w:rPr>
          <w:sz w:val="22"/>
          <w:szCs w:val="22"/>
        </w:rPr>
      </w:pPr>
      <w:r w:rsidRPr="00147ADB">
        <w:rPr>
          <w:sz w:val="22"/>
          <w:szCs w:val="22"/>
        </w:rPr>
        <w:t xml:space="preserve">na podstawie art. 18 RODO prawo żądania od administratora ograniczenia przetwarzania danych osobowych z zastrzeżeniem przypadków, o których mowa w art. 18 ust. 2 RODO ***;  </w:t>
      </w:r>
    </w:p>
    <w:p w:rsidR="00BB5608" w:rsidRPr="00147ADB" w:rsidRDefault="00BB5608" w:rsidP="00BB5608">
      <w:pPr>
        <w:numPr>
          <w:ilvl w:val="0"/>
          <w:numId w:val="2"/>
        </w:numPr>
        <w:suppressAutoHyphens/>
        <w:autoSpaceDN w:val="0"/>
        <w:jc w:val="both"/>
        <w:textAlignment w:val="baseline"/>
        <w:rPr>
          <w:i/>
          <w:sz w:val="22"/>
          <w:szCs w:val="22"/>
        </w:rPr>
      </w:pPr>
      <w:r w:rsidRPr="00147ADB">
        <w:rPr>
          <w:sz w:val="22"/>
          <w:szCs w:val="22"/>
        </w:rPr>
        <w:t>prawo do wniesienia skargi do Prezesa Urzędu Ochrony Danych Osobowych, gdy uzna Wykonawca, że przetwarzanie danych osobowych Wykonawcy  dotyczących narusza przepisy RODO;</w:t>
      </w:r>
    </w:p>
    <w:p w:rsidR="00BB5608" w:rsidRPr="00147ADB" w:rsidRDefault="00BB5608" w:rsidP="00BB5608">
      <w:pPr>
        <w:jc w:val="both"/>
        <w:rPr>
          <w:i/>
          <w:sz w:val="22"/>
          <w:szCs w:val="22"/>
        </w:rPr>
      </w:pPr>
      <w:r w:rsidRPr="00147ADB">
        <w:rPr>
          <w:sz w:val="22"/>
          <w:szCs w:val="22"/>
        </w:rPr>
        <w:t>9. nie przysługuje Wykonawcy:</w:t>
      </w:r>
    </w:p>
    <w:p w:rsidR="00BB5608" w:rsidRPr="00147ADB" w:rsidRDefault="00BB5608" w:rsidP="00BB5608">
      <w:pPr>
        <w:pStyle w:val="Akapitzlist"/>
        <w:numPr>
          <w:ilvl w:val="0"/>
          <w:numId w:val="3"/>
        </w:numPr>
        <w:ind w:left="709" w:hanging="283"/>
        <w:jc w:val="both"/>
        <w:rPr>
          <w:i/>
          <w:sz w:val="22"/>
          <w:szCs w:val="22"/>
        </w:rPr>
      </w:pPr>
      <w:r w:rsidRPr="00147ADB">
        <w:rPr>
          <w:sz w:val="22"/>
          <w:szCs w:val="22"/>
        </w:rPr>
        <w:t>w związku z art. 17 ust. 3 lit. b, d lub e RODO prawo do usunięcia danych osobowych;</w:t>
      </w:r>
    </w:p>
    <w:p w:rsidR="00BB5608" w:rsidRPr="00147ADB" w:rsidRDefault="00BB5608" w:rsidP="00BB5608">
      <w:pPr>
        <w:pStyle w:val="Akapitzlist"/>
        <w:numPr>
          <w:ilvl w:val="0"/>
          <w:numId w:val="3"/>
        </w:numPr>
        <w:ind w:left="709" w:hanging="283"/>
        <w:jc w:val="both"/>
        <w:rPr>
          <w:b/>
          <w:i/>
          <w:sz w:val="22"/>
          <w:szCs w:val="22"/>
        </w:rPr>
      </w:pPr>
      <w:r w:rsidRPr="00147ADB">
        <w:rPr>
          <w:sz w:val="22"/>
          <w:szCs w:val="22"/>
        </w:rPr>
        <w:t>prawo do przenoszenia danych osobowych, o którym mowa w art. 20 RODO;</w:t>
      </w:r>
    </w:p>
    <w:p w:rsidR="00BB5608" w:rsidRPr="00147ADB" w:rsidRDefault="00BB5608" w:rsidP="00BB5608">
      <w:pPr>
        <w:pStyle w:val="Akapitzlist"/>
        <w:numPr>
          <w:ilvl w:val="0"/>
          <w:numId w:val="3"/>
        </w:numPr>
        <w:ind w:left="709" w:hanging="283"/>
        <w:jc w:val="both"/>
        <w:rPr>
          <w:b/>
          <w:i/>
          <w:sz w:val="22"/>
          <w:szCs w:val="22"/>
        </w:rPr>
      </w:pPr>
      <w:r w:rsidRPr="00147ADB">
        <w:rPr>
          <w:b/>
          <w:sz w:val="22"/>
          <w:szCs w:val="22"/>
        </w:rPr>
        <w:t>na podstawie art. 21 RODO prawo sprzeciwu, wobec przetwarzania danych osobowych, gdyż podstawą prawną przetwarzania danych osobowych Wykonawcy jest art. 6 ust. 1 lit. c RODO</w:t>
      </w:r>
      <w:r w:rsidRPr="00147ADB">
        <w:rPr>
          <w:sz w:val="22"/>
          <w:szCs w:val="22"/>
        </w:rPr>
        <w:t>.</w:t>
      </w:r>
    </w:p>
    <w:p w:rsidR="00BB5608" w:rsidRDefault="00BB5608" w:rsidP="00BB5608">
      <w:pPr>
        <w:autoSpaceDE w:val="0"/>
        <w:autoSpaceDN w:val="0"/>
        <w:adjustRightInd w:val="0"/>
        <w:rPr>
          <w:rFonts w:eastAsiaTheme="minorHAnsi"/>
          <w:sz w:val="22"/>
          <w:szCs w:val="22"/>
          <w:lang w:eastAsia="en-US"/>
        </w:rPr>
      </w:pPr>
      <w:r w:rsidRPr="00147ADB">
        <w:rPr>
          <w:rFonts w:eastAsiaTheme="minorHAnsi"/>
          <w:sz w:val="22"/>
          <w:szCs w:val="22"/>
          <w:lang w:eastAsia="en-US"/>
        </w:rPr>
        <w:t>10.</w:t>
      </w:r>
      <w:r w:rsidR="00351692">
        <w:rPr>
          <w:rFonts w:eastAsiaTheme="minorHAnsi"/>
          <w:sz w:val="22"/>
          <w:szCs w:val="22"/>
          <w:lang w:eastAsia="en-US"/>
        </w:rPr>
        <w:t xml:space="preserve"> </w:t>
      </w:r>
      <w:r w:rsidRPr="00147ADB">
        <w:rPr>
          <w:rFonts w:eastAsiaTheme="minorHAnsi"/>
          <w:sz w:val="22"/>
          <w:szCs w:val="22"/>
          <w:lang w:eastAsia="en-US"/>
        </w:rPr>
        <w:t>Jednocześnie</w:t>
      </w:r>
      <w:r w:rsidR="00200072">
        <w:rPr>
          <w:rFonts w:eastAsiaTheme="minorHAnsi"/>
          <w:sz w:val="22"/>
          <w:szCs w:val="22"/>
          <w:lang w:eastAsia="en-US"/>
        </w:rPr>
        <w:t xml:space="preserve"> </w:t>
      </w:r>
      <w:r w:rsidRPr="00147ADB">
        <w:rPr>
          <w:rFonts w:eastAsiaTheme="minorHAnsi"/>
          <w:sz w:val="22"/>
          <w:szCs w:val="22"/>
          <w:lang w:eastAsia="en-US"/>
        </w:rPr>
        <w:t>Zamawiający</w:t>
      </w:r>
      <w:r w:rsidR="00200072">
        <w:rPr>
          <w:rFonts w:eastAsiaTheme="minorHAnsi"/>
          <w:sz w:val="22"/>
          <w:szCs w:val="22"/>
          <w:lang w:eastAsia="en-US"/>
        </w:rPr>
        <w:t xml:space="preserve"> </w:t>
      </w:r>
      <w:r w:rsidRPr="00147ADB">
        <w:rPr>
          <w:rFonts w:eastAsiaTheme="minorHAnsi"/>
          <w:sz w:val="22"/>
          <w:szCs w:val="22"/>
          <w:lang w:eastAsia="en-US"/>
        </w:rPr>
        <w:t>przypomina</w:t>
      </w:r>
      <w:r w:rsidR="00970850">
        <w:rPr>
          <w:rFonts w:eastAsiaTheme="minorHAnsi"/>
          <w:sz w:val="22"/>
          <w:szCs w:val="22"/>
          <w:lang w:eastAsia="en-US"/>
        </w:rPr>
        <w:t xml:space="preserve"> </w:t>
      </w:r>
      <w:r w:rsidRPr="00147ADB">
        <w:rPr>
          <w:rFonts w:eastAsiaTheme="minorHAnsi"/>
          <w:sz w:val="22"/>
          <w:szCs w:val="22"/>
          <w:lang w:eastAsia="en-US"/>
        </w:rPr>
        <w:t>o</w:t>
      </w:r>
      <w:r w:rsidR="00970850">
        <w:rPr>
          <w:rFonts w:eastAsiaTheme="minorHAnsi"/>
          <w:sz w:val="22"/>
          <w:szCs w:val="22"/>
          <w:lang w:eastAsia="en-US"/>
        </w:rPr>
        <w:t xml:space="preserve"> </w:t>
      </w:r>
      <w:r w:rsidRPr="00147ADB">
        <w:rPr>
          <w:rFonts w:eastAsiaTheme="minorHAnsi"/>
          <w:sz w:val="22"/>
          <w:szCs w:val="22"/>
          <w:lang w:eastAsia="en-US"/>
        </w:rPr>
        <w:t>ciążącym</w:t>
      </w:r>
      <w:r w:rsidR="00970850">
        <w:rPr>
          <w:rFonts w:eastAsiaTheme="minorHAnsi"/>
          <w:sz w:val="22"/>
          <w:szCs w:val="22"/>
          <w:lang w:eastAsia="en-US"/>
        </w:rPr>
        <w:t xml:space="preserve"> </w:t>
      </w:r>
      <w:r w:rsidRPr="00147ADB">
        <w:rPr>
          <w:rFonts w:eastAsiaTheme="minorHAnsi"/>
          <w:sz w:val="22"/>
          <w:szCs w:val="22"/>
          <w:lang w:eastAsia="en-US"/>
        </w:rPr>
        <w:t>na Wykonawcy obowiązku</w:t>
      </w:r>
      <w:r w:rsidR="00200072">
        <w:rPr>
          <w:rFonts w:eastAsiaTheme="minorHAnsi"/>
          <w:sz w:val="22"/>
          <w:szCs w:val="22"/>
          <w:lang w:eastAsia="en-US"/>
        </w:rPr>
        <w:t xml:space="preserve"> </w:t>
      </w:r>
      <w:r w:rsidRPr="00147ADB">
        <w:rPr>
          <w:rFonts w:eastAsiaTheme="minorHAnsi"/>
          <w:sz w:val="22"/>
          <w:szCs w:val="22"/>
          <w:lang w:eastAsia="en-US"/>
        </w:rPr>
        <w:t>informacyjnym wynikającymzart.14RODOwzględemosóbfizycznych,którychdaneprzekazanezostanąZamawiającemuwzwiązkuzprowadzonympostępowaniemiktóreZamawiającypośredniopozyskaodwykonawcybiorącegoudziałwpostępowaniu,chybażemazastosowanieconajmniejjednozwyłączeń,októrychmowawart.14ust.5RODO.</w:t>
      </w:r>
    </w:p>
    <w:p w:rsidR="00F272BB" w:rsidRPr="00147ADB" w:rsidRDefault="00F272BB" w:rsidP="00BB5608">
      <w:pPr>
        <w:autoSpaceDE w:val="0"/>
        <w:autoSpaceDN w:val="0"/>
        <w:adjustRightInd w:val="0"/>
        <w:rPr>
          <w:rFonts w:eastAsiaTheme="minorHAnsi"/>
          <w:sz w:val="22"/>
          <w:szCs w:val="22"/>
          <w:lang w:eastAsia="en-US"/>
        </w:rPr>
      </w:pPr>
    </w:p>
    <w:p w:rsidR="00BB5608" w:rsidRPr="00147ADB" w:rsidRDefault="00BB5608" w:rsidP="00BB5608">
      <w:pPr>
        <w:spacing w:before="120" w:after="120" w:line="276" w:lineRule="auto"/>
        <w:rPr>
          <w:sz w:val="22"/>
          <w:szCs w:val="22"/>
        </w:rPr>
      </w:pPr>
      <w:r w:rsidRPr="00147ADB">
        <w:rPr>
          <w:sz w:val="22"/>
          <w:szCs w:val="22"/>
        </w:rPr>
        <w:t>__________________</w:t>
      </w:r>
    </w:p>
    <w:p w:rsidR="00BB5608" w:rsidRPr="00147ADB" w:rsidRDefault="00BB5608" w:rsidP="00BB5608">
      <w:pPr>
        <w:spacing w:after="150"/>
        <w:ind w:left="426"/>
        <w:rPr>
          <w:i/>
          <w:sz w:val="22"/>
          <w:szCs w:val="22"/>
        </w:rPr>
      </w:pPr>
      <w:r w:rsidRPr="00147ADB">
        <w:rPr>
          <w:b/>
          <w:i/>
          <w:sz w:val="22"/>
          <w:szCs w:val="22"/>
          <w:vertAlign w:val="superscript"/>
        </w:rPr>
        <w:lastRenderedPageBreak/>
        <w:t>*</w:t>
      </w:r>
      <w:r w:rsidRPr="00147ADB">
        <w:rPr>
          <w:b/>
          <w:i/>
          <w:sz w:val="22"/>
          <w:szCs w:val="22"/>
        </w:rPr>
        <w:t>Wyjaśnienie:</w:t>
      </w:r>
      <w:r w:rsidRPr="00147ADB">
        <w:rPr>
          <w:i/>
          <w:sz w:val="22"/>
          <w:szCs w:val="22"/>
        </w:rPr>
        <w:t xml:space="preserve"> informacja w tym zakresie jest wymagana, jeżeli w odniesieniu do danego administratora lub podmiotu przetwarzającego istnieje obowiązek wyznaczenia inspektora ochrony danych osobowych.</w:t>
      </w:r>
    </w:p>
    <w:p w:rsidR="00BB5608" w:rsidRPr="00147ADB" w:rsidRDefault="00BB5608" w:rsidP="00BB5608">
      <w:pPr>
        <w:pStyle w:val="Akapitzlist"/>
        <w:ind w:left="426"/>
        <w:rPr>
          <w:i/>
          <w:sz w:val="22"/>
          <w:szCs w:val="22"/>
        </w:rPr>
      </w:pPr>
      <w:r w:rsidRPr="00147ADB">
        <w:rPr>
          <w:b/>
          <w:i/>
          <w:sz w:val="22"/>
          <w:szCs w:val="22"/>
          <w:vertAlign w:val="superscript"/>
        </w:rPr>
        <w:t xml:space="preserve">** </w:t>
      </w:r>
      <w:r w:rsidRPr="00147ADB">
        <w:rPr>
          <w:b/>
          <w:i/>
          <w:sz w:val="22"/>
          <w:szCs w:val="22"/>
        </w:rPr>
        <w:t>Wyjaśnienie:</w:t>
      </w:r>
      <w:r w:rsidRPr="00147ADB">
        <w:rPr>
          <w:i/>
          <w:sz w:val="22"/>
          <w:szCs w:val="22"/>
        </w:rPr>
        <w:t xml:space="preserve"> skorzystanie z prawa do sprostowania nie może skutkować zmianą wyniku postępowania</w:t>
      </w:r>
      <w:r w:rsidRPr="00147ADB">
        <w:rPr>
          <w:i/>
          <w:sz w:val="22"/>
          <w:szCs w:val="22"/>
        </w:rPr>
        <w:br/>
        <w:t xml:space="preserve">o udzielenie zamówienia publicznego ani zmianą postanowień umowy w zakresie niezgodnym z ustawą </w:t>
      </w:r>
      <w:proofErr w:type="spellStart"/>
      <w:r w:rsidRPr="00147ADB">
        <w:rPr>
          <w:i/>
          <w:sz w:val="22"/>
          <w:szCs w:val="22"/>
        </w:rPr>
        <w:t>Pzp</w:t>
      </w:r>
      <w:proofErr w:type="spellEnd"/>
      <w:r w:rsidRPr="00147ADB">
        <w:rPr>
          <w:i/>
          <w:sz w:val="22"/>
          <w:szCs w:val="22"/>
        </w:rPr>
        <w:t xml:space="preserve"> oraz nie może naruszać integralności protokołu oraz jego załączników.</w:t>
      </w:r>
    </w:p>
    <w:p w:rsidR="00BB5608" w:rsidRPr="00147ADB" w:rsidRDefault="00BB5608" w:rsidP="00BB5608">
      <w:pPr>
        <w:pStyle w:val="Akapitzlist"/>
        <w:ind w:left="426"/>
        <w:rPr>
          <w:i/>
          <w:sz w:val="22"/>
          <w:szCs w:val="22"/>
        </w:rPr>
      </w:pPr>
      <w:r w:rsidRPr="00147ADB">
        <w:rPr>
          <w:b/>
          <w:i/>
          <w:sz w:val="22"/>
          <w:szCs w:val="22"/>
          <w:vertAlign w:val="superscript"/>
        </w:rPr>
        <w:t xml:space="preserve">*** </w:t>
      </w:r>
      <w:r w:rsidRPr="00147ADB">
        <w:rPr>
          <w:b/>
          <w:i/>
          <w:sz w:val="22"/>
          <w:szCs w:val="22"/>
        </w:rPr>
        <w:t>Wyjaśnienie:</w:t>
      </w:r>
      <w:r w:rsidRPr="00147ADB">
        <w:rPr>
          <w:i/>
          <w:sz w:val="22"/>
          <w:szCs w:val="22"/>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BB5608" w:rsidRDefault="00BB5608" w:rsidP="00BB5608">
      <w:pPr>
        <w:spacing w:before="60" w:after="120"/>
        <w:jc w:val="both"/>
        <w:rPr>
          <w:b/>
          <w:sz w:val="22"/>
          <w:szCs w:val="22"/>
        </w:rPr>
      </w:pPr>
    </w:p>
    <w:p w:rsidR="001130E5" w:rsidRDefault="001130E5" w:rsidP="00BB5608">
      <w:pPr>
        <w:spacing w:before="60" w:after="120"/>
        <w:jc w:val="both"/>
        <w:rPr>
          <w:b/>
          <w:sz w:val="22"/>
          <w:szCs w:val="22"/>
        </w:rPr>
      </w:pPr>
    </w:p>
    <w:p w:rsidR="00BB5608" w:rsidRPr="00147ADB" w:rsidRDefault="00BB5608" w:rsidP="00BB5608">
      <w:pPr>
        <w:spacing w:before="60" w:after="120"/>
        <w:jc w:val="both"/>
        <w:rPr>
          <w:sz w:val="22"/>
          <w:szCs w:val="22"/>
        </w:rPr>
      </w:pPr>
      <w:r w:rsidRPr="00147ADB">
        <w:rPr>
          <w:b/>
          <w:sz w:val="22"/>
          <w:szCs w:val="22"/>
        </w:rPr>
        <w:t>Załączniki do SWZ</w:t>
      </w:r>
      <w:r w:rsidRPr="00147ADB">
        <w:rPr>
          <w:sz w:val="22"/>
          <w:szCs w:val="22"/>
        </w:rPr>
        <w:t>:</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37"/>
      </w:tblGrid>
      <w:tr w:rsidR="00BB5608" w:rsidRPr="00147ADB" w:rsidTr="00BD74B9">
        <w:tc>
          <w:tcPr>
            <w:tcW w:w="828" w:type="dxa"/>
            <w:tcBorders>
              <w:top w:val="single" w:sz="4" w:space="0" w:color="auto"/>
              <w:left w:val="single" w:sz="4" w:space="0" w:color="auto"/>
              <w:bottom w:val="single" w:sz="4" w:space="0" w:color="auto"/>
              <w:right w:val="single" w:sz="4" w:space="0" w:color="auto"/>
            </w:tcBorders>
            <w:hideMark/>
          </w:tcPr>
          <w:p w:rsidR="00BB5608" w:rsidRPr="00147ADB" w:rsidRDefault="00BB5608" w:rsidP="00BD74B9">
            <w:pPr>
              <w:suppressAutoHyphens/>
              <w:spacing w:before="60" w:after="120"/>
              <w:jc w:val="both"/>
              <w:rPr>
                <w:b/>
                <w:sz w:val="22"/>
                <w:szCs w:val="22"/>
                <w:lang w:eastAsia="zh-CN"/>
              </w:rPr>
            </w:pPr>
            <w:r w:rsidRPr="00147ADB">
              <w:rPr>
                <w:b/>
                <w:sz w:val="22"/>
                <w:szCs w:val="22"/>
              </w:rPr>
              <w:t>Nr</w:t>
            </w:r>
          </w:p>
        </w:tc>
        <w:tc>
          <w:tcPr>
            <w:tcW w:w="8637" w:type="dxa"/>
            <w:tcBorders>
              <w:top w:val="single" w:sz="4" w:space="0" w:color="auto"/>
              <w:left w:val="single" w:sz="4" w:space="0" w:color="auto"/>
              <w:bottom w:val="single" w:sz="4" w:space="0" w:color="auto"/>
              <w:right w:val="single" w:sz="4" w:space="0" w:color="auto"/>
            </w:tcBorders>
            <w:hideMark/>
          </w:tcPr>
          <w:p w:rsidR="00BB5608" w:rsidRPr="00147ADB" w:rsidRDefault="00BB5608" w:rsidP="00BD74B9">
            <w:pPr>
              <w:suppressAutoHyphens/>
              <w:spacing w:before="60" w:after="120"/>
              <w:jc w:val="both"/>
              <w:rPr>
                <w:b/>
                <w:sz w:val="22"/>
                <w:szCs w:val="22"/>
                <w:lang w:eastAsia="zh-CN"/>
              </w:rPr>
            </w:pPr>
            <w:r w:rsidRPr="00147ADB">
              <w:rPr>
                <w:b/>
                <w:sz w:val="22"/>
                <w:szCs w:val="22"/>
              </w:rPr>
              <w:t>Nazwa załącznika</w:t>
            </w:r>
          </w:p>
        </w:tc>
      </w:tr>
      <w:tr w:rsidR="00BB5608" w:rsidRPr="00147ADB" w:rsidTr="00BD74B9">
        <w:tc>
          <w:tcPr>
            <w:tcW w:w="828" w:type="dxa"/>
            <w:tcBorders>
              <w:top w:val="single" w:sz="4" w:space="0" w:color="auto"/>
              <w:left w:val="single" w:sz="4" w:space="0" w:color="auto"/>
              <w:bottom w:val="single" w:sz="4" w:space="0" w:color="auto"/>
              <w:right w:val="single" w:sz="4" w:space="0" w:color="auto"/>
            </w:tcBorders>
            <w:hideMark/>
          </w:tcPr>
          <w:p w:rsidR="00BB5608" w:rsidRPr="00147ADB" w:rsidRDefault="00BB5608" w:rsidP="00BD74B9">
            <w:pPr>
              <w:suppressAutoHyphens/>
              <w:spacing w:before="60" w:after="120"/>
              <w:jc w:val="both"/>
              <w:rPr>
                <w:sz w:val="22"/>
                <w:szCs w:val="22"/>
                <w:lang w:eastAsia="zh-CN"/>
              </w:rPr>
            </w:pPr>
            <w:r w:rsidRPr="00147ADB">
              <w:rPr>
                <w:sz w:val="22"/>
                <w:szCs w:val="22"/>
              </w:rPr>
              <w:t xml:space="preserve">1. </w:t>
            </w:r>
          </w:p>
        </w:tc>
        <w:tc>
          <w:tcPr>
            <w:tcW w:w="8637" w:type="dxa"/>
            <w:tcBorders>
              <w:top w:val="single" w:sz="4" w:space="0" w:color="auto"/>
              <w:left w:val="single" w:sz="4" w:space="0" w:color="auto"/>
              <w:bottom w:val="single" w:sz="4" w:space="0" w:color="auto"/>
              <w:right w:val="single" w:sz="4" w:space="0" w:color="auto"/>
            </w:tcBorders>
            <w:hideMark/>
          </w:tcPr>
          <w:p w:rsidR="00BB5608" w:rsidRPr="00147ADB" w:rsidRDefault="00BB5608" w:rsidP="00BD74B9">
            <w:pPr>
              <w:suppressAutoHyphens/>
              <w:spacing w:before="60" w:after="120"/>
              <w:jc w:val="both"/>
              <w:rPr>
                <w:sz w:val="22"/>
                <w:szCs w:val="22"/>
                <w:lang w:eastAsia="zh-CN"/>
              </w:rPr>
            </w:pPr>
            <w:r w:rsidRPr="00147ADB">
              <w:rPr>
                <w:sz w:val="22"/>
                <w:szCs w:val="22"/>
              </w:rPr>
              <w:t>Załącznik nr 1 - Formularz ofertowy</w:t>
            </w:r>
          </w:p>
        </w:tc>
      </w:tr>
      <w:tr w:rsidR="00BB5608" w:rsidRPr="00147ADB" w:rsidTr="00BD74B9">
        <w:tc>
          <w:tcPr>
            <w:tcW w:w="828" w:type="dxa"/>
            <w:tcBorders>
              <w:top w:val="single" w:sz="4" w:space="0" w:color="auto"/>
              <w:left w:val="single" w:sz="4" w:space="0" w:color="auto"/>
              <w:bottom w:val="single" w:sz="4" w:space="0" w:color="auto"/>
              <w:right w:val="single" w:sz="4" w:space="0" w:color="auto"/>
            </w:tcBorders>
            <w:hideMark/>
          </w:tcPr>
          <w:p w:rsidR="00BB5608" w:rsidRPr="00147ADB" w:rsidRDefault="00BB5608" w:rsidP="00BD74B9">
            <w:pPr>
              <w:suppressAutoHyphens/>
              <w:spacing w:before="60" w:after="120"/>
              <w:jc w:val="both"/>
              <w:rPr>
                <w:b/>
                <w:sz w:val="22"/>
                <w:szCs w:val="22"/>
                <w:lang w:eastAsia="zh-CN"/>
              </w:rPr>
            </w:pPr>
            <w:r w:rsidRPr="00147ADB">
              <w:rPr>
                <w:sz w:val="22"/>
                <w:szCs w:val="22"/>
              </w:rPr>
              <w:t>2.</w:t>
            </w:r>
          </w:p>
        </w:tc>
        <w:tc>
          <w:tcPr>
            <w:tcW w:w="8637" w:type="dxa"/>
            <w:tcBorders>
              <w:top w:val="single" w:sz="4" w:space="0" w:color="auto"/>
              <w:left w:val="single" w:sz="4" w:space="0" w:color="auto"/>
              <w:bottom w:val="single" w:sz="4" w:space="0" w:color="auto"/>
              <w:right w:val="single" w:sz="4" w:space="0" w:color="auto"/>
            </w:tcBorders>
            <w:hideMark/>
          </w:tcPr>
          <w:p w:rsidR="00BB5608" w:rsidRPr="00147ADB" w:rsidRDefault="00BB5608" w:rsidP="00BD74B9">
            <w:pPr>
              <w:suppressAutoHyphens/>
              <w:spacing w:before="60" w:after="120"/>
              <w:jc w:val="both"/>
              <w:rPr>
                <w:b/>
                <w:sz w:val="22"/>
                <w:szCs w:val="22"/>
                <w:lang w:eastAsia="zh-CN"/>
              </w:rPr>
            </w:pPr>
            <w:r w:rsidRPr="00147ADB">
              <w:rPr>
                <w:sz w:val="22"/>
                <w:szCs w:val="22"/>
              </w:rPr>
              <w:t xml:space="preserve">Załącznik nr 2 - Oświadczenie o niepodleganiu wykluczeniu oraz spełnianiu warunków udziału </w:t>
            </w:r>
          </w:p>
        </w:tc>
      </w:tr>
      <w:tr w:rsidR="00BB5608" w:rsidRPr="00147ADB" w:rsidTr="00BD74B9">
        <w:tc>
          <w:tcPr>
            <w:tcW w:w="828" w:type="dxa"/>
            <w:tcBorders>
              <w:top w:val="single" w:sz="4" w:space="0" w:color="auto"/>
              <w:left w:val="single" w:sz="4" w:space="0" w:color="auto"/>
              <w:bottom w:val="single" w:sz="4" w:space="0" w:color="auto"/>
              <w:right w:val="single" w:sz="4" w:space="0" w:color="auto"/>
            </w:tcBorders>
            <w:hideMark/>
          </w:tcPr>
          <w:p w:rsidR="00BB5608" w:rsidRPr="00147ADB" w:rsidRDefault="00BB5608" w:rsidP="00BD74B9">
            <w:pPr>
              <w:suppressAutoHyphens/>
              <w:spacing w:before="60" w:after="120"/>
              <w:jc w:val="both"/>
              <w:rPr>
                <w:b/>
                <w:sz w:val="22"/>
                <w:szCs w:val="22"/>
                <w:lang w:eastAsia="zh-CN"/>
              </w:rPr>
            </w:pPr>
            <w:r w:rsidRPr="00147ADB">
              <w:rPr>
                <w:sz w:val="22"/>
                <w:szCs w:val="22"/>
              </w:rPr>
              <w:t>3.</w:t>
            </w:r>
          </w:p>
        </w:tc>
        <w:tc>
          <w:tcPr>
            <w:tcW w:w="8637" w:type="dxa"/>
            <w:tcBorders>
              <w:top w:val="single" w:sz="4" w:space="0" w:color="auto"/>
              <w:left w:val="single" w:sz="4" w:space="0" w:color="auto"/>
              <w:bottom w:val="single" w:sz="4" w:space="0" w:color="auto"/>
              <w:right w:val="single" w:sz="4" w:space="0" w:color="auto"/>
            </w:tcBorders>
            <w:hideMark/>
          </w:tcPr>
          <w:p w:rsidR="00BB5608" w:rsidRPr="00147ADB" w:rsidRDefault="00BB5608" w:rsidP="00BD74B9">
            <w:pPr>
              <w:suppressAutoHyphens/>
              <w:spacing w:before="60" w:after="120"/>
              <w:jc w:val="both"/>
              <w:rPr>
                <w:b/>
                <w:sz w:val="22"/>
                <w:szCs w:val="22"/>
                <w:lang w:eastAsia="zh-CN"/>
              </w:rPr>
            </w:pPr>
            <w:r w:rsidRPr="00147ADB">
              <w:rPr>
                <w:sz w:val="22"/>
                <w:szCs w:val="22"/>
              </w:rPr>
              <w:t xml:space="preserve">Załącznik nr 3 - Zobowiązanie podmiotu udostępniającego zasoby </w:t>
            </w:r>
          </w:p>
        </w:tc>
      </w:tr>
      <w:tr w:rsidR="00BB5608" w:rsidRPr="006227C8" w:rsidTr="00BD74B9">
        <w:tc>
          <w:tcPr>
            <w:tcW w:w="828" w:type="dxa"/>
            <w:tcBorders>
              <w:top w:val="single" w:sz="4" w:space="0" w:color="auto"/>
              <w:left w:val="single" w:sz="4" w:space="0" w:color="auto"/>
              <w:bottom w:val="single" w:sz="4" w:space="0" w:color="auto"/>
              <w:right w:val="single" w:sz="4" w:space="0" w:color="auto"/>
            </w:tcBorders>
            <w:hideMark/>
          </w:tcPr>
          <w:p w:rsidR="00BB5608" w:rsidRPr="00AE6BBA" w:rsidRDefault="00033444" w:rsidP="00BD74B9">
            <w:pPr>
              <w:suppressAutoHyphens/>
              <w:spacing w:before="60" w:after="120"/>
              <w:jc w:val="both"/>
              <w:rPr>
                <w:sz w:val="22"/>
                <w:szCs w:val="22"/>
                <w:lang w:eastAsia="zh-CN"/>
              </w:rPr>
            </w:pPr>
            <w:r>
              <w:rPr>
                <w:sz w:val="22"/>
                <w:szCs w:val="22"/>
              </w:rPr>
              <w:t>4</w:t>
            </w:r>
            <w:r w:rsidR="00BB5608" w:rsidRPr="00AE6BBA">
              <w:rPr>
                <w:sz w:val="22"/>
                <w:szCs w:val="22"/>
              </w:rPr>
              <w:t xml:space="preserve">. </w:t>
            </w:r>
          </w:p>
        </w:tc>
        <w:tc>
          <w:tcPr>
            <w:tcW w:w="8637" w:type="dxa"/>
            <w:tcBorders>
              <w:top w:val="single" w:sz="4" w:space="0" w:color="auto"/>
              <w:left w:val="single" w:sz="4" w:space="0" w:color="auto"/>
              <w:bottom w:val="single" w:sz="4" w:space="0" w:color="auto"/>
              <w:right w:val="single" w:sz="4" w:space="0" w:color="auto"/>
            </w:tcBorders>
            <w:hideMark/>
          </w:tcPr>
          <w:p w:rsidR="00BB5608" w:rsidRPr="00AE6BBA" w:rsidRDefault="00BB5608" w:rsidP="00033444">
            <w:pPr>
              <w:tabs>
                <w:tab w:val="left" w:pos="4891"/>
              </w:tabs>
              <w:suppressAutoHyphens/>
              <w:spacing w:before="60" w:after="120"/>
              <w:jc w:val="both"/>
              <w:rPr>
                <w:sz w:val="22"/>
                <w:szCs w:val="22"/>
                <w:lang w:eastAsia="zh-CN"/>
              </w:rPr>
            </w:pPr>
            <w:r w:rsidRPr="00AE6BBA">
              <w:rPr>
                <w:sz w:val="22"/>
                <w:szCs w:val="22"/>
              </w:rPr>
              <w:t xml:space="preserve">Załącznik nr </w:t>
            </w:r>
            <w:r w:rsidR="00200072" w:rsidRPr="00AE6BBA">
              <w:rPr>
                <w:sz w:val="22"/>
                <w:szCs w:val="22"/>
              </w:rPr>
              <w:t>4</w:t>
            </w:r>
            <w:r w:rsidRPr="00AE6BBA">
              <w:rPr>
                <w:sz w:val="22"/>
                <w:szCs w:val="22"/>
              </w:rPr>
              <w:t xml:space="preserve"> - Wzór umowy</w:t>
            </w:r>
            <w:r w:rsidR="00CE2D28">
              <w:rPr>
                <w:sz w:val="22"/>
                <w:szCs w:val="22"/>
              </w:rPr>
              <w:tab/>
            </w:r>
          </w:p>
        </w:tc>
      </w:tr>
    </w:tbl>
    <w:p w:rsidR="00BB5608" w:rsidRDefault="00BB5608" w:rsidP="00BB5608">
      <w:pPr>
        <w:pStyle w:val="Nagwek1"/>
        <w:numPr>
          <w:ilvl w:val="0"/>
          <w:numId w:val="0"/>
        </w:numPr>
        <w:spacing w:line="276" w:lineRule="auto"/>
        <w:rPr>
          <w:b w:val="0"/>
          <w:szCs w:val="22"/>
        </w:rPr>
      </w:pPr>
    </w:p>
    <w:p w:rsidR="00BB5608" w:rsidRDefault="00BB5608" w:rsidP="00BB5608">
      <w:pPr>
        <w:pStyle w:val="Nagwek1"/>
        <w:numPr>
          <w:ilvl w:val="0"/>
          <w:numId w:val="0"/>
        </w:numPr>
        <w:spacing w:line="276" w:lineRule="auto"/>
        <w:rPr>
          <w:b w:val="0"/>
          <w:szCs w:val="22"/>
        </w:rPr>
      </w:pPr>
    </w:p>
    <w:p w:rsidR="00BB5608" w:rsidRDefault="00BB5608" w:rsidP="00BB5608">
      <w:pPr>
        <w:pStyle w:val="Nagwek1"/>
        <w:numPr>
          <w:ilvl w:val="0"/>
          <w:numId w:val="0"/>
        </w:numPr>
        <w:spacing w:line="276" w:lineRule="auto"/>
        <w:rPr>
          <w:sz w:val="24"/>
          <w:szCs w:val="24"/>
          <w:highlight w:val="lightGray"/>
        </w:rPr>
      </w:pPr>
    </w:p>
    <w:p w:rsidR="00BB5608" w:rsidRPr="00421401" w:rsidRDefault="00BB5608" w:rsidP="00F75109">
      <w:pPr>
        <w:rPr>
          <w:color w:val="FF0000"/>
          <w:sz w:val="22"/>
          <w:szCs w:val="22"/>
        </w:rPr>
      </w:pPr>
    </w:p>
    <w:sectPr w:rsidR="00BB5608" w:rsidRPr="00421401" w:rsidSect="00044017">
      <w:headerReference w:type="default" r:id="rId14"/>
      <w:footerReference w:type="default" r:id="rId15"/>
      <w:pgSz w:w="11906" w:h="16838"/>
      <w:pgMar w:top="1134" w:right="1418" w:bottom="1134"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83C6D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F596509" w16cex:dateUtc="2024-07-08T19: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83C6D01" w16cid:durableId="7F59650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E73" w:rsidRDefault="00D41E73" w:rsidP="005314C1">
      <w:r>
        <w:separator/>
      </w:r>
    </w:p>
  </w:endnote>
  <w:endnote w:type="continuationSeparator" w:id="0">
    <w:p w:rsidR="00D41E73" w:rsidRDefault="00D41E73" w:rsidP="00531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3543847"/>
      <w:docPartObj>
        <w:docPartGallery w:val="Page Numbers (Bottom of Page)"/>
        <w:docPartUnique/>
      </w:docPartObj>
    </w:sdtPr>
    <w:sdtEndPr/>
    <w:sdtContent>
      <w:p w:rsidR="00571920" w:rsidRDefault="00C75D7A">
        <w:pPr>
          <w:pStyle w:val="Stopka"/>
          <w:jc w:val="right"/>
        </w:pPr>
        <w:r>
          <w:fldChar w:fldCharType="begin"/>
        </w:r>
        <w:r>
          <w:instrText>PAGE   \* MERGEFORMAT</w:instrText>
        </w:r>
        <w:r>
          <w:fldChar w:fldCharType="separate"/>
        </w:r>
        <w:r w:rsidR="00D571FB">
          <w:rPr>
            <w:noProof/>
          </w:rPr>
          <w:t>2</w:t>
        </w:r>
        <w:r>
          <w:rPr>
            <w:noProof/>
          </w:rPr>
          <w:fldChar w:fldCharType="end"/>
        </w:r>
      </w:p>
    </w:sdtContent>
  </w:sdt>
  <w:p w:rsidR="00571920" w:rsidRDefault="0057192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E73" w:rsidRDefault="00D41E73" w:rsidP="005314C1">
      <w:r>
        <w:separator/>
      </w:r>
    </w:p>
  </w:footnote>
  <w:footnote w:type="continuationSeparator" w:id="0">
    <w:p w:rsidR="00D41E73" w:rsidRDefault="00D41E73" w:rsidP="005314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920" w:rsidRDefault="00571920">
    <w:pPr>
      <w:pStyle w:val="Nagwek"/>
    </w:pPr>
  </w:p>
  <w:p w:rsidR="00571920" w:rsidRDefault="0057192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D80B468"/>
    <w:name w:val="WW8Num2"/>
    <w:lvl w:ilvl="0">
      <w:start w:val="1"/>
      <w:numFmt w:val="decimal"/>
      <w:lvlText w:val="%1."/>
      <w:lvlJc w:val="left"/>
      <w:pPr>
        <w:tabs>
          <w:tab w:val="num" w:pos="360"/>
        </w:tabs>
        <w:ind w:left="360" w:hanging="360"/>
      </w:pPr>
      <w:rPr>
        <w:b/>
        <w:color w:val="auto"/>
        <w:sz w:val="22"/>
        <w:szCs w:val="22"/>
      </w:rPr>
    </w:lvl>
  </w:abstractNum>
  <w:abstractNum w:abstractNumId="1">
    <w:nsid w:val="00000006"/>
    <w:multiLevelType w:val="multilevel"/>
    <w:tmpl w:val="1DC684B2"/>
    <w:name w:val="WW8Num6"/>
    <w:lvl w:ilvl="0">
      <w:start w:val="1"/>
      <w:numFmt w:val="decimal"/>
      <w:lvlText w:val="%1."/>
      <w:lvlJc w:val="left"/>
      <w:pPr>
        <w:tabs>
          <w:tab w:val="num" w:pos="3174"/>
        </w:tabs>
        <w:ind w:left="3174" w:hanging="360"/>
      </w:pPr>
      <w:rPr>
        <w:color w:val="auto"/>
        <w:sz w:val="22"/>
        <w:szCs w:val="22"/>
      </w:rPr>
    </w:lvl>
    <w:lvl w:ilvl="1">
      <w:start w:val="1"/>
      <w:numFmt w:val="decimal"/>
      <w:lvlText w:val="%2)"/>
      <w:lvlJc w:val="left"/>
      <w:pPr>
        <w:tabs>
          <w:tab w:val="num" w:pos="3174"/>
        </w:tabs>
        <w:ind w:left="3174" w:hanging="360"/>
      </w:pPr>
    </w:lvl>
    <w:lvl w:ilvl="2">
      <w:start w:val="1"/>
      <w:numFmt w:val="lowerRoman"/>
      <w:lvlText w:val="%3."/>
      <w:lvlJc w:val="right"/>
      <w:pPr>
        <w:tabs>
          <w:tab w:val="num" w:pos="3894"/>
        </w:tabs>
        <w:ind w:left="3894" w:hanging="180"/>
      </w:pPr>
    </w:lvl>
    <w:lvl w:ilvl="3">
      <w:start w:val="1"/>
      <w:numFmt w:val="decimal"/>
      <w:lvlText w:val="%4."/>
      <w:lvlJc w:val="left"/>
      <w:pPr>
        <w:tabs>
          <w:tab w:val="num" w:pos="4614"/>
        </w:tabs>
        <w:ind w:left="4614" w:hanging="360"/>
      </w:pPr>
    </w:lvl>
    <w:lvl w:ilvl="4">
      <w:start w:val="1"/>
      <w:numFmt w:val="lowerLetter"/>
      <w:lvlText w:val="%5."/>
      <w:lvlJc w:val="left"/>
      <w:pPr>
        <w:tabs>
          <w:tab w:val="num" w:pos="5334"/>
        </w:tabs>
        <w:ind w:left="5334" w:hanging="360"/>
      </w:pPr>
    </w:lvl>
    <w:lvl w:ilvl="5">
      <w:start w:val="1"/>
      <w:numFmt w:val="lowerRoman"/>
      <w:lvlText w:val="%6."/>
      <w:lvlJc w:val="right"/>
      <w:pPr>
        <w:tabs>
          <w:tab w:val="num" w:pos="6054"/>
        </w:tabs>
        <w:ind w:left="6054" w:hanging="180"/>
      </w:pPr>
    </w:lvl>
    <w:lvl w:ilvl="6">
      <w:start w:val="1"/>
      <w:numFmt w:val="decimal"/>
      <w:lvlText w:val="%7."/>
      <w:lvlJc w:val="left"/>
      <w:pPr>
        <w:tabs>
          <w:tab w:val="num" w:pos="6774"/>
        </w:tabs>
        <w:ind w:left="6774" w:hanging="360"/>
      </w:pPr>
    </w:lvl>
    <w:lvl w:ilvl="7">
      <w:start w:val="1"/>
      <w:numFmt w:val="lowerLetter"/>
      <w:lvlText w:val="%8."/>
      <w:lvlJc w:val="left"/>
      <w:pPr>
        <w:tabs>
          <w:tab w:val="num" w:pos="7494"/>
        </w:tabs>
        <w:ind w:left="7494" w:hanging="360"/>
      </w:pPr>
    </w:lvl>
    <w:lvl w:ilvl="8">
      <w:start w:val="1"/>
      <w:numFmt w:val="lowerRoman"/>
      <w:lvlText w:val="%9."/>
      <w:lvlJc w:val="right"/>
      <w:pPr>
        <w:tabs>
          <w:tab w:val="num" w:pos="8214"/>
        </w:tabs>
        <w:ind w:left="8214" w:hanging="180"/>
      </w:pPr>
    </w:lvl>
  </w:abstractNum>
  <w:abstractNum w:abstractNumId="2">
    <w:nsid w:val="00000009"/>
    <w:multiLevelType w:val="multilevel"/>
    <w:tmpl w:val="00000009"/>
    <w:name w:val="WW8Num10"/>
    <w:lvl w:ilvl="0">
      <w:start w:val="1"/>
      <w:numFmt w:val="decimal"/>
      <w:lvlText w:val="%1."/>
      <w:lvlJc w:val="left"/>
      <w:pPr>
        <w:tabs>
          <w:tab w:val="num" w:pos="540"/>
        </w:tabs>
        <w:ind w:left="540" w:hanging="360"/>
      </w:pPr>
      <w:rPr>
        <w:rFonts w:ascii="Times New Roman" w:hAnsi="Times New Roman" w:cs="Times New Roman"/>
        <w:color w:val="auto"/>
        <w:sz w:val="24"/>
        <w:szCs w:val="24"/>
      </w:rPr>
    </w:lvl>
    <w:lvl w:ilvl="1">
      <w:start w:val="1"/>
      <w:numFmt w:val="decimal"/>
      <w:lvlText w:val="%2."/>
      <w:lvlJc w:val="left"/>
      <w:pPr>
        <w:tabs>
          <w:tab w:val="num" w:pos="900"/>
        </w:tabs>
        <w:ind w:left="900" w:hanging="360"/>
      </w:pPr>
    </w:lvl>
    <w:lvl w:ilvl="2">
      <w:start w:val="1"/>
      <w:numFmt w:val="decimal"/>
      <w:lvlText w:val="%3."/>
      <w:lvlJc w:val="left"/>
      <w:pPr>
        <w:tabs>
          <w:tab w:val="num" w:pos="1260"/>
        </w:tabs>
        <w:ind w:left="1260" w:hanging="360"/>
      </w:pPr>
    </w:lvl>
    <w:lvl w:ilvl="3">
      <w:start w:val="1"/>
      <w:numFmt w:val="decimal"/>
      <w:lvlText w:val="%4."/>
      <w:lvlJc w:val="left"/>
      <w:pPr>
        <w:tabs>
          <w:tab w:val="num" w:pos="1620"/>
        </w:tabs>
        <w:ind w:left="1620" w:hanging="360"/>
      </w:pPr>
    </w:lvl>
    <w:lvl w:ilvl="4">
      <w:start w:val="1"/>
      <w:numFmt w:val="decimal"/>
      <w:lvlText w:val="%5."/>
      <w:lvlJc w:val="left"/>
      <w:pPr>
        <w:tabs>
          <w:tab w:val="num" w:pos="1980"/>
        </w:tabs>
        <w:ind w:left="1980" w:hanging="360"/>
      </w:pPr>
    </w:lvl>
    <w:lvl w:ilvl="5">
      <w:start w:val="1"/>
      <w:numFmt w:val="decimal"/>
      <w:lvlText w:val="%6."/>
      <w:lvlJc w:val="left"/>
      <w:pPr>
        <w:tabs>
          <w:tab w:val="num" w:pos="2340"/>
        </w:tabs>
        <w:ind w:left="2340" w:hanging="360"/>
      </w:pPr>
    </w:lvl>
    <w:lvl w:ilvl="6">
      <w:start w:val="1"/>
      <w:numFmt w:val="decimal"/>
      <w:lvlText w:val="%7."/>
      <w:lvlJc w:val="left"/>
      <w:pPr>
        <w:tabs>
          <w:tab w:val="num" w:pos="2700"/>
        </w:tabs>
        <w:ind w:left="2700" w:hanging="360"/>
      </w:pPr>
    </w:lvl>
    <w:lvl w:ilvl="7">
      <w:start w:val="1"/>
      <w:numFmt w:val="decimal"/>
      <w:lvlText w:val="%8."/>
      <w:lvlJc w:val="left"/>
      <w:pPr>
        <w:tabs>
          <w:tab w:val="num" w:pos="3060"/>
        </w:tabs>
        <w:ind w:left="3060" w:hanging="360"/>
      </w:pPr>
    </w:lvl>
    <w:lvl w:ilvl="8">
      <w:start w:val="1"/>
      <w:numFmt w:val="decimal"/>
      <w:lvlText w:val="%9."/>
      <w:lvlJc w:val="left"/>
      <w:pPr>
        <w:tabs>
          <w:tab w:val="num" w:pos="3420"/>
        </w:tabs>
        <w:ind w:left="3420" w:hanging="360"/>
      </w:pPr>
    </w:lvl>
  </w:abstractNum>
  <w:abstractNum w:abstractNumId="3">
    <w:nsid w:val="00000011"/>
    <w:multiLevelType w:val="multilevel"/>
    <w:tmpl w:val="00000011"/>
    <w:name w:val="WW8Num64"/>
    <w:lvl w:ilvl="0">
      <w:start w:val="14"/>
      <w:numFmt w:val="decimal"/>
      <w:lvlText w:val="%1."/>
      <w:lvlJc w:val="left"/>
      <w:pPr>
        <w:tabs>
          <w:tab w:val="num" w:pos="357"/>
        </w:tabs>
        <w:ind w:left="357" w:hanging="357"/>
      </w:pPr>
      <w:rPr>
        <w:rFonts w:cs="Times New Roman"/>
      </w:rPr>
    </w:lvl>
    <w:lvl w:ilvl="1">
      <w:start w:val="1"/>
      <w:numFmt w:val="decimal"/>
      <w:lvlText w:val="%2)"/>
      <w:lvlJc w:val="left"/>
      <w:pPr>
        <w:tabs>
          <w:tab w:val="num" w:pos="709"/>
        </w:tabs>
        <w:ind w:left="709" w:hanging="352"/>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4"/>
    <w:multiLevelType w:val="singleLevel"/>
    <w:tmpl w:val="00000014"/>
    <w:name w:val="WW8Num20"/>
    <w:lvl w:ilvl="0">
      <w:start w:val="1"/>
      <w:numFmt w:val="decimal"/>
      <w:lvlText w:val="%1."/>
      <w:lvlJc w:val="left"/>
      <w:pPr>
        <w:tabs>
          <w:tab w:val="num" w:pos="1353"/>
        </w:tabs>
        <w:ind w:left="1353" w:hanging="360"/>
      </w:pPr>
      <w:rPr>
        <w:color w:val="auto"/>
        <w:sz w:val="24"/>
        <w:szCs w:val="24"/>
      </w:rPr>
    </w:lvl>
  </w:abstractNum>
  <w:abstractNum w:abstractNumId="5">
    <w:nsid w:val="00000016"/>
    <w:multiLevelType w:val="multilevel"/>
    <w:tmpl w:val="00000016"/>
    <w:name w:val="WW8Num22"/>
    <w:lvl w:ilvl="0">
      <w:start w:val="1"/>
      <w:numFmt w:val="decimal"/>
      <w:lvlText w:val="%1."/>
      <w:lvlJc w:val="left"/>
      <w:pPr>
        <w:tabs>
          <w:tab w:val="num" w:pos="360"/>
        </w:tabs>
        <w:ind w:left="360" w:hanging="360"/>
      </w:pPr>
      <w:rPr>
        <w:b w:val="0"/>
        <w:color w:val="auto"/>
      </w:rPr>
    </w:lvl>
    <w:lvl w:ilvl="1">
      <w:start w:val="1"/>
      <w:numFmt w:val="bullet"/>
      <w:lvlText w:val=""/>
      <w:lvlJc w:val="left"/>
      <w:pPr>
        <w:tabs>
          <w:tab w:val="num" w:pos="460"/>
        </w:tabs>
        <w:ind w:left="460" w:hanging="360"/>
      </w:pPr>
      <w:rPr>
        <w:rFonts w:ascii="Symbol" w:hAnsi="Symbol" w:cs="Symbol"/>
        <w:color w:val="auto"/>
      </w:rPr>
    </w:lvl>
    <w:lvl w:ilvl="2">
      <w:start w:val="1"/>
      <w:numFmt w:val="lowerRoman"/>
      <w:lvlText w:val="%3."/>
      <w:lvlJc w:val="right"/>
      <w:pPr>
        <w:tabs>
          <w:tab w:val="num" w:pos="2018"/>
        </w:tabs>
        <w:ind w:left="2018" w:hanging="18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6">
    <w:nsid w:val="0000001F"/>
    <w:multiLevelType w:val="multilevel"/>
    <w:tmpl w:val="6610D24C"/>
    <w:name w:val="WW8Num79"/>
    <w:lvl w:ilvl="0">
      <w:start w:val="1"/>
      <w:numFmt w:val="decimal"/>
      <w:lvlText w:val="%1."/>
      <w:lvlJc w:val="left"/>
      <w:pPr>
        <w:tabs>
          <w:tab w:val="num" w:pos="360"/>
        </w:tabs>
        <w:ind w:left="360" w:hanging="360"/>
      </w:pPr>
      <w:rPr>
        <w:rFonts w:cs="Times New Roman"/>
        <w:b w:val="0"/>
        <w:color w:val="auto"/>
        <w:sz w:val="22"/>
        <w:szCs w:val="22"/>
      </w:rPr>
    </w:lvl>
    <w:lvl w:ilvl="1">
      <w:start w:val="1"/>
      <w:numFmt w:val="decimal"/>
      <w:lvlText w:val="%2)"/>
      <w:lvlJc w:val="left"/>
      <w:pPr>
        <w:tabs>
          <w:tab w:val="num" w:pos="1072"/>
        </w:tabs>
        <w:ind w:left="1072" w:hanging="352"/>
      </w:pPr>
      <w:rPr>
        <w:rFonts w:cs="Times New Roman"/>
        <w:b/>
        <w:color w:val="FF0000"/>
      </w:rPr>
    </w:lvl>
    <w:lvl w:ilvl="2">
      <w:start w:val="1"/>
      <w:numFmt w:val="lowerLetter"/>
      <w:lvlText w:val="%3)"/>
      <w:lvlJc w:val="left"/>
      <w:pPr>
        <w:tabs>
          <w:tab w:val="num" w:pos="1980"/>
        </w:tabs>
        <w:ind w:left="198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nsid w:val="00000020"/>
    <w:multiLevelType w:val="multilevel"/>
    <w:tmpl w:val="00000020"/>
    <w:name w:val="WW8Num8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00000024"/>
    <w:multiLevelType w:val="multilevel"/>
    <w:tmpl w:val="0352D12C"/>
    <w:name w:val="WW8Num48"/>
    <w:lvl w:ilvl="0">
      <w:start w:val="1"/>
      <w:numFmt w:val="decimal"/>
      <w:lvlText w:val="%1."/>
      <w:lvlJc w:val="left"/>
      <w:pPr>
        <w:tabs>
          <w:tab w:val="num" w:pos="360"/>
        </w:tabs>
        <w:ind w:left="360" w:hanging="360"/>
      </w:pPr>
      <w:rPr>
        <w:rFonts w:cs="Times New Roman"/>
        <w:b w:val="0"/>
        <w:color w:val="auto"/>
      </w:rPr>
    </w:lvl>
    <w:lvl w:ilvl="1">
      <w:start w:val="1"/>
      <w:numFmt w:val="decimal"/>
      <w:lvlText w:val="%1.%2"/>
      <w:lvlJc w:val="left"/>
      <w:pPr>
        <w:tabs>
          <w:tab w:val="num" w:pos="801"/>
        </w:tabs>
        <w:ind w:left="801" w:hanging="375"/>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9">
    <w:nsid w:val="00000025"/>
    <w:multiLevelType w:val="multilevel"/>
    <w:tmpl w:val="90989256"/>
    <w:name w:val="WW8Num85"/>
    <w:lvl w:ilvl="0">
      <w:start w:val="1"/>
      <w:numFmt w:val="decimal"/>
      <w:lvlText w:val="%1."/>
      <w:lvlJc w:val="left"/>
      <w:pPr>
        <w:tabs>
          <w:tab w:val="num" w:pos="360"/>
        </w:tabs>
        <w:ind w:left="360" w:hanging="360"/>
      </w:pPr>
      <w:rPr>
        <w:rFonts w:cs="Times New Roman"/>
        <w:b w:val="0"/>
        <w:color w:val="auto"/>
        <w:sz w:val="20"/>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0">
    <w:nsid w:val="0000002B"/>
    <w:multiLevelType w:val="multilevel"/>
    <w:tmpl w:val="46547FDA"/>
    <w:name w:val="WW8Num91"/>
    <w:lvl w:ilvl="0">
      <w:start w:val="1"/>
      <w:numFmt w:val="decimal"/>
      <w:lvlText w:val="%1."/>
      <w:lvlJc w:val="left"/>
      <w:pPr>
        <w:tabs>
          <w:tab w:val="num" w:pos="357"/>
        </w:tabs>
        <w:ind w:left="357" w:hanging="357"/>
      </w:pPr>
      <w:rPr>
        <w:rFonts w:cs="Times New Roman"/>
        <w:b w:val="0"/>
      </w:rPr>
    </w:lvl>
    <w:lvl w:ilvl="1">
      <w:start w:val="1"/>
      <w:numFmt w:val="decimal"/>
      <w:lvlText w:val="%2)"/>
      <w:lvlJc w:val="left"/>
      <w:pPr>
        <w:tabs>
          <w:tab w:val="num" w:pos="709"/>
        </w:tabs>
        <w:ind w:left="709" w:hanging="352"/>
      </w:pPr>
      <w:rPr>
        <w:rFonts w:cs="Times New Roman"/>
      </w:rPr>
    </w:lvl>
    <w:lvl w:ilvl="2">
      <w:start w:val="3"/>
      <w:numFmt w:val="decimal"/>
      <w:lvlText w:val="%3."/>
      <w:lvlJc w:val="left"/>
      <w:pPr>
        <w:tabs>
          <w:tab w:val="num" w:pos="357"/>
        </w:tabs>
        <w:ind w:left="357" w:hanging="357"/>
      </w:pPr>
      <w:rPr>
        <w:rFonts w:cs="Times New Roman"/>
      </w:rPr>
    </w:lvl>
    <w:lvl w:ilvl="3">
      <w:start w:val="1"/>
      <w:numFmt w:val="decimal"/>
      <w:lvlText w:val="%4)"/>
      <w:lvlJc w:val="left"/>
      <w:pPr>
        <w:tabs>
          <w:tab w:val="num" w:pos="709"/>
        </w:tabs>
        <w:ind w:left="709" w:hanging="352"/>
      </w:pPr>
      <w:rPr>
        <w:rFonts w:cs="Times New Roman"/>
      </w:rPr>
    </w:lvl>
    <w:lvl w:ilvl="4">
      <w:start w:val="5"/>
      <w:numFmt w:val="upperRoman"/>
      <w:lvlText w:val="%5&gt;"/>
      <w:lvlJc w:val="left"/>
      <w:pPr>
        <w:tabs>
          <w:tab w:val="num" w:pos="3960"/>
        </w:tabs>
        <w:ind w:left="3960" w:hanging="720"/>
      </w:pPr>
      <w:rPr>
        <w:rFonts w:cs="Times New Roman"/>
      </w:rPr>
    </w:lvl>
    <w:lvl w:ilvl="5">
      <w:start w:val="5"/>
      <w:numFmt w:val="upperRoman"/>
      <w:lvlText w:val="%6."/>
      <w:lvlJc w:val="left"/>
      <w:pPr>
        <w:tabs>
          <w:tab w:val="num" w:pos="4860"/>
        </w:tabs>
        <w:ind w:left="4860" w:hanging="72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00000030"/>
    <w:multiLevelType w:val="multilevel"/>
    <w:tmpl w:val="A23E9C70"/>
    <w:name w:val="WW8Num96"/>
    <w:lvl w:ilvl="0">
      <w:start w:val="1"/>
      <w:numFmt w:val="decimal"/>
      <w:lvlText w:val="%1."/>
      <w:lvlJc w:val="left"/>
      <w:pPr>
        <w:tabs>
          <w:tab w:val="num" w:pos="357"/>
        </w:tabs>
        <w:ind w:left="357" w:hanging="357"/>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00000035"/>
    <w:multiLevelType w:val="multilevel"/>
    <w:tmpl w:val="00000035"/>
    <w:name w:val="WW8Num102"/>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00000067"/>
    <w:multiLevelType w:val="multilevel"/>
    <w:tmpl w:val="C16CBE28"/>
    <w:name w:val="WWNum102"/>
    <w:lvl w:ilvl="0">
      <w:start w:val="1"/>
      <w:numFmt w:val="bullet"/>
      <w:lvlText w:val=""/>
      <w:lvlJc w:val="left"/>
      <w:pPr>
        <w:tabs>
          <w:tab w:val="num" w:pos="644"/>
        </w:tabs>
        <w:ind w:left="644" w:hanging="360"/>
      </w:pPr>
      <w:rPr>
        <w:rFonts w:ascii="Symbol" w:hAnsi="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12C1408"/>
    <w:multiLevelType w:val="hybridMultilevel"/>
    <w:tmpl w:val="A5AEA3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1792431"/>
    <w:multiLevelType w:val="hybridMultilevel"/>
    <w:tmpl w:val="86249368"/>
    <w:lvl w:ilvl="0" w:tplc="BD18CE36">
      <w:start w:val="17"/>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nsid w:val="048A4F84"/>
    <w:multiLevelType w:val="hybridMultilevel"/>
    <w:tmpl w:val="924CEDCA"/>
    <w:lvl w:ilvl="0" w:tplc="6F78E984">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nsid w:val="075748BB"/>
    <w:multiLevelType w:val="hybridMultilevel"/>
    <w:tmpl w:val="CB96BE6E"/>
    <w:lvl w:ilvl="0" w:tplc="A4A83948">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0D8B468B"/>
    <w:multiLevelType w:val="multilevel"/>
    <w:tmpl w:val="12386D28"/>
    <w:name w:val="WW8Num962"/>
    <w:lvl w:ilvl="0">
      <w:start w:val="2"/>
      <w:numFmt w:val="decimal"/>
      <w:lvlText w:val="%1."/>
      <w:lvlJc w:val="left"/>
      <w:pPr>
        <w:tabs>
          <w:tab w:val="num" w:pos="357"/>
        </w:tabs>
        <w:ind w:left="357" w:hanging="357"/>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nsid w:val="146A55F6"/>
    <w:multiLevelType w:val="hybridMultilevel"/>
    <w:tmpl w:val="D66450CA"/>
    <w:lvl w:ilvl="0" w:tplc="DD440DC6">
      <w:start w:val="13"/>
      <w:numFmt w:val="decimal"/>
      <w:lvlText w:val="%1."/>
      <w:lvlJc w:val="left"/>
      <w:pPr>
        <w:ind w:left="786" w:hanging="360"/>
      </w:pPr>
      <w:rPr>
        <w:rFonts w:hint="default"/>
        <w:sz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17F309C6"/>
    <w:multiLevelType w:val="multilevel"/>
    <w:tmpl w:val="B7F817D0"/>
    <w:lvl w:ilvl="0">
      <w:start w:val="1"/>
      <w:numFmt w:val="none"/>
      <w:pStyle w:val="Nagwek1"/>
      <w:lvlText w:val="I."/>
      <w:lvlJc w:val="left"/>
      <w:pPr>
        <w:tabs>
          <w:tab w:val="num" w:pos="360"/>
        </w:tabs>
        <w:ind w:left="0" w:firstLine="0"/>
      </w:pPr>
      <w:rPr>
        <w:rFonts w:hint="default"/>
        <w:b w:val="0"/>
      </w:rPr>
    </w:lvl>
    <w:lvl w:ilvl="1">
      <w:start w:val="1"/>
      <w:numFmt w:val="upperLetter"/>
      <w:pStyle w:val="Nagwek2"/>
      <w:lvlText w:val="%2."/>
      <w:lvlJc w:val="left"/>
      <w:pPr>
        <w:tabs>
          <w:tab w:val="num" w:pos="1080"/>
        </w:tabs>
        <w:ind w:left="720" w:firstLine="0"/>
      </w:pPr>
      <w:rPr>
        <w:rFonts w:hint="default"/>
      </w:rPr>
    </w:lvl>
    <w:lvl w:ilvl="2">
      <w:start w:val="1"/>
      <w:numFmt w:val="decimal"/>
      <w:pStyle w:val="Nagwek3"/>
      <w:lvlText w:val="%3."/>
      <w:lvlJc w:val="left"/>
      <w:pPr>
        <w:tabs>
          <w:tab w:val="num" w:pos="1800"/>
        </w:tabs>
        <w:ind w:left="1440" w:firstLine="0"/>
      </w:pPr>
      <w:rPr>
        <w:rFonts w:hint="default"/>
      </w:rPr>
    </w:lvl>
    <w:lvl w:ilvl="3">
      <w:start w:val="1"/>
      <w:numFmt w:val="lowerLetter"/>
      <w:pStyle w:val="Nagwek4"/>
      <w:lvlText w:val="%4)"/>
      <w:lvlJc w:val="left"/>
      <w:pPr>
        <w:tabs>
          <w:tab w:val="num" w:pos="2520"/>
        </w:tabs>
        <w:ind w:left="216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21">
    <w:nsid w:val="1A5F52CB"/>
    <w:multiLevelType w:val="hybridMultilevel"/>
    <w:tmpl w:val="3E024CE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AFA2C04"/>
    <w:multiLevelType w:val="hybridMultilevel"/>
    <w:tmpl w:val="AB405884"/>
    <w:lvl w:ilvl="0" w:tplc="342A86C4">
      <w:start w:val="1"/>
      <w:numFmt w:val="decimal"/>
      <w:lvlText w:val="%1)"/>
      <w:lvlJc w:val="left"/>
      <w:pPr>
        <w:ind w:left="1429" w:hanging="360"/>
      </w:pPr>
      <w:rPr>
        <w:rFonts w:ascii="Times New Roman" w:eastAsia="Times New Roman" w:hAnsi="Times New Roman" w:cs="Times New Roman"/>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nsid w:val="1B0370F1"/>
    <w:multiLevelType w:val="hybridMultilevel"/>
    <w:tmpl w:val="5A8892A2"/>
    <w:lvl w:ilvl="0" w:tplc="3C86686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1B1F2268"/>
    <w:multiLevelType w:val="hybridMultilevel"/>
    <w:tmpl w:val="D5D280FA"/>
    <w:lvl w:ilvl="0" w:tplc="894831C0">
      <w:start w:val="1"/>
      <w:numFmt w:val="decimal"/>
      <w:lvlText w:val="%1."/>
      <w:lvlJc w:val="left"/>
      <w:pPr>
        <w:ind w:left="-768" w:hanging="360"/>
      </w:pPr>
      <w:rPr>
        <w:rFonts w:ascii="Times New Roman" w:eastAsia="Times New Roman" w:hAnsi="Times New Roman" w:cs="Times New Roman"/>
      </w:rPr>
    </w:lvl>
    <w:lvl w:ilvl="1" w:tplc="04150019">
      <w:start w:val="1"/>
      <w:numFmt w:val="lowerLetter"/>
      <w:lvlText w:val="%2."/>
      <w:lvlJc w:val="left"/>
      <w:pPr>
        <w:ind w:left="-48" w:hanging="360"/>
      </w:pPr>
    </w:lvl>
    <w:lvl w:ilvl="2" w:tplc="0415001B" w:tentative="1">
      <w:start w:val="1"/>
      <w:numFmt w:val="lowerRoman"/>
      <w:lvlText w:val="%3."/>
      <w:lvlJc w:val="right"/>
      <w:pPr>
        <w:ind w:left="672" w:hanging="180"/>
      </w:pPr>
    </w:lvl>
    <w:lvl w:ilvl="3" w:tplc="0415000F" w:tentative="1">
      <w:start w:val="1"/>
      <w:numFmt w:val="decimal"/>
      <w:lvlText w:val="%4."/>
      <w:lvlJc w:val="left"/>
      <w:pPr>
        <w:ind w:left="1392" w:hanging="360"/>
      </w:pPr>
    </w:lvl>
    <w:lvl w:ilvl="4" w:tplc="04150019" w:tentative="1">
      <w:start w:val="1"/>
      <w:numFmt w:val="lowerLetter"/>
      <w:lvlText w:val="%5."/>
      <w:lvlJc w:val="left"/>
      <w:pPr>
        <w:ind w:left="2112" w:hanging="360"/>
      </w:pPr>
    </w:lvl>
    <w:lvl w:ilvl="5" w:tplc="0415001B" w:tentative="1">
      <w:start w:val="1"/>
      <w:numFmt w:val="lowerRoman"/>
      <w:lvlText w:val="%6."/>
      <w:lvlJc w:val="right"/>
      <w:pPr>
        <w:ind w:left="2832" w:hanging="180"/>
      </w:pPr>
    </w:lvl>
    <w:lvl w:ilvl="6" w:tplc="0415000F" w:tentative="1">
      <w:start w:val="1"/>
      <w:numFmt w:val="decimal"/>
      <w:lvlText w:val="%7."/>
      <w:lvlJc w:val="left"/>
      <w:pPr>
        <w:ind w:left="3552" w:hanging="360"/>
      </w:pPr>
    </w:lvl>
    <w:lvl w:ilvl="7" w:tplc="04150019" w:tentative="1">
      <w:start w:val="1"/>
      <w:numFmt w:val="lowerLetter"/>
      <w:lvlText w:val="%8."/>
      <w:lvlJc w:val="left"/>
      <w:pPr>
        <w:ind w:left="4272" w:hanging="360"/>
      </w:pPr>
    </w:lvl>
    <w:lvl w:ilvl="8" w:tplc="0415001B" w:tentative="1">
      <w:start w:val="1"/>
      <w:numFmt w:val="lowerRoman"/>
      <w:lvlText w:val="%9."/>
      <w:lvlJc w:val="right"/>
      <w:pPr>
        <w:ind w:left="4992" w:hanging="180"/>
      </w:pPr>
    </w:lvl>
  </w:abstractNum>
  <w:abstractNum w:abstractNumId="25">
    <w:nsid w:val="1DB909C2"/>
    <w:multiLevelType w:val="multilevel"/>
    <w:tmpl w:val="011CD6CC"/>
    <w:lvl w:ilvl="0">
      <w:start w:val="1"/>
      <w:numFmt w:val="decimal"/>
      <w:lvlText w:val="%1."/>
      <w:lvlJc w:val="left"/>
      <w:pPr>
        <w:tabs>
          <w:tab w:val="num" w:pos="360"/>
        </w:tabs>
        <w:ind w:left="360" w:hanging="360"/>
      </w:pPr>
      <w:rPr>
        <w:b w:val="0"/>
        <w:sz w:val="22"/>
        <w:szCs w:val="22"/>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nsid w:val="1EE3197E"/>
    <w:multiLevelType w:val="multilevel"/>
    <w:tmpl w:val="82800258"/>
    <w:lvl w:ilvl="0">
      <w:start w:val="1"/>
      <w:numFmt w:val="decimal"/>
      <w:lvlText w:val="%1."/>
      <w:lvlJc w:val="left"/>
      <w:pPr>
        <w:tabs>
          <w:tab w:val="num" w:pos="432"/>
        </w:tabs>
        <w:ind w:left="432" w:hanging="432"/>
      </w:pPr>
      <w:rPr>
        <w:rFonts w:ascii="Arial" w:hAnsi="Arial" w:cs="Arial" w:hint="default"/>
        <w:b w:val="0"/>
        <w:i w:val="0"/>
        <w:sz w:val="20"/>
        <w:szCs w:val="20"/>
      </w:rPr>
    </w:lvl>
    <w:lvl w:ilvl="1">
      <w:start w:val="1"/>
      <w:numFmt w:val="decimal"/>
      <w:lvlText w:val="%2."/>
      <w:lvlJc w:val="left"/>
      <w:pPr>
        <w:tabs>
          <w:tab w:val="num" w:pos="680"/>
        </w:tabs>
        <w:ind w:left="680" w:hanging="680"/>
      </w:pPr>
      <w:rPr>
        <w:rFonts w:ascii="Times New Roman" w:eastAsia="Times New Roman" w:hAnsi="Times New Roman" w:cs="Times New Roman" w:hint="default"/>
        <w:b w:val="0"/>
        <w:i w:val="0"/>
        <w:color w:val="auto"/>
        <w:sz w:val="22"/>
        <w:szCs w:val="22"/>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271873E9"/>
    <w:multiLevelType w:val="hybridMultilevel"/>
    <w:tmpl w:val="C69A8A1C"/>
    <w:lvl w:ilvl="0" w:tplc="CD1664F6">
      <w:start w:val="1"/>
      <w:numFmt w:val="lowerLetter"/>
      <w:lvlText w:val="%1)"/>
      <w:lvlJc w:val="left"/>
      <w:pPr>
        <w:ind w:left="1080" w:hanging="360"/>
      </w:pPr>
      <w:rPr>
        <w:b w:val="0"/>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nsid w:val="28285277"/>
    <w:multiLevelType w:val="hybridMultilevel"/>
    <w:tmpl w:val="F6C81E7A"/>
    <w:lvl w:ilvl="0" w:tplc="3274E6EE">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29">
    <w:nsid w:val="2A4D0711"/>
    <w:multiLevelType w:val="hybridMultilevel"/>
    <w:tmpl w:val="6AC2049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nsid w:val="2AF826F6"/>
    <w:multiLevelType w:val="hybridMultilevel"/>
    <w:tmpl w:val="6CAC8B84"/>
    <w:lvl w:ilvl="0" w:tplc="0415000F">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DC80906"/>
    <w:multiLevelType w:val="hybridMultilevel"/>
    <w:tmpl w:val="E1CC0D4C"/>
    <w:lvl w:ilvl="0" w:tplc="6212BE82">
      <w:start w:val="1"/>
      <w:numFmt w:val="lowerLetter"/>
      <w:lvlText w:val="%1)"/>
      <w:lvlJc w:val="left"/>
      <w:pPr>
        <w:tabs>
          <w:tab w:val="num" w:pos="720"/>
        </w:tabs>
        <w:ind w:left="720" w:hanging="360"/>
      </w:pPr>
      <w:rPr>
        <w:color w:val="auto"/>
      </w:rPr>
    </w:lvl>
    <w:lvl w:ilvl="1" w:tplc="04150019">
      <w:start w:val="1"/>
      <w:numFmt w:val="lowerLetter"/>
      <w:lvlText w:val="%2."/>
      <w:lvlJc w:val="left"/>
      <w:pPr>
        <w:tabs>
          <w:tab w:val="num" w:pos="1876"/>
        </w:tabs>
        <w:ind w:left="1876" w:hanging="360"/>
      </w:pPr>
    </w:lvl>
    <w:lvl w:ilvl="2" w:tplc="0415001B">
      <w:start w:val="1"/>
      <w:numFmt w:val="lowerRoman"/>
      <w:lvlText w:val="%3."/>
      <w:lvlJc w:val="right"/>
      <w:pPr>
        <w:tabs>
          <w:tab w:val="num" w:pos="2596"/>
        </w:tabs>
        <w:ind w:left="2596" w:hanging="180"/>
      </w:pPr>
    </w:lvl>
    <w:lvl w:ilvl="3" w:tplc="0415000F">
      <w:start w:val="1"/>
      <w:numFmt w:val="decimal"/>
      <w:lvlText w:val="%4."/>
      <w:lvlJc w:val="left"/>
      <w:pPr>
        <w:tabs>
          <w:tab w:val="num" w:pos="3316"/>
        </w:tabs>
        <w:ind w:left="3316" w:hanging="360"/>
      </w:pPr>
    </w:lvl>
    <w:lvl w:ilvl="4" w:tplc="04150019">
      <w:start w:val="1"/>
      <w:numFmt w:val="lowerLetter"/>
      <w:lvlText w:val="%5."/>
      <w:lvlJc w:val="left"/>
      <w:pPr>
        <w:tabs>
          <w:tab w:val="num" w:pos="4036"/>
        </w:tabs>
        <w:ind w:left="4036" w:hanging="360"/>
      </w:pPr>
    </w:lvl>
    <w:lvl w:ilvl="5" w:tplc="0415001B">
      <w:start w:val="1"/>
      <w:numFmt w:val="lowerRoman"/>
      <w:lvlText w:val="%6."/>
      <w:lvlJc w:val="right"/>
      <w:pPr>
        <w:tabs>
          <w:tab w:val="num" w:pos="4756"/>
        </w:tabs>
        <w:ind w:left="4756" w:hanging="180"/>
      </w:pPr>
    </w:lvl>
    <w:lvl w:ilvl="6" w:tplc="0415000F">
      <w:start w:val="1"/>
      <w:numFmt w:val="decimal"/>
      <w:lvlText w:val="%7."/>
      <w:lvlJc w:val="left"/>
      <w:pPr>
        <w:tabs>
          <w:tab w:val="num" w:pos="5476"/>
        </w:tabs>
        <w:ind w:left="5476" w:hanging="360"/>
      </w:pPr>
    </w:lvl>
    <w:lvl w:ilvl="7" w:tplc="04150019">
      <w:start w:val="1"/>
      <w:numFmt w:val="lowerLetter"/>
      <w:lvlText w:val="%8."/>
      <w:lvlJc w:val="left"/>
      <w:pPr>
        <w:tabs>
          <w:tab w:val="num" w:pos="6196"/>
        </w:tabs>
        <w:ind w:left="6196" w:hanging="360"/>
      </w:pPr>
    </w:lvl>
    <w:lvl w:ilvl="8" w:tplc="0415001B">
      <w:start w:val="1"/>
      <w:numFmt w:val="lowerRoman"/>
      <w:lvlText w:val="%9."/>
      <w:lvlJc w:val="right"/>
      <w:pPr>
        <w:tabs>
          <w:tab w:val="num" w:pos="6916"/>
        </w:tabs>
        <w:ind w:left="6916" w:hanging="180"/>
      </w:pPr>
    </w:lvl>
  </w:abstractNum>
  <w:abstractNum w:abstractNumId="32">
    <w:nsid w:val="330638AE"/>
    <w:multiLevelType w:val="hybridMultilevel"/>
    <w:tmpl w:val="D722DDBA"/>
    <w:name w:val="WW8Num6522"/>
    <w:lvl w:ilvl="0" w:tplc="ED882C42">
      <w:start w:val="1"/>
      <w:numFmt w:val="bullet"/>
      <w:lvlText w:val="−"/>
      <w:lvlJc w:val="left"/>
      <w:pPr>
        <w:ind w:left="-132" w:hanging="360"/>
      </w:pPr>
      <w:rPr>
        <w:rFonts w:ascii="Times New Roman" w:hAnsi="Times New Roman" w:cs="Times New Roman" w:hint="default"/>
        <w:color w:val="auto"/>
      </w:rPr>
    </w:lvl>
    <w:lvl w:ilvl="1" w:tplc="04150019" w:tentative="1">
      <w:start w:val="1"/>
      <w:numFmt w:val="bullet"/>
      <w:lvlText w:val="o"/>
      <w:lvlJc w:val="left"/>
      <w:pPr>
        <w:ind w:left="588" w:hanging="360"/>
      </w:pPr>
      <w:rPr>
        <w:rFonts w:ascii="Courier New" w:hAnsi="Courier New" w:cs="Courier New" w:hint="default"/>
      </w:rPr>
    </w:lvl>
    <w:lvl w:ilvl="2" w:tplc="0415001B" w:tentative="1">
      <w:start w:val="1"/>
      <w:numFmt w:val="bullet"/>
      <w:lvlText w:val=""/>
      <w:lvlJc w:val="left"/>
      <w:pPr>
        <w:ind w:left="1308" w:hanging="360"/>
      </w:pPr>
      <w:rPr>
        <w:rFonts w:ascii="Wingdings" w:hAnsi="Wingdings" w:hint="default"/>
      </w:rPr>
    </w:lvl>
    <w:lvl w:ilvl="3" w:tplc="0415000F" w:tentative="1">
      <w:start w:val="1"/>
      <w:numFmt w:val="bullet"/>
      <w:lvlText w:val=""/>
      <w:lvlJc w:val="left"/>
      <w:pPr>
        <w:ind w:left="2028" w:hanging="360"/>
      </w:pPr>
      <w:rPr>
        <w:rFonts w:ascii="Symbol" w:hAnsi="Symbol" w:hint="default"/>
      </w:rPr>
    </w:lvl>
    <w:lvl w:ilvl="4" w:tplc="04150019" w:tentative="1">
      <w:start w:val="1"/>
      <w:numFmt w:val="bullet"/>
      <w:lvlText w:val="o"/>
      <w:lvlJc w:val="left"/>
      <w:pPr>
        <w:ind w:left="2748" w:hanging="360"/>
      </w:pPr>
      <w:rPr>
        <w:rFonts w:ascii="Courier New" w:hAnsi="Courier New" w:cs="Courier New" w:hint="default"/>
      </w:rPr>
    </w:lvl>
    <w:lvl w:ilvl="5" w:tplc="0415001B" w:tentative="1">
      <w:start w:val="1"/>
      <w:numFmt w:val="bullet"/>
      <w:lvlText w:val=""/>
      <w:lvlJc w:val="left"/>
      <w:pPr>
        <w:ind w:left="3468" w:hanging="360"/>
      </w:pPr>
      <w:rPr>
        <w:rFonts w:ascii="Wingdings" w:hAnsi="Wingdings" w:hint="default"/>
      </w:rPr>
    </w:lvl>
    <w:lvl w:ilvl="6" w:tplc="0415000F" w:tentative="1">
      <w:start w:val="1"/>
      <w:numFmt w:val="bullet"/>
      <w:lvlText w:val=""/>
      <w:lvlJc w:val="left"/>
      <w:pPr>
        <w:ind w:left="4188" w:hanging="360"/>
      </w:pPr>
      <w:rPr>
        <w:rFonts w:ascii="Symbol" w:hAnsi="Symbol" w:hint="default"/>
      </w:rPr>
    </w:lvl>
    <w:lvl w:ilvl="7" w:tplc="04150019" w:tentative="1">
      <w:start w:val="1"/>
      <w:numFmt w:val="bullet"/>
      <w:lvlText w:val="o"/>
      <w:lvlJc w:val="left"/>
      <w:pPr>
        <w:ind w:left="4908" w:hanging="360"/>
      </w:pPr>
      <w:rPr>
        <w:rFonts w:ascii="Courier New" w:hAnsi="Courier New" w:cs="Courier New" w:hint="default"/>
      </w:rPr>
    </w:lvl>
    <w:lvl w:ilvl="8" w:tplc="0415001B" w:tentative="1">
      <w:start w:val="1"/>
      <w:numFmt w:val="bullet"/>
      <w:lvlText w:val=""/>
      <w:lvlJc w:val="left"/>
      <w:pPr>
        <w:ind w:left="5628" w:hanging="360"/>
      </w:pPr>
      <w:rPr>
        <w:rFonts w:ascii="Wingdings" w:hAnsi="Wingdings" w:hint="default"/>
      </w:rPr>
    </w:lvl>
  </w:abstractNum>
  <w:abstractNum w:abstractNumId="33">
    <w:nsid w:val="348D400F"/>
    <w:multiLevelType w:val="hybridMultilevel"/>
    <w:tmpl w:val="6548E5EE"/>
    <w:lvl w:ilvl="0" w:tplc="CC103792">
      <w:start w:val="1"/>
      <w:numFmt w:val="lowerLetter"/>
      <w:lvlText w:val="%1)"/>
      <w:lvlJc w:val="left"/>
      <w:pPr>
        <w:ind w:left="1040" w:hanging="360"/>
      </w:pPr>
    </w:lvl>
    <w:lvl w:ilvl="1" w:tplc="04150003">
      <w:start w:val="1"/>
      <w:numFmt w:val="lowerLetter"/>
      <w:lvlText w:val="%2."/>
      <w:lvlJc w:val="left"/>
      <w:pPr>
        <w:ind w:left="1760" w:hanging="360"/>
      </w:pPr>
    </w:lvl>
    <w:lvl w:ilvl="2" w:tplc="04150005">
      <w:start w:val="1"/>
      <w:numFmt w:val="lowerRoman"/>
      <w:lvlText w:val="%3."/>
      <w:lvlJc w:val="right"/>
      <w:pPr>
        <w:ind w:left="2480" w:hanging="180"/>
      </w:pPr>
    </w:lvl>
    <w:lvl w:ilvl="3" w:tplc="04150001">
      <w:start w:val="1"/>
      <w:numFmt w:val="decimal"/>
      <w:lvlText w:val="%4."/>
      <w:lvlJc w:val="left"/>
      <w:pPr>
        <w:ind w:left="3200" w:hanging="360"/>
      </w:pPr>
    </w:lvl>
    <w:lvl w:ilvl="4" w:tplc="04150003">
      <w:start w:val="1"/>
      <w:numFmt w:val="lowerLetter"/>
      <w:lvlText w:val="%5."/>
      <w:lvlJc w:val="left"/>
      <w:pPr>
        <w:ind w:left="3920" w:hanging="360"/>
      </w:pPr>
    </w:lvl>
    <w:lvl w:ilvl="5" w:tplc="04150005">
      <w:start w:val="1"/>
      <w:numFmt w:val="lowerRoman"/>
      <w:lvlText w:val="%6."/>
      <w:lvlJc w:val="right"/>
      <w:pPr>
        <w:ind w:left="4640" w:hanging="180"/>
      </w:pPr>
    </w:lvl>
    <w:lvl w:ilvl="6" w:tplc="04150001">
      <w:start w:val="1"/>
      <w:numFmt w:val="decimal"/>
      <w:lvlText w:val="%7."/>
      <w:lvlJc w:val="left"/>
      <w:pPr>
        <w:ind w:left="5360" w:hanging="360"/>
      </w:pPr>
    </w:lvl>
    <w:lvl w:ilvl="7" w:tplc="04150003">
      <w:start w:val="1"/>
      <w:numFmt w:val="lowerLetter"/>
      <w:lvlText w:val="%8."/>
      <w:lvlJc w:val="left"/>
      <w:pPr>
        <w:ind w:left="6080" w:hanging="360"/>
      </w:pPr>
    </w:lvl>
    <w:lvl w:ilvl="8" w:tplc="04150005">
      <w:start w:val="1"/>
      <w:numFmt w:val="lowerRoman"/>
      <w:lvlText w:val="%9."/>
      <w:lvlJc w:val="right"/>
      <w:pPr>
        <w:ind w:left="6800" w:hanging="180"/>
      </w:pPr>
    </w:lvl>
  </w:abstractNum>
  <w:abstractNum w:abstractNumId="34">
    <w:nsid w:val="369F3166"/>
    <w:multiLevelType w:val="hybridMultilevel"/>
    <w:tmpl w:val="5686A518"/>
    <w:lvl w:ilvl="0" w:tplc="F79239D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9D433D2"/>
    <w:multiLevelType w:val="hybridMultilevel"/>
    <w:tmpl w:val="4CC6A62E"/>
    <w:lvl w:ilvl="0" w:tplc="CA74372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BD76EEE"/>
    <w:multiLevelType w:val="hybridMultilevel"/>
    <w:tmpl w:val="0282ADD0"/>
    <w:lvl w:ilvl="0" w:tplc="0415000F">
      <w:start w:val="1"/>
      <w:numFmt w:val="bullet"/>
      <w:lvlText w:val=""/>
      <w:lvlJc w:val="left"/>
      <w:pPr>
        <w:ind w:left="1440" w:hanging="360"/>
      </w:pPr>
      <w:rPr>
        <w:rFonts w:ascii="Symbol" w:hAnsi="Symbol"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37">
    <w:nsid w:val="41C42DDC"/>
    <w:multiLevelType w:val="hybridMultilevel"/>
    <w:tmpl w:val="2962D9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nsid w:val="453414E4"/>
    <w:multiLevelType w:val="hybridMultilevel"/>
    <w:tmpl w:val="4328AF56"/>
    <w:lvl w:ilvl="0" w:tplc="10A4A5C2">
      <w:start w:val="12"/>
      <w:numFmt w:val="decimal"/>
      <w:lvlText w:val="%1."/>
      <w:lvlJc w:val="left"/>
      <w:pPr>
        <w:ind w:left="360" w:hanging="360"/>
      </w:pPr>
      <w:rPr>
        <w:rFonts w:hint="default"/>
        <w:b w:val="0"/>
        <w:sz w:val="2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39">
    <w:nsid w:val="455D4AEE"/>
    <w:multiLevelType w:val="hybridMultilevel"/>
    <w:tmpl w:val="873A35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5C14E56"/>
    <w:multiLevelType w:val="hybridMultilevel"/>
    <w:tmpl w:val="BA362912"/>
    <w:lvl w:ilvl="0" w:tplc="5220031C">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nsid w:val="49686A1B"/>
    <w:multiLevelType w:val="hybridMultilevel"/>
    <w:tmpl w:val="5ABAFB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4985292A"/>
    <w:multiLevelType w:val="multilevel"/>
    <w:tmpl w:val="9C60BB32"/>
    <w:lvl w:ilvl="0">
      <w:start w:val="3"/>
      <w:numFmt w:val="decimal"/>
      <w:lvlText w:val="%1."/>
      <w:lvlJc w:val="left"/>
      <w:pPr>
        <w:tabs>
          <w:tab w:val="num" w:pos="432"/>
        </w:tabs>
        <w:ind w:left="432" w:hanging="432"/>
      </w:pPr>
      <w:rPr>
        <w:rFonts w:ascii="Times New Roman" w:hAnsi="Times New Roman" w:cs="Times New Roman" w:hint="default"/>
        <w:b w:val="0"/>
        <w:i w:val="0"/>
        <w:sz w:val="22"/>
        <w:szCs w:val="22"/>
      </w:rPr>
    </w:lvl>
    <w:lvl w:ilvl="1">
      <w:start w:val="1"/>
      <w:numFmt w:val="decimal"/>
      <w:lvlText w:val="%2."/>
      <w:lvlJc w:val="left"/>
      <w:pPr>
        <w:tabs>
          <w:tab w:val="num" w:pos="680"/>
        </w:tabs>
        <w:ind w:left="680" w:hanging="680"/>
      </w:pPr>
      <w:rPr>
        <w:rFonts w:ascii="Arial" w:eastAsia="Times New Roman" w:hAnsi="Arial" w:cs="Arial" w:hint="default"/>
        <w:b w:val="0"/>
        <w:i w:val="0"/>
        <w:color w:val="auto"/>
        <w:sz w:val="20"/>
        <w:szCs w:val="20"/>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4E816496"/>
    <w:multiLevelType w:val="hybridMultilevel"/>
    <w:tmpl w:val="D7E057FC"/>
    <w:name w:val="WW8Num652"/>
    <w:lvl w:ilvl="0" w:tplc="67547BF8">
      <w:start w:val="1"/>
      <w:numFmt w:val="bullet"/>
      <w:lvlText w:val="-"/>
      <w:lvlJc w:val="left"/>
      <w:pPr>
        <w:tabs>
          <w:tab w:val="num" w:pos="1080"/>
        </w:tabs>
        <w:ind w:left="1080" w:hanging="360"/>
      </w:pPr>
      <w:rPr>
        <w:rFonts w:hint="default"/>
      </w:rPr>
    </w:lvl>
    <w:lvl w:ilvl="1" w:tplc="04150019">
      <w:start w:val="1"/>
      <w:numFmt w:val="decimal"/>
      <w:lvlText w:val="%2."/>
      <w:lvlJc w:val="left"/>
      <w:pPr>
        <w:tabs>
          <w:tab w:val="num" w:pos="1440"/>
        </w:tabs>
        <w:ind w:left="1440" w:hanging="360"/>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nsid w:val="4ED63093"/>
    <w:multiLevelType w:val="hybridMultilevel"/>
    <w:tmpl w:val="392A6502"/>
    <w:lvl w:ilvl="0" w:tplc="CFF2377A">
      <w:start w:val="1"/>
      <w:numFmt w:val="decimal"/>
      <w:lvlText w:val="%1."/>
      <w:lvlJc w:val="left"/>
      <w:pPr>
        <w:ind w:left="720" w:hanging="360"/>
      </w:pPr>
      <w:rPr>
        <w:rFonts w:hint="default"/>
      </w:rPr>
    </w:lvl>
    <w:lvl w:ilvl="1" w:tplc="0415000F">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5">
    <w:nsid w:val="4F5F3174"/>
    <w:multiLevelType w:val="hybridMultilevel"/>
    <w:tmpl w:val="F93AE6A6"/>
    <w:lvl w:ilvl="0" w:tplc="0415000F">
      <w:start w:val="1"/>
      <w:numFmt w:val="decimal"/>
      <w:lvlText w:val="%1."/>
      <w:lvlJc w:val="left"/>
      <w:pPr>
        <w:ind w:left="36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52D614F8"/>
    <w:multiLevelType w:val="hybridMultilevel"/>
    <w:tmpl w:val="DAD49942"/>
    <w:lvl w:ilvl="0" w:tplc="00CC0714">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nsid w:val="5602469E"/>
    <w:multiLevelType w:val="hybridMultilevel"/>
    <w:tmpl w:val="E7042F2C"/>
    <w:name w:val="NumPar"/>
    <w:lvl w:ilvl="0" w:tplc="AC62A374">
      <w:start w:val="1"/>
      <w:numFmt w:val="decimal"/>
      <w:lvlText w:val="%1)"/>
      <w:lvlJc w:val="left"/>
      <w:pPr>
        <w:ind w:left="1287" w:hanging="360"/>
      </w:pPr>
      <w:rPr>
        <w:sz w:val="20"/>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8">
    <w:nsid w:val="56CA3B11"/>
    <w:multiLevelType w:val="hybridMultilevel"/>
    <w:tmpl w:val="F36AD74E"/>
    <w:name w:val="WW8Num762"/>
    <w:lvl w:ilvl="0" w:tplc="04150019">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9">
    <w:nsid w:val="56F9489C"/>
    <w:multiLevelType w:val="hybridMultilevel"/>
    <w:tmpl w:val="4F54E0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9E619DD"/>
    <w:multiLevelType w:val="hybridMultilevel"/>
    <w:tmpl w:val="AC908982"/>
    <w:name w:val="WW8Num133"/>
    <w:lvl w:ilvl="0" w:tplc="FFFFFFFF">
      <w:start w:val="1"/>
      <w:numFmt w:val="lowerLetter"/>
      <w:lvlText w:val="%1)"/>
      <w:lvlJc w:val="left"/>
      <w:pPr>
        <w:ind w:left="862" w:hanging="360"/>
      </w:pPr>
      <w:rPr>
        <w:rFonts w:hint="default"/>
        <w:b w:val="0"/>
        <w:i w:val="0"/>
        <w:strike w:val="0"/>
        <w:color w:val="auto"/>
        <w:sz w:val="22"/>
        <w:szCs w:val="22"/>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51">
    <w:nsid w:val="5B330F49"/>
    <w:multiLevelType w:val="hybridMultilevel"/>
    <w:tmpl w:val="115AFD2A"/>
    <w:lvl w:ilvl="0" w:tplc="E8882944">
      <w:start w:val="15"/>
      <w:numFmt w:val="upperRoman"/>
      <w:lvlText w:val="%1."/>
      <w:lvlJc w:val="left"/>
      <w:pPr>
        <w:ind w:left="720" w:hanging="720"/>
      </w:pPr>
      <w:rPr>
        <w:rFonts w:ascii="Times New Roman"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C2F3E31"/>
    <w:multiLevelType w:val="hybridMultilevel"/>
    <w:tmpl w:val="6FEE66B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DE20066"/>
    <w:multiLevelType w:val="hybridMultilevel"/>
    <w:tmpl w:val="437AFD28"/>
    <w:lvl w:ilvl="0" w:tplc="0415000F">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61710867"/>
    <w:multiLevelType w:val="hybridMultilevel"/>
    <w:tmpl w:val="63704730"/>
    <w:lvl w:ilvl="0" w:tplc="8CEA6138">
      <w:start w:val="1"/>
      <w:numFmt w:val="decimal"/>
      <w:lvlText w:val="%1."/>
      <w:lvlJc w:val="left"/>
      <w:pPr>
        <w:tabs>
          <w:tab w:val="num" w:pos="360"/>
        </w:tabs>
        <w:ind w:left="360" w:hanging="360"/>
      </w:pPr>
      <w:rPr>
        <w:rFonts w:cs="Times New Roman" w:hint="default"/>
        <w:i w:val="0"/>
        <w:color w:val="auto"/>
        <w:sz w:val="22"/>
        <w:szCs w:val="22"/>
      </w:rPr>
    </w:lvl>
    <w:lvl w:ilvl="1" w:tplc="04150019">
      <w:start w:val="1"/>
      <w:numFmt w:val="decimal"/>
      <w:lvlText w:val="%2)"/>
      <w:lvlJc w:val="left"/>
      <w:pPr>
        <w:tabs>
          <w:tab w:val="num" w:pos="-682"/>
        </w:tabs>
        <w:ind w:left="-682" w:hanging="360"/>
      </w:pPr>
      <w:rPr>
        <w:rFonts w:cs="Times New Roman" w:hint="default"/>
      </w:rPr>
    </w:lvl>
    <w:lvl w:ilvl="2" w:tplc="0415001B">
      <w:start w:val="1"/>
      <w:numFmt w:val="lowerRoman"/>
      <w:lvlText w:val="%3."/>
      <w:lvlJc w:val="right"/>
      <w:pPr>
        <w:tabs>
          <w:tab w:val="num" w:pos="38"/>
        </w:tabs>
        <w:ind w:left="38" w:hanging="180"/>
      </w:pPr>
      <w:rPr>
        <w:rFonts w:cs="Times New Roman"/>
      </w:rPr>
    </w:lvl>
    <w:lvl w:ilvl="3" w:tplc="0415000F">
      <w:start w:val="1"/>
      <w:numFmt w:val="decimal"/>
      <w:lvlText w:val="%4."/>
      <w:lvlJc w:val="left"/>
      <w:pPr>
        <w:tabs>
          <w:tab w:val="num" w:pos="758"/>
        </w:tabs>
        <w:ind w:left="758" w:hanging="360"/>
      </w:pPr>
      <w:rPr>
        <w:rFonts w:cs="Times New Roman"/>
      </w:rPr>
    </w:lvl>
    <w:lvl w:ilvl="4" w:tplc="04150019">
      <w:start w:val="1"/>
      <w:numFmt w:val="lowerLetter"/>
      <w:lvlText w:val="%5."/>
      <w:lvlJc w:val="left"/>
      <w:pPr>
        <w:tabs>
          <w:tab w:val="num" w:pos="1478"/>
        </w:tabs>
        <w:ind w:left="1478" w:hanging="360"/>
      </w:pPr>
      <w:rPr>
        <w:rFonts w:cs="Times New Roman"/>
      </w:rPr>
    </w:lvl>
    <w:lvl w:ilvl="5" w:tplc="0415001B">
      <w:start w:val="1"/>
      <w:numFmt w:val="lowerRoman"/>
      <w:lvlText w:val="%6."/>
      <w:lvlJc w:val="right"/>
      <w:pPr>
        <w:tabs>
          <w:tab w:val="num" w:pos="2198"/>
        </w:tabs>
        <w:ind w:left="2198" w:hanging="180"/>
      </w:pPr>
      <w:rPr>
        <w:rFonts w:cs="Times New Roman"/>
      </w:rPr>
    </w:lvl>
    <w:lvl w:ilvl="6" w:tplc="0415000F">
      <w:start w:val="1"/>
      <w:numFmt w:val="decimal"/>
      <w:lvlText w:val="%7."/>
      <w:lvlJc w:val="left"/>
      <w:pPr>
        <w:tabs>
          <w:tab w:val="num" w:pos="2918"/>
        </w:tabs>
        <w:ind w:left="2918" w:hanging="360"/>
      </w:pPr>
      <w:rPr>
        <w:rFonts w:cs="Times New Roman"/>
      </w:rPr>
    </w:lvl>
    <w:lvl w:ilvl="7" w:tplc="04150019">
      <w:start w:val="1"/>
      <w:numFmt w:val="lowerLetter"/>
      <w:lvlText w:val="%8."/>
      <w:lvlJc w:val="left"/>
      <w:pPr>
        <w:tabs>
          <w:tab w:val="num" w:pos="3638"/>
        </w:tabs>
        <w:ind w:left="3638" w:hanging="360"/>
      </w:pPr>
      <w:rPr>
        <w:rFonts w:cs="Times New Roman"/>
      </w:rPr>
    </w:lvl>
    <w:lvl w:ilvl="8" w:tplc="0415001B">
      <w:start w:val="1"/>
      <w:numFmt w:val="lowerRoman"/>
      <w:lvlText w:val="%9."/>
      <w:lvlJc w:val="right"/>
      <w:pPr>
        <w:tabs>
          <w:tab w:val="num" w:pos="4358"/>
        </w:tabs>
        <w:ind w:left="4358" w:hanging="180"/>
      </w:pPr>
      <w:rPr>
        <w:rFonts w:cs="Times New Roman"/>
      </w:rPr>
    </w:lvl>
  </w:abstractNum>
  <w:abstractNum w:abstractNumId="55">
    <w:nsid w:val="62ED5FBB"/>
    <w:multiLevelType w:val="hybridMultilevel"/>
    <w:tmpl w:val="9A009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32146FE"/>
    <w:multiLevelType w:val="multilevel"/>
    <w:tmpl w:val="8C703D3C"/>
    <w:lvl w:ilvl="0">
      <w:start w:val="33"/>
      <w:numFmt w:val="decimal"/>
      <w:lvlText w:val="%1"/>
      <w:lvlJc w:val="left"/>
      <w:pPr>
        <w:ind w:left="1335" w:hanging="1335"/>
      </w:pPr>
      <w:rPr>
        <w:rFonts w:hint="default"/>
      </w:rPr>
    </w:lvl>
    <w:lvl w:ilvl="1">
      <w:start w:val="19"/>
      <w:numFmt w:val="decimal"/>
      <w:lvlText w:val="%1.%2"/>
      <w:lvlJc w:val="left"/>
      <w:pPr>
        <w:ind w:left="1425" w:hanging="1335"/>
      </w:pPr>
      <w:rPr>
        <w:rFonts w:hint="default"/>
      </w:rPr>
    </w:lvl>
    <w:lvl w:ilvl="2">
      <w:start w:val="90"/>
      <w:numFmt w:val="decimal"/>
      <w:lvlText w:val="%1.%2.%3"/>
      <w:lvlJc w:val="left"/>
      <w:pPr>
        <w:ind w:left="1515" w:hanging="1335"/>
      </w:pPr>
      <w:rPr>
        <w:rFonts w:hint="default"/>
      </w:rPr>
    </w:lvl>
    <w:lvl w:ilvl="3">
      <w:numFmt w:val="decimalZero"/>
      <w:lvlText w:val="%1.%2.%3.%4"/>
      <w:lvlJc w:val="left"/>
      <w:pPr>
        <w:ind w:left="1605" w:hanging="1335"/>
      </w:pPr>
      <w:rPr>
        <w:rFonts w:hint="default"/>
      </w:rPr>
    </w:lvl>
    <w:lvl w:ilvl="4">
      <w:start w:val="1"/>
      <w:numFmt w:val="decimal"/>
      <w:lvlText w:val="%1.%2.%3.%4-%5"/>
      <w:lvlJc w:val="left"/>
      <w:pPr>
        <w:ind w:left="1695" w:hanging="1335"/>
      </w:pPr>
      <w:rPr>
        <w:rFonts w:hint="default"/>
      </w:rPr>
    </w:lvl>
    <w:lvl w:ilvl="5">
      <w:start w:val="1"/>
      <w:numFmt w:val="decimal"/>
      <w:lvlText w:val="%1.%2.%3.%4-%5.%6"/>
      <w:lvlJc w:val="left"/>
      <w:pPr>
        <w:ind w:left="1785" w:hanging="1335"/>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57">
    <w:nsid w:val="6B630E89"/>
    <w:multiLevelType w:val="hybridMultilevel"/>
    <w:tmpl w:val="4C42122C"/>
    <w:lvl w:ilvl="0" w:tplc="F24A841A">
      <w:start w:val="1"/>
      <w:numFmt w:val="decimal"/>
      <w:lvlText w:val="%1)"/>
      <w:lvlJc w:val="left"/>
      <w:pPr>
        <w:ind w:left="1040" w:hanging="360"/>
      </w:pPr>
    </w:lvl>
    <w:lvl w:ilvl="1" w:tplc="63BECAC4">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58">
    <w:nsid w:val="6FA43883"/>
    <w:multiLevelType w:val="hybridMultilevel"/>
    <w:tmpl w:val="75942AE0"/>
    <w:lvl w:ilvl="0" w:tplc="5BA8BF1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735D7556"/>
    <w:multiLevelType w:val="hybridMultilevel"/>
    <w:tmpl w:val="E5127040"/>
    <w:lvl w:ilvl="0" w:tplc="04150017">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87F6C7E"/>
    <w:multiLevelType w:val="hybridMultilevel"/>
    <w:tmpl w:val="A5AEA3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21"/>
  </w:num>
  <w:num w:numId="3">
    <w:abstractNumId w:val="32"/>
  </w:num>
  <w:num w:numId="4">
    <w:abstractNumId w:val="35"/>
  </w:num>
  <w:num w:numId="5">
    <w:abstractNumId w:val="16"/>
  </w:num>
  <w:num w:numId="6">
    <w:abstractNumId w:val="46"/>
  </w:num>
  <w:num w:numId="7">
    <w:abstractNumId w:val="36"/>
  </w:num>
  <w:num w:numId="8">
    <w:abstractNumId w:val="59"/>
  </w:num>
  <w:num w:numId="9">
    <w:abstractNumId w:val="17"/>
  </w:num>
  <w:num w:numId="10">
    <w:abstractNumId w:val="22"/>
  </w:num>
  <w:num w:numId="11">
    <w:abstractNumId w:val="51"/>
  </w:num>
  <w:num w:numId="12">
    <w:abstractNumId w:val="44"/>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num>
  <w:num w:numId="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num>
  <w:num w:numId="22">
    <w:abstractNumId w:val="29"/>
  </w:num>
  <w:num w:numId="23">
    <w:abstractNumId w:val="58"/>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num>
  <w:num w:numId="26">
    <w:abstractNumId w:val="34"/>
  </w:num>
  <w:num w:numId="27">
    <w:abstractNumId w:val="37"/>
  </w:num>
  <w:num w:numId="28">
    <w:abstractNumId w:val="38"/>
  </w:num>
  <w:num w:numId="29">
    <w:abstractNumId w:val="19"/>
  </w:num>
  <w:num w:numId="30">
    <w:abstractNumId w:val="23"/>
  </w:num>
  <w:num w:numId="31">
    <w:abstractNumId w:val="14"/>
  </w:num>
  <w:num w:numId="32">
    <w:abstractNumId w:val="52"/>
  </w:num>
  <w:num w:numId="33">
    <w:abstractNumId w:val="49"/>
  </w:num>
  <w:num w:numId="34">
    <w:abstractNumId w:val="47"/>
  </w:num>
  <w:num w:numId="35">
    <w:abstractNumId w:val="60"/>
  </w:num>
  <w:num w:numId="3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42"/>
  </w:num>
  <w:num w:numId="40">
    <w:abstractNumId w:val="39"/>
  </w:num>
  <w:num w:numId="41">
    <w:abstractNumId w:val="30"/>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num>
  <w:num w:numId="44">
    <w:abstractNumId w:val="56"/>
  </w:num>
  <w:num w:numId="45">
    <w:abstractNumId w:val="53"/>
  </w:num>
  <w:num w:numId="46">
    <w:abstractNumId w:val="55"/>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adca Prawny">
    <w15:presenceInfo w15:providerId="Windows Live" w15:userId="edebbb73dcd769c0"/>
  </w15:person>
  <w15:person w15:author="Paweł Stachwiuk">
    <w15:presenceInfo w15:providerId="Windows Live" w15:userId="d97f102c805a2f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FD2"/>
    <w:rsid w:val="000016EE"/>
    <w:rsid w:val="00001DCD"/>
    <w:rsid w:val="00002009"/>
    <w:rsid w:val="0000250F"/>
    <w:rsid w:val="00002618"/>
    <w:rsid w:val="00003BB8"/>
    <w:rsid w:val="0000419C"/>
    <w:rsid w:val="000046DB"/>
    <w:rsid w:val="000051E0"/>
    <w:rsid w:val="00007993"/>
    <w:rsid w:val="000113F3"/>
    <w:rsid w:val="000116BA"/>
    <w:rsid w:val="000124EE"/>
    <w:rsid w:val="00012AA3"/>
    <w:rsid w:val="00012C88"/>
    <w:rsid w:val="0002018A"/>
    <w:rsid w:val="00020CAA"/>
    <w:rsid w:val="00021E26"/>
    <w:rsid w:val="0002281C"/>
    <w:rsid w:val="0002367B"/>
    <w:rsid w:val="0002474A"/>
    <w:rsid w:val="00024BEC"/>
    <w:rsid w:val="000254F8"/>
    <w:rsid w:val="000259E3"/>
    <w:rsid w:val="00026251"/>
    <w:rsid w:val="00026680"/>
    <w:rsid w:val="00027496"/>
    <w:rsid w:val="000275D7"/>
    <w:rsid w:val="00027865"/>
    <w:rsid w:val="00027D14"/>
    <w:rsid w:val="000305C7"/>
    <w:rsid w:val="00030DB0"/>
    <w:rsid w:val="00032052"/>
    <w:rsid w:val="000320C6"/>
    <w:rsid w:val="000328BD"/>
    <w:rsid w:val="00033444"/>
    <w:rsid w:val="00033645"/>
    <w:rsid w:val="000337B3"/>
    <w:rsid w:val="00033A84"/>
    <w:rsid w:val="00033B2D"/>
    <w:rsid w:val="00034637"/>
    <w:rsid w:val="00035C7D"/>
    <w:rsid w:val="000363E2"/>
    <w:rsid w:val="000379B2"/>
    <w:rsid w:val="00040126"/>
    <w:rsid w:val="00040A30"/>
    <w:rsid w:val="00041F12"/>
    <w:rsid w:val="00043237"/>
    <w:rsid w:val="0004371B"/>
    <w:rsid w:val="00043763"/>
    <w:rsid w:val="00044017"/>
    <w:rsid w:val="00044752"/>
    <w:rsid w:val="00047A73"/>
    <w:rsid w:val="00047B3B"/>
    <w:rsid w:val="00047E82"/>
    <w:rsid w:val="00051DCE"/>
    <w:rsid w:val="00052404"/>
    <w:rsid w:val="00052910"/>
    <w:rsid w:val="00052D9C"/>
    <w:rsid w:val="00054A09"/>
    <w:rsid w:val="00055BAA"/>
    <w:rsid w:val="000572FB"/>
    <w:rsid w:val="000618C0"/>
    <w:rsid w:val="00061ECA"/>
    <w:rsid w:val="00062A97"/>
    <w:rsid w:val="000636B4"/>
    <w:rsid w:val="00063E88"/>
    <w:rsid w:val="000647F4"/>
    <w:rsid w:val="00065803"/>
    <w:rsid w:val="00066B74"/>
    <w:rsid w:val="0006721A"/>
    <w:rsid w:val="000673F2"/>
    <w:rsid w:val="0006741D"/>
    <w:rsid w:val="000707DD"/>
    <w:rsid w:val="00070DE7"/>
    <w:rsid w:val="0007143C"/>
    <w:rsid w:val="0007145A"/>
    <w:rsid w:val="000725FB"/>
    <w:rsid w:val="00073C48"/>
    <w:rsid w:val="000743CA"/>
    <w:rsid w:val="00074DCD"/>
    <w:rsid w:val="000754E6"/>
    <w:rsid w:val="00075E19"/>
    <w:rsid w:val="00076605"/>
    <w:rsid w:val="00076C62"/>
    <w:rsid w:val="00076D73"/>
    <w:rsid w:val="00076E5C"/>
    <w:rsid w:val="000821CF"/>
    <w:rsid w:val="000825A2"/>
    <w:rsid w:val="0008301E"/>
    <w:rsid w:val="000839DD"/>
    <w:rsid w:val="0008408E"/>
    <w:rsid w:val="000848DE"/>
    <w:rsid w:val="00084A8E"/>
    <w:rsid w:val="00084A8F"/>
    <w:rsid w:val="000862C1"/>
    <w:rsid w:val="000863B3"/>
    <w:rsid w:val="00086603"/>
    <w:rsid w:val="00086880"/>
    <w:rsid w:val="00086A0F"/>
    <w:rsid w:val="00086DED"/>
    <w:rsid w:val="0008734E"/>
    <w:rsid w:val="00092D73"/>
    <w:rsid w:val="00092F78"/>
    <w:rsid w:val="0009381A"/>
    <w:rsid w:val="00095F91"/>
    <w:rsid w:val="000962BF"/>
    <w:rsid w:val="00096713"/>
    <w:rsid w:val="0009678C"/>
    <w:rsid w:val="0009758E"/>
    <w:rsid w:val="0009774A"/>
    <w:rsid w:val="000A0165"/>
    <w:rsid w:val="000A0FE8"/>
    <w:rsid w:val="000A1800"/>
    <w:rsid w:val="000A1E4B"/>
    <w:rsid w:val="000A24A1"/>
    <w:rsid w:val="000A2996"/>
    <w:rsid w:val="000A3854"/>
    <w:rsid w:val="000A3F0D"/>
    <w:rsid w:val="000A48CD"/>
    <w:rsid w:val="000A4D1C"/>
    <w:rsid w:val="000A50F0"/>
    <w:rsid w:val="000A524D"/>
    <w:rsid w:val="000A52C8"/>
    <w:rsid w:val="000A5445"/>
    <w:rsid w:val="000A5A25"/>
    <w:rsid w:val="000A61F4"/>
    <w:rsid w:val="000A7D45"/>
    <w:rsid w:val="000B17AD"/>
    <w:rsid w:val="000B33A2"/>
    <w:rsid w:val="000B369A"/>
    <w:rsid w:val="000B3D88"/>
    <w:rsid w:val="000B40FC"/>
    <w:rsid w:val="000B43D2"/>
    <w:rsid w:val="000B4719"/>
    <w:rsid w:val="000B482F"/>
    <w:rsid w:val="000B5D63"/>
    <w:rsid w:val="000B7658"/>
    <w:rsid w:val="000C00E4"/>
    <w:rsid w:val="000C0255"/>
    <w:rsid w:val="000C1240"/>
    <w:rsid w:val="000C2CD5"/>
    <w:rsid w:val="000C43BE"/>
    <w:rsid w:val="000C464B"/>
    <w:rsid w:val="000C4E8E"/>
    <w:rsid w:val="000C51FC"/>
    <w:rsid w:val="000C6E1D"/>
    <w:rsid w:val="000C7A41"/>
    <w:rsid w:val="000D3D85"/>
    <w:rsid w:val="000D41AF"/>
    <w:rsid w:val="000D5CC1"/>
    <w:rsid w:val="000D625A"/>
    <w:rsid w:val="000E06EE"/>
    <w:rsid w:val="000E1767"/>
    <w:rsid w:val="000E25F0"/>
    <w:rsid w:val="000E2F66"/>
    <w:rsid w:val="000E3225"/>
    <w:rsid w:val="000E4007"/>
    <w:rsid w:val="000E530E"/>
    <w:rsid w:val="000E5B45"/>
    <w:rsid w:val="000E5DB2"/>
    <w:rsid w:val="000E6BAC"/>
    <w:rsid w:val="000E7601"/>
    <w:rsid w:val="000E7639"/>
    <w:rsid w:val="000F09A6"/>
    <w:rsid w:val="000F2065"/>
    <w:rsid w:val="000F2C6E"/>
    <w:rsid w:val="000F2D35"/>
    <w:rsid w:val="000F2DBD"/>
    <w:rsid w:val="000F3506"/>
    <w:rsid w:val="000F3668"/>
    <w:rsid w:val="000F3CE9"/>
    <w:rsid w:val="000F3E7B"/>
    <w:rsid w:val="000F4189"/>
    <w:rsid w:val="000F47A4"/>
    <w:rsid w:val="000F49B2"/>
    <w:rsid w:val="000F5737"/>
    <w:rsid w:val="000F5BDE"/>
    <w:rsid w:val="000F5E6F"/>
    <w:rsid w:val="000F6BA6"/>
    <w:rsid w:val="000F7970"/>
    <w:rsid w:val="00100754"/>
    <w:rsid w:val="00102DD7"/>
    <w:rsid w:val="00103DE6"/>
    <w:rsid w:val="00104D68"/>
    <w:rsid w:val="00104D71"/>
    <w:rsid w:val="001051FE"/>
    <w:rsid w:val="00106136"/>
    <w:rsid w:val="001064FC"/>
    <w:rsid w:val="00106A3D"/>
    <w:rsid w:val="00106D70"/>
    <w:rsid w:val="00107C99"/>
    <w:rsid w:val="00110136"/>
    <w:rsid w:val="00111960"/>
    <w:rsid w:val="00112532"/>
    <w:rsid w:val="00112609"/>
    <w:rsid w:val="001126A1"/>
    <w:rsid w:val="0011283B"/>
    <w:rsid w:val="00112FAC"/>
    <w:rsid w:val="001130E5"/>
    <w:rsid w:val="00113412"/>
    <w:rsid w:val="001140E1"/>
    <w:rsid w:val="00114B21"/>
    <w:rsid w:val="00117435"/>
    <w:rsid w:val="0011795C"/>
    <w:rsid w:val="00117C3B"/>
    <w:rsid w:val="0012059E"/>
    <w:rsid w:val="00122047"/>
    <w:rsid w:val="0012263F"/>
    <w:rsid w:val="00122AB1"/>
    <w:rsid w:val="00122D44"/>
    <w:rsid w:val="00122F12"/>
    <w:rsid w:val="00124D2D"/>
    <w:rsid w:val="00126A55"/>
    <w:rsid w:val="001273C6"/>
    <w:rsid w:val="00127C7F"/>
    <w:rsid w:val="00130F8F"/>
    <w:rsid w:val="00131447"/>
    <w:rsid w:val="00131468"/>
    <w:rsid w:val="001315C0"/>
    <w:rsid w:val="0013229A"/>
    <w:rsid w:val="00132735"/>
    <w:rsid w:val="001329A5"/>
    <w:rsid w:val="00135FCD"/>
    <w:rsid w:val="001362F5"/>
    <w:rsid w:val="001365EA"/>
    <w:rsid w:val="0013749B"/>
    <w:rsid w:val="00137EA4"/>
    <w:rsid w:val="0014035C"/>
    <w:rsid w:val="001413B0"/>
    <w:rsid w:val="00143695"/>
    <w:rsid w:val="001439CB"/>
    <w:rsid w:val="00144219"/>
    <w:rsid w:val="0014458A"/>
    <w:rsid w:val="0014528A"/>
    <w:rsid w:val="00145B92"/>
    <w:rsid w:val="00147229"/>
    <w:rsid w:val="00150D45"/>
    <w:rsid w:val="0015123E"/>
    <w:rsid w:val="00151413"/>
    <w:rsid w:val="00151B22"/>
    <w:rsid w:val="0015335E"/>
    <w:rsid w:val="001535A5"/>
    <w:rsid w:val="00154776"/>
    <w:rsid w:val="00154CE7"/>
    <w:rsid w:val="001551B9"/>
    <w:rsid w:val="00155D63"/>
    <w:rsid w:val="00155EDF"/>
    <w:rsid w:val="001561D8"/>
    <w:rsid w:val="00156C7E"/>
    <w:rsid w:val="00157C54"/>
    <w:rsid w:val="001602C5"/>
    <w:rsid w:val="00160312"/>
    <w:rsid w:val="00161D23"/>
    <w:rsid w:val="0016219A"/>
    <w:rsid w:val="001637CC"/>
    <w:rsid w:val="00164DB1"/>
    <w:rsid w:val="00165779"/>
    <w:rsid w:val="00165F0A"/>
    <w:rsid w:val="00166A53"/>
    <w:rsid w:val="0016714A"/>
    <w:rsid w:val="0016738D"/>
    <w:rsid w:val="00167556"/>
    <w:rsid w:val="00170D10"/>
    <w:rsid w:val="00172754"/>
    <w:rsid w:val="00172B92"/>
    <w:rsid w:val="001740A3"/>
    <w:rsid w:val="00174359"/>
    <w:rsid w:val="001764C7"/>
    <w:rsid w:val="00177611"/>
    <w:rsid w:val="0018012A"/>
    <w:rsid w:val="001801BE"/>
    <w:rsid w:val="00180AC2"/>
    <w:rsid w:val="00180BF6"/>
    <w:rsid w:val="00180C9F"/>
    <w:rsid w:val="00180CC3"/>
    <w:rsid w:val="001819FC"/>
    <w:rsid w:val="001820CB"/>
    <w:rsid w:val="00182BCF"/>
    <w:rsid w:val="00183AB4"/>
    <w:rsid w:val="00184198"/>
    <w:rsid w:val="001857CF"/>
    <w:rsid w:val="0018595A"/>
    <w:rsid w:val="0018657C"/>
    <w:rsid w:val="001875FF"/>
    <w:rsid w:val="00187DFA"/>
    <w:rsid w:val="00187E71"/>
    <w:rsid w:val="0019006A"/>
    <w:rsid w:val="00191083"/>
    <w:rsid w:val="00192019"/>
    <w:rsid w:val="00192718"/>
    <w:rsid w:val="00193A16"/>
    <w:rsid w:val="00193A2D"/>
    <w:rsid w:val="001942FC"/>
    <w:rsid w:val="00194BBB"/>
    <w:rsid w:val="00195142"/>
    <w:rsid w:val="00195A44"/>
    <w:rsid w:val="00195A9A"/>
    <w:rsid w:val="00196B65"/>
    <w:rsid w:val="001A017D"/>
    <w:rsid w:val="001A096A"/>
    <w:rsid w:val="001A09ED"/>
    <w:rsid w:val="001A1B9B"/>
    <w:rsid w:val="001A26CA"/>
    <w:rsid w:val="001A2DF0"/>
    <w:rsid w:val="001A44D6"/>
    <w:rsid w:val="001A453F"/>
    <w:rsid w:val="001A4705"/>
    <w:rsid w:val="001A4CAA"/>
    <w:rsid w:val="001A520A"/>
    <w:rsid w:val="001A52AE"/>
    <w:rsid w:val="001A5BEC"/>
    <w:rsid w:val="001A68C8"/>
    <w:rsid w:val="001A6C6F"/>
    <w:rsid w:val="001A740A"/>
    <w:rsid w:val="001A7657"/>
    <w:rsid w:val="001A772C"/>
    <w:rsid w:val="001A7BC4"/>
    <w:rsid w:val="001B182B"/>
    <w:rsid w:val="001B1927"/>
    <w:rsid w:val="001B1CBB"/>
    <w:rsid w:val="001B33AC"/>
    <w:rsid w:val="001B3548"/>
    <w:rsid w:val="001B3652"/>
    <w:rsid w:val="001B44F9"/>
    <w:rsid w:val="001B6D63"/>
    <w:rsid w:val="001B7621"/>
    <w:rsid w:val="001B7B8C"/>
    <w:rsid w:val="001C0119"/>
    <w:rsid w:val="001C1727"/>
    <w:rsid w:val="001C222D"/>
    <w:rsid w:val="001C276B"/>
    <w:rsid w:val="001C32B1"/>
    <w:rsid w:val="001C38D1"/>
    <w:rsid w:val="001C4ECE"/>
    <w:rsid w:val="001C5ACE"/>
    <w:rsid w:val="001C67CE"/>
    <w:rsid w:val="001C6DCB"/>
    <w:rsid w:val="001C79BC"/>
    <w:rsid w:val="001D0310"/>
    <w:rsid w:val="001D0BD8"/>
    <w:rsid w:val="001D2CA8"/>
    <w:rsid w:val="001D2DD9"/>
    <w:rsid w:val="001D3189"/>
    <w:rsid w:val="001D35D9"/>
    <w:rsid w:val="001D585F"/>
    <w:rsid w:val="001D61CD"/>
    <w:rsid w:val="001D633B"/>
    <w:rsid w:val="001D6A61"/>
    <w:rsid w:val="001E0284"/>
    <w:rsid w:val="001E129E"/>
    <w:rsid w:val="001E18C9"/>
    <w:rsid w:val="001E1CC4"/>
    <w:rsid w:val="001E1EA0"/>
    <w:rsid w:val="001E2D93"/>
    <w:rsid w:val="001E3146"/>
    <w:rsid w:val="001E323C"/>
    <w:rsid w:val="001E36D7"/>
    <w:rsid w:val="001E3710"/>
    <w:rsid w:val="001E3956"/>
    <w:rsid w:val="001E467E"/>
    <w:rsid w:val="001E5657"/>
    <w:rsid w:val="001E5ED1"/>
    <w:rsid w:val="001E6649"/>
    <w:rsid w:val="001E67BD"/>
    <w:rsid w:val="001E6A05"/>
    <w:rsid w:val="001E7055"/>
    <w:rsid w:val="001E7EC2"/>
    <w:rsid w:val="001F03F4"/>
    <w:rsid w:val="001F0AB6"/>
    <w:rsid w:val="001F0FCB"/>
    <w:rsid w:val="001F15FB"/>
    <w:rsid w:val="001F219F"/>
    <w:rsid w:val="001F2445"/>
    <w:rsid w:val="001F273B"/>
    <w:rsid w:val="001F2D08"/>
    <w:rsid w:val="001F3533"/>
    <w:rsid w:val="001F365A"/>
    <w:rsid w:val="001F3862"/>
    <w:rsid w:val="001F55DB"/>
    <w:rsid w:val="001F5719"/>
    <w:rsid w:val="001F57DA"/>
    <w:rsid w:val="001F59BC"/>
    <w:rsid w:val="001F5D27"/>
    <w:rsid w:val="001F66B7"/>
    <w:rsid w:val="001F68E0"/>
    <w:rsid w:val="001F6A71"/>
    <w:rsid w:val="001F78DA"/>
    <w:rsid w:val="00200072"/>
    <w:rsid w:val="00200DFE"/>
    <w:rsid w:val="00200ED4"/>
    <w:rsid w:val="0020299C"/>
    <w:rsid w:val="002035E8"/>
    <w:rsid w:val="0020412A"/>
    <w:rsid w:val="00206292"/>
    <w:rsid w:val="00206303"/>
    <w:rsid w:val="00206767"/>
    <w:rsid w:val="00207D88"/>
    <w:rsid w:val="00210440"/>
    <w:rsid w:val="002106B8"/>
    <w:rsid w:val="00213296"/>
    <w:rsid w:val="0021545C"/>
    <w:rsid w:val="002163AA"/>
    <w:rsid w:val="00222F56"/>
    <w:rsid w:val="00223A8D"/>
    <w:rsid w:val="0022500B"/>
    <w:rsid w:val="00226540"/>
    <w:rsid w:val="00226D6D"/>
    <w:rsid w:val="0023035D"/>
    <w:rsid w:val="002311BA"/>
    <w:rsid w:val="00231758"/>
    <w:rsid w:val="00231AD4"/>
    <w:rsid w:val="00231E95"/>
    <w:rsid w:val="00232297"/>
    <w:rsid w:val="00232569"/>
    <w:rsid w:val="002333F4"/>
    <w:rsid w:val="00233E92"/>
    <w:rsid w:val="0023537D"/>
    <w:rsid w:val="002402C9"/>
    <w:rsid w:val="0024077E"/>
    <w:rsid w:val="00240817"/>
    <w:rsid w:val="00240A7C"/>
    <w:rsid w:val="00240B0D"/>
    <w:rsid w:val="00240B49"/>
    <w:rsid w:val="002410EA"/>
    <w:rsid w:val="00241422"/>
    <w:rsid w:val="00241714"/>
    <w:rsid w:val="00241EEC"/>
    <w:rsid w:val="00242560"/>
    <w:rsid w:val="00243683"/>
    <w:rsid w:val="002466E9"/>
    <w:rsid w:val="002473F1"/>
    <w:rsid w:val="00247412"/>
    <w:rsid w:val="002502BA"/>
    <w:rsid w:val="00250996"/>
    <w:rsid w:val="002510C8"/>
    <w:rsid w:val="0025162A"/>
    <w:rsid w:val="00251A52"/>
    <w:rsid w:val="00251B40"/>
    <w:rsid w:val="0025249B"/>
    <w:rsid w:val="00253697"/>
    <w:rsid w:val="002537F6"/>
    <w:rsid w:val="0025458F"/>
    <w:rsid w:val="00254EF7"/>
    <w:rsid w:val="00255172"/>
    <w:rsid w:val="00255B1C"/>
    <w:rsid w:val="0026006C"/>
    <w:rsid w:val="002609CD"/>
    <w:rsid w:val="002609DD"/>
    <w:rsid w:val="00260E3F"/>
    <w:rsid w:val="00261BAF"/>
    <w:rsid w:val="002623A3"/>
    <w:rsid w:val="00262D9F"/>
    <w:rsid w:val="0026357D"/>
    <w:rsid w:val="00263F82"/>
    <w:rsid w:val="00264AEC"/>
    <w:rsid w:val="002665EF"/>
    <w:rsid w:val="00266A3F"/>
    <w:rsid w:val="00266CAC"/>
    <w:rsid w:val="002676B1"/>
    <w:rsid w:val="00267B03"/>
    <w:rsid w:val="002700E5"/>
    <w:rsid w:val="00270493"/>
    <w:rsid w:val="00270D63"/>
    <w:rsid w:val="00270D9D"/>
    <w:rsid w:val="00270F7F"/>
    <w:rsid w:val="00271866"/>
    <w:rsid w:val="002724AD"/>
    <w:rsid w:val="002728BC"/>
    <w:rsid w:val="00273892"/>
    <w:rsid w:val="00275819"/>
    <w:rsid w:val="00275930"/>
    <w:rsid w:val="00275EE9"/>
    <w:rsid w:val="00276A95"/>
    <w:rsid w:val="00276FBB"/>
    <w:rsid w:val="0028034E"/>
    <w:rsid w:val="00281298"/>
    <w:rsid w:val="002814B5"/>
    <w:rsid w:val="00281F1F"/>
    <w:rsid w:val="002827E9"/>
    <w:rsid w:val="002831FC"/>
    <w:rsid w:val="00284355"/>
    <w:rsid w:val="00285223"/>
    <w:rsid w:val="002862EB"/>
    <w:rsid w:val="00287301"/>
    <w:rsid w:val="00290ED3"/>
    <w:rsid w:val="002912BB"/>
    <w:rsid w:val="00291379"/>
    <w:rsid w:val="0029160D"/>
    <w:rsid w:val="002922E0"/>
    <w:rsid w:val="00293023"/>
    <w:rsid w:val="002937B2"/>
    <w:rsid w:val="0029536B"/>
    <w:rsid w:val="002958F0"/>
    <w:rsid w:val="00295E3C"/>
    <w:rsid w:val="002965CA"/>
    <w:rsid w:val="0029689D"/>
    <w:rsid w:val="002A0CBC"/>
    <w:rsid w:val="002A1208"/>
    <w:rsid w:val="002A1E39"/>
    <w:rsid w:val="002A2059"/>
    <w:rsid w:val="002A4105"/>
    <w:rsid w:val="002A4227"/>
    <w:rsid w:val="002A4E2E"/>
    <w:rsid w:val="002A52F4"/>
    <w:rsid w:val="002B0214"/>
    <w:rsid w:val="002B0DB8"/>
    <w:rsid w:val="002B16DA"/>
    <w:rsid w:val="002B2C71"/>
    <w:rsid w:val="002B3734"/>
    <w:rsid w:val="002B398B"/>
    <w:rsid w:val="002B3A65"/>
    <w:rsid w:val="002B3FD4"/>
    <w:rsid w:val="002B425B"/>
    <w:rsid w:val="002B581F"/>
    <w:rsid w:val="002B7BC3"/>
    <w:rsid w:val="002C03EB"/>
    <w:rsid w:val="002C1797"/>
    <w:rsid w:val="002C1ADC"/>
    <w:rsid w:val="002C1BC0"/>
    <w:rsid w:val="002C25B3"/>
    <w:rsid w:val="002C2940"/>
    <w:rsid w:val="002C4810"/>
    <w:rsid w:val="002C57DD"/>
    <w:rsid w:val="002C596B"/>
    <w:rsid w:val="002C5CBF"/>
    <w:rsid w:val="002C64CA"/>
    <w:rsid w:val="002C6B0E"/>
    <w:rsid w:val="002C6E5B"/>
    <w:rsid w:val="002C7C40"/>
    <w:rsid w:val="002C7E9E"/>
    <w:rsid w:val="002D218D"/>
    <w:rsid w:val="002D2855"/>
    <w:rsid w:val="002D2D57"/>
    <w:rsid w:val="002D41AA"/>
    <w:rsid w:val="002D481B"/>
    <w:rsid w:val="002D4DFC"/>
    <w:rsid w:val="002D54DA"/>
    <w:rsid w:val="002D5743"/>
    <w:rsid w:val="002D583B"/>
    <w:rsid w:val="002D5C6E"/>
    <w:rsid w:val="002D5FBE"/>
    <w:rsid w:val="002D7CD7"/>
    <w:rsid w:val="002E2C26"/>
    <w:rsid w:val="002E48BC"/>
    <w:rsid w:val="002E4F4B"/>
    <w:rsid w:val="002E59E5"/>
    <w:rsid w:val="002E5D26"/>
    <w:rsid w:val="002E6047"/>
    <w:rsid w:val="002E6091"/>
    <w:rsid w:val="002E6970"/>
    <w:rsid w:val="002E7B4B"/>
    <w:rsid w:val="002E7FE8"/>
    <w:rsid w:val="002F042D"/>
    <w:rsid w:val="002F09FA"/>
    <w:rsid w:val="002F0D61"/>
    <w:rsid w:val="002F3521"/>
    <w:rsid w:val="002F3BFF"/>
    <w:rsid w:val="002F57C8"/>
    <w:rsid w:val="002F5AF8"/>
    <w:rsid w:val="002F6FA6"/>
    <w:rsid w:val="00300D3F"/>
    <w:rsid w:val="003014B7"/>
    <w:rsid w:val="00301CBC"/>
    <w:rsid w:val="003026CB"/>
    <w:rsid w:val="003026F5"/>
    <w:rsid w:val="00302FCD"/>
    <w:rsid w:val="00303AC3"/>
    <w:rsid w:val="003046E3"/>
    <w:rsid w:val="00304BF3"/>
    <w:rsid w:val="00305332"/>
    <w:rsid w:val="00305A54"/>
    <w:rsid w:val="00306999"/>
    <w:rsid w:val="00306AD0"/>
    <w:rsid w:val="00306C9C"/>
    <w:rsid w:val="0030721B"/>
    <w:rsid w:val="003101E9"/>
    <w:rsid w:val="00310C49"/>
    <w:rsid w:val="0031121F"/>
    <w:rsid w:val="0031128F"/>
    <w:rsid w:val="003113FA"/>
    <w:rsid w:val="0031157E"/>
    <w:rsid w:val="00311B9D"/>
    <w:rsid w:val="00311E48"/>
    <w:rsid w:val="00312520"/>
    <w:rsid w:val="0031354F"/>
    <w:rsid w:val="0031729A"/>
    <w:rsid w:val="00317377"/>
    <w:rsid w:val="003207CC"/>
    <w:rsid w:val="00321440"/>
    <w:rsid w:val="0032152D"/>
    <w:rsid w:val="00321EEE"/>
    <w:rsid w:val="003220CA"/>
    <w:rsid w:val="00324EAA"/>
    <w:rsid w:val="0032555B"/>
    <w:rsid w:val="00326172"/>
    <w:rsid w:val="003261F6"/>
    <w:rsid w:val="003266E1"/>
    <w:rsid w:val="00326B55"/>
    <w:rsid w:val="00326D27"/>
    <w:rsid w:val="00327233"/>
    <w:rsid w:val="003313A1"/>
    <w:rsid w:val="00331D00"/>
    <w:rsid w:val="0033209C"/>
    <w:rsid w:val="00332EE5"/>
    <w:rsid w:val="0033435C"/>
    <w:rsid w:val="003354CE"/>
    <w:rsid w:val="00335548"/>
    <w:rsid w:val="00337362"/>
    <w:rsid w:val="003402FC"/>
    <w:rsid w:val="00340635"/>
    <w:rsid w:val="0034084E"/>
    <w:rsid w:val="00340D0B"/>
    <w:rsid w:val="00341271"/>
    <w:rsid w:val="00341412"/>
    <w:rsid w:val="00341990"/>
    <w:rsid w:val="0034217E"/>
    <w:rsid w:val="00342B41"/>
    <w:rsid w:val="003430AF"/>
    <w:rsid w:val="003434ED"/>
    <w:rsid w:val="00344321"/>
    <w:rsid w:val="0034447C"/>
    <w:rsid w:val="00344BAB"/>
    <w:rsid w:val="00344F06"/>
    <w:rsid w:val="0034510C"/>
    <w:rsid w:val="0034532C"/>
    <w:rsid w:val="0034645B"/>
    <w:rsid w:val="00346C04"/>
    <w:rsid w:val="0034773E"/>
    <w:rsid w:val="00347997"/>
    <w:rsid w:val="00347AF4"/>
    <w:rsid w:val="00351692"/>
    <w:rsid w:val="00352659"/>
    <w:rsid w:val="00353972"/>
    <w:rsid w:val="00354521"/>
    <w:rsid w:val="003556CF"/>
    <w:rsid w:val="003556F4"/>
    <w:rsid w:val="003566D3"/>
    <w:rsid w:val="00357822"/>
    <w:rsid w:val="003604CF"/>
    <w:rsid w:val="00362937"/>
    <w:rsid w:val="003635B3"/>
    <w:rsid w:val="00363F29"/>
    <w:rsid w:val="00364C57"/>
    <w:rsid w:val="00364EDA"/>
    <w:rsid w:val="003668BF"/>
    <w:rsid w:val="00366B4E"/>
    <w:rsid w:val="00366FD2"/>
    <w:rsid w:val="00366FE8"/>
    <w:rsid w:val="003703C6"/>
    <w:rsid w:val="00371501"/>
    <w:rsid w:val="00371799"/>
    <w:rsid w:val="0037209B"/>
    <w:rsid w:val="00374093"/>
    <w:rsid w:val="003752C9"/>
    <w:rsid w:val="003766DF"/>
    <w:rsid w:val="003778CD"/>
    <w:rsid w:val="003801C3"/>
    <w:rsid w:val="0038202F"/>
    <w:rsid w:val="00382D52"/>
    <w:rsid w:val="00382E3D"/>
    <w:rsid w:val="003834E5"/>
    <w:rsid w:val="00383E80"/>
    <w:rsid w:val="00384419"/>
    <w:rsid w:val="003857C2"/>
    <w:rsid w:val="00385CB9"/>
    <w:rsid w:val="00385EB7"/>
    <w:rsid w:val="00386F9F"/>
    <w:rsid w:val="0038780E"/>
    <w:rsid w:val="00387F8C"/>
    <w:rsid w:val="00391E70"/>
    <w:rsid w:val="00392612"/>
    <w:rsid w:val="00392BB6"/>
    <w:rsid w:val="00392D23"/>
    <w:rsid w:val="00393307"/>
    <w:rsid w:val="003941DA"/>
    <w:rsid w:val="0039434A"/>
    <w:rsid w:val="00394EA6"/>
    <w:rsid w:val="00395B3D"/>
    <w:rsid w:val="0039614C"/>
    <w:rsid w:val="00396638"/>
    <w:rsid w:val="00397423"/>
    <w:rsid w:val="00397626"/>
    <w:rsid w:val="00397B11"/>
    <w:rsid w:val="003A071F"/>
    <w:rsid w:val="003A225B"/>
    <w:rsid w:val="003A231C"/>
    <w:rsid w:val="003A2AA5"/>
    <w:rsid w:val="003A2C30"/>
    <w:rsid w:val="003A2FFB"/>
    <w:rsid w:val="003A599C"/>
    <w:rsid w:val="003A5AC3"/>
    <w:rsid w:val="003A630E"/>
    <w:rsid w:val="003A6D75"/>
    <w:rsid w:val="003B00EE"/>
    <w:rsid w:val="003B1669"/>
    <w:rsid w:val="003B2118"/>
    <w:rsid w:val="003B2FA0"/>
    <w:rsid w:val="003B313C"/>
    <w:rsid w:val="003B43CC"/>
    <w:rsid w:val="003B4B19"/>
    <w:rsid w:val="003B4DC8"/>
    <w:rsid w:val="003B6527"/>
    <w:rsid w:val="003B75CF"/>
    <w:rsid w:val="003C0886"/>
    <w:rsid w:val="003C0F8B"/>
    <w:rsid w:val="003C1CB8"/>
    <w:rsid w:val="003C2D53"/>
    <w:rsid w:val="003C498F"/>
    <w:rsid w:val="003C5C4D"/>
    <w:rsid w:val="003C7A61"/>
    <w:rsid w:val="003D069A"/>
    <w:rsid w:val="003D0B14"/>
    <w:rsid w:val="003D157A"/>
    <w:rsid w:val="003D256E"/>
    <w:rsid w:val="003D2D78"/>
    <w:rsid w:val="003D3756"/>
    <w:rsid w:val="003D3843"/>
    <w:rsid w:val="003D47F4"/>
    <w:rsid w:val="003D4C24"/>
    <w:rsid w:val="003D7CE7"/>
    <w:rsid w:val="003E07C8"/>
    <w:rsid w:val="003E139A"/>
    <w:rsid w:val="003E23BD"/>
    <w:rsid w:val="003E2CD3"/>
    <w:rsid w:val="003E3FD1"/>
    <w:rsid w:val="003E4538"/>
    <w:rsid w:val="003E5628"/>
    <w:rsid w:val="003E5804"/>
    <w:rsid w:val="003E59A8"/>
    <w:rsid w:val="003E68A7"/>
    <w:rsid w:val="003E6DF3"/>
    <w:rsid w:val="003E7C45"/>
    <w:rsid w:val="003F1105"/>
    <w:rsid w:val="003F24E3"/>
    <w:rsid w:val="003F2666"/>
    <w:rsid w:val="003F40E6"/>
    <w:rsid w:val="003F4D0D"/>
    <w:rsid w:val="003F4D16"/>
    <w:rsid w:val="003F4F4A"/>
    <w:rsid w:val="003F5FB0"/>
    <w:rsid w:val="003F622A"/>
    <w:rsid w:val="003F67C1"/>
    <w:rsid w:val="003F7D48"/>
    <w:rsid w:val="004006E8"/>
    <w:rsid w:val="00400807"/>
    <w:rsid w:val="00401273"/>
    <w:rsid w:val="00401354"/>
    <w:rsid w:val="004013F6"/>
    <w:rsid w:val="00401CA3"/>
    <w:rsid w:val="00402AF2"/>
    <w:rsid w:val="00403114"/>
    <w:rsid w:val="004043FB"/>
    <w:rsid w:val="0040531B"/>
    <w:rsid w:val="004058AA"/>
    <w:rsid w:val="00405F93"/>
    <w:rsid w:val="004061F6"/>
    <w:rsid w:val="0040635F"/>
    <w:rsid w:val="00406C97"/>
    <w:rsid w:val="00406EC7"/>
    <w:rsid w:val="00407165"/>
    <w:rsid w:val="00407D52"/>
    <w:rsid w:val="00410384"/>
    <w:rsid w:val="00411C23"/>
    <w:rsid w:val="00411D32"/>
    <w:rsid w:val="004121A5"/>
    <w:rsid w:val="00412C2E"/>
    <w:rsid w:val="00413111"/>
    <w:rsid w:val="00413F1A"/>
    <w:rsid w:val="00414348"/>
    <w:rsid w:val="0041474B"/>
    <w:rsid w:val="00414769"/>
    <w:rsid w:val="00414E2F"/>
    <w:rsid w:val="00414E59"/>
    <w:rsid w:val="004157EC"/>
    <w:rsid w:val="00415847"/>
    <w:rsid w:val="004162B1"/>
    <w:rsid w:val="00416583"/>
    <w:rsid w:val="00416C0F"/>
    <w:rsid w:val="0041746A"/>
    <w:rsid w:val="004201A3"/>
    <w:rsid w:val="00420BE4"/>
    <w:rsid w:val="00420CF0"/>
    <w:rsid w:val="00421401"/>
    <w:rsid w:val="00422449"/>
    <w:rsid w:val="004227A9"/>
    <w:rsid w:val="00422DBB"/>
    <w:rsid w:val="00423ADF"/>
    <w:rsid w:val="0042469D"/>
    <w:rsid w:val="0042510F"/>
    <w:rsid w:val="00425E27"/>
    <w:rsid w:val="00425FF7"/>
    <w:rsid w:val="004264F7"/>
    <w:rsid w:val="0043038C"/>
    <w:rsid w:val="0043043D"/>
    <w:rsid w:val="00430856"/>
    <w:rsid w:val="004314C0"/>
    <w:rsid w:val="00433568"/>
    <w:rsid w:val="004348EA"/>
    <w:rsid w:val="00435070"/>
    <w:rsid w:val="00436244"/>
    <w:rsid w:val="004365DB"/>
    <w:rsid w:val="00436B3F"/>
    <w:rsid w:val="004371FC"/>
    <w:rsid w:val="0043774A"/>
    <w:rsid w:val="00437D79"/>
    <w:rsid w:val="00440C1E"/>
    <w:rsid w:val="00440D9B"/>
    <w:rsid w:val="00441626"/>
    <w:rsid w:val="004428DC"/>
    <w:rsid w:val="004429D8"/>
    <w:rsid w:val="00442AA0"/>
    <w:rsid w:val="004439AC"/>
    <w:rsid w:val="00443ECB"/>
    <w:rsid w:val="00444587"/>
    <w:rsid w:val="00444AA3"/>
    <w:rsid w:val="00444FD0"/>
    <w:rsid w:val="00445570"/>
    <w:rsid w:val="0044606A"/>
    <w:rsid w:val="00446804"/>
    <w:rsid w:val="00446BE7"/>
    <w:rsid w:val="00447B5F"/>
    <w:rsid w:val="00447DEC"/>
    <w:rsid w:val="00450D27"/>
    <w:rsid w:val="00451475"/>
    <w:rsid w:val="00451857"/>
    <w:rsid w:val="00453280"/>
    <w:rsid w:val="00455A12"/>
    <w:rsid w:val="004560B0"/>
    <w:rsid w:val="00456C7C"/>
    <w:rsid w:val="00456F6D"/>
    <w:rsid w:val="0045703C"/>
    <w:rsid w:val="00457393"/>
    <w:rsid w:val="00457DC8"/>
    <w:rsid w:val="004604D1"/>
    <w:rsid w:val="004612C0"/>
    <w:rsid w:val="0046134C"/>
    <w:rsid w:val="0046240B"/>
    <w:rsid w:val="00463181"/>
    <w:rsid w:val="0046365D"/>
    <w:rsid w:val="00463C31"/>
    <w:rsid w:val="00463D5B"/>
    <w:rsid w:val="00463DBF"/>
    <w:rsid w:val="004640B8"/>
    <w:rsid w:val="004644B0"/>
    <w:rsid w:val="00465550"/>
    <w:rsid w:val="00465744"/>
    <w:rsid w:val="00465C5A"/>
    <w:rsid w:val="00465D85"/>
    <w:rsid w:val="00466D99"/>
    <w:rsid w:val="0046753A"/>
    <w:rsid w:val="00470802"/>
    <w:rsid w:val="00470BFC"/>
    <w:rsid w:val="00470E22"/>
    <w:rsid w:val="00471456"/>
    <w:rsid w:val="00472C80"/>
    <w:rsid w:val="00472D6E"/>
    <w:rsid w:val="004732E7"/>
    <w:rsid w:val="00473710"/>
    <w:rsid w:val="0047378E"/>
    <w:rsid w:val="00473FCF"/>
    <w:rsid w:val="00474771"/>
    <w:rsid w:val="00476011"/>
    <w:rsid w:val="00476F96"/>
    <w:rsid w:val="0047769C"/>
    <w:rsid w:val="004802A6"/>
    <w:rsid w:val="00480AC5"/>
    <w:rsid w:val="00482413"/>
    <w:rsid w:val="00482A92"/>
    <w:rsid w:val="00482B23"/>
    <w:rsid w:val="00482D36"/>
    <w:rsid w:val="0048333D"/>
    <w:rsid w:val="0048382A"/>
    <w:rsid w:val="00483A90"/>
    <w:rsid w:val="00483AC7"/>
    <w:rsid w:val="00486F64"/>
    <w:rsid w:val="00490614"/>
    <w:rsid w:val="004935CB"/>
    <w:rsid w:val="00493767"/>
    <w:rsid w:val="00493DBB"/>
    <w:rsid w:val="004941D7"/>
    <w:rsid w:val="00494410"/>
    <w:rsid w:val="004962BC"/>
    <w:rsid w:val="00496D91"/>
    <w:rsid w:val="004979FC"/>
    <w:rsid w:val="004A0A7E"/>
    <w:rsid w:val="004A1FB1"/>
    <w:rsid w:val="004A23F8"/>
    <w:rsid w:val="004A3805"/>
    <w:rsid w:val="004A4BCC"/>
    <w:rsid w:val="004A4CA6"/>
    <w:rsid w:val="004A6CF9"/>
    <w:rsid w:val="004A705A"/>
    <w:rsid w:val="004B3C32"/>
    <w:rsid w:val="004B4128"/>
    <w:rsid w:val="004B4D17"/>
    <w:rsid w:val="004B6A97"/>
    <w:rsid w:val="004B6E69"/>
    <w:rsid w:val="004B7CC5"/>
    <w:rsid w:val="004C084B"/>
    <w:rsid w:val="004C0D89"/>
    <w:rsid w:val="004C26A4"/>
    <w:rsid w:val="004C3273"/>
    <w:rsid w:val="004C33D9"/>
    <w:rsid w:val="004C3D92"/>
    <w:rsid w:val="004C4473"/>
    <w:rsid w:val="004C46F6"/>
    <w:rsid w:val="004C49D5"/>
    <w:rsid w:val="004C4D91"/>
    <w:rsid w:val="004C5B21"/>
    <w:rsid w:val="004C65F0"/>
    <w:rsid w:val="004C68B1"/>
    <w:rsid w:val="004C6DEC"/>
    <w:rsid w:val="004C7515"/>
    <w:rsid w:val="004C79D2"/>
    <w:rsid w:val="004C7DFD"/>
    <w:rsid w:val="004D09D7"/>
    <w:rsid w:val="004D0C7D"/>
    <w:rsid w:val="004D0E44"/>
    <w:rsid w:val="004D24FA"/>
    <w:rsid w:val="004D2BE3"/>
    <w:rsid w:val="004D30AA"/>
    <w:rsid w:val="004D4A25"/>
    <w:rsid w:val="004D65C9"/>
    <w:rsid w:val="004D70AB"/>
    <w:rsid w:val="004D7619"/>
    <w:rsid w:val="004E10DD"/>
    <w:rsid w:val="004E1275"/>
    <w:rsid w:val="004E1732"/>
    <w:rsid w:val="004E1967"/>
    <w:rsid w:val="004E1CE2"/>
    <w:rsid w:val="004E2464"/>
    <w:rsid w:val="004E4EC8"/>
    <w:rsid w:val="004E6458"/>
    <w:rsid w:val="004E7E17"/>
    <w:rsid w:val="004F006E"/>
    <w:rsid w:val="004F04B3"/>
    <w:rsid w:val="004F06F0"/>
    <w:rsid w:val="004F1AA5"/>
    <w:rsid w:val="004F20A4"/>
    <w:rsid w:val="004F2DEE"/>
    <w:rsid w:val="004F42C0"/>
    <w:rsid w:val="004F554E"/>
    <w:rsid w:val="004F69B1"/>
    <w:rsid w:val="004F778C"/>
    <w:rsid w:val="004F7BD6"/>
    <w:rsid w:val="00501B3A"/>
    <w:rsid w:val="00501B7F"/>
    <w:rsid w:val="0050432D"/>
    <w:rsid w:val="005044C2"/>
    <w:rsid w:val="00504858"/>
    <w:rsid w:val="00504EBC"/>
    <w:rsid w:val="005053CB"/>
    <w:rsid w:val="0050787D"/>
    <w:rsid w:val="005107F3"/>
    <w:rsid w:val="00512403"/>
    <w:rsid w:val="0051380F"/>
    <w:rsid w:val="005138C1"/>
    <w:rsid w:val="00516BC8"/>
    <w:rsid w:val="00517D79"/>
    <w:rsid w:val="0052053E"/>
    <w:rsid w:val="00522C95"/>
    <w:rsid w:val="00523E1B"/>
    <w:rsid w:val="00524BF1"/>
    <w:rsid w:val="005252AE"/>
    <w:rsid w:val="005254E4"/>
    <w:rsid w:val="005256A2"/>
    <w:rsid w:val="00526759"/>
    <w:rsid w:val="005276A2"/>
    <w:rsid w:val="00527E88"/>
    <w:rsid w:val="00530565"/>
    <w:rsid w:val="005308B7"/>
    <w:rsid w:val="00530C5D"/>
    <w:rsid w:val="005314C1"/>
    <w:rsid w:val="005316B8"/>
    <w:rsid w:val="00533556"/>
    <w:rsid w:val="00534A44"/>
    <w:rsid w:val="00534BC9"/>
    <w:rsid w:val="00535DE7"/>
    <w:rsid w:val="00536345"/>
    <w:rsid w:val="00536E70"/>
    <w:rsid w:val="005371A7"/>
    <w:rsid w:val="005375AF"/>
    <w:rsid w:val="0054045B"/>
    <w:rsid w:val="00540E77"/>
    <w:rsid w:val="00540FAF"/>
    <w:rsid w:val="00541153"/>
    <w:rsid w:val="005413E4"/>
    <w:rsid w:val="005421C7"/>
    <w:rsid w:val="005424AE"/>
    <w:rsid w:val="00544B7A"/>
    <w:rsid w:val="00545038"/>
    <w:rsid w:val="005458AA"/>
    <w:rsid w:val="005458D3"/>
    <w:rsid w:val="00545DF3"/>
    <w:rsid w:val="0054683D"/>
    <w:rsid w:val="0054750A"/>
    <w:rsid w:val="00547F07"/>
    <w:rsid w:val="005508E7"/>
    <w:rsid w:val="00551616"/>
    <w:rsid w:val="00551625"/>
    <w:rsid w:val="005529CF"/>
    <w:rsid w:val="005553E3"/>
    <w:rsid w:val="00555DC9"/>
    <w:rsid w:val="005569D8"/>
    <w:rsid w:val="005572B4"/>
    <w:rsid w:val="00560166"/>
    <w:rsid w:val="0056043E"/>
    <w:rsid w:val="00560528"/>
    <w:rsid w:val="005605EC"/>
    <w:rsid w:val="00561D47"/>
    <w:rsid w:val="005620DF"/>
    <w:rsid w:val="00567A4D"/>
    <w:rsid w:val="00567BE9"/>
    <w:rsid w:val="00567F7C"/>
    <w:rsid w:val="00570A7F"/>
    <w:rsid w:val="00571920"/>
    <w:rsid w:val="005723CD"/>
    <w:rsid w:val="00572A1D"/>
    <w:rsid w:val="00574DB8"/>
    <w:rsid w:val="00575F80"/>
    <w:rsid w:val="00576721"/>
    <w:rsid w:val="00576B77"/>
    <w:rsid w:val="00576D45"/>
    <w:rsid w:val="00580DE7"/>
    <w:rsid w:val="00580E5E"/>
    <w:rsid w:val="0058175E"/>
    <w:rsid w:val="00582BC6"/>
    <w:rsid w:val="00582DDF"/>
    <w:rsid w:val="0058635A"/>
    <w:rsid w:val="00587BC3"/>
    <w:rsid w:val="00590602"/>
    <w:rsid w:val="005907F8"/>
    <w:rsid w:val="00593995"/>
    <w:rsid w:val="00594176"/>
    <w:rsid w:val="00594A93"/>
    <w:rsid w:val="00594AA5"/>
    <w:rsid w:val="00594F6F"/>
    <w:rsid w:val="0059523A"/>
    <w:rsid w:val="00596441"/>
    <w:rsid w:val="00596EB5"/>
    <w:rsid w:val="00597864"/>
    <w:rsid w:val="00597D78"/>
    <w:rsid w:val="005A03D8"/>
    <w:rsid w:val="005A0643"/>
    <w:rsid w:val="005A106A"/>
    <w:rsid w:val="005A191C"/>
    <w:rsid w:val="005A21A8"/>
    <w:rsid w:val="005A260B"/>
    <w:rsid w:val="005A36CB"/>
    <w:rsid w:val="005A3790"/>
    <w:rsid w:val="005A4237"/>
    <w:rsid w:val="005A45F0"/>
    <w:rsid w:val="005A47F4"/>
    <w:rsid w:val="005A4AD6"/>
    <w:rsid w:val="005A54F5"/>
    <w:rsid w:val="005A576D"/>
    <w:rsid w:val="005A5F82"/>
    <w:rsid w:val="005A6339"/>
    <w:rsid w:val="005A6B0E"/>
    <w:rsid w:val="005A6CF0"/>
    <w:rsid w:val="005A72AD"/>
    <w:rsid w:val="005B0895"/>
    <w:rsid w:val="005B12C0"/>
    <w:rsid w:val="005B1C6F"/>
    <w:rsid w:val="005B1EA1"/>
    <w:rsid w:val="005B29E6"/>
    <w:rsid w:val="005B2DEA"/>
    <w:rsid w:val="005B38D3"/>
    <w:rsid w:val="005B3A57"/>
    <w:rsid w:val="005B4D6B"/>
    <w:rsid w:val="005B58C1"/>
    <w:rsid w:val="005B6590"/>
    <w:rsid w:val="005B68D4"/>
    <w:rsid w:val="005B6B03"/>
    <w:rsid w:val="005B6C29"/>
    <w:rsid w:val="005B71C7"/>
    <w:rsid w:val="005C12BB"/>
    <w:rsid w:val="005C17F2"/>
    <w:rsid w:val="005C1946"/>
    <w:rsid w:val="005C2577"/>
    <w:rsid w:val="005C29D8"/>
    <w:rsid w:val="005C33D2"/>
    <w:rsid w:val="005C4465"/>
    <w:rsid w:val="005C5EFA"/>
    <w:rsid w:val="005C722C"/>
    <w:rsid w:val="005C7DE5"/>
    <w:rsid w:val="005D0014"/>
    <w:rsid w:val="005D0572"/>
    <w:rsid w:val="005D09ED"/>
    <w:rsid w:val="005D1645"/>
    <w:rsid w:val="005D1A81"/>
    <w:rsid w:val="005D1A91"/>
    <w:rsid w:val="005D220E"/>
    <w:rsid w:val="005D2467"/>
    <w:rsid w:val="005D3197"/>
    <w:rsid w:val="005D43F4"/>
    <w:rsid w:val="005D4F0F"/>
    <w:rsid w:val="005D5655"/>
    <w:rsid w:val="005D58F6"/>
    <w:rsid w:val="005D5FD0"/>
    <w:rsid w:val="005D643C"/>
    <w:rsid w:val="005D64A0"/>
    <w:rsid w:val="005D6564"/>
    <w:rsid w:val="005D6790"/>
    <w:rsid w:val="005D7B1F"/>
    <w:rsid w:val="005E06AD"/>
    <w:rsid w:val="005E12A0"/>
    <w:rsid w:val="005E33D2"/>
    <w:rsid w:val="005E4E4E"/>
    <w:rsid w:val="005E653F"/>
    <w:rsid w:val="005E7E5A"/>
    <w:rsid w:val="005F012B"/>
    <w:rsid w:val="005F21F0"/>
    <w:rsid w:val="005F2218"/>
    <w:rsid w:val="005F38C2"/>
    <w:rsid w:val="005F3917"/>
    <w:rsid w:val="005F3BAC"/>
    <w:rsid w:val="005F3C56"/>
    <w:rsid w:val="005F3F43"/>
    <w:rsid w:val="005F4B7F"/>
    <w:rsid w:val="005F5886"/>
    <w:rsid w:val="005F5ADE"/>
    <w:rsid w:val="005F77C9"/>
    <w:rsid w:val="005F7EDB"/>
    <w:rsid w:val="00601855"/>
    <w:rsid w:val="00601EFD"/>
    <w:rsid w:val="00602C58"/>
    <w:rsid w:val="0060311B"/>
    <w:rsid w:val="006058FC"/>
    <w:rsid w:val="00607106"/>
    <w:rsid w:val="0061032B"/>
    <w:rsid w:val="006111D0"/>
    <w:rsid w:val="00612C1D"/>
    <w:rsid w:val="00612E82"/>
    <w:rsid w:val="006130B8"/>
    <w:rsid w:val="00613FD2"/>
    <w:rsid w:val="006156F9"/>
    <w:rsid w:val="00615C9D"/>
    <w:rsid w:val="00615F8F"/>
    <w:rsid w:val="00615FF4"/>
    <w:rsid w:val="006162CB"/>
    <w:rsid w:val="006165FA"/>
    <w:rsid w:val="006166D7"/>
    <w:rsid w:val="00620874"/>
    <w:rsid w:val="006208BF"/>
    <w:rsid w:val="00620B23"/>
    <w:rsid w:val="00620E3D"/>
    <w:rsid w:val="00621E5A"/>
    <w:rsid w:val="006222CE"/>
    <w:rsid w:val="00622E5B"/>
    <w:rsid w:val="00623357"/>
    <w:rsid w:val="006246BC"/>
    <w:rsid w:val="006246F1"/>
    <w:rsid w:val="00625F9F"/>
    <w:rsid w:val="00626003"/>
    <w:rsid w:val="00626276"/>
    <w:rsid w:val="006263B4"/>
    <w:rsid w:val="00626E8B"/>
    <w:rsid w:val="00630EFF"/>
    <w:rsid w:val="0063175B"/>
    <w:rsid w:val="0063414F"/>
    <w:rsid w:val="006352DF"/>
    <w:rsid w:val="00635329"/>
    <w:rsid w:val="0063766A"/>
    <w:rsid w:val="006401F2"/>
    <w:rsid w:val="006418D1"/>
    <w:rsid w:val="00643810"/>
    <w:rsid w:val="00644AAA"/>
    <w:rsid w:val="00644CD2"/>
    <w:rsid w:val="00644FA2"/>
    <w:rsid w:val="00645D72"/>
    <w:rsid w:val="00646713"/>
    <w:rsid w:val="00647C19"/>
    <w:rsid w:val="0065069B"/>
    <w:rsid w:val="00650E84"/>
    <w:rsid w:val="0065118C"/>
    <w:rsid w:val="00651DBE"/>
    <w:rsid w:val="00652D10"/>
    <w:rsid w:val="00653031"/>
    <w:rsid w:val="00653EA5"/>
    <w:rsid w:val="00653F13"/>
    <w:rsid w:val="00653F15"/>
    <w:rsid w:val="00655EF2"/>
    <w:rsid w:val="00655FB1"/>
    <w:rsid w:val="00656139"/>
    <w:rsid w:val="00660394"/>
    <w:rsid w:val="00661019"/>
    <w:rsid w:val="00661E59"/>
    <w:rsid w:val="00663455"/>
    <w:rsid w:val="00664543"/>
    <w:rsid w:val="006654D2"/>
    <w:rsid w:val="00665CD2"/>
    <w:rsid w:val="00666865"/>
    <w:rsid w:val="006707C1"/>
    <w:rsid w:val="00670931"/>
    <w:rsid w:val="0067184B"/>
    <w:rsid w:val="00671E7E"/>
    <w:rsid w:val="0067271A"/>
    <w:rsid w:val="00672C0F"/>
    <w:rsid w:val="00673775"/>
    <w:rsid w:val="00673A01"/>
    <w:rsid w:val="00673AC7"/>
    <w:rsid w:val="006746C5"/>
    <w:rsid w:val="00674A6C"/>
    <w:rsid w:val="0067526E"/>
    <w:rsid w:val="0067545A"/>
    <w:rsid w:val="006756B0"/>
    <w:rsid w:val="00675E07"/>
    <w:rsid w:val="00676B65"/>
    <w:rsid w:val="006807C0"/>
    <w:rsid w:val="006813AC"/>
    <w:rsid w:val="00681B40"/>
    <w:rsid w:val="00681F5A"/>
    <w:rsid w:val="00681F96"/>
    <w:rsid w:val="00682360"/>
    <w:rsid w:val="006824EC"/>
    <w:rsid w:val="00683090"/>
    <w:rsid w:val="0068312F"/>
    <w:rsid w:val="00683912"/>
    <w:rsid w:val="00683FB9"/>
    <w:rsid w:val="00684703"/>
    <w:rsid w:val="00684E88"/>
    <w:rsid w:val="00685AEE"/>
    <w:rsid w:val="00685F5C"/>
    <w:rsid w:val="006908FC"/>
    <w:rsid w:val="00690DFD"/>
    <w:rsid w:val="0069431F"/>
    <w:rsid w:val="00694A2F"/>
    <w:rsid w:val="00695368"/>
    <w:rsid w:val="006958F1"/>
    <w:rsid w:val="006959F7"/>
    <w:rsid w:val="0069620E"/>
    <w:rsid w:val="0069769A"/>
    <w:rsid w:val="00697DDF"/>
    <w:rsid w:val="00697E0F"/>
    <w:rsid w:val="006A1285"/>
    <w:rsid w:val="006A139D"/>
    <w:rsid w:val="006A2294"/>
    <w:rsid w:val="006A36FE"/>
    <w:rsid w:val="006A3C38"/>
    <w:rsid w:val="006A43DF"/>
    <w:rsid w:val="006A4553"/>
    <w:rsid w:val="006A4E32"/>
    <w:rsid w:val="006A5B5A"/>
    <w:rsid w:val="006A6287"/>
    <w:rsid w:val="006A6465"/>
    <w:rsid w:val="006A65CA"/>
    <w:rsid w:val="006A6C91"/>
    <w:rsid w:val="006A6DD5"/>
    <w:rsid w:val="006A7010"/>
    <w:rsid w:val="006A71E9"/>
    <w:rsid w:val="006A78A0"/>
    <w:rsid w:val="006A7A10"/>
    <w:rsid w:val="006A7A4D"/>
    <w:rsid w:val="006B004C"/>
    <w:rsid w:val="006B035B"/>
    <w:rsid w:val="006B161F"/>
    <w:rsid w:val="006B17A4"/>
    <w:rsid w:val="006B2186"/>
    <w:rsid w:val="006B34C9"/>
    <w:rsid w:val="006B34E1"/>
    <w:rsid w:val="006B4065"/>
    <w:rsid w:val="006B5211"/>
    <w:rsid w:val="006B55FA"/>
    <w:rsid w:val="006B58D3"/>
    <w:rsid w:val="006B5D0A"/>
    <w:rsid w:val="006B77AC"/>
    <w:rsid w:val="006C0286"/>
    <w:rsid w:val="006C05C1"/>
    <w:rsid w:val="006C182D"/>
    <w:rsid w:val="006C2D16"/>
    <w:rsid w:val="006C30A7"/>
    <w:rsid w:val="006C40E6"/>
    <w:rsid w:val="006C5F85"/>
    <w:rsid w:val="006C61D5"/>
    <w:rsid w:val="006C6A08"/>
    <w:rsid w:val="006D01A9"/>
    <w:rsid w:val="006D0B20"/>
    <w:rsid w:val="006D35A8"/>
    <w:rsid w:val="006D3F10"/>
    <w:rsid w:val="006D3F79"/>
    <w:rsid w:val="006D41C7"/>
    <w:rsid w:val="006D4768"/>
    <w:rsid w:val="006D47AB"/>
    <w:rsid w:val="006D6CC4"/>
    <w:rsid w:val="006D789E"/>
    <w:rsid w:val="006D7E24"/>
    <w:rsid w:val="006E2680"/>
    <w:rsid w:val="006E3404"/>
    <w:rsid w:val="006E34B5"/>
    <w:rsid w:val="006E37A8"/>
    <w:rsid w:val="006E37D2"/>
    <w:rsid w:val="006E39D4"/>
    <w:rsid w:val="006E4419"/>
    <w:rsid w:val="006E5955"/>
    <w:rsid w:val="006E6484"/>
    <w:rsid w:val="006E6692"/>
    <w:rsid w:val="006E7F12"/>
    <w:rsid w:val="006E7F2B"/>
    <w:rsid w:val="006F0B59"/>
    <w:rsid w:val="006F0EDA"/>
    <w:rsid w:val="006F10D6"/>
    <w:rsid w:val="006F140E"/>
    <w:rsid w:val="006F294B"/>
    <w:rsid w:val="006F3449"/>
    <w:rsid w:val="006F48E0"/>
    <w:rsid w:val="006F4CDB"/>
    <w:rsid w:val="006F5242"/>
    <w:rsid w:val="006F7CEE"/>
    <w:rsid w:val="007003DB"/>
    <w:rsid w:val="0070061A"/>
    <w:rsid w:val="00700E60"/>
    <w:rsid w:val="0070147D"/>
    <w:rsid w:val="00703C1B"/>
    <w:rsid w:val="007046CB"/>
    <w:rsid w:val="00705CAA"/>
    <w:rsid w:val="00705E7C"/>
    <w:rsid w:val="00706E54"/>
    <w:rsid w:val="007074DB"/>
    <w:rsid w:val="0070761D"/>
    <w:rsid w:val="007121AF"/>
    <w:rsid w:val="007131F1"/>
    <w:rsid w:val="007138EF"/>
    <w:rsid w:val="00713E49"/>
    <w:rsid w:val="00713F59"/>
    <w:rsid w:val="00714B9A"/>
    <w:rsid w:val="00716015"/>
    <w:rsid w:val="0071639A"/>
    <w:rsid w:val="00716551"/>
    <w:rsid w:val="007167F5"/>
    <w:rsid w:val="00716C82"/>
    <w:rsid w:val="00716F69"/>
    <w:rsid w:val="00717239"/>
    <w:rsid w:val="00717B5C"/>
    <w:rsid w:val="0072029A"/>
    <w:rsid w:val="00720786"/>
    <w:rsid w:val="00720A26"/>
    <w:rsid w:val="007211C1"/>
    <w:rsid w:val="007226C9"/>
    <w:rsid w:val="00722944"/>
    <w:rsid w:val="00724280"/>
    <w:rsid w:val="00724A2A"/>
    <w:rsid w:val="00724CE1"/>
    <w:rsid w:val="00724EB0"/>
    <w:rsid w:val="007256E2"/>
    <w:rsid w:val="00725BF5"/>
    <w:rsid w:val="00732A50"/>
    <w:rsid w:val="0073456D"/>
    <w:rsid w:val="007349CF"/>
    <w:rsid w:val="007357C5"/>
    <w:rsid w:val="00735A6A"/>
    <w:rsid w:val="00735FD5"/>
    <w:rsid w:val="00736139"/>
    <w:rsid w:val="00736563"/>
    <w:rsid w:val="00736CC3"/>
    <w:rsid w:val="00737C10"/>
    <w:rsid w:val="0074070F"/>
    <w:rsid w:val="00741463"/>
    <w:rsid w:val="00741833"/>
    <w:rsid w:val="00742432"/>
    <w:rsid w:val="00742FA1"/>
    <w:rsid w:val="00745613"/>
    <w:rsid w:val="00745FBB"/>
    <w:rsid w:val="00746FD7"/>
    <w:rsid w:val="007478AE"/>
    <w:rsid w:val="00750D31"/>
    <w:rsid w:val="00751CAA"/>
    <w:rsid w:val="00752632"/>
    <w:rsid w:val="00752BC7"/>
    <w:rsid w:val="00752BD3"/>
    <w:rsid w:val="00752EFB"/>
    <w:rsid w:val="00753157"/>
    <w:rsid w:val="00755092"/>
    <w:rsid w:val="007552D7"/>
    <w:rsid w:val="00755CF4"/>
    <w:rsid w:val="00755ECC"/>
    <w:rsid w:val="00757196"/>
    <w:rsid w:val="00757EE2"/>
    <w:rsid w:val="007600C0"/>
    <w:rsid w:val="007608FA"/>
    <w:rsid w:val="00762BBD"/>
    <w:rsid w:val="00763FCA"/>
    <w:rsid w:val="00764832"/>
    <w:rsid w:val="00764855"/>
    <w:rsid w:val="0076511A"/>
    <w:rsid w:val="00765DC4"/>
    <w:rsid w:val="00766E4B"/>
    <w:rsid w:val="007671E9"/>
    <w:rsid w:val="0077019C"/>
    <w:rsid w:val="00772588"/>
    <w:rsid w:val="00773DF8"/>
    <w:rsid w:val="0077561B"/>
    <w:rsid w:val="00775D04"/>
    <w:rsid w:val="007769FD"/>
    <w:rsid w:val="00776F8A"/>
    <w:rsid w:val="0077717C"/>
    <w:rsid w:val="007771EA"/>
    <w:rsid w:val="00777B2B"/>
    <w:rsid w:val="00777EFD"/>
    <w:rsid w:val="00780A80"/>
    <w:rsid w:val="00780F59"/>
    <w:rsid w:val="0078133C"/>
    <w:rsid w:val="007827D7"/>
    <w:rsid w:val="00782A4D"/>
    <w:rsid w:val="00782C1D"/>
    <w:rsid w:val="00783BCB"/>
    <w:rsid w:val="007844C9"/>
    <w:rsid w:val="00786966"/>
    <w:rsid w:val="00787DE4"/>
    <w:rsid w:val="007919E0"/>
    <w:rsid w:val="007937B5"/>
    <w:rsid w:val="00794894"/>
    <w:rsid w:val="007952B4"/>
    <w:rsid w:val="0079559B"/>
    <w:rsid w:val="00795C9F"/>
    <w:rsid w:val="00796865"/>
    <w:rsid w:val="00796CD0"/>
    <w:rsid w:val="00796F86"/>
    <w:rsid w:val="007A00B0"/>
    <w:rsid w:val="007A032C"/>
    <w:rsid w:val="007A094B"/>
    <w:rsid w:val="007A0BEF"/>
    <w:rsid w:val="007A3C7B"/>
    <w:rsid w:val="007A432D"/>
    <w:rsid w:val="007A4989"/>
    <w:rsid w:val="007A5A73"/>
    <w:rsid w:val="007A6524"/>
    <w:rsid w:val="007A6556"/>
    <w:rsid w:val="007A783C"/>
    <w:rsid w:val="007B067D"/>
    <w:rsid w:val="007B1479"/>
    <w:rsid w:val="007B1D71"/>
    <w:rsid w:val="007B2528"/>
    <w:rsid w:val="007B2F17"/>
    <w:rsid w:val="007B3D76"/>
    <w:rsid w:val="007B3D8E"/>
    <w:rsid w:val="007B4135"/>
    <w:rsid w:val="007C0C22"/>
    <w:rsid w:val="007C11D8"/>
    <w:rsid w:val="007C15A0"/>
    <w:rsid w:val="007C17EE"/>
    <w:rsid w:val="007C20F4"/>
    <w:rsid w:val="007C2549"/>
    <w:rsid w:val="007C38CD"/>
    <w:rsid w:val="007C3F97"/>
    <w:rsid w:val="007C429E"/>
    <w:rsid w:val="007C47D0"/>
    <w:rsid w:val="007C5346"/>
    <w:rsid w:val="007C57CA"/>
    <w:rsid w:val="007C62D0"/>
    <w:rsid w:val="007C6933"/>
    <w:rsid w:val="007C6B3A"/>
    <w:rsid w:val="007C76AC"/>
    <w:rsid w:val="007C7FDE"/>
    <w:rsid w:val="007D000D"/>
    <w:rsid w:val="007D0B2C"/>
    <w:rsid w:val="007D0DF6"/>
    <w:rsid w:val="007D24AE"/>
    <w:rsid w:val="007D4C87"/>
    <w:rsid w:val="007D54A6"/>
    <w:rsid w:val="007D56C6"/>
    <w:rsid w:val="007D5C31"/>
    <w:rsid w:val="007D5DC7"/>
    <w:rsid w:val="007D6E11"/>
    <w:rsid w:val="007D7752"/>
    <w:rsid w:val="007D7EBD"/>
    <w:rsid w:val="007E0308"/>
    <w:rsid w:val="007E0829"/>
    <w:rsid w:val="007E140F"/>
    <w:rsid w:val="007E28F2"/>
    <w:rsid w:val="007E2C57"/>
    <w:rsid w:val="007E3741"/>
    <w:rsid w:val="007E3A3E"/>
    <w:rsid w:val="007E3E04"/>
    <w:rsid w:val="007E43E6"/>
    <w:rsid w:val="007E471D"/>
    <w:rsid w:val="007E4BC8"/>
    <w:rsid w:val="007E4C24"/>
    <w:rsid w:val="007E5E3A"/>
    <w:rsid w:val="007E6A2D"/>
    <w:rsid w:val="007F0094"/>
    <w:rsid w:val="007F05A5"/>
    <w:rsid w:val="007F1076"/>
    <w:rsid w:val="007F1949"/>
    <w:rsid w:val="007F1D5B"/>
    <w:rsid w:val="007F2C2C"/>
    <w:rsid w:val="007F389E"/>
    <w:rsid w:val="007F3A2F"/>
    <w:rsid w:val="007F539B"/>
    <w:rsid w:val="007F6D50"/>
    <w:rsid w:val="007F6E68"/>
    <w:rsid w:val="007F7337"/>
    <w:rsid w:val="007F7B76"/>
    <w:rsid w:val="008005C2"/>
    <w:rsid w:val="00800EC0"/>
    <w:rsid w:val="00801263"/>
    <w:rsid w:val="00801727"/>
    <w:rsid w:val="00801F62"/>
    <w:rsid w:val="00802BBE"/>
    <w:rsid w:val="00802F27"/>
    <w:rsid w:val="00803525"/>
    <w:rsid w:val="008038FB"/>
    <w:rsid w:val="00804734"/>
    <w:rsid w:val="008054E2"/>
    <w:rsid w:val="00806175"/>
    <w:rsid w:val="00806380"/>
    <w:rsid w:val="008067C2"/>
    <w:rsid w:val="00806C73"/>
    <w:rsid w:val="00812692"/>
    <w:rsid w:val="00813206"/>
    <w:rsid w:val="00813210"/>
    <w:rsid w:val="00813420"/>
    <w:rsid w:val="0081412F"/>
    <w:rsid w:val="00814724"/>
    <w:rsid w:val="00814F06"/>
    <w:rsid w:val="00816246"/>
    <w:rsid w:val="008179C5"/>
    <w:rsid w:val="00817F1A"/>
    <w:rsid w:val="008203B8"/>
    <w:rsid w:val="0082174A"/>
    <w:rsid w:val="0082179D"/>
    <w:rsid w:val="00821A49"/>
    <w:rsid w:val="00821E44"/>
    <w:rsid w:val="008220CB"/>
    <w:rsid w:val="00822432"/>
    <w:rsid w:val="0082339B"/>
    <w:rsid w:val="00823836"/>
    <w:rsid w:val="00823FAD"/>
    <w:rsid w:val="00824F36"/>
    <w:rsid w:val="00825233"/>
    <w:rsid w:val="00825502"/>
    <w:rsid w:val="00825FF4"/>
    <w:rsid w:val="00826144"/>
    <w:rsid w:val="0082641C"/>
    <w:rsid w:val="00826DBE"/>
    <w:rsid w:val="008274A5"/>
    <w:rsid w:val="00830078"/>
    <w:rsid w:val="00831C02"/>
    <w:rsid w:val="00832953"/>
    <w:rsid w:val="00832DC7"/>
    <w:rsid w:val="00833420"/>
    <w:rsid w:val="008338D7"/>
    <w:rsid w:val="00833F2A"/>
    <w:rsid w:val="008352A2"/>
    <w:rsid w:val="00835A2B"/>
    <w:rsid w:val="00836484"/>
    <w:rsid w:val="008371CA"/>
    <w:rsid w:val="00837DFE"/>
    <w:rsid w:val="00841428"/>
    <w:rsid w:val="00841CD9"/>
    <w:rsid w:val="00843586"/>
    <w:rsid w:val="008440FC"/>
    <w:rsid w:val="00844C8B"/>
    <w:rsid w:val="00845EC1"/>
    <w:rsid w:val="008465DC"/>
    <w:rsid w:val="008467CB"/>
    <w:rsid w:val="00847D90"/>
    <w:rsid w:val="00851210"/>
    <w:rsid w:val="00851382"/>
    <w:rsid w:val="0085196A"/>
    <w:rsid w:val="00851F70"/>
    <w:rsid w:val="00852B00"/>
    <w:rsid w:val="00852E17"/>
    <w:rsid w:val="00852FC7"/>
    <w:rsid w:val="008532EE"/>
    <w:rsid w:val="00854303"/>
    <w:rsid w:val="00855348"/>
    <w:rsid w:val="008555FE"/>
    <w:rsid w:val="00857D9A"/>
    <w:rsid w:val="00857EB9"/>
    <w:rsid w:val="00857F6F"/>
    <w:rsid w:val="008601FD"/>
    <w:rsid w:val="008636A4"/>
    <w:rsid w:val="00863DEE"/>
    <w:rsid w:val="008645F7"/>
    <w:rsid w:val="008646FD"/>
    <w:rsid w:val="00864935"/>
    <w:rsid w:val="00865DBC"/>
    <w:rsid w:val="00866E7F"/>
    <w:rsid w:val="00867809"/>
    <w:rsid w:val="00867E7A"/>
    <w:rsid w:val="00870754"/>
    <w:rsid w:val="00872ABD"/>
    <w:rsid w:val="00873C97"/>
    <w:rsid w:val="00874B2A"/>
    <w:rsid w:val="00874E7C"/>
    <w:rsid w:val="0087606B"/>
    <w:rsid w:val="00876408"/>
    <w:rsid w:val="00876A8A"/>
    <w:rsid w:val="00876E3B"/>
    <w:rsid w:val="008800C4"/>
    <w:rsid w:val="00880C43"/>
    <w:rsid w:val="00880D15"/>
    <w:rsid w:val="008820D3"/>
    <w:rsid w:val="008829F4"/>
    <w:rsid w:val="00883A70"/>
    <w:rsid w:val="0088488C"/>
    <w:rsid w:val="008858F4"/>
    <w:rsid w:val="00885CA1"/>
    <w:rsid w:val="00890146"/>
    <w:rsid w:val="0089029C"/>
    <w:rsid w:val="00890607"/>
    <w:rsid w:val="00891E35"/>
    <w:rsid w:val="00891EB9"/>
    <w:rsid w:val="008924EF"/>
    <w:rsid w:val="008927C4"/>
    <w:rsid w:val="00892971"/>
    <w:rsid w:val="008937BA"/>
    <w:rsid w:val="00894540"/>
    <w:rsid w:val="00894739"/>
    <w:rsid w:val="00895C62"/>
    <w:rsid w:val="00895F33"/>
    <w:rsid w:val="00896B1F"/>
    <w:rsid w:val="008A0CBC"/>
    <w:rsid w:val="008A0D05"/>
    <w:rsid w:val="008A1276"/>
    <w:rsid w:val="008A30B0"/>
    <w:rsid w:val="008A373F"/>
    <w:rsid w:val="008A4599"/>
    <w:rsid w:val="008A4DAB"/>
    <w:rsid w:val="008A7238"/>
    <w:rsid w:val="008A7878"/>
    <w:rsid w:val="008A7CEA"/>
    <w:rsid w:val="008A7FD8"/>
    <w:rsid w:val="008B0817"/>
    <w:rsid w:val="008B1682"/>
    <w:rsid w:val="008B19EC"/>
    <w:rsid w:val="008B1C15"/>
    <w:rsid w:val="008B1F10"/>
    <w:rsid w:val="008B4592"/>
    <w:rsid w:val="008B4888"/>
    <w:rsid w:val="008B56E5"/>
    <w:rsid w:val="008B62A7"/>
    <w:rsid w:val="008B63EB"/>
    <w:rsid w:val="008B6B96"/>
    <w:rsid w:val="008B7FCD"/>
    <w:rsid w:val="008C144A"/>
    <w:rsid w:val="008C2037"/>
    <w:rsid w:val="008C31F9"/>
    <w:rsid w:val="008C3544"/>
    <w:rsid w:val="008C3A87"/>
    <w:rsid w:val="008C4A98"/>
    <w:rsid w:val="008C55FE"/>
    <w:rsid w:val="008C5725"/>
    <w:rsid w:val="008C5A91"/>
    <w:rsid w:val="008C5D9D"/>
    <w:rsid w:val="008C6949"/>
    <w:rsid w:val="008C6B21"/>
    <w:rsid w:val="008C6F35"/>
    <w:rsid w:val="008C737C"/>
    <w:rsid w:val="008C7DBA"/>
    <w:rsid w:val="008D0480"/>
    <w:rsid w:val="008D0EBD"/>
    <w:rsid w:val="008D1852"/>
    <w:rsid w:val="008D19D3"/>
    <w:rsid w:val="008D2B1B"/>
    <w:rsid w:val="008D3296"/>
    <w:rsid w:val="008D3C38"/>
    <w:rsid w:val="008D4886"/>
    <w:rsid w:val="008D4E77"/>
    <w:rsid w:val="008D5D0C"/>
    <w:rsid w:val="008D5F68"/>
    <w:rsid w:val="008D68AE"/>
    <w:rsid w:val="008D6D5E"/>
    <w:rsid w:val="008D6FDB"/>
    <w:rsid w:val="008D704E"/>
    <w:rsid w:val="008D79CF"/>
    <w:rsid w:val="008E06E2"/>
    <w:rsid w:val="008E15B2"/>
    <w:rsid w:val="008E1B8A"/>
    <w:rsid w:val="008E3ACE"/>
    <w:rsid w:val="008E4731"/>
    <w:rsid w:val="008E610F"/>
    <w:rsid w:val="008E7BE7"/>
    <w:rsid w:val="008F030F"/>
    <w:rsid w:val="008F0A65"/>
    <w:rsid w:val="008F16A7"/>
    <w:rsid w:val="008F222B"/>
    <w:rsid w:val="008F2406"/>
    <w:rsid w:val="008F247A"/>
    <w:rsid w:val="008F35E6"/>
    <w:rsid w:val="008F3B38"/>
    <w:rsid w:val="008F4FAE"/>
    <w:rsid w:val="008F629D"/>
    <w:rsid w:val="008F6C89"/>
    <w:rsid w:val="00901116"/>
    <w:rsid w:val="00901600"/>
    <w:rsid w:val="00902B75"/>
    <w:rsid w:val="00902C87"/>
    <w:rsid w:val="00905668"/>
    <w:rsid w:val="009101A7"/>
    <w:rsid w:val="00910411"/>
    <w:rsid w:val="0091096F"/>
    <w:rsid w:val="00914172"/>
    <w:rsid w:val="0091495F"/>
    <w:rsid w:val="00914E9A"/>
    <w:rsid w:val="009153C2"/>
    <w:rsid w:val="00915BEE"/>
    <w:rsid w:val="00916506"/>
    <w:rsid w:val="00916DCB"/>
    <w:rsid w:val="009176C8"/>
    <w:rsid w:val="009179CF"/>
    <w:rsid w:val="00917A11"/>
    <w:rsid w:val="00917CBC"/>
    <w:rsid w:val="009206CB"/>
    <w:rsid w:val="00920D50"/>
    <w:rsid w:val="009214CC"/>
    <w:rsid w:val="009216FB"/>
    <w:rsid w:val="0092194B"/>
    <w:rsid w:val="00921D73"/>
    <w:rsid w:val="00922E15"/>
    <w:rsid w:val="00923A69"/>
    <w:rsid w:val="009243F8"/>
    <w:rsid w:val="009251CD"/>
    <w:rsid w:val="00925297"/>
    <w:rsid w:val="009266EA"/>
    <w:rsid w:val="00926E36"/>
    <w:rsid w:val="009302E4"/>
    <w:rsid w:val="0093062F"/>
    <w:rsid w:val="00930784"/>
    <w:rsid w:val="00931692"/>
    <w:rsid w:val="0093339D"/>
    <w:rsid w:val="009336D4"/>
    <w:rsid w:val="00933978"/>
    <w:rsid w:val="00935C0D"/>
    <w:rsid w:val="00935E17"/>
    <w:rsid w:val="009365F8"/>
    <w:rsid w:val="00937161"/>
    <w:rsid w:val="009379D6"/>
    <w:rsid w:val="00940865"/>
    <w:rsid w:val="00940B11"/>
    <w:rsid w:val="00941662"/>
    <w:rsid w:val="00942EFD"/>
    <w:rsid w:val="00943EC3"/>
    <w:rsid w:val="009445DA"/>
    <w:rsid w:val="00944948"/>
    <w:rsid w:val="00945BF3"/>
    <w:rsid w:val="00950DA9"/>
    <w:rsid w:val="00950E41"/>
    <w:rsid w:val="0095205C"/>
    <w:rsid w:val="009535E8"/>
    <w:rsid w:val="00954A7F"/>
    <w:rsid w:val="00955645"/>
    <w:rsid w:val="00955935"/>
    <w:rsid w:val="00955B9E"/>
    <w:rsid w:val="00955E82"/>
    <w:rsid w:val="009565D3"/>
    <w:rsid w:val="00956966"/>
    <w:rsid w:val="009571CB"/>
    <w:rsid w:val="00960911"/>
    <w:rsid w:val="00961203"/>
    <w:rsid w:val="00961567"/>
    <w:rsid w:val="009616A8"/>
    <w:rsid w:val="009619BB"/>
    <w:rsid w:val="00961BEF"/>
    <w:rsid w:val="00962B93"/>
    <w:rsid w:val="00963038"/>
    <w:rsid w:val="00963655"/>
    <w:rsid w:val="00963E71"/>
    <w:rsid w:val="00964D17"/>
    <w:rsid w:val="00966561"/>
    <w:rsid w:val="009665FF"/>
    <w:rsid w:val="00970850"/>
    <w:rsid w:val="00971335"/>
    <w:rsid w:val="00971ED7"/>
    <w:rsid w:val="00972106"/>
    <w:rsid w:val="00972CD0"/>
    <w:rsid w:val="009740AD"/>
    <w:rsid w:val="00975150"/>
    <w:rsid w:val="00975250"/>
    <w:rsid w:val="009752A3"/>
    <w:rsid w:val="009755A0"/>
    <w:rsid w:val="00976D5C"/>
    <w:rsid w:val="00976DCB"/>
    <w:rsid w:val="00977130"/>
    <w:rsid w:val="009806CA"/>
    <w:rsid w:val="00980791"/>
    <w:rsid w:val="00982D9E"/>
    <w:rsid w:val="00983005"/>
    <w:rsid w:val="00983A69"/>
    <w:rsid w:val="0098454A"/>
    <w:rsid w:val="009845F4"/>
    <w:rsid w:val="009859C0"/>
    <w:rsid w:val="0098616B"/>
    <w:rsid w:val="00986424"/>
    <w:rsid w:val="009865F4"/>
    <w:rsid w:val="0098714F"/>
    <w:rsid w:val="0099012D"/>
    <w:rsid w:val="00990BD7"/>
    <w:rsid w:val="00992581"/>
    <w:rsid w:val="00994229"/>
    <w:rsid w:val="00994FBF"/>
    <w:rsid w:val="009959E3"/>
    <w:rsid w:val="00996166"/>
    <w:rsid w:val="00997011"/>
    <w:rsid w:val="00997AA0"/>
    <w:rsid w:val="00997FCA"/>
    <w:rsid w:val="009A10B5"/>
    <w:rsid w:val="009A1373"/>
    <w:rsid w:val="009A16D4"/>
    <w:rsid w:val="009A1ACE"/>
    <w:rsid w:val="009A2973"/>
    <w:rsid w:val="009A2E1A"/>
    <w:rsid w:val="009A75B3"/>
    <w:rsid w:val="009B03FC"/>
    <w:rsid w:val="009B0449"/>
    <w:rsid w:val="009B09F6"/>
    <w:rsid w:val="009B0D85"/>
    <w:rsid w:val="009B22F4"/>
    <w:rsid w:val="009B2DEF"/>
    <w:rsid w:val="009B49EC"/>
    <w:rsid w:val="009B4D0D"/>
    <w:rsid w:val="009B6117"/>
    <w:rsid w:val="009B6486"/>
    <w:rsid w:val="009B6901"/>
    <w:rsid w:val="009B7840"/>
    <w:rsid w:val="009B78E7"/>
    <w:rsid w:val="009B7D8D"/>
    <w:rsid w:val="009C0769"/>
    <w:rsid w:val="009C0BD6"/>
    <w:rsid w:val="009C1509"/>
    <w:rsid w:val="009C17E4"/>
    <w:rsid w:val="009C2AE2"/>
    <w:rsid w:val="009C343A"/>
    <w:rsid w:val="009C34B4"/>
    <w:rsid w:val="009C4A8C"/>
    <w:rsid w:val="009C5310"/>
    <w:rsid w:val="009C651F"/>
    <w:rsid w:val="009C6BCD"/>
    <w:rsid w:val="009C6D68"/>
    <w:rsid w:val="009C6DBB"/>
    <w:rsid w:val="009D04B9"/>
    <w:rsid w:val="009D1446"/>
    <w:rsid w:val="009D14B2"/>
    <w:rsid w:val="009D256B"/>
    <w:rsid w:val="009D31B1"/>
    <w:rsid w:val="009D3523"/>
    <w:rsid w:val="009D3F9C"/>
    <w:rsid w:val="009D3FF2"/>
    <w:rsid w:val="009D42D2"/>
    <w:rsid w:val="009D43C5"/>
    <w:rsid w:val="009D4D8C"/>
    <w:rsid w:val="009D5D2D"/>
    <w:rsid w:val="009D691F"/>
    <w:rsid w:val="009D73AB"/>
    <w:rsid w:val="009D743D"/>
    <w:rsid w:val="009D7662"/>
    <w:rsid w:val="009D7990"/>
    <w:rsid w:val="009E0461"/>
    <w:rsid w:val="009E0622"/>
    <w:rsid w:val="009E08B4"/>
    <w:rsid w:val="009E08F3"/>
    <w:rsid w:val="009E121F"/>
    <w:rsid w:val="009E2124"/>
    <w:rsid w:val="009E285E"/>
    <w:rsid w:val="009E4207"/>
    <w:rsid w:val="009E5351"/>
    <w:rsid w:val="009E5CFD"/>
    <w:rsid w:val="009E69F7"/>
    <w:rsid w:val="009E7289"/>
    <w:rsid w:val="009F1330"/>
    <w:rsid w:val="009F1E4C"/>
    <w:rsid w:val="009F26E7"/>
    <w:rsid w:val="009F35A2"/>
    <w:rsid w:val="009F3CF8"/>
    <w:rsid w:val="009F4223"/>
    <w:rsid w:val="009F45CB"/>
    <w:rsid w:val="009F4671"/>
    <w:rsid w:val="009F5045"/>
    <w:rsid w:val="009F51F8"/>
    <w:rsid w:val="009F6615"/>
    <w:rsid w:val="009F6FE5"/>
    <w:rsid w:val="009F70C7"/>
    <w:rsid w:val="009F73A7"/>
    <w:rsid w:val="009F76CE"/>
    <w:rsid w:val="009F7B5A"/>
    <w:rsid w:val="00A01E9D"/>
    <w:rsid w:val="00A0276F"/>
    <w:rsid w:val="00A03004"/>
    <w:rsid w:val="00A030F5"/>
    <w:rsid w:val="00A03544"/>
    <w:rsid w:val="00A05796"/>
    <w:rsid w:val="00A065A5"/>
    <w:rsid w:val="00A068C0"/>
    <w:rsid w:val="00A06B9F"/>
    <w:rsid w:val="00A06F2B"/>
    <w:rsid w:val="00A10F60"/>
    <w:rsid w:val="00A11090"/>
    <w:rsid w:val="00A11D40"/>
    <w:rsid w:val="00A12C0E"/>
    <w:rsid w:val="00A141E5"/>
    <w:rsid w:val="00A14621"/>
    <w:rsid w:val="00A16E01"/>
    <w:rsid w:val="00A20577"/>
    <w:rsid w:val="00A2305F"/>
    <w:rsid w:val="00A245A4"/>
    <w:rsid w:val="00A24DAB"/>
    <w:rsid w:val="00A2597B"/>
    <w:rsid w:val="00A25E4A"/>
    <w:rsid w:val="00A26255"/>
    <w:rsid w:val="00A26CD1"/>
    <w:rsid w:val="00A27827"/>
    <w:rsid w:val="00A27C35"/>
    <w:rsid w:val="00A27E61"/>
    <w:rsid w:val="00A30543"/>
    <w:rsid w:val="00A30777"/>
    <w:rsid w:val="00A31DDD"/>
    <w:rsid w:val="00A320BD"/>
    <w:rsid w:val="00A33B0F"/>
    <w:rsid w:val="00A33E46"/>
    <w:rsid w:val="00A33FD8"/>
    <w:rsid w:val="00A340B1"/>
    <w:rsid w:val="00A348B5"/>
    <w:rsid w:val="00A34C5A"/>
    <w:rsid w:val="00A35956"/>
    <w:rsid w:val="00A3596A"/>
    <w:rsid w:val="00A36B67"/>
    <w:rsid w:val="00A36F74"/>
    <w:rsid w:val="00A373A9"/>
    <w:rsid w:val="00A37974"/>
    <w:rsid w:val="00A4056D"/>
    <w:rsid w:val="00A40C8C"/>
    <w:rsid w:val="00A41F0E"/>
    <w:rsid w:val="00A42E47"/>
    <w:rsid w:val="00A43668"/>
    <w:rsid w:val="00A44648"/>
    <w:rsid w:val="00A45213"/>
    <w:rsid w:val="00A45BD8"/>
    <w:rsid w:val="00A45C20"/>
    <w:rsid w:val="00A45E06"/>
    <w:rsid w:val="00A45F48"/>
    <w:rsid w:val="00A46F0E"/>
    <w:rsid w:val="00A470D0"/>
    <w:rsid w:val="00A4789C"/>
    <w:rsid w:val="00A479C6"/>
    <w:rsid w:val="00A47BAC"/>
    <w:rsid w:val="00A47DAF"/>
    <w:rsid w:val="00A5086B"/>
    <w:rsid w:val="00A531F9"/>
    <w:rsid w:val="00A53E32"/>
    <w:rsid w:val="00A55047"/>
    <w:rsid w:val="00A55C1C"/>
    <w:rsid w:val="00A5624D"/>
    <w:rsid w:val="00A569E6"/>
    <w:rsid w:val="00A5775B"/>
    <w:rsid w:val="00A60433"/>
    <w:rsid w:val="00A60CA0"/>
    <w:rsid w:val="00A60E3A"/>
    <w:rsid w:val="00A6116B"/>
    <w:rsid w:val="00A61457"/>
    <w:rsid w:val="00A61474"/>
    <w:rsid w:val="00A61BF2"/>
    <w:rsid w:val="00A61C47"/>
    <w:rsid w:val="00A625D3"/>
    <w:rsid w:val="00A62B43"/>
    <w:rsid w:val="00A62E50"/>
    <w:rsid w:val="00A63033"/>
    <w:rsid w:val="00A63D85"/>
    <w:rsid w:val="00A6507F"/>
    <w:rsid w:val="00A65515"/>
    <w:rsid w:val="00A655C2"/>
    <w:rsid w:val="00A67934"/>
    <w:rsid w:val="00A71451"/>
    <w:rsid w:val="00A716F6"/>
    <w:rsid w:val="00A71969"/>
    <w:rsid w:val="00A71A0E"/>
    <w:rsid w:val="00A71A75"/>
    <w:rsid w:val="00A71D4C"/>
    <w:rsid w:val="00A71FFD"/>
    <w:rsid w:val="00A723EA"/>
    <w:rsid w:val="00A73519"/>
    <w:rsid w:val="00A73B26"/>
    <w:rsid w:val="00A74773"/>
    <w:rsid w:val="00A76F30"/>
    <w:rsid w:val="00A80F2C"/>
    <w:rsid w:val="00A823F7"/>
    <w:rsid w:val="00A8257E"/>
    <w:rsid w:val="00A82D36"/>
    <w:rsid w:val="00A84411"/>
    <w:rsid w:val="00A84B29"/>
    <w:rsid w:val="00A8504E"/>
    <w:rsid w:val="00A86C96"/>
    <w:rsid w:val="00A901D8"/>
    <w:rsid w:val="00A92C79"/>
    <w:rsid w:val="00A93564"/>
    <w:rsid w:val="00A937C0"/>
    <w:rsid w:val="00A94601"/>
    <w:rsid w:val="00A95361"/>
    <w:rsid w:val="00A95B44"/>
    <w:rsid w:val="00A962D3"/>
    <w:rsid w:val="00A9661C"/>
    <w:rsid w:val="00A96A30"/>
    <w:rsid w:val="00A96AB3"/>
    <w:rsid w:val="00A96D0E"/>
    <w:rsid w:val="00A97891"/>
    <w:rsid w:val="00AA08F4"/>
    <w:rsid w:val="00AA0FCC"/>
    <w:rsid w:val="00AA1A22"/>
    <w:rsid w:val="00AA1DAE"/>
    <w:rsid w:val="00AA2B0D"/>
    <w:rsid w:val="00AA2B36"/>
    <w:rsid w:val="00AA350A"/>
    <w:rsid w:val="00AA37CC"/>
    <w:rsid w:val="00AA3CD9"/>
    <w:rsid w:val="00AA41FA"/>
    <w:rsid w:val="00AA544E"/>
    <w:rsid w:val="00AA559E"/>
    <w:rsid w:val="00AA6033"/>
    <w:rsid w:val="00AA79E6"/>
    <w:rsid w:val="00AB0AEA"/>
    <w:rsid w:val="00AB0BDE"/>
    <w:rsid w:val="00AB13CA"/>
    <w:rsid w:val="00AB1653"/>
    <w:rsid w:val="00AB2533"/>
    <w:rsid w:val="00AB347C"/>
    <w:rsid w:val="00AB5DED"/>
    <w:rsid w:val="00AB7094"/>
    <w:rsid w:val="00AB714B"/>
    <w:rsid w:val="00AC116B"/>
    <w:rsid w:val="00AC150D"/>
    <w:rsid w:val="00AC2144"/>
    <w:rsid w:val="00AC2C9E"/>
    <w:rsid w:val="00AC3A7A"/>
    <w:rsid w:val="00AC3FC8"/>
    <w:rsid w:val="00AC5D83"/>
    <w:rsid w:val="00AC62B2"/>
    <w:rsid w:val="00AC6388"/>
    <w:rsid w:val="00AC7721"/>
    <w:rsid w:val="00AC7900"/>
    <w:rsid w:val="00AC7DF1"/>
    <w:rsid w:val="00AC7FF9"/>
    <w:rsid w:val="00AD09B8"/>
    <w:rsid w:val="00AD1357"/>
    <w:rsid w:val="00AD1729"/>
    <w:rsid w:val="00AD1DA0"/>
    <w:rsid w:val="00AD2B82"/>
    <w:rsid w:val="00AD2EAB"/>
    <w:rsid w:val="00AD3694"/>
    <w:rsid w:val="00AD3E45"/>
    <w:rsid w:val="00AD4415"/>
    <w:rsid w:val="00AD45A9"/>
    <w:rsid w:val="00AD46DE"/>
    <w:rsid w:val="00AD5649"/>
    <w:rsid w:val="00AE1219"/>
    <w:rsid w:val="00AE1702"/>
    <w:rsid w:val="00AE2B88"/>
    <w:rsid w:val="00AE3A34"/>
    <w:rsid w:val="00AE3D97"/>
    <w:rsid w:val="00AE3E7A"/>
    <w:rsid w:val="00AE4005"/>
    <w:rsid w:val="00AE4063"/>
    <w:rsid w:val="00AE41C2"/>
    <w:rsid w:val="00AE45D9"/>
    <w:rsid w:val="00AE6169"/>
    <w:rsid w:val="00AE6BBA"/>
    <w:rsid w:val="00AE6C16"/>
    <w:rsid w:val="00AE7851"/>
    <w:rsid w:val="00AE7C3B"/>
    <w:rsid w:val="00AF0DA7"/>
    <w:rsid w:val="00AF1D76"/>
    <w:rsid w:val="00AF24D8"/>
    <w:rsid w:val="00AF327E"/>
    <w:rsid w:val="00AF3C65"/>
    <w:rsid w:val="00AF44FF"/>
    <w:rsid w:val="00AF46D6"/>
    <w:rsid w:val="00AF4BF7"/>
    <w:rsid w:val="00AF4FC7"/>
    <w:rsid w:val="00AF67DA"/>
    <w:rsid w:val="00AF68D1"/>
    <w:rsid w:val="00AF6A3A"/>
    <w:rsid w:val="00AF7922"/>
    <w:rsid w:val="00AF7998"/>
    <w:rsid w:val="00AF79C3"/>
    <w:rsid w:val="00B00759"/>
    <w:rsid w:val="00B010FC"/>
    <w:rsid w:val="00B0124B"/>
    <w:rsid w:val="00B02885"/>
    <w:rsid w:val="00B02BE3"/>
    <w:rsid w:val="00B03343"/>
    <w:rsid w:val="00B03450"/>
    <w:rsid w:val="00B03452"/>
    <w:rsid w:val="00B042EE"/>
    <w:rsid w:val="00B04FF8"/>
    <w:rsid w:val="00B0582E"/>
    <w:rsid w:val="00B0593B"/>
    <w:rsid w:val="00B0593C"/>
    <w:rsid w:val="00B05993"/>
    <w:rsid w:val="00B0699B"/>
    <w:rsid w:val="00B06C9C"/>
    <w:rsid w:val="00B07B8D"/>
    <w:rsid w:val="00B07D15"/>
    <w:rsid w:val="00B103F5"/>
    <w:rsid w:val="00B11BB3"/>
    <w:rsid w:val="00B11CEE"/>
    <w:rsid w:val="00B11DF6"/>
    <w:rsid w:val="00B12008"/>
    <w:rsid w:val="00B126F9"/>
    <w:rsid w:val="00B141CE"/>
    <w:rsid w:val="00B145CF"/>
    <w:rsid w:val="00B14D37"/>
    <w:rsid w:val="00B151A2"/>
    <w:rsid w:val="00B155F8"/>
    <w:rsid w:val="00B16384"/>
    <w:rsid w:val="00B1730B"/>
    <w:rsid w:val="00B17624"/>
    <w:rsid w:val="00B20B05"/>
    <w:rsid w:val="00B22339"/>
    <w:rsid w:val="00B22AE6"/>
    <w:rsid w:val="00B22D66"/>
    <w:rsid w:val="00B235FE"/>
    <w:rsid w:val="00B240FB"/>
    <w:rsid w:val="00B2422A"/>
    <w:rsid w:val="00B24D36"/>
    <w:rsid w:val="00B24D87"/>
    <w:rsid w:val="00B25450"/>
    <w:rsid w:val="00B26011"/>
    <w:rsid w:val="00B26031"/>
    <w:rsid w:val="00B26161"/>
    <w:rsid w:val="00B2736A"/>
    <w:rsid w:val="00B27F67"/>
    <w:rsid w:val="00B30C39"/>
    <w:rsid w:val="00B33734"/>
    <w:rsid w:val="00B343DB"/>
    <w:rsid w:val="00B363E2"/>
    <w:rsid w:val="00B3787C"/>
    <w:rsid w:val="00B37C2B"/>
    <w:rsid w:val="00B40516"/>
    <w:rsid w:val="00B42045"/>
    <w:rsid w:val="00B427E1"/>
    <w:rsid w:val="00B42B80"/>
    <w:rsid w:val="00B42DC4"/>
    <w:rsid w:val="00B42ED8"/>
    <w:rsid w:val="00B4345F"/>
    <w:rsid w:val="00B4354C"/>
    <w:rsid w:val="00B43D65"/>
    <w:rsid w:val="00B44217"/>
    <w:rsid w:val="00B444A0"/>
    <w:rsid w:val="00B45453"/>
    <w:rsid w:val="00B45A7F"/>
    <w:rsid w:val="00B46338"/>
    <w:rsid w:val="00B46348"/>
    <w:rsid w:val="00B465F2"/>
    <w:rsid w:val="00B47001"/>
    <w:rsid w:val="00B47AAF"/>
    <w:rsid w:val="00B50486"/>
    <w:rsid w:val="00B505C3"/>
    <w:rsid w:val="00B50659"/>
    <w:rsid w:val="00B50C92"/>
    <w:rsid w:val="00B5124B"/>
    <w:rsid w:val="00B51EFE"/>
    <w:rsid w:val="00B5207E"/>
    <w:rsid w:val="00B52384"/>
    <w:rsid w:val="00B53EBE"/>
    <w:rsid w:val="00B54AF0"/>
    <w:rsid w:val="00B55A2E"/>
    <w:rsid w:val="00B56982"/>
    <w:rsid w:val="00B56D69"/>
    <w:rsid w:val="00B576C4"/>
    <w:rsid w:val="00B57E09"/>
    <w:rsid w:val="00B6009C"/>
    <w:rsid w:val="00B611C3"/>
    <w:rsid w:val="00B63BC2"/>
    <w:rsid w:val="00B63DA4"/>
    <w:rsid w:val="00B64CB9"/>
    <w:rsid w:val="00B658C9"/>
    <w:rsid w:val="00B665EA"/>
    <w:rsid w:val="00B6723F"/>
    <w:rsid w:val="00B674B0"/>
    <w:rsid w:val="00B70354"/>
    <w:rsid w:val="00B71896"/>
    <w:rsid w:val="00B7212B"/>
    <w:rsid w:val="00B729EE"/>
    <w:rsid w:val="00B72D90"/>
    <w:rsid w:val="00B72FBF"/>
    <w:rsid w:val="00B7377F"/>
    <w:rsid w:val="00B741F3"/>
    <w:rsid w:val="00B74D6E"/>
    <w:rsid w:val="00B753D9"/>
    <w:rsid w:val="00B8038A"/>
    <w:rsid w:val="00B80868"/>
    <w:rsid w:val="00B80B14"/>
    <w:rsid w:val="00B80B22"/>
    <w:rsid w:val="00B817E0"/>
    <w:rsid w:val="00B81AD7"/>
    <w:rsid w:val="00B822D6"/>
    <w:rsid w:val="00B824CF"/>
    <w:rsid w:val="00B83904"/>
    <w:rsid w:val="00B864DD"/>
    <w:rsid w:val="00B8659E"/>
    <w:rsid w:val="00B866B0"/>
    <w:rsid w:val="00B86D54"/>
    <w:rsid w:val="00B87149"/>
    <w:rsid w:val="00B8757C"/>
    <w:rsid w:val="00B90683"/>
    <w:rsid w:val="00B90B21"/>
    <w:rsid w:val="00B90F20"/>
    <w:rsid w:val="00B90F8E"/>
    <w:rsid w:val="00B913DE"/>
    <w:rsid w:val="00B91E8D"/>
    <w:rsid w:val="00B91F1D"/>
    <w:rsid w:val="00B92299"/>
    <w:rsid w:val="00B9408E"/>
    <w:rsid w:val="00B94A33"/>
    <w:rsid w:val="00B94B8E"/>
    <w:rsid w:val="00B954FA"/>
    <w:rsid w:val="00B95F19"/>
    <w:rsid w:val="00B9613E"/>
    <w:rsid w:val="00B972F3"/>
    <w:rsid w:val="00BA0242"/>
    <w:rsid w:val="00BA0708"/>
    <w:rsid w:val="00BA0D68"/>
    <w:rsid w:val="00BA118A"/>
    <w:rsid w:val="00BA1724"/>
    <w:rsid w:val="00BA234A"/>
    <w:rsid w:val="00BA2733"/>
    <w:rsid w:val="00BA28A5"/>
    <w:rsid w:val="00BA3761"/>
    <w:rsid w:val="00BA46B2"/>
    <w:rsid w:val="00BA4924"/>
    <w:rsid w:val="00BA652C"/>
    <w:rsid w:val="00BA68F0"/>
    <w:rsid w:val="00BA6D7D"/>
    <w:rsid w:val="00BA6FA4"/>
    <w:rsid w:val="00BA73BB"/>
    <w:rsid w:val="00BA7FE8"/>
    <w:rsid w:val="00BB0A34"/>
    <w:rsid w:val="00BB0CB3"/>
    <w:rsid w:val="00BB23F1"/>
    <w:rsid w:val="00BB27F3"/>
    <w:rsid w:val="00BB3094"/>
    <w:rsid w:val="00BB42F1"/>
    <w:rsid w:val="00BB485C"/>
    <w:rsid w:val="00BB5608"/>
    <w:rsid w:val="00BB5C1F"/>
    <w:rsid w:val="00BB6078"/>
    <w:rsid w:val="00BB6AD8"/>
    <w:rsid w:val="00BB6B56"/>
    <w:rsid w:val="00BC0D22"/>
    <w:rsid w:val="00BC2A92"/>
    <w:rsid w:val="00BC3193"/>
    <w:rsid w:val="00BC431E"/>
    <w:rsid w:val="00BC43BD"/>
    <w:rsid w:val="00BC4DF2"/>
    <w:rsid w:val="00BC5ED3"/>
    <w:rsid w:val="00BC6080"/>
    <w:rsid w:val="00BC6AC4"/>
    <w:rsid w:val="00BC6D8A"/>
    <w:rsid w:val="00BC6FAB"/>
    <w:rsid w:val="00BC7103"/>
    <w:rsid w:val="00BD16E6"/>
    <w:rsid w:val="00BD2810"/>
    <w:rsid w:val="00BD3209"/>
    <w:rsid w:val="00BD35B6"/>
    <w:rsid w:val="00BD3636"/>
    <w:rsid w:val="00BD48F3"/>
    <w:rsid w:val="00BD4A05"/>
    <w:rsid w:val="00BD4F82"/>
    <w:rsid w:val="00BD5A0E"/>
    <w:rsid w:val="00BD5DC8"/>
    <w:rsid w:val="00BD74B9"/>
    <w:rsid w:val="00BD74DA"/>
    <w:rsid w:val="00BE0189"/>
    <w:rsid w:val="00BE093C"/>
    <w:rsid w:val="00BE1C8F"/>
    <w:rsid w:val="00BE362F"/>
    <w:rsid w:val="00BE38E0"/>
    <w:rsid w:val="00BE3CCB"/>
    <w:rsid w:val="00BE3D0A"/>
    <w:rsid w:val="00BE3F98"/>
    <w:rsid w:val="00BE4B8E"/>
    <w:rsid w:val="00BE5C32"/>
    <w:rsid w:val="00BE645A"/>
    <w:rsid w:val="00BE6BF8"/>
    <w:rsid w:val="00BE72D8"/>
    <w:rsid w:val="00BE74E7"/>
    <w:rsid w:val="00BF127C"/>
    <w:rsid w:val="00BF3F76"/>
    <w:rsid w:val="00BF427E"/>
    <w:rsid w:val="00BF5ECB"/>
    <w:rsid w:val="00BF7A00"/>
    <w:rsid w:val="00C01D0B"/>
    <w:rsid w:val="00C020B5"/>
    <w:rsid w:val="00C024BD"/>
    <w:rsid w:val="00C0297D"/>
    <w:rsid w:val="00C03CDA"/>
    <w:rsid w:val="00C049FC"/>
    <w:rsid w:val="00C05144"/>
    <w:rsid w:val="00C0555C"/>
    <w:rsid w:val="00C05D09"/>
    <w:rsid w:val="00C06B4D"/>
    <w:rsid w:val="00C070D0"/>
    <w:rsid w:val="00C074F4"/>
    <w:rsid w:val="00C07EFE"/>
    <w:rsid w:val="00C102B9"/>
    <w:rsid w:val="00C1069B"/>
    <w:rsid w:val="00C1076F"/>
    <w:rsid w:val="00C1088C"/>
    <w:rsid w:val="00C10D29"/>
    <w:rsid w:val="00C1154D"/>
    <w:rsid w:val="00C12F7B"/>
    <w:rsid w:val="00C136CE"/>
    <w:rsid w:val="00C1373A"/>
    <w:rsid w:val="00C1466D"/>
    <w:rsid w:val="00C146ED"/>
    <w:rsid w:val="00C1488E"/>
    <w:rsid w:val="00C15131"/>
    <w:rsid w:val="00C15540"/>
    <w:rsid w:val="00C15A2A"/>
    <w:rsid w:val="00C15CCE"/>
    <w:rsid w:val="00C15F71"/>
    <w:rsid w:val="00C160DF"/>
    <w:rsid w:val="00C200FE"/>
    <w:rsid w:val="00C2010B"/>
    <w:rsid w:val="00C2049E"/>
    <w:rsid w:val="00C205EE"/>
    <w:rsid w:val="00C207AE"/>
    <w:rsid w:val="00C214ED"/>
    <w:rsid w:val="00C21AEA"/>
    <w:rsid w:val="00C22F63"/>
    <w:rsid w:val="00C23768"/>
    <w:rsid w:val="00C239F8"/>
    <w:rsid w:val="00C23BF7"/>
    <w:rsid w:val="00C24BE9"/>
    <w:rsid w:val="00C24BED"/>
    <w:rsid w:val="00C24C65"/>
    <w:rsid w:val="00C24C99"/>
    <w:rsid w:val="00C25664"/>
    <w:rsid w:val="00C25E00"/>
    <w:rsid w:val="00C26766"/>
    <w:rsid w:val="00C26C3F"/>
    <w:rsid w:val="00C27D8F"/>
    <w:rsid w:val="00C27F3D"/>
    <w:rsid w:val="00C3006E"/>
    <w:rsid w:val="00C30FDB"/>
    <w:rsid w:val="00C32988"/>
    <w:rsid w:val="00C33261"/>
    <w:rsid w:val="00C332EB"/>
    <w:rsid w:val="00C335BE"/>
    <w:rsid w:val="00C3364F"/>
    <w:rsid w:val="00C34877"/>
    <w:rsid w:val="00C35A77"/>
    <w:rsid w:val="00C35CFB"/>
    <w:rsid w:val="00C40086"/>
    <w:rsid w:val="00C40745"/>
    <w:rsid w:val="00C4109B"/>
    <w:rsid w:val="00C421AB"/>
    <w:rsid w:val="00C4393E"/>
    <w:rsid w:val="00C43F88"/>
    <w:rsid w:val="00C4407A"/>
    <w:rsid w:val="00C45175"/>
    <w:rsid w:val="00C4521E"/>
    <w:rsid w:val="00C45857"/>
    <w:rsid w:val="00C459ED"/>
    <w:rsid w:val="00C46E53"/>
    <w:rsid w:val="00C4722C"/>
    <w:rsid w:val="00C502DA"/>
    <w:rsid w:val="00C502E4"/>
    <w:rsid w:val="00C50D1F"/>
    <w:rsid w:val="00C50E18"/>
    <w:rsid w:val="00C527A8"/>
    <w:rsid w:val="00C530E3"/>
    <w:rsid w:val="00C53E21"/>
    <w:rsid w:val="00C547AE"/>
    <w:rsid w:val="00C54809"/>
    <w:rsid w:val="00C54E88"/>
    <w:rsid w:val="00C54EA9"/>
    <w:rsid w:val="00C55FDA"/>
    <w:rsid w:val="00C56838"/>
    <w:rsid w:val="00C56F41"/>
    <w:rsid w:val="00C5714D"/>
    <w:rsid w:val="00C602BC"/>
    <w:rsid w:val="00C612F6"/>
    <w:rsid w:val="00C61AD2"/>
    <w:rsid w:val="00C62BA8"/>
    <w:rsid w:val="00C6348B"/>
    <w:rsid w:val="00C6405D"/>
    <w:rsid w:val="00C65B9D"/>
    <w:rsid w:val="00C65C9A"/>
    <w:rsid w:val="00C65F00"/>
    <w:rsid w:val="00C669A3"/>
    <w:rsid w:val="00C672C7"/>
    <w:rsid w:val="00C67764"/>
    <w:rsid w:val="00C677CB"/>
    <w:rsid w:val="00C67C50"/>
    <w:rsid w:val="00C71367"/>
    <w:rsid w:val="00C71C87"/>
    <w:rsid w:val="00C75D7A"/>
    <w:rsid w:val="00C764DD"/>
    <w:rsid w:val="00C76CC5"/>
    <w:rsid w:val="00C80819"/>
    <w:rsid w:val="00C816ED"/>
    <w:rsid w:val="00C81EB0"/>
    <w:rsid w:val="00C82175"/>
    <w:rsid w:val="00C83231"/>
    <w:rsid w:val="00C8424A"/>
    <w:rsid w:val="00C84AEA"/>
    <w:rsid w:val="00C84E30"/>
    <w:rsid w:val="00C872C3"/>
    <w:rsid w:val="00C90929"/>
    <w:rsid w:val="00C911B9"/>
    <w:rsid w:val="00C91A8A"/>
    <w:rsid w:val="00C91D76"/>
    <w:rsid w:val="00C92189"/>
    <w:rsid w:val="00C9246F"/>
    <w:rsid w:val="00C935DA"/>
    <w:rsid w:val="00C93BB6"/>
    <w:rsid w:val="00C93C03"/>
    <w:rsid w:val="00C93EFF"/>
    <w:rsid w:val="00C94D6B"/>
    <w:rsid w:val="00C94D8E"/>
    <w:rsid w:val="00C9525A"/>
    <w:rsid w:val="00C95401"/>
    <w:rsid w:val="00C95698"/>
    <w:rsid w:val="00C96180"/>
    <w:rsid w:val="00C96367"/>
    <w:rsid w:val="00C96586"/>
    <w:rsid w:val="00C96AF5"/>
    <w:rsid w:val="00C97067"/>
    <w:rsid w:val="00C9715B"/>
    <w:rsid w:val="00C97487"/>
    <w:rsid w:val="00CA18E1"/>
    <w:rsid w:val="00CA22F9"/>
    <w:rsid w:val="00CA5C9A"/>
    <w:rsid w:val="00CA74C5"/>
    <w:rsid w:val="00CB0E6E"/>
    <w:rsid w:val="00CB1B68"/>
    <w:rsid w:val="00CB1CB2"/>
    <w:rsid w:val="00CB2D51"/>
    <w:rsid w:val="00CB2F17"/>
    <w:rsid w:val="00CB3216"/>
    <w:rsid w:val="00CB36AF"/>
    <w:rsid w:val="00CB629A"/>
    <w:rsid w:val="00CB6797"/>
    <w:rsid w:val="00CB77D5"/>
    <w:rsid w:val="00CB7A74"/>
    <w:rsid w:val="00CB7D97"/>
    <w:rsid w:val="00CC0031"/>
    <w:rsid w:val="00CC0034"/>
    <w:rsid w:val="00CC0254"/>
    <w:rsid w:val="00CC1023"/>
    <w:rsid w:val="00CC17AE"/>
    <w:rsid w:val="00CC227B"/>
    <w:rsid w:val="00CC3F31"/>
    <w:rsid w:val="00CC445A"/>
    <w:rsid w:val="00CC4462"/>
    <w:rsid w:val="00CC4468"/>
    <w:rsid w:val="00CC49C2"/>
    <w:rsid w:val="00CC5EC7"/>
    <w:rsid w:val="00CD03BA"/>
    <w:rsid w:val="00CD0E05"/>
    <w:rsid w:val="00CD2763"/>
    <w:rsid w:val="00CD34EA"/>
    <w:rsid w:val="00CD37C8"/>
    <w:rsid w:val="00CD3E6B"/>
    <w:rsid w:val="00CD4414"/>
    <w:rsid w:val="00CD5036"/>
    <w:rsid w:val="00CD5F04"/>
    <w:rsid w:val="00CD6213"/>
    <w:rsid w:val="00CD62F7"/>
    <w:rsid w:val="00CD6E24"/>
    <w:rsid w:val="00CD7068"/>
    <w:rsid w:val="00CD7A02"/>
    <w:rsid w:val="00CE0F1B"/>
    <w:rsid w:val="00CE1D7A"/>
    <w:rsid w:val="00CE1ED2"/>
    <w:rsid w:val="00CE1F79"/>
    <w:rsid w:val="00CE2058"/>
    <w:rsid w:val="00CE2D28"/>
    <w:rsid w:val="00CE2F29"/>
    <w:rsid w:val="00CE3322"/>
    <w:rsid w:val="00CE4F08"/>
    <w:rsid w:val="00CE5162"/>
    <w:rsid w:val="00CE55D0"/>
    <w:rsid w:val="00CE56DD"/>
    <w:rsid w:val="00CE63F2"/>
    <w:rsid w:val="00CE698D"/>
    <w:rsid w:val="00CE6B7F"/>
    <w:rsid w:val="00CE6DBF"/>
    <w:rsid w:val="00CE7397"/>
    <w:rsid w:val="00CE7807"/>
    <w:rsid w:val="00CE7D35"/>
    <w:rsid w:val="00CF0159"/>
    <w:rsid w:val="00CF07F7"/>
    <w:rsid w:val="00CF158C"/>
    <w:rsid w:val="00CF18FA"/>
    <w:rsid w:val="00CF1909"/>
    <w:rsid w:val="00CF1B6F"/>
    <w:rsid w:val="00CF26FB"/>
    <w:rsid w:val="00CF2D76"/>
    <w:rsid w:val="00CF2DF6"/>
    <w:rsid w:val="00CF30AE"/>
    <w:rsid w:val="00CF3C91"/>
    <w:rsid w:val="00CF475A"/>
    <w:rsid w:val="00CF49ED"/>
    <w:rsid w:val="00CF4D9C"/>
    <w:rsid w:val="00CF53BB"/>
    <w:rsid w:val="00CF5628"/>
    <w:rsid w:val="00CF5BD3"/>
    <w:rsid w:val="00CF5FAE"/>
    <w:rsid w:val="00CF68D9"/>
    <w:rsid w:val="00CF6A59"/>
    <w:rsid w:val="00CF7E6D"/>
    <w:rsid w:val="00D00505"/>
    <w:rsid w:val="00D00E47"/>
    <w:rsid w:val="00D021DD"/>
    <w:rsid w:val="00D0222C"/>
    <w:rsid w:val="00D02590"/>
    <w:rsid w:val="00D03020"/>
    <w:rsid w:val="00D0322D"/>
    <w:rsid w:val="00D036B7"/>
    <w:rsid w:val="00D0398A"/>
    <w:rsid w:val="00D03BDC"/>
    <w:rsid w:val="00D03C0A"/>
    <w:rsid w:val="00D0560D"/>
    <w:rsid w:val="00D075B2"/>
    <w:rsid w:val="00D0787B"/>
    <w:rsid w:val="00D10949"/>
    <w:rsid w:val="00D12809"/>
    <w:rsid w:val="00D12ACA"/>
    <w:rsid w:val="00D136D4"/>
    <w:rsid w:val="00D13D5A"/>
    <w:rsid w:val="00D13EE0"/>
    <w:rsid w:val="00D148CD"/>
    <w:rsid w:val="00D149D6"/>
    <w:rsid w:val="00D14DE1"/>
    <w:rsid w:val="00D14FE7"/>
    <w:rsid w:val="00D1522D"/>
    <w:rsid w:val="00D152F5"/>
    <w:rsid w:val="00D15BA3"/>
    <w:rsid w:val="00D15EE1"/>
    <w:rsid w:val="00D1751B"/>
    <w:rsid w:val="00D176A1"/>
    <w:rsid w:val="00D2053A"/>
    <w:rsid w:val="00D20941"/>
    <w:rsid w:val="00D233CE"/>
    <w:rsid w:val="00D23885"/>
    <w:rsid w:val="00D24132"/>
    <w:rsid w:val="00D2473B"/>
    <w:rsid w:val="00D24CA2"/>
    <w:rsid w:val="00D25491"/>
    <w:rsid w:val="00D25BBE"/>
    <w:rsid w:val="00D26EF5"/>
    <w:rsid w:val="00D270E4"/>
    <w:rsid w:val="00D27977"/>
    <w:rsid w:val="00D27DB4"/>
    <w:rsid w:val="00D307A7"/>
    <w:rsid w:val="00D307E1"/>
    <w:rsid w:val="00D30EFC"/>
    <w:rsid w:val="00D3175F"/>
    <w:rsid w:val="00D31D08"/>
    <w:rsid w:val="00D3338B"/>
    <w:rsid w:val="00D33C35"/>
    <w:rsid w:val="00D342A0"/>
    <w:rsid w:val="00D34B74"/>
    <w:rsid w:val="00D35E9E"/>
    <w:rsid w:val="00D372AE"/>
    <w:rsid w:val="00D37626"/>
    <w:rsid w:val="00D41E73"/>
    <w:rsid w:val="00D4357F"/>
    <w:rsid w:val="00D437BF"/>
    <w:rsid w:val="00D44191"/>
    <w:rsid w:val="00D4434F"/>
    <w:rsid w:val="00D444A1"/>
    <w:rsid w:val="00D44E11"/>
    <w:rsid w:val="00D44E73"/>
    <w:rsid w:val="00D45831"/>
    <w:rsid w:val="00D45F46"/>
    <w:rsid w:val="00D46E92"/>
    <w:rsid w:val="00D501B0"/>
    <w:rsid w:val="00D50420"/>
    <w:rsid w:val="00D508AE"/>
    <w:rsid w:val="00D51A65"/>
    <w:rsid w:val="00D51E16"/>
    <w:rsid w:val="00D52A61"/>
    <w:rsid w:val="00D5306B"/>
    <w:rsid w:val="00D565B2"/>
    <w:rsid w:val="00D56FB8"/>
    <w:rsid w:val="00D571FB"/>
    <w:rsid w:val="00D57789"/>
    <w:rsid w:val="00D57A57"/>
    <w:rsid w:val="00D602CB"/>
    <w:rsid w:val="00D6035B"/>
    <w:rsid w:val="00D61581"/>
    <w:rsid w:val="00D61717"/>
    <w:rsid w:val="00D62638"/>
    <w:rsid w:val="00D62A81"/>
    <w:rsid w:val="00D630F5"/>
    <w:rsid w:val="00D644AB"/>
    <w:rsid w:val="00D64CA8"/>
    <w:rsid w:val="00D6509A"/>
    <w:rsid w:val="00D65165"/>
    <w:rsid w:val="00D655DF"/>
    <w:rsid w:val="00D66516"/>
    <w:rsid w:val="00D66768"/>
    <w:rsid w:val="00D66C6C"/>
    <w:rsid w:val="00D70B6D"/>
    <w:rsid w:val="00D71C01"/>
    <w:rsid w:val="00D72639"/>
    <w:rsid w:val="00D73F7F"/>
    <w:rsid w:val="00D74ACC"/>
    <w:rsid w:val="00D750BC"/>
    <w:rsid w:val="00D75A6F"/>
    <w:rsid w:val="00D75F77"/>
    <w:rsid w:val="00D76051"/>
    <w:rsid w:val="00D770C0"/>
    <w:rsid w:val="00D775A6"/>
    <w:rsid w:val="00D77CA8"/>
    <w:rsid w:val="00D80674"/>
    <w:rsid w:val="00D806B7"/>
    <w:rsid w:val="00D812BD"/>
    <w:rsid w:val="00D81871"/>
    <w:rsid w:val="00D820C0"/>
    <w:rsid w:val="00D8237C"/>
    <w:rsid w:val="00D82B6C"/>
    <w:rsid w:val="00D832AE"/>
    <w:rsid w:val="00D83438"/>
    <w:rsid w:val="00D83D16"/>
    <w:rsid w:val="00D84183"/>
    <w:rsid w:val="00D8451C"/>
    <w:rsid w:val="00D845A7"/>
    <w:rsid w:val="00D84CB4"/>
    <w:rsid w:val="00D84FE4"/>
    <w:rsid w:val="00D85128"/>
    <w:rsid w:val="00D8542C"/>
    <w:rsid w:val="00D866EC"/>
    <w:rsid w:val="00D86B27"/>
    <w:rsid w:val="00D873C4"/>
    <w:rsid w:val="00D87413"/>
    <w:rsid w:val="00D879AC"/>
    <w:rsid w:val="00D87F2E"/>
    <w:rsid w:val="00D911A5"/>
    <w:rsid w:val="00D91359"/>
    <w:rsid w:val="00D91F99"/>
    <w:rsid w:val="00D928A0"/>
    <w:rsid w:val="00D92C76"/>
    <w:rsid w:val="00D92DB5"/>
    <w:rsid w:val="00D93924"/>
    <w:rsid w:val="00D94063"/>
    <w:rsid w:val="00D94433"/>
    <w:rsid w:val="00D94536"/>
    <w:rsid w:val="00D94B3F"/>
    <w:rsid w:val="00D9524D"/>
    <w:rsid w:val="00D95329"/>
    <w:rsid w:val="00D9584A"/>
    <w:rsid w:val="00D95DB0"/>
    <w:rsid w:val="00D965E5"/>
    <w:rsid w:val="00D966C1"/>
    <w:rsid w:val="00D96F00"/>
    <w:rsid w:val="00D97039"/>
    <w:rsid w:val="00DA10C0"/>
    <w:rsid w:val="00DA13D4"/>
    <w:rsid w:val="00DA1621"/>
    <w:rsid w:val="00DA1B6B"/>
    <w:rsid w:val="00DA33BC"/>
    <w:rsid w:val="00DA3484"/>
    <w:rsid w:val="00DA46BD"/>
    <w:rsid w:val="00DA5CBB"/>
    <w:rsid w:val="00DA6AA8"/>
    <w:rsid w:val="00DA6B10"/>
    <w:rsid w:val="00DA6C91"/>
    <w:rsid w:val="00DA731F"/>
    <w:rsid w:val="00DB0243"/>
    <w:rsid w:val="00DB073A"/>
    <w:rsid w:val="00DB0F1E"/>
    <w:rsid w:val="00DB12DD"/>
    <w:rsid w:val="00DB2102"/>
    <w:rsid w:val="00DB3A14"/>
    <w:rsid w:val="00DB4188"/>
    <w:rsid w:val="00DB436F"/>
    <w:rsid w:val="00DB445F"/>
    <w:rsid w:val="00DB47D1"/>
    <w:rsid w:val="00DB5218"/>
    <w:rsid w:val="00DB5D90"/>
    <w:rsid w:val="00DB6905"/>
    <w:rsid w:val="00DB693F"/>
    <w:rsid w:val="00DB6D99"/>
    <w:rsid w:val="00DB6FA2"/>
    <w:rsid w:val="00DB714F"/>
    <w:rsid w:val="00DC0460"/>
    <w:rsid w:val="00DC05C1"/>
    <w:rsid w:val="00DC0693"/>
    <w:rsid w:val="00DC06A6"/>
    <w:rsid w:val="00DC1237"/>
    <w:rsid w:val="00DC1471"/>
    <w:rsid w:val="00DC153A"/>
    <w:rsid w:val="00DC3C11"/>
    <w:rsid w:val="00DC4EEC"/>
    <w:rsid w:val="00DD0272"/>
    <w:rsid w:val="00DD05A1"/>
    <w:rsid w:val="00DD0608"/>
    <w:rsid w:val="00DD0EAE"/>
    <w:rsid w:val="00DD1ADE"/>
    <w:rsid w:val="00DD22DA"/>
    <w:rsid w:val="00DD2FD4"/>
    <w:rsid w:val="00DD399E"/>
    <w:rsid w:val="00DD4797"/>
    <w:rsid w:val="00DD5041"/>
    <w:rsid w:val="00DD5E4B"/>
    <w:rsid w:val="00DD6219"/>
    <w:rsid w:val="00DD708D"/>
    <w:rsid w:val="00DE01BF"/>
    <w:rsid w:val="00DE10C5"/>
    <w:rsid w:val="00DE14FA"/>
    <w:rsid w:val="00DE302B"/>
    <w:rsid w:val="00DE3067"/>
    <w:rsid w:val="00DE37AB"/>
    <w:rsid w:val="00DE59CF"/>
    <w:rsid w:val="00DE5BD4"/>
    <w:rsid w:val="00DE7217"/>
    <w:rsid w:val="00DE7D3A"/>
    <w:rsid w:val="00DE7EDA"/>
    <w:rsid w:val="00DF1DB6"/>
    <w:rsid w:val="00DF4912"/>
    <w:rsid w:val="00DF51E4"/>
    <w:rsid w:val="00DF527B"/>
    <w:rsid w:val="00E00524"/>
    <w:rsid w:val="00E01525"/>
    <w:rsid w:val="00E01D5D"/>
    <w:rsid w:val="00E01E41"/>
    <w:rsid w:val="00E029EF"/>
    <w:rsid w:val="00E03C5E"/>
    <w:rsid w:val="00E042F6"/>
    <w:rsid w:val="00E04CBF"/>
    <w:rsid w:val="00E05920"/>
    <w:rsid w:val="00E0642E"/>
    <w:rsid w:val="00E065A3"/>
    <w:rsid w:val="00E07752"/>
    <w:rsid w:val="00E107BB"/>
    <w:rsid w:val="00E10DFA"/>
    <w:rsid w:val="00E119F2"/>
    <w:rsid w:val="00E1236F"/>
    <w:rsid w:val="00E128C3"/>
    <w:rsid w:val="00E13AD8"/>
    <w:rsid w:val="00E13CA5"/>
    <w:rsid w:val="00E13F00"/>
    <w:rsid w:val="00E14A46"/>
    <w:rsid w:val="00E14C33"/>
    <w:rsid w:val="00E152EE"/>
    <w:rsid w:val="00E15648"/>
    <w:rsid w:val="00E164B7"/>
    <w:rsid w:val="00E1658E"/>
    <w:rsid w:val="00E16738"/>
    <w:rsid w:val="00E16CEE"/>
    <w:rsid w:val="00E16E76"/>
    <w:rsid w:val="00E170F7"/>
    <w:rsid w:val="00E21305"/>
    <w:rsid w:val="00E21525"/>
    <w:rsid w:val="00E21546"/>
    <w:rsid w:val="00E216DD"/>
    <w:rsid w:val="00E21885"/>
    <w:rsid w:val="00E21BC9"/>
    <w:rsid w:val="00E21C08"/>
    <w:rsid w:val="00E22F2F"/>
    <w:rsid w:val="00E253C8"/>
    <w:rsid w:val="00E25658"/>
    <w:rsid w:val="00E26571"/>
    <w:rsid w:val="00E2670F"/>
    <w:rsid w:val="00E27AE8"/>
    <w:rsid w:val="00E30FC6"/>
    <w:rsid w:val="00E32354"/>
    <w:rsid w:val="00E32753"/>
    <w:rsid w:val="00E32994"/>
    <w:rsid w:val="00E32A64"/>
    <w:rsid w:val="00E33171"/>
    <w:rsid w:val="00E33269"/>
    <w:rsid w:val="00E33756"/>
    <w:rsid w:val="00E36015"/>
    <w:rsid w:val="00E3708D"/>
    <w:rsid w:val="00E402FA"/>
    <w:rsid w:val="00E41563"/>
    <w:rsid w:val="00E42AA8"/>
    <w:rsid w:val="00E42B21"/>
    <w:rsid w:val="00E42D75"/>
    <w:rsid w:val="00E42F8C"/>
    <w:rsid w:val="00E432E5"/>
    <w:rsid w:val="00E4370D"/>
    <w:rsid w:val="00E43837"/>
    <w:rsid w:val="00E43B5B"/>
    <w:rsid w:val="00E43F31"/>
    <w:rsid w:val="00E44095"/>
    <w:rsid w:val="00E462F6"/>
    <w:rsid w:val="00E46538"/>
    <w:rsid w:val="00E508F0"/>
    <w:rsid w:val="00E50C57"/>
    <w:rsid w:val="00E51364"/>
    <w:rsid w:val="00E5188B"/>
    <w:rsid w:val="00E51919"/>
    <w:rsid w:val="00E5230C"/>
    <w:rsid w:val="00E5280A"/>
    <w:rsid w:val="00E52B59"/>
    <w:rsid w:val="00E52F56"/>
    <w:rsid w:val="00E52FF5"/>
    <w:rsid w:val="00E541FA"/>
    <w:rsid w:val="00E544E3"/>
    <w:rsid w:val="00E55BFC"/>
    <w:rsid w:val="00E560FB"/>
    <w:rsid w:val="00E561E0"/>
    <w:rsid w:val="00E5620F"/>
    <w:rsid w:val="00E57239"/>
    <w:rsid w:val="00E57FEF"/>
    <w:rsid w:val="00E6008A"/>
    <w:rsid w:val="00E60EBA"/>
    <w:rsid w:val="00E61556"/>
    <w:rsid w:val="00E61AC2"/>
    <w:rsid w:val="00E62A00"/>
    <w:rsid w:val="00E70F7F"/>
    <w:rsid w:val="00E719A1"/>
    <w:rsid w:val="00E71E00"/>
    <w:rsid w:val="00E73332"/>
    <w:rsid w:val="00E73554"/>
    <w:rsid w:val="00E73696"/>
    <w:rsid w:val="00E73C28"/>
    <w:rsid w:val="00E74AE5"/>
    <w:rsid w:val="00E76F24"/>
    <w:rsid w:val="00E77F8E"/>
    <w:rsid w:val="00E811BB"/>
    <w:rsid w:val="00E82501"/>
    <w:rsid w:val="00E83411"/>
    <w:rsid w:val="00E839EE"/>
    <w:rsid w:val="00E83E35"/>
    <w:rsid w:val="00E851CE"/>
    <w:rsid w:val="00E857E1"/>
    <w:rsid w:val="00E85EB7"/>
    <w:rsid w:val="00E86E2F"/>
    <w:rsid w:val="00E87258"/>
    <w:rsid w:val="00E8729D"/>
    <w:rsid w:val="00E8796F"/>
    <w:rsid w:val="00E8798A"/>
    <w:rsid w:val="00E91D97"/>
    <w:rsid w:val="00E91FF2"/>
    <w:rsid w:val="00E929B2"/>
    <w:rsid w:val="00E94352"/>
    <w:rsid w:val="00E95C70"/>
    <w:rsid w:val="00E96729"/>
    <w:rsid w:val="00E97C89"/>
    <w:rsid w:val="00E97CA6"/>
    <w:rsid w:val="00EA01EE"/>
    <w:rsid w:val="00EA09A6"/>
    <w:rsid w:val="00EA0AB6"/>
    <w:rsid w:val="00EA0EF8"/>
    <w:rsid w:val="00EA1C66"/>
    <w:rsid w:val="00EA3B30"/>
    <w:rsid w:val="00EA3BEB"/>
    <w:rsid w:val="00EA45E8"/>
    <w:rsid w:val="00EA5A4C"/>
    <w:rsid w:val="00EA6040"/>
    <w:rsid w:val="00EA6C36"/>
    <w:rsid w:val="00EA71B0"/>
    <w:rsid w:val="00EB1446"/>
    <w:rsid w:val="00EB1CC3"/>
    <w:rsid w:val="00EB289C"/>
    <w:rsid w:val="00EB2F92"/>
    <w:rsid w:val="00EB4200"/>
    <w:rsid w:val="00EB69DE"/>
    <w:rsid w:val="00EB6C37"/>
    <w:rsid w:val="00EB705B"/>
    <w:rsid w:val="00EB733E"/>
    <w:rsid w:val="00EB7B42"/>
    <w:rsid w:val="00EB7E83"/>
    <w:rsid w:val="00EC1698"/>
    <w:rsid w:val="00EC1830"/>
    <w:rsid w:val="00EC236F"/>
    <w:rsid w:val="00EC311D"/>
    <w:rsid w:val="00EC37CF"/>
    <w:rsid w:val="00EC37DC"/>
    <w:rsid w:val="00EC4DEE"/>
    <w:rsid w:val="00EC529F"/>
    <w:rsid w:val="00EC71AC"/>
    <w:rsid w:val="00ED032E"/>
    <w:rsid w:val="00ED0D49"/>
    <w:rsid w:val="00ED277E"/>
    <w:rsid w:val="00ED322F"/>
    <w:rsid w:val="00ED352A"/>
    <w:rsid w:val="00ED39BE"/>
    <w:rsid w:val="00ED3C6D"/>
    <w:rsid w:val="00ED5636"/>
    <w:rsid w:val="00ED575A"/>
    <w:rsid w:val="00ED6B33"/>
    <w:rsid w:val="00ED73AB"/>
    <w:rsid w:val="00EE0BF6"/>
    <w:rsid w:val="00EE0D5F"/>
    <w:rsid w:val="00EE1200"/>
    <w:rsid w:val="00EE18BB"/>
    <w:rsid w:val="00EE1991"/>
    <w:rsid w:val="00EE2805"/>
    <w:rsid w:val="00EE2AB3"/>
    <w:rsid w:val="00EE2B23"/>
    <w:rsid w:val="00EE38C5"/>
    <w:rsid w:val="00EE4E86"/>
    <w:rsid w:val="00EE510A"/>
    <w:rsid w:val="00EE541B"/>
    <w:rsid w:val="00EE6504"/>
    <w:rsid w:val="00EE688A"/>
    <w:rsid w:val="00EE6CA1"/>
    <w:rsid w:val="00EE7A18"/>
    <w:rsid w:val="00EE7D5B"/>
    <w:rsid w:val="00EF3D08"/>
    <w:rsid w:val="00EF4CA1"/>
    <w:rsid w:val="00EF4CCB"/>
    <w:rsid w:val="00EF50E4"/>
    <w:rsid w:val="00EF61F4"/>
    <w:rsid w:val="00EF6CC0"/>
    <w:rsid w:val="00EF6ECF"/>
    <w:rsid w:val="00F01808"/>
    <w:rsid w:val="00F018B4"/>
    <w:rsid w:val="00F0198A"/>
    <w:rsid w:val="00F01A3A"/>
    <w:rsid w:val="00F03CDF"/>
    <w:rsid w:val="00F05C16"/>
    <w:rsid w:val="00F060EC"/>
    <w:rsid w:val="00F063D9"/>
    <w:rsid w:val="00F06C70"/>
    <w:rsid w:val="00F073B9"/>
    <w:rsid w:val="00F078B1"/>
    <w:rsid w:val="00F07A24"/>
    <w:rsid w:val="00F10E85"/>
    <w:rsid w:val="00F112F4"/>
    <w:rsid w:val="00F11550"/>
    <w:rsid w:val="00F1215D"/>
    <w:rsid w:val="00F14796"/>
    <w:rsid w:val="00F1487F"/>
    <w:rsid w:val="00F15250"/>
    <w:rsid w:val="00F152A8"/>
    <w:rsid w:val="00F16847"/>
    <w:rsid w:val="00F17954"/>
    <w:rsid w:val="00F17D4A"/>
    <w:rsid w:val="00F200B3"/>
    <w:rsid w:val="00F202C0"/>
    <w:rsid w:val="00F2038D"/>
    <w:rsid w:val="00F21BC5"/>
    <w:rsid w:val="00F22138"/>
    <w:rsid w:val="00F22EE3"/>
    <w:rsid w:val="00F24FC8"/>
    <w:rsid w:val="00F24FF3"/>
    <w:rsid w:val="00F25FFE"/>
    <w:rsid w:val="00F262F2"/>
    <w:rsid w:val="00F2642A"/>
    <w:rsid w:val="00F2675E"/>
    <w:rsid w:val="00F26D32"/>
    <w:rsid w:val="00F26D76"/>
    <w:rsid w:val="00F26ED7"/>
    <w:rsid w:val="00F27214"/>
    <w:rsid w:val="00F272BB"/>
    <w:rsid w:val="00F274D5"/>
    <w:rsid w:val="00F30057"/>
    <w:rsid w:val="00F30712"/>
    <w:rsid w:val="00F31BDD"/>
    <w:rsid w:val="00F31CCA"/>
    <w:rsid w:val="00F3299F"/>
    <w:rsid w:val="00F32A51"/>
    <w:rsid w:val="00F32DE3"/>
    <w:rsid w:val="00F33311"/>
    <w:rsid w:val="00F346F8"/>
    <w:rsid w:val="00F34C10"/>
    <w:rsid w:val="00F34CC8"/>
    <w:rsid w:val="00F35299"/>
    <w:rsid w:val="00F354BB"/>
    <w:rsid w:val="00F3570F"/>
    <w:rsid w:val="00F36283"/>
    <w:rsid w:val="00F364AD"/>
    <w:rsid w:val="00F36AF1"/>
    <w:rsid w:val="00F36D6D"/>
    <w:rsid w:val="00F37829"/>
    <w:rsid w:val="00F37A99"/>
    <w:rsid w:val="00F4005A"/>
    <w:rsid w:val="00F404BB"/>
    <w:rsid w:val="00F4154A"/>
    <w:rsid w:val="00F41807"/>
    <w:rsid w:val="00F41949"/>
    <w:rsid w:val="00F42442"/>
    <w:rsid w:val="00F42B6F"/>
    <w:rsid w:val="00F42EEB"/>
    <w:rsid w:val="00F432BE"/>
    <w:rsid w:val="00F4344D"/>
    <w:rsid w:val="00F45793"/>
    <w:rsid w:val="00F45D05"/>
    <w:rsid w:val="00F45EC4"/>
    <w:rsid w:val="00F46F7A"/>
    <w:rsid w:val="00F50214"/>
    <w:rsid w:val="00F50E40"/>
    <w:rsid w:val="00F52B59"/>
    <w:rsid w:val="00F53FD1"/>
    <w:rsid w:val="00F540FF"/>
    <w:rsid w:val="00F542E9"/>
    <w:rsid w:val="00F54727"/>
    <w:rsid w:val="00F5507A"/>
    <w:rsid w:val="00F55533"/>
    <w:rsid w:val="00F5618F"/>
    <w:rsid w:val="00F57732"/>
    <w:rsid w:val="00F57E80"/>
    <w:rsid w:val="00F60DE0"/>
    <w:rsid w:val="00F621C5"/>
    <w:rsid w:val="00F62B7B"/>
    <w:rsid w:val="00F63365"/>
    <w:rsid w:val="00F644A1"/>
    <w:rsid w:val="00F65805"/>
    <w:rsid w:val="00F66683"/>
    <w:rsid w:val="00F668E0"/>
    <w:rsid w:val="00F668FF"/>
    <w:rsid w:val="00F6767D"/>
    <w:rsid w:val="00F67726"/>
    <w:rsid w:val="00F67927"/>
    <w:rsid w:val="00F70129"/>
    <w:rsid w:val="00F702C7"/>
    <w:rsid w:val="00F70A0B"/>
    <w:rsid w:val="00F7259C"/>
    <w:rsid w:val="00F7315A"/>
    <w:rsid w:val="00F741EE"/>
    <w:rsid w:val="00F749A0"/>
    <w:rsid w:val="00F74FE3"/>
    <w:rsid w:val="00F75109"/>
    <w:rsid w:val="00F753C3"/>
    <w:rsid w:val="00F757D0"/>
    <w:rsid w:val="00F75AD6"/>
    <w:rsid w:val="00F75B9C"/>
    <w:rsid w:val="00F828AF"/>
    <w:rsid w:val="00F84350"/>
    <w:rsid w:val="00F843C2"/>
    <w:rsid w:val="00F84781"/>
    <w:rsid w:val="00F84C83"/>
    <w:rsid w:val="00F8514A"/>
    <w:rsid w:val="00F85451"/>
    <w:rsid w:val="00F85EDD"/>
    <w:rsid w:val="00F8650F"/>
    <w:rsid w:val="00F86594"/>
    <w:rsid w:val="00F8692B"/>
    <w:rsid w:val="00F87287"/>
    <w:rsid w:val="00F872DC"/>
    <w:rsid w:val="00F904EE"/>
    <w:rsid w:val="00F91338"/>
    <w:rsid w:val="00F92976"/>
    <w:rsid w:val="00F92DFE"/>
    <w:rsid w:val="00F936C1"/>
    <w:rsid w:val="00F93878"/>
    <w:rsid w:val="00F94470"/>
    <w:rsid w:val="00F9479E"/>
    <w:rsid w:val="00F951E3"/>
    <w:rsid w:val="00F9608B"/>
    <w:rsid w:val="00F96625"/>
    <w:rsid w:val="00F96FDD"/>
    <w:rsid w:val="00FA060B"/>
    <w:rsid w:val="00FA07FB"/>
    <w:rsid w:val="00FA295B"/>
    <w:rsid w:val="00FA3180"/>
    <w:rsid w:val="00FA3739"/>
    <w:rsid w:val="00FA5083"/>
    <w:rsid w:val="00FA640E"/>
    <w:rsid w:val="00FA64E1"/>
    <w:rsid w:val="00FB4385"/>
    <w:rsid w:val="00FB5CAC"/>
    <w:rsid w:val="00FB64E5"/>
    <w:rsid w:val="00FB6754"/>
    <w:rsid w:val="00FB6CED"/>
    <w:rsid w:val="00FB718D"/>
    <w:rsid w:val="00FC00D4"/>
    <w:rsid w:val="00FC1724"/>
    <w:rsid w:val="00FC2281"/>
    <w:rsid w:val="00FC2544"/>
    <w:rsid w:val="00FC32C6"/>
    <w:rsid w:val="00FC3807"/>
    <w:rsid w:val="00FC3F6B"/>
    <w:rsid w:val="00FC4748"/>
    <w:rsid w:val="00FC48B9"/>
    <w:rsid w:val="00FC677D"/>
    <w:rsid w:val="00FC7497"/>
    <w:rsid w:val="00FC773B"/>
    <w:rsid w:val="00FC77EF"/>
    <w:rsid w:val="00FC7DB1"/>
    <w:rsid w:val="00FC7FFC"/>
    <w:rsid w:val="00FD0196"/>
    <w:rsid w:val="00FD0F79"/>
    <w:rsid w:val="00FD1791"/>
    <w:rsid w:val="00FD2491"/>
    <w:rsid w:val="00FD2F29"/>
    <w:rsid w:val="00FD32AD"/>
    <w:rsid w:val="00FD4E55"/>
    <w:rsid w:val="00FD4F13"/>
    <w:rsid w:val="00FD5115"/>
    <w:rsid w:val="00FD5816"/>
    <w:rsid w:val="00FD5ABC"/>
    <w:rsid w:val="00FD5B43"/>
    <w:rsid w:val="00FD669F"/>
    <w:rsid w:val="00FD6A98"/>
    <w:rsid w:val="00FD6D04"/>
    <w:rsid w:val="00FD7A75"/>
    <w:rsid w:val="00FD7F0F"/>
    <w:rsid w:val="00FE1D50"/>
    <w:rsid w:val="00FE47D1"/>
    <w:rsid w:val="00FE532F"/>
    <w:rsid w:val="00FE54E5"/>
    <w:rsid w:val="00FE7453"/>
    <w:rsid w:val="00FF0CE2"/>
    <w:rsid w:val="00FF1466"/>
    <w:rsid w:val="00FF29B2"/>
    <w:rsid w:val="00FF29CA"/>
    <w:rsid w:val="00FF4A48"/>
    <w:rsid w:val="00FF4D1F"/>
    <w:rsid w:val="00FF5035"/>
    <w:rsid w:val="00FF533B"/>
    <w:rsid w:val="00FF5557"/>
    <w:rsid w:val="00FF57F4"/>
    <w:rsid w:val="00FF62BD"/>
    <w:rsid w:val="00FF632D"/>
    <w:rsid w:val="00FF6534"/>
    <w:rsid w:val="00FF6916"/>
    <w:rsid w:val="00FF6CBE"/>
    <w:rsid w:val="00FF7A5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707C1"/>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6707C1"/>
    <w:pPr>
      <w:keepNext/>
      <w:numPr>
        <w:numId w:val="1"/>
      </w:numPr>
      <w:outlineLvl w:val="0"/>
    </w:pPr>
    <w:rPr>
      <w:b/>
      <w:sz w:val="22"/>
      <w:lang w:val="x-none" w:eastAsia="x-none"/>
    </w:rPr>
  </w:style>
  <w:style w:type="paragraph" w:styleId="Nagwek2">
    <w:name w:val="heading 2"/>
    <w:basedOn w:val="Normalny"/>
    <w:next w:val="Normalny"/>
    <w:link w:val="Nagwek2Znak"/>
    <w:qFormat/>
    <w:rsid w:val="006707C1"/>
    <w:pPr>
      <w:keepNext/>
      <w:numPr>
        <w:ilvl w:val="1"/>
        <w:numId w:val="1"/>
      </w:numPr>
      <w:outlineLvl w:val="1"/>
    </w:pPr>
    <w:rPr>
      <w:b/>
      <w:sz w:val="24"/>
    </w:rPr>
  </w:style>
  <w:style w:type="paragraph" w:styleId="Nagwek3">
    <w:name w:val="heading 3"/>
    <w:basedOn w:val="Normalny"/>
    <w:next w:val="Normalny"/>
    <w:link w:val="Nagwek3Znak"/>
    <w:qFormat/>
    <w:rsid w:val="006707C1"/>
    <w:pPr>
      <w:keepNext/>
      <w:numPr>
        <w:ilvl w:val="2"/>
        <w:numId w:val="1"/>
      </w:numPr>
      <w:outlineLvl w:val="2"/>
    </w:pPr>
    <w:rPr>
      <w:rFonts w:ascii="Arial" w:hAnsi="Arial"/>
      <w:b/>
      <w:snapToGrid w:val="0"/>
      <w:color w:val="000000"/>
      <w:sz w:val="24"/>
    </w:rPr>
  </w:style>
  <w:style w:type="paragraph" w:styleId="Nagwek4">
    <w:name w:val="heading 4"/>
    <w:basedOn w:val="Normalny"/>
    <w:next w:val="Normalny"/>
    <w:link w:val="Nagwek4Znak"/>
    <w:qFormat/>
    <w:rsid w:val="006707C1"/>
    <w:pPr>
      <w:keepNext/>
      <w:numPr>
        <w:ilvl w:val="3"/>
        <w:numId w:val="1"/>
      </w:numPr>
      <w:outlineLvl w:val="3"/>
    </w:pPr>
    <w:rPr>
      <w:b/>
      <w:sz w:val="24"/>
    </w:rPr>
  </w:style>
  <w:style w:type="paragraph" w:styleId="Nagwek5">
    <w:name w:val="heading 5"/>
    <w:basedOn w:val="Normalny"/>
    <w:next w:val="Normalny"/>
    <w:link w:val="Nagwek5Znak"/>
    <w:qFormat/>
    <w:rsid w:val="006707C1"/>
    <w:pPr>
      <w:keepNext/>
      <w:numPr>
        <w:ilvl w:val="4"/>
        <w:numId w:val="1"/>
      </w:numPr>
      <w:jc w:val="both"/>
      <w:outlineLvl w:val="4"/>
    </w:pPr>
    <w:rPr>
      <w:rFonts w:ascii="Arial" w:hAnsi="Arial"/>
      <w:b/>
      <w:sz w:val="24"/>
    </w:rPr>
  </w:style>
  <w:style w:type="paragraph" w:styleId="Nagwek6">
    <w:name w:val="heading 6"/>
    <w:basedOn w:val="Normalny"/>
    <w:next w:val="Normalny"/>
    <w:link w:val="Nagwek6Znak"/>
    <w:qFormat/>
    <w:rsid w:val="006707C1"/>
    <w:pPr>
      <w:keepNext/>
      <w:numPr>
        <w:ilvl w:val="5"/>
        <w:numId w:val="1"/>
      </w:numPr>
      <w:jc w:val="both"/>
      <w:outlineLvl w:val="5"/>
    </w:pPr>
    <w:rPr>
      <w:b/>
    </w:rPr>
  </w:style>
  <w:style w:type="paragraph" w:styleId="Nagwek7">
    <w:name w:val="heading 7"/>
    <w:basedOn w:val="Normalny"/>
    <w:next w:val="Normalny"/>
    <w:link w:val="Nagwek7Znak"/>
    <w:qFormat/>
    <w:rsid w:val="006707C1"/>
    <w:pPr>
      <w:keepNext/>
      <w:numPr>
        <w:ilvl w:val="6"/>
        <w:numId w:val="1"/>
      </w:numPr>
      <w:jc w:val="both"/>
      <w:outlineLvl w:val="6"/>
    </w:pPr>
    <w:rPr>
      <w:b/>
      <w:sz w:val="22"/>
    </w:rPr>
  </w:style>
  <w:style w:type="paragraph" w:styleId="Nagwek8">
    <w:name w:val="heading 8"/>
    <w:basedOn w:val="Normalny"/>
    <w:next w:val="Normalny"/>
    <w:link w:val="Nagwek8Znak"/>
    <w:qFormat/>
    <w:rsid w:val="006707C1"/>
    <w:pPr>
      <w:keepNext/>
      <w:numPr>
        <w:ilvl w:val="7"/>
        <w:numId w:val="1"/>
      </w:numPr>
      <w:outlineLvl w:val="7"/>
    </w:pPr>
    <w:rPr>
      <w:sz w:val="24"/>
    </w:rPr>
  </w:style>
  <w:style w:type="paragraph" w:styleId="Nagwek9">
    <w:name w:val="heading 9"/>
    <w:basedOn w:val="Normalny"/>
    <w:next w:val="Normalny"/>
    <w:link w:val="Nagwek9Znak"/>
    <w:qFormat/>
    <w:rsid w:val="006707C1"/>
    <w:pPr>
      <w:keepNext/>
      <w:numPr>
        <w:ilvl w:val="8"/>
        <w:numId w:val="1"/>
      </w:numPr>
      <w:jc w:val="center"/>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366FD2"/>
    <w:pPr>
      <w:spacing w:after="0" w:line="240" w:lineRule="auto"/>
    </w:pPr>
    <w:rPr>
      <w:rFonts w:ascii="Calibri" w:eastAsia="Calibri" w:hAnsi="Calibri" w:cs="Times New Roman"/>
    </w:rPr>
  </w:style>
  <w:style w:type="character" w:customStyle="1" w:styleId="BezodstpwZnak">
    <w:name w:val="Bez odstępów Znak"/>
    <w:link w:val="Bezodstpw"/>
    <w:uiPriority w:val="1"/>
    <w:locked/>
    <w:rsid w:val="00366FD2"/>
    <w:rPr>
      <w:rFonts w:ascii="Calibri" w:eastAsia="Calibri" w:hAnsi="Calibri" w:cs="Times New Roman"/>
    </w:rPr>
  </w:style>
  <w:style w:type="paragraph" w:styleId="Akapitzlist">
    <w:name w:val="List Paragraph"/>
    <w:aliases w:val="Akapit z listą BS,CW_Lista,BulletC,normalny tekst,Numerowanie,sw tekst,Kolorowa lista — akcent 11,maz_wyliczenie,opis dzialania,K-P_odwolanie,A_wyliczenie,Akapit z listą 1,L1,List Paragraph,Kolorowa lista &amp;mdash,akcent 11,Akapit z listą5"/>
    <w:basedOn w:val="Normalny"/>
    <w:link w:val="AkapitzlistZnak"/>
    <w:uiPriority w:val="34"/>
    <w:qFormat/>
    <w:rsid w:val="00366FD2"/>
    <w:pPr>
      <w:ind w:left="720"/>
      <w:contextualSpacing/>
    </w:pPr>
  </w:style>
  <w:style w:type="paragraph" w:styleId="Nagwek">
    <w:name w:val="header"/>
    <w:basedOn w:val="Normalny"/>
    <w:link w:val="NagwekZnak"/>
    <w:unhideWhenUsed/>
    <w:rsid w:val="005314C1"/>
    <w:pPr>
      <w:tabs>
        <w:tab w:val="center" w:pos="4536"/>
        <w:tab w:val="right" w:pos="9072"/>
      </w:tabs>
    </w:pPr>
  </w:style>
  <w:style w:type="character" w:customStyle="1" w:styleId="NagwekZnak">
    <w:name w:val="Nagłówek Znak"/>
    <w:basedOn w:val="Domylnaczcionkaakapitu"/>
    <w:link w:val="Nagwek"/>
    <w:rsid w:val="005314C1"/>
  </w:style>
  <w:style w:type="paragraph" w:styleId="Stopka">
    <w:name w:val="footer"/>
    <w:basedOn w:val="Normalny"/>
    <w:link w:val="StopkaZnak"/>
    <w:uiPriority w:val="99"/>
    <w:unhideWhenUsed/>
    <w:rsid w:val="005314C1"/>
    <w:pPr>
      <w:tabs>
        <w:tab w:val="center" w:pos="4536"/>
        <w:tab w:val="right" w:pos="9072"/>
      </w:tabs>
    </w:pPr>
  </w:style>
  <w:style w:type="character" w:customStyle="1" w:styleId="StopkaZnak">
    <w:name w:val="Stopka Znak"/>
    <w:basedOn w:val="Domylnaczcionkaakapitu"/>
    <w:link w:val="Stopka"/>
    <w:uiPriority w:val="99"/>
    <w:rsid w:val="005314C1"/>
  </w:style>
  <w:style w:type="paragraph" w:styleId="Tekstdymka">
    <w:name w:val="Balloon Text"/>
    <w:basedOn w:val="Normalny"/>
    <w:link w:val="TekstdymkaZnak"/>
    <w:uiPriority w:val="99"/>
    <w:semiHidden/>
    <w:unhideWhenUsed/>
    <w:rsid w:val="005314C1"/>
    <w:rPr>
      <w:rFonts w:ascii="Tahoma" w:hAnsi="Tahoma" w:cs="Tahoma"/>
      <w:sz w:val="16"/>
      <w:szCs w:val="16"/>
    </w:rPr>
  </w:style>
  <w:style w:type="character" w:customStyle="1" w:styleId="TekstdymkaZnak">
    <w:name w:val="Tekst dymka Znak"/>
    <w:basedOn w:val="Domylnaczcionkaakapitu"/>
    <w:link w:val="Tekstdymka"/>
    <w:uiPriority w:val="99"/>
    <w:semiHidden/>
    <w:rsid w:val="005314C1"/>
    <w:rPr>
      <w:rFonts w:ascii="Tahoma" w:hAnsi="Tahoma" w:cs="Tahoma"/>
      <w:sz w:val="16"/>
      <w:szCs w:val="16"/>
    </w:rPr>
  </w:style>
  <w:style w:type="character" w:customStyle="1" w:styleId="Nagwek1Znak">
    <w:name w:val="Nagłówek 1 Znak"/>
    <w:basedOn w:val="Domylnaczcionkaakapitu"/>
    <w:link w:val="Nagwek1"/>
    <w:rsid w:val="006707C1"/>
    <w:rPr>
      <w:rFonts w:ascii="Times New Roman" w:eastAsia="Times New Roman" w:hAnsi="Times New Roman" w:cs="Times New Roman"/>
      <w:b/>
      <w:szCs w:val="20"/>
      <w:lang w:val="x-none" w:eastAsia="x-none"/>
    </w:rPr>
  </w:style>
  <w:style w:type="character" w:customStyle="1" w:styleId="Nagwek2Znak">
    <w:name w:val="Nagłówek 2 Znak"/>
    <w:basedOn w:val="Domylnaczcionkaakapitu"/>
    <w:link w:val="Nagwek2"/>
    <w:rsid w:val="006707C1"/>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6707C1"/>
    <w:rPr>
      <w:rFonts w:ascii="Arial" w:eastAsia="Times New Roman" w:hAnsi="Arial" w:cs="Times New Roman"/>
      <w:b/>
      <w:snapToGrid w:val="0"/>
      <w:color w:val="000000"/>
      <w:sz w:val="24"/>
      <w:szCs w:val="20"/>
      <w:lang w:eastAsia="pl-PL"/>
    </w:rPr>
  </w:style>
  <w:style w:type="character" w:customStyle="1" w:styleId="Nagwek4Znak">
    <w:name w:val="Nagłówek 4 Znak"/>
    <w:basedOn w:val="Domylnaczcionkaakapitu"/>
    <w:link w:val="Nagwek4"/>
    <w:rsid w:val="006707C1"/>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6707C1"/>
    <w:rPr>
      <w:rFonts w:ascii="Arial" w:eastAsia="Times New Roman" w:hAnsi="Arial" w:cs="Times New Roman"/>
      <w:b/>
      <w:sz w:val="24"/>
      <w:szCs w:val="20"/>
      <w:lang w:eastAsia="pl-PL"/>
    </w:rPr>
  </w:style>
  <w:style w:type="character" w:customStyle="1" w:styleId="Nagwek6Znak">
    <w:name w:val="Nagłówek 6 Znak"/>
    <w:basedOn w:val="Domylnaczcionkaakapitu"/>
    <w:link w:val="Nagwek6"/>
    <w:rsid w:val="006707C1"/>
    <w:rPr>
      <w:rFonts w:ascii="Times New Roman" w:eastAsia="Times New Roman" w:hAnsi="Times New Roman" w:cs="Times New Roman"/>
      <w:b/>
      <w:sz w:val="20"/>
      <w:szCs w:val="20"/>
      <w:lang w:eastAsia="pl-PL"/>
    </w:rPr>
  </w:style>
  <w:style w:type="character" w:customStyle="1" w:styleId="Nagwek7Znak">
    <w:name w:val="Nagłówek 7 Znak"/>
    <w:basedOn w:val="Domylnaczcionkaakapitu"/>
    <w:link w:val="Nagwek7"/>
    <w:rsid w:val="006707C1"/>
    <w:rPr>
      <w:rFonts w:ascii="Times New Roman" w:eastAsia="Times New Roman" w:hAnsi="Times New Roman" w:cs="Times New Roman"/>
      <w:b/>
      <w:szCs w:val="20"/>
      <w:lang w:eastAsia="pl-PL"/>
    </w:rPr>
  </w:style>
  <w:style w:type="character" w:customStyle="1" w:styleId="Nagwek8Znak">
    <w:name w:val="Nagłówek 8 Znak"/>
    <w:basedOn w:val="Domylnaczcionkaakapitu"/>
    <w:link w:val="Nagwek8"/>
    <w:rsid w:val="006707C1"/>
    <w:rPr>
      <w:rFonts w:ascii="Times New Roman" w:eastAsia="Times New Roman" w:hAnsi="Times New Roman" w:cs="Times New Roman"/>
      <w:sz w:val="24"/>
      <w:szCs w:val="20"/>
      <w:lang w:eastAsia="pl-PL"/>
    </w:rPr>
  </w:style>
  <w:style w:type="character" w:customStyle="1" w:styleId="Nagwek9Znak">
    <w:name w:val="Nagłówek 9 Znak"/>
    <w:basedOn w:val="Domylnaczcionkaakapitu"/>
    <w:link w:val="Nagwek9"/>
    <w:rsid w:val="006707C1"/>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6707C1"/>
    <w:rPr>
      <w:sz w:val="24"/>
      <w:lang w:val="x-none" w:eastAsia="x-none"/>
    </w:rPr>
  </w:style>
  <w:style w:type="character" w:customStyle="1" w:styleId="Tekstpodstawowy2Znak">
    <w:name w:val="Tekst podstawowy 2 Znak"/>
    <w:basedOn w:val="Domylnaczcionkaakapitu"/>
    <w:link w:val="Tekstpodstawowy2"/>
    <w:semiHidden/>
    <w:rsid w:val="006707C1"/>
    <w:rPr>
      <w:rFonts w:ascii="Times New Roman" w:eastAsia="Times New Roman" w:hAnsi="Times New Roman" w:cs="Times New Roman"/>
      <w:sz w:val="24"/>
      <w:szCs w:val="20"/>
      <w:lang w:val="x-none" w:eastAsia="x-none"/>
    </w:rPr>
  </w:style>
  <w:style w:type="paragraph" w:styleId="Tekstpodstawowy">
    <w:name w:val="Body Text"/>
    <w:basedOn w:val="Normalny"/>
    <w:link w:val="TekstpodstawowyZnak"/>
    <w:rsid w:val="006707C1"/>
    <w:rPr>
      <w:b/>
      <w:sz w:val="24"/>
      <w:lang w:val="x-none" w:eastAsia="x-none"/>
    </w:rPr>
  </w:style>
  <w:style w:type="character" w:customStyle="1" w:styleId="TekstpodstawowyZnak">
    <w:name w:val="Tekst podstawowy Znak"/>
    <w:basedOn w:val="Domylnaczcionkaakapitu"/>
    <w:link w:val="Tekstpodstawowy"/>
    <w:rsid w:val="006707C1"/>
    <w:rPr>
      <w:rFonts w:ascii="Times New Roman" w:eastAsia="Times New Roman" w:hAnsi="Times New Roman" w:cs="Times New Roman"/>
      <w:b/>
      <w:sz w:val="24"/>
      <w:szCs w:val="20"/>
      <w:lang w:val="x-none" w:eastAsia="x-none"/>
    </w:rPr>
  </w:style>
  <w:style w:type="paragraph" w:styleId="Tekstpodstawowywcity">
    <w:name w:val="Body Text Indent"/>
    <w:basedOn w:val="Normalny"/>
    <w:link w:val="TekstpodstawowywcityZnak"/>
    <w:semiHidden/>
    <w:rsid w:val="006707C1"/>
    <w:pPr>
      <w:ind w:left="2835" w:hanging="2835"/>
      <w:jc w:val="both"/>
    </w:pPr>
    <w:rPr>
      <w:rFonts w:ascii="Arial" w:hAnsi="Arial"/>
      <w:sz w:val="24"/>
    </w:rPr>
  </w:style>
  <w:style w:type="character" w:customStyle="1" w:styleId="TekstpodstawowywcityZnak">
    <w:name w:val="Tekst podstawowy wcięty Znak"/>
    <w:basedOn w:val="Domylnaczcionkaakapitu"/>
    <w:link w:val="Tekstpodstawowywcity"/>
    <w:semiHidden/>
    <w:rsid w:val="006707C1"/>
    <w:rPr>
      <w:rFonts w:ascii="Arial" w:eastAsia="Times New Roman" w:hAnsi="Arial" w:cs="Times New Roman"/>
      <w:sz w:val="24"/>
      <w:szCs w:val="20"/>
      <w:lang w:eastAsia="pl-PL"/>
    </w:rPr>
  </w:style>
  <w:style w:type="character" w:styleId="Hipercze">
    <w:name w:val="Hyperlink"/>
    <w:uiPriority w:val="99"/>
    <w:rsid w:val="006707C1"/>
    <w:rPr>
      <w:color w:val="0000FF"/>
      <w:u w:val="single"/>
    </w:rPr>
  </w:style>
  <w:style w:type="paragraph" w:styleId="NormalnyWeb">
    <w:name w:val="Normal (Web)"/>
    <w:basedOn w:val="Normalny"/>
    <w:link w:val="NormalnyWebZnak"/>
    <w:uiPriority w:val="99"/>
    <w:qFormat/>
    <w:rsid w:val="006707C1"/>
    <w:pPr>
      <w:spacing w:before="100" w:beforeAutospacing="1" w:after="100" w:afterAutospacing="1"/>
    </w:pPr>
    <w:rPr>
      <w:sz w:val="24"/>
      <w:szCs w:val="24"/>
    </w:rPr>
  </w:style>
  <w:style w:type="paragraph" w:customStyle="1" w:styleId="Default">
    <w:name w:val="Default"/>
    <w:rsid w:val="006707C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ListParagraphChar">
    <w:name w:val="List Paragraph Char"/>
    <w:link w:val="Akapitzlist1"/>
    <w:locked/>
    <w:rsid w:val="006707C1"/>
    <w:rPr>
      <w:rFonts w:ascii="Calibri" w:eastAsia="Calibri" w:hAnsi="Calibri"/>
      <w:sz w:val="24"/>
      <w:szCs w:val="24"/>
    </w:rPr>
  </w:style>
  <w:style w:type="paragraph" w:customStyle="1" w:styleId="Akapitzlist1">
    <w:name w:val="Akapit z listą1"/>
    <w:basedOn w:val="Normalny"/>
    <w:link w:val="ListParagraphChar"/>
    <w:rsid w:val="006707C1"/>
    <w:pPr>
      <w:ind w:left="720"/>
    </w:pPr>
    <w:rPr>
      <w:rFonts w:ascii="Calibri" w:eastAsia="Calibri" w:hAnsi="Calibri" w:cstheme="minorBidi"/>
      <w:sz w:val="24"/>
      <w:szCs w:val="24"/>
      <w:lang w:eastAsia="en-US"/>
    </w:rPr>
  </w:style>
  <w:style w:type="character" w:customStyle="1" w:styleId="StrongEmphasis">
    <w:name w:val="Strong Emphasis"/>
    <w:rsid w:val="006707C1"/>
    <w:rPr>
      <w:b/>
      <w:bCs/>
    </w:rPr>
  </w:style>
  <w:style w:type="paragraph" w:customStyle="1" w:styleId="Akapitzlist10">
    <w:name w:val="Akapit z listą1"/>
    <w:basedOn w:val="Normalny"/>
    <w:rsid w:val="006707C1"/>
    <w:pPr>
      <w:suppressAutoHyphens/>
      <w:ind w:left="720"/>
    </w:pPr>
    <w:rPr>
      <w:rFonts w:ascii="Calibri" w:hAnsi="Calibri" w:cs="Calibri"/>
      <w:sz w:val="24"/>
      <w:szCs w:val="24"/>
      <w:lang w:eastAsia="ar-SA"/>
    </w:rPr>
  </w:style>
  <w:style w:type="paragraph" w:customStyle="1" w:styleId="Tekstpodstawowywcity31">
    <w:name w:val="Tekst podstawowy wcięty 31"/>
    <w:basedOn w:val="Normalny"/>
    <w:rsid w:val="006707C1"/>
    <w:pPr>
      <w:suppressAutoHyphens/>
      <w:spacing w:after="120"/>
      <w:ind w:left="283"/>
    </w:pPr>
    <w:rPr>
      <w:rFonts w:eastAsia="Calibri"/>
      <w:sz w:val="16"/>
      <w:szCs w:val="16"/>
      <w:lang w:eastAsia="ar-SA"/>
    </w:rPr>
  </w:style>
  <w:style w:type="paragraph" w:customStyle="1" w:styleId="ust">
    <w:name w:val="ust"/>
    <w:rsid w:val="006707C1"/>
    <w:pPr>
      <w:suppressAutoHyphens/>
      <w:spacing w:before="60" w:after="60" w:line="240" w:lineRule="auto"/>
      <w:ind w:left="426" w:hanging="284"/>
      <w:jc w:val="both"/>
    </w:pPr>
    <w:rPr>
      <w:rFonts w:ascii="Times New Roman" w:eastAsia="Calibri" w:hAnsi="Times New Roman" w:cs="Times New Roman"/>
      <w:sz w:val="24"/>
      <w:szCs w:val="20"/>
      <w:lang w:eastAsia="ar-SA"/>
    </w:rPr>
  </w:style>
  <w:style w:type="paragraph" w:customStyle="1" w:styleId="pkt">
    <w:name w:val="pkt"/>
    <w:basedOn w:val="Normalny"/>
    <w:rsid w:val="00B02885"/>
    <w:pPr>
      <w:overflowPunct w:val="0"/>
      <w:autoSpaceDE w:val="0"/>
      <w:autoSpaceDN w:val="0"/>
      <w:adjustRightInd w:val="0"/>
      <w:spacing w:before="60" w:after="60"/>
      <w:ind w:left="851" w:hanging="295"/>
      <w:jc w:val="both"/>
    </w:pPr>
    <w:rPr>
      <w:sz w:val="24"/>
      <w:szCs w:val="24"/>
    </w:rPr>
  </w:style>
  <w:style w:type="character" w:customStyle="1" w:styleId="tekstdokbold">
    <w:name w:val="tekst dok. bold"/>
    <w:rsid w:val="00B02885"/>
    <w:rPr>
      <w:b/>
      <w:bCs/>
    </w:rPr>
  </w:style>
  <w:style w:type="character" w:customStyle="1" w:styleId="AkapitzlistZnak">
    <w:name w:val="Akapit z listą Znak"/>
    <w:aliases w:val="Akapit z listą BS Znak,CW_Lista Znak,BulletC Znak,normalny tekst Znak,Numerowanie Znak,sw tekst Znak,Kolorowa lista — akcent 11 Znak,maz_wyliczenie Znak,opis dzialania Znak,K-P_odwolanie Znak,A_wyliczenie Znak,Akapit z listą 1 Znak"/>
    <w:link w:val="Akapitzlist"/>
    <w:qFormat/>
    <w:rsid w:val="007A6556"/>
    <w:rPr>
      <w:rFonts w:ascii="Times New Roman" w:eastAsia="Times New Roman" w:hAnsi="Times New Roman" w:cs="Times New Roman"/>
      <w:sz w:val="20"/>
      <w:szCs w:val="20"/>
      <w:lang w:eastAsia="pl-PL"/>
    </w:rPr>
  </w:style>
  <w:style w:type="paragraph" w:customStyle="1" w:styleId="Textbody">
    <w:name w:val="Text body"/>
    <w:basedOn w:val="Normalny"/>
    <w:rsid w:val="00813206"/>
    <w:pPr>
      <w:widowControl w:val="0"/>
      <w:suppressAutoHyphens/>
      <w:autoSpaceDN w:val="0"/>
      <w:spacing w:after="120"/>
    </w:pPr>
    <w:rPr>
      <w:rFonts w:eastAsia="Lucida Sans Unicode" w:cs="Tahoma"/>
      <w:kern w:val="3"/>
      <w:sz w:val="24"/>
      <w:szCs w:val="24"/>
    </w:rPr>
  </w:style>
  <w:style w:type="character" w:customStyle="1" w:styleId="standardowy--list1">
    <w:name w:val="standardowy--list1"/>
    <w:rsid w:val="00C4109B"/>
    <w:rPr>
      <w:rFonts w:ascii="Times New Roman" w:hAnsi="Times New Roman" w:cs="Times New Roman"/>
      <w:strike w:val="0"/>
      <w:dstrike w:val="0"/>
      <w:sz w:val="20"/>
      <w:szCs w:val="20"/>
      <w:u w:val="none"/>
    </w:rPr>
  </w:style>
  <w:style w:type="paragraph" w:customStyle="1" w:styleId="Tekstpodstawowy32">
    <w:name w:val="Tekst podstawowy 32"/>
    <w:basedOn w:val="Normalny"/>
    <w:rsid w:val="00C4109B"/>
    <w:pPr>
      <w:suppressAutoHyphens/>
      <w:spacing w:after="120"/>
    </w:pPr>
    <w:rPr>
      <w:sz w:val="16"/>
      <w:szCs w:val="16"/>
      <w:lang w:eastAsia="zh-CN"/>
    </w:rPr>
  </w:style>
  <w:style w:type="table" w:customStyle="1" w:styleId="TableNormal">
    <w:name w:val="Table Normal"/>
    <w:uiPriority w:val="2"/>
    <w:semiHidden/>
    <w:unhideWhenUsed/>
    <w:qFormat/>
    <w:rsid w:val="00C146ED"/>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Akapitzlist2">
    <w:name w:val="Akapit z listą2"/>
    <w:basedOn w:val="Normalny"/>
    <w:rsid w:val="0038202F"/>
    <w:pPr>
      <w:suppressAutoHyphens/>
      <w:ind w:left="708"/>
    </w:pPr>
    <w:rPr>
      <w:rFonts w:eastAsia="Calibri"/>
      <w:sz w:val="28"/>
      <w:lang w:eastAsia="ar-SA"/>
    </w:rPr>
  </w:style>
  <w:style w:type="character" w:customStyle="1" w:styleId="alb">
    <w:name w:val="a_lb"/>
    <w:basedOn w:val="Domylnaczcionkaakapitu"/>
    <w:rsid w:val="004E2464"/>
    <w:rPr>
      <w:rFonts w:ascii="Times New Roman" w:hAnsi="Times New Roman" w:cs="Times New Roman" w:hint="default"/>
    </w:rPr>
  </w:style>
  <w:style w:type="character" w:styleId="Uwydatnienie">
    <w:name w:val="Emphasis"/>
    <w:basedOn w:val="Domylnaczcionkaakapitu"/>
    <w:uiPriority w:val="20"/>
    <w:qFormat/>
    <w:rsid w:val="004E2464"/>
    <w:rPr>
      <w:i/>
      <w:iCs/>
    </w:rPr>
  </w:style>
  <w:style w:type="character" w:styleId="UyteHipercze">
    <w:name w:val="FollowedHyperlink"/>
    <w:basedOn w:val="Domylnaczcionkaakapitu"/>
    <w:uiPriority w:val="99"/>
    <w:semiHidden/>
    <w:unhideWhenUsed/>
    <w:rsid w:val="00D96F00"/>
    <w:rPr>
      <w:color w:val="800080" w:themeColor="followedHyperlink"/>
      <w:u w:val="single"/>
    </w:rPr>
  </w:style>
  <w:style w:type="paragraph" w:styleId="Tekstpodstawowy3">
    <w:name w:val="Body Text 3"/>
    <w:basedOn w:val="Normalny"/>
    <w:link w:val="Tekstpodstawowy3Znak"/>
    <w:uiPriority w:val="99"/>
    <w:semiHidden/>
    <w:unhideWhenUsed/>
    <w:rsid w:val="000254F8"/>
    <w:pPr>
      <w:spacing w:after="120"/>
    </w:pPr>
    <w:rPr>
      <w:sz w:val="16"/>
      <w:szCs w:val="16"/>
    </w:rPr>
  </w:style>
  <w:style w:type="character" w:customStyle="1" w:styleId="Tekstpodstawowy3Znak">
    <w:name w:val="Tekst podstawowy 3 Znak"/>
    <w:basedOn w:val="Domylnaczcionkaakapitu"/>
    <w:link w:val="Tekstpodstawowy3"/>
    <w:uiPriority w:val="99"/>
    <w:semiHidden/>
    <w:rsid w:val="000254F8"/>
    <w:rPr>
      <w:rFonts w:ascii="Times New Roman" w:eastAsia="Times New Roman" w:hAnsi="Times New Roman" w:cs="Times New Roman"/>
      <w:sz w:val="16"/>
      <w:szCs w:val="16"/>
      <w:lang w:eastAsia="pl-PL"/>
    </w:rPr>
  </w:style>
  <w:style w:type="paragraph" w:customStyle="1" w:styleId="Akapitzlist3">
    <w:name w:val="Akapit z listą3"/>
    <w:basedOn w:val="Normalny"/>
    <w:rsid w:val="005A4AD6"/>
    <w:pPr>
      <w:ind w:left="720"/>
    </w:pPr>
    <w:rPr>
      <w:rFonts w:ascii="Calibri" w:eastAsia="Calibri" w:hAnsi="Calibri"/>
      <w:sz w:val="24"/>
      <w:szCs w:val="24"/>
      <w:lang w:val="x-none" w:eastAsia="x-none"/>
    </w:rPr>
  </w:style>
  <w:style w:type="character" w:customStyle="1" w:styleId="FontStyle77">
    <w:name w:val="Font Style77"/>
    <w:rsid w:val="005A4AD6"/>
    <w:rPr>
      <w:rFonts w:ascii="Times New Roman" w:hAnsi="Times New Roman" w:cs="Times New Roman"/>
      <w:b/>
      <w:bCs/>
      <w:sz w:val="18"/>
      <w:szCs w:val="18"/>
    </w:rPr>
  </w:style>
  <w:style w:type="paragraph" w:customStyle="1" w:styleId="Tekstpodstawowy23">
    <w:name w:val="Tekst podstawowy 23"/>
    <w:basedOn w:val="Normalny"/>
    <w:rsid w:val="005A4AD6"/>
    <w:pPr>
      <w:spacing w:line="160" w:lineRule="atLeast"/>
      <w:jc w:val="center"/>
    </w:pPr>
    <w:rPr>
      <w:b/>
      <w:sz w:val="24"/>
      <w:lang w:eastAsia="ar-SA"/>
    </w:rPr>
  </w:style>
  <w:style w:type="paragraph" w:customStyle="1" w:styleId="Akapitzlist4">
    <w:name w:val="Akapit z listą4"/>
    <w:basedOn w:val="Normalny"/>
    <w:rsid w:val="0073456D"/>
    <w:pPr>
      <w:ind w:left="720"/>
    </w:pPr>
    <w:rPr>
      <w:rFonts w:ascii="Calibri" w:eastAsia="Calibri" w:hAnsi="Calibri"/>
      <w:sz w:val="24"/>
      <w:szCs w:val="24"/>
      <w:lang w:val="x-none" w:eastAsia="x-none"/>
    </w:rPr>
  </w:style>
  <w:style w:type="table" w:styleId="Tabela-Siatka">
    <w:name w:val="Table Grid"/>
    <w:basedOn w:val="Standardowy"/>
    <w:uiPriority w:val="59"/>
    <w:rsid w:val="00DB1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autoRedefine/>
    <w:qFormat/>
    <w:rsid w:val="00C97487"/>
    <w:pPr>
      <w:spacing w:before="240" w:after="60"/>
      <w:jc w:val="center"/>
      <w:outlineLvl w:val="0"/>
    </w:pPr>
    <w:rPr>
      <w:rFonts w:cs="Arial"/>
      <w:b/>
      <w:bCs/>
      <w:kern w:val="28"/>
      <w:sz w:val="32"/>
      <w:szCs w:val="32"/>
    </w:rPr>
  </w:style>
  <w:style w:type="character" w:customStyle="1" w:styleId="TytuZnak">
    <w:name w:val="Tytuł Znak"/>
    <w:basedOn w:val="Domylnaczcionkaakapitu"/>
    <w:link w:val="Tytu"/>
    <w:rsid w:val="00C97487"/>
    <w:rPr>
      <w:rFonts w:ascii="Times New Roman" w:eastAsia="Times New Roman" w:hAnsi="Times New Roman" w:cs="Arial"/>
      <w:b/>
      <w:bCs/>
      <w:kern w:val="28"/>
      <w:sz w:val="32"/>
      <w:szCs w:val="32"/>
      <w:lang w:eastAsia="pl-PL"/>
    </w:rPr>
  </w:style>
  <w:style w:type="character" w:customStyle="1" w:styleId="NormalnyWebZnak">
    <w:name w:val="Normalny (Web) Znak"/>
    <w:link w:val="NormalnyWeb"/>
    <w:locked/>
    <w:rsid w:val="00BB5608"/>
    <w:rPr>
      <w:rFonts w:ascii="Times New Roman" w:eastAsia="Times New Roman" w:hAnsi="Times New Roman" w:cs="Times New Roman"/>
      <w:sz w:val="24"/>
      <w:szCs w:val="24"/>
      <w:lang w:eastAsia="pl-PL"/>
    </w:rPr>
  </w:style>
  <w:style w:type="character" w:customStyle="1" w:styleId="WW8Num1z3">
    <w:name w:val="WW8Num1z3"/>
    <w:rsid w:val="00896B1F"/>
    <w:rPr>
      <w:rFonts w:ascii="Times New Roman" w:hAnsi="Times New Roman" w:cs="Times New Roman"/>
      <w:b w:val="0"/>
      <w:i w:val="0"/>
      <w:sz w:val="22"/>
      <w:szCs w:val="22"/>
    </w:rPr>
  </w:style>
  <w:style w:type="character" w:customStyle="1" w:styleId="Normalny1">
    <w:name w:val="Normalny1"/>
    <w:basedOn w:val="Domylnaczcionkaakapitu"/>
    <w:rsid w:val="00F1215D"/>
  </w:style>
  <w:style w:type="paragraph" w:styleId="Poprawka">
    <w:name w:val="Revision"/>
    <w:hidden/>
    <w:uiPriority w:val="99"/>
    <w:semiHidden/>
    <w:rsid w:val="001439C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FF6534"/>
    <w:rPr>
      <w:sz w:val="16"/>
      <w:szCs w:val="16"/>
    </w:rPr>
  </w:style>
  <w:style w:type="paragraph" w:styleId="Tekstkomentarza">
    <w:name w:val="annotation text"/>
    <w:basedOn w:val="Normalny"/>
    <w:link w:val="TekstkomentarzaZnak"/>
    <w:uiPriority w:val="99"/>
    <w:semiHidden/>
    <w:unhideWhenUsed/>
    <w:rsid w:val="00FF6534"/>
  </w:style>
  <w:style w:type="character" w:customStyle="1" w:styleId="TekstkomentarzaZnak">
    <w:name w:val="Tekst komentarza Znak"/>
    <w:basedOn w:val="Domylnaczcionkaakapitu"/>
    <w:link w:val="Tekstkomentarza"/>
    <w:uiPriority w:val="99"/>
    <w:semiHidden/>
    <w:rsid w:val="00FF653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F6534"/>
    <w:rPr>
      <w:b/>
      <w:bCs/>
    </w:rPr>
  </w:style>
  <w:style w:type="character" w:customStyle="1" w:styleId="TematkomentarzaZnak">
    <w:name w:val="Temat komentarza Znak"/>
    <w:basedOn w:val="TekstkomentarzaZnak"/>
    <w:link w:val="Tematkomentarza"/>
    <w:uiPriority w:val="99"/>
    <w:semiHidden/>
    <w:rsid w:val="00FF6534"/>
    <w:rPr>
      <w:rFonts w:ascii="Times New Roman" w:eastAsia="Times New Roman" w:hAnsi="Times New Roman" w:cs="Times New Roman"/>
      <w:b/>
      <w:bCs/>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0659">
      <w:bodyDiv w:val="1"/>
      <w:marLeft w:val="0"/>
      <w:marRight w:val="0"/>
      <w:marTop w:val="0"/>
      <w:marBottom w:val="0"/>
      <w:divBdr>
        <w:top w:val="none" w:sz="0" w:space="0" w:color="auto"/>
        <w:left w:val="none" w:sz="0" w:space="0" w:color="auto"/>
        <w:bottom w:val="none" w:sz="0" w:space="0" w:color="auto"/>
        <w:right w:val="none" w:sz="0" w:space="0" w:color="auto"/>
      </w:divBdr>
    </w:div>
    <w:div w:id="36514463">
      <w:bodyDiv w:val="1"/>
      <w:marLeft w:val="0"/>
      <w:marRight w:val="0"/>
      <w:marTop w:val="0"/>
      <w:marBottom w:val="0"/>
      <w:divBdr>
        <w:top w:val="none" w:sz="0" w:space="0" w:color="auto"/>
        <w:left w:val="none" w:sz="0" w:space="0" w:color="auto"/>
        <w:bottom w:val="none" w:sz="0" w:space="0" w:color="auto"/>
        <w:right w:val="none" w:sz="0" w:space="0" w:color="auto"/>
      </w:divBdr>
    </w:div>
    <w:div w:id="121575879">
      <w:bodyDiv w:val="1"/>
      <w:marLeft w:val="0"/>
      <w:marRight w:val="0"/>
      <w:marTop w:val="0"/>
      <w:marBottom w:val="0"/>
      <w:divBdr>
        <w:top w:val="none" w:sz="0" w:space="0" w:color="auto"/>
        <w:left w:val="none" w:sz="0" w:space="0" w:color="auto"/>
        <w:bottom w:val="none" w:sz="0" w:space="0" w:color="auto"/>
        <w:right w:val="none" w:sz="0" w:space="0" w:color="auto"/>
      </w:divBdr>
    </w:div>
    <w:div w:id="135294747">
      <w:bodyDiv w:val="1"/>
      <w:marLeft w:val="0"/>
      <w:marRight w:val="0"/>
      <w:marTop w:val="0"/>
      <w:marBottom w:val="0"/>
      <w:divBdr>
        <w:top w:val="none" w:sz="0" w:space="0" w:color="auto"/>
        <w:left w:val="none" w:sz="0" w:space="0" w:color="auto"/>
        <w:bottom w:val="none" w:sz="0" w:space="0" w:color="auto"/>
        <w:right w:val="none" w:sz="0" w:space="0" w:color="auto"/>
      </w:divBdr>
    </w:div>
    <w:div w:id="155078798">
      <w:bodyDiv w:val="1"/>
      <w:marLeft w:val="0"/>
      <w:marRight w:val="0"/>
      <w:marTop w:val="0"/>
      <w:marBottom w:val="0"/>
      <w:divBdr>
        <w:top w:val="none" w:sz="0" w:space="0" w:color="auto"/>
        <w:left w:val="none" w:sz="0" w:space="0" w:color="auto"/>
        <w:bottom w:val="none" w:sz="0" w:space="0" w:color="auto"/>
        <w:right w:val="none" w:sz="0" w:space="0" w:color="auto"/>
      </w:divBdr>
    </w:div>
    <w:div w:id="167985175">
      <w:bodyDiv w:val="1"/>
      <w:marLeft w:val="0"/>
      <w:marRight w:val="0"/>
      <w:marTop w:val="0"/>
      <w:marBottom w:val="0"/>
      <w:divBdr>
        <w:top w:val="none" w:sz="0" w:space="0" w:color="auto"/>
        <w:left w:val="none" w:sz="0" w:space="0" w:color="auto"/>
        <w:bottom w:val="none" w:sz="0" w:space="0" w:color="auto"/>
        <w:right w:val="none" w:sz="0" w:space="0" w:color="auto"/>
      </w:divBdr>
    </w:div>
    <w:div w:id="216170193">
      <w:bodyDiv w:val="1"/>
      <w:marLeft w:val="0"/>
      <w:marRight w:val="0"/>
      <w:marTop w:val="0"/>
      <w:marBottom w:val="0"/>
      <w:divBdr>
        <w:top w:val="none" w:sz="0" w:space="0" w:color="auto"/>
        <w:left w:val="none" w:sz="0" w:space="0" w:color="auto"/>
        <w:bottom w:val="none" w:sz="0" w:space="0" w:color="auto"/>
        <w:right w:val="none" w:sz="0" w:space="0" w:color="auto"/>
      </w:divBdr>
    </w:div>
    <w:div w:id="264847833">
      <w:bodyDiv w:val="1"/>
      <w:marLeft w:val="0"/>
      <w:marRight w:val="0"/>
      <w:marTop w:val="0"/>
      <w:marBottom w:val="0"/>
      <w:divBdr>
        <w:top w:val="none" w:sz="0" w:space="0" w:color="auto"/>
        <w:left w:val="none" w:sz="0" w:space="0" w:color="auto"/>
        <w:bottom w:val="none" w:sz="0" w:space="0" w:color="auto"/>
        <w:right w:val="none" w:sz="0" w:space="0" w:color="auto"/>
      </w:divBdr>
    </w:div>
    <w:div w:id="319384633">
      <w:bodyDiv w:val="1"/>
      <w:marLeft w:val="0"/>
      <w:marRight w:val="0"/>
      <w:marTop w:val="0"/>
      <w:marBottom w:val="0"/>
      <w:divBdr>
        <w:top w:val="none" w:sz="0" w:space="0" w:color="auto"/>
        <w:left w:val="none" w:sz="0" w:space="0" w:color="auto"/>
        <w:bottom w:val="none" w:sz="0" w:space="0" w:color="auto"/>
        <w:right w:val="none" w:sz="0" w:space="0" w:color="auto"/>
      </w:divBdr>
    </w:div>
    <w:div w:id="344096065">
      <w:bodyDiv w:val="1"/>
      <w:marLeft w:val="0"/>
      <w:marRight w:val="0"/>
      <w:marTop w:val="0"/>
      <w:marBottom w:val="0"/>
      <w:divBdr>
        <w:top w:val="none" w:sz="0" w:space="0" w:color="auto"/>
        <w:left w:val="none" w:sz="0" w:space="0" w:color="auto"/>
        <w:bottom w:val="none" w:sz="0" w:space="0" w:color="auto"/>
        <w:right w:val="none" w:sz="0" w:space="0" w:color="auto"/>
      </w:divBdr>
    </w:div>
    <w:div w:id="352616234">
      <w:bodyDiv w:val="1"/>
      <w:marLeft w:val="0"/>
      <w:marRight w:val="0"/>
      <w:marTop w:val="0"/>
      <w:marBottom w:val="0"/>
      <w:divBdr>
        <w:top w:val="none" w:sz="0" w:space="0" w:color="auto"/>
        <w:left w:val="none" w:sz="0" w:space="0" w:color="auto"/>
        <w:bottom w:val="none" w:sz="0" w:space="0" w:color="auto"/>
        <w:right w:val="none" w:sz="0" w:space="0" w:color="auto"/>
      </w:divBdr>
    </w:div>
    <w:div w:id="360789204">
      <w:bodyDiv w:val="1"/>
      <w:marLeft w:val="0"/>
      <w:marRight w:val="0"/>
      <w:marTop w:val="0"/>
      <w:marBottom w:val="0"/>
      <w:divBdr>
        <w:top w:val="none" w:sz="0" w:space="0" w:color="auto"/>
        <w:left w:val="none" w:sz="0" w:space="0" w:color="auto"/>
        <w:bottom w:val="none" w:sz="0" w:space="0" w:color="auto"/>
        <w:right w:val="none" w:sz="0" w:space="0" w:color="auto"/>
      </w:divBdr>
    </w:div>
    <w:div w:id="389616797">
      <w:bodyDiv w:val="1"/>
      <w:marLeft w:val="0"/>
      <w:marRight w:val="0"/>
      <w:marTop w:val="0"/>
      <w:marBottom w:val="0"/>
      <w:divBdr>
        <w:top w:val="none" w:sz="0" w:space="0" w:color="auto"/>
        <w:left w:val="none" w:sz="0" w:space="0" w:color="auto"/>
        <w:bottom w:val="none" w:sz="0" w:space="0" w:color="auto"/>
        <w:right w:val="none" w:sz="0" w:space="0" w:color="auto"/>
      </w:divBdr>
      <w:divsChild>
        <w:div w:id="218635333">
          <w:marLeft w:val="0"/>
          <w:marRight w:val="0"/>
          <w:marTop w:val="0"/>
          <w:marBottom w:val="0"/>
          <w:divBdr>
            <w:top w:val="none" w:sz="0" w:space="0" w:color="auto"/>
            <w:left w:val="none" w:sz="0" w:space="0" w:color="auto"/>
            <w:bottom w:val="none" w:sz="0" w:space="0" w:color="auto"/>
            <w:right w:val="none" w:sz="0" w:space="0" w:color="auto"/>
          </w:divBdr>
        </w:div>
      </w:divsChild>
    </w:div>
    <w:div w:id="454257485">
      <w:bodyDiv w:val="1"/>
      <w:marLeft w:val="0"/>
      <w:marRight w:val="0"/>
      <w:marTop w:val="0"/>
      <w:marBottom w:val="0"/>
      <w:divBdr>
        <w:top w:val="none" w:sz="0" w:space="0" w:color="auto"/>
        <w:left w:val="none" w:sz="0" w:space="0" w:color="auto"/>
        <w:bottom w:val="none" w:sz="0" w:space="0" w:color="auto"/>
        <w:right w:val="none" w:sz="0" w:space="0" w:color="auto"/>
      </w:divBdr>
    </w:div>
    <w:div w:id="467819506">
      <w:bodyDiv w:val="1"/>
      <w:marLeft w:val="0"/>
      <w:marRight w:val="0"/>
      <w:marTop w:val="0"/>
      <w:marBottom w:val="0"/>
      <w:divBdr>
        <w:top w:val="none" w:sz="0" w:space="0" w:color="auto"/>
        <w:left w:val="none" w:sz="0" w:space="0" w:color="auto"/>
        <w:bottom w:val="none" w:sz="0" w:space="0" w:color="auto"/>
        <w:right w:val="none" w:sz="0" w:space="0" w:color="auto"/>
      </w:divBdr>
    </w:div>
    <w:div w:id="485636324">
      <w:bodyDiv w:val="1"/>
      <w:marLeft w:val="0"/>
      <w:marRight w:val="0"/>
      <w:marTop w:val="0"/>
      <w:marBottom w:val="0"/>
      <w:divBdr>
        <w:top w:val="none" w:sz="0" w:space="0" w:color="auto"/>
        <w:left w:val="none" w:sz="0" w:space="0" w:color="auto"/>
        <w:bottom w:val="none" w:sz="0" w:space="0" w:color="auto"/>
        <w:right w:val="none" w:sz="0" w:space="0" w:color="auto"/>
      </w:divBdr>
      <w:divsChild>
        <w:div w:id="1477378557">
          <w:marLeft w:val="0"/>
          <w:marRight w:val="0"/>
          <w:marTop w:val="150"/>
          <w:marBottom w:val="168"/>
          <w:divBdr>
            <w:top w:val="none" w:sz="0" w:space="0" w:color="auto"/>
            <w:left w:val="none" w:sz="0" w:space="0" w:color="auto"/>
            <w:bottom w:val="none" w:sz="0" w:space="0" w:color="auto"/>
            <w:right w:val="none" w:sz="0" w:space="0" w:color="auto"/>
          </w:divBdr>
        </w:div>
        <w:div w:id="1518274068">
          <w:marLeft w:val="0"/>
          <w:marRight w:val="0"/>
          <w:marTop w:val="0"/>
          <w:marBottom w:val="0"/>
          <w:divBdr>
            <w:top w:val="none" w:sz="0" w:space="0" w:color="auto"/>
            <w:left w:val="none" w:sz="0" w:space="0" w:color="auto"/>
            <w:bottom w:val="none" w:sz="0" w:space="0" w:color="auto"/>
            <w:right w:val="none" w:sz="0" w:space="0" w:color="auto"/>
          </w:divBdr>
          <w:divsChild>
            <w:div w:id="1026785094">
              <w:marLeft w:val="0"/>
              <w:marRight w:val="0"/>
              <w:marTop w:val="105"/>
              <w:marBottom w:val="0"/>
              <w:divBdr>
                <w:top w:val="none" w:sz="0" w:space="0" w:color="auto"/>
                <w:left w:val="none" w:sz="0" w:space="0" w:color="auto"/>
                <w:bottom w:val="none" w:sz="0" w:space="0" w:color="auto"/>
                <w:right w:val="none" w:sz="0" w:space="0" w:color="auto"/>
              </w:divBdr>
            </w:div>
          </w:divsChild>
        </w:div>
        <w:div w:id="251210005">
          <w:marLeft w:val="0"/>
          <w:marRight w:val="0"/>
          <w:marTop w:val="0"/>
          <w:marBottom w:val="0"/>
          <w:divBdr>
            <w:top w:val="none" w:sz="0" w:space="0" w:color="auto"/>
            <w:left w:val="none" w:sz="0" w:space="0" w:color="auto"/>
            <w:bottom w:val="none" w:sz="0" w:space="0" w:color="auto"/>
            <w:right w:val="none" w:sz="0" w:space="0" w:color="auto"/>
          </w:divBdr>
          <w:divsChild>
            <w:div w:id="73748340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619805347">
      <w:bodyDiv w:val="1"/>
      <w:marLeft w:val="0"/>
      <w:marRight w:val="0"/>
      <w:marTop w:val="0"/>
      <w:marBottom w:val="0"/>
      <w:divBdr>
        <w:top w:val="none" w:sz="0" w:space="0" w:color="auto"/>
        <w:left w:val="none" w:sz="0" w:space="0" w:color="auto"/>
        <w:bottom w:val="none" w:sz="0" w:space="0" w:color="auto"/>
        <w:right w:val="none" w:sz="0" w:space="0" w:color="auto"/>
      </w:divBdr>
    </w:div>
    <w:div w:id="710956491">
      <w:bodyDiv w:val="1"/>
      <w:marLeft w:val="0"/>
      <w:marRight w:val="0"/>
      <w:marTop w:val="0"/>
      <w:marBottom w:val="0"/>
      <w:divBdr>
        <w:top w:val="none" w:sz="0" w:space="0" w:color="auto"/>
        <w:left w:val="none" w:sz="0" w:space="0" w:color="auto"/>
        <w:bottom w:val="none" w:sz="0" w:space="0" w:color="auto"/>
        <w:right w:val="none" w:sz="0" w:space="0" w:color="auto"/>
      </w:divBdr>
    </w:div>
    <w:div w:id="743915087">
      <w:bodyDiv w:val="1"/>
      <w:marLeft w:val="0"/>
      <w:marRight w:val="0"/>
      <w:marTop w:val="0"/>
      <w:marBottom w:val="0"/>
      <w:divBdr>
        <w:top w:val="none" w:sz="0" w:space="0" w:color="auto"/>
        <w:left w:val="none" w:sz="0" w:space="0" w:color="auto"/>
        <w:bottom w:val="none" w:sz="0" w:space="0" w:color="auto"/>
        <w:right w:val="none" w:sz="0" w:space="0" w:color="auto"/>
      </w:divBdr>
    </w:div>
    <w:div w:id="770468620">
      <w:bodyDiv w:val="1"/>
      <w:marLeft w:val="0"/>
      <w:marRight w:val="0"/>
      <w:marTop w:val="0"/>
      <w:marBottom w:val="0"/>
      <w:divBdr>
        <w:top w:val="none" w:sz="0" w:space="0" w:color="auto"/>
        <w:left w:val="none" w:sz="0" w:space="0" w:color="auto"/>
        <w:bottom w:val="none" w:sz="0" w:space="0" w:color="auto"/>
        <w:right w:val="none" w:sz="0" w:space="0" w:color="auto"/>
      </w:divBdr>
    </w:div>
    <w:div w:id="787821124">
      <w:bodyDiv w:val="1"/>
      <w:marLeft w:val="0"/>
      <w:marRight w:val="0"/>
      <w:marTop w:val="0"/>
      <w:marBottom w:val="0"/>
      <w:divBdr>
        <w:top w:val="none" w:sz="0" w:space="0" w:color="auto"/>
        <w:left w:val="none" w:sz="0" w:space="0" w:color="auto"/>
        <w:bottom w:val="none" w:sz="0" w:space="0" w:color="auto"/>
        <w:right w:val="none" w:sz="0" w:space="0" w:color="auto"/>
      </w:divBdr>
    </w:div>
    <w:div w:id="801576309">
      <w:bodyDiv w:val="1"/>
      <w:marLeft w:val="0"/>
      <w:marRight w:val="0"/>
      <w:marTop w:val="0"/>
      <w:marBottom w:val="0"/>
      <w:divBdr>
        <w:top w:val="none" w:sz="0" w:space="0" w:color="auto"/>
        <w:left w:val="none" w:sz="0" w:space="0" w:color="auto"/>
        <w:bottom w:val="none" w:sz="0" w:space="0" w:color="auto"/>
        <w:right w:val="none" w:sz="0" w:space="0" w:color="auto"/>
      </w:divBdr>
    </w:div>
    <w:div w:id="808472897">
      <w:bodyDiv w:val="1"/>
      <w:marLeft w:val="0"/>
      <w:marRight w:val="0"/>
      <w:marTop w:val="0"/>
      <w:marBottom w:val="0"/>
      <w:divBdr>
        <w:top w:val="none" w:sz="0" w:space="0" w:color="auto"/>
        <w:left w:val="none" w:sz="0" w:space="0" w:color="auto"/>
        <w:bottom w:val="none" w:sz="0" w:space="0" w:color="auto"/>
        <w:right w:val="none" w:sz="0" w:space="0" w:color="auto"/>
      </w:divBdr>
    </w:div>
    <w:div w:id="831986240">
      <w:bodyDiv w:val="1"/>
      <w:marLeft w:val="0"/>
      <w:marRight w:val="0"/>
      <w:marTop w:val="0"/>
      <w:marBottom w:val="0"/>
      <w:divBdr>
        <w:top w:val="none" w:sz="0" w:space="0" w:color="auto"/>
        <w:left w:val="none" w:sz="0" w:space="0" w:color="auto"/>
        <w:bottom w:val="none" w:sz="0" w:space="0" w:color="auto"/>
        <w:right w:val="none" w:sz="0" w:space="0" w:color="auto"/>
      </w:divBdr>
    </w:div>
    <w:div w:id="834422044">
      <w:bodyDiv w:val="1"/>
      <w:marLeft w:val="0"/>
      <w:marRight w:val="0"/>
      <w:marTop w:val="0"/>
      <w:marBottom w:val="0"/>
      <w:divBdr>
        <w:top w:val="none" w:sz="0" w:space="0" w:color="auto"/>
        <w:left w:val="none" w:sz="0" w:space="0" w:color="auto"/>
        <w:bottom w:val="none" w:sz="0" w:space="0" w:color="auto"/>
        <w:right w:val="none" w:sz="0" w:space="0" w:color="auto"/>
      </w:divBdr>
    </w:div>
    <w:div w:id="840655284">
      <w:bodyDiv w:val="1"/>
      <w:marLeft w:val="0"/>
      <w:marRight w:val="0"/>
      <w:marTop w:val="0"/>
      <w:marBottom w:val="0"/>
      <w:divBdr>
        <w:top w:val="none" w:sz="0" w:space="0" w:color="auto"/>
        <w:left w:val="none" w:sz="0" w:space="0" w:color="auto"/>
        <w:bottom w:val="none" w:sz="0" w:space="0" w:color="auto"/>
        <w:right w:val="none" w:sz="0" w:space="0" w:color="auto"/>
      </w:divBdr>
    </w:div>
    <w:div w:id="864831104">
      <w:bodyDiv w:val="1"/>
      <w:marLeft w:val="0"/>
      <w:marRight w:val="0"/>
      <w:marTop w:val="0"/>
      <w:marBottom w:val="0"/>
      <w:divBdr>
        <w:top w:val="none" w:sz="0" w:space="0" w:color="auto"/>
        <w:left w:val="none" w:sz="0" w:space="0" w:color="auto"/>
        <w:bottom w:val="none" w:sz="0" w:space="0" w:color="auto"/>
        <w:right w:val="none" w:sz="0" w:space="0" w:color="auto"/>
      </w:divBdr>
    </w:div>
    <w:div w:id="868181037">
      <w:bodyDiv w:val="1"/>
      <w:marLeft w:val="0"/>
      <w:marRight w:val="0"/>
      <w:marTop w:val="0"/>
      <w:marBottom w:val="0"/>
      <w:divBdr>
        <w:top w:val="none" w:sz="0" w:space="0" w:color="auto"/>
        <w:left w:val="none" w:sz="0" w:space="0" w:color="auto"/>
        <w:bottom w:val="none" w:sz="0" w:space="0" w:color="auto"/>
        <w:right w:val="none" w:sz="0" w:space="0" w:color="auto"/>
      </w:divBdr>
    </w:div>
    <w:div w:id="870074246">
      <w:bodyDiv w:val="1"/>
      <w:marLeft w:val="0"/>
      <w:marRight w:val="0"/>
      <w:marTop w:val="0"/>
      <w:marBottom w:val="0"/>
      <w:divBdr>
        <w:top w:val="none" w:sz="0" w:space="0" w:color="auto"/>
        <w:left w:val="none" w:sz="0" w:space="0" w:color="auto"/>
        <w:bottom w:val="none" w:sz="0" w:space="0" w:color="auto"/>
        <w:right w:val="none" w:sz="0" w:space="0" w:color="auto"/>
      </w:divBdr>
    </w:div>
    <w:div w:id="897327983">
      <w:bodyDiv w:val="1"/>
      <w:marLeft w:val="0"/>
      <w:marRight w:val="0"/>
      <w:marTop w:val="0"/>
      <w:marBottom w:val="0"/>
      <w:divBdr>
        <w:top w:val="none" w:sz="0" w:space="0" w:color="auto"/>
        <w:left w:val="none" w:sz="0" w:space="0" w:color="auto"/>
        <w:bottom w:val="none" w:sz="0" w:space="0" w:color="auto"/>
        <w:right w:val="none" w:sz="0" w:space="0" w:color="auto"/>
      </w:divBdr>
    </w:div>
    <w:div w:id="898517850">
      <w:bodyDiv w:val="1"/>
      <w:marLeft w:val="0"/>
      <w:marRight w:val="0"/>
      <w:marTop w:val="0"/>
      <w:marBottom w:val="0"/>
      <w:divBdr>
        <w:top w:val="none" w:sz="0" w:space="0" w:color="auto"/>
        <w:left w:val="none" w:sz="0" w:space="0" w:color="auto"/>
        <w:bottom w:val="none" w:sz="0" w:space="0" w:color="auto"/>
        <w:right w:val="none" w:sz="0" w:space="0" w:color="auto"/>
      </w:divBdr>
    </w:div>
    <w:div w:id="916792431">
      <w:bodyDiv w:val="1"/>
      <w:marLeft w:val="0"/>
      <w:marRight w:val="0"/>
      <w:marTop w:val="0"/>
      <w:marBottom w:val="0"/>
      <w:divBdr>
        <w:top w:val="none" w:sz="0" w:space="0" w:color="auto"/>
        <w:left w:val="none" w:sz="0" w:space="0" w:color="auto"/>
        <w:bottom w:val="none" w:sz="0" w:space="0" w:color="auto"/>
        <w:right w:val="none" w:sz="0" w:space="0" w:color="auto"/>
      </w:divBdr>
    </w:div>
    <w:div w:id="951547520">
      <w:bodyDiv w:val="1"/>
      <w:marLeft w:val="0"/>
      <w:marRight w:val="0"/>
      <w:marTop w:val="0"/>
      <w:marBottom w:val="0"/>
      <w:divBdr>
        <w:top w:val="none" w:sz="0" w:space="0" w:color="auto"/>
        <w:left w:val="none" w:sz="0" w:space="0" w:color="auto"/>
        <w:bottom w:val="none" w:sz="0" w:space="0" w:color="auto"/>
        <w:right w:val="none" w:sz="0" w:space="0" w:color="auto"/>
      </w:divBdr>
    </w:div>
    <w:div w:id="1004161010">
      <w:bodyDiv w:val="1"/>
      <w:marLeft w:val="0"/>
      <w:marRight w:val="0"/>
      <w:marTop w:val="0"/>
      <w:marBottom w:val="0"/>
      <w:divBdr>
        <w:top w:val="none" w:sz="0" w:space="0" w:color="auto"/>
        <w:left w:val="none" w:sz="0" w:space="0" w:color="auto"/>
        <w:bottom w:val="none" w:sz="0" w:space="0" w:color="auto"/>
        <w:right w:val="none" w:sz="0" w:space="0" w:color="auto"/>
      </w:divBdr>
    </w:div>
    <w:div w:id="1007440918">
      <w:bodyDiv w:val="1"/>
      <w:marLeft w:val="0"/>
      <w:marRight w:val="0"/>
      <w:marTop w:val="0"/>
      <w:marBottom w:val="0"/>
      <w:divBdr>
        <w:top w:val="none" w:sz="0" w:space="0" w:color="auto"/>
        <w:left w:val="none" w:sz="0" w:space="0" w:color="auto"/>
        <w:bottom w:val="none" w:sz="0" w:space="0" w:color="auto"/>
        <w:right w:val="none" w:sz="0" w:space="0" w:color="auto"/>
      </w:divBdr>
    </w:div>
    <w:div w:id="1072121557">
      <w:bodyDiv w:val="1"/>
      <w:marLeft w:val="0"/>
      <w:marRight w:val="0"/>
      <w:marTop w:val="0"/>
      <w:marBottom w:val="0"/>
      <w:divBdr>
        <w:top w:val="none" w:sz="0" w:space="0" w:color="auto"/>
        <w:left w:val="none" w:sz="0" w:space="0" w:color="auto"/>
        <w:bottom w:val="none" w:sz="0" w:space="0" w:color="auto"/>
        <w:right w:val="none" w:sz="0" w:space="0" w:color="auto"/>
      </w:divBdr>
    </w:div>
    <w:div w:id="1072315057">
      <w:bodyDiv w:val="1"/>
      <w:marLeft w:val="0"/>
      <w:marRight w:val="0"/>
      <w:marTop w:val="0"/>
      <w:marBottom w:val="0"/>
      <w:divBdr>
        <w:top w:val="none" w:sz="0" w:space="0" w:color="auto"/>
        <w:left w:val="none" w:sz="0" w:space="0" w:color="auto"/>
        <w:bottom w:val="none" w:sz="0" w:space="0" w:color="auto"/>
        <w:right w:val="none" w:sz="0" w:space="0" w:color="auto"/>
      </w:divBdr>
    </w:div>
    <w:div w:id="1076049477">
      <w:bodyDiv w:val="1"/>
      <w:marLeft w:val="0"/>
      <w:marRight w:val="0"/>
      <w:marTop w:val="0"/>
      <w:marBottom w:val="0"/>
      <w:divBdr>
        <w:top w:val="none" w:sz="0" w:space="0" w:color="auto"/>
        <w:left w:val="none" w:sz="0" w:space="0" w:color="auto"/>
        <w:bottom w:val="none" w:sz="0" w:space="0" w:color="auto"/>
        <w:right w:val="none" w:sz="0" w:space="0" w:color="auto"/>
      </w:divBdr>
    </w:div>
    <w:div w:id="1115514296">
      <w:bodyDiv w:val="1"/>
      <w:marLeft w:val="0"/>
      <w:marRight w:val="0"/>
      <w:marTop w:val="0"/>
      <w:marBottom w:val="0"/>
      <w:divBdr>
        <w:top w:val="none" w:sz="0" w:space="0" w:color="auto"/>
        <w:left w:val="none" w:sz="0" w:space="0" w:color="auto"/>
        <w:bottom w:val="none" w:sz="0" w:space="0" w:color="auto"/>
        <w:right w:val="none" w:sz="0" w:space="0" w:color="auto"/>
      </w:divBdr>
    </w:div>
    <w:div w:id="1124468777">
      <w:bodyDiv w:val="1"/>
      <w:marLeft w:val="0"/>
      <w:marRight w:val="0"/>
      <w:marTop w:val="0"/>
      <w:marBottom w:val="0"/>
      <w:divBdr>
        <w:top w:val="none" w:sz="0" w:space="0" w:color="auto"/>
        <w:left w:val="none" w:sz="0" w:space="0" w:color="auto"/>
        <w:bottom w:val="none" w:sz="0" w:space="0" w:color="auto"/>
        <w:right w:val="none" w:sz="0" w:space="0" w:color="auto"/>
      </w:divBdr>
    </w:div>
    <w:div w:id="1125000840">
      <w:bodyDiv w:val="1"/>
      <w:marLeft w:val="0"/>
      <w:marRight w:val="0"/>
      <w:marTop w:val="0"/>
      <w:marBottom w:val="0"/>
      <w:divBdr>
        <w:top w:val="none" w:sz="0" w:space="0" w:color="auto"/>
        <w:left w:val="none" w:sz="0" w:space="0" w:color="auto"/>
        <w:bottom w:val="none" w:sz="0" w:space="0" w:color="auto"/>
        <w:right w:val="none" w:sz="0" w:space="0" w:color="auto"/>
      </w:divBdr>
      <w:divsChild>
        <w:div w:id="635989683">
          <w:marLeft w:val="0"/>
          <w:marRight w:val="0"/>
          <w:marTop w:val="0"/>
          <w:marBottom w:val="0"/>
          <w:divBdr>
            <w:top w:val="none" w:sz="0" w:space="0" w:color="auto"/>
            <w:left w:val="none" w:sz="0" w:space="0" w:color="auto"/>
            <w:bottom w:val="none" w:sz="0" w:space="0" w:color="auto"/>
            <w:right w:val="none" w:sz="0" w:space="0" w:color="auto"/>
          </w:divBdr>
        </w:div>
        <w:div w:id="39518527">
          <w:marLeft w:val="0"/>
          <w:marRight w:val="0"/>
          <w:marTop w:val="0"/>
          <w:marBottom w:val="0"/>
          <w:divBdr>
            <w:top w:val="none" w:sz="0" w:space="0" w:color="auto"/>
            <w:left w:val="none" w:sz="0" w:space="0" w:color="auto"/>
            <w:bottom w:val="none" w:sz="0" w:space="0" w:color="auto"/>
            <w:right w:val="none" w:sz="0" w:space="0" w:color="auto"/>
          </w:divBdr>
        </w:div>
      </w:divsChild>
    </w:div>
    <w:div w:id="1160777236">
      <w:bodyDiv w:val="1"/>
      <w:marLeft w:val="0"/>
      <w:marRight w:val="0"/>
      <w:marTop w:val="0"/>
      <w:marBottom w:val="0"/>
      <w:divBdr>
        <w:top w:val="none" w:sz="0" w:space="0" w:color="auto"/>
        <w:left w:val="none" w:sz="0" w:space="0" w:color="auto"/>
        <w:bottom w:val="none" w:sz="0" w:space="0" w:color="auto"/>
        <w:right w:val="none" w:sz="0" w:space="0" w:color="auto"/>
      </w:divBdr>
    </w:div>
    <w:div w:id="1166363056">
      <w:bodyDiv w:val="1"/>
      <w:marLeft w:val="0"/>
      <w:marRight w:val="0"/>
      <w:marTop w:val="0"/>
      <w:marBottom w:val="0"/>
      <w:divBdr>
        <w:top w:val="none" w:sz="0" w:space="0" w:color="auto"/>
        <w:left w:val="none" w:sz="0" w:space="0" w:color="auto"/>
        <w:bottom w:val="none" w:sz="0" w:space="0" w:color="auto"/>
        <w:right w:val="none" w:sz="0" w:space="0" w:color="auto"/>
      </w:divBdr>
    </w:div>
    <w:div w:id="1168326558">
      <w:bodyDiv w:val="1"/>
      <w:marLeft w:val="0"/>
      <w:marRight w:val="0"/>
      <w:marTop w:val="0"/>
      <w:marBottom w:val="0"/>
      <w:divBdr>
        <w:top w:val="none" w:sz="0" w:space="0" w:color="auto"/>
        <w:left w:val="none" w:sz="0" w:space="0" w:color="auto"/>
        <w:bottom w:val="none" w:sz="0" w:space="0" w:color="auto"/>
        <w:right w:val="none" w:sz="0" w:space="0" w:color="auto"/>
      </w:divBdr>
    </w:div>
    <w:div w:id="1314530205">
      <w:bodyDiv w:val="1"/>
      <w:marLeft w:val="0"/>
      <w:marRight w:val="0"/>
      <w:marTop w:val="0"/>
      <w:marBottom w:val="0"/>
      <w:divBdr>
        <w:top w:val="none" w:sz="0" w:space="0" w:color="auto"/>
        <w:left w:val="none" w:sz="0" w:space="0" w:color="auto"/>
        <w:bottom w:val="none" w:sz="0" w:space="0" w:color="auto"/>
        <w:right w:val="none" w:sz="0" w:space="0" w:color="auto"/>
      </w:divBdr>
    </w:div>
    <w:div w:id="1332679681">
      <w:bodyDiv w:val="1"/>
      <w:marLeft w:val="0"/>
      <w:marRight w:val="0"/>
      <w:marTop w:val="0"/>
      <w:marBottom w:val="0"/>
      <w:divBdr>
        <w:top w:val="none" w:sz="0" w:space="0" w:color="auto"/>
        <w:left w:val="none" w:sz="0" w:space="0" w:color="auto"/>
        <w:bottom w:val="none" w:sz="0" w:space="0" w:color="auto"/>
        <w:right w:val="none" w:sz="0" w:space="0" w:color="auto"/>
      </w:divBdr>
    </w:div>
    <w:div w:id="1356348585">
      <w:bodyDiv w:val="1"/>
      <w:marLeft w:val="0"/>
      <w:marRight w:val="0"/>
      <w:marTop w:val="0"/>
      <w:marBottom w:val="0"/>
      <w:divBdr>
        <w:top w:val="none" w:sz="0" w:space="0" w:color="auto"/>
        <w:left w:val="none" w:sz="0" w:space="0" w:color="auto"/>
        <w:bottom w:val="none" w:sz="0" w:space="0" w:color="auto"/>
        <w:right w:val="none" w:sz="0" w:space="0" w:color="auto"/>
      </w:divBdr>
    </w:div>
    <w:div w:id="1387026485">
      <w:bodyDiv w:val="1"/>
      <w:marLeft w:val="0"/>
      <w:marRight w:val="0"/>
      <w:marTop w:val="0"/>
      <w:marBottom w:val="0"/>
      <w:divBdr>
        <w:top w:val="none" w:sz="0" w:space="0" w:color="auto"/>
        <w:left w:val="none" w:sz="0" w:space="0" w:color="auto"/>
        <w:bottom w:val="none" w:sz="0" w:space="0" w:color="auto"/>
        <w:right w:val="none" w:sz="0" w:space="0" w:color="auto"/>
      </w:divBdr>
    </w:div>
    <w:div w:id="1387608640">
      <w:bodyDiv w:val="1"/>
      <w:marLeft w:val="0"/>
      <w:marRight w:val="0"/>
      <w:marTop w:val="0"/>
      <w:marBottom w:val="0"/>
      <w:divBdr>
        <w:top w:val="none" w:sz="0" w:space="0" w:color="auto"/>
        <w:left w:val="none" w:sz="0" w:space="0" w:color="auto"/>
        <w:bottom w:val="none" w:sz="0" w:space="0" w:color="auto"/>
        <w:right w:val="none" w:sz="0" w:space="0" w:color="auto"/>
      </w:divBdr>
    </w:div>
    <w:div w:id="1397631187">
      <w:bodyDiv w:val="1"/>
      <w:marLeft w:val="0"/>
      <w:marRight w:val="0"/>
      <w:marTop w:val="0"/>
      <w:marBottom w:val="0"/>
      <w:divBdr>
        <w:top w:val="none" w:sz="0" w:space="0" w:color="auto"/>
        <w:left w:val="none" w:sz="0" w:space="0" w:color="auto"/>
        <w:bottom w:val="none" w:sz="0" w:space="0" w:color="auto"/>
        <w:right w:val="none" w:sz="0" w:space="0" w:color="auto"/>
      </w:divBdr>
    </w:div>
    <w:div w:id="1404375549">
      <w:bodyDiv w:val="1"/>
      <w:marLeft w:val="0"/>
      <w:marRight w:val="0"/>
      <w:marTop w:val="0"/>
      <w:marBottom w:val="0"/>
      <w:divBdr>
        <w:top w:val="none" w:sz="0" w:space="0" w:color="auto"/>
        <w:left w:val="none" w:sz="0" w:space="0" w:color="auto"/>
        <w:bottom w:val="none" w:sz="0" w:space="0" w:color="auto"/>
        <w:right w:val="none" w:sz="0" w:space="0" w:color="auto"/>
      </w:divBdr>
    </w:div>
    <w:div w:id="1453747925">
      <w:bodyDiv w:val="1"/>
      <w:marLeft w:val="0"/>
      <w:marRight w:val="0"/>
      <w:marTop w:val="0"/>
      <w:marBottom w:val="0"/>
      <w:divBdr>
        <w:top w:val="none" w:sz="0" w:space="0" w:color="auto"/>
        <w:left w:val="none" w:sz="0" w:space="0" w:color="auto"/>
        <w:bottom w:val="none" w:sz="0" w:space="0" w:color="auto"/>
        <w:right w:val="none" w:sz="0" w:space="0" w:color="auto"/>
      </w:divBdr>
    </w:div>
    <w:div w:id="1481311163">
      <w:bodyDiv w:val="1"/>
      <w:marLeft w:val="0"/>
      <w:marRight w:val="0"/>
      <w:marTop w:val="0"/>
      <w:marBottom w:val="0"/>
      <w:divBdr>
        <w:top w:val="none" w:sz="0" w:space="0" w:color="auto"/>
        <w:left w:val="none" w:sz="0" w:space="0" w:color="auto"/>
        <w:bottom w:val="none" w:sz="0" w:space="0" w:color="auto"/>
        <w:right w:val="none" w:sz="0" w:space="0" w:color="auto"/>
      </w:divBdr>
    </w:div>
    <w:div w:id="1498574907">
      <w:bodyDiv w:val="1"/>
      <w:marLeft w:val="0"/>
      <w:marRight w:val="0"/>
      <w:marTop w:val="0"/>
      <w:marBottom w:val="0"/>
      <w:divBdr>
        <w:top w:val="none" w:sz="0" w:space="0" w:color="auto"/>
        <w:left w:val="none" w:sz="0" w:space="0" w:color="auto"/>
        <w:bottom w:val="none" w:sz="0" w:space="0" w:color="auto"/>
        <w:right w:val="none" w:sz="0" w:space="0" w:color="auto"/>
      </w:divBdr>
    </w:div>
    <w:div w:id="1532919172">
      <w:bodyDiv w:val="1"/>
      <w:marLeft w:val="0"/>
      <w:marRight w:val="0"/>
      <w:marTop w:val="0"/>
      <w:marBottom w:val="0"/>
      <w:divBdr>
        <w:top w:val="none" w:sz="0" w:space="0" w:color="auto"/>
        <w:left w:val="none" w:sz="0" w:space="0" w:color="auto"/>
        <w:bottom w:val="none" w:sz="0" w:space="0" w:color="auto"/>
        <w:right w:val="none" w:sz="0" w:space="0" w:color="auto"/>
      </w:divBdr>
    </w:div>
    <w:div w:id="1554849080">
      <w:bodyDiv w:val="1"/>
      <w:marLeft w:val="0"/>
      <w:marRight w:val="0"/>
      <w:marTop w:val="0"/>
      <w:marBottom w:val="0"/>
      <w:divBdr>
        <w:top w:val="none" w:sz="0" w:space="0" w:color="auto"/>
        <w:left w:val="none" w:sz="0" w:space="0" w:color="auto"/>
        <w:bottom w:val="none" w:sz="0" w:space="0" w:color="auto"/>
        <w:right w:val="none" w:sz="0" w:space="0" w:color="auto"/>
      </w:divBdr>
    </w:div>
    <w:div w:id="1560558953">
      <w:bodyDiv w:val="1"/>
      <w:marLeft w:val="0"/>
      <w:marRight w:val="0"/>
      <w:marTop w:val="0"/>
      <w:marBottom w:val="0"/>
      <w:divBdr>
        <w:top w:val="none" w:sz="0" w:space="0" w:color="auto"/>
        <w:left w:val="none" w:sz="0" w:space="0" w:color="auto"/>
        <w:bottom w:val="none" w:sz="0" w:space="0" w:color="auto"/>
        <w:right w:val="none" w:sz="0" w:space="0" w:color="auto"/>
      </w:divBdr>
    </w:div>
    <w:div w:id="1568103120">
      <w:bodyDiv w:val="1"/>
      <w:marLeft w:val="0"/>
      <w:marRight w:val="0"/>
      <w:marTop w:val="0"/>
      <w:marBottom w:val="0"/>
      <w:divBdr>
        <w:top w:val="none" w:sz="0" w:space="0" w:color="auto"/>
        <w:left w:val="none" w:sz="0" w:space="0" w:color="auto"/>
        <w:bottom w:val="none" w:sz="0" w:space="0" w:color="auto"/>
        <w:right w:val="none" w:sz="0" w:space="0" w:color="auto"/>
      </w:divBdr>
    </w:div>
    <w:div w:id="1570925138">
      <w:bodyDiv w:val="1"/>
      <w:marLeft w:val="0"/>
      <w:marRight w:val="0"/>
      <w:marTop w:val="0"/>
      <w:marBottom w:val="0"/>
      <w:divBdr>
        <w:top w:val="none" w:sz="0" w:space="0" w:color="auto"/>
        <w:left w:val="none" w:sz="0" w:space="0" w:color="auto"/>
        <w:bottom w:val="none" w:sz="0" w:space="0" w:color="auto"/>
        <w:right w:val="none" w:sz="0" w:space="0" w:color="auto"/>
      </w:divBdr>
    </w:div>
    <w:div w:id="1624194770">
      <w:bodyDiv w:val="1"/>
      <w:marLeft w:val="0"/>
      <w:marRight w:val="0"/>
      <w:marTop w:val="0"/>
      <w:marBottom w:val="0"/>
      <w:divBdr>
        <w:top w:val="none" w:sz="0" w:space="0" w:color="auto"/>
        <w:left w:val="none" w:sz="0" w:space="0" w:color="auto"/>
        <w:bottom w:val="none" w:sz="0" w:space="0" w:color="auto"/>
        <w:right w:val="none" w:sz="0" w:space="0" w:color="auto"/>
      </w:divBdr>
    </w:div>
    <w:div w:id="1626691275">
      <w:bodyDiv w:val="1"/>
      <w:marLeft w:val="0"/>
      <w:marRight w:val="0"/>
      <w:marTop w:val="0"/>
      <w:marBottom w:val="0"/>
      <w:divBdr>
        <w:top w:val="none" w:sz="0" w:space="0" w:color="auto"/>
        <w:left w:val="none" w:sz="0" w:space="0" w:color="auto"/>
        <w:bottom w:val="none" w:sz="0" w:space="0" w:color="auto"/>
        <w:right w:val="none" w:sz="0" w:space="0" w:color="auto"/>
      </w:divBdr>
    </w:div>
    <w:div w:id="1633435375">
      <w:bodyDiv w:val="1"/>
      <w:marLeft w:val="0"/>
      <w:marRight w:val="0"/>
      <w:marTop w:val="0"/>
      <w:marBottom w:val="0"/>
      <w:divBdr>
        <w:top w:val="none" w:sz="0" w:space="0" w:color="auto"/>
        <w:left w:val="none" w:sz="0" w:space="0" w:color="auto"/>
        <w:bottom w:val="none" w:sz="0" w:space="0" w:color="auto"/>
        <w:right w:val="none" w:sz="0" w:space="0" w:color="auto"/>
      </w:divBdr>
    </w:div>
    <w:div w:id="1675912393">
      <w:bodyDiv w:val="1"/>
      <w:marLeft w:val="0"/>
      <w:marRight w:val="0"/>
      <w:marTop w:val="0"/>
      <w:marBottom w:val="0"/>
      <w:divBdr>
        <w:top w:val="none" w:sz="0" w:space="0" w:color="auto"/>
        <w:left w:val="none" w:sz="0" w:space="0" w:color="auto"/>
        <w:bottom w:val="none" w:sz="0" w:space="0" w:color="auto"/>
        <w:right w:val="none" w:sz="0" w:space="0" w:color="auto"/>
      </w:divBdr>
    </w:div>
    <w:div w:id="1682508981">
      <w:bodyDiv w:val="1"/>
      <w:marLeft w:val="0"/>
      <w:marRight w:val="0"/>
      <w:marTop w:val="0"/>
      <w:marBottom w:val="0"/>
      <w:divBdr>
        <w:top w:val="none" w:sz="0" w:space="0" w:color="auto"/>
        <w:left w:val="none" w:sz="0" w:space="0" w:color="auto"/>
        <w:bottom w:val="none" w:sz="0" w:space="0" w:color="auto"/>
        <w:right w:val="none" w:sz="0" w:space="0" w:color="auto"/>
      </w:divBdr>
    </w:div>
    <w:div w:id="1710841241">
      <w:bodyDiv w:val="1"/>
      <w:marLeft w:val="0"/>
      <w:marRight w:val="0"/>
      <w:marTop w:val="0"/>
      <w:marBottom w:val="0"/>
      <w:divBdr>
        <w:top w:val="none" w:sz="0" w:space="0" w:color="auto"/>
        <w:left w:val="none" w:sz="0" w:space="0" w:color="auto"/>
        <w:bottom w:val="none" w:sz="0" w:space="0" w:color="auto"/>
        <w:right w:val="none" w:sz="0" w:space="0" w:color="auto"/>
      </w:divBdr>
    </w:div>
    <w:div w:id="1734498338">
      <w:bodyDiv w:val="1"/>
      <w:marLeft w:val="0"/>
      <w:marRight w:val="0"/>
      <w:marTop w:val="0"/>
      <w:marBottom w:val="0"/>
      <w:divBdr>
        <w:top w:val="none" w:sz="0" w:space="0" w:color="auto"/>
        <w:left w:val="none" w:sz="0" w:space="0" w:color="auto"/>
        <w:bottom w:val="none" w:sz="0" w:space="0" w:color="auto"/>
        <w:right w:val="none" w:sz="0" w:space="0" w:color="auto"/>
      </w:divBdr>
    </w:div>
    <w:div w:id="1744714026">
      <w:bodyDiv w:val="1"/>
      <w:marLeft w:val="0"/>
      <w:marRight w:val="0"/>
      <w:marTop w:val="0"/>
      <w:marBottom w:val="0"/>
      <w:divBdr>
        <w:top w:val="none" w:sz="0" w:space="0" w:color="auto"/>
        <w:left w:val="none" w:sz="0" w:space="0" w:color="auto"/>
        <w:bottom w:val="none" w:sz="0" w:space="0" w:color="auto"/>
        <w:right w:val="none" w:sz="0" w:space="0" w:color="auto"/>
      </w:divBdr>
    </w:div>
    <w:div w:id="1751196432">
      <w:bodyDiv w:val="1"/>
      <w:marLeft w:val="0"/>
      <w:marRight w:val="0"/>
      <w:marTop w:val="0"/>
      <w:marBottom w:val="0"/>
      <w:divBdr>
        <w:top w:val="none" w:sz="0" w:space="0" w:color="auto"/>
        <w:left w:val="none" w:sz="0" w:space="0" w:color="auto"/>
        <w:bottom w:val="none" w:sz="0" w:space="0" w:color="auto"/>
        <w:right w:val="none" w:sz="0" w:space="0" w:color="auto"/>
      </w:divBdr>
    </w:div>
    <w:div w:id="1753505940">
      <w:bodyDiv w:val="1"/>
      <w:marLeft w:val="0"/>
      <w:marRight w:val="0"/>
      <w:marTop w:val="0"/>
      <w:marBottom w:val="0"/>
      <w:divBdr>
        <w:top w:val="none" w:sz="0" w:space="0" w:color="auto"/>
        <w:left w:val="none" w:sz="0" w:space="0" w:color="auto"/>
        <w:bottom w:val="none" w:sz="0" w:space="0" w:color="auto"/>
        <w:right w:val="none" w:sz="0" w:space="0" w:color="auto"/>
      </w:divBdr>
    </w:div>
    <w:div w:id="1754430174">
      <w:bodyDiv w:val="1"/>
      <w:marLeft w:val="0"/>
      <w:marRight w:val="0"/>
      <w:marTop w:val="0"/>
      <w:marBottom w:val="0"/>
      <w:divBdr>
        <w:top w:val="none" w:sz="0" w:space="0" w:color="auto"/>
        <w:left w:val="none" w:sz="0" w:space="0" w:color="auto"/>
        <w:bottom w:val="none" w:sz="0" w:space="0" w:color="auto"/>
        <w:right w:val="none" w:sz="0" w:space="0" w:color="auto"/>
      </w:divBdr>
    </w:div>
    <w:div w:id="1767651225">
      <w:bodyDiv w:val="1"/>
      <w:marLeft w:val="0"/>
      <w:marRight w:val="0"/>
      <w:marTop w:val="0"/>
      <w:marBottom w:val="0"/>
      <w:divBdr>
        <w:top w:val="none" w:sz="0" w:space="0" w:color="auto"/>
        <w:left w:val="none" w:sz="0" w:space="0" w:color="auto"/>
        <w:bottom w:val="none" w:sz="0" w:space="0" w:color="auto"/>
        <w:right w:val="none" w:sz="0" w:space="0" w:color="auto"/>
      </w:divBdr>
    </w:div>
    <w:div w:id="1772895161">
      <w:bodyDiv w:val="1"/>
      <w:marLeft w:val="0"/>
      <w:marRight w:val="0"/>
      <w:marTop w:val="0"/>
      <w:marBottom w:val="0"/>
      <w:divBdr>
        <w:top w:val="none" w:sz="0" w:space="0" w:color="auto"/>
        <w:left w:val="none" w:sz="0" w:space="0" w:color="auto"/>
        <w:bottom w:val="none" w:sz="0" w:space="0" w:color="auto"/>
        <w:right w:val="none" w:sz="0" w:space="0" w:color="auto"/>
      </w:divBdr>
    </w:div>
    <w:div w:id="1782798996">
      <w:bodyDiv w:val="1"/>
      <w:marLeft w:val="0"/>
      <w:marRight w:val="0"/>
      <w:marTop w:val="0"/>
      <w:marBottom w:val="0"/>
      <w:divBdr>
        <w:top w:val="none" w:sz="0" w:space="0" w:color="auto"/>
        <w:left w:val="none" w:sz="0" w:space="0" w:color="auto"/>
        <w:bottom w:val="none" w:sz="0" w:space="0" w:color="auto"/>
        <w:right w:val="none" w:sz="0" w:space="0" w:color="auto"/>
      </w:divBdr>
    </w:div>
    <w:div w:id="1786389211">
      <w:bodyDiv w:val="1"/>
      <w:marLeft w:val="0"/>
      <w:marRight w:val="0"/>
      <w:marTop w:val="0"/>
      <w:marBottom w:val="0"/>
      <w:divBdr>
        <w:top w:val="none" w:sz="0" w:space="0" w:color="auto"/>
        <w:left w:val="none" w:sz="0" w:space="0" w:color="auto"/>
        <w:bottom w:val="none" w:sz="0" w:space="0" w:color="auto"/>
        <w:right w:val="none" w:sz="0" w:space="0" w:color="auto"/>
      </w:divBdr>
    </w:div>
    <w:div w:id="1789738964">
      <w:bodyDiv w:val="1"/>
      <w:marLeft w:val="0"/>
      <w:marRight w:val="0"/>
      <w:marTop w:val="0"/>
      <w:marBottom w:val="0"/>
      <w:divBdr>
        <w:top w:val="none" w:sz="0" w:space="0" w:color="auto"/>
        <w:left w:val="none" w:sz="0" w:space="0" w:color="auto"/>
        <w:bottom w:val="none" w:sz="0" w:space="0" w:color="auto"/>
        <w:right w:val="none" w:sz="0" w:space="0" w:color="auto"/>
      </w:divBdr>
    </w:div>
    <w:div w:id="1794708291">
      <w:bodyDiv w:val="1"/>
      <w:marLeft w:val="0"/>
      <w:marRight w:val="0"/>
      <w:marTop w:val="0"/>
      <w:marBottom w:val="0"/>
      <w:divBdr>
        <w:top w:val="none" w:sz="0" w:space="0" w:color="auto"/>
        <w:left w:val="none" w:sz="0" w:space="0" w:color="auto"/>
        <w:bottom w:val="none" w:sz="0" w:space="0" w:color="auto"/>
        <w:right w:val="none" w:sz="0" w:space="0" w:color="auto"/>
      </w:divBdr>
    </w:div>
    <w:div w:id="1796752800">
      <w:bodyDiv w:val="1"/>
      <w:marLeft w:val="0"/>
      <w:marRight w:val="0"/>
      <w:marTop w:val="0"/>
      <w:marBottom w:val="0"/>
      <w:divBdr>
        <w:top w:val="none" w:sz="0" w:space="0" w:color="auto"/>
        <w:left w:val="none" w:sz="0" w:space="0" w:color="auto"/>
        <w:bottom w:val="none" w:sz="0" w:space="0" w:color="auto"/>
        <w:right w:val="none" w:sz="0" w:space="0" w:color="auto"/>
      </w:divBdr>
    </w:div>
    <w:div w:id="1833132722">
      <w:bodyDiv w:val="1"/>
      <w:marLeft w:val="0"/>
      <w:marRight w:val="0"/>
      <w:marTop w:val="0"/>
      <w:marBottom w:val="0"/>
      <w:divBdr>
        <w:top w:val="none" w:sz="0" w:space="0" w:color="auto"/>
        <w:left w:val="none" w:sz="0" w:space="0" w:color="auto"/>
        <w:bottom w:val="none" w:sz="0" w:space="0" w:color="auto"/>
        <w:right w:val="none" w:sz="0" w:space="0" w:color="auto"/>
      </w:divBdr>
    </w:div>
    <w:div w:id="1853491343">
      <w:bodyDiv w:val="1"/>
      <w:marLeft w:val="0"/>
      <w:marRight w:val="0"/>
      <w:marTop w:val="0"/>
      <w:marBottom w:val="0"/>
      <w:divBdr>
        <w:top w:val="none" w:sz="0" w:space="0" w:color="auto"/>
        <w:left w:val="none" w:sz="0" w:space="0" w:color="auto"/>
        <w:bottom w:val="none" w:sz="0" w:space="0" w:color="auto"/>
        <w:right w:val="none" w:sz="0" w:space="0" w:color="auto"/>
      </w:divBdr>
    </w:div>
    <w:div w:id="1860466407">
      <w:bodyDiv w:val="1"/>
      <w:marLeft w:val="0"/>
      <w:marRight w:val="0"/>
      <w:marTop w:val="0"/>
      <w:marBottom w:val="0"/>
      <w:divBdr>
        <w:top w:val="none" w:sz="0" w:space="0" w:color="auto"/>
        <w:left w:val="none" w:sz="0" w:space="0" w:color="auto"/>
        <w:bottom w:val="none" w:sz="0" w:space="0" w:color="auto"/>
        <w:right w:val="none" w:sz="0" w:space="0" w:color="auto"/>
      </w:divBdr>
    </w:div>
    <w:div w:id="1889992777">
      <w:bodyDiv w:val="1"/>
      <w:marLeft w:val="0"/>
      <w:marRight w:val="0"/>
      <w:marTop w:val="0"/>
      <w:marBottom w:val="0"/>
      <w:divBdr>
        <w:top w:val="none" w:sz="0" w:space="0" w:color="auto"/>
        <w:left w:val="none" w:sz="0" w:space="0" w:color="auto"/>
        <w:bottom w:val="none" w:sz="0" w:space="0" w:color="auto"/>
        <w:right w:val="none" w:sz="0" w:space="0" w:color="auto"/>
      </w:divBdr>
    </w:div>
    <w:div w:id="1921207605">
      <w:bodyDiv w:val="1"/>
      <w:marLeft w:val="0"/>
      <w:marRight w:val="0"/>
      <w:marTop w:val="0"/>
      <w:marBottom w:val="0"/>
      <w:divBdr>
        <w:top w:val="none" w:sz="0" w:space="0" w:color="auto"/>
        <w:left w:val="none" w:sz="0" w:space="0" w:color="auto"/>
        <w:bottom w:val="none" w:sz="0" w:space="0" w:color="auto"/>
        <w:right w:val="none" w:sz="0" w:space="0" w:color="auto"/>
      </w:divBdr>
    </w:div>
    <w:div w:id="2031447311">
      <w:bodyDiv w:val="1"/>
      <w:marLeft w:val="0"/>
      <w:marRight w:val="0"/>
      <w:marTop w:val="0"/>
      <w:marBottom w:val="0"/>
      <w:divBdr>
        <w:top w:val="none" w:sz="0" w:space="0" w:color="auto"/>
        <w:left w:val="none" w:sz="0" w:space="0" w:color="auto"/>
        <w:bottom w:val="none" w:sz="0" w:space="0" w:color="auto"/>
        <w:right w:val="none" w:sz="0" w:space="0" w:color="auto"/>
      </w:divBdr>
    </w:div>
    <w:div w:id="2082942840">
      <w:bodyDiv w:val="1"/>
      <w:marLeft w:val="0"/>
      <w:marRight w:val="0"/>
      <w:marTop w:val="0"/>
      <w:marBottom w:val="0"/>
      <w:divBdr>
        <w:top w:val="none" w:sz="0" w:space="0" w:color="auto"/>
        <w:left w:val="none" w:sz="0" w:space="0" w:color="auto"/>
        <w:bottom w:val="none" w:sz="0" w:space="0" w:color="auto"/>
        <w:right w:val="none" w:sz="0" w:space="0" w:color="auto"/>
      </w:divBdr>
    </w:div>
    <w:div w:id="2087455421">
      <w:bodyDiv w:val="1"/>
      <w:marLeft w:val="0"/>
      <w:marRight w:val="0"/>
      <w:marTop w:val="0"/>
      <w:marBottom w:val="0"/>
      <w:divBdr>
        <w:top w:val="none" w:sz="0" w:space="0" w:color="auto"/>
        <w:left w:val="none" w:sz="0" w:space="0" w:color="auto"/>
        <w:bottom w:val="none" w:sz="0" w:space="0" w:color="auto"/>
        <w:right w:val="none" w:sz="0" w:space="0" w:color="auto"/>
      </w:divBdr>
    </w:div>
    <w:div w:id="2096972406">
      <w:bodyDiv w:val="1"/>
      <w:marLeft w:val="0"/>
      <w:marRight w:val="0"/>
      <w:marTop w:val="0"/>
      <w:marBottom w:val="0"/>
      <w:divBdr>
        <w:top w:val="none" w:sz="0" w:space="0" w:color="auto"/>
        <w:left w:val="none" w:sz="0" w:space="0" w:color="auto"/>
        <w:bottom w:val="none" w:sz="0" w:space="0" w:color="auto"/>
        <w:right w:val="none" w:sz="0" w:space="0" w:color="auto"/>
      </w:divBdr>
    </w:div>
    <w:div w:id="211990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od@eterneko.eu" TargetMode="Externa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mailto:zamowienia_publiczne@szpital-monki.h2.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szpital-monki.h2.p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zamowienia_publiczne@szpital-monki.h2.pl" TargetMode="Externa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https://ezamowienia.gov.pl/mp-client/tenders/ocds-148610-bdb73cf9-53d4-4274-896d-83f03088afb7"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0AA51-F109-42B7-83A4-8258675D3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15</Pages>
  <Words>6181</Words>
  <Characters>37086</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dc:creator>
  <cp:lastModifiedBy>wtekien</cp:lastModifiedBy>
  <cp:revision>19</cp:revision>
  <cp:lastPrinted>2023-08-31T10:52:00Z</cp:lastPrinted>
  <dcterms:created xsi:type="dcterms:W3CDTF">2024-10-29T16:52:00Z</dcterms:created>
  <dcterms:modified xsi:type="dcterms:W3CDTF">2024-10-31T08:55:00Z</dcterms:modified>
</cp:coreProperties>
</file>