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5BFB8" w14:textId="77777777" w:rsidR="00FA22B6" w:rsidRPr="009829E4" w:rsidRDefault="00FA22B6" w:rsidP="00FA22B6">
      <w:pPr>
        <w:spacing w:before="120" w:after="120" w:line="360" w:lineRule="auto"/>
        <w:ind w:right="-286"/>
        <w:jc w:val="right"/>
        <w:rPr>
          <w:rFonts w:ascii="Calibri Light" w:eastAsia="Times New Roman" w:hAnsi="Calibri Light" w:cs="Calibri Light"/>
          <w:b/>
          <w:bCs/>
        </w:rPr>
      </w:pPr>
      <w:bookmarkStart w:id="0" w:name="_Hlk129243847"/>
      <w:r w:rsidRPr="009829E4">
        <w:rPr>
          <w:rFonts w:ascii="Calibri Light" w:eastAsia="Times New Roman" w:hAnsi="Calibri Light" w:cs="Calibri Light"/>
          <w:b/>
          <w:bCs/>
        </w:rPr>
        <w:t>Załącznik Nr 1 do SWZ</w:t>
      </w:r>
    </w:p>
    <w:p w14:paraId="5E98AC04" w14:textId="77777777" w:rsidR="00FA22B6" w:rsidRPr="009829E4" w:rsidRDefault="00FA22B6" w:rsidP="00FA22B6">
      <w:pPr>
        <w:ind w:right="-284"/>
        <w:jc w:val="center"/>
        <w:rPr>
          <w:rFonts w:ascii="Calibri Light" w:eastAsia="Times New Roman" w:hAnsi="Calibri Light" w:cs="Calibri Light"/>
          <w:b/>
          <w:bCs/>
        </w:rPr>
      </w:pPr>
      <w:r w:rsidRPr="009829E4">
        <w:rPr>
          <w:rFonts w:ascii="Calibri Light" w:eastAsia="Times New Roman" w:hAnsi="Calibri Light" w:cs="Calibri Light"/>
          <w:b/>
          <w:bCs/>
        </w:rPr>
        <w:t>Formularz Ofertowy</w:t>
      </w:r>
    </w:p>
    <w:p w14:paraId="220BFBCF" w14:textId="77777777" w:rsidR="00FA22B6" w:rsidRPr="009829E4" w:rsidRDefault="00FA22B6" w:rsidP="00FA22B6">
      <w:pPr>
        <w:ind w:right="-284"/>
        <w:jc w:val="center"/>
        <w:rPr>
          <w:rFonts w:ascii="Calibri Light" w:eastAsia="Times New Roman" w:hAnsi="Calibri Light" w:cs="Calibri Light"/>
          <w:b/>
          <w:bCs/>
        </w:rPr>
      </w:pPr>
    </w:p>
    <w:p w14:paraId="40C7EC52" w14:textId="77777777" w:rsidR="00FA22B6" w:rsidRPr="009829E4" w:rsidRDefault="00FA22B6" w:rsidP="00FA22B6">
      <w:pPr>
        <w:pStyle w:val="Akapitzlist3"/>
        <w:keepNext/>
        <w:keepLines/>
        <w:spacing w:after="0" w:line="240" w:lineRule="auto"/>
        <w:ind w:left="0"/>
        <w:jc w:val="right"/>
        <w:rPr>
          <w:rFonts w:asciiTheme="majorHAnsi" w:hAnsiTheme="majorHAnsi" w:cstheme="majorHAnsi"/>
          <w:b/>
          <w:bCs/>
        </w:rPr>
      </w:pPr>
      <w:r w:rsidRPr="009829E4">
        <w:rPr>
          <w:rFonts w:asciiTheme="majorHAnsi" w:hAnsiTheme="majorHAnsi" w:cstheme="majorHAnsi"/>
          <w:b/>
          <w:bCs/>
        </w:rPr>
        <w:t>MIASTO RADOMSKO</w:t>
      </w:r>
    </w:p>
    <w:p w14:paraId="50C1E180" w14:textId="77777777" w:rsidR="00FA22B6" w:rsidRPr="009829E4" w:rsidRDefault="00FA22B6" w:rsidP="00FA22B6">
      <w:pPr>
        <w:pStyle w:val="Akapitzlist3"/>
        <w:keepNext/>
        <w:keepLines/>
        <w:spacing w:after="0" w:line="240" w:lineRule="auto"/>
        <w:ind w:left="0"/>
        <w:jc w:val="right"/>
        <w:rPr>
          <w:rFonts w:asciiTheme="majorHAnsi" w:hAnsiTheme="majorHAnsi" w:cstheme="majorHAnsi"/>
          <w:b/>
          <w:bCs/>
        </w:rPr>
      </w:pPr>
      <w:r w:rsidRPr="009829E4">
        <w:rPr>
          <w:rFonts w:asciiTheme="majorHAnsi" w:hAnsiTheme="majorHAnsi" w:cstheme="majorHAnsi"/>
          <w:b/>
          <w:bCs/>
        </w:rPr>
        <w:t>97-500 Radomsko ul. Tysiąclecia 5</w:t>
      </w:r>
    </w:p>
    <w:p w14:paraId="38F4D1ED" w14:textId="77777777" w:rsidR="00FA22B6" w:rsidRPr="009829E4" w:rsidRDefault="00FA22B6" w:rsidP="00FA22B6">
      <w:pPr>
        <w:pStyle w:val="Akapitzlist3"/>
        <w:keepNext/>
        <w:keepLines/>
        <w:spacing w:after="0" w:line="240" w:lineRule="auto"/>
        <w:ind w:left="0"/>
        <w:jc w:val="right"/>
        <w:rPr>
          <w:rFonts w:asciiTheme="majorHAnsi" w:hAnsiTheme="majorHAnsi" w:cstheme="majorHAnsi"/>
          <w:b/>
          <w:bCs/>
        </w:rPr>
      </w:pPr>
      <w:r w:rsidRPr="009829E4">
        <w:rPr>
          <w:rFonts w:asciiTheme="majorHAnsi" w:hAnsiTheme="majorHAnsi" w:cstheme="majorHAnsi"/>
          <w:b/>
          <w:bCs/>
        </w:rPr>
        <w:t xml:space="preserve">w imieniu i na rzecz, którego działa </w:t>
      </w:r>
    </w:p>
    <w:p w14:paraId="2326568D" w14:textId="77777777" w:rsidR="00FA22B6" w:rsidRPr="009829E4" w:rsidRDefault="00FA22B6" w:rsidP="00FA22B6">
      <w:pPr>
        <w:pStyle w:val="Akapitzlist3"/>
        <w:keepNext/>
        <w:keepLines/>
        <w:spacing w:after="0" w:line="240" w:lineRule="auto"/>
        <w:ind w:left="0"/>
        <w:jc w:val="right"/>
        <w:rPr>
          <w:rFonts w:asciiTheme="majorHAnsi" w:hAnsiTheme="majorHAnsi" w:cstheme="majorHAnsi"/>
          <w:b/>
          <w:bCs/>
        </w:rPr>
      </w:pPr>
      <w:r w:rsidRPr="009829E4">
        <w:rPr>
          <w:rFonts w:asciiTheme="majorHAnsi" w:hAnsiTheme="majorHAnsi" w:cstheme="majorHAnsi"/>
          <w:b/>
          <w:bCs/>
        </w:rPr>
        <w:t>MIEJSKI OŚRODEK SPORTU I REKREACJI W RADOMSKU</w:t>
      </w:r>
    </w:p>
    <w:p w14:paraId="10D336D1" w14:textId="77777777" w:rsidR="00FA22B6" w:rsidRPr="009829E4" w:rsidRDefault="00FA22B6" w:rsidP="00FA22B6">
      <w:pPr>
        <w:pStyle w:val="Akapitzlist3"/>
        <w:keepNext/>
        <w:keepLines/>
        <w:spacing w:after="0" w:line="240" w:lineRule="auto"/>
        <w:ind w:left="0"/>
        <w:jc w:val="right"/>
        <w:rPr>
          <w:rFonts w:asciiTheme="majorHAnsi" w:hAnsiTheme="majorHAnsi" w:cstheme="majorHAnsi"/>
          <w:b/>
          <w:bCs/>
        </w:rPr>
      </w:pPr>
      <w:r w:rsidRPr="009829E4">
        <w:rPr>
          <w:rFonts w:asciiTheme="majorHAnsi" w:hAnsiTheme="majorHAnsi" w:cstheme="majorHAnsi"/>
          <w:b/>
          <w:bCs/>
        </w:rPr>
        <w:t>97-500 Radomsko ul. Leszka Czarnego 22</w:t>
      </w:r>
    </w:p>
    <w:p w14:paraId="11EAB05E" w14:textId="77777777" w:rsidR="00FA22B6" w:rsidRPr="009829E4" w:rsidRDefault="00FA22B6" w:rsidP="00FA22B6">
      <w:pPr>
        <w:spacing w:before="120" w:after="120" w:line="360" w:lineRule="auto"/>
        <w:ind w:right="-286"/>
        <w:rPr>
          <w:rFonts w:asciiTheme="majorHAnsi" w:eastAsia="Calibri" w:hAnsiTheme="majorHAnsi" w:cstheme="majorHAnsi"/>
          <w:b/>
          <w:bCs/>
        </w:rPr>
      </w:pPr>
    </w:p>
    <w:p w14:paraId="737CC1B7"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Ofertę składa:</w:t>
      </w:r>
    </w:p>
    <w:p w14:paraId="142072D5"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Nazwa Wykonawcy: ……………………........................................................................................................</w:t>
      </w:r>
    </w:p>
    <w:p w14:paraId="3BE217D7"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Adres: ………………………………..................................................................................................................</w:t>
      </w:r>
    </w:p>
    <w:p w14:paraId="6BB9715D"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Województwo: ……………………................................ Powiat: .................................................................</w:t>
      </w:r>
    </w:p>
    <w:p w14:paraId="443EE9F5" w14:textId="77777777" w:rsidR="00FA22B6" w:rsidRPr="00D86124" w:rsidRDefault="00FA22B6" w:rsidP="00FA22B6">
      <w:pPr>
        <w:spacing w:before="120" w:after="120" w:line="360" w:lineRule="auto"/>
        <w:ind w:right="-286"/>
        <w:jc w:val="both"/>
        <w:rPr>
          <w:rFonts w:ascii="Calibri Light" w:eastAsia="Times New Roman" w:hAnsi="Calibri Light" w:cs="Calibri Light"/>
        </w:rPr>
      </w:pPr>
      <w:r w:rsidRPr="00D86124">
        <w:rPr>
          <w:rFonts w:ascii="Calibri Light" w:eastAsia="Times New Roman" w:hAnsi="Calibri Light" w:cs="Calibri Light"/>
        </w:rPr>
        <w:t>Tel./Fax. ……………………..........................................................................................................................</w:t>
      </w:r>
    </w:p>
    <w:p w14:paraId="3CA22882" w14:textId="77777777" w:rsidR="00FA22B6" w:rsidRPr="00D86124" w:rsidRDefault="00FA22B6" w:rsidP="00FA22B6">
      <w:pPr>
        <w:spacing w:before="120" w:after="120" w:line="360" w:lineRule="auto"/>
        <w:ind w:right="-286"/>
        <w:jc w:val="both"/>
        <w:rPr>
          <w:rFonts w:ascii="Calibri Light" w:eastAsia="Times New Roman" w:hAnsi="Calibri Light" w:cs="Calibri Light"/>
        </w:rPr>
      </w:pPr>
      <w:r w:rsidRPr="00D86124">
        <w:rPr>
          <w:rFonts w:ascii="Calibri Light" w:eastAsia="Times New Roman" w:hAnsi="Calibri Light" w:cs="Calibri Light"/>
        </w:rPr>
        <w:t>REGON: ……………….………………….....………………….. NIP: .........................................................................</w:t>
      </w:r>
    </w:p>
    <w:p w14:paraId="33F8C829" w14:textId="77777777" w:rsidR="00FA22B6" w:rsidRPr="00D86124" w:rsidRDefault="00FA22B6" w:rsidP="00FA22B6">
      <w:pPr>
        <w:spacing w:before="120" w:after="120" w:line="360" w:lineRule="auto"/>
        <w:ind w:right="-286"/>
        <w:jc w:val="both"/>
        <w:rPr>
          <w:rFonts w:ascii="Calibri Light" w:eastAsia="Times New Roman" w:hAnsi="Calibri Light" w:cs="Calibri Light"/>
        </w:rPr>
      </w:pPr>
      <w:r w:rsidRPr="00D86124">
        <w:rPr>
          <w:rFonts w:ascii="Calibri Light" w:eastAsia="Times New Roman" w:hAnsi="Calibri Light" w:cs="Calibri Light"/>
        </w:rPr>
        <w:t>Adres e-mail ……………………………………………………..……………………………...………………………………………….</w:t>
      </w:r>
    </w:p>
    <w:p w14:paraId="6A23AAED"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Osoba upoważniona do kontaktów: .....................................................................................................</w:t>
      </w:r>
    </w:p>
    <w:p w14:paraId="756144B9" w14:textId="77777777" w:rsidR="00FA22B6" w:rsidRPr="009829E4" w:rsidRDefault="00FA22B6" w:rsidP="00FA22B6">
      <w:pPr>
        <w:pStyle w:val="Nagwek1"/>
        <w:spacing w:before="120" w:after="120" w:line="360" w:lineRule="auto"/>
        <w:ind w:left="0" w:right="-286"/>
        <w:jc w:val="both"/>
        <w:rPr>
          <w:rFonts w:ascii="Calibri Light" w:hAnsi="Calibri Light" w:cs="Calibri Light"/>
          <w:b w:val="0"/>
          <w:sz w:val="24"/>
          <w:szCs w:val="24"/>
        </w:rPr>
      </w:pPr>
      <w:r w:rsidRPr="009829E4">
        <w:rPr>
          <w:rFonts w:ascii="Calibri Light" w:hAnsi="Calibri Light" w:cs="Calibri Light"/>
          <w:b w:val="0"/>
          <w:sz w:val="24"/>
          <w:szCs w:val="24"/>
        </w:rPr>
        <w:t xml:space="preserve">Odpowiadając na ogłoszenie o zamówieniu w postępowaniu prowadzonym w trybie podstawowym na podstawie art. 275 pkt. 1) pn. </w:t>
      </w:r>
      <w:r w:rsidRPr="009829E4">
        <w:rPr>
          <w:rFonts w:asciiTheme="majorHAnsi" w:hAnsiTheme="majorHAnsi" w:cstheme="majorHAnsi"/>
          <w:b w:val="0"/>
          <w:bCs w:val="0"/>
          <w:i/>
          <w:iCs/>
          <w:sz w:val="24"/>
          <w:szCs w:val="24"/>
        </w:rPr>
        <w:t xml:space="preserve">„Świadczenie usług kompleksowego utrzymania czystości kompleksu obiektów sportowo - rekreacyjnych </w:t>
      </w:r>
      <w:proofErr w:type="spellStart"/>
      <w:r w:rsidRPr="009829E4">
        <w:rPr>
          <w:rFonts w:asciiTheme="majorHAnsi" w:hAnsiTheme="majorHAnsi" w:cstheme="majorHAnsi"/>
          <w:b w:val="0"/>
          <w:bCs w:val="0"/>
          <w:i/>
          <w:iCs/>
          <w:sz w:val="24"/>
          <w:szCs w:val="24"/>
        </w:rPr>
        <w:t>Aquara</w:t>
      </w:r>
      <w:proofErr w:type="spellEnd"/>
      <w:r w:rsidRPr="009829E4">
        <w:rPr>
          <w:rFonts w:asciiTheme="majorHAnsi" w:hAnsiTheme="majorHAnsi" w:cstheme="majorHAnsi"/>
          <w:b w:val="0"/>
          <w:bCs w:val="0"/>
          <w:i/>
          <w:iCs/>
          <w:sz w:val="24"/>
          <w:szCs w:val="24"/>
        </w:rPr>
        <w:t xml:space="preserve"> przy ul. Św. Jadwigi Królowej 22 w Radomsku</w:t>
      </w:r>
      <w:r>
        <w:rPr>
          <w:rFonts w:asciiTheme="majorHAnsi" w:hAnsiTheme="majorHAnsi" w:cstheme="majorHAnsi"/>
          <w:b w:val="0"/>
          <w:bCs w:val="0"/>
          <w:i/>
          <w:iCs/>
          <w:sz w:val="24"/>
          <w:szCs w:val="24"/>
        </w:rPr>
        <w:t xml:space="preserve"> w 2025 roku</w:t>
      </w:r>
      <w:r w:rsidRPr="009829E4">
        <w:rPr>
          <w:rFonts w:asciiTheme="majorHAnsi" w:hAnsiTheme="majorHAnsi" w:cstheme="majorHAnsi"/>
          <w:b w:val="0"/>
          <w:bCs w:val="0"/>
          <w:i/>
          <w:iCs/>
          <w:sz w:val="24"/>
          <w:szCs w:val="24"/>
        </w:rPr>
        <w:t>”</w:t>
      </w:r>
      <w:r w:rsidRPr="009829E4" w:rsidDel="00A5221E">
        <w:rPr>
          <w:rFonts w:ascii="Calibri Light" w:hAnsi="Calibri Light" w:cs="Calibri Light"/>
          <w:bCs w:val="0"/>
          <w:sz w:val="24"/>
          <w:szCs w:val="24"/>
        </w:rPr>
        <w:t xml:space="preserve"> </w:t>
      </w:r>
      <w:r w:rsidRPr="009829E4">
        <w:rPr>
          <w:rFonts w:ascii="Calibri Light" w:hAnsi="Calibri Light" w:cs="Calibri Light"/>
          <w:sz w:val="24"/>
          <w:szCs w:val="24"/>
        </w:rPr>
        <w:t xml:space="preserve"> </w:t>
      </w:r>
      <w:r w:rsidRPr="009829E4">
        <w:rPr>
          <w:rFonts w:ascii="Calibri Light" w:hAnsi="Calibri Light" w:cs="Calibri Light"/>
          <w:b w:val="0"/>
          <w:sz w:val="24"/>
          <w:szCs w:val="24"/>
        </w:rPr>
        <w:t>przedkładam(y) niniejszą ofertę oświadczając, że akceptujemy w całości wszystkie warunki zawarte w specyfikacji warunków zamówienia (SWZ).</w:t>
      </w:r>
    </w:p>
    <w:p w14:paraId="2F966C5D" w14:textId="77777777" w:rsidR="00FA22B6" w:rsidRPr="009829E4" w:rsidRDefault="00FA22B6" w:rsidP="00FA22B6">
      <w:pPr>
        <w:pStyle w:val="Standard"/>
        <w:numPr>
          <w:ilvl w:val="0"/>
          <w:numId w:val="6"/>
        </w:numPr>
        <w:tabs>
          <w:tab w:val="left" w:pos="426"/>
        </w:tabs>
        <w:spacing w:before="120" w:after="120" w:line="360" w:lineRule="auto"/>
        <w:ind w:left="0" w:right="-284" w:firstLine="0"/>
        <w:jc w:val="both"/>
        <w:rPr>
          <w:rFonts w:asciiTheme="majorHAnsi" w:hAnsiTheme="majorHAnsi" w:cstheme="majorHAnsi"/>
        </w:rPr>
      </w:pPr>
      <w:r w:rsidRPr="009829E4">
        <w:rPr>
          <w:rFonts w:ascii="Calibri Light" w:eastAsia="Times New Roman" w:hAnsi="Calibri Light" w:cs="Calibri Light"/>
          <w:bCs/>
        </w:rPr>
        <w:t xml:space="preserve">Oferuję/my </w:t>
      </w:r>
      <w:r w:rsidRPr="009829E4">
        <w:rPr>
          <w:rFonts w:asciiTheme="majorHAnsi" w:hAnsiTheme="majorHAnsi" w:cstheme="majorHAnsi"/>
        </w:rPr>
        <w:t>wykonanie przedmiotu zamówienia zgodnie z opisem zawartym w SWZ za wynagrodzenie w kwocie</w:t>
      </w:r>
      <w:r w:rsidRPr="009829E4">
        <w:rPr>
          <w:rFonts w:asciiTheme="majorHAnsi" w:hAnsiTheme="majorHAnsi" w:cstheme="majorHAnsi"/>
          <w:b/>
          <w:bCs/>
        </w:rPr>
        <w:t>:</w:t>
      </w:r>
    </w:p>
    <w:p w14:paraId="38C7E8B4" w14:textId="77777777" w:rsidR="00FA22B6" w:rsidRPr="009829E4" w:rsidRDefault="00FA22B6" w:rsidP="00FA22B6">
      <w:pPr>
        <w:pStyle w:val="western"/>
        <w:spacing w:before="0" w:after="120" w:line="360" w:lineRule="auto"/>
        <w:ind w:right="-284"/>
        <w:jc w:val="both"/>
        <w:rPr>
          <w:rFonts w:asciiTheme="majorHAnsi" w:hAnsiTheme="majorHAnsi" w:cstheme="majorHAnsi"/>
          <w:color w:val="auto"/>
          <w:sz w:val="24"/>
          <w:szCs w:val="24"/>
        </w:rPr>
      </w:pPr>
      <w:r w:rsidRPr="009829E4">
        <w:rPr>
          <w:rFonts w:asciiTheme="majorHAnsi" w:hAnsiTheme="majorHAnsi" w:cstheme="majorHAnsi"/>
          <w:color w:val="auto"/>
          <w:sz w:val="24"/>
          <w:szCs w:val="24"/>
          <w:u w:val="none"/>
        </w:rPr>
        <w:t>brutto (z Vat) ...............................................................................................................</w:t>
      </w:r>
    </w:p>
    <w:p w14:paraId="68370EB7" w14:textId="77777777" w:rsidR="00FA22B6" w:rsidRPr="009829E4" w:rsidRDefault="00FA22B6" w:rsidP="00FA22B6">
      <w:pPr>
        <w:pStyle w:val="western"/>
        <w:spacing w:before="0" w:after="120" w:line="360" w:lineRule="auto"/>
        <w:ind w:right="-284"/>
        <w:jc w:val="both"/>
        <w:rPr>
          <w:rFonts w:asciiTheme="majorHAnsi" w:hAnsiTheme="majorHAnsi" w:cstheme="majorHAnsi"/>
          <w:i/>
          <w:iCs/>
          <w:color w:val="auto"/>
          <w:sz w:val="24"/>
          <w:szCs w:val="24"/>
          <w:u w:val="none"/>
        </w:rPr>
      </w:pPr>
      <w:r w:rsidRPr="009829E4">
        <w:rPr>
          <w:rFonts w:asciiTheme="majorHAnsi" w:hAnsiTheme="majorHAnsi" w:cstheme="majorHAnsi"/>
          <w:i/>
          <w:iCs/>
          <w:color w:val="auto"/>
          <w:sz w:val="24"/>
          <w:szCs w:val="24"/>
          <w:u w:val="none"/>
        </w:rPr>
        <w:t xml:space="preserve">słownie: ....................................................................................................................... </w:t>
      </w:r>
    </w:p>
    <w:p w14:paraId="233C6DB4" w14:textId="77777777" w:rsidR="00FA22B6" w:rsidRPr="009829E4" w:rsidRDefault="00FA22B6" w:rsidP="00FA22B6">
      <w:pPr>
        <w:pStyle w:val="western"/>
        <w:spacing w:before="0" w:after="120" w:line="360" w:lineRule="auto"/>
        <w:ind w:right="-284"/>
        <w:jc w:val="both"/>
        <w:rPr>
          <w:rFonts w:asciiTheme="majorHAnsi" w:hAnsiTheme="majorHAnsi" w:cstheme="majorHAnsi"/>
          <w:color w:val="auto"/>
          <w:sz w:val="24"/>
          <w:szCs w:val="24"/>
          <w:u w:val="none"/>
        </w:rPr>
      </w:pPr>
      <w:r w:rsidRPr="009829E4">
        <w:rPr>
          <w:rFonts w:asciiTheme="majorHAnsi" w:hAnsiTheme="majorHAnsi" w:cstheme="majorHAnsi"/>
          <w:color w:val="auto"/>
          <w:sz w:val="24"/>
          <w:szCs w:val="24"/>
          <w:u w:val="none"/>
        </w:rPr>
        <w:t>stawka podatku VAT …….. %</w:t>
      </w:r>
    </w:p>
    <w:p w14:paraId="60496975" w14:textId="77777777" w:rsidR="00FA22B6" w:rsidRPr="009829E4" w:rsidRDefault="00FA22B6" w:rsidP="00FA22B6">
      <w:pPr>
        <w:pStyle w:val="western"/>
        <w:spacing w:before="0" w:after="120" w:line="360" w:lineRule="auto"/>
        <w:ind w:right="-284"/>
        <w:jc w:val="both"/>
        <w:rPr>
          <w:rFonts w:asciiTheme="majorHAnsi" w:hAnsiTheme="majorHAnsi" w:cstheme="majorHAnsi"/>
          <w:i/>
          <w:iCs/>
          <w:sz w:val="24"/>
          <w:szCs w:val="24"/>
          <w:u w:val="none"/>
        </w:rPr>
      </w:pPr>
      <w:r w:rsidRPr="009829E4">
        <w:rPr>
          <w:rFonts w:asciiTheme="majorHAnsi" w:hAnsiTheme="majorHAnsi" w:cstheme="majorHAnsi"/>
          <w:i/>
          <w:iCs/>
          <w:sz w:val="24"/>
          <w:szCs w:val="24"/>
          <w:u w:val="none"/>
        </w:rPr>
        <w:t>w tym cena brutto za jeden miesiąc świadczenia usługi …................. zł</w:t>
      </w:r>
    </w:p>
    <w:p w14:paraId="7B5F89E3" w14:textId="77777777" w:rsidR="00FA22B6" w:rsidRPr="009829E4" w:rsidDel="00FA22B6" w:rsidRDefault="00FA22B6" w:rsidP="00FA22B6">
      <w:pPr>
        <w:pStyle w:val="western"/>
        <w:spacing w:before="0" w:after="120" w:line="360" w:lineRule="auto"/>
        <w:ind w:right="-284"/>
        <w:jc w:val="both"/>
        <w:rPr>
          <w:del w:id="1" w:author="Urzad Gminy" w:date="2024-10-31T08:35:00Z" w16du:dateUtc="2024-10-31T07:35:00Z"/>
          <w:rFonts w:asciiTheme="majorHAnsi" w:hAnsiTheme="majorHAnsi" w:cstheme="majorHAnsi"/>
          <w:sz w:val="24"/>
          <w:szCs w:val="24"/>
          <w:u w:val="none"/>
        </w:rPr>
      </w:pPr>
    </w:p>
    <w:p w14:paraId="1B39C83F" w14:textId="77777777" w:rsidR="00FA22B6" w:rsidRPr="009829E4" w:rsidRDefault="00FA22B6" w:rsidP="00FA22B6">
      <w:pPr>
        <w:pStyle w:val="Standard"/>
        <w:keepNext/>
        <w:keepLines/>
        <w:widowControl/>
        <w:tabs>
          <w:tab w:val="left" w:pos="567"/>
          <w:tab w:val="left" w:pos="7335"/>
        </w:tabs>
        <w:autoSpaceDN/>
        <w:spacing w:before="120" w:after="120" w:line="360" w:lineRule="auto"/>
        <w:ind w:right="-284"/>
        <w:jc w:val="both"/>
        <w:textAlignment w:val="auto"/>
        <w:rPr>
          <w:rFonts w:asciiTheme="majorHAnsi" w:hAnsiTheme="majorHAnsi" w:cstheme="majorHAnsi"/>
          <w:color w:val="000000"/>
          <w:u w:val="single"/>
        </w:rPr>
      </w:pPr>
      <w:r w:rsidRPr="009829E4">
        <w:rPr>
          <w:rFonts w:asciiTheme="majorHAnsi" w:hAnsiTheme="majorHAnsi" w:cstheme="majorHAnsi"/>
        </w:rPr>
        <w:t>Cena brutto za wykonanie całości przedmiotu zamówienia winna stanowić iloczyn liczby miesięcy (1</w:t>
      </w:r>
      <w:r>
        <w:rPr>
          <w:rFonts w:asciiTheme="majorHAnsi" w:hAnsiTheme="majorHAnsi" w:cstheme="majorHAnsi"/>
        </w:rPr>
        <w:t>2</w:t>
      </w:r>
      <w:r w:rsidRPr="009829E4">
        <w:rPr>
          <w:rFonts w:asciiTheme="majorHAnsi" w:hAnsiTheme="majorHAnsi" w:cstheme="majorHAnsi"/>
        </w:rPr>
        <w:t>) i ceny brutto za jeden miesiąc świadczenia usługi.</w:t>
      </w:r>
    </w:p>
    <w:p w14:paraId="12C3D941" w14:textId="77777777" w:rsidR="00FA22B6" w:rsidRPr="009829E4" w:rsidRDefault="00FA22B6" w:rsidP="00FA22B6">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9829E4">
        <w:rPr>
          <w:rFonts w:ascii="Calibri Light" w:eastAsia="Times New Roman" w:hAnsi="Calibri Light" w:cs="Calibri Light"/>
        </w:rPr>
        <w:t>Oświadczamy, że zapoznaliśmy się ze Specyfikacją Warunków Zamówienia wraz z załączonymi do niej dokumentami oraz zdobyliśmy wszelkie konieczne informacje potrzebne do właściwego przygotowania oferty, uwzględniliśmy wszystkie warunki tam zawarte oraz inne koszty niezbędne do poniesienia dla prawidłowego wykonania zamówienia. Przyjmujemy przekazane dokumenty bez zastrzeżeń i zobowiązujemy się do wykonania całości przedmiotu zamówienia zgodnie z warunkami w nich zawartymi.</w:t>
      </w:r>
    </w:p>
    <w:p w14:paraId="7E724736" w14:textId="77777777" w:rsidR="00FA22B6" w:rsidRPr="009829E4" w:rsidRDefault="00FA22B6" w:rsidP="00FA22B6">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9829E4">
        <w:rPr>
          <w:rFonts w:asciiTheme="majorHAnsi" w:eastAsia="Times New Roman" w:hAnsiTheme="majorHAnsi" w:cstheme="majorHAnsi"/>
        </w:rPr>
        <w:t>Oświadczamy, że uważamy się za związanych niniejszą ofertą na czas wskazany w Specyfikacji Warunków Zamówienia.</w:t>
      </w:r>
    </w:p>
    <w:p w14:paraId="0122D017" w14:textId="77777777" w:rsidR="00FA22B6" w:rsidRPr="009829E4" w:rsidRDefault="00FA22B6" w:rsidP="00FA22B6">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9829E4">
        <w:rPr>
          <w:rFonts w:asciiTheme="majorHAnsi" w:eastAsia="Times New Roman" w:hAnsiTheme="majorHAnsi" w:cstheme="majorHAnsi"/>
        </w:rPr>
        <w:t>Oświadczamy, że Projektowane postanowienia umowy (załącznik nr 6 do SWZ) zostały przez</w:t>
      </w:r>
      <w:r w:rsidRPr="009829E4">
        <w:rPr>
          <w:rFonts w:ascii="Calibri Light" w:eastAsia="Times New Roman" w:hAnsi="Calibri Light" w:cs="Calibri Light"/>
        </w:rPr>
        <w:t xml:space="preserve"> nas zaakceptowane i zobowiązujemy się w przypadku wyboru naszej oferty do zawarcia umowy na wymienionych w nich warunkach w miejscu i terminie wyznaczonym przez Zamawiającego.</w:t>
      </w:r>
    </w:p>
    <w:p w14:paraId="2F95C45E" w14:textId="77777777" w:rsidR="00FA22B6" w:rsidRPr="009829E4" w:rsidRDefault="00FA22B6" w:rsidP="00FA22B6">
      <w:pPr>
        <w:pStyle w:val="Standard"/>
        <w:numPr>
          <w:ilvl w:val="0"/>
          <w:numId w:val="6"/>
        </w:numPr>
        <w:tabs>
          <w:tab w:val="left" w:pos="284"/>
        </w:tabs>
        <w:spacing w:before="120" w:after="120" w:line="360" w:lineRule="auto"/>
        <w:ind w:left="0" w:right="-286" w:firstLine="0"/>
        <w:jc w:val="both"/>
        <w:rPr>
          <w:rFonts w:ascii="Calibri Light" w:hAnsi="Calibri Light" w:cs="Calibri Light"/>
          <w:b/>
          <w:bCs/>
        </w:rPr>
      </w:pPr>
      <w:r w:rsidRPr="009829E4">
        <w:rPr>
          <w:rFonts w:ascii="Calibri Light" w:eastAsia="Times New Roman" w:hAnsi="Calibri Light" w:cs="Calibri Light"/>
        </w:rPr>
        <w:t>Informujemy, że wybór naszej oferty nie będzie prowadzić do powstania u Zamawiającego obowiązku podatkowego na podstawie ustawy z dnia 11 marca 2004r. o podatku od towarów                         i usług (</w:t>
      </w:r>
      <w:proofErr w:type="spellStart"/>
      <w:r w:rsidRPr="009829E4">
        <w:rPr>
          <w:rFonts w:ascii="Calibri Light" w:eastAsia="Times New Roman" w:hAnsi="Calibri Light" w:cs="Calibri Light"/>
        </w:rPr>
        <w:t>t.j</w:t>
      </w:r>
      <w:proofErr w:type="spellEnd"/>
      <w:r w:rsidRPr="009829E4">
        <w:rPr>
          <w:rFonts w:ascii="Calibri Light" w:eastAsia="Times New Roman" w:hAnsi="Calibri Light" w:cs="Calibri Light"/>
        </w:rPr>
        <w:t>. Dz. U. 202</w:t>
      </w:r>
      <w:r>
        <w:rPr>
          <w:rFonts w:ascii="Calibri Light" w:eastAsia="Times New Roman" w:hAnsi="Calibri Light" w:cs="Calibri Light"/>
        </w:rPr>
        <w:t>4</w:t>
      </w:r>
      <w:r w:rsidRPr="009829E4">
        <w:rPr>
          <w:rFonts w:ascii="Calibri Light" w:eastAsia="Times New Roman" w:hAnsi="Calibri Light" w:cs="Calibri Light"/>
        </w:rPr>
        <w:t xml:space="preserve">r. poz. </w:t>
      </w:r>
      <w:r>
        <w:rPr>
          <w:rFonts w:ascii="Calibri Light" w:eastAsia="Times New Roman" w:hAnsi="Calibri Light" w:cs="Calibri Light"/>
        </w:rPr>
        <w:t>361 ze zm.</w:t>
      </w:r>
      <w:r w:rsidRPr="009829E4">
        <w:rPr>
          <w:rFonts w:ascii="Calibri Light" w:eastAsia="Times New Roman" w:hAnsi="Calibri Light" w:cs="Calibri Light"/>
        </w:rPr>
        <w:t>)</w:t>
      </w:r>
      <w:r>
        <w:rPr>
          <w:rFonts w:ascii="Calibri Light" w:eastAsia="Times New Roman" w:hAnsi="Calibri Light" w:cs="Calibri Light"/>
        </w:rPr>
        <w:t>.</w:t>
      </w:r>
    </w:p>
    <w:p w14:paraId="1F9B24F7" w14:textId="77777777" w:rsidR="00FA22B6" w:rsidRPr="009829E4" w:rsidRDefault="00FA22B6" w:rsidP="00FA22B6">
      <w:pPr>
        <w:pStyle w:val="Standard"/>
        <w:spacing w:before="120" w:after="120" w:line="360" w:lineRule="auto"/>
        <w:ind w:right="-286"/>
        <w:jc w:val="both"/>
        <w:rPr>
          <w:rFonts w:asciiTheme="majorHAnsi" w:hAnsiTheme="majorHAnsi" w:cstheme="majorHAnsi"/>
        </w:rPr>
      </w:pPr>
      <w:r w:rsidRPr="009829E4">
        <w:rPr>
          <w:rFonts w:ascii="Calibri Light" w:hAnsi="Calibri Light" w:cs="Calibri Light"/>
          <w:b/>
          <w:bCs/>
        </w:rPr>
        <w:t>UWAGA:</w:t>
      </w:r>
    </w:p>
    <w:p w14:paraId="1DE5DC68" w14:textId="77777777" w:rsidR="00FA22B6" w:rsidRPr="009829E4" w:rsidRDefault="00FA22B6" w:rsidP="00FA22B6">
      <w:pPr>
        <w:pStyle w:val="Standard"/>
        <w:spacing w:before="120" w:after="120" w:line="360" w:lineRule="auto"/>
        <w:ind w:right="-286"/>
        <w:jc w:val="both"/>
        <w:rPr>
          <w:rFonts w:ascii="Calibri Light" w:hAnsi="Calibri Light" w:cs="Calibri Light"/>
          <w:bCs/>
        </w:rPr>
      </w:pPr>
      <w:r w:rsidRPr="009829E4">
        <w:rPr>
          <w:rFonts w:ascii="Calibri Light" w:hAnsi="Calibri Light" w:cs="Calibri Light"/>
          <w:bCs/>
        </w:rPr>
        <w:t xml:space="preserve">Jeżeli wybór oferty będzie prowadzić </w:t>
      </w:r>
      <w:r w:rsidRPr="009829E4">
        <w:rPr>
          <w:rFonts w:ascii="Calibri Light" w:hAnsi="Calibri Light" w:cs="Calibri Light"/>
        </w:rPr>
        <w:t>na podstawie ustawy z dnia 11 marca 2004 r. o podatku od towarów i usług do powstania u Zamawiającego obowiązku podatkowego należy wskazać</w:t>
      </w:r>
      <w:r w:rsidRPr="009829E4">
        <w:rPr>
          <w:rFonts w:ascii="Calibri Light" w:hAnsi="Calibri Light" w:cs="Calibri Light"/>
          <w:bCs/>
        </w:rPr>
        <w:t>:</w:t>
      </w:r>
    </w:p>
    <w:p w14:paraId="16453440" w14:textId="77777777" w:rsidR="00FA22B6" w:rsidRPr="009829E4" w:rsidRDefault="00FA22B6" w:rsidP="00FA22B6">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rFonts w:ascii="Calibri Light" w:hAnsi="Calibri Light" w:cs="Calibri Light"/>
          <w:bCs/>
          <w:szCs w:val="24"/>
        </w:rPr>
      </w:pPr>
      <w:r w:rsidRPr="009829E4">
        <w:rPr>
          <w:rFonts w:ascii="Calibri Light" w:hAnsi="Calibri Light" w:cs="Calibri Light"/>
          <w:bCs/>
          <w:szCs w:val="24"/>
        </w:rPr>
        <w:t>nazwę (rodzaj) towaru lub usługi, których dostawa lub świadczenie będą prowadziły                              do powstania obowiązku podatkowego ……………………………………………………………..…………….……;</w:t>
      </w:r>
    </w:p>
    <w:p w14:paraId="77F22864" w14:textId="77777777" w:rsidR="00FA22B6" w:rsidRPr="009829E4" w:rsidRDefault="00FA22B6" w:rsidP="00FA22B6">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rFonts w:ascii="Calibri Light" w:hAnsi="Calibri Light" w:cs="Calibri Light"/>
          <w:bCs/>
          <w:szCs w:val="24"/>
        </w:rPr>
      </w:pPr>
      <w:r w:rsidRPr="009829E4">
        <w:rPr>
          <w:rFonts w:ascii="Calibri Light" w:hAnsi="Calibri Light" w:cs="Calibri Light"/>
          <w:bCs/>
          <w:szCs w:val="24"/>
        </w:rPr>
        <w:t>wartość towaru lub usługi objętego obowiązkiem podatkowym Zamawiającego, bez kwoty podatku …………………………………………………………………………………………………………………………….….;</w:t>
      </w:r>
    </w:p>
    <w:p w14:paraId="2004822C" w14:textId="77777777" w:rsidR="00FA22B6" w:rsidRPr="009829E4" w:rsidRDefault="00FA22B6" w:rsidP="00FA22B6">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szCs w:val="24"/>
        </w:rPr>
      </w:pPr>
      <w:r w:rsidRPr="009829E4">
        <w:rPr>
          <w:rFonts w:ascii="Calibri Light" w:hAnsi="Calibri Light" w:cs="Calibri Light"/>
          <w:bCs/>
          <w:szCs w:val="24"/>
        </w:rPr>
        <w:t>stawkę podatku od towarów i usług, która zgodnie z wiedzą wykonawcy, będzie miała zastosowanie ………………………………………………………………………………………………………………</w:t>
      </w:r>
    </w:p>
    <w:p w14:paraId="68029B30" w14:textId="77777777" w:rsidR="00FA22B6" w:rsidRPr="009829E4" w:rsidRDefault="00FA22B6" w:rsidP="00FA22B6">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9829E4">
        <w:rPr>
          <w:rFonts w:ascii="Calibri Light" w:hAnsi="Calibri Light" w:cs="Calibri Light"/>
          <w:b/>
        </w:rPr>
        <w:t>Oświadczenie w zakresie wypełniania obowiązku informacyjnego</w:t>
      </w:r>
    </w:p>
    <w:p w14:paraId="47086C09" w14:textId="77777777" w:rsidR="00FA22B6" w:rsidRPr="009829E4" w:rsidRDefault="00FA22B6" w:rsidP="00FA22B6">
      <w:pPr>
        <w:pStyle w:val="Standard"/>
        <w:spacing w:before="120" w:after="120" w:line="360" w:lineRule="auto"/>
        <w:ind w:right="-286"/>
        <w:jc w:val="both"/>
        <w:rPr>
          <w:rFonts w:asciiTheme="majorHAnsi" w:hAnsiTheme="majorHAnsi" w:cstheme="majorHAnsi"/>
        </w:rPr>
      </w:pPr>
      <w:r w:rsidRPr="009829E4">
        <w:rPr>
          <w:rFonts w:ascii="Calibri Light" w:hAnsi="Calibri Light" w:cs="Calibri Light"/>
        </w:rPr>
        <w:t xml:space="preserve">Oświadczam, że wypełniłem obowiązki informacyjne przewidziane w art. 13 lub art. 14 </w:t>
      </w:r>
      <w:r w:rsidRPr="009829E4">
        <w:rPr>
          <w:rFonts w:ascii="Calibri Light" w:hAnsi="Calibri Light" w:cs="Calibri Light"/>
        </w:rPr>
        <w:lastRenderedPageBreak/>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w:t>
      </w:r>
      <w:r w:rsidRPr="009829E4">
        <w:rPr>
          <w:rFonts w:ascii="Calibri Light" w:hAnsi="Calibri Light" w:cs="Calibri Light"/>
          <w:b/>
        </w:rPr>
        <w:t>wobec osób fizycznych,</w:t>
      </w:r>
      <w:r w:rsidRPr="009829E4">
        <w:rPr>
          <w:rFonts w:ascii="Calibri Light" w:hAnsi="Calibri Light" w:cs="Calibri Light"/>
        </w:rPr>
        <w:t xml:space="preserve"> od których dane osobowe bezpośrednio lub pośrednio pozyskałem w celu ubiegania się o udzielenie zamówienia publicznego w niniejszym postępowaniu.</w:t>
      </w:r>
    </w:p>
    <w:p w14:paraId="292568D1" w14:textId="77777777" w:rsidR="00FA22B6" w:rsidRPr="009829E4" w:rsidRDefault="00FA22B6" w:rsidP="00FA22B6">
      <w:pPr>
        <w:pStyle w:val="Standard"/>
        <w:spacing w:before="120" w:after="120" w:line="360" w:lineRule="auto"/>
        <w:ind w:right="-286"/>
        <w:jc w:val="both"/>
        <w:rPr>
          <w:rFonts w:asciiTheme="majorHAnsi" w:hAnsiTheme="majorHAnsi" w:cstheme="majorHAnsi"/>
        </w:rPr>
      </w:pPr>
      <w:r w:rsidRPr="009829E4">
        <w:rPr>
          <w:rFonts w:ascii="Calibri Light" w:eastAsia="Times New Roman" w:hAnsi="Calibri Light" w:cs="Calibri Light"/>
          <w:b/>
          <w:bCs/>
        </w:rPr>
        <w:t xml:space="preserve">Uwaga: </w:t>
      </w:r>
      <w:r w:rsidRPr="009829E4">
        <w:rPr>
          <w:rFonts w:ascii="Calibri Light" w:hAnsi="Calibri Light" w:cs="Calibri Light"/>
        </w:rPr>
        <w:t>W przypadku, gdy wykonawca nie przekazuje danych osobowych innych niż bezpośrednio jego dotyczących lub zachodzi wyłączenie stosowania obowiązku informacyjnego, stosownie do art. 13 ust. 4 lub art. 14 ust. 5 RODO treści oświadczenia wykonawca nie składa (wówczas</w:t>
      </w:r>
      <w:r w:rsidRPr="009829E4">
        <w:rPr>
          <w:rFonts w:asciiTheme="majorHAnsi" w:hAnsiTheme="majorHAnsi" w:cstheme="majorHAnsi"/>
        </w:rPr>
        <w:t xml:space="preserve"> </w:t>
      </w:r>
      <w:r w:rsidRPr="009829E4">
        <w:rPr>
          <w:rFonts w:ascii="Calibri Light" w:hAnsi="Calibri Light" w:cs="Calibri Light"/>
        </w:rPr>
        <w:t>Wykonawca dokona wykreślenia treści oświadczenia w formularzu ofertowym).</w:t>
      </w:r>
    </w:p>
    <w:p w14:paraId="1B32E1B6" w14:textId="77777777" w:rsidR="00FA22B6" w:rsidRPr="009829E4" w:rsidRDefault="00FA22B6" w:rsidP="00FA22B6">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9829E4">
        <w:rPr>
          <w:rFonts w:ascii="Calibri Light" w:eastAsia="Times New Roman" w:hAnsi="Calibri Light" w:cs="Calibri Light"/>
        </w:rPr>
        <w:t xml:space="preserve">Następujące części zamówienia powierzymy podwykonawcom </w:t>
      </w:r>
      <w:r w:rsidRPr="009829E4">
        <w:rPr>
          <w:rFonts w:ascii="Calibri Light" w:hAnsi="Calibri Light" w:cs="Calibri Light"/>
          <w:i/>
          <w:iCs/>
        </w:rPr>
        <w:t>(jeżeli dotyczy).</w:t>
      </w:r>
    </w:p>
    <w:tbl>
      <w:tblPr>
        <w:tblStyle w:val="Tabela-Siatka"/>
        <w:tblW w:w="9351" w:type="dxa"/>
        <w:tblLook w:val="04A0" w:firstRow="1" w:lastRow="0" w:firstColumn="1" w:lastColumn="0" w:noHBand="0" w:noVBand="1"/>
      </w:tblPr>
      <w:tblGrid>
        <w:gridCol w:w="547"/>
        <w:gridCol w:w="4911"/>
        <w:gridCol w:w="3893"/>
      </w:tblGrid>
      <w:tr w:rsidR="00FA22B6" w:rsidRPr="009829E4" w14:paraId="52166DC9" w14:textId="77777777" w:rsidTr="004C75A4">
        <w:tc>
          <w:tcPr>
            <w:tcW w:w="547" w:type="dxa"/>
          </w:tcPr>
          <w:p w14:paraId="0A09B70C" w14:textId="77777777" w:rsidR="00FA22B6" w:rsidRPr="009829E4" w:rsidRDefault="00FA22B6" w:rsidP="004C75A4">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 xml:space="preserve">Lp. </w:t>
            </w:r>
          </w:p>
        </w:tc>
        <w:tc>
          <w:tcPr>
            <w:tcW w:w="4911" w:type="dxa"/>
          </w:tcPr>
          <w:p w14:paraId="31BFF61E" w14:textId="77777777" w:rsidR="00FA22B6" w:rsidRPr="009829E4" w:rsidRDefault="00FA22B6" w:rsidP="004C75A4">
            <w:pPr>
              <w:ind w:right="-284"/>
              <w:rPr>
                <w:rFonts w:ascii="Calibri Light" w:eastAsia="Times New Roman" w:hAnsi="Calibri Light" w:cs="Calibri Light"/>
              </w:rPr>
            </w:pPr>
            <w:r w:rsidRPr="009829E4">
              <w:rPr>
                <w:rFonts w:ascii="Calibri Light" w:eastAsia="Times New Roman" w:hAnsi="Calibri Light" w:cs="Calibri Light"/>
              </w:rPr>
              <w:t>Opis części zamówienia, jaka zostanie powierzona podwykonawcy lub podwykonawcom</w:t>
            </w:r>
          </w:p>
        </w:tc>
        <w:tc>
          <w:tcPr>
            <w:tcW w:w="3893" w:type="dxa"/>
          </w:tcPr>
          <w:p w14:paraId="2C519D90" w14:textId="77777777" w:rsidR="00FA22B6" w:rsidRPr="009829E4" w:rsidRDefault="00FA22B6" w:rsidP="004C75A4">
            <w:pPr>
              <w:ind w:right="-284"/>
              <w:jc w:val="both"/>
              <w:rPr>
                <w:rFonts w:ascii="Calibri Light" w:eastAsia="Times New Roman" w:hAnsi="Calibri Light" w:cs="Calibri Light"/>
              </w:rPr>
            </w:pPr>
            <w:r w:rsidRPr="009829E4">
              <w:rPr>
                <w:rFonts w:ascii="Calibri Light" w:eastAsia="Times New Roman" w:hAnsi="Calibri Light" w:cs="Calibri Light"/>
              </w:rPr>
              <w:t>Nazwa (firma) podwykonawcy                      o ile jest znany</w:t>
            </w:r>
          </w:p>
        </w:tc>
      </w:tr>
      <w:tr w:rsidR="00FA22B6" w:rsidRPr="009829E4" w14:paraId="12731D6B" w14:textId="77777777" w:rsidTr="004C75A4">
        <w:tc>
          <w:tcPr>
            <w:tcW w:w="547" w:type="dxa"/>
          </w:tcPr>
          <w:p w14:paraId="417E9501" w14:textId="77777777" w:rsidR="00FA22B6" w:rsidRPr="009829E4" w:rsidRDefault="00FA22B6" w:rsidP="004C75A4">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1.</w:t>
            </w:r>
          </w:p>
        </w:tc>
        <w:tc>
          <w:tcPr>
            <w:tcW w:w="4911" w:type="dxa"/>
          </w:tcPr>
          <w:p w14:paraId="3027312A" w14:textId="77777777" w:rsidR="00FA22B6" w:rsidRPr="009829E4" w:rsidRDefault="00FA22B6" w:rsidP="004C75A4">
            <w:pPr>
              <w:spacing w:before="120" w:after="120" w:line="360" w:lineRule="auto"/>
              <w:ind w:right="-286"/>
              <w:jc w:val="both"/>
              <w:rPr>
                <w:rFonts w:ascii="Calibri Light" w:eastAsia="Times New Roman" w:hAnsi="Calibri Light" w:cs="Calibri Light"/>
              </w:rPr>
            </w:pPr>
          </w:p>
        </w:tc>
        <w:tc>
          <w:tcPr>
            <w:tcW w:w="3893" w:type="dxa"/>
          </w:tcPr>
          <w:p w14:paraId="6A95DE04" w14:textId="77777777" w:rsidR="00FA22B6" w:rsidRPr="009829E4" w:rsidRDefault="00FA22B6" w:rsidP="004C75A4">
            <w:pPr>
              <w:spacing w:before="120" w:after="120" w:line="360" w:lineRule="auto"/>
              <w:ind w:right="-286"/>
              <w:jc w:val="both"/>
              <w:rPr>
                <w:rFonts w:ascii="Calibri Light" w:eastAsia="Times New Roman" w:hAnsi="Calibri Light" w:cs="Calibri Light"/>
              </w:rPr>
            </w:pPr>
          </w:p>
        </w:tc>
      </w:tr>
      <w:tr w:rsidR="00FA22B6" w:rsidRPr="009829E4" w14:paraId="42E76739" w14:textId="77777777" w:rsidTr="004C75A4">
        <w:tc>
          <w:tcPr>
            <w:tcW w:w="547" w:type="dxa"/>
          </w:tcPr>
          <w:p w14:paraId="653C3CCE" w14:textId="77777777" w:rsidR="00FA22B6" w:rsidRPr="009829E4" w:rsidRDefault="00FA22B6" w:rsidP="004C75A4">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2.</w:t>
            </w:r>
          </w:p>
        </w:tc>
        <w:tc>
          <w:tcPr>
            <w:tcW w:w="4911" w:type="dxa"/>
          </w:tcPr>
          <w:p w14:paraId="52F587BF" w14:textId="77777777" w:rsidR="00FA22B6" w:rsidRPr="009829E4" w:rsidRDefault="00FA22B6" w:rsidP="004C75A4">
            <w:pPr>
              <w:spacing w:before="120" w:after="120" w:line="360" w:lineRule="auto"/>
              <w:ind w:right="-286"/>
              <w:jc w:val="both"/>
              <w:rPr>
                <w:rFonts w:ascii="Calibri Light" w:eastAsia="Times New Roman" w:hAnsi="Calibri Light" w:cs="Calibri Light"/>
              </w:rPr>
            </w:pPr>
          </w:p>
        </w:tc>
        <w:tc>
          <w:tcPr>
            <w:tcW w:w="3893" w:type="dxa"/>
          </w:tcPr>
          <w:p w14:paraId="30658D38" w14:textId="77777777" w:rsidR="00FA22B6" w:rsidRPr="009829E4" w:rsidRDefault="00FA22B6" w:rsidP="004C75A4">
            <w:pPr>
              <w:spacing w:before="120" w:after="120" w:line="360" w:lineRule="auto"/>
              <w:ind w:right="-286"/>
              <w:jc w:val="both"/>
              <w:rPr>
                <w:rFonts w:ascii="Calibri Light" w:eastAsia="Times New Roman" w:hAnsi="Calibri Light" w:cs="Calibri Light"/>
              </w:rPr>
            </w:pPr>
          </w:p>
        </w:tc>
      </w:tr>
    </w:tbl>
    <w:p w14:paraId="426FD34B"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W przypadku, kiedy Wykonawca nie dokona opisu powierzonej części zamówienia, którą zamierza powierzyć podwykonawcom, Zamawiający przyjmie, że wykonawca zrealizuje zamówienie samodzielnie.</w:t>
      </w:r>
    </w:p>
    <w:p w14:paraId="5709B910" w14:textId="77777777" w:rsidR="00FA22B6" w:rsidRPr="009829E4" w:rsidRDefault="00FA22B6" w:rsidP="00FA22B6">
      <w:pPr>
        <w:pStyle w:val="Standard"/>
        <w:numPr>
          <w:ilvl w:val="0"/>
          <w:numId w:val="6"/>
        </w:numPr>
        <w:tabs>
          <w:tab w:val="left" w:pos="284"/>
          <w:tab w:val="left" w:pos="426"/>
        </w:tabs>
        <w:spacing w:before="120" w:after="120" w:line="360" w:lineRule="auto"/>
        <w:ind w:left="0" w:right="-286" w:firstLine="0"/>
        <w:jc w:val="both"/>
        <w:rPr>
          <w:rFonts w:ascii="Calibri Light" w:hAnsi="Calibri Light" w:cs="Calibri Light"/>
          <w:b/>
          <w:bCs/>
        </w:rPr>
      </w:pPr>
      <w:r w:rsidRPr="009829E4">
        <w:rPr>
          <w:rFonts w:ascii="Calibri Light" w:eastAsia="Times New Roman" w:hAnsi="Calibri Light" w:cs="Calibri Light"/>
        </w:rPr>
        <w:t>Oświadczam/my, iż dołączona do oferty w odrębnym pliku cześć oferty stanowi tajemnicę przedsiębiorstwa w rozumieniu art. 11 ustawy z dnia 16 kwietnia 1993 r. o zwalczaniu nieuczciwej konkurencji (tj. Dz. U. 2022 r. poz. 1233 ze zm.). Zastrzegam/my, że informacje te nie mogą być udostępniane oraz wykazuję, iż zastrzeżone informacje stanowią tajemnicę przedsiębiorstwa (uzasadnienie należy złożyć wraz z ofertą).</w:t>
      </w:r>
    </w:p>
    <w:p w14:paraId="2B0D8C55" w14:textId="77777777" w:rsidR="00FA22B6" w:rsidRPr="009829E4" w:rsidRDefault="00FA22B6" w:rsidP="00FA22B6">
      <w:pPr>
        <w:pStyle w:val="Standard"/>
        <w:spacing w:before="120" w:after="120" w:line="360" w:lineRule="auto"/>
        <w:ind w:right="-286"/>
        <w:jc w:val="both"/>
        <w:rPr>
          <w:rFonts w:ascii="Calibri Light" w:eastAsia="Times New Roman" w:hAnsi="Calibri Light" w:cs="Calibri Light"/>
        </w:rPr>
      </w:pPr>
      <w:r w:rsidRPr="009829E4">
        <w:rPr>
          <w:rFonts w:ascii="Calibri Light" w:hAnsi="Calibri Light" w:cs="Calibri Light"/>
          <w:b/>
          <w:bCs/>
        </w:rPr>
        <w:t>UWAGA:</w:t>
      </w:r>
    </w:p>
    <w:p w14:paraId="41CD5379" w14:textId="77777777" w:rsidR="00FA22B6" w:rsidRPr="009829E4" w:rsidRDefault="00FA22B6" w:rsidP="00FA22B6">
      <w:pPr>
        <w:pStyle w:val="Standard"/>
        <w:spacing w:before="120" w:after="120" w:line="360" w:lineRule="auto"/>
        <w:ind w:right="-286"/>
        <w:jc w:val="both"/>
        <w:rPr>
          <w:rFonts w:ascii="Calibri Light" w:hAnsi="Calibri Light" w:cs="Calibri Light"/>
        </w:rPr>
      </w:pPr>
      <w:r w:rsidRPr="009829E4">
        <w:rPr>
          <w:rFonts w:ascii="Calibri Light" w:hAnsi="Calibri Light" w:cs="Calibri Light"/>
          <w:bCs/>
          <w:iCs/>
        </w:rPr>
        <w:t xml:space="preserve">W przypadku, gdy wykonawca nie zastrzega części oferty jako tajemnicy przedsiębiorstwa                         i w związku z tym nie załącza dodatkowego pliku – oświadczenia nie składa, </w:t>
      </w:r>
      <w:r w:rsidRPr="009829E4">
        <w:rPr>
          <w:rFonts w:ascii="Calibri Light" w:hAnsi="Calibri Light" w:cs="Calibri Light"/>
        </w:rPr>
        <w:t xml:space="preserve">wówczas może dokonać wykreślenia treści oświadczenia wskazanego w pkt </w:t>
      </w:r>
      <w:r>
        <w:rPr>
          <w:rFonts w:ascii="Calibri Light" w:hAnsi="Calibri Light" w:cs="Calibri Light"/>
        </w:rPr>
        <w:t>8</w:t>
      </w:r>
      <w:r w:rsidRPr="009829E4">
        <w:rPr>
          <w:rFonts w:ascii="Calibri Light" w:hAnsi="Calibri Light" w:cs="Calibri Light"/>
        </w:rPr>
        <w:t xml:space="preserve"> formularza ofertowego.</w:t>
      </w:r>
    </w:p>
    <w:p w14:paraId="7D082471" w14:textId="77777777" w:rsidR="00FA22B6" w:rsidRPr="009829E4" w:rsidRDefault="00FA22B6" w:rsidP="00FA22B6">
      <w:pPr>
        <w:pStyle w:val="Standard"/>
        <w:spacing w:before="120" w:after="120" w:line="360" w:lineRule="auto"/>
        <w:ind w:right="-286"/>
        <w:jc w:val="both"/>
        <w:rPr>
          <w:rFonts w:ascii="Calibri Light" w:hAnsi="Calibri Light" w:cs="Calibri Light"/>
        </w:rPr>
      </w:pPr>
    </w:p>
    <w:p w14:paraId="3C6AFAF0" w14:textId="77777777" w:rsidR="00FA22B6" w:rsidRPr="009829E4" w:rsidRDefault="00FA22B6" w:rsidP="00FA22B6">
      <w:pPr>
        <w:pStyle w:val="Standard"/>
        <w:spacing w:before="120" w:after="120" w:line="360" w:lineRule="auto"/>
        <w:ind w:right="-286"/>
        <w:jc w:val="both"/>
        <w:rPr>
          <w:rFonts w:ascii="Calibri Light" w:eastAsia="Times New Roman" w:hAnsi="Calibri Light" w:cs="Calibri Light"/>
        </w:rPr>
      </w:pPr>
    </w:p>
    <w:p w14:paraId="6F2994A3" w14:textId="77777777" w:rsidR="00FA22B6" w:rsidRPr="009829E4" w:rsidRDefault="00FA22B6" w:rsidP="00FA22B6">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9829E4">
        <w:rPr>
          <w:rFonts w:ascii="Calibri Light" w:eastAsia="Times New Roman" w:hAnsi="Calibri Light" w:cs="Calibri Light"/>
        </w:rPr>
        <w:t>Pełnomocnik w przypadku składania oferty wspólnej (jeżeli dotyczy):</w:t>
      </w:r>
    </w:p>
    <w:p w14:paraId="29382E0C"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Nazwisko, imię ......................................................................................................................................</w:t>
      </w:r>
    </w:p>
    <w:p w14:paraId="6B4B4D83"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Stanowisko ............................................................................................................................................</w:t>
      </w:r>
    </w:p>
    <w:p w14:paraId="42E97B8C" w14:textId="77777777" w:rsidR="00FA22B6" w:rsidRPr="009829E4" w:rsidRDefault="00FA22B6" w:rsidP="00FA22B6">
      <w:pPr>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Telefon ...................................................... e-mail ……………………..…..………………………………………………</w:t>
      </w:r>
    </w:p>
    <w:p w14:paraId="12358580" w14:textId="77777777" w:rsidR="00FA22B6" w:rsidRPr="009829E4" w:rsidRDefault="00FA22B6" w:rsidP="00FA22B6">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9829E4">
        <w:rPr>
          <w:rFonts w:ascii="Calibri Light" w:eastAsia="Times New Roman" w:hAnsi="Calibri Light" w:cs="Calibri Light"/>
        </w:rPr>
        <w:t>Oświadczamy, iż Wykonawca jest:</w:t>
      </w:r>
    </w:p>
    <w:p w14:paraId="2A4F3899" w14:textId="77777777" w:rsidR="00FA22B6" w:rsidRPr="009829E4" w:rsidRDefault="00FA22B6" w:rsidP="00FA22B6">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9829E4">
        <w:rPr>
          <w:rFonts w:ascii="Calibri Light" w:hAnsi="Calibri Light" w:cs="Calibri Light"/>
          <w:bCs/>
          <w:szCs w:val="24"/>
        </w:rPr>
        <w:sym w:font="Wingdings" w:char="F0A8"/>
      </w:r>
      <w:r w:rsidRPr="009829E4">
        <w:rPr>
          <w:rFonts w:ascii="Calibri Light" w:hAnsi="Calibri Light" w:cs="Calibri Light"/>
          <w:bCs/>
          <w:szCs w:val="24"/>
        </w:rPr>
        <w:t xml:space="preserve"> </w:t>
      </w:r>
      <w:proofErr w:type="spellStart"/>
      <w:r w:rsidRPr="009829E4">
        <w:rPr>
          <w:rFonts w:ascii="Calibri Light" w:hAnsi="Calibri Light" w:cs="Calibri Light"/>
          <w:bCs/>
          <w:szCs w:val="24"/>
        </w:rPr>
        <w:t>mikroprzedsiębiorcą</w:t>
      </w:r>
      <w:proofErr w:type="spellEnd"/>
    </w:p>
    <w:p w14:paraId="3C3B08CB" w14:textId="77777777" w:rsidR="00FA22B6" w:rsidRPr="009829E4" w:rsidRDefault="00FA22B6" w:rsidP="00FA22B6">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9829E4">
        <w:rPr>
          <w:rFonts w:ascii="Calibri Light" w:hAnsi="Calibri Light" w:cs="Calibri Light"/>
          <w:bCs/>
          <w:szCs w:val="24"/>
        </w:rPr>
        <w:sym w:font="Wingdings" w:char="F0A8"/>
      </w:r>
      <w:r w:rsidRPr="009829E4">
        <w:rPr>
          <w:rFonts w:ascii="Calibri Light" w:hAnsi="Calibri Light" w:cs="Calibri Light"/>
          <w:bCs/>
          <w:szCs w:val="24"/>
        </w:rPr>
        <w:t xml:space="preserve">  małym przedsiębiorcą</w:t>
      </w:r>
    </w:p>
    <w:p w14:paraId="3FCD2AF7" w14:textId="77777777" w:rsidR="00FA22B6" w:rsidRPr="009829E4" w:rsidRDefault="00FA22B6" w:rsidP="00FA22B6">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9829E4">
        <w:rPr>
          <w:rFonts w:ascii="Calibri Light" w:hAnsi="Calibri Light" w:cs="Calibri Light"/>
          <w:bCs/>
          <w:szCs w:val="24"/>
        </w:rPr>
        <w:sym w:font="Wingdings" w:char="F0A8"/>
      </w:r>
      <w:r w:rsidRPr="009829E4">
        <w:rPr>
          <w:rFonts w:ascii="Calibri Light" w:hAnsi="Calibri Light" w:cs="Calibri Light"/>
          <w:bCs/>
          <w:szCs w:val="24"/>
        </w:rPr>
        <w:t xml:space="preserve"> średnim przedsiębiorcą</w:t>
      </w:r>
    </w:p>
    <w:p w14:paraId="3CF609B1" w14:textId="77777777" w:rsidR="00FA22B6" w:rsidRPr="009829E4" w:rsidRDefault="00FA22B6" w:rsidP="00FA22B6">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9829E4">
        <w:rPr>
          <w:rFonts w:ascii="Calibri Light" w:hAnsi="Calibri Light" w:cs="Calibri Light"/>
          <w:bCs/>
          <w:szCs w:val="24"/>
        </w:rPr>
        <w:sym w:font="Wingdings" w:char="F0A8"/>
      </w:r>
      <w:r w:rsidRPr="009829E4">
        <w:rPr>
          <w:rFonts w:ascii="Calibri Light" w:hAnsi="Calibri Light" w:cs="Calibri Light"/>
          <w:bCs/>
          <w:szCs w:val="24"/>
        </w:rPr>
        <w:t xml:space="preserve"> dużym przedsiębiorcą</w:t>
      </w:r>
    </w:p>
    <w:p w14:paraId="45DE9B79" w14:textId="77777777" w:rsidR="00FA22B6" w:rsidRPr="009829E4" w:rsidRDefault="00FA22B6" w:rsidP="00FA22B6">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9829E4">
        <w:rPr>
          <w:rFonts w:ascii="Calibri Light" w:hAnsi="Calibri Light" w:cs="Calibri Light"/>
          <w:bCs/>
          <w:szCs w:val="24"/>
        </w:rPr>
        <w:sym w:font="Wingdings" w:char="F0A8"/>
      </w:r>
      <w:r w:rsidRPr="009829E4">
        <w:rPr>
          <w:rFonts w:ascii="Calibri Light" w:hAnsi="Calibri Light" w:cs="Calibri Light"/>
          <w:bCs/>
          <w:szCs w:val="24"/>
        </w:rPr>
        <w:t xml:space="preserve"> prowadzę jednoosobową działalność</w:t>
      </w:r>
    </w:p>
    <w:p w14:paraId="07FF5870" w14:textId="77777777" w:rsidR="00FA22B6" w:rsidRPr="009829E4" w:rsidRDefault="00FA22B6" w:rsidP="00FA22B6">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9829E4">
        <w:rPr>
          <w:rFonts w:ascii="Calibri Light" w:hAnsi="Calibri Light" w:cs="Calibri Light"/>
          <w:bCs/>
          <w:szCs w:val="24"/>
        </w:rPr>
        <w:sym w:font="Wingdings" w:char="F0A8"/>
      </w:r>
      <w:r w:rsidRPr="009829E4">
        <w:rPr>
          <w:rFonts w:ascii="Calibri Light" w:hAnsi="Calibri Light" w:cs="Calibri Light"/>
          <w:bCs/>
          <w:szCs w:val="24"/>
        </w:rPr>
        <w:t xml:space="preserve"> jestem osobą fizyczną nieprowadzącą działalności gospodarczej</w:t>
      </w:r>
    </w:p>
    <w:p w14:paraId="69F06E3E" w14:textId="77777777" w:rsidR="00FA22B6" w:rsidRPr="009829E4" w:rsidRDefault="00FA22B6" w:rsidP="00FA22B6">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9829E4">
        <w:rPr>
          <w:rFonts w:ascii="Calibri Light" w:hAnsi="Calibri Light" w:cs="Calibri Light"/>
          <w:bCs/>
          <w:szCs w:val="24"/>
        </w:rPr>
        <w:sym w:font="Wingdings" w:char="F0A8"/>
      </w:r>
      <w:r w:rsidRPr="009829E4">
        <w:rPr>
          <w:rFonts w:ascii="Calibri Light" w:hAnsi="Calibri Light" w:cs="Calibri Light"/>
          <w:bCs/>
          <w:szCs w:val="24"/>
        </w:rPr>
        <w:t xml:space="preserve"> inny rodzaj działalności …………………………………………………………………………………..…………………………</w:t>
      </w:r>
    </w:p>
    <w:p w14:paraId="47C22B25" w14:textId="77777777" w:rsidR="00FA22B6" w:rsidRPr="009829E4" w:rsidRDefault="00FA22B6" w:rsidP="00FA22B6">
      <w:pPr>
        <w:spacing w:before="120" w:after="120" w:line="360" w:lineRule="auto"/>
        <w:ind w:right="-286"/>
        <w:jc w:val="both"/>
        <w:rPr>
          <w:rFonts w:ascii="Calibri Light" w:eastAsia="Times New Roman" w:hAnsi="Calibri Light" w:cs="Calibri Light"/>
          <w:i/>
          <w:iCs/>
        </w:rPr>
      </w:pPr>
      <w:r w:rsidRPr="009829E4">
        <w:rPr>
          <w:rFonts w:ascii="Calibri Light" w:hAnsi="Calibri Light" w:cs="Calibri Light"/>
          <w:bCs/>
        </w:rPr>
        <w:t>*(</w:t>
      </w:r>
      <w:r w:rsidRPr="009829E4">
        <w:rPr>
          <w:rFonts w:ascii="Calibri Light" w:hAnsi="Calibri Light" w:cs="Calibri Light"/>
          <w:bCs/>
          <w:i/>
          <w:iCs/>
        </w:rPr>
        <w:t>zaznaczyć właściwe</w:t>
      </w:r>
      <w:r w:rsidRPr="009829E4">
        <w:rPr>
          <w:rFonts w:ascii="Calibri Light" w:hAnsi="Calibri Light" w:cs="Calibri Light"/>
          <w:bCs/>
        </w:rPr>
        <w:t>)</w:t>
      </w:r>
    </w:p>
    <w:p w14:paraId="7EFE167C" w14:textId="77777777" w:rsidR="00FA22B6" w:rsidRPr="009829E4" w:rsidRDefault="00FA22B6" w:rsidP="00FA22B6">
      <w:pPr>
        <w:pStyle w:val="Standard"/>
        <w:keepNext/>
        <w:keepLines/>
        <w:numPr>
          <w:ilvl w:val="0"/>
          <w:numId w:val="6"/>
        </w:numPr>
        <w:tabs>
          <w:tab w:val="left" w:pos="426"/>
        </w:tabs>
        <w:spacing w:before="120" w:after="120" w:line="360" w:lineRule="auto"/>
        <w:ind w:left="0" w:right="-286" w:firstLine="0"/>
        <w:jc w:val="both"/>
        <w:rPr>
          <w:rFonts w:ascii="Calibri Light" w:eastAsia="Times New Roman" w:hAnsi="Calibri Light" w:cs="Calibri Light"/>
        </w:rPr>
      </w:pPr>
      <w:r w:rsidRPr="009829E4">
        <w:rPr>
          <w:rFonts w:ascii="Calibri Light" w:eastAsia="Times New Roman" w:hAnsi="Calibri Light" w:cs="Calibri Light"/>
        </w:rPr>
        <w:lastRenderedPageBreak/>
        <w:t>Dane umożliwiające dostęp do dokumentów potwierdzających umocowanie do reprezentowania wykonawcy, wykonawców wspólnie ubiegających się o udzielenie zamówienia, podmiotów udostępniających zasoby, jeżeli wykonawca z nich korzysta (takie jak np. odpis lub informacja z Krajowego Rejestru Sądowego, Centralnej Ewidencji i Informacji o Działalności Gospodarczej lub innego właściwego rejestru):</w:t>
      </w:r>
    </w:p>
    <w:p w14:paraId="74B19066" w14:textId="77777777" w:rsidR="00FA22B6" w:rsidRPr="009829E4" w:rsidRDefault="00FA22B6" w:rsidP="00FA22B6">
      <w:pPr>
        <w:keepNext/>
        <w:keepLines/>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9829E4">
        <w:sym w:font="Wingdings" w:char="F0A8"/>
      </w:r>
      <w:r w:rsidRPr="009829E4">
        <w:t xml:space="preserve"> </w:t>
      </w:r>
      <w:hyperlink r:id="rId8" w:history="1">
        <w:r w:rsidRPr="009829E4">
          <w:rPr>
            <w:rStyle w:val="Hipercze"/>
            <w:rFonts w:ascii="Calibri Light" w:hAnsi="Calibri Light" w:cs="Calibri Light"/>
            <w:bCs/>
            <w:color w:val="auto"/>
          </w:rPr>
          <w:t>https://ekrs.ms.gov.pl/web/wyszukiwarka-krs/strona-glowna/</w:t>
        </w:r>
      </w:hyperlink>
      <w:r w:rsidRPr="009829E4">
        <w:rPr>
          <w:rFonts w:ascii="Calibri Light" w:hAnsi="Calibri Light" w:cs="Calibri Light"/>
          <w:bCs/>
        </w:rPr>
        <w:t xml:space="preserve"> </w:t>
      </w:r>
    </w:p>
    <w:p w14:paraId="5AFD94E9" w14:textId="77777777" w:rsidR="00FA22B6" w:rsidRPr="009829E4" w:rsidRDefault="00FA22B6" w:rsidP="00FA22B6">
      <w:pPr>
        <w:keepNext/>
        <w:keepLines/>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9829E4">
        <w:sym w:font="Wingdings" w:char="F0A8"/>
      </w:r>
      <w:r w:rsidRPr="009829E4">
        <w:rPr>
          <w:rFonts w:ascii="Calibri Light" w:hAnsi="Calibri Light" w:cs="Calibri Light"/>
          <w:bCs/>
        </w:rPr>
        <w:t xml:space="preserve"> </w:t>
      </w:r>
      <w:hyperlink r:id="rId9" w:history="1">
        <w:r w:rsidRPr="009829E4">
          <w:rPr>
            <w:rStyle w:val="Hipercze"/>
            <w:rFonts w:ascii="Calibri Light" w:hAnsi="Calibri Light" w:cs="Calibri Light"/>
            <w:bCs/>
            <w:color w:val="auto"/>
          </w:rPr>
          <w:t>https://prod.ceidg.gov.pl/CEIDG/CEIDG.Public.UI/Search.aspx</w:t>
        </w:r>
      </w:hyperlink>
      <w:r w:rsidRPr="009829E4">
        <w:rPr>
          <w:rFonts w:ascii="Calibri Light" w:hAnsi="Calibri Light" w:cs="Calibri Light"/>
          <w:bCs/>
        </w:rPr>
        <w:t xml:space="preserve"> </w:t>
      </w:r>
    </w:p>
    <w:p w14:paraId="4D469239" w14:textId="77777777" w:rsidR="00FA22B6" w:rsidRPr="009829E4" w:rsidRDefault="00FA22B6" w:rsidP="00FA22B6">
      <w:pPr>
        <w:keepNext/>
        <w:keepLines/>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9829E4">
        <w:sym w:font="Wingdings" w:char="F0A8"/>
      </w:r>
      <w:r w:rsidRPr="009829E4">
        <w:rPr>
          <w:rFonts w:ascii="Calibri Light" w:hAnsi="Calibri Light" w:cs="Calibri Light"/>
          <w:bCs/>
        </w:rPr>
        <w:t xml:space="preserve"> inny rejestr …………………………………………………………………………………..…………………………</w:t>
      </w:r>
    </w:p>
    <w:p w14:paraId="27647DE8" w14:textId="77777777" w:rsidR="00FA22B6" w:rsidRPr="009829E4" w:rsidRDefault="00FA22B6" w:rsidP="00FA22B6">
      <w:pPr>
        <w:keepNext/>
        <w:keepLines/>
        <w:spacing w:before="120" w:after="120" w:line="360" w:lineRule="auto"/>
        <w:ind w:right="-286"/>
        <w:jc w:val="both"/>
        <w:rPr>
          <w:rFonts w:ascii="Calibri Light" w:eastAsia="Times New Roman" w:hAnsi="Calibri Light" w:cs="Calibri Light"/>
          <w:i/>
          <w:iCs/>
          <w:sz w:val="20"/>
          <w:szCs w:val="20"/>
        </w:rPr>
      </w:pPr>
      <w:r w:rsidRPr="009829E4">
        <w:rPr>
          <w:rFonts w:ascii="Calibri Light" w:hAnsi="Calibri Light" w:cs="Calibri Light"/>
          <w:bCs/>
          <w:sz w:val="20"/>
          <w:szCs w:val="20"/>
        </w:rPr>
        <w:t>*(</w:t>
      </w:r>
      <w:r w:rsidRPr="009829E4">
        <w:rPr>
          <w:rFonts w:ascii="Calibri Light" w:hAnsi="Calibri Light" w:cs="Calibri Light"/>
          <w:bCs/>
          <w:i/>
          <w:iCs/>
          <w:sz w:val="20"/>
          <w:szCs w:val="20"/>
        </w:rPr>
        <w:t>zaznaczyć właściwe</w:t>
      </w:r>
      <w:r w:rsidRPr="009829E4">
        <w:rPr>
          <w:rFonts w:ascii="Calibri Light" w:hAnsi="Calibri Light" w:cs="Calibri Light"/>
          <w:bCs/>
          <w:sz w:val="20"/>
          <w:szCs w:val="20"/>
        </w:rPr>
        <w:t>)</w:t>
      </w:r>
    </w:p>
    <w:p w14:paraId="553F0805" w14:textId="77777777" w:rsidR="00FA22B6" w:rsidRPr="009829E4" w:rsidRDefault="00FA22B6" w:rsidP="00FA22B6">
      <w:pPr>
        <w:keepNext/>
        <w:keepLines/>
        <w:spacing w:before="120" w:after="120" w:line="360" w:lineRule="auto"/>
        <w:ind w:right="-286"/>
        <w:jc w:val="both"/>
        <w:rPr>
          <w:rFonts w:asciiTheme="majorHAnsi" w:eastAsia="Times New Roman" w:hAnsiTheme="majorHAnsi" w:cstheme="majorHAnsi"/>
          <w:b/>
          <w:bCs/>
        </w:rPr>
      </w:pPr>
      <w:r w:rsidRPr="009829E4">
        <w:rPr>
          <w:rFonts w:asciiTheme="majorHAnsi" w:eastAsia="Times New Roman" w:hAnsiTheme="majorHAnsi" w:cstheme="majorHAnsi"/>
          <w:b/>
          <w:bCs/>
        </w:rPr>
        <w:t xml:space="preserve">       (</w:t>
      </w:r>
      <w:r w:rsidRPr="009829E4">
        <w:rPr>
          <w:rFonts w:asciiTheme="majorHAnsi" w:hAnsiTheme="majorHAnsi" w:cstheme="majorHAnsi"/>
          <w:b/>
          <w:bCs/>
          <w:i/>
          <w:iCs/>
        </w:rPr>
        <w:t>w przypadku nie podania tych danych, wykonawca dołącza w/w dokumenty do oferty</w:t>
      </w:r>
      <w:r w:rsidRPr="009829E4">
        <w:rPr>
          <w:rFonts w:asciiTheme="majorHAnsi" w:eastAsia="Times New Roman" w:hAnsiTheme="majorHAnsi" w:cstheme="majorHAnsi"/>
          <w:b/>
          <w:bCs/>
        </w:rPr>
        <w:t>).</w:t>
      </w:r>
    </w:p>
    <w:p w14:paraId="6E238061" w14:textId="77777777" w:rsidR="00FA22B6" w:rsidRPr="009829E4" w:rsidRDefault="00FA22B6" w:rsidP="00FA22B6">
      <w:pPr>
        <w:keepNext/>
        <w:keepLines/>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bCs/>
        </w:rPr>
        <w:t>12.</w:t>
      </w:r>
      <w:r w:rsidRPr="009829E4">
        <w:rPr>
          <w:rFonts w:ascii="Calibri Light" w:eastAsia="Times New Roman" w:hAnsi="Calibri Light" w:cs="Calibri Light"/>
        </w:rPr>
        <w:t xml:space="preserve"> Niniejsza oferta zawiera następujące dokumenty i załączniki:</w:t>
      </w:r>
    </w:p>
    <w:p w14:paraId="6300FDE6" w14:textId="77777777" w:rsidR="00FA22B6" w:rsidRPr="009829E4" w:rsidRDefault="00FA22B6" w:rsidP="00FA22B6">
      <w:pPr>
        <w:keepNext/>
        <w:keepLines/>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1. ………………………………………………………………………………….</w:t>
      </w:r>
    </w:p>
    <w:p w14:paraId="381959B7" w14:textId="77777777" w:rsidR="00FA22B6" w:rsidRPr="009829E4" w:rsidRDefault="00FA22B6" w:rsidP="00FA22B6">
      <w:pPr>
        <w:keepNext/>
        <w:keepLines/>
        <w:spacing w:before="120" w:after="120" w:line="360" w:lineRule="auto"/>
        <w:ind w:right="-286"/>
        <w:jc w:val="both"/>
        <w:rPr>
          <w:rFonts w:ascii="Calibri Light" w:eastAsia="Times New Roman" w:hAnsi="Calibri Light" w:cs="Calibri Light"/>
        </w:rPr>
      </w:pPr>
      <w:r w:rsidRPr="009829E4">
        <w:rPr>
          <w:rFonts w:ascii="Calibri Light" w:eastAsia="Times New Roman" w:hAnsi="Calibri Light" w:cs="Calibri Light"/>
        </w:rPr>
        <w:t>2. ………………………………………………………………………………….</w:t>
      </w:r>
    </w:p>
    <w:p w14:paraId="3F93904E" w14:textId="77777777" w:rsidR="00FA22B6" w:rsidRPr="009829E4" w:rsidRDefault="00FA22B6" w:rsidP="00FA22B6">
      <w:pPr>
        <w:keepNext/>
        <w:keepLines/>
        <w:spacing w:before="120" w:after="120" w:line="360" w:lineRule="auto"/>
        <w:ind w:right="-286"/>
        <w:jc w:val="both"/>
        <w:rPr>
          <w:rStyle w:val="Domylnaczcionkaakapitu1"/>
          <w:rFonts w:ascii="Calibri Light" w:eastAsia="Calibri" w:hAnsi="Calibri Light" w:cs="Calibri Light"/>
          <w:b/>
          <w:kern w:val="1"/>
          <w:lang w:eastAsia="hi-IN"/>
        </w:rPr>
      </w:pPr>
      <w:r w:rsidRPr="009829E4">
        <w:rPr>
          <w:rFonts w:ascii="Calibri Light" w:eastAsia="Times New Roman" w:hAnsi="Calibri Light" w:cs="Calibri Light"/>
        </w:rPr>
        <w:t>3. ………………………………………………………………………………….</w:t>
      </w:r>
      <w:r w:rsidRPr="009829E4">
        <w:rPr>
          <w:rStyle w:val="Domylnaczcionkaakapitu1"/>
          <w:rFonts w:ascii="Calibri Light" w:hAnsi="Calibri Light" w:cs="Calibri Light"/>
          <w:b/>
        </w:rPr>
        <w:br w:type="page"/>
      </w:r>
    </w:p>
    <w:p w14:paraId="1B13DD79" w14:textId="77777777" w:rsidR="00FA22B6" w:rsidRPr="009829E4" w:rsidRDefault="00FA22B6" w:rsidP="00FA22B6">
      <w:pPr>
        <w:pStyle w:val="Nagwek2"/>
        <w:spacing w:before="120" w:after="120" w:line="360" w:lineRule="auto"/>
        <w:ind w:right="-286"/>
        <w:jc w:val="right"/>
        <w:rPr>
          <w:rFonts w:ascii="Calibri Light" w:hAnsi="Calibri Light" w:cs="Calibri Light"/>
          <w:color w:val="auto"/>
          <w:sz w:val="24"/>
          <w:szCs w:val="24"/>
        </w:rPr>
      </w:pPr>
      <w:r w:rsidRPr="009829E4">
        <w:rPr>
          <w:rFonts w:ascii="Calibri Light" w:hAnsi="Calibri Light" w:cs="Calibri Light"/>
          <w:color w:val="auto"/>
          <w:sz w:val="24"/>
          <w:szCs w:val="24"/>
        </w:rPr>
        <w:lastRenderedPageBreak/>
        <w:t>Załącznik nr 2 do SWZ</w:t>
      </w:r>
    </w:p>
    <w:p w14:paraId="64243C54" w14:textId="77777777" w:rsidR="00FA22B6" w:rsidRPr="009829E4" w:rsidRDefault="00FA22B6" w:rsidP="00FA22B6">
      <w:pPr>
        <w:keepNext/>
        <w:keepLines/>
        <w:spacing w:after="120"/>
        <w:ind w:right="-284"/>
        <w:rPr>
          <w:rFonts w:ascii="Calibri Light" w:hAnsi="Calibri Light" w:cs="Calibri Light"/>
          <w:b/>
        </w:rPr>
      </w:pPr>
      <w:r w:rsidRPr="009829E4">
        <w:rPr>
          <w:rFonts w:ascii="Calibri Light" w:hAnsi="Calibri Light" w:cs="Calibri Light"/>
          <w:b/>
        </w:rPr>
        <w:t>Zamawiający:</w:t>
      </w:r>
    </w:p>
    <w:p w14:paraId="5D2B4665"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MIASTO RADOMSKO</w:t>
      </w:r>
    </w:p>
    <w:p w14:paraId="60386F66"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97-500 Radomsko ul. Tysiąclecia 5</w:t>
      </w:r>
    </w:p>
    <w:p w14:paraId="70168CAB"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 xml:space="preserve">w imieniu i na rzecz, którego działa </w:t>
      </w:r>
    </w:p>
    <w:p w14:paraId="2C1F7C8D"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MIEJSKI OŚRODEK SPORTU I REKREACJI W RADOMSKU</w:t>
      </w:r>
    </w:p>
    <w:p w14:paraId="4EF9ED96"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97-500 Radomsko ul. Leszka Czarnego 22</w:t>
      </w:r>
    </w:p>
    <w:p w14:paraId="651C6E74" w14:textId="77777777" w:rsidR="00FA22B6" w:rsidRPr="009829E4" w:rsidRDefault="00FA22B6" w:rsidP="00FA22B6">
      <w:pPr>
        <w:keepNext/>
        <w:keepLines/>
        <w:spacing w:after="120"/>
        <w:ind w:right="-286"/>
        <w:rPr>
          <w:rFonts w:asciiTheme="majorHAnsi" w:eastAsia="Calibri" w:hAnsiTheme="majorHAnsi" w:cstheme="majorHAnsi"/>
          <w:b/>
          <w:bCs/>
        </w:rPr>
      </w:pPr>
    </w:p>
    <w:p w14:paraId="0EC6459D" w14:textId="77777777" w:rsidR="00FA22B6" w:rsidRPr="009829E4" w:rsidRDefault="00FA22B6" w:rsidP="00FA22B6">
      <w:pPr>
        <w:keepNext/>
        <w:keepLines/>
        <w:ind w:right="-286"/>
        <w:jc w:val="both"/>
        <w:rPr>
          <w:rFonts w:ascii="Calibri Light" w:hAnsi="Calibri Light" w:cs="Calibri Light"/>
          <w:b/>
        </w:rPr>
      </w:pPr>
      <w:r w:rsidRPr="009829E4">
        <w:rPr>
          <w:rFonts w:ascii="Calibri Light" w:hAnsi="Calibri Light" w:cs="Calibri Light"/>
          <w:b/>
        </w:rPr>
        <w:t>Wykonawca:</w:t>
      </w:r>
    </w:p>
    <w:p w14:paraId="676959F8"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rPr>
        <w:t>……..…………………………………………</w:t>
      </w:r>
      <w:r w:rsidRPr="009829E4">
        <w:rPr>
          <w:rFonts w:ascii="Calibri Light" w:hAnsi="Calibri Light" w:cs="Calibri Light"/>
        </w:rPr>
        <w:br/>
        <w:t>……..…………………………………………</w:t>
      </w:r>
      <w:r w:rsidRPr="009829E4">
        <w:rPr>
          <w:rFonts w:ascii="Calibri Light" w:hAnsi="Calibri Light" w:cs="Calibri Light"/>
        </w:rPr>
        <w:br/>
        <w:t>……..…………………………………………</w:t>
      </w:r>
      <w:r w:rsidRPr="009829E4">
        <w:rPr>
          <w:rFonts w:ascii="Calibri Light" w:hAnsi="Calibri Light" w:cs="Calibri Light"/>
        </w:rPr>
        <w:br/>
      </w:r>
      <w:r w:rsidRPr="009829E4">
        <w:rPr>
          <w:rFonts w:ascii="Calibri Light" w:hAnsi="Calibri Light" w:cs="Calibri Light"/>
          <w:i/>
        </w:rPr>
        <w:t>(pełna nazwa/firma, adres,</w:t>
      </w:r>
    </w:p>
    <w:p w14:paraId="4FAD794D"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i/>
        </w:rPr>
        <w:t>w zależności od podmiotu: NIP/PESEL, KRS/</w:t>
      </w:r>
      <w:proofErr w:type="spellStart"/>
      <w:r w:rsidRPr="009829E4">
        <w:rPr>
          <w:rFonts w:ascii="Calibri Light" w:hAnsi="Calibri Light" w:cs="Calibri Light"/>
          <w:i/>
        </w:rPr>
        <w:t>CEiDG</w:t>
      </w:r>
      <w:proofErr w:type="spellEnd"/>
      <w:r w:rsidRPr="009829E4">
        <w:rPr>
          <w:rFonts w:ascii="Calibri Light" w:hAnsi="Calibri Light" w:cs="Calibri Light"/>
          <w:i/>
        </w:rPr>
        <w:t>)</w:t>
      </w:r>
    </w:p>
    <w:p w14:paraId="4D1362A0" w14:textId="77777777" w:rsidR="00FA22B6" w:rsidRPr="009829E4" w:rsidRDefault="00FA22B6" w:rsidP="00FA22B6">
      <w:pPr>
        <w:keepNext/>
        <w:keepLines/>
        <w:spacing w:before="120" w:after="120" w:line="360" w:lineRule="auto"/>
        <w:ind w:right="-286"/>
        <w:jc w:val="both"/>
        <w:rPr>
          <w:rFonts w:ascii="Calibri Light" w:hAnsi="Calibri Light" w:cs="Calibri Light"/>
          <w:u w:val="single"/>
        </w:rPr>
      </w:pPr>
      <w:r w:rsidRPr="009829E4">
        <w:rPr>
          <w:rFonts w:ascii="Calibri Light" w:hAnsi="Calibri Light" w:cs="Calibri Light"/>
          <w:u w:val="single"/>
        </w:rPr>
        <w:t>reprezentowany przez:</w:t>
      </w:r>
    </w:p>
    <w:p w14:paraId="7BBB844A"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rPr>
        <w:t>……..…………………………………………</w:t>
      </w:r>
    </w:p>
    <w:p w14:paraId="63CF07DD"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i/>
        </w:rPr>
        <w:t>(imię, nazwisko, stanowisko/podstawa do reprezentacji)</w:t>
      </w:r>
    </w:p>
    <w:p w14:paraId="186D823A" w14:textId="77777777" w:rsidR="00FA22B6" w:rsidRPr="009829E4" w:rsidRDefault="00FA22B6" w:rsidP="00FA22B6">
      <w:pPr>
        <w:keepNext/>
        <w:keepLines/>
        <w:ind w:right="-286"/>
        <w:jc w:val="both"/>
        <w:rPr>
          <w:rFonts w:ascii="Calibri Light" w:hAnsi="Calibri Light" w:cs="Calibri Light"/>
          <w:i/>
        </w:rPr>
      </w:pPr>
    </w:p>
    <w:p w14:paraId="3C29B5D9" w14:textId="77777777" w:rsidR="00FA22B6" w:rsidRPr="009829E4" w:rsidRDefault="00FA22B6" w:rsidP="00FA22B6">
      <w:pPr>
        <w:keepNext/>
        <w:keepLines/>
        <w:spacing w:after="120" w:line="360" w:lineRule="auto"/>
        <w:ind w:right="-286"/>
        <w:jc w:val="center"/>
        <w:rPr>
          <w:rFonts w:asciiTheme="majorHAnsi" w:hAnsiTheme="majorHAnsi" w:cstheme="majorHAnsi"/>
          <w:b/>
          <w:u w:val="single"/>
        </w:rPr>
      </w:pPr>
      <w:r w:rsidRPr="009829E4">
        <w:rPr>
          <w:rFonts w:asciiTheme="majorHAnsi" w:hAnsiTheme="majorHAnsi" w:cstheme="majorHAnsi"/>
          <w:b/>
          <w:u w:val="single"/>
        </w:rPr>
        <w:t xml:space="preserve">Oświadczenie wykonawcy </w:t>
      </w:r>
    </w:p>
    <w:p w14:paraId="27322A50" w14:textId="77777777" w:rsidR="00FA22B6" w:rsidRPr="009829E4" w:rsidRDefault="00FA22B6" w:rsidP="00FA22B6">
      <w:pPr>
        <w:keepNext/>
        <w:keepLines/>
        <w:spacing w:line="360" w:lineRule="auto"/>
        <w:ind w:right="-286"/>
        <w:jc w:val="center"/>
        <w:rPr>
          <w:rFonts w:asciiTheme="majorHAnsi" w:hAnsiTheme="majorHAnsi" w:cstheme="majorHAnsi"/>
          <w:b/>
        </w:rPr>
      </w:pPr>
      <w:r w:rsidRPr="009829E4">
        <w:rPr>
          <w:rFonts w:asciiTheme="majorHAnsi" w:hAnsiTheme="majorHAnsi" w:cstheme="majorHAnsi"/>
          <w:b/>
        </w:rPr>
        <w:t xml:space="preserve">składane na podstawie art. 125 ust. 1 ustawy z dnia 11 września 2019 r. </w:t>
      </w:r>
    </w:p>
    <w:p w14:paraId="4A8E08CB" w14:textId="77777777" w:rsidR="00FA22B6" w:rsidRPr="009829E4" w:rsidRDefault="00FA22B6" w:rsidP="00FA22B6">
      <w:pPr>
        <w:keepNext/>
        <w:keepLines/>
        <w:spacing w:line="360" w:lineRule="auto"/>
        <w:ind w:right="-286"/>
        <w:jc w:val="center"/>
        <w:rPr>
          <w:rFonts w:asciiTheme="majorHAnsi" w:hAnsiTheme="majorHAnsi" w:cstheme="majorHAnsi"/>
          <w:b/>
        </w:rPr>
      </w:pPr>
      <w:r w:rsidRPr="009829E4">
        <w:rPr>
          <w:rFonts w:asciiTheme="majorHAnsi" w:hAnsiTheme="majorHAnsi" w:cstheme="majorHAnsi"/>
          <w:b/>
        </w:rPr>
        <w:t>Prawo zamówień publicznych (dalej jako „</w:t>
      </w:r>
      <w:proofErr w:type="spellStart"/>
      <w:r w:rsidRPr="009829E4">
        <w:rPr>
          <w:rFonts w:asciiTheme="majorHAnsi" w:hAnsiTheme="majorHAnsi" w:cstheme="majorHAnsi"/>
          <w:b/>
        </w:rPr>
        <w:t>Pzp</w:t>
      </w:r>
      <w:proofErr w:type="spellEnd"/>
      <w:r w:rsidRPr="009829E4">
        <w:rPr>
          <w:rFonts w:asciiTheme="majorHAnsi" w:hAnsiTheme="majorHAnsi" w:cstheme="majorHAnsi"/>
          <w:b/>
        </w:rPr>
        <w:t xml:space="preserve">”), </w:t>
      </w:r>
    </w:p>
    <w:p w14:paraId="45F42365" w14:textId="77777777" w:rsidR="00FA22B6" w:rsidRPr="009829E4" w:rsidRDefault="00FA22B6" w:rsidP="00FA22B6">
      <w:pPr>
        <w:keepNext/>
        <w:keepLines/>
        <w:spacing w:before="120" w:line="360" w:lineRule="auto"/>
        <w:ind w:right="-286"/>
        <w:jc w:val="center"/>
        <w:rPr>
          <w:rFonts w:asciiTheme="majorHAnsi" w:hAnsiTheme="majorHAnsi" w:cstheme="majorHAnsi"/>
          <w:b/>
          <w:u w:val="single"/>
        </w:rPr>
      </w:pPr>
      <w:r w:rsidRPr="009829E4">
        <w:rPr>
          <w:rFonts w:asciiTheme="majorHAnsi" w:hAnsiTheme="majorHAnsi" w:cstheme="majorHAnsi"/>
          <w:b/>
          <w:u w:val="single"/>
        </w:rPr>
        <w:t xml:space="preserve">DOTYCZĄCE SPEŁNIANIA WARUNKÓW UDZIAŁU W POSTĘPOWANIU </w:t>
      </w:r>
    </w:p>
    <w:p w14:paraId="41FEB6C1" w14:textId="77777777" w:rsidR="00FA22B6" w:rsidRPr="009829E4" w:rsidRDefault="00FA22B6" w:rsidP="00FA22B6">
      <w:pPr>
        <w:keepNext/>
        <w:keepLines/>
        <w:ind w:right="-286"/>
        <w:jc w:val="both"/>
        <w:rPr>
          <w:rFonts w:asciiTheme="majorHAnsi" w:hAnsiTheme="majorHAnsi" w:cstheme="majorHAnsi"/>
        </w:rPr>
      </w:pPr>
    </w:p>
    <w:p w14:paraId="63B5D484" w14:textId="77777777" w:rsidR="00FA22B6" w:rsidRPr="009829E4" w:rsidRDefault="00FA22B6" w:rsidP="00FA22B6">
      <w:pPr>
        <w:keepNext/>
        <w:keepLines/>
        <w:spacing w:line="360" w:lineRule="auto"/>
        <w:ind w:right="-286" w:firstLine="709"/>
        <w:jc w:val="both"/>
        <w:rPr>
          <w:rFonts w:asciiTheme="majorHAnsi" w:hAnsiTheme="majorHAnsi" w:cstheme="majorHAnsi"/>
        </w:rPr>
      </w:pPr>
      <w:r w:rsidRPr="009829E4">
        <w:rPr>
          <w:rFonts w:asciiTheme="majorHAnsi" w:hAnsiTheme="majorHAnsi" w:cstheme="majorHAnsi"/>
        </w:rPr>
        <w:t xml:space="preserve">Na potrzeby postępowania o udzielenie zamówienia publicznego prowadzonego </w:t>
      </w:r>
      <w:r w:rsidRPr="009829E4">
        <w:rPr>
          <w:rFonts w:asciiTheme="majorHAnsi" w:hAnsiTheme="majorHAnsi" w:cstheme="majorHAnsi"/>
        </w:rPr>
        <w:br/>
        <w:t xml:space="preserve">pn.  </w:t>
      </w:r>
      <w:r w:rsidRPr="009829E4">
        <w:rPr>
          <w:rFonts w:asciiTheme="majorHAnsi" w:hAnsiTheme="majorHAnsi" w:cstheme="majorHAnsi"/>
          <w:i/>
          <w:iCs/>
        </w:rPr>
        <w:t xml:space="preserve">„Świadczenie usług kompleksowego utrzymania czystości kompleksu obiektów sportowo - rekreacyjnych </w:t>
      </w:r>
      <w:proofErr w:type="spellStart"/>
      <w:r w:rsidRPr="009829E4">
        <w:rPr>
          <w:rFonts w:asciiTheme="majorHAnsi" w:hAnsiTheme="majorHAnsi" w:cstheme="majorHAnsi"/>
          <w:i/>
          <w:iCs/>
        </w:rPr>
        <w:t>Aquara</w:t>
      </w:r>
      <w:proofErr w:type="spellEnd"/>
      <w:r w:rsidRPr="009829E4">
        <w:rPr>
          <w:rFonts w:asciiTheme="majorHAnsi" w:hAnsiTheme="majorHAnsi" w:cstheme="majorHAnsi"/>
          <w:i/>
          <w:iCs/>
        </w:rPr>
        <w:t xml:space="preserve"> przy ul. Św. Jadwigi Królowej 22 w Radomsku</w:t>
      </w:r>
      <w:r>
        <w:rPr>
          <w:rFonts w:asciiTheme="majorHAnsi" w:hAnsiTheme="majorHAnsi" w:cstheme="majorHAnsi"/>
          <w:i/>
          <w:iCs/>
        </w:rPr>
        <w:t xml:space="preserve"> w 2025 roku</w:t>
      </w:r>
      <w:r w:rsidRPr="009829E4">
        <w:rPr>
          <w:rFonts w:asciiTheme="majorHAnsi" w:hAnsiTheme="majorHAnsi" w:cstheme="majorHAnsi"/>
          <w:i/>
          <w:iCs/>
        </w:rPr>
        <w:t>”</w:t>
      </w:r>
      <w:r w:rsidRPr="009829E4" w:rsidDel="00A5221E">
        <w:rPr>
          <w:rFonts w:ascii="Calibri Light" w:hAnsi="Calibri Light" w:cs="Calibri Light"/>
        </w:rPr>
        <w:t xml:space="preserve"> </w:t>
      </w:r>
      <w:r w:rsidRPr="009829E4">
        <w:rPr>
          <w:rFonts w:asciiTheme="majorHAnsi" w:hAnsiTheme="majorHAnsi" w:cstheme="majorHAnsi"/>
          <w:i/>
        </w:rPr>
        <w:t xml:space="preserve">, </w:t>
      </w:r>
      <w:r w:rsidRPr="009829E4">
        <w:rPr>
          <w:rFonts w:asciiTheme="majorHAnsi" w:hAnsiTheme="majorHAnsi" w:cstheme="majorHAnsi"/>
        </w:rPr>
        <w:t xml:space="preserve">oświadczam, </w:t>
      </w:r>
      <w:r>
        <w:rPr>
          <w:rFonts w:asciiTheme="majorHAnsi" w:hAnsiTheme="majorHAnsi" w:cstheme="majorHAnsi"/>
        </w:rPr>
        <w:t xml:space="preserve">          </w:t>
      </w:r>
      <w:r w:rsidRPr="009829E4">
        <w:rPr>
          <w:rFonts w:asciiTheme="majorHAnsi" w:hAnsiTheme="majorHAnsi" w:cstheme="majorHAnsi"/>
        </w:rPr>
        <w:t>co następuje:</w:t>
      </w:r>
    </w:p>
    <w:p w14:paraId="51A6B3F4" w14:textId="77777777" w:rsidR="00FA22B6" w:rsidRPr="009829E4" w:rsidRDefault="00FA22B6" w:rsidP="00FA22B6">
      <w:pPr>
        <w:keepNext/>
        <w:keepLines/>
        <w:spacing w:line="360" w:lineRule="auto"/>
        <w:ind w:right="-286" w:firstLine="709"/>
        <w:jc w:val="both"/>
        <w:rPr>
          <w:rFonts w:asciiTheme="majorHAnsi" w:hAnsiTheme="majorHAnsi" w:cstheme="majorHAnsi"/>
          <w:i/>
          <w:iCs/>
        </w:rPr>
      </w:pPr>
    </w:p>
    <w:p w14:paraId="035275FB" w14:textId="77777777" w:rsidR="00FA22B6" w:rsidRPr="009829E4" w:rsidRDefault="00FA22B6" w:rsidP="00FA22B6">
      <w:pPr>
        <w:keepNext/>
        <w:keepLines/>
        <w:shd w:val="clear" w:color="auto" w:fill="BFBFBF" w:themeFill="background1" w:themeFillShade="BF"/>
        <w:spacing w:line="360" w:lineRule="auto"/>
        <w:ind w:right="-286"/>
        <w:jc w:val="both"/>
        <w:rPr>
          <w:rFonts w:asciiTheme="majorHAnsi" w:hAnsiTheme="majorHAnsi" w:cstheme="majorHAnsi"/>
          <w:b/>
        </w:rPr>
      </w:pPr>
      <w:r w:rsidRPr="009829E4">
        <w:rPr>
          <w:rFonts w:asciiTheme="majorHAnsi" w:hAnsiTheme="majorHAnsi" w:cstheme="majorHAnsi"/>
          <w:b/>
        </w:rPr>
        <w:t>INFORMACJA DOTYCZĄCA WYKONAWCY:</w:t>
      </w:r>
    </w:p>
    <w:p w14:paraId="0D84C599" w14:textId="77777777" w:rsidR="00FA22B6" w:rsidRPr="009829E4" w:rsidRDefault="00FA22B6" w:rsidP="00FA22B6">
      <w:pPr>
        <w:keepNext/>
        <w:keepLines/>
        <w:spacing w:line="360" w:lineRule="auto"/>
        <w:ind w:right="-286"/>
        <w:jc w:val="both"/>
        <w:rPr>
          <w:rFonts w:asciiTheme="majorHAnsi" w:hAnsiTheme="majorHAnsi" w:cstheme="majorHAnsi"/>
        </w:rPr>
      </w:pPr>
    </w:p>
    <w:p w14:paraId="399D46E4" w14:textId="77777777" w:rsidR="00FA22B6" w:rsidRPr="009829E4" w:rsidRDefault="00FA22B6" w:rsidP="00FA22B6">
      <w:pPr>
        <w:keepNext/>
        <w:keepLines/>
        <w:spacing w:line="360" w:lineRule="auto"/>
        <w:jc w:val="both"/>
        <w:rPr>
          <w:rFonts w:asciiTheme="majorHAnsi" w:hAnsiTheme="majorHAnsi" w:cstheme="majorHAnsi"/>
          <w:color w:val="0070C0"/>
        </w:rPr>
      </w:pPr>
      <w:r w:rsidRPr="009829E4">
        <w:rPr>
          <w:rFonts w:asciiTheme="majorHAnsi" w:hAnsiTheme="majorHAnsi" w:cstheme="majorHAnsi"/>
          <w:color w:val="0070C0"/>
        </w:rPr>
        <w:t xml:space="preserve">[UWAGA: </w:t>
      </w:r>
      <w:r w:rsidRPr="009829E4">
        <w:rPr>
          <w:rFonts w:asciiTheme="majorHAnsi" w:hAnsiTheme="majorHAnsi" w:cstheme="majorHAnsi"/>
          <w:i/>
          <w:color w:val="0070C0"/>
        </w:rPr>
        <w:t>stosuje tylko wykonawca/ wykonawca wspólnie ubiegający się o zamówienie</w:t>
      </w:r>
      <w:r w:rsidRPr="009829E4">
        <w:rPr>
          <w:rFonts w:asciiTheme="majorHAnsi" w:hAnsiTheme="majorHAnsi" w:cstheme="majorHAnsi"/>
          <w:color w:val="0070C0"/>
        </w:rPr>
        <w:t>]</w:t>
      </w:r>
    </w:p>
    <w:p w14:paraId="61B56E2B" w14:textId="77777777" w:rsidR="00FA22B6" w:rsidRPr="009829E4" w:rsidRDefault="00FA22B6" w:rsidP="00FA22B6">
      <w:pPr>
        <w:keepNext/>
        <w:keepLines/>
        <w:spacing w:line="360" w:lineRule="auto"/>
        <w:ind w:right="-286"/>
        <w:jc w:val="both"/>
        <w:rPr>
          <w:rFonts w:asciiTheme="majorHAnsi" w:hAnsiTheme="majorHAnsi" w:cstheme="majorHAnsi"/>
          <w:color w:val="0070C0"/>
          <w:sz w:val="22"/>
          <w:szCs w:val="22"/>
        </w:rPr>
      </w:pPr>
      <w:r w:rsidRPr="009829E4">
        <w:rPr>
          <w:rFonts w:asciiTheme="majorHAnsi" w:hAnsiTheme="majorHAnsi" w:cstheme="majorHAnsi"/>
        </w:rPr>
        <w:t xml:space="preserve">Oświadczam, że spełniam warunki udziału w postępowaniu określone przez zamawiającego w  Rozdziale 6 SWZ. </w:t>
      </w:r>
    </w:p>
    <w:p w14:paraId="0850638E" w14:textId="77777777" w:rsidR="00FA22B6" w:rsidRPr="009829E4" w:rsidRDefault="00FA22B6" w:rsidP="00FA22B6">
      <w:pPr>
        <w:keepNext/>
        <w:keepLines/>
        <w:spacing w:after="120"/>
        <w:ind w:right="-284"/>
        <w:jc w:val="both"/>
        <w:rPr>
          <w:rFonts w:asciiTheme="majorHAnsi" w:hAnsiTheme="majorHAnsi" w:cstheme="majorHAnsi"/>
          <w:color w:val="0070C0"/>
          <w:sz w:val="22"/>
          <w:szCs w:val="22"/>
        </w:rPr>
      </w:pPr>
    </w:p>
    <w:p w14:paraId="0F0802B3" w14:textId="77777777" w:rsidR="00FA22B6" w:rsidRPr="009829E4" w:rsidRDefault="00FA22B6" w:rsidP="00FA22B6">
      <w:pPr>
        <w:keepNext/>
        <w:keepLines/>
        <w:spacing w:after="120"/>
        <w:ind w:right="-284"/>
        <w:jc w:val="both"/>
        <w:rPr>
          <w:rFonts w:asciiTheme="majorHAnsi" w:hAnsiTheme="majorHAnsi" w:cstheme="majorHAnsi"/>
          <w:color w:val="0070C0"/>
          <w:sz w:val="22"/>
          <w:szCs w:val="22"/>
        </w:rPr>
      </w:pPr>
    </w:p>
    <w:p w14:paraId="415C44C6" w14:textId="77777777" w:rsidR="00FA22B6" w:rsidRDefault="00FA22B6" w:rsidP="00FA22B6">
      <w:pPr>
        <w:keepNext/>
        <w:keepLines/>
        <w:spacing w:after="120"/>
        <w:ind w:right="-284"/>
        <w:jc w:val="both"/>
        <w:rPr>
          <w:rFonts w:asciiTheme="majorHAnsi" w:hAnsiTheme="majorHAnsi" w:cstheme="majorHAnsi"/>
          <w:color w:val="0070C0"/>
          <w:sz w:val="22"/>
          <w:szCs w:val="22"/>
        </w:rPr>
      </w:pPr>
      <w:r w:rsidRPr="009829E4">
        <w:rPr>
          <w:rFonts w:asciiTheme="majorHAnsi" w:hAnsiTheme="majorHAnsi" w:cstheme="majorHAnsi"/>
          <w:color w:val="0070C0"/>
          <w:sz w:val="22"/>
          <w:szCs w:val="22"/>
        </w:rPr>
        <w:lastRenderedPageBreak/>
        <w:t xml:space="preserve">[UWAGA: </w:t>
      </w:r>
      <w:r w:rsidRPr="009829E4">
        <w:rPr>
          <w:rFonts w:asciiTheme="majorHAnsi" w:hAnsiTheme="majorHAnsi" w:cstheme="majorHAnsi"/>
          <w:i/>
          <w:color w:val="0070C0"/>
          <w:sz w:val="22"/>
          <w:szCs w:val="22"/>
        </w:rPr>
        <w:t xml:space="preserve">stosuje tylko wykonawca (wykonawca wspólnie ubiegający się o zamówienie), </w:t>
      </w:r>
      <w:r w:rsidRPr="00D86124">
        <w:rPr>
          <w:rFonts w:asciiTheme="majorHAnsi" w:hAnsiTheme="majorHAnsi" w:cstheme="majorHAnsi"/>
          <w:b/>
          <w:bCs/>
          <w:i/>
          <w:color w:val="FF0000"/>
          <w:sz w:val="22"/>
          <w:szCs w:val="22"/>
          <w:u w:val="single"/>
        </w:rPr>
        <w:t>który polega na zdolnościach lub sytuacji  podmiotów udostepniających zasoby</w:t>
      </w:r>
      <w:r w:rsidRPr="00D86124">
        <w:rPr>
          <w:rFonts w:asciiTheme="majorHAnsi" w:hAnsiTheme="majorHAnsi" w:cstheme="majorHAnsi"/>
          <w:i/>
          <w:color w:val="FF0000"/>
          <w:sz w:val="22"/>
          <w:szCs w:val="22"/>
          <w:u w:val="single"/>
        </w:rPr>
        <w:t xml:space="preserve">, </w:t>
      </w:r>
      <w:r w:rsidRPr="009829E4">
        <w:rPr>
          <w:rFonts w:asciiTheme="majorHAnsi" w:hAnsiTheme="majorHAnsi" w:cstheme="majorHAnsi"/>
          <w:i/>
          <w:color w:val="0070C0"/>
          <w:sz w:val="22"/>
          <w:szCs w:val="22"/>
        </w:rPr>
        <w:t>a jednocześnie samodzielnie w pewnym zakresie wykazuje spełnianie warunków</w:t>
      </w:r>
      <w:r w:rsidRPr="009829E4">
        <w:rPr>
          <w:rFonts w:asciiTheme="majorHAnsi" w:hAnsiTheme="majorHAnsi" w:cstheme="majorHAnsi"/>
          <w:color w:val="0070C0"/>
          <w:sz w:val="22"/>
          <w:szCs w:val="22"/>
        </w:rPr>
        <w:t>]</w:t>
      </w:r>
    </w:p>
    <w:p w14:paraId="0BC73F2B" w14:textId="77777777" w:rsidR="00FA22B6" w:rsidRPr="00CC34D8" w:rsidRDefault="00FA22B6" w:rsidP="00FA22B6">
      <w:pPr>
        <w:keepNext/>
        <w:keepLines/>
        <w:spacing w:after="120"/>
        <w:ind w:right="-284"/>
        <w:jc w:val="both"/>
        <w:rPr>
          <w:rFonts w:asciiTheme="majorHAnsi" w:hAnsiTheme="majorHAnsi" w:cstheme="majorHAnsi"/>
          <w:b/>
          <w:bCs/>
          <w:color w:val="FF0000"/>
          <w:sz w:val="22"/>
          <w:szCs w:val="22"/>
        </w:rPr>
      </w:pPr>
      <w:r w:rsidRPr="00077CCE">
        <w:rPr>
          <w:rFonts w:asciiTheme="majorHAnsi" w:hAnsiTheme="majorHAnsi" w:cstheme="majorHAnsi"/>
          <w:b/>
          <w:bCs/>
          <w:color w:val="FF0000"/>
          <w:sz w:val="22"/>
          <w:szCs w:val="22"/>
        </w:rPr>
        <w:t xml:space="preserve">Jeżeli Wykonawca </w:t>
      </w:r>
      <w:r>
        <w:rPr>
          <w:rFonts w:asciiTheme="majorHAnsi" w:hAnsiTheme="majorHAnsi" w:cstheme="majorHAnsi"/>
          <w:b/>
          <w:bCs/>
          <w:color w:val="FF0000"/>
          <w:sz w:val="22"/>
          <w:szCs w:val="22"/>
        </w:rPr>
        <w:t>NIE POLEGA</w:t>
      </w:r>
      <w:r w:rsidRPr="00077CCE">
        <w:rPr>
          <w:rFonts w:asciiTheme="majorHAnsi" w:hAnsiTheme="majorHAnsi" w:cstheme="majorHAnsi"/>
          <w:b/>
          <w:bCs/>
          <w:color w:val="FF0000"/>
          <w:sz w:val="22"/>
          <w:szCs w:val="22"/>
        </w:rPr>
        <w:t xml:space="preserve"> na zasobach podmiotu udostępniającego zasoby NIE WYPEŁNIA PONIŻSZEGO POLA</w:t>
      </w:r>
    </w:p>
    <w:p w14:paraId="75CF02EC"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 xml:space="preserve">Oświadczam, że spełniam warunki udziału w postępowaniu określone przez zamawiającego w    Rozdziale 6 SWZ w  następującym zakresie: </w:t>
      </w:r>
    </w:p>
    <w:p w14:paraId="21B021AE" w14:textId="77777777" w:rsidR="00FA22B6" w:rsidRPr="009829E4" w:rsidRDefault="00FA22B6" w:rsidP="00FA22B6">
      <w:pPr>
        <w:keepNext/>
        <w:keepLines/>
        <w:spacing w:line="360" w:lineRule="auto"/>
        <w:ind w:right="-286"/>
        <w:jc w:val="both"/>
        <w:rPr>
          <w:rFonts w:ascii="Arial" w:hAnsi="Arial"/>
        </w:rPr>
      </w:pPr>
      <w:r w:rsidRPr="009829E4">
        <w:rPr>
          <w:rFonts w:ascii="Arial" w:hAnsi="Arial"/>
        </w:rPr>
        <w:t xml:space="preserve"> …………..…………………………………………………..…………………………………………………………………………………………………………………………………………</w:t>
      </w:r>
    </w:p>
    <w:p w14:paraId="7D08D31E" w14:textId="77777777" w:rsidR="00FA22B6" w:rsidRPr="009829E4" w:rsidRDefault="00FA22B6" w:rsidP="00FA22B6">
      <w:pPr>
        <w:keepNext/>
        <w:keepLines/>
        <w:shd w:val="clear" w:color="auto" w:fill="BFBFBF" w:themeFill="background1" w:themeFillShade="BF"/>
        <w:spacing w:after="120" w:line="360" w:lineRule="auto"/>
        <w:ind w:right="-2"/>
        <w:jc w:val="both"/>
        <w:rPr>
          <w:rFonts w:asciiTheme="majorHAnsi" w:hAnsiTheme="majorHAnsi" w:cstheme="majorHAnsi"/>
        </w:rPr>
      </w:pPr>
      <w:r w:rsidRPr="009829E4">
        <w:rPr>
          <w:rFonts w:asciiTheme="majorHAnsi" w:hAnsiTheme="majorHAnsi" w:cstheme="majorHAnsi"/>
          <w:b/>
        </w:rPr>
        <w:t>INFORMACJA W ZWIĄZKU Z POLEGANIEM NA ZDOLNOŚCIACH LUB SYTUACJI PODMIOTÓW UDOSTEPNIAJĄCYCH ZASOBY</w:t>
      </w:r>
      <w:r w:rsidRPr="009829E4">
        <w:rPr>
          <w:rFonts w:asciiTheme="majorHAnsi" w:hAnsiTheme="majorHAnsi" w:cstheme="majorHAnsi"/>
        </w:rPr>
        <w:t xml:space="preserve">: </w:t>
      </w:r>
    </w:p>
    <w:p w14:paraId="56982DF8" w14:textId="77777777" w:rsidR="00FA22B6" w:rsidRPr="009829E4" w:rsidRDefault="00FA22B6" w:rsidP="00FA22B6">
      <w:pPr>
        <w:keepNext/>
        <w:keepLines/>
        <w:spacing w:after="120" w:line="360" w:lineRule="auto"/>
        <w:jc w:val="both"/>
        <w:rPr>
          <w:rFonts w:asciiTheme="majorHAnsi" w:hAnsiTheme="majorHAnsi" w:cstheme="majorHAnsi"/>
        </w:rPr>
      </w:pPr>
      <w:r w:rsidRPr="009829E4">
        <w:rPr>
          <w:rFonts w:asciiTheme="majorHAnsi" w:hAnsiTheme="majorHAnsi" w:cstheme="majorHAnsi"/>
        </w:rPr>
        <w:t>Oświadczam, że w celu wykazania spełniania warunków udziału w postępowaniu, określonych przez zamawiającego w Rozdziale 6 SWZ polegam na zdolnościach lub sytuacji następującego/</w:t>
      </w:r>
      <w:proofErr w:type="spellStart"/>
      <w:r w:rsidRPr="009829E4">
        <w:rPr>
          <w:rFonts w:asciiTheme="majorHAnsi" w:hAnsiTheme="majorHAnsi" w:cstheme="majorHAnsi"/>
        </w:rPr>
        <w:t>ych</w:t>
      </w:r>
      <w:proofErr w:type="spellEnd"/>
      <w:r w:rsidRPr="009829E4">
        <w:rPr>
          <w:rFonts w:asciiTheme="majorHAnsi" w:hAnsiTheme="majorHAnsi" w:cstheme="majorHAnsi"/>
        </w:rPr>
        <w:t xml:space="preserve"> podmiotu/ów udostępniających zasoby: </w:t>
      </w:r>
      <w:r w:rsidRPr="009829E4">
        <w:rPr>
          <w:rFonts w:asciiTheme="majorHAnsi" w:hAnsiTheme="majorHAnsi" w:cstheme="majorHAnsi"/>
          <w:i/>
        </w:rPr>
        <w:t xml:space="preserve">(wskazać nazwę/y podmiotu/ów) </w:t>
      </w:r>
    </w:p>
    <w:p w14:paraId="2728578A" w14:textId="77777777" w:rsidR="00FA22B6" w:rsidRPr="009829E4" w:rsidRDefault="00FA22B6" w:rsidP="00FA22B6">
      <w:pPr>
        <w:keepNext/>
        <w:keepLines/>
        <w:spacing w:after="120" w:line="360" w:lineRule="auto"/>
        <w:jc w:val="both"/>
        <w:rPr>
          <w:rFonts w:asciiTheme="majorHAnsi" w:hAnsiTheme="majorHAnsi" w:cstheme="majorHAnsi"/>
        </w:rPr>
      </w:pPr>
      <w:r w:rsidRPr="009829E4">
        <w:rPr>
          <w:rFonts w:asciiTheme="majorHAnsi" w:hAnsiTheme="majorHAnsi" w:cstheme="majorHAnsi"/>
        </w:rPr>
        <w:t>………………………..………………………………………………………….…………………………….…… w następującym zakresie: ……………………………………………………………………………………………………………..…………………….</w:t>
      </w:r>
    </w:p>
    <w:p w14:paraId="51B317CF" w14:textId="77777777" w:rsidR="00FA22B6" w:rsidRPr="009829E4" w:rsidRDefault="00FA22B6" w:rsidP="00FA22B6">
      <w:pPr>
        <w:keepNext/>
        <w:keepLines/>
        <w:spacing w:line="360" w:lineRule="auto"/>
        <w:jc w:val="both"/>
        <w:rPr>
          <w:rFonts w:asciiTheme="majorHAnsi" w:hAnsiTheme="majorHAnsi" w:cstheme="majorHAnsi"/>
        </w:rPr>
      </w:pPr>
      <w:r w:rsidRPr="009829E4">
        <w:rPr>
          <w:rFonts w:asciiTheme="majorHAnsi" w:hAnsiTheme="majorHAnsi" w:cstheme="majorHAnsi"/>
          <w:i/>
        </w:rPr>
        <w:t xml:space="preserve">(określić odpowiedni zakres udostępnianych zasobów dla wskazanego podmiotu). </w:t>
      </w:r>
    </w:p>
    <w:p w14:paraId="5EA52F66" w14:textId="77777777" w:rsidR="00FA22B6" w:rsidRPr="009829E4" w:rsidRDefault="00FA22B6" w:rsidP="00FA22B6">
      <w:pPr>
        <w:keepNext/>
        <w:keepLines/>
        <w:shd w:val="clear" w:color="auto" w:fill="BFBFBF" w:themeFill="background1" w:themeFillShade="BF"/>
        <w:spacing w:line="360" w:lineRule="auto"/>
        <w:ind w:right="-2"/>
        <w:jc w:val="both"/>
        <w:rPr>
          <w:rFonts w:asciiTheme="majorHAnsi" w:hAnsiTheme="majorHAnsi" w:cstheme="majorHAnsi"/>
          <w:b/>
        </w:rPr>
      </w:pPr>
      <w:r w:rsidRPr="009829E4">
        <w:rPr>
          <w:rFonts w:asciiTheme="majorHAnsi" w:hAnsiTheme="majorHAnsi" w:cstheme="majorHAnsi"/>
          <w:b/>
        </w:rPr>
        <w:t>OŚWIADCZENIE DOTYCZĄCE PODANYCH INFORMACJI:</w:t>
      </w:r>
    </w:p>
    <w:p w14:paraId="021835AC" w14:textId="77777777" w:rsidR="00FA22B6" w:rsidRPr="009829E4" w:rsidRDefault="00FA22B6" w:rsidP="00FA22B6">
      <w:pPr>
        <w:keepNext/>
        <w:keepLines/>
        <w:spacing w:line="360" w:lineRule="auto"/>
        <w:ind w:right="-286"/>
        <w:jc w:val="both"/>
        <w:rPr>
          <w:rFonts w:asciiTheme="majorHAnsi" w:hAnsiTheme="majorHAnsi" w:cstheme="majorHAnsi"/>
        </w:rPr>
      </w:pPr>
    </w:p>
    <w:p w14:paraId="75CFC440" w14:textId="77777777" w:rsidR="00FA22B6" w:rsidRPr="009829E4" w:rsidRDefault="00FA22B6" w:rsidP="00FA22B6">
      <w:pPr>
        <w:keepNext/>
        <w:keepLines/>
        <w:spacing w:line="360" w:lineRule="auto"/>
        <w:ind w:right="-2"/>
        <w:jc w:val="both"/>
        <w:rPr>
          <w:rFonts w:asciiTheme="majorHAnsi" w:hAnsiTheme="majorHAnsi" w:cstheme="majorHAnsi"/>
        </w:rPr>
      </w:pPr>
      <w:r w:rsidRPr="009829E4">
        <w:rPr>
          <w:rFonts w:asciiTheme="majorHAnsi" w:hAnsiTheme="majorHAnsi" w:cstheme="majorHAnsi"/>
        </w:rPr>
        <w:t xml:space="preserve">Oświadczam, że wszystkie informacje podane w powyższych oświadczeniach są aktualne </w:t>
      </w:r>
      <w:r w:rsidRPr="009829E4">
        <w:rPr>
          <w:rFonts w:asciiTheme="majorHAnsi" w:hAnsiTheme="majorHAnsi" w:cstheme="majorHAnsi"/>
        </w:rPr>
        <w:br/>
        <w:t>i zgodne z prawdą oraz zostały przedstawione z pełną świadomością konsekwencji wprowadzenia zamawiającego w błąd przy przedstawianiu informacji.</w:t>
      </w:r>
    </w:p>
    <w:p w14:paraId="3EA8B101" w14:textId="77777777" w:rsidR="00FA22B6" w:rsidRPr="009829E4" w:rsidRDefault="00FA22B6" w:rsidP="00FA22B6">
      <w:pPr>
        <w:keepNext/>
        <w:keepLines/>
        <w:shd w:val="clear" w:color="auto" w:fill="BFBFBF" w:themeFill="background1" w:themeFillShade="BF"/>
        <w:spacing w:after="120" w:line="360" w:lineRule="auto"/>
        <w:jc w:val="both"/>
        <w:rPr>
          <w:rFonts w:asciiTheme="majorHAnsi" w:hAnsiTheme="majorHAnsi" w:cstheme="majorHAnsi"/>
          <w:b/>
        </w:rPr>
      </w:pPr>
      <w:r w:rsidRPr="009829E4">
        <w:rPr>
          <w:rFonts w:asciiTheme="majorHAnsi" w:hAnsiTheme="majorHAnsi" w:cstheme="majorHAnsi"/>
          <w:b/>
        </w:rPr>
        <w:t>INFORMACJA DOTYCZĄCA DOSTĘPU DO PODMIOTOWYCH ŚRODKÓW DOWODOWYCH:</w:t>
      </w:r>
    </w:p>
    <w:p w14:paraId="689B578A" w14:textId="77777777" w:rsidR="00FA22B6" w:rsidRPr="009829E4" w:rsidRDefault="00FA22B6" w:rsidP="00FA22B6">
      <w:pPr>
        <w:keepNext/>
        <w:keepLines/>
        <w:spacing w:after="120" w:line="360" w:lineRule="auto"/>
        <w:jc w:val="both"/>
        <w:rPr>
          <w:rFonts w:asciiTheme="majorHAnsi" w:hAnsiTheme="majorHAnsi" w:cstheme="majorHAnsi"/>
        </w:rPr>
      </w:pPr>
      <w:r w:rsidRPr="009829E4">
        <w:rPr>
          <w:rFonts w:asciiTheme="majorHAnsi" w:hAnsiTheme="majorHAnsi" w:cstheme="majorHAnsi"/>
        </w:rPr>
        <w:t>Wskazuję następujące podmiotowe środki dowodowe, które można uzyskać za pomocą bezpłatnych i ogólnodostępnych baz danych, oraz dane umożliwiające dostęp do tych środków:</w:t>
      </w:r>
    </w:p>
    <w:p w14:paraId="2A7A43B8" w14:textId="77777777" w:rsidR="00FA22B6" w:rsidRPr="009829E4" w:rsidRDefault="00FA22B6" w:rsidP="00FA22B6">
      <w:pPr>
        <w:keepNext/>
        <w:keepLines/>
        <w:spacing w:line="360" w:lineRule="auto"/>
        <w:jc w:val="both"/>
        <w:rPr>
          <w:rFonts w:asciiTheme="majorHAnsi" w:hAnsiTheme="majorHAnsi" w:cstheme="majorHAnsi"/>
        </w:rPr>
      </w:pPr>
      <w:r w:rsidRPr="009829E4">
        <w:rPr>
          <w:rFonts w:asciiTheme="majorHAnsi" w:hAnsiTheme="majorHAnsi" w:cstheme="majorHAnsi"/>
        </w:rPr>
        <w:t>1) ......................................................................................................................................................</w:t>
      </w:r>
    </w:p>
    <w:p w14:paraId="2F84A39D" w14:textId="77777777" w:rsidR="00FA22B6" w:rsidRPr="009829E4" w:rsidRDefault="00FA22B6" w:rsidP="00FA22B6">
      <w:pPr>
        <w:keepNext/>
        <w:keepLines/>
        <w:spacing w:line="360" w:lineRule="auto"/>
        <w:jc w:val="both"/>
        <w:rPr>
          <w:rFonts w:asciiTheme="majorHAnsi" w:hAnsiTheme="majorHAnsi" w:cstheme="majorHAnsi"/>
          <w:sz w:val="20"/>
          <w:szCs w:val="20"/>
        </w:rPr>
      </w:pPr>
      <w:r w:rsidRPr="009829E4">
        <w:rPr>
          <w:rFonts w:asciiTheme="majorHAnsi" w:hAnsiTheme="majorHAnsi" w:cstheme="majorHAnsi"/>
          <w:i/>
          <w:sz w:val="20"/>
          <w:szCs w:val="20"/>
        </w:rPr>
        <w:t>(wskazać podmiotowy środek dowodowy, adres internetowy, wydający urząd lub organ, dokładne dane referencyjne dokumentacji)</w:t>
      </w:r>
    </w:p>
    <w:p w14:paraId="0E85999A" w14:textId="77777777" w:rsidR="00FA22B6" w:rsidRPr="009829E4" w:rsidRDefault="00FA22B6" w:rsidP="00FA22B6">
      <w:pPr>
        <w:keepNext/>
        <w:keepLines/>
        <w:spacing w:line="360" w:lineRule="auto"/>
        <w:jc w:val="both"/>
        <w:rPr>
          <w:rFonts w:asciiTheme="majorHAnsi" w:hAnsiTheme="majorHAnsi" w:cstheme="majorHAnsi"/>
        </w:rPr>
      </w:pPr>
      <w:r w:rsidRPr="009829E4">
        <w:rPr>
          <w:rFonts w:asciiTheme="majorHAnsi" w:hAnsiTheme="majorHAnsi" w:cstheme="majorHAnsi"/>
        </w:rPr>
        <w:t>2) .......................................................................................................................................................</w:t>
      </w:r>
    </w:p>
    <w:p w14:paraId="36625B13" w14:textId="77777777" w:rsidR="00FA22B6" w:rsidRPr="009829E4" w:rsidRDefault="00FA22B6" w:rsidP="00FA22B6">
      <w:pPr>
        <w:keepNext/>
        <w:keepLines/>
        <w:spacing w:line="360" w:lineRule="auto"/>
        <w:jc w:val="both"/>
        <w:rPr>
          <w:rFonts w:ascii="Calibri Light" w:hAnsi="Calibri Light" w:cs="Calibri Light"/>
          <w:b/>
          <w:sz w:val="20"/>
          <w:szCs w:val="20"/>
        </w:rPr>
      </w:pPr>
      <w:r w:rsidRPr="009829E4">
        <w:rPr>
          <w:rFonts w:asciiTheme="majorHAnsi" w:hAnsiTheme="majorHAnsi" w:cstheme="majorHAnsi"/>
          <w:i/>
          <w:sz w:val="20"/>
          <w:szCs w:val="20"/>
        </w:rPr>
        <w:t>(wskazać podmiotowy środek dowodowy, adres internetowy, wydający urząd lub organ, dokładne dane referencyjne dokumentacji)</w:t>
      </w:r>
    </w:p>
    <w:p w14:paraId="764CAF3B" w14:textId="77777777" w:rsidR="00FA22B6" w:rsidRDefault="00FA22B6" w:rsidP="00FA22B6">
      <w:pPr>
        <w:keepNext/>
        <w:keepLines/>
        <w:spacing w:after="120"/>
        <w:ind w:right="-284"/>
        <w:rPr>
          <w:rFonts w:ascii="Calibri Light" w:hAnsi="Calibri Light" w:cs="Calibri Light"/>
          <w:b/>
        </w:rPr>
      </w:pPr>
    </w:p>
    <w:p w14:paraId="76EB67A3" w14:textId="77777777" w:rsidR="00FA22B6" w:rsidRPr="009829E4" w:rsidRDefault="00FA22B6" w:rsidP="00FA22B6">
      <w:pPr>
        <w:keepNext/>
        <w:keepLines/>
        <w:spacing w:after="120"/>
        <w:ind w:right="-284"/>
        <w:rPr>
          <w:rFonts w:ascii="Calibri Light" w:hAnsi="Calibri Light" w:cs="Calibri Light"/>
          <w:b/>
        </w:rPr>
      </w:pPr>
      <w:r w:rsidRPr="009829E4">
        <w:rPr>
          <w:rFonts w:ascii="Calibri Light" w:hAnsi="Calibri Light" w:cs="Calibri Light"/>
          <w:b/>
        </w:rPr>
        <w:lastRenderedPageBreak/>
        <w:t>Zamawiający:</w:t>
      </w:r>
    </w:p>
    <w:p w14:paraId="3FF3C623"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MIASTO RADOMSKO</w:t>
      </w:r>
    </w:p>
    <w:p w14:paraId="0604F22D"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97-500 Radomsko ul. Tysiąclecia 5</w:t>
      </w:r>
    </w:p>
    <w:p w14:paraId="06CB6A70"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 xml:space="preserve">w imieniu i na rzecz, którego działa </w:t>
      </w:r>
    </w:p>
    <w:p w14:paraId="44BF061B"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MIEJSKI OŚRODEK SPORTU I REKREACJI W RADOMSKU</w:t>
      </w:r>
    </w:p>
    <w:p w14:paraId="6F5A1538"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97-500 Radomsko ul. Leszka Czarnego 22</w:t>
      </w:r>
    </w:p>
    <w:p w14:paraId="6DECF642"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p>
    <w:p w14:paraId="36B037FD" w14:textId="77777777" w:rsidR="00FA22B6" w:rsidRPr="009829E4" w:rsidRDefault="00FA22B6" w:rsidP="00FA22B6">
      <w:pPr>
        <w:keepNext/>
        <w:keepLines/>
        <w:spacing w:after="120"/>
        <w:ind w:right="-286"/>
        <w:jc w:val="both"/>
        <w:rPr>
          <w:rFonts w:ascii="Calibri Light" w:hAnsi="Calibri Light" w:cs="Calibri Light"/>
          <w:b/>
        </w:rPr>
      </w:pPr>
      <w:r w:rsidRPr="009829E4">
        <w:rPr>
          <w:rFonts w:ascii="Calibri Light" w:hAnsi="Calibri Light" w:cs="Calibri Light"/>
          <w:b/>
        </w:rPr>
        <w:t>Wykonawca:</w:t>
      </w:r>
    </w:p>
    <w:p w14:paraId="2160C20C"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rPr>
        <w:t>……..…………………………………………</w:t>
      </w:r>
      <w:r w:rsidRPr="009829E4">
        <w:rPr>
          <w:rFonts w:ascii="Calibri Light" w:hAnsi="Calibri Light" w:cs="Calibri Light"/>
        </w:rPr>
        <w:br/>
        <w:t>……..…………………………………………</w:t>
      </w:r>
      <w:r w:rsidRPr="009829E4">
        <w:rPr>
          <w:rFonts w:ascii="Calibri Light" w:hAnsi="Calibri Light" w:cs="Calibri Light"/>
        </w:rPr>
        <w:br/>
        <w:t>……..…………………………………………</w:t>
      </w:r>
      <w:r w:rsidRPr="009829E4">
        <w:rPr>
          <w:rFonts w:ascii="Calibri Light" w:hAnsi="Calibri Light" w:cs="Calibri Light"/>
        </w:rPr>
        <w:br/>
      </w:r>
      <w:r w:rsidRPr="009829E4">
        <w:rPr>
          <w:rFonts w:ascii="Calibri Light" w:hAnsi="Calibri Light" w:cs="Calibri Light"/>
          <w:i/>
        </w:rPr>
        <w:t>(pełna nazwa/firma, adres,</w:t>
      </w:r>
    </w:p>
    <w:p w14:paraId="180117BC"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i/>
        </w:rPr>
        <w:t>w zależności od podmiotu: NIP/PESEL, KRS/</w:t>
      </w:r>
      <w:proofErr w:type="spellStart"/>
      <w:r w:rsidRPr="009829E4">
        <w:rPr>
          <w:rFonts w:ascii="Calibri Light" w:hAnsi="Calibri Light" w:cs="Calibri Light"/>
          <w:i/>
        </w:rPr>
        <w:t>CEiDG</w:t>
      </w:r>
      <w:proofErr w:type="spellEnd"/>
      <w:r w:rsidRPr="009829E4">
        <w:rPr>
          <w:rFonts w:ascii="Calibri Light" w:hAnsi="Calibri Light" w:cs="Calibri Light"/>
          <w:i/>
        </w:rPr>
        <w:t>)</w:t>
      </w:r>
    </w:p>
    <w:p w14:paraId="7CF844CF" w14:textId="77777777" w:rsidR="00FA22B6" w:rsidRPr="009829E4" w:rsidRDefault="00FA22B6" w:rsidP="00FA22B6">
      <w:pPr>
        <w:keepNext/>
        <w:keepLines/>
        <w:spacing w:before="120" w:after="120" w:line="360" w:lineRule="auto"/>
        <w:ind w:right="-286"/>
        <w:jc w:val="both"/>
        <w:rPr>
          <w:rFonts w:ascii="Calibri Light" w:hAnsi="Calibri Light" w:cs="Calibri Light"/>
          <w:u w:val="single"/>
        </w:rPr>
      </w:pPr>
      <w:r w:rsidRPr="009829E4">
        <w:rPr>
          <w:rFonts w:ascii="Calibri Light" w:hAnsi="Calibri Light" w:cs="Calibri Light"/>
          <w:u w:val="single"/>
        </w:rPr>
        <w:t>reprezentowany przez:</w:t>
      </w:r>
    </w:p>
    <w:p w14:paraId="5B74BE45"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rPr>
        <w:t>……..…………………………………………</w:t>
      </w:r>
    </w:p>
    <w:p w14:paraId="28B44DAF"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i/>
        </w:rPr>
        <w:t>(imię, nazwisko, stanowisko/podstawa do reprezentacji)</w:t>
      </w:r>
    </w:p>
    <w:p w14:paraId="28150CA4" w14:textId="77777777" w:rsidR="00FA22B6" w:rsidRPr="009829E4" w:rsidRDefault="00FA22B6" w:rsidP="00FA22B6">
      <w:pPr>
        <w:pStyle w:val="Nagwek2"/>
        <w:spacing w:before="120" w:after="120" w:line="360" w:lineRule="auto"/>
        <w:ind w:right="-286"/>
        <w:jc w:val="center"/>
        <w:rPr>
          <w:rFonts w:cstheme="majorHAnsi"/>
          <w:color w:val="auto"/>
          <w:sz w:val="24"/>
          <w:szCs w:val="24"/>
          <w:u w:val="single"/>
        </w:rPr>
      </w:pPr>
      <w:r w:rsidRPr="009829E4">
        <w:rPr>
          <w:rFonts w:cstheme="majorHAnsi"/>
          <w:color w:val="auto"/>
          <w:sz w:val="24"/>
          <w:szCs w:val="24"/>
          <w:u w:val="single"/>
        </w:rPr>
        <w:t>Oświadczenie</w:t>
      </w:r>
    </w:p>
    <w:p w14:paraId="4A92AFCB" w14:textId="77777777" w:rsidR="00FA22B6" w:rsidRPr="009829E4" w:rsidRDefault="00FA22B6" w:rsidP="00FA22B6">
      <w:pPr>
        <w:keepNext/>
        <w:keepLines/>
        <w:spacing w:line="360" w:lineRule="auto"/>
        <w:ind w:right="-286"/>
        <w:jc w:val="center"/>
        <w:rPr>
          <w:rFonts w:asciiTheme="majorHAnsi" w:hAnsiTheme="majorHAnsi" w:cstheme="majorHAnsi"/>
          <w:b/>
        </w:rPr>
      </w:pPr>
      <w:r w:rsidRPr="009829E4">
        <w:rPr>
          <w:rFonts w:asciiTheme="majorHAnsi" w:hAnsiTheme="majorHAnsi" w:cstheme="majorHAnsi"/>
          <w:b/>
        </w:rPr>
        <w:t xml:space="preserve">składane na podstawie art. 125 ust. 1 ustawy z dnia 11 września 2019 r. </w:t>
      </w:r>
    </w:p>
    <w:p w14:paraId="786ECBC5" w14:textId="77777777" w:rsidR="00FA22B6" w:rsidRPr="009829E4" w:rsidRDefault="00FA22B6" w:rsidP="00FA22B6">
      <w:pPr>
        <w:keepNext/>
        <w:keepLines/>
        <w:spacing w:line="360" w:lineRule="auto"/>
        <w:ind w:right="-286"/>
        <w:jc w:val="center"/>
        <w:rPr>
          <w:rFonts w:asciiTheme="majorHAnsi" w:hAnsiTheme="majorHAnsi" w:cstheme="majorHAnsi"/>
          <w:b/>
        </w:rPr>
      </w:pPr>
      <w:r w:rsidRPr="009829E4">
        <w:rPr>
          <w:rFonts w:asciiTheme="majorHAnsi" w:hAnsiTheme="majorHAnsi" w:cstheme="majorHAnsi"/>
          <w:b/>
        </w:rPr>
        <w:t>Prawo zamówień publicznych (dalej jako „</w:t>
      </w:r>
      <w:proofErr w:type="spellStart"/>
      <w:r w:rsidRPr="009829E4">
        <w:rPr>
          <w:rFonts w:asciiTheme="majorHAnsi" w:hAnsiTheme="majorHAnsi" w:cstheme="majorHAnsi"/>
          <w:b/>
        </w:rPr>
        <w:t>Pzp</w:t>
      </w:r>
      <w:proofErr w:type="spellEnd"/>
      <w:r w:rsidRPr="009829E4">
        <w:rPr>
          <w:rFonts w:asciiTheme="majorHAnsi" w:hAnsiTheme="majorHAnsi" w:cstheme="majorHAnsi"/>
          <w:b/>
        </w:rPr>
        <w:t xml:space="preserve">”), </w:t>
      </w:r>
    </w:p>
    <w:p w14:paraId="4D8C3A47" w14:textId="77777777" w:rsidR="00FA22B6" w:rsidRPr="009829E4" w:rsidRDefault="00FA22B6" w:rsidP="00FA22B6">
      <w:pPr>
        <w:keepNext/>
        <w:keepLines/>
        <w:spacing w:before="120" w:line="360" w:lineRule="auto"/>
        <w:ind w:right="-286"/>
        <w:jc w:val="center"/>
        <w:rPr>
          <w:rFonts w:asciiTheme="majorHAnsi" w:hAnsiTheme="majorHAnsi" w:cstheme="majorHAnsi"/>
          <w:b/>
          <w:u w:val="single"/>
        </w:rPr>
      </w:pPr>
      <w:r w:rsidRPr="009829E4">
        <w:rPr>
          <w:rFonts w:asciiTheme="majorHAnsi" w:hAnsiTheme="majorHAnsi" w:cstheme="majorHAnsi"/>
          <w:b/>
          <w:u w:val="single"/>
        </w:rPr>
        <w:t>DOTYCZĄCE PODSTAW WYKLUCZENIA Z POSTĘPOWANIA</w:t>
      </w:r>
    </w:p>
    <w:p w14:paraId="17A49D6C" w14:textId="77777777" w:rsidR="00FA22B6" w:rsidRPr="009829E4" w:rsidRDefault="00FA22B6" w:rsidP="00FA22B6">
      <w:pPr>
        <w:keepNext/>
        <w:keepLines/>
        <w:spacing w:after="120" w:line="360" w:lineRule="auto"/>
        <w:jc w:val="center"/>
        <w:rPr>
          <w:rFonts w:asciiTheme="majorHAnsi" w:hAnsiTheme="majorHAnsi" w:cstheme="majorHAnsi"/>
          <w:b/>
          <w:caps/>
          <w:u w:val="single"/>
        </w:rPr>
      </w:pPr>
      <w:r w:rsidRPr="009829E4">
        <w:rPr>
          <w:rFonts w:asciiTheme="majorHAnsi" w:hAnsiTheme="majorHAnsi" w:cstheme="majorHAnsi"/>
          <w:b/>
          <w:u w:val="single"/>
        </w:rPr>
        <w:t xml:space="preserve">UWZGLĘDNIAJĄCE PRZESŁANKI WYKLUCZENIA Z ART. 7 UST. 1 USTAWY </w:t>
      </w:r>
      <w:r w:rsidRPr="009829E4">
        <w:rPr>
          <w:rFonts w:asciiTheme="majorHAnsi" w:hAnsiTheme="majorHAnsi" w:cstheme="majorHAnsi"/>
          <w:b/>
          <w:caps/>
          <w:u w:val="single"/>
        </w:rPr>
        <w:t>o szczególnych rozwiązaniach w zakresie przeciwdziałania wspieraniu agresji na Ukrainę oraz służących ochronie bezpieczeństwa narodowego</w:t>
      </w:r>
    </w:p>
    <w:p w14:paraId="2137F3BB" w14:textId="77777777" w:rsidR="00FA22B6" w:rsidRPr="009829E4" w:rsidRDefault="00FA22B6" w:rsidP="00FA22B6">
      <w:pPr>
        <w:keepNext/>
        <w:keepLines/>
        <w:spacing w:line="360" w:lineRule="auto"/>
        <w:ind w:right="-286"/>
        <w:jc w:val="center"/>
        <w:rPr>
          <w:rFonts w:asciiTheme="majorHAnsi" w:hAnsiTheme="majorHAnsi" w:cstheme="majorHAnsi"/>
          <w:b/>
          <w:bCs/>
        </w:rPr>
      </w:pPr>
      <w:r w:rsidRPr="009829E4">
        <w:rPr>
          <w:rFonts w:asciiTheme="majorHAnsi" w:hAnsiTheme="majorHAnsi" w:cstheme="majorHAnsi"/>
          <w:b/>
          <w:bCs/>
        </w:rPr>
        <w:t xml:space="preserve">składa wykonawca, każdy z wykonawców ubiegających się wspólnie o udzielenie zamówienia, </w:t>
      </w:r>
    </w:p>
    <w:p w14:paraId="7A8E08F3" w14:textId="77777777" w:rsidR="00FA22B6" w:rsidRPr="009829E4" w:rsidRDefault="00FA22B6" w:rsidP="00FA22B6">
      <w:pPr>
        <w:keepNext/>
        <w:keepLines/>
        <w:spacing w:line="360" w:lineRule="auto"/>
        <w:ind w:right="-286"/>
        <w:jc w:val="center"/>
        <w:rPr>
          <w:rFonts w:asciiTheme="majorHAnsi" w:hAnsiTheme="majorHAnsi" w:cstheme="majorHAnsi"/>
          <w:b/>
          <w:bCs/>
        </w:rPr>
      </w:pPr>
    </w:p>
    <w:p w14:paraId="35FA3F13" w14:textId="77777777" w:rsidR="00FA22B6" w:rsidRPr="009829E4" w:rsidRDefault="00FA22B6" w:rsidP="00FA22B6">
      <w:pPr>
        <w:keepNext/>
        <w:keepLines/>
        <w:spacing w:line="360" w:lineRule="auto"/>
        <w:ind w:right="-286" w:firstLine="709"/>
        <w:jc w:val="both"/>
        <w:rPr>
          <w:rFonts w:asciiTheme="majorHAnsi" w:hAnsiTheme="majorHAnsi" w:cstheme="majorHAnsi"/>
        </w:rPr>
      </w:pPr>
      <w:r w:rsidRPr="009829E4">
        <w:rPr>
          <w:rFonts w:asciiTheme="majorHAnsi" w:hAnsiTheme="majorHAnsi" w:cstheme="majorHAnsi"/>
        </w:rPr>
        <w:t xml:space="preserve">Na potrzeby postępowania o udzielenie zamówienia publicznego prowadzonego </w:t>
      </w:r>
      <w:r w:rsidRPr="009829E4">
        <w:rPr>
          <w:rFonts w:asciiTheme="majorHAnsi" w:hAnsiTheme="majorHAnsi" w:cstheme="majorHAnsi"/>
        </w:rPr>
        <w:br/>
        <w:t xml:space="preserve">pn.  </w:t>
      </w:r>
      <w:r w:rsidRPr="009829E4">
        <w:rPr>
          <w:rFonts w:asciiTheme="majorHAnsi" w:hAnsiTheme="majorHAnsi" w:cstheme="majorHAnsi"/>
          <w:i/>
          <w:iCs/>
        </w:rPr>
        <w:t xml:space="preserve">„Świadczenie usług kompleksowego utrzymania czystości kompleksu obiektów sportowo - rekreacyjnych </w:t>
      </w:r>
      <w:proofErr w:type="spellStart"/>
      <w:r w:rsidRPr="009829E4">
        <w:rPr>
          <w:rFonts w:asciiTheme="majorHAnsi" w:hAnsiTheme="majorHAnsi" w:cstheme="majorHAnsi"/>
          <w:i/>
          <w:iCs/>
        </w:rPr>
        <w:t>Aquara</w:t>
      </w:r>
      <w:proofErr w:type="spellEnd"/>
      <w:r w:rsidRPr="009829E4">
        <w:rPr>
          <w:rFonts w:asciiTheme="majorHAnsi" w:hAnsiTheme="majorHAnsi" w:cstheme="majorHAnsi"/>
          <w:i/>
          <w:iCs/>
        </w:rPr>
        <w:t xml:space="preserve"> przy ul. Św. Jadwigi Królowej 22 w Radomsku</w:t>
      </w:r>
      <w:r>
        <w:rPr>
          <w:rFonts w:asciiTheme="majorHAnsi" w:hAnsiTheme="majorHAnsi" w:cstheme="majorHAnsi"/>
          <w:i/>
          <w:iCs/>
        </w:rPr>
        <w:t xml:space="preserve"> w 2025 roku</w:t>
      </w:r>
      <w:r w:rsidRPr="009829E4">
        <w:rPr>
          <w:rFonts w:asciiTheme="majorHAnsi" w:hAnsiTheme="majorHAnsi" w:cstheme="majorHAnsi"/>
          <w:i/>
          <w:iCs/>
        </w:rPr>
        <w:t>”</w:t>
      </w:r>
      <w:r w:rsidRPr="009829E4" w:rsidDel="00A5221E">
        <w:rPr>
          <w:rFonts w:ascii="Calibri Light" w:hAnsi="Calibri Light" w:cs="Calibri Light"/>
        </w:rPr>
        <w:t xml:space="preserve"> </w:t>
      </w:r>
      <w:r w:rsidRPr="009829E4">
        <w:rPr>
          <w:rFonts w:asciiTheme="majorHAnsi" w:hAnsiTheme="majorHAnsi" w:cstheme="majorHAnsi"/>
          <w:i/>
        </w:rPr>
        <w:t xml:space="preserve">, </w:t>
      </w:r>
      <w:r w:rsidRPr="009829E4">
        <w:rPr>
          <w:rFonts w:asciiTheme="majorHAnsi" w:hAnsiTheme="majorHAnsi" w:cstheme="majorHAnsi"/>
        </w:rPr>
        <w:t>oświadczam,  co następuje:</w:t>
      </w:r>
    </w:p>
    <w:p w14:paraId="5C528BD9" w14:textId="77777777" w:rsidR="00FA22B6" w:rsidRPr="009829E4" w:rsidRDefault="00FA22B6" w:rsidP="00FA22B6">
      <w:pPr>
        <w:keepNext/>
        <w:keepLines/>
        <w:spacing w:line="360" w:lineRule="auto"/>
        <w:ind w:right="-286" w:firstLine="709"/>
        <w:jc w:val="both"/>
        <w:rPr>
          <w:rFonts w:asciiTheme="majorHAnsi" w:hAnsiTheme="majorHAnsi" w:cstheme="majorHAnsi"/>
          <w:i/>
          <w:iCs/>
        </w:rPr>
      </w:pPr>
    </w:p>
    <w:p w14:paraId="65CBFCC4" w14:textId="77777777" w:rsidR="00FA22B6" w:rsidRPr="009829E4" w:rsidRDefault="00FA22B6" w:rsidP="00FA22B6">
      <w:pPr>
        <w:keepNext/>
        <w:keepLines/>
        <w:shd w:val="clear" w:color="auto" w:fill="BFBFBF" w:themeFill="background1" w:themeFillShade="BF"/>
        <w:spacing w:line="360" w:lineRule="auto"/>
        <w:ind w:right="-286"/>
        <w:rPr>
          <w:rFonts w:asciiTheme="majorHAnsi" w:hAnsiTheme="majorHAnsi" w:cstheme="majorHAnsi"/>
          <w:b/>
        </w:rPr>
      </w:pPr>
      <w:r w:rsidRPr="009829E4">
        <w:rPr>
          <w:rFonts w:asciiTheme="majorHAnsi" w:hAnsiTheme="majorHAnsi" w:cstheme="majorHAnsi"/>
          <w:b/>
        </w:rPr>
        <w:t>OŚWIADCZENIA DOTYCZĄCE PODSTAW WYKLUCZENIA OKREŚLONYCH W USTAWIE PZP:</w:t>
      </w:r>
    </w:p>
    <w:p w14:paraId="5DACCB7C" w14:textId="77777777" w:rsidR="00FA22B6" w:rsidRPr="009829E4" w:rsidRDefault="00FA22B6" w:rsidP="00FA22B6">
      <w:pPr>
        <w:keepNext/>
        <w:keepLines/>
        <w:spacing w:line="360" w:lineRule="auto"/>
        <w:ind w:right="-286"/>
        <w:jc w:val="both"/>
        <w:rPr>
          <w:rFonts w:asciiTheme="majorHAnsi" w:hAnsiTheme="majorHAnsi" w:cstheme="majorHAnsi"/>
        </w:rPr>
      </w:pPr>
    </w:p>
    <w:p w14:paraId="49073D8C"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 xml:space="preserve">Oświadczam, że nie podlegam wykluczeniu z postępowania na podstawie </w:t>
      </w:r>
      <w:r w:rsidRPr="009829E4">
        <w:rPr>
          <w:rFonts w:asciiTheme="majorHAnsi" w:hAnsiTheme="majorHAnsi" w:cstheme="majorHAnsi"/>
        </w:rPr>
        <w:br/>
        <w:t xml:space="preserve">art. 108 ust.1 ustawy </w:t>
      </w:r>
      <w:proofErr w:type="spellStart"/>
      <w:r w:rsidRPr="009829E4">
        <w:rPr>
          <w:rFonts w:asciiTheme="majorHAnsi" w:hAnsiTheme="majorHAnsi" w:cstheme="majorHAnsi"/>
        </w:rPr>
        <w:t>Pzp</w:t>
      </w:r>
      <w:proofErr w:type="spellEnd"/>
      <w:r w:rsidRPr="009829E4">
        <w:rPr>
          <w:rFonts w:asciiTheme="majorHAnsi" w:hAnsiTheme="majorHAnsi" w:cstheme="majorHAnsi"/>
        </w:rPr>
        <w:t>.</w:t>
      </w:r>
    </w:p>
    <w:p w14:paraId="35D0F41C" w14:textId="77777777" w:rsidR="00FA22B6" w:rsidRPr="009829E4" w:rsidRDefault="00FA22B6" w:rsidP="00FA22B6">
      <w:pPr>
        <w:keepNext/>
        <w:keepLines/>
        <w:spacing w:line="360" w:lineRule="auto"/>
        <w:ind w:right="-286"/>
        <w:jc w:val="both"/>
        <w:rPr>
          <w:rFonts w:asciiTheme="majorHAnsi" w:hAnsiTheme="majorHAnsi" w:cstheme="majorHAnsi"/>
        </w:rPr>
      </w:pPr>
    </w:p>
    <w:p w14:paraId="2C319E41"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 xml:space="preserve">Oświadczam, że zachodzą w stosunku do mnie podstawy wykluczenia z postępowania na podstawie art. …………. </w:t>
      </w:r>
      <w:proofErr w:type="spellStart"/>
      <w:r w:rsidRPr="009829E4">
        <w:rPr>
          <w:rFonts w:asciiTheme="majorHAnsi" w:hAnsiTheme="majorHAnsi" w:cstheme="majorHAnsi"/>
        </w:rPr>
        <w:t>Pzp</w:t>
      </w:r>
      <w:proofErr w:type="spellEnd"/>
      <w:r w:rsidRPr="009829E4">
        <w:rPr>
          <w:rFonts w:asciiTheme="majorHAnsi" w:hAnsiTheme="majorHAnsi" w:cstheme="majorHAnsi"/>
        </w:rPr>
        <w:t xml:space="preserve"> </w:t>
      </w:r>
      <w:r w:rsidRPr="009829E4">
        <w:rPr>
          <w:rFonts w:asciiTheme="majorHAnsi" w:hAnsiTheme="majorHAnsi" w:cstheme="majorHAnsi"/>
          <w:i/>
        </w:rPr>
        <w:t xml:space="preserve">(podać mającą zastosowanie podstawę wykluczenia spośród wymienionych  w art. 108 ust. 1 pkt. 1, 2 i 5 ustawy </w:t>
      </w:r>
      <w:proofErr w:type="spellStart"/>
      <w:r w:rsidRPr="009829E4">
        <w:rPr>
          <w:rFonts w:asciiTheme="majorHAnsi" w:hAnsiTheme="majorHAnsi" w:cstheme="majorHAnsi"/>
          <w:i/>
        </w:rPr>
        <w:t>Pzp</w:t>
      </w:r>
      <w:proofErr w:type="spellEnd"/>
      <w:r w:rsidRPr="009829E4">
        <w:rPr>
          <w:rFonts w:asciiTheme="majorHAnsi" w:hAnsiTheme="majorHAnsi" w:cstheme="majorHAnsi"/>
          <w:i/>
        </w:rPr>
        <w:t xml:space="preserve"> ). </w:t>
      </w:r>
    </w:p>
    <w:p w14:paraId="0690F36A"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 (opisać stan faktyczny)</w:t>
      </w:r>
    </w:p>
    <w:p w14:paraId="01D6EE25" w14:textId="77777777" w:rsidR="00FA22B6" w:rsidRPr="009829E4" w:rsidRDefault="00FA22B6" w:rsidP="00FA22B6">
      <w:pPr>
        <w:keepNext/>
        <w:keepLines/>
        <w:spacing w:line="360" w:lineRule="auto"/>
        <w:ind w:right="-286"/>
        <w:jc w:val="both"/>
        <w:rPr>
          <w:rFonts w:asciiTheme="majorHAnsi" w:hAnsiTheme="majorHAnsi" w:cstheme="majorHAnsi"/>
          <w:i/>
        </w:rPr>
      </w:pPr>
    </w:p>
    <w:p w14:paraId="2D7AC39B"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 xml:space="preserve">Jednocześnie oświadczam, że w związku z ww. okolicznością, na podstawie art. 110 ust.2 ustawy </w:t>
      </w:r>
      <w:proofErr w:type="spellStart"/>
      <w:r w:rsidRPr="009829E4">
        <w:rPr>
          <w:rFonts w:asciiTheme="majorHAnsi" w:hAnsiTheme="majorHAnsi" w:cstheme="majorHAnsi"/>
        </w:rPr>
        <w:t>Pzp</w:t>
      </w:r>
      <w:proofErr w:type="spellEnd"/>
      <w:r w:rsidRPr="009829E4">
        <w:rPr>
          <w:rFonts w:asciiTheme="majorHAnsi" w:hAnsiTheme="majorHAnsi" w:cstheme="majorHAnsi"/>
        </w:rPr>
        <w:t xml:space="preserve"> podjąłem następujące środki naprawcze i zapobiegawcze: </w:t>
      </w:r>
    </w:p>
    <w:p w14:paraId="59AED3B2"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w:t>
      </w:r>
    </w:p>
    <w:p w14:paraId="22FC41F6"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w:t>
      </w:r>
    </w:p>
    <w:p w14:paraId="427B3C3B"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(opisać wyczerpująco i udowodnić podjęte czynności w celu odzyskania rzetelności)</w:t>
      </w:r>
    </w:p>
    <w:p w14:paraId="0CC27050" w14:textId="77777777" w:rsidR="00FA22B6" w:rsidRPr="009829E4" w:rsidRDefault="00FA22B6" w:rsidP="00FA22B6">
      <w:pPr>
        <w:pStyle w:val="Tekstpodstawowywcity"/>
        <w:keepNext/>
        <w:keepLines/>
        <w:ind w:left="0"/>
        <w:jc w:val="both"/>
        <w:rPr>
          <w:rFonts w:asciiTheme="majorHAnsi" w:hAnsiTheme="majorHAnsi" w:cstheme="majorHAnsi"/>
          <w:szCs w:val="24"/>
          <w:vertAlign w:val="superscript"/>
        </w:rPr>
      </w:pPr>
    </w:p>
    <w:p w14:paraId="1A5B6E7A" w14:textId="77777777" w:rsidR="00FA22B6" w:rsidRPr="009829E4" w:rsidRDefault="00FA22B6" w:rsidP="00FA22B6">
      <w:pPr>
        <w:keepNext/>
        <w:keepLines/>
        <w:shd w:val="clear" w:color="auto" w:fill="BFBFBF" w:themeFill="background1" w:themeFillShade="BF"/>
        <w:spacing w:line="360" w:lineRule="auto"/>
        <w:ind w:right="-286"/>
        <w:jc w:val="both"/>
        <w:rPr>
          <w:rFonts w:asciiTheme="majorHAnsi" w:hAnsiTheme="majorHAnsi" w:cstheme="majorHAnsi"/>
          <w:b/>
        </w:rPr>
      </w:pPr>
      <w:r w:rsidRPr="009829E4">
        <w:rPr>
          <w:rFonts w:asciiTheme="majorHAnsi" w:hAnsiTheme="majorHAnsi" w:cstheme="majorHAnsi"/>
          <w:b/>
        </w:rPr>
        <w:t>OŚWIADCZENIE DOTYCZĄCE PODSTAW WYKLUCZENIA OKREŚLONYCH W USTAWIE Z DNIA                              13 KWIETNIA 2022r. O SZCZEGÓLNYCH ROZWIĄZANIACH W ZAKRESIE PRZECIWDZIAŁANIA WSPIERANIU AGRESJI NA UKRAINĘ ORAZ SŁUŻĄCYCH OCHRONIE BEZPIECZEŃSTWA NARODOWEGO</w:t>
      </w:r>
    </w:p>
    <w:p w14:paraId="40AA07C0" w14:textId="77777777" w:rsidR="00FA22B6" w:rsidRPr="009829E4" w:rsidRDefault="00FA22B6" w:rsidP="00FA22B6">
      <w:pPr>
        <w:keepNext/>
        <w:keepLines/>
        <w:spacing w:before="120" w:after="120" w:line="360" w:lineRule="auto"/>
        <w:jc w:val="both"/>
        <w:rPr>
          <w:rFonts w:asciiTheme="majorHAnsi" w:hAnsiTheme="majorHAnsi" w:cstheme="majorHAnsi"/>
        </w:rPr>
      </w:pPr>
    </w:p>
    <w:p w14:paraId="55F82AE3" w14:textId="77777777" w:rsidR="00FA22B6" w:rsidRPr="009829E4" w:rsidRDefault="00FA22B6" w:rsidP="00FA22B6">
      <w:pPr>
        <w:keepNext/>
        <w:keepLines/>
        <w:spacing w:before="120" w:after="120" w:line="360" w:lineRule="auto"/>
        <w:ind w:right="-286"/>
        <w:jc w:val="both"/>
        <w:rPr>
          <w:rFonts w:ascii="Times New Roman" w:hAnsi="Times New Roman"/>
          <w:i/>
          <w:iCs/>
          <w:shd w:val="clear" w:color="auto" w:fill="FFFFFF"/>
          <w:lang w:eastAsia="pl-PL"/>
        </w:rPr>
      </w:pPr>
      <w:r w:rsidRPr="009829E4">
        <w:rPr>
          <w:rFonts w:asciiTheme="majorHAnsi" w:hAnsiTheme="majorHAnsi" w:cstheme="majorHAnsi"/>
        </w:rPr>
        <w:t xml:space="preserve">Oświadczam, że nie zachodzą w stosunku do mnie przesłanki wykluczenia z postępowania </w:t>
      </w:r>
      <w:r>
        <w:rPr>
          <w:rFonts w:asciiTheme="majorHAnsi" w:hAnsiTheme="majorHAnsi" w:cstheme="majorHAnsi"/>
        </w:rPr>
        <w:t xml:space="preserve">                          </w:t>
      </w:r>
      <w:r w:rsidRPr="009829E4">
        <w:rPr>
          <w:rFonts w:asciiTheme="majorHAnsi" w:hAnsiTheme="majorHAnsi" w:cstheme="majorHAnsi"/>
        </w:rPr>
        <w:t>na podstawie art. 7 ust. 1 ustawy z dnia 13 kwietnia 2022 r. o szczególnych rozwiązaniach w zakresie przeciwdziałania wspieraniu agresji na Ukrainę oraz służących ochronie bezpieczeństwa narodowego (</w:t>
      </w:r>
      <w:proofErr w:type="spellStart"/>
      <w:r>
        <w:rPr>
          <w:rFonts w:asciiTheme="majorHAnsi" w:hAnsiTheme="majorHAnsi" w:cstheme="majorHAnsi"/>
        </w:rPr>
        <w:t>t.j</w:t>
      </w:r>
      <w:proofErr w:type="spellEnd"/>
      <w:r>
        <w:rPr>
          <w:rFonts w:asciiTheme="majorHAnsi" w:hAnsiTheme="majorHAnsi" w:cstheme="majorHAnsi"/>
        </w:rPr>
        <w:t xml:space="preserve">. </w:t>
      </w:r>
      <w:r w:rsidRPr="009829E4">
        <w:rPr>
          <w:rFonts w:asciiTheme="majorHAnsi" w:hAnsiTheme="majorHAnsi" w:cstheme="majorHAnsi"/>
        </w:rPr>
        <w:t>Dz.U. z 202</w:t>
      </w:r>
      <w:r>
        <w:rPr>
          <w:rFonts w:asciiTheme="majorHAnsi" w:hAnsiTheme="majorHAnsi" w:cstheme="majorHAnsi"/>
        </w:rPr>
        <w:t>4</w:t>
      </w:r>
      <w:r w:rsidRPr="009829E4">
        <w:rPr>
          <w:rFonts w:asciiTheme="majorHAnsi" w:hAnsiTheme="majorHAnsi" w:cstheme="majorHAnsi"/>
        </w:rPr>
        <w:t xml:space="preserve">r. poz. </w:t>
      </w:r>
      <w:r>
        <w:rPr>
          <w:rFonts w:asciiTheme="majorHAnsi" w:hAnsiTheme="majorHAnsi" w:cstheme="majorHAnsi"/>
        </w:rPr>
        <w:t>507</w:t>
      </w:r>
      <w:r w:rsidRPr="009829E4">
        <w:rPr>
          <w:rFonts w:asciiTheme="majorHAnsi" w:hAnsiTheme="majorHAnsi" w:cstheme="majorHAnsi"/>
        </w:rPr>
        <w:t>).</w:t>
      </w:r>
    </w:p>
    <w:p w14:paraId="2C923403" w14:textId="77777777" w:rsidR="00FA22B6" w:rsidRPr="009829E4" w:rsidRDefault="00FA22B6" w:rsidP="00FA22B6">
      <w:pPr>
        <w:keepNext/>
        <w:keepLines/>
        <w:shd w:val="clear" w:color="auto" w:fill="BFBFBF" w:themeFill="background1" w:themeFillShade="BF"/>
        <w:spacing w:line="360" w:lineRule="auto"/>
        <w:ind w:right="-286"/>
        <w:jc w:val="both"/>
        <w:rPr>
          <w:rFonts w:asciiTheme="majorHAnsi" w:hAnsiTheme="majorHAnsi" w:cstheme="majorHAnsi"/>
          <w:b/>
        </w:rPr>
      </w:pPr>
      <w:r w:rsidRPr="009829E4">
        <w:rPr>
          <w:rFonts w:asciiTheme="majorHAnsi" w:hAnsiTheme="majorHAnsi" w:cstheme="majorHAnsi"/>
          <w:b/>
        </w:rPr>
        <w:t>OŚWIADCZENIE DOTYCZĄCE PODANYCH INFORMACJI:</w:t>
      </w:r>
    </w:p>
    <w:p w14:paraId="7FE21FFE" w14:textId="77777777" w:rsidR="00FA22B6" w:rsidRPr="009829E4" w:rsidRDefault="00FA22B6" w:rsidP="00FA22B6">
      <w:pPr>
        <w:keepNext/>
        <w:keepLines/>
        <w:spacing w:line="360" w:lineRule="auto"/>
        <w:ind w:right="-286"/>
        <w:jc w:val="both"/>
        <w:rPr>
          <w:rFonts w:asciiTheme="majorHAnsi" w:hAnsiTheme="majorHAnsi" w:cstheme="majorHAnsi"/>
          <w:b/>
        </w:rPr>
      </w:pPr>
    </w:p>
    <w:p w14:paraId="20F2495D"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 xml:space="preserve">Oświadczam, że wszystkie informacje podane w powyższych oświadczeniach są aktualne </w:t>
      </w:r>
      <w:r w:rsidRPr="009829E4">
        <w:rPr>
          <w:rFonts w:asciiTheme="majorHAnsi" w:hAnsiTheme="majorHAnsi" w:cstheme="majorHAnsi"/>
        </w:rPr>
        <w:br/>
        <w:t>i zgodne z prawdą oraz zostały przedstawione z pełną świadomością konsekwencji wprowadzenia zamawiającego w błąd przy przedstawianiu informacji.</w:t>
      </w:r>
    </w:p>
    <w:p w14:paraId="09F53274" w14:textId="77777777" w:rsidR="00FA22B6" w:rsidRPr="009829E4" w:rsidRDefault="00FA22B6" w:rsidP="00FA22B6">
      <w:pPr>
        <w:keepNext/>
        <w:keepLines/>
        <w:spacing w:line="360" w:lineRule="auto"/>
        <w:ind w:right="-286"/>
        <w:jc w:val="both"/>
        <w:rPr>
          <w:rFonts w:asciiTheme="majorHAnsi" w:hAnsiTheme="majorHAnsi" w:cstheme="majorHAnsi"/>
        </w:rPr>
      </w:pPr>
    </w:p>
    <w:p w14:paraId="1E9D526D" w14:textId="77777777" w:rsidR="00FA22B6" w:rsidRPr="009829E4" w:rsidRDefault="00FA22B6" w:rsidP="00FA22B6">
      <w:pPr>
        <w:keepNext/>
        <w:keepLines/>
        <w:spacing w:after="120"/>
        <w:ind w:right="-284"/>
        <w:rPr>
          <w:rFonts w:ascii="Calibri Light" w:hAnsi="Calibri Light" w:cs="Calibri Light"/>
          <w:b/>
        </w:rPr>
      </w:pPr>
      <w:r w:rsidRPr="009829E4">
        <w:rPr>
          <w:rFonts w:ascii="Calibri Light" w:hAnsi="Calibri Light" w:cs="Calibri Light"/>
          <w:b/>
        </w:rPr>
        <w:lastRenderedPageBreak/>
        <w:t>Zamawiający:</w:t>
      </w:r>
    </w:p>
    <w:p w14:paraId="146FE19D"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MIASTO RADOMSKO</w:t>
      </w:r>
    </w:p>
    <w:p w14:paraId="232EF87D"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97-500 Radomsko ul. Tysiąclecia 5</w:t>
      </w:r>
    </w:p>
    <w:p w14:paraId="5BFF8C94"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 xml:space="preserve">w imieniu i na rzecz, którego działa </w:t>
      </w:r>
    </w:p>
    <w:p w14:paraId="75C0FA4E"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MIEJSKI OŚRODEK SPORTU I REKREACJI W RADOMSKU</w:t>
      </w:r>
    </w:p>
    <w:p w14:paraId="074F7BCC"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r w:rsidRPr="009829E4">
        <w:rPr>
          <w:rFonts w:asciiTheme="majorHAnsi" w:hAnsiTheme="majorHAnsi" w:cstheme="majorHAnsi"/>
          <w:b/>
          <w:bCs/>
        </w:rPr>
        <w:t>97-500 Radomsko ul. Leszka Czarnego 22</w:t>
      </w:r>
    </w:p>
    <w:p w14:paraId="0F4D0586" w14:textId="77777777" w:rsidR="00FA22B6" w:rsidRPr="009829E4" w:rsidRDefault="00FA22B6" w:rsidP="00FA22B6">
      <w:pPr>
        <w:pStyle w:val="Akapitzlist3"/>
        <w:keepNext/>
        <w:keepLines/>
        <w:spacing w:after="0" w:line="240" w:lineRule="auto"/>
        <w:ind w:left="0"/>
        <w:jc w:val="both"/>
        <w:rPr>
          <w:rFonts w:asciiTheme="majorHAnsi" w:hAnsiTheme="majorHAnsi" w:cstheme="majorHAnsi"/>
          <w:b/>
          <w:bCs/>
        </w:rPr>
      </w:pPr>
    </w:p>
    <w:p w14:paraId="18D992F0" w14:textId="77777777" w:rsidR="00FA22B6" w:rsidRPr="009829E4" w:rsidRDefault="00FA22B6" w:rsidP="00FA22B6">
      <w:pPr>
        <w:keepNext/>
        <w:keepLines/>
        <w:spacing w:after="120"/>
        <w:ind w:right="-286"/>
        <w:jc w:val="both"/>
        <w:rPr>
          <w:rFonts w:ascii="Calibri Light" w:hAnsi="Calibri Light" w:cs="Calibri Light"/>
          <w:b/>
        </w:rPr>
      </w:pPr>
      <w:r w:rsidRPr="009829E4">
        <w:rPr>
          <w:rFonts w:ascii="Calibri Light" w:hAnsi="Calibri Light" w:cs="Calibri Light"/>
          <w:b/>
        </w:rPr>
        <w:t>Wykonawca:</w:t>
      </w:r>
    </w:p>
    <w:p w14:paraId="6DE6CFEF"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rPr>
        <w:t>……..…………………………………………</w:t>
      </w:r>
      <w:r w:rsidRPr="009829E4">
        <w:rPr>
          <w:rFonts w:ascii="Calibri Light" w:hAnsi="Calibri Light" w:cs="Calibri Light"/>
        </w:rPr>
        <w:br/>
        <w:t>……..…………………………………………</w:t>
      </w:r>
      <w:r w:rsidRPr="009829E4">
        <w:rPr>
          <w:rFonts w:ascii="Calibri Light" w:hAnsi="Calibri Light" w:cs="Calibri Light"/>
        </w:rPr>
        <w:br/>
        <w:t>……..…………………………………………</w:t>
      </w:r>
      <w:r w:rsidRPr="009829E4">
        <w:rPr>
          <w:rFonts w:ascii="Calibri Light" w:hAnsi="Calibri Light" w:cs="Calibri Light"/>
        </w:rPr>
        <w:br/>
      </w:r>
      <w:r w:rsidRPr="009829E4">
        <w:rPr>
          <w:rFonts w:ascii="Calibri Light" w:hAnsi="Calibri Light" w:cs="Calibri Light"/>
          <w:i/>
        </w:rPr>
        <w:t>(pełna nazwa/firma, adres,</w:t>
      </w:r>
    </w:p>
    <w:p w14:paraId="4AC4005B"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i/>
        </w:rPr>
        <w:t>w zależności od podmiotu: NIP/PESEL, KRS/</w:t>
      </w:r>
      <w:proofErr w:type="spellStart"/>
      <w:r w:rsidRPr="009829E4">
        <w:rPr>
          <w:rFonts w:ascii="Calibri Light" w:hAnsi="Calibri Light" w:cs="Calibri Light"/>
          <w:i/>
        </w:rPr>
        <w:t>CEiDG</w:t>
      </w:r>
      <w:proofErr w:type="spellEnd"/>
      <w:r w:rsidRPr="009829E4">
        <w:rPr>
          <w:rFonts w:ascii="Calibri Light" w:hAnsi="Calibri Light" w:cs="Calibri Light"/>
          <w:i/>
        </w:rPr>
        <w:t>)</w:t>
      </w:r>
    </w:p>
    <w:p w14:paraId="5C4E78B3" w14:textId="77777777" w:rsidR="00FA22B6" w:rsidRPr="009829E4" w:rsidRDefault="00FA22B6" w:rsidP="00FA22B6">
      <w:pPr>
        <w:keepNext/>
        <w:keepLines/>
        <w:spacing w:before="120" w:after="120" w:line="360" w:lineRule="auto"/>
        <w:ind w:right="-286"/>
        <w:jc w:val="both"/>
        <w:rPr>
          <w:rFonts w:ascii="Calibri Light" w:hAnsi="Calibri Light" w:cs="Calibri Light"/>
          <w:u w:val="single"/>
        </w:rPr>
      </w:pPr>
      <w:r w:rsidRPr="009829E4">
        <w:rPr>
          <w:rFonts w:ascii="Calibri Light" w:hAnsi="Calibri Light" w:cs="Calibri Light"/>
          <w:u w:val="single"/>
        </w:rPr>
        <w:t>reprezentowany przez:</w:t>
      </w:r>
    </w:p>
    <w:p w14:paraId="49795C78"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rPr>
        <w:t>……..…………………………………………</w:t>
      </w:r>
    </w:p>
    <w:p w14:paraId="4FDD4195" w14:textId="77777777" w:rsidR="00FA22B6" w:rsidRPr="009829E4" w:rsidRDefault="00FA22B6" w:rsidP="00FA22B6">
      <w:pPr>
        <w:keepNext/>
        <w:keepLines/>
        <w:ind w:right="-286"/>
        <w:jc w:val="both"/>
        <w:rPr>
          <w:rFonts w:ascii="Calibri Light" w:hAnsi="Calibri Light" w:cs="Calibri Light"/>
          <w:i/>
        </w:rPr>
      </w:pPr>
      <w:r w:rsidRPr="009829E4">
        <w:rPr>
          <w:rFonts w:ascii="Calibri Light" w:hAnsi="Calibri Light" w:cs="Calibri Light"/>
          <w:i/>
        </w:rPr>
        <w:t>(imię, nazwisko, stanowisko/podstawa do reprezentacji)</w:t>
      </w:r>
    </w:p>
    <w:p w14:paraId="7629D0BC" w14:textId="77777777" w:rsidR="00FA22B6" w:rsidRPr="009829E4" w:rsidRDefault="00FA22B6" w:rsidP="00FA22B6">
      <w:pPr>
        <w:pStyle w:val="Nagwek2"/>
        <w:spacing w:before="120" w:after="120" w:line="360" w:lineRule="auto"/>
        <w:ind w:right="-286"/>
        <w:rPr>
          <w:rFonts w:ascii="Calibri Light" w:hAnsi="Calibri Light" w:cs="Calibri Light"/>
          <w:color w:val="auto"/>
          <w:sz w:val="24"/>
          <w:szCs w:val="24"/>
        </w:rPr>
      </w:pPr>
    </w:p>
    <w:p w14:paraId="3D39B3CF" w14:textId="77777777" w:rsidR="00FA22B6" w:rsidRPr="009829E4" w:rsidRDefault="00FA22B6" w:rsidP="00FA22B6">
      <w:pPr>
        <w:pStyle w:val="Nagwek2"/>
        <w:spacing w:before="120" w:after="120" w:line="360" w:lineRule="auto"/>
        <w:ind w:right="-286"/>
        <w:jc w:val="center"/>
        <w:rPr>
          <w:rFonts w:cstheme="majorHAnsi"/>
          <w:color w:val="auto"/>
          <w:sz w:val="24"/>
          <w:szCs w:val="24"/>
          <w:u w:val="single"/>
        </w:rPr>
      </w:pPr>
      <w:r w:rsidRPr="009829E4">
        <w:rPr>
          <w:rFonts w:cstheme="majorHAnsi"/>
          <w:color w:val="auto"/>
          <w:sz w:val="24"/>
          <w:szCs w:val="24"/>
          <w:u w:val="single"/>
        </w:rPr>
        <w:t>Oświadczenie</w:t>
      </w:r>
    </w:p>
    <w:p w14:paraId="69B3DB3F" w14:textId="77777777" w:rsidR="00FA22B6" w:rsidRPr="009829E4" w:rsidRDefault="00FA22B6" w:rsidP="00FA22B6">
      <w:pPr>
        <w:keepNext/>
        <w:keepLines/>
        <w:spacing w:line="360" w:lineRule="auto"/>
        <w:ind w:right="-286"/>
        <w:jc w:val="center"/>
        <w:rPr>
          <w:rFonts w:asciiTheme="majorHAnsi" w:hAnsiTheme="majorHAnsi" w:cstheme="majorHAnsi"/>
          <w:b/>
        </w:rPr>
      </w:pPr>
      <w:r w:rsidRPr="009829E4">
        <w:rPr>
          <w:rFonts w:asciiTheme="majorHAnsi" w:hAnsiTheme="majorHAnsi" w:cstheme="majorHAnsi"/>
          <w:b/>
        </w:rPr>
        <w:t xml:space="preserve">składane na podstawie art. 125 ust. 5 ustawy z dnia 11 września 2019 r. </w:t>
      </w:r>
    </w:p>
    <w:p w14:paraId="33EEF1EE" w14:textId="77777777" w:rsidR="00FA22B6" w:rsidRPr="009829E4" w:rsidRDefault="00FA22B6" w:rsidP="00FA22B6">
      <w:pPr>
        <w:keepNext/>
        <w:keepLines/>
        <w:spacing w:line="360" w:lineRule="auto"/>
        <w:ind w:right="-286"/>
        <w:jc w:val="center"/>
        <w:rPr>
          <w:rFonts w:asciiTheme="majorHAnsi" w:hAnsiTheme="majorHAnsi" w:cstheme="majorHAnsi"/>
          <w:b/>
        </w:rPr>
      </w:pPr>
      <w:r w:rsidRPr="009829E4">
        <w:rPr>
          <w:rFonts w:asciiTheme="majorHAnsi" w:hAnsiTheme="majorHAnsi" w:cstheme="majorHAnsi"/>
          <w:b/>
        </w:rPr>
        <w:t>Prawo zamówień publicznych (dalej jako „</w:t>
      </w:r>
      <w:proofErr w:type="spellStart"/>
      <w:r w:rsidRPr="009829E4">
        <w:rPr>
          <w:rFonts w:asciiTheme="majorHAnsi" w:hAnsiTheme="majorHAnsi" w:cstheme="majorHAnsi"/>
          <w:b/>
        </w:rPr>
        <w:t>Pzp</w:t>
      </w:r>
      <w:proofErr w:type="spellEnd"/>
      <w:r w:rsidRPr="009829E4">
        <w:rPr>
          <w:rFonts w:asciiTheme="majorHAnsi" w:hAnsiTheme="majorHAnsi" w:cstheme="majorHAnsi"/>
          <w:b/>
        </w:rPr>
        <w:t xml:space="preserve">”), </w:t>
      </w:r>
    </w:p>
    <w:p w14:paraId="70C3FC78" w14:textId="77777777" w:rsidR="00FA22B6" w:rsidRPr="009829E4" w:rsidRDefault="00FA22B6" w:rsidP="00FA22B6">
      <w:pPr>
        <w:keepNext/>
        <w:keepLines/>
        <w:spacing w:after="120" w:line="360" w:lineRule="auto"/>
        <w:jc w:val="center"/>
        <w:rPr>
          <w:rFonts w:asciiTheme="majorHAnsi" w:hAnsiTheme="majorHAnsi" w:cstheme="majorHAnsi"/>
          <w:b/>
          <w:caps/>
          <w:u w:val="single"/>
        </w:rPr>
      </w:pPr>
      <w:r w:rsidRPr="009829E4">
        <w:rPr>
          <w:rFonts w:asciiTheme="majorHAnsi" w:hAnsiTheme="majorHAnsi" w:cstheme="majorHAnsi"/>
          <w:b/>
          <w:u w:val="single"/>
        </w:rPr>
        <w:t xml:space="preserve">UWZGLĘDNIAJĄCE PRZESŁANKI WYKLUCZENIA Z ART. 7 UST. 1 USTAWY </w:t>
      </w:r>
      <w:r w:rsidRPr="009829E4">
        <w:rPr>
          <w:rFonts w:asciiTheme="majorHAnsi" w:hAnsiTheme="majorHAnsi" w:cstheme="majorHAnsi"/>
          <w:b/>
          <w:caps/>
          <w:u w:val="single"/>
        </w:rPr>
        <w:t>o szczególnych rozwiązaniach w zakresie przeciwdziałania wspieraniu agresji na Ukrainę oraz służących ochronie bezpieczeństwa narodowego</w:t>
      </w:r>
    </w:p>
    <w:p w14:paraId="29B96C99" w14:textId="77777777" w:rsidR="00FA22B6" w:rsidRPr="009829E4" w:rsidRDefault="00FA22B6" w:rsidP="00FA22B6">
      <w:pPr>
        <w:keepNext/>
        <w:keepLines/>
        <w:spacing w:line="360" w:lineRule="auto"/>
        <w:ind w:right="-286"/>
        <w:jc w:val="center"/>
        <w:rPr>
          <w:rFonts w:asciiTheme="majorHAnsi" w:hAnsiTheme="majorHAnsi" w:cstheme="majorHAnsi"/>
          <w:b/>
          <w:bCs/>
        </w:rPr>
      </w:pPr>
      <w:r w:rsidRPr="009829E4">
        <w:rPr>
          <w:rFonts w:asciiTheme="majorHAnsi" w:hAnsiTheme="majorHAnsi" w:cstheme="majorHAnsi"/>
          <w:b/>
          <w:bCs/>
        </w:rPr>
        <w:t>składa podmiot udostępniający zasoby</w:t>
      </w:r>
    </w:p>
    <w:p w14:paraId="4987FDBA" w14:textId="77777777" w:rsidR="00FA22B6" w:rsidRPr="009829E4" w:rsidRDefault="00FA22B6" w:rsidP="00FA22B6">
      <w:pPr>
        <w:keepNext/>
        <w:keepLines/>
        <w:spacing w:line="360" w:lineRule="auto"/>
        <w:ind w:right="-286"/>
        <w:jc w:val="center"/>
        <w:rPr>
          <w:rFonts w:asciiTheme="majorHAnsi" w:hAnsiTheme="majorHAnsi" w:cstheme="majorHAnsi"/>
          <w:b/>
          <w:bCs/>
        </w:rPr>
      </w:pPr>
    </w:p>
    <w:p w14:paraId="011DA1BD" w14:textId="77777777" w:rsidR="00FA22B6" w:rsidRPr="009829E4" w:rsidRDefault="00FA22B6" w:rsidP="00FA22B6">
      <w:pPr>
        <w:keepNext/>
        <w:keepLines/>
        <w:spacing w:line="360" w:lineRule="auto"/>
        <w:ind w:right="-286" w:firstLine="709"/>
        <w:jc w:val="both"/>
        <w:rPr>
          <w:rFonts w:asciiTheme="majorHAnsi" w:hAnsiTheme="majorHAnsi" w:cstheme="majorHAnsi"/>
        </w:rPr>
      </w:pPr>
      <w:r w:rsidRPr="009829E4">
        <w:rPr>
          <w:rFonts w:asciiTheme="majorHAnsi" w:hAnsiTheme="majorHAnsi" w:cstheme="majorHAnsi"/>
        </w:rPr>
        <w:t xml:space="preserve">Na potrzeby postępowania o udzielenie zamówienia publicznego prowadzonego </w:t>
      </w:r>
      <w:r w:rsidRPr="009829E4">
        <w:rPr>
          <w:rFonts w:asciiTheme="majorHAnsi" w:hAnsiTheme="majorHAnsi" w:cstheme="majorHAnsi"/>
        </w:rPr>
        <w:br/>
        <w:t xml:space="preserve">pn.  </w:t>
      </w:r>
      <w:r w:rsidRPr="009829E4">
        <w:rPr>
          <w:rFonts w:asciiTheme="majorHAnsi" w:hAnsiTheme="majorHAnsi" w:cstheme="majorHAnsi"/>
          <w:i/>
          <w:iCs/>
        </w:rPr>
        <w:t xml:space="preserve">„Świadczenie usług kompleksowego utrzymania czystości kompleksu obiektów sportowo - rekreacyjnych </w:t>
      </w:r>
      <w:proofErr w:type="spellStart"/>
      <w:r w:rsidRPr="009829E4">
        <w:rPr>
          <w:rFonts w:asciiTheme="majorHAnsi" w:hAnsiTheme="majorHAnsi" w:cstheme="majorHAnsi"/>
          <w:i/>
          <w:iCs/>
        </w:rPr>
        <w:t>Aquara</w:t>
      </w:r>
      <w:proofErr w:type="spellEnd"/>
      <w:r w:rsidRPr="009829E4">
        <w:rPr>
          <w:rFonts w:asciiTheme="majorHAnsi" w:hAnsiTheme="majorHAnsi" w:cstheme="majorHAnsi"/>
          <w:i/>
          <w:iCs/>
        </w:rPr>
        <w:t xml:space="preserve"> przy ul. Św. Jadwigi Królowej 22 w Radomsku</w:t>
      </w:r>
      <w:r>
        <w:rPr>
          <w:rFonts w:asciiTheme="majorHAnsi" w:hAnsiTheme="majorHAnsi" w:cstheme="majorHAnsi"/>
          <w:i/>
          <w:iCs/>
        </w:rPr>
        <w:t xml:space="preserve"> w 2025 roku</w:t>
      </w:r>
      <w:r w:rsidRPr="009829E4">
        <w:rPr>
          <w:rFonts w:asciiTheme="majorHAnsi" w:hAnsiTheme="majorHAnsi" w:cstheme="majorHAnsi"/>
          <w:i/>
          <w:iCs/>
        </w:rPr>
        <w:t>”</w:t>
      </w:r>
      <w:r w:rsidRPr="009829E4" w:rsidDel="00A5221E">
        <w:rPr>
          <w:rFonts w:ascii="Calibri Light" w:hAnsi="Calibri Light" w:cs="Calibri Light"/>
        </w:rPr>
        <w:t xml:space="preserve"> </w:t>
      </w:r>
      <w:r w:rsidRPr="009829E4">
        <w:rPr>
          <w:rFonts w:asciiTheme="majorHAnsi" w:hAnsiTheme="majorHAnsi" w:cstheme="majorHAnsi"/>
          <w:i/>
        </w:rPr>
        <w:t xml:space="preserve">, </w:t>
      </w:r>
      <w:r w:rsidRPr="009829E4">
        <w:rPr>
          <w:rFonts w:asciiTheme="majorHAnsi" w:hAnsiTheme="majorHAnsi" w:cstheme="majorHAnsi"/>
        </w:rPr>
        <w:t>oświadczam,  co następuje:</w:t>
      </w:r>
    </w:p>
    <w:p w14:paraId="68D288FA" w14:textId="77777777" w:rsidR="00FA22B6" w:rsidRPr="009829E4" w:rsidRDefault="00FA22B6" w:rsidP="00FA22B6">
      <w:pPr>
        <w:keepNext/>
        <w:keepLines/>
        <w:spacing w:line="360" w:lineRule="auto"/>
        <w:ind w:right="-286" w:firstLine="709"/>
        <w:jc w:val="both"/>
        <w:rPr>
          <w:rFonts w:asciiTheme="majorHAnsi" w:hAnsiTheme="majorHAnsi" w:cstheme="majorHAnsi"/>
          <w:i/>
          <w:iCs/>
        </w:rPr>
      </w:pPr>
    </w:p>
    <w:p w14:paraId="6FDDDD4C" w14:textId="77777777" w:rsidR="00FA22B6" w:rsidRPr="009829E4" w:rsidRDefault="00FA22B6" w:rsidP="00FA22B6">
      <w:pPr>
        <w:keepNext/>
        <w:keepLines/>
        <w:shd w:val="clear" w:color="auto" w:fill="BFBFBF" w:themeFill="background1" w:themeFillShade="BF"/>
        <w:spacing w:line="360" w:lineRule="auto"/>
        <w:ind w:right="-286"/>
        <w:rPr>
          <w:rFonts w:asciiTheme="majorHAnsi" w:hAnsiTheme="majorHAnsi" w:cstheme="majorHAnsi"/>
          <w:b/>
        </w:rPr>
      </w:pPr>
      <w:r w:rsidRPr="009829E4">
        <w:rPr>
          <w:rFonts w:asciiTheme="majorHAnsi" w:hAnsiTheme="majorHAnsi" w:cstheme="majorHAnsi"/>
          <w:b/>
        </w:rPr>
        <w:t>OŚWIADCZENIA DOTYCZĄCE PODSTAW WYKLUCZENIA OKREŚLONYCH W USTAWIE PZP:</w:t>
      </w:r>
    </w:p>
    <w:p w14:paraId="2D7FA94B" w14:textId="77777777" w:rsidR="00FA22B6" w:rsidRPr="009829E4" w:rsidRDefault="00FA22B6" w:rsidP="00FA22B6">
      <w:pPr>
        <w:keepNext/>
        <w:keepLines/>
        <w:spacing w:line="360" w:lineRule="auto"/>
        <w:ind w:right="-286"/>
        <w:jc w:val="both"/>
        <w:rPr>
          <w:rFonts w:asciiTheme="majorHAnsi" w:hAnsiTheme="majorHAnsi" w:cstheme="majorHAnsi"/>
        </w:rPr>
      </w:pPr>
    </w:p>
    <w:p w14:paraId="158E5F51"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 xml:space="preserve">Oświadczam, że nie zachodzą w stosunku do mnie przesłanki wykluczenia z postępowania                   na podstawie art. 108 ust.1 ustawy </w:t>
      </w:r>
      <w:proofErr w:type="spellStart"/>
      <w:r w:rsidRPr="009829E4">
        <w:rPr>
          <w:rFonts w:asciiTheme="majorHAnsi" w:hAnsiTheme="majorHAnsi" w:cstheme="majorHAnsi"/>
        </w:rPr>
        <w:t>Pzp</w:t>
      </w:r>
      <w:proofErr w:type="spellEnd"/>
      <w:r w:rsidRPr="009829E4">
        <w:rPr>
          <w:rFonts w:asciiTheme="majorHAnsi" w:hAnsiTheme="majorHAnsi" w:cstheme="majorHAnsi"/>
        </w:rPr>
        <w:t>.</w:t>
      </w:r>
    </w:p>
    <w:p w14:paraId="11EB5B54" w14:textId="77777777" w:rsidR="00FA22B6" w:rsidRPr="009829E4" w:rsidRDefault="00FA22B6" w:rsidP="00FA22B6">
      <w:pPr>
        <w:keepNext/>
        <w:keepLines/>
        <w:spacing w:line="360" w:lineRule="auto"/>
        <w:ind w:right="-286"/>
        <w:jc w:val="both"/>
        <w:rPr>
          <w:vertAlign w:val="superscript"/>
        </w:rPr>
      </w:pPr>
    </w:p>
    <w:p w14:paraId="0D1B6223" w14:textId="77777777" w:rsidR="00FA22B6" w:rsidRPr="009829E4" w:rsidRDefault="00FA22B6" w:rsidP="00FA22B6">
      <w:pPr>
        <w:keepNext/>
        <w:keepLines/>
        <w:shd w:val="clear" w:color="auto" w:fill="BFBFBF" w:themeFill="background1" w:themeFillShade="BF"/>
        <w:spacing w:line="360" w:lineRule="auto"/>
        <w:ind w:right="-144"/>
        <w:jc w:val="both"/>
        <w:rPr>
          <w:rFonts w:asciiTheme="majorHAnsi" w:hAnsiTheme="majorHAnsi" w:cstheme="majorHAnsi"/>
          <w:b/>
        </w:rPr>
      </w:pPr>
      <w:r w:rsidRPr="009829E4">
        <w:rPr>
          <w:rFonts w:asciiTheme="majorHAnsi" w:hAnsiTheme="majorHAnsi" w:cstheme="majorHAnsi"/>
          <w:b/>
        </w:rPr>
        <w:t>OŚWIADCZENIE DOTYCZĄCE PODSTAW WYKLUCZENIA OKREŚLONYCH W USTAWIE Z DNIA                        13 KWIETNIA 2022r. O SZCZEGÓLNYCH ROZWIĄZANIACH W ZAKRESIE PRZECIWDZIAŁANIA WSPIERANIU AGRESJI NA UKRAINĘ ORAZ SŁUŻĄCYCH OCHRONIE BEZPIECZEŃSTWA NARODOWEGO</w:t>
      </w:r>
    </w:p>
    <w:p w14:paraId="6E908A2A" w14:textId="77777777" w:rsidR="00FA22B6" w:rsidRPr="009829E4" w:rsidRDefault="00FA22B6" w:rsidP="00FA22B6">
      <w:pPr>
        <w:keepNext/>
        <w:keepLines/>
        <w:spacing w:before="120" w:after="120" w:line="360" w:lineRule="auto"/>
        <w:ind w:right="-144"/>
        <w:jc w:val="both"/>
        <w:rPr>
          <w:rFonts w:asciiTheme="majorHAnsi" w:hAnsiTheme="majorHAnsi" w:cstheme="majorHAnsi"/>
          <w:i/>
          <w:iCs/>
          <w:shd w:val="clear" w:color="auto" w:fill="FFFFFF"/>
          <w:lang w:eastAsia="pl-PL"/>
        </w:rPr>
      </w:pPr>
      <w:r w:rsidRPr="009829E4">
        <w:rPr>
          <w:rFonts w:asciiTheme="majorHAnsi" w:hAnsiTheme="majorHAnsi" w:cstheme="majorHAnsi"/>
        </w:rPr>
        <w:t xml:space="preserve">Oświadczam, że nie zachodzą w stosunku do mnie przesłanki wykluczenia z postępowania </w:t>
      </w:r>
      <w:r>
        <w:rPr>
          <w:rFonts w:asciiTheme="majorHAnsi" w:hAnsiTheme="majorHAnsi" w:cstheme="majorHAnsi"/>
        </w:rPr>
        <w:t xml:space="preserve">                     </w:t>
      </w:r>
      <w:r w:rsidRPr="009829E4">
        <w:rPr>
          <w:rFonts w:asciiTheme="majorHAnsi" w:hAnsiTheme="majorHAnsi" w:cstheme="majorHAnsi"/>
        </w:rPr>
        <w:t>na podstawie art. 7 ust. 1 ustawy z dnia 13 kwietnia 2022 r. o szczególnych rozwiązaniach w zakresie przeciwdziałania wspieraniu agresji na Ukrainę oraz służących ochronie bezpieczeństwa narodowego (</w:t>
      </w:r>
      <w:proofErr w:type="spellStart"/>
      <w:r>
        <w:rPr>
          <w:rFonts w:asciiTheme="majorHAnsi" w:hAnsiTheme="majorHAnsi" w:cstheme="majorHAnsi"/>
        </w:rPr>
        <w:t>t.j</w:t>
      </w:r>
      <w:proofErr w:type="spellEnd"/>
      <w:r>
        <w:rPr>
          <w:rFonts w:asciiTheme="majorHAnsi" w:hAnsiTheme="majorHAnsi" w:cstheme="majorHAnsi"/>
        </w:rPr>
        <w:t xml:space="preserve">. </w:t>
      </w:r>
      <w:r w:rsidRPr="009829E4">
        <w:rPr>
          <w:rFonts w:asciiTheme="majorHAnsi" w:hAnsiTheme="majorHAnsi" w:cstheme="majorHAnsi"/>
        </w:rPr>
        <w:t>Dz.U. z 202</w:t>
      </w:r>
      <w:r>
        <w:rPr>
          <w:rFonts w:asciiTheme="majorHAnsi" w:hAnsiTheme="majorHAnsi" w:cstheme="majorHAnsi"/>
        </w:rPr>
        <w:t>4</w:t>
      </w:r>
      <w:r w:rsidRPr="009829E4">
        <w:rPr>
          <w:rFonts w:asciiTheme="majorHAnsi" w:hAnsiTheme="majorHAnsi" w:cstheme="majorHAnsi"/>
        </w:rPr>
        <w:t xml:space="preserve">r. poz. </w:t>
      </w:r>
      <w:r>
        <w:rPr>
          <w:rFonts w:asciiTheme="majorHAnsi" w:hAnsiTheme="majorHAnsi" w:cstheme="majorHAnsi"/>
        </w:rPr>
        <w:t>507</w:t>
      </w:r>
      <w:r w:rsidRPr="009829E4">
        <w:rPr>
          <w:rFonts w:asciiTheme="majorHAnsi" w:hAnsiTheme="majorHAnsi" w:cstheme="majorHAnsi"/>
        </w:rPr>
        <w:t>).</w:t>
      </w:r>
    </w:p>
    <w:p w14:paraId="3A1168F7" w14:textId="77777777" w:rsidR="00FA22B6" w:rsidRPr="009829E4" w:rsidRDefault="00FA22B6" w:rsidP="00FA22B6">
      <w:pPr>
        <w:keepNext/>
        <w:keepLines/>
        <w:shd w:val="clear" w:color="auto" w:fill="BFBFBF" w:themeFill="background1" w:themeFillShade="BF"/>
        <w:spacing w:line="360" w:lineRule="auto"/>
        <w:ind w:right="-286"/>
        <w:jc w:val="both"/>
        <w:rPr>
          <w:rFonts w:asciiTheme="majorHAnsi" w:hAnsiTheme="majorHAnsi" w:cstheme="majorHAnsi"/>
          <w:b/>
        </w:rPr>
      </w:pPr>
      <w:r w:rsidRPr="009829E4">
        <w:rPr>
          <w:rFonts w:asciiTheme="majorHAnsi" w:hAnsiTheme="majorHAnsi" w:cstheme="majorHAnsi"/>
          <w:b/>
        </w:rPr>
        <w:t>OŚWIADCZENIE DOTYCZĄCE WARUNKÓW UDZIAŁU W POSTĘPOWANIU:</w:t>
      </w:r>
    </w:p>
    <w:p w14:paraId="48F4A160" w14:textId="77777777" w:rsidR="00FA22B6" w:rsidRPr="009829E4" w:rsidRDefault="00FA22B6" w:rsidP="00FA22B6">
      <w:pPr>
        <w:keepNext/>
        <w:keepLines/>
        <w:spacing w:line="360" w:lineRule="auto"/>
        <w:ind w:right="-286"/>
        <w:jc w:val="both"/>
        <w:rPr>
          <w:rFonts w:asciiTheme="majorHAnsi" w:hAnsiTheme="majorHAnsi" w:cstheme="majorHAnsi"/>
          <w:b/>
        </w:rPr>
      </w:pPr>
    </w:p>
    <w:p w14:paraId="6BDFAAF3"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Oświadczam, że spełniam warunki udziału w postępowaniu określone przez zamawiającego                      w Rozdziale  6 SWZ w następującym zakresie …………………………………..</w:t>
      </w:r>
    </w:p>
    <w:p w14:paraId="7EAE2CA0"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w:t>
      </w:r>
    </w:p>
    <w:p w14:paraId="7AF2FC2B" w14:textId="77777777" w:rsidR="00FA22B6" w:rsidRPr="009829E4" w:rsidRDefault="00FA22B6" w:rsidP="00FA22B6">
      <w:pPr>
        <w:pStyle w:val="Tekstpodstawowywcity"/>
        <w:keepNext/>
        <w:keepLines/>
        <w:ind w:left="0" w:right="-286"/>
        <w:jc w:val="both"/>
        <w:rPr>
          <w:rFonts w:asciiTheme="majorHAnsi" w:hAnsiTheme="majorHAnsi" w:cstheme="majorHAnsi"/>
          <w:szCs w:val="24"/>
          <w:vertAlign w:val="superscript"/>
        </w:rPr>
      </w:pPr>
    </w:p>
    <w:p w14:paraId="56C0FC2D" w14:textId="77777777" w:rsidR="00FA22B6" w:rsidRPr="009829E4" w:rsidRDefault="00FA22B6" w:rsidP="00FA22B6">
      <w:pPr>
        <w:keepNext/>
        <w:keepLines/>
        <w:shd w:val="clear" w:color="auto" w:fill="BFBFBF" w:themeFill="background1" w:themeFillShade="BF"/>
        <w:spacing w:line="360" w:lineRule="auto"/>
        <w:ind w:right="-286"/>
        <w:jc w:val="both"/>
        <w:rPr>
          <w:rFonts w:asciiTheme="majorHAnsi" w:hAnsiTheme="majorHAnsi" w:cstheme="majorHAnsi"/>
          <w:b/>
        </w:rPr>
      </w:pPr>
      <w:r w:rsidRPr="009829E4">
        <w:rPr>
          <w:rFonts w:asciiTheme="majorHAnsi" w:hAnsiTheme="majorHAnsi" w:cstheme="majorHAnsi"/>
          <w:b/>
        </w:rPr>
        <w:t>OŚWIADCZENIE DOTYCZĄCE PODANYCH INFORMACJI:</w:t>
      </w:r>
    </w:p>
    <w:p w14:paraId="44971C3F" w14:textId="77777777" w:rsidR="00FA22B6" w:rsidRPr="009829E4" w:rsidRDefault="00FA22B6" w:rsidP="00FA22B6">
      <w:pPr>
        <w:keepNext/>
        <w:keepLines/>
        <w:spacing w:line="360" w:lineRule="auto"/>
        <w:ind w:right="-286"/>
        <w:jc w:val="both"/>
        <w:rPr>
          <w:rFonts w:asciiTheme="majorHAnsi" w:hAnsiTheme="majorHAnsi" w:cstheme="majorHAnsi"/>
          <w:b/>
        </w:rPr>
      </w:pPr>
    </w:p>
    <w:p w14:paraId="742364D1"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 xml:space="preserve">Oświadczam, że wszystkie informacje podane w powyższych oświadczeniach są aktualne </w:t>
      </w:r>
      <w:r w:rsidRPr="009829E4">
        <w:rPr>
          <w:rFonts w:asciiTheme="majorHAnsi" w:hAnsiTheme="majorHAnsi" w:cstheme="majorHAnsi"/>
        </w:rPr>
        <w:br/>
        <w:t>i zgodne z prawdą oraz zostały przedstawione z pełną świadomością konsekwencji wprowadzenia zamawiającego w błąd przy przedstawianiu informacji.</w:t>
      </w:r>
    </w:p>
    <w:p w14:paraId="0CDF8E28" w14:textId="77777777" w:rsidR="00FA22B6" w:rsidRPr="009829E4" w:rsidRDefault="00FA22B6" w:rsidP="00FA22B6">
      <w:pPr>
        <w:keepNext/>
        <w:keepLines/>
        <w:spacing w:line="360" w:lineRule="auto"/>
        <w:ind w:right="-286"/>
        <w:jc w:val="both"/>
        <w:rPr>
          <w:rFonts w:asciiTheme="majorHAnsi" w:hAnsiTheme="majorHAnsi" w:cstheme="majorHAnsi"/>
        </w:rPr>
      </w:pPr>
    </w:p>
    <w:p w14:paraId="775D3B1E" w14:textId="77777777" w:rsidR="00FA22B6" w:rsidRPr="009829E4" w:rsidRDefault="00FA22B6" w:rsidP="00FA22B6">
      <w:pPr>
        <w:keepNext/>
        <w:keepLines/>
        <w:shd w:val="clear" w:color="auto" w:fill="BFBFBF" w:themeFill="background1" w:themeFillShade="BF"/>
        <w:spacing w:after="120" w:line="360" w:lineRule="auto"/>
        <w:jc w:val="both"/>
        <w:rPr>
          <w:rFonts w:asciiTheme="majorHAnsi" w:hAnsiTheme="majorHAnsi" w:cstheme="majorHAnsi"/>
          <w:b/>
        </w:rPr>
      </w:pPr>
      <w:r w:rsidRPr="009829E4">
        <w:rPr>
          <w:rFonts w:asciiTheme="majorHAnsi" w:hAnsiTheme="majorHAnsi" w:cstheme="majorHAnsi"/>
          <w:b/>
        </w:rPr>
        <w:t>INFORMACJA DOTYCZĄCA DOSTĘPU DO PODMIOTOWYCH ŚRODKÓW DOWODOWYCH:</w:t>
      </w:r>
    </w:p>
    <w:p w14:paraId="4EB1DCA4" w14:textId="77777777" w:rsidR="00FA22B6" w:rsidRPr="009829E4" w:rsidRDefault="00FA22B6" w:rsidP="00FA22B6">
      <w:pPr>
        <w:keepNext/>
        <w:keepLines/>
        <w:spacing w:line="360" w:lineRule="auto"/>
        <w:ind w:right="-286"/>
        <w:jc w:val="both"/>
        <w:rPr>
          <w:rFonts w:asciiTheme="majorHAnsi" w:hAnsiTheme="majorHAnsi" w:cstheme="majorHAnsi"/>
          <w:b/>
        </w:rPr>
      </w:pPr>
    </w:p>
    <w:p w14:paraId="186A6B67" w14:textId="77777777" w:rsidR="00FA22B6" w:rsidRPr="009829E4" w:rsidRDefault="00FA22B6" w:rsidP="00FA22B6">
      <w:pPr>
        <w:keepNext/>
        <w:keepLines/>
        <w:spacing w:after="120" w:line="360" w:lineRule="auto"/>
        <w:ind w:right="-286"/>
        <w:jc w:val="both"/>
        <w:rPr>
          <w:rFonts w:asciiTheme="majorHAnsi" w:hAnsiTheme="majorHAnsi" w:cstheme="majorHAnsi"/>
        </w:rPr>
      </w:pPr>
      <w:r w:rsidRPr="009829E4">
        <w:rPr>
          <w:rFonts w:asciiTheme="majorHAnsi" w:hAnsiTheme="majorHAnsi" w:cstheme="majorHAnsi"/>
        </w:rPr>
        <w:t>Wskazuję następujące podmiotowe środki dowodowe, które można uzyskać za pomocą bezpłatnych i ogólnodostępnych baz danych, oraz dane umożliwiające dostęp do tych środków:</w:t>
      </w:r>
    </w:p>
    <w:p w14:paraId="45A71081"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1) ......................................................................................................................................................</w:t>
      </w:r>
    </w:p>
    <w:p w14:paraId="353106A5" w14:textId="77777777" w:rsidR="00FA22B6" w:rsidRPr="009829E4" w:rsidRDefault="00FA22B6" w:rsidP="00FA22B6">
      <w:pPr>
        <w:keepNext/>
        <w:keepLines/>
        <w:spacing w:line="360" w:lineRule="auto"/>
        <w:ind w:right="-286"/>
        <w:jc w:val="both"/>
        <w:rPr>
          <w:rFonts w:asciiTheme="majorHAnsi" w:hAnsiTheme="majorHAnsi" w:cstheme="majorHAnsi"/>
          <w:sz w:val="20"/>
          <w:szCs w:val="20"/>
        </w:rPr>
      </w:pPr>
      <w:r w:rsidRPr="009829E4">
        <w:rPr>
          <w:rFonts w:asciiTheme="majorHAnsi" w:hAnsiTheme="majorHAnsi" w:cstheme="majorHAnsi"/>
          <w:i/>
          <w:sz w:val="20"/>
          <w:szCs w:val="20"/>
        </w:rPr>
        <w:t>(wskazać podmiotowy środek dowodowy, adres internetowy, wydający urząd lub organ, dokładne dane referencyjne dokumentacji)</w:t>
      </w:r>
    </w:p>
    <w:p w14:paraId="34D8C35B" w14:textId="77777777" w:rsidR="00FA22B6" w:rsidRPr="009829E4" w:rsidRDefault="00FA22B6" w:rsidP="00FA22B6">
      <w:pPr>
        <w:keepNext/>
        <w:keepLines/>
        <w:spacing w:line="360" w:lineRule="auto"/>
        <w:ind w:right="-286"/>
        <w:jc w:val="both"/>
        <w:rPr>
          <w:rFonts w:asciiTheme="majorHAnsi" w:hAnsiTheme="majorHAnsi" w:cstheme="majorHAnsi"/>
        </w:rPr>
      </w:pPr>
      <w:r w:rsidRPr="009829E4">
        <w:rPr>
          <w:rFonts w:asciiTheme="majorHAnsi" w:hAnsiTheme="majorHAnsi" w:cstheme="majorHAnsi"/>
        </w:rPr>
        <w:t>2) .......................................................................................................................................................</w:t>
      </w:r>
    </w:p>
    <w:p w14:paraId="7ACB449C" w14:textId="77777777" w:rsidR="00FA22B6" w:rsidRPr="009829E4" w:rsidRDefault="00FA22B6" w:rsidP="00FA22B6">
      <w:pPr>
        <w:keepNext/>
        <w:keepLines/>
        <w:spacing w:line="360" w:lineRule="auto"/>
        <w:ind w:right="-286"/>
        <w:jc w:val="both"/>
        <w:rPr>
          <w:rFonts w:asciiTheme="majorHAnsi" w:hAnsiTheme="majorHAnsi" w:cstheme="majorHAnsi"/>
          <w:b/>
          <w:lang w:eastAsia="pl-PL"/>
        </w:rPr>
      </w:pPr>
      <w:r w:rsidRPr="009829E4">
        <w:rPr>
          <w:rFonts w:asciiTheme="majorHAnsi" w:hAnsiTheme="majorHAnsi" w:cstheme="majorHAnsi"/>
          <w:i/>
          <w:sz w:val="20"/>
          <w:szCs w:val="20"/>
        </w:rPr>
        <w:t>(wskazać podmiotowy środek dowodowy, adres internetowy, wydający urząd lub organ, dokładne dane referencyjne dokumentacji)</w:t>
      </w:r>
    </w:p>
    <w:p w14:paraId="63140A9B"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r w:rsidRPr="009829E4">
        <w:rPr>
          <w:rFonts w:asciiTheme="majorHAnsi" w:hAnsiTheme="majorHAnsi" w:cstheme="majorHAnsi"/>
          <w:b/>
          <w:lang w:eastAsia="pl-PL"/>
        </w:rPr>
        <w:lastRenderedPageBreak/>
        <w:t>Załącznik nr 3 do SWZ</w:t>
      </w:r>
    </w:p>
    <w:p w14:paraId="12E7D8EB" w14:textId="77777777" w:rsidR="00FA22B6" w:rsidRPr="009829E4" w:rsidRDefault="00FA22B6" w:rsidP="00FA22B6">
      <w:pPr>
        <w:pStyle w:val="Tekstpodstawowywcity"/>
        <w:keepNext/>
        <w:keepLines/>
        <w:ind w:left="0"/>
        <w:rPr>
          <w:rFonts w:asciiTheme="majorHAnsi" w:hAnsiTheme="majorHAnsi" w:cstheme="majorHAnsi"/>
          <w:b/>
        </w:rPr>
      </w:pPr>
    </w:p>
    <w:p w14:paraId="63796578" w14:textId="77777777" w:rsidR="00FA22B6" w:rsidRPr="009829E4" w:rsidRDefault="00FA22B6" w:rsidP="00FA22B6">
      <w:pPr>
        <w:pStyle w:val="Tekstpodstawowywcity"/>
        <w:keepNext/>
        <w:keepLines/>
        <w:ind w:left="0"/>
        <w:rPr>
          <w:rFonts w:asciiTheme="majorHAnsi" w:hAnsiTheme="majorHAnsi" w:cstheme="majorHAnsi"/>
          <w:b/>
        </w:rPr>
      </w:pPr>
      <w:r w:rsidRPr="009829E4">
        <w:rPr>
          <w:rFonts w:asciiTheme="majorHAnsi" w:hAnsiTheme="majorHAnsi" w:cstheme="majorHAnsi"/>
          <w:b/>
        </w:rPr>
        <w:t xml:space="preserve">Załącznik do oferty </w:t>
      </w:r>
    </w:p>
    <w:p w14:paraId="43368BFA" w14:textId="77777777" w:rsidR="00FA22B6" w:rsidRPr="009829E4" w:rsidRDefault="00FA22B6" w:rsidP="00FA22B6">
      <w:pPr>
        <w:pStyle w:val="Tekstpodstawowywcity"/>
        <w:keepNext/>
        <w:keepLines/>
        <w:ind w:left="0"/>
        <w:rPr>
          <w:rFonts w:asciiTheme="majorHAnsi" w:hAnsiTheme="majorHAnsi" w:cstheme="majorHAnsi"/>
          <w:b/>
        </w:rPr>
      </w:pPr>
      <w:r w:rsidRPr="009829E4">
        <w:rPr>
          <w:rFonts w:asciiTheme="majorHAnsi" w:hAnsiTheme="majorHAnsi" w:cstheme="majorHAnsi"/>
          <w:b/>
        </w:rPr>
        <w:t>(składane wyłącznie przez wykonawców wspólnie ubiegających się o zamówienie)</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4A0" w:firstRow="1" w:lastRow="0" w:firstColumn="1" w:lastColumn="0" w:noHBand="0" w:noVBand="1"/>
      </w:tblPr>
      <w:tblGrid>
        <w:gridCol w:w="3421"/>
        <w:gridCol w:w="5654"/>
      </w:tblGrid>
      <w:tr w:rsidR="00FA22B6" w:rsidRPr="009829E4" w14:paraId="1D9144D8" w14:textId="77777777" w:rsidTr="004C75A4">
        <w:trPr>
          <w:trHeight w:val="1155"/>
          <w:jc w:val="center"/>
        </w:trPr>
        <w:tc>
          <w:tcPr>
            <w:tcW w:w="3421" w:type="dxa"/>
            <w:tcBorders>
              <w:top w:val="single" w:sz="4" w:space="0" w:color="auto"/>
              <w:left w:val="single" w:sz="4" w:space="0" w:color="auto"/>
              <w:bottom w:val="single" w:sz="4" w:space="0" w:color="auto"/>
              <w:right w:val="single" w:sz="4" w:space="0" w:color="auto"/>
            </w:tcBorders>
            <w:shd w:val="clear" w:color="auto" w:fill="auto"/>
            <w:vAlign w:val="center"/>
          </w:tcPr>
          <w:p w14:paraId="1EA4D86E" w14:textId="77777777" w:rsidR="00FA22B6" w:rsidRPr="009829E4" w:rsidRDefault="00FA22B6" w:rsidP="004C75A4">
            <w:pPr>
              <w:keepNext/>
              <w:keepLines/>
              <w:spacing w:line="288" w:lineRule="auto"/>
              <w:jc w:val="both"/>
              <w:rPr>
                <w:rFonts w:asciiTheme="majorHAnsi" w:hAnsiTheme="majorHAnsi" w:cstheme="majorHAnsi"/>
              </w:rPr>
            </w:pPr>
          </w:p>
          <w:p w14:paraId="350FA8F0" w14:textId="77777777" w:rsidR="00FA22B6" w:rsidRPr="009829E4" w:rsidRDefault="00FA22B6" w:rsidP="004C75A4">
            <w:pPr>
              <w:keepNext/>
              <w:keepLines/>
              <w:spacing w:line="288" w:lineRule="auto"/>
              <w:jc w:val="center"/>
              <w:rPr>
                <w:rFonts w:asciiTheme="majorHAnsi" w:hAnsiTheme="majorHAnsi" w:cstheme="majorHAnsi"/>
                <w:i/>
              </w:rPr>
            </w:pPr>
            <w:r w:rsidRPr="009829E4">
              <w:rPr>
                <w:rFonts w:asciiTheme="majorHAnsi" w:hAnsiTheme="majorHAnsi" w:cstheme="majorHAnsi"/>
                <w:i/>
              </w:rPr>
              <w:t xml:space="preserve">Nazwa pełnomocnika </w:t>
            </w:r>
          </w:p>
          <w:p w14:paraId="34D0C2C6" w14:textId="77777777" w:rsidR="00FA22B6" w:rsidRPr="009829E4" w:rsidRDefault="00FA22B6" w:rsidP="004C75A4">
            <w:pPr>
              <w:keepNext/>
              <w:keepLines/>
              <w:spacing w:line="288" w:lineRule="auto"/>
              <w:jc w:val="center"/>
              <w:rPr>
                <w:rFonts w:asciiTheme="majorHAnsi" w:hAnsiTheme="majorHAnsi" w:cstheme="majorHAnsi"/>
                <w:b/>
              </w:rPr>
            </w:pPr>
            <w:r w:rsidRPr="009829E4">
              <w:rPr>
                <w:rFonts w:asciiTheme="majorHAnsi" w:hAnsiTheme="majorHAnsi" w:cstheme="majorHAnsi"/>
                <w:i/>
              </w:rPr>
              <w:t>wykonawców</w:t>
            </w:r>
          </w:p>
        </w:tc>
        <w:tc>
          <w:tcPr>
            <w:tcW w:w="565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7CCF9A0" w14:textId="77777777" w:rsidR="00FA22B6" w:rsidRPr="009829E4" w:rsidRDefault="00FA22B6" w:rsidP="004C75A4">
            <w:pPr>
              <w:keepNext/>
              <w:keepLines/>
              <w:jc w:val="center"/>
              <w:rPr>
                <w:rFonts w:asciiTheme="majorHAnsi" w:hAnsiTheme="majorHAnsi" w:cstheme="majorHAnsi"/>
                <w:b/>
              </w:rPr>
            </w:pPr>
            <w:r w:rsidRPr="009829E4">
              <w:rPr>
                <w:rFonts w:asciiTheme="majorHAnsi" w:hAnsiTheme="majorHAnsi" w:cstheme="majorHAnsi"/>
                <w:b/>
              </w:rPr>
              <w:t>OŚWIADCZENIE W OPARCIU O ART. 117 UST. 4 PZP, WYKONAWCÓW WSPÓLNIE UBIEGAJĄCYCH SIĘ                             O UDZIELENIE ZAMÓWIENIA, Z KTÓREGO WYNIKA, KTÓRE ROBOTY BUDOWLANE, DOSTAWY LUB USŁUGI WYKONAJĄ POSZCZEGÓLNI WYKONAWCY.</w:t>
            </w:r>
          </w:p>
        </w:tc>
      </w:tr>
    </w:tbl>
    <w:p w14:paraId="690AE483" w14:textId="77777777" w:rsidR="00FA22B6" w:rsidRPr="009829E4" w:rsidRDefault="00FA22B6" w:rsidP="00FA22B6">
      <w:pPr>
        <w:keepNext/>
        <w:keepLines/>
        <w:jc w:val="both"/>
        <w:rPr>
          <w:rFonts w:asciiTheme="majorHAnsi" w:hAnsiTheme="majorHAnsi" w:cstheme="majorHAnsi"/>
          <w:lang w:eastAsia="pl-PL"/>
        </w:rPr>
      </w:pPr>
    </w:p>
    <w:p w14:paraId="61ED71D2" w14:textId="77777777" w:rsidR="00FA22B6" w:rsidRPr="009829E4" w:rsidRDefault="00FA22B6" w:rsidP="00FA22B6">
      <w:pPr>
        <w:keepNext/>
        <w:keepLines/>
        <w:jc w:val="both"/>
        <w:rPr>
          <w:rFonts w:asciiTheme="majorHAnsi" w:hAnsiTheme="majorHAnsi" w:cstheme="majorHAnsi"/>
          <w:b/>
          <w:lang w:eastAsia="pl-PL"/>
        </w:rPr>
      </w:pPr>
      <w:r w:rsidRPr="009829E4">
        <w:rPr>
          <w:rFonts w:asciiTheme="majorHAnsi" w:hAnsiTheme="majorHAnsi" w:cstheme="majorHAnsi"/>
          <w:lang w:eastAsia="pl-PL"/>
        </w:rPr>
        <w:t>Przystępując do postępowania prowadzonego w trybie podstawowym pn.:</w:t>
      </w:r>
    </w:p>
    <w:p w14:paraId="6D346545" w14:textId="77777777" w:rsidR="00FA22B6" w:rsidRPr="009829E4" w:rsidRDefault="00FA22B6" w:rsidP="00FA22B6">
      <w:pPr>
        <w:keepNext/>
        <w:keepLines/>
        <w:spacing w:line="276" w:lineRule="auto"/>
        <w:jc w:val="both"/>
        <w:rPr>
          <w:rFonts w:asciiTheme="majorHAnsi" w:hAnsiTheme="majorHAnsi" w:cstheme="majorHAnsi"/>
          <w:lang w:eastAsia="pl-PL"/>
        </w:rPr>
      </w:pPr>
    </w:p>
    <w:p w14:paraId="0E1DFC0F" w14:textId="77777777" w:rsidR="00FA22B6" w:rsidRPr="009829E4" w:rsidRDefault="00FA22B6" w:rsidP="00FA22B6">
      <w:pPr>
        <w:keepNext/>
        <w:keepLines/>
        <w:spacing w:line="360" w:lineRule="auto"/>
        <w:jc w:val="both"/>
        <w:rPr>
          <w:rFonts w:asciiTheme="majorHAnsi" w:hAnsiTheme="majorHAnsi" w:cstheme="majorHAnsi"/>
          <w:i/>
          <w:iCs/>
        </w:rPr>
      </w:pPr>
      <w:r w:rsidRPr="009829E4">
        <w:rPr>
          <w:rFonts w:asciiTheme="majorHAnsi" w:hAnsiTheme="majorHAnsi" w:cstheme="majorHAnsi"/>
          <w:i/>
          <w:iCs/>
        </w:rPr>
        <w:t xml:space="preserve">„Świadczenie usług kompleksowego utrzymania czystości kompleksu obiektów sportowo - rekreacyjnych </w:t>
      </w:r>
      <w:proofErr w:type="spellStart"/>
      <w:r w:rsidRPr="009829E4">
        <w:rPr>
          <w:rFonts w:asciiTheme="majorHAnsi" w:hAnsiTheme="majorHAnsi" w:cstheme="majorHAnsi"/>
          <w:i/>
          <w:iCs/>
        </w:rPr>
        <w:t>Aquara</w:t>
      </w:r>
      <w:proofErr w:type="spellEnd"/>
      <w:r w:rsidRPr="009829E4">
        <w:rPr>
          <w:rFonts w:asciiTheme="majorHAnsi" w:hAnsiTheme="majorHAnsi" w:cstheme="majorHAnsi"/>
          <w:i/>
          <w:iCs/>
        </w:rPr>
        <w:t xml:space="preserve"> przy ul. Św. Jadwigi Królowej 22 w Radomsku</w:t>
      </w:r>
      <w:r>
        <w:rPr>
          <w:rFonts w:asciiTheme="majorHAnsi" w:hAnsiTheme="majorHAnsi" w:cstheme="majorHAnsi"/>
          <w:i/>
          <w:iCs/>
        </w:rPr>
        <w:t xml:space="preserve"> w 2025 roku</w:t>
      </w:r>
      <w:r w:rsidRPr="009829E4">
        <w:rPr>
          <w:rFonts w:asciiTheme="majorHAnsi" w:hAnsiTheme="majorHAnsi" w:cstheme="majorHAnsi"/>
          <w:i/>
          <w:iCs/>
        </w:rPr>
        <w:t>”</w:t>
      </w:r>
      <w:r w:rsidRPr="009829E4" w:rsidDel="00A5221E">
        <w:rPr>
          <w:rFonts w:ascii="Calibri Light" w:hAnsi="Calibri Light" w:cs="Calibri Light"/>
        </w:rPr>
        <w:t xml:space="preserve"> </w:t>
      </w:r>
      <w:r w:rsidRPr="009829E4">
        <w:rPr>
          <w:rFonts w:ascii="Calibri Light" w:hAnsi="Calibri Light" w:cs="Calibri Light"/>
        </w:rPr>
        <w:t xml:space="preserve"> </w:t>
      </w:r>
    </w:p>
    <w:p w14:paraId="2F5B85D2" w14:textId="77777777" w:rsidR="00FA22B6" w:rsidRPr="009829E4" w:rsidRDefault="00FA22B6" w:rsidP="00FA22B6">
      <w:pPr>
        <w:keepNext/>
        <w:keepLines/>
        <w:spacing w:line="360" w:lineRule="auto"/>
        <w:jc w:val="both"/>
        <w:rPr>
          <w:rFonts w:asciiTheme="majorHAnsi" w:hAnsiTheme="majorHAnsi" w:cstheme="majorHAnsi"/>
        </w:rPr>
      </w:pPr>
      <w:r w:rsidRPr="009829E4" w:rsidDel="00D44CCA">
        <w:rPr>
          <w:rFonts w:asciiTheme="majorHAnsi" w:hAnsiTheme="majorHAnsi" w:cstheme="majorHAnsi"/>
          <w:i/>
          <w:iCs/>
          <w:color w:val="000000"/>
        </w:rPr>
        <w:t xml:space="preserve"> </w:t>
      </w:r>
    </w:p>
    <w:p w14:paraId="65298FDF" w14:textId="77777777" w:rsidR="00FA22B6" w:rsidRPr="009829E4" w:rsidRDefault="00FA22B6" w:rsidP="00FA22B6">
      <w:pPr>
        <w:keepNext/>
        <w:keepLines/>
        <w:spacing w:line="360" w:lineRule="auto"/>
        <w:jc w:val="both"/>
        <w:rPr>
          <w:rFonts w:asciiTheme="majorHAnsi" w:hAnsiTheme="majorHAnsi" w:cstheme="majorHAnsi"/>
        </w:rPr>
      </w:pPr>
      <w:r w:rsidRPr="009829E4">
        <w:rPr>
          <w:rFonts w:asciiTheme="majorHAnsi" w:hAnsiTheme="majorHAnsi" w:cstheme="majorHAnsi"/>
          <w:lang w:eastAsia="pl-PL"/>
        </w:rPr>
        <w:t xml:space="preserve">oświadczam, </w:t>
      </w:r>
      <w:r w:rsidRPr="009829E4">
        <w:rPr>
          <w:rFonts w:asciiTheme="majorHAnsi" w:hAnsiTheme="majorHAnsi" w:cstheme="majorHAnsi"/>
        </w:rPr>
        <w:t>w imieniu wykonawców wspólnie ubiegających się o udzielenie zamówienia,                    że poszczególni wykonawcy będą wykonywać usługi jak w wykazie poniżej:</w:t>
      </w:r>
    </w:p>
    <w:p w14:paraId="06813BE7" w14:textId="77777777" w:rsidR="00FA22B6" w:rsidRPr="009829E4" w:rsidRDefault="00FA22B6" w:rsidP="00FA22B6">
      <w:pPr>
        <w:keepNext/>
        <w:keepLines/>
        <w:spacing w:line="360" w:lineRule="auto"/>
        <w:jc w:val="both"/>
        <w:rPr>
          <w:rFonts w:asciiTheme="majorHAnsi" w:eastAsia="Calibri" w:hAnsiTheme="majorHAnsi" w:cstheme="majorHAns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066"/>
        <w:gridCol w:w="4482"/>
      </w:tblGrid>
      <w:tr w:rsidR="00FA22B6" w:rsidRPr="009829E4" w14:paraId="5DBEDEC5" w14:textId="77777777" w:rsidTr="004C75A4">
        <w:trPr>
          <w:trHeight w:val="429"/>
        </w:trPr>
        <w:tc>
          <w:tcPr>
            <w:tcW w:w="468" w:type="dxa"/>
            <w:shd w:val="clear" w:color="auto" w:fill="auto"/>
            <w:vAlign w:val="center"/>
          </w:tcPr>
          <w:p w14:paraId="26E3B0E3" w14:textId="77777777" w:rsidR="00FA22B6" w:rsidRPr="009829E4" w:rsidRDefault="00FA22B6" w:rsidP="004C75A4">
            <w:pPr>
              <w:keepNext/>
              <w:keepLines/>
              <w:jc w:val="center"/>
              <w:rPr>
                <w:rFonts w:asciiTheme="majorHAnsi" w:eastAsia="Calibri" w:hAnsiTheme="majorHAnsi" w:cstheme="majorHAnsi"/>
                <w:b/>
                <w:bCs/>
                <w:lang w:eastAsia="en-US"/>
              </w:rPr>
            </w:pPr>
            <w:r w:rsidRPr="009829E4">
              <w:rPr>
                <w:rFonts w:asciiTheme="majorHAnsi" w:eastAsia="Calibri" w:hAnsiTheme="majorHAnsi" w:cstheme="majorHAnsi"/>
                <w:b/>
                <w:bCs/>
                <w:lang w:eastAsia="en-US"/>
              </w:rPr>
              <w:t>l.p.</w:t>
            </w:r>
          </w:p>
        </w:tc>
        <w:tc>
          <w:tcPr>
            <w:tcW w:w="4109" w:type="dxa"/>
            <w:shd w:val="clear" w:color="auto" w:fill="auto"/>
            <w:vAlign w:val="center"/>
          </w:tcPr>
          <w:p w14:paraId="0805AF23" w14:textId="77777777" w:rsidR="00FA22B6" w:rsidRPr="009829E4" w:rsidRDefault="00FA22B6" w:rsidP="004C75A4">
            <w:pPr>
              <w:keepNext/>
              <w:keepLines/>
              <w:jc w:val="center"/>
              <w:rPr>
                <w:rFonts w:asciiTheme="majorHAnsi" w:eastAsia="Calibri" w:hAnsiTheme="majorHAnsi" w:cstheme="majorHAnsi"/>
                <w:b/>
                <w:bCs/>
                <w:lang w:eastAsia="en-US"/>
              </w:rPr>
            </w:pPr>
            <w:r w:rsidRPr="009829E4">
              <w:rPr>
                <w:rFonts w:asciiTheme="majorHAnsi" w:eastAsia="Calibri" w:hAnsiTheme="majorHAnsi" w:cstheme="majorHAnsi"/>
                <w:b/>
                <w:bCs/>
                <w:lang w:eastAsia="en-US"/>
              </w:rPr>
              <w:t>Nazwa wykonawcy wspólnie ubiegającego się o udzielenie zamówienia</w:t>
            </w:r>
          </w:p>
        </w:tc>
        <w:tc>
          <w:tcPr>
            <w:tcW w:w="4532" w:type="dxa"/>
            <w:shd w:val="clear" w:color="auto" w:fill="auto"/>
            <w:vAlign w:val="center"/>
          </w:tcPr>
          <w:p w14:paraId="5D1C8DCE" w14:textId="77777777" w:rsidR="00FA22B6" w:rsidRPr="009829E4" w:rsidRDefault="00FA22B6" w:rsidP="004C75A4">
            <w:pPr>
              <w:keepNext/>
              <w:keepLines/>
              <w:jc w:val="center"/>
              <w:rPr>
                <w:rFonts w:asciiTheme="majorHAnsi" w:eastAsia="Calibri" w:hAnsiTheme="majorHAnsi" w:cstheme="majorHAnsi"/>
                <w:b/>
                <w:bCs/>
                <w:lang w:eastAsia="en-US"/>
              </w:rPr>
            </w:pPr>
            <w:r w:rsidRPr="009829E4">
              <w:rPr>
                <w:rFonts w:asciiTheme="majorHAnsi" w:eastAsia="Calibri" w:hAnsiTheme="majorHAnsi" w:cstheme="majorHAnsi"/>
                <w:b/>
                <w:bCs/>
                <w:lang w:eastAsia="en-US"/>
              </w:rPr>
              <w:t xml:space="preserve">Wykonywana przez tego </w:t>
            </w:r>
          </w:p>
          <w:p w14:paraId="2B790B9A" w14:textId="77777777" w:rsidR="00FA22B6" w:rsidRPr="009829E4" w:rsidRDefault="00FA22B6" w:rsidP="004C75A4">
            <w:pPr>
              <w:keepNext/>
              <w:keepLines/>
              <w:jc w:val="center"/>
              <w:rPr>
                <w:rFonts w:asciiTheme="majorHAnsi" w:eastAsia="Calibri" w:hAnsiTheme="majorHAnsi" w:cstheme="majorHAnsi"/>
                <w:b/>
                <w:bCs/>
                <w:lang w:eastAsia="en-US"/>
              </w:rPr>
            </w:pPr>
            <w:r w:rsidRPr="009829E4">
              <w:rPr>
                <w:rFonts w:asciiTheme="majorHAnsi" w:eastAsia="Calibri" w:hAnsiTheme="majorHAnsi" w:cstheme="majorHAnsi"/>
                <w:b/>
                <w:bCs/>
                <w:lang w:eastAsia="en-US"/>
              </w:rPr>
              <w:t>wykonawcę część  usług</w:t>
            </w:r>
          </w:p>
        </w:tc>
      </w:tr>
      <w:tr w:rsidR="00FA22B6" w:rsidRPr="009829E4" w14:paraId="78A0EB9B" w14:textId="77777777" w:rsidTr="004C75A4">
        <w:trPr>
          <w:trHeight w:val="637"/>
        </w:trPr>
        <w:tc>
          <w:tcPr>
            <w:tcW w:w="468" w:type="dxa"/>
            <w:shd w:val="clear" w:color="auto" w:fill="auto"/>
            <w:vAlign w:val="center"/>
          </w:tcPr>
          <w:p w14:paraId="7E7524DF" w14:textId="77777777" w:rsidR="00FA22B6" w:rsidRPr="009829E4" w:rsidRDefault="00FA22B6" w:rsidP="004C75A4">
            <w:pPr>
              <w:keepNext/>
              <w:keepLines/>
              <w:rPr>
                <w:rFonts w:asciiTheme="majorHAnsi" w:eastAsia="Calibri" w:hAnsiTheme="majorHAnsi" w:cstheme="majorHAnsi"/>
                <w:lang w:eastAsia="en-US"/>
              </w:rPr>
            </w:pPr>
            <w:r w:rsidRPr="009829E4">
              <w:rPr>
                <w:rFonts w:asciiTheme="majorHAnsi" w:eastAsia="Calibri" w:hAnsiTheme="majorHAnsi" w:cstheme="majorHAnsi"/>
                <w:lang w:eastAsia="en-US"/>
              </w:rPr>
              <w:t>1.</w:t>
            </w:r>
          </w:p>
        </w:tc>
        <w:tc>
          <w:tcPr>
            <w:tcW w:w="4109" w:type="dxa"/>
            <w:shd w:val="clear" w:color="auto" w:fill="auto"/>
            <w:vAlign w:val="center"/>
          </w:tcPr>
          <w:p w14:paraId="6F148222" w14:textId="77777777" w:rsidR="00FA22B6" w:rsidRPr="009829E4" w:rsidRDefault="00FA22B6" w:rsidP="004C75A4">
            <w:pPr>
              <w:keepNext/>
              <w:keepLines/>
              <w:rPr>
                <w:rFonts w:asciiTheme="majorHAnsi" w:eastAsia="Calibri" w:hAnsiTheme="majorHAnsi" w:cstheme="majorHAnsi"/>
                <w:lang w:eastAsia="en-US"/>
              </w:rPr>
            </w:pPr>
          </w:p>
        </w:tc>
        <w:tc>
          <w:tcPr>
            <w:tcW w:w="4532" w:type="dxa"/>
            <w:shd w:val="clear" w:color="auto" w:fill="auto"/>
            <w:vAlign w:val="center"/>
          </w:tcPr>
          <w:p w14:paraId="00D14DC3" w14:textId="77777777" w:rsidR="00FA22B6" w:rsidRPr="009829E4" w:rsidRDefault="00FA22B6" w:rsidP="004C75A4">
            <w:pPr>
              <w:keepNext/>
              <w:keepLines/>
              <w:jc w:val="center"/>
              <w:rPr>
                <w:rFonts w:asciiTheme="majorHAnsi" w:eastAsia="Calibri" w:hAnsiTheme="majorHAnsi" w:cstheme="majorHAnsi"/>
                <w:lang w:eastAsia="en-US"/>
              </w:rPr>
            </w:pPr>
          </w:p>
        </w:tc>
      </w:tr>
      <w:tr w:rsidR="00FA22B6" w:rsidRPr="009829E4" w14:paraId="5E3BF05C" w14:textId="77777777" w:rsidTr="004C75A4">
        <w:trPr>
          <w:trHeight w:val="690"/>
        </w:trPr>
        <w:tc>
          <w:tcPr>
            <w:tcW w:w="468" w:type="dxa"/>
            <w:shd w:val="clear" w:color="auto" w:fill="auto"/>
            <w:vAlign w:val="center"/>
          </w:tcPr>
          <w:p w14:paraId="507B9B3C" w14:textId="77777777" w:rsidR="00FA22B6" w:rsidRPr="009829E4" w:rsidRDefault="00FA22B6" w:rsidP="004C75A4">
            <w:pPr>
              <w:keepNext/>
              <w:keepLines/>
              <w:rPr>
                <w:rFonts w:asciiTheme="majorHAnsi" w:eastAsia="Calibri" w:hAnsiTheme="majorHAnsi" w:cstheme="majorHAnsi"/>
                <w:lang w:eastAsia="en-US"/>
              </w:rPr>
            </w:pPr>
            <w:r w:rsidRPr="009829E4">
              <w:rPr>
                <w:rFonts w:asciiTheme="majorHAnsi" w:eastAsia="Calibri" w:hAnsiTheme="majorHAnsi" w:cstheme="majorHAnsi"/>
                <w:lang w:eastAsia="en-US"/>
              </w:rPr>
              <w:t>2.</w:t>
            </w:r>
          </w:p>
          <w:p w14:paraId="30FF30D4" w14:textId="77777777" w:rsidR="00FA22B6" w:rsidRPr="009829E4" w:rsidRDefault="00FA22B6" w:rsidP="004C75A4">
            <w:pPr>
              <w:keepNext/>
              <w:keepLines/>
              <w:rPr>
                <w:rFonts w:asciiTheme="majorHAnsi" w:eastAsia="Calibri" w:hAnsiTheme="majorHAnsi" w:cstheme="majorHAnsi"/>
                <w:lang w:eastAsia="en-US"/>
              </w:rPr>
            </w:pPr>
          </w:p>
        </w:tc>
        <w:tc>
          <w:tcPr>
            <w:tcW w:w="4109" w:type="dxa"/>
            <w:shd w:val="clear" w:color="auto" w:fill="auto"/>
            <w:vAlign w:val="center"/>
          </w:tcPr>
          <w:p w14:paraId="4900FB4C" w14:textId="77777777" w:rsidR="00FA22B6" w:rsidRPr="009829E4" w:rsidRDefault="00FA22B6" w:rsidP="004C75A4">
            <w:pPr>
              <w:keepNext/>
              <w:keepLines/>
              <w:rPr>
                <w:rFonts w:asciiTheme="majorHAnsi" w:eastAsia="Calibri" w:hAnsiTheme="majorHAnsi" w:cstheme="majorHAnsi"/>
                <w:lang w:eastAsia="en-US"/>
              </w:rPr>
            </w:pPr>
          </w:p>
        </w:tc>
        <w:tc>
          <w:tcPr>
            <w:tcW w:w="4532" w:type="dxa"/>
            <w:shd w:val="clear" w:color="auto" w:fill="auto"/>
            <w:vAlign w:val="center"/>
          </w:tcPr>
          <w:p w14:paraId="45B57AFC" w14:textId="77777777" w:rsidR="00FA22B6" w:rsidRPr="009829E4" w:rsidRDefault="00FA22B6" w:rsidP="004C75A4">
            <w:pPr>
              <w:keepNext/>
              <w:keepLines/>
              <w:jc w:val="center"/>
              <w:rPr>
                <w:rFonts w:asciiTheme="majorHAnsi" w:eastAsia="Calibri" w:hAnsiTheme="majorHAnsi" w:cstheme="majorHAnsi"/>
                <w:lang w:eastAsia="en-US"/>
              </w:rPr>
            </w:pPr>
          </w:p>
        </w:tc>
      </w:tr>
      <w:tr w:rsidR="00FA22B6" w:rsidRPr="009829E4" w14:paraId="689E8351" w14:textId="77777777" w:rsidTr="004C75A4">
        <w:trPr>
          <w:trHeight w:val="690"/>
        </w:trPr>
        <w:tc>
          <w:tcPr>
            <w:tcW w:w="468" w:type="dxa"/>
            <w:shd w:val="clear" w:color="auto" w:fill="auto"/>
            <w:vAlign w:val="center"/>
          </w:tcPr>
          <w:p w14:paraId="3C80D8F5" w14:textId="77777777" w:rsidR="00FA22B6" w:rsidRPr="009829E4" w:rsidRDefault="00FA22B6" w:rsidP="004C75A4">
            <w:pPr>
              <w:keepNext/>
              <w:keepLines/>
              <w:rPr>
                <w:rFonts w:asciiTheme="majorHAnsi" w:eastAsia="Calibri" w:hAnsiTheme="majorHAnsi" w:cstheme="majorHAnsi"/>
                <w:lang w:eastAsia="en-US"/>
              </w:rPr>
            </w:pPr>
            <w:r w:rsidRPr="009829E4">
              <w:rPr>
                <w:rFonts w:asciiTheme="majorHAnsi" w:eastAsia="Calibri" w:hAnsiTheme="majorHAnsi" w:cstheme="majorHAnsi"/>
                <w:lang w:eastAsia="en-US"/>
              </w:rPr>
              <w:t xml:space="preserve">3. </w:t>
            </w:r>
          </w:p>
        </w:tc>
        <w:tc>
          <w:tcPr>
            <w:tcW w:w="4109" w:type="dxa"/>
            <w:shd w:val="clear" w:color="auto" w:fill="auto"/>
            <w:vAlign w:val="center"/>
          </w:tcPr>
          <w:p w14:paraId="360FF92F" w14:textId="77777777" w:rsidR="00FA22B6" w:rsidRPr="009829E4" w:rsidRDefault="00FA22B6" w:rsidP="004C75A4">
            <w:pPr>
              <w:keepNext/>
              <w:keepLines/>
              <w:rPr>
                <w:rFonts w:asciiTheme="majorHAnsi" w:eastAsia="Calibri" w:hAnsiTheme="majorHAnsi" w:cstheme="majorHAnsi"/>
                <w:lang w:eastAsia="en-US"/>
              </w:rPr>
            </w:pPr>
          </w:p>
        </w:tc>
        <w:tc>
          <w:tcPr>
            <w:tcW w:w="4532" w:type="dxa"/>
            <w:shd w:val="clear" w:color="auto" w:fill="auto"/>
            <w:vAlign w:val="center"/>
          </w:tcPr>
          <w:p w14:paraId="1DD7532C" w14:textId="77777777" w:rsidR="00FA22B6" w:rsidRPr="009829E4" w:rsidRDefault="00FA22B6" w:rsidP="004C75A4">
            <w:pPr>
              <w:keepNext/>
              <w:keepLines/>
              <w:jc w:val="center"/>
              <w:rPr>
                <w:rFonts w:asciiTheme="majorHAnsi" w:eastAsia="Calibri" w:hAnsiTheme="majorHAnsi" w:cstheme="majorHAnsi"/>
                <w:lang w:eastAsia="en-US"/>
              </w:rPr>
            </w:pPr>
          </w:p>
        </w:tc>
      </w:tr>
    </w:tbl>
    <w:p w14:paraId="2420AD71"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14AA9AED"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70062586"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36DA850F"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782F6231"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4CD6F885"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6E08F6EE"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68F608E3"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41BFD331"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7715D9C3"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r w:rsidRPr="009829E4">
        <w:rPr>
          <w:rFonts w:asciiTheme="majorHAnsi" w:hAnsiTheme="majorHAnsi" w:cstheme="majorHAnsi"/>
          <w:b/>
          <w:lang w:eastAsia="pl-PL"/>
        </w:rPr>
        <w:lastRenderedPageBreak/>
        <w:t>Załącznik nr 4 do SWZ</w:t>
      </w:r>
    </w:p>
    <w:p w14:paraId="1C4FFB50"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4368EE13"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r w:rsidRPr="009829E4">
        <w:rPr>
          <w:rFonts w:asciiTheme="majorHAnsi" w:hAnsiTheme="majorHAnsi" w:cstheme="majorHAnsi"/>
          <w:b/>
          <w:lang w:eastAsia="pl-PL"/>
        </w:rPr>
        <w:t>Załącznik do oferty (jeżeli dotyczy)</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4A0" w:firstRow="1" w:lastRow="0" w:firstColumn="1" w:lastColumn="0" w:noHBand="0" w:noVBand="1"/>
      </w:tblPr>
      <w:tblGrid>
        <w:gridCol w:w="3539"/>
        <w:gridCol w:w="5536"/>
      </w:tblGrid>
      <w:tr w:rsidR="00FA22B6" w:rsidRPr="009829E4" w14:paraId="571C9AB0" w14:textId="77777777" w:rsidTr="004C75A4">
        <w:trPr>
          <w:trHeight w:val="1155"/>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tcPr>
          <w:p w14:paraId="2B8229B8" w14:textId="77777777" w:rsidR="00FA22B6" w:rsidRPr="009829E4" w:rsidRDefault="00FA22B6" w:rsidP="004C75A4">
            <w:pPr>
              <w:keepNext/>
              <w:keepLines/>
              <w:spacing w:line="288" w:lineRule="auto"/>
              <w:jc w:val="both"/>
              <w:rPr>
                <w:rFonts w:asciiTheme="majorHAnsi" w:hAnsiTheme="majorHAnsi" w:cstheme="majorHAnsi"/>
              </w:rPr>
            </w:pPr>
          </w:p>
          <w:p w14:paraId="3B873104" w14:textId="77777777" w:rsidR="00FA22B6" w:rsidRPr="009829E4" w:rsidRDefault="00FA22B6" w:rsidP="004C75A4">
            <w:pPr>
              <w:keepNext/>
              <w:keepLines/>
              <w:spacing w:line="288" w:lineRule="auto"/>
              <w:jc w:val="center"/>
              <w:rPr>
                <w:rFonts w:asciiTheme="majorHAnsi" w:hAnsiTheme="majorHAnsi" w:cstheme="majorHAnsi"/>
                <w:i/>
              </w:rPr>
            </w:pPr>
            <w:r w:rsidRPr="009829E4">
              <w:rPr>
                <w:rFonts w:asciiTheme="majorHAnsi" w:hAnsiTheme="majorHAnsi" w:cstheme="majorHAnsi"/>
                <w:i/>
              </w:rPr>
              <w:t xml:space="preserve">Nazwa podmiotu </w:t>
            </w:r>
          </w:p>
          <w:p w14:paraId="4C7030A2" w14:textId="77777777" w:rsidR="00FA22B6" w:rsidRPr="009829E4" w:rsidRDefault="00FA22B6" w:rsidP="004C75A4">
            <w:pPr>
              <w:keepNext/>
              <w:keepLines/>
              <w:spacing w:line="288" w:lineRule="auto"/>
              <w:jc w:val="center"/>
              <w:rPr>
                <w:rFonts w:asciiTheme="majorHAnsi" w:hAnsiTheme="majorHAnsi" w:cstheme="majorHAnsi"/>
                <w:b/>
              </w:rPr>
            </w:pPr>
            <w:r w:rsidRPr="009829E4">
              <w:rPr>
                <w:rFonts w:asciiTheme="majorHAnsi" w:hAnsiTheme="majorHAnsi" w:cstheme="majorHAnsi"/>
                <w:i/>
              </w:rPr>
              <w:t>udostępniającego zasoby</w:t>
            </w:r>
          </w:p>
        </w:tc>
        <w:tc>
          <w:tcPr>
            <w:tcW w:w="553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70689F3" w14:textId="77777777" w:rsidR="00FA22B6" w:rsidRPr="009829E4" w:rsidRDefault="00FA22B6" w:rsidP="004C75A4">
            <w:pPr>
              <w:keepNext/>
              <w:keepLines/>
              <w:autoSpaceDE w:val="0"/>
              <w:adjustRightInd w:val="0"/>
              <w:spacing w:before="10" w:line="276" w:lineRule="auto"/>
              <w:contextualSpacing/>
              <w:jc w:val="center"/>
              <w:rPr>
                <w:rFonts w:asciiTheme="majorHAnsi" w:hAnsiTheme="majorHAnsi" w:cstheme="majorHAnsi"/>
                <w:b/>
                <w:lang w:eastAsia="pl-PL"/>
              </w:rPr>
            </w:pPr>
            <w:r w:rsidRPr="009829E4">
              <w:rPr>
                <w:rFonts w:asciiTheme="majorHAnsi" w:hAnsiTheme="majorHAnsi" w:cstheme="majorHAnsi"/>
                <w:b/>
                <w:lang w:eastAsia="pl-PL"/>
              </w:rPr>
              <w:t>ZOBOWIĄZANIE PODMIOTU DO ODDANIA                             DO DYSPOZYCJI WYKONAWCY NIEZBĘDNYCH ZASOBÓW NA POTRZEBY WYKONANIA ZAMÓWIENIA</w:t>
            </w:r>
          </w:p>
          <w:p w14:paraId="20E6F39D" w14:textId="77777777" w:rsidR="00FA22B6" w:rsidRPr="009829E4" w:rsidRDefault="00FA22B6" w:rsidP="004C75A4">
            <w:pPr>
              <w:keepNext/>
              <w:keepLines/>
              <w:jc w:val="center"/>
              <w:rPr>
                <w:rFonts w:asciiTheme="majorHAnsi" w:hAnsiTheme="majorHAnsi" w:cstheme="majorHAnsi"/>
                <w:b/>
              </w:rPr>
            </w:pPr>
          </w:p>
        </w:tc>
      </w:tr>
    </w:tbl>
    <w:p w14:paraId="7F6724CE" w14:textId="77777777" w:rsidR="00FA22B6" w:rsidRPr="009829E4" w:rsidRDefault="00FA22B6" w:rsidP="00FA22B6">
      <w:pPr>
        <w:keepNext/>
        <w:keepLines/>
        <w:autoSpaceDE w:val="0"/>
        <w:adjustRightInd w:val="0"/>
        <w:spacing w:before="10" w:line="276" w:lineRule="auto"/>
        <w:contextualSpacing/>
        <w:jc w:val="both"/>
        <w:rPr>
          <w:rFonts w:asciiTheme="majorHAnsi" w:hAnsiTheme="majorHAnsi" w:cstheme="majorHAnsi"/>
          <w:b/>
          <w:lang w:eastAsia="pl-PL"/>
        </w:rPr>
      </w:pPr>
    </w:p>
    <w:p w14:paraId="32FBEEFE" w14:textId="77777777" w:rsidR="00FA22B6" w:rsidRPr="009829E4" w:rsidRDefault="00FA22B6" w:rsidP="00FA22B6">
      <w:pPr>
        <w:keepNext/>
        <w:keepLines/>
        <w:autoSpaceDE w:val="0"/>
        <w:adjustRightInd w:val="0"/>
        <w:spacing w:line="360" w:lineRule="auto"/>
        <w:contextualSpacing/>
        <w:rPr>
          <w:rFonts w:asciiTheme="majorHAnsi" w:hAnsiTheme="majorHAnsi" w:cstheme="majorHAnsi"/>
          <w:lang w:eastAsia="pl-PL"/>
        </w:rPr>
      </w:pPr>
    </w:p>
    <w:p w14:paraId="060C5F5E" w14:textId="77777777" w:rsidR="00FA22B6" w:rsidRPr="009829E4" w:rsidRDefault="00FA22B6" w:rsidP="00FA22B6">
      <w:pPr>
        <w:keepNext/>
        <w:keepLines/>
        <w:autoSpaceDE w:val="0"/>
        <w:adjustRightInd w:val="0"/>
        <w:spacing w:line="360" w:lineRule="auto"/>
        <w:contextualSpacing/>
        <w:rPr>
          <w:rFonts w:asciiTheme="majorHAnsi" w:hAnsiTheme="majorHAnsi" w:cstheme="majorHAnsi"/>
          <w:lang w:eastAsia="pl-PL"/>
        </w:rPr>
      </w:pPr>
      <w:r w:rsidRPr="009829E4">
        <w:rPr>
          <w:rFonts w:asciiTheme="majorHAnsi" w:hAnsiTheme="majorHAnsi" w:cstheme="majorHAnsi"/>
          <w:lang w:eastAsia="pl-PL"/>
        </w:rPr>
        <w:t>Ja: …………………… (imię i nazwisko osoby upoważnionej do reprezentowania podmiotu udostępniającego zasoby), działając w imieniu i na rzecz: …………………………………………………………………………………………………</w:t>
      </w:r>
    </w:p>
    <w:p w14:paraId="23B34B81" w14:textId="77777777" w:rsidR="00FA22B6" w:rsidRPr="009829E4" w:rsidRDefault="00FA22B6" w:rsidP="00FA22B6">
      <w:pPr>
        <w:keepNext/>
        <w:keepLines/>
        <w:autoSpaceDE w:val="0"/>
        <w:adjustRightInd w:val="0"/>
        <w:spacing w:line="360" w:lineRule="auto"/>
        <w:ind w:left="2832" w:firstLine="708"/>
        <w:contextualSpacing/>
        <w:rPr>
          <w:rFonts w:asciiTheme="majorHAnsi" w:hAnsiTheme="majorHAnsi" w:cstheme="majorHAnsi"/>
          <w:lang w:eastAsia="pl-PL"/>
        </w:rPr>
      </w:pPr>
      <w:r w:rsidRPr="009829E4">
        <w:rPr>
          <w:rFonts w:asciiTheme="majorHAnsi" w:hAnsiTheme="majorHAnsi" w:cstheme="majorHAnsi"/>
          <w:lang w:eastAsia="pl-PL"/>
        </w:rPr>
        <w:t xml:space="preserve">(nazwa podmiotu) </w:t>
      </w:r>
    </w:p>
    <w:p w14:paraId="306449BD" w14:textId="77777777" w:rsidR="00FA22B6" w:rsidRPr="009829E4" w:rsidRDefault="00FA22B6" w:rsidP="00FA22B6">
      <w:pPr>
        <w:keepNext/>
        <w:keepLines/>
        <w:autoSpaceDE w:val="0"/>
        <w:adjustRightInd w:val="0"/>
        <w:spacing w:after="120"/>
        <w:rPr>
          <w:rFonts w:asciiTheme="majorHAnsi" w:hAnsiTheme="majorHAnsi" w:cstheme="majorHAnsi"/>
          <w:lang w:eastAsia="pl-PL"/>
        </w:rPr>
      </w:pPr>
      <w:r w:rsidRPr="009829E4">
        <w:rPr>
          <w:rFonts w:asciiTheme="majorHAnsi" w:hAnsiTheme="majorHAnsi" w:cstheme="majorHAnsi"/>
          <w:b/>
          <w:bCs/>
          <w:lang w:eastAsia="pl-PL"/>
        </w:rPr>
        <w:t>Zobowiązuję się do oddania nw. zasobów na potrzeby wykonania zamówienia:</w:t>
      </w:r>
      <w:r w:rsidRPr="009829E4">
        <w:rPr>
          <w:rFonts w:asciiTheme="majorHAnsi" w:hAnsiTheme="majorHAnsi" w:cstheme="majorHAnsi"/>
          <w:lang w:eastAsia="pl-PL"/>
        </w:rPr>
        <w:t xml:space="preserve"> ………………………………………………………………………………………………. </w:t>
      </w:r>
    </w:p>
    <w:p w14:paraId="126DA224" w14:textId="77777777" w:rsidR="00FA22B6" w:rsidRPr="009829E4" w:rsidRDefault="00FA22B6" w:rsidP="00FA22B6">
      <w:pPr>
        <w:keepNext/>
        <w:keepLines/>
        <w:autoSpaceDE w:val="0"/>
        <w:adjustRightInd w:val="0"/>
        <w:spacing w:after="120"/>
        <w:ind w:left="2832" w:firstLine="708"/>
        <w:rPr>
          <w:rFonts w:asciiTheme="majorHAnsi" w:hAnsiTheme="majorHAnsi" w:cstheme="majorHAnsi"/>
          <w:lang w:eastAsia="pl-PL"/>
        </w:rPr>
      </w:pPr>
      <w:r w:rsidRPr="009829E4">
        <w:rPr>
          <w:rFonts w:asciiTheme="majorHAnsi" w:hAnsiTheme="majorHAnsi" w:cstheme="majorHAnsi"/>
          <w:lang w:eastAsia="pl-PL"/>
        </w:rPr>
        <w:t>(określenie zasobu)</w:t>
      </w:r>
    </w:p>
    <w:p w14:paraId="12F207B0" w14:textId="77777777" w:rsidR="00FA22B6" w:rsidRPr="009829E4" w:rsidRDefault="00FA22B6" w:rsidP="00FA22B6">
      <w:pPr>
        <w:keepNext/>
        <w:keepLines/>
        <w:autoSpaceDE w:val="0"/>
        <w:adjustRightInd w:val="0"/>
        <w:spacing w:after="120"/>
        <w:rPr>
          <w:rFonts w:asciiTheme="majorHAnsi" w:hAnsiTheme="majorHAnsi" w:cstheme="majorHAnsi"/>
          <w:lang w:eastAsia="pl-PL"/>
        </w:rPr>
      </w:pPr>
      <w:r w:rsidRPr="009829E4">
        <w:rPr>
          <w:rFonts w:asciiTheme="majorHAnsi" w:hAnsiTheme="majorHAnsi" w:cstheme="majorHAnsi"/>
          <w:lang w:eastAsia="pl-PL"/>
        </w:rPr>
        <w:t>do dyspozycji wykonawcy : ………………………………………………………………………………………………</w:t>
      </w:r>
    </w:p>
    <w:p w14:paraId="6A1D9EC9" w14:textId="77777777" w:rsidR="00FA22B6" w:rsidRPr="009829E4" w:rsidRDefault="00FA22B6" w:rsidP="00FA22B6">
      <w:pPr>
        <w:keepNext/>
        <w:keepLines/>
        <w:autoSpaceDE w:val="0"/>
        <w:adjustRightInd w:val="0"/>
        <w:spacing w:after="120"/>
        <w:rPr>
          <w:rFonts w:asciiTheme="majorHAnsi" w:hAnsiTheme="majorHAnsi" w:cstheme="majorHAnsi"/>
          <w:lang w:eastAsia="pl-PL"/>
        </w:rPr>
      </w:pPr>
      <w:r w:rsidRPr="009829E4">
        <w:rPr>
          <w:rFonts w:asciiTheme="majorHAnsi" w:hAnsiTheme="majorHAnsi" w:cstheme="majorHAnsi"/>
          <w:lang w:eastAsia="pl-PL"/>
        </w:rPr>
        <w:tab/>
      </w:r>
      <w:r w:rsidRPr="009829E4">
        <w:rPr>
          <w:rFonts w:asciiTheme="majorHAnsi" w:hAnsiTheme="majorHAnsi" w:cstheme="majorHAnsi"/>
          <w:lang w:eastAsia="pl-PL"/>
        </w:rPr>
        <w:tab/>
      </w:r>
      <w:r w:rsidRPr="009829E4">
        <w:rPr>
          <w:rFonts w:asciiTheme="majorHAnsi" w:hAnsiTheme="majorHAnsi" w:cstheme="majorHAnsi"/>
          <w:lang w:eastAsia="pl-PL"/>
        </w:rPr>
        <w:tab/>
      </w:r>
      <w:r w:rsidRPr="009829E4">
        <w:rPr>
          <w:rFonts w:asciiTheme="majorHAnsi" w:hAnsiTheme="majorHAnsi" w:cstheme="majorHAnsi"/>
          <w:lang w:eastAsia="pl-PL"/>
        </w:rPr>
        <w:tab/>
      </w:r>
      <w:r w:rsidRPr="009829E4">
        <w:rPr>
          <w:rFonts w:asciiTheme="majorHAnsi" w:hAnsiTheme="majorHAnsi" w:cstheme="majorHAnsi"/>
          <w:lang w:eastAsia="pl-PL"/>
        </w:rPr>
        <w:tab/>
        <w:t>(nazwa wykonawcy)</w:t>
      </w:r>
    </w:p>
    <w:p w14:paraId="0D617989" w14:textId="77777777" w:rsidR="00FA22B6" w:rsidRPr="009829E4" w:rsidRDefault="00FA22B6" w:rsidP="00FA22B6">
      <w:pPr>
        <w:keepNext/>
        <w:keepLines/>
        <w:autoSpaceDE w:val="0"/>
        <w:adjustRightInd w:val="0"/>
        <w:spacing w:after="120"/>
        <w:jc w:val="both"/>
        <w:rPr>
          <w:rFonts w:asciiTheme="majorHAnsi" w:hAnsiTheme="majorHAnsi" w:cstheme="majorHAnsi"/>
          <w:bCs/>
        </w:rPr>
      </w:pPr>
      <w:r w:rsidRPr="009829E4">
        <w:rPr>
          <w:rFonts w:asciiTheme="majorHAnsi" w:hAnsiTheme="majorHAnsi" w:cstheme="majorHAnsi"/>
          <w:lang w:eastAsia="pl-PL"/>
        </w:rPr>
        <w:t>na potrzeby realizacji zamówienia pod nazwą</w:t>
      </w:r>
      <w:r w:rsidRPr="009829E4">
        <w:rPr>
          <w:rFonts w:asciiTheme="majorHAnsi" w:hAnsiTheme="majorHAnsi" w:cstheme="majorHAnsi"/>
          <w:bCs/>
        </w:rPr>
        <w:t xml:space="preserve">: </w:t>
      </w:r>
    </w:p>
    <w:p w14:paraId="6F80418D" w14:textId="77777777" w:rsidR="00FA22B6" w:rsidRPr="009829E4" w:rsidRDefault="00FA22B6" w:rsidP="00FA22B6">
      <w:pPr>
        <w:keepNext/>
        <w:keepLines/>
        <w:spacing w:line="360" w:lineRule="auto"/>
        <w:jc w:val="both"/>
        <w:rPr>
          <w:rFonts w:ascii="Calibri Light" w:hAnsi="Calibri Light" w:cs="Calibri Light"/>
          <w:b/>
          <w:bCs/>
          <w:i/>
          <w:iCs/>
        </w:rPr>
      </w:pPr>
    </w:p>
    <w:p w14:paraId="265FB4B0" w14:textId="77777777" w:rsidR="00FA22B6" w:rsidRPr="009829E4" w:rsidRDefault="00FA22B6" w:rsidP="00FA22B6">
      <w:pPr>
        <w:keepNext/>
        <w:keepLines/>
        <w:spacing w:line="360" w:lineRule="auto"/>
        <w:jc w:val="both"/>
        <w:rPr>
          <w:rFonts w:asciiTheme="majorHAnsi" w:hAnsiTheme="majorHAnsi" w:cstheme="majorHAnsi"/>
          <w:i/>
          <w:iCs/>
        </w:rPr>
      </w:pPr>
      <w:r w:rsidRPr="009829E4">
        <w:rPr>
          <w:rFonts w:asciiTheme="majorHAnsi" w:hAnsiTheme="majorHAnsi" w:cstheme="majorHAnsi"/>
          <w:i/>
          <w:iCs/>
        </w:rPr>
        <w:t xml:space="preserve">„Świadczenie usług kompleksowego utrzymania czystości kompleksu obiektów sportowo - rekreacyjnych </w:t>
      </w:r>
      <w:proofErr w:type="spellStart"/>
      <w:r w:rsidRPr="009829E4">
        <w:rPr>
          <w:rFonts w:asciiTheme="majorHAnsi" w:hAnsiTheme="majorHAnsi" w:cstheme="majorHAnsi"/>
          <w:i/>
          <w:iCs/>
        </w:rPr>
        <w:t>Aquara</w:t>
      </w:r>
      <w:proofErr w:type="spellEnd"/>
      <w:r w:rsidRPr="009829E4">
        <w:rPr>
          <w:rFonts w:asciiTheme="majorHAnsi" w:hAnsiTheme="majorHAnsi" w:cstheme="majorHAnsi"/>
          <w:i/>
          <w:iCs/>
        </w:rPr>
        <w:t xml:space="preserve"> przy ul. Św. Jadwigi Królowej 22 w Radomsku</w:t>
      </w:r>
      <w:r>
        <w:rPr>
          <w:rFonts w:asciiTheme="majorHAnsi" w:hAnsiTheme="majorHAnsi" w:cstheme="majorHAnsi"/>
          <w:i/>
          <w:iCs/>
        </w:rPr>
        <w:t xml:space="preserve"> w 2025 roku</w:t>
      </w:r>
      <w:r w:rsidRPr="009829E4">
        <w:rPr>
          <w:rFonts w:asciiTheme="majorHAnsi" w:hAnsiTheme="majorHAnsi" w:cstheme="majorHAnsi"/>
          <w:i/>
          <w:iCs/>
        </w:rPr>
        <w:t>”</w:t>
      </w:r>
      <w:r w:rsidRPr="009829E4" w:rsidDel="00A5221E">
        <w:rPr>
          <w:rFonts w:ascii="Calibri Light" w:hAnsi="Calibri Light" w:cs="Calibri Light"/>
        </w:rPr>
        <w:t xml:space="preserve"> </w:t>
      </w:r>
      <w:r w:rsidRPr="009829E4">
        <w:rPr>
          <w:rFonts w:ascii="Calibri Light" w:hAnsi="Calibri Light" w:cs="Calibri Light"/>
        </w:rPr>
        <w:t xml:space="preserve"> </w:t>
      </w:r>
    </w:p>
    <w:p w14:paraId="40A37E28" w14:textId="77777777" w:rsidR="00FA22B6" w:rsidRPr="009829E4" w:rsidRDefault="00FA22B6" w:rsidP="00FA22B6">
      <w:pPr>
        <w:keepNext/>
        <w:keepLines/>
        <w:spacing w:line="360" w:lineRule="auto"/>
        <w:jc w:val="both"/>
        <w:rPr>
          <w:rFonts w:asciiTheme="majorHAnsi" w:hAnsiTheme="majorHAnsi" w:cstheme="majorHAnsi"/>
          <w:lang w:eastAsia="pl-PL"/>
        </w:rPr>
      </w:pPr>
      <w:r w:rsidRPr="009829E4" w:rsidDel="00D44CCA">
        <w:rPr>
          <w:rFonts w:asciiTheme="majorHAnsi" w:hAnsiTheme="majorHAnsi" w:cstheme="majorHAnsi"/>
          <w:i/>
          <w:iCs/>
          <w:color w:val="000000"/>
        </w:rPr>
        <w:t xml:space="preserve"> </w:t>
      </w:r>
    </w:p>
    <w:p w14:paraId="5B2BA38A" w14:textId="77777777" w:rsidR="00FA22B6" w:rsidRPr="009829E4" w:rsidRDefault="00FA22B6" w:rsidP="00FA22B6">
      <w:pPr>
        <w:keepNext/>
        <w:keepLines/>
        <w:autoSpaceDE w:val="0"/>
        <w:adjustRightInd w:val="0"/>
        <w:spacing w:after="120"/>
        <w:rPr>
          <w:rFonts w:asciiTheme="majorHAnsi" w:hAnsiTheme="majorHAnsi" w:cstheme="majorHAnsi"/>
          <w:lang w:eastAsia="pl-PL"/>
        </w:rPr>
      </w:pPr>
      <w:r w:rsidRPr="009829E4">
        <w:rPr>
          <w:rFonts w:asciiTheme="majorHAnsi" w:hAnsiTheme="majorHAnsi" w:cstheme="majorHAnsi"/>
          <w:lang w:eastAsia="pl-PL"/>
        </w:rPr>
        <w:t>oświadczam, iż:</w:t>
      </w:r>
    </w:p>
    <w:p w14:paraId="342DCB43" w14:textId="77777777" w:rsidR="00FA22B6" w:rsidRPr="009829E4" w:rsidRDefault="00FA22B6" w:rsidP="00FA22B6">
      <w:pPr>
        <w:keepNext/>
        <w:keepLines/>
        <w:autoSpaceDE w:val="0"/>
        <w:adjustRightInd w:val="0"/>
        <w:spacing w:after="120"/>
        <w:rPr>
          <w:rFonts w:asciiTheme="majorHAnsi" w:hAnsiTheme="majorHAnsi" w:cstheme="majorHAnsi"/>
          <w:lang w:eastAsia="pl-PL"/>
        </w:rPr>
      </w:pPr>
    </w:p>
    <w:p w14:paraId="5BDB92EB" w14:textId="77777777" w:rsidR="00FA22B6" w:rsidRPr="009829E4" w:rsidRDefault="00FA22B6" w:rsidP="00FA22B6">
      <w:pPr>
        <w:pStyle w:val="Akapitzlist"/>
        <w:keepNext/>
        <w:keepLines/>
        <w:numPr>
          <w:ilvl w:val="0"/>
          <w:numId w:val="42"/>
        </w:numPr>
        <w:autoSpaceDE w:val="0"/>
        <w:adjustRightInd w:val="0"/>
        <w:spacing w:after="120"/>
        <w:ind w:left="714" w:hanging="357"/>
        <w:contextualSpacing w:val="0"/>
        <w:jc w:val="both"/>
        <w:textAlignment w:val="auto"/>
        <w:rPr>
          <w:rFonts w:asciiTheme="majorHAnsi" w:hAnsiTheme="majorHAnsi" w:cstheme="majorHAnsi"/>
          <w:lang w:eastAsia="pl-PL"/>
        </w:rPr>
      </w:pPr>
      <w:r w:rsidRPr="009829E4">
        <w:rPr>
          <w:rFonts w:asciiTheme="majorHAnsi" w:hAnsiTheme="majorHAnsi" w:cstheme="majorHAnsi"/>
          <w:lang w:eastAsia="pl-PL"/>
        </w:rPr>
        <w:t>udostępniam wykonawcy ww. zasoby, w następującym zakresie:</w:t>
      </w:r>
    </w:p>
    <w:p w14:paraId="11A02973" w14:textId="77777777" w:rsidR="00FA22B6" w:rsidRPr="009829E4" w:rsidRDefault="00FA22B6" w:rsidP="00FA22B6">
      <w:pPr>
        <w:pStyle w:val="Akapitzlist"/>
        <w:keepNext/>
        <w:keepLines/>
        <w:autoSpaceDE w:val="0"/>
        <w:adjustRightInd w:val="0"/>
        <w:spacing w:after="120"/>
        <w:ind w:left="714"/>
        <w:contextualSpacing w:val="0"/>
        <w:jc w:val="both"/>
        <w:rPr>
          <w:rFonts w:asciiTheme="majorHAnsi" w:hAnsiTheme="majorHAnsi" w:cstheme="majorHAnsi"/>
          <w:lang w:eastAsia="pl-PL"/>
        </w:rPr>
      </w:pPr>
      <w:r w:rsidRPr="009829E4">
        <w:rPr>
          <w:rFonts w:asciiTheme="majorHAnsi" w:hAnsiTheme="majorHAnsi" w:cstheme="majorHAnsi"/>
          <w:lang w:eastAsia="pl-PL"/>
        </w:rPr>
        <w:t>………………………………………………………………………………………………………………………………………</w:t>
      </w:r>
    </w:p>
    <w:p w14:paraId="4862DFB8" w14:textId="77777777" w:rsidR="00FA22B6" w:rsidRPr="009829E4" w:rsidRDefault="00FA22B6" w:rsidP="00FA22B6">
      <w:pPr>
        <w:pStyle w:val="Akapitzlist"/>
        <w:keepNext/>
        <w:keepLines/>
        <w:numPr>
          <w:ilvl w:val="0"/>
          <w:numId w:val="42"/>
        </w:numPr>
        <w:autoSpaceDE w:val="0"/>
        <w:adjustRightInd w:val="0"/>
        <w:spacing w:after="120"/>
        <w:ind w:left="714" w:hanging="357"/>
        <w:contextualSpacing w:val="0"/>
        <w:jc w:val="both"/>
        <w:textAlignment w:val="auto"/>
        <w:rPr>
          <w:rFonts w:asciiTheme="majorHAnsi" w:hAnsiTheme="majorHAnsi" w:cstheme="majorHAnsi"/>
          <w:lang w:eastAsia="pl-PL"/>
        </w:rPr>
      </w:pPr>
      <w:r w:rsidRPr="009829E4">
        <w:rPr>
          <w:rFonts w:asciiTheme="majorHAnsi" w:hAnsiTheme="majorHAnsi" w:cstheme="majorHAnsi"/>
          <w:lang w:eastAsia="pl-PL"/>
        </w:rPr>
        <w:t>sposób i okres udostępnienia wykonawcy i wykorzystania przez niego zasobów podmiotu udostępniającego te zasoby przy wykonywaniu zamówienia:</w:t>
      </w:r>
    </w:p>
    <w:p w14:paraId="142D5F80" w14:textId="77777777" w:rsidR="00FA22B6" w:rsidRPr="009829E4" w:rsidRDefault="00FA22B6" w:rsidP="00FA22B6">
      <w:pPr>
        <w:pStyle w:val="Akapitzlist"/>
        <w:keepNext/>
        <w:keepLines/>
        <w:autoSpaceDE w:val="0"/>
        <w:adjustRightInd w:val="0"/>
        <w:spacing w:after="120"/>
        <w:ind w:left="714"/>
        <w:contextualSpacing w:val="0"/>
        <w:jc w:val="both"/>
        <w:rPr>
          <w:rFonts w:asciiTheme="majorHAnsi" w:hAnsiTheme="majorHAnsi" w:cstheme="majorHAnsi"/>
          <w:lang w:eastAsia="pl-PL"/>
        </w:rPr>
      </w:pPr>
      <w:r w:rsidRPr="009829E4">
        <w:rPr>
          <w:rFonts w:asciiTheme="majorHAnsi" w:hAnsiTheme="majorHAnsi" w:cstheme="majorHAnsi"/>
          <w:lang w:eastAsia="pl-PL"/>
        </w:rPr>
        <w:t>………………………………………………………………………………………………………………………………………</w:t>
      </w:r>
    </w:p>
    <w:p w14:paraId="2BB57A2F" w14:textId="77777777" w:rsidR="00FA22B6" w:rsidRPr="009829E4" w:rsidRDefault="00FA22B6" w:rsidP="00FA22B6">
      <w:pPr>
        <w:pStyle w:val="Akapitzlist"/>
        <w:keepNext/>
        <w:keepLines/>
        <w:numPr>
          <w:ilvl w:val="0"/>
          <w:numId w:val="42"/>
        </w:numPr>
        <w:autoSpaceDE w:val="0"/>
        <w:adjustRightInd w:val="0"/>
        <w:spacing w:after="120"/>
        <w:ind w:left="714" w:hanging="357"/>
        <w:contextualSpacing w:val="0"/>
        <w:jc w:val="both"/>
        <w:textAlignment w:val="auto"/>
        <w:rPr>
          <w:rFonts w:asciiTheme="majorHAnsi" w:hAnsiTheme="majorHAnsi" w:cstheme="majorHAnsi"/>
          <w:lang w:eastAsia="pl-PL"/>
        </w:rPr>
      </w:pPr>
      <w:r w:rsidRPr="009829E4">
        <w:rPr>
          <w:rFonts w:asciiTheme="majorHAnsi" w:hAnsiTheme="majorHAnsi" w:cstheme="majorHAnsi"/>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C1D17E4" w14:textId="77777777" w:rsidR="00FA22B6" w:rsidRPr="009829E4" w:rsidRDefault="00FA22B6" w:rsidP="00FA22B6">
      <w:pPr>
        <w:pStyle w:val="Akapitzlist"/>
        <w:keepNext/>
        <w:keepLines/>
        <w:autoSpaceDE w:val="0"/>
        <w:adjustRightInd w:val="0"/>
        <w:spacing w:after="120"/>
        <w:ind w:left="714"/>
        <w:contextualSpacing w:val="0"/>
        <w:jc w:val="both"/>
        <w:rPr>
          <w:lang w:eastAsia="pl-PL"/>
        </w:rPr>
      </w:pPr>
      <w:r w:rsidRPr="009829E4">
        <w:rPr>
          <w:rFonts w:asciiTheme="majorHAnsi" w:hAnsiTheme="majorHAnsi" w:cstheme="majorHAnsi"/>
        </w:rPr>
        <w:t>……………………………………………………………………………………………………………………..………………</w:t>
      </w:r>
    </w:p>
    <w:p w14:paraId="332A7639"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r w:rsidRPr="009829E4">
        <w:rPr>
          <w:rFonts w:asciiTheme="majorHAnsi" w:hAnsiTheme="majorHAnsi" w:cstheme="majorHAnsi"/>
          <w:b/>
          <w:lang w:eastAsia="pl-PL"/>
        </w:rPr>
        <w:lastRenderedPageBreak/>
        <w:t>Załącznik nr 5 do SWZ</w:t>
      </w:r>
    </w:p>
    <w:p w14:paraId="7F062DDD" w14:textId="77777777" w:rsidR="00FA22B6" w:rsidRPr="009829E4" w:rsidRDefault="00FA22B6" w:rsidP="00FA22B6">
      <w:pPr>
        <w:pStyle w:val="Tekstpodstawowywcity"/>
        <w:keepNext/>
        <w:keepLines/>
        <w:ind w:left="0"/>
        <w:jc w:val="both"/>
        <w:rPr>
          <w:rFonts w:asciiTheme="majorHAnsi" w:hAnsiTheme="majorHAnsi" w:cstheme="majorHAnsi"/>
          <w:b/>
        </w:rPr>
      </w:pPr>
      <w:r w:rsidRPr="009829E4">
        <w:rPr>
          <w:rFonts w:asciiTheme="majorHAnsi" w:hAnsiTheme="majorHAnsi" w:cstheme="majorHAnsi"/>
          <w:b/>
        </w:rPr>
        <w:t xml:space="preserve">Wykaz usług </w:t>
      </w:r>
    </w:p>
    <w:p w14:paraId="2B1A6A3A" w14:textId="77777777" w:rsidR="00FA22B6" w:rsidRPr="009829E4" w:rsidRDefault="00FA22B6" w:rsidP="00FA22B6">
      <w:pPr>
        <w:pStyle w:val="Tekstpodstawowywcity"/>
        <w:keepNext/>
        <w:keepLines/>
        <w:ind w:left="0"/>
        <w:jc w:val="both"/>
        <w:rPr>
          <w:rFonts w:asciiTheme="majorHAnsi" w:hAnsiTheme="majorHAnsi" w:cstheme="majorHAnsi"/>
          <w:vertAlign w:val="superscript"/>
        </w:rPr>
      </w:pPr>
      <w:r w:rsidRPr="009829E4">
        <w:rPr>
          <w:rFonts w:asciiTheme="majorHAnsi" w:hAnsiTheme="majorHAnsi" w:cstheme="majorHAnsi"/>
          <w:b/>
        </w:rPr>
        <w:t>– składany na wezwanie Zamawiającego przez wykonawcę, którego oferta zostanie oceniona najwyżej</w:t>
      </w:r>
    </w:p>
    <w:p w14:paraId="2F69FF20" w14:textId="77777777" w:rsidR="00FA22B6" w:rsidRPr="009829E4" w:rsidRDefault="00FA22B6" w:rsidP="00FA22B6">
      <w:pPr>
        <w:pStyle w:val="Zwykytekst"/>
        <w:keepNext/>
        <w:keepLines/>
        <w:suppressAutoHyphens/>
        <w:ind w:firstLine="8222"/>
        <w:rPr>
          <w:rFonts w:asciiTheme="majorHAnsi" w:hAnsiTheme="majorHAnsi" w:cstheme="majorHAnsi"/>
          <w:sz w:val="24"/>
          <w:szCs w:val="24"/>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4A0" w:firstRow="1" w:lastRow="0" w:firstColumn="1" w:lastColumn="0" w:noHBand="0" w:noVBand="1"/>
      </w:tblPr>
      <w:tblGrid>
        <w:gridCol w:w="3421"/>
        <w:gridCol w:w="5654"/>
      </w:tblGrid>
      <w:tr w:rsidR="00FA22B6" w:rsidRPr="009829E4" w14:paraId="09E2EDEE" w14:textId="77777777" w:rsidTr="004C75A4">
        <w:trPr>
          <w:trHeight w:val="1155"/>
          <w:jc w:val="center"/>
        </w:trPr>
        <w:tc>
          <w:tcPr>
            <w:tcW w:w="3421" w:type="dxa"/>
            <w:tcBorders>
              <w:top w:val="single" w:sz="4" w:space="0" w:color="auto"/>
              <w:left w:val="single" w:sz="4" w:space="0" w:color="auto"/>
              <w:bottom w:val="single" w:sz="4" w:space="0" w:color="auto"/>
              <w:right w:val="single" w:sz="4" w:space="0" w:color="auto"/>
            </w:tcBorders>
            <w:shd w:val="clear" w:color="auto" w:fill="auto"/>
            <w:vAlign w:val="center"/>
          </w:tcPr>
          <w:p w14:paraId="106D301E" w14:textId="77777777" w:rsidR="00FA22B6" w:rsidRPr="009829E4" w:rsidRDefault="00FA22B6" w:rsidP="004C75A4">
            <w:pPr>
              <w:keepNext/>
              <w:keepLines/>
              <w:spacing w:line="288" w:lineRule="auto"/>
              <w:jc w:val="both"/>
              <w:rPr>
                <w:rFonts w:asciiTheme="majorHAnsi" w:hAnsiTheme="majorHAnsi" w:cstheme="majorHAnsi"/>
              </w:rPr>
            </w:pPr>
          </w:p>
          <w:p w14:paraId="47DB98EF" w14:textId="77777777" w:rsidR="00FA22B6" w:rsidRPr="009829E4" w:rsidRDefault="00FA22B6" w:rsidP="004C75A4">
            <w:pPr>
              <w:keepNext/>
              <w:keepLines/>
              <w:spacing w:line="288" w:lineRule="auto"/>
              <w:jc w:val="center"/>
              <w:rPr>
                <w:rFonts w:asciiTheme="majorHAnsi" w:hAnsiTheme="majorHAnsi" w:cstheme="majorHAnsi"/>
                <w:i/>
              </w:rPr>
            </w:pPr>
          </w:p>
          <w:p w14:paraId="4E86DED7" w14:textId="77777777" w:rsidR="00FA22B6" w:rsidRPr="009829E4" w:rsidRDefault="00FA22B6" w:rsidP="004C75A4">
            <w:pPr>
              <w:keepNext/>
              <w:keepLines/>
              <w:spacing w:line="288" w:lineRule="auto"/>
              <w:jc w:val="center"/>
              <w:rPr>
                <w:rFonts w:asciiTheme="majorHAnsi" w:hAnsiTheme="majorHAnsi" w:cstheme="majorHAnsi"/>
                <w:b/>
              </w:rPr>
            </w:pPr>
            <w:r w:rsidRPr="009829E4">
              <w:rPr>
                <w:rFonts w:asciiTheme="majorHAnsi" w:hAnsiTheme="majorHAnsi" w:cstheme="majorHAnsi"/>
                <w:i/>
              </w:rPr>
              <w:t>Nazwa wykonawcy</w:t>
            </w:r>
          </w:p>
        </w:tc>
        <w:tc>
          <w:tcPr>
            <w:tcW w:w="565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71FCC07" w14:textId="77777777" w:rsidR="00FA22B6" w:rsidRPr="009829E4" w:rsidRDefault="00FA22B6" w:rsidP="004C75A4">
            <w:pPr>
              <w:keepNext/>
              <w:keepLines/>
              <w:jc w:val="center"/>
              <w:rPr>
                <w:rFonts w:asciiTheme="majorHAnsi" w:hAnsiTheme="majorHAnsi" w:cstheme="majorHAnsi"/>
                <w:b/>
              </w:rPr>
            </w:pPr>
            <w:r w:rsidRPr="009829E4">
              <w:rPr>
                <w:rFonts w:asciiTheme="majorHAnsi" w:hAnsiTheme="majorHAnsi" w:cstheme="majorHAnsi"/>
                <w:b/>
              </w:rPr>
              <w:t>WYKAZ WYKONANYCH USŁUG</w:t>
            </w:r>
          </w:p>
        </w:tc>
      </w:tr>
    </w:tbl>
    <w:p w14:paraId="61CE7E94" w14:textId="77777777" w:rsidR="00FA22B6" w:rsidRPr="009829E4" w:rsidRDefault="00FA22B6" w:rsidP="00FA22B6">
      <w:pPr>
        <w:keepNext/>
        <w:keepLines/>
        <w:jc w:val="both"/>
        <w:rPr>
          <w:rFonts w:asciiTheme="majorHAnsi" w:hAnsiTheme="majorHAnsi" w:cstheme="majorHAnsi"/>
          <w:lang w:eastAsia="pl-PL"/>
        </w:rPr>
      </w:pPr>
    </w:p>
    <w:p w14:paraId="49DAD9AB" w14:textId="77777777" w:rsidR="00FA22B6" w:rsidRPr="009829E4" w:rsidRDefault="00FA22B6" w:rsidP="00FA22B6">
      <w:pPr>
        <w:keepNext/>
        <w:keepLines/>
        <w:jc w:val="both"/>
        <w:rPr>
          <w:rFonts w:asciiTheme="majorHAnsi" w:hAnsiTheme="majorHAnsi" w:cstheme="majorHAnsi"/>
          <w:b/>
          <w:lang w:eastAsia="pl-PL"/>
        </w:rPr>
      </w:pPr>
      <w:r w:rsidRPr="009829E4">
        <w:rPr>
          <w:rFonts w:asciiTheme="majorHAnsi" w:hAnsiTheme="majorHAnsi" w:cstheme="majorHAnsi"/>
          <w:lang w:eastAsia="pl-PL"/>
        </w:rPr>
        <w:t xml:space="preserve">Przystępując do postępowania prowadzonego w trybie podstawowym </w:t>
      </w:r>
      <w:proofErr w:type="spellStart"/>
      <w:r w:rsidRPr="009829E4">
        <w:rPr>
          <w:rFonts w:asciiTheme="majorHAnsi" w:hAnsiTheme="majorHAnsi" w:cstheme="majorHAnsi"/>
          <w:lang w:eastAsia="pl-PL"/>
        </w:rPr>
        <w:t>pn</w:t>
      </w:r>
      <w:proofErr w:type="spellEnd"/>
      <w:r w:rsidRPr="009829E4">
        <w:rPr>
          <w:rFonts w:asciiTheme="majorHAnsi" w:hAnsiTheme="majorHAnsi" w:cstheme="majorHAnsi"/>
          <w:lang w:eastAsia="pl-PL"/>
        </w:rPr>
        <w:t>:</w:t>
      </w:r>
    </w:p>
    <w:p w14:paraId="6BDD5028" w14:textId="77777777" w:rsidR="00FA22B6" w:rsidRPr="009829E4" w:rsidRDefault="00FA22B6" w:rsidP="00FA22B6">
      <w:pPr>
        <w:keepNext/>
        <w:keepLines/>
        <w:spacing w:line="276" w:lineRule="auto"/>
        <w:jc w:val="both"/>
        <w:rPr>
          <w:rFonts w:asciiTheme="majorHAnsi" w:hAnsiTheme="majorHAnsi" w:cstheme="majorHAnsi"/>
          <w:lang w:eastAsia="pl-PL"/>
        </w:rPr>
      </w:pPr>
    </w:p>
    <w:p w14:paraId="245902F9" w14:textId="77777777" w:rsidR="00FA22B6" w:rsidRPr="009829E4" w:rsidRDefault="00FA22B6" w:rsidP="00FA22B6">
      <w:pPr>
        <w:keepNext/>
        <w:keepLines/>
        <w:jc w:val="both"/>
        <w:rPr>
          <w:rFonts w:asciiTheme="majorHAnsi" w:hAnsiTheme="majorHAnsi" w:cstheme="majorHAnsi"/>
        </w:rPr>
      </w:pPr>
      <w:r w:rsidRPr="009829E4">
        <w:rPr>
          <w:rFonts w:asciiTheme="majorHAnsi" w:hAnsiTheme="majorHAnsi" w:cstheme="majorHAnsi"/>
        </w:rPr>
        <w:t>„</w:t>
      </w:r>
      <w:r w:rsidRPr="009829E4">
        <w:rPr>
          <w:rFonts w:asciiTheme="majorHAnsi" w:hAnsiTheme="majorHAnsi" w:cstheme="majorHAnsi"/>
          <w:bCs/>
          <w:i/>
          <w:iCs/>
        </w:rPr>
        <w:t>Świadczenie usług kompleksowego utrzymania czystości</w:t>
      </w:r>
      <w:r w:rsidRPr="009829E4">
        <w:rPr>
          <w:rFonts w:asciiTheme="majorHAnsi" w:hAnsiTheme="majorHAnsi" w:cstheme="majorHAnsi"/>
          <w:i/>
          <w:iCs/>
        </w:rPr>
        <w:t xml:space="preserve"> </w:t>
      </w:r>
      <w:r w:rsidRPr="009829E4">
        <w:rPr>
          <w:rFonts w:asciiTheme="majorHAnsi" w:hAnsiTheme="majorHAnsi" w:cstheme="majorHAnsi"/>
          <w:bCs/>
          <w:i/>
          <w:iCs/>
        </w:rPr>
        <w:t xml:space="preserve">kompleksu obiektów sportowo - rekreacyjnych </w:t>
      </w:r>
      <w:proofErr w:type="spellStart"/>
      <w:r w:rsidRPr="009829E4">
        <w:rPr>
          <w:rFonts w:asciiTheme="majorHAnsi" w:hAnsiTheme="majorHAnsi" w:cstheme="majorHAnsi"/>
          <w:bCs/>
          <w:i/>
          <w:iCs/>
        </w:rPr>
        <w:t>Aquara</w:t>
      </w:r>
      <w:proofErr w:type="spellEnd"/>
      <w:r w:rsidRPr="009829E4">
        <w:rPr>
          <w:rFonts w:asciiTheme="majorHAnsi" w:hAnsiTheme="majorHAnsi" w:cstheme="majorHAnsi"/>
          <w:bCs/>
          <w:i/>
          <w:iCs/>
        </w:rPr>
        <w:t xml:space="preserve"> przy ul. Św. Jadwigi Królowej 22 w Radomsku</w:t>
      </w:r>
      <w:r>
        <w:rPr>
          <w:rFonts w:asciiTheme="majorHAnsi" w:hAnsiTheme="majorHAnsi" w:cstheme="majorHAnsi"/>
          <w:bCs/>
          <w:i/>
          <w:iCs/>
        </w:rPr>
        <w:t xml:space="preserve"> w 2025 roku</w:t>
      </w:r>
      <w:r w:rsidRPr="009829E4">
        <w:rPr>
          <w:rFonts w:asciiTheme="majorHAnsi" w:hAnsiTheme="majorHAnsi" w:cstheme="majorHAnsi"/>
          <w:i/>
          <w:iCs/>
        </w:rPr>
        <w:t>”</w:t>
      </w:r>
      <w:r w:rsidRPr="009829E4">
        <w:rPr>
          <w:rFonts w:asciiTheme="majorHAnsi" w:hAnsiTheme="majorHAnsi" w:cstheme="majorHAnsi"/>
          <w:bCs/>
          <w:i/>
          <w:iCs/>
        </w:rPr>
        <w:t xml:space="preserve"> </w:t>
      </w:r>
    </w:p>
    <w:p w14:paraId="05D3C86D" w14:textId="77777777" w:rsidR="00FA22B6" w:rsidRPr="009829E4" w:rsidRDefault="00FA22B6" w:rsidP="00FA22B6">
      <w:pPr>
        <w:keepNext/>
        <w:keepLines/>
        <w:jc w:val="both"/>
        <w:rPr>
          <w:rFonts w:asciiTheme="majorHAnsi" w:hAnsiTheme="majorHAnsi" w:cstheme="majorHAnsi"/>
        </w:rPr>
      </w:pPr>
    </w:p>
    <w:p w14:paraId="28BCB964" w14:textId="77777777" w:rsidR="00FA22B6" w:rsidRPr="009829E4" w:rsidRDefault="00FA22B6" w:rsidP="00FA22B6">
      <w:pPr>
        <w:keepNext/>
        <w:keepLines/>
        <w:spacing w:after="120"/>
        <w:jc w:val="both"/>
        <w:rPr>
          <w:rFonts w:asciiTheme="majorHAnsi" w:hAnsiTheme="majorHAnsi" w:cstheme="majorHAnsi"/>
          <w:b/>
          <w:bCs/>
          <w:lang w:eastAsia="pl-PL"/>
        </w:rPr>
      </w:pPr>
      <w:r w:rsidRPr="009829E4">
        <w:rPr>
          <w:rFonts w:asciiTheme="majorHAnsi" w:hAnsiTheme="majorHAnsi" w:cstheme="majorHAnsi"/>
          <w:lang w:eastAsia="pl-PL"/>
        </w:rPr>
        <w:t>oświadczamy, że wykonaliśmy następujące usługi określone w Rozdziale 6 SWZ</w:t>
      </w:r>
    </w:p>
    <w:p w14:paraId="6B210937" w14:textId="77777777" w:rsidR="00FA22B6" w:rsidRPr="009829E4" w:rsidRDefault="00FA22B6" w:rsidP="00FA22B6">
      <w:pPr>
        <w:keepNext/>
        <w:keepLines/>
        <w:jc w:val="both"/>
        <w:rPr>
          <w:rFonts w:asciiTheme="majorHAnsi" w:hAnsiTheme="majorHAnsi" w:cstheme="majorHAnsi"/>
        </w:rPr>
      </w:pPr>
    </w:p>
    <w:tbl>
      <w:tblPr>
        <w:tblW w:w="9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1753"/>
        <w:gridCol w:w="1483"/>
        <w:gridCol w:w="1577"/>
        <w:gridCol w:w="1494"/>
        <w:gridCol w:w="2799"/>
      </w:tblGrid>
      <w:tr w:rsidR="00FA22B6" w:rsidRPr="009829E4" w14:paraId="0FA7DBA3" w14:textId="77777777" w:rsidTr="004C75A4">
        <w:trPr>
          <w:cantSplit/>
          <w:trHeight w:val="233"/>
          <w:jc w:val="center"/>
        </w:trPr>
        <w:tc>
          <w:tcPr>
            <w:tcW w:w="585" w:type="dxa"/>
            <w:vMerge w:val="restart"/>
            <w:shd w:val="clear" w:color="auto" w:fill="CCFFCC"/>
            <w:vAlign w:val="center"/>
          </w:tcPr>
          <w:p w14:paraId="6D6B85A7" w14:textId="77777777" w:rsidR="00FA22B6" w:rsidRPr="009829E4" w:rsidRDefault="00FA22B6" w:rsidP="004C75A4">
            <w:pPr>
              <w:keepNext/>
              <w:keepLines/>
              <w:jc w:val="both"/>
              <w:rPr>
                <w:rFonts w:asciiTheme="majorHAnsi" w:hAnsiTheme="majorHAnsi" w:cstheme="majorHAnsi"/>
                <w:b/>
                <w:bCs/>
              </w:rPr>
            </w:pPr>
            <w:r w:rsidRPr="009829E4">
              <w:rPr>
                <w:rFonts w:asciiTheme="majorHAnsi" w:hAnsiTheme="majorHAnsi" w:cstheme="majorHAnsi"/>
                <w:b/>
                <w:bCs/>
              </w:rPr>
              <w:t>Lp.</w:t>
            </w:r>
          </w:p>
        </w:tc>
        <w:tc>
          <w:tcPr>
            <w:tcW w:w="1807" w:type="dxa"/>
            <w:vMerge w:val="restart"/>
            <w:shd w:val="clear" w:color="auto" w:fill="CCFFCC"/>
            <w:vAlign w:val="center"/>
          </w:tcPr>
          <w:p w14:paraId="50F34F7A" w14:textId="77777777" w:rsidR="00FA22B6" w:rsidRPr="009829E4" w:rsidRDefault="00FA22B6" w:rsidP="004C75A4">
            <w:pPr>
              <w:keepNext/>
              <w:keepLines/>
              <w:jc w:val="center"/>
              <w:rPr>
                <w:rFonts w:asciiTheme="majorHAnsi" w:hAnsiTheme="majorHAnsi" w:cstheme="majorHAnsi"/>
                <w:b/>
                <w:bCs/>
              </w:rPr>
            </w:pPr>
            <w:r w:rsidRPr="009829E4">
              <w:rPr>
                <w:rFonts w:asciiTheme="majorHAnsi" w:hAnsiTheme="majorHAnsi" w:cstheme="majorHAnsi"/>
                <w:b/>
                <w:bCs/>
              </w:rPr>
              <w:t>Przedmiot usługi</w:t>
            </w:r>
          </w:p>
        </w:tc>
        <w:tc>
          <w:tcPr>
            <w:tcW w:w="1529" w:type="dxa"/>
            <w:vMerge w:val="restart"/>
            <w:shd w:val="clear" w:color="auto" w:fill="CCFFCC"/>
            <w:vAlign w:val="center"/>
          </w:tcPr>
          <w:p w14:paraId="213CE63F" w14:textId="77777777" w:rsidR="00FA22B6" w:rsidRPr="009829E4" w:rsidRDefault="00FA22B6" w:rsidP="004C75A4">
            <w:pPr>
              <w:keepNext/>
              <w:keepLines/>
              <w:jc w:val="center"/>
              <w:rPr>
                <w:rFonts w:asciiTheme="majorHAnsi" w:hAnsiTheme="majorHAnsi" w:cstheme="majorHAnsi"/>
                <w:b/>
                <w:bCs/>
              </w:rPr>
            </w:pPr>
            <w:r w:rsidRPr="009829E4">
              <w:rPr>
                <w:rFonts w:asciiTheme="majorHAnsi" w:hAnsiTheme="majorHAnsi" w:cstheme="majorHAnsi"/>
                <w:b/>
                <w:bCs/>
              </w:rPr>
              <w:t>Wartość usługi</w:t>
            </w:r>
          </w:p>
        </w:tc>
        <w:tc>
          <w:tcPr>
            <w:tcW w:w="2832" w:type="dxa"/>
            <w:gridSpan w:val="2"/>
            <w:shd w:val="clear" w:color="auto" w:fill="CCFFCC"/>
          </w:tcPr>
          <w:p w14:paraId="3859BA15" w14:textId="77777777" w:rsidR="00FA22B6" w:rsidRPr="009829E4" w:rsidRDefault="00FA22B6" w:rsidP="004C75A4">
            <w:pPr>
              <w:keepNext/>
              <w:keepLines/>
              <w:jc w:val="center"/>
              <w:rPr>
                <w:rFonts w:asciiTheme="majorHAnsi" w:hAnsiTheme="majorHAnsi" w:cstheme="majorHAnsi"/>
                <w:b/>
                <w:bCs/>
              </w:rPr>
            </w:pPr>
            <w:r w:rsidRPr="009829E4">
              <w:rPr>
                <w:rFonts w:asciiTheme="majorHAnsi" w:hAnsiTheme="majorHAnsi" w:cstheme="majorHAnsi"/>
                <w:b/>
                <w:bCs/>
              </w:rPr>
              <w:t>Daty wykonania</w:t>
            </w:r>
          </w:p>
        </w:tc>
        <w:tc>
          <w:tcPr>
            <w:tcW w:w="2930" w:type="dxa"/>
            <w:vMerge w:val="restart"/>
            <w:shd w:val="clear" w:color="auto" w:fill="CCFFCC"/>
          </w:tcPr>
          <w:p w14:paraId="65447E22" w14:textId="77777777" w:rsidR="00FA22B6" w:rsidRPr="009829E4" w:rsidRDefault="00FA22B6" w:rsidP="004C75A4">
            <w:pPr>
              <w:keepNext/>
              <w:keepLines/>
              <w:jc w:val="center"/>
              <w:rPr>
                <w:rFonts w:asciiTheme="majorHAnsi" w:hAnsiTheme="majorHAnsi" w:cstheme="majorHAnsi"/>
                <w:b/>
                <w:bCs/>
              </w:rPr>
            </w:pPr>
            <w:r w:rsidRPr="009829E4">
              <w:rPr>
                <w:rFonts w:asciiTheme="majorHAnsi" w:hAnsiTheme="majorHAnsi" w:cstheme="majorHAnsi"/>
                <w:b/>
                <w:bCs/>
              </w:rPr>
              <w:t>Podmiot na rzecz którego usługi zostały wykonane lub są wykonywane</w:t>
            </w:r>
          </w:p>
        </w:tc>
      </w:tr>
      <w:tr w:rsidR="00FA22B6" w:rsidRPr="009829E4" w14:paraId="7DE4FD40" w14:textId="77777777" w:rsidTr="004C75A4">
        <w:trPr>
          <w:cantSplit/>
          <w:trHeight w:val="232"/>
          <w:jc w:val="center"/>
        </w:trPr>
        <w:tc>
          <w:tcPr>
            <w:tcW w:w="0" w:type="auto"/>
            <w:vMerge/>
            <w:vAlign w:val="center"/>
          </w:tcPr>
          <w:p w14:paraId="35A1A44D" w14:textId="77777777" w:rsidR="00FA22B6" w:rsidRPr="009829E4" w:rsidRDefault="00FA22B6" w:rsidP="004C75A4">
            <w:pPr>
              <w:keepNext/>
              <w:keepLines/>
              <w:rPr>
                <w:rFonts w:asciiTheme="majorHAnsi" w:hAnsiTheme="majorHAnsi" w:cstheme="majorHAnsi"/>
                <w:b/>
                <w:bCs/>
              </w:rPr>
            </w:pPr>
          </w:p>
        </w:tc>
        <w:tc>
          <w:tcPr>
            <w:tcW w:w="0" w:type="auto"/>
            <w:vMerge/>
            <w:vAlign w:val="center"/>
          </w:tcPr>
          <w:p w14:paraId="1528FEA2" w14:textId="77777777" w:rsidR="00FA22B6" w:rsidRPr="009829E4" w:rsidRDefault="00FA22B6" w:rsidP="004C75A4">
            <w:pPr>
              <w:keepNext/>
              <w:keepLines/>
              <w:rPr>
                <w:rFonts w:asciiTheme="majorHAnsi" w:hAnsiTheme="majorHAnsi" w:cstheme="majorHAnsi"/>
                <w:b/>
                <w:bCs/>
              </w:rPr>
            </w:pPr>
          </w:p>
        </w:tc>
        <w:tc>
          <w:tcPr>
            <w:tcW w:w="0" w:type="auto"/>
            <w:vMerge/>
            <w:vAlign w:val="center"/>
          </w:tcPr>
          <w:p w14:paraId="60BD4C77" w14:textId="77777777" w:rsidR="00FA22B6" w:rsidRPr="009829E4" w:rsidRDefault="00FA22B6" w:rsidP="004C75A4">
            <w:pPr>
              <w:keepNext/>
              <w:keepLines/>
              <w:rPr>
                <w:rFonts w:asciiTheme="majorHAnsi" w:hAnsiTheme="majorHAnsi" w:cstheme="majorHAnsi"/>
                <w:b/>
                <w:bCs/>
              </w:rPr>
            </w:pPr>
          </w:p>
        </w:tc>
        <w:tc>
          <w:tcPr>
            <w:tcW w:w="1460" w:type="dxa"/>
            <w:shd w:val="clear" w:color="auto" w:fill="CCFFCC"/>
          </w:tcPr>
          <w:p w14:paraId="592B533C" w14:textId="77777777" w:rsidR="00FA22B6" w:rsidRPr="009829E4" w:rsidRDefault="00FA22B6" w:rsidP="004C75A4">
            <w:pPr>
              <w:keepNext/>
              <w:keepLines/>
              <w:jc w:val="center"/>
              <w:rPr>
                <w:rFonts w:asciiTheme="majorHAnsi" w:hAnsiTheme="majorHAnsi" w:cstheme="majorHAnsi"/>
                <w:b/>
                <w:bCs/>
              </w:rPr>
            </w:pPr>
            <w:r w:rsidRPr="009829E4">
              <w:rPr>
                <w:rFonts w:asciiTheme="majorHAnsi" w:hAnsiTheme="majorHAnsi" w:cstheme="majorHAnsi"/>
                <w:b/>
                <w:bCs/>
              </w:rPr>
              <w:t>Początek</w:t>
            </w:r>
          </w:p>
          <w:p w14:paraId="6E25151D" w14:textId="77777777" w:rsidR="00FA22B6" w:rsidRPr="009829E4" w:rsidRDefault="00FA22B6" w:rsidP="004C75A4">
            <w:pPr>
              <w:keepNext/>
              <w:keepLines/>
              <w:jc w:val="center"/>
              <w:rPr>
                <w:rFonts w:asciiTheme="majorHAnsi" w:hAnsiTheme="majorHAnsi" w:cstheme="majorHAnsi"/>
                <w:b/>
                <w:bCs/>
              </w:rPr>
            </w:pPr>
            <w:r w:rsidRPr="009829E4">
              <w:rPr>
                <w:rFonts w:asciiTheme="majorHAnsi" w:hAnsiTheme="majorHAnsi" w:cstheme="majorHAnsi"/>
                <w:b/>
                <w:bCs/>
              </w:rPr>
              <w:t>[</w:t>
            </w:r>
            <w:proofErr w:type="spellStart"/>
            <w:r w:rsidRPr="009829E4">
              <w:rPr>
                <w:rFonts w:asciiTheme="majorHAnsi" w:hAnsiTheme="majorHAnsi" w:cstheme="majorHAnsi"/>
                <w:b/>
                <w:bCs/>
              </w:rPr>
              <w:t>dd</w:t>
            </w:r>
            <w:proofErr w:type="spellEnd"/>
            <w:r w:rsidRPr="009829E4">
              <w:rPr>
                <w:rFonts w:asciiTheme="majorHAnsi" w:hAnsiTheme="majorHAnsi" w:cstheme="majorHAnsi"/>
                <w:b/>
                <w:bCs/>
              </w:rPr>
              <w:t>/mm/</w:t>
            </w:r>
            <w:proofErr w:type="spellStart"/>
            <w:r w:rsidRPr="009829E4">
              <w:rPr>
                <w:rFonts w:asciiTheme="majorHAnsi" w:hAnsiTheme="majorHAnsi" w:cstheme="majorHAnsi"/>
                <w:b/>
                <w:bCs/>
              </w:rPr>
              <w:t>rrrrr</w:t>
            </w:r>
            <w:proofErr w:type="spellEnd"/>
            <w:r w:rsidRPr="009829E4">
              <w:rPr>
                <w:rFonts w:asciiTheme="majorHAnsi" w:hAnsiTheme="majorHAnsi" w:cstheme="majorHAnsi"/>
                <w:b/>
                <w:bCs/>
              </w:rPr>
              <w:t>]</w:t>
            </w:r>
          </w:p>
        </w:tc>
        <w:tc>
          <w:tcPr>
            <w:tcW w:w="1372" w:type="dxa"/>
            <w:shd w:val="clear" w:color="auto" w:fill="CCFFCC"/>
          </w:tcPr>
          <w:p w14:paraId="1FA7DE17" w14:textId="77777777" w:rsidR="00FA22B6" w:rsidRPr="009829E4" w:rsidRDefault="00FA22B6" w:rsidP="004C75A4">
            <w:pPr>
              <w:keepNext/>
              <w:keepLines/>
              <w:jc w:val="center"/>
              <w:rPr>
                <w:rFonts w:asciiTheme="majorHAnsi" w:hAnsiTheme="majorHAnsi" w:cstheme="majorHAnsi"/>
                <w:b/>
                <w:bCs/>
              </w:rPr>
            </w:pPr>
            <w:r w:rsidRPr="009829E4">
              <w:rPr>
                <w:rFonts w:asciiTheme="majorHAnsi" w:hAnsiTheme="majorHAnsi" w:cstheme="majorHAnsi"/>
                <w:b/>
                <w:bCs/>
              </w:rPr>
              <w:t>Zakończenie</w:t>
            </w:r>
          </w:p>
          <w:p w14:paraId="05FFE935" w14:textId="77777777" w:rsidR="00FA22B6" w:rsidRPr="009829E4" w:rsidRDefault="00FA22B6" w:rsidP="004C75A4">
            <w:pPr>
              <w:keepNext/>
              <w:keepLines/>
              <w:jc w:val="center"/>
              <w:rPr>
                <w:rFonts w:asciiTheme="majorHAnsi" w:hAnsiTheme="majorHAnsi" w:cstheme="majorHAnsi"/>
                <w:b/>
                <w:bCs/>
              </w:rPr>
            </w:pPr>
            <w:r w:rsidRPr="009829E4">
              <w:rPr>
                <w:rFonts w:asciiTheme="majorHAnsi" w:hAnsiTheme="majorHAnsi" w:cstheme="majorHAnsi"/>
                <w:b/>
                <w:bCs/>
              </w:rPr>
              <w:t>[</w:t>
            </w:r>
            <w:proofErr w:type="spellStart"/>
            <w:r w:rsidRPr="009829E4">
              <w:rPr>
                <w:rFonts w:asciiTheme="majorHAnsi" w:hAnsiTheme="majorHAnsi" w:cstheme="majorHAnsi"/>
                <w:b/>
                <w:bCs/>
              </w:rPr>
              <w:t>dd</w:t>
            </w:r>
            <w:proofErr w:type="spellEnd"/>
            <w:r w:rsidRPr="009829E4">
              <w:rPr>
                <w:rFonts w:asciiTheme="majorHAnsi" w:hAnsiTheme="majorHAnsi" w:cstheme="majorHAnsi"/>
                <w:b/>
                <w:bCs/>
              </w:rPr>
              <w:t>/mm/</w:t>
            </w:r>
            <w:proofErr w:type="spellStart"/>
            <w:r w:rsidRPr="009829E4">
              <w:rPr>
                <w:rFonts w:asciiTheme="majorHAnsi" w:hAnsiTheme="majorHAnsi" w:cstheme="majorHAnsi"/>
                <w:b/>
                <w:bCs/>
              </w:rPr>
              <w:t>rrrr</w:t>
            </w:r>
            <w:proofErr w:type="spellEnd"/>
            <w:r w:rsidRPr="009829E4">
              <w:rPr>
                <w:rFonts w:asciiTheme="majorHAnsi" w:hAnsiTheme="majorHAnsi" w:cstheme="majorHAnsi"/>
                <w:b/>
                <w:bCs/>
              </w:rPr>
              <w:t>]</w:t>
            </w:r>
          </w:p>
        </w:tc>
        <w:tc>
          <w:tcPr>
            <w:tcW w:w="2930" w:type="dxa"/>
            <w:vMerge/>
            <w:vAlign w:val="center"/>
          </w:tcPr>
          <w:p w14:paraId="45A2495B" w14:textId="77777777" w:rsidR="00FA22B6" w:rsidRPr="009829E4" w:rsidRDefault="00FA22B6" w:rsidP="004C75A4">
            <w:pPr>
              <w:keepNext/>
              <w:keepLines/>
              <w:rPr>
                <w:rFonts w:asciiTheme="majorHAnsi" w:hAnsiTheme="majorHAnsi" w:cstheme="majorHAnsi"/>
                <w:b/>
                <w:bCs/>
              </w:rPr>
            </w:pPr>
          </w:p>
        </w:tc>
      </w:tr>
      <w:tr w:rsidR="00FA22B6" w:rsidRPr="009829E4" w14:paraId="3903D265" w14:textId="77777777" w:rsidTr="004C75A4">
        <w:trPr>
          <w:trHeight w:val="232"/>
          <w:jc w:val="center"/>
        </w:trPr>
        <w:tc>
          <w:tcPr>
            <w:tcW w:w="585" w:type="dxa"/>
            <w:shd w:val="clear" w:color="auto" w:fill="FFFFFF"/>
            <w:vAlign w:val="center"/>
          </w:tcPr>
          <w:p w14:paraId="54D46E3E" w14:textId="77777777" w:rsidR="00FA22B6" w:rsidRPr="009829E4" w:rsidRDefault="00FA22B6" w:rsidP="004C75A4">
            <w:pPr>
              <w:keepNext/>
              <w:keepLines/>
              <w:jc w:val="both"/>
              <w:rPr>
                <w:rFonts w:asciiTheme="majorHAnsi" w:hAnsiTheme="majorHAnsi" w:cstheme="majorHAnsi"/>
                <w:b/>
                <w:bCs/>
              </w:rPr>
            </w:pPr>
            <w:r w:rsidRPr="009829E4">
              <w:rPr>
                <w:rFonts w:asciiTheme="majorHAnsi" w:hAnsiTheme="majorHAnsi" w:cstheme="majorHAnsi"/>
                <w:b/>
                <w:bCs/>
              </w:rPr>
              <w:t xml:space="preserve">1. </w:t>
            </w:r>
          </w:p>
        </w:tc>
        <w:tc>
          <w:tcPr>
            <w:tcW w:w="1807" w:type="dxa"/>
            <w:shd w:val="clear" w:color="auto" w:fill="FFFFFF"/>
            <w:vAlign w:val="center"/>
          </w:tcPr>
          <w:p w14:paraId="7496333C" w14:textId="77777777" w:rsidR="00FA22B6" w:rsidRPr="009829E4" w:rsidRDefault="00FA22B6" w:rsidP="004C75A4">
            <w:pPr>
              <w:keepNext/>
              <w:keepLines/>
              <w:jc w:val="center"/>
              <w:rPr>
                <w:rFonts w:asciiTheme="majorHAnsi" w:hAnsiTheme="majorHAnsi" w:cstheme="majorHAnsi"/>
                <w:b/>
                <w:bCs/>
              </w:rPr>
            </w:pPr>
          </w:p>
          <w:p w14:paraId="41388885" w14:textId="77777777" w:rsidR="00FA22B6" w:rsidRPr="009829E4" w:rsidRDefault="00FA22B6" w:rsidP="004C75A4">
            <w:pPr>
              <w:keepNext/>
              <w:keepLines/>
              <w:jc w:val="center"/>
              <w:rPr>
                <w:rFonts w:asciiTheme="majorHAnsi" w:hAnsiTheme="majorHAnsi" w:cstheme="majorHAnsi"/>
                <w:b/>
                <w:bCs/>
              </w:rPr>
            </w:pPr>
          </w:p>
          <w:p w14:paraId="30DA3CBF" w14:textId="77777777" w:rsidR="00FA22B6" w:rsidRPr="009829E4" w:rsidRDefault="00FA22B6" w:rsidP="004C75A4">
            <w:pPr>
              <w:keepNext/>
              <w:keepLines/>
              <w:jc w:val="center"/>
              <w:rPr>
                <w:rFonts w:asciiTheme="majorHAnsi" w:hAnsiTheme="majorHAnsi" w:cstheme="majorHAnsi"/>
                <w:b/>
                <w:bCs/>
              </w:rPr>
            </w:pPr>
          </w:p>
        </w:tc>
        <w:tc>
          <w:tcPr>
            <w:tcW w:w="1529" w:type="dxa"/>
            <w:shd w:val="clear" w:color="auto" w:fill="FFFFFF"/>
            <w:vAlign w:val="center"/>
          </w:tcPr>
          <w:p w14:paraId="3F592A7A" w14:textId="77777777" w:rsidR="00FA22B6" w:rsidRPr="009829E4" w:rsidRDefault="00FA22B6" w:rsidP="004C75A4">
            <w:pPr>
              <w:keepNext/>
              <w:keepLines/>
              <w:jc w:val="center"/>
              <w:rPr>
                <w:rFonts w:asciiTheme="majorHAnsi" w:hAnsiTheme="majorHAnsi" w:cstheme="majorHAnsi"/>
                <w:b/>
                <w:bCs/>
              </w:rPr>
            </w:pPr>
          </w:p>
        </w:tc>
        <w:tc>
          <w:tcPr>
            <w:tcW w:w="1460" w:type="dxa"/>
            <w:shd w:val="clear" w:color="auto" w:fill="FFFFFF"/>
          </w:tcPr>
          <w:p w14:paraId="5ABF61E9" w14:textId="77777777" w:rsidR="00FA22B6" w:rsidRPr="009829E4" w:rsidRDefault="00FA22B6" w:rsidP="004C75A4">
            <w:pPr>
              <w:keepNext/>
              <w:keepLines/>
              <w:jc w:val="center"/>
              <w:rPr>
                <w:rFonts w:asciiTheme="majorHAnsi" w:hAnsiTheme="majorHAnsi" w:cstheme="majorHAnsi"/>
                <w:b/>
                <w:bCs/>
              </w:rPr>
            </w:pPr>
          </w:p>
        </w:tc>
        <w:tc>
          <w:tcPr>
            <w:tcW w:w="1372" w:type="dxa"/>
            <w:shd w:val="clear" w:color="auto" w:fill="FFFFFF"/>
          </w:tcPr>
          <w:p w14:paraId="7B1C0E71" w14:textId="77777777" w:rsidR="00FA22B6" w:rsidRPr="009829E4" w:rsidRDefault="00FA22B6" w:rsidP="004C75A4">
            <w:pPr>
              <w:keepNext/>
              <w:keepLines/>
              <w:jc w:val="center"/>
              <w:rPr>
                <w:rFonts w:asciiTheme="majorHAnsi" w:hAnsiTheme="majorHAnsi" w:cstheme="majorHAnsi"/>
                <w:b/>
                <w:bCs/>
              </w:rPr>
            </w:pPr>
          </w:p>
        </w:tc>
        <w:tc>
          <w:tcPr>
            <w:tcW w:w="2930" w:type="dxa"/>
            <w:shd w:val="clear" w:color="auto" w:fill="FFFFFF"/>
          </w:tcPr>
          <w:p w14:paraId="7E630D58" w14:textId="77777777" w:rsidR="00FA22B6" w:rsidRPr="009829E4" w:rsidRDefault="00FA22B6" w:rsidP="004C75A4">
            <w:pPr>
              <w:keepNext/>
              <w:keepLines/>
              <w:jc w:val="center"/>
              <w:rPr>
                <w:rFonts w:asciiTheme="majorHAnsi" w:hAnsiTheme="majorHAnsi" w:cstheme="majorHAnsi"/>
                <w:b/>
                <w:bCs/>
              </w:rPr>
            </w:pPr>
          </w:p>
        </w:tc>
      </w:tr>
      <w:tr w:rsidR="00FA22B6" w:rsidRPr="009829E4" w14:paraId="0CB76470" w14:textId="77777777" w:rsidTr="004C75A4">
        <w:trPr>
          <w:trHeight w:val="232"/>
          <w:jc w:val="center"/>
        </w:trPr>
        <w:tc>
          <w:tcPr>
            <w:tcW w:w="585" w:type="dxa"/>
            <w:shd w:val="clear" w:color="auto" w:fill="FFFFFF"/>
            <w:vAlign w:val="center"/>
          </w:tcPr>
          <w:p w14:paraId="62AB360B" w14:textId="77777777" w:rsidR="00FA22B6" w:rsidRPr="009829E4" w:rsidRDefault="00FA22B6" w:rsidP="004C75A4">
            <w:pPr>
              <w:keepNext/>
              <w:keepLines/>
              <w:jc w:val="both"/>
              <w:rPr>
                <w:rFonts w:asciiTheme="majorHAnsi" w:hAnsiTheme="majorHAnsi" w:cstheme="majorHAnsi"/>
                <w:b/>
                <w:bCs/>
              </w:rPr>
            </w:pPr>
            <w:r w:rsidRPr="009829E4">
              <w:rPr>
                <w:rFonts w:asciiTheme="majorHAnsi" w:hAnsiTheme="majorHAnsi" w:cstheme="majorHAnsi"/>
                <w:b/>
                <w:bCs/>
              </w:rPr>
              <w:t xml:space="preserve">2. </w:t>
            </w:r>
          </w:p>
        </w:tc>
        <w:tc>
          <w:tcPr>
            <w:tcW w:w="1807" w:type="dxa"/>
            <w:shd w:val="clear" w:color="auto" w:fill="FFFFFF"/>
            <w:vAlign w:val="center"/>
          </w:tcPr>
          <w:p w14:paraId="5D453D87" w14:textId="77777777" w:rsidR="00FA22B6" w:rsidRPr="009829E4" w:rsidRDefault="00FA22B6" w:rsidP="004C75A4">
            <w:pPr>
              <w:keepNext/>
              <w:keepLines/>
              <w:jc w:val="center"/>
              <w:rPr>
                <w:rFonts w:asciiTheme="majorHAnsi" w:hAnsiTheme="majorHAnsi" w:cstheme="majorHAnsi"/>
                <w:b/>
                <w:bCs/>
              </w:rPr>
            </w:pPr>
          </w:p>
          <w:p w14:paraId="445655B6" w14:textId="77777777" w:rsidR="00FA22B6" w:rsidRPr="009829E4" w:rsidRDefault="00FA22B6" w:rsidP="004C75A4">
            <w:pPr>
              <w:keepNext/>
              <w:keepLines/>
              <w:jc w:val="center"/>
              <w:rPr>
                <w:rFonts w:asciiTheme="majorHAnsi" w:hAnsiTheme="majorHAnsi" w:cstheme="majorHAnsi"/>
                <w:b/>
                <w:bCs/>
              </w:rPr>
            </w:pPr>
          </w:p>
          <w:p w14:paraId="3F22EFA6" w14:textId="77777777" w:rsidR="00FA22B6" w:rsidRPr="009829E4" w:rsidRDefault="00FA22B6" w:rsidP="004C75A4">
            <w:pPr>
              <w:keepNext/>
              <w:keepLines/>
              <w:jc w:val="center"/>
              <w:rPr>
                <w:rFonts w:asciiTheme="majorHAnsi" w:hAnsiTheme="majorHAnsi" w:cstheme="majorHAnsi"/>
                <w:b/>
                <w:bCs/>
              </w:rPr>
            </w:pPr>
          </w:p>
        </w:tc>
        <w:tc>
          <w:tcPr>
            <w:tcW w:w="1529" w:type="dxa"/>
            <w:shd w:val="clear" w:color="auto" w:fill="FFFFFF"/>
            <w:vAlign w:val="center"/>
          </w:tcPr>
          <w:p w14:paraId="3A50868D" w14:textId="77777777" w:rsidR="00FA22B6" w:rsidRPr="009829E4" w:rsidRDefault="00FA22B6" w:rsidP="004C75A4">
            <w:pPr>
              <w:keepNext/>
              <w:keepLines/>
              <w:jc w:val="center"/>
              <w:rPr>
                <w:rFonts w:asciiTheme="majorHAnsi" w:hAnsiTheme="majorHAnsi" w:cstheme="majorHAnsi"/>
                <w:b/>
                <w:bCs/>
              </w:rPr>
            </w:pPr>
          </w:p>
        </w:tc>
        <w:tc>
          <w:tcPr>
            <w:tcW w:w="1460" w:type="dxa"/>
            <w:shd w:val="clear" w:color="auto" w:fill="FFFFFF"/>
          </w:tcPr>
          <w:p w14:paraId="3E46A17F" w14:textId="77777777" w:rsidR="00FA22B6" w:rsidRPr="009829E4" w:rsidRDefault="00FA22B6" w:rsidP="004C75A4">
            <w:pPr>
              <w:keepNext/>
              <w:keepLines/>
              <w:jc w:val="center"/>
              <w:rPr>
                <w:rFonts w:asciiTheme="majorHAnsi" w:hAnsiTheme="majorHAnsi" w:cstheme="majorHAnsi"/>
                <w:b/>
                <w:bCs/>
              </w:rPr>
            </w:pPr>
          </w:p>
        </w:tc>
        <w:tc>
          <w:tcPr>
            <w:tcW w:w="1372" w:type="dxa"/>
            <w:shd w:val="clear" w:color="auto" w:fill="FFFFFF"/>
          </w:tcPr>
          <w:p w14:paraId="36AE498C" w14:textId="77777777" w:rsidR="00FA22B6" w:rsidRPr="009829E4" w:rsidRDefault="00FA22B6" w:rsidP="004C75A4">
            <w:pPr>
              <w:keepNext/>
              <w:keepLines/>
              <w:jc w:val="center"/>
              <w:rPr>
                <w:rFonts w:asciiTheme="majorHAnsi" w:hAnsiTheme="majorHAnsi" w:cstheme="majorHAnsi"/>
                <w:b/>
                <w:bCs/>
              </w:rPr>
            </w:pPr>
          </w:p>
        </w:tc>
        <w:tc>
          <w:tcPr>
            <w:tcW w:w="2930" w:type="dxa"/>
            <w:shd w:val="clear" w:color="auto" w:fill="FFFFFF"/>
          </w:tcPr>
          <w:p w14:paraId="5748537A" w14:textId="77777777" w:rsidR="00FA22B6" w:rsidRPr="009829E4" w:rsidRDefault="00FA22B6" w:rsidP="004C75A4">
            <w:pPr>
              <w:keepNext/>
              <w:keepLines/>
              <w:jc w:val="center"/>
              <w:rPr>
                <w:rFonts w:asciiTheme="majorHAnsi" w:hAnsiTheme="majorHAnsi" w:cstheme="majorHAnsi"/>
                <w:b/>
                <w:bCs/>
              </w:rPr>
            </w:pPr>
          </w:p>
        </w:tc>
      </w:tr>
    </w:tbl>
    <w:p w14:paraId="7294CC7D" w14:textId="77777777" w:rsidR="00FA22B6" w:rsidRPr="009829E4" w:rsidRDefault="00FA22B6" w:rsidP="00FA22B6">
      <w:pPr>
        <w:keepNext/>
        <w:keepLines/>
        <w:jc w:val="both"/>
      </w:pPr>
    </w:p>
    <w:p w14:paraId="5175D344" w14:textId="77777777" w:rsidR="00FA22B6" w:rsidRPr="009829E4" w:rsidRDefault="00FA22B6" w:rsidP="00FA22B6">
      <w:pPr>
        <w:keepNext/>
        <w:keepLines/>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p>
    <w:p w14:paraId="3036BB49" w14:textId="77777777" w:rsidR="00FA22B6" w:rsidRDefault="00FA22B6" w:rsidP="00FA22B6">
      <w:pPr>
        <w:keepNext/>
        <w:keepLines/>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p>
    <w:p w14:paraId="4FA19CE7" w14:textId="77777777" w:rsidR="00134159" w:rsidRPr="009829E4" w:rsidRDefault="00134159" w:rsidP="00537FEF">
      <w:pPr>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p>
    <w:p w14:paraId="449E99BF" w14:textId="77777777" w:rsidR="00134159" w:rsidRPr="009829E4" w:rsidRDefault="00134159" w:rsidP="00537FEF">
      <w:pPr>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p>
    <w:p w14:paraId="5631B422" w14:textId="77777777" w:rsidR="00134159" w:rsidRPr="009829E4" w:rsidRDefault="00134159" w:rsidP="00537FEF">
      <w:pPr>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p>
    <w:p w14:paraId="4A7D0CF5" w14:textId="77777777" w:rsidR="00134159" w:rsidRPr="009829E4" w:rsidRDefault="00134159" w:rsidP="00537FEF">
      <w:pPr>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p>
    <w:p w14:paraId="312109D5" w14:textId="77777777" w:rsidR="00134159" w:rsidRPr="009829E4" w:rsidRDefault="00134159" w:rsidP="00537FEF">
      <w:pPr>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p>
    <w:bookmarkEnd w:id="0"/>
    <w:p w14:paraId="544B36FF" w14:textId="77777777" w:rsidR="00C4633E" w:rsidRPr="009829E4" w:rsidRDefault="00C4633E" w:rsidP="000D5720">
      <w:pPr>
        <w:spacing w:before="120" w:after="120" w:line="360" w:lineRule="auto"/>
        <w:jc w:val="both"/>
        <w:rPr>
          <w:rFonts w:asciiTheme="majorHAnsi" w:hAnsiTheme="majorHAnsi" w:cstheme="majorHAnsi"/>
          <w:b/>
          <w:bCs/>
        </w:rPr>
      </w:pPr>
    </w:p>
    <w:sectPr w:rsidR="00C4633E" w:rsidRPr="009829E4" w:rsidSect="00951AC3">
      <w:headerReference w:type="default" r:id="rId10"/>
      <w:footerReference w:type="default" r:id="rId11"/>
      <w:pgSz w:w="11906" w:h="16838"/>
      <w:pgMar w:top="1418" w:right="1418" w:bottom="1276"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BEC5E" w14:textId="77777777" w:rsidR="00444C44" w:rsidRDefault="00444C44" w:rsidP="004005EC">
      <w:r>
        <w:separator/>
      </w:r>
    </w:p>
  </w:endnote>
  <w:endnote w:type="continuationSeparator" w:id="0">
    <w:p w14:paraId="4FA94FA9" w14:textId="77777777" w:rsidR="00444C44" w:rsidRDefault="00444C44" w:rsidP="00400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default"/>
  </w:font>
  <w:font w:name="Poppins">
    <w:charset w:val="EE"/>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58669" w14:textId="77777777" w:rsidR="005B2B8C" w:rsidRPr="000723C3" w:rsidRDefault="005B2B8C">
    <w:pPr>
      <w:pStyle w:val="Stopka"/>
      <w:jc w:val="right"/>
      <w:rPr>
        <w:rFonts w:ascii="Calibri Light" w:eastAsia="Times New Roman" w:hAnsi="Calibri Light" w:cs="Times New Roman"/>
        <w:sz w:val="16"/>
        <w:szCs w:val="16"/>
      </w:rPr>
    </w:pPr>
    <w:r w:rsidRPr="000723C3">
      <w:rPr>
        <w:rFonts w:ascii="Calibri Light" w:eastAsia="Times New Roman" w:hAnsi="Calibri Light" w:cs="Times New Roman"/>
        <w:sz w:val="16"/>
        <w:szCs w:val="16"/>
      </w:rPr>
      <w:t xml:space="preserve">str. </w:t>
    </w:r>
    <w:r w:rsidRPr="000723C3">
      <w:rPr>
        <w:rFonts w:ascii="Calibri" w:eastAsia="Times New Roman" w:hAnsi="Calibri" w:cs="Times New Roman"/>
        <w:sz w:val="16"/>
        <w:szCs w:val="16"/>
      </w:rPr>
      <w:fldChar w:fldCharType="begin"/>
    </w:r>
    <w:r w:rsidRPr="000723C3">
      <w:rPr>
        <w:sz w:val="16"/>
        <w:szCs w:val="16"/>
      </w:rPr>
      <w:instrText>PAGE    \* MERGEFORMAT</w:instrText>
    </w:r>
    <w:r w:rsidRPr="000723C3">
      <w:rPr>
        <w:rFonts w:ascii="Calibri" w:eastAsia="Times New Roman" w:hAnsi="Calibri" w:cs="Times New Roman"/>
        <w:sz w:val="16"/>
        <w:szCs w:val="16"/>
      </w:rPr>
      <w:fldChar w:fldCharType="separate"/>
    </w:r>
    <w:r w:rsidR="00827484" w:rsidRPr="00827484">
      <w:rPr>
        <w:rFonts w:ascii="Calibri Light" w:eastAsia="Times New Roman" w:hAnsi="Calibri Light" w:cs="Times New Roman"/>
        <w:noProof/>
        <w:sz w:val="16"/>
        <w:szCs w:val="16"/>
      </w:rPr>
      <w:t>29</w:t>
    </w:r>
    <w:r w:rsidRPr="000723C3">
      <w:rPr>
        <w:rFonts w:ascii="Calibri Light" w:eastAsia="Times New Roman" w:hAnsi="Calibri Light" w:cs="Times New Roman"/>
        <w:sz w:val="16"/>
        <w:szCs w:val="16"/>
      </w:rPr>
      <w:fldChar w:fldCharType="end"/>
    </w:r>
  </w:p>
  <w:p w14:paraId="55323DEA" w14:textId="77777777" w:rsidR="005B2B8C" w:rsidRDefault="005B2B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46D37" w14:textId="77777777" w:rsidR="00444C44" w:rsidRDefault="00444C44" w:rsidP="004005EC">
      <w:r>
        <w:separator/>
      </w:r>
    </w:p>
  </w:footnote>
  <w:footnote w:type="continuationSeparator" w:id="0">
    <w:p w14:paraId="6A53DEDB" w14:textId="77777777" w:rsidR="00444C44" w:rsidRDefault="00444C44" w:rsidP="00400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52294" w14:textId="77777777" w:rsidR="00FA22B6" w:rsidRPr="00DA3F2C" w:rsidRDefault="00FA22B6" w:rsidP="00FA22B6">
    <w:pPr>
      <w:pStyle w:val="Nagwek20"/>
      <w:jc w:val="left"/>
      <w:rPr>
        <w:ins w:id="2" w:author="Urzad Gminy" w:date="2024-10-31T08:35:00Z" w16du:dateUtc="2024-10-31T07:35:00Z"/>
        <w:rFonts w:ascii="Calibri Light" w:hAnsi="Calibri Light" w:cs="Calibri Light"/>
        <w:color w:val="000000"/>
        <w:sz w:val="18"/>
        <w:szCs w:val="18"/>
      </w:rPr>
    </w:pPr>
    <w:ins w:id="3" w:author="Urzad Gminy" w:date="2024-10-31T08:35:00Z" w16du:dateUtc="2024-10-31T07:35:00Z">
      <w:r>
        <w:rPr>
          <w:rFonts w:ascii="Calibri Light" w:hAnsi="Calibri Light" w:cs="Calibri Light"/>
          <w:color w:val="000000"/>
          <w:sz w:val="18"/>
          <w:szCs w:val="18"/>
        </w:rPr>
        <w:t>Znak sprawy: 271.4.2024</w:t>
      </w:r>
    </w:ins>
  </w:p>
  <w:p w14:paraId="04CC856D" w14:textId="77777777" w:rsidR="00FA22B6" w:rsidRPr="00C9405C" w:rsidRDefault="00FA22B6" w:rsidP="00FA22B6">
    <w:pPr>
      <w:pStyle w:val="Nagwek20"/>
      <w:rPr>
        <w:ins w:id="4" w:author="Urzad Gminy" w:date="2024-10-31T08:35:00Z" w16du:dateUtc="2024-10-31T07:35:00Z"/>
        <w:rFonts w:ascii="Calibri Light" w:hAnsi="Calibri Light" w:cs="Calibri Light"/>
        <w:color w:val="000000"/>
        <w:sz w:val="18"/>
        <w:szCs w:val="18"/>
      </w:rPr>
    </w:pPr>
    <w:ins w:id="5" w:author="Urzad Gminy" w:date="2024-10-31T08:35:00Z" w16du:dateUtc="2024-10-31T07:35:00Z">
      <w:r w:rsidRPr="00DA3F2C">
        <w:rPr>
          <w:rFonts w:ascii="Calibri Light" w:hAnsi="Calibri Light" w:cs="Calibri Light"/>
          <w:color w:val="000000"/>
          <w:sz w:val="18"/>
          <w:szCs w:val="18"/>
        </w:rPr>
        <w:t>SPECYFIKACJA WARUNKÓW ZAMÓWIENIA</w:t>
      </w:r>
    </w:ins>
  </w:p>
  <w:p w14:paraId="35274B3D" w14:textId="77777777" w:rsidR="00FA22B6" w:rsidRPr="000D5720" w:rsidRDefault="00FA22B6" w:rsidP="00FA22B6">
    <w:pPr>
      <w:spacing w:after="120"/>
      <w:jc w:val="center"/>
      <w:rPr>
        <w:ins w:id="6" w:author="Urzad Gminy" w:date="2024-10-31T08:35:00Z" w16du:dateUtc="2024-10-31T07:35:00Z"/>
        <w:rFonts w:asciiTheme="majorHAnsi" w:hAnsiTheme="majorHAnsi" w:cstheme="majorHAnsi"/>
        <w:b/>
        <w:bCs/>
        <w:i/>
        <w:iCs/>
        <w:sz w:val="18"/>
        <w:szCs w:val="18"/>
      </w:rPr>
    </w:pPr>
    <w:ins w:id="7" w:author="Urzad Gminy" w:date="2024-10-31T08:35:00Z" w16du:dateUtc="2024-10-31T07:35:00Z">
      <w:r w:rsidRPr="000D5720">
        <w:rPr>
          <w:rFonts w:asciiTheme="majorHAnsi" w:eastAsia="Arial" w:hAnsiTheme="majorHAnsi" w:cstheme="majorHAnsi"/>
          <w:b/>
          <w:bCs/>
          <w:color w:val="000000"/>
          <w:sz w:val="18"/>
          <w:szCs w:val="18"/>
        </w:rPr>
        <w:t>na zadanie pn.: „</w:t>
      </w:r>
      <w:r w:rsidRPr="001757FB">
        <w:rPr>
          <w:rFonts w:asciiTheme="majorHAnsi" w:hAnsiTheme="majorHAnsi" w:cstheme="majorHAnsi"/>
          <w:b/>
          <w:bCs/>
          <w:i/>
          <w:iCs/>
          <w:sz w:val="18"/>
          <w:szCs w:val="18"/>
        </w:rPr>
        <w:t xml:space="preserve">Świadczenie usług kompleksowego utrzymania czystości kompleksu obiektów sportowo - rekreacyjnych </w:t>
      </w:r>
      <w:proofErr w:type="spellStart"/>
      <w:r w:rsidRPr="001757FB">
        <w:rPr>
          <w:rFonts w:asciiTheme="majorHAnsi" w:hAnsiTheme="majorHAnsi" w:cstheme="majorHAnsi"/>
          <w:b/>
          <w:bCs/>
          <w:i/>
          <w:iCs/>
          <w:sz w:val="18"/>
          <w:szCs w:val="18"/>
        </w:rPr>
        <w:t>Aquara</w:t>
      </w:r>
      <w:proofErr w:type="spellEnd"/>
      <w:r w:rsidRPr="001757FB">
        <w:rPr>
          <w:rFonts w:asciiTheme="majorHAnsi" w:hAnsiTheme="majorHAnsi" w:cstheme="majorHAnsi"/>
          <w:b/>
          <w:bCs/>
          <w:i/>
          <w:iCs/>
          <w:sz w:val="18"/>
          <w:szCs w:val="18"/>
        </w:rPr>
        <w:t xml:space="preserve"> przy ul. Św. Jadwigi Królowej 22 w Radomsku</w:t>
      </w:r>
      <w:r>
        <w:rPr>
          <w:rFonts w:asciiTheme="majorHAnsi" w:hAnsiTheme="majorHAnsi" w:cstheme="majorHAnsi"/>
          <w:b/>
          <w:bCs/>
          <w:i/>
          <w:iCs/>
          <w:sz w:val="18"/>
          <w:szCs w:val="18"/>
        </w:rPr>
        <w:t xml:space="preserve">  w 2025 roku</w:t>
      </w:r>
      <w:r w:rsidRPr="000D5720">
        <w:rPr>
          <w:rFonts w:asciiTheme="majorHAnsi" w:eastAsia="Arial" w:hAnsiTheme="majorHAnsi" w:cstheme="majorHAnsi"/>
          <w:b/>
          <w:bCs/>
          <w:color w:val="000000"/>
          <w:sz w:val="18"/>
          <w:szCs w:val="18"/>
        </w:rPr>
        <w:t>”</w:t>
      </w:r>
    </w:ins>
  </w:p>
  <w:p w14:paraId="3DD2EC54" w14:textId="0557DA94" w:rsidR="005B2B8C" w:rsidRPr="00DA3F2C" w:rsidDel="00FA22B6" w:rsidRDefault="00357A27" w:rsidP="00E659F8">
    <w:pPr>
      <w:pStyle w:val="Nagwek20"/>
      <w:jc w:val="left"/>
      <w:rPr>
        <w:del w:id="8" w:author="Urzad Gminy" w:date="2024-10-31T08:35:00Z" w16du:dateUtc="2024-10-31T07:35:00Z"/>
        <w:rFonts w:ascii="Calibri Light" w:hAnsi="Calibri Light" w:cs="Calibri Light"/>
        <w:color w:val="000000"/>
        <w:sz w:val="18"/>
        <w:szCs w:val="18"/>
      </w:rPr>
    </w:pPr>
    <w:del w:id="9" w:author="Urzad Gminy" w:date="2024-10-31T08:35:00Z" w16du:dateUtc="2024-10-31T07:35:00Z">
      <w:r w:rsidDel="00FA22B6">
        <w:rPr>
          <w:rFonts w:ascii="Calibri Light" w:hAnsi="Calibri Light" w:cs="Calibri Light"/>
          <w:color w:val="000000"/>
          <w:sz w:val="18"/>
          <w:szCs w:val="18"/>
        </w:rPr>
        <w:delText xml:space="preserve">Znak sprawy: </w:delText>
      </w:r>
      <w:r w:rsidR="009B6DC2" w:rsidDel="00FA22B6">
        <w:rPr>
          <w:rFonts w:ascii="Calibri Light" w:hAnsi="Calibri Light" w:cs="Calibri Light"/>
          <w:color w:val="000000"/>
          <w:sz w:val="18"/>
          <w:szCs w:val="18"/>
        </w:rPr>
        <w:delText>271.</w:delText>
      </w:r>
      <w:r w:rsidR="0004032A" w:rsidDel="00FA22B6">
        <w:rPr>
          <w:rFonts w:ascii="Calibri Light" w:hAnsi="Calibri Light" w:cs="Calibri Light"/>
          <w:color w:val="000000"/>
          <w:sz w:val="18"/>
          <w:szCs w:val="18"/>
        </w:rPr>
        <w:delText>2</w:delText>
      </w:r>
      <w:r w:rsidR="009B6DC2" w:rsidDel="00FA22B6">
        <w:rPr>
          <w:rFonts w:ascii="Calibri Light" w:hAnsi="Calibri Light" w:cs="Calibri Light"/>
          <w:color w:val="000000"/>
          <w:sz w:val="18"/>
          <w:szCs w:val="18"/>
        </w:rPr>
        <w:delText>.202</w:delText>
      </w:r>
      <w:r w:rsidR="0004032A" w:rsidDel="00FA22B6">
        <w:rPr>
          <w:rFonts w:ascii="Calibri Light" w:hAnsi="Calibri Light" w:cs="Calibri Light"/>
          <w:color w:val="000000"/>
          <w:sz w:val="18"/>
          <w:szCs w:val="18"/>
        </w:rPr>
        <w:delText>4</w:delText>
      </w:r>
    </w:del>
  </w:p>
  <w:p w14:paraId="4F5FD834" w14:textId="55484365" w:rsidR="00C9405C" w:rsidRPr="00C9405C" w:rsidDel="00FA22B6" w:rsidRDefault="005B2B8C" w:rsidP="00C9405C">
    <w:pPr>
      <w:pStyle w:val="Nagwek20"/>
      <w:rPr>
        <w:del w:id="10" w:author="Urzad Gminy" w:date="2024-10-31T08:35:00Z" w16du:dateUtc="2024-10-31T07:35:00Z"/>
        <w:rFonts w:ascii="Calibri Light" w:hAnsi="Calibri Light" w:cs="Calibri Light"/>
        <w:color w:val="000000"/>
        <w:sz w:val="18"/>
        <w:szCs w:val="18"/>
      </w:rPr>
    </w:pPr>
    <w:del w:id="11" w:author="Urzad Gminy" w:date="2024-10-31T08:35:00Z" w16du:dateUtc="2024-10-31T07:35:00Z">
      <w:r w:rsidRPr="00DA3F2C" w:rsidDel="00FA22B6">
        <w:rPr>
          <w:rFonts w:ascii="Calibri Light" w:hAnsi="Calibri Light" w:cs="Calibri Light"/>
          <w:color w:val="000000"/>
          <w:sz w:val="18"/>
          <w:szCs w:val="18"/>
        </w:rPr>
        <w:delText>SPECYFIKACJA WARUNKÓW ZAMÓWIENIA</w:delText>
      </w:r>
    </w:del>
  </w:p>
  <w:p w14:paraId="0F5121EF" w14:textId="2D7139DA" w:rsidR="005B2B8C" w:rsidRPr="000D5720" w:rsidDel="00FA22B6" w:rsidRDefault="005B2B8C" w:rsidP="00C9405C">
    <w:pPr>
      <w:spacing w:after="120"/>
      <w:jc w:val="center"/>
      <w:rPr>
        <w:del w:id="12" w:author="Urzad Gminy" w:date="2024-10-31T08:35:00Z" w16du:dateUtc="2024-10-31T07:35:00Z"/>
        <w:rFonts w:asciiTheme="majorHAnsi" w:hAnsiTheme="majorHAnsi" w:cstheme="majorHAnsi"/>
        <w:b/>
        <w:bCs/>
        <w:i/>
        <w:iCs/>
        <w:sz w:val="18"/>
        <w:szCs w:val="18"/>
      </w:rPr>
    </w:pPr>
    <w:del w:id="13" w:author="Urzad Gminy" w:date="2024-10-31T08:35:00Z" w16du:dateUtc="2024-10-31T07:35:00Z">
      <w:r w:rsidRPr="000D5720" w:rsidDel="00FA22B6">
        <w:rPr>
          <w:rFonts w:asciiTheme="majorHAnsi" w:eastAsia="Arial" w:hAnsiTheme="majorHAnsi" w:cstheme="majorHAnsi"/>
          <w:b/>
          <w:bCs/>
          <w:color w:val="000000"/>
          <w:sz w:val="18"/>
          <w:szCs w:val="18"/>
        </w:rPr>
        <w:delText xml:space="preserve">na zadanie pn.: </w:delText>
      </w:r>
      <w:bookmarkStart w:id="14" w:name="_Hlk509999177"/>
      <w:bookmarkStart w:id="15" w:name="_Hlk509999178"/>
      <w:bookmarkStart w:id="16" w:name="_Hlk524683472"/>
      <w:r w:rsidRPr="000D5720" w:rsidDel="00FA22B6">
        <w:rPr>
          <w:rFonts w:asciiTheme="majorHAnsi" w:eastAsia="Arial" w:hAnsiTheme="majorHAnsi" w:cstheme="majorHAnsi"/>
          <w:b/>
          <w:bCs/>
          <w:color w:val="000000"/>
          <w:sz w:val="18"/>
          <w:szCs w:val="18"/>
        </w:rPr>
        <w:delText>„</w:delText>
      </w:r>
      <w:r w:rsidR="000D5720" w:rsidRPr="001757FB" w:rsidDel="00FA22B6">
        <w:rPr>
          <w:rFonts w:asciiTheme="majorHAnsi" w:hAnsiTheme="majorHAnsi" w:cstheme="majorHAnsi"/>
          <w:b/>
          <w:bCs/>
          <w:i/>
          <w:iCs/>
          <w:sz w:val="18"/>
          <w:szCs w:val="18"/>
        </w:rPr>
        <w:delText>Świadczenie usług kompleksowego utrzymania czystości kompleksu obiektów sportowo - rekreacyjnych Aquara przy ul. Św. Jadwigi Królowej 22 w Radomsku</w:delText>
      </w:r>
      <w:r w:rsidRPr="000D5720" w:rsidDel="00FA22B6">
        <w:rPr>
          <w:rFonts w:asciiTheme="majorHAnsi" w:eastAsia="Arial" w:hAnsiTheme="majorHAnsi" w:cstheme="majorHAnsi"/>
          <w:b/>
          <w:bCs/>
          <w:color w:val="000000"/>
          <w:sz w:val="18"/>
          <w:szCs w:val="18"/>
        </w:rPr>
        <w:delText>”</w:delText>
      </w:r>
      <w:bookmarkEnd w:id="14"/>
      <w:bookmarkEnd w:id="15"/>
      <w:bookmarkEnd w:id="16"/>
    </w:del>
  </w:p>
  <w:p w14:paraId="18BD6740" w14:textId="369F0DFC" w:rsidR="000373DF" w:rsidRPr="00BB56B2" w:rsidRDefault="000373DF" w:rsidP="00BB56B2">
    <w:pPr>
      <w:widowControl/>
      <w:suppressAutoHyphens w:val="0"/>
      <w:autoSpaceDE w:val="0"/>
      <w:adjustRightInd w:val="0"/>
      <w:jc w:val="center"/>
      <w:textAlignment w:val="auto"/>
      <w:rPr>
        <w:rFonts w:asciiTheme="majorHAnsi" w:eastAsia="Arial" w:hAnsiTheme="majorHAnsi" w:cstheme="majorHAnsi"/>
        <w:b/>
        <w:bCs/>
        <w:color w:val="000000"/>
        <w:sz w:val="18"/>
        <w:szCs w:val="18"/>
      </w:rPr>
    </w:pPr>
    <w:r>
      <w:rPr>
        <w:rFonts w:asciiTheme="majorHAnsi" w:eastAsia="Arial" w:hAnsiTheme="majorHAnsi" w:cstheme="majorHAnsi"/>
        <w:b/>
        <w:bCs/>
        <w:color w:val="000000"/>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81D67E26"/>
    <w:name w:val="WW8Num3"/>
    <w:lvl w:ilvl="0">
      <w:start w:val="1"/>
      <w:numFmt w:val="decimal"/>
      <w:lvlText w:val="%1."/>
      <w:lvlJc w:val="left"/>
      <w:pPr>
        <w:tabs>
          <w:tab w:val="num" w:pos="284"/>
        </w:tabs>
        <w:ind w:left="284" w:hanging="284"/>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singleLevel"/>
    <w:tmpl w:val="C73E07F4"/>
    <w:name w:val="WW8Num5"/>
    <w:lvl w:ilvl="0">
      <w:start w:val="1"/>
      <w:numFmt w:val="decimal"/>
      <w:lvlText w:val="%1. "/>
      <w:lvlJc w:val="left"/>
      <w:pPr>
        <w:tabs>
          <w:tab w:val="num" w:pos="397"/>
        </w:tabs>
        <w:ind w:left="397" w:hanging="397"/>
      </w:pPr>
      <w:rPr>
        <w:rFonts w:ascii="Calibri" w:hAnsi="Calibri" w:cs="Times New Roman" w:hint="default"/>
        <w:b w:val="0"/>
        <w:bCs/>
        <w:i w:val="0"/>
        <w:color w:val="000000"/>
        <w:sz w:val="24"/>
        <w:szCs w:val="24"/>
      </w:rPr>
    </w:lvl>
  </w:abstractNum>
  <w:abstractNum w:abstractNumId="3" w15:restartNumberingAfterBreak="0">
    <w:nsid w:val="00000007"/>
    <w:multiLevelType w:val="multilevel"/>
    <w:tmpl w:val="379A7D10"/>
    <w:name w:val="WWNum8"/>
    <w:lvl w:ilvl="0">
      <w:start w:val="1"/>
      <w:numFmt w:val="decimal"/>
      <w:lvlText w:val="%1)"/>
      <w:lvlJc w:val="left"/>
      <w:pPr>
        <w:tabs>
          <w:tab w:val="num" w:pos="0"/>
        </w:tabs>
        <w:ind w:left="720" w:hanging="360"/>
      </w:pPr>
      <w:rPr>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8"/>
    <w:multiLevelType w:val="singleLevel"/>
    <w:tmpl w:val="04150017"/>
    <w:lvl w:ilvl="0">
      <w:start w:val="1"/>
      <w:numFmt w:val="lowerLetter"/>
      <w:lvlText w:val="%1)"/>
      <w:lvlJc w:val="left"/>
      <w:pPr>
        <w:ind w:left="720" w:hanging="360"/>
      </w:pPr>
      <w:rPr>
        <w:b w:val="0"/>
        <w:bCs/>
        <w:color w:val="auto"/>
      </w:rPr>
    </w:lvl>
  </w:abstractNum>
  <w:abstractNum w:abstractNumId="5" w15:restartNumberingAfterBreak="0">
    <w:nsid w:val="00000009"/>
    <w:multiLevelType w:val="multilevel"/>
    <w:tmpl w:val="00000009"/>
    <w:name w:val="WWNum10"/>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6" w15:restartNumberingAfterBreak="0">
    <w:nsid w:val="0000000A"/>
    <w:multiLevelType w:val="multilevel"/>
    <w:tmpl w:val="2A964A6A"/>
    <w:name w:val="WWNum11"/>
    <w:lvl w:ilvl="0">
      <w:start w:val="1"/>
      <w:numFmt w:val="decimal"/>
      <w:lvlText w:val="%1."/>
      <w:lvlJc w:val="left"/>
      <w:pPr>
        <w:tabs>
          <w:tab w:val="num" w:pos="0"/>
        </w:tabs>
        <w:ind w:left="360" w:hanging="360"/>
      </w:pPr>
      <w:rPr>
        <w:rFonts w:hint="default"/>
        <w:b w:val="0"/>
        <w:bCs w:val="0"/>
      </w:rPr>
    </w:lvl>
    <w:lvl w:ilvl="1">
      <w:start w:val="1"/>
      <w:numFmt w:val="decimal"/>
      <w:lvlText w:val="%1.%2."/>
      <w:lvlJc w:val="left"/>
      <w:pPr>
        <w:tabs>
          <w:tab w:val="num" w:pos="0"/>
        </w:tabs>
        <w:ind w:left="360" w:hanging="360"/>
      </w:pPr>
      <w:rPr>
        <w:rFonts w:ascii="Times New Roman" w:hAnsi="Times New Roman" w:cs="Times New Roman" w:hint="default"/>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7" w15:restartNumberingAfterBreak="0">
    <w:nsid w:val="0000000F"/>
    <w:multiLevelType w:val="multilevel"/>
    <w:tmpl w:val="0000000F"/>
    <w:name w:val="WW8Num21"/>
    <w:lvl w:ilvl="0">
      <w:start w:val="1"/>
      <w:numFmt w:val="decimal"/>
      <w:lvlText w:val="%1."/>
      <w:lvlJc w:val="left"/>
      <w:pPr>
        <w:tabs>
          <w:tab w:val="num" w:pos="0"/>
        </w:tabs>
        <w:ind w:left="720" w:hanging="360"/>
      </w:pPr>
      <w:rPr>
        <w:rFonts w:ascii="Times New Roman" w:hAnsi="Times New Roman" w:cs="Times New Roman"/>
        <w:sz w:val="24"/>
        <w:szCs w:val="24"/>
        <w:lang w:eastAsia="pl-PL"/>
      </w:rPr>
    </w:lvl>
    <w:lvl w:ilvl="1">
      <w:start w:val="1"/>
      <w:numFmt w:val="lowerLetter"/>
      <w:lvlText w:val="%2."/>
      <w:lvlJc w:val="left"/>
      <w:pPr>
        <w:tabs>
          <w:tab w:val="num" w:pos="0"/>
        </w:tabs>
        <w:ind w:left="1440" w:hanging="360"/>
      </w:pPr>
      <w:rPr>
        <w:rFonts w:ascii="Times New Roman" w:hAnsi="Times New Roman" w:cs="StarSymbol"/>
        <w:sz w:val="24"/>
        <w:szCs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11"/>
    <w:multiLevelType w:val="multilevel"/>
    <w:tmpl w:val="1DB28AB0"/>
    <w:name w:val="WW8Num17"/>
    <w:lvl w:ilvl="0">
      <w:start w:val="1"/>
      <w:numFmt w:val="lowerLetter"/>
      <w:lvlText w:val="%1)"/>
      <w:lvlJc w:val="left"/>
      <w:pPr>
        <w:tabs>
          <w:tab w:val="num" w:pos="758"/>
        </w:tabs>
        <w:ind w:left="758" w:hanging="360"/>
      </w:pPr>
    </w:lvl>
    <w:lvl w:ilvl="1">
      <w:start w:val="1"/>
      <w:numFmt w:val="decimal"/>
      <w:lvlText w:val="%2)"/>
      <w:lvlJc w:val="left"/>
      <w:pPr>
        <w:tabs>
          <w:tab w:val="num" w:pos="1478"/>
        </w:tabs>
        <w:ind w:left="1478" w:hanging="360"/>
      </w:pPr>
      <w:rPr>
        <w:rFonts w:asciiTheme="majorHAnsi" w:eastAsia="Times New Roman" w:hAnsiTheme="majorHAnsi" w:cstheme="majorHAnsi" w:hint="default"/>
        <w:b w:val="0"/>
        <w:bCs/>
        <w:sz w:val="24"/>
        <w:szCs w:val="20"/>
      </w:rPr>
    </w:lvl>
    <w:lvl w:ilvl="2">
      <w:start w:val="1"/>
      <w:numFmt w:val="lowerRoman"/>
      <w:lvlText w:val="%3."/>
      <w:lvlJc w:val="left"/>
      <w:pPr>
        <w:tabs>
          <w:tab w:val="num" w:pos="2198"/>
        </w:tabs>
        <w:ind w:left="2198" w:hanging="180"/>
      </w:pPr>
    </w:lvl>
    <w:lvl w:ilvl="3">
      <w:start w:val="1"/>
      <w:numFmt w:val="decimal"/>
      <w:lvlText w:val="%4."/>
      <w:lvlJc w:val="left"/>
      <w:pPr>
        <w:tabs>
          <w:tab w:val="num" w:pos="2918"/>
        </w:tabs>
        <w:ind w:left="2918" w:hanging="360"/>
      </w:pPr>
    </w:lvl>
    <w:lvl w:ilvl="4">
      <w:start w:val="1"/>
      <w:numFmt w:val="lowerLetter"/>
      <w:lvlText w:val="%5."/>
      <w:lvlJc w:val="left"/>
      <w:pPr>
        <w:tabs>
          <w:tab w:val="num" w:pos="3638"/>
        </w:tabs>
        <w:ind w:left="3638" w:hanging="360"/>
      </w:pPr>
    </w:lvl>
    <w:lvl w:ilvl="5">
      <w:start w:val="1"/>
      <w:numFmt w:val="lowerRoman"/>
      <w:lvlText w:val="%6."/>
      <w:lvlJc w:val="left"/>
      <w:pPr>
        <w:tabs>
          <w:tab w:val="num" w:pos="4358"/>
        </w:tabs>
        <w:ind w:left="4358" w:hanging="180"/>
      </w:pPr>
    </w:lvl>
    <w:lvl w:ilvl="6">
      <w:start w:val="1"/>
      <w:numFmt w:val="decimal"/>
      <w:lvlText w:val="%7."/>
      <w:lvlJc w:val="left"/>
      <w:pPr>
        <w:tabs>
          <w:tab w:val="num" w:pos="5078"/>
        </w:tabs>
        <w:ind w:left="5078" w:hanging="360"/>
      </w:pPr>
      <w:rPr>
        <w:rFonts w:ascii="Times New Roman" w:eastAsia="Times New Roman" w:hAnsi="Times New Roman" w:cs="Times New Roman"/>
        <w:b/>
        <w:sz w:val="20"/>
        <w:szCs w:val="20"/>
      </w:rPr>
    </w:lvl>
    <w:lvl w:ilvl="7">
      <w:start w:val="1"/>
      <w:numFmt w:val="lowerLetter"/>
      <w:lvlText w:val="%8."/>
      <w:lvlJc w:val="left"/>
      <w:pPr>
        <w:tabs>
          <w:tab w:val="num" w:pos="5798"/>
        </w:tabs>
        <w:ind w:left="5798" w:hanging="360"/>
      </w:pPr>
    </w:lvl>
    <w:lvl w:ilvl="8">
      <w:start w:val="1"/>
      <w:numFmt w:val="lowerRoman"/>
      <w:lvlText w:val="%9."/>
      <w:lvlJc w:val="left"/>
      <w:pPr>
        <w:tabs>
          <w:tab w:val="num" w:pos="6518"/>
        </w:tabs>
        <w:ind w:left="6518" w:hanging="180"/>
      </w:pPr>
    </w:lvl>
  </w:abstractNum>
  <w:abstractNum w:abstractNumId="9" w15:restartNumberingAfterBreak="0">
    <w:nsid w:val="00000012"/>
    <w:multiLevelType w:val="multilevel"/>
    <w:tmpl w:val="00000012"/>
    <w:name w:val="WW8Num19"/>
    <w:lvl w:ilvl="0">
      <w:start w:val="1"/>
      <w:numFmt w:val="decimal"/>
      <w:lvlText w:val="%1)"/>
      <w:lvlJc w:val="left"/>
      <w:pPr>
        <w:tabs>
          <w:tab w:val="num" w:pos="0"/>
        </w:tabs>
        <w:ind w:left="720" w:hanging="360"/>
      </w:pPr>
      <w:rPr>
        <w:rFonts w:cs="Times New Roman"/>
        <w:b w:val="0"/>
        <w:bCs w:val="0"/>
        <w:color w:val="000000"/>
      </w:rPr>
    </w:lvl>
    <w:lvl w:ilvl="1">
      <w:start w:val="1"/>
      <w:numFmt w:val="bullet"/>
      <w:lvlText w:val="◦"/>
      <w:lvlJc w:val="left"/>
      <w:pPr>
        <w:tabs>
          <w:tab w:val="num" w:pos="0"/>
        </w:tabs>
        <w:ind w:left="1080" w:hanging="360"/>
      </w:pPr>
      <w:rPr>
        <w:rFonts w:ascii="Times New Roman" w:hAnsi="Times New Roman" w:cs="StarSymbol"/>
        <w:sz w:val="24"/>
        <w:szCs w:val="24"/>
      </w:rPr>
    </w:lvl>
    <w:lvl w:ilvl="2">
      <w:start w:val="1"/>
      <w:numFmt w:val="bullet"/>
      <w:lvlText w:val="▪"/>
      <w:lvlJc w:val="left"/>
      <w:pPr>
        <w:tabs>
          <w:tab w:val="num" w:pos="0"/>
        </w:tabs>
        <w:ind w:left="1440" w:hanging="360"/>
      </w:pPr>
      <w:rPr>
        <w:rFonts w:ascii="Times New Roman" w:hAnsi="Times New Roman" w:cs="StarSymbol"/>
        <w:sz w:val="24"/>
        <w:szCs w:val="24"/>
      </w:rPr>
    </w:lvl>
    <w:lvl w:ilvl="3">
      <w:start w:val="1"/>
      <w:numFmt w:val="bullet"/>
      <w:lvlText w:val="•"/>
      <w:lvlJc w:val="left"/>
      <w:pPr>
        <w:tabs>
          <w:tab w:val="num" w:pos="0"/>
        </w:tabs>
        <w:ind w:left="1800" w:hanging="360"/>
      </w:pPr>
      <w:rPr>
        <w:rFonts w:ascii="Times New Roman" w:hAnsi="Times New Roman" w:cs="StarSymbol"/>
        <w:sz w:val="24"/>
        <w:szCs w:val="24"/>
      </w:rPr>
    </w:lvl>
    <w:lvl w:ilvl="4">
      <w:start w:val="1"/>
      <w:numFmt w:val="bullet"/>
      <w:lvlText w:val="◦"/>
      <w:lvlJc w:val="left"/>
      <w:pPr>
        <w:tabs>
          <w:tab w:val="num" w:pos="0"/>
        </w:tabs>
        <w:ind w:left="2160" w:hanging="360"/>
      </w:pPr>
      <w:rPr>
        <w:rFonts w:ascii="Times New Roman" w:hAnsi="Times New Roman" w:cs="StarSymbol"/>
        <w:sz w:val="24"/>
        <w:szCs w:val="24"/>
      </w:rPr>
    </w:lvl>
    <w:lvl w:ilvl="5">
      <w:start w:val="1"/>
      <w:numFmt w:val="bullet"/>
      <w:lvlText w:val="▪"/>
      <w:lvlJc w:val="left"/>
      <w:pPr>
        <w:tabs>
          <w:tab w:val="num" w:pos="0"/>
        </w:tabs>
        <w:ind w:left="2520" w:hanging="360"/>
      </w:pPr>
      <w:rPr>
        <w:rFonts w:ascii="Times New Roman" w:hAnsi="Times New Roman" w:cs="StarSymbol"/>
        <w:sz w:val="24"/>
        <w:szCs w:val="24"/>
      </w:rPr>
    </w:lvl>
    <w:lvl w:ilvl="6">
      <w:start w:val="1"/>
      <w:numFmt w:val="bullet"/>
      <w:lvlText w:val="•"/>
      <w:lvlJc w:val="left"/>
      <w:pPr>
        <w:tabs>
          <w:tab w:val="num" w:pos="0"/>
        </w:tabs>
        <w:ind w:left="2880" w:hanging="360"/>
      </w:pPr>
      <w:rPr>
        <w:rFonts w:ascii="Times New Roman" w:hAnsi="Times New Roman" w:cs="StarSymbol"/>
        <w:sz w:val="24"/>
        <w:szCs w:val="24"/>
      </w:rPr>
    </w:lvl>
    <w:lvl w:ilvl="7">
      <w:start w:val="1"/>
      <w:numFmt w:val="bullet"/>
      <w:lvlText w:val="◦"/>
      <w:lvlJc w:val="left"/>
      <w:pPr>
        <w:tabs>
          <w:tab w:val="num" w:pos="0"/>
        </w:tabs>
        <w:ind w:left="3240" w:hanging="360"/>
      </w:pPr>
      <w:rPr>
        <w:rFonts w:ascii="Times New Roman" w:hAnsi="Times New Roman" w:cs="StarSymbol"/>
        <w:sz w:val="24"/>
        <w:szCs w:val="24"/>
      </w:rPr>
    </w:lvl>
    <w:lvl w:ilvl="8">
      <w:start w:val="1"/>
      <w:numFmt w:val="bullet"/>
      <w:lvlText w:val="▪"/>
      <w:lvlJc w:val="left"/>
      <w:pPr>
        <w:tabs>
          <w:tab w:val="num" w:pos="0"/>
        </w:tabs>
        <w:ind w:left="3600" w:hanging="360"/>
      </w:pPr>
      <w:rPr>
        <w:rFonts w:ascii="Times New Roman" w:hAnsi="Times New Roman" w:cs="StarSymbol"/>
        <w:sz w:val="24"/>
        <w:szCs w:val="24"/>
      </w:rPr>
    </w:lvl>
  </w:abstractNum>
  <w:abstractNum w:abstractNumId="10" w15:restartNumberingAfterBreak="0">
    <w:nsid w:val="00000013"/>
    <w:multiLevelType w:val="multilevel"/>
    <w:tmpl w:val="00000013"/>
    <w:name w:val="WW8Num20"/>
    <w:lvl w:ilvl="0">
      <w:start w:val="1"/>
      <w:numFmt w:val="decimal"/>
      <w:lvlText w:val="%1."/>
      <w:lvlJc w:val="left"/>
      <w:pPr>
        <w:tabs>
          <w:tab w:val="num" w:pos="0"/>
        </w:tabs>
        <w:ind w:left="720" w:hanging="360"/>
      </w:pPr>
      <w:rPr>
        <w:rFonts w:eastAsia="Times New Roman" w:cs="Times New Roman"/>
        <w:b w:val="0"/>
        <w:bCs w:val="0"/>
        <w:color w:val="000000"/>
        <w:sz w:val="24"/>
        <w:szCs w:val="24"/>
      </w:rPr>
    </w:lvl>
    <w:lvl w:ilvl="1">
      <w:start w:val="1"/>
      <w:numFmt w:val="decimal"/>
      <w:lvlText w:val="%2."/>
      <w:lvlJc w:val="left"/>
      <w:pPr>
        <w:tabs>
          <w:tab w:val="num" w:pos="0"/>
        </w:tabs>
        <w:ind w:left="1080" w:hanging="360"/>
      </w:pPr>
      <w:rPr>
        <w:rFonts w:eastAsia="Times New Roman" w:cs="Times New Roman"/>
        <w:b w:val="0"/>
        <w:bCs w:val="0"/>
        <w:color w:val="000000"/>
        <w:sz w:val="24"/>
        <w:szCs w:val="24"/>
      </w:rPr>
    </w:lvl>
    <w:lvl w:ilvl="2">
      <w:start w:val="1"/>
      <w:numFmt w:val="decimal"/>
      <w:lvlText w:val="%2.%3."/>
      <w:lvlJc w:val="left"/>
      <w:pPr>
        <w:tabs>
          <w:tab w:val="num" w:pos="0"/>
        </w:tabs>
        <w:ind w:left="1440" w:hanging="360"/>
      </w:pPr>
      <w:rPr>
        <w:rFonts w:eastAsia="Times New Roman" w:cs="Times New Roman"/>
        <w:b w:val="0"/>
        <w:bCs w:val="0"/>
        <w:color w:val="000000"/>
        <w:sz w:val="24"/>
        <w:szCs w:val="24"/>
      </w:rPr>
    </w:lvl>
    <w:lvl w:ilvl="3">
      <w:start w:val="1"/>
      <w:numFmt w:val="decimal"/>
      <w:lvlText w:val="%2.%3.%4."/>
      <w:lvlJc w:val="left"/>
      <w:pPr>
        <w:tabs>
          <w:tab w:val="num" w:pos="0"/>
        </w:tabs>
        <w:ind w:left="1800" w:hanging="360"/>
      </w:pPr>
      <w:rPr>
        <w:rFonts w:eastAsia="Times New Roman" w:cs="Times New Roman"/>
        <w:b w:val="0"/>
        <w:bCs w:val="0"/>
        <w:color w:val="000000"/>
        <w:sz w:val="24"/>
        <w:szCs w:val="24"/>
      </w:rPr>
    </w:lvl>
    <w:lvl w:ilvl="4">
      <w:start w:val="1"/>
      <w:numFmt w:val="decimal"/>
      <w:lvlText w:val="%2.%3.%4.%5."/>
      <w:lvlJc w:val="left"/>
      <w:pPr>
        <w:tabs>
          <w:tab w:val="num" w:pos="0"/>
        </w:tabs>
        <w:ind w:left="2160" w:hanging="360"/>
      </w:pPr>
      <w:rPr>
        <w:rFonts w:eastAsia="Times New Roman" w:cs="Times New Roman"/>
        <w:b w:val="0"/>
        <w:bCs w:val="0"/>
        <w:color w:val="000000"/>
        <w:sz w:val="24"/>
        <w:szCs w:val="24"/>
      </w:rPr>
    </w:lvl>
    <w:lvl w:ilvl="5">
      <w:start w:val="1"/>
      <w:numFmt w:val="decimal"/>
      <w:lvlText w:val="%2.%3.%4.%5.%6."/>
      <w:lvlJc w:val="left"/>
      <w:pPr>
        <w:tabs>
          <w:tab w:val="num" w:pos="0"/>
        </w:tabs>
        <w:ind w:left="2520" w:hanging="360"/>
      </w:pPr>
      <w:rPr>
        <w:rFonts w:eastAsia="Times New Roman" w:cs="Times New Roman"/>
        <w:b w:val="0"/>
        <w:bCs w:val="0"/>
        <w:color w:val="000000"/>
        <w:sz w:val="24"/>
        <w:szCs w:val="24"/>
      </w:rPr>
    </w:lvl>
    <w:lvl w:ilvl="6">
      <w:start w:val="1"/>
      <w:numFmt w:val="decimal"/>
      <w:lvlText w:val="%2.%3.%4.%5.%6.%7."/>
      <w:lvlJc w:val="left"/>
      <w:pPr>
        <w:tabs>
          <w:tab w:val="num" w:pos="0"/>
        </w:tabs>
        <w:ind w:left="2880" w:hanging="360"/>
      </w:pPr>
      <w:rPr>
        <w:rFonts w:eastAsia="Times New Roman" w:cs="Times New Roman"/>
        <w:b w:val="0"/>
        <w:bCs w:val="0"/>
        <w:color w:val="000000"/>
        <w:sz w:val="24"/>
        <w:szCs w:val="24"/>
      </w:rPr>
    </w:lvl>
    <w:lvl w:ilvl="7">
      <w:start w:val="1"/>
      <w:numFmt w:val="decimal"/>
      <w:lvlText w:val="%2.%3.%4.%5.%6.%7.%8."/>
      <w:lvlJc w:val="left"/>
      <w:pPr>
        <w:tabs>
          <w:tab w:val="num" w:pos="0"/>
        </w:tabs>
        <w:ind w:left="3240" w:hanging="360"/>
      </w:pPr>
      <w:rPr>
        <w:rFonts w:eastAsia="Times New Roman" w:cs="Times New Roman"/>
        <w:b w:val="0"/>
        <w:bCs w:val="0"/>
        <w:color w:val="000000"/>
        <w:sz w:val="24"/>
        <w:szCs w:val="24"/>
      </w:rPr>
    </w:lvl>
    <w:lvl w:ilvl="8">
      <w:start w:val="1"/>
      <w:numFmt w:val="decimal"/>
      <w:lvlText w:val="%2.%3.%4.%5.%6.%7.%8.%9."/>
      <w:lvlJc w:val="left"/>
      <w:pPr>
        <w:tabs>
          <w:tab w:val="num" w:pos="0"/>
        </w:tabs>
        <w:ind w:left="3600" w:hanging="360"/>
      </w:pPr>
      <w:rPr>
        <w:rFonts w:eastAsia="Times New Roman" w:cs="Times New Roman"/>
        <w:b w:val="0"/>
        <w:bCs w:val="0"/>
        <w:color w:val="000000"/>
        <w:sz w:val="24"/>
        <w:szCs w:val="24"/>
      </w:rPr>
    </w:lvl>
  </w:abstractNum>
  <w:abstractNum w:abstractNumId="11" w15:restartNumberingAfterBreak="0">
    <w:nsid w:val="00000018"/>
    <w:multiLevelType w:val="multilevel"/>
    <w:tmpl w:val="32A8B33A"/>
    <w:name w:val="WW8Num24"/>
    <w:lvl w:ilvl="0">
      <w:start w:val="1"/>
      <w:numFmt w:val="lowerLetter"/>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1620"/>
        </w:tabs>
        <w:ind w:left="1620" w:hanging="360"/>
      </w:pPr>
      <w:rPr>
        <w:rFonts w:asciiTheme="majorHAnsi" w:eastAsia="Times New Roman" w:hAnsiTheme="majorHAnsi" w:cstheme="majorHAnsi" w:hint="default"/>
        <w:bCs/>
        <w:sz w:val="24"/>
        <w:szCs w:val="20"/>
      </w:r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12" w15:restartNumberingAfterBreak="0">
    <w:nsid w:val="00000020"/>
    <w:multiLevelType w:val="singleLevel"/>
    <w:tmpl w:val="00000020"/>
    <w:lvl w:ilvl="0">
      <w:start w:val="1"/>
      <w:numFmt w:val="decimal"/>
      <w:lvlText w:val="%1)"/>
      <w:lvlJc w:val="left"/>
      <w:pPr>
        <w:tabs>
          <w:tab w:val="num" w:pos="360"/>
        </w:tabs>
        <w:ind w:left="360" w:hanging="360"/>
      </w:pPr>
      <w:rPr>
        <w:i w:val="0"/>
        <w:iCs w:val="0"/>
      </w:rPr>
    </w:lvl>
  </w:abstractNum>
  <w:abstractNum w:abstractNumId="13" w15:restartNumberingAfterBreak="0">
    <w:nsid w:val="00000025"/>
    <w:multiLevelType w:val="multilevel"/>
    <w:tmpl w:val="00000025"/>
    <w:name w:val="WW8Num44"/>
    <w:lvl w:ilvl="0">
      <w:start w:val="1"/>
      <w:numFmt w:val="decimal"/>
      <w:lvlText w:val="%1."/>
      <w:lvlJc w:val="left"/>
      <w:pPr>
        <w:tabs>
          <w:tab w:val="num" w:pos="0"/>
        </w:tabs>
        <w:ind w:left="720" w:hanging="360"/>
      </w:pPr>
      <w:rPr>
        <w:rFonts w:ascii="Times New Roman" w:eastAsia="Times New Roman" w:hAnsi="Times New Roman" w:cs="Times New Roman"/>
        <w:b w:val="0"/>
        <w:bCs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28"/>
    <w:multiLevelType w:val="multilevel"/>
    <w:tmpl w:val="8E76F1C0"/>
    <w:name w:val="WW8Num48"/>
    <w:lvl w:ilvl="0">
      <w:start w:val="1"/>
      <w:numFmt w:val="decimal"/>
      <w:lvlText w:val="%1."/>
      <w:lvlJc w:val="left"/>
      <w:pPr>
        <w:tabs>
          <w:tab w:val="num" w:pos="0"/>
        </w:tabs>
        <w:ind w:left="720" w:hanging="360"/>
      </w:pPr>
      <w:rPr>
        <w:rFonts w:asciiTheme="majorHAnsi" w:eastAsia="StarSymbol" w:hAnsiTheme="majorHAnsi" w:cstheme="majorHAnsi"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2A"/>
    <w:multiLevelType w:val="multilevel"/>
    <w:tmpl w:val="0000002A"/>
    <w:name w:val="WW8Num50"/>
    <w:lvl w:ilvl="0">
      <w:start w:val="1"/>
      <w:numFmt w:val="decimal"/>
      <w:lvlText w:val="%1."/>
      <w:lvlJc w:val="left"/>
      <w:pPr>
        <w:tabs>
          <w:tab w:val="num" w:pos="720"/>
        </w:tabs>
        <w:ind w:left="720" w:hanging="360"/>
      </w:pPr>
      <w:rPr>
        <w:rFonts w:ascii="Times New Roman" w:eastAsia="Times New Roman" w:hAnsi="Times New Roman" w:cs="Times New Roman"/>
        <w:b w:val="0"/>
        <w:bCs w:val="0"/>
        <w:sz w:val="24"/>
        <w:szCs w:val="24"/>
      </w:rPr>
    </w:lvl>
    <w:lvl w:ilvl="1">
      <w:start w:val="1"/>
      <w:numFmt w:val="decimal"/>
      <w:lvlText w:val="%2."/>
      <w:lvlJc w:val="left"/>
      <w:pPr>
        <w:tabs>
          <w:tab w:val="num" w:pos="1080"/>
        </w:tabs>
        <w:ind w:left="1080" w:hanging="360"/>
      </w:pPr>
      <w:rPr>
        <w:rFonts w:ascii="Times New Roman" w:eastAsia="Times New Roman" w:hAnsi="Times New Roman" w:cs="Times New Roman"/>
        <w:b w:val="0"/>
        <w:bCs w:val="0"/>
        <w:sz w:val="24"/>
        <w:szCs w:val="24"/>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sz w:val="24"/>
        <w:szCs w:val="24"/>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sz w:val="24"/>
        <w:szCs w:val="24"/>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sz w:val="24"/>
        <w:szCs w:val="24"/>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sz w:val="24"/>
        <w:szCs w:val="24"/>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sz w:val="24"/>
        <w:szCs w:val="24"/>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sz w:val="24"/>
        <w:szCs w:val="24"/>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sz w:val="24"/>
        <w:szCs w:val="24"/>
      </w:rPr>
    </w:lvl>
  </w:abstractNum>
  <w:abstractNum w:abstractNumId="16" w15:restartNumberingAfterBreak="0">
    <w:nsid w:val="0000002B"/>
    <w:multiLevelType w:val="multilevel"/>
    <w:tmpl w:val="7644AC7C"/>
    <w:name w:val="WW8Num51"/>
    <w:lvl w:ilvl="0">
      <w:start w:val="1"/>
      <w:numFmt w:val="decimal"/>
      <w:lvlText w:val="%1)"/>
      <w:lvlJc w:val="left"/>
      <w:pPr>
        <w:tabs>
          <w:tab w:val="num" w:pos="720"/>
        </w:tabs>
        <w:ind w:left="720" w:hanging="360"/>
      </w:pPr>
      <w:rPr>
        <w:rFonts w:asciiTheme="majorHAnsi" w:eastAsia="Times New Roman" w:hAnsiTheme="majorHAnsi" w:cstheme="majorHAnsi"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2C"/>
    <w:multiLevelType w:val="multilevel"/>
    <w:tmpl w:val="0000002C"/>
    <w:name w:val="WWNum6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8" w15:restartNumberingAfterBreak="0">
    <w:nsid w:val="0000002D"/>
    <w:multiLevelType w:val="multilevel"/>
    <w:tmpl w:val="0000002D"/>
    <w:name w:val="WW8Num45"/>
    <w:lvl w:ilvl="0">
      <w:start w:val="1"/>
      <w:numFmt w:val="decimal"/>
      <w:lvlText w:val="%1)"/>
      <w:lvlJc w:val="right"/>
      <w:pPr>
        <w:tabs>
          <w:tab w:val="num" w:pos="0"/>
        </w:tabs>
        <w:ind w:left="720" w:hanging="360"/>
      </w:pPr>
      <w:rPr>
        <w:rFonts w:eastAsia="Times" w:cs="Times New Roman"/>
        <w:b w:val="0"/>
        <w:bCs w:val="0"/>
        <w:i w:val="0"/>
        <w:iCs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2F"/>
    <w:multiLevelType w:val="multilevel"/>
    <w:tmpl w:val="0000002F"/>
    <w:lvl w:ilvl="0">
      <w:start w:val="1"/>
      <w:numFmt w:val="decimal"/>
      <w:lvlText w:val="%1)"/>
      <w:lvlJc w:val="left"/>
      <w:pPr>
        <w:tabs>
          <w:tab w:val="num" w:pos="426"/>
        </w:tabs>
        <w:ind w:left="426" w:hanging="360"/>
      </w:pPr>
    </w:lvl>
    <w:lvl w:ilvl="1">
      <w:start w:val="1"/>
      <w:numFmt w:val="bullet"/>
      <w:lvlText w:val="◦"/>
      <w:lvlJc w:val="left"/>
      <w:pPr>
        <w:tabs>
          <w:tab w:val="num" w:pos="786"/>
        </w:tabs>
        <w:ind w:left="786" w:hanging="360"/>
      </w:pPr>
      <w:rPr>
        <w:rFonts w:ascii="OpenSymbol" w:hAnsi="OpenSymbol" w:cs="OpenSymbol"/>
      </w:rPr>
    </w:lvl>
    <w:lvl w:ilvl="2">
      <w:start w:val="1"/>
      <w:numFmt w:val="bullet"/>
      <w:lvlText w:val="▪"/>
      <w:lvlJc w:val="left"/>
      <w:pPr>
        <w:tabs>
          <w:tab w:val="num" w:pos="1146"/>
        </w:tabs>
        <w:ind w:left="1146" w:hanging="360"/>
      </w:pPr>
      <w:rPr>
        <w:rFonts w:ascii="OpenSymbol" w:hAnsi="OpenSymbol" w:cs="OpenSymbol"/>
      </w:rPr>
    </w:lvl>
    <w:lvl w:ilvl="3">
      <w:start w:val="1"/>
      <w:numFmt w:val="bullet"/>
      <w:lvlText w:val=""/>
      <w:lvlJc w:val="left"/>
      <w:pPr>
        <w:tabs>
          <w:tab w:val="num" w:pos="1506"/>
        </w:tabs>
        <w:ind w:left="1506" w:hanging="360"/>
      </w:pPr>
      <w:rPr>
        <w:rFonts w:ascii="Symbol" w:hAnsi="Symbol" w:cs="OpenSymbol"/>
      </w:rPr>
    </w:lvl>
    <w:lvl w:ilvl="4">
      <w:start w:val="1"/>
      <w:numFmt w:val="bullet"/>
      <w:lvlText w:val="◦"/>
      <w:lvlJc w:val="left"/>
      <w:pPr>
        <w:tabs>
          <w:tab w:val="num" w:pos="1866"/>
        </w:tabs>
        <w:ind w:left="1866" w:hanging="360"/>
      </w:pPr>
      <w:rPr>
        <w:rFonts w:ascii="OpenSymbol" w:hAnsi="OpenSymbol" w:cs="OpenSymbol"/>
      </w:rPr>
    </w:lvl>
    <w:lvl w:ilvl="5">
      <w:start w:val="1"/>
      <w:numFmt w:val="bullet"/>
      <w:lvlText w:val="▪"/>
      <w:lvlJc w:val="left"/>
      <w:pPr>
        <w:tabs>
          <w:tab w:val="num" w:pos="2226"/>
        </w:tabs>
        <w:ind w:left="2226" w:hanging="360"/>
      </w:pPr>
      <w:rPr>
        <w:rFonts w:ascii="OpenSymbol" w:hAnsi="OpenSymbol" w:cs="OpenSymbol"/>
      </w:rPr>
    </w:lvl>
    <w:lvl w:ilvl="6">
      <w:start w:val="1"/>
      <w:numFmt w:val="bullet"/>
      <w:lvlText w:val=""/>
      <w:lvlJc w:val="left"/>
      <w:pPr>
        <w:tabs>
          <w:tab w:val="num" w:pos="2586"/>
        </w:tabs>
        <w:ind w:left="2586" w:hanging="360"/>
      </w:pPr>
      <w:rPr>
        <w:rFonts w:ascii="Symbol" w:hAnsi="Symbol" w:cs="OpenSymbol"/>
      </w:rPr>
    </w:lvl>
    <w:lvl w:ilvl="7">
      <w:start w:val="1"/>
      <w:numFmt w:val="bullet"/>
      <w:lvlText w:val="◦"/>
      <w:lvlJc w:val="left"/>
      <w:pPr>
        <w:tabs>
          <w:tab w:val="num" w:pos="2946"/>
        </w:tabs>
        <w:ind w:left="2946" w:hanging="360"/>
      </w:pPr>
      <w:rPr>
        <w:rFonts w:ascii="OpenSymbol" w:hAnsi="OpenSymbol" w:cs="OpenSymbol"/>
      </w:rPr>
    </w:lvl>
    <w:lvl w:ilvl="8">
      <w:start w:val="1"/>
      <w:numFmt w:val="bullet"/>
      <w:lvlText w:val="▪"/>
      <w:lvlJc w:val="left"/>
      <w:pPr>
        <w:tabs>
          <w:tab w:val="num" w:pos="3306"/>
        </w:tabs>
        <w:ind w:left="3306" w:hanging="360"/>
      </w:pPr>
      <w:rPr>
        <w:rFonts w:ascii="OpenSymbol" w:hAnsi="OpenSymbol" w:cs="OpenSymbol"/>
      </w:rPr>
    </w:lvl>
  </w:abstractNum>
  <w:abstractNum w:abstractNumId="20" w15:restartNumberingAfterBreak="0">
    <w:nsid w:val="00000030"/>
    <w:multiLevelType w:val="multilevel"/>
    <w:tmpl w:val="92F8CECA"/>
    <w:lvl w:ilvl="0">
      <w:start w:val="1"/>
      <w:numFmt w:val="decimal"/>
      <w:lvlText w:val="%1)"/>
      <w:lvlJc w:val="left"/>
      <w:pPr>
        <w:tabs>
          <w:tab w:val="num" w:pos="726"/>
        </w:tabs>
        <w:ind w:left="726" w:hanging="360"/>
      </w:pPr>
      <w:rPr>
        <w:rFonts w:asciiTheme="majorHAnsi" w:eastAsia="Times New Roman" w:hAnsiTheme="majorHAnsi" w:cstheme="majorHAnsi" w:hint="default"/>
        <w:b w:val="0"/>
        <w:bCs w:val="0"/>
        <w:sz w:val="24"/>
        <w:szCs w:val="24"/>
      </w:rPr>
    </w:lvl>
    <w:lvl w:ilvl="1">
      <w:start w:val="1"/>
      <w:numFmt w:val="bullet"/>
      <w:lvlText w:val="◦"/>
      <w:lvlJc w:val="left"/>
      <w:pPr>
        <w:tabs>
          <w:tab w:val="num" w:pos="1086"/>
        </w:tabs>
        <w:ind w:left="1086" w:hanging="360"/>
      </w:pPr>
      <w:rPr>
        <w:rFonts w:ascii="OpenSymbol" w:hAnsi="OpenSymbol" w:cs="OpenSymbol"/>
      </w:rPr>
    </w:lvl>
    <w:lvl w:ilvl="2">
      <w:start w:val="1"/>
      <w:numFmt w:val="bullet"/>
      <w:lvlText w:val="▪"/>
      <w:lvlJc w:val="left"/>
      <w:pPr>
        <w:tabs>
          <w:tab w:val="num" w:pos="1446"/>
        </w:tabs>
        <w:ind w:left="1446" w:hanging="360"/>
      </w:pPr>
      <w:rPr>
        <w:rFonts w:ascii="OpenSymbol" w:hAnsi="OpenSymbol" w:cs="OpenSymbol"/>
      </w:rPr>
    </w:lvl>
    <w:lvl w:ilvl="3">
      <w:start w:val="1"/>
      <w:numFmt w:val="bullet"/>
      <w:lvlText w:val=""/>
      <w:lvlJc w:val="left"/>
      <w:pPr>
        <w:tabs>
          <w:tab w:val="num" w:pos="1806"/>
        </w:tabs>
        <w:ind w:left="1806" w:hanging="360"/>
      </w:pPr>
      <w:rPr>
        <w:rFonts w:ascii="Symbol" w:hAnsi="Symbol" w:cs="OpenSymbol"/>
      </w:rPr>
    </w:lvl>
    <w:lvl w:ilvl="4">
      <w:start w:val="1"/>
      <w:numFmt w:val="bullet"/>
      <w:lvlText w:val="◦"/>
      <w:lvlJc w:val="left"/>
      <w:pPr>
        <w:tabs>
          <w:tab w:val="num" w:pos="2166"/>
        </w:tabs>
        <w:ind w:left="2166" w:hanging="360"/>
      </w:pPr>
      <w:rPr>
        <w:rFonts w:ascii="OpenSymbol" w:hAnsi="OpenSymbol" w:cs="OpenSymbol"/>
      </w:rPr>
    </w:lvl>
    <w:lvl w:ilvl="5">
      <w:start w:val="1"/>
      <w:numFmt w:val="bullet"/>
      <w:lvlText w:val="▪"/>
      <w:lvlJc w:val="left"/>
      <w:pPr>
        <w:tabs>
          <w:tab w:val="num" w:pos="2526"/>
        </w:tabs>
        <w:ind w:left="2526" w:hanging="360"/>
      </w:pPr>
      <w:rPr>
        <w:rFonts w:ascii="OpenSymbol" w:hAnsi="OpenSymbol" w:cs="OpenSymbol"/>
      </w:rPr>
    </w:lvl>
    <w:lvl w:ilvl="6">
      <w:start w:val="1"/>
      <w:numFmt w:val="bullet"/>
      <w:lvlText w:val=""/>
      <w:lvlJc w:val="left"/>
      <w:pPr>
        <w:tabs>
          <w:tab w:val="num" w:pos="2886"/>
        </w:tabs>
        <w:ind w:left="2886" w:hanging="360"/>
      </w:pPr>
      <w:rPr>
        <w:rFonts w:ascii="Symbol" w:hAnsi="Symbol" w:cs="OpenSymbol"/>
      </w:rPr>
    </w:lvl>
    <w:lvl w:ilvl="7">
      <w:start w:val="1"/>
      <w:numFmt w:val="bullet"/>
      <w:lvlText w:val="◦"/>
      <w:lvlJc w:val="left"/>
      <w:pPr>
        <w:tabs>
          <w:tab w:val="num" w:pos="3246"/>
        </w:tabs>
        <w:ind w:left="3246" w:hanging="360"/>
      </w:pPr>
      <w:rPr>
        <w:rFonts w:ascii="OpenSymbol" w:hAnsi="OpenSymbol" w:cs="OpenSymbol"/>
      </w:rPr>
    </w:lvl>
    <w:lvl w:ilvl="8">
      <w:start w:val="1"/>
      <w:numFmt w:val="bullet"/>
      <w:lvlText w:val="▪"/>
      <w:lvlJc w:val="left"/>
      <w:pPr>
        <w:tabs>
          <w:tab w:val="num" w:pos="3606"/>
        </w:tabs>
        <w:ind w:left="3606" w:hanging="360"/>
      </w:pPr>
      <w:rPr>
        <w:rFonts w:ascii="OpenSymbol" w:hAnsi="OpenSymbol" w:cs="OpenSymbol"/>
      </w:rPr>
    </w:lvl>
  </w:abstractNum>
  <w:abstractNum w:abstractNumId="21" w15:restartNumberingAfterBreak="0">
    <w:nsid w:val="00B36F01"/>
    <w:multiLevelType w:val="hybridMultilevel"/>
    <w:tmpl w:val="2010599E"/>
    <w:lvl w:ilvl="0" w:tplc="75A6C796">
      <w:start w:val="1"/>
      <w:numFmt w:val="decimal"/>
      <w:lvlText w:val="%1)"/>
      <w:lvlJc w:val="right"/>
      <w:pPr>
        <w:ind w:left="1434" w:hanging="360"/>
      </w:pPr>
      <w:rPr>
        <w:rFonts w:asciiTheme="majorHAnsi" w:eastAsia="Times New Roman" w:hAnsiTheme="majorHAnsi" w:cstheme="majorHAnsi" w:hint="default"/>
        <w:sz w:val="24"/>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2" w15:restartNumberingAfterBreak="0">
    <w:nsid w:val="01083620"/>
    <w:multiLevelType w:val="multilevel"/>
    <w:tmpl w:val="6CC4280E"/>
    <w:lvl w:ilvl="0">
      <w:start w:val="9"/>
      <w:numFmt w:val="decimal"/>
      <w:lvlText w:val="%1."/>
      <w:lvlJc w:val="left"/>
      <w:pPr>
        <w:ind w:left="502"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i w:val="0"/>
        <w:strike w:val="0"/>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037E185E"/>
    <w:multiLevelType w:val="hybridMultilevel"/>
    <w:tmpl w:val="F3CEAF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8A7713"/>
    <w:multiLevelType w:val="hybridMultilevel"/>
    <w:tmpl w:val="1A965B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3A86AB6"/>
    <w:multiLevelType w:val="multilevel"/>
    <w:tmpl w:val="76AC0594"/>
    <w:lvl w:ilvl="0">
      <w:start w:val="2"/>
      <w:numFmt w:val="decimal"/>
      <w:lvlText w:val="%1."/>
      <w:lvlJc w:val="left"/>
      <w:pPr>
        <w:ind w:left="720" w:hanging="360"/>
      </w:pPr>
      <w:rPr>
        <w:rFonts w:asciiTheme="majorHAnsi" w:hAnsiTheme="majorHAnsi" w:cstheme="majorHAnsi" w:hint="default"/>
        <w:b w:val="0"/>
        <w:bCs/>
      </w:rPr>
    </w:lvl>
    <w:lvl w:ilvl="1">
      <w:start w:val="1"/>
      <w:numFmt w:val="decimal"/>
      <w:lvlText w:val="%2."/>
      <w:lvlJc w:val="left"/>
      <w:pPr>
        <w:ind w:left="1080" w:hanging="360"/>
      </w:pPr>
      <w:rPr>
        <w:rFonts w:ascii="Times New Roman" w:hAnsi="Times New Roman"/>
      </w:rPr>
    </w:lvl>
    <w:lvl w:ilvl="2">
      <w:start w:val="1"/>
      <w:numFmt w:val="decimal"/>
      <w:lvlText w:val="%3."/>
      <w:lvlJc w:val="left"/>
      <w:pPr>
        <w:ind w:left="1440" w:hanging="360"/>
      </w:pPr>
      <w:rPr>
        <w:rFonts w:ascii="Times New Roman" w:hAnsi="Times New Roman"/>
      </w:rPr>
    </w:lvl>
    <w:lvl w:ilvl="3">
      <w:start w:val="1"/>
      <w:numFmt w:val="decimal"/>
      <w:lvlText w:val="%4."/>
      <w:lvlJc w:val="left"/>
      <w:pPr>
        <w:ind w:left="1800" w:hanging="360"/>
      </w:pPr>
      <w:rPr>
        <w:rFonts w:ascii="Times New Roman" w:hAnsi="Times New Roman"/>
      </w:rPr>
    </w:lvl>
    <w:lvl w:ilvl="4">
      <w:start w:val="1"/>
      <w:numFmt w:val="decimal"/>
      <w:lvlText w:val="%5."/>
      <w:lvlJc w:val="left"/>
      <w:pPr>
        <w:ind w:left="2160" w:hanging="360"/>
      </w:pPr>
      <w:rPr>
        <w:rFonts w:ascii="Times New Roman" w:hAnsi="Times New Roman"/>
      </w:rPr>
    </w:lvl>
    <w:lvl w:ilvl="5">
      <w:start w:val="1"/>
      <w:numFmt w:val="decimal"/>
      <w:lvlText w:val="%6."/>
      <w:lvlJc w:val="left"/>
      <w:pPr>
        <w:ind w:left="2520" w:hanging="360"/>
      </w:pPr>
      <w:rPr>
        <w:rFonts w:ascii="Times New Roman" w:hAnsi="Times New Roman"/>
      </w:rPr>
    </w:lvl>
    <w:lvl w:ilvl="6">
      <w:start w:val="1"/>
      <w:numFmt w:val="decimal"/>
      <w:lvlText w:val="%7."/>
      <w:lvlJc w:val="left"/>
      <w:pPr>
        <w:ind w:left="2880" w:hanging="360"/>
      </w:pPr>
      <w:rPr>
        <w:rFonts w:ascii="Times New Roman" w:hAnsi="Times New Roman"/>
      </w:rPr>
    </w:lvl>
    <w:lvl w:ilvl="7">
      <w:start w:val="1"/>
      <w:numFmt w:val="decimal"/>
      <w:lvlText w:val="%8."/>
      <w:lvlJc w:val="left"/>
      <w:pPr>
        <w:ind w:left="3240" w:hanging="360"/>
      </w:pPr>
      <w:rPr>
        <w:rFonts w:ascii="Times New Roman" w:hAnsi="Times New Roman"/>
      </w:rPr>
    </w:lvl>
    <w:lvl w:ilvl="8">
      <w:start w:val="1"/>
      <w:numFmt w:val="decimal"/>
      <w:lvlText w:val="%9."/>
      <w:lvlJc w:val="left"/>
      <w:pPr>
        <w:ind w:left="3600" w:hanging="360"/>
      </w:pPr>
      <w:rPr>
        <w:rFonts w:ascii="Times New Roman" w:hAnsi="Times New Roman"/>
      </w:rPr>
    </w:lvl>
  </w:abstractNum>
  <w:abstractNum w:abstractNumId="26" w15:restartNumberingAfterBreak="0">
    <w:nsid w:val="040D0D14"/>
    <w:multiLevelType w:val="hybridMultilevel"/>
    <w:tmpl w:val="D8920C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55D0224"/>
    <w:multiLevelType w:val="hybridMultilevel"/>
    <w:tmpl w:val="E45C584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05CB6862"/>
    <w:multiLevelType w:val="hybridMultilevel"/>
    <w:tmpl w:val="AD0AE3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05E66DBA"/>
    <w:multiLevelType w:val="hybridMultilevel"/>
    <w:tmpl w:val="E64442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62203CD"/>
    <w:multiLevelType w:val="hybridMultilevel"/>
    <w:tmpl w:val="DF0EA0A8"/>
    <w:lvl w:ilvl="0" w:tplc="E0EC48B4">
      <w:start w:val="1"/>
      <w:numFmt w:val="bullet"/>
      <w:lvlText w:val="•"/>
      <w:lvlJc w:val="left"/>
      <w:pPr>
        <w:tabs>
          <w:tab w:val="num" w:pos="720"/>
        </w:tabs>
        <w:ind w:left="720" w:hanging="360"/>
      </w:pPr>
      <w:rPr>
        <w:rFonts w:ascii="Arial" w:hAnsi="Arial" w:hint="default"/>
      </w:rPr>
    </w:lvl>
    <w:lvl w:ilvl="1" w:tplc="AE2C4190" w:tentative="1">
      <w:start w:val="1"/>
      <w:numFmt w:val="bullet"/>
      <w:lvlText w:val="•"/>
      <w:lvlJc w:val="left"/>
      <w:pPr>
        <w:tabs>
          <w:tab w:val="num" w:pos="1440"/>
        </w:tabs>
        <w:ind w:left="1440" w:hanging="360"/>
      </w:pPr>
      <w:rPr>
        <w:rFonts w:ascii="Arial" w:hAnsi="Arial" w:hint="default"/>
      </w:rPr>
    </w:lvl>
    <w:lvl w:ilvl="2" w:tplc="A5B0F88E" w:tentative="1">
      <w:start w:val="1"/>
      <w:numFmt w:val="bullet"/>
      <w:lvlText w:val="•"/>
      <w:lvlJc w:val="left"/>
      <w:pPr>
        <w:tabs>
          <w:tab w:val="num" w:pos="2160"/>
        </w:tabs>
        <w:ind w:left="2160" w:hanging="360"/>
      </w:pPr>
      <w:rPr>
        <w:rFonts w:ascii="Arial" w:hAnsi="Arial" w:hint="default"/>
      </w:rPr>
    </w:lvl>
    <w:lvl w:ilvl="3" w:tplc="0122C6FA" w:tentative="1">
      <w:start w:val="1"/>
      <w:numFmt w:val="bullet"/>
      <w:lvlText w:val="•"/>
      <w:lvlJc w:val="left"/>
      <w:pPr>
        <w:tabs>
          <w:tab w:val="num" w:pos="2880"/>
        </w:tabs>
        <w:ind w:left="2880" w:hanging="360"/>
      </w:pPr>
      <w:rPr>
        <w:rFonts w:ascii="Arial" w:hAnsi="Arial" w:hint="default"/>
      </w:rPr>
    </w:lvl>
    <w:lvl w:ilvl="4" w:tplc="04D22628" w:tentative="1">
      <w:start w:val="1"/>
      <w:numFmt w:val="bullet"/>
      <w:lvlText w:val="•"/>
      <w:lvlJc w:val="left"/>
      <w:pPr>
        <w:tabs>
          <w:tab w:val="num" w:pos="3600"/>
        </w:tabs>
        <w:ind w:left="3600" w:hanging="360"/>
      </w:pPr>
      <w:rPr>
        <w:rFonts w:ascii="Arial" w:hAnsi="Arial" w:hint="default"/>
      </w:rPr>
    </w:lvl>
    <w:lvl w:ilvl="5" w:tplc="426A2F40" w:tentative="1">
      <w:start w:val="1"/>
      <w:numFmt w:val="bullet"/>
      <w:lvlText w:val="•"/>
      <w:lvlJc w:val="left"/>
      <w:pPr>
        <w:tabs>
          <w:tab w:val="num" w:pos="4320"/>
        </w:tabs>
        <w:ind w:left="4320" w:hanging="360"/>
      </w:pPr>
      <w:rPr>
        <w:rFonts w:ascii="Arial" w:hAnsi="Arial" w:hint="default"/>
      </w:rPr>
    </w:lvl>
    <w:lvl w:ilvl="6" w:tplc="F6081D6A" w:tentative="1">
      <w:start w:val="1"/>
      <w:numFmt w:val="bullet"/>
      <w:lvlText w:val="•"/>
      <w:lvlJc w:val="left"/>
      <w:pPr>
        <w:tabs>
          <w:tab w:val="num" w:pos="5040"/>
        </w:tabs>
        <w:ind w:left="5040" w:hanging="360"/>
      </w:pPr>
      <w:rPr>
        <w:rFonts w:ascii="Arial" w:hAnsi="Arial" w:hint="default"/>
      </w:rPr>
    </w:lvl>
    <w:lvl w:ilvl="7" w:tplc="ADA88F48" w:tentative="1">
      <w:start w:val="1"/>
      <w:numFmt w:val="bullet"/>
      <w:lvlText w:val="•"/>
      <w:lvlJc w:val="left"/>
      <w:pPr>
        <w:tabs>
          <w:tab w:val="num" w:pos="5760"/>
        </w:tabs>
        <w:ind w:left="5760" w:hanging="360"/>
      </w:pPr>
      <w:rPr>
        <w:rFonts w:ascii="Arial" w:hAnsi="Arial" w:hint="default"/>
      </w:rPr>
    </w:lvl>
    <w:lvl w:ilvl="8" w:tplc="408EE29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07C8378E"/>
    <w:multiLevelType w:val="hybridMultilevel"/>
    <w:tmpl w:val="F77262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BD50ACC"/>
    <w:multiLevelType w:val="hybridMultilevel"/>
    <w:tmpl w:val="CCC431D6"/>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0C293A43"/>
    <w:multiLevelType w:val="hybridMultilevel"/>
    <w:tmpl w:val="A42E28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0C803B63"/>
    <w:multiLevelType w:val="multilevel"/>
    <w:tmpl w:val="F1EA37FA"/>
    <w:lvl w:ilvl="0">
      <w:start w:val="1"/>
      <w:numFmt w:val="decimal"/>
      <w:lvlText w:val="%1."/>
      <w:lvlJc w:val="left"/>
      <w:pPr>
        <w:ind w:left="723" w:hanging="360"/>
      </w:pPr>
      <w:rPr>
        <w:rFonts w:ascii="Times New Roman" w:hAnsi="Times New Roman"/>
        <w:b w:val="0"/>
        <w:bCs w:val="0"/>
        <w:sz w:val="24"/>
        <w:szCs w:val="24"/>
      </w:rPr>
    </w:lvl>
    <w:lvl w:ilvl="1">
      <w:start w:val="1"/>
      <w:numFmt w:val="decimal"/>
      <w:lvlText w:val="%2."/>
      <w:lvlJc w:val="left"/>
      <w:pPr>
        <w:ind w:left="1083" w:hanging="360"/>
      </w:pPr>
      <w:rPr>
        <w:rFonts w:ascii="Times New Roman" w:hAnsi="Times New Roman"/>
        <w:b w:val="0"/>
        <w:bCs w:val="0"/>
        <w:sz w:val="24"/>
        <w:szCs w:val="24"/>
      </w:rPr>
    </w:lvl>
    <w:lvl w:ilvl="2">
      <w:start w:val="1"/>
      <w:numFmt w:val="decimal"/>
      <w:lvlText w:val="%3."/>
      <w:lvlJc w:val="left"/>
      <w:pPr>
        <w:ind w:left="1443" w:hanging="360"/>
      </w:pPr>
      <w:rPr>
        <w:rFonts w:ascii="Times New Roman" w:hAnsi="Times New Roman"/>
        <w:b w:val="0"/>
        <w:bCs w:val="0"/>
        <w:sz w:val="24"/>
        <w:szCs w:val="24"/>
      </w:rPr>
    </w:lvl>
    <w:lvl w:ilvl="3">
      <w:start w:val="1"/>
      <w:numFmt w:val="decimal"/>
      <w:lvlText w:val="%4."/>
      <w:lvlJc w:val="left"/>
      <w:pPr>
        <w:ind w:left="1803" w:hanging="360"/>
      </w:pPr>
      <w:rPr>
        <w:rFonts w:ascii="Times New Roman" w:hAnsi="Times New Roman"/>
        <w:b w:val="0"/>
        <w:bCs w:val="0"/>
        <w:sz w:val="24"/>
        <w:szCs w:val="24"/>
      </w:rPr>
    </w:lvl>
    <w:lvl w:ilvl="4">
      <w:start w:val="1"/>
      <w:numFmt w:val="decimal"/>
      <w:lvlText w:val="%5."/>
      <w:lvlJc w:val="left"/>
      <w:pPr>
        <w:ind w:left="2163" w:hanging="360"/>
      </w:pPr>
      <w:rPr>
        <w:rFonts w:ascii="Times New Roman" w:hAnsi="Times New Roman"/>
        <w:b w:val="0"/>
        <w:bCs w:val="0"/>
        <w:sz w:val="24"/>
        <w:szCs w:val="24"/>
      </w:rPr>
    </w:lvl>
    <w:lvl w:ilvl="5">
      <w:start w:val="1"/>
      <w:numFmt w:val="decimal"/>
      <w:lvlText w:val="%6."/>
      <w:lvlJc w:val="left"/>
      <w:pPr>
        <w:ind w:left="2523" w:hanging="360"/>
      </w:pPr>
      <w:rPr>
        <w:rFonts w:ascii="Times New Roman" w:hAnsi="Times New Roman"/>
        <w:b w:val="0"/>
        <w:bCs w:val="0"/>
        <w:sz w:val="24"/>
        <w:szCs w:val="24"/>
      </w:rPr>
    </w:lvl>
    <w:lvl w:ilvl="6">
      <w:start w:val="1"/>
      <w:numFmt w:val="decimal"/>
      <w:lvlText w:val="%7."/>
      <w:lvlJc w:val="left"/>
      <w:pPr>
        <w:ind w:left="2883" w:hanging="360"/>
      </w:pPr>
      <w:rPr>
        <w:rFonts w:ascii="Times New Roman" w:hAnsi="Times New Roman"/>
        <w:b w:val="0"/>
        <w:bCs w:val="0"/>
        <w:sz w:val="24"/>
        <w:szCs w:val="24"/>
      </w:rPr>
    </w:lvl>
    <w:lvl w:ilvl="7">
      <w:start w:val="1"/>
      <w:numFmt w:val="decimal"/>
      <w:lvlText w:val="%8."/>
      <w:lvlJc w:val="left"/>
      <w:pPr>
        <w:ind w:left="3243" w:hanging="360"/>
      </w:pPr>
      <w:rPr>
        <w:rFonts w:ascii="Times New Roman" w:hAnsi="Times New Roman"/>
        <w:b w:val="0"/>
        <w:bCs w:val="0"/>
        <w:sz w:val="24"/>
        <w:szCs w:val="24"/>
      </w:rPr>
    </w:lvl>
    <w:lvl w:ilvl="8">
      <w:start w:val="1"/>
      <w:numFmt w:val="decimal"/>
      <w:lvlText w:val="%9."/>
      <w:lvlJc w:val="left"/>
      <w:pPr>
        <w:ind w:left="3603" w:hanging="360"/>
      </w:pPr>
      <w:rPr>
        <w:rFonts w:ascii="Times New Roman" w:hAnsi="Times New Roman"/>
        <w:b w:val="0"/>
        <w:bCs w:val="0"/>
        <w:sz w:val="24"/>
        <w:szCs w:val="24"/>
      </w:rPr>
    </w:lvl>
  </w:abstractNum>
  <w:abstractNum w:abstractNumId="35" w15:restartNumberingAfterBreak="0">
    <w:nsid w:val="0CA83FC8"/>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D702B7D"/>
    <w:multiLevelType w:val="hybridMultilevel"/>
    <w:tmpl w:val="DB80412A"/>
    <w:lvl w:ilvl="0" w:tplc="6388BE7E">
      <w:start w:val="1"/>
      <w:numFmt w:val="decimal"/>
      <w:lvlText w:val="%1."/>
      <w:lvlJc w:val="left"/>
      <w:pPr>
        <w:ind w:left="720" w:hanging="360"/>
      </w:pPr>
      <w:rPr>
        <w:rFonts w:asciiTheme="majorHAnsi" w:hAnsiTheme="majorHAnsi" w:cstheme="maj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E3F46A7"/>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0E96400E"/>
    <w:multiLevelType w:val="multilevel"/>
    <w:tmpl w:val="9CD4071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0F073F47"/>
    <w:multiLevelType w:val="multilevel"/>
    <w:tmpl w:val="91A25F40"/>
    <w:lvl w:ilvl="0">
      <w:start w:val="7"/>
      <w:numFmt w:val="decimal"/>
      <w:lvlText w:val="%1."/>
      <w:lvlJc w:val="left"/>
      <w:pPr>
        <w:ind w:left="502" w:hanging="360"/>
      </w:pPr>
      <w:rPr>
        <w:rFonts w:hint="default"/>
      </w:rPr>
    </w:lvl>
    <w:lvl w:ilvl="1">
      <w:start w:val="4"/>
      <w:numFmt w:val="decimal"/>
      <w:lvlText w:val="%1.%2."/>
      <w:lvlJc w:val="left"/>
      <w:pPr>
        <w:ind w:left="792" w:hanging="432"/>
      </w:pPr>
      <w:rPr>
        <w:rFonts w:hint="default"/>
        <w:b w:val="0"/>
        <w:bCs/>
      </w:rPr>
    </w:lvl>
    <w:lvl w:ilvl="2">
      <w:start w:val="1"/>
      <w:numFmt w:val="decimal"/>
      <w:lvlText w:val="%3."/>
      <w:lvlJc w:val="left"/>
      <w:pPr>
        <w:ind w:left="0" w:firstLine="0"/>
      </w:pPr>
      <w:rPr>
        <w:rFonts w:ascii="Calibri Light" w:eastAsia="SimSun" w:hAnsi="Calibri Light" w:cs="Calibri Ligh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0F962765"/>
    <w:multiLevelType w:val="hybridMultilevel"/>
    <w:tmpl w:val="110AE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0FB135F"/>
    <w:multiLevelType w:val="hybridMultilevel"/>
    <w:tmpl w:val="52D08296"/>
    <w:lvl w:ilvl="0" w:tplc="54BABA62">
      <w:start w:val="1"/>
      <w:numFmt w:val="lowerLetter"/>
      <w:lvlText w:val="%1)"/>
      <w:lvlJc w:val="left"/>
      <w:pPr>
        <w:ind w:left="1353" w:hanging="360"/>
      </w:pPr>
      <w:rPr>
        <w:rFonts w:cs="Times New Roman"/>
        <w:color w:val="ED7D31"/>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start w:val="1"/>
      <w:numFmt w:val="decimal"/>
      <w:lvlText w:val="%4."/>
      <w:lvlJc w:val="left"/>
      <w:pPr>
        <w:ind w:left="3513" w:hanging="360"/>
      </w:pPr>
      <w:rPr>
        <w:rFonts w:cs="Times New Roman"/>
      </w:rPr>
    </w:lvl>
    <w:lvl w:ilvl="4" w:tplc="04150019">
      <w:start w:val="1"/>
      <w:numFmt w:val="lowerLetter"/>
      <w:lvlText w:val="%5."/>
      <w:lvlJc w:val="left"/>
      <w:pPr>
        <w:ind w:left="4233" w:hanging="360"/>
      </w:pPr>
      <w:rPr>
        <w:rFonts w:cs="Times New Roman"/>
      </w:rPr>
    </w:lvl>
    <w:lvl w:ilvl="5" w:tplc="0415001B">
      <w:start w:val="1"/>
      <w:numFmt w:val="lowerRoman"/>
      <w:lvlText w:val="%6."/>
      <w:lvlJc w:val="right"/>
      <w:pPr>
        <w:ind w:left="4953" w:hanging="180"/>
      </w:pPr>
      <w:rPr>
        <w:rFonts w:cs="Times New Roman"/>
      </w:rPr>
    </w:lvl>
    <w:lvl w:ilvl="6" w:tplc="0415000F">
      <w:start w:val="1"/>
      <w:numFmt w:val="decimal"/>
      <w:lvlText w:val="%7."/>
      <w:lvlJc w:val="left"/>
      <w:pPr>
        <w:ind w:left="5673" w:hanging="360"/>
      </w:pPr>
      <w:rPr>
        <w:rFonts w:cs="Times New Roman"/>
      </w:rPr>
    </w:lvl>
    <w:lvl w:ilvl="7" w:tplc="04150019">
      <w:start w:val="1"/>
      <w:numFmt w:val="lowerLetter"/>
      <w:lvlText w:val="%8."/>
      <w:lvlJc w:val="left"/>
      <w:pPr>
        <w:ind w:left="6393" w:hanging="360"/>
      </w:pPr>
      <w:rPr>
        <w:rFonts w:cs="Times New Roman"/>
      </w:rPr>
    </w:lvl>
    <w:lvl w:ilvl="8" w:tplc="0415001B">
      <w:start w:val="1"/>
      <w:numFmt w:val="lowerRoman"/>
      <w:lvlText w:val="%9."/>
      <w:lvlJc w:val="right"/>
      <w:pPr>
        <w:ind w:left="7113" w:hanging="180"/>
      </w:pPr>
      <w:rPr>
        <w:rFonts w:cs="Times New Roman"/>
      </w:rPr>
    </w:lvl>
  </w:abstractNum>
  <w:abstractNum w:abstractNumId="42" w15:restartNumberingAfterBreak="0">
    <w:nsid w:val="12853B3E"/>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2865D78"/>
    <w:multiLevelType w:val="hybridMultilevel"/>
    <w:tmpl w:val="03C619B8"/>
    <w:lvl w:ilvl="0" w:tplc="04150011">
      <w:start w:val="1"/>
      <w:numFmt w:val="decimal"/>
      <w:lvlText w:val="%1)"/>
      <w:lvlJc w:val="left"/>
      <w:pPr>
        <w:ind w:left="1287" w:hanging="360"/>
      </w:pPr>
      <w:rPr>
        <w:b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13FE3791"/>
    <w:multiLevelType w:val="hybridMultilevel"/>
    <w:tmpl w:val="CE94B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42B694A"/>
    <w:multiLevelType w:val="hybridMultilevel"/>
    <w:tmpl w:val="2D64D7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14F65213"/>
    <w:multiLevelType w:val="multilevel"/>
    <w:tmpl w:val="C8BA2FE6"/>
    <w:lvl w:ilvl="0">
      <w:start w:val="1"/>
      <w:numFmt w:val="decimal"/>
      <w:lvlText w:val="%1."/>
      <w:lvlJc w:val="left"/>
      <w:pPr>
        <w:tabs>
          <w:tab w:val="num" w:pos="284"/>
        </w:tabs>
        <w:ind w:left="284" w:hanging="284"/>
      </w:pPr>
      <w:rPr>
        <w:rFonts w:ascii="Times New Roman" w:hAnsi="Times New Roman" w:cs="Times New Roman"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bCs/>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158D6D0E"/>
    <w:multiLevelType w:val="hybridMultilevel"/>
    <w:tmpl w:val="77B6FA7E"/>
    <w:lvl w:ilvl="0" w:tplc="A4F4AC46">
      <w:start w:val="1"/>
      <w:numFmt w:val="decimal"/>
      <w:lvlText w:val="17.%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5DD00A5"/>
    <w:multiLevelType w:val="hybridMultilevel"/>
    <w:tmpl w:val="36EED55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170B230D"/>
    <w:multiLevelType w:val="hybridMultilevel"/>
    <w:tmpl w:val="2FE84120"/>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7A66138"/>
    <w:multiLevelType w:val="hybridMultilevel"/>
    <w:tmpl w:val="BA32C4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18214FFC"/>
    <w:multiLevelType w:val="hybridMultilevel"/>
    <w:tmpl w:val="76D4254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2" w15:restartNumberingAfterBreak="0">
    <w:nsid w:val="18FA61AA"/>
    <w:multiLevelType w:val="hybridMultilevel"/>
    <w:tmpl w:val="ED9ACC98"/>
    <w:lvl w:ilvl="0" w:tplc="04150017">
      <w:start w:val="1"/>
      <w:numFmt w:val="lowerLetter"/>
      <w:lvlText w:val="%1)"/>
      <w:lvlJc w:val="left"/>
      <w:pPr>
        <w:ind w:left="1680" w:hanging="360"/>
      </w:p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53" w15:restartNumberingAfterBreak="0">
    <w:nsid w:val="19645125"/>
    <w:multiLevelType w:val="hybridMultilevel"/>
    <w:tmpl w:val="8BF0F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19755289"/>
    <w:multiLevelType w:val="hybridMultilevel"/>
    <w:tmpl w:val="6F0A3C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98E247C"/>
    <w:multiLevelType w:val="hybridMultilevel"/>
    <w:tmpl w:val="BFBE956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6" w15:restartNumberingAfterBreak="0">
    <w:nsid w:val="1A4036EF"/>
    <w:multiLevelType w:val="hybridMultilevel"/>
    <w:tmpl w:val="5A42116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1C761ED4"/>
    <w:multiLevelType w:val="hybridMultilevel"/>
    <w:tmpl w:val="B3D451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1CF879D4"/>
    <w:multiLevelType w:val="hybridMultilevel"/>
    <w:tmpl w:val="2DD4838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8DCA29CE">
      <w:start w:val="1"/>
      <w:numFmt w:val="lowerLetter"/>
      <w:lvlText w:val="%3)"/>
      <w:lvlJc w:val="left"/>
      <w:pPr>
        <w:ind w:left="3049" w:hanging="360"/>
      </w:pPr>
      <w:rPr>
        <w:rFonts w:hint="default"/>
      </w:rPr>
    </w:lvl>
    <w:lvl w:ilvl="3" w:tplc="62F48F6E">
      <w:start w:val="1"/>
      <w:numFmt w:val="decimal"/>
      <w:lvlText w:val="%4."/>
      <w:lvlJc w:val="left"/>
      <w:pPr>
        <w:ind w:left="3589" w:hanging="360"/>
      </w:pPr>
      <w:rPr>
        <w:rFonts w:eastAsia="SimSun"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1D0B5A81"/>
    <w:multiLevelType w:val="hybridMultilevel"/>
    <w:tmpl w:val="E66677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1D5744C2"/>
    <w:multiLevelType w:val="multilevel"/>
    <w:tmpl w:val="E91EDB50"/>
    <w:lvl w:ilvl="0">
      <w:start w:val="8"/>
      <w:numFmt w:val="decimal"/>
      <w:lvlText w:val="%1."/>
      <w:lvlJc w:val="left"/>
      <w:pPr>
        <w:ind w:left="502" w:hanging="360"/>
      </w:pPr>
      <w:rPr>
        <w:rFonts w:hint="default"/>
      </w:rPr>
    </w:lvl>
    <w:lvl w:ilvl="1">
      <w:start w:val="1"/>
      <w:numFmt w:val="decimal"/>
      <w:lvlText w:val="%1.%2."/>
      <w:lvlJc w:val="left"/>
      <w:pPr>
        <w:ind w:left="792" w:hanging="432"/>
      </w:pPr>
      <w:rPr>
        <w:rFonts w:hint="default"/>
        <w:b w:val="0"/>
        <w:bCs/>
      </w:rPr>
    </w:lvl>
    <w:lvl w:ilvl="2">
      <w:start w:val="1"/>
      <w:numFmt w:val="decimal"/>
      <w:lvlText w:val="7.7.%3"/>
      <w:lvlJc w:val="left"/>
      <w:pPr>
        <w:ind w:left="0" w:firstLine="0"/>
      </w:pPr>
      <w:rPr>
        <w:rFonts w:hint="defaul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1E404084"/>
    <w:multiLevelType w:val="hybridMultilevel"/>
    <w:tmpl w:val="B8E4840C"/>
    <w:lvl w:ilvl="0" w:tplc="FFFFFFFF">
      <w:start w:val="1"/>
      <w:numFmt w:val="lowerLetter"/>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2" w15:restartNumberingAfterBreak="0">
    <w:nsid w:val="1E805185"/>
    <w:multiLevelType w:val="hybridMultilevel"/>
    <w:tmpl w:val="D5EEA4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1E9561F6"/>
    <w:multiLevelType w:val="hybridMultilevel"/>
    <w:tmpl w:val="8DE0618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1F7D392A"/>
    <w:multiLevelType w:val="hybridMultilevel"/>
    <w:tmpl w:val="A04C0A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03C6236"/>
    <w:multiLevelType w:val="hybridMultilevel"/>
    <w:tmpl w:val="12F83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0E34D39"/>
    <w:multiLevelType w:val="hybridMultilevel"/>
    <w:tmpl w:val="3BC675AA"/>
    <w:lvl w:ilvl="0" w:tplc="69148CB2">
      <w:start w:val="1"/>
      <w:numFmt w:val="decimal"/>
      <w:lvlText w:val="%1."/>
      <w:lvlJc w:val="left"/>
      <w:pPr>
        <w:ind w:left="370" w:hanging="37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18A6D2E"/>
    <w:multiLevelType w:val="multilevel"/>
    <w:tmpl w:val="AD529D98"/>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8" w15:restartNumberingAfterBreak="0">
    <w:nsid w:val="21DB11C6"/>
    <w:multiLevelType w:val="hybridMultilevel"/>
    <w:tmpl w:val="5420C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27B7C97"/>
    <w:multiLevelType w:val="hybridMultilevel"/>
    <w:tmpl w:val="166223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246D1011"/>
    <w:multiLevelType w:val="multilevel"/>
    <w:tmpl w:val="0840DF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265368D0"/>
    <w:multiLevelType w:val="multilevel"/>
    <w:tmpl w:val="208047F4"/>
    <w:lvl w:ilvl="0">
      <w:start w:val="1"/>
      <w:numFmt w:val="decimal"/>
      <w:lvlText w:val="%1."/>
      <w:lvlJc w:val="left"/>
      <w:pPr>
        <w:ind w:left="397" w:hanging="397"/>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styldrugi11"/>
      <w:lvlText w:val="%1.%2."/>
      <w:lvlJc w:val="left"/>
      <w:pPr>
        <w:ind w:left="851" w:hanging="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111"/>
      <w:lvlText w:val="%1.%2.%3."/>
      <w:lvlJc w:val="left"/>
      <w:pPr>
        <w:ind w:left="1986" w:hanging="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111"/>
      <w:lvlText w:val="%1.%2.%3.%4."/>
      <w:lvlJc w:val="left"/>
      <w:pPr>
        <w:ind w:left="2268" w:hanging="1134"/>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pity"/>
      <w:lvlText w:val="%1.%2.%3.%4.%5"/>
      <w:lvlJc w:val="left"/>
      <w:pPr>
        <w:ind w:left="3349" w:hanging="1080"/>
      </w:pPr>
      <w:rPr>
        <w:rFonts w:ascii="Times New Roman" w:hAnsi="Times New Roman" w:cs="Times New Roman" w:hint="default"/>
        <w:b w:val="0"/>
        <w:i w:val="0"/>
        <w:sz w:val="22"/>
      </w:rPr>
    </w:lvl>
    <w:lvl w:ilvl="5">
      <w:start w:val="1"/>
      <w:numFmt w:val="decimal"/>
      <w:lvlText w:val="%1.%2.%3.%4.%5.%6"/>
      <w:lvlJc w:val="left"/>
      <w:pPr>
        <w:tabs>
          <w:tab w:val="num" w:pos="4625"/>
        </w:tabs>
        <w:ind w:left="4625" w:hanging="1080"/>
      </w:pPr>
      <w:rPr>
        <w:rFonts w:cs="Times New Roman"/>
        <w:b/>
      </w:rPr>
    </w:lvl>
    <w:lvl w:ilvl="6">
      <w:start w:val="1"/>
      <w:numFmt w:val="decimal"/>
      <w:lvlText w:val="%1.%2.%3.%4.%5.%6.%7"/>
      <w:lvlJc w:val="left"/>
      <w:pPr>
        <w:tabs>
          <w:tab w:val="num" w:pos="5694"/>
        </w:tabs>
        <w:ind w:left="5694" w:hanging="1440"/>
      </w:pPr>
      <w:rPr>
        <w:rFonts w:cs="Times New Roman"/>
        <w:b/>
      </w:rPr>
    </w:lvl>
    <w:lvl w:ilvl="7">
      <w:start w:val="1"/>
      <w:numFmt w:val="decimal"/>
      <w:lvlText w:val="%1.%2.%3.%4.%5.%6.%7.%8"/>
      <w:lvlJc w:val="left"/>
      <w:pPr>
        <w:tabs>
          <w:tab w:val="num" w:pos="6403"/>
        </w:tabs>
        <w:ind w:left="6403" w:hanging="1440"/>
      </w:pPr>
      <w:rPr>
        <w:rFonts w:cs="Times New Roman"/>
        <w:b/>
      </w:rPr>
    </w:lvl>
    <w:lvl w:ilvl="8">
      <w:start w:val="1"/>
      <w:numFmt w:val="decimal"/>
      <w:lvlText w:val="%1.%2.%3.%4.%5.%6.%7.%8.%9"/>
      <w:lvlJc w:val="left"/>
      <w:pPr>
        <w:tabs>
          <w:tab w:val="num" w:pos="7472"/>
        </w:tabs>
        <w:ind w:left="7472" w:hanging="1800"/>
      </w:pPr>
      <w:rPr>
        <w:rFonts w:cs="Times New Roman"/>
        <w:b/>
      </w:rPr>
    </w:lvl>
  </w:abstractNum>
  <w:abstractNum w:abstractNumId="72" w15:restartNumberingAfterBreak="0">
    <w:nsid w:val="2798254C"/>
    <w:multiLevelType w:val="hybridMultilevel"/>
    <w:tmpl w:val="2630690C"/>
    <w:lvl w:ilvl="0" w:tplc="8A2E96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28546590"/>
    <w:multiLevelType w:val="hybridMultilevel"/>
    <w:tmpl w:val="152EDBFC"/>
    <w:lvl w:ilvl="0" w:tplc="F3688AC0">
      <w:start w:val="1"/>
      <w:numFmt w:val="decimal"/>
      <w:lvlText w:val="%1)"/>
      <w:lvlJc w:val="right"/>
      <w:pPr>
        <w:ind w:left="1434" w:hanging="360"/>
      </w:pPr>
      <w:rPr>
        <w:rFonts w:asciiTheme="majorHAnsi" w:eastAsia="Times New Roman" w:hAnsiTheme="majorHAnsi" w:cstheme="majorHAnsi" w:hint="default"/>
        <w:sz w:val="24"/>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74" w15:restartNumberingAfterBreak="0">
    <w:nsid w:val="29904382"/>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29D3CDB6"/>
    <w:multiLevelType w:val="hybridMultilevel"/>
    <w:tmpl w:val="8D0E1B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29FD7887"/>
    <w:multiLevelType w:val="hybridMultilevel"/>
    <w:tmpl w:val="70E44CDA"/>
    <w:lvl w:ilvl="0" w:tplc="CD76A4F6">
      <w:start w:val="1"/>
      <w:numFmt w:val="bullet"/>
      <w:lvlText w:val="•"/>
      <w:lvlJc w:val="left"/>
      <w:pPr>
        <w:tabs>
          <w:tab w:val="num" w:pos="720"/>
        </w:tabs>
        <w:ind w:left="720" w:hanging="360"/>
      </w:pPr>
      <w:rPr>
        <w:rFonts w:ascii="Arial" w:hAnsi="Arial" w:hint="default"/>
      </w:rPr>
    </w:lvl>
    <w:lvl w:ilvl="1" w:tplc="DD62A41E" w:tentative="1">
      <w:start w:val="1"/>
      <w:numFmt w:val="bullet"/>
      <w:lvlText w:val="•"/>
      <w:lvlJc w:val="left"/>
      <w:pPr>
        <w:tabs>
          <w:tab w:val="num" w:pos="1440"/>
        </w:tabs>
        <w:ind w:left="1440" w:hanging="360"/>
      </w:pPr>
      <w:rPr>
        <w:rFonts w:ascii="Arial" w:hAnsi="Arial" w:hint="default"/>
      </w:rPr>
    </w:lvl>
    <w:lvl w:ilvl="2" w:tplc="82C09BE8" w:tentative="1">
      <w:start w:val="1"/>
      <w:numFmt w:val="bullet"/>
      <w:lvlText w:val="•"/>
      <w:lvlJc w:val="left"/>
      <w:pPr>
        <w:tabs>
          <w:tab w:val="num" w:pos="2160"/>
        </w:tabs>
        <w:ind w:left="2160" w:hanging="360"/>
      </w:pPr>
      <w:rPr>
        <w:rFonts w:ascii="Arial" w:hAnsi="Arial" w:hint="default"/>
      </w:rPr>
    </w:lvl>
    <w:lvl w:ilvl="3" w:tplc="AA04D59C" w:tentative="1">
      <w:start w:val="1"/>
      <w:numFmt w:val="bullet"/>
      <w:lvlText w:val="•"/>
      <w:lvlJc w:val="left"/>
      <w:pPr>
        <w:tabs>
          <w:tab w:val="num" w:pos="2880"/>
        </w:tabs>
        <w:ind w:left="2880" w:hanging="360"/>
      </w:pPr>
      <w:rPr>
        <w:rFonts w:ascii="Arial" w:hAnsi="Arial" w:hint="default"/>
      </w:rPr>
    </w:lvl>
    <w:lvl w:ilvl="4" w:tplc="6A86072E" w:tentative="1">
      <w:start w:val="1"/>
      <w:numFmt w:val="bullet"/>
      <w:lvlText w:val="•"/>
      <w:lvlJc w:val="left"/>
      <w:pPr>
        <w:tabs>
          <w:tab w:val="num" w:pos="3600"/>
        </w:tabs>
        <w:ind w:left="3600" w:hanging="360"/>
      </w:pPr>
      <w:rPr>
        <w:rFonts w:ascii="Arial" w:hAnsi="Arial" w:hint="default"/>
      </w:rPr>
    </w:lvl>
    <w:lvl w:ilvl="5" w:tplc="E954FA16" w:tentative="1">
      <w:start w:val="1"/>
      <w:numFmt w:val="bullet"/>
      <w:lvlText w:val="•"/>
      <w:lvlJc w:val="left"/>
      <w:pPr>
        <w:tabs>
          <w:tab w:val="num" w:pos="4320"/>
        </w:tabs>
        <w:ind w:left="4320" w:hanging="360"/>
      </w:pPr>
      <w:rPr>
        <w:rFonts w:ascii="Arial" w:hAnsi="Arial" w:hint="default"/>
      </w:rPr>
    </w:lvl>
    <w:lvl w:ilvl="6" w:tplc="D0167C8C" w:tentative="1">
      <w:start w:val="1"/>
      <w:numFmt w:val="bullet"/>
      <w:lvlText w:val="•"/>
      <w:lvlJc w:val="left"/>
      <w:pPr>
        <w:tabs>
          <w:tab w:val="num" w:pos="5040"/>
        </w:tabs>
        <w:ind w:left="5040" w:hanging="360"/>
      </w:pPr>
      <w:rPr>
        <w:rFonts w:ascii="Arial" w:hAnsi="Arial" w:hint="default"/>
      </w:rPr>
    </w:lvl>
    <w:lvl w:ilvl="7" w:tplc="726895A6" w:tentative="1">
      <w:start w:val="1"/>
      <w:numFmt w:val="bullet"/>
      <w:lvlText w:val="•"/>
      <w:lvlJc w:val="left"/>
      <w:pPr>
        <w:tabs>
          <w:tab w:val="num" w:pos="5760"/>
        </w:tabs>
        <w:ind w:left="5760" w:hanging="360"/>
      </w:pPr>
      <w:rPr>
        <w:rFonts w:ascii="Arial" w:hAnsi="Arial" w:hint="default"/>
      </w:rPr>
    </w:lvl>
    <w:lvl w:ilvl="8" w:tplc="74BE1E7E" w:tentative="1">
      <w:start w:val="1"/>
      <w:numFmt w:val="bullet"/>
      <w:lvlText w:val="•"/>
      <w:lvlJc w:val="left"/>
      <w:pPr>
        <w:tabs>
          <w:tab w:val="num" w:pos="6480"/>
        </w:tabs>
        <w:ind w:left="6480" w:hanging="360"/>
      </w:pPr>
      <w:rPr>
        <w:rFonts w:ascii="Arial" w:hAnsi="Arial" w:hint="default"/>
      </w:rPr>
    </w:lvl>
  </w:abstractNum>
  <w:abstractNum w:abstractNumId="77" w15:restartNumberingAfterBreak="0">
    <w:nsid w:val="2A705208"/>
    <w:multiLevelType w:val="hybridMultilevel"/>
    <w:tmpl w:val="9A1A83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2AE376AB"/>
    <w:multiLevelType w:val="hybridMultilevel"/>
    <w:tmpl w:val="A29EFC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C917EE8"/>
    <w:multiLevelType w:val="hybridMultilevel"/>
    <w:tmpl w:val="D98C7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D571468"/>
    <w:multiLevelType w:val="hybridMultilevel"/>
    <w:tmpl w:val="8C5AC77E"/>
    <w:lvl w:ilvl="0" w:tplc="104A365E">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2DE27653"/>
    <w:multiLevelType w:val="multilevel"/>
    <w:tmpl w:val="420C19F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2" w15:restartNumberingAfterBreak="0">
    <w:nsid w:val="2E220E17"/>
    <w:multiLevelType w:val="hybridMultilevel"/>
    <w:tmpl w:val="1662232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3" w15:restartNumberingAfterBreak="0">
    <w:nsid w:val="2EC33201"/>
    <w:multiLevelType w:val="hybridMultilevel"/>
    <w:tmpl w:val="03C619B8"/>
    <w:lvl w:ilvl="0" w:tplc="FFFFFFFF">
      <w:start w:val="1"/>
      <w:numFmt w:val="decimal"/>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4" w15:restartNumberingAfterBreak="0">
    <w:nsid w:val="2EFF30A9"/>
    <w:multiLevelType w:val="multilevel"/>
    <w:tmpl w:val="7FD6BBEE"/>
    <w:lvl w:ilvl="0">
      <w:start w:val="4"/>
      <w:numFmt w:val="decimal"/>
      <w:lvlText w:val="%1."/>
      <w:lvlJc w:val="left"/>
      <w:pPr>
        <w:ind w:left="502" w:hanging="360"/>
      </w:pPr>
      <w:rPr>
        <w:rFonts w:hint="default"/>
      </w:rPr>
    </w:lvl>
    <w:lvl w:ilvl="1">
      <w:start w:val="1"/>
      <w:numFmt w:val="decimal"/>
      <w:lvlText w:val="%1.%2."/>
      <w:lvlJc w:val="left"/>
      <w:pPr>
        <w:ind w:left="792" w:hanging="432"/>
      </w:pPr>
      <w:rPr>
        <w:rFonts w:hint="default"/>
        <w:b w:val="0"/>
        <w:bCs/>
      </w:rPr>
    </w:lvl>
    <w:lvl w:ilvl="2">
      <w:start w:val="4"/>
      <w:numFmt w:val="decimal"/>
      <w:lvlText w:val="6.1.%3)"/>
      <w:lvlJc w:val="left"/>
      <w:rPr>
        <w:rFonts w:hint="defaul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2F731A0C"/>
    <w:multiLevelType w:val="hybridMultilevel"/>
    <w:tmpl w:val="FA729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0601505"/>
    <w:multiLevelType w:val="hybridMultilevel"/>
    <w:tmpl w:val="43B4D7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30A7382B"/>
    <w:multiLevelType w:val="hybridMultilevel"/>
    <w:tmpl w:val="2FE265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1AE137D"/>
    <w:multiLevelType w:val="multilevel"/>
    <w:tmpl w:val="32A2F9AC"/>
    <w:lvl w:ilvl="0">
      <w:start w:val="8"/>
      <w:numFmt w:val="decimal"/>
      <w:lvlText w:val="%1."/>
      <w:lvlJc w:val="left"/>
      <w:pPr>
        <w:tabs>
          <w:tab w:val="num" w:pos="360"/>
        </w:tabs>
        <w:ind w:left="360" w:hanging="360"/>
      </w:pPr>
      <w:rPr>
        <w:rFonts w:ascii="Times New Roman"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heme="minorHAnsi" w:hAnsiTheme="minorHAnsi" w:cstheme="minorHAnsi" w:hint="default"/>
        <w:b/>
        <w:bCs/>
        <w:color w:val="auto"/>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89" w15:restartNumberingAfterBreak="0">
    <w:nsid w:val="31D14B72"/>
    <w:multiLevelType w:val="multilevel"/>
    <w:tmpl w:val="81341432"/>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upperRoman"/>
      <w:lvlText w:val="%4."/>
      <w:lvlJc w:val="righ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0" w15:restartNumberingAfterBreak="0">
    <w:nsid w:val="320477B7"/>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320B7A0F"/>
    <w:multiLevelType w:val="hybridMultilevel"/>
    <w:tmpl w:val="DF7ACB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29C543B"/>
    <w:multiLevelType w:val="hybridMultilevel"/>
    <w:tmpl w:val="5AD87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2A352DE"/>
    <w:multiLevelType w:val="multilevel"/>
    <w:tmpl w:val="3EB4E17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hAnsi="Times New Roman" w:cs="Times New Roman" w:hint="default"/>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32CF766B"/>
    <w:multiLevelType w:val="hybridMultilevel"/>
    <w:tmpl w:val="6026F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2E53C4C"/>
    <w:multiLevelType w:val="hybridMultilevel"/>
    <w:tmpl w:val="EFD67EF8"/>
    <w:lvl w:ilvl="0" w:tplc="E79E1DAA">
      <w:start w:val="1"/>
      <w:numFmt w:val="lowerLetter"/>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3003E46"/>
    <w:multiLevelType w:val="hybridMultilevel"/>
    <w:tmpl w:val="7C74F5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33A32A57"/>
    <w:multiLevelType w:val="hybridMultilevel"/>
    <w:tmpl w:val="225EBE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33E108E4"/>
    <w:multiLevelType w:val="hybridMultilevel"/>
    <w:tmpl w:val="9A1A83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4404009"/>
    <w:multiLevelType w:val="hybridMultilevel"/>
    <w:tmpl w:val="8DE0618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35071761"/>
    <w:multiLevelType w:val="hybridMultilevel"/>
    <w:tmpl w:val="26D8A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57C1843"/>
    <w:multiLevelType w:val="hybridMultilevel"/>
    <w:tmpl w:val="DB029A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359425F6"/>
    <w:multiLevelType w:val="multilevel"/>
    <w:tmpl w:val="90F464CA"/>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3" w15:restartNumberingAfterBreak="0">
    <w:nsid w:val="36F468CD"/>
    <w:multiLevelType w:val="hybridMultilevel"/>
    <w:tmpl w:val="7C7C3E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4" w15:restartNumberingAfterBreak="0">
    <w:nsid w:val="37CF502B"/>
    <w:multiLevelType w:val="hybridMultilevel"/>
    <w:tmpl w:val="214CA214"/>
    <w:lvl w:ilvl="0" w:tplc="7FB821C0">
      <w:start w:val="1"/>
      <w:numFmt w:val="decimal"/>
      <w:lvlText w:val="%1)"/>
      <w:lvlJc w:val="left"/>
      <w:pPr>
        <w:ind w:left="1090" w:hanging="360"/>
      </w:pPr>
      <w:rPr>
        <w:rFonts w:hint="default"/>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105" w15:restartNumberingAfterBreak="0">
    <w:nsid w:val="38677FE0"/>
    <w:multiLevelType w:val="hybridMultilevel"/>
    <w:tmpl w:val="0AF6DCD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6" w15:restartNumberingAfterBreak="0">
    <w:nsid w:val="3B7E7DDF"/>
    <w:multiLevelType w:val="hybridMultilevel"/>
    <w:tmpl w:val="45E600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3C455FDE"/>
    <w:multiLevelType w:val="hybridMultilevel"/>
    <w:tmpl w:val="16482D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3C9F6C66"/>
    <w:multiLevelType w:val="hybridMultilevel"/>
    <w:tmpl w:val="76D42544"/>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109" w15:restartNumberingAfterBreak="0">
    <w:nsid w:val="3E1F6BB0"/>
    <w:multiLevelType w:val="hybridMultilevel"/>
    <w:tmpl w:val="ACDAD7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3EC1295D"/>
    <w:multiLevelType w:val="hybridMultilevel"/>
    <w:tmpl w:val="CBB0A30E"/>
    <w:lvl w:ilvl="0" w:tplc="BB2043EA">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1" w15:restartNumberingAfterBreak="0">
    <w:nsid w:val="3EFF065F"/>
    <w:multiLevelType w:val="hybridMultilevel"/>
    <w:tmpl w:val="139C9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FA01956"/>
    <w:multiLevelType w:val="hybridMultilevel"/>
    <w:tmpl w:val="465EF8B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3FAB378D"/>
    <w:multiLevelType w:val="hybridMultilevel"/>
    <w:tmpl w:val="99EC5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FAD7F10"/>
    <w:multiLevelType w:val="hybridMultilevel"/>
    <w:tmpl w:val="9B80E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FD50BF9"/>
    <w:multiLevelType w:val="hybridMultilevel"/>
    <w:tmpl w:val="E1D43C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6" w15:restartNumberingAfterBreak="0">
    <w:nsid w:val="3FE45259"/>
    <w:multiLevelType w:val="hybridMultilevel"/>
    <w:tmpl w:val="CE9830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403576F8"/>
    <w:multiLevelType w:val="hybridMultilevel"/>
    <w:tmpl w:val="405671F6"/>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18" w15:restartNumberingAfterBreak="0">
    <w:nsid w:val="409265A0"/>
    <w:multiLevelType w:val="hybridMultilevel"/>
    <w:tmpl w:val="E3DC08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9" w15:restartNumberingAfterBreak="0">
    <w:nsid w:val="41535DC1"/>
    <w:multiLevelType w:val="hybridMultilevel"/>
    <w:tmpl w:val="4B2C5050"/>
    <w:lvl w:ilvl="0" w:tplc="5F04B604">
      <w:start w:val="1"/>
      <w:numFmt w:val="lowerLetter"/>
      <w:lvlText w:val="%1)"/>
      <w:lvlJc w:val="left"/>
      <w:rPr>
        <w:rFonts w:hint="default"/>
        <w:b w:val="0"/>
        <w:color w:val="auto"/>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0" w15:restartNumberingAfterBreak="0">
    <w:nsid w:val="43585544"/>
    <w:multiLevelType w:val="hybridMultilevel"/>
    <w:tmpl w:val="A1B2921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43776982"/>
    <w:multiLevelType w:val="hybridMultilevel"/>
    <w:tmpl w:val="E58605FA"/>
    <w:lvl w:ilvl="0" w:tplc="8C8415D0">
      <w:start w:val="1"/>
      <w:numFmt w:val="decimal"/>
      <w:lvlText w:val="2.%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396217E"/>
    <w:multiLevelType w:val="hybridMultilevel"/>
    <w:tmpl w:val="B29CAC46"/>
    <w:lvl w:ilvl="0" w:tplc="FFFFFFFF">
      <w:start w:val="1"/>
      <w:numFmt w:val="decimal"/>
      <w:lvlText w:val="3.%1."/>
      <w:lvlJc w:val="left"/>
      <w:pPr>
        <w:ind w:left="454" w:hanging="94"/>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44A65D8F"/>
    <w:multiLevelType w:val="hybridMultilevel"/>
    <w:tmpl w:val="FD625A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45784881"/>
    <w:multiLevelType w:val="multilevel"/>
    <w:tmpl w:val="5454B530"/>
    <w:lvl w:ilvl="0">
      <w:start w:val="6"/>
      <w:numFmt w:val="decimal"/>
      <w:lvlText w:val="%1."/>
      <w:lvlJc w:val="left"/>
      <w:pPr>
        <w:ind w:left="502" w:hanging="360"/>
      </w:pPr>
      <w:rPr>
        <w:rFonts w:hint="default"/>
      </w:rPr>
    </w:lvl>
    <w:lvl w:ilvl="1">
      <w:start w:val="1"/>
      <w:numFmt w:val="decimal"/>
      <w:lvlText w:val="%1.%2."/>
      <w:lvlJc w:val="left"/>
      <w:pPr>
        <w:ind w:left="792" w:hanging="432"/>
      </w:pPr>
      <w:rPr>
        <w:rFonts w:hint="default"/>
        <w:b w:val="0"/>
        <w:bCs/>
      </w:rPr>
    </w:lvl>
    <w:lvl w:ilvl="2">
      <w:start w:val="1"/>
      <w:numFmt w:val="decimal"/>
      <w:lvlText w:val="6.1.%3)"/>
      <w:lvlJc w:val="left"/>
      <w:pPr>
        <w:ind w:left="0" w:firstLine="0"/>
      </w:pPr>
      <w:rPr>
        <w:rFonts w:hint="default"/>
        <w:b w:val="0"/>
        <w:bCs w:val="0"/>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45F93418"/>
    <w:multiLevelType w:val="hybridMultilevel"/>
    <w:tmpl w:val="8658608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6" w15:restartNumberingAfterBreak="0">
    <w:nsid w:val="46ED2B5B"/>
    <w:multiLevelType w:val="multilevel"/>
    <w:tmpl w:val="0000002D"/>
    <w:lvl w:ilvl="0">
      <w:start w:val="1"/>
      <w:numFmt w:val="lowerLetter"/>
      <w:lvlText w:val="%1)"/>
      <w:lvlJc w:val="left"/>
      <w:pPr>
        <w:tabs>
          <w:tab w:val="num" w:pos="720"/>
        </w:tabs>
        <w:ind w:left="720" w:hanging="360"/>
      </w:pPr>
      <w:rPr>
        <w:rFonts w:ascii="Times New Roman" w:eastAsia="Times New Roman" w:hAnsi="Times New Roman" w:cs="Times New Roman"/>
        <w:b w:val="0"/>
        <w:bCs w:val="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7" w15:restartNumberingAfterBreak="0">
    <w:nsid w:val="4854781D"/>
    <w:multiLevelType w:val="hybridMultilevel"/>
    <w:tmpl w:val="8B4A0C9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4A4C13C5"/>
    <w:multiLevelType w:val="hybridMultilevel"/>
    <w:tmpl w:val="E8CEAA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4A9910E0"/>
    <w:multiLevelType w:val="multilevel"/>
    <w:tmpl w:val="3F70F7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4AC65094"/>
    <w:multiLevelType w:val="hybridMultilevel"/>
    <w:tmpl w:val="06C8A266"/>
    <w:lvl w:ilvl="0" w:tplc="9BAA5A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4AF725F3"/>
    <w:multiLevelType w:val="hybridMultilevel"/>
    <w:tmpl w:val="90CC82B4"/>
    <w:lvl w:ilvl="0" w:tplc="04150017">
      <w:start w:val="1"/>
      <w:numFmt w:val="lowerLetter"/>
      <w:lvlText w:val="%1)"/>
      <w:lvlJc w:val="left"/>
      <w:pPr>
        <w:ind w:left="1174" w:hanging="360"/>
      </w:pPr>
    </w:lvl>
    <w:lvl w:ilvl="1" w:tplc="CA92E386">
      <w:start w:val="2"/>
      <w:numFmt w:val="bullet"/>
      <w:lvlText w:val=""/>
      <w:lvlJc w:val="left"/>
      <w:pPr>
        <w:ind w:left="1894" w:hanging="360"/>
      </w:pPr>
      <w:rPr>
        <w:rFonts w:ascii="Symbol" w:eastAsia="SimSun" w:hAnsi="Symbol" w:cstheme="majorHAnsi" w:hint="default"/>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32" w15:restartNumberingAfterBreak="0">
    <w:nsid w:val="4BFF3FC2"/>
    <w:multiLevelType w:val="hybridMultilevel"/>
    <w:tmpl w:val="766A5C2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3" w15:restartNumberingAfterBreak="0">
    <w:nsid w:val="4DD405DE"/>
    <w:multiLevelType w:val="hybridMultilevel"/>
    <w:tmpl w:val="8E7EE9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E0F5E81"/>
    <w:multiLevelType w:val="hybridMultilevel"/>
    <w:tmpl w:val="1A965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E73538B"/>
    <w:multiLevelType w:val="hybridMultilevel"/>
    <w:tmpl w:val="9A6C95C4"/>
    <w:lvl w:ilvl="0" w:tplc="04150011">
      <w:start w:val="1"/>
      <w:numFmt w:val="decimal"/>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36" w15:restartNumberingAfterBreak="0">
    <w:nsid w:val="4EEF69A6"/>
    <w:multiLevelType w:val="hybridMultilevel"/>
    <w:tmpl w:val="2C1C85EE"/>
    <w:lvl w:ilvl="0" w:tplc="92320928">
      <w:start w:val="1"/>
      <w:numFmt w:val="lowerLetter"/>
      <w:lvlText w:val="%1)"/>
      <w:lvlJc w:val="left"/>
      <w:pPr>
        <w:ind w:left="720" w:hanging="360"/>
      </w:pPr>
      <w:rPr>
        <w:rFonts w:asciiTheme="majorHAnsi" w:hAnsiTheme="majorHAnsi" w:cs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FA703DD"/>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4FD02A2B"/>
    <w:multiLevelType w:val="hybridMultilevel"/>
    <w:tmpl w:val="8C5AC77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505A5CC4"/>
    <w:multiLevelType w:val="hybridMultilevel"/>
    <w:tmpl w:val="221632A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0" w15:restartNumberingAfterBreak="0">
    <w:nsid w:val="505D3D64"/>
    <w:multiLevelType w:val="hybridMultilevel"/>
    <w:tmpl w:val="BC5464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1" w15:restartNumberingAfterBreak="0">
    <w:nsid w:val="50C02109"/>
    <w:multiLevelType w:val="multilevel"/>
    <w:tmpl w:val="35A69344"/>
    <w:lvl w:ilvl="0">
      <w:start w:val="3"/>
      <w:numFmt w:val="decimal"/>
      <w:lvlText w:val="%1."/>
      <w:lvlJc w:val="left"/>
      <w:pPr>
        <w:tabs>
          <w:tab w:val="num" w:pos="0"/>
        </w:tabs>
        <w:ind w:left="360" w:hanging="360"/>
      </w:pPr>
    </w:lvl>
    <w:lvl w:ilvl="1">
      <w:start w:val="1"/>
      <w:numFmt w:val="decimal"/>
      <w:lvlText w:val="%1.%2."/>
      <w:lvlJc w:val="left"/>
      <w:pPr>
        <w:tabs>
          <w:tab w:val="num" w:pos="568"/>
        </w:tabs>
        <w:ind w:left="928" w:hanging="360"/>
      </w:pPr>
      <w:rPr>
        <w:rFonts w:ascii="Times New Roman" w:hAnsi="Times New Roman" w:cs="Times New Roman"/>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2" w15:restartNumberingAfterBreak="0">
    <w:nsid w:val="51351DEB"/>
    <w:multiLevelType w:val="hybridMultilevel"/>
    <w:tmpl w:val="BA32C4B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3" w15:restartNumberingAfterBreak="0">
    <w:nsid w:val="521001EE"/>
    <w:multiLevelType w:val="hybridMultilevel"/>
    <w:tmpl w:val="4BB244EA"/>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4" w15:restartNumberingAfterBreak="0">
    <w:nsid w:val="52DA3A3F"/>
    <w:multiLevelType w:val="hybridMultilevel"/>
    <w:tmpl w:val="9D262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2E306EE"/>
    <w:multiLevelType w:val="multilevel"/>
    <w:tmpl w:val="9128326C"/>
    <w:lvl w:ilvl="0">
      <w:start w:val="9"/>
      <w:numFmt w:val="decimal"/>
      <w:lvlText w:val="%1."/>
      <w:lvlJc w:val="left"/>
      <w:pPr>
        <w:ind w:left="502" w:hanging="360"/>
      </w:pPr>
      <w:rPr>
        <w:rFonts w:hint="default"/>
      </w:rPr>
    </w:lvl>
    <w:lvl w:ilvl="1">
      <w:start w:val="1"/>
      <w:numFmt w:val="decimal"/>
      <w:lvlText w:val="%1.%2."/>
      <w:lvlJc w:val="left"/>
      <w:pPr>
        <w:ind w:left="1283" w:hanging="432"/>
      </w:pPr>
      <w:rPr>
        <w:rFonts w:hint="default"/>
      </w:rPr>
    </w:lvl>
    <w:lvl w:ilvl="2">
      <w:start w:val="1"/>
      <w:numFmt w:val="decimal"/>
      <w:lvlText w:val="%3)"/>
      <w:lvlJc w:val="left"/>
      <w:pPr>
        <w:ind w:left="1224" w:hanging="504"/>
      </w:pPr>
      <w:rPr>
        <w:rFonts w:hint="default"/>
        <w:i w:val="0"/>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15:restartNumberingAfterBreak="0">
    <w:nsid w:val="52ED0213"/>
    <w:multiLevelType w:val="hybridMultilevel"/>
    <w:tmpl w:val="C6A65A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530D5303"/>
    <w:multiLevelType w:val="hybridMultilevel"/>
    <w:tmpl w:val="B3D45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3F9451A"/>
    <w:multiLevelType w:val="hybridMultilevel"/>
    <w:tmpl w:val="A29EFC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541D1A44"/>
    <w:multiLevelType w:val="hybridMultilevel"/>
    <w:tmpl w:val="8C3670F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5465730F"/>
    <w:multiLevelType w:val="hybridMultilevel"/>
    <w:tmpl w:val="C658D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54CE3AE1"/>
    <w:multiLevelType w:val="hybridMultilevel"/>
    <w:tmpl w:val="9BD4A9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55F31578"/>
    <w:multiLevelType w:val="hybridMultilevel"/>
    <w:tmpl w:val="2010599E"/>
    <w:lvl w:ilvl="0" w:tplc="FFFFFFFF">
      <w:start w:val="1"/>
      <w:numFmt w:val="decimal"/>
      <w:lvlText w:val="%1)"/>
      <w:lvlJc w:val="right"/>
      <w:pPr>
        <w:ind w:left="1434" w:hanging="360"/>
      </w:pPr>
      <w:rPr>
        <w:rFonts w:asciiTheme="majorHAnsi" w:eastAsia="Times New Roman" w:hAnsiTheme="majorHAnsi" w:cstheme="majorHAnsi" w:hint="default"/>
        <w:sz w:val="24"/>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153" w15:restartNumberingAfterBreak="0">
    <w:nsid w:val="560E1877"/>
    <w:multiLevelType w:val="hybridMultilevel"/>
    <w:tmpl w:val="80FA5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568E5FC6"/>
    <w:multiLevelType w:val="hybridMultilevel"/>
    <w:tmpl w:val="09E86B4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5" w15:restartNumberingAfterBreak="0">
    <w:nsid w:val="56F41D10"/>
    <w:multiLevelType w:val="multilevel"/>
    <w:tmpl w:val="2ABA6E32"/>
    <w:lvl w:ilvl="0">
      <w:start w:val="1"/>
      <w:numFmt w:val="lowerLetter"/>
      <w:lvlText w:val="%1)"/>
      <w:lvlJc w:val="left"/>
      <w:rPr>
        <w:strike w:val="0"/>
        <w:color w:val="auto"/>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6" w15:restartNumberingAfterBreak="0">
    <w:nsid w:val="58310AB5"/>
    <w:multiLevelType w:val="hybridMultilevel"/>
    <w:tmpl w:val="E3DC08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7" w15:restartNumberingAfterBreak="0">
    <w:nsid w:val="586A1F8D"/>
    <w:multiLevelType w:val="hybridMultilevel"/>
    <w:tmpl w:val="E6667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9125EBC"/>
    <w:multiLevelType w:val="multilevel"/>
    <w:tmpl w:val="5E901B96"/>
    <w:lvl w:ilvl="0">
      <w:start w:val="1"/>
      <w:numFmt w:val="decimal"/>
      <w:lvlText w:val="%1."/>
      <w:lvlJc w:val="left"/>
      <w:pPr>
        <w:ind w:left="720" w:hanging="360"/>
      </w:pPr>
      <w:rPr>
        <w:rFonts w:ascii="Times New Roman" w:hAnsi="Times New Roman"/>
        <w:b w:val="0"/>
        <w:bCs w:val="0"/>
        <w:sz w:val="24"/>
        <w:szCs w:val="24"/>
      </w:rPr>
    </w:lvl>
    <w:lvl w:ilvl="1">
      <w:start w:val="1"/>
      <w:numFmt w:val="decimal"/>
      <w:lvlText w:val="%2."/>
      <w:lvlJc w:val="left"/>
      <w:pPr>
        <w:ind w:left="1080" w:hanging="360"/>
      </w:pPr>
      <w:rPr>
        <w:rFonts w:ascii="Times New Roman" w:hAnsi="Times New Roman"/>
        <w:b w:val="0"/>
        <w:bCs w:val="0"/>
        <w:sz w:val="24"/>
        <w:szCs w:val="24"/>
      </w:rPr>
    </w:lvl>
    <w:lvl w:ilvl="2">
      <w:start w:val="1"/>
      <w:numFmt w:val="decimal"/>
      <w:lvlText w:val="%3."/>
      <w:lvlJc w:val="left"/>
      <w:pPr>
        <w:ind w:left="1440" w:hanging="360"/>
      </w:pPr>
      <w:rPr>
        <w:rFonts w:ascii="Times New Roman" w:hAnsi="Times New Roman"/>
        <w:b w:val="0"/>
        <w:bCs w:val="0"/>
        <w:sz w:val="24"/>
        <w:szCs w:val="24"/>
      </w:rPr>
    </w:lvl>
    <w:lvl w:ilvl="3">
      <w:start w:val="1"/>
      <w:numFmt w:val="decimal"/>
      <w:lvlText w:val="%4."/>
      <w:lvlJc w:val="left"/>
      <w:pPr>
        <w:ind w:left="1800" w:hanging="360"/>
      </w:pPr>
      <w:rPr>
        <w:rFonts w:ascii="Times New Roman" w:hAnsi="Times New Roman"/>
        <w:b w:val="0"/>
        <w:bCs w:val="0"/>
        <w:sz w:val="24"/>
        <w:szCs w:val="24"/>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159" w15:restartNumberingAfterBreak="0">
    <w:nsid w:val="59346B43"/>
    <w:multiLevelType w:val="hybridMultilevel"/>
    <w:tmpl w:val="4EEAF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9F97449"/>
    <w:multiLevelType w:val="hybridMultilevel"/>
    <w:tmpl w:val="E1D43CD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1" w15:restartNumberingAfterBreak="0">
    <w:nsid w:val="5A3749C4"/>
    <w:multiLevelType w:val="multilevel"/>
    <w:tmpl w:val="7136B16E"/>
    <w:lvl w:ilvl="0">
      <w:start w:val="9"/>
      <w:numFmt w:val="decimal"/>
      <w:lvlText w:val="%1."/>
      <w:lvlJc w:val="left"/>
      <w:pPr>
        <w:ind w:left="502"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3)"/>
      <w:lvlJc w:val="left"/>
      <w:pPr>
        <w:ind w:left="1224" w:hanging="504"/>
      </w:pPr>
      <w:rPr>
        <w:rFonts w:hint="default"/>
        <w:i w:val="0"/>
      </w:rPr>
    </w:lvl>
    <w:lvl w:ilvl="3">
      <w:start w:val="1"/>
      <w:numFmt w:val="lowerLetter"/>
      <w:lvlText w:val="%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5A454F36"/>
    <w:multiLevelType w:val="hybridMultilevel"/>
    <w:tmpl w:val="BA0E1B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5A510FCA"/>
    <w:multiLevelType w:val="hybridMultilevel"/>
    <w:tmpl w:val="02A61BB0"/>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5BC01E98"/>
    <w:multiLevelType w:val="multilevel"/>
    <w:tmpl w:val="C4B878EC"/>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5" w15:restartNumberingAfterBreak="0">
    <w:nsid w:val="5BD968DE"/>
    <w:multiLevelType w:val="hybridMultilevel"/>
    <w:tmpl w:val="97B46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C6E1F13"/>
    <w:multiLevelType w:val="hybridMultilevel"/>
    <w:tmpl w:val="900CB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5D5A20ED"/>
    <w:multiLevelType w:val="hybridMultilevel"/>
    <w:tmpl w:val="D1BCC31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8" w15:restartNumberingAfterBreak="0">
    <w:nsid w:val="5DCE7F1B"/>
    <w:multiLevelType w:val="hybridMultilevel"/>
    <w:tmpl w:val="22CE91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15:restartNumberingAfterBreak="0">
    <w:nsid w:val="5DF24A3C"/>
    <w:multiLevelType w:val="hybridMultilevel"/>
    <w:tmpl w:val="4EEAF1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5E1E70DC"/>
    <w:multiLevelType w:val="hybridMultilevel"/>
    <w:tmpl w:val="FF8E8F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5FD53F3F"/>
    <w:multiLevelType w:val="hybridMultilevel"/>
    <w:tmpl w:val="ADC623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60766661"/>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615B1D11"/>
    <w:multiLevelType w:val="multilevel"/>
    <w:tmpl w:val="0000002D"/>
    <w:lvl w:ilvl="0">
      <w:start w:val="1"/>
      <w:numFmt w:val="decimal"/>
      <w:lvlText w:val="%1)"/>
      <w:lvlJc w:val="right"/>
      <w:pPr>
        <w:tabs>
          <w:tab w:val="num" w:pos="0"/>
        </w:tabs>
        <w:ind w:left="720" w:hanging="360"/>
      </w:pPr>
      <w:rPr>
        <w:rFonts w:eastAsia="Times" w:cs="Times New Roman"/>
        <w:b w:val="0"/>
        <w:bCs w:val="0"/>
        <w:i w:val="0"/>
        <w:iCs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4" w15:restartNumberingAfterBreak="0">
    <w:nsid w:val="61BB195D"/>
    <w:multiLevelType w:val="hybridMultilevel"/>
    <w:tmpl w:val="D1BCC310"/>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5" w15:restartNumberingAfterBreak="0">
    <w:nsid w:val="61D0279F"/>
    <w:multiLevelType w:val="hybridMultilevel"/>
    <w:tmpl w:val="E3DC08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6" w15:restartNumberingAfterBreak="0">
    <w:nsid w:val="62D43D63"/>
    <w:multiLevelType w:val="hybridMultilevel"/>
    <w:tmpl w:val="D1B0DB7A"/>
    <w:lvl w:ilvl="0" w:tplc="60C00002">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73EBC6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7" w15:restartNumberingAfterBreak="0">
    <w:nsid w:val="62E529E4"/>
    <w:multiLevelType w:val="hybridMultilevel"/>
    <w:tmpl w:val="02A61BB0"/>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8" w15:restartNumberingAfterBreak="0">
    <w:nsid w:val="63D81855"/>
    <w:multiLevelType w:val="hybridMultilevel"/>
    <w:tmpl w:val="5CA24C9C"/>
    <w:lvl w:ilvl="0" w:tplc="4DCC012A">
      <w:start w:val="1"/>
      <w:numFmt w:val="decimal"/>
      <w:lvlText w:val="%1)"/>
      <w:lvlJc w:val="left"/>
      <w:pPr>
        <w:ind w:left="1080" w:hanging="360"/>
      </w:pPr>
      <w:rPr>
        <w:rFonts w:asciiTheme="majorHAnsi" w:hAnsiTheme="majorHAnsi" w:cstheme="majorHAns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79" w15:restartNumberingAfterBreak="0">
    <w:nsid w:val="64B95AF6"/>
    <w:multiLevelType w:val="hybridMultilevel"/>
    <w:tmpl w:val="D258FC6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0" w15:restartNumberingAfterBreak="0">
    <w:nsid w:val="64CE7CB4"/>
    <w:multiLevelType w:val="hybridMultilevel"/>
    <w:tmpl w:val="465EF8B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1" w15:restartNumberingAfterBreak="0">
    <w:nsid w:val="67C075C9"/>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2" w15:restartNumberingAfterBreak="0">
    <w:nsid w:val="67D47702"/>
    <w:multiLevelType w:val="hybridMultilevel"/>
    <w:tmpl w:val="B51A3B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67ED4726"/>
    <w:multiLevelType w:val="multilevel"/>
    <w:tmpl w:val="92BA922C"/>
    <w:styleLink w:val="WWOutlineListStyle9"/>
    <w:lvl w:ilvl="0">
      <w:start w:val="1"/>
      <w:numFmt w:val="none"/>
      <w:lvlText w:val="%1"/>
      <w:lvlJc w:val="left"/>
    </w:lvl>
    <w:lvl w:ilvl="1">
      <w:start w:val="1"/>
      <w:numFmt w:val="none"/>
      <w:lvlText w:val=""/>
      <w:lvlJc w:val="left"/>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decimal"/>
      <w:pStyle w:val="Nagwek9"/>
      <w:lvlText w:val="%9."/>
      <w:lvlJc w:val="left"/>
      <w:pPr>
        <w:ind w:left="720" w:hanging="360"/>
      </w:pPr>
    </w:lvl>
  </w:abstractNum>
  <w:abstractNum w:abstractNumId="184" w15:restartNumberingAfterBreak="0">
    <w:nsid w:val="68986B2F"/>
    <w:multiLevelType w:val="hybridMultilevel"/>
    <w:tmpl w:val="4BB244EA"/>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5" w15:restartNumberingAfterBreak="0">
    <w:nsid w:val="6956634A"/>
    <w:multiLevelType w:val="multilevel"/>
    <w:tmpl w:val="0D780BE8"/>
    <w:lvl w:ilvl="0">
      <w:start w:val="1"/>
      <w:numFmt w:val="decimal"/>
      <w:pStyle w:val="1Rozdzia"/>
      <w:lvlText w:val="%1."/>
      <w:lvlJc w:val="left"/>
      <w:pPr>
        <w:ind w:left="360" w:hanging="360"/>
      </w:pPr>
      <w:rPr>
        <w:b w:val="0"/>
        <w:bCs w:val="0"/>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11UmowaEPC"/>
      <w:lvlText w:val="%1.%2."/>
      <w:lvlJc w:val="left"/>
      <w:pPr>
        <w:ind w:left="1709"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pStyle w:val="111UmowaEPC"/>
      <w:lvlText w:val="%3)"/>
      <w:lvlJc w:val="left"/>
      <w:pPr>
        <w:ind w:left="1072" w:hanging="504"/>
      </w:pPr>
      <w:rPr>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3">
      <w:start w:val="1"/>
      <w:numFmt w:val="decimal"/>
      <w:pStyle w:val="1111UmowaEPC"/>
      <w:lvlText w:val="%1.%2.%3.%4."/>
      <w:lvlJc w:val="left"/>
      <w:pPr>
        <w:ind w:left="1728" w:hanging="648"/>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11111-UmowaEPC"/>
      <w:lvlText w:val="%1.%2.%3.%4.%5."/>
      <w:lvlJc w:val="left"/>
      <w:pPr>
        <w:ind w:left="2232" w:hanging="7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6" w15:restartNumberingAfterBreak="0">
    <w:nsid w:val="69FB19B1"/>
    <w:multiLevelType w:val="multilevel"/>
    <w:tmpl w:val="BFEC4E00"/>
    <w:styleLink w:val="WW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87" w15:restartNumberingAfterBreak="0">
    <w:nsid w:val="6B3E7DEF"/>
    <w:multiLevelType w:val="hybridMultilevel"/>
    <w:tmpl w:val="F5BCEAA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88" w15:restartNumberingAfterBreak="0">
    <w:nsid w:val="6B4B7B5F"/>
    <w:multiLevelType w:val="hybridMultilevel"/>
    <w:tmpl w:val="94805A4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9" w15:restartNumberingAfterBreak="0">
    <w:nsid w:val="6BC41543"/>
    <w:multiLevelType w:val="multilevel"/>
    <w:tmpl w:val="D9541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0" w15:restartNumberingAfterBreak="0">
    <w:nsid w:val="6D007A51"/>
    <w:multiLevelType w:val="multilevel"/>
    <w:tmpl w:val="B50864BE"/>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1" w15:restartNumberingAfterBreak="0">
    <w:nsid w:val="6D477D38"/>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2" w15:restartNumberingAfterBreak="0">
    <w:nsid w:val="6D4837C4"/>
    <w:multiLevelType w:val="hybridMultilevel"/>
    <w:tmpl w:val="70445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DF7779F"/>
    <w:multiLevelType w:val="hybridMultilevel"/>
    <w:tmpl w:val="16482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6E3B1CBF"/>
    <w:multiLevelType w:val="hybridMultilevel"/>
    <w:tmpl w:val="02A61BB0"/>
    <w:lvl w:ilvl="0" w:tplc="70F2913A">
      <w:start w:val="1"/>
      <w:numFmt w:val="lowerLetter"/>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E3E0E7B"/>
    <w:multiLevelType w:val="multilevel"/>
    <w:tmpl w:val="D996136A"/>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6" w15:restartNumberingAfterBreak="0">
    <w:nsid w:val="6ED827E8"/>
    <w:multiLevelType w:val="hybridMultilevel"/>
    <w:tmpl w:val="4AFE8A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7" w15:restartNumberingAfterBreak="0">
    <w:nsid w:val="70251BBB"/>
    <w:multiLevelType w:val="hybridMultilevel"/>
    <w:tmpl w:val="54C8ECB0"/>
    <w:lvl w:ilvl="0" w:tplc="9A5E8976">
      <w:start w:val="1"/>
      <w:numFmt w:val="decimal"/>
      <w:lvlText w:val="%1."/>
      <w:lvlJc w:val="left"/>
      <w:pPr>
        <w:ind w:left="720" w:hanging="360"/>
      </w:pPr>
      <w:rPr>
        <w:rFonts w:asciiTheme="majorHAnsi" w:eastAsia="Times New Roman" w:hAnsiTheme="majorHAnsi" w:cstheme="maj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0EE2D38"/>
    <w:multiLevelType w:val="hybridMultilevel"/>
    <w:tmpl w:val="C32CF6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719373A7"/>
    <w:multiLevelType w:val="multilevel"/>
    <w:tmpl w:val="EDD6E870"/>
    <w:lvl w:ilvl="0">
      <w:start w:val="1"/>
      <w:numFmt w:val="decimal"/>
      <w:lvlText w:val="%1."/>
      <w:lvlJc w:val="left"/>
      <w:pPr>
        <w:ind w:left="358" w:firstLine="0"/>
      </w:pPr>
      <w:rPr>
        <w:rFonts w:ascii="Calibri" w:eastAsia="Trebuchet MS" w:hAnsi="Calibri" w:cs="Calibri" w:hint="default"/>
        <w:b w:val="0"/>
        <w:i w:val="0"/>
        <w:strike w:val="0"/>
        <w:dstrike w:val="0"/>
        <w:color w:val="000000"/>
        <w:position w:val="0"/>
        <w:sz w:val="24"/>
        <w:szCs w:val="24"/>
        <w:u w:val="none" w:color="000000"/>
        <w:effect w:val="none"/>
        <w:vertAlign w:val="baseline"/>
      </w:rPr>
    </w:lvl>
    <w:lvl w:ilvl="1">
      <w:start w:val="1"/>
      <w:numFmt w:val="lowerLetter"/>
      <w:lvlText w:val="%2"/>
      <w:lvlJc w:val="left"/>
      <w:pPr>
        <w:ind w:left="143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2">
      <w:start w:val="1"/>
      <w:numFmt w:val="lowerRoman"/>
      <w:lvlText w:val="%3"/>
      <w:lvlJc w:val="left"/>
      <w:pPr>
        <w:ind w:left="215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3">
      <w:start w:val="1"/>
      <w:numFmt w:val="decimal"/>
      <w:lvlText w:val="%4"/>
      <w:lvlJc w:val="left"/>
      <w:pPr>
        <w:ind w:left="287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4">
      <w:start w:val="1"/>
      <w:numFmt w:val="lowerLetter"/>
      <w:lvlText w:val="%5"/>
      <w:lvlJc w:val="left"/>
      <w:pPr>
        <w:ind w:left="359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5">
      <w:start w:val="1"/>
      <w:numFmt w:val="lowerRoman"/>
      <w:lvlText w:val="%6"/>
      <w:lvlJc w:val="left"/>
      <w:pPr>
        <w:ind w:left="431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6">
      <w:start w:val="1"/>
      <w:numFmt w:val="decimal"/>
      <w:lvlText w:val="%7"/>
      <w:lvlJc w:val="left"/>
      <w:pPr>
        <w:ind w:left="503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7">
      <w:start w:val="1"/>
      <w:numFmt w:val="lowerLetter"/>
      <w:lvlText w:val="%8"/>
      <w:lvlJc w:val="left"/>
      <w:pPr>
        <w:ind w:left="575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8">
      <w:start w:val="1"/>
      <w:numFmt w:val="lowerRoman"/>
      <w:lvlText w:val="%9"/>
      <w:lvlJc w:val="left"/>
      <w:pPr>
        <w:ind w:left="647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abstractNum>
  <w:abstractNum w:abstractNumId="200" w15:restartNumberingAfterBreak="0">
    <w:nsid w:val="72F02541"/>
    <w:multiLevelType w:val="hybridMultilevel"/>
    <w:tmpl w:val="65DE7FDE"/>
    <w:lvl w:ilvl="0" w:tplc="1EBEC2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342070F"/>
    <w:multiLevelType w:val="hybridMultilevel"/>
    <w:tmpl w:val="D1D2EEFA"/>
    <w:lvl w:ilvl="0" w:tplc="E79E1DAA">
      <w:start w:val="1"/>
      <w:numFmt w:val="lowerLetter"/>
      <w:lvlText w:val="%1)"/>
      <w:lvlJc w:val="left"/>
      <w:pPr>
        <w:ind w:left="1440" w:hanging="360"/>
      </w:pPr>
      <w:rPr>
        <w:rFonts w:hint="default"/>
        <w:b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2" w15:restartNumberingAfterBreak="0">
    <w:nsid w:val="77751B1A"/>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786F7BA6"/>
    <w:multiLevelType w:val="hybridMultilevel"/>
    <w:tmpl w:val="8BA823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4" w15:restartNumberingAfterBreak="0">
    <w:nsid w:val="788F5047"/>
    <w:multiLevelType w:val="multilevel"/>
    <w:tmpl w:val="C9FA13F6"/>
    <w:lvl w:ilvl="0">
      <w:start w:val="1"/>
      <w:numFmt w:val="decimal"/>
      <w:lvlText w:val="%1."/>
      <w:lvlJc w:val="left"/>
      <w:pPr>
        <w:ind w:left="360" w:hanging="360"/>
      </w:pPr>
      <w:rPr>
        <w:b w:val="0"/>
        <w:bCs w:val="0"/>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lvlText w:val="%1.%2."/>
      <w:lvlJc w:val="left"/>
      <w:pPr>
        <w:ind w:left="1709"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3)"/>
      <w:lvlJc w:val="left"/>
      <w:pPr>
        <w:ind w:left="720" w:hanging="360"/>
      </w:p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5" w15:restartNumberingAfterBreak="0">
    <w:nsid w:val="7894235A"/>
    <w:multiLevelType w:val="multilevel"/>
    <w:tmpl w:val="F48C36E4"/>
    <w:lvl w:ilvl="0">
      <w:start w:val="13"/>
      <w:numFmt w:val="decimal"/>
      <w:lvlText w:val="%1."/>
      <w:lvlJc w:val="left"/>
      <w:pPr>
        <w:ind w:left="600" w:hanging="600"/>
      </w:pPr>
      <w:rPr>
        <w:rFonts w:hint="default"/>
      </w:rPr>
    </w:lvl>
    <w:lvl w:ilvl="1">
      <w:start w:val="1"/>
      <w:numFmt w:val="decimal"/>
      <w:lvlText w:val="%1.%2."/>
      <w:lvlJc w:val="left"/>
      <w:pPr>
        <w:ind w:left="1451" w:hanging="600"/>
      </w:pPr>
      <w:rPr>
        <w:rFonts w:hint="default"/>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6" w15:restartNumberingAfterBreak="0">
    <w:nsid w:val="79865A09"/>
    <w:multiLevelType w:val="hybridMultilevel"/>
    <w:tmpl w:val="B29CAC46"/>
    <w:lvl w:ilvl="0" w:tplc="DE0AC846">
      <w:start w:val="1"/>
      <w:numFmt w:val="decimal"/>
      <w:lvlText w:val="3.%1."/>
      <w:lvlJc w:val="left"/>
      <w:pPr>
        <w:ind w:left="454" w:hanging="94"/>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798C3B5F"/>
    <w:multiLevelType w:val="hybridMultilevel"/>
    <w:tmpl w:val="B9E4E5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79CA0D03"/>
    <w:multiLevelType w:val="hybridMultilevel"/>
    <w:tmpl w:val="D5EEA4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79E10DCE"/>
    <w:multiLevelType w:val="hybridMultilevel"/>
    <w:tmpl w:val="A0660CC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0" w15:restartNumberingAfterBreak="0">
    <w:nsid w:val="7A1540AC"/>
    <w:multiLevelType w:val="hybridMultilevel"/>
    <w:tmpl w:val="A1B292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1" w15:restartNumberingAfterBreak="0">
    <w:nsid w:val="7B385E06"/>
    <w:multiLevelType w:val="hybridMultilevel"/>
    <w:tmpl w:val="03C619B8"/>
    <w:lvl w:ilvl="0" w:tplc="FFFFFFFF">
      <w:start w:val="1"/>
      <w:numFmt w:val="decimal"/>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12" w15:restartNumberingAfterBreak="0">
    <w:nsid w:val="7C115A44"/>
    <w:multiLevelType w:val="multilevel"/>
    <w:tmpl w:val="FEEA122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3" w15:restartNumberingAfterBreak="0">
    <w:nsid w:val="7C1F73EC"/>
    <w:multiLevelType w:val="multilevel"/>
    <w:tmpl w:val="F702A6DA"/>
    <w:name w:val="WW8Num32"/>
    <w:lvl w:ilvl="0">
      <w:start w:val="2"/>
      <w:numFmt w:val="decimal"/>
      <w:lvlText w:val="%1."/>
      <w:lvlJc w:val="left"/>
      <w:pPr>
        <w:tabs>
          <w:tab w:val="num" w:pos="284"/>
        </w:tabs>
        <w:ind w:left="284" w:hanging="284"/>
      </w:pPr>
      <w:rPr>
        <w:rFonts w:hint="default"/>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4" w15:restartNumberingAfterBreak="0">
    <w:nsid w:val="7CCB544F"/>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5" w15:restartNumberingAfterBreak="0">
    <w:nsid w:val="7CF16E93"/>
    <w:multiLevelType w:val="hybridMultilevel"/>
    <w:tmpl w:val="780001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6" w15:restartNumberingAfterBreak="0">
    <w:nsid w:val="7D0F0108"/>
    <w:multiLevelType w:val="hybridMultilevel"/>
    <w:tmpl w:val="8BF0F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7D48027B"/>
    <w:multiLevelType w:val="hybridMultilevel"/>
    <w:tmpl w:val="8DE0618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7DBE3485"/>
    <w:multiLevelType w:val="hybridMultilevel"/>
    <w:tmpl w:val="9132D7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9" w15:restartNumberingAfterBreak="0">
    <w:nsid w:val="7DE46B7F"/>
    <w:multiLevelType w:val="hybridMultilevel"/>
    <w:tmpl w:val="B23E8876"/>
    <w:lvl w:ilvl="0" w:tplc="B43C09D4">
      <w:start w:val="1"/>
      <w:numFmt w:val="lowerLetter"/>
      <w:lvlText w:val="%1)"/>
      <w:lvlJc w:val="left"/>
      <w:pPr>
        <w:ind w:left="720" w:hanging="360"/>
      </w:pPr>
      <w:rPr>
        <w:rFonts w:asciiTheme="majorHAnsi" w:eastAsia="Times" w:hAnsiTheme="majorHAnsi" w:cstheme="maj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7F106A41"/>
    <w:multiLevelType w:val="hybridMultilevel"/>
    <w:tmpl w:val="C5106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95104941">
    <w:abstractNumId w:val="183"/>
  </w:num>
  <w:num w:numId="2" w16cid:durableId="2061053923">
    <w:abstractNumId w:val="186"/>
  </w:num>
  <w:num w:numId="3" w16cid:durableId="1549875097">
    <w:abstractNumId w:val="121"/>
  </w:num>
  <w:num w:numId="4" w16cid:durableId="263005597">
    <w:abstractNumId w:val="206"/>
  </w:num>
  <w:num w:numId="5" w16cid:durableId="1762525642">
    <w:abstractNumId w:val="165"/>
  </w:num>
  <w:num w:numId="6" w16cid:durableId="1914392701">
    <w:abstractNumId w:val="197"/>
  </w:num>
  <w:num w:numId="7" w16cid:durableId="985858574">
    <w:abstractNumId w:val="4"/>
  </w:num>
  <w:num w:numId="8" w16cid:durableId="1247424653">
    <w:abstractNumId w:val="0"/>
  </w:num>
  <w:num w:numId="9" w16cid:durableId="1890724810">
    <w:abstractNumId w:val="52"/>
  </w:num>
  <w:num w:numId="10" w16cid:durableId="1707214656">
    <w:abstractNumId w:val="84"/>
  </w:num>
  <w:num w:numId="11" w16cid:durableId="1735736149">
    <w:abstractNumId w:val="58"/>
  </w:num>
  <w:num w:numId="12" w16cid:durableId="727076606">
    <w:abstractNumId w:val="145"/>
  </w:num>
  <w:num w:numId="13" w16cid:durableId="790172286">
    <w:abstractNumId w:val="22"/>
  </w:num>
  <w:num w:numId="14" w16cid:durableId="1388919352">
    <w:abstractNumId w:val="161"/>
  </w:num>
  <w:num w:numId="15" w16cid:durableId="1831288573">
    <w:abstractNumId w:val="188"/>
  </w:num>
  <w:num w:numId="16" w16cid:durableId="466123648">
    <w:abstractNumId w:val="125"/>
  </w:num>
  <w:num w:numId="17" w16cid:durableId="758059457">
    <w:abstractNumId w:val="91"/>
  </w:num>
  <w:num w:numId="18" w16cid:durableId="1258948951">
    <w:abstractNumId w:val="159"/>
  </w:num>
  <w:num w:numId="19" w16cid:durableId="414087291">
    <w:abstractNumId w:val="120"/>
  </w:num>
  <w:num w:numId="20" w16cid:durableId="1421296273">
    <w:abstractNumId w:val="202"/>
  </w:num>
  <w:num w:numId="21" w16cid:durableId="432555579">
    <w:abstractNumId w:val="166"/>
  </w:num>
  <w:num w:numId="22" w16cid:durableId="1606695273">
    <w:abstractNumId w:val="21"/>
  </w:num>
  <w:num w:numId="23" w16cid:durableId="1841575022">
    <w:abstractNumId w:val="43"/>
  </w:num>
  <w:num w:numId="24" w16cid:durableId="2063822161">
    <w:abstractNumId w:val="147"/>
  </w:num>
  <w:num w:numId="25" w16cid:durableId="2051419399">
    <w:abstractNumId w:val="65"/>
  </w:num>
  <w:num w:numId="26" w16cid:durableId="1814520788">
    <w:abstractNumId w:val="194"/>
  </w:num>
  <w:num w:numId="27" w16cid:durableId="1630355212">
    <w:abstractNumId w:val="32"/>
  </w:num>
  <w:num w:numId="28" w16cid:durableId="1085692468">
    <w:abstractNumId w:val="178"/>
  </w:num>
  <w:num w:numId="29" w16cid:durableId="219052071">
    <w:abstractNumId w:val="81"/>
  </w:num>
  <w:num w:numId="30" w16cid:durableId="1054744025">
    <w:abstractNumId w:val="167"/>
  </w:num>
  <w:num w:numId="31" w16cid:durableId="861554986">
    <w:abstractNumId w:val="174"/>
  </w:num>
  <w:num w:numId="32" w16cid:durableId="1233546537">
    <w:abstractNumId w:val="129"/>
  </w:num>
  <w:num w:numId="33" w16cid:durableId="415328285">
    <w:abstractNumId w:val="64"/>
  </w:num>
  <w:num w:numId="34" w16cid:durableId="1830441351">
    <w:abstractNumId w:val="127"/>
  </w:num>
  <w:num w:numId="35" w16cid:durableId="1931617892">
    <w:abstractNumId w:val="219"/>
  </w:num>
  <w:num w:numId="36" w16cid:durableId="1972587144">
    <w:abstractNumId w:val="8"/>
  </w:num>
  <w:num w:numId="37" w16cid:durableId="177014217">
    <w:abstractNumId w:val="11"/>
  </w:num>
  <w:num w:numId="38" w16cid:durableId="1751655897">
    <w:abstractNumId w:val="196"/>
  </w:num>
  <w:num w:numId="39" w16cid:durableId="679812687">
    <w:abstractNumId w:val="179"/>
  </w:num>
  <w:num w:numId="40" w16cid:durableId="518273298">
    <w:abstractNumId w:val="47"/>
  </w:num>
  <w:num w:numId="41" w16cid:durableId="225840690">
    <w:abstractNumId w:val="135"/>
  </w:num>
  <w:num w:numId="42" w16cid:durableId="1805657864">
    <w:abstractNumId w:val="193"/>
  </w:num>
  <w:num w:numId="43" w16cid:durableId="633023239">
    <w:abstractNumId w:val="1"/>
  </w:num>
  <w:num w:numId="44" w16cid:durableId="1759525316">
    <w:abstractNumId w:val="2"/>
  </w:num>
  <w:num w:numId="45" w16cid:durableId="1030373764">
    <w:abstractNumId w:val="102"/>
  </w:num>
  <w:num w:numId="46" w16cid:durableId="569274009">
    <w:abstractNumId w:val="155"/>
  </w:num>
  <w:num w:numId="47" w16cid:durableId="1750075167">
    <w:abstractNumId w:val="46"/>
  </w:num>
  <w:num w:numId="48" w16cid:durableId="381632816">
    <w:abstractNumId w:val="176"/>
  </w:num>
  <w:num w:numId="49" w16cid:durableId="1691252593">
    <w:abstractNumId w:val="12"/>
    <w:lvlOverride w:ilvl="0">
      <w:startOverride w:val="1"/>
    </w:lvlOverride>
  </w:num>
  <w:num w:numId="50" w16cid:durableId="1142968967">
    <w:abstractNumId w:val="169"/>
  </w:num>
  <w:num w:numId="51" w16cid:durableId="97264818">
    <w:abstractNumId w:val="74"/>
  </w:num>
  <w:num w:numId="52" w16cid:durableId="697126136">
    <w:abstractNumId w:val="57"/>
  </w:num>
  <w:num w:numId="53" w16cid:durableId="1143355776">
    <w:abstractNumId w:val="172"/>
  </w:num>
  <w:num w:numId="54" w16cid:durableId="2088653097">
    <w:abstractNumId w:val="73"/>
  </w:num>
  <w:num w:numId="55" w16cid:durableId="299311490">
    <w:abstractNumId w:val="119"/>
  </w:num>
  <w:num w:numId="56" w16cid:durableId="798914876">
    <w:abstractNumId w:val="95"/>
  </w:num>
  <w:num w:numId="57" w16cid:durableId="914510019">
    <w:abstractNumId w:val="215"/>
  </w:num>
  <w:num w:numId="58" w16cid:durableId="612059745">
    <w:abstractNumId w:val="79"/>
  </w:num>
  <w:num w:numId="59" w16cid:durableId="310788763">
    <w:abstractNumId w:val="201"/>
  </w:num>
  <w:num w:numId="60" w16cid:durableId="1537817832">
    <w:abstractNumId w:val="39"/>
  </w:num>
  <w:num w:numId="61" w16cid:durableId="713580725">
    <w:abstractNumId w:val="168"/>
  </w:num>
  <w:num w:numId="62" w16cid:durableId="932468466">
    <w:abstractNumId w:val="34"/>
  </w:num>
  <w:num w:numId="63" w16cid:durableId="546457570">
    <w:abstractNumId w:val="124"/>
  </w:num>
  <w:num w:numId="64" w16cid:durableId="1478718566">
    <w:abstractNumId w:val="33"/>
  </w:num>
  <w:num w:numId="65" w16cid:durableId="1413700472">
    <w:abstractNumId w:val="60"/>
  </w:num>
  <w:num w:numId="66" w16cid:durableId="1295480837">
    <w:abstractNumId w:val="105"/>
  </w:num>
  <w:num w:numId="67" w16cid:durableId="267666395">
    <w:abstractNumId w:val="92"/>
  </w:num>
  <w:num w:numId="68" w16cid:durableId="273295532">
    <w:abstractNumId w:val="157"/>
  </w:num>
  <w:num w:numId="69" w16cid:durableId="1658681339">
    <w:abstractNumId w:val="75"/>
  </w:num>
  <w:num w:numId="70" w16cid:durableId="1305769385">
    <w:abstractNumId w:val="150"/>
  </w:num>
  <w:num w:numId="71" w16cid:durableId="2040427039">
    <w:abstractNumId w:val="94"/>
  </w:num>
  <w:num w:numId="72" w16cid:durableId="1816682638">
    <w:abstractNumId w:val="35"/>
  </w:num>
  <w:num w:numId="73" w16cid:durableId="1975476609">
    <w:abstractNumId w:val="36"/>
  </w:num>
  <w:num w:numId="74" w16cid:durableId="1989550280">
    <w:abstractNumId w:val="144"/>
  </w:num>
  <w:num w:numId="75" w16cid:durableId="1965774062">
    <w:abstractNumId w:val="205"/>
  </w:num>
  <w:num w:numId="76" w16cid:durableId="108283627">
    <w:abstractNumId w:val="122"/>
  </w:num>
  <w:num w:numId="77" w16cid:durableId="955714357">
    <w:abstractNumId w:val="85"/>
  </w:num>
  <w:num w:numId="78" w16cid:durableId="1010258389">
    <w:abstractNumId w:val="38"/>
  </w:num>
  <w:num w:numId="79" w16cid:durableId="947661107">
    <w:abstractNumId w:val="164"/>
  </w:num>
  <w:num w:numId="80" w16cid:durableId="168716160">
    <w:abstractNumId w:val="54"/>
  </w:num>
  <w:num w:numId="81" w16cid:durableId="1748187189">
    <w:abstractNumId w:val="26"/>
  </w:num>
  <w:num w:numId="82" w16cid:durableId="2070305789">
    <w:abstractNumId w:val="114"/>
  </w:num>
  <w:num w:numId="83" w16cid:durableId="1129392553">
    <w:abstractNumId w:val="152"/>
  </w:num>
  <w:num w:numId="84" w16cid:durableId="1518612870">
    <w:abstractNumId w:val="61"/>
  </w:num>
  <w:num w:numId="85" w16cid:durableId="1397510575">
    <w:abstractNumId w:val="59"/>
  </w:num>
  <w:num w:numId="86" w16cid:durableId="1330598543">
    <w:abstractNumId w:val="212"/>
  </w:num>
  <w:num w:numId="87" w16cid:durableId="2106683794">
    <w:abstractNumId w:val="158"/>
  </w:num>
  <w:num w:numId="88" w16cid:durableId="1217088129">
    <w:abstractNumId w:val="27"/>
  </w:num>
  <w:num w:numId="89" w16cid:durableId="32924299">
    <w:abstractNumId w:val="48"/>
  </w:num>
  <w:num w:numId="90" w16cid:durableId="2014067911">
    <w:abstractNumId w:val="88"/>
  </w:num>
  <w:num w:numId="91" w16cid:durableId="505243817">
    <w:abstractNumId w:val="117"/>
  </w:num>
  <w:num w:numId="92" w16cid:durableId="71319221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357224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16627525">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02892722">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862114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93458477">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770708041">
    <w:abstractNumId w:val="18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046166">
    <w:abstractNumId w:val="8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58242532">
    <w:abstractNumId w:val="204"/>
  </w:num>
  <w:num w:numId="101" w16cid:durableId="1967198101">
    <w:abstractNumId w:val="78"/>
  </w:num>
  <w:num w:numId="102" w16cid:durableId="73673094">
    <w:abstractNumId w:val="160"/>
  </w:num>
  <w:num w:numId="103" w16cid:durableId="662926971">
    <w:abstractNumId w:val="69"/>
  </w:num>
  <w:num w:numId="104" w16cid:durableId="628780402">
    <w:abstractNumId w:val="50"/>
  </w:num>
  <w:num w:numId="105" w16cid:durableId="2135366770">
    <w:abstractNumId w:val="141"/>
  </w:num>
  <w:num w:numId="106" w16cid:durableId="2059863803">
    <w:abstractNumId w:val="67"/>
  </w:num>
  <w:num w:numId="107" w16cid:durableId="1822115831">
    <w:abstractNumId w:val="190"/>
  </w:num>
  <w:num w:numId="108" w16cid:durableId="307903882">
    <w:abstractNumId w:val="195"/>
  </w:num>
  <w:num w:numId="109" w16cid:durableId="202668741">
    <w:abstractNumId w:val="148"/>
  </w:num>
  <w:num w:numId="110" w16cid:durableId="444428567">
    <w:abstractNumId w:val="115"/>
  </w:num>
  <w:num w:numId="111" w16cid:durableId="1441071456">
    <w:abstractNumId w:val="82"/>
  </w:num>
  <w:num w:numId="112" w16cid:durableId="1660766666">
    <w:abstractNumId w:val="142"/>
  </w:num>
  <w:num w:numId="113" w16cid:durableId="105581253">
    <w:abstractNumId w:val="189"/>
  </w:num>
  <w:num w:numId="114" w16cid:durableId="1496649624">
    <w:abstractNumId w:val="216"/>
  </w:num>
  <w:num w:numId="115" w16cid:durableId="2137985561">
    <w:abstractNumId w:val="53"/>
  </w:num>
  <w:num w:numId="116" w16cid:durableId="1315918004">
    <w:abstractNumId w:val="210"/>
  </w:num>
  <w:num w:numId="117" w16cid:durableId="390932163">
    <w:abstractNumId w:val="113"/>
  </w:num>
  <w:num w:numId="118" w16cid:durableId="1828545513">
    <w:abstractNumId w:val="137"/>
  </w:num>
  <w:num w:numId="119" w16cid:durableId="1765757298">
    <w:abstractNumId w:val="42"/>
  </w:num>
  <w:num w:numId="120" w16cid:durableId="1182747149">
    <w:abstractNumId w:val="55"/>
  </w:num>
  <w:num w:numId="121" w16cid:durableId="279651774">
    <w:abstractNumId w:val="51"/>
  </w:num>
  <w:num w:numId="122" w16cid:durableId="558370745">
    <w:abstractNumId w:val="132"/>
  </w:num>
  <w:num w:numId="123" w16cid:durableId="1226066020">
    <w:abstractNumId w:val="177"/>
  </w:num>
  <w:num w:numId="124" w16cid:durableId="1739786479">
    <w:abstractNumId w:val="163"/>
  </w:num>
  <w:num w:numId="125" w16cid:durableId="93480602">
    <w:abstractNumId w:val="86"/>
  </w:num>
  <w:num w:numId="126" w16cid:durableId="529757016">
    <w:abstractNumId w:val="128"/>
  </w:num>
  <w:num w:numId="127" w16cid:durableId="192694809">
    <w:abstractNumId w:val="123"/>
  </w:num>
  <w:num w:numId="128" w16cid:durableId="2076975386">
    <w:abstractNumId w:val="200"/>
  </w:num>
  <w:num w:numId="129" w16cid:durableId="1250697642">
    <w:abstractNumId w:val="211"/>
  </w:num>
  <w:num w:numId="130" w16cid:durableId="475416769">
    <w:abstractNumId w:val="156"/>
  </w:num>
  <w:num w:numId="131" w16cid:durableId="1578133202">
    <w:abstractNumId w:val="140"/>
  </w:num>
  <w:num w:numId="132" w16cid:durableId="1408845216">
    <w:abstractNumId w:val="116"/>
  </w:num>
  <w:num w:numId="133" w16cid:durableId="843130445">
    <w:abstractNumId w:val="37"/>
  </w:num>
  <w:num w:numId="134" w16cid:durableId="1269896657">
    <w:abstractNumId w:val="175"/>
  </w:num>
  <w:num w:numId="135" w16cid:durableId="536352783">
    <w:abstractNumId w:val="191"/>
  </w:num>
  <w:num w:numId="136" w16cid:durableId="362026444">
    <w:abstractNumId w:val="40"/>
  </w:num>
  <w:num w:numId="137" w16cid:durableId="1468628314">
    <w:abstractNumId w:val="110"/>
  </w:num>
  <w:num w:numId="138" w16cid:durableId="949895383">
    <w:abstractNumId w:val="130"/>
  </w:num>
  <w:num w:numId="139" w16cid:durableId="17049760">
    <w:abstractNumId w:val="90"/>
  </w:num>
  <w:num w:numId="140" w16cid:durableId="853769256">
    <w:abstractNumId w:val="214"/>
  </w:num>
  <w:num w:numId="141" w16cid:durableId="1929728091">
    <w:abstractNumId w:val="118"/>
  </w:num>
  <w:num w:numId="142" w16cid:durableId="2142378937">
    <w:abstractNumId w:val="181"/>
  </w:num>
  <w:num w:numId="143" w16cid:durableId="522211733">
    <w:abstractNumId w:val="83"/>
  </w:num>
  <w:num w:numId="144" w16cid:durableId="1240477118">
    <w:abstractNumId w:val="108"/>
  </w:num>
  <w:num w:numId="145" w16cid:durableId="834612615">
    <w:abstractNumId w:val="111"/>
  </w:num>
  <w:num w:numId="146" w16cid:durableId="2061661367">
    <w:abstractNumId w:val="25"/>
  </w:num>
  <w:num w:numId="147" w16cid:durableId="1079443598">
    <w:abstractNumId w:val="213"/>
  </w:num>
  <w:num w:numId="148" w16cid:durableId="676225707">
    <w:abstractNumId w:val="217"/>
  </w:num>
  <w:num w:numId="149" w16cid:durableId="2058819107">
    <w:abstractNumId w:val="184"/>
  </w:num>
  <w:num w:numId="150" w16cid:durableId="1935892584">
    <w:abstractNumId w:val="112"/>
  </w:num>
  <w:num w:numId="151" w16cid:durableId="1404451269">
    <w:abstractNumId w:val="63"/>
  </w:num>
  <w:num w:numId="152" w16cid:durableId="1411730291">
    <w:abstractNumId w:val="139"/>
  </w:num>
  <w:num w:numId="153" w16cid:durableId="1600218775">
    <w:abstractNumId w:val="209"/>
  </w:num>
  <w:num w:numId="154" w16cid:durableId="1646665474">
    <w:abstractNumId w:val="149"/>
  </w:num>
  <w:num w:numId="155" w16cid:durableId="586504607">
    <w:abstractNumId w:val="208"/>
  </w:num>
  <w:num w:numId="156" w16cid:durableId="455027177">
    <w:abstractNumId w:val="80"/>
  </w:num>
  <w:num w:numId="157" w16cid:durableId="1761368202">
    <w:abstractNumId w:val="187"/>
  </w:num>
  <w:num w:numId="158" w16cid:durableId="1259219393">
    <w:abstractNumId w:val="30"/>
  </w:num>
  <w:num w:numId="159" w16cid:durableId="186646941">
    <w:abstractNumId w:val="76"/>
  </w:num>
  <w:num w:numId="160" w16cid:durableId="381752003">
    <w:abstractNumId w:val="66"/>
  </w:num>
  <w:num w:numId="161" w16cid:durableId="1861819879">
    <w:abstractNumId w:val="104"/>
  </w:num>
  <w:num w:numId="162" w16cid:durableId="1305742844">
    <w:abstractNumId w:val="134"/>
  </w:num>
  <w:num w:numId="163" w16cid:durableId="1009722200">
    <w:abstractNumId w:val="131"/>
  </w:num>
  <w:num w:numId="164" w16cid:durableId="823011990">
    <w:abstractNumId w:val="49"/>
  </w:num>
  <w:num w:numId="165" w16cid:durableId="150371416">
    <w:abstractNumId w:val="98"/>
  </w:num>
  <w:num w:numId="166" w16cid:durableId="464128642">
    <w:abstractNumId w:val="77"/>
  </w:num>
  <w:num w:numId="167" w16cid:durableId="1124690321">
    <w:abstractNumId w:val="70"/>
  </w:num>
  <w:num w:numId="168" w16cid:durableId="1686203303">
    <w:abstractNumId w:val="99"/>
  </w:num>
  <w:num w:numId="169" w16cid:durableId="718669580">
    <w:abstractNumId w:val="143"/>
  </w:num>
  <w:num w:numId="170" w16cid:durableId="1408068664">
    <w:abstractNumId w:val="180"/>
  </w:num>
  <w:num w:numId="171" w16cid:durableId="401416053">
    <w:abstractNumId w:val="62"/>
  </w:num>
  <w:num w:numId="172" w16cid:durableId="2083021257">
    <w:abstractNumId w:val="138"/>
  </w:num>
  <w:num w:numId="173" w16cid:durableId="2063015549">
    <w:abstractNumId w:val="192"/>
  </w:num>
  <w:num w:numId="174" w16cid:durableId="1831018082">
    <w:abstractNumId w:val="136"/>
  </w:num>
  <w:num w:numId="175" w16cid:durableId="112865234">
    <w:abstractNumId w:val="6"/>
  </w:num>
  <w:num w:numId="176" w16cid:durableId="2101289885">
    <w:abstractNumId w:val="18"/>
  </w:num>
  <w:num w:numId="177" w16cid:durableId="376517611">
    <w:abstractNumId w:val="19"/>
  </w:num>
  <w:num w:numId="178" w16cid:durableId="1480732977">
    <w:abstractNumId w:val="154"/>
  </w:num>
  <w:num w:numId="179" w16cid:durableId="1034380062">
    <w:abstractNumId w:val="7"/>
  </w:num>
  <w:num w:numId="180" w16cid:durableId="1313677402">
    <w:abstractNumId w:val="170"/>
  </w:num>
  <w:num w:numId="181" w16cid:durableId="332531660">
    <w:abstractNumId w:val="3"/>
  </w:num>
  <w:num w:numId="182" w16cid:durableId="492062884">
    <w:abstractNumId w:val="5"/>
  </w:num>
  <w:num w:numId="183" w16cid:durableId="203635311">
    <w:abstractNumId w:val="45"/>
  </w:num>
  <w:num w:numId="184" w16cid:durableId="1544564136">
    <w:abstractNumId w:val="182"/>
  </w:num>
  <w:num w:numId="185" w16cid:durableId="543061075">
    <w:abstractNumId w:val="218"/>
  </w:num>
  <w:num w:numId="186" w16cid:durableId="305820905">
    <w:abstractNumId w:val="162"/>
  </w:num>
  <w:num w:numId="187" w16cid:durableId="1598513333">
    <w:abstractNumId w:val="203"/>
  </w:num>
  <w:num w:numId="188" w16cid:durableId="169025856">
    <w:abstractNumId w:val="220"/>
  </w:num>
  <w:num w:numId="189" w16cid:durableId="190537638">
    <w:abstractNumId w:val="87"/>
  </w:num>
  <w:num w:numId="190" w16cid:durableId="4212694">
    <w:abstractNumId w:val="151"/>
  </w:num>
  <w:num w:numId="191" w16cid:durableId="600726015">
    <w:abstractNumId w:val="171"/>
  </w:num>
  <w:num w:numId="192" w16cid:durableId="1347749804">
    <w:abstractNumId w:val="29"/>
  </w:num>
  <w:num w:numId="193" w16cid:durableId="430056453">
    <w:abstractNumId w:val="109"/>
  </w:num>
  <w:num w:numId="194" w16cid:durableId="2037778339">
    <w:abstractNumId w:val="101"/>
  </w:num>
  <w:num w:numId="195" w16cid:durableId="1961836838">
    <w:abstractNumId w:val="198"/>
  </w:num>
  <w:num w:numId="196" w16cid:durableId="1204054343">
    <w:abstractNumId w:val="96"/>
  </w:num>
  <w:num w:numId="197" w16cid:durableId="813253626">
    <w:abstractNumId w:val="106"/>
  </w:num>
  <w:num w:numId="198" w16cid:durableId="171145761">
    <w:abstractNumId w:val="97"/>
  </w:num>
  <w:num w:numId="199" w16cid:durableId="1896961631">
    <w:abstractNumId w:val="103"/>
  </w:num>
  <w:num w:numId="200" w16cid:durableId="874536499">
    <w:abstractNumId w:val="146"/>
  </w:num>
  <w:num w:numId="201" w16cid:durableId="414672613">
    <w:abstractNumId w:val="68"/>
  </w:num>
  <w:num w:numId="202" w16cid:durableId="1617633647">
    <w:abstractNumId w:val="17"/>
  </w:num>
  <w:num w:numId="203" w16cid:durableId="1235747325">
    <w:abstractNumId w:val="15"/>
  </w:num>
  <w:num w:numId="204" w16cid:durableId="1472091649">
    <w:abstractNumId w:val="13"/>
  </w:num>
  <w:num w:numId="205" w16cid:durableId="607590230">
    <w:abstractNumId w:val="126"/>
  </w:num>
  <w:num w:numId="206" w16cid:durableId="1503468775">
    <w:abstractNumId w:val="24"/>
  </w:num>
  <w:num w:numId="207" w16cid:durableId="609750136">
    <w:abstractNumId w:val="107"/>
  </w:num>
  <w:num w:numId="208" w16cid:durableId="1361005622">
    <w:abstractNumId w:val="173"/>
  </w:num>
  <w:num w:numId="209" w16cid:durableId="1029792234">
    <w:abstractNumId w:val="12"/>
  </w:num>
  <w:num w:numId="210" w16cid:durableId="1868449891">
    <w:abstractNumId w:val="9"/>
  </w:num>
  <w:num w:numId="211" w16cid:durableId="1059591780">
    <w:abstractNumId w:val="10"/>
  </w:num>
  <w:num w:numId="212" w16cid:durableId="19163323">
    <w:abstractNumId w:val="14"/>
  </w:num>
  <w:num w:numId="213" w16cid:durableId="2108302239">
    <w:abstractNumId w:val="16"/>
  </w:num>
  <w:num w:numId="214" w16cid:durableId="864363064">
    <w:abstractNumId w:val="20"/>
  </w:num>
  <w:num w:numId="215" w16cid:durableId="1898859374">
    <w:abstractNumId w:val="44"/>
  </w:num>
  <w:num w:numId="216" w16cid:durableId="2139227430">
    <w:abstractNumId w:val="28"/>
  </w:num>
  <w:num w:numId="217" w16cid:durableId="791171362">
    <w:abstractNumId w:val="56"/>
  </w:num>
  <w:num w:numId="218" w16cid:durableId="960309901">
    <w:abstractNumId w:val="153"/>
  </w:num>
  <w:num w:numId="219" w16cid:durableId="472140724">
    <w:abstractNumId w:val="133"/>
  </w:num>
  <w:num w:numId="220" w16cid:durableId="45304390">
    <w:abstractNumId w:val="207"/>
  </w:num>
  <w:num w:numId="221" w16cid:durableId="379130991">
    <w:abstractNumId w:val="31"/>
  </w:num>
  <w:num w:numId="222" w16cid:durableId="581335247">
    <w:abstractNumId w:val="23"/>
  </w:num>
  <w:num w:numId="223" w16cid:durableId="1821849143">
    <w:abstractNumId w:val="100"/>
  </w:num>
  <w:numIdMacAtCleanup w:val="2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rzad Gminy">
    <w15:presenceInfo w15:providerId="Windows Live" w15:userId="e3de6b0d17dc16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markup="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5A0"/>
    <w:rsid w:val="00000DC9"/>
    <w:rsid w:val="00003147"/>
    <w:rsid w:val="00003A72"/>
    <w:rsid w:val="00007209"/>
    <w:rsid w:val="000110F9"/>
    <w:rsid w:val="000136FA"/>
    <w:rsid w:val="00013955"/>
    <w:rsid w:val="000237B6"/>
    <w:rsid w:val="00032A44"/>
    <w:rsid w:val="0003393E"/>
    <w:rsid w:val="000347EC"/>
    <w:rsid w:val="000373DF"/>
    <w:rsid w:val="0004032A"/>
    <w:rsid w:val="000425B9"/>
    <w:rsid w:val="00044B8A"/>
    <w:rsid w:val="000468D5"/>
    <w:rsid w:val="00054EC6"/>
    <w:rsid w:val="00061C53"/>
    <w:rsid w:val="0006779A"/>
    <w:rsid w:val="00070F47"/>
    <w:rsid w:val="00074670"/>
    <w:rsid w:val="00076E7D"/>
    <w:rsid w:val="00082419"/>
    <w:rsid w:val="00083041"/>
    <w:rsid w:val="0009087E"/>
    <w:rsid w:val="000A798A"/>
    <w:rsid w:val="000B0CBB"/>
    <w:rsid w:val="000B7DB9"/>
    <w:rsid w:val="000C4454"/>
    <w:rsid w:val="000C5E18"/>
    <w:rsid w:val="000C6F51"/>
    <w:rsid w:val="000D30EA"/>
    <w:rsid w:val="000D45BC"/>
    <w:rsid w:val="000D5720"/>
    <w:rsid w:val="000D7FAF"/>
    <w:rsid w:val="000E2372"/>
    <w:rsid w:val="000E37D8"/>
    <w:rsid w:val="000E4287"/>
    <w:rsid w:val="000E4FE1"/>
    <w:rsid w:val="000F3292"/>
    <w:rsid w:val="001070F8"/>
    <w:rsid w:val="00112479"/>
    <w:rsid w:val="001146F6"/>
    <w:rsid w:val="00116A43"/>
    <w:rsid w:val="00116C85"/>
    <w:rsid w:val="00117528"/>
    <w:rsid w:val="0012193B"/>
    <w:rsid w:val="00123D24"/>
    <w:rsid w:val="001242AB"/>
    <w:rsid w:val="00126650"/>
    <w:rsid w:val="00130742"/>
    <w:rsid w:val="00134159"/>
    <w:rsid w:val="00135401"/>
    <w:rsid w:val="00137852"/>
    <w:rsid w:val="00141C67"/>
    <w:rsid w:val="00141D0C"/>
    <w:rsid w:val="001513A2"/>
    <w:rsid w:val="00155B83"/>
    <w:rsid w:val="00156165"/>
    <w:rsid w:val="00156CF5"/>
    <w:rsid w:val="00163F22"/>
    <w:rsid w:val="001757FB"/>
    <w:rsid w:val="00182CB5"/>
    <w:rsid w:val="001859CF"/>
    <w:rsid w:val="00192DE1"/>
    <w:rsid w:val="00195A5A"/>
    <w:rsid w:val="001A20DC"/>
    <w:rsid w:val="001A6028"/>
    <w:rsid w:val="001A7861"/>
    <w:rsid w:val="001B0D5E"/>
    <w:rsid w:val="001B1180"/>
    <w:rsid w:val="001B511D"/>
    <w:rsid w:val="001C0372"/>
    <w:rsid w:val="001C6664"/>
    <w:rsid w:val="001D10A8"/>
    <w:rsid w:val="001D3C82"/>
    <w:rsid w:val="001D493A"/>
    <w:rsid w:val="001D64DA"/>
    <w:rsid w:val="001D7E3E"/>
    <w:rsid w:val="001E1D99"/>
    <w:rsid w:val="001E2575"/>
    <w:rsid w:val="001E6410"/>
    <w:rsid w:val="001F503D"/>
    <w:rsid w:val="001F5AF6"/>
    <w:rsid w:val="002015D4"/>
    <w:rsid w:val="00206882"/>
    <w:rsid w:val="002074A8"/>
    <w:rsid w:val="00210722"/>
    <w:rsid w:val="00213237"/>
    <w:rsid w:val="002135FC"/>
    <w:rsid w:val="00216743"/>
    <w:rsid w:val="00216979"/>
    <w:rsid w:val="002210B1"/>
    <w:rsid w:val="002227CB"/>
    <w:rsid w:val="0023050D"/>
    <w:rsid w:val="002323B6"/>
    <w:rsid w:val="00234499"/>
    <w:rsid w:val="00237D26"/>
    <w:rsid w:val="00243268"/>
    <w:rsid w:val="0024433E"/>
    <w:rsid w:val="0024446E"/>
    <w:rsid w:val="00245C25"/>
    <w:rsid w:val="00246A78"/>
    <w:rsid w:val="002477C2"/>
    <w:rsid w:val="00250394"/>
    <w:rsid w:val="00250D2D"/>
    <w:rsid w:val="00251629"/>
    <w:rsid w:val="002520A8"/>
    <w:rsid w:val="00252B2E"/>
    <w:rsid w:val="002550E7"/>
    <w:rsid w:val="00257ED3"/>
    <w:rsid w:val="00263BB9"/>
    <w:rsid w:val="002657FE"/>
    <w:rsid w:val="00266B4D"/>
    <w:rsid w:val="00267475"/>
    <w:rsid w:val="00274952"/>
    <w:rsid w:val="00296D87"/>
    <w:rsid w:val="002A15A0"/>
    <w:rsid w:val="002A2D1E"/>
    <w:rsid w:val="002A415A"/>
    <w:rsid w:val="002B23E1"/>
    <w:rsid w:val="002B2580"/>
    <w:rsid w:val="002B4C90"/>
    <w:rsid w:val="002B61DD"/>
    <w:rsid w:val="002B75AB"/>
    <w:rsid w:val="002D0DD6"/>
    <w:rsid w:val="002D43EE"/>
    <w:rsid w:val="002E252E"/>
    <w:rsid w:val="002E60B1"/>
    <w:rsid w:val="002F09B3"/>
    <w:rsid w:val="002F6B30"/>
    <w:rsid w:val="002F7C0F"/>
    <w:rsid w:val="00306C94"/>
    <w:rsid w:val="00312503"/>
    <w:rsid w:val="00312E87"/>
    <w:rsid w:val="00322FAA"/>
    <w:rsid w:val="00332033"/>
    <w:rsid w:val="0033378C"/>
    <w:rsid w:val="00334BB4"/>
    <w:rsid w:val="00337CEE"/>
    <w:rsid w:val="00340671"/>
    <w:rsid w:val="00342F3E"/>
    <w:rsid w:val="00343A8D"/>
    <w:rsid w:val="00344F56"/>
    <w:rsid w:val="0034665F"/>
    <w:rsid w:val="00352C1C"/>
    <w:rsid w:val="0035449E"/>
    <w:rsid w:val="00357A27"/>
    <w:rsid w:val="00367CA7"/>
    <w:rsid w:val="00367E43"/>
    <w:rsid w:val="00367E56"/>
    <w:rsid w:val="0037309F"/>
    <w:rsid w:val="003769B7"/>
    <w:rsid w:val="00380D17"/>
    <w:rsid w:val="003937F4"/>
    <w:rsid w:val="003939E8"/>
    <w:rsid w:val="003955DB"/>
    <w:rsid w:val="00397AFE"/>
    <w:rsid w:val="003A2457"/>
    <w:rsid w:val="003A62DB"/>
    <w:rsid w:val="003B66DF"/>
    <w:rsid w:val="003B6E8E"/>
    <w:rsid w:val="003B742D"/>
    <w:rsid w:val="003B7FC8"/>
    <w:rsid w:val="003C668C"/>
    <w:rsid w:val="003E4288"/>
    <w:rsid w:val="003E5DD6"/>
    <w:rsid w:val="003F1E64"/>
    <w:rsid w:val="003F329B"/>
    <w:rsid w:val="003F7F24"/>
    <w:rsid w:val="004005EC"/>
    <w:rsid w:val="004017B4"/>
    <w:rsid w:val="0040441D"/>
    <w:rsid w:val="00405D08"/>
    <w:rsid w:val="00411AE3"/>
    <w:rsid w:val="00414C48"/>
    <w:rsid w:val="0042264C"/>
    <w:rsid w:val="00430A22"/>
    <w:rsid w:val="00431329"/>
    <w:rsid w:val="00434A7A"/>
    <w:rsid w:val="00437C92"/>
    <w:rsid w:val="004400AC"/>
    <w:rsid w:val="004404D4"/>
    <w:rsid w:val="00444C44"/>
    <w:rsid w:val="00451FC9"/>
    <w:rsid w:val="00452609"/>
    <w:rsid w:val="00453261"/>
    <w:rsid w:val="0045640E"/>
    <w:rsid w:val="004654F6"/>
    <w:rsid w:val="00465FF6"/>
    <w:rsid w:val="00466537"/>
    <w:rsid w:val="00472BC5"/>
    <w:rsid w:val="00475016"/>
    <w:rsid w:val="00483CB2"/>
    <w:rsid w:val="004855C9"/>
    <w:rsid w:val="00485995"/>
    <w:rsid w:val="00486A60"/>
    <w:rsid w:val="00493DF0"/>
    <w:rsid w:val="004A1634"/>
    <w:rsid w:val="004A7816"/>
    <w:rsid w:val="004B527B"/>
    <w:rsid w:val="004B6E25"/>
    <w:rsid w:val="004C6D98"/>
    <w:rsid w:val="004D0A60"/>
    <w:rsid w:val="004D1E2B"/>
    <w:rsid w:val="004D50F6"/>
    <w:rsid w:val="004D520D"/>
    <w:rsid w:val="004D5955"/>
    <w:rsid w:val="004D6B02"/>
    <w:rsid w:val="004D704F"/>
    <w:rsid w:val="004D7945"/>
    <w:rsid w:val="004E0616"/>
    <w:rsid w:val="004E1C31"/>
    <w:rsid w:val="004E6254"/>
    <w:rsid w:val="004F2CC0"/>
    <w:rsid w:val="004F5DEC"/>
    <w:rsid w:val="00503252"/>
    <w:rsid w:val="00505A0E"/>
    <w:rsid w:val="005074EB"/>
    <w:rsid w:val="00513635"/>
    <w:rsid w:val="0051691A"/>
    <w:rsid w:val="00517C0E"/>
    <w:rsid w:val="00517C69"/>
    <w:rsid w:val="00524133"/>
    <w:rsid w:val="005257F4"/>
    <w:rsid w:val="0053423D"/>
    <w:rsid w:val="00536E79"/>
    <w:rsid w:val="00537A6B"/>
    <w:rsid w:val="00537BE0"/>
    <w:rsid w:val="00537FEF"/>
    <w:rsid w:val="00542A9E"/>
    <w:rsid w:val="00542E10"/>
    <w:rsid w:val="0054345D"/>
    <w:rsid w:val="00547352"/>
    <w:rsid w:val="00551AFB"/>
    <w:rsid w:val="0056275B"/>
    <w:rsid w:val="00562ADD"/>
    <w:rsid w:val="0056547C"/>
    <w:rsid w:val="005658B9"/>
    <w:rsid w:val="005716A8"/>
    <w:rsid w:val="00573CB6"/>
    <w:rsid w:val="00576BA0"/>
    <w:rsid w:val="00584349"/>
    <w:rsid w:val="0058726D"/>
    <w:rsid w:val="00590527"/>
    <w:rsid w:val="00590C40"/>
    <w:rsid w:val="005921E0"/>
    <w:rsid w:val="005A1A04"/>
    <w:rsid w:val="005A5CA9"/>
    <w:rsid w:val="005B118B"/>
    <w:rsid w:val="005B2B8C"/>
    <w:rsid w:val="005B7B03"/>
    <w:rsid w:val="005C2FB0"/>
    <w:rsid w:val="005C625E"/>
    <w:rsid w:val="005D0225"/>
    <w:rsid w:val="005D0BA3"/>
    <w:rsid w:val="005D1F4A"/>
    <w:rsid w:val="005F2BA1"/>
    <w:rsid w:val="005F2BC6"/>
    <w:rsid w:val="005F6631"/>
    <w:rsid w:val="005F7B23"/>
    <w:rsid w:val="00614554"/>
    <w:rsid w:val="0062319B"/>
    <w:rsid w:val="006359EB"/>
    <w:rsid w:val="00637160"/>
    <w:rsid w:val="00637252"/>
    <w:rsid w:val="00637B6D"/>
    <w:rsid w:val="006450AC"/>
    <w:rsid w:val="00645184"/>
    <w:rsid w:val="00647F72"/>
    <w:rsid w:val="0065238C"/>
    <w:rsid w:val="00652FA8"/>
    <w:rsid w:val="0065378F"/>
    <w:rsid w:val="00665697"/>
    <w:rsid w:val="00671884"/>
    <w:rsid w:val="006754D9"/>
    <w:rsid w:val="00681BF8"/>
    <w:rsid w:val="006836D1"/>
    <w:rsid w:val="006863A3"/>
    <w:rsid w:val="006867C0"/>
    <w:rsid w:val="0069284A"/>
    <w:rsid w:val="0069495E"/>
    <w:rsid w:val="006972F6"/>
    <w:rsid w:val="006A072F"/>
    <w:rsid w:val="006B29E4"/>
    <w:rsid w:val="006B5C2F"/>
    <w:rsid w:val="006B69CD"/>
    <w:rsid w:val="006C3F1D"/>
    <w:rsid w:val="006C49FC"/>
    <w:rsid w:val="006D0B36"/>
    <w:rsid w:val="006D2CD6"/>
    <w:rsid w:val="006D6246"/>
    <w:rsid w:val="006E0445"/>
    <w:rsid w:val="006E566F"/>
    <w:rsid w:val="006F3894"/>
    <w:rsid w:val="007002A3"/>
    <w:rsid w:val="0071445D"/>
    <w:rsid w:val="00714C15"/>
    <w:rsid w:val="007158CE"/>
    <w:rsid w:val="00715A8C"/>
    <w:rsid w:val="00720983"/>
    <w:rsid w:val="0072393E"/>
    <w:rsid w:val="0073181B"/>
    <w:rsid w:val="00735007"/>
    <w:rsid w:val="00760870"/>
    <w:rsid w:val="00760FEE"/>
    <w:rsid w:val="007613A2"/>
    <w:rsid w:val="007616F6"/>
    <w:rsid w:val="0076389B"/>
    <w:rsid w:val="00772639"/>
    <w:rsid w:val="00772F19"/>
    <w:rsid w:val="00773611"/>
    <w:rsid w:val="0077385D"/>
    <w:rsid w:val="0078091D"/>
    <w:rsid w:val="00781777"/>
    <w:rsid w:val="00790CEB"/>
    <w:rsid w:val="00791458"/>
    <w:rsid w:val="00792C9E"/>
    <w:rsid w:val="00792E89"/>
    <w:rsid w:val="007A0E1C"/>
    <w:rsid w:val="007B12E9"/>
    <w:rsid w:val="007B2B4F"/>
    <w:rsid w:val="007B3683"/>
    <w:rsid w:val="007B59B7"/>
    <w:rsid w:val="007B668E"/>
    <w:rsid w:val="007B6DE2"/>
    <w:rsid w:val="007B6E8F"/>
    <w:rsid w:val="007C0D06"/>
    <w:rsid w:val="007C4931"/>
    <w:rsid w:val="007D1048"/>
    <w:rsid w:val="007D4B10"/>
    <w:rsid w:val="007D5A76"/>
    <w:rsid w:val="007E0640"/>
    <w:rsid w:val="007E1FE0"/>
    <w:rsid w:val="007E210E"/>
    <w:rsid w:val="007E3AF6"/>
    <w:rsid w:val="007F2B6A"/>
    <w:rsid w:val="007F4FAF"/>
    <w:rsid w:val="007F736E"/>
    <w:rsid w:val="00800712"/>
    <w:rsid w:val="00800D1C"/>
    <w:rsid w:val="00802EC1"/>
    <w:rsid w:val="00803495"/>
    <w:rsid w:val="008133D4"/>
    <w:rsid w:val="00813DAA"/>
    <w:rsid w:val="00816AB3"/>
    <w:rsid w:val="008171BA"/>
    <w:rsid w:val="008272FE"/>
    <w:rsid w:val="00827484"/>
    <w:rsid w:val="00831841"/>
    <w:rsid w:val="00836CA0"/>
    <w:rsid w:val="0084007C"/>
    <w:rsid w:val="0084232D"/>
    <w:rsid w:val="0084612E"/>
    <w:rsid w:val="008566ED"/>
    <w:rsid w:val="0085758A"/>
    <w:rsid w:val="00861F27"/>
    <w:rsid w:val="00872078"/>
    <w:rsid w:val="00880BE0"/>
    <w:rsid w:val="00882A4F"/>
    <w:rsid w:val="00895BB2"/>
    <w:rsid w:val="00896F77"/>
    <w:rsid w:val="008A4B64"/>
    <w:rsid w:val="008A58B8"/>
    <w:rsid w:val="008B4FAF"/>
    <w:rsid w:val="008C2435"/>
    <w:rsid w:val="008C2611"/>
    <w:rsid w:val="008C31B5"/>
    <w:rsid w:val="008C53DD"/>
    <w:rsid w:val="008D46DE"/>
    <w:rsid w:val="008E0CC2"/>
    <w:rsid w:val="008E2383"/>
    <w:rsid w:val="008E24D3"/>
    <w:rsid w:val="008E5A0A"/>
    <w:rsid w:val="008E6264"/>
    <w:rsid w:val="008E633A"/>
    <w:rsid w:val="008E6646"/>
    <w:rsid w:val="008F3805"/>
    <w:rsid w:val="008F4CE5"/>
    <w:rsid w:val="008F5874"/>
    <w:rsid w:val="008F6954"/>
    <w:rsid w:val="00900FCB"/>
    <w:rsid w:val="00902E77"/>
    <w:rsid w:val="009155CD"/>
    <w:rsid w:val="009266D5"/>
    <w:rsid w:val="00926AA5"/>
    <w:rsid w:val="00926E30"/>
    <w:rsid w:val="009307BD"/>
    <w:rsid w:val="009357DA"/>
    <w:rsid w:val="00937408"/>
    <w:rsid w:val="00940374"/>
    <w:rsid w:val="0094311D"/>
    <w:rsid w:val="009444D2"/>
    <w:rsid w:val="00951AC3"/>
    <w:rsid w:val="0095286A"/>
    <w:rsid w:val="009574EF"/>
    <w:rsid w:val="00962FE7"/>
    <w:rsid w:val="00973044"/>
    <w:rsid w:val="00974F75"/>
    <w:rsid w:val="00975832"/>
    <w:rsid w:val="00980D64"/>
    <w:rsid w:val="009829E4"/>
    <w:rsid w:val="0098383A"/>
    <w:rsid w:val="00984727"/>
    <w:rsid w:val="00986C49"/>
    <w:rsid w:val="00987C10"/>
    <w:rsid w:val="00987CF6"/>
    <w:rsid w:val="00990C9A"/>
    <w:rsid w:val="0099115B"/>
    <w:rsid w:val="009942AD"/>
    <w:rsid w:val="009A63BF"/>
    <w:rsid w:val="009B0D61"/>
    <w:rsid w:val="009B243C"/>
    <w:rsid w:val="009B3D3D"/>
    <w:rsid w:val="009B4BF5"/>
    <w:rsid w:val="009B66D1"/>
    <w:rsid w:val="009B6B29"/>
    <w:rsid w:val="009B6DC2"/>
    <w:rsid w:val="009C0798"/>
    <w:rsid w:val="009C6BB8"/>
    <w:rsid w:val="009D0513"/>
    <w:rsid w:val="009D29CF"/>
    <w:rsid w:val="009D4434"/>
    <w:rsid w:val="009D50ED"/>
    <w:rsid w:val="009E0355"/>
    <w:rsid w:val="009E2356"/>
    <w:rsid w:val="009E4AAE"/>
    <w:rsid w:val="009E55E7"/>
    <w:rsid w:val="009F1DDE"/>
    <w:rsid w:val="009F35C9"/>
    <w:rsid w:val="00A00004"/>
    <w:rsid w:val="00A00198"/>
    <w:rsid w:val="00A02C40"/>
    <w:rsid w:val="00A04030"/>
    <w:rsid w:val="00A10B5D"/>
    <w:rsid w:val="00A16D73"/>
    <w:rsid w:val="00A203CB"/>
    <w:rsid w:val="00A2631F"/>
    <w:rsid w:val="00A30A13"/>
    <w:rsid w:val="00A31114"/>
    <w:rsid w:val="00A36101"/>
    <w:rsid w:val="00A443D7"/>
    <w:rsid w:val="00A464CD"/>
    <w:rsid w:val="00A47142"/>
    <w:rsid w:val="00A53FB5"/>
    <w:rsid w:val="00A55494"/>
    <w:rsid w:val="00A6037C"/>
    <w:rsid w:val="00A61719"/>
    <w:rsid w:val="00A6738D"/>
    <w:rsid w:val="00A70E9F"/>
    <w:rsid w:val="00A71446"/>
    <w:rsid w:val="00A81133"/>
    <w:rsid w:val="00A83F01"/>
    <w:rsid w:val="00A859D0"/>
    <w:rsid w:val="00A92B43"/>
    <w:rsid w:val="00A95197"/>
    <w:rsid w:val="00A9520C"/>
    <w:rsid w:val="00A977D2"/>
    <w:rsid w:val="00AA6F33"/>
    <w:rsid w:val="00AB71CA"/>
    <w:rsid w:val="00AC50CE"/>
    <w:rsid w:val="00AD0884"/>
    <w:rsid w:val="00AD0BEE"/>
    <w:rsid w:val="00AD6498"/>
    <w:rsid w:val="00AD726F"/>
    <w:rsid w:val="00AE1E60"/>
    <w:rsid w:val="00AE5420"/>
    <w:rsid w:val="00AF1D62"/>
    <w:rsid w:val="00AF326D"/>
    <w:rsid w:val="00B0371F"/>
    <w:rsid w:val="00B07144"/>
    <w:rsid w:val="00B143F6"/>
    <w:rsid w:val="00B14822"/>
    <w:rsid w:val="00B15493"/>
    <w:rsid w:val="00B15B75"/>
    <w:rsid w:val="00B205FD"/>
    <w:rsid w:val="00B2087A"/>
    <w:rsid w:val="00B21AF9"/>
    <w:rsid w:val="00B223DE"/>
    <w:rsid w:val="00B223E6"/>
    <w:rsid w:val="00B276A9"/>
    <w:rsid w:val="00B45598"/>
    <w:rsid w:val="00B46F8B"/>
    <w:rsid w:val="00B5142B"/>
    <w:rsid w:val="00B5165B"/>
    <w:rsid w:val="00B524B0"/>
    <w:rsid w:val="00B52910"/>
    <w:rsid w:val="00B610A7"/>
    <w:rsid w:val="00B61F2C"/>
    <w:rsid w:val="00B62152"/>
    <w:rsid w:val="00B631CA"/>
    <w:rsid w:val="00B63507"/>
    <w:rsid w:val="00B6568D"/>
    <w:rsid w:val="00B660B8"/>
    <w:rsid w:val="00B72149"/>
    <w:rsid w:val="00B84123"/>
    <w:rsid w:val="00B85540"/>
    <w:rsid w:val="00B90350"/>
    <w:rsid w:val="00B912BD"/>
    <w:rsid w:val="00B95F1F"/>
    <w:rsid w:val="00BA1747"/>
    <w:rsid w:val="00BA323D"/>
    <w:rsid w:val="00BA782A"/>
    <w:rsid w:val="00BB3608"/>
    <w:rsid w:val="00BB47D6"/>
    <w:rsid w:val="00BB56B2"/>
    <w:rsid w:val="00BB57C1"/>
    <w:rsid w:val="00BB5D65"/>
    <w:rsid w:val="00BB6B95"/>
    <w:rsid w:val="00BC1604"/>
    <w:rsid w:val="00BC28FF"/>
    <w:rsid w:val="00BC2921"/>
    <w:rsid w:val="00BC6B93"/>
    <w:rsid w:val="00BD137C"/>
    <w:rsid w:val="00BD260C"/>
    <w:rsid w:val="00BD2812"/>
    <w:rsid w:val="00BD5DC4"/>
    <w:rsid w:val="00BD6188"/>
    <w:rsid w:val="00BE04C0"/>
    <w:rsid w:val="00BE4444"/>
    <w:rsid w:val="00BE49AC"/>
    <w:rsid w:val="00C022FD"/>
    <w:rsid w:val="00C07367"/>
    <w:rsid w:val="00C119E2"/>
    <w:rsid w:val="00C12843"/>
    <w:rsid w:val="00C171FB"/>
    <w:rsid w:val="00C207E3"/>
    <w:rsid w:val="00C30129"/>
    <w:rsid w:val="00C3169C"/>
    <w:rsid w:val="00C326F6"/>
    <w:rsid w:val="00C37510"/>
    <w:rsid w:val="00C45E52"/>
    <w:rsid w:val="00C4633E"/>
    <w:rsid w:val="00C538B1"/>
    <w:rsid w:val="00C54104"/>
    <w:rsid w:val="00C54725"/>
    <w:rsid w:val="00C577BD"/>
    <w:rsid w:val="00C625C6"/>
    <w:rsid w:val="00C62764"/>
    <w:rsid w:val="00C64E5E"/>
    <w:rsid w:val="00C6552C"/>
    <w:rsid w:val="00C656FA"/>
    <w:rsid w:val="00C7451F"/>
    <w:rsid w:val="00C747F1"/>
    <w:rsid w:val="00C762CC"/>
    <w:rsid w:val="00C77C53"/>
    <w:rsid w:val="00C843B9"/>
    <w:rsid w:val="00C85279"/>
    <w:rsid w:val="00C860D6"/>
    <w:rsid w:val="00C93AC9"/>
    <w:rsid w:val="00C9405C"/>
    <w:rsid w:val="00CA0803"/>
    <w:rsid w:val="00CA080C"/>
    <w:rsid w:val="00CA3077"/>
    <w:rsid w:val="00CA755F"/>
    <w:rsid w:val="00CA78F8"/>
    <w:rsid w:val="00CB4163"/>
    <w:rsid w:val="00CB53A3"/>
    <w:rsid w:val="00CB57C4"/>
    <w:rsid w:val="00CC03B4"/>
    <w:rsid w:val="00CC7D6C"/>
    <w:rsid w:val="00CC7DF4"/>
    <w:rsid w:val="00CD0EDB"/>
    <w:rsid w:val="00CD6C2A"/>
    <w:rsid w:val="00CD742E"/>
    <w:rsid w:val="00CE2F68"/>
    <w:rsid w:val="00CE3D6E"/>
    <w:rsid w:val="00CF35C6"/>
    <w:rsid w:val="00CF702E"/>
    <w:rsid w:val="00D0160F"/>
    <w:rsid w:val="00D03773"/>
    <w:rsid w:val="00D059C6"/>
    <w:rsid w:val="00D14A7A"/>
    <w:rsid w:val="00D14ACD"/>
    <w:rsid w:val="00D23B3C"/>
    <w:rsid w:val="00D30851"/>
    <w:rsid w:val="00D32A18"/>
    <w:rsid w:val="00D372F4"/>
    <w:rsid w:val="00D42E29"/>
    <w:rsid w:val="00D44044"/>
    <w:rsid w:val="00D44CCA"/>
    <w:rsid w:val="00D50F0C"/>
    <w:rsid w:val="00D54917"/>
    <w:rsid w:val="00D565FB"/>
    <w:rsid w:val="00D64E98"/>
    <w:rsid w:val="00D75ECD"/>
    <w:rsid w:val="00D82A42"/>
    <w:rsid w:val="00D858B7"/>
    <w:rsid w:val="00D863FA"/>
    <w:rsid w:val="00D9314D"/>
    <w:rsid w:val="00D96674"/>
    <w:rsid w:val="00DA35D6"/>
    <w:rsid w:val="00DC1856"/>
    <w:rsid w:val="00DC32BD"/>
    <w:rsid w:val="00DC34ED"/>
    <w:rsid w:val="00DC5E1F"/>
    <w:rsid w:val="00DD0F99"/>
    <w:rsid w:val="00DD1B25"/>
    <w:rsid w:val="00DD2A14"/>
    <w:rsid w:val="00DE2FF8"/>
    <w:rsid w:val="00DE47C0"/>
    <w:rsid w:val="00DF45F7"/>
    <w:rsid w:val="00DF5995"/>
    <w:rsid w:val="00DF6BA9"/>
    <w:rsid w:val="00E00138"/>
    <w:rsid w:val="00E02787"/>
    <w:rsid w:val="00E1583A"/>
    <w:rsid w:val="00E22511"/>
    <w:rsid w:val="00E24E24"/>
    <w:rsid w:val="00E26FA7"/>
    <w:rsid w:val="00E53061"/>
    <w:rsid w:val="00E5562C"/>
    <w:rsid w:val="00E6571C"/>
    <w:rsid w:val="00E659F8"/>
    <w:rsid w:val="00E7526D"/>
    <w:rsid w:val="00E766D4"/>
    <w:rsid w:val="00E838CB"/>
    <w:rsid w:val="00E84529"/>
    <w:rsid w:val="00E84A34"/>
    <w:rsid w:val="00E84DA1"/>
    <w:rsid w:val="00E902F5"/>
    <w:rsid w:val="00E94DC2"/>
    <w:rsid w:val="00E94FB6"/>
    <w:rsid w:val="00E97013"/>
    <w:rsid w:val="00EA16A6"/>
    <w:rsid w:val="00EA42C2"/>
    <w:rsid w:val="00EA7C1C"/>
    <w:rsid w:val="00EA7F06"/>
    <w:rsid w:val="00EB50AD"/>
    <w:rsid w:val="00EC363E"/>
    <w:rsid w:val="00EC3795"/>
    <w:rsid w:val="00EC4E17"/>
    <w:rsid w:val="00EC6DCD"/>
    <w:rsid w:val="00ED0561"/>
    <w:rsid w:val="00ED06BB"/>
    <w:rsid w:val="00ED1ADE"/>
    <w:rsid w:val="00ED65C7"/>
    <w:rsid w:val="00ED7D96"/>
    <w:rsid w:val="00EE1865"/>
    <w:rsid w:val="00EE2127"/>
    <w:rsid w:val="00EE31F8"/>
    <w:rsid w:val="00EF0497"/>
    <w:rsid w:val="00EF04AD"/>
    <w:rsid w:val="00EF1159"/>
    <w:rsid w:val="00EF220A"/>
    <w:rsid w:val="00EF4487"/>
    <w:rsid w:val="00EF4E06"/>
    <w:rsid w:val="00EF52E5"/>
    <w:rsid w:val="00EF5A5D"/>
    <w:rsid w:val="00F0098D"/>
    <w:rsid w:val="00F01830"/>
    <w:rsid w:val="00F01DEB"/>
    <w:rsid w:val="00F048B4"/>
    <w:rsid w:val="00F07755"/>
    <w:rsid w:val="00F16643"/>
    <w:rsid w:val="00F22E69"/>
    <w:rsid w:val="00F2365D"/>
    <w:rsid w:val="00F261BA"/>
    <w:rsid w:val="00F320C8"/>
    <w:rsid w:val="00F35395"/>
    <w:rsid w:val="00F35AB0"/>
    <w:rsid w:val="00F366EC"/>
    <w:rsid w:val="00F46553"/>
    <w:rsid w:val="00F564A2"/>
    <w:rsid w:val="00F56BCC"/>
    <w:rsid w:val="00F56E0A"/>
    <w:rsid w:val="00F60E4E"/>
    <w:rsid w:val="00F66E98"/>
    <w:rsid w:val="00F70AAD"/>
    <w:rsid w:val="00F8061E"/>
    <w:rsid w:val="00F849C2"/>
    <w:rsid w:val="00F911E8"/>
    <w:rsid w:val="00F96034"/>
    <w:rsid w:val="00FA04DB"/>
    <w:rsid w:val="00FA22B6"/>
    <w:rsid w:val="00FA50CF"/>
    <w:rsid w:val="00FA53C8"/>
    <w:rsid w:val="00FB279F"/>
    <w:rsid w:val="00FB2D83"/>
    <w:rsid w:val="00FB630B"/>
    <w:rsid w:val="00FC14AA"/>
    <w:rsid w:val="00FC19CD"/>
    <w:rsid w:val="00FC4963"/>
    <w:rsid w:val="00FC4E48"/>
    <w:rsid w:val="00FC63F0"/>
    <w:rsid w:val="00FE3ACC"/>
    <w:rsid w:val="00FF3CA3"/>
    <w:rsid w:val="00FF4B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40E8B"/>
  <w15:docId w15:val="{CB07E8C9-EB75-4A14-A26E-80B129A7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A15A0"/>
    <w:pPr>
      <w:widowControl w:val="0"/>
      <w:suppressAutoHyphens/>
      <w:autoSpaceDN w:val="0"/>
      <w:spacing w:after="0" w:line="240" w:lineRule="auto"/>
      <w:textAlignment w:val="baseline"/>
    </w:pPr>
    <w:rPr>
      <w:rFonts w:ascii="Liberation Serif" w:hAnsi="Liberation Serif" w:cs="Arial"/>
      <w:kern w:val="3"/>
      <w:sz w:val="24"/>
      <w:szCs w:val="24"/>
      <w:lang w:eastAsia="zh-CN" w:bidi="hi-IN"/>
    </w:rPr>
  </w:style>
  <w:style w:type="paragraph" w:styleId="Nagwek1">
    <w:name w:val="heading 1"/>
    <w:basedOn w:val="Standard"/>
    <w:link w:val="Nagwek1Znak"/>
    <w:qFormat/>
    <w:rsid w:val="002A15A0"/>
    <w:pPr>
      <w:keepNext/>
      <w:ind w:left="1134"/>
      <w:outlineLvl w:val="0"/>
    </w:pPr>
    <w:rPr>
      <w:rFonts w:ascii="Times New Roman" w:eastAsia="Times New Roman" w:hAnsi="Times New Roman" w:cs="Times New Roman"/>
      <w:b/>
      <w:bCs/>
      <w:sz w:val="28"/>
      <w:szCs w:val="28"/>
    </w:rPr>
  </w:style>
  <w:style w:type="paragraph" w:styleId="Nagwek2">
    <w:name w:val="heading 2"/>
    <w:basedOn w:val="Normalny"/>
    <w:next w:val="Normalny"/>
    <w:link w:val="Nagwek2Znak"/>
    <w:uiPriority w:val="9"/>
    <w:unhideWhenUsed/>
    <w:qFormat/>
    <w:rsid w:val="0084612E"/>
    <w:pPr>
      <w:keepNext/>
      <w:keepLines/>
      <w:spacing w:before="200"/>
      <w:outlineLvl w:val="1"/>
    </w:pPr>
    <w:rPr>
      <w:rFonts w:asciiTheme="majorHAnsi" w:eastAsiaTheme="majorEastAsia" w:hAnsiTheme="majorHAnsi" w:cs="Mangal"/>
      <w:b/>
      <w:bCs/>
      <w:color w:val="5B9BD5" w:themeColor="accent1"/>
      <w:sz w:val="26"/>
      <w:szCs w:val="23"/>
    </w:rPr>
  </w:style>
  <w:style w:type="paragraph" w:styleId="Nagwek3">
    <w:name w:val="heading 3"/>
    <w:basedOn w:val="Normalny"/>
    <w:next w:val="Normalny"/>
    <w:link w:val="Nagwek3Znak"/>
    <w:uiPriority w:val="9"/>
    <w:semiHidden/>
    <w:unhideWhenUsed/>
    <w:qFormat/>
    <w:rsid w:val="007F736E"/>
    <w:pPr>
      <w:keepNext/>
      <w:keepLines/>
      <w:spacing w:before="40"/>
      <w:outlineLvl w:val="2"/>
    </w:pPr>
    <w:rPr>
      <w:rFonts w:asciiTheme="majorHAnsi" w:eastAsiaTheme="majorEastAsia" w:hAnsiTheme="majorHAnsi" w:cs="Mangal"/>
      <w:color w:val="1F4D78" w:themeColor="accent1" w:themeShade="7F"/>
      <w:szCs w:val="21"/>
    </w:rPr>
  </w:style>
  <w:style w:type="paragraph" w:styleId="Nagwek9">
    <w:name w:val="heading 9"/>
    <w:basedOn w:val="Standard"/>
    <w:next w:val="Textbody"/>
    <w:link w:val="Nagwek9Znak"/>
    <w:rsid w:val="002A15A0"/>
    <w:pPr>
      <w:keepNext/>
      <w:numPr>
        <w:ilvl w:val="8"/>
        <w:numId w:val="1"/>
      </w:numPr>
      <w:tabs>
        <w:tab w:val="left" w:pos="-5782"/>
      </w:tabs>
      <w:ind w:right="-1"/>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A15A0"/>
    <w:rPr>
      <w:rFonts w:ascii="Times New Roman" w:eastAsia="Times New Roman" w:hAnsi="Times New Roman" w:cs="Times New Roman"/>
      <w:b/>
      <w:bCs/>
      <w:kern w:val="3"/>
      <w:sz w:val="28"/>
      <w:szCs w:val="28"/>
      <w:lang w:eastAsia="zh-CN" w:bidi="hi-IN"/>
    </w:rPr>
  </w:style>
  <w:style w:type="character" w:customStyle="1" w:styleId="Nagwek9Znak">
    <w:name w:val="Nagłówek 9 Znak"/>
    <w:basedOn w:val="Domylnaczcionkaakapitu"/>
    <w:link w:val="Nagwek9"/>
    <w:rsid w:val="002A15A0"/>
    <w:rPr>
      <w:rFonts w:ascii="Liberation Serif" w:eastAsia="SimSun" w:hAnsi="Liberation Serif" w:cs="Arial"/>
      <w:b/>
      <w:bCs/>
      <w:kern w:val="3"/>
      <w:sz w:val="24"/>
      <w:szCs w:val="24"/>
      <w:lang w:eastAsia="zh-CN" w:bidi="hi-IN"/>
    </w:rPr>
  </w:style>
  <w:style w:type="paragraph" w:styleId="Stopka">
    <w:name w:val="footer"/>
    <w:basedOn w:val="Normalny"/>
    <w:link w:val="StopkaZnak"/>
    <w:unhideWhenUsed/>
    <w:rsid w:val="002A15A0"/>
    <w:pPr>
      <w:tabs>
        <w:tab w:val="center" w:pos="4536"/>
        <w:tab w:val="right" w:pos="9072"/>
      </w:tabs>
    </w:pPr>
  </w:style>
  <w:style w:type="character" w:customStyle="1" w:styleId="StopkaZnak">
    <w:name w:val="Stopka Znak"/>
    <w:basedOn w:val="Domylnaczcionkaakapitu"/>
    <w:link w:val="Stopka"/>
    <w:rsid w:val="002A15A0"/>
    <w:rPr>
      <w:rFonts w:ascii="Liberation Serif" w:eastAsia="SimSun" w:hAnsi="Liberation Serif" w:cs="Arial"/>
      <w:kern w:val="3"/>
      <w:sz w:val="24"/>
      <w:szCs w:val="24"/>
      <w:lang w:eastAsia="zh-CN" w:bidi="hi-IN"/>
    </w:rPr>
  </w:style>
  <w:style w:type="paragraph" w:customStyle="1" w:styleId="Standard">
    <w:name w:val="Standard"/>
    <w:qFormat/>
    <w:rsid w:val="002A15A0"/>
    <w:pPr>
      <w:widowControl w:val="0"/>
      <w:suppressAutoHyphens/>
      <w:autoSpaceDN w:val="0"/>
      <w:spacing w:after="0" w:line="240" w:lineRule="auto"/>
      <w:textAlignment w:val="baseline"/>
    </w:pPr>
    <w:rPr>
      <w:rFonts w:ascii="Liberation Serif" w:hAnsi="Liberation Serif" w:cs="Arial"/>
      <w:kern w:val="3"/>
      <w:sz w:val="24"/>
      <w:szCs w:val="24"/>
      <w:lang w:eastAsia="zh-CN" w:bidi="hi-IN"/>
    </w:rPr>
  </w:style>
  <w:style w:type="paragraph" w:styleId="Tekstpodstawowy">
    <w:name w:val="Body Text"/>
    <w:basedOn w:val="Normalny"/>
    <w:link w:val="TekstpodstawowyZnak"/>
    <w:uiPriority w:val="99"/>
    <w:unhideWhenUsed/>
    <w:rsid w:val="002A15A0"/>
    <w:pPr>
      <w:spacing w:after="120"/>
    </w:pPr>
    <w:rPr>
      <w:rFonts w:cs="Mangal"/>
      <w:szCs w:val="21"/>
    </w:rPr>
  </w:style>
  <w:style w:type="character" w:customStyle="1" w:styleId="TekstpodstawowyZnak">
    <w:name w:val="Tekst podstawowy Znak"/>
    <w:basedOn w:val="Domylnaczcionkaakapitu"/>
    <w:link w:val="Tekstpodstawowy"/>
    <w:uiPriority w:val="99"/>
    <w:rsid w:val="002A15A0"/>
    <w:rPr>
      <w:rFonts w:ascii="Liberation Serif" w:eastAsia="SimSun" w:hAnsi="Liberation Serif" w:cs="Mangal"/>
      <w:kern w:val="3"/>
      <w:sz w:val="24"/>
      <w:szCs w:val="21"/>
      <w:lang w:eastAsia="zh-CN" w:bidi="hi-IN"/>
    </w:rPr>
  </w:style>
  <w:style w:type="paragraph" w:styleId="Akapitzlist">
    <w:name w:val="List Paragraph"/>
    <w:aliases w:val="wypunktowanie,lp1,Preambułb3a,CP-UC,CP-Punkty,Bullet List,List - bullets,Equipment,Bullet 1,List Paragraph Char Char,b1,Figure_name,Numbered Indented Text,List Paragraph11,Ref,Use Case List Paragraph Char,List_TIS,L1,Numerowanie,Signature"/>
    <w:basedOn w:val="Normalny"/>
    <w:link w:val="AkapitzlistZnak"/>
    <w:uiPriority w:val="34"/>
    <w:qFormat/>
    <w:rsid w:val="002A15A0"/>
    <w:pPr>
      <w:ind w:left="720"/>
      <w:contextualSpacing/>
    </w:pPr>
    <w:rPr>
      <w:rFonts w:cs="Mangal"/>
      <w:szCs w:val="21"/>
    </w:rPr>
  </w:style>
  <w:style w:type="paragraph" w:styleId="Tekstpodstawowy2">
    <w:name w:val="Body Text 2"/>
    <w:basedOn w:val="Normalny"/>
    <w:link w:val="Tekstpodstawowy2Znak"/>
    <w:unhideWhenUsed/>
    <w:rsid w:val="002A15A0"/>
    <w:pPr>
      <w:spacing w:after="120" w:line="480" w:lineRule="auto"/>
    </w:pPr>
    <w:rPr>
      <w:rFonts w:cs="Mangal"/>
      <w:szCs w:val="21"/>
    </w:rPr>
  </w:style>
  <w:style w:type="character" w:customStyle="1" w:styleId="Tekstpodstawowy2Znak">
    <w:name w:val="Tekst podstawowy 2 Znak"/>
    <w:basedOn w:val="Domylnaczcionkaakapitu"/>
    <w:link w:val="Tekstpodstawowy2"/>
    <w:rsid w:val="002A15A0"/>
    <w:rPr>
      <w:rFonts w:ascii="Liberation Serif" w:eastAsia="SimSun" w:hAnsi="Liberation Serif" w:cs="Mangal"/>
      <w:kern w:val="3"/>
      <w:sz w:val="24"/>
      <w:szCs w:val="21"/>
      <w:lang w:eastAsia="zh-CN" w:bidi="hi-IN"/>
    </w:rPr>
  </w:style>
  <w:style w:type="paragraph" w:styleId="Tekstpodstawowywcity">
    <w:name w:val="Body Text Indent"/>
    <w:basedOn w:val="Normalny"/>
    <w:link w:val="TekstpodstawowywcityZnak"/>
    <w:unhideWhenUsed/>
    <w:rsid w:val="002A15A0"/>
    <w:pPr>
      <w:spacing w:after="120"/>
      <w:ind w:left="283"/>
    </w:pPr>
    <w:rPr>
      <w:rFonts w:cs="Mangal"/>
      <w:szCs w:val="21"/>
    </w:rPr>
  </w:style>
  <w:style w:type="character" w:customStyle="1" w:styleId="TekstpodstawowywcityZnak">
    <w:name w:val="Tekst podstawowy wcięty Znak"/>
    <w:basedOn w:val="Domylnaczcionkaakapitu"/>
    <w:link w:val="Tekstpodstawowywcity"/>
    <w:rsid w:val="002A15A0"/>
    <w:rPr>
      <w:rFonts w:ascii="Liberation Serif" w:eastAsia="SimSun" w:hAnsi="Liberation Serif" w:cs="Mangal"/>
      <w:kern w:val="3"/>
      <w:sz w:val="24"/>
      <w:szCs w:val="21"/>
      <w:lang w:eastAsia="zh-CN" w:bidi="hi-IN"/>
    </w:rPr>
  </w:style>
  <w:style w:type="numbering" w:customStyle="1" w:styleId="WWOutlineListStyle9">
    <w:name w:val="WW_OutlineListStyle_9"/>
    <w:basedOn w:val="Bezlisty"/>
    <w:rsid w:val="002A15A0"/>
    <w:pPr>
      <w:numPr>
        <w:numId w:val="1"/>
      </w:numPr>
    </w:pPr>
  </w:style>
  <w:style w:type="paragraph" w:customStyle="1" w:styleId="Textbody">
    <w:name w:val="Text body"/>
    <w:basedOn w:val="Standard"/>
    <w:rsid w:val="002A15A0"/>
    <w:pPr>
      <w:spacing w:after="140" w:line="288" w:lineRule="auto"/>
    </w:pPr>
  </w:style>
  <w:style w:type="paragraph" w:customStyle="1" w:styleId="Tekstpodstawowy21">
    <w:name w:val="Tekst podstawowy 21"/>
    <w:basedOn w:val="Standard"/>
    <w:rsid w:val="002A15A0"/>
    <w:pPr>
      <w:spacing w:after="120" w:line="480" w:lineRule="auto"/>
    </w:pPr>
    <w:rPr>
      <w:rFonts w:ascii="Times New Roman" w:eastAsia="Times New Roman" w:hAnsi="Times New Roman" w:cs="Times New Roman"/>
      <w:lang w:eastAsia="ar-SA"/>
    </w:rPr>
  </w:style>
  <w:style w:type="paragraph" w:customStyle="1" w:styleId="Tekstpodstawowy23">
    <w:name w:val="Tekst podstawowy 23"/>
    <w:basedOn w:val="Standard"/>
    <w:rsid w:val="002A15A0"/>
    <w:pPr>
      <w:spacing w:after="120" w:line="480" w:lineRule="auto"/>
    </w:pPr>
    <w:rPr>
      <w:rFonts w:ascii="Times New Roman" w:eastAsia="Times New Roman" w:hAnsi="Times New Roman" w:cs="Times New Roman"/>
    </w:rPr>
  </w:style>
  <w:style w:type="paragraph" w:customStyle="1" w:styleId="Nagwek20">
    <w:name w:val="Nagłówek2"/>
    <w:basedOn w:val="Standard"/>
    <w:next w:val="Podtytu"/>
    <w:rsid w:val="002A15A0"/>
    <w:pPr>
      <w:overflowPunct w:val="0"/>
      <w:jc w:val="center"/>
    </w:pPr>
    <w:rPr>
      <w:rFonts w:ascii="Arial" w:eastAsia="Arial" w:hAnsi="Arial"/>
      <w:b/>
      <w:bCs/>
      <w:sz w:val="28"/>
      <w:szCs w:val="28"/>
    </w:rPr>
  </w:style>
  <w:style w:type="character" w:customStyle="1" w:styleId="Internetlink">
    <w:name w:val="Internet link"/>
    <w:rsid w:val="002A15A0"/>
    <w:rPr>
      <w:color w:val="000080"/>
      <w:u w:val="single"/>
    </w:rPr>
  </w:style>
  <w:style w:type="paragraph" w:customStyle="1" w:styleId="Tekstpodstawowy22">
    <w:name w:val="Tekst podstawowy 22"/>
    <w:basedOn w:val="Normalny"/>
    <w:rsid w:val="002A15A0"/>
    <w:pPr>
      <w:widowControl/>
      <w:spacing w:after="120" w:line="480" w:lineRule="auto"/>
      <w:textAlignment w:val="auto"/>
    </w:pPr>
    <w:rPr>
      <w:rFonts w:ascii="Times New Roman" w:eastAsia="Times New Roman" w:hAnsi="Times New Roman" w:cs="Times New Roman"/>
      <w:color w:val="00000A"/>
      <w:kern w:val="0"/>
      <w:lang w:bidi="ar-SA"/>
    </w:rPr>
  </w:style>
  <w:style w:type="numbering" w:customStyle="1" w:styleId="WWNum2">
    <w:name w:val="WWNum2"/>
    <w:basedOn w:val="Bezlisty"/>
    <w:rsid w:val="002A15A0"/>
    <w:pPr>
      <w:numPr>
        <w:numId w:val="2"/>
      </w:numPr>
    </w:pPr>
  </w:style>
  <w:style w:type="character" w:styleId="Hipercze">
    <w:name w:val="Hyperlink"/>
    <w:uiPriority w:val="99"/>
    <w:unhideWhenUsed/>
    <w:rsid w:val="002A15A0"/>
    <w:rPr>
      <w:color w:val="0563C1"/>
      <w:u w:val="single"/>
    </w:rPr>
  </w:style>
  <w:style w:type="paragraph" w:customStyle="1" w:styleId="Akapitzlist1">
    <w:name w:val="Akapit z listą1"/>
    <w:basedOn w:val="Normalny"/>
    <w:rsid w:val="002A15A0"/>
    <w:pPr>
      <w:autoSpaceDN/>
      <w:ind w:left="720"/>
      <w:textAlignment w:val="auto"/>
    </w:pPr>
    <w:rPr>
      <w:rFonts w:ascii="Times New Roman" w:hAnsi="Times New Roman" w:cs="Lucida Sans"/>
      <w:kern w:val="1"/>
      <w:lang w:eastAsia="hi-IN"/>
    </w:rPr>
  </w:style>
  <w:style w:type="paragraph" w:customStyle="1" w:styleId="western">
    <w:name w:val="western"/>
    <w:basedOn w:val="Normalny"/>
    <w:qFormat/>
    <w:rsid w:val="002A15A0"/>
    <w:pPr>
      <w:autoSpaceDN/>
      <w:spacing w:before="100" w:after="119" w:line="100" w:lineRule="atLeast"/>
      <w:textAlignment w:val="auto"/>
    </w:pPr>
    <w:rPr>
      <w:rFonts w:ascii="Times New Roman" w:hAnsi="Times New Roman" w:cs="Times New Roman"/>
      <w:color w:val="000000"/>
      <w:kern w:val="1"/>
      <w:sz w:val="16"/>
      <w:szCs w:val="16"/>
      <w:u w:val="single"/>
      <w:lang w:eastAsia="hi-IN"/>
    </w:rPr>
  </w:style>
  <w:style w:type="paragraph" w:customStyle="1" w:styleId="NormalnyWeb1">
    <w:name w:val="Normalny (Web)1"/>
    <w:basedOn w:val="Normalny"/>
    <w:rsid w:val="002A15A0"/>
    <w:pPr>
      <w:autoSpaceDN/>
      <w:spacing w:before="100" w:after="119" w:line="100" w:lineRule="atLeast"/>
      <w:textAlignment w:val="auto"/>
    </w:pPr>
    <w:rPr>
      <w:rFonts w:ascii="Times New Roman" w:hAnsi="Times New Roman" w:cs="Times New Roman"/>
      <w:color w:val="000000"/>
      <w:kern w:val="1"/>
      <w:u w:val="single"/>
      <w:lang w:eastAsia="hi-IN"/>
    </w:rPr>
  </w:style>
  <w:style w:type="paragraph" w:styleId="Bezodstpw">
    <w:name w:val="No Spacing"/>
    <w:link w:val="BezodstpwZnak"/>
    <w:uiPriority w:val="99"/>
    <w:qFormat/>
    <w:rsid w:val="002A15A0"/>
    <w:pPr>
      <w:widowControl w:val="0"/>
      <w:suppressAutoHyphens/>
      <w:autoSpaceDN w:val="0"/>
      <w:spacing w:after="0" w:line="240" w:lineRule="auto"/>
      <w:textAlignment w:val="baseline"/>
    </w:pPr>
    <w:rPr>
      <w:rFonts w:ascii="Liberation Serif" w:hAnsi="Liberation Serif" w:cs="Mangal"/>
      <w:kern w:val="3"/>
      <w:sz w:val="24"/>
      <w:szCs w:val="21"/>
      <w:lang w:eastAsia="zh-CN" w:bidi="hi-IN"/>
    </w:rPr>
  </w:style>
  <w:style w:type="paragraph" w:styleId="Podtytu">
    <w:name w:val="Subtitle"/>
    <w:basedOn w:val="Normalny"/>
    <w:next w:val="Normalny"/>
    <w:link w:val="PodtytuZnak"/>
    <w:uiPriority w:val="11"/>
    <w:qFormat/>
    <w:rsid w:val="002A15A0"/>
    <w:pPr>
      <w:numPr>
        <w:ilvl w:val="1"/>
      </w:numPr>
      <w:spacing w:after="160"/>
    </w:pPr>
    <w:rPr>
      <w:rFonts w:ascii="Calibri" w:eastAsia="Times New Roman" w:hAnsi="Calibri" w:cs="Mangal"/>
      <w:color w:val="5A5A5A"/>
      <w:spacing w:val="15"/>
      <w:sz w:val="22"/>
      <w:szCs w:val="20"/>
    </w:rPr>
  </w:style>
  <w:style w:type="character" w:customStyle="1" w:styleId="PodtytuZnak">
    <w:name w:val="Podtytuł Znak"/>
    <w:basedOn w:val="Domylnaczcionkaakapitu"/>
    <w:link w:val="Podtytu"/>
    <w:uiPriority w:val="11"/>
    <w:rsid w:val="002A15A0"/>
    <w:rPr>
      <w:rFonts w:ascii="Calibri" w:eastAsia="Times New Roman" w:hAnsi="Calibri" w:cs="Mangal"/>
      <w:color w:val="5A5A5A"/>
      <w:spacing w:val="15"/>
      <w:kern w:val="3"/>
      <w:szCs w:val="20"/>
      <w:lang w:eastAsia="zh-CN" w:bidi="hi-IN"/>
    </w:rPr>
  </w:style>
  <w:style w:type="paragraph" w:styleId="Nagwek">
    <w:name w:val="header"/>
    <w:basedOn w:val="Normalny"/>
    <w:link w:val="NagwekZnak"/>
    <w:uiPriority w:val="99"/>
    <w:unhideWhenUsed/>
    <w:rsid w:val="002A15A0"/>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2A15A0"/>
    <w:rPr>
      <w:rFonts w:ascii="Liberation Serif" w:eastAsia="SimSun" w:hAnsi="Liberation Serif" w:cs="Mangal"/>
      <w:kern w:val="3"/>
      <w:sz w:val="24"/>
      <w:szCs w:val="21"/>
      <w:lang w:eastAsia="zh-CN" w:bidi="hi-IN"/>
    </w:rPr>
  </w:style>
  <w:style w:type="character" w:customStyle="1" w:styleId="Nierozpoznanawzmianka1">
    <w:name w:val="Nierozpoznana wzmianka1"/>
    <w:uiPriority w:val="99"/>
    <w:semiHidden/>
    <w:unhideWhenUsed/>
    <w:rsid w:val="002A15A0"/>
    <w:rPr>
      <w:color w:val="605E5C"/>
      <w:shd w:val="clear" w:color="auto" w:fill="E1DFDD"/>
    </w:rPr>
  </w:style>
  <w:style w:type="character" w:customStyle="1" w:styleId="Domylnaczcionkaakapitu1">
    <w:name w:val="Domyślna czcionka akapitu1"/>
    <w:rsid w:val="002A15A0"/>
  </w:style>
  <w:style w:type="paragraph" w:customStyle="1" w:styleId="Normalny1">
    <w:name w:val="Normalny1"/>
    <w:rsid w:val="002A15A0"/>
    <w:pPr>
      <w:widowControl w:val="0"/>
      <w:suppressAutoHyphens/>
      <w:spacing w:after="0" w:line="100" w:lineRule="atLeast"/>
    </w:pPr>
    <w:rPr>
      <w:rFonts w:ascii="Times New Roman" w:eastAsia="Calibri" w:hAnsi="Times New Roman" w:cs="Times New Roman"/>
      <w:kern w:val="1"/>
      <w:sz w:val="24"/>
      <w:szCs w:val="24"/>
      <w:lang w:eastAsia="hi-IN" w:bidi="hi-IN"/>
    </w:rPr>
  </w:style>
  <w:style w:type="table" w:styleId="Tabela-Siatka">
    <w:name w:val="Table Grid"/>
    <w:basedOn w:val="Standardowy"/>
    <w:uiPriority w:val="39"/>
    <w:rsid w:val="002A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A15A0"/>
    <w:pPr>
      <w:widowControl/>
      <w:suppressAutoHyphens w:val="0"/>
      <w:autoSpaceDN/>
      <w:textAlignment w:val="auto"/>
    </w:pPr>
    <w:rPr>
      <w:rFonts w:ascii="Times New Roman" w:eastAsiaTheme="minorHAnsi" w:hAnsi="Times New Roman" w:cs="Times New Roman"/>
      <w:kern w:val="0"/>
      <w:lang w:eastAsia="pl-PL" w:bidi="ar-SA"/>
    </w:rPr>
  </w:style>
  <w:style w:type="paragraph" w:styleId="Tekstpodstawowywcity2">
    <w:name w:val="Body Text Indent 2"/>
    <w:basedOn w:val="Normalny"/>
    <w:link w:val="Tekstpodstawowywcity2Znak"/>
    <w:uiPriority w:val="99"/>
    <w:semiHidden/>
    <w:unhideWhenUsed/>
    <w:rsid w:val="00367E56"/>
    <w:pPr>
      <w:spacing w:after="120" w:line="480" w:lineRule="auto"/>
      <w:ind w:left="283"/>
    </w:pPr>
    <w:rPr>
      <w:rFonts w:cs="Mangal"/>
      <w:szCs w:val="21"/>
    </w:rPr>
  </w:style>
  <w:style w:type="character" w:customStyle="1" w:styleId="Tekstpodstawowywcity2Znak">
    <w:name w:val="Tekst podstawowy wcięty 2 Znak"/>
    <w:basedOn w:val="Domylnaczcionkaakapitu"/>
    <w:link w:val="Tekstpodstawowywcity2"/>
    <w:uiPriority w:val="99"/>
    <w:semiHidden/>
    <w:rsid w:val="00367E56"/>
    <w:rPr>
      <w:rFonts w:ascii="Liberation Serif" w:eastAsia="SimSun" w:hAnsi="Liberation Serif" w:cs="Mangal"/>
      <w:kern w:val="3"/>
      <w:sz w:val="24"/>
      <w:szCs w:val="21"/>
      <w:lang w:eastAsia="zh-CN" w:bidi="hi-IN"/>
    </w:rPr>
  </w:style>
  <w:style w:type="character" w:customStyle="1" w:styleId="Hipercze1">
    <w:name w:val="Hiperłącze1"/>
    <w:rsid w:val="00367E56"/>
    <w:rPr>
      <w:color w:val="0563C1"/>
      <w:u w:val="single"/>
    </w:rPr>
  </w:style>
  <w:style w:type="paragraph" w:customStyle="1" w:styleId="Tekstpodstawowy1">
    <w:name w:val="Tekst podstawowy1"/>
    <w:basedOn w:val="Normalny1"/>
    <w:rsid w:val="00367E56"/>
    <w:pPr>
      <w:spacing w:after="120"/>
      <w:textAlignment w:val="baseline"/>
    </w:pPr>
    <w:rPr>
      <w:rFonts w:ascii="Liberation Serif" w:eastAsia="SimSun" w:hAnsi="Liberation Serif" w:cs="Mangal"/>
      <w:szCs w:val="21"/>
    </w:rPr>
  </w:style>
  <w:style w:type="paragraph" w:customStyle="1" w:styleId="Akapitzlist2">
    <w:name w:val="Akapit z listą2"/>
    <w:basedOn w:val="Normalny"/>
    <w:rsid w:val="00367E56"/>
    <w:pPr>
      <w:widowControl/>
      <w:autoSpaceDN/>
      <w:spacing w:after="200" w:line="276" w:lineRule="auto"/>
      <w:ind w:left="720"/>
      <w:textAlignment w:val="auto"/>
    </w:pPr>
    <w:rPr>
      <w:rFonts w:ascii="Calibri" w:hAnsi="Calibri" w:cs="Calibri"/>
      <w:kern w:val="1"/>
      <w:sz w:val="22"/>
      <w:szCs w:val="22"/>
      <w:lang w:eastAsia="ar-SA" w:bidi="ar-SA"/>
    </w:rPr>
  </w:style>
  <w:style w:type="character" w:customStyle="1" w:styleId="Nagwek2Znak">
    <w:name w:val="Nagłówek 2 Znak"/>
    <w:basedOn w:val="Domylnaczcionkaakapitu"/>
    <w:link w:val="Nagwek2"/>
    <w:uiPriority w:val="9"/>
    <w:rsid w:val="0084612E"/>
    <w:rPr>
      <w:rFonts w:asciiTheme="majorHAnsi" w:eastAsiaTheme="majorEastAsia" w:hAnsiTheme="majorHAnsi" w:cs="Mangal"/>
      <w:b/>
      <w:bCs/>
      <w:color w:val="5B9BD5" w:themeColor="accent1"/>
      <w:kern w:val="3"/>
      <w:sz w:val="26"/>
      <w:szCs w:val="23"/>
      <w:lang w:eastAsia="zh-CN" w:bidi="hi-IN"/>
    </w:rPr>
  </w:style>
  <w:style w:type="paragraph" w:customStyle="1" w:styleId="WW-Tekstpodstawowy2">
    <w:name w:val="WW-Tekst podstawowy 2"/>
    <w:basedOn w:val="Standard"/>
    <w:rsid w:val="0084612E"/>
    <w:pPr>
      <w:spacing w:after="120" w:line="480" w:lineRule="auto"/>
    </w:pPr>
    <w:rPr>
      <w:rFonts w:eastAsia="Times New Roman" w:cs="Tahoma"/>
    </w:rPr>
  </w:style>
  <w:style w:type="character" w:customStyle="1" w:styleId="AkapitzlistZnak">
    <w:name w:val="Akapit z listą Znak"/>
    <w:aliases w:val="wypunktowanie Znak,lp1 Znak,Preambułb3a Znak,CP-UC Znak,CP-Punkty Znak,Bullet List Znak,List - bullets Znak,Equipment Znak,Bullet 1 Znak,List Paragraph Char Char Znak,b1 Znak,Figure_name Znak,Numbered Indented Text Znak,Ref Znak"/>
    <w:link w:val="Akapitzlist"/>
    <w:uiPriority w:val="34"/>
    <w:qFormat/>
    <w:locked/>
    <w:rsid w:val="0084612E"/>
    <w:rPr>
      <w:rFonts w:ascii="Liberation Serif" w:eastAsia="SimSun" w:hAnsi="Liberation Serif" w:cs="Mangal"/>
      <w:kern w:val="3"/>
      <w:sz w:val="24"/>
      <w:szCs w:val="21"/>
      <w:lang w:eastAsia="zh-CN" w:bidi="hi-IN"/>
    </w:rPr>
  </w:style>
  <w:style w:type="character" w:styleId="Pogrubienie">
    <w:name w:val="Strong"/>
    <w:basedOn w:val="Domylnaczcionkaakapitu"/>
    <w:uiPriority w:val="22"/>
    <w:qFormat/>
    <w:rsid w:val="00980D64"/>
    <w:rPr>
      <w:b/>
      <w:bCs/>
    </w:rPr>
  </w:style>
  <w:style w:type="paragraph" w:customStyle="1" w:styleId="Zawartotabeli">
    <w:name w:val="Zawartość tabeli"/>
    <w:basedOn w:val="Normalny"/>
    <w:qFormat/>
    <w:rsid w:val="003E5DD6"/>
    <w:pPr>
      <w:suppressLineNumbers/>
      <w:suppressAutoHyphens w:val="0"/>
      <w:autoSpaceDN/>
      <w:textAlignment w:val="auto"/>
    </w:pPr>
    <w:rPr>
      <w:rFonts w:ascii="Times New Roman" w:eastAsia="Andale Sans UI" w:hAnsi="Times New Roman" w:cs="Tahoma"/>
      <w:color w:val="00000A"/>
      <w:kern w:val="0"/>
      <w:lang w:eastAsia="pl-PL" w:bidi="pl-PL"/>
    </w:rPr>
  </w:style>
  <w:style w:type="character" w:styleId="Nierozpoznanawzmianka">
    <w:name w:val="Unresolved Mention"/>
    <w:basedOn w:val="Domylnaczcionkaakapitu"/>
    <w:uiPriority w:val="99"/>
    <w:semiHidden/>
    <w:unhideWhenUsed/>
    <w:rsid w:val="00551AFB"/>
    <w:rPr>
      <w:color w:val="605E5C"/>
      <w:shd w:val="clear" w:color="auto" w:fill="E1DFDD"/>
    </w:rPr>
  </w:style>
  <w:style w:type="paragraph" w:styleId="Tekstprzypisudolnego">
    <w:name w:val="footnote text"/>
    <w:basedOn w:val="Normalny"/>
    <w:link w:val="TekstprzypisudolnegoZnak"/>
    <w:uiPriority w:val="99"/>
    <w:semiHidden/>
    <w:unhideWhenUsed/>
    <w:rsid w:val="00902E77"/>
    <w:pPr>
      <w:widowControl/>
      <w:suppressAutoHyphens w:val="0"/>
      <w:autoSpaceDN/>
      <w:textAlignment w:val="auto"/>
    </w:pPr>
    <w:rPr>
      <w:rFonts w:ascii="Calibri" w:eastAsia="Times New Roman" w:hAnsi="Calibri" w:cs="Calibri"/>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902E77"/>
    <w:rPr>
      <w:rFonts w:ascii="Calibri" w:eastAsia="Times New Roman" w:hAnsi="Calibri" w:cs="Calibri"/>
      <w:sz w:val="20"/>
      <w:szCs w:val="20"/>
    </w:rPr>
  </w:style>
  <w:style w:type="character" w:styleId="Odwoanieprzypisudolnego">
    <w:name w:val="footnote reference"/>
    <w:basedOn w:val="Domylnaczcionkaakapitu"/>
    <w:unhideWhenUsed/>
    <w:rsid w:val="00902E77"/>
    <w:rPr>
      <w:vertAlign w:val="superscript"/>
    </w:rPr>
  </w:style>
  <w:style w:type="paragraph" w:styleId="Tekstkomentarza">
    <w:name w:val="annotation text"/>
    <w:basedOn w:val="Normalny"/>
    <w:link w:val="TekstkomentarzaZnak"/>
    <w:uiPriority w:val="99"/>
    <w:rsid w:val="00CA0803"/>
    <w:pPr>
      <w:widowControl/>
      <w:suppressAutoHyphens w:val="0"/>
      <w:autoSpaceDN/>
      <w:spacing w:after="160" w:line="259" w:lineRule="auto"/>
      <w:textAlignment w:val="auto"/>
    </w:pPr>
    <w:rPr>
      <w:rFonts w:ascii="Calibri" w:eastAsia="Times New Roman" w:hAnsi="Calibri" w:cs="Calibri"/>
      <w:kern w:val="0"/>
      <w:sz w:val="20"/>
      <w:szCs w:val="20"/>
      <w:lang w:eastAsia="en-US" w:bidi="ar-SA"/>
    </w:rPr>
  </w:style>
  <w:style w:type="character" w:customStyle="1" w:styleId="TekstkomentarzaZnak">
    <w:name w:val="Tekst komentarza Znak"/>
    <w:basedOn w:val="Domylnaczcionkaakapitu"/>
    <w:link w:val="Tekstkomentarza"/>
    <w:uiPriority w:val="99"/>
    <w:rsid w:val="00CA0803"/>
    <w:rPr>
      <w:rFonts w:ascii="Calibri" w:eastAsia="Times New Roman" w:hAnsi="Calibri" w:cs="Calibri"/>
      <w:sz w:val="20"/>
      <w:szCs w:val="20"/>
    </w:rPr>
  </w:style>
  <w:style w:type="paragraph" w:customStyle="1" w:styleId="gwp5a87874dmsonormal">
    <w:name w:val="gwp5a87874d_msonormal"/>
    <w:basedOn w:val="Normalny"/>
    <w:rsid w:val="00CA0803"/>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gwp5a87874dsize">
    <w:name w:val="gwp5a87874d_size"/>
    <w:basedOn w:val="Domylnaczcionkaakapitu"/>
    <w:rsid w:val="00CA0803"/>
  </w:style>
  <w:style w:type="character" w:customStyle="1" w:styleId="tekstdokbold">
    <w:name w:val="tekst dok. bold"/>
    <w:rsid w:val="007E1FE0"/>
    <w:rPr>
      <w:b/>
      <w:bCs/>
    </w:rPr>
  </w:style>
  <w:style w:type="paragraph" w:customStyle="1" w:styleId="ARTartustawynprozporzdzenia">
    <w:name w:val="ART(§) – art. ustawy (§ np. rozporządzenia)"/>
    <w:uiPriority w:val="11"/>
    <w:qFormat/>
    <w:rsid w:val="00EA42C2"/>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PKTpunkt">
    <w:name w:val="PKT – punkt"/>
    <w:uiPriority w:val="13"/>
    <w:qFormat/>
    <w:rsid w:val="00EA42C2"/>
    <w:pPr>
      <w:spacing w:after="0" w:line="360" w:lineRule="auto"/>
      <w:ind w:left="510" w:hanging="510"/>
      <w:jc w:val="both"/>
    </w:pPr>
    <w:rPr>
      <w:rFonts w:ascii="Times" w:eastAsiaTheme="minorEastAsia" w:hAnsi="Times" w:cs="Arial"/>
      <w:bCs/>
      <w:sz w:val="24"/>
      <w:szCs w:val="20"/>
      <w:lang w:eastAsia="pl-PL"/>
    </w:rPr>
  </w:style>
  <w:style w:type="paragraph" w:styleId="Zwykytekst">
    <w:name w:val="Plain Text"/>
    <w:basedOn w:val="Normalny"/>
    <w:link w:val="ZwykytekstZnak"/>
    <w:uiPriority w:val="99"/>
    <w:rsid w:val="001A20DC"/>
    <w:pPr>
      <w:widowControl/>
      <w:suppressAutoHyphens w:val="0"/>
      <w:autoSpaceDN/>
      <w:textAlignment w:val="auto"/>
    </w:pPr>
    <w:rPr>
      <w:rFonts w:ascii="Courier New" w:eastAsia="Times New Roman" w:hAnsi="Courier New" w:cs="Courier New"/>
      <w:kern w:val="0"/>
      <w:sz w:val="20"/>
      <w:szCs w:val="20"/>
      <w:lang w:eastAsia="pl-PL" w:bidi="ar-SA"/>
    </w:rPr>
  </w:style>
  <w:style w:type="character" w:customStyle="1" w:styleId="ZwykytekstZnak">
    <w:name w:val="Zwykły tekst Znak"/>
    <w:basedOn w:val="Domylnaczcionkaakapitu"/>
    <w:link w:val="Zwykytekst"/>
    <w:uiPriority w:val="99"/>
    <w:rsid w:val="001A20DC"/>
    <w:rPr>
      <w:rFonts w:ascii="Courier New" w:eastAsia="Times New Roman" w:hAnsi="Courier New" w:cs="Courier New"/>
      <w:sz w:val="20"/>
      <w:szCs w:val="20"/>
      <w:lang w:eastAsia="pl-PL"/>
    </w:rPr>
  </w:style>
  <w:style w:type="paragraph" w:styleId="Poprawka">
    <w:name w:val="Revision"/>
    <w:hidden/>
    <w:uiPriority w:val="99"/>
    <w:semiHidden/>
    <w:rsid w:val="00C747F1"/>
    <w:pPr>
      <w:spacing w:after="0" w:line="240" w:lineRule="auto"/>
    </w:pPr>
    <w:rPr>
      <w:rFonts w:ascii="Liberation Serif" w:hAnsi="Liberation Serif" w:cs="Mangal"/>
      <w:kern w:val="3"/>
      <w:sz w:val="24"/>
      <w:szCs w:val="21"/>
      <w:lang w:eastAsia="zh-CN" w:bidi="hi-IN"/>
    </w:rPr>
  </w:style>
  <w:style w:type="character" w:styleId="Odwoaniedokomentarza">
    <w:name w:val="annotation reference"/>
    <w:basedOn w:val="Domylnaczcionkaakapitu"/>
    <w:uiPriority w:val="99"/>
    <w:unhideWhenUsed/>
    <w:rsid w:val="00A977D2"/>
    <w:rPr>
      <w:sz w:val="16"/>
      <w:szCs w:val="16"/>
    </w:rPr>
  </w:style>
  <w:style w:type="paragraph" w:styleId="Tematkomentarza">
    <w:name w:val="annotation subject"/>
    <w:basedOn w:val="Tekstkomentarza"/>
    <w:next w:val="Tekstkomentarza"/>
    <w:link w:val="TematkomentarzaZnak"/>
    <w:uiPriority w:val="99"/>
    <w:semiHidden/>
    <w:unhideWhenUsed/>
    <w:rsid w:val="00A977D2"/>
    <w:pPr>
      <w:widowControl w:val="0"/>
      <w:suppressAutoHyphens/>
      <w:autoSpaceDN w:val="0"/>
      <w:spacing w:after="0" w:line="240" w:lineRule="auto"/>
      <w:textAlignment w:val="baseline"/>
    </w:pPr>
    <w:rPr>
      <w:rFonts w:ascii="Liberation Serif" w:eastAsia="SimSun" w:hAnsi="Liberation Serif" w:cs="Mangal"/>
      <w:b/>
      <w:bCs/>
      <w:kern w:val="3"/>
      <w:szCs w:val="18"/>
      <w:lang w:eastAsia="zh-CN" w:bidi="hi-IN"/>
    </w:rPr>
  </w:style>
  <w:style w:type="character" w:customStyle="1" w:styleId="TematkomentarzaZnak">
    <w:name w:val="Temat komentarza Znak"/>
    <w:basedOn w:val="TekstkomentarzaZnak"/>
    <w:link w:val="Tematkomentarza"/>
    <w:uiPriority w:val="99"/>
    <w:semiHidden/>
    <w:rsid w:val="00A977D2"/>
    <w:rPr>
      <w:rFonts w:ascii="Liberation Serif" w:eastAsia="SimSun" w:hAnsi="Liberation Serif" w:cs="Mangal"/>
      <w:b/>
      <w:bCs/>
      <w:kern w:val="3"/>
      <w:sz w:val="20"/>
      <w:szCs w:val="18"/>
      <w:lang w:eastAsia="zh-CN" w:bidi="hi-IN"/>
    </w:rPr>
  </w:style>
  <w:style w:type="paragraph" w:customStyle="1" w:styleId="Default">
    <w:name w:val="Default"/>
    <w:rsid w:val="00A977D2"/>
    <w:pPr>
      <w:autoSpaceDE w:val="0"/>
      <w:autoSpaceDN w:val="0"/>
      <w:adjustRightInd w:val="0"/>
      <w:spacing w:after="0" w:line="240" w:lineRule="auto"/>
    </w:pPr>
    <w:rPr>
      <w:rFonts w:ascii="Poppins" w:hAnsi="Poppins" w:cs="Poppins"/>
      <w:color w:val="000000"/>
      <w:sz w:val="24"/>
      <w:szCs w:val="24"/>
    </w:rPr>
  </w:style>
  <w:style w:type="paragraph" w:customStyle="1" w:styleId="CM55">
    <w:name w:val="CM55"/>
    <w:basedOn w:val="Default"/>
    <w:next w:val="Default"/>
    <w:uiPriority w:val="99"/>
    <w:rsid w:val="00A977D2"/>
    <w:rPr>
      <w:rFonts w:cs="Times New Roman"/>
      <w:color w:val="auto"/>
    </w:rPr>
  </w:style>
  <w:style w:type="paragraph" w:customStyle="1" w:styleId="CM38">
    <w:name w:val="CM38"/>
    <w:basedOn w:val="Default"/>
    <w:next w:val="Default"/>
    <w:uiPriority w:val="99"/>
    <w:rsid w:val="00A977D2"/>
    <w:pPr>
      <w:spacing w:line="340" w:lineRule="atLeast"/>
    </w:pPr>
    <w:rPr>
      <w:rFonts w:cs="Times New Roman"/>
      <w:color w:val="auto"/>
    </w:rPr>
  </w:style>
  <w:style w:type="character" w:customStyle="1" w:styleId="markedcontent">
    <w:name w:val="markedcontent"/>
    <w:basedOn w:val="Domylnaczcionkaakapitu"/>
    <w:rsid w:val="00CC03B4"/>
  </w:style>
  <w:style w:type="paragraph" w:customStyle="1" w:styleId="Styl1">
    <w:name w:val="Styl1"/>
    <w:basedOn w:val="Normalny"/>
    <w:uiPriority w:val="99"/>
    <w:rsid w:val="007D5A76"/>
    <w:pPr>
      <w:keepNext/>
      <w:widowControl/>
      <w:autoSpaceDN/>
      <w:spacing w:before="360" w:after="240"/>
      <w:jc w:val="center"/>
      <w:textAlignment w:val="auto"/>
    </w:pPr>
    <w:rPr>
      <w:rFonts w:ascii="Tahoma" w:eastAsia="Times New Roman" w:hAnsi="Tahoma" w:cs="Times New Roman"/>
      <w:b/>
      <w:kern w:val="2"/>
      <w:sz w:val="22"/>
      <w:szCs w:val="22"/>
      <w:lang w:eastAsia="ar-SA" w:bidi="ar-SA"/>
    </w:rPr>
  </w:style>
  <w:style w:type="paragraph" w:customStyle="1" w:styleId="11111-UmowaEPC">
    <w:name w:val="1.1.1.1.1 - Umowa EPC"/>
    <w:basedOn w:val="Normalny"/>
    <w:qFormat/>
    <w:rsid w:val="007D5A76"/>
    <w:pPr>
      <w:widowControl/>
      <w:numPr>
        <w:ilvl w:val="4"/>
        <w:numId w:val="95"/>
      </w:numPr>
      <w:suppressAutoHyphens w:val="0"/>
      <w:autoSpaceDN/>
      <w:spacing w:before="100" w:after="120" w:line="280" w:lineRule="exact"/>
      <w:jc w:val="both"/>
      <w:textAlignment w:val="auto"/>
    </w:pPr>
    <w:rPr>
      <w:rFonts w:ascii="Times New Roman" w:eastAsia="Times New Roman" w:hAnsi="Times New Roman" w:cs="Times New Roman"/>
      <w:bCs/>
      <w:color w:val="000000" w:themeColor="text1"/>
      <w:kern w:val="0"/>
      <w:sz w:val="22"/>
      <w:szCs w:val="22"/>
      <w:lang w:eastAsia="pl-PL" w:bidi="ar-SA"/>
    </w:rPr>
  </w:style>
  <w:style w:type="paragraph" w:customStyle="1" w:styleId="1Rozdzia">
    <w:name w:val="1. Rozdział"/>
    <w:basedOn w:val="Normalny"/>
    <w:qFormat/>
    <w:rsid w:val="007D5A76"/>
    <w:pPr>
      <w:keepNext/>
      <w:widowControl/>
      <w:numPr>
        <w:numId w:val="95"/>
      </w:numPr>
      <w:suppressAutoHyphens w:val="0"/>
      <w:autoSpaceDN/>
      <w:spacing w:before="480" w:after="480" w:line="276" w:lineRule="auto"/>
      <w:jc w:val="both"/>
      <w:textAlignment w:val="auto"/>
      <w:outlineLvl w:val="3"/>
    </w:pPr>
    <w:rPr>
      <w:rFonts w:ascii="Times New Roman" w:eastAsia="Arial" w:hAnsi="Times New Roman" w:cs="Times New Roman"/>
      <w:b/>
      <w:kern w:val="0"/>
      <w:sz w:val="22"/>
      <w:szCs w:val="22"/>
      <w:lang w:eastAsia="en-US" w:bidi="ar-SA"/>
    </w:rPr>
  </w:style>
  <w:style w:type="paragraph" w:customStyle="1" w:styleId="11UmowaEPC">
    <w:name w:val="1.1. Umowa EPC"/>
    <w:basedOn w:val="1Rozdzia"/>
    <w:qFormat/>
    <w:rsid w:val="007D5A76"/>
    <w:pPr>
      <w:keepNext w:val="0"/>
      <w:numPr>
        <w:ilvl w:val="1"/>
      </w:numPr>
      <w:spacing w:before="120" w:after="120"/>
    </w:pPr>
    <w:rPr>
      <w:b w:val="0"/>
    </w:rPr>
  </w:style>
  <w:style w:type="character" w:customStyle="1" w:styleId="111UmowaEPCZnak">
    <w:name w:val="1.1.1 Umowa EPC Znak"/>
    <w:basedOn w:val="Domylnaczcionkaakapitu"/>
    <w:link w:val="111UmowaEPC"/>
    <w:locked/>
    <w:rsid w:val="007D5A76"/>
    <w:rPr>
      <w:rFonts w:ascii="Times New Roman" w:eastAsia="Arial" w:hAnsi="Times New Roman" w:cs="Times New Roman"/>
    </w:rPr>
  </w:style>
  <w:style w:type="paragraph" w:customStyle="1" w:styleId="111UmowaEPC">
    <w:name w:val="1.1.1 Umowa EPC"/>
    <w:basedOn w:val="11UmowaEPC"/>
    <w:link w:val="111UmowaEPCZnak"/>
    <w:qFormat/>
    <w:rsid w:val="007D5A76"/>
    <w:pPr>
      <w:numPr>
        <w:ilvl w:val="2"/>
      </w:numPr>
      <w:ind w:left="1355"/>
    </w:pPr>
  </w:style>
  <w:style w:type="paragraph" w:customStyle="1" w:styleId="1111UmowaEPC">
    <w:name w:val="1.1.1.1 Umowa EPC"/>
    <w:basedOn w:val="111UmowaEPC"/>
    <w:qFormat/>
    <w:rsid w:val="007D5A76"/>
    <w:pPr>
      <w:numPr>
        <w:ilvl w:val="3"/>
      </w:numPr>
      <w:tabs>
        <w:tab w:val="num" w:pos="360"/>
      </w:tabs>
    </w:pPr>
  </w:style>
  <w:style w:type="paragraph" w:customStyle="1" w:styleId="1111">
    <w:name w:val="1.1.1.1"/>
    <w:basedOn w:val="Normalny"/>
    <w:uiPriority w:val="99"/>
    <w:qFormat/>
    <w:rsid w:val="007D5A76"/>
    <w:pPr>
      <w:widowControl/>
      <w:suppressAutoHyphens w:val="0"/>
      <w:autoSpaceDN/>
      <w:spacing w:before="80" w:line="276" w:lineRule="auto"/>
      <w:ind w:left="2268" w:hanging="1134"/>
      <w:jc w:val="both"/>
      <w:textAlignment w:val="auto"/>
    </w:pPr>
    <w:rPr>
      <w:rFonts w:ascii="Times New Roman" w:eastAsia="Times New Roman" w:hAnsi="Times New Roman" w:cs="Times New Roman"/>
      <w:color w:val="000000"/>
      <w:kern w:val="0"/>
      <w:sz w:val="22"/>
      <w:lang w:eastAsia="pl-PL" w:bidi="ar-SA"/>
    </w:rPr>
  </w:style>
  <w:style w:type="character" w:customStyle="1" w:styleId="111Znak">
    <w:name w:val="1.1.1. Znak"/>
    <w:basedOn w:val="Domylnaczcionkaakapitu"/>
    <w:link w:val="111"/>
    <w:locked/>
    <w:rsid w:val="007D5A76"/>
    <w:rPr>
      <w:rFonts w:ascii="Times New Roman" w:eastAsia="Times New Roman" w:hAnsi="Times New Roman" w:cs="Arial"/>
      <w:color w:val="000000"/>
      <w:szCs w:val="24"/>
      <w:lang w:eastAsia="pl-PL"/>
    </w:rPr>
  </w:style>
  <w:style w:type="paragraph" w:customStyle="1" w:styleId="111">
    <w:name w:val="1.1.1."/>
    <w:basedOn w:val="Normalny"/>
    <w:link w:val="111Znak"/>
    <w:qFormat/>
    <w:rsid w:val="007D5A76"/>
    <w:pPr>
      <w:widowControl/>
      <w:numPr>
        <w:ilvl w:val="3"/>
        <w:numId w:val="96"/>
      </w:numPr>
      <w:suppressAutoHyphens w:val="0"/>
      <w:autoSpaceDN/>
      <w:spacing w:before="80" w:line="276" w:lineRule="auto"/>
      <w:ind w:left="1986" w:hanging="851"/>
      <w:jc w:val="both"/>
      <w:textAlignment w:val="auto"/>
    </w:pPr>
    <w:rPr>
      <w:rFonts w:ascii="Times New Roman" w:eastAsia="Times New Roman" w:hAnsi="Times New Roman"/>
      <w:color w:val="000000"/>
      <w:kern w:val="0"/>
      <w:sz w:val="22"/>
      <w:lang w:eastAsia="pl-PL" w:bidi="ar-SA"/>
    </w:rPr>
  </w:style>
  <w:style w:type="paragraph" w:customStyle="1" w:styleId="styldrugi11">
    <w:name w:val="styl drugi 1.1."/>
    <w:basedOn w:val="Normalny"/>
    <w:rsid w:val="007D5A76"/>
    <w:pPr>
      <w:widowControl/>
      <w:numPr>
        <w:ilvl w:val="1"/>
        <w:numId w:val="96"/>
      </w:numPr>
      <w:tabs>
        <w:tab w:val="left" w:pos="993"/>
      </w:tabs>
      <w:suppressAutoHyphens w:val="0"/>
      <w:autoSpaceDN/>
      <w:spacing w:before="120" w:after="120" w:line="276" w:lineRule="auto"/>
      <w:jc w:val="both"/>
      <w:textAlignment w:val="auto"/>
    </w:pPr>
    <w:rPr>
      <w:rFonts w:ascii="Times New Roman" w:eastAsia="Calibri" w:hAnsi="Times New Roman"/>
      <w:color w:val="000000"/>
      <w:kern w:val="0"/>
      <w:sz w:val="22"/>
      <w:szCs w:val="20"/>
      <w:lang w:eastAsia="pl-PL" w:bidi="ar-SA"/>
    </w:rPr>
  </w:style>
  <w:style w:type="character" w:customStyle="1" w:styleId="trzeciZnak">
    <w:name w:val="trzeci Znak"/>
    <w:basedOn w:val="Domylnaczcionkaakapitu"/>
    <w:link w:val="trzeci"/>
    <w:locked/>
    <w:rsid w:val="007D5A76"/>
    <w:rPr>
      <w:rFonts w:ascii="Times New Roman" w:eastAsia="Times New Roman" w:hAnsi="Times New Roman" w:cs="Times New Roman"/>
      <w:color w:val="000000"/>
      <w:szCs w:val="24"/>
      <w:lang w:eastAsia="pl-PL"/>
    </w:rPr>
  </w:style>
  <w:style w:type="paragraph" w:customStyle="1" w:styleId="trzeci">
    <w:name w:val="trzeci"/>
    <w:basedOn w:val="111"/>
    <w:link w:val="trzeciZnak"/>
    <w:qFormat/>
    <w:rsid w:val="007D5A76"/>
    <w:pPr>
      <w:ind w:left="1560" w:hanging="993"/>
    </w:pPr>
    <w:rPr>
      <w:rFonts w:cs="Times New Roman"/>
    </w:rPr>
  </w:style>
  <w:style w:type="paragraph" w:customStyle="1" w:styleId="pity">
    <w:name w:val="piąty"/>
    <w:basedOn w:val="Normalny"/>
    <w:qFormat/>
    <w:rsid w:val="007D5A76"/>
    <w:pPr>
      <w:widowControl/>
      <w:numPr>
        <w:ilvl w:val="4"/>
        <w:numId w:val="96"/>
      </w:numPr>
      <w:suppressAutoHyphens w:val="0"/>
      <w:autoSpaceDN/>
      <w:spacing w:before="80" w:line="276" w:lineRule="auto"/>
      <w:jc w:val="both"/>
      <w:textAlignment w:val="auto"/>
    </w:pPr>
    <w:rPr>
      <w:rFonts w:ascii="Times New Roman" w:eastAsia="Times New Roman" w:hAnsi="Times New Roman" w:cs="Times New Roman"/>
      <w:color w:val="000000"/>
      <w:kern w:val="0"/>
      <w:sz w:val="22"/>
      <w:lang w:eastAsia="pl-PL" w:bidi="ar-SA"/>
    </w:rPr>
  </w:style>
  <w:style w:type="character" w:customStyle="1" w:styleId="11Znak">
    <w:name w:val="1.1 Znak"/>
    <w:basedOn w:val="Domylnaczcionkaakapitu"/>
    <w:link w:val="11"/>
    <w:uiPriority w:val="99"/>
    <w:locked/>
    <w:rsid w:val="007D5A76"/>
    <w:rPr>
      <w:rFonts w:ascii="Times New Roman" w:eastAsia="Calibri" w:hAnsi="Times New Roman" w:cs="Arial"/>
      <w:color w:val="000000"/>
      <w:sz w:val="24"/>
      <w:szCs w:val="20"/>
      <w:lang w:eastAsia="pl-PL"/>
    </w:rPr>
  </w:style>
  <w:style w:type="paragraph" w:customStyle="1" w:styleId="11">
    <w:name w:val="1.1"/>
    <w:basedOn w:val="Normalny"/>
    <w:link w:val="11Znak"/>
    <w:uiPriority w:val="99"/>
    <w:qFormat/>
    <w:rsid w:val="007D5A76"/>
    <w:pPr>
      <w:widowControl/>
      <w:suppressAutoHyphens w:val="0"/>
      <w:autoSpaceDN/>
      <w:spacing w:before="120" w:after="120" w:line="276" w:lineRule="auto"/>
      <w:ind w:left="1418" w:hanging="567"/>
      <w:jc w:val="both"/>
      <w:textAlignment w:val="auto"/>
    </w:pPr>
    <w:rPr>
      <w:rFonts w:ascii="Times New Roman" w:eastAsia="Calibri" w:hAnsi="Times New Roman"/>
      <w:color w:val="000000"/>
      <w:kern w:val="0"/>
      <w:szCs w:val="20"/>
      <w:lang w:eastAsia="pl-PL" w:bidi="ar-SA"/>
    </w:rPr>
  </w:style>
  <w:style w:type="character" w:customStyle="1" w:styleId="Teksttreci14">
    <w:name w:val="Tekst treści (14)"/>
    <w:basedOn w:val="Domylnaczcionkaakapitu"/>
    <w:rsid w:val="007D5A76"/>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pl-PL" w:eastAsia="pl-PL" w:bidi="pl-PL"/>
    </w:rPr>
  </w:style>
  <w:style w:type="character" w:customStyle="1" w:styleId="BezodstpwZnak">
    <w:name w:val="Bez odstępów Znak"/>
    <w:link w:val="Bezodstpw"/>
    <w:uiPriority w:val="99"/>
    <w:locked/>
    <w:rsid w:val="00792E89"/>
    <w:rPr>
      <w:rFonts w:ascii="Liberation Serif" w:hAnsi="Liberation Serif" w:cs="Mangal"/>
      <w:kern w:val="3"/>
      <w:sz w:val="24"/>
      <w:szCs w:val="21"/>
      <w:lang w:eastAsia="zh-CN" w:bidi="hi-IN"/>
    </w:rPr>
  </w:style>
  <w:style w:type="paragraph" w:customStyle="1" w:styleId="Akapitzlist3">
    <w:name w:val="Akapit z listą3"/>
    <w:basedOn w:val="Normalny"/>
    <w:rsid w:val="00C9405C"/>
    <w:pPr>
      <w:widowControl/>
      <w:autoSpaceDN/>
      <w:spacing w:after="160" w:line="256" w:lineRule="auto"/>
      <w:ind w:left="720"/>
      <w:textAlignment w:val="auto"/>
    </w:pPr>
    <w:rPr>
      <w:rFonts w:ascii="Times New Roman" w:eastAsia="MS Mincho" w:hAnsi="Times New Roman" w:cs="Calibri"/>
      <w:kern w:val="1"/>
      <w:lang w:eastAsia="ar-SA" w:bidi="ar-SA"/>
    </w:rPr>
  </w:style>
  <w:style w:type="character" w:customStyle="1" w:styleId="Znakiprzypiswdolnych">
    <w:name w:val="Znaki przypisów dolnych"/>
    <w:rsid w:val="00D44CCA"/>
  </w:style>
  <w:style w:type="paragraph" w:customStyle="1" w:styleId="Akapitzlist4">
    <w:name w:val="Akapit z listą4"/>
    <w:basedOn w:val="Normalny"/>
    <w:rsid w:val="000D5720"/>
    <w:pPr>
      <w:widowControl/>
      <w:autoSpaceDN/>
      <w:spacing w:after="160" w:line="256" w:lineRule="auto"/>
      <w:ind w:left="720"/>
      <w:textAlignment w:val="auto"/>
    </w:pPr>
    <w:rPr>
      <w:rFonts w:ascii="Times New Roman" w:eastAsia="MS Mincho" w:hAnsi="Times New Roman" w:cs="Calibri"/>
      <w:kern w:val="1"/>
      <w:lang w:eastAsia="ar-SA" w:bidi="ar-SA"/>
    </w:rPr>
  </w:style>
  <w:style w:type="character" w:customStyle="1" w:styleId="treeserch0treeserch1">
    <w:name w:val="tree_serch_0 tree_serch_1"/>
    <w:basedOn w:val="Domylnaczcionkaakapitu1"/>
    <w:rsid w:val="00542E10"/>
  </w:style>
  <w:style w:type="paragraph" w:customStyle="1" w:styleId="Tekstpodstawowy24">
    <w:name w:val="Tekst podstawowy 24"/>
    <w:basedOn w:val="Normalny"/>
    <w:rsid w:val="00C4633E"/>
    <w:pPr>
      <w:widowControl/>
      <w:autoSpaceDN/>
      <w:spacing w:after="120"/>
      <w:jc w:val="both"/>
      <w:textAlignment w:val="auto"/>
    </w:pPr>
    <w:rPr>
      <w:rFonts w:ascii="Times New Roman" w:eastAsia="MS Mincho" w:hAnsi="Times New Roman" w:cs="Times New Roman"/>
      <w:bCs/>
      <w:kern w:val="1"/>
      <w:lang w:eastAsia="ar-SA" w:bidi="ar-SA"/>
    </w:rPr>
  </w:style>
  <w:style w:type="paragraph" w:customStyle="1" w:styleId="Tekstpodstawowy31">
    <w:name w:val="Tekst podstawowy 31"/>
    <w:basedOn w:val="Normalny"/>
    <w:rsid w:val="00C4633E"/>
    <w:pPr>
      <w:widowControl/>
      <w:autoSpaceDN/>
      <w:spacing w:after="120"/>
      <w:jc w:val="both"/>
      <w:textAlignment w:val="auto"/>
    </w:pPr>
    <w:rPr>
      <w:rFonts w:ascii="Times New Roman" w:eastAsia="MS Mincho" w:hAnsi="Times New Roman" w:cs="Times New Roman"/>
      <w:kern w:val="1"/>
      <w:sz w:val="20"/>
      <w:lang w:eastAsia="ar-SA" w:bidi="ar-SA"/>
    </w:rPr>
  </w:style>
  <w:style w:type="paragraph" w:customStyle="1" w:styleId="NormalnyWeb2">
    <w:name w:val="Normalny (Web)2"/>
    <w:basedOn w:val="Normalny"/>
    <w:rsid w:val="00C4633E"/>
    <w:pPr>
      <w:widowControl/>
      <w:autoSpaceDN/>
      <w:spacing w:before="280" w:after="280"/>
      <w:textAlignment w:val="auto"/>
    </w:pPr>
    <w:rPr>
      <w:rFonts w:ascii="Times New Roman" w:eastAsia="MS Mincho" w:hAnsi="Times New Roman" w:cs="Times New Roman"/>
      <w:kern w:val="1"/>
      <w:lang w:eastAsia="ar-SA" w:bidi="ar-SA"/>
    </w:rPr>
  </w:style>
  <w:style w:type="character" w:customStyle="1" w:styleId="Nagwek3Znak">
    <w:name w:val="Nagłówek 3 Znak"/>
    <w:basedOn w:val="Domylnaczcionkaakapitu"/>
    <w:link w:val="Nagwek3"/>
    <w:uiPriority w:val="9"/>
    <w:semiHidden/>
    <w:rsid w:val="007F736E"/>
    <w:rPr>
      <w:rFonts w:asciiTheme="majorHAnsi" w:eastAsiaTheme="majorEastAsia" w:hAnsiTheme="majorHAnsi" w:cs="Mangal"/>
      <w:color w:val="1F4D78" w:themeColor="accent1" w:themeShade="7F"/>
      <w:kern w:val="3"/>
      <w:sz w:val="24"/>
      <w:szCs w:val="21"/>
      <w:lang w:eastAsia="zh-CN" w:bidi="hi-IN"/>
    </w:rPr>
  </w:style>
  <w:style w:type="character" w:customStyle="1" w:styleId="Normalny2">
    <w:name w:val="Normalny2"/>
    <w:basedOn w:val="Domylnaczcionkaakapitu"/>
    <w:rsid w:val="007F7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969136">
      <w:bodyDiv w:val="1"/>
      <w:marLeft w:val="0"/>
      <w:marRight w:val="0"/>
      <w:marTop w:val="0"/>
      <w:marBottom w:val="0"/>
      <w:divBdr>
        <w:top w:val="none" w:sz="0" w:space="0" w:color="auto"/>
        <w:left w:val="none" w:sz="0" w:space="0" w:color="auto"/>
        <w:bottom w:val="none" w:sz="0" w:space="0" w:color="auto"/>
        <w:right w:val="none" w:sz="0" w:space="0" w:color="auto"/>
      </w:divBdr>
      <w:divsChild>
        <w:div w:id="1381173208">
          <w:marLeft w:val="0"/>
          <w:marRight w:val="0"/>
          <w:marTop w:val="0"/>
          <w:marBottom w:val="0"/>
          <w:divBdr>
            <w:top w:val="none" w:sz="0" w:space="0" w:color="auto"/>
            <w:left w:val="none" w:sz="0" w:space="0" w:color="auto"/>
            <w:bottom w:val="none" w:sz="0" w:space="0" w:color="auto"/>
            <w:right w:val="none" w:sz="0" w:space="0" w:color="auto"/>
          </w:divBdr>
        </w:div>
        <w:div w:id="1356882805">
          <w:marLeft w:val="0"/>
          <w:marRight w:val="0"/>
          <w:marTop w:val="0"/>
          <w:marBottom w:val="0"/>
          <w:divBdr>
            <w:top w:val="none" w:sz="0" w:space="0" w:color="auto"/>
            <w:left w:val="none" w:sz="0" w:space="0" w:color="auto"/>
            <w:bottom w:val="none" w:sz="0" w:space="0" w:color="auto"/>
            <w:right w:val="none" w:sz="0" w:space="0" w:color="auto"/>
          </w:divBdr>
          <w:divsChild>
            <w:div w:id="172020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84444">
      <w:bodyDiv w:val="1"/>
      <w:marLeft w:val="0"/>
      <w:marRight w:val="0"/>
      <w:marTop w:val="0"/>
      <w:marBottom w:val="0"/>
      <w:divBdr>
        <w:top w:val="none" w:sz="0" w:space="0" w:color="auto"/>
        <w:left w:val="none" w:sz="0" w:space="0" w:color="auto"/>
        <w:bottom w:val="none" w:sz="0" w:space="0" w:color="auto"/>
        <w:right w:val="none" w:sz="0" w:space="0" w:color="auto"/>
      </w:divBdr>
    </w:div>
    <w:div w:id="907761939">
      <w:bodyDiv w:val="1"/>
      <w:marLeft w:val="0"/>
      <w:marRight w:val="0"/>
      <w:marTop w:val="0"/>
      <w:marBottom w:val="0"/>
      <w:divBdr>
        <w:top w:val="none" w:sz="0" w:space="0" w:color="auto"/>
        <w:left w:val="none" w:sz="0" w:space="0" w:color="auto"/>
        <w:bottom w:val="none" w:sz="0" w:space="0" w:color="auto"/>
        <w:right w:val="none" w:sz="0" w:space="0" w:color="auto"/>
      </w:divBdr>
    </w:div>
    <w:div w:id="1116753825">
      <w:bodyDiv w:val="1"/>
      <w:marLeft w:val="0"/>
      <w:marRight w:val="0"/>
      <w:marTop w:val="0"/>
      <w:marBottom w:val="0"/>
      <w:divBdr>
        <w:top w:val="none" w:sz="0" w:space="0" w:color="auto"/>
        <w:left w:val="none" w:sz="0" w:space="0" w:color="auto"/>
        <w:bottom w:val="none" w:sz="0" w:space="0" w:color="auto"/>
        <w:right w:val="none" w:sz="0" w:space="0" w:color="auto"/>
      </w:divBdr>
    </w:div>
    <w:div w:id="1308586481">
      <w:bodyDiv w:val="1"/>
      <w:marLeft w:val="0"/>
      <w:marRight w:val="0"/>
      <w:marTop w:val="0"/>
      <w:marBottom w:val="0"/>
      <w:divBdr>
        <w:top w:val="none" w:sz="0" w:space="0" w:color="auto"/>
        <w:left w:val="none" w:sz="0" w:space="0" w:color="auto"/>
        <w:bottom w:val="none" w:sz="0" w:space="0" w:color="auto"/>
        <w:right w:val="none" w:sz="0" w:space="0" w:color="auto"/>
      </w:divBdr>
    </w:div>
    <w:div w:id="1444574338">
      <w:bodyDiv w:val="1"/>
      <w:marLeft w:val="0"/>
      <w:marRight w:val="0"/>
      <w:marTop w:val="0"/>
      <w:marBottom w:val="0"/>
      <w:divBdr>
        <w:top w:val="none" w:sz="0" w:space="0" w:color="auto"/>
        <w:left w:val="none" w:sz="0" w:space="0" w:color="auto"/>
        <w:bottom w:val="none" w:sz="0" w:space="0" w:color="auto"/>
        <w:right w:val="none" w:sz="0" w:space="0" w:color="auto"/>
      </w:divBdr>
    </w:div>
    <w:div w:id="1711417435">
      <w:bodyDiv w:val="1"/>
      <w:marLeft w:val="0"/>
      <w:marRight w:val="0"/>
      <w:marTop w:val="0"/>
      <w:marBottom w:val="0"/>
      <w:divBdr>
        <w:top w:val="none" w:sz="0" w:space="0" w:color="auto"/>
        <w:left w:val="none" w:sz="0" w:space="0" w:color="auto"/>
        <w:bottom w:val="none" w:sz="0" w:space="0" w:color="auto"/>
        <w:right w:val="none" w:sz="0" w:space="0" w:color="auto"/>
      </w:divBdr>
    </w:div>
    <w:div w:id="1827092850">
      <w:bodyDiv w:val="1"/>
      <w:marLeft w:val="0"/>
      <w:marRight w:val="0"/>
      <w:marTop w:val="0"/>
      <w:marBottom w:val="0"/>
      <w:divBdr>
        <w:top w:val="none" w:sz="0" w:space="0" w:color="auto"/>
        <w:left w:val="none" w:sz="0" w:space="0" w:color="auto"/>
        <w:bottom w:val="none" w:sz="0" w:space="0" w:color="auto"/>
        <w:right w:val="none" w:sz="0" w:space="0" w:color="auto"/>
      </w:divBdr>
    </w:div>
    <w:div w:id="1948343022">
      <w:bodyDiv w:val="1"/>
      <w:marLeft w:val="0"/>
      <w:marRight w:val="0"/>
      <w:marTop w:val="0"/>
      <w:marBottom w:val="0"/>
      <w:divBdr>
        <w:top w:val="none" w:sz="0" w:space="0" w:color="auto"/>
        <w:left w:val="none" w:sz="0" w:space="0" w:color="auto"/>
        <w:bottom w:val="none" w:sz="0" w:space="0" w:color="auto"/>
        <w:right w:val="none" w:sz="0" w:space="0" w:color="auto"/>
      </w:divBdr>
      <w:divsChild>
        <w:div w:id="265575395">
          <w:marLeft w:val="0"/>
          <w:marRight w:val="0"/>
          <w:marTop w:val="0"/>
          <w:marBottom w:val="0"/>
          <w:divBdr>
            <w:top w:val="none" w:sz="0" w:space="0" w:color="auto"/>
            <w:left w:val="none" w:sz="0" w:space="0" w:color="auto"/>
            <w:bottom w:val="none" w:sz="0" w:space="0" w:color="auto"/>
            <w:right w:val="none" w:sz="0" w:space="0" w:color="auto"/>
          </w:divBdr>
        </w:div>
        <w:div w:id="1563514979">
          <w:marLeft w:val="0"/>
          <w:marRight w:val="0"/>
          <w:marTop w:val="0"/>
          <w:marBottom w:val="0"/>
          <w:divBdr>
            <w:top w:val="none" w:sz="0" w:space="0" w:color="auto"/>
            <w:left w:val="none" w:sz="0" w:space="0" w:color="auto"/>
            <w:bottom w:val="none" w:sz="0" w:space="0" w:color="auto"/>
            <w:right w:val="none" w:sz="0" w:space="0" w:color="auto"/>
          </w:divBdr>
          <w:divsChild>
            <w:div w:id="80597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7508">
      <w:bodyDiv w:val="1"/>
      <w:marLeft w:val="0"/>
      <w:marRight w:val="0"/>
      <w:marTop w:val="0"/>
      <w:marBottom w:val="0"/>
      <w:divBdr>
        <w:top w:val="none" w:sz="0" w:space="0" w:color="auto"/>
        <w:left w:val="none" w:sz="0" w:space="0" w:color="auto"/>
        <w:bottom w:val="none" w:sz="0" w:space="0" w:color="auto"/>
        <w:right w:val="none" w:sz="0" w:space="0" w:color="auto"/>
      </w:divBdr>
      <w:divsChild>
        <w:div w:id="1926961657">
          <w:marLeft w:val="0"/>
          <w:marRight w:val="0"/>
          <w:marTop w:val="0"/>
          <w:marBottom w:val="0"/>
          <w:divBdr>
            <w:top w:val="none" w:sz="0" w:space="0" w:color="auto"/>
            <w:left w:val="none" w:sz="0" w:space="0" w:color="auto"/>
            <w:bottom w:val="none" w:sz="0" w:space="0" w:color="auto"/>
            <w:right w:val="none" w:sz="0" w:space="0" w:color="auto"/>
          </w:divBdr>
        </w:div>
        <w:div w:id="2007785105">
          <w:marLeft w:val="0"/>
          <w:marRight w:val="0"/>
          <w:marTop w:val="0"/>
          <w:marBottom w:val="0"/>
          <w:divBdr>
            <w:top w:val="none" w:sz="0" w:space="0" w:color="auto"/>
            <w:left w:val="none" w:sz="0" w:space="0" w:color="auto"/>
            <w:bottom w:val="none" w:sz="0" w:space="0" w:color="auto"/>
            <w:right w:val="none" w:sz="0" w:space="0" w:color="auto"/>
          </w:divBdr>
        </w:div>
      </w:divsChild>
    </w:div>
    <w:div w:id="203013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CEIDG/CEIDG.Public.UI/Search.aspx"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6DB7A-7B0D-4046-9C2E-7E6EAFA87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2932</Words>
  <Characters>17592</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Edyta</dc:creator>
  <cp:lastModifiedBy>Urzad Gminy</cp:lastModifiedBy>
  <cp:revision>9</cp:revision>
  <cp:lastPrinted>2023-10-02T11:30:00Z</cp:lastPrinted>
  <dcterms:created xsi:type="dcterms:W3CDTF">2023-11-23T10:43:00Z</dcterms:created>
  <dcterms:modified xsi:type="dcterms:W3CDTF">2024-10-31T07:36:00Z</dcterms:modified>
</cp:coreProperties>
</file>