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2155A" w14:textId="77777777" w:rsidR="005E7C2F" w:rsidRDefault="00FA091D" w:rsidP="00FA091D">
      <w:pPr>
        <w:ind w:left="6164"/>
        <w:rPr>
          <w:ins w:id="0" w:author="Aneta Wagner" w:date="2024-10-30T14:58:00Z" w16du:dateUtc="2024-10-30T13:58:00Z"/>
          <w:rFonts w:asciiTheme="minorHAnsi" w:hAnsiTheme="minorHAnsi"/>
          <w:b/>
          <w:i/>
        </w:rPr>
      </w:pPr>
      <w:r>
        <w:rPr>
          <w:rFonts w:asciiTheme="minorHAnsi" w:hAnsiTheme="minorHAnsi"/>
          <w:b/>
          <w:i/>
        </w:rPr>
        <w:t xml:space="preserve">                        </w:t>
      </w:r>
      <w:r w:rsidR="00D47EFE" w:rsidRPr="00FA091D">
        <w:rPr>
          <w:rFonts w:asciiTheme="minorHAnsi" w:hAnsiTheme="minorHAnsi"/>
          <w:b/>
          <w:i/>
        </w:rPr>
        <w:t>Załącznik</w:t>
      </w:r>
      <w:r w:rsidR="00D47EFE" w:rsidRPr="00FA091D">
        <w:rPr>
          <w:rFonts w:asciiTheme="minorHAnsi" w:hAnsiTheme="minorHAnsi"/>
          <w:b/>
          <w:i/>
          <w:spacing w:val="-4"/>
        </w:rPr>
        <w:t xml:space="preserve"> </w:t>
      </w:r>
      <w:r w:rsidR="00D47EFE" w:rsidRPr="00FA091D">
        <w:rPr>
          <w:rFonts w:asciiTheme="minorHAnsi" w:hAnsiTheme="minorHAnsi"/>
          <w:b/>
          <w:i/>
        </w:rPr>
        <w:t>nr</w:t>
      </w:r>
      <w:r w:rsidR="00D47EFE" w:rsidRPr="00FA091D">
        <w:rPr>
          <w:rFonts w:asciiTheme="minorHAnsi" w:hAnsiTheme="minorHAnsi"/>
          <w:b/>
          <w:i/>
          <w:spacing w:val="-2"/>
        </w:rPr>
        <w:t xml:space="preserve"> </w:t>
      </w:r>
      <w:r w:rsidR="00AE7C3A">
        <w:rPr>
          <w:rFonts w:asciiTheme="minorHAnsi" w:hAnsiTheme="minorHAnsi"/>
          <w:b/>
          <w:i/>
        </w:rPr>
        <w:t>3</w:t>
      </w:r>
      <w:r w:rsidR="00D47EFE" w:rsidRPr="00FA091D">
        <w:rPr>
          <w:rFonts w:asciiTheme="minorHAnsi" w:hAnsiTheme="minorHAnsi"/>
          <w:b/>
          <w:i/>
          <w:spacing w:val="-2"/>
        </w:rPr>
        <w:t xml:space="preserve"> </w:t>
      </w:r>
      <w:r w:rsidR="00D47EFE" w:rsidRPr="00FA091D">
        <w:rPr>
          <w:rFonts w:asciiTheme="minorHAnsi" w:hAnsiTheme="minorHAnsi"/>
          <w:b/>
          <w:i/>
        </w:rPr>
        <w:t>do</w:t>
      </w:r>
      <w:r w:rsidR="00D47EFE" w:rsidRPr="00FA091D">
        <w:rPr>
          <w:rFonts w:asciiTheme="minorHAnsi" w:hAnsiTheme="minorHAnsi"/>
          <w:b/>
          <w:i/>
          <w:spacing w:val="-2"/>
        </w:rPr>
        <w:t xml:space="preserve"> </w:t>
      </w:r>
      <w:r w:rsidR="00D47EFE" w:rsidRPr="00FA091D">
        <w:rPr>
          <w:rFonts w:asciiTheme="minorHAnsi" w:hAnsiTheme="minorHAnsi"/>
          <w:b/>
          <w:i/>
        </w:rPr>
        <w:t>SWZ</w:t>
      </w:r>
    </w:p>
    <w:p w14:paraId="15C78B9E" w14:textId="28E3BFE0" w:rsidR="00FC4D65" w:rsidRPr="005E7C2F" w:rsidRDefault="00D47EFE" w:rsidP="00FA091D">
      <w:pPr>
        <w:ind w:left="6164"/>
        <w:rPr>
          <w:rFonts w:asciiTheme="minorHAnsi" w:hAnsiTheme="minorHAnsi"/>
          <w:b/>
          <w:i/>
        </w:rPr>
      </w:pPr>
      <w:r w:rsidRPr="005E7C2F">
        <w:rPr>
          <w:rFonts w:asciiTheme="minorHAnsi" w:hAnsiTheme="minorHAnsi"/>
          <w:b/>
          <w:i/>
        </w:rPr>
        <w:t xml:space="preserve"> </w:t>
      </w:r>
      <w:ins w:id="1" w:author="Aneta Wagner" w:date="2024-10-30T14:58:00Z" w16du:dateUtc="2024-10-30T13:58:00Z">
        <w:r w:rsidR="005E7C2F" w:rsidRPr="005E7C2F">
          <w:rPr>
            <w:rFonts w:ascii="Calibri" w:hAnsi="Calibri" w:cs="Calibri"/>
            <w:bCs/>
            <w:lang w:eastAsia="ar-SA"/>
          </w:rPr>
          <w:t xml:space="preserve">numer </w:t>
        </w:r>
        <w:r w:rsidR="005E7C2F" w:rsidRPr="005E7C2F">
          <w:rPr>
            <w:rFonts w:ascii="Calibri" w:hAnsi="Calibri" w:cs="Calibri"/>
            <w:bCs/>
            <w:color w:val="000000"/>
            <w:lang w:eastAsia="ar-SA"/>
          </w:rPr>
          <w:t xml:space="preserve">referencyjny: </w:t>
        </w:r>
        <w:r w:rsidR="005E7C2F" w:rsidRPr="005E7C2F">
          <w:rPr>
            <w:rFonts w:ascii="Calibri" w:eastAsia="Calibri" w:hAnsi="Calibri" w:cs="Calibri"/>
            <w:bCs/>
            <w:color w:val="000000"/>
          </w:rPr>
          <w:t>ZP/</w:t>
        </w:r>
      </w:ins>
      <w:ins w:id="2" w:author="Aneta Wagner" w:date="2024-10-30T15:02:00Z" w16du:dateUtc="2024-10-30T14:02:00Z">
        <w:r w:rsidR="008A5BCB">
          <w:rPr>
            <w:rFonts w:ascii="Calibri" w:eastAsia="Calibri" w:hAnsi="Calibri" w:cs="Calibri"/>
            <w:bCs/>
            <w:color w:val="000000"/>
          </w:rPr>
          <w:t>6</w:t>
        </w:r>
      </w:ins>
      <w:ins w:id="3" w:author="Aneta Wagner" w:date="2024-10-30T14:58:00Z" w16du:dateUtc="2024-10-30T13:58:00Z">
        <w:r w:rsidR="005E7C2F" w:rsidRPr="005E7C2F">
          <w:rPr>
            <w:rFonts w:ascii="Calibri" w:eastAsia="Calibri" w:hAnsi="Calibri" w:cs="Calibri"/>
            <w:bCs/>
            <w:color w:val="000000"/>
          </w:rPr>
          <w:t>/D/10/2024</w:t>
        </w:r>
      </w:ins>
    </w:p>
    <w:p w14:paraId="2343FA8D" w14:textId="77777777" w:rsidR="00FC4D65" w:rsidRPr="00FA091D" w:rsidRDefault="00FC4D65" w:rsidP="00FA091D">
      <w:pPr>
        <w:pStyle w:val="Tekstpodstawowy"/>
        <w:ind w:left="0"/>
        <w:jc w:val="left"/>
        <w:rPr>
          <w:rFonts w:asciiTheme="minorHAnsi" w:hAnsiTheme="minorHAnsi"/>
          <w:b/>
          <w:i/>
        </w:rPr>
      </w:pPr>
    </w:p>
    <w:p w14:paraId="01EFB803" w14:textId="77777777" w:rsidR="00FC4D65" w:rsidRPr="00FA091D" w:rsidRDefault="00FC4D65" w:rsidP="00FA091D">
      <w:pPr>
        <w:pStyle w:val="Tekstpodstawowy"/>
        <w:ind w:left="0"/>
        <w:jc w:val="left"/>
        <w:rPr>
          <w:rFonts w:asciiTheme="minorHAnsi" w:hAnsiTheme="minorHAnsi"/>
          <w:b/>
          <w:i/>
        </w:rPr>
      </w:pPr>
    </w:p>
    <w:p w14:paraId="6472F4D3" w14:textId="77777777" w:rsidR="00FC4D65" w:rsidRPr="00FA091D" w:rsidRDefault="00FC4D65" w:rsidP="00FA091D">
      <w:pPr>
        <w:pStyle w:val="Tekstpodstawowy"/>
        <w:ind w:left="0"/>
        <w:jc w:val="left"/>
        <w:rPr>
          <w:rFonts w:asciiTheme="minorHAnsi" w:hAnsiTheme="minorHAnsi"/>
          <w:b/>
          <w:i/>
        </w:rPr>
      </w:pPr>
    </w:p>
    <w:p w14:paraId="2927232A" w14:textId="77777777" w:rsidR="00FC4D65" w:rsidRPr="00FA091D" w:rsidRDefault="00D47EFE" w:rsidP="00FA091D">
      <w:pPr>
        <w:pStyle w:val="Nagwek1"/>
        <w:tabs>
          <w:tab w:val="left" w:pos="2919"/>
        </w:tabs>
        <w:ind w:left="119"/>
        <w:jc w:val="center"/>
        <w:rPr>
          <w:rFonts w:asciiTheme="minorHAnsi" w:hAnsiTheme="minorHAnsi"/>
        </w:rPr>
      </w:pPr>
      <w:r w:rsidRPr="00FA091D">
        <w:rPr>
          <w:rFonts w:asciiTheme="minorHAnsi" w:hAnsiTheme="minorHAnsi"/>
        </w:rPr>
        <w:t>UMOWA</w:t>
      </w:r>
      <w:r w:rsidRPr="00FA091D">
        <w:rPr>
          <w:rFonts w:asciiTheme="minorHAnsi" w:hAnsiTheme="minorHAnsi"/>
          <w:spacing w:val="-3"/>
        </w:rPr>
        <w:t xml:space="preserve"> </w:t>
      </w:r>
      <w:r w:rsidRPr="00FA091D">
        <w:rPr>
          <w:rFonts w:asciiTheme="minorHAnsi" w:hAnsiTheme="minorHAnsi"/>
        </w:rPr>
        <w:t xml:space="preserve">Nr </w:t>
      </w:r>
      <w:r w:rsidRPr="00FA091D">
        <w:rPr>
          <w:rFonts w:asciiTheme="minorHAnsi" w:hAnsiTheme="minorHAnsi"/>
          <w:spacing w:val="-2"/>
        </w:rPr>
        <w:t>ZDO</w:t>
      </w:r>
      <w:r w:rsidR="0041596A" w:rsidRPr="00FA091D">
        <w:rPr>
          <w:rFonts w:asciiTheme="minorHAnsi" w:hAnsiTheme="minorHAnsi"/>
          <w:spacing w:val="-2"/>
        </w:rPr>
        <w:t>1</w:t>
      </w:r>
      <w:r w:rsidRPr="00FA091D">
        <w:rPr>
          <w:rFonts w:asciiTheme="minorHAnsi" w:hAnsiTheme="minorHAnsi"/>
          <w:spacing w:val="-2"/>
        </w:rPr>
        <w:t>/</w:t>
      </w:r>
      <w:r w:rsidR="0041596A" w:rsidRPr="00FA091D">
        <w:rPr>
          <w:rFonts w:asciiTheme="minorHAnsi" w:hAnsiTheme="minorHAnsi"/>
          <w:spacing w:val="-2"/>
        </w:rPr>
        <w:t>ZPOW/</w:t>
      </w:r>
      <w:r w:rsidRPr="00FA091D">
        <w:rPr>
          <w:rFonts w:asciiTheme="minorHAnsi" w:hAnsiTheme="minorHAnsi"/>
          <w:u w:val="single"/>
        </w:rPr>
        <w:tab/>
      </w:r>
      <w:r w:rsidR="0041596A" w:rsidRPr="00FA091D">
        <w:rPr>
          <w:rFonts w:asciiTheme="minorHAnsi" w:hAnsiTheme="minorHAnsi"/>
          <w:spacing w:val="-2"/>
        </w:rPr>
        <w:t>/2024</w:t>
      </w:r>
    </w:p>
    <w:p w14:paraId="5D7CCAF0" w14:textId="77777777" w:rsidR="00FC4D65" w:rsidRPr="00FA091D" w:rsidRDefault="00D47EFE" w:rsidP="00FA091D">
      <w:pPr>
        <w:pStyle w:val="Tekstpodstawowy"/>
        <w:tabs>
          <w:tab w:val="left" w:pos="3428"/>
        </w:tabs>
        <w:ind w:left="227"/>
        <w:jc w:val="center"/>
        <w:rPr>
          <w:rFonts w:asciiTheme="minorHAnsi" w:hAnsiTheme="minorHAnsi"/>
        </w:rPr>
      </w:pPr>
      <w:r w:rsidRPr="00FA091D">
        <w:rPr>
          <w:rFonts w:asciiTheme="minorHAnsi" w:hAnsiTheme="minorHAnsi"/>
        </w:rPr>
        <w:t xml:space="preserve">Zawarta w dniu </w:t>
      </w:r>
      <w:r w:rsidRPr="00FA091D">
        <w:rPr>
          <w:rFonts w:asciiTheme="minorHAnsi" w:hAnsiTheme="minorHAnsi"/>
          <w:u w:val="single"/>
        </w:rPr>
        <w:tab/>
      </w:r>
      <w:r w:rsidRPr="00FA091D">
        <w:rPr>
          <w:rFonts w:asciiTheme="minorHAnsi" w:hAnsiTheme="minorHAnsi"/>
        </w:rPr>
        <w:t>202</w:t>
      </w:r>
      <w:r w:rsidR="007B6AFE">
        <w:rPr>
          <w:rFonts w:asciiTheme="minorHAnsi" w:hAnsiTheme="minorHAnsi"/>
        </w:rPr>
        <w:t>4</w:t>
      </w:r>
      <w:r w:rsidRPr="00FA091D">
        <w:rPr>
          <w:rFonts w:asciiTheme="minorHAnsi" w:hAnsiTheme="minorHAnsi"/>
          <w:spacing w:val="-3"/>
        </w:rPr>
        <w:t xml:space="preserve"> </w:t>
      </w:r>
      <w:r w:rsidRPr="00FA091D">
        <w:rPr>
          <w:rFonts w:asciiTheme="minorHAnsi" w:hAnsiTheme="minorHAnsi"/>
        </w:rPr>
        <w:t>roku,</w:t>
      </w:r>
      <w:r w:rsidRPr="00FA091D">
        <w:rPr>
          <w:rFonts w:asciiTheme="minorHAnsi" w:hAnsiTheme="minorHAnsi"/>
          <w:spacing w:val="-2"/>
        </w:rPr>
        <w:t xml:space="preserve"> pomiędzy:</w:t>
      </w:r>
    </w:p>
    <w:p w14:paraId="17823A5F" w14:textId="77777777" w:rsidR="00FC4D65" w:rsidRPr="00FA091D" w:rsidRDefault="00FC4D65" w:rsidP="00FA091D">
      <w:pPr>
        <w:pStyle w:val="Tekstpodstawowy"/>
        <w:ind w:left="0"/>
        <w:jc w:val="left"/>
        <w:rPr>
          <w:rFonts w:asciiTheme="minorHAnsi" w:hAnsiTheme="minorHAnsi"/>
        </w:rPr>
      </w:pPr>
    </w:p>
    <w:p w14:paraId="7A06188A" w14:textId="77777777" w:rsidR="0041596A" w:rsidRPr="00FA091D" w:rsidRDefault="0041596A" w:rsidP="00FA091D">
      <w:pPr>
        <w:rPr>
          <w:rFonts w:asciiTheme="minorHAnsi" w:eastAsia="Calibri" w:hAnsiTheme="minorHAnsi" w:cstheme="minorHAnsi"/>
          <w:bCs/>
        </w:rPr>
      </w:pPr>
      <w:r w:rsidRPr="00FA091D">
        <w:rPr>
          <w:rFonts w:asciiTheme="minorHAnsi" w:eastAsia="Calibri" w:hAnsiTheme="minorHAnsi" w:cstheme="minorHAnsi"/>
          <w:b/>
        </w:rPr>
        <w:t>Miastem Stołecznym Warszawa</w:t>
      </w:r>
      <w:r w:rsidRPr="00FA091D">
        <w:rPr>
          <w:rFonts w:asciiTheme="minorHAnsi" w:eastAsia="Calibri" w:hAnsiTheme="minorHAnsi" w:cstheme="minorHAnsi"/>
        </w:rPr>
        <w:t xml:space="preserve">, pl. Bankowy 3/5; 00-950 Warszawa; NIP 525-22-48-481 – reprezentowanym przez </w:t>
      </w:r>
      <w:r w:rsidRPr="00FA091D">
        <w:rPr>
          <w:rFonts w:asciiTheme="minorHAnsi" w:eastAsia="Calibri" w:hAnsiTheme="minorHAnsi" w:cstheme="minorHAnsi"/>
          <w:b/>
        </w:rPr>
        <w:t>Dyrektora Zespołu do obsługi Placówek Opiekuńczo-Wychowawczych Nr 1, w Warszawie</w:t>
      </w:r>
      <w:r w:rsidRPr="00FA091D">
        <w:rPr>
          <w:rFonts w:asciiTheme="minorHAnsi" w:eastAsia="Calibri" w:hAnsiTheme="minorHAnsi" w:cstheme="minorHAnsi"/>
        </w:rPr>
        <w:t xml:space="preserve"> (kod pocztowy: 02-945), przy ul. św. Bonifacego 81 – Ewę Makowską, działająca na podstawie pełnomocnictwa o numerze GP-OR.0052.2116.2018 z dnia 29.06.2018 r., w imieniu i na rzecz </w:t>
      </w:r>
      <w:r w:rsidR="00FA091D">
        <w:rPr>
          <w:rFonts w:asciiTheme="minorHAnsi" w:eastAsia="Calibri" w:hAnsiTheme="minorHAnsi" w:cstheme="minorHAnsi"/>
        </w:rPr>
        <w:t>Zespołu do obsługi Placówek Opiekuńczo-Wychowawczych nr 1 w Warszawie</w:t>
      </w:r>
      <w:r w:rsidRPr="00FA091D">
        <w:rPr>
          <w:rFonts w:asciiTheme="minorHAnsi" w:eastAsia="Calibri" w:hAnsiTheme="minorHAnsi" w:cstheme="minorHAnsi"/>
        </w:rPr>
        <w:t>, zwanym w dalszej części Umowy „</w:t>
      </w:r>
      <w:r w:rsidRPr="00FA091D">
        <w:rPr>
          <w:rFonts w:asciiTheme="minorHAnsi" w:eastAsia="Calibri" w:hAnsiTheme="minorHAnsi" w:cstheme="minorHAnsi"/>
          <w:b/>
        </w:rPr>
        <w:t>Zamawiającym</w:t>
      </w:r>
      <w:r w:rsidRPr="00FA091D">
        <w:rPr>
          <w:rFonts w:asciiTheme="minorHAnsi" w:eastAsia="Calibri" w:hAnsiTheme="minorHAnsi" w:cstheme="minorHAnsi"/>
          <w:bCs/>
        </w:rPr>
        <w:t>”</w:t>
      </w:r>
    </w:p>
    <w:p w14:paraId="56E851A7" w14:textId="77777777" w:rsidR="0041596A" w:rsidRPr="00FA091D" w:rsidRDefault="0041596A" w:rsidP="00FA091D">
      <w:pPr>
        <w:pStyle w:val="Tekstpodstawowy"/>
        <w:ind w:left="0"/>
        <w:jc w:val="left"/>
        <w:rPr>
          <w:rFonts w:asciiTheme="minorHAnsi" w:hAnsiTheme="minorHAnsi"/>
          <w:spacing w:val="-10"/>
        </w:rPr>
      </w:pPr>
    </w:p>
    <w:p w14:paraId="299166AF" w14:textId="77777777" w:rsidR="00FC4D65" w:rsidRPr="00FA091D" w:rsidRDefault="00D47EFE" w:rsidP="00FA091D">
      <w:pPr>
        <w:pStyle w:val="Tekstpodstawowy"/>
        <w:ind w:left="0"/>
        <w:jc w:val="left"/>
        <w:rPr>
          <w:rFonts w:asciiTheme="minorHAnsi" w:hAnsiTheme="minorHAnsi"/>
        </w:rPr>
      </w:pPr>
      <w:r w:rsidRPr="00FA091D">
        <w:rPr>
          <w:rFonts w:asciiTheme="minorHAnsi" w:hAnsiTheme="minorHAnsi"/>
          <w:spacing w:val="-10"/>
        </w:rPr>
        <w:t>a</w:t>
      </w:r>
    </w:p>
    <w:p w14:paraId="4A1D1A72" w14:textId="77777777" w:rsidR="00FC4D65" w:rsidRPr="00FA091D" w:rsidRDefault="00FC4D65" w:rsidP="00FA091D">
      <w:pPr>
        <w:pStyle w:val="Tekstpodstawowy"/>
        <w:ind w:left="0"/>
        <w:jc w:val="left"/>
        <w:rPr>
          <w:rFonts w:asciiTheme="minorHAnsi" w:hAnsiTheme="minorHAnsi"/>
        </w:rPr>
      </w:pPr>
    </w:p>
    <w:p w14:paraId="598C5D35" w14:textId="77777777" w:rsidR="00FC4D65" w:rsidRPr="00FA091D" w:rsidRDefault="00D47EFE" w:rsidP="00FA091D">
      <w:pPr>
        <w:pStyle w:val="Tekstpodstawowy"/>
        <w:tabs>
          <w:tab w:val="left" w:pos="3754"/>
          <w:tab w:val="left" w:pos="4323"/>
          <w:tab w:val="left" w:pos="4935"/>
          <w:tab w:val="left" w:pos="6169"/>
          <w:tab w:val="left" w:pos="6841"/>
          <w:tab w:val="left" w:pos="7769"/>
          <w:tab w:val="left" w:pos="8232"/>
          <w:tab w:val="left" w:pos="9077"/>
        </w:tabs>
        <w:ind w:left="232"/>
        <w:jc w:val="left"/>
        <w:rPr>
          <w:rFonts w:asciiTheme="minorHAnsi" w:hAnsiTheme="minorHAnsi"/>
        </w:rPr>
      </w:pPr>
      <w:r w:rsidRPr="00FA091D">
        <w:rPr>
          <w:rFonts w:asciiTheme="minorHAnsi" w:hAnsiTheme="minorHAnsi"/>
          <w:b/>
          <w:u w:val="single"/>
        </w:rPr>
        <w:tab/>
      </w:r>
      <w:r w:rsidRPr="00FA091D">
        <w:rPr>
          <w:rFonts w:asciiTheme="minorHAnsi" w:hAnsiTheme="minorHAnsi"/>
          <w:b/>
          <w:spacing w:val="-10"/>
        </w:rPr>
        <w:t>,</w:t>
      </w:r>
      <w:r w:rsidRPr="00FA091D">
        <w:rPr>
          <w:rFonts w:asciiTheme="minorHAnsi" w:hAnsiTheme="minorHAnsi"/>
          <w:b/>
        </w:rPr>
        <w:tab/>
      </w:r>
      <w:r w:rsidRPr="00FA091D">
        <w:rPr>
          <w:rFonts w:asciiTheme="minorHAnsi" w:hAnsiTheme="minorHAnsi"/>
          <w:spacing w:val="-10"/>
        </w:rPr>
        <w:t>z</w:t>
      </w:r>
      <w:r w:rsidRPr="00FA091D">
        <w:rPr>
          <w:rFonts w:asciiTheme="minorHAnsi" w:hAnsiTheme="minorHAnsi"/>
        </w:rPr>
        <w:tab/>
      </w:r>
      <w:r w:rsidRPr="00FA091D">
        <w:rPr>
          <w:rFonts w:asciiTheme="minorHAnsi" w:hAnsiTheme="minorHAnsi"/>
          <w:spacing w:val="-2"/>
        </w:rPr>
        <w:t>siedzibą</w:t>
      </w:r>
      <w:r w:rsidRPr="00FA091D">
        <w:rPr>
          <w:rFonts w:asciiTheme="minorHAnsi" w:hAnsiTheme="minorHAnsi"/>
        </w:rPr>
        <w:tab/>
      </w:r>
      <w:r w:rsidRPr="00FA091D">
        <w:rPr>
          <w:rFonts w:asciiTheme="minorHAnsi" w:hAnsiTheme="minorHAnsi"/>
          <w:spacing w:val="-10"/>
        </w:rPr>
        <w:t>w</w:t>
      </w:r>
      <w:r w:rsidRPr="00FA091D">
        <w:rPr>
          <w:rFonts w:asciiTheme="minorHAnsi" w:hAnsiTheme="minorHAnsi"/>
        </w:rPr>
        <w:tab/>
      </w:r>
      <w:r w:rsidRPr="00FA091D">
        <w:rPr>
          <w:rFonts w:asciiTheme="minorHAnsi" w:hAnsiTheme="minorHAnsi"/>
          <w:u w:val="single"/>
        </w:rPr>
        <w:tab/>
      </w:r>
      <w:r w:rsidRPr="00FA091D">
        <w:rPr>
          <w:rFonts w:asciiTheme="minorHAnsi" w:hAnsiTheme="minorHAnsi"/>
        </w:rPr>
        <w:tab/>
      </w:r>
      <w:r w:rsidRPr="00FA091D">
        <w:rPr>
          <w:rFonts w:asciiTheme="minorHAnsi" w:hAnsiTheme="minorHAnsi"/>
          <w:spacing w:val="-5"/>
        </w:rPr>
        <w:t>pod</w:t>
      </w:r>
      <w:r w:rsidRPr="00FA091D">
        <w:rPr>
          <w:rFonts w:asciiTheme="minorHAnsi" w:hAnsiTheme="minorHAnsi"/>
        </w:rPr>
        <w:tab/>
      </w:r>
      <w:r w:rsidRPr="00FA091D">
        <w:rPr>
          <w:rFonts w:asciiTheme="minorHAnsi" w:hAnsiTheme="minorHAnsi"/>
          <w:spacing w:val="-2"/>
        </w:rPr>
        <w:t>adresem:</w:t>
      </w:r>
    </w:p>
    <w:p w14:paraId="78E09344" w14:textId="77777777" w:rsidR="00FC4D65" w:rsidRPr="00FA091D" w:rsidRDefault="00D47EFE" w:rsidP="00FA091D">
      <w:pPr>
        <w:pStyle w:val="Tekstpodstawowy"/>
        <w:tabs>
          <w:tab w:val="left" w:pos="3143"/>
          <w:tab w:val="left" w:pos="3430"/>
          <w:tab w:val="left" w:pos="4977"/>
          <w:tab w:val="left" w:pos="5874"/>
          <w:tab w:val="left" w:pos="6625"/>
          <w:tab w:val="left" w:pos="8720"/>
          <w:tab w:val="left" w:pos="9118"/>
        </w:tabs>
        <w:ind w:left="232"/>
        <w:jc w:val="left"/>
        <w:rPr>
          <w:rFonts w:asciiTheme="minorHAnsi" w:hAnsiTheme="minorHAnsi"/>
        </w:rPr>
      </w:pPr>
      <w:r w:rsidRPr="00FA091D">
        <w:rPr>
          <w:rFonts w:asciiTheme="minorHAnsi" w:hAnsiTheme="minorHAnsi"/>
          <w:u w:val="single"/>
        </w:rPr>
        <w:tab/>
      </w:r>
      <w:r w:rsidRPr="00FA091D">
        <w:rPr>
          <w:rFonts w:asciiTheme="minorHAnsi" w:hAnsiTheme="minorHAnsi"/>
        </w:rPr>
        <w:tab/>
      </w:r>
      <w:r w:rsidRPr="00FA091D">
        <w:rPr>
          <w:rFonts w:asciiTheme="minorHAnsi" w:hAnsiTheme="minorHAnsi"/>
          <w:spacing w:val="-2"/>
        </w:rPr>
        <w:t>posiadającym</w:t>
      </w:r>
      <w:r w:rsidRPr="00FA091D">
        <w:rPr>
          <w:rFonts w:asciiTheme="minorHAnsi" w:hAnsiTheme="minorHAnsi"/>
        </w:rPr>
        <w:tab/>
      </w:r>
      <w:r w:rsidRPr="00FA091D">
        <w:rPr>
          <w:rFonts w:asciiTheme="minorHAnsi" w:hAnsiTheme="minorHAnsi"/>
          <w:spacing w:val="-2"/>
        </w:rPr>
        <w:t>numer</w:t>
      </w:r>
      <w:r w:rsidRPr="00FA091D">
        <w:rPr>
          <w:rFonts w:asciiTheme="minorHAnsi" w:hAnsiTheme="minorHAnsi"/>
        </w:rPr>
        <w:tab/>
      </w:r>
      <w:r w:rsidRPr="00FA091D">
        <w:rPr>
          <w:rFonts w:asciiTheme="minorHAnsi" w:hAnsiTheme="minorHAnsi"/>
          <w:spacing w:val="-4"/>
        </w:rPr>
        <w:t>NIP:</w:t>
      </w:r>
      <w:r w:rsidRPr="00FA091D">
        <w:rPr>
          <w:rFonts w:asciiTheme="minorHAnsi" w:hAnsiTheme="minorHAnsi"/>
        </w:rPr>
        <w:tab/>
      </w:r>
      <w:r w:rsidRPr="00FA091D">
        <w:rPr>
          <w:rFonts w:asciiTheme="minorHAnsi" w:hAnsiTheme="minorHAnsi"/>
          <w:u w:val="single"/>
        </w:rPr>
        <w:tab/>
      </w:r>
      <w:r w:rsidRPr="00FA091D">
        <w:rPr>
          <w:rFonts w:asciiTheme="minorHAnsi" w:hAnsiTheme="minorHAnsi"/>
          <w:spacing w:val="-10"/>
        </w:rPr>
        <w:t>;</w:t>
      </w:r>
      <w:r w:rsidRPr="00FA091D">
        <w:rPr>
          <w:rFonts w:asciiTheme="minorHAnsi" w:hAnsiTheme="minorHAnsi"/>
        </w:rPr>
        <w:tab/>
      </w:r>
      <w:r w:rsidRPr="00FA091D">
        <w:rPr>
          <w:rFonts w:asciiTheme="minorHAnsi" w:hAnsiTheme="minorHAnsi"/>
          <w:spacing w:val="-2"/>
        </w:rPr>
        <w:t>REGON</w:t>
      </w:r>
    </w:p>
    <w:p w14:paraId="5A7E8FD0" w14:textId="77777777" w:rsidR="00FC4D65" w:rsidRPr="00FA091D" w:rsidRDefault="00D47EFE" w:rsidP="00FA091D">
      <w:pPr>
        <w:pStyle w:val="Tekstpodstawowy"/>
        <w:tabs>
          <w:tab w:val="left" w:pos="2325"/>
          <w:tab w:val="left" w:pos="7575"/>
        </w:tabs>
        <w:ind w:left="232" w:right="114"/>
        <w:jc w:val="left"/>
        <w:rPr>
          <w:rFonts w:asciiTheme="minorHAnsi" w:hAnsiTheme="minorHAnsi"/>
          <w:b/>
          <w:i/>
        </w:rPr>
      </w:pPr>
      <w:r w:rsidRPr="00FA091D">
        <w:rPr>
          <w:rFonts w:asciiTheme="minorHAnsi" w:hAnsiTheme="minorHAnsi"/>
          <w:u w:val="single"/>
        </w:rPr>
        <w:tab/>
      </w:r>
      <w:r w:rsidRPr="00FA091D">
        <w:rPr>
          <w:rFonts w:asciiTheme="minorHAnsi" w:hAnsiTheme="minorHAnsi"/>
        </w:rPr>
        <w:t xml:space="preserve">, reprezentowaną przez </w:t>
      </w:r>
      <w:r w:rsidRPr="00FA091D">
        <w:rPr>
          <w:rFonts w:asciiTheme="minorHAnsi" w:hAnsiTheme="minorHAnsi"/>
          <w:u w:val="single"/>
        </w:rPr>
        <w:tab/>
      </w:r>
      <w:r w:rsidRPr="00FA091D">
        <w:rPr>
          <w:rFonts w:asciiTheme="minorHAnsi" w:hAnsiTheme="minorHAnsi"/>
        </w:rPr>
        <w:t>,</w:t>
      </w:r>
      <w:r w:rsidRPr="00FA091D">
        <w:rPr>
          <w:rFonts w:asciiTheme="minorHAnsi" w:hAnsiTheme="minorHAnsi"/>
          <w:spacing w:val="-14"/>
        </w:rPr>
        <w:t xml:space="preserve"> </w:t>
      </w:r>
      <w:r w:rsidRPr="00FA091D">
        <w:rPr>
          <w:rFonts w:asciiTheme="minorHAnsi" w:hAnsiTheme="minorHAnsi"/>
        </w:rPr>
        <w:t>zwanym</w:t>
      </w:r>
      <w:r w:rsidRPr="00FA091D">
        <w:rPr>
          <w:rFonts w:asciiTheme="minorHAnsi" w:hAnsiTheme="minorHAnsi"/>
          <w:spacing w:val="-14"/>
        </w:rPr>
        <w:t xml:space="preserve"> </w:t>
      </w:r>
      <w:r w:rsidRPr="00FA091D">
        <w:rPr>
          <w:rFonts w:asciiTheme="minorHAnsi" w:hAnsiTheme="minorHAnsi"/>
        </w:rPr>
        <w:t>w</w:t>
      </w:r>
      <w:r w:rsidRPr="00FA091D">
        <w:rPr>
          <w:rFonts w:asciiTheme="minorHAnsi" w:hAnsiTheme="minorHAnsi"/>
          <w:spacing w:val="-14"/>
        </w:rPr>
        <w:t xml:space="preserve"> </w:t>
      </w:r>
      <w:r w:rsidRPr="00FA091D">
        <w:rPr>
          <w:rFonts w:asciiTheme="minorHAnsi" w:hAnsiTheme="minorHAnsi"/>
        </w:rPr>
        <w:t>dalszej</w:t>
      </w:r>
      <w:r w:rsidRPr="00FA091D">
        <w:rPr>
          <w:rFonts w:asciiTheme="minorHAnsi" w:hAnsiTheme="minorHAnsi"/>
          <w:spacing w:val="-13"/>
        </w:rPr>
        <w:t xml:space="preserve"> </w:t>
      </w:r>
      <w:r w:rsidRPr="00FA091D">
        <w:rPr>
          <w:rFonts w:asciiTheme="minorHAnsi" w:hAnsiTheme="minorHAnsi"/>
        </w:rPr>
        <w:t xml:space="preserve">części Umowy </w:t>
      </w:r>
      <w:r w:rsidR="00FA091D">
        <w:rPr>
          <w:rFonts w:asciiTheme="minorHAnsi" w:hAnsiTheme="minorHAnsi"/>
        </w:rPr>
        <w:t>„</w:t>
      </w:r>
      <w:r w:rsidRPr="00FA091D">
        <w:rPr>
          <w:rFonts w:asciiTheme="minorHAnsi" w:hAnsiTheme="minorHAnsi"/>
          <w:b/>
          <w:i/>
        </w:rPr>
        <w:t>Wykonawcą</w:t>
      </w:r>
      <w:r w:rsidR="00FA091D">
        <w:rPr>
          <w:rFonts w:asciiTheme="minorHAnsi" w:hAnsiTheme="minorHAnsi"/>
          <w:b/>
          <w:i/>
        </w:rPr>
        <w:t>”</w:t>
      </w:r>
    </w:p>
    <w:p w14:paraId="445FFEFF" w14:textId="77777777" w:rsidR="00FC4D65" w:rsidRPr="00FA091D" w:rsidRDefault="00FC4D65" w:rsidP="00FA091D">
      <w:pPr>
        <w:pStyle w:val="Tekstpodstawowy"/>
        <w:ind w:left="0"/>
        <w:jc w:val="left"/>
        <w:rPr>
          <w:rFonts w:asciiTheme="minorHAnsi" w:hAnsiTheme="minorHAnsi"/>
          <w:b/>
          <w:i/>
        </w:rPr>
      </w:pPr>
    </w:p>
    <w:p w14:paraId="31C64DB6" w14:textId="77777777" w:rsidR="00FC4D65" w:rsidRPr="00FA091D" w:rsidRDefault="00D47EFE" w:rsidP="00FA091D">
      <w:pPr>
        <w:pStyle w:val="Tekstpodstawowy"/>
        <w:ind w:left="227" w:right="128"/>
        <w:jc w:val="left"/>
        <w:rPr>
          <w:rFonts w:asciiTheme="minorHAnsi" w:hAnsiTheme="minorHAnsi"/>
        </w:rPr>
      </w:pPr>
      <w:r w:rsidRPr="00FA091D">
        <w:rPr>
          <w:rFonts w:asciiTheme="minorHAnsi" w:hAnsiTheme="minorHAnsi"/>
        </w:rPr>
        <w:t>na podstawie dokonanego przez Zamawiającego wyboru oferty w postępowaniu prowadzonym w trybie podstawowym bez negocjacji, na podstawie art. 275 pkt 1 ustawy z 11 września 2019 r</w:t>
      </w:r>
      <w:r w:rsidR="00FA091D">
        <w:rPr>
          <w:rFonts w:asciiTheme="minorHAnsi" w:hAnsiTheme="minorHAnsi"/>
        </w:rPr>
        <w:t>. Prawo zamówień publicznych (t</w:t>
      </w:r>
      <w:r w:rsidRPr="00FA091D">
        <w:rPr>
          <w:rFonts w:asciiTheme="minorHAnsi" w:hAnsiTheme="minorHAnsi"/>
        </w:rPr>
        <w:t>j. Dz. U. z 202</w:t>
      </w:r>
      <w:r w:rsidR="0041596A" w:rsidRPr="00FA091D">
        <w:rPr>
          <w:rFonts w:asciiTheme="minorHAnsi" w:hAnsiTheme="minorHAnsi"/>
        </w:rPr>
        <w:t>3</w:t>
      </w:r>
      <w:r w:rsidRPr="00FA091D">
        <w:rPr>
          <w:rFonts w:asciiTheme="minorHAnsi" w:hAnsiTheme="minorHAnsi"/>
        </w:rPr>
        <w:t xml:space="preserve"> r. poz. 1</w:t>
      </w:r>
      <w:r w:rsidR="0041596A" w:rsidRPr="00FA091D">
        <w:rPr>
          <w:rFonts w:asciiTheme="minorHAnsi" w:hAnsiTheme="minorHAnsi"/>
        </w:rPr>
        <w:t>605</w:t>
      </w:r>
      <w:r w:rsidRPr="00FA091D">
        <w:rPr>
          <w:rFonts w:asciiTheme="minorHAnsi" w:hAnsiTheme="minorHAnsi"/>
        </w:rPr>
        <w:t xml:space="preserve"> z</w:t>
      </w:r>
      <w:r w:rsidR="0041596A" w:rsidRPr="00FA091D">
        <w:rPr>
          <w:rFonts w:asciiTheme="minorHAnsi" w:hAnsiTheme="minorHAnsi"/>
        </w:rPr>
        <w:t>e</w:t>
      </w:r>
      <w:r w:rsidRPr="00FA091D">
        <w:rPr>
          <w:rFonts w:asciiTheme="minorHAnsi" w:hAnsiTheme="minorHAnsi"/>
        </w:rPr>
        <w:t xml:space="preserve">  zm..) została zawarta umowa następującej treści:</w:t>
      </w:r>
    </w:p>
    <w:p w14:paraId="1FA00720" w14:textId="77777777" w:rsidR="0041596A" w:rsidRPr="00FA091D" w:rsidRDefault="0041596A" w:rsidP="00FA091D">
      <w:pPr>
        <w:pStyle w:val="Nagwek1"/>
        <w:jc w:val="left"/>
        <w:rPr>
          <w:rFonts w:asciiTheme="minorHAnsi" w:hAnsiTheme="minorHAnsi"/>
        </w:rPr>
      </w:pPr>
    </w:p>
    <w:p w14:paraId="593E1F74" w14:textId="77777777" w:rsidR="00FC4D65" w:rsidRPr="00FA091D" w:rsidRDefault="00D47EFE" w:rsidP="00FA091D">
      <w:pPr>
        <w:pStyle w:val="Nagwek1"/>
        <w:jc w:val="center"/>
        <w:rPr>
          <w:rFonts w:asciiTheme="minorHAnsi" w:hAnsiTheme="minorHAnsi"/>
        </w:rPr>
      </w:pPr>
      <w:r w:rsidRPr="00FA091D">
        <w:rPr>
          <w:rFonts w:asciiTheme="minorHAnsi" w:hAnsiTheme="minorHAnsi"/>
        </w:rPr>
        <w:t>§</w:t>
      </w:r>
      <w:r w:rsidRPr="00FA091D">
        <w:rPr>
          <w:rFonts w:asciiTheme="minorHAnsi" w:hAnsiTheme="minorHAnsi"/>
          <w:spacing w:val="-10"/>
        </w:rPr>
        <w:t>1</w:t>
      </w:r>
      <w:r w:rsidR="0041596A" w:rsidRPr="00FA091D">
        <w:rPr>
          <w:rFonts w:asciiTheme="minorHAnsi" w:hAnsiTheme="minorHAnsi"/>
          <w:spacing w:val="-10"/>
        </w:rPr>
        <w:t>.</w:t>
      </w:r>
    </w:p>
    <w:p w14:paraId="3F499442" w14:textId="77777777" w:rsidR="00FC4D65" w:rsidRPr="00FA091D" w:rsidRDefault="00D47EFE" w:rsidP="00FA091D">
      <w:pPr>
        <w:ind w:left="120"/>
        <w:jc w:val="center"/>
        <w:rPr>
          <w:rFonts w:asciiTheme="minorHAnsi" w:hAnsiTheme="minorHAnsi"/>
          <w:b/>
        </w:rPr>
      </w:pPr>
      <w:r w:rsidRPr="00FA091D">
        <w:rPr>
          <w:rFonts w:asciiTheme="minorHAnsi" w:hAnsiTheme="minorHAnsi"/>
          <w:b/>
        </w:rPr>
        <w:t>Przedmiot</w:t>
      </w:r>
      <w:r w:rsidRPr="00FA091D">
        <w:rPr>
          <w:rFonts w:asciiTheme="minorHAnsi" w:hAnsiTheme="minorHAnsi"/>
          <w:b/>
          <w:spacing w:val="-5"/>
        </w:rPr>
        <w:t xml:space="preserve"> </w:t>
      </w:r>
      <w:r w:rsidRPr="00FA091D">
        <w:rPr>
          <w:rFonts w:asciiTheme="minorHAnsi" w:hAnsiTheme="minorHAnsi"/>
          <w:b/>
        </w:rPr>
        <w:t>i</w:t>
      </w:r>
      <w:r w:rsidRPr="00FA091D">
        <w:rPr>
          <w:rFonts w:asciiTheme="minorHAnsi" w:hAnsiTheme="minorHAnsi"/>
          <w:b/>
          <w:spacing w:val="-5"/>
        </w:rPr>
        <w:t xml:space="preserve"> </w:t>
      </w:r>
      <w:r w:rsidRPr="00FA091D">
        <w:rPr>
          <w:rFonts w:asciiTheme="minorHAnsi" w:hAnsiTheme="minorHAnsi"/>
          <w:b/>
        </w:rPr>
        <w:t>zakres</w:t>
      </w:r>
      <w:r w:rsidRPr="00FA091D">
        <w:rPr>
          <w:rFonts w:asciiTheme="minorHAnsi" w:hAnsiTheme="minorHAnsi"/>
          <w:b/>
          <w:spacing w:val="-2"/>
        </w:rPr>
        <w:t xml:space="preserve"> </w:t>
      </w:r>
      <w:r w:rsidRPr="00FA091D">
        <w:rPr>
          <w:rFonts w:asciiTheme="minorHAnsi" w:hAnsiTheme="minorHAnsi"/>
          <w:b/>
          <w:spacing w:val="-4"/>
        </w:rPr>
        <w:t>umowy</w:t>
      </w:r>
    </w:p>
    <w:p w14:paraId="04C99021" w14:textId="77777777" w:rsidR="00FC4D65" w:rsidRPr="00FA091D" w:rsidRDefault="00D47EFE" w:rsidP="00FA091D">
      <w:pPr>
        <w:pStyle w:val="Akapitzlist"/>
        <w:numPr>
          <w:ilvl w:val="0"/>
          <w:numId w:val="14"/>
        </w:numPr>
        <w:tabs>
          <w:tab w:val="left" w:pos="516"/>
        </w:tabs>
        <w:ind w:right="120"/>
        <w:jc w:val="left"/>
        <w:rPr>
          <w:rFonts w:asciiTheme="minorHAnsi" w:hAnsiTheme="minorHAnsi"/>
        </w:rPr>
      </w:pPr>
      <w:r w:rsidRPr="00FA091D">
        <w:rPr>
          <w:rFonts w:asciiTheme="minorHAnsi" w:hAnsiTheme="minorHAnsi"/>
        </w:rPr>
        <w:t xml:space="preserve">Wykonawca zobowiązuje się dostarczyć Zamawiającemu nowy, </w:t>
      </w:r>
      <w:r w:rsidR="0041596A" w:rsidRPr="00FA091D">
        <w:rPr>
          <w:rFonts w:asciiTheme="minorHAnsi" w:hAnsiTheme="minorHAnsi"/>
        </w:rPr>
        <w:t>9</w:t>
      </w:r>
      <w:r w:rsidRPr="00FA091D">
        <w:rPr>
          <w:rFonts w:asciiTheme="minorHAnsi" w:hAnsiTheme="minorHAnsi"/>
        </w:rPr>
        <w:t xml:space="preserve"> osobowy samochód marki......................................,</w:t>
      </w:r>
      <w:r w:rsidRPr="00FA091D">
        <w:rPr>
          <w:rFonts w:asciiTheme="minorHAnsi" w:hAnsiTheme="minorHAnsi"/>
          <w:spacing w:val="80"/>
        </w:rPr>
        <w:t xml:space="preserve"> </w:t>
      </w:r>
      <w:r w:rsidRPr="00FA091D">
        <w:rPr>
          <w:rFonts w:asciiTheme="minorHAnsi" w:hAnsiTheme="minorHAnsi"/>
        </w:rPr>
        <w:t>model...........................typ/wersja................,</w:t>
      </w:r>
      <w:r w:rsidRPr="00FA091D">
        <w:rPr>
          <w:rFonts w:asciiTheme="minorHAnsi" w:hAnsiTheme="minorHAnsi"/>
          <w:spacing w:val="80"/>
        </w:rPr>
        <w:t xml:space="preserve"> </w:t>
      </w:r>
      <w:r w:rsidRPr="00FA091D">
        <w:rPr>
          <w:rFonts w:asciiTheme="minorHAnsi" w:hAnsiTheme="minorHAnsi"/>
        </w:rPr>
        <w:t>VIN:</w:t>
      </w:r>
      <w:r w:rsidRPr="00FA091D">
        <w:rPr>
          <w:rFonts w:asciiTheme="minorHAnsi" w:hAnsiTheme="minorHAnsi"/>
          <w:spacing w:val="80"/>
        </w:rPr>
        <w:t xml:space="preserve"> </w:t>
      </w:r>
      <w:r w:rsidRPr="00FA091D">
        <w:rPr>
          <w:rFonts w:asciiTheme="minorHAnsi" w:hAnsiTheme="minorHAnsi"/>
        </w:rPr>
        <w:t>………………,</w:t>
      </w:r>
      <w:r w:rsidRPr="00FA091D">
        <w:rPr>
          <w:rFonts w:asciiTheme="minorHAnsi" w:hAnsiTheme="minorHAnsi"/>
          <w:spacing w:val="80"/>
        </w:rPr>
        <w:t xml:space="preserve"> </w:t>
      </w:r>
      <w:r w:rsidRPr="00FA091D">
        <w:rPr>
          <w:rFonts w:asciiTheme="minorHAnsi" w:hAnsiTheme="minorHAnsi"/>
        </w:rPr>
        <w:t>rok</w:t>
      </w:r>
    </w:p>
    <w:p w14:paraId="43AB07E5" w14:textId="77777777" w:rsidR="00FC4D65" w:rsidRPr="00FA091D" w:rsidRDefault="00D47EFE" w:rsidP="00FA091D">
      <w:pPr>
        <w:pStyle w:val="Tekstpodstawowy"/>
        <w:jc w:val="left"/>
        <w:rPr>
          <w:rFonts w:asciiTheme="minorHAnsi" w:hAnsiTheme="minorHAnsi"/>
        </w:rPr>
      </w:pPr>
      <w:r w:rsidRPr="00FA091D">
        <w:rPr>
          <w:rFonts w:asciiTheme="minorHAnsi" w:hAnsiTheme="minorHAnsi"/>
        </w:rPr>
        <w:t>produkcji</w:t>
      </w:r>
      <w:r w:rsidRPr="00FA091D">
        <w:rPr>
          <w:rFonts w:asciiTheme="minorHAnsi" w:hAnsiTheme="minorHAnsi"/>
          <w:spacing w:val="39"/>
        </w:rPr>
        <w:t xml:space="preserve"> </w:t>
      </w:r>
      <w:r w:rsidRPr="00FA091D">
        <w:rPr>
          <w:rFonts w:asciiTheme="minorHAnsi" w:hAnsiTheme="minorHAnsi"/>
        </w:rPr>
        <w:t>…………..,</w:t>
      </w:r>
      <w:r w:rsidRPr="00FA091D">
        <w:rPr>
          <w:rFonts w:asciiTheme="minorHAnsi" w:hAnsiTheme="minorHAnsi"/>
          <w:spacing w:val="41"/>
        </w:rPr>
        <w:t xml:space="preserve"> </w:t>
      </w:r>
      <w:r w:rsidRPr="00FA091D">
        <w:rPr>
          <w:rFonts w:asciiTheme="minorHAnsi" w:hAnsiTheme="minorHAnsi"/>
        </w:rPr>
        <w:t>kolor</w:t>
      </w:r>
      <w:r w:rsidRPr="00FA091D">
        <w:rPr>
          <w:rFonts w:asciiTheme="minorHAnsi" w:hAnsiTheme="minorHAnsi"/>
          <w:spacing w:val="42"/>
        </w:rPr>
        <w:t xml:space="preserve"> </w:t>
      </w:r>
      <w:r w:rsidRPr="00FA091D">
        <w:rPr>
          <w:rFonts w:asciiTheme="minorHAnsi" w:hAnsiTheme="minorHAnsi"/>
        </w:rPr>
        <w:t>……………….,</w:t>
      </w:r>
      <w:r w:rsidRPr="00FA091D">
        <w:rPr>
          <w:rFonts w:asciiTheme="minorHAnsi" w:hAnsiTheme="minorHAnsi"/>
          <w:spacing w:val="41"/>
        </w:rPr>
        <w:t xml:space="preserve"> </w:t>
      </w:r>
      <w:r w:rsidRPr="00FA091D">
        <w:rPr>
          <w:rFonts w:asciiTheme="minorHAnsi" w:hAnsiTheme="minorHAnsi"/>
        </w:rPr>
        <w:t>zwany</w:t>
      </w:r>
      <w:r w:rsidRPr="00FA091D">
        <w:rPr>
          <w:rFonts w:asciiTheme="minorHAnsi" w:hAnsiTheme="minorHAnsi"/>
          <w:spacing w:val="39"/>
        </w:rPr>
        <w:t xml:space="preserve"> </w:t>
      </w:r>
      <w:r w:rsidRPr="00FA091D">
        <w:rPr>
          <w:rFonts w:asciiTheme="minorHAnsi" w:hAnsiTheme="minorHAnsi"/>
        </w:rPr>
        <w:t>w</w:t>
      </w:r>
      <w:r w:rsidRPr="00FA091D">
        <w:rPr>
          <w:rFonts w:asciiTheme="minorHAnsi" w:hAnsiTheme="minorHAnsi"/>
          <w:spacing w:val="39"/>
        </w:rPr>
        <w:t xml:space="preserve"> </w:t>
      </w:r>
      <w:r w:rsidRPr="00FA091D">
        <w:rPr>
          <w:rFonts w:asciiTheme="minorHAnsi" w:hAnsiTheme="minorHAnsi"/>
        </w:rPr>
        <w:t>dalszej</w:t>
      </w:r>
      <w:r w:rsidRPr="00FA091D">
        <w:rPr>
          <w:rFonts w:asciiTheme="minorHAnsi" w:hAnsiTheme="minorHAnsi"/>
          <w:spacing w:val="40"/>
        </w:rPr>
        <w:t xml:space="preserve"> </w:t>
      </w:r>
      <w:r w:rsidRPr="00FA091D">
        <w:rPr>
          <w:rFonts w:asciiTheme="minorHAnsi" w:hAnsiTheme="minorHAnsi"/>
        </w:rPr>
        <w:t>części</w:t>
      </w:r>
      <w:r w:rsidRPr="00FA091D">
        <w:rPr>
          <w:rFonts w:asciiTheme="minorHAnsi" w:hAnsiTheme="minorHAnsi"/>
          <w:spacing w:val="42"/>
        </w:rPr>
        <w:t xml:space="preserve"> </w:t>
      </w:r>
      <w:r w:rsidRPr="00FA091D">
        <w:rPr>
          <w:rFonts w:asciiTheme="minorHAnsi" w:hAnsiTheme="minorHAnsi"/>
        </w:rPr>
        <w:t>Umowy:</w:t>
      </w:r>
      <w:r w:rsidRPr="00FA091D">
        <w:rPr>
          <w:rFonts w:asciiTheme="minorHAnsi" w:hAnsiTheme="minorHAnsi"/>
          <w:spacing w:val="44"/>
        </w:rPr>
        <w:t xml:space="preserve"> </w:t>
      </w:r>
      <w:r w:rsidRPr="00FA091D">
        <w:rPr>
          <w:rFonts w:asciiTheme="minorHAnsi" w:hAnsiTheme="minorHAnsi"/>
        </w:rPr>
        <w:t>-</w:t>
      </w:r>
      <w:r w:rsidRPr="00FA091D">
        <w:rPr>
          <w:rFonts w:asciiTheme="minorHAnsi" w:hAnsiTheme="minorHAnsi"/>
          <w:spacing w:val="40"/>
        </w:rPr>
        <w:t xml:space="preserve"> </w:t>
      </w:r>
      <w:r w:rsidRPr="00FA091D">
        <w:rPr>
          <w:rFonts w:asciiTheme="minorHAnsi" w:hAnsiTheme="minorHAnsi"/>
        </w:rPr>
        <w:t>„</w:t>
      </w:r>
      <w:r w:rsidRPr="00FA091D">
        <w:rPr>
          <w:rFonts w:asciiTheme="minorHAnsi" w:hAnsiTheme="minorHAnsi"/>
          <w:b/>
        </w:rPr>
        <w:t>Samochodem</w:t>
      </w:r>
      <w:r w:rsidRPr="00FA091D">
        <w:rPr>
          <w:rFonts w:asciiTheme="minorHAnsi" w:hAnsiTheme="minorHAnsi"/>
        </w:rPr>
        <w:t>”</w:t>
      </w:r>
      <w:r w:rsidRPr="00FA091D">
        <w:rPr>
          <w:rFonts w:asciiTheme="minorHAnsi" w:hAnsiTheme="minorHAnsi"/>
          <w:spacing w:val="39"/>
        </w:rPr>
        <w:t xml:space="preserve"> </w:t>
      </w:r>
      <w:r w:rsidRPr="00FA091D">
        <w:rPr>
          <w:rFonts w:asciiTheme="minorHAnsi" w:hAnsiTheme="minorHAnsi"/>
          <w:spacing w:val="-5"/>
        </w:rPr>
        <w:t>lub</w:t>
      </w:r>
    </w:p>
    <w:p w14:paraId="135AC817" w14:textId="77777777" w:rsidR="00FC4D65" w:rsidRPr="00FA091D" w:rsidRDefault="00D47EFE" w:rsidP="00FA091D">
      <w:pPr>
        <w:pStyle w:val="Nagwek1"/>
        <w:ind w:left="516"/>
        <w:jc w:val="left"/>
        <w:rPr>
          <w:rFonts w:asciiTheme="minorHAnsi" w:hAnsiTheme="minorHAnsi"/>
          <w:b w:val="0"/>
        </w:rPr>
      </w:pPr>
      <w:r w:rsidRPr="00FA091D">
        <w:rPr>
          <w:rFonts w:asciiTheme="minorHAnsi" w:hAnsiTheme="minorHAnsi"/>
          <w:b w:val="0"/>
        </w:rPr>
        <w:t>„</w:t>
      </w:r>
      <w:r w:rsidRPr="00FA091D">
        <w:rPr>
          <w:rFonts w:asciiTheme="minorHAnsi" w:hAnsiTheme="minorHAnsi"/>
        </w:rPr>
        <w:t>Przedmiotem</w:t>
      </w:r>
      <w:r w:rsidRPr="00FA091D">
        <w:rPr>
          <w:rFonts w:asciiTheme="minorHAnsi" w:hAnsiTheme="minorHAnsi"/>
          <w:spacing w:val="-7"/>
        </w:rPr>
        <w:t xml:space="preserve"> </w:t>
      </w:r>
      <w:r w:rsidRPr="00FA091D">
        <w:rPr>
          <w:rFonts w:asciiTheme="minorHAnsi" w:hAnsiTheme="minorHAnsi"/>
          <w:spacing w:val="-2"/>
        </w:rPr>
        <w:t>umowy</w:t>
      </w:r>
      <w:r w:rsidRPr="00FA091D">
        <w:rPr>
          <w:rFonts w:asciiTheme="minorHAnsi" w:hAnsiTheme="minorHAnsi"/>
          <w:b w:val="0"/>
          <w:spacing w:val="-2"/>
        </w:rPr>
        <w:t>”.</w:t>
      </w:r>
    </w:p>
    <w:p w14:paraId="1CBAE36A" w14:textId="77777777" w:rsidR="00FC4D65" w:rsidRPr="00FA091D" w:rsidRDefault="00D47EFE" w:rsidP="00FA091D">
      <w:pPr>
        <w:pStyle w:val="Akapitzlist"/>
        <w:numPr>
          <w:ilvl w:val="0"/>
          <w:numId w:val="14"/>
        </w:numPr>
        <w:tabs>
          <w:tab w:val="left" w:pos="516"/>
        </w:tabs>
        <w:ind w:right="124"/>
        <w:jc w:val="left"/>
        <w:rPr>
          <w:rFonts w:asciiTheme="minorHAnsi" w:hAnsiTheme="minorHAnsi"/>
        </w:rPr>
      </w:pPr>
      <w:r w:rsidRPr="00FA091D">
        <w:rPr>
          <w:rFonts w:asciiTheme="minorHAnsi" w:hAnsiTheme="minorHAnsi"/>
        </w:rPr>
        <w:t>Wykonawca zobowiązany jest do wykonania umowy na warunkach i zgodnie z opisem przedmiotu zamówienia, określonych w Specyfikacji Warunków Zamówienia oraz Specyfikacji Technicznej Pojazdu - stanowiącymi załącznik nr 1 do niniejszej umowy oraz ofertą Wykonawcy, stanowiącą załącznik nr 2 do niniejszej umowy.</w:t>
      </w:r>
    </w:p>
    <w:p w14:paraId="48B310CE" w14:textId="77777777" w:rsidR="00FC4D65" w:rsidRPr="00FA091D" w:rsidRDefault="00D47EFE" w:rsidP="00FA091D">
      <w:pPr>
        <w:pStyle w:val="Akapitzlist"/>
        <w:numPr>
          <w:ilvl w:val="0"/>
          <w:numId w:val="14"/>
        </w:numPr>
        <w:tabs>
          <w:tab w:val="left" w:pos="516"/>
        </w:tabs>
        <w:ind w:right="129"/>
        <w:jc w:val="left"/>
        <w:rPr>
          <w:rFonts w:asciiTheme="minorHAnsi" w:hAnsiTheme="minorHAnsi"/>
        </w:rPr>
      </w:pPr>
      <w:r w:rsidRPr="00FA091D">
        <w:rPr>
          <w:rFonts w:asciiTheme="minorHAnsi" w:hAnsiTheme="minorHAnsi"/>
        </w:rPr>
        <w:t>Przedmiot</w:t>
      </w:r>
      <w:r w:rsidRPr="00FA091D">
        <w:rPr>
          <w:rFonts w:asciiTheme="minorHAnsi" w:hAnsiTheme="minorHAnsi"/>
          <w:spacing w:val="-2"/>
        </w:rPr>
        <w:t xml:space="preserve"> </w:t>
      </w:r>
      <w:r w:rsidRPr="00FA091D">
        <w:rPr>
          <w:rFonts w:asciiTheme="minorHAnsi" w:hAnsiTheme="minorHAnsi"/>
        </w:rPr>
        <w:t>umowy</w:t>
      </w:r>
      <w:r w:rsidRPr="00FA091D">
        <w:rPr>
          <w:rFonts w:asciiTheme="minorHAnsi" w:hAnsiTheme="minorHAnsi"/>
          <w:spacing w:val="-3"/>
        </w:rPr>
        <w:t xml:space="preserve"> </w:t>
      </w:r>
      <w:r w:rsidRPr="00FA091D">
        <w:rPr>
          <w:rFonts w:asciiTheme="minorHAnsi" w:hAnsiTheme="minorHAnsi"/>
        </w:rPr>
        <w:t>musi</w:t>
      </w:r>
      <w:r w:rsidRPr="00FA091D">
        <w:rPr>
          <w:rFonts w:asciiTheme="minorHAnsi" w:hAnsiTheme="minorHAnsi"/>
          <w:spacing w:val="-2"/>
        </w:rPr>
        <w:t xml:space="preserve"> </w:t>
      </w:r>
      <w:r w:rsidRPr="00FA091D">
        <w:rPr>
          <w:rFonts w:asciiTheme="minorHAnsi" w:hAnsiTheme="minorHAnsi"/>
        </w:rPr>
        <w:t>być</w:t>
      </w:r>
      <w:r w:rsidRPr="00FA091D">
        <w:rPr>
          <w:rFonts w:asciiTheme="minorHAnsi" w:hAnsiTheme="minorHAnsi"/>
          <w:spacing w:val="-1"/>
        </w:rPr>
        <w:t xml:space="preserve"> </w:t>
      </w:r>
      <w:r w:rsidRPr="00FA091D">
        <w:rPr>
          <w:rFonts w:asciiTheme="minorHAnsi" w:hAnsiTheme="minorHAnsi"/>
        </w:rPr>
        <w:t>wykonany</w:t>
      </w:r>
      <w:r w:rsidRPr="00FA091D">
        <w:rPr>
          <w:rFonts w:asciiTheme="minorHAnsi" w:hAnsiTheme="minorHAnsi"/>
          <w:spacing w:val="-1"/>
        </w:rPr>
        <w:t xml:space="preserve"> </w:t>
      </w:r>
      <w:r w:rsidRPr="00FA091D">
        <w:rPr>
          <w:rFonts w:asciiTheme="minorHAnsi" w:hAnsiTheme="minorHAnsi"/>
        </w:rPr>
        <w:t>zgodnie</w:t>
      </w:r>
      <w:r w:rsidRPr="00FA091D">
        <w:rPr>
          <w:rFonts w:asciiTheme="minorHAnsi" w:hAnsiTheme="minorHAnsi"/>
          <w:spacing w:val="-1"/>
        </w:rPr>
        <w:t xml:space="preserve"> </w:t>
      </w:r>
      <w:r w:rsidRPr="00FA091D">
        <w:rPr>
          <w:rFonts w:asciiTheme="minorHAnsi" w:hAnsiTheme="minorHAnsi"/>
        </w:rPr>
        <w:t>z</w:t>
      </w:r>
      <w:r w:rsidRPr="00FA091D">
        <w:rPr>
          <w:rFonts w:asciiTheme="minorHAnsi" w:hAnsiTheme="minorHAnsi"/>
          <w:spacing w:val="-2"/>
        </w:rPr>
        <w:t xml:space="preserve"> </w:t>
      </w:r>
      <w:r w:rsidRPr="00FA091D">
        <w:rPr>
          <w:rFonts w:asciiTheme="minorHAnsi" w:hAnsiTheme="minorHAnsi"/>
        </w:rPr>
        <w:t>obowiązującymi na</w:t>
      </w:r>
      <w:r w:rsidRPr="00FA091D">
        <w:rPr>
          <w:rFonts w:asciiTheme="minorHAnsi" w:hAnsiTheme="minorHAnsi"/>
          <w:spacing w:val="-2"/>
        </w:rPr>
        <w:t xml:space="preserve"> </w:t>
      </w:r>
      <w:r w:rsidRPr="00FA091D">
        <w:rPr>
          <w:rFonts w:asciiTheme="minorHAnsi" w:hAnsiTheme="minorHAnsi"/>
        </w:rPr>
        <w:t>dzień</w:t>
      </w:r>
      <w:r w:rsidRPr="00FA091D">
        <w:rPr>
          <w:rFonts w:asciiTheme="minorHAnsi" w:hAnsiTheme="minorHAnsi"/>
          <w:spacing w:val="-2"/>
        </w:rPr>
        <w:t xml:space="preserve"> </w:t>
      </w:r>
      <w:r w:rsidRPr="00FA091D">
        <w:rPr>
          <w:rFonts w:asciiTheme="minorHAnsi" w:hAnsiTheme="minorHAnsi"/>
        </w:rPr>
        <w:t>odbioru</w:t>
      </w:r>
      <w:r w:rsidRPr="00FA091D">
        <w:rPr>
          <w:rFonts w:asciiTheme="minorHAnsi" w:hAnsiTheme="minorHAnsi"/>
          <w:spacing w:val="-1"/>
        </w:rPr>
        <w:t xml:space="preserve"> </w:t>
      </w:r>
      <w:r w:rsidRPr="00FA091D">
        <w:rPr>
          <w:rFonts w:asciiTheme="minorHAnsi" w:hAnsiTheme="minorHAnsi"/>
        </w:rPr>
        <w:t>normami,</w:t>
      </w:r>
      <w:r w:rsidRPr="00FA091D">
        <w:rPr>
          <w:rFonts w:asciiTheme="minorHAnsi" w:hAnsiTheme="minorHAnsi"/>
          <w:spacing w:val="-2"/>
        </w:rPr>
        <w:t xml:space="preserve"> </w:t>
      </w:r>
      <w:r w:rsidRPr="00FA091D">
        <w:rPr>
          <w:rFonts w:asciiTheme="minorHAnsi" w:hAnsiTheme="minorHAnsi"/>
        </w:rPr>
        <w:t>przepisami oraz na ustalonych niniejszą umową warunkach.</w:t>
      </w:r>
    </w:p>
    <w:p w14:paraId="18988AA0" w14:textId="77777777" w:rsidR="00FC4D65" w:rsidRPr="00FA091D" w:rsidRDefault="00D47EFE" w:rsidP="00FA091D">
      <w:pPr>
        <w:pStyle w:val="Akapitzlist"/>
        <w:numPr>
          <w:ilvl w:val="0"/>
          <w:numId w:val="14"/>
        </w:numPr>
        <w:tabs>
          <w:tab w:val="left" w:pos="515"/>
        </w:tabs>
        <w:ind w:left="515" w:hanging="283"/>
        <w:jc w:val="left"/>
        <w:rPr>
          <w:rFonts w:asciiTheme="minorHAnsi" w:hAnsiTheme="minorHAnsi"/>
        </w:rPr>
      </w:pPr>
      <w:r w:rsidRPr="00FA091D">
        <w:rPr>
          <w:rFonts w:asciiTheme="minorHAnsi" w:hAnsiTheme="minorHAnsi"/>
        </w:rPr>
        <w:t>Wykonawca</w:t>
      </w:r>
      <w:r w:rsidRPr="00FA091D">
        <w:rPr>
          <w:rFonts w:asciiTheme="minorHAnsi" w:hAnsiTheme="minorHAnsi"/>
          <w:spacing w:val="57"/>
          <w:w w:val="150"/>
        </w:rPr>
        <w:t xml:space="preserve"> </w:t>
      </w:r>
      <w:r w:rsidRPr="00FA091D">
        <w:rPr>
          <w:rFonts w:asciiTheme="minorHAnsi" w:hAnsiTheme="minorHAnsi"/>
        </w:rPr>
        <w:t>zapewnia,</w:t>
      </w:r>
      <w:r w:rsidRPr="00FA091D">
        <w:rPr>
          <w:rFonts w:asciiTheme="minorHAnsi" w:hAnsiTheme="minorHAnsi"/>
          <w:spacing w:val="58"/>
          <w:w w:val="150"/>
        </w:rPr>
        <w:t xml:space="preserve"> </w:t>
      </w:r>
      <w:r w:rsidRPr="00FA091D">
        <w:rPr>
          <w:rFonts w:asciiTheme="minorHAnsi" w:hAnsiTheme="minorHAnsi"/>
        </w:rPr>
        <w:t>że</w:t>
      </w:r>
      <w:r w:rsidRPr="00FA091D">
        <w:rPr>
          <w:rFonts w:asciiTheme="minorHAnsi" w:hAnsiTheme="minorHAnsi"/>
          <w:spacing w:val="57"/>
          <w:w w:val="150"/>
        </w:rPr>
        <w:t xml:space="preserve"> </w:t>
      </w:r>
      <w:r w:rsidRPr="00FA091D">
        <w:rPr>
          <w:rFonts w:asciiTheme="minorHAnsi" w:hAnsiTheme="minorHAnsi"/>
        </w:rPr>
        <w:t>przedmiot</w:t>
      </w:r>
      <w:r w:rsidRPr="00FA091D">
        <w:rPr>
          <w:rFonts w:asciiTheme="minorHAnsi" w:hAnsiTheme="minorHAnsi"/>
          <w:spacing w:val="59"/>
          <w:w w:val="150"/>
        </w:rPr>
        <w:t xml:space="preserve"> </w:t>
      </w:r>
      <w:r w:rsidRPr="00FA091D">
        <w:rPr>
          <w:rFonts w:asciiTheme="minorHAnsi" w:hAnsiTheme="minorHAnsi"/>
        </w:rPr>
        <w:t>umowy</w:t>
      </w:r>
      <w:r w:rsidRPr="00FA091D">
        <w:rPr>
          <w:rFonts w:asciiTheme="minorHAnsi" w:hAnsiTheme="minorHAnsi"/>
          <w:spacing w:val="58"/>
          <w:w w:val="150"/>
        </w:rPr>
        <w:t xml:space="preserve"> </w:t>
      </w:r>
      <w:r w:rsidRPr="00FA091D">
        <w:rPr>
          <w:rFonts w:asciiTheme="minorHAnsi" w:hAnsiTheme="minorHAnsi"/>
        </w:rPr>
        <w:t>dostarczony</w:t>
      </w:r>
      <w:r w:rsidRPr="00FA091D">
        <w:rPr>
          <w:rFonts w:asciiTheme="minorHAnsi" w:hAnsiTheme="minorHAnsi"/>
          <w:spacing w:val="57"/>
          <w:w w:val="150"/>
        </w:rPr>
        <w:t xml:space="preserve"> </w:t>
      </w:r>
      <w:r w:rsidRPr="00FA091D">
        <w:rPr>
          <w:rFonts w:asciiTheme="minorHAnsi" w:hAnsiTheme="minorHAnsi"/>
        </w:rPr>
        <w:t>Zamawiającemu</w:t>
      </w:r>
      <w:r w:rsidRPr="00FA091D">
        <w:rPr>
          <w:rFonts w:asciiTheme="minorHAnsi" w:hAnsiTheme="minorHAnsi"/>
          <w:spacing w:val="55"/>
          <w:w w:val="150"/>
        </w:rPr>
        <w:t xml:space="preserve"> </w:t>
      </w:r>
      <w:r w:rsidRPr="00FA091D">
        <w:rPr>
          <w:rFonts w:asciiTheme="minorHAnsi" w:hAnsiTheme="minorHAnsi"/>
        </w:rPr>
        <w:t>jest</w:t>
      </w:r>
      <w:r w:rsidRPr="00FA091D">
        <w:rPr>
          <w:rFonts w:asciiTheme="minorHAnsi" w:hAnsiTheme="minorHAnsi"/>
          <w:spacing w:val="58"/>
          <w:w w:val="150"/>
        </w:rPr>
        <w:t xml:space="preserve"> </w:t>
      </w:r>
      <w:r w:rsidRPr="00FA091D">
        <w:rPr>
          <w:rFonts w:asciiTheme="minorHAnsi" w:hAnsiTheme="minorHAnsi"/>
        </w:rPr>
        <w:t>fabrycznie</w:t>
      </w:r>
      <w:r w:rsidRPr="00FA091D">
        <w:rPr>
          <w:rFonts w:asciiTheme="minorHAnsi" w:hAnsiTheme="minorHAnsi"/>
          <w:spacing w:val="58"/>
          <w:w w:val="150"/>
        </w:rPr>
        <w:t xml:space="preserve"> </w:t>
      </w:r>
      <w:r w:rsidRPr="00FA091D">
        <w:rPr>
          <w:rFonts w:asciiTheme="minorHAnsi" w:hAnsiTheme="minorHAnsi"/>
          <w:spacing w:val="-2"/>
        </w:rPr>
        <w:t>nowy,</w:t>
      </w:r>
    </w:p>
    <w:p w14:paraId="2F0AE329" w14:textId="77777777" w:rsidR="00FC4D65" w:rsidRPr="00FA091D" w:rsidRDefault="00D47EFE" w:rsidP="00FA091D">
      <w:pPr>
        <w:pStyle w:val="Tekstpodstawowy"/>
        <w:ind w:right="130"/>
        <w:jc w:val="left"/>
        <w:rPr>
          <w:rFonts w:asciiTheme="minorHAnsi" w:hAnsiTheme="minorHAnsi"/>
        </w:rPr>
      </w:pPr>
      <w:r w:rsidRPr="00FA091D">
        <w:rPr>
          <w:rFonts w:asciiTheme="minorHAnsi" w:hAnsiTheme="minorHAnsi"/>
        </w:rPr>
        <w:t>nieużywany, wolny od wad fizycznych, a także oświadcza, że wykona obowiązki nałożone niniejszą umową z należytą starannością.</w:t>
      </w:r>
    </w:p>
    <w:p w14:paraId="4FB956DD" w14:textId="77777777" w:rsidR="00FC4D65" w:rsidRPr="00FA091D" w:rsidRDefault="00D47EFE" w:rsidP="00FA091D">
      <w:pPr>
        <w:pStyle w:val="Akapitzlist"/>
        <w:numPr>
          <w:ilvl w:val="0"/>
          <w:numId w:val="14"/>
        </w:numPr>
        <w:tabs>
          <w:tab w:val="left" w:pos="516"/>
        </w:tabs>
        <w:ind w:right="122"/>
        <w:jc w:val="left"/>
        <w:rPr>
          <w:rFonts w:asciiTheme="minorHAnsi" w:hAnsiTheme="minorHAnsi"/>
        </w:rPr>
      </w:pPr>
      <w:r w:rsidRPr="00FA091D">
        <w:rPr>
          <w:rFonts w:asciiTheme="minorHAnsi" w:hAnsiTheme="minorHAnsi"/>
        </w:rPr>
        <w:t>Wykonawca oświadcza,</w:t>
      </w:r>
      <w:r w:rsidRPr="00FA091D">
        <w:rPr>
          <w:rFonts w:asciiTheme="minorHAnsi" w:hAnsiTheme="minorHAnsi"/>
          <w:spacing w:val="-1"/>
        </w:rPr>
        <w:t xml:space="preserve"> </w:t>
      </w:r>
      <w:r w:rsidRPr="00FA091D">
        <w:rPr>
          <w:rFonts w:asciiTheme="minorHAnsi" w:hAnsiTheme="minorHAnsi"/>
        </w:rPr>
        <w:t>że posiada</w:t>
      </w:r>
      <w:r w:rsidRPr="00FA091D">
        <w:rPr>
          <w:rFonts w:asciiTheme="minorHAnsi" w:hAnsiTheme="minorHAnsi"/>
          <w:spacing w:val="-1"/>
        </w:rPr>
        <w:t xml:space="preserve"> </w:t>
      </w:r>
      <w:r w:rsidRPr="00FA091D">
        <w:rPr>
          <w:rFonts w:asciiTheme="minorHAnsi" w:hAnsiTheme="minorHAnsi"/>
        </w:rPr>
        <w:t>wszelkie</w:t>
      </w:r>
      <w:r w:rsidRPr="00FA091D">
        <w:rPr>
          <w:rFonts w:asciiTheme="minorHAnsi" w:hAnsiTheme="minorHAnsi"/>
          <w:spacing w:val="-1"/>
        </w:rPr>
        <w:t xml:space="preserve"> </w:t>
      </w:r>
      <w:r w:rsidRPr="00FA091D">
        <w:rPr>
          <w:rFonts w:asciiTheme="minorHAnsi" w:hAnsiTheme="minorHAnsi"/>
        </w:rPr>
        <w:t>kwalifikacje,</w:t>
      </w:r>
      <w:r w:rsidRPr="00FA091D">
        <w:rPr>
          <w:rFonts w:asciiTheme="minorHAnsi" w:hAnsiTheme="minorHAnsi"/>
          <w:spacing w:val="-1"/>
        </w:rPr>
        <w:t xml:space="preserve"> </w:t>
      </w:r>
      <w:r w:rsidRPr="00FA091D">
        <w:rPr>
          <w:rFonts w:asciiTheme="minorHAnsi" w:hAnsiTheme="minorHAnsi"/>
        </w:rPr>
        <w:t>uprawnienia, doświadczenie,</w:t>
      </w:r>
      <w:r w:rsidRPr="00FA091D">
        <w:rPr>
          <w:rFonts w:asciiTheme="minorHAnsi" w:hAnsiTheme="minorHAnsi"/>
          <w:spacing w:val="-1"/>
        </w:rPr>
        <w:t xml:space="preserve"> </w:t>
      </w:r>
      <w:r w:rsidRPr="00FA091D">
        <w:rPr>
          <w:rFonts w:asciiTheme="minorHAnsi" w:hAnsiTheme="minorHAnsi"/>
        </w:rPr>
        <w:t>środki</w:t>
      </w:r>
      <w:r w:rsidRPr="00FA091D">
        <w:rPr>
          <w:rFonts w:asciiTheme="minorHAnsi" w:hAnsiTheme="minorHAnsi"/>
          <w:spacing w:val="-2"/>
        </w:rPr>
        <w:t xml:space="preserve"> </w:t>
      </w:r>
      <w:r w:rsidRPr="00FA091D">
        <w:rPr>
          <w:rFonts w:asciiTheme="minorHAnsi" w:hAnsiTheme="minorHAnsi"/>
        </w:rPr>
        <w:t>materialne oraz urządzenia niezbędne do wykonania Umowy, a także zobowiązuje się do jej wykonania z zachowaniem należytej staranności wymaganej w stosunkach tego rodzaju.</w:t>
      </w:r>
    </w:p>
    <w:p w14:paraId="14463441" w14:textId="77777777" w:rsidR="00FC4D65" w:rsidRPr="00FA091D" w:rsidRDefault="00D47EFE" w:rsidP="00FA091D">
      <w:pPr>
        <w:pStyle w:val="Akapitzlist"/>
        <w:numPr>
          <w:ilvl w:val="0"/>
          <w:numId w:val="14"/>
        </w:numPr>
        <w:tabs>
          <w:tab w:val="left" w:pos="516"/>
          <w:tab w:val="left" w:pos="5597"/>
        </w:tabs>
        <w:ind w:right="123"/>
        <w:jc w:val="left"/>
        <w:rPr>
          <w:rFonts w:asciiTheme="minorHAnsi" w:hAnsiTheme="minorHAnsi"/>
        </w:rPr>
      </w:pPr>
      <w:r w:rsidRPr="00FA091D">
        <w:rPr>
          <w:rFonts w:asciiTheme="minorHAnsi" w:hAnsiTheme="minorHAnsi"/>
        </w:rPr>
        <w:t xml:space="preserve">Wykonawca oświadcza, że posiada dokumenty autoryzacji lub umowę dealerską upoważniającą go do sprzedaży samochodów marki </w:t>
      </w:r>
      <w:r w:rsidRPr="00FA091D">
        <w:rPr>
          <w:rFonts w:asciiTheme="minorHAnsi" w:hAnsiTheme="minorHAnsi"/>
          <w:u w:val="single"/>
        </w:rPr>
        <w:tab/>
      </w:r>
    </w:p>
    <w:p w14:paraId="644F5E87" w14:textId="77777777" w:rsidR="00FC4D65" w:rsidRPr="00FA091D" w:rsidRDefault="00D47EFE" w:rsidP="00FA091D">
      <w:pPr>
        <w:pStyle w:val="Akapitzlist"/>
        <w:numPr>
          <w:ilvl w:val="0"/>
          <w:numId w:val="14"/>
        </w:numPr>
        <w:tabs>
          <w:tab w:val="left" w:pos="515"/>
        </w:tabs>
        <w:ind w:left="515" w:hanging="283"/>
        <w:jc w:val="left"/>
        <w:rPr>
          <w:rFonts w:asciiTheme="minorHAnsi" w:hAnsiTheme="minorHAnsi"/>
        </w:rPr>
      </w:pPr>
      <w:r w:rsidRPr="00FA091D">
        <w:rPr>
          <w:rFonts w:asciiTheme="minorHAnsi" w:hAnsiTheme="minorHAnsi"/>
        </w:rPr>
        <w:t>Wykonawca</w:t>
      </w:r>
      <w:r w:rsidRPr="00FA091D">
        <w:rPr>
          <w:rFonts w:asciiTheme="minorHAnsi" w:hAnsiTheme="minorHAnsi"/>
          <w:spacing w:val="-4"/>
        </w:rPr>
        <w:t xml:space="preserve"> </w:t>
      </w:r>
      <w:r w:rsidRPr="00FA091D">
        <w:rPr>
          <w:rFonts w:asciiTheme="minorHAnsi" w:hAnsiTheme="minorHAnsi"/>
        </w:rPr>
        <w:t>nie</w:t>
      </w:r>
      <w:r w:rsidRPr="00FA091D">
        <w:rPr>
          <w:rFonts w:asciiTheme="minorHAnsi" w:hAnsiTheme="minorHAnsi"/>
          <w:spacing w:val="-6"/>
        </w:rPr>
        <w:t xml:space="preserve"> </w:t>
      </w:r>
      <w:r w:rsidRPr="00FA091D">
        <w:rPr>
          <w:rFonts w:asciiTheme="minorHAnsi" w:hAnsiTheme="minorHAnsi"/>
        </w:rPr>
        <w:t>może</w:t>
      </w:r>
      <w:r w:rsidRPr="00FA091D">
        <w:rPr>
          <w:rFonts w:asciiTheme="minorHAnsi" w:hAnsiTheme="minorHAnsi"/>
          <w:spacing w:val="-6"/>
        </w:rPr>
        <w:t xml:space="preserve"> </w:t>
      </w:r>
      <w:r w:rsidRPr="00FA091D">
        <w:rPr>
          <w:rFonts w:asciiTheme="minorHAnsi" w:hAnsiTheme="minorHAnsi"/>
        </w:rPr>
        <w:t>powierzyć</w:t>
      </w:r>
      <w:r w:rsidRPr="00FA091D">
        <w:rPr>
          <w:rFonts w:asciiTheme="minorHAnsi" w:hAnsiTheme="minorHAnsi"/>
          <w:spacing w:val="-3"/>
        </w:rPr>
        <w:t xml:space="preserve"> </w:t>
      </w:r>
      <w:r w:rsidRPr="00FA091D">
        <w:rPr>
          <w:rFonts w:asciiTheme="minorHAnsi" w:hAnsiTheme="minorHAnsi"/>
        </w:rPr>
        <w:t>wykonania</w:t>
      </w:r>
      <w:r w:rsidRPr="00FA091D">
        <w:rPr>
          <w:rFonts w:asciiTheme="minorHAnsi" w:hAnsiTheme="minorHAnsi"/>
          <w:spacing w:val="-6"/>
        </w:rPr>
        <w:t xml:space="preserve"> </w:t>
      </w:r>
      <w:r w:rsidRPr="00FA091D">
        <w:rPr>
          <w:rFonts w:asciiTheme="minorHAnsi" w:hAnsiTheme="minorHAnsi"/>
        </w:rPr>
        <w:t>zamówienia</w:t>
      </w:r>
      <w:r w:rsidRPr="00FA091D">
        <w:rPr>
          <w:rFonts w:asciiTheme="minorHAnsi" w:hAnsiTheme="minorHAnsi"/>
          <w:spacing w:val="-3"/>
        </w:rPr>
        <w:t xml:space="preserve"> </w:t>
      </w:r>
      <w:r w:rsidRPr="00FA091D">
        <w:rPr>
          <w:rFonts w:asciiTheme="minorHAnsi" w:hAnsiTheme="minorHAnsi"/>
        </w:rPr>
        <w:t>lub</w:t>
      </w:r>
      <w:r w:rsidRPr="00FA091D">
        <w:rPr>
          <w:rFonts w:asciiTheme="minorHAnsi" w:hAnsiTheme="minorHAnsi"/>
          <w:spacing w:val="-4"/>
        </w:rPr>
        <w:t xml:space="preserve"> </w:t>
      </w:r>
      <w:r w:rsidRPr="00FA091D">
        <w:rPr>
          <w:rFonts w:asciiTheme="minorHAnsi" w:hAnsiTheme="minorHAnsi"/>
        </w:rPr>
        <w:t>jego</w:t>
      </w:r>
      <w:r w:rsidRPr="00FA091D">
        <w:rPr>
          <w:rFonts w:asciiTheme="minorHAnsi" w:hAnsiTheme="minorHAnsi"/>
          <w:spacing w:val="-4"/>
        </w:rPr>
        <w:t xml:space="preserve"> </w:t>
      </w:r>
      <w:r w:rsidRPr="00FA091D">
        <w:rPr>
          <w:rFonts w:asciiTheme="minorHAnsi" w:hAnsiTheme="minorHAnsi"/>
        </w:rPr>
        <w:t>części</w:t>
      </w:r>
      <w:r w:rsidRPr="00FA091D">
        <w:rPr>
          <w:rFonts w:asciiTheme="minorHAnsi" w:hAnsiTheme="minorHAnsi"/>
          <w:spacing w:val="-4"/>
        </w:rPr>
        <w:t xml:space="preserve"> </w:t>
      </w:r>
      <w:r w:rsidRPr="00FA091D">
        <w:rPr>
          <w:rFonts w:asciiTheme="minorHAnsi" w:hAnsiTheme="minorHAnsi"/>
        </w:rPr>
        <w:t>innym</w:t>
      </w:r>
      <w:r w:rsidRPr="00FA091D">
        <w:rPr>
          <w:rFonts w:asciiTheme="minorHAnsi" w:hAnsiTheme="minorHAnsi"/>
          <w:spacing w:val="-3"/>
        </w:rPr>
        <w:t xml:space="preserve"> </w:t>
      </w:r>
      <w:r w:rsidRPr="00FA091D">
        <w:rPr>
          <w:rFonts w:asciiTheme="minorHAnsi" w:hAnsiTheme="minorHAnsi"/>
          <w:spacing w:val="-2"/>
        </w:rPr>
        <w:t>podmiotom.</w:t>
      </w:r>
    </w:p>
    <w:p w14:paraId="53EA54BB" w14:textId="77777777" w:rsidR="00FC4D65" w:rsidRPr="00FA091D" w:rsidRDefault="00D47EFE" w:rsidP="00FA091D">
      <w:pPr>
        <w:pStyle w:val="Akapitzlist"/>
        <w:numPr>
          <w:ilvl w:val="0"/>
          <w:numId w:val="14"/>
        </w:numPr>
        <w:tabs>
          <w:tab w:val="left" w:pos="516"/>
        </w:tabs>
        <w:ind w:right="125"/>
        <w:jc w:val="left"/>
        <w:rPr>
          <w:rFonts w:asciiTheme="minorHAnsi" w:hAnsiTheme="minorHAnsi"/>
        </w:rPr>
      </w:pPr>
      <w:r w:rsidRPr="00FA091D">
        <w:rPr>
          <w:rFonts w:asciiTheme="minorHAnsi" w:hAnsiTheme="minorHAnsi"/>
        </w:rPr>
        <w:t>Wykonawca zobowiązuje się do ochrony i zachowania w poufności wszystkich informacji uzyskanych przez</w:t>
      </w:r>
      <w:r w:rsidRPr="00FA091D">
        <w:rPr>
          <w:rFonts w:asciiTheme="minorHAnsi" w:hAnsiTheme="minorHAnsi"/>
          <w:spacing w:val="-4"/>
        </w:rPr>
        <w:t xml:space="preserve"> </w:t>
      </w:r>
      <w:r w:rsidRPr="00FA091D">
        <w:rPr>
          <w:rFonts w:asciiTheme="minorHAnsi" w:hAnsiTheme="minorHAnsi"/>
        </w:rPr>
        <w:t>niego</w:t>
      </w:r>
      <w:r w:rsidRPr="00FA091D">
        <w:rPr>
          <w:rFonts w:asciiTheme="minorHAnsi" w:hAnsiTheme="minorHAnsi"/>
          <w:spacing w:val="-4"/>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związku</w:t>
      </w:r>
      <w:r w:rsidRPr="00FA091D">
        <w:rPr>
          <w:rFonts w:asciiTheme="minorHAnsi" w:hAnsiTheme="minorHAnsi"/>
          <w:spacing w:val="-5"/>
        </w:rPr>
        <w:t xml:space="preserve"> </w:t>
      </w:r>
      <w:r w:rsidRPr="00FA091D">
        <w:rPr>
          <w:rFonts w:asciiTheme="minorHAnsi" w:hAnsiTheme="minorHAnsi"/>
        </w:rPr>
        <w:t>z</w:t>
      </w:r>
      <w:r w:rsidRPr="00FA091D">
        <w:rPr>
          <w:rFonts w:asciiTheme="minorHAnsi" w:hAnsiTheme="minorHAnsi"/>
          <w:spacing w:val="-7"/>
        </w:rPr>
        <w:t xml:space="preserve"> </w:t>
      </w:r>
      <w:r w:rsidRPr="00FA091D">
        <w:rPr>
          <w:rFonts w:asciiTheme="minorHAnsi" w:hAnsiTheme="minorHAnsi"/>
        </w:rPr>
        <w:t>zawarciem</w:t>
      </w:r>
      <w:r w:rsidRPr="00FA091D">
        <w:rPr>
          <w:rFonts w:asciiTheme="minorHAnsi" w:hAnsiTheme="minorHAnsi"/>
          <w:spacing w:val="-6"/>
        </w:rPr>
        <w:t xml:space="preserve"> </w:t>
      </w:r>
      <w:r w:rsidRPr="00FA091D">
        <w:rPr>
          <w:rFonts w:asciiTheme="minorHAnsi" w:hAnsiTheme="minorHAnsi"/>
        </w:rPr>
        <w:t>lub</w:t>
      </w:r>
      <w:r w:rsidRPr="00FA091D">
        <w:rPr>
          <w:rFonts w:asciiTheme="minorHAnsi" w:hAnsiTheme="minorHAnsi"/>
          <w:spacing w:val="-5"/>
        </w:rPr>
        <w:t xml:space="preserve"> </w:t>
      </w:r>
      <w:r w:rsidRPr="00FA091D">
        <w:rPr>
          <w:rFonts w:asciiTheme="minorHAnsi" w:hAnsiTheme="minorHAnsi"/>
        </w:rPr>
        <w:t>wykonywaniem</w:t>
      </w:r>
      <w:r w:rsidRPr="00FA091D">
        <w:rPr>
          <w:rFonts w:asciiTheme="minorHAnsi" w:hAnsiTheme="minorHAnsi"/>
          <w:spacing w:val="-4"/>
        </w:rPr>
        <w:t xml:space="preserve"> </w:t>
      </w:r>
      <w:r w:rsidRPr="00FA091D">
        <w:rPr>
          <w:rFonts w:asciiTheme="minorHAnsi" w:hAnsiTheme="minorHAnsi"/>
        </w:rPr>
        <w:t>Umowy</w:t>
      </w:r>
      <w:r w:rsidRPr="00FA091D">
        <w:rPr>
          <w:rFonts w:asciiTheme="minorHAnsi" w:hAnsiTheme="minorHAnsi"/>
          <w:spacing w:val="-7"/>
        </w:rPr>
        <w:t xml:space="preserve"> </w:t>
      </w:r>
      <w:r w:rsidRPr="00FA091D">
        <w:rPr>
          <w:rFonts w:asciiTheme="minorHAnsi" w:hAnsiTheme="minorHAnsi"/>
        </w:rPr>
        <w:t>i</w:t>
      </w:r>
      <w:r w:rsidRPr="00FA091D">
        <w:rPr>
          <w:rFonts w:asciiTheme="minorHAnsi" w:hAnsiTheme="minorHAnsi"/>
          <w:spacing w:val="-4"/>
        </w:rPr>
        <w:t xml:space="preserve"> </w:t>
      </w:r>
      <w:r w:rsidRPr="00FA091D">
        <w:rPr>
          <w:rFonts w:asciiTheme="minorHAnsi" w:hAnsiTheme="minorHAnsi"/>
        </w:rPr>
        <w:t>nieujawniania</w:t>
      </w:r>
      <w:r w:rsidRPr="00FA091D">
        <w:rPr>
          <w:rFonts w:asciiTheme="minorHAnsi" w:hAnsiTheme="minorHAnsi"/>
          <w:spacing w:val="-4"/>
        </w:rPr>
        <w:t xml:space="preserve"> </w:t>
      </w:r>
      <w:r w:rsidRPr="00FA091D">
        <w:rPr>
          <w:rFonts w:asciiTheme="minorHAnsi" w:hAnsiTheme="minorHAnsi"/>
        </w:rPr>
        <w:t>ich</w:t>
      </w:r>
      <w:r w:rsidRPr="00FA091D">
        <w:rPr>
          <w:rFonts w:asciiTheme="minorHAnsi" w:hAnsiTheme="minorHAnsi"/>
          <w:spacing w:val="-4"/>
        </w:rPr>
        <w:t xml:space="preserve"> </w:t>
      </w:r>
      <w:r w:rsidRPr="00FA091D">
        <w:rPr>
          <w:rFonts w:asciiTheme="minorHAnsi" w:hAnsiTheme="minorHAnsi"/>
        </w:rPr>
        <w:t>osobom</w:t>
      </w:r>
      <w:r w:rsidRPr="00FA091D">
        <w:rPr>
          <w:rFonts w:asciiTheme="minorHAnsi" w:hAnsiTheme="minorHAnsi"/>
          <w:spacing w:val="-6"/>
        </w:rPr>
        <w:t xml:space="preserve"> </w:t>
      </w:r>
      <w:r w:rsidRPr="00FA091D">
        <w:rPr>
          <w:rFonts w:asciiTheme="minorHAnsi" w:hAnsiTheme="minorHAnsi"/>
        </w:rPr>
        <w:t>trzecim</w:t>
      </w:r>
      <w:r w:rsidRPr="00FA091D">
        <w:rPr>
          <w:rFonts w:asciiTheme="minorHAnsi" w:hAnsiTheme="minorHAnsi"/>
          <w:spacing w:val="-4"/>
        </w:rPr>
        <w:t xml:space="preserve"> </w:t>
      </w:r>
      <w:r w:rsidRPr="00FA091D">
        <w:rPr>
          <w:rFonts w:asciiTheme="minorHAnsi" w:hAnsiTheme="minorHAnsi"/>
        </w:rPr>
        <w:t>oraz do niewykorzystywania ich do innych celów, niż związane z zawarciem lub wykonywaniem Umowy.</w:t>
      </w:r>
    </w:p>
    <w:p w14:paraId="5FC17528" w14:textId="77777777" w:rsidR="00FC4D65" w:rsidRPr="00FA091D" w:rsidRDefault="00D47EFE" w:rsidP="00FA091D">
      <w:pPr>
        <w:pStyle w:val="Akapitzlist"/>
        <w:numPr>
          <w:ilvl w:val="0"/>
          <w:numId w:val="14"/>
        </w:numPr>
        <w:tabs>
          <w:tab w:val="left" w:pos="516"/>
        </w:tabs>
        <w:ind w:right="123"/>
        <w:jc w:val="left"/>
        <w:rPr>
          <w:rFonts w:asciiTheme="minorHAnsi" w:hAnsiTheme="minorHAnsi"/>
        </w:rPr>
      </w:pPr>
      <w:r w:rsidRPr="00FA091D">
        <w:rPr>
          <w:rFonts w:asciiTheme="minorHAnsi" w:hAnsiTheme="minorHAnsi"/>
        </w:rPr>
        <w:t>Wykonawca jest zobowiązany do bezzwłocznego informowania Zamawiającego o zdarzeniach mających lub</w:t>
      </w:r>
      <w:r w:rsidRPr="00FA091D">
        <w:rPr>
          <w:rFonts w:asciiTheme="minorHAnsi" w:hAnsiTheme="minorHAnsi"/>
          <w:spacing w:val="-9"/>
        </w:rPr>
        <w:t xml:space="preserve"> </w:t>
      </w:r>
      <w:r w:rsidRPr="00FA091D">
        <w:rPr>
          <w:rFonts w:asciiTheme="minorHAnsi" w:hAnsiTheme="minorHAnsi"/>
        </w:rPr>
        <w:t>mogących</w:t>
      </w:r>
      <w:r w:rsidRPr="00FA091D">
        <w:rPr>
          <w:rFonts w:asciiTheme="minorHAnsi" w:hAnsiTheme="minorHAnsi"/>
          <w:spacing w:val="-9"/>
        </w:rPr>
        <w:t xml:space="preserve"> </w:t>
      </w:r>
      <w:r w:rsidRPr="00FA091D">
        <w:rPr>
          <w:rFonts w:asciiTheme="minorHAnsi" w:hAnsiTheme="minorHAnsi"/>
        </w:rPr>
        <w:t>mieć</w:t>
      </w:r>
      <w:r w:rsidRPr="00FA091D">
        <w:rPr>
          <w:rFonts w:asciiTheme="minorHAnsi" w:hAnsiTheme="minorHAnsi"/>
          <w:spacing w:val="-9"/>
        </w:rPr>
        <w:t xml:space="preserve"> </w:t>
      </w:r>
      <w:r w:rsidRPr="00FA091D">
        <w:rPr>
          <w:rFonts w:asciiTheme="minorHAnsi" w:hAnsiTheme="minorHAnsi"/>
        </w:rPr>
        <w:t>wpływ</w:t>
      </w:r>
      <w:r w:rsidRPr="00FA091D">
        <w:rPr>
          <w:rFonts w:asciiTheme="minorHAnsi" w:hAnsiTheme="minorHAnsi"/>
          <w:spacing w:val="-13"/>
        </w:rPr>
        <w:t xml:space="preserve"> </w:t>
      </w:r>
      <w:r w:rsidRPr="00FA091D">
        <w:rPr>
          <w:rFonts w:asciiTheme="minorHAnsi" w:hAnsiTheme="minorHAnsi"/>
        </w:rPr>
        <w:t>na</w:t>
      </w:r>
      <w:r w:rsidRPr="00FA091D">
        <w:rPr>
          <w:rFonts w:asciiTheme="minorHAnsi" w:hAnsiTheme="minorHAnsi"/>
          <w:spacing w:val="-9"/>
        </w:rPr>
        <w:t xml:space="preserve"> </w:t>
      </w:r>
      <w:r w:rsidRPr="00FA091D">
        <w:rPr>
          <w:rFonts w:asciiTheme="minorHAnsi" w:hAnsiTheme="minorHAnsi"/>
        </w:rPr>
        <w:t>wykonanie</w:t>
      </w:r>
      <w:r w:rsidRPr="00FA091D">
        <w:rPr>
          <w:rFonts w:asciiTheme="minorHAnsi" w:hAnsiTheme="minorHAnsi"/>
          <w:spacing w:val="-9"/>
        </w:rPr>
        <w:t xml:space="preserve"> </w:t>
      </w:r>
      <w:r w:rsidRPr="00FA091D">
        <w:rPr>
          <w:rFonts w:asciiTheme="minorHAnsi" w:hAnsiTheme="minorHAnsi"/>
        </w:rPr>
        <w:t>Umowy</w:t>
      </w:r>
      <w:r w:rsidRPr="00FA091D">
        <w:rPr>
          <w:rFonts w:asciiTheme="minorHAnsi" w:hAnsiTheme="minorHAnsi"/>
          <w:spacing w:val="-10"/>
        </w:rPr>
        <w:t xml:space="preserve"> </w:t>
      </w:r>
      <w:r w:rsidRPr="00FA091D">
        <w:rPr>
          <w:rFonts w:asciiTheme="minorHAnsi" w:hAnsiTheme="minorHAnsi"/>
        </w:rPr>
        <w:t>oraz</w:t>
      </w:r>
      <w:r w:rsidRPr="00FA091D">
        <w:rPr>
          <w:rFonts w:asciiTheme="minorHAnsi" w:hAnsiTheme="minorHAnsi"/>
          <w:spacing w:val="-11"/>
        </w:rPr>
        <w:t xml:space="preserve"> </w:t>
      </w:r>
      <w:r w:rsidRPr="00FA091D">
        <w:rPr>
          <w:rFonts w:asciiTheme="minorHAnsi" w:hAnsiTheme="minorHAnsi"/>
        </w:rPr>
        <w:t>udzielania</w:t>
      </w:r>
      <w:r w:rsidRPr="00FA091D">
        <w:rPr>
          <w:rFonts w:asciiTheme="minorHAnsi" w:hAnsiTheme="minorHAnsi"/>
          <w:spacing w:val="-6"/>
        </w:rPr>
        <w:t xml:space="preserve"> </w:t>
      </w:r>
      <w:r w:rsidRPr="00FA091D">
        <w:rPr>
          <w:rFonts w:asciiTheme="minorHAnsi" w:hAnsiTheme="minorHAnsi"/>
        </w:rPr>
        <w:t>Zamawiającemu,</w:t>
      </w:r>
      <w:r w:rsidRPr="00FA091D">
        <w:rPr>
          <w:rFonts w:asciiTheme="minorHAnsi" w:hAnsiTheme="minorHAnsi"/>
          <w:spacing w:val="-10"/>
        </w:rPr>
        <w:t xml:space="preserve"> </w:t>
      </w:r>
      <w:r w:rsidRPr="00FA091D">
        <w:rPr>
          <w:rFonts w:asciiTheme="minorHAnsi" w:hAnsiTheme="minorHAnsi"/>
        </w:rPr>
        <w:t>na</w:t>
      </w:r>
      <w:r w:rsidRPr="00FA091D">
        <w:rPr>
          <w:rFonts w:asciiTheme="minorHAnsi" w:hAnsiTheme="minorHAnsi"/>
          <w:spacing w:val="-9"/>
        </w:rPr>
        <w:t xml:space="preserve"> </w:t>
      </w:r>
      <w:r w:rsidRPr="00FA091D">
        <w:rPr>
          <w:rFonts w:asciiTheme="minorHAnsi" w:hAnsiTheme="minorHAnsi"/>
        </w:rPr>
        <w:t>jego</w:t>
      </w:r>
      <w:r w:rsidRPr="00FA091D">
        <w:rPr>
          <w:rFonts w:asciiTheme="minorHAnsi" w:hAnsiTheme="minorHAnsi"/>
          <w:spacing w:val="-8"/>
        </w:rPr>
        <w:t xml:space="preserve"> </w:t>
      </w:r>
      <w:r w:rsidRPr="00FA091D">
        <w:rPr>
          <w:rFonts w:asciiTheme="minorHAnsi" w:hAnsiTheme="minorHAnsi"/>
        </w:rPr>
        <w:t>każde</w:t>
      </w:r>
      <w:r w:rsidRPr="00FA091D">
        <w:rPr>
          <w:rFonts w:asciiTheme="minorHAnsi" w:hAnsiTheme="minorHAnsi"/>
          <w:spacing w:val="-9"/>
        </w:rPr>
        <w:t xml:space="preserve"> </w:t>
      </w:r>
      <w:r w:rsidRPr="00FA091D">
        <w:rPr>
          <w:rFonts w:asciiTheme="minorHAnsi" w:hAnsiTheme="minorHAnsi"/>
        </w:rPr>
        <w:t xml:space="preserve">żądanie, wszelkich informacji o przebiegu wykonywania przez Wykonawcę zamówienia i umożliwienia mu </w:t>
      </w:r>
      <w:r w:rsidRPr="00FA091D">
        <w:rPr>
          <w:rFonts w:asciiTheme="minorHAnsi" w:hAnsiTheme="minorHAnsi"/>
        </w:rPr>
        <w:lastRenderedPageBreak/>
        <w:t>dokonywania kontroli prawidłowości tego wykonania.</w:t>
      </w:r>
    </w:p>
    <w:p w14:paraId="1BB8569A" w14:textId="77777777" w:rsidR="00FC4D65" w:rsidRPr="00FA091D" w:rsidRDefault="00FC4D65" w:rsidP="00FA091D">
      <w:pPr>
        <w:pStyle w:val="Tekstpodstawowy"/>
        <w:ind w:left="0"/>
        <w:jc w:val="left"/>
        <w:rPr>
          <w:rFonts w:asciiTheme="minorHAnsi" w:hAnsiTheme="minorHAnsi"/>
        </w:rPr>
      </w:pPr>
    </w:p>
    <w:p w14:paraId="09DF07F9" w14:textId="77777777" w:rsidR="00FC4D65" w:rsidRPr="00FA091D" w:rsidRDefault="00D47EFE" w:rsidP="00FA091D">
      <w:pPr>
        <w:pStyle w:val="Nagwek1"/>
        <w:jc w:val="center"/>
        <w:rPr>
          <w:rFonts w:asciiTheme="minorHAnsi" w:hAnsiTheme="minorHAnsi"/>
        </w:rPr>
      </w:pPr>
      <w:r w:rsidRPr="00FA091D">
        <w:rPr>
          <w:rFonts w:asciiTheme="minorHAnsi" w:hAnsiTheme="minorHAnsi"/>
        </w:rPr>
        <w:t>§</w:t>
      </w:r>
      <w:r w:rsidRPr="00FA091D">
        <w:rPr>
          <w:rFonts w:asciiTheme="minorHAnsi" w:hAnsiTheme="minorHAnsi"/>
          <w:spacing w:val="-10"/>
        </w:rPr>
        <w:t>2</w:t>
      </w:r>
      <w:r w:rsidR="00E67325">
        <w:rPr>
          <w:rFonts w:asciiTheme="minorHAnsi" w:hAnsiTheme="minorHAnsi"/>
          <w:spacing w:val="-10"/>
        </w:rPr>
        <w:t>.</w:t>
      </w:r>
    </w:p>
    <w:p w14:paraId="4C418D82" w14:textId="77777777" w:rsidR="00FC4D65" w:rsidRPr="00FA091D" w:rsidRDefault="00D47EFE" w:rsidP="00FA091D">
      <w:pPr>
        <w:ind w:left="125"/>
        <w:jc w:val="center"/>
        <w:rPr>
          <w:rFonts w:asciiTheme="minorHAnsi" w:hAnsiTheme="minorHAnsi"/>
          <w:b/>
        </w:rPr>
      </w:pPr>
      <w:r w:rsidRPr="00FA091D">
        <w:rPr>
          <w:rFonts w:asciiTheme="minorHAnsi" w:hAnsiTheme="minorHAnsi"/>
          <w:b/>
        </w:rPr>
        <w:t>Termin</w:t>
      </w:r>
      <w:r w:rsidRPr="00FA091D">
        <w:rPr>
          <w:rFonts w:asciiTheme="minorHAnsi" w:hAnsiTheme="minorHAnsi"/>
          <w:b/>
          <w:spacing w:val="-8"/>
        </w:rPr>
        <w:t xml:space="preserve"> </w:t>
      </w:r>
      <w:r w:rsidRPr="00FA091D">
        <w:rPr>
          <w:rFonts w:asciiTheme="minorHAnsi" w:hAnsiTheme="minorHAnsi"/>
          <w:b/>
        </w:rPr>
        <w:t>wykonania</w:t>
      </w:r>
      <w:r w:rsidRPr="00FA091D">
        <w:rPr>
          <w:rFonts w:asciiTheme="minorHAnsi" w:hAnsiTheme="minorHAnsi"/>
          <w:b/>
          <w:spacing w:val="-4"/>
        </w:rPr>
        <w:t xml:space="preserve"> </w:t>
      </w:r>
      <w:r w:rsidRPr="00FA091D">
        <w:rPr>
          <w:rFonts w:asciiTheme="minorHAnsi" w:hAnsiTheme="minorHAnsi"/>
          <w:b/>
        </w:rPr>
        <w:t>przedmiotu</w:t>
      </w:r>
      <w:r w:rsidRPr="00FA091D">
        <w:rPr>
          <w:rFonts w:asciiTheme="minorHAnsi" w:hAnsiTheme="minorHAnsi"/>
          <w:b/>
          <w:spacing w:val="-4"/>
        </w:rPr>
        <w:t xml:space="preserve"> umowy</w:t>
      </w:r>
    </w:p>
    <w:p w14:paraId="09DE9AF5" w14:textId="77777777" w:rsidR="00FC4D65" w:rsidRPr="00FA091D" w:rsidRDefault="00D47EFE" w:rsidP="00FA091D">
      <w:pPr>
        <w:pStyle w:val="Akapitzlist"/>
        <w:numPr>
          <w:ilvl w:val="0"/>
          <w:numId w:val="13"/>
        </w:numPr>
        <w:tabs>
          <w:tab w:val="left" w:pos="515"/>
          <w:tab w:val="left" w:pos="6955"/>
        </w:tabs>
        <w:ind w:left="515" w:hanging="292"/>
        <w:jc w:val="left"/>
        <w:rPr>
          <w:rFonts w:asciiTheme="minorHAnsi" w:hAnsiTheme="minorHAnsi"/>
        </w:rPr>
      </w:pPr>
      <w:r w:rsidRPr="00FA091D">
        <w:rPr>
          <w:rFonts w:asciiTheme="minorHAnsi" w:hAnsiTheme="minorHAnsi"/>
        </w:rPr>
        <w:t>Termin</w:t>
      </w:r>
      <w:r w:rsidRPr="00FA091D">
        <w:rPr>
          <w:rFonts w:asciiTheme="minorHAnsi" w:hAnsiTheme="minorHAnsi"/>
          <w:spacing w:val="-3"/>
        </w:rPr>
        <w:t xml:space="preserve"> </w:t>
      </w:r>
      <w:r w:rsidRPr="00FA091D">
        <w:rPr>
          <w:rFonts w:asciiTheme="minorHAnsi" w:hAnsiTheme="minorHAnsi"/>
        </w:rPr>
        <w:t>wydania</w:t>
      </w:r>
      <w:r w:rsidRPr="00FA091D">
        <w:rPr>
          <w:rFonts w:asciiTheme="minorHAnsi" w:hAnsiTheme="minorHAnsi"/>
          <w:spacing w:val="-3"/>
        </w:rPr>
        <w:t xml:space="preserve"> </w:t>
      </w:r>
      <w:r w:rsidRPr="00FA091D">
        <w:rPr>
          <w:rFonts w:asciiTheme="minorHAnsi" w:hAnsiTheme="minorHAnsi"/>
        </w:rPr>
        <w:t>samochodu</w:t>
      </w:r>
      <w:r w:rsidRPr="00FA091D">
        <w:rPr>
          <w:rFonts w:asciiTheme="minorHAnsi" w:hAnsiTheme="minorHAnsi"/>
          <w:spacing w:val="-2"/>
        </w:rPr>
        <w:t xml:space="preserve"> </w:t>
      </w:r>
      <w:r w:rsidRPr="00FA091D">
        <w:rPr>
          <w:rFonts w:asciiTheme="minorHAnsi" w:hAnsiTheme="minorHAnsi"/>
        </w:rPr>
        <w:t>nastąpi</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4"/>
        </w:rPr>
        <w:t xml:space="preserve"> </w:t>
      </w:r>
      <w:r w:rsidRPr="00FA091D">
        <w:rPr>
          <w:rFonts w:asciiTheme="minorHAnsi" w:hAnsiTheme="minorHAnsi"/>
        </w:rPr>
        <w:t>terminie</w:t>
      </w:r>
      <w:r w:rsidRPr="00FA091D">
        <w:rPr>
          <w:rFonts w:asciiTheme="minorHAnsi" w:hAnsiTheme="minorHAnsi"/>
          <w:spacing w:val="-2"/>
        </w:rPr>
        <w:t xml:space="preserve"> </w:t>
      </w:r>
      <w:r w:rsidRPr="00FA091D">
        <w:rPr>
          <w:rFonts w:asciiTheme="minorHAnsi" w:hAnsiTheme="minorHAnsi"/>
        </w:rPr>
        <w:t>do</w:t>
      </w:r>
      <w:r w:rsidRPr="00FA091D">
        <w:rPr>
          <w:rFonts w:asciiTheme="minorHAnsi" w:hAnsiTheme="minorHAnsi"/>
          <w:spacing w:val="-6"/>
        </w:rPr>
        <w:t xml:space="preserve"> </w:t>
      </w:r>
      <w:r w:rsidRPr="00FA091D">
        <w:rPr>
          <w:rFonts w:asciiTheme="minorHAnsi" w:hAnsiTheme="minorHAnsi"/>
          <w:u w:val="single"/>
        </w:rPr>
        <w:tab/>
      </w:r>
    </w:p>
    <w:p w14:paraId="3BEB5D9B" w14:textId="77777777" w:rsidR="00FC4D65" w:rsidRPr="00FA091D" w:rsidRDefault="00D47EFE" w:rsidP="00FA091D">
      <w:pPr>
        <w:pStyle w:val="Akapitzlist"/>
        <w:numPr>
          <w:ilvl w:val="0"/>
          <w:numId w:val="13"/>
        </w:numPr>
        <w:tabs>
          <w:tab w:val="left" w:pos="516"/>
          <w:tab w:val="left" w:pos="8177"/>
        </w:tabs>
        <w:ind w:right="123" w:hanging="284"/>
        <w:jc w:val="left"/>
        <w:rPr>
          <w:rFonts w:asciiTheme="minorHAnsi" w:hAnsiTheme="minorHAnsi"/>
        </w:rPr>
      </w:pPr>
      <w:r w:rsidRPr="00FA091D">
        <w:rPr>
          <w:rFonts w:asciiTheme="minorHAnsi" w:hAnsiTheme="minorHAnsi"/>
        </w:rPr>
        <w:t>Wykonawca zawiadomi Zamawiającego</w:t>
      </w:r>
      <w:r w:rsidRPr="00FA091D">
        <w:rPr>
          <w:rFonts w:asciiTheme="minorHAnsi" w:hAnsiTheme="minorHAnsi"/>
          <w:spacing w:val="-1"/>
        </w:rPr>
        <w:t xml:space="preserve"> </w:t>
      </w:r>
      <w:r w:rsidRPr="00FA091D">
        <w:rPr>
          <w:rFonts w:asciiTheme="minorHAnsi" w:hAnsiTheme="minorHAnsi"/>
        </w:rPr>
        <w:t>o planowanym terminie wydania</w:t>
      </w:r>
      <w:r w:rsidRPr="00FA091D">
        <w:rPr>
          <w:rFonts w:asciiTheme="minorHAnsi" w:hAnsiTheme="minorHAnsi"/>
          <w:b/>
        </w:rPr>
        <w:t xml:space="preserve"> </w:t>
      </w:r>
      <w:r w:rsidRPr="00FA091D">
        <w:rPr>
          <w:rFonts w:asciiTheme="minorHAnsi" w:hAnsiTheme="minorHAnsi"/>
        </w:rPr>
        <w:t>Samochodu, na co najmniej 3 (trzy) dni robocze</w:t>
      </w:r>
      <w:r w:rsidRPr="00FA091D">
        <w:rPr>
          <w:rFonts w:asciiTheme="minorHAnsi" w:hAnsiTheme="minorHAnsi"/>
          <w:b/>
        </w:rPr>
        <w:t xml:space="preserve"> </w:t>
      </w:r>
      <w:r w:rsidRPr="00FA091D">
        <w:rPr>
          <w:rFonts w:asciiTheme="minorHAnsi" w:hAnsiTheme="minorHAnsi"/>
        </w:rPr>
        <w:t>przed planowanym terminem, drogą elektroniczną na adres:</w:t>
      </w:r>
      <w:r w:rsidRPr="00FA091D">
        <w:rPr>
          <w:rFonts w:asciiTheme="minorHAnsi" w:hAnsiTheme="minorHAnsi"/>
          <w:u w:val="single"/>
        </w:rPr>
        <w:tab/>
      </w:r>
      <w:r w:rsidRPr="00FA091D">
        <w:rPr>
          <w:rFonts w:asciiTheme="minorHAnsi" w:hAnsiTheme="minorHAnsi"/>
          <w:spacing w:val="-10"/>
        </w:rPr>
        <w:t>.</w:t>
      </w:r>
    </w:p>
    <w:p w14:paraId="4F72CA6A" w14:textId="77777777" w:rsidR="00FC4D65" w:rsidRPr="00FA091D" w:rsidRDefault="00D47EFE" w:rsidP="00FA091D">
      <w:pPr>
        <w:pStyle w:val="Akapitzlist"/>
        <w:numPr>
          <w:ilvl w:val="0"/>
          <w:numId w:val="13"/>
        </w:numPr>
        <w:tabs>
          <w:tab w:val="left" w:pos="515"/>
        </w:tabs>
        <w:ind w:left="515" w:hanging="292"/>
        <w:jc w:val="left"/>
        <w:rPr>
          <w:rFonts w:asciiTheme="minorHAnsi" w:hAnsiTheme="minorHAnsi"/>
        </w:rPr>
      </w:pPr>
      <w:r w:rsidRPr="00FA091D">
        <w:rPr>
          <w:rFonts w:asciiTheme="minorHAnsi" w:hAnsiTheme="minorHAnsi"/>
        </w:rPr>
        <w:t>W</w:t>
      </w:r>
      <w:r w:rsidRPr="00FA091D">
        <w:rPr>
          <w:rFonts w:asciiTheme="minorHAnsi" w:hAnsiTheme="minorHAnsi"/>
          <w:spacing w:val="-8"/>
        </w:rPr>
        <w:t xml:space="preserve"> </w:t>
      </w:r>
      <w:r w:rsidRPr="00FA091D">
        <w:rPr>
          <w:rFonts w:asciiTheme="minorHAnsi" w:hAnsiTheme="minorHAnsi"/>
        </w:rPr>
        <w:t>celu</w:t>
      </w:r>
      <w:r w:rsidRPr="00FA091D">
        <w:rPr>
          <w:rFonts w:asciiTheme="minorHAnsi" w:hAnsiTheme="minorHAnsi"/>
          <w:spacing w:val="-5"/>
        </w:rPr>
        <w:t xml:space="preserve"> </w:t>
      </w:r>
      <w:r w:rsidRPr="00FA091D">
        <w:rPr>
          <w:rFonts w:asciiTheme="minorHAnsi" w:hAnsiTheme="minorHAnsi"/>
        </w:rPr>
        <w:t>potwierdzenia</w:t>
      </w:r>
      <w:r w:rsidRPr="00FA091D">
        <w:rPr>
          <w:rFonts w:asciiTheme="minorHAnsi" w:hAnsiTheme="minorHAnsi"/>
          <w:spacing w:val="-5"/>
        </w:rPr>
        <w:t xml:space="preserve"> </w:t>
      </w:r>
      <w:r w:rsidRPr="00FA091D">
        <w:rPr>
          <w:rFonts w:asciiTheme="minorHAnsi" w:hAnsiTheme="minorHAnsi"/>
        </w:rPr>
        <w:t>wykonania</w:t>
      </w:r>
      <w:r w:rsidRPr="00FA091D">
        <w:rPr>
          <w:rFonts w:asciiTheme="minorHAnsi" w:hAnsiTheme="minorHAnsi"/>
          <w:spacing w:val="-5"/>
        </w:rPr>
        <w:t xml:space="preserve"> </w:t>
      </w:r>
      <w:r w:rsidRPr="00FA091D">
        <w:rPr>
          <w:rFonts w:asciiTheme="minorHAnsi" w:hAnsiTheme="minorHAnsi"/>
        </w:rPr>
        <w:t>przedmiotu</w:t>
      </w:r>
      <w:r w:rsidRPr="00FA091D">
        <w:rPr>
          <w:rFonts w:asciiTheme="minorHAnsi" w:hAnsiTheme="minorHAnsi"/>
          <w:spacing w:val="-5"/>
        </w:rPr>
        <w:t xml:space="preserve"> </w:t>
      </w:r>
      <w:r w:rsidRPr="00FA091D">
        <w:rPr>
          <w:rFonts w:asciiTheme="minorHAnsi" w:hAnsiTheme="minorHAnsi"/>
        </w:rPr>
        <w:t>umowy</w:t>
      </w:r>
      <w:r w:rsidRPr="00FA091D">
        <w:rPr>
          <w:rFonts w:asciiTheme="minorHAnsi" w:hAnsiTheme="minorHAnsi"/>
          <w:spacing w:val="-7"/>
        </w:rPr>
        <w:t xml:space="preserve"> </w:t>
      </w:r>
      <w:r w:rsidRPr="00FA091D">
        <w:rPr>
          <w:rFonts w:asciiTheme="minorHAnsi" w:hAnsiTheme="minorHAnsi"/>
        </w:rPr>
        <w:t>sporządzony</w:t>
      </w:r>
      <w:r w:rsidRPr="00FA091D">
        <w:rPr>
          <w:rFonts w:asciiTheme="minorHAnsi" w:hAnsiTheme="minorHAnsi"/>
          <w:spacing w:val="-6"/>
        </w:rPr>
        <w:t xml:space="preserve"> </w:t>
      </w:r>
      <w:r w:rsidRPr="00FA091D">
        <w:rPr>
          <w:rFonts w:asciiTheme="minorHAnsi" w:hAnsiTheme="minorHAnsi"/>
        </w:rPr>
        <w:t>zostanie</w:t>
      </w:r>
      <w:r w:rsidRPr="00FA091D">
        <w:rPr>
          <w:rFonts w:asciiTheme="minorHAnsi" w:hAnsiTheme="minorHAnsi"/>
          <w:spacing w:val="-6"/>
        </w:rPr>
        <w:t xml:space="preserve"> </w:t>
      </w:r>
      <w:r w:rsidRPr="00FA091D">
        <w:rPr>
          <w:rFonts w:asciiTheme="minorHAnsi" w:hAnsiTheme="minorHAnsi"/>
        </w:rPr>
        <w:t>protokół</w:t>
      </w:r>
      <w:r w:rsidRPr="00FA091D">
        <w:rPr>
          <w:rFonts w:asciiTheme="minorHAnsi" w:hAnsiTheme="minorHAnsi"/>
          <w:spacing w:val="-4"/>
        </w:rPr>
        <w:t xml:space="preserve"> </w:t>
      </w:r>
      <w:r w:rsidRPr="00FA091D">
        <w:rPr>
          <w:rFonts w:asciiTheme="minorHAnsi" w:hAnsiTheme="minorHAnsi"/>
          <w:spacing w:val="-2"/>
        </w:rPr>
        <w:t>odbioru.</w:t>
      </w:r>
    </w:p>
    <w:p w14:paraId="01CC2CD0" w14:textId="77777777" w:rsidR="00FC4D65" w:rsidRPr="00FA091D" w:rsidRDefault="00D47EFE" w:rsidP="00FA091D">
      <w:pPr>
        <w:pStyle w:val="Akapitzlist"/>
        <w:numPr>
          <w:ilvl w:val="0"/>
          <w:numId w:val="13"/>
        </w:numPr>
        <w:tabs>
          <w:tab w:val="left" w:pos="514"/>
          <w:tab w:val="left" w:pos="516"/>
        </w:tabs>
        <w:ind w:right="123"/>
        <w:jc w:val="left"/>
        <w:rPr>
          <w:rFonts w:asciiTheme="minorHAnsi" w:hAnsiTheme="minorHAnsi"/>
        </w:rPr>
      </w:pPr>
      <w:r w:rsidRPr="00FA091D">
        <w:rPr>
          <w:rFonts w:asciiTheme="minorHAnsi" w:hAnsiTheme="minorHAnsi"/>
        </w:rPr>
        <w:t xml:space="preserve">Za termin wykonania Umowy przyjmuje się datę podpisania przez Zamawiającego protokołu zdawczo – </w:t>
      </w:r>
      <w:r w:rsidRPr="00FA091D">
        <w:rPr>
          <w:rFonts w:asciiTheme="minorHAnsi" w:hAnsiTheme="minorHAnsi"/>
          <w:spacing w:val="-2"/>
        </w:rPr>
        <w:t>odbiorczego.</w:t>
      </w:r>
    </w:p>
    <w:p w14:paraId="10DFD50C" w14:textId="77777777" w:rsidR="00FC4D65" w:rsidRPr="00FA091D" w:rsidRDefault="00D47EFE" w:rsidP="00FA091D">
      <w:pPr>
        <w:pStyle w:val="Nagwek1"/>
        <w:jc w:val="center"/>
        <w:rPr>
          <w:rFonts w:asciiTheme="minorHAnsi" w:hAnsiTheme="minorHAnsi"/>
        </w:rPr>
      </w:pPr>
      <w:r w:rsidRPr="00FA091D">
        <w:rPr>
          <w:rFonts w:asciiTheme="minorHAnsi" w:hAnsiTheme="minorHAnsi"/>
        </w:rPr>
        <w:t>§</w:t>
      </w:r>
      <w:r w:rsidRPr="00FA091D">
        <w:rPr>
          <w:rFonts w:asciiTheme="minorHAnsi" w:hAnsiTheme="minorHAnsi"/>
          <w:spacing w:val="-10"/>
        </w:rPr>
        <w:t>3</w:t>
      </w:r>
      <w:r w:rsidR="00E67325">
        <w:rPr>
          <w:rFonts w:asciiTheme="minorHAnsi" w:hAnsiTheme="minorHAnsi"/>
          <w:spacing w:val="-10"/>
        </w:rPr>
        <w:t>.</w:t>
      </w:r>
    </w:p>
    <w:p w14:paraId="75FCEAA6" w14:textId="77777777" w:rsidR="00FC4D65" w:rsidRPr="00FA091D" w:rsidRDefault="00D47EFE" w:rsidP="00FA091D">
      <w:pPr>
        <w:ind w:left="131"/>
        <w:jc w:val="center"/>
        <w:rPr>
          <w:rFonts w:asciiTheme="minorHAnsi" w:hAnsiTheme="minorHAnsi"/>
          <w:b/>
        </w:rPr>
      </w:pPr>
      <w:r w:rsidRPr="00FA091D">
        <w:rPr>
          <w:rFonts w:asciiTheme="minorHAnsi" w:hAnsiTheme="minorHAnsi"/>
          <w:b/>
        </w:rPr>
        <w:t>Obowiązki</w:t>
      </w:r>
      <w:r w:rsidRPr="00FA091D">
        <w:rPr>
          <w:rFonts w:asciiTheme="minorHAnsi" w:hAnsiTheme="minorHAnsi"/>
          <w:b/>
          <w:spacing w:val="-6"/>
        </w:rPr>
        <w:t xml:space="preserve"> </w:t>
      </w:r>
      <w:r w:rsidRPr="00FA091D">
        <w:rPr>
          <w:rFonts w:asciiTheme="minorHAnsi" w:hAnsiTheme="minorHAnsi"/>
          <w:b/>
          <w:spacing w:val="-2"/>
        </w:rPr>
        <w:t>Wykonawcy</w:t>
      </w:r>
    </w:p>
    <w:p w14:paraId="02C2E97B" w14:textId="77777777" w:rsidR="00FC4D65" w:rsidRPr="00FA091D" w:rsidRDefault="00D47EFE" w:rsidP="00FA091D">
      <w:pPr>
        <w:pStyle w:val="Akapitzlist"/>
        <w:numPr>
          <w:ilvl w:val="0"/>
          <w:numId w:val="12"/>
        </w:numPr>
        <w:tabs>
          <w:tab w:val="left" w:pos="515"/>
        </w:tabs>
        <w:ind w:left="515" w:hanging="283"/>
        <w:jc w:val="left"/>
        <w:rPr>
          <w:rFonts w:asciiTheme="minorHAnsi" w:hAnsiTheme="minorHAnsi"/>
        </w:rPr>
      </w:pPr>
      <w:r w:rsidRPr="00FA091D">
        <w:rPr>
          <w:rFonts w:asciiTheme="minorHAnsi" w:hAnsiTheme="minorHAnsi"/>
        </w:rPr>
        <w:t>W</w:t>
      </w:r>
      <w:r w:rsidRPr="00FA091D">
        <w:rPr>
          <w:rFonts w:asciiTheme="minorHAnsi" w:hAnsiTheme="minorHAnsi"/>
          <w:spacing w:val="-4"/>
        </w:rPr>
        <w:t xml:space="preserve"> </w:t>
      </w:r>
      <w:r w:rsidRPr="00FA091D">
        <w:rPr>
          <w:rFonts w:asciiTheme="minorHAnsi" w:hAnsiTheme="minorHAnsi"/>
        </w:rPr>
        <w:t>ramach</w:t>
      </w:r>
      <w:r w:rsidRPr="00FA091D">
        <w:rPr>
          <w:rFonts w:asciiTheme="minorHAnsi" w:hAnsiTheme="minorHAnsi"/>
          <w:spacing w:val="-3"/>
        </w:rPr>
        <w:t xml:space="preserve"> </w:t>
      </w:r>
      <w:r w:rsidRPr="00FA091D">
        <w:rPr>
          <w:rFonts w:asciiTheme="minorHAnsi" w:hAnsiTheme="minorHAnsi"/>
        </w:rPr>
        <w:t>umowy,</w:t>
      </w:r>
      <w:r w:rsidRPr="00FA091D">
        <w:rPr>
          <w:rFonts w:asciiTheme="minorHAnsi" w:hAnsiTheme="minorHAnsi"/>
          <w:spacing w:val="-6"/>
        </w:rPr>
        <w:t xml:space="preserve"> </w:t>
      </w:r>
      <w:r w:rsidRPr="00FA091D">
        <w:rPr>
          <w:rFonts w:asciiTheme="minorHAnsi" w:hAnsiTheme="minorHAnsi"/>
        </w:rPr>
        <w:t>Wykonawca</w:t>
      </w:r>
      <w:r w:rsidRPr="00FA091D">
        <w:rPr>
          <w:rFonts w:asciiTheme="minorHAnsi" w:hAnsiTheme="minorHAnsi"/>
          <w:spacing w:val="-4"/>
        </w:rPr>
        <w:t xml:space="preserve"> </w:t>
      </w:r>
      <w:r w:rsidRPr="00FA091D">
        <w:rPr>
          <w:rFonts w:asciiTheme="minorHAnsi" w:hAnsiTheme="minorHAnsi"/>
        </w:rPr>
        <w:t>zobowiązany</w:t>
      </w:r>
      <w:r w:rsidRPr="00FA091D">
        <w:rPr>
          <w:rFonts w:asciiTheme="minorHAnsi" w:hAnsiTheme="minorHAnsi"/>
          <w:spacing w:val="-6"/>
        </w:rPr>
        <w:t xml:space="preserve"> </w:t>
      </w:r>
      <w:r w:rsidRPr="00FA091D">
        <w:rPr>
          <w:rFonts w:asciiTheme="minorHAnsi" w:hAnsiTheme="minorHAnsi"/>
        </w:rPr>
        <w:t>jest</w:t>
      </w:r>
      <w:r w:rsidRPr="00FA091D">
        <w:rPr>
          <w:rFonts w:asciiTheme="minorHAnsi" w:hAnsiTheme="minorHAnsi"/>
          <w:spacing w:val="-2"/>
        </w:rPr>
        <w:t xml:space="preserve"> </w:t>
      </w:r>
      <w:r w:rsidRPr="00FA091D">
        <w:rPr>
          <w:rFonts w:asciiTheme="minorHAnsi" w:hAnsiTheme="minorHAnsi"/>
          <w:spacing w:val="-5"/>
        </w:rPr>
        <w:t>do:</w:t>
      </w:r>
    </w:p>
    <w:p w14:paraId="0A83BAE0" w14:textId="610C2ABC" w:rsidR="00FC4D65" w:rsidRPr="00FA091D" w:rsidRDefault="00D47EFE" w:rsidP="00FA091D">
      <w:pPr>
        <w:pStyle w:val="Akapitzlist"/>
        <w:numPr>
          <w:ilvl w:val="1"/>
          <w:numId w:val="12"/>
        </w:numPr>
        <w:tabs>
          <w:tab w:val="left" w:pos="426"/>
        </w:tabs>
        <w:ind w:left="851" w:right="125" w:hanging="425"/>
        <w:jc w:val="left"/>
        <w:rPr>
          <w:rFonts w:asciiTheme="minorHAnsi" w:hAnsiTheme="minorHAnsi"/>
        </w:rPr>
      </w:pPr>
      <w:r w:rsidRPr="00FA091D">
        <w:rPr>
          <w:rFonts w:asciiTheme="minorHAnsi" w:hAnsiTheme="minorHAnsi"/>
        </w:rPr>
        <w:t>dostarczenia</w:t>
      </w:r>
      <w:r w:rsidRPr="00FA091D">
        <w:rPr>
          <w:rFonts w:asciiTheme="minorHAnsi" w:hAnsiTheme="minorHAnsi"/>
          <w:spacing w:val="-9"/>
        </w:rPr>
        <w:t xml:space="preserve"> </w:t>
      </w:r>
      <w:r w:rsidRPr="00FA091D">
        <w:rPr>
          <w:rFonts w:asciiTheme="minorHAnsi" w:hAnsiTheme="minorHAnsi"/>
        </w:rPr>
        <w:t>przedmiotu</w:t>
      </w:r>
      <w:r w:rsidRPr="00FA091D">
        <w:rPr>
          <w:rFonts w:asciiTheme="minorHAnsi" w:hAnsiTheme="minorHAnsi"/>
          <w:spacing w:val="-10"/>
        </w:rPr>
        <w:t xml:space="preserve"> </w:t>
      </w:r>
      <w:r w:rsidRPr="00FA091D">
        <w:rPr>
          <w:rFonts w:asciiTheme="minorHAnsi" w:hAnsiTheme="minorHAnsi"/>
        </w:rPr>
        <w:t>zamówienia,</w:t>
      </w:r>
      <w:r w:rsidRPr="00FA091D">
        <w:rPr>
          <w:rFonts w:asciiTheme="minorHAnsi" w:hAnsiTheme="minorHAnsi"/>
          <w:spacing w:val="-10"/>
        </w:rPr>
        <w:t xml:space="preserve"> </w:t>
      </w:r>
      <w:r w:rsidRPr="00FA091D">
        <w:rPr>
          <w:rFonts w:asciiTheme="minorHAnsi" w:hAnsiTheme="minorHAnsi"/>
        </w:rPr>
        <w:t>o</w:t>
      </w:r>
      <w:r w:rsidRPr="00FA091D">
        <w:rPr>
          <w:rFonts w:asciiTheme="minorHAnsi" w:hAnsiTheme="minorHAnsi"/>
          <w:spacing w:val="-10"/>
        </w:rPr>
        <w:t xml:space="preserve"> </w:t>
      </w:r>
      <w:r w:rsidRPr="00FA091D">
        <w:rPr>
          <w:rFonts w:asciiTheme="minorHAnsi" w:hAnsiTheme="minorHAnsi"/>
        </w:rPr>
        <w:t>którym</w:t>
      </w:r>
      <w:r w:rsidRPr="00FA091D">
        <w:rPr>
          <w:rFonts w:asciiTheme="minorHAnsi" w:hAnsiTheme="minorHAnsi"/>
          <w:spacing w:val="-9"/>
        </w:rPr>
        <w:t xml:space="preserve"> </w:t>
      </w:r>
      <w:r w:rsidRPr="00FA091D">
        <w:rPr>
          <w:rFonts w:asciiTheme="minorHAnsi" w:hAnsiTheme="minorHAnsi"/>
        </w:rPr>
        <w:t>mowa</w:t>
      </w:r>
      <w:r w:rsidRPr="00FA091D">
        <w:rPr>
          <w:rFonts w:asciiTheme="minorHAnsi" w:hAnsiTheme="minorHAnsi"/>
          <w:spacing w:val="-9"/>
        </w:rPr>
        <w:t xml:space="preserve"> </w:t>
      </w:r>
      <w:r w:rsidRPr="00FA091D">
        <w:rPr>
          <w:rFonts w:asciiTheme="minorHAnsi" w:hAnsiTheme="minorHAnsi"/>
        </w:rPr>
        <w:t>w</w:t>
      </w:r>
      <w:r w:rsidRPr="00FA091D">
        <w:rPr>
          <w:rFonts w:asciiTheme="minorHAnsi" w:hAnsiTheme="minorHAnsi"/>
          <w:spacing w:val="-11"/>
        </w:rPr>
        <w:t xml:space="preserve"> </w:t>
      </w:r>
      <w:r w:rsidRPr="00FA091D">
        <w:rPr>
          <w:rFonts w:asciiTheme="minorHAnsi" w:hAnsiTheme="minorHAnsi"/>
        </w:rPr>
        <w:t>§</w:t>
      </w:r>
      <w:r w:rsidRPr="00FA091D">
        <w:rPr>
          <w:rFonts w:asciiTheme="minorHAnsi" w:hAnsiTheme="minorHAnsi"/>
          <w:spacing w:val="-10"/>
        </w:rPr>
        <w:t xml:space="preserve"> </w:t>
      </w:r>
      <w:r w:rsidRPr="00FA091D">
        <w:rPr>
          <w:rFonts w:asciiTheme="minorHAnsi" w:hAnsiTheme="minorHAnsi"/>
        </w:rPr>
        <w:t>1</w:t>
      </w:r>
      <w:r w:rsidRPr="00FA091D">
        <w:rPr>
          <w:rFonts w:asciiTheme="minorHAnsi" w:hAnsiTheme="minorHAnsi"/>
          <w:spacing w:val="-6"/>
        </w:rPr>
        <w:t xml:space="preserve"> </w:t>
      </w:r>
      <w:r w:rsidRPr="00FA091D">
        <w:rPr>
          <w:rFonts w:asciiTheme="minorHAnsi" w:hAnsiTheme="minorHAnsi"/>
        </w:rPr>
        <w:t>do</w:t>
      </w:r>
      <w:r w:rsidRPr="00FA091D">
        <w:rPr>
          <w:rFonts w:asciiTheme="minorHAnsi" w:hAnsiTheme="minorHAnsi"/>
          <w:spacing w:val="-10"/>
        </w:rPr>
        <w:t xml:space="preserve"> </w:t>
      </w:r>
      <w:r w:rsidRPr="00FA091D">
        <w:rPr>
          <w:rFonts w:asciiTheme="minorHAnsi" w:hAnsiTheme="minorHAnsi"/>
        </w:rPr>
        <w:t>siedziby</w:t>
      </w:r>
      <w:r w:rsidRPr="00FA091D">
        <w:rPr>
          <w:rFonts w:asciiTheme="minorHAnsi" w:hAnsiTheme="minorHAnsi"/>
          <w:spacing w:val="-10"/>
        </w:rPr>
        <w:t xml:space="preserve"> </w:t>
      </w:r>
      <w:r w:rsidR="00AE7C3A">
        <w:rPr>
          <w:rFonts w:asciiTheme="minorHAnsi" w:hAnsiTheme="minorHAnsi"/>
        </w:rPr>
        <w:t>Z</w:t>
      </w:r>
      <w:r w:rsidRPr="00FA091D">
        <w:rPr>
          <w:rFonts w:asciiTheme="minorHAnsi" w:hAnsiTheme="minorHAnsi"/>
        </w:rPr>
        <w:t>espołu</w:t>
      </w:r>
      <w:r w:rsidRPr="00FA091D">
        <w:rPr>
          <w:rFonts w:asciiTheme="minorHAnsi" w:hAnsiTheme="minorHAnsi"/>
          <w:spacing w:val="-10"/>
        </w:rPr>
        <w:t xml:space="preserve"> </w:t>
      </w:r>
      <w:r w:rsidRPr="00FA091D">
        <w:rPr>
          <w:rFonts w:asciiTheme="minorHAnsi" w:hAnsiTheme="minorHAnsi"/>
        </w:rPr>
        <w:t>do</w:t>
      </w:r>
      <w:r w:rsidRPr="00FA091D">
        <w:rPr>
          <w:rFonts w:asciiTheme="minorHAnsi" w:hAnsiTheme="minorHAnsi"/>
          <w:spacing w:val="-10"/>
        </w:rPr>
        <w:t xml:space="preserve"> </w:t>
      </w:r>
      <w:r w:rsidRPr="00FA091D">
        <w:rPr>
          <w:rFonts w:asciiTheme="minorHAnsi" w:hAnsiTheme="minorHAnsi"/>
        </w:rPr>
        <w:t>obsługi</w:t>
      </w:r>
      <w:r w:rsidRPr="00FA091D">
        <w:rPr>
          <w:rFonts w:asciiTheme="minorHAnsi" w:hAnsiTheme="minorHAnsi"/>
          <w:spacing w:val="-9"/>
        </w:rPr>
        <w:t xml:space="preserve"> </w:t>
      </w:r>
      <w:r w:rsidRPr="00FA091D">
        <w:rPr>
          <w:rFonts w:asciiTheme="minorHAnsi" w:hAnsiTheme="minorHAnsi"/>
        </w:rPr>
        <w:t xml:space="preserve">Placówek Opiekuńczo-Wychowawczych nr </w:t>
      </w:r>
      <w:r w:rsidR="0041596A" w:rsidRPr="00FA091D">
        <w:rPr>
          <w:rFonts w:asciiTheme="minorHAnsi" w:hAnsiTheme="minorHAnsi"/>
        </w:rPr>
        <w:t>1</w:t>
      </w:r>
      <w:r w:rsidRPr="00FA091D">
        <w:rPr>
          <w:rFonts w:asciiTheme="minorHAnsi" w:hAnsiTheme="minorHAnsi"/>
        </w:rPr>
        <w:t xml:space="preserve">, ul. </w:t>
      </w:r>
      <w:r w:rsidR="0041596A" w:rsidRPr="00FA091D">
        <w:rPr>
          <w:rFonts w:asciiTheme="minorHAnsi" w:hAnsiTheme="minorHAnsi"/>
        </w:rPr>
        <w:t xml:space="preserve">św. Bonifacego 81 02-945 </w:t>
      </w:r>
      <w:r w:rsidRPr="00FA091D">
        <w:rPr>
          <w:rFonts w:asciiTheme="minorHAnsi" w:hAnsiTheme="minorHAnsi"/>
        </w:rPr>
        <w:t>Warszawa,</w:t>
      </w:r>
    </w:p>
    <w:p w14:paraId="7AA4D6C6" w14:textId="77777777" w:rsidR="00FC4D65" w:rsidRPr="00FA091D" w:rsidRDefault="00D47EFE" w:rsidP="00FA091D">
      <w:pPr>
        <w:pStyle w:val="Akapitzlist"/>
        <w:numPr>
          <w:ilvl w:val="1"/>
          <w:numId w:val="12"/>
        </w:numPr>
        <w:tabs>
          <w:tab w:val="left" w:pos="851"/>
        </w:tabs>
        <w:ind w:left="953" w:hanging="527"/>
        <w:jc w:val="left"/>
        <w:rPr>
          <w:rFonts w:asciiTheme="minorHAnsi" w:hAnsiTheme="minorHAnsi"/>
        </w:rPr>
      </w:pPr>
      <w:r w:rsidRPr="00FA091D">
        <w:rPr>
          <w:rFonts w:asciiTheme="minorHAnsi" w:hAnsiTheme="minorHAnsi"/>
        </w:rPr>
        <w:t>przeszkolenia</w:t>
      </w:r>
      <w:r w:rsidRPr="00FA091D">
        <w:rPr>
          <w:rFonts w:asciiTheme="minorHAnsi" w:hAnsiTheme="minorHAnsi"/>
          <w:spacing w:val="-7"/>
        </w:rPr>
        <w:t xml:space="preserve"> </w:t>
      </w:r>
      <w:r w:rsidRPr="00FA091D">
        <w:rPr>
          <w:rFonts w:asciiTheme="minorHAnsi" w:hAnsiTheme="minorHAnsi"/>
        </w:rPr>
        <w:t>osób</w:t>
      </w:r>
      <w:r w:rsidRPr="00FA091D">
        <w:rPr>
          <w:rFonts w:asciiTheme="minorHAnsi" w:hAnsiTheme="minorHAnsi"/>
          <w:spacing w:val="-4"/>
        </w:rPr>
        <w:t xml:space="preserve"> </w:t>
      </w:r>
      <w:r w:rsidRPr="00FA091D">
        <w:rPr>
          <w:rFonts w:asciiTheme="minorHAnsi" w:hAnsiTheme="minorHAnsi"/>
        </w:rPr>
        <w:t>wskazanych</w:t>
      </w:r>
      <w:r w:rsidRPr="00FA091D">
        <w:rPr>
          <w:rFonts w:asciiTheme="minorHAnsi" w:hAnsiTheme="minorHAnsi"/>
          <w:spacing w:val="-5"/>
        </w:rPr>
        <w:t xml:space="preserve"> </w:t>
      </w:r>
      <w:r w:rsidRPr="00FA091D">
        <w:rPr>
          <w:rFonts w:asciiTheme="minorHAnsi" w:hAnsiTheme="minorHAnsi"/>
        </w:rPr>
        <w:t>przez</w:t>
      </w:r>
      <w:r w:rsidRPr="00FA091D">
        <w:rPr>
          <w:rFonts w:asciiTheme="minorHAnsi" w:hAnsiTheme="minorHAnsi"/>
          <w:spacing w:val="-6"/>
        </w:rPr>
        <w:t xml:space="preserve"> </w:t>
      </w:r>
      <w:r w:rsidRPr="00FA091D">
        <w:rPr>
          <w:rFonts w:asciiTheme="minorHAnsi" w:hAnsiTheme="minorHAnsi"/>
        </w:rPr>
        <w:t>Zamawiającego</w:t>
      </w:r>
      <w:r w:rsidRPr="00FA091D">
        <w:rPr>
          <w:rFonts w:asciiTheme="minorHAnsi" w:hAnsiTheme="minorHAnsi"/>
          <w:spacing w:val="-7"/>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zakresie</w:t>
      </w:r>
      <w:r w:rsidRPr="00FA091D">
        <w:rPr>
          <w:rFonts w:asciiTheme="minorHAnsi" w:hAnsiTheme="minorHAnsi"/>
          <w:spacing w:val="-4"/>
        </w:rPr>
        <w:t xml:space="preserve"> </w:t>
      </w:r>
      <w:r w:rsidRPr="00FA091D">
        <w:rPr>
          <w:rFonts w:asciiTheme="minorHAnsi" w:hAnsiTheme="minorHAnsi"/>
        </w:rPr>
        <w:t>obsługi</w:t>
      </w:r>
      <w:r w:rsidRPr="00FA091D">
        <w:rPr>
          <w:rFonts w:asciiTheme="minorHAnsi" w:hAnsiTheme="minorHAnsi"/>
          <w:spacing w:val="-3"/>
        </w:rPr>
        <w:t xml:space="preserve"> </w:t>
      </w:r>
      <w:r w:rsidRPr="00FA091D">
        <w:rPr>
          <w:rFonts w:asciiTheme="minorHAnsi" w:hAnsiTheme="minorHAnsi"/>
          <w:spacing w:val="-2"/>
        </w:rPr>
        <w:t>pojazdu.</w:t>
      </w:r>
    </w:p>
    <w:p w14:paraId="20D071FE" w14:textId="77777777" w:rsidR="00FC4D65" w:rsidRPr="00FA091D" w:rsidRDefault="00D47EFE" w:rsidP="00FA091D">
      <w:pPr>
        <w:pStyle w:val="Akapitzlist"/>
        <w:numPr>
          <w:ilvl w:val="0"/>
          <w:numId w:val="12"/>
        </w:numPr>
        <w:tabs>
          <w:tab w:val="left" w:pos="516"/>
        </w:tabs>
        <w:ind w:right="121"/>
        <w:jc w:val="left"/>
        <w:rPr>
          <w:rFonts w:asciiTheme="minorHAnsi" w:hAnsiTheme="minorHAnsi"/>
        </w:rPr>
      </w:pPr>
      <w:r w:rsidRPr="00FA091D">
        <w:rPr>
          <w:rFonts w:asciiTheme="minorHAnsi" w:hAnsiTheme="minorHAnsi"/>
        </w:rPr>
        <w:t>Za</w:t>
      </w:r>
      <w:r w:rsidRPr="00FA091D">
        <w:rPr>
          <w:rFonts w:asciiTheme="minorHAnsi" w:hAnsiTheme="minorHAnsi"/>
          <w:spacing w:val="74"/>
        </w:rPr>
        <w:t xml:space="preserve"> </w:t>
      </w:r>
      <w:r w:rsidRPr="00FA091D">
        <w:rPr>
          <w:rFonts w:asciiTheme="minorHAnsi" w:hAnsiTheme="minorHAnsi"/>
        </w:rPr>
        <w:t>jakość</w:t>
      </w:r>
      <w:r w:rsidRPr="00FA091D">
        <w:rPr>
          <w:rFonts w:asciiTheme="minorHAnsi" w:hAnsiTheme="minorHAnsi"/>
          <w:spacing w:val="76"/>
        </w:rPr>
        <w:t xml:space="preserve"> </w:t>
      </w:r>
      <w:r w:rsidRPr="00FA091D">
        <w:rPr>
          <w:rFonts w:asciiTheme="minorHAnsi" w:hAnsiTheme="minorHAnsi"/>
        </w:rPr>
        <w:t>oraz</w:t>
      </w:r>
      <w:r w:rsidRPr="00FA091D">
        <w:rPr>
          <w:rFonts w:asciiTheme="minorHAnsi" w:hAnsiTheme="minorHAnsi"/>
          <w:spacing w:val="72"/>
        </w:rPr>
        <w:t xml:space="preserve"> </w:t>
      </w:r>
      <w:r w:rsidRPr="00FA091D">
        <w:rPr>
          <w:rFonts w:asciiTheme="minorHAnsi" w:hAnsiTheme="minorHAnsi"/>
        </w:rPr>
        <w:t>zgodność</w:t>
      </w:r>
      <w:r w:rsidRPr="00FA091D">
        <w:rPr>
          <w:rFonts w:asciiTheme="minorHAnsi" w:hAnsiTheme="minorHAnsi"/>
          <w:spacing w:val="73"/>
        </w:rPr>
        <w:t xml:space="preserve"> </w:t>
      </w:r>
      <w:r w:rsidRPr="00FA091D">
        <w:rPr>
          <w:rFonts w:asciiTheme="minorHAnsi" w:hAnsiTheme="minorHAnsi"/>
        </w:rPr>
        <w:t>ze</w:t>
      </w:r>
      <w:r w:rsidRPr="00FA091D">
        <w:rPr>
          <w:rFonts w:asciiTheme="minorHAnsi" w:hAnsiTheme="minorHAnsi"/>
          <w:spacing w:val="75"/>
        </w:rPr>
        <w:t xml:space="preserve"> </w:t>
      </w:r>
      <w:r w:rsidRPr="00FA091D">
        <w:rPr>
          <w:rFonts w:asciiTheme="minorHAnsi" w:hAnsiTheme="minorHAnsi"/>
        </w:rPr>
        <w:t>specyfikacją</w:t>
      </w:r>
      <w:r w:rsidRPr="00FA091D">
        <w:rPr>
          <w:rFonts w:asciiTheme="minorHAnsi" w:hAnsiTheme="minorHAnsi"/>
          <w:spacing w:val="75"/>
        </w:rPr>
        <w:t xml:space="preserve"> </w:t>
      </w:r>
      <w:r w:rsidRPr="00FA091D">
        <w:rPr>
          <w:rFonts w:asciiTheme="minorHAnsi" w:hAnsiTheme="minorHAnsi"/>
        </w:rPr>
        <w:t>techniczną</w:t>
      </w:r>
      <w:r w:rsidRPr="00FA091D">
        <w:rPr>
          <w:rFonts w:asciiTheme="minorHAnsi" w:hAnsiTheme="minorHAnsi"/>
          <w:spacing w:val="77"/>
        </w:rPr>
        <w:t xml:space="preserve"> </w:t>
      </w:r>
      <w:r w:rsidRPr="00FA091D">
        <w:rPr>
          <w:rFonts w:asciiTheme="minorHAnsi" w:hAnsiTheme="minorHAnsi"/>
        </w:rPr>
        <w:t>dostarczonego</w:t>
      </w:r>
      <w:r w:rsidRPr="00FA091D">
        <w:rPr>
          <w:rFonts w:asciiTheme="minorHAnsi" w:hAnsiTheme="minorHAnsi"/>
          <w:spacing w:val="75"/>
        </w:rPr>
        <w:t xml:space="preserve"> </w:t>
      </w:r>
      <w:r w:rsidRPr="00FA091D">
        <w:rPr>
          <w:rFonts w:asciiTheme="minorHAnsi" w:hAnsiTheme="minorHAnsi"/>
        </w:rPr>
        <w:t>pojazdu</w:t>
      </w:r>
      <w:r w:rsidRPr="00FA091D">
        <w:rPr>
          <w:rFonts w:asciiTheme="minorHAnsi" w:hAnsiTheme="minorHAnsi"/>
          <w:spacing w:val="74"/>
        </w:rPr>
        <w:t xml:space="preserve"> </w:t>
      </w:r>
      <w:r w:rsidRPr="00FA091D">
        <w:rPr>
          <w:rFonts w:asciiTheme="minorHAnsi" w:hAnsiTheme="minorHAnsi"/>
        </w:rPr>
        <w:t>a</w:t>
      </w:r>
      <w:r w:rsidRPr="00FA091D">
        <w:rPr>
          <w:rFonts w:asciiTheme="minorHAnsi" w:hAnsiTheme="minorHAnsi"/>
          <w:spacing w:val="75"/>
        </w:rPr>
        <w:t xml:space="preserve"> </w:t>
      </w:r>
      <w:r w:rsidRPr="00FA091D">
        <w:rPr>
          <w:rFonts w:asciiTheme="minorHAnsi" w:hAnsiTheme="minorHAnsi"/>
        </w:rPr>
        <w:t>także</w:t>
      </w:r>
      <w:r w:rsidRPr="00FA091D">
        <w:rPr>
          <w:rFonts w:asciiTheme="minorHAnsi" w:hAnsiTheme="minorHAnsi"/>
          <w:spacing w:val="76"/>
        </w:rPr>
        <w:t xml:space="preserve"> </w:t>
      </w:r>
      <w:r w:rsidRPr="00FA091D">
        <w:rPr>
          <w:rFonts w:asciiTheme="minorHAnsi" w:hAnsiTheme="minorHAnsi"/>
        </w:rPr>
        <w:t>sposób</w:t>
      </w:r>
      <w:r w:rsidRPr="00FA091D">
        <w:rPr>
          <w:rFonts w:asciiTheme="minorHAnsi" w:hAnsiTheme="minorHAnsi"/>
          <w:spacing w:val="72"/>
        </w:rPr>
        <w:t xml:space="preserve"> </w:t>
      </w:r>
      <w:r w:rsidRPr="00FA091D">
        <w:rPr>
          <w:rFonts w:asciiTheme="minorHAnsi" w:hAnsiTheme="minorHAnsi"/>
        </w:rPr>
        <w:t>jego dostarczenia odpowiada Wykonawca.</w:t>
      </w:r>
    </w:p>
    <w:p w14:paraId="77B1E294" w14:textId="77777777" w:rsidR="00FC4D65" w:rsidRDefault="00D47EFE" w:rsidP="00FA091D">
      <w:pPr>
        <w:pStyle w:val="Tekstpodstawowy"/>
        <w:numPr>
          <w:ilvl w:val="0"/>
          <w:numId w:val="12"/>
        </w:numPr>
        <w:jc w:val="left"/>
        <w:rPr>
          <w:rFonts w:asciiTheme="minorHAnsi" w:hAnsiTheme="minorHAnsi"/>
        </w:rPr>
      </w:pPr>
      <w:r w:rsidRPr="00FA091D">
        <w:rPr>
          <w:rFonts w:asciiTheme="minorHAnsi" w:hAnsiTheme="minorHAnsi"/>
        </w:rPr>
        <w:t>Wykonawca oświadcza, że posiada odpowiednią wiedzę, doświadczenie oraz że dysponuje stosownym</w:t>
      </w:r>
      <w:r w:rsidRPr="00FA091D">
        <w:rPr>
          <w:rFonts w:asciiTheme="minorHAnsi" w:hAnsiTheme="minorHAnsi"/>
          <w:spacing w:val="80"/>
        </w:rPr>
        <w:t xml:space="preserve"> </w:t>
      </w:r>
      <w:r w:rsidRPr="00FA091D">
        <w:rPr>
          <w:rFonts w:asciiTheme="minorHAnsi" w:hAnsiTheme="minorHAnsi"/>
        </w:rPr>
        <w:t>zapleczem technicznym koniecznym do wykonania umowy.</w:t>
      </w:r>
    </w:p>
    <w:p w14:paraId="7E4E48A4" w14:textId="77777777" w:rsidR="00FA091D" w:rsidRPr="00FA091D" w:rsidRDefault="00FA091D" w:rsidP="00FA091D">
      <w:pPr>
        <w:pStyle w:val="Tekstpodstawowy"/>
        <w:jc w:val="left"/>
        <w:rPr>
          <w:rFonts w:asciiTheme="minorHAnsi" w:hAnsiTheme="minorHAnsi"/>
        </w:rPr>
      </w:pPr>
    </w:p>
    <w:p w14:paraId="1C45A59B" w14:textId="77777777" w:rsidR="00FC4D65" w:rsidRPr="00FA091D" w:rsidRDefault="00D47EFE" w:rsidP="00FA091D">
      <w:pPr>
        <w:pStyle w:val="Nagwek1"/>
        <w:jc w:val="center"/>
        <w:rPr>
          <w:rFonts w:asciiTheme="minorHAnsi" w:hAnsiTheme="minorHAnsi"/>
        </w:rPr>
      </w:pPr>
      <w:r w:rsidRPr="00FA091D">
        <w:rPr>
          <w:rFonts w:asciiTheme="minorHAnsi" w:hAnsiTheme="minorHAnsi"/>
        </w:rPr>
        <w:t>§</w:t>
      </w:r>
      <w:r w:rsidRPr="00FA091D">
        <w:rPr>
          <w:rFonts w:asciiTheme="minorHAnsi" w:hAnsiTheme="minorHAnsi"/>
          <w:spacing w:val="-10"/>
        </w:rPr>
        <w:t>4</w:t>
      </w:r>
      <w:r w:rsidR="00E67325">
        <w:rPr>
          <w:rFonts w:asciiTheme="minorHAnsi" w:hAnsiTheme="minorHAnsi"/>
          <w:spacing w:val="-10"/>
        </w:rPr>
        <w:t>.</w:t>
      </w:r>
    </w:p>
    <w:p w14:paraId="36EEDFAF" w14:textId="77777777" w:rsidR="00FC4D65" w:rsidRPr="00FA091D" w:rsidRDefault="00D47EFE" w:rsidP="00FA091D">
      <w:pPr>
        <w:ind w:left="124"/>
        <w:jc w:val="center"/>
        <w:rPr>
          <w:rFonts w:asciiTheme="minorHAnsi" w:hAnsiTheme="minorHAnsi"/>
          <w:b/>
        </w:rPr>
      </w:pPr>
      <w:r w:rsidRPr="00FA091D">
        <w:rPr>
          <w:rFonts w:asciiTheme="minorHAnsi" w:hAnsiTheme="minorHAnsi"/>
          <w:b/>
        </w:rPr>
        <w:t>Postanowienia</w:t>
      </w:r>
      <w:r w:rsidRPr="00FA091D">
        <w:rPr>
          <w:rFonts w:asciiTheme="minorHAnsi" w:hAnsiTheme="minorHAnsi"/>
          <w:b/>
          <w:spacing w:val="-5"/>
        </w:rPr>
        <w:t xml:space="preserve"> </w:t>
      </w:r>
      <w:r w:rsidRPr="00FA091D">
        <w:rPr>
          <w:rFonts w:asciiTheme="minorHAnsi" w:hAnsiTheme="minorHAnsi"/>
          <w:b/>
        </w:rPr>
        <w:t>dotyczące</w:t>
      </w:r>
      <w:r w:rsidRPr="00FA091D">
        <w:rPr>
          <w:rFonts w:asciiTheme="minorHAnsi" w:hAnsiTheme="minorHAnsi"/>
          <w:b/>
          <w:spacing w:val="-5"/>
        </w:rPr>
        <w:t xml:space="preserve"> </w:t>
      </w:r>
      <w:r w:rsidRPr="00FA091D">
        <w:rPr>
          <w:rFonts w:asciiTheme="minorHAnsi" w:hAnsiTheme="minorHAnsi"/>
          <w:b/>
        </w:rPr>
        <w:t>komunikowania</w:t>
      </w:r>
      <w:r w:rsidRPr="00FA091D">
        <w:rPr>
          <w:rFonts w:asciiTheme="minorHAnsi" w:hAnsiTheme="minorHAnsi"/>
          <w:b/>
          <w:spacing w:val="-6"/>
        </w:rPr>
        <w:t xml:space="preserve"> </w:t>
      </w:r>
      <w:r w:rsidRPr="00FA091D">
        <w:rPr>
          <w:rFonts w:asciiTheme="minorHAnsi" w:hAnsiTheme="minorHAnsi"/>
          <w:b/>
        </w:rPr>
        <w:t>się</w:t>
      </w:r>
      <w:r w:rsidRPr="00FA091D">
        <w:rPr>
          <w:rFonts w:asciiTheme="minorHAnsi" w:hAnsiTheme="minorHAnsi"/>
          <w:b/>
          <w:spacing w:val="-6"/>
        </w:rPr>
        <w:t xml:space="preserve"> </w:t>
      </w:r>
      <w:r w:rsidRPr="00FA091D">
        <w:rPr>
          <w:rFonts w:asciiTheme="minorHAnsi" w:hAnsiTheme="minorHAnsi"/>
          <w:b/>
          <w:spacing w:val="-4"/>
        </w:rPr>
        <w:t>Stron</w:t>
      </w:r>
    </w:p>
    <w:p w14:paraId="05081525" w14:textId="77777777" w:rsidR="00FC4D65" w:rsidRPr="00FA091D" w:rsidRDefault="00D47EFE" w:rsidP="00FA091D">
      <w:pPr>
        <w:pStyle w:val="Akapitzlist"/>
        <w:numPr>
          <w:ilvl w:val="0"/>
          <w:numId w:val="19"/>
        </w:numPr>
        <w:tabs>
          <w:tab w:val="left" w:pos="447"/>
        </w:tabs>
        <w:rPr>
          <w:rFonts w:asciiTheme="minorHAnsi" w:hAnsiTheme="minorHAnsi"/>
        </w:rPr>
      </w:pPr>
      <w:r w:rsidRPr="00FA091D">
        <w:rPr>
          <w:rFonts w:asciiTheme="minorHAnsi" w:hAnsiTheme="minorHAnsi"/>
        </w:rPr>
        <w:t>Do</w:t>
      </w:r>
      <w:r w:rsidRPr="00FA091D">
        <w:rPr>
          <w:rFonts w:asciiTheme="minorHAnsi" w:hAnsiTheme="minorHAnsi"/>
          <w:spacing w:val="-7"/>
        </w:rPr>
        <w:t xml:space="preserve"> </w:t>
      </w:r>
      <w:r w:rsidRPr="00FA091D">
        <w:rPr>
          <w:rFonts w:asciiTheme="minorHAnsi" w:hAnsiTheme="minorHAnsi"/>
        </w:rPr>
        <w:t>kontaktów</w:t>
      </w:r>
      <w:r w:rsidRPr="00FA091D">
        <w:rPr>
          <w:rFonts w:asciiTheme="minorHAnsi" w:hAnsiTheme="minorHAnsi"/>
          <w:spacing w:val="-6"/>
        </w:rPr>
        <w:t xml:space="preserve"> </w:t>
      </w:r>
      <w:r w:rsidRPr="00FA091D">
        <w:rPr>
          <w:rFonts w:asciiTheme="minorHAnsi" w:hAnsiTheme="minorHAnsi"/>
        </w:rPr>
        <w:t>roboczych</w:t>
      </w:r>
      <w:r w:rsidRPr="00FA091D">
        <w:rPr>
          <w:rFonts w:asciiTheme="minorHAnsi" w:hAnsiTheme="minorHAnsi"/>
          <w:spacing w:val="-7"/>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zakresie</w:t>
      </w:r>
      <w:r w:rsidRPr="00FA091D">
        <w:rPr>
          <w:rFonts w:asciiTheme="minorHAnsi" w:hAnsiTheme="minorHAnsi"/>
          <w:spacing w:val="-4"/>
        </w:rPr>
        <w:t xml:space="preserve"> </w:t>
      </w:r>
      <w:r w:rsidRPr="00FA091D">
        <w:rPr>
          <w:rFonts w:asciiTheme="minorHAnsi" w:hAnsiTheme="minorHAnsi"/>
        </w:rPr>
        <w:t>realizacji</w:t>
      </w:r>
      <w:r w:rsidRPr="00FA091D">
        <w:rPr>
          <w:rFonts w:asciiTheme="minorHAnsi" w:hAnsiTheme="minorHAnsi"/>
          <w:spacing w:val="-4"/>
        </w:rPr>
        <w:t xml:space="preserve"> </w:t>
      </w:r>
      <w:r w:rsidRPr="00FA091D">
        <w:rPr>
          <w:rFonts w:asciiTheme="minorHAnsi" w:hAnsiTheme="minorHAnsi"/>
        </w:rPr>
        <w:t>niniejszej</w:t>
      </w:r>
      <w:r w:rsidRPr="00FA091D">
        <w:rPr>
          <w:rFonts w:asciiTheme="minorHAnsi" w:hAnsiTheme="minorHAnsi"/>
          <w:spacing w:val="-5"/>
        </w:rPr>
        <w:t xml:space="preserve"> </w:t>
      </w:r>
      <w:r w:rsidRPr="00FA091D">
        <w:rPr>
          <w:rFonts w:asciiTheme="minorHAnsi" w:hAnsiTheme="minorHAnsi"/>
        </w:rPr>
        <w:t>umowy</w:t>
      </w:r>
      <w:r w:rsidRPr="00FA091D">
        <w:rPr>
          <w:rFonts w:asciiTheme="minorHAnsi" w:hAnsiTheme="minorHAnsi"/>
          <w:spacing w:val="-5"/>
        </w:rPr>
        <w:t xml:space="preserve"> </w:t>
      </w:r>
      <w:r w:rsidRPr="00FA091D">
        <w:rPr>
          <w:rFonts w:asciiTheme="minorHAnsi" w:hAnsiTheme="minorHAnsi"/>
        </w:rPr>
        <w:t>wyznacza</w:t>
      </w:r>
      <w:r w:rsidRPr="00FA091D">
        <w:rPr>
          <w:rFonts w:asciiTheme="minorHAnsi" w:hAnsiTheme="minorHAnsi"/>
          <w:spacing w:val="-6"/>
        </w:rPr>
        <w:t xml:space="preserve"> </w:t>
      </w:r>
      <w:r w:rsidRPr="00FA091D">
        <w:rPr>
          <w:rFonts w:asciiTheme="minorHAnsi" w:hAnsiTheme="minorHAnsi"/>
          <w:spacing w:val="-4"/>
        </w:rPr>
        <w:t>się:</w:t>
      </w:r>
    </w:p>
    <w:p w14:paraId="221FD461" w14:textId="77777777" w:rsidR="00FC4D65" w:rsidRPr="00FA091D" w:rsidRDefault="00D47EFE" w:rsidP="00FA091D">
      <w:pPr>
        <w:pStyle w:val="Akapitzlist"/>
        <w:tabs>
          <w:tab w:val="left" w:pos="754"/>
          <w:tab w:val="left" w:leader="dot" w:pos="7244"/>
        </w:tabs>
        <w:ind w:firstLine="0"/>
        <w:rPr>
          <w:rFonts w:asciiTheme="minorHAnsi" w:hAnsiTheme="minorHAnsi"/>
        </w:rPr>
      </w:pPr>
      <w:r w:rsidRPr="00FA091D">
        <w:rPr>
          <w:rFonts w:asciiTheme="minorHAnsi" w:hAnsiTheme="minorHAnsi"/>
        </w:rPr>
        <w:t>ze</w:t>
      </w:r>
      <w:r w:rsidRPr="00FA091D">
        <w:rPr>
          <w:rFonts w:asciiTheme="minorHAnsi" w:hAnsiTheme="minorHAnsi"/>
          <w:spacing w:val="-8"/>
        </w:rPr>
        <w:t xml:space="preserve"> </w:t>
      </w:r>
      <w:r w:rsidRPr="00FA091D">
        <w:rPr>
          <w:rFonts w:asciiTheme="minorHAnsi" w:hAnsiTheme="minorHAnsi"/>
        </w:rPr>
        <w:t>strony</w:t>
      </w:r>
      <w:r w:rsidRPr="00FA091D">
        <w:rPr>
          <w:rFonts w:asciiTheme="minorHAnsi" w:hAnsiTheme="minorHAnsi"/>
          <w:spacing w:val="-6"/>
        </w:rPr>
        <w:t xml:space="preserve"> </w:t>
      </w:r>
      <w:r w:rsidRPr="00FA091D">
        <w:rPr>
          <w:rFonts w:asciiTheme="minorHAnsi" w:hAnsiTheme="minorHAnsi"/>
        </w:rPr>
        <w:t>Zamawiającego:</w:t>
      </w:r>
      <w:r w:rsidRPr="00FA091D">
        <w:rPr>
          <w:rFonts w:asciiTheme="minorHAnsi" w:hAnsiTheme="minorHAnsi"/>
          <w:spacing w:val="-5"/>
        </w:rPr>
        <w:t xml:space="preserve"> </w:t>
      </w:r>
      <w:r w:rsidRPr="00FA091D">
        <w:rPr>
          <w:rFonts w:asciiTheme="minorHAnsi" w:hAnsiTheme="minorHAnsi"/>
        </w:rPr>
        <w:t>………………………………..</w:t>
      </w:r>
      <w:r w:rsidRPr="00FA091D">
        <w:rPr>
          <w:rFonts w:asciiTheme="minorHAnsi" w:hAnsiTheme="minorHAnsi"/>
          <w:spacing w:val="-6"/>
        </w:rPr>
        <w:t xml:space="preserve"> </w:t>
      </w:r>
      <w:r w:rsidRPr="00FA091D">
        <w:rPr>
          <w:rFonts w:asciiTheme="minorHAnsi" w:hAnsiTheme="minorHAnsi"/>
          <w:spacing w:val="-5"/>
        </w:rPr>
        <w:t>tel</w:t>
      </w:r>
      <w:r w:rsidR="00E67325">
        <w:rPr>
          <w:rFonts w:asciiTheme="minorHAnsi" w:hAnsiTheme="minorHAnsi"/>
          <w:spacing w:val="-5"/>
        </w:rPr>
        <w:t xml:space="preserve">. </w:t>
      </w:r>
      <w:r w:rsidRPr="00FA091D">
        <w:rPr>
          <w:rFonts w:asciiTheme="minorHAnsi" w:hAnsiTheme="minorHAnsi"/>
        </w:rPr>
        <w:tab/>
      </w:r>
      <w:r w:rsidRPr="00FA091D">
        <w:rPr>
          <w:rFonts w:asciiTheme="minorHAnsi" w:hAnsiTheme="minorHAnsi"/>
          <w:spacing w:val="-10"/>
        </w:rPr>
        <w:t>,</w:t>
      </w:r>
    </w:p>
    <w:p w14:paraId="3A235FF6" w14:textId="77777777" w:rsidR="00FC4D65" w:rsidRPr="00FA091D" w:rsidRDefault="00D47EFE" w:rsidP="00FA091D">
      <w:pPr>
        <w:pStyle w:val="Akapitzlist"/>
        <w:tabs>
          <w:tab w:val="left" w:pos="754"/>
        </w:tabs>
        <w:ind w:firstLine="0"/>
        <w:rPr>
          <w:rFonts w:asciiTheme="minorHAnsi" w:hAnsiTheme="minorHAnsi"/>
        </w:rPr>
      </w:pPr>
      <w:r w:rsidRPr="00FA091D">
        <w:rPr>
          <w:rFonts w:asciiTheme="minorHAnsi" w:hAnsiTheme="minorHAnsi"/>
        </w:rPr>
        <w:t>ze</w:t>
      </w:r>
      <w:r w:rsidRPr="00FA091D">
        <w:rPr>
          <w:rFonts w:asciiTheme="minorHAnsi" w:hAnsiTheme="minorHAnsi"/>
          <w:spacing w:val="-6"/>
        </w:rPr>
        <w:t xml:space="preserve"> </w:t>
      </w:r>
      <w:r w:rsidRPr="00FA091D">
        <w:rPr>
          <w:rFonts w:asciiTheme="minorHAnsi" w:hAnsiTheme="minorHAnsi"/>
        </w:rPr>
        <w:t>strony</w:t>
      </w:r>
      <w:r w:rsidRPr="00FA091D">
        <w:rPr>
          <w:rFonts w:asciiTheme="minorHAnsi" w:hAnsiTheme="minorHAnsi"/>
          <w:spacing w:val="-7"/>
        </w:rPr>
        <w:t xml:space="preserve"> </w:t>
      </w:r>
      <w:r w:rsidRPr="00FA091D">
        <w:rPr>
          <w:rFonts w:asciiTheme="minorHAnsi" w:hAnsiTheme="minorHAnsi"/>
        </w:rPr>
        <w:t>Wykonawcy:</w:t>
      </w:r>
      <w:r w:rsidRPr="00FA091D">
        <w:rPr>
          <w:rFonts w:asciiTheme="minorHAnsi" w:hAnsiTheme="minorHAnsi"/>
          <w:spacing w:val="-6"/>
        </w:rPr>
        <w:t xml:space="preserve"> </w:t>
      </w:r>
      <w:r w:rsidRPr="00FA091D">
        <w:rPr>
          <w:rFonts w:asciiTheme="minorHAnsi" w:hAnsiTheme="minorHAnsi"/>
        </w:rPr>
        <w:t>…………………………………….</w:t>
      </w:r>
      <w:r w:rsidRPr="00FA091D">
        <w:rPr>
          <w:rFonts w:asciiTheme="minorHAnsi" w:hAnsiTheme="minorHAnsi"/>
          <w:spacing w:val="-7"/>
        </w:rPr>
        <w:t xml:space="preserve"> </w:t>
      </w:r>
      <w:r w:rsidRPr="00FA091D">
        <w:rPr>
          <w:rFonts w:asciiTheme="minorHAnsi" w:hAnsiTheme="minorHAnsi"/>
        </w:rPr>
        <w:t>tel.</w:t>
      </w:r>
      <w:r w:rsidRPr="00FA091D">
        <w:rPr>
          <w:rFonts w:asciiTheme="minorHAnsi" w:hAnsiTheme="minorHAnsi"/>
          <w:spacing w:val="-4"/>
        </w:rPr>
        <w:t xml:space="preserve"> </w:t>
      </w:r>
      <w:r w:rsidRPr="00FA091D">
        <w:rPr>
          <w:rFonts w:asciiTheme="minorHAnsi" w:hAnsiTheme="minorHAnsi"/>
          <w:spacing w:val="-2"/>
        </w:rPr>
        <w:t>…</w:t>
      </w:r>
      <w:r w:rsidR="00E67325">
        <w:rPr>
          <w:rFonts w:asciiTheme="minorHAnsi" w:hAnsiTheme="minorHAnsi"/>
          <w:spacing w:val="-2"/>
        </w:rPr>
        <w:t>………………………</w:t>
      </w:r>
      <w:r w:rsidRPr="00FA091D">
        <w:rPr>
          <w:rFonts w:asciiTheme="minorHAnsi" w:hAnsiTheme="minorHAnsi"/>
          <w:spacing w:val="-2"/>
        </w:rPr>
        <w:t>………..</w:t>
      </w:r>
    </w:p>
    <w:p w14:paraId="7A252838" w14:textId="77777777" w:rsidR="00FC4D65" w:rsidRDefault="00D47EFE" w:rsidP="00FA091D">
      <w:pPr>
        <w:pStyle w:val="Akapitzlist"/>
        <w:numPr>
          <w:ilvl w:val="0"/>
          <w:numId w:val="19"/>
        </w:numPr>
        <w:tabs>
          <w:tab w:val="left" w:pos="437"/>
          <w:tab w:val="left" w:pos="516"/>
        </w:tabs>
        <w:ind w:right="306"/>
        <w:rPr>
          <w:rFonts w:asciiTheme="minorHAnsi" w:hAnsiTheme="minorHAnsi"/>
        </w:rPr>
      </w:pPr>
      <w:r w:rsidRPr="00FA091D">
        <w:rPr>
          <w:rFonts w:asciiTheme="minorHAnsi" w:hAnsiTheme="minorHAnsi"/>
        </w:rPr>
        <w:t>Zmiana</w:t>
      </w:r>
      <w:r w:rsidRPr="00FA091D">
        <w:rPr>
          <w:rFonts w:asciiTheme="minorHAnsi" w:hAnsiTheme="minorHAnsi"/>
          <w:spacing w:val="-4"/>
        </w:rPr>
        <w:t xml:space="preserve"> </w:t>
      </w:r>
      <w:r w:rsidRPr="00FA091D">
        <w:rPr>
          <w:rFonts w:asciiTheme="minorHAnsi" w:hAnsiTheme="minorHAnsi"/>
        </w:rPr>
        <w:t>osób</w:t>
      </w:r>
      <w:r w:rsidRPr="00FA091D">
        <w:rPr>
          <w:rFonts w:asciiTheme="minorHAnsi" w:hAnsiTheme="minorHAnsi"/>
          <w:spacing w:val="-2"/>
        </w:rPr>
        <w:t xml:space="preserve"> </w:t>
      </w:r>
      <w:r w:rsidRPr="00FA091D">
        <w:rPr>
          <w:rFonts w:asciiTheme="minorHAnsi" w:hAnsiTheme="minorHAnsi"/>
        </w:rPr>
        <w:t>wskazanych</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3"/>
        </w:rPr>
        <w:t xml:space="preserve"> </w:t>
      </w:r>
      <w:r w:rsidRPr="00FA091D">
        <w:rPr>
          <w:rFonts w:asciiTheme="minorHAnsi" w:hAnsiTheme="minorHAnsi"/>
        </w:rPr>
        <w:t>ust.</w:t>
      </w:r>
      <w:r w:rsidRPr="00FA091D">
        <w:rPr>
          <w:rFonts w:asciiTheme="minorHAnsi" w:hAnsiTheme="minorHAnsi"/>
          <w:spacing w:val="-2"/>
        </w:rPr>
        <w:t xml:space="preserve"> </w:t>
      </w:r>
      <w:r w:rsidRPr="00FA091D">
        <w:rPr>
          <w:rFonts w:asciiTheme="minorHAnsi" w:hAnsiTheme="minorHAnsi"/>
        </w:rPr>
        <w:t>1</w:t>
      </w:r>
      <w:r w:rsidRPr="00FA091D">
        <w:rPr>
          <w:rFonts w:asciiTheme="minorHAnsi" w:hAnsiTheme="minorHAnsi"/>
          <w:spacing w:val="-5"/>
        </w:rPr>
        <w:t xml:space="preserve"> </w:t>
      </w:r>
      <w:r w:rsidRPr="00FA091D">
        <w:rPr>
          <w:rFonts w:asciiTheme="minorHAnsi" w:hAnsiTheme="minorHAnsi"/>
        </w:rPr>
        <w:t>nie</w:t>
      </w:r>
      <w:r w:rsidRPr="00FA091D">
        <w:rPr>
          <w:rFonts w:asciiTheme="minorHAnsi" w:hAnsiTheme="minorHAnsi"/>
          <w:spacing w:val="-2"/>
        </w:rPr>
        <w:t xml:space="preserve"> </w:t>
      </w:r>
      <w:r w:rsidRPr="00FA091D">
        <w:rPr>
          <w:rFonts w:asciiTheme="minorHAnsi" w:hAnsiTheme="minorHAnsi"/>
        </w:rPr>
        <w:t>stanowi</w:t>
      </w:r>
      <w:r w:rsidRPr="00FA091D">
        <w:rPr>
          <w:rFonts w:asciiTheme="minorHAnsi" w:hAnsiTheme="minorHAnsi"/>
          <w:spacing w:val="-4"/>
        </w:rPr>
        <w:t xml:space="preserve"> </w:t>
      </w:r>
      <w:r w:rsidRPr="00FA091D">
        <w:rPr>
          <w:rFonts w:asciiTheme="minorHAnsi" w:hAnsiTheme="minorHAnsi"/>
        </w:rPr>
        <w:t>istotnej</w:t>
      </w:r>
      <w:r w:rsidRPr="00FA091D">
        <w:rPr>
          <w:rFonts w:asciiTheme="minorHAnsi" w:hAnsiTheme="minorHAnsi"/>
          <w:spacing w:val="-1"/>
        </w:rPr>
        <w:t xml:space="preserve"> </w:t>
      </w:r>
      <w:r w:rsidRPr="00FA091D">
        <w:rPr>
          <w:rFonts w:asciiTheme="minorHAnsi" w:hAnsiTheme="minorHAnsi"/>
        </w:rPr>
        <w:t>zmiany</w:t>
      </w:r>
      <w:r w:rsidRPr="00FA091D">
        <w:rPr>
          <w:rFonts w:asciiTheme="minorHAnsi" w:hAnsiTheme="minorHAnsi"/>
          <w:spacing w:val="-4"/>
        </w:rPr>
        <w:t xml:space="preserve"> </w:t>
      </w:r>
      <w:r w:rsidRPr="00FA091D">
        <w:rPr>
          <w:rFonts w:asciiTheme="minorHAnsi" w:hAnsiTheme="minorHAnsi"/>
        </w:rPr>
        <w:t>i</w:t>
      </w:r>
      <w:r w:rsidRPr="00FA091D">
        <w:rPr>
          <w:rFonts w:asciiTheme="minorHAnsi" w:hAnsiTheme="minorHAnsi"/>
          <w:spacing w:val="-4"/>
        </w:rPr>
        <w:t xml:space="preserve"> </w:t>
      </w:r>
      <w:r w:rsidRPr="00FA091D">
        <w:rPr>
          <w:rFonts w:asciiTheme="minorHAnsi" w:hAnsiTheme="minorHAnsi"/>
        </w:rPr>
        <w:t>może</w:t>
      </w:r>
      <w:r w:rsidRPr="00FA091D">
        <w:rPr>
          <w:rFonts w:asciiTheme="minorHAnsi" w:hAnsiTheme="minorHAnsi"/>
          <w:spacing w:val="-4"/>
        </w:rPr>
        <w:t xml:space="preserve"> </w:t>
      </w:r>
      <w:r w:rsidRPr="00FA091D">
        <w:rPr>
          <w:rFonts w:asciiTheme="minorHAnsi" w:hAnsiTheme="minorHAnsi"/>
        </w:rPr>
        <w:t>być</w:t>
      </w:r>
      <w:r w:rsidRPr="00FA091D">
        <w:rPr>
          <w:rFonts w:asciiTheme="minorHAnsi" w:hAnsiTheme="minorHAnsi"/>
          <w:spacing w:val="-2"/>
        </w:rPr>
        <w:t xml:space="preserve"> </w:t>
      </w:r>
      <w:r w:rsidRPr="00FA091D">
        <w:rPr>
          <w:rFonts w:asciiTheme="minorHAnsi" w:hAnsiTheme="minorHAnsi"/>
        </w:rPr>
        <w:t>dokonana</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1"/>
        </w:rPr>
        <w:t xml:space="preserve"> </w:t>
      </w:r>
      <w:r w:rsidRPr="00FA091D">
        <w:rPr>
          <w:rFonts w:asciiTheme="minorHAnsi" w:hAnsiTheme="minorHAnsi"/>
        </w:rPr>
        <w:t>każdym</w:t>
      </w:r>
      <w:r w:rsidRPr="00FA091D">
        <w:rPr>
          <w:rFonts w:asciiTheme="minorHAnsi" w:hAnsiTheme="minorHAnsi"/>
          <w:spacing w:val="-1"/>
        </w:rPr>
        <w:t xml:space="preserve"> </w:t>
      </w:r>
      <w:r w:rsidRPr="00FA091D">
        <w:rPr>
          <w:rFonts w:asciiTheme="minorHAnsi" w:hAnsiTheme="minorHAnsi"/>
        </w:rPr>
        <w:t>czasie</w:t>
      </w:r>
      <w:r w:rsidRPr="00FA091D">
        <w:rPr>
          <w:rFonts w:asciiTheme="minorHAnsi" w:hAnsiTheme="minorHAnsi"/>
          <w:spacing w:val="-2"/>
        </w:rPr>
        <w:t xml:space="preserve"> </w:t>
      </w:r>
      <w:r w:rsidRPr="00FA091D">
        <w:rPr>
          <w:rFonts w:asciiTheme="minorHAnsi" w:hAnsiTheme="minorHAnsi"/>
        </w:rPr>
        <w:t>na podstawie pisemnego powiadomienia drugiej Strony.</w:t>
      </w:r>
    </w:p>
    <w:p w14:paraId="7E84F3F6" w14:textId="77777777" w:rsidR="00FA091D" w:rsidRPr="00FA091D" w:rsidRDefault="00FA091D" w:rsidP="00FA091D">
      <w:pPr>
        <w:pStyle w:val="Akapitzlist"/>
        <w:tabs>
          <w:tab w:val="left" w:pos="437"/>
          <w:tab w:val="left" w:pos="516"/>
        </w:tabs>
        <w:ind w:right="306" w:firstLine="0"/>
        <w:rPr>
          <w:rFonts w:asciiTheme="minorHAnsi" w:hAnsiTheme="minorHAnsi"/>
        </w:rPr>
      </w:pPr>
    </w:p>
    <w:p w14:paraId="4D901BE1" w14:textId="77777777" w:rsidR="00FC4D65" w:rsidRPr="00FA091D" w:rsidRDefault="00D47EFE" w:rsidP="00FA091D">
      <w:pPr>
        <w:pStyle w:val="Nagwek1"/>
        <w:jc w:val="center"/>
        <w:rPr>
          <w:rFonts w:asciiTheme="minorHAnsi" w:hAnsiTheme="minorHAnsi"/>
        </w:rPr>
      </w:pPr>
      <w:r w:rsidRPr="00FA091D">
        <w:rPr>
          <w:rFonts w:asciiTheme="minorHAnsi" w:hAnsiTheme="minorHAnsi"/>
        </w:rPr>
        <w:t>§</w:t>
      </w:r>
      <w:r w:rsidRPr="00FA091D">
        <w:rPr>
          <w:rFonts w:asciiTheme="minorHAnsi" w:hAnsiTheme="minorHAnsi"/>
          <w:spacing w:val="-10"/>
        </w:rPr>
        <w:t>5</w:t>
      </w:r>
      <w:r w:rsidR="00E67325">
        <w:rPr>
          <w:rFonts w:asciiTheme="minorHAnsi" w:hAnsiTheme="minorHAnsi"/>
          <w:spacing w:val="-10"/>
        </w:rPr>
        <w:t>.</w:t>
      </w:r>
    </w:p>
    <w:p w14:paraId="2C8A55CA" w14:textId="77777777" w:rsidR="00FC4D65" w:rsidRPr="00FA091D" w:rsidRDefault="00D47EFE" w:rsidP="00FA091D">
      <w:pPr>
        <w:ind w:left="125"/>
        <w:jc w:val="center"/>
        <w:rPr>
          <w:rFonts w:asciiTheme="minorHAnsi" w:hAnsiTheme="minorHAnsi"/>
          <w:b/>
        </w:rPr>
      </w:pPr>
      <w:r w:rsidRPr="00FA091D">
        <w:rPr>
          <w:rFonts w:asciiTheme="minorHAnsi" w:hAnsiTheme="minorHAnsi"/>
          <w:b/>
        </w:rPr>
        <w:t>Gwarancja</w:t>
      </w:r>
      <w:r w:rsidRPr="00FA091D">
        <w:rPr>
          <w:rFonts w:asciiTheme="minorHAnsi" w:hAnsiTheme="minorHAnsi"/>
          <w:b/>
          <w:spacing w:val="-5"/>
        </w:rPr>
        <w:t xml:space="preserve"> </w:t>
      </w:r>
      <w:r w:rsidRPr="00FA091D">
        <w:rPr>
          <w:rFonts w:asciiTheme="minorHAnsi" w:hAnsiTheme="minorHAnsi"/>
          <w:b/>
        </w:rPr>
        <w:t>i</w:t>
      </w:r>
      <w:r w:rsidRPr="00FA091D">
        <w:rPr>
          <w:rFonts w:asciiTheme="minorHAnsi" w:hAnsiTheme="minorHAnsi"/>
          <w:b/>
          <w:spacing w:val="-1"/>
        </w:rPr>
        <w:t xml:space="preserve"> </w:t>
      </w:r>
      <w:r w:rsidRPr="00FA091D">
        <w:rPr>
          <w:rFonts w:asciiTheme="minorHAnsi" w:hAnsiTheme="minorHAnsi"/>
          <w:b/>
          <w:spacing w:val="-2"/>
        </w:rPr>
        <w:t>rękojmia</w:t>
      </w:r>
    </w:p>
    <w:p w14:paraId="5209F20F" w14:textId="77777777" w:rsidR="00FC4D65" w:rsidRPr="00FA091D" w:rsidRDefault="00D47EFE" w:rsidP="00FA091D">
      <w:pPr>
        <w:pStyle w:val="Akapitzlist"/>
        <w:numPr>
          <w:ilvl w:val="0"/>
          <w:numId w:val="10"/>
        </w:numPr>
        <w:tabs>
          <w:tab w:val="left" w:pos="515"/>
        </w:tabs>
        <w:ind w:left="515" w:hanging="283"/>
        <w:jc w:val="left"/>
        <w:rPr>
          <w:rFonts w:asciiTheme="minorHAnsi" w:hAnsiTheme="minorHAnsi"/>
        </w:rPr>
      </w:pPr>
      <w:r w:rsidRPr="00FA091D">
        <w:rPr>
          <w:rFonts w:asciiTheme="minorHAnsi" w:hAnsiTheme="minorHAnsi"/>
        </w:rPr>
        <w:t>Wykonawca</w:t>
      </w:r>
      <w:r w:rsidRPr="00FA091D">
        <w:rPr>
          <w:rFonts w:asciiTheme="minorHAnsi" w:hAnsiTheme="minorHAnsi"/>
          <w:spacing w:val="-5"/>
        </w:rPr>
        <w:t xml:space="preserve"> </w:t>
      </w:r>
      <w:r w:rsidRPr="00FA091D">
        <w:rPr>
          <w:rFonts w:asciiTheme="minorHAnsi" w:hAnsiTheme="minorHAnsi"/>
        </w:rPr>
        <w:t>udziela</w:t>
      </w:r>
      <w:r w:rsidRPr="00FA091D">
        <w:rPr>
          <w:rFonts w:asciiTheme="minorHAnsi" w:hAnsiTheme="minorHAnsi"/>
          <w:spacing w:val="-4"/>
        </w:rPr>
        <w:t xml:space="preserve"> </w:t>
      </w:r>
      <w:r w:rsidRPr="00FA091D">
        <w:rPr>
          <w:rFonts w:asciiTheme="minorHAnsi" w:hAnsiTheme="minorHAnsi"/>
        </w:rPr>
        <w:t>gwarancji</w:t>
      </w:r>
      <w:r w:rsidRPr="00FA091D">
        <w:rPr>
          <w:rFonts w:asciiTheme="minorHAnsi" w:hAnsiTheme="minorHAnsi"/>
          <w:spacing w:val="-3"/>
        </w:rPr>
        <w:t xml:space="preserve"> </w:t>
      </w:r>
      <w:r w:rsidRPr="00FA091D">
        <w:rPr>
          <w:rFonts w:asciiTheme="minorHAnsi" w:hAnsiTheme="minorHAnsi"/>
        </w:rPr>
        <w:t>i</w:t>
      </w:r>
      <w:r w:rsidRPr="00FA091D">
        <w:rPr>
          <w:rFonts w:asciiTheme="minorHAnsi" w:hAnsiTheme="minorHAnsi"/>
          <w:spacing w:val="-6"/>
        </w:rPr>
        <w:t xml:space="preserve"> </w:t>
      </w:r>
      <w:r w:rsidRPr="00FA091D">
        <w:rPr>
          <w:rFonts w:asciiTheme="minorHAnsi" w:hAnsiTheme="minorHAnsi"/>
        </w:rPr>
        <w:t>rękojmi</w:t>
      </w:r>
      <w:r w:rsidRPr="00FA091D">
        <w:rPr>
          <w:rFonts w:asciiTheme="minorHAnsi" w:hAnsiTheme="minorHAnsi"/>
          <w:spacing w:val="-3"/>
        </w:rPr>
        <w:t xml:space="preserve"> </w:t>
      </w:r>
      <w:r w:rsidRPr="00FA091D">
        <w:rPr>
          <w:rFonts w:asciiTheme="minorHAnsi" w:hAnsiTheme="minorHAnsi"/>
        </w:rPr>
        <w:t>na</w:t>
      </w:r>
      <w:r w:rsidRPr="00FA091D">
        <w:rPr>
          <w:rFonts w:asciiTheme="minorHAnsi" w:hAnsiTheme="minorHAnsi"/>
          <w:spacing w:val="-4"/>
        </w:rPr>
        <w:t xml:space="preserve"> </w:t>
      </w:r>
      <w:r w:rsidRPr="00FA091D">
        <w:rPr>
          <w:rFonts w:asciiTheme="minorHAnsi" w:hAnsiTheme="minorHAnsi"/>
        </w:rPr>
        <w:t>przedmiot</w:t>
      </w:r>
      <w:r w:rsidRPr="00FA091D">
        <w:rPr>
          <w:rFonts w:asciiTheme="minorHAnsi" w:hAnsiTheme="minorHAnsi"/>
          <w:spacing w:val="-6"/>
        </w:rPr>
        <w:t xml:space="preserve"> </w:t>
      </w:r>
      <w:r w:rsidRPr="00FA091D">
        <w:rPr>
          <w:rFonts w:asciiTheme="minorHAnsi" w:hAnsiTheme="minorHAnsi"/>
        </w:rPr>
        <w:t>zamówienia</w:t>
      </w:r>
      <w:r w:rsidRPr="00FA091D">
        <w:rPr>
          <w:rFonts w:asciiTheme="minorHAnsi" w:hAnsiTheme="minorHAnsi"/>
          <w:spacing w:val="-4"/>
        </w:rPr>
        <w:t xml:space="preserve"> </w:t>
      </w:r>
      <w:r w:rsidRPr="00FA091D">
        <w:rPr>
          <w:rFonts w:asciiTheme="minorHAnsi" w:hAnsiTheme="minorHAnsi"/>
        </w:rPr>
        <w:t>w</w:t>
      </w:r>
      <w:r w:rsidRPr="00FA091D">
        <w:rPr>
          <w:rFonts w:asciiTheme="minorHAnsi" w:hAnsiTheme="minorHAnsi"/>
          <w:spacing w:val="-4"/>
        </w:rPr>
        <w:t xml:space="preserve"> </w:t>
      </w:r>
      <w:r w:rsidRPr="00FA091D">
        <w:rPr>
          <w:rFonts w:asciiTheme="minorHAnsi" w:hAnsiTheme="minorHAnsi"/>
        </w:rPr>
        <w:t>sposób</w:t>
      </w:r>
      <w:r w:rsidRPr="00FA091D">
        <w:rPr>
          <w:rFonts w:asciiTheme="minorHAnsi" w:hAnsiTheme="minorHAnsi"/>
          <w:spacing w:val="-5"/>
        </w:rPr>
        <w:t xml:space="preserve"> </w:t>
      </w:r>
      <w:r w:rsidRPr="00FA091D">
        <w:rPr>
          <w:rFonts w:asciiTheme="minorHAnsi" w:hAnsiTheme="minorHAnsi"/>
          <w:spacing w:val="-2"/>
        </w:rPr>
        <w:t>następujący:</w:t>
      </w:r>
    </w:p>
    <w:p w14:paraId="629814D2" w14:textId="4CE34DB8" w:rsidR="00FC4D65" w:rsidRPr="00FA091D" w:rsidRDefault="00D47EFE" w:rsidP="00FA091D">
      <w:pPr>
        <w:pStyle w:val="Akapitzlist"/>
        <w:numPr>
          <w:ilvl w:val="1"/>
          <w:numId w:val="10"/>
        </w:numPr>
        <w:tabs>
          <w:tab w:val="left" w:pos="799"/>
          <w:tab w:val="left" w:pos="1226"/>
          <w:tab w:val="left" w:pos="2160"/>
        </w:tabs>
        <w:ind w:right="127" w:hanging="10"/>
        <w:jc w:val="left"/>
        <w:rPr>
          <w:rFonts w:asciiTheme="minorHAnsi" w:hAnsiTheme="minorHAnsi"/>
        </w:rPr>
      </w:pPr>
      <w:r w:rsidRPr="00FA091D">
        <w:rPr>
          <w:rFonts w:asciiTheme="minorHAnsi" w:hAnsiTheme="minorHAnsi"/>
          <w:u w:val="single"/>
        </w:rPr>
        <w:tab/>
      </w:r>
      <w:r w:rsidRPr="00FA091D">
        <w:rPr>
          <w:rFonts w:asciiTheme="minorHAnsi" w:hAnsiTheme="minorHAnsi"/>
          <w:spacing w:val="-24"/>
        </w:rPr>
        <w:t xml:space="preserve"> </w:t>
      </w:r>
      <w:r w:rsidRPr="00FA091D">
        <w:rPr>
          <w:rFonts w:asciiTheme="minorHAnsi" w:hAnsiTheme="minorHAnsi"/>
        </w:rPr>
        <w:t>miesięcy</w:t>
      </w:r>
      <w:r w:rsidRPr="00FA091D">
        <w:rPr>
          <w:rFonts w:asciiTheme="minorHAnsi" w:hAnsiTheme="minorHAnsi"/>
          <w:spacing w:val="25"/>
        </w:rPr>
        <w:t xml:space="preserve"> </w:t>
      </w:r>
      <w:r w:rsidRPr="00FA091D">
        <w:rPr>
          <w:rFonts w:asciiTheme="minorHAnsi" w:hAnsiTheme="minorHAnsi"/>
        </w:rPr>
        <w:t>- na</w:t>
      </w:r>
      <w:r w:rsidRPr="00FA091D">
        <w:rPr>
          <w:rFonts w:asciiTheme="minorHAnsi" w:hAnsiTheme="minorHAnsi"/>
          <w:spacing w:val="25"/>
        </w:rPr>
        <w:t xml:space="preserve"> </w:t>
      </w:r>
      <w:r w:rsidRPr="00FA091D">
        <w:rPr>
          <w:rFonts w:asciiTheme="minorHAnsi" w:hAnsiTheme="minorHAnsi"/>
        </w:rPr>
        <w:t>silnik i</w:t>
      </w:r>
      <w:r w:rsidRPr="00FA091D">
        <w:rPr>
          <w:rFonts w:asciiTheme="minorHAnsi" w:hAnsiTheme="minorHAnsi"/>
          <w:spacing w:val="27"/>
        </w:rPr>
        <w:t xml:space="preserve"> </w:t>
      </w:r>
      <w:r w:rsidRPr="00FA091D">
        <w:rPr>
          <w:rFonts w:asciiTheme="minorHAnsi" w:hAnsiTheme="minorHAnsi"/>
        </w:rPr>
        <w:t>wszystkie</w:t>
      </w:r>
      <w:r w:rsidRPr="00FA091D">
        <w:rPr>
          <w:rFonts w:asciiTheme="minorHAnsi" w:hAnsiTheme="minorHAnsi"/>
          <w:spacing w:val="25"/>
        </w:rPr>
        <w:t xml:space="preserve"> </w:t>
      </w:r>
      <w:r w:rsidRPr="00FA091D">
        <w:rPr>
          <w:rFonts w:asciiTheme="minorHAnsi" w:hAnsiTheme="minorHAnsi"/>
        </w:rPr>
        <w:t>podzespoły</w:t>
      </w:r>
      <w:r w:rsidRPr="00FA091D">
        <w:rPr>
          <w:rFonts w:asciiTheme="minorHAnsi" w:hAnsiTheme="minorHAnsi"/>
          <w:spacing w:val="24"/>
        </w:rPr>
        <w:t xml:space="preserve"> </w:t>
      </w:r>
      <w:r w:rsidRPr="00FA091D">
        <w:rPr>
          <w:rFonts w:asciiTheme="minorHAnsi" w:hAnsiTheme="minorHAnsi"/>
        </w:rPr>
        <w:t>samochodu</w:t>
      </w:r>
      <w:r w:rsidRPr="00FA091D">
        <w:rPr>
          <w:rFonts w:asciiTheme="minorHAnsi" w:hAnsiTheme="minorHAnsi"/>
          <w:spacing w:val="24"/>
        </w:rPr>
        <w:t xml:space="preserve"> </w:t>
      </w:r>
      <w:r w:rsidRPr="00FA091D">
        <w:rPr>
          <w:rFonts w:asciiTheme="minorHAnsi" w:hAnsiTheme="minorHAnsi"/>
        </w:rPr>
        <w:t xml:space="preserve">obejmujące funkcjonowanie samochodu, wady materiałowe i fabryczne </w:t>
      </w:r>
    </w:p>
    <w:p w14:paraId="7F63A14A" w14:textId="77777777" w:rsidR="00FC4D65" w:rsidRPr="00FA091D" w:rsidRDefault="00D47EFE" w:rsidP="00FA091D">
      <w:pPr>
        <w:pStyle w:val="Akapitzlist"/>
        <w:numPr>
          <w:ilvl w:val="1"/>
          <w:numId w:val="10"/>
        </w:numPr>
        <w:tabs>
          <w:tab w:val="left" w:pos="1226"/>
          <w:tab w:val="left" w:pos="2160"/>
        </w:tabs>
        <w:ind w:left="1226" w:hanging="436"/>
        <w:jc w:val="left"/>
        <w:rPr>
          <w:rFonts w:asciiTheme="minorHAnsi" w:hAnsiTheme="minorHAnsi"/>
        </w:rPr>
      </w:pPr>
      <w:r w:rsidRPr="00FA091D">
        <w:rPr>
          <w:rFonts w:asciiTheme="minorHAnsi" w:hAnsiTheme="minorHAnsi"/>
          <w:u w:val="single"/>
        </w:rPr>
        <w:tab/>
      </w:r>
      <w:r w:rsidRPr="00FA091D">
        <w:rPr>
          <w:rFonts w:asciiTheme="minorHAnsi" w:hAnsiTheme="minorHAnsi"/>
        </w:rPr>
        <w:t>miesięcy</w:t>
      </w:r>
      <w:r w:rsidRPr="00FA091D">
        <w:rPr>
          <w:rFonts w:asciiTheme="minorHAnsi" w:hAnsiTheme="minorHAnsi"/>
          <w:spacing w:val="-8"/>
        </w:rPr>
        <w:t xml:space="preserve"> </w:t>
      </w:r>
      <w:r w:rsidRPr="00FA091D">
        <w:rPr>
          <w:rFonts w:asciiTheme="minorHAnsi" w:hAnsiTheme="minorHAnsi"/>
        </w:rPr>
        <w:t>powłokę</w:t>
      </w:r>
      <w:r w:rsidRPr="00FA091D">
        <w:rPr>
          <w:rFonts w:asciiTheme="minorHAnsi" w:hAnsiTheme="minorHAnsi"/>
          <w:spacing w:val="-8"/>
        </w:rPr>
        <w:t xml:space="preserve"> </w:t>
      </w:r>
      <w:r w:rsidRPr="00FA091D">
        <w:rPr>
          <w:rFonts w:asciiTheme="minorHAnsi" w:hAnsiTheme="minorHAnsi"/>
          <w:spacing w:val="-2"/>
        </w:rPr>
        <w:t>lakierniczą;</w:t>
      </w:r>
    </w:p>
    <w:p w14:paraId="2C2F8E64" w14:textId="77777777" w:rsidR="00FC4D65" w:rsidRPr="00FA091D" w:rsidRDefault="00D47EFE" w:rsidP="00FA091D">
      <w:pPr>
        <w:pStyle w:val="Akapitzlist"/>
        <w:numPr>
          <w:ilvl w:val="1"/>
          <w:numId w:val="10"/>
        </w:numPr>
        <w:tabs>
          <w:tab w:val="left" w:pos="1226"/>
          <w:tab w:val="left" w:pos="2160"/>
        </w:tabs>
        <w:ind w:left="1226" w:hanging="436"/>
        <w:jc w:val="left"/>
        <w:rPr>
          <w:rFonts w:asciiTheme="minorHAnsi" w:hAnsiTheme="minorHAnsi"/>
        </w:rPr>
      </w:pPr>
      <w:r w:rsidRPr="00FA091D">
        <w:rPr>
          <w:rFonts w:asciiTheme="minorHAnsi" w:hAnsiTheme="minorHAnsi"/>
          <w:u w:val="single"/>
        </w:rPr>
        <w:tab/>
      </w:r>
      <w:r w:rsidRPr="00FA091D">
        <w:rPr>
          <w:rFonts w:asciiTheme="minorHAnsi" w:hAnsiTheme="minorHAnsi"/>
        </w:rPr>
        <w:t>miesięcy</w:t>
      </w:r>
      <w:r w:rsidRPr="00FA091D">
        <w:rPr>
          <w:rFonts w:asciiTheme="minorHAnsi" w:hAnsiTheme="minorHAnsi"/>
          <w:spacing w:val="-5"/>
        </w:rPr>
        <w:t xml:space="preserve"> </w:t>
      </w:r>
      <w:r w:rsidRPr="00FA091D">
        <w:rPr>
          <w:rFonts w:asciiTheme="minorHAnsi" w:hAnsiTheme="minorHAnsi"/>
        </w:rPr>
        <w:t>na</w:t>
      </w:r>
      <w:r w:rsidRPr="00FA091D">
        <w:rPr>
          <w:rFonts w:asciiTheme="minorHAnsi" w:hAnsiTheme="minorHAnsi"/>
          <w:spacing w:val="-5"/>
        </w:rPr>
        <w:t xml:space="preserve"> </w:t>
      </w:r>
      <w:r w:rsidRPr="00FA091D">
        <w:rPr>
          <w:rFonts w:asciiTheme="minorHAnsi" w:hAnsiTheme="minorHAnsi"/>
        </w:rPr>
        <w:t>perforację</w:t>
      </w:r>
      <w:r w:rsidRPr="00FA091D">
        <w:rPr>
          <w:rFonts w:asciiTheme="minorHAnsi" w:hAnsiTheme="minorHAnsi"/>
          <w:spacing w:val="-4"/>
        </w:rPr>
        <w:t xml:space="preserve"> </w:t>
      </w:r>
      <w:r w:rsidRPr="00FA091D">
        <w:rPr>
          <w:rFonts w:asciiTheme="minorHAnsi" w:hAnsiTheme="minorHAnsi"/>
          <w:spacing w:val="-2"/>
        </w:rPr>
        <w:t>nadwozia;</w:t>
      </w:r>
    </w:p>
    <w:p w14:paraId="37766B92" w14:textId="77777777" w:rsidR="00FC4D65" w:rsidRPr="00FA091D" w:rsidRDefault="00D47EFE" w:rsidP="00FA091D">
      <w:pPr>
        <w:pStyle w:val="Tekstpodstawowy"/>
        <w:ind w:left="790" w:right="123"/>
        <w:jc w:val="left"/>
        <w:rPr>
          <w:rFonts w:asciiTheme="minorHAnsi" w:hAnsiTheme="minorHAnsi"/>
        </w:rPr>
      </w:pPr>
      <w:r w:rsidRPr="00FA091D">
        <w:rPr>
          <w:rFonts w:asciiTheme="minorHAnsi" w:hAnsiTheme="minorHAnsi"/>
        </w:rPr>
        <w:t>Bieg terminów gwarancji jakości, o których mowa powyżej rozpocznie się od dnia podpisania przez Strony bez zastrzeżeń́ Protokołu odbioru. Dla Samochodu zostanie wystawiona odrębną karta gwarancyjna,</w:t>
      </w:r>
      <w:r w:rsidRPr="00FA091D">
        <w:rPr>
          <w:rFonts w:asciiTheme="minorHAnsi" w:hAnsiTheme="minorHAnsi"/>
          <w:spacing w:val="-14"/>
        </w:rPr>
        <w:t xml:space="preserve"> </w:t>
      </w:r>
      <w:r w:rsidRPr="00FA091D">
        <w:rPr>
          <w:rFonts w:asciiTheme="minorHAnsi" w:hAnsiTheme="minorHAnsi"/>
        </w:rPr>
        <w:t>karta</w:t>
      </w:r>
      <w:r w:rsidRPr="00FA091D">
        <w:rPr>
          <w:rFonts w:asciiTheme="minorHAnsi" w:hAnsiTheme="minorHAnsi"/>
          <w:spacing w:val="-13"/>
        </w:rPr>
        <w:t xml:space="preserve"> </w:t>
      </w:r>
      <w:r w:rsidRPr="00FA091D">
        <w:rPr>
          <w:rFonts w:asciiTheme="minorHAnsi" w:hAnsiTheme="minorHAnsi"/>
        </w:rPr>
        <w:t>przeglądów</w:t>
      </w:r>
      <w:r w:rsidRPr="00FA091D">
        <w:rPr>
          <w:rFonts w:asciiTheme="minorHAnsi" w:hAnsiTheme="minorHAnsi"/>
          <w:spacing w:val="-13"/>
        </w:rPr>
        <w:t xml:space="preserve"> </w:t>
      </w:r>
      <w:r w:rsidRPr="00FA091D">
        <w:rPr>
          <w:rFonts w:asciiTheme="minorHAnsi" w:hAnsiTheme="minorHAnsi"/>
        </w:rPr>
        <w:t>oraz</w:t>
      </w:r>
      <w:r w:rsidRPr="00FA091D">
        <w:rPr>
          <w:rFonts w:asciiTheme="minorHAnsi" w:hAnsiTheme="minorHAnsi"/>
          <w:spacing w:val="-12"/>
        </w:rPr>
        <w:t xml:space="preserve"> </w:t>
      </w:r>
      <w:r w:rsidRPr="00FA091D">
        <w:rPr>
          <w:rFonts w:asciiTheme="minorHAnsi" w:hAnsiTheme="minorHAnsi"/>
        </w:rPr>
        <w:t>książka</w:t>
      </w:r>
      <w:r w:rsidRPr="00FA091D">
        <w:rPr>
          <w:rFonts w:asciiTheme="minorHAnsi" w:hAnsiTheme="minorHAnsi"/>
          <w:spacing w:val="-14"/>
        </w:rPr>
        <w:t xml:space="preserve"> </w:t>
      </w:r>
      <w:r w:rsidRPr="00FA091D">
        <w:rPr>
          <w:rFonts w:asciiTheme="minorHAnsi" w:hAnsiTheme="minorHAnsi"/>
        </w:rPr>
        <w:t>gwarancyjna,</w:t>
      </w:r>
      <w:r w:rsidRPr="00FA091D">
        <w:rPr>
          <w:rFonts w:asciiTheme="minorHAnsi" w:hAnsiTheme="minorHAnsi"/>
          <w:spacing w:val="-14"/>
        </w:rPr>
        <w:t xml:space="preserve"> </w:t>
      </w:r>
      <w:r w:rsidRPr="00FA091D">
        <w:rPr>
          <w:rFonts w:asciiTheme="minorHAnsi" w:hAnsiTheme="minorHAnsi"/>
        </w:rPr>
        <w:t>z</w:t>
      </w:r>
      <w:r w:rsidRPr="00FA091D">
        <w:rPr>
          <w:rFonts w:asciiTheme="minorHAnsi" w:hAnsiTheme="minorHAnsi"/>
          <w:spacing w:val="-13"/>
        </w:rPr>
        <w:t xml:space="preserve"> </w:t>
      </w:r>
      <w:r w:rsidRPr="00FA091D">
        <w:rPr>
          <w:rFonts w:asciiTheme="minorHAnsi" w:hAnsiTheme="minorHAnsi"/>
        </w:rPr>
        <w:t>datą</w:t>
      </w:r>
      <w:r w:rsidRPr="00FA091D">
        <w:rPr>
          <w:rFonts w:asciiTheme="minorHAnsi" w:hAnsiTheme="minorHAnsi"/>
          <w:spacing w:val="-14"/>
        </w:rPr>
        <w:t xml:space="preserve"> </w:t>
      </w:r>
      <w:r w:rsidRPr="00FA091D">
        <w:rPr>
          <w:rFonts w:asciiTheme="minorHAnsi" w:hAnsiTheme="minorHAnsi"/>
        </w:rPr>
        <w:t>rozpoczęcia</w:t>
      </w:r>
      <w:r w:rsidRPr="00FA091D">
        <w:rPr>
          <w:rFonts w:asciiTheme="minorHAnsi" w:hAnsiTheme="minorHAnsi"/>
          <w:spacing w:val="-12"/>
        </w:rPr>
        <w:t xml:space="preserve"> </w:t>
      </w:r>
      <w:r w:rsidRPr="00FA091D">
        <w:rPr>
          <w:rFonts w:asciiTheme="minorHAnsi" w:hAnsiTheme="minorHAnsi"/>
        </w:rPr>
        <w:t>gwarancji</w:t>
      </w:r>
      <w:r w:rsidRPr="00FA091D">
        <w:rPr>
          <w:rFonts w:asciiTheme="minorHAnsi" w:hAnsiTheme="minorHAnsi"/>
          <w:spacing w:val="-14"/>
        </w:rPr>
        <w:t xml:space="preserve"> </w:t>
      </w:r>
      <w:r w:rsidRPr="00FA091D">
        <w:rPr>
          <w:rFonts w:asciiTheme="minorHAnsi" w:hAnsiTheme="minorHAnsi"/>
        </w:rPr>
        <w:t>liczoną</w:t>
      </w:r>
      <w:r w:rsidRPr="00FA091D">
        <w:rPr>
          <w:rFonts w:asciiTheme="minorHAnsi" w:hAnsiTheme="minorHAnsi"/>
          <w:spacing w:val="-14"/>
        </w:rPr>
        <w:t xml:space="preserve"> </w:t>
      </w:r>
      <w:r w:rsidRPr="00FA091D">
        <w:rPr>
          <w:rFonts w:asciiTheme="minorHAnsi" w:hAnsiTheme="minorHAnsi"/>
        </w:rPr>
        <w:t>zgodnie z wymogiem określonym w zdaniu poprzednim.</w:t>
      </w:r>
    </w:p>
    <w:p w14:paraId="55098054" w14:textId="77777777" w:rsidR="00FC4D65" w:rsidRPr="00FA091D" w:rsidRDefault="00D47EFE" w:rsidP="00FA091D">
      <w:pPr>
        <w:pStyle w:val="Akapitzlist"/>
        <w:numPr>
          <w:ilvl w:val="0"/>
          <w:numId w:val="10"/>
        </w:numPr>
        <w:tabs>
          <w:tab w:val="left" w:pos="516"/>
        </w:tabs>
        <w:ind w:right="125"/>
        <w:jc w:val="left"/>
        <w:rPr>
          <w:rFonts w:asciiTheme="minorHAnsi" w:hAnsiTheme="minorHAnsi"/>
        </w:rPr>
      </w:pPr>
      <w:r w:rsidRPr="00FA091D">
        <w:rPr>
          <w:rFonts w:asciiTheme="minorHAnsi" w:hAnsiTheme="minorHAnsi"/>
        </w:rPr>
        <w:t>Udzielona przez Wykonawcę gwarancja i rękojmia nie może zobowiązywać Zamawiającego do przechowywania opakowań, instrukcji bądź innych elementów dostawy niemających wpływu na prawidłowe funkcjonowanie przedmiotu zamówienia.</w:t>
      </w:r>
    </w:p>
    <w:p w14:paraId="688CEA82" w14:textId="77777777" w:rsidR="00FC4D65" w:rsidRPr="00FA091D" w:rsidRDefault="00D47EFE" w:rsidP="00FA091D">
      <w:pPr>
        <w:pStyle w:val="Akapitzlist"/>
        <w:numPr>
          <w:ilvl w:val="0"/>
          <w:numId w:val="10"/>
        </w:numPr>
        <w:tabs>
          <w:tab w:val="left" w:pos="516"/>
        </w:tabs>
        <w:ind w:right="130"/>
        <w:jc w:val="left"/>
        <w:rPr>
          <w:rFonts w:asciiTheme="minorHAnsi" w:hAnsiTheme="minorHAnsi"/>
        </w:rPr>
      </w:pPr>
      <w:r w:rsidRPr="00FA091D">
        <w:rPr>
          <w:rFonts w:asciiTheme="minorHAnsi" w:hAnsiTheme="minorHAnsi"/>
        </w:rPr>
        <w:t>Wykonanie obowiązków wynikających z gwarancji i rękojmi będzie każdorazowo potwierdzone protokołem naprawy.</w:t>
      </w:r>
    </w:p>
    <w:p w14:paraId="010D6ED2" w14:textId="77777777" w:rsidR="00FC4D65" w:rsidRPr="00FA091D" w:rsidRDefault="00D47EFE" w:rsidP="00FA091D">
      <w:pPr>
        <w:pStyle w:val="Akapitzlist"/>
        <w:numPr>
          <w:ilvl w:val="0"/>
          <w:numId w:val="10"/>
        </w:numPr>
        <w:tabs>
          <w:tab w:val="left" w:pos="516"/>
        </w:tabs>
        <w:ind w:right="124"/>
        <w:jc w:val="left"/>
        <w:rPr>
          <w:rFonts w:asciiTheme="minorHAnsi" w:hAnsiTheme="minorHAnsi"/>
        </w:rPr>
      </w:pPr>
      <w:r w:rsidRPr="00FA091D">
        <w:rPr>
          <w:rFonts w:asciiTheme="minorHAnsi" w:hAnsiTheme="minorHAnsi"/>
        </w:rPr>
        <w:t>W przypadku, gdy z kart gwarancyjnych wynikają korzystniejsze warunki gwarancji i rękojmi niż przewidziane powyżej mają one zastosowanie do niniejszej umowy.</w:t>
      </w:r>
    </w:p>
    <w:p w14:paraId="7B612FD9" w14:textId="77777777" w:rsidR="00FC4D65" w:rsidRPr="00FA091D" w:rsidRDefault="00D47EFE" w:rsidP="00FA091D">
      <w:pPr>
        <w:pStyle w:val="Akapitzlist"/>
        <w:numPr>
          <w:ilvl w:val="0"/>
          <w:numId w:val="10"/>
        </w:numPr>
        <w:tabs>
          <w:tab w:val="left" w:pos="516"/>
        </w:tabs>
        <w:ind w:right="131"/>
        <w:jc w:val="left"/>
        <w:rPr>
          <w:rFonts w:asciiTheme="minorHAnsi" w:hAnsiTheme="minorHAnsi"/>
        </w:rPr>
      </w:pPr>
      <w:r w:rsidRPr="00FA091D">
        <w:rPr>
          <w:rFonts w:asciiTheme="minorHAnsi" w:hAnsiTheme="minorHAnsi"/>
        </w:rPr>
        <w:t>Uprawnienia wynikające z udzielonej gwarancji i rękojmi przechodzą na posiadacza pojazdu bez konieczności potwierdzenia tego w osobnym dokumencie.</w:t>
      </w:r>
    </w:p>
    <w:p w14:paraId="5A759590" w14:textId="77777777" w:rsidR="00FC4D65" w:rsidRPr="00FA091D" w:rsidRDefault="00D47EFE" w:rsidP="00FA091D">
      <w:pPr>
        <w:pStyle w:val="Akapitzlist"/>
        <w:numPr>
          <w:ilvl w:val="0"/>
          <w:numId w:val="10"/>
        </w:numPr>
        <w:tabs>
          <w:tab w:val="left" w:pos="516"/>
        </w:tabs>
        <w:ind w:right="127"/>
        <w:jc w:val="left"/>
        <w:rPr>
          <w:rFonts w:asciiTheme="minorHAnsi" w:hAnsiTheme="minorHAnsi"/>
        </w:rPr>
      </w:pPr>
      <w:r w:rsidRPr="00FA091D">
        <w:rPr>
          <w:rFonts w:asciiTheme="minorHAnsi" w:hAnsiTheme="minorHAnsi"/>
        </w:rPr>
        <w:t xml:space="preserve">Wykonawca ponosi wszelkie koszty związane w wykonaniem obowiązków wynikających z gwarancji i </w:t>
      </w:r>
      <w:r w:rsidRPr="00FA091D">
        <w:rPr>
          <w:rFonts w:asciiTheme="minorHAnsi" w:hAnsiTheme="minorHAnsi"/>
          <w:spacing w:val="-2"/>
        </w:rPr>
        <w:t>rękojmi.</w:t>
      </w:r>
    </w:p>
    <w:p w14:paraId="6BF792BF" w14:textId="77777777" w:rsidR="00FC4D65" w:rsidRPr="00FA091D" w:rsidRDefault="00D47EFE" w:rsidP="00FA091D">
      <w:pPr>
        <w:pStyle w:val="Akapitzlist"/>
        <w:numPr>
          <w:ilvl w:val="0"/>
          <w:numId w:val="10"/>
        </w:numPr>
        <w:tabs>
          <w:tab w:val="left" w:pos="516"/>
        </w:tabs>
        <w:ind w:right="124"/>
        <w:jc w:val="left"/>
        <w:rPr>
          <w:rFonts w:asciiTheme="minorHAnsi" w:hAnsiTheme="minorHAnsi"/>
        </w:rPr>
      </w:pPr>
      <w:r w:rsidRPr="00FA091D">
        <w:rPr>
          <w:rFonts w:asciiTheme="minorHAnsi" w:hAnsiTheme="minorHAnsi"/>
        </w:rPr>
        <w:t xml:space="preserve">W razie zniszczenia lub zgubienia dokumentu gwarancyjnego Zamawiający nie traci uprawnień z tytułu </w:t>
      </w:r>
      <w:r w:rsidRPr="00FA091D">
        <w:rPr>
          <w:rFonts w:asciiTheme="minorHAnsi" w:hAnsiTheme="minorHAnsi"/>
        </w:rPr>
        <w:lastRenderedPageBreak/>
        <w:t>gwarancji, jeśli wykaże za pomocą innego dowodu, w szczególności niniejszej Umowy, istnienie zobowiązania z tytułu gwarancji.</w:t>
      </w:r>
    </w:p>
    <w:p w14:paraId="13C596A3" w14:textId="77777777" w:rsidR="00FC4D65" w:rsidRPr="00FA091D" w:rsidRDefault="00D47EFE" w:rsidP="00FA091D">
      <w:pPr>
        <w:pStyle w:val="Akapitzlist"/>
        <w:numPr>
          <w:ilvl w:val="0"/>
          <w:numId w:val="10"/>
        </w:numPr>
        <w:tabs>
          <w:tab w:val="left" w:pos="516"/>
        </w:tabs>
        <w:ind w:right="124"/>
        <w:jc w:val="left"/>
        <w:rPr>
          <w:rFonts w:asciiTheme="minorHAnsi" w:hAnsiTheme="minorHAnsi"/>
        </w:rPr>
      </w:pPr>
      <w:r w:rsidRPr="00FA091D">
        <w:rPr>
          <w:rFonts w:asciiTheme="minorHAnsi" w:hAnsiTheme="minorHAnsi"/>
        </w:rPr>
        <w:t>Udzielenie przez Wykonawcę</w:t>
      </w:r>
      <w:r w:rsidRPr="00FA091D">
        <w:rPr>
          <w:rFonts w:asciiTheme="minorHAnsi" w:hAnsiTheme="minorHAnsi"/>
          <w:position w:val="-3"/>
        </w:rPr>
        <w:t xml:space="preserve">̨ </w:t>
      </w:r>
      <w:r w:rsidRPr="00FA091D">
        <w:rPr>
          <w:rFonts w:asciiTheme="minorHAnsi" w:hAnsiTheme="minorHAnsi"/>
        </w:rPr>
        <w:t>gwarancji jakości nie wyłącza możliwości skorzystania przez Zamawiającego</w:t>
      </w:r>
      <w:r w:rsidRPr="00FA091D">
        <w:rPr>
          <w:rFonts w:asciiTheme="minorHAnsi" w:hAnsiTheme="minorHAnsi"/>
          <w:spacing w:val="-4"/>
        </w:rPr>
        <w:t xml:space="preserve"> </w:t>
      </w:r>
      <w:r w:rsidRPr="00FA091D">
        <w:rPr>
          <w:rFonts w:asciiTheme="minorHAnsi" w:hAnsiTheme="minorHAnsi"/>
        </w:rPr>
        <w:t>z</w:t>
      </w:r>
      <w:r w:rsidRPr="00FA091D">
        <w:rPr>
          <w:rFonts w:asciiTheme="minorHAnsi" w:hAnsiTheme="minorHAnsi"/>
          <w:spacing w:val="-7"/>
        </w:rPr>
        <w:t xml:space="preserve"> </w:t>
      </w:r>
      <w:r w:rsidRPr="00FA091D">
        <w:rPr>
          <w:rFonts w:asciiTheme="minorHAnsi" w:hAnsiTheme="minorHAnsi"/>
        </w:rPr>
        <w:t>uprawnień́</w:t>
      </w:r>
      <w:r w:rsidRPr="00FA091D">
        <w:rPr>
          <w:rFonts w:asciiTheme="minorHAnsi" w:hAnsiTheme="minorHAnsi"/>
          <w:spacing w:val="-5"/>
        </w:rPr>
        <w:t xml:space="preserve"> </w:t>
      </w:r>
      <w:r w:rsidRPr="00FA091D">
        <w:rPr>
          <w:rFonts w:asciiTheme="minorHAnsi" w:hAnsiTheme="minorHAnsi"/>
        </w:rPr>
        <w:t>z</w:t>
      </w:r>
      <w:r w:rsidRPr="00FA091D">
        <w:rPr>
          <w:rFonts w:asciiTheme="minorHAnsi" w:hAnsiTheme="minorHAnsi"/>
          <w:spacing w:val="-4"/>
        </w:rPr>
        <w:t xml:space="preserve"> </w:t>
      </w:r>
      <w:r w:rsidRPr="00FA091D">
        <w:rPr>
          <w:rFonts w:asciiTheme="minorHAnsi" w:hAnsiTheme="minorHAnsi"/>
        </w:rPr>
        <w:t>tytułu</w:t>
      </w:r>
      <w:r w:rsidRPr="00FA091D">
        <w:rPr>
          <w:rFonts w:asciiTheme="minorHAnsi" w:hAnsiTheme="minorHAnsi"/>
          <w:spacing w:val="-7"/>
        </w:rPr>
        <w:t xml:space="preserve"> </w:t>
      </w:r>
      <w:r w:rsidRPr="00FA091D">
        <w:rPr>
          <w:rFonts w:asciiTheme="minorHAnsi" w:hAnsiTheme="minorHAnsi"/>
        </w:rPr>
        <w:t>rękojmi</w:t>
      </w:r>
      <w:r w:rsidRPr="00FA091D">
        <w:rPr>
          <w:rFonts w:asciiTheme="minorHAnsi" w:hAnsiTheme="minorHAnsi"/>
          <w:spacing w:val="-6"/>
        </w:rPr>
        <w:t xml:space="preserve"> </w:t>
      </w:r>
      <w:r w:rsidRPr="00FA091D">
        <w:rPr>
          <w:rFonts w:asciiTheme="minorHAnsi" w:hAnsiTheme="minorHAnsi"/>
        </w:rPr>
        <w:t>za</w:t>
      </w:r>
      <w:r w:rsidRPr="00FA091D">
        <w:rPr>
          <w:rFonts w:asciiTheme="minorHAnsi" w:hAnsiTheme="minorHAnsi"/>
          <w:spacing w:val="-4"/>
        </w:rPr>
        <w:t xml:space="preserve"> </w:t>
      </w:r>
      <w:r w:rsidRPr="00FA091D">
        <w:rPr>
          <w:rFonts w:asciiTheme="minorHAnsi" w:hAnsiTheme="minorHAnsi"/>
        </w:rPr>
        <w:t>wady</w:t>
      </w:r>
      <w:r w:rsidRPr="00FA091D">
        <w:rPr>
          <w:rFonts w:asciiTheme="minorHAnsi" w:hAnsiTheme="minorHAnsi"/>
          <w:spacing w:val="-7"/>
        </w:rPr>
        <w:t xml:space="preserve"> </w:t>
      </w:r>
      <w:r w:rsidRPr="00FA091D">
        <w:rPr>
          <w:rFonts w:asciiTheme="minorHAnsi" w:hAnsiTheme="minorHAnsi"/>
        </w:rPr>
        <w:t>Samochodu</w:t>
      </w:r>
      <w:r w:rsidRPr="00FA091D">
        <w:rPr>
          <w:rFonts w:asciiTheme="minorHAnsi" w:hAnsiTheme="minorHAnsi"/>
          <w:spacing w:val="-7"/>
        </w:rPr>
        <w:t xml:space="preserve"> </w:t>
      </w:r>
      <w:r w:rsidRPr="00FA091D">
        <w:rPr>
          <w:rFonts w:asciiTheme="minorHAnsi" w:hAnsiTheme="minorHAnsi"/>
        </w:rPr>
        <w:t>przez</w:t>
      </w:r>
      <w:r w:rsidRPr="00FA091D">
        <w:rPr>
          <w:rFonts w:asciiTheme="minorHAnsi" w:hAnsiTheme="minorHAnsi"/>
          <w:spacing w:val="-4"/>
        </w:rPr>
        <w:t xml:space="preserve"> </w:t>
      </w:r>
      <w:r w:rsidRPr="00FA091D">
        <w:rPr>
          <w:rFonts w:asciiTheme="minorHAnsi" w:hAnsiTheme="minorHAnsi"/>
        </w:rPr>
        <w:t>okres</w:t>
      </w:r>
      <w:r w:rsidRPr="00FA091D">
        <w:rPr>
          <w:rFonts w:asciiTheme="minorHAnsi" w:hAnsiTheme="minorHAnsi"/>
          <w:spacing w:val="-3"/>
        </w:rPr>
        <w:t xml:space="preserve"> </w:t>
      </w:r>
      <w:r w:rsidRPr="00FA091D">
        <w:rPr>
          <w:rFonts w:asciiTheme="minorHAnsi" w:hAnsiTheme="minorHAnsi"/>
        </w:rPr>
        <w:t>równy</w:t>
      </w:r>
      <w:r w:rsidRPr="00FA091D">
        <w:rPr>
          <w:rFonts w:asciiTheme="minorHAnsi" w:hAnsiTheme="minorHAnsi"/>
          <w:spacing w:val="-4"/>
        </w:rPr>
        <w:t xml:space="preserve"> </w:t>
      </w:r>
      <w:r w:rsidRPr="00FA091D">
        <w:rPr>
          <w:rFonts w:asciiTheme="minorHAnsi" w:hAnsiTheme="minorHAnsi"/>
        </w:rPr>
        <w:t>okresowi</w:t>
      </w:r>
      <w:r w:rsidRPr="00FA091D">
        <w:rPr>
          <w:rFonts w:asciiTheme="minorHAnsi" w:hAnsiTheme="minorHAnsi"/>
          <w:spacing w:val="-7"/>
        </w:rPr>
        <w:t xml:space="preserve"> </w:t>
      </w:r>
      <w:r w:rsidRPr="00FA091D">
        <w:rPr>
          <w:rFonts w:asciiTheme="minorHAnsi" w:hAnsiTheme="minorHAnsi"/>
        </w:rPr>
        <w:t>udzielonej gwarancji jakości.</w:t>
      </w:r>
    </w:p>
    <w:p w14:paraId="495348D6" w14:textId="77777777" w:rsidR="00FC4D65" w:rsidRPr="00FA091D" w:rsidRDefault="00D47EFE" w:rsidP="00FA091D">
      <w:pPr>
        <w:pStyle w:val="Akapitzlist"/>
        <w:numPr>
          <w:ilvl w:val="0"/>
          <w:numId w:val="10"/>
        </w:numPr>
        <w:tabs>
          <w:tab w:val="left" w:pos="516"/>
        </w:tabs>
        <w:ind w:right="127"/>
        <w:jc w:val="left"/>
        <w:rPr>
          <w:rFonts w:asciiTheme="minorHAnsi" w:hAnsiTheme="minorHAnsi"/>
        </w:rPr>
      </w:pPr>
      <w:r w:rsidRPr="00FA091D">
        <w:rPr>
          <w:rFonts w:asciiTheme="minorHAnsi" w:hAnsiTheme="minorHAnsi"/>
        </w:rPr>
        <w:t>Wykonawca zapewnia świadczenie wszelkich usług gwarancyjnych, serwisowych, w tym wskazanych w ust.</w:t>
      </w:r>
      <w:r w:rsidRPr="00FA091D">
        <w:rPr>
          <w:rFonts w:asciiTheme="minorHAnsi" w:hAnsiTheme="minorHAnsi"/>
          <w:spacing w:val="-5"/>
        </w:rPr>
        <w:t xml:space="preserve"> </w:t>
      </w:r>
      <w:r w:rsidRPr="00FA091D">
        <w:rPr>
          <w:rFonts w:asciiTheme="minorHAnsi" w:hAnsiTheme="minorHAnsi"/>
        </w:rPr>
        <w:t>9</w:t>
      </w:r>
      <w:r w:rsidRPr="00FA091D">
        <w:rPr>
          <w:rFonts w:asciiTheme="minorHAnsi" w:hAnsiTheme="minorHAnsi"/>
          <w:spacing w:val="-4"/>
        </w:rPr>
        <w:t xml:space="preserve"> </w:t>
      </w:r>
      <w:r w:rsidRPr="00FA091D">
        <w:rPr>
          <w:rFonts w:asciiTheme="minorHAnsi" w:hAnsiTheme="minorHAnsi"/>
        </w:rPr>
        <w:t>powyżej,</w:t>
      </w:r>
      <w:r w:rsidRPr="00FA091D">
        <w:rPr>
          <w:rFonts w:asciiTheme="minorHAnsi" w:hAnsiTheme="minorHAnsi"/>
          <w:spacing w:val="-5"/>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autoryzowanych</w:t>
      </w:r>
      <w:r w:rsidRPr="00FA091D">
        <w:rPr>
          <w:rFonts w:asciiTheme="minorHAnsi" w:hAnsiTheme="minorHAnsi"/>
          <w:spacing w:val="-3"/>
        </w:rPr>
        <w:t xml:space="preserve"> </w:t>
      </w:r>
      <w:r w:rsidRPr="00FA091D">
        <w:rPr>
          <w:rFonts w:asciiTheme="minorHAnsi" w:hAnsiTheme="minorHAnsi"/>
        </w:rPr>
        <w:t>przez</w:t>
      </w:r>
      <w:r w:rsidRPr="00FA091D">
        <w:rPr>
          <w:rFonts w:asciiTheme="minorHAnsi" w:hAnsiTheme="minorHAnsi"/>
          <w:spacing w:val="-4"/>
        </w:rPr>
        <w:t xml:space="preserve"> </w:t>
      </w:r>
      <w:r w:rsidRPr="00FA091D">
        <w:rPr>
          <w:rFonts w:asciiTheme="minorHAnsi" w:hAnsiTheme="minorHAnsi"/>
        </w:rPr>
        <w:t>producenta</w:t>
      </w:r>
      <w:r w:rsidRPr="00FA091D">
        <w:rPr>
          <w:rFonts w:asciiTheme="minorHAnsi" w:hAnsiTheme="minorHAnsi"/>
          <w:spacing w:val="-4"/>
        </w:rPr>
        <w:t xml:space="preserve"> </w:t>
      </w:r>
      <w:r w:rsidRPr="00FA091D">
        <w:rPr>
          <w:rFonts w:asciiTheme="minorHAnsi" w:hAnsiTheme="minorHAnsi"/>
        </w:rPr>
        <w:t>Samochodu</w:t>
      </w:r>
      <w:r w:rsidRPr="00FA091D">
        <w:rPr>
          <w:rFonts w:asciiTheme="minorHAnsi" w:hAnsiTheme="minorHAnsi"/>
          <w:spacing w:val="-5"/>
        </w:rPr>
        <w:t xml:space="preserve"> </w:t>
      </w:r>
      <w:r w:rsidRPr="00FA091D">
        <w:rPr>
          <w:rFonts w:asciiTheme="minorHAnsi" w:hAnsiTheme="minorHAnsi"/>
        </w:rPr>
        <w:t>stacjach</w:t>
      </w:r>
      <w:r w:rsidRPr="00FA091D">
        <w:rPr>
          <w:rFonts w:asciiTheme="minorHAnsi" w:hAnsiTheme="minorHAnsi"/>
          <w:spacing w:val="-4"/>
        </w:rPr>
        <w:t xml:space="preserve"> </w:t>
      </w:r>
      <w:r w:rsidRPr="00FA091D">
        <w:rPr>
          <w:rFonts w:asciiTheme="minorHAnsi" w:hAnsiTheme="minorHAnsi"/>
        </w:rPr>
        <w:t>obsługi</w:t>
      </w:r>
      <w:r w:rsidRPr="00FA091D">
        <w:rPr>
          <w:rFonts w:asciiTheme="minorHAnsi" w:hAnsiTheme="minorHAnsi"/>
          <w:spacing w:val="-6"/>
        </w:rPr>
        <w:t xml:space="preserve"> </w:t>
      </w:r>
      <w:r w:rsidRPr="00FA091D">
        <w:rPr>
          <w:rFonts w:asciiTheme="minorHAnsi" w:hAnsiTheme="minorHAnsi"/>
        </w:rPr>
        <w:t>(ASO)</w:t>
      </w:r>
      <w:r w:rsidRPr="00FA091D">
        <w:rPr>
          <w:rFonts w:asciiTheme="minorHAnsi" w:hAnsiTheme="minorHAnsi"/>
          <w:spacing w:val="-4"/>
        </w:rPr>
        <w:t xml:space="preserve"> </w:t>
      </w:r>
      <w:r w:rsidRPr="00FA091D">
        <w:rPr>
          <w:rFonts w:asciiTheme="minorHAnsi" w:hAnsiTheme="minorHAnsi"/>
        </w:rPr>
        <w:t>na</w:t>
      </w:r>
      <w:r w:rsidRPr="00FA091D">
        <w:rPr>
          <w:rFonts w:asciiTheme="minorHAnsi" w:hAnsiTheme="minorHAnsi"/>
          <w:spacing w:val="-4"/>
        </w:rPr>
        <w:t xml:space="preserve"> </w:t>
      </w:r>
      <w:r w:rsidRPr="00FA091D">
        <w:rPr>
          <w:rFonts w:asciiTheme="minorHAnsi" w:hAnsiTheme="minorHAnsi"/>
        </w:rPr>
        <w:t>terenie</w:t>
      </w:r>
      <w:r w:rsidRPr="00FA091D">
        <w:rPr>
          <w:rFonts w:asciiTheme="minorHAnsi" w:hAnsiTheme="minorHAnsi"/>
          <w:spacing w:val="-7"/>
        </w:rPr>
        <w:t xml:space="preserve"> </w:t>
      </w:r>
      <w:r w:rsidRPr="00FA091D">
        <w:rPr>
          <w:rFonts w:asciiTheme="minorHAnsi" w:hAnsiTheme="minorHAnsi"/>
        </w:rPr>
        <w:t>całego kraju. Wykaz autoryzowanych przez producenta Samochodu stacji obsługi (ASO) zostanie zamieszczony w karcie gwarancyjnej Samochodu.</w:t>
      </w:r>
    </w:p>
    <w:p w14:paraId="1B1E1409" w14:textId="77777777" w:rsidR="00FC4D65" w:rsidRDefault="00D47EFE" w:rsidP="00FA091D">
      <w:pPr>
        <w:pStyle w:val="Akapitzlist"/>
        <w:numPr>
          <w:ilvl w:val="0"/>
          <w:numId w:val="10"/>
        </w:numPr>
        <w:tabs>
          <w:tab w:val="left" w:pos="516"/>
        </w:tabs>
        <w:ind w:right="124"/>
        <w:rPr>
          <w:rFonts w:asciiTheme="minorHAnsi" w:hAnsiTheme="minorHAnsi"/>
        </w:rPr>
      </w:pPr>
      <w:r w:rsidRPr="00FA091D">
        <w:rPr>
          <w:rFonts w:asciiTheme="minorHAnsi" w:hAnsiTheme="minorHAnsi"/>
        </w:rPr>
        <w:t>Gwarancja jakości Wykonawcy ustalona niniejszą Umową ma pierwszeństwo przed wszelkimi ogólnymi warunkami producenta Samochodu oraz regulaminami i innymi postanowieniami obowiązującymi u Wykonawcy, z zastrzeżeniem zastosowania warunków korzystniejszych dla Zamawiającego.</w:t>
      </w:r>
    </w:p>
    <w:p w14:paraId="6BF34C06" w14:textId="77777777" w:rsidR="00FA091D" w:rsidRPr="00FA091D" w:rsidRDefault="00FA091D" w:rsidP="00FA091D">
      <w:pPr>
        <w:pStyle w:val="Akapitzlist"/>
        <w:tabs>
          <w:tab w:val="left" w:pos="516"/>
        </w:tabs>
        <w:ind w:right="124" w:firstLine="0"/>
        <w:jc w:val="left"/>
        <w:rPr>
          <w:rFonts w:asciiTheme="minorHAnsi" w:hAnsiTheme="minorHAnsi"/>
        </w:rPr>
      </w:pPr>
    </w:p>
    <w:p w14:paraId="6FB86934" w14:textId="77777777" w:rsidR="00FC4D65" w:rsidRPr="00FA091D" w:rsidRDefault="00D47EFE" w:rsidP="00FA091D">
      <w:pPr>
        <w:pStyle w:val="Nagwek1"/>
        <w:jc w:val="center"/>
        <w:rPr>
          <w:rFonts w:asciiTheme="minorHAnsi" w:hAnsiTheme="minorHAnsi"/>
        </w:rPr>
      </w:pPr>
      <w:r w:rsidRPr="00FA091D">
        <w:rPr>
          <w:rFonts w:asciiTheme="minorHAnsi" w:hAnsiTheme="minorHAnsi"/>
        </w:rPr>
        <w:t xml:space="preserve">§ </w:t>
      </w:r>
      <w:r w:rsidRPr="00FA091D">
        <w:rPr>
          <w:rFonts w:asciiTheme="minorHAnsi" w:hAnsiTheme="minorHAnsi"/>
          <w:spacing w:val="-10"/>
        </w:rPr>
        <w:t>6</w:t>
      </w:r>
    </w:p>
    <w:p w14:paraId="10A8E6CE" w14:textId="77777777" w:rsidR="00FC4D65" w:rsidRPr="00FA091D" w:rsidRDefault="00D47EFE" w:rsidP="00FA091D">
      <w:pPr>
        <w:ind w:left="181"/>
        <w:jc w:val="center"/>
        <w:rPr>
          <w:rFonts w:asciiTheme="minorHAnsi" w:hAnsiTheme="minorHAnsi"/>
          <w:b/>
        </w:rPr>
      </w:pPr>
      <w:r w:rsidRPr="00FA091D">
        <w:rPr>
          <w:rFonts w:asciiTheme="minorHAnsi" w:hAnsiTheme="minorHAnsi"/>
          <w:b/>
        </w:rPr>
        <w:t>Warunki</w:t>
      </w:r>
      <w:r w:rsidRPr="00FA091D">
        <w:rPr>
          <w:rFonts w:asciiTheme="minorHAnsi" w:hAnsiTheme="minorHAnsi"/>
          <w:b/>
          <w:spacing w:val="-5"/>
        </w:rPr>
        <w:t xml:space="preserve"> </w:t>
      </w:r>
      <w:r w:rsidRPr="00FA091D">
        <w:rPr>
          <w:rFonts w:asciiTheme="minorHAnsi" w:hAnsiTheme="minorHAnsi"/>
          <w:b/>
        </w:rPr>
        <w:t>wykonania</w:t>
      </w:r>
      <w:r w:rsidRPr="00FA091D">
        <w:rPr>
          <w:rFonts w:asciiTheme="minorHAnsi" w:hAnsiTheme="minorHAnsi"/>
          <w:b/>
          <w:spacing w:val="-3"/>
        </w:rPr>
        <w:t xml:space="preserve"> </w:t>
      </w:r>
      <w:r w:rsidRPr="00FA091D">
        <w:rPr>
          <w:rFonts w:asciiTheme="minorHAnsi" w:hAnsiTheme="minorHAnsi"/>
          <w:b/>
          <w:spacing w:val="-2"/>
        </w:rPr>
        <w:t>Umowy</w:t>
      </w:r>
    </w:p>
    <w:p w14:paraId="3AAB2A81" w14:textId="77777777" w:rsidR="00FC4D65" w:rsidRPr="00FA091D" w:rsidRDefault="00D47EFE" w:rsidP="00FA091D">
      <w:pPr>
        <w:pStyle w:val="Akapitzlist"/>
        <w:numPr>
          <w:ilvl w:val="0"/>
          <w:numId w:val="9"/>
        </w:numPr>
        <w:tabs>
          <w:tab w:val="left" w:pos="466"/>
          <w:tab w:val="left" w:pos="468"/>
        </w:tabs>
        <w:ind w:right="127"/>
        <w:jc w:val="left"/>
        <w:rPr>
          <w:rFonts w:asciiTheme="minorHAnsi" w:hAnsiTheme="minorHAnsi"/>
        </w:rPr>
      </w:pPr>
      <w:r w:rsidRPr="00FA091D">
        <w:rPr>
          <w:rFonts w:asciiTheme="minorHAnsi" w:hAnsiTheme="minorHAnsi"/>
        </w:rPr>
        <w:t>Wykonawca zobowiązuje się do wykonania przedmiotu umowy zgodnie z warunkami określonymi w niniejszej umowie, zgodnie ze złożoną ofertą, a także z należytą starannością, zgodnie z zasadami współczesnej wiedzy technicznej oraz obowiązującymi przepisami.</w:t>
      </w:r>
    </w:p>
    <w:p w14:paraId="538A5D25" w14:textId="77777777" w:rsidR="00FC4D65" w:rsidRPr="00FA091D" w:rsidRDefault="00D47EFE" w:rsidP="00FA091D">
      <w:pPr>
        <w:pStyle w:val="Akapitzlist"/>
        <w:numPr>
          <w:ilvl w:val="0"/>
          <w:numId w:val="9"/>
        </w:numPr>
        <w:tabs>
          <w:tab w:val="left" w:pos="466"/>
        </w:tabs>
        <w:ind w:left="466" w:hanging="359"/>
        <w:jc w:val="left"/>
        <w:rPr>
          <w:rFonts w:asciiTheme="minorHAnsi" w:hAnsiTheme="minorHAnsi"/>
        </w:rPr>
      </w:pPr>
      <w:r w:rsidRPr="00FA091D">
        <w:rPr>
          <w:rFonts w:asciiTheme="minorHAnsi" w:hAnsiTheme="minorHAnsi"/>
        </w:rPr>
        <w:t>Własność</w:t>
      </w:r>
      <w:r w:rsidRPr="00FA091D">
        <w:rPr>
          <w:rFonts w:asciiTheme="minorHAnsi" w:hAnsiTheme="minorHAnsi"/>
          <w:spacing w:val="-5"/>
        </w:rPr>
        <w:t xml:space="preserve"> </w:t>
      </w:r>
      <w:r w:rsidRPr="00FA091D">
        <w:rPr>
          <w:rFonts w:asciiTheme="minorHAnsi" w:hAnsiTheme="minorHAnsi"/>
        </w:rPr>
        <w:t>Samochodu</w:t>
      </w:r>
      <w:r w:rsidRPr="00FA091D">
        <w:rPr>
          <w:rFonts w:asciiTheme="minorHAnsi" w:hAnsiTheme="minorHAnsi"/>
          <w:spacing w:val="-4"/>
        </w:rPr>
        <w:t xml:space="preserve"> </w:t>
      </w:r>
      <w:r w:rsidRPr="00FA091D">
        <w:rPr>
          <w:rFonts w:asciiTheme="minorHAnsi" w:hAnsiTheme="minorHAnsi"/>
        </w:rPr>
        <w:t>przechodzi</w:t>
      </w:r>
      <w:r w:rsidRPr="00FA091D">
        <w:rPr>
          <w:rFonts w:asciiTheme="minorHAnsi" w:hAnsiTheme="minorHAnsi"/>
          <w:spacing w:val="-4"/>
        </w:rPr>
        <w:t xml:space="preserve"> </w:t>
      </w:r>
      <w:r w:rsidRPr="00FA091D">
        <w:rPr>
          <w:rFonts w:asciiTheme="minorHAnsi" w:hAnsiTheme="minorHAnsi"/>
        </w:rPr>
        <w:t>na</w:t>
      </w:r>
      <w:r w:rsidRPr="00FA091D">
        <w:rPr>
          <w:rFonts w:asciiTheme="minorHAnsi" w:hAnsiTheme="minorHAnsi"/>
          <w:spacing w:val="-4"/>
        </w:rPr>
        <w:t xml:space="preserve"> </w:t>
      </w:r>
      <w:r w:rsidRPr="00FA091D">
        <w:rPr>
          <w:rFonts w:asciiTheme="minorHAnsi" w:hAnsiTheme="minorHAnsi"/>
        </w:rPr>
        <w:t>Zamawiającego</w:t>
      </w:r>
      <w:r w:rsidRPr="00FA091D">
        <w:rPr>
          <w:rFonts w:asciiTheme="minorHAnsi" w:hAnsiTheme="minorHAnsi"/>
          <w:spacing w:val="-5"/>
        </w:rPr>
        <w:t xml:space="preserve"> </w:t>
      </w:r>
      <w:r w:rsidRPr="00FA091D">
        <w:rPr>
          <w:rFonts w:asciiTheme="minorHAnsi" w:hAnsiTheme="minorHAnsi"/>
        </w:rPr>
        <w:t>z</w:t>
      </w:r>
      <w:r w:rsidRPr="00FA091D">
        <w:rPr>
          <w:rFonts w:asciiTheme="minorHAnsi" w:hAnsiTheme="minorHAnsi"/>
          <w:spacing w:val="-6"/>
        </w:rPr>
        <w:t xml:space="preserve"> </w:t>
      </w:r>
      <w:r w:rsidRPr="00FA091D">
        <w:rPr>
          <w:rFonts w:asciiTheme="minorHAnsi" w:hAnsiTheme="minorHAnsi"/>
        </w:rPr>
        <w:t>chwilą</w:t>
      </w:r>
      <w:r w:rsidRPr="00FA091D">
        <w:rPr>
          <w:rFonts w:asciiTheme="minorHAnsi" w:hAnsiTheme="minorHAnsi"/>
          <w:spacing w:val="-5"/>
        </w:rPr>
        <w:t xml:space="preserve"> </w:t>
      </w:r>
      <w:r w:rsidRPr="00FA091D">
        <w:rPr>
          <w:rFonts w:asciiTheme="minorHAnsi" w:hAnsiTheme="minorHAnsi"/>
        </w:rPr>
        <w:t>podpisania</w:t>
      </w:r>
      <w:r w:rsidRPr="00FA091D">
        <w:rPr>
          <w:rFonts w:asciiTheme="minorHAnsi" w:hAnsiTheme="minorHAnsi"/>
          <w:spacing w:val="-4"/>
        </w:rPr>
        <w:t xml:space="preserve"> </w:t>
      </w:r>
      <w:r w:rsidRPr="00FA091D">
        <w:rPr>
          <w:rFonts w:asciiTheme="minorHAnsi" w:hAnsiTheme="minorHAnsi"/>
        </w:rPr>
        <w:t>Protokołu</w:t>
      </w:r>
      <w:r w:rsidRPr="00FA091D">
        <w:rPr>
          <w:rFonts w:asciiTheme="minorHAnsi" w:hAnsiTheme="minorHAnsi"/>
          <w:spacing w:val="-4"/>
        </w:rPr>
        <w:t xml:space="preserve"> </w:t>
      </w:r>
      <w:r w:rsidRPr="00FA091D">
        <w:rPr>
          <w:rFonts w:asciiTheme="minorHAnsi" w:hAnsiTheme="minorHAnsi"/>
          <w:spacing w:val="-2"/>
        </w:rPr>
        <w:t>odbioru.</w:t>
      </w:r>
    </w:p>
    <w:p w14:paraId="7E243CD0" w14:textId="77777777" w:rsidR="00FC4D65" w:rsidRPr="00FA091D" w:rsidRDefault="00D47EFE" w:rsidP="00FA091D">
      <w:pPr>
        <w:pStyle w:val="Akapitzlist"/>
        <w:numPr>
          <w:ilvl w:val="0"/>
          <w:numId w:val="9"/>
        </w:numPr>
        <w:tabs>
          <w:tab w:val="left" w:pos="466"/>
          <w:tab w:val="left" w:pos="468"/>
        </w:tabs>
        <w:ind w:right="126"/>
        <w:jc w:val="left"/>
        <w:rPr>
          <w:rFonts w:asciiTheme="minorHAnsi" w:hAnsiTheme="minorHAnsi"/>
        </w:rPr>
      </w:pPr>
      <w:r w:rsidRPr="00FA091D">
        <w:rPr>
          <w:rFonts w:asciiTheme="minorHAnsi" w:hAnsiTheme="minorHAnsi"/>
        </w:rPr>
        <w:t>Wykonawca przyjmuje pełną odpowiedzialność za transport samochodu do Zamawiającego lub miejsca wydania pojazdu, w szczególności z tytułu utraty lub uszkodzenia samochodu.</w:t>
      </w:r>
    </w:p>
    <w:p w14:paraId="4F3DF8BD" w14:textId="77777777" w:rsidR="00FC4D65" w:rsidRPr="00FA091D" w:rsidRDefault="00D47EFE" w:rsidP="00FA091D">
      <w:pPr>
        <w:pStyle w:val="Akapitzlist"/>
        <w:numPr>
          <w:ilvl w:val="0"/>
          <w:numId w:val="9"/>
        </w:numPr>
        <w:tabs>
          <w:tab w:val="left" w:pos="466"/>
          <w:tab w:val="left" w:pos="468"/>
        </w:tabs>
        <w:ind w:right="124"/>
        <w:jc w:val="left"/>
        <w:rPr>
          <w:rFonts w:asciiTheme="minorHAnsi" w:hAnsiTheme="minorHAnsi"/>
        </w:rPr>
      </w:pPr>
      <w:r w:rsidRPr="00FA091D">
        <w:rPr>
          <w:rFonts w:asciiTheme="minorHAnsi" w:hAnsiTheme="minorHAnsi"/>
        </w:rPr>
        <w:t>Potwierdzeniem odbioru przedmiotu umowy jest protokół odbioru podpisany bez uwag i zastrzeżeń przez przedstawicieli obu stron umowy i sporządzony w trzech jednobrzmiących egzemplarzach, jeden egzemplarzu dla Wykonawcy, dwa dla Zamawiającego.</w:t>
      </w:r>
    </w:p>
    <w:p w14:paraId="177C4A32" w14:textId="77777777" w:rsidR="00FC4D65" w:rsidRPr="00FA091D" w:rsidRDefault="00D47EFE" w:rsidP="00FA091D">
      <w:pPr>
        <w:pStyle w:val="Akapitzlist"/>
        <w:numPr>
          <w:ilvl w:val="0"/>
          <w:numId w:val="9"/>
        </w:numPr>
        <w:tabs>
          <w:tab w:val="left" w:pos="467"/>
        </w:tabs>
        <w:ind w:left="467" w:hanging="292"/>
        <w:jc w:val="left"/>
        <w:rPr>
          <w:rFonts w:asciiTheme="minorHAnsi" w:hAnsiTheme="minorHAnsi"/>
        </w:rPr>
      </w:pPr>
      <w:r w:rsidRPr="00FA091D">
        <w:rPr>
          <w:rFonts w:asciiTheme="minorHAnsi" w:hAnsiTheme="minorHAnsi"/>
        </w:rPr>
        <w:t>Podpisanie</w:t>
      </w:r>
      <w:r w:rsidRPr="00FA091D">
        <w:rPr>
          <w:rFonts w:asciiTheme="minorHAnsi" w:hAnsiTheme="minorHAnsi"/>
          <w:spacing w:val="-7"/>
        </w:rPr>
        <w:t xml:space="preserve"> </w:t>
      </w:r>
      <w:r w:rsidRPr="00FA091D">
        <w:rPr>
          <w:rFonts w:asciiTheme="minorHAnsi" w:hAnsiTheme="minorHAnsi"/>
        </w:rPr>
        <w:t>protokołu</w:t>
      </w:r>
      <w:r w:rsidRPr="00FA091D">
        <w:rPr>
          <w:rFonts w:asciiTheme="minorHAnsi" w:hAnsiTheme="minorHAnsi"/>
          <w:spacing w:val="-6"/>
        </w:rPr>
        <w:t xml:space="preserve"> </w:t>
      </w:r>
      <w:r w:rsidRPr="00FA091D">
        <w:rPr>
          <w:rFonts w:asciiTheme="minorHAnsi" w:hAnsiTheme="minorHAnsi"/>
        </w:rPr>
        <w:t>zdawczo</w:t>
      </w:r>
      <w:r w:rsidRPr="00FA091D">
        <w:rPr>
          <w:rFonts w:asciiTheme="minorHAnsi" w:hAnsiTheme="minorHAnsi"/>
          <w:spacing w:val="-4"/>
        </w:rPr>
        <w:t xml:space="preserve"> </w:t>
      </w:r>
      <w:r w:rsidRPr="00FA091D">
        <w:rPr>
          <w:rFonts w:asciiTheme="minorHAnsi" w:hAnsiTheme="minorHAnsi"/>
        </w:rPr>
        <w:t>-</w:t>
      </w:r>
      <w:r w:rsidRPr="00FA091D">
        <w:rPr>
          <w:rFonts w:asciiTheme="minorHAnsi" w:hAnsiTheme="minorHAnsi"/>
          <w:spacing w:val="-5"/>
        </w:rPr>
        <w:t xml:space="preserve"> </w:t>
      </w:r>
      <w:r w:rsidRPr="00FA091D">
        <w:rPr>
          <w:rFonts w:asciiTheme="minorHAnsi" w:hAnsiTheme="minorHAnsi"/>
        </w:rPr>
        <w:t>odbiorczego</w:t>
      </w:r>
      <w:r w:rsidRPr="00FA091D">
        <w:rPr>
          <w:rFonts w:asciiTheme="minorHAnsi" w:hAnsiTheme="minorHAnsi"/>
          <w:spacing w:val="-7"/>
        </w:rPr>
        <w:t xml:space="preserve"> </w:t>
      </w:r>
      <w:r w:rsidRPr="00FA091D">
        <w:rPr>
          <w:rFonts w:asciiTheme="minorHAnsi" w:hAnsiTheme="minorHAnsi"/>
        </w:rPr>
        <w:t>nastąpi</w:t>
      </w:r>
      <w:r w:rsidRPr="00FA091D">
        <w:rPr>
          <w:rFonts w:asciiTheme="minorHAnsi" w:hAnsiTheme="minorHAnsi"/>
          <w:spacing w:val="-3"/>
        </w:rPr>
        <w:t xml:space="preserve"> </w:t>
      </w:r>
      <w:r w:rsidRPr="00FA091D">
        <w:rPr>
          <w:rFonts w:asciiTheme="minorHAnsi" w:hAnsiTheme="minorHAnsi"/>
        </w:rPr>
        <w:t>po</w:t>
      </w:r>
      <w:r w:rsidRPr="00FA091D">
        <w:rPr>
          <w:rFonts w:asciiTheme="minorHAnsi" w:hAnsiTheme="minorHAnsi"/>
          <w:spacing w:val="-5"/>
        </w:rPr>
        <w:t xml:space="preserve"> </w:t>
      </w:r>
      <w:r w:rsidRPr="00FA091D">
        <w:rPr>
          <w:rFonts w:asciiTheme="minorHAnsi" w:hAnsiTheme="minorHAnsi"/>
        </w:rPr>
        <w:t>stwierdzeniu</w:t>
      </w:r>
      <w:r w:rsidRPr="00FA091D">
        <w:rPr>
          <w:rFonts w:asciiTheme="minorHAnsi" w:hAnsiTheme="minorHAnsi"/>
          <w:spacing w:val="-4"/>
        </w:rPr>
        <w:t xml:space="preserve"> </w:t>
      </w:r>
      <w:r w:rsidRPr="00FA091D">
        <w:rPr>
          <w:rFonts w:asciiTheme="minorHAnsi" w:hAnsiTheme="minorHAnsi"/>
        </w:rPr>
        <w:t>przez</w:t>
      </w:r>
      <w:r w:rsidRPr="00FA091D">
        <w:rPr>
          <w:rFonts w:asciiTheme="minorHAnsi" w:hAnsiTheme="minorHAnsi"/>
          <w:spacing w:val="-5"/>
        </w:rPr>
        <w:t xml:space="preserve"> </w:t>
      </w:r>
      <w:r w:rsidRPr="00FA091D">
        <w:rPr>
          <w:rFonts w:asciiTheme="minorHAnsi" w:hAnsiTheme="minorHAnsi"/>
          <w:spacing w:val="-2"/>
        </w:rPr>
        <w:t>Zamawiającego:</w:t>
      </w:r>
    </w:p>
    <w:p w14:paraId="16372A59" w14:textId="77777777" w:rsidR="00FC4D65" w:rsidRPr="00FA091D" w:rsidRDefault="00D47EFE" w:rsidP="00FA091D">
      <w:pPr>
        <w:pStyle w:val="Akapitzlist"/>
        <w:numPr>
          <w:ilvl w:val="1"/>
          <w:numId w:val="9"/>
        </w:numPr>
        <w:tabs>
          <w:tab w:val="left" w:pos="798"/>
        </w:tabs>
        <w:ind w:left="798" w:hanging="282"/>
        <w:jc w:val="left"/>
        <w:rPr>
          <w:rFonts w:asciiTheme="minorHAnsi" w:hAnsiTheme="minorHAnsi"/>
        </w:rPr>
      </w:pPr>
      <w:r w:rsidRPr="00FA091D">
        <w:rPr>
          <w:rFonts w:asciiTheme="minorHAnsi" w:hAnsiTheme="minorHAnsi"/>
        </w:rPr>
        <w:t>Zgodności</w:t>
      </w:r>
      <w:r w:rsidRPr="00FA091D">
        <w:rPr>
          <w:rFonts w:asciiTheme="minorHAnsi" w:hAnsiTheme="minorHAnsi"/>
          <w:spacing w:val="-7"/>
        </w:rPr>
        <w:t xml:space="preserve"> </w:t>
      </w:r>
      <w:r w:rsidRPr="00FA091D">
        <w:rPr>
          <w:rFonts w:asciiTheme="minorHAnsi" w:hAnsiTheme="minorHAnsi"/>
        </w:rPr>
        <w:t>(kompletności</w:t>
      </w:r>
      <w:r w:rsidRPr="00FA091D">
        <w:rPr>
          <w:rFonts w:asciiTheme="minorHAnsi" w:hAnsiTheme="minorHAnsi"/>
          <w:spacing w:val="-3"/>
        </w:rPr>
        <w:t xml:space="preserve"> </w:t>
      </w:r>
      <w:r w:rsidRPr="00FA091D">
        <w:rPr>
          <w:rFonts w:asciiTheme="minorHAnsi" w:hAnsiTheme="minorHAnsi"/>
        </w:rPr>
        <w:t>dostawy)</w:t>
      </w:r>
      <w:r w:rsidRPr="00FA091D">
        <w:rPr>
          <w:rFonts w:asciiTheme="minorHAnsi" w:hAnsiTheme="minorHAnsi"/>
          <w:spacing w:val="-4"/>
        </w:rPr>
        <w:t xml:space="preserve"> </w:t>
      </w:r>
      <w:r w:rsidRPr="00FA091D">
        <w:rPr>
          <w:rFonts w:asciiTheme="minorHAnsi" w:hAnsiTheme="minorHAnsi"/>
        </w:rPr>
        <w:t>ze</w:t>
      </w:r>
      <w:r w:rsidRPr="00FA091D">
        <w:rPr>
          <w:rFonts w:asciiTheme="minorHAnsi" w:hAnsiTheme="minorHAnsi"/>
          <w:spacing w:val="-6"/>
        </w:rPr>
        <w:t xml:space="preserve"> </w:t>
      </w:r>
      <w:r w:rsidRPr="00FA091D">
        <w:rPr>
          <w:rFonts w:asciiTheme="minorHAnsi" w:hAnsiTheme="minorHAnsi"/>
        </w:rPr>
        <w:t>specyfikacją</w:t>
      </w:r>
      <w:r w:rsidRPr="00FA091D">
        <w:rPr>
          <w:rFonts w:asciiTheme="minorHAnsi" w:hAnsiTheme="minorHAnsi"/>
          <w:spacing w:val="-6"/>
        </w:rPr>
        <w:t xml:space="preserve"> </w:t>
      </w:r>
      <w:r w:rsidRPr="00FA091D">
        <w:rPr>
          <w:rFonts w:asciiTheme="minorHAnsi" w:hAnsiTheme="minorHAnsi"/>
          <w:spacing w:val="-2"/>
        </w:rPr>
        <w:t>techniczną;</w:t>
      </w:r>
    </w:p>
    <w:p w14:paraId="5D604510" w14:textId="77777777" w:rsidR="00FC4D65" w:rsidRPr="00FA091D" w:rsidRDefault="00D47EFE" w:rsidP="00FA091D">
      <w:pPr>
        <w:pStyle w:val="Akapitzlist"/>
        <w:numPr>
          <w:ilvl w:val="1"/>
          <w:numId w:val="9"/>
        </w:numPr>
        <w:tabs>
          <w:tab w:val="left" w:pos="798"/>
        </w:tabs>
        <w:ind w:left="798" w:hanging="282"/>
        <w:jc w:val="left"/>
        <w:rPr>
          <w:rFonts w:asciiTheme="minorHAnsi" w:hAnsiTheme="minorHAnsi"/>
        </w:rPr>
      </w:pPr>
      <w:r w:rsidRPr="00FA091D">
        <w:rPr>
          <w:rFonts w:asciiTheme="minorHAnsi" w:hAnsiTheme="minorHAnsi"/>
        </w:rPr>
        <w:t>Braku</w:t>
      </w:r>
      <w:r w:rsidRPr="00FA091D">
        <w:rPr>
          <w:rFonts w:asciiTheme="minorHAnsi" w:hAnsiTheme="minorHAnsi"/>
          <w:spacing w:val="-7"/>
        </w:rPr>
        <w:t xml:space="preserve"> </w:t>
      </w:r>
      <w:r w:rsidRPr="00FA091D">
        <w:rPr>
          <w:rFonts w:asciiTheme="minorHAnsi" w:hAnsiTheme="minorHAnsi"/>
        </w:rPr>
        <w:t>jakichkolwiek</w:t>
      </w:r>
      <w:r w:rsidRPr="00FA091D">
        <w:rPr>
          <w:rFonts w:asciiTheme="minorHAnsi" w:hAnsiTheme="minorHAnsi"/>
          <w:spacing w:val="-5"/>
        </w:rPr>
        <w:t xml:space="preserve"> </w:t>
      </w:r>
      <w:r w:rsidRPr="00FA091D">
        <w:rPr>
          <w:rFonts w:asciiTheme="minorHAnsi" w:hAnsiTheme="minorHAnsi"/>
        </w:rPr>
        <w:t>widocznych</w:t>
      </w:r>
      <w:r w:rsidRPr="00FA091D">
        <w:rPr>
          <w:rFonts w:asciiTheme="minorHAnsi" w:hAnsiTheme="minorHAnsi"/>
          <w:spacing w:val="-5"/>
        </w:rPr>
        <w:t xml:space="preserve"> </w:t>
      </w:r>
      <w:r w:rsidRPr="00FA091D">
        <w:rPr>
          <w:rFonts w:asciiTheme="minorHAnsi" w:hAnsiTheme="minorHAnsi"/>
        </w:rPr>
        <w:t>uszkodzeń</w:t>
      </w:r>
      <w:r w:rsidRPr="00FA091D">
        <w:rPr>
          <w:rFonts w:asciiTheme="minorHAnsi" w:hAnsiTheme="minorHAnsi"/>
          <w:spacing w:val="-7"/>
        </w:rPr>
        <w:t xml:space="preserve"> </w:t>
      </w:r>
      <w:r w:rsidRPr="00FA091D">
        <w:rPr>
          <w:rFonts w:asciiTheme="minorHAnsi" w:hAnsiTheme="minorHAnsi"/>
          <w:spacing w:val="-2"/>
        </w:rPr>
        <w:t>samochodu;</w:t>
      </w:r>
    </w:p>
    <w:p w14:paraId="51466182" w14:textId="77777777" w:rsidR="00FC4D65" w:rsidRPr="00FA091D" w:rsidRDefault="00D47EFE" w:rsidP="00FA091D">
      <w:pPr>
        <w:pStyle w:val="Akapitzlist"/>
        <w:numPr>
          <w:ilvl w:val="1"/>
          <w:numId w:val="9"/>
        </w:numPr>
        <w:tabs>
          <w:tab w:val="left" w:pos="798"/>
        </w:tabs>
        <w:ind w:left="798" w:hanging="282"/>
        <w:jc w:val="left"/>
        <w:rPr>
          <w:rFonts w:asciiTheme="minorHAnsi" w:hAnsiTheme="minorHAnsi"/>
        </w:rPr>
      </w:pPr>
      <w:r w:rsidRPr="00FA091D">
        <w:rPr>
          <w:rFonts w:asciiTheme="minorHAnsi" w:hAnsiTheme="minorHAnsi"/>
        </w:rPr>
        <w:t>Dostarczenia</w:t>
      </w:r>
      <w:r w:rsidRPr="00FA091D">
        <w:rPr>
          <w:rFonts w:asciiTheme="minorHAnsi" w:hAnsiTheme="minorHAnsi"/>
          <w:spacing w:val="-7"/>
        </w:rPr>
        <w:t xml:space="preserve"> </w:t>
      </w:r>
      <w:r w:rsidRPr="00FA091D">
        <w:rPr>
          <w:rFonts w:asciiTheme="minorHAnsi" w:hAnsiTheme="minorHAnsi"/>
        </w:rPr>
        <w:t>wszelkich</w:t>
      </w:r>
      <w:r w:rsidRPr="00FA091D">
        <w:rPr>
          <w:rFonts w:asciiTheme="minorHAnsi" w:hAnsiTheme="minorHAnsi"/>
          <w:spacing w:val="-5"/>
        </w:rPr>
        <w:t xml:space="preserve"> </w:t>
      </w:r>
      <w:r w:rsidRPr="00FA091D">
        <w:rPr>
          <w:rFonts w:asciiTheme="minorHAnsi" w:hAnsiTheme="minorHAnsi"/>
        </w:rPr>
        <w:t>dokumentów</w:t>
      </w:r>
      <w:r w:rsidRPr="00FA091D">
        <w:rPr>
          <w:rFonts w:asciiTheme="minorHAnsi" w:hAnsiTheme="minorHAnsi"/>
          <w:spacing w:val="-6"/>
        </w:rPr>
        <w:t xml:space="preserve"> </w:t>
      </w:r>
      <w:r w:rsidRPr="00FA091D">
        <w:rPr>
          <w:rFonts w:asciiTheme="minorHAnsi" w:hAnsiTheme="minorHAnsi"/>
        </w:rPr>
        <w:t>niezbędnych</w:t>
      </w:r>
      <w:r w:rsidRPr="00FA091D">
        <w:rPr>
          <w:rFonts w:asciiTheme="minorHAnsi" w:hAnsiTheme="minorHAnsi"/>
          <w:spacing w:val="-5"/>
        </w:rPr>
        <w:t xml:space="preserve"> </w:t>
      </w:r>
      <w:r w:rsidRPr="00FA091D">
        <w:rPr>
          <w:rFonts w:asciiTheme="minorHAnsi" w:hAnsiTheme="minorHAnsi"/>
        </w:rPr>
        <w:t>do</w:t>
      </w:r>
      <w:r w:rsidRPr="00FA091D">
        <w:rPr>
          <w:rFonts w:asciiTheme="minorHAnsi" w:hAnsiTheme="minorHAnsi"/>
          <w:spacing w:val="-5"/>
        </w:rPr>
        <w:t xml:space="preserve"> </w:t>
      </w:r>
      <w:r w:rsidRPr="00FA091D">
        <w:rPr>
          <w:rFonts w:asciiTheme="minorHAnsi" w:hAnsiTheme="minorHAnsi"/>
        </w:rPr>
        <w:t>dokonania</w:t>
      </w:r>
      <w:r w:rsidRPr="00FA091D">
        <w:rPr>
          <w:rFonts w:asciiTheme="minorHAnsi" w:hAnsiTheme="minorHAnsi"/>
          <w:spacing w:val="-7"/>
        </w:rPr>
        <w:t xml:space="preserve"> </w:t>
      </w:r>
      <w:r w:rsidRPr="00FA091D">
        <w:rPr>
          <w:rFonts w:asciiTheme="minorHAnsi" w:hAnsiTheme="minorHAnsi"/>
        </w:rPr>
        <w:t>rejestracji</w:t>
      </w:r>
      <w:r w:rsidRPr="00FA091D">
        <w:rPr>
          <w:rFonts w:asciiTheme="minorHAnsi" w:hAnsiTheme="minorHAnsi"/>
          <w:spacing w:val="-3"/>
        </w:rPr>
        <w:t xml:space="preserve"> </w:t>
      </w:r>
      <w:r w:rsidRPr="00FA091D">
        <w:rPr>
          <w:rFonts w:asciiTheme="minorHAnsi" w:hAnsiTheme="minorHAnsi"/>
          <w:spacing w:val="-2"/>
        </w:rPr>
        <w:t>Samochodu;</w:t>
      </w:r>
    </w:p>
    <w:p w14:paraId="1417AB3F" w14:textId="77777777" w:rsidR="00FC4D65" w:rsidRPr="00FA091D" w:rsidRDefault="00D47EFE" w:rsidP="00FA091D">
      <w:pPr>
        <w:pStyle w:val="Akapitzlist"/>
        <w:numPr>
          <w:ilvl w:val="0"/>
          <w:numId w:val="9"/>
        </w:numPr>
        <w:tabs>
          <w:tab w:val="left" w:pos="466"/>
          <w:tab w:val="left" w:pos="468"/>
        </w:tabs>
        <w:ind w:right="129"/>
        <w:jc w:val="left"/>
        <w:rPr>
          <w:rFonts w:asciiTheme="minorHAnsi" w:hAnsiTheme="minorHAnsi"/>
        </w:rPr>
      </w:pPr>
      <w:r w:rsidRPr="00FA091D">
        <w:rPr>
          <w:rFonts w:asciiTheme="minorHAnsi" w:hAnsiTheme="minorHAnsi"/>
        </w:rPr>
        <w:t>W</w:t>
      </w:r>
      <w:r w:rsidRPr="00FA091D">
        <w:rPr>
          <w:rFonts w:asciiTheme="minorHAnsi" w:hAnsiTheme="minorHAnsi"/>
          <w:spacing w:val="34"/>
        </w:rPr>
        <w:t xml:space="preserve"> </w:t>
      </w:r>
      <w:r w:rsidRPr="00FA091D">
        <w:rPr>
          <w:rFonts w:asciiTheme="minorHAnsi" w:hAnsiTheme="minorHAnsi"/>
        </w:rPr>
        <w:t>przypadku</w:t>
      </w:r>
      <w:r w:rsidRPr="00FA091D">
        <w:rPr>
          <w:rFonts w:asciiTheme="minorHAnsi" w:hAnsiTheme="minorHAnsi"/>
          <w:spacing w:val="34"/>
        </w:rPr>
        <w:t xml:space="preserve"> </w:t>
      </w:r>
      <w:r w:rsidRPr="00FA091D">
        <w:rPr>
          <w:rFonts w:asciiTheme="minorHAnsi" w:hAnsiTheme="minorHAnsi"/>
        </w:rPr>
        <w:t>stwierdzenia</w:t>
      </w:r>
      <w:r w:rsidRPr="00FA091D">
        <w:rPr>
          <w:rFonts w:asciiTheme="minorHAnsi" w:hAnsiTheme="minorHAnsi"/>
          <w:spacing w:val="32"/>
        </w:rPr>
        <w:t xml:space="preserve"> </w:t>
      </w:r>
      <w:r w:rsidRPr="00FA091D">
        <w:rPr>
          <w:rFonts w:asciiTheme="minorHAnsi" w:hAnsiTheme="minorHAnsi"/>
        </w:rPr>
        <w:t>wad</w:t>
      </w:r>
      <w:r w:rsidRPr="00FA091D">
        <w:rPr>
          <w:rFonts w:asciiTheme="minorHAnsi" w:hAnsiTheme="minorHAnsi"/>
          <w:spacing w:val="34"/>
        </w:rPr>
        <w:t xml:space="preserve"> </w:t>
      </w:r>
      <w:r w:rsidRPr="00FA091D">
        <w:rPr>
          <w:rFonts w:asciiTheme="minorHAnsi" w:hAnsiTheme="minorHAnsi"/>
        </w:rPr>
        <w:t>dotyczących</w:t>
      </w:r>
      <w:r w:rsidRPr="00FA091D">
        <w:rPr>
          <w:rFonts w:asciiTheme="minorHAnsi" w:hAnsiTheme="minorHAnsi"/>
          <w:spacing w:val="33"/>
        </w:rPr>
        <w:t xml:space="preserve"> </w:t>
      </w:r>
      <w:r w:rsidRPr="00FA091D">
        <w:rPr>
          <w:rFonts w:asciiTheme="minorHAnsi" w:hAnsiTheme="minorHAnsi"/>
        </w:rPr>
        <w:t>przedmiotu</w:t>
      </w:r>
      <w:r w:rsidRPr="00FA091D">
        <w:rPr>
          <w:rFonts w:asciiTheme="minorHAnsi" w:hAnsiTheme="minorHAnsi"/>
          <w:spacing w:val="33"/>
        </w:rPr>
        <w:t xml:space="preserve"> </w:t>
      </w:r>
      <w:r w:rsidRPr="00FA091D">
        <w:rPr>
          <w:rFonts w:asciiTheme="minorHAnsi" w:hAnsiTheme="minorHAnsi"/>
        </w:rPr>
        <w:t>umowy,</w:t>
      </w:r>
      <w:r w:rsidRPr="00FA091D">
        <w:rPr>
          <w:rFonts w:asciiTheme="minorHAnsi" w:hAnsiTheme="minorHAnsi"/>
          <w:spacing w:val="33"/>
        </w:rPr>
        <w:t xml:space="preserve"> </w:t>
      </w:r>
      <w:r w:rsidRPr="00FA091D">
        <w:rPr>
          <w:rFonts w:asciiTheme="minorHAnsi" w:hAnsiTheme="minorHAnsi"/>
        </w:rPr>
        <w:t>Wykonawca</w:t>
      </w:r>
      <w:r w:rsidRPr="00FA091D">
        <w:rPr>
          <w:rFonts w:asciiTheme="minorHAnsi" w:hAnsiTheme="minorHAnsi"/>
          <w:spacing w:val="31"/>
        </w:rPr>
        <w:t xml:space="preserve"> </w:t>
      </w:r>
      <w:r w:rsidRPr="00FA091D">
        <w:rPr>
          <w:rFonts w:asciiTheme="minorHAnsi" w:hAnsiTheme="minorHAnsi"/>
        </w:rPr>
        <w:t>zobowiązuje</w:t>
      </w:r>
      <w:r w:rsidRPr="00FA091D">
        <w:rPr>
          <w:rFonts w:asciiTheme="minorHAnsi" w:hAnsiTheme="minorHAnsi"/>
          <w:spacing w:val="34"/>
        </w:rPr>
        <w:t xml:space="preserve"> </w:t>
      </w:r>
      <w:r w:rsidRPr="00FA091D">
        <w:rPr>
          <w:rFonts w:asciiTheme="minorHAnsi" w:hAnsiTheme="minorHAnsi"/>
        </w:rPr>
        <w:t>się</w:t>
      </w:r>
      <w:r w:rsidRPr="00FA091D">
        <w:rPr>
          <w:rFonts w:asciiTheme="minorHAnsi" w:hAnsiTheme="minorHAnsi"/>
          <w:spacing w:val="34"/>
        </w:rPr>
        <w:t xml:space="preserve"> </w:t>
      </w:r>
      <w:r w:rsidRPr="00FA091D">
        <w:rPr>
          <w:rFonts w:asciiTheme="minorHAnsi" w:hAnsiTheme="minorHAnsi"/>
        </w:rPr>
        <w:t>do</w:t>
      </w:r>
      <w:r w:rsidRPr="00FA091D">
        <w:rPr>
          <w:rFonts w:asciiTheme="minorHAnsi" w:hAnsiTheme="minorHAnsi"/>
          <w:spacing w:val="33"/>
        </w:rPr>
        <w:t xml:space="preserve"> </w:t>
      </w:r>
      <w:r w:rsidRPr="00FA091D">
        <w:rPr>
          <w:rFonts w:asciiTheme="minorHAnsi" w:hAnsiTheme="minorHAnsi"/>
        </w:rPr>
        <w:t>ich niezwłocznego usunięcia.</w:t>
      </w:r>
    </w:p>
    <w:p w14:paraId="6B113C64" w14:textId="77777777" w:rsidR="00FC4D65" w:rsidRPr="00FA091D" w:rsidRDefault="00D47EFE" w:rsidP="00FA091D">
      <w:pPr>
        <w:pStyle w:val="Akapitzlist"/>
        <w:numPr>
          <w:ilvl w:val="0"/>
          <w:numId w:val="9"/>
        </w:numPr>
        <w:tabs>
          <w:tab w:val="left" w:pos="466"/>
        </w:tabs>
        <w:ind w:left="466" w:hanging="359"/>
        <w:jc w:val="left"/>
        <w:rPr>
          <w:rFonts w:asciiTheme="minorHAnsi" w:hAnsiTheme="minorHAnsi"/>
        </w:rPr>
      </w:pPr>
      <w:r w:rsidRPr="00FA091D">
        <w:rPr>
          <w:rFonts w:asciiTheme="minorHAnsi" w:hAnsiTheme="minorHAnsi"/>
        </w:rPr>
        <w:t>Zamawiający</w:t>
      </w:r>
      <w:r w:rsidRPr="00FA091D">
        <w:rPr>
          <w:rFonts w:asciiTheme="minorHAnsi" w:hAnsiTheme="minorHAnsi"/>
          <w:spacing w:val="-9"/>
        </w:rPr>
        <w:t xml:space="preserve"> </w:t>
      </w:r>
      <w:r w:rsidRPr="00FA091D">
        <w:rPr>
          <w:rFonts w:asciiTheme="minorHAnsi" w:hAnsiTheme="minorHAnsi"/>
        </w:rPr>
        <w:t>może</w:t>
      </w:r>
      <w:r w:rsidRPr="00FA091D">
        <w:rPr>
          <w:rFonts w:asciiTheme="minorHAnsi" w:hAnsiTheme="minorHAnsi"/>
          <w:spacing w:val="-5"/>
        </w:rPr>
        <w:t xml:space="preserve"> </w:t>
      </w:r>
      <w:r w:rsidRPr="00FA091D">
        <w:rPr>
          <w:rFonts w:asciiTheme="minorHAnsi" w:hAnsiTheme="minorHAnsi"/>
        </w:rPr>
        <w:t>odmówi</w:t>
      </w:r>
      <w:r w:rsidRPr="00FA091D">
        <w:rPr>
          <w:rFonts w:asciiTheme="minorHAnsi" w:hAnsiTheme="minorHAnsi"/>
          <w:spacing w:val="-3"/>
        </w:rPr>
        <w:t xml:space="preserve"> </w:t>
      </w:r>
      <w:r w:rsidRPr="00FA091D">
        <w:rPr>
          <w:rFonts w:asciiTheme="minorHAnsi" w:hAnsiTheme="minorHAnsi"/>
        </w:rPr>
        <w:t>odbioru</w:t>
      </w:r>
      <w:r w:rsidRPr="00FA091D">
        <w:rPr>
          <w:rFonts w:asciiTheme="minorHAnsi" w:hAnsiTheme="minorHAnsi"/>
          <w:spacing w:val="-8"/>
        </w:rPr>
        <w:t xml:space="preserve"> </w:t>
      </w:r>
      <w:r w:rsidRPr="00FA091D">
        <w:rPr>
          <w:rFonts w:asciiTheme="minorHAnsi" w:hAnsiTheme="minorHAnsi"/>
        </w:rPr>
        <w:t>Samochodu</w:t>
      </w:r>
      <w:r w:rsidRPr="00FA091D">
        <w:rPr>
          <w:rFonts w:asciiTheme="minorHAnsi" w:hAnsiTheme="minorHAnsi"/>
          <w:spacing w:val="-5"/>
        </w:rPr>
        <w:t xml:space="preserve"> </w:t>
      </w:r>
      <w:r w:rsidRPr="00FA091D">
        <w:rPr>
          <w:rFonts w:asciiTheme="minorHAnsi" w:hAnsiTheme="minorHAnsi"/>
        </w:rPr>
        <w:t>wówczas,</w:t>
      </w:r>
      <w:r w:rsidRPr="00FA091D">
        <w:rPr>
          <w:rFonts w:asciiTheme="minorHAnsi" w:hAnsiTheme="minorHAnsi"/>
          <w:spacing w:val="-8"/>
        </w:rPr>
        <w:t xml:space="preserve"> </w:t>
      </w:r>
      <w:r w:rsidRPr="00FA091D">
        <w:rPr>
          <w:rFonts w:asciiTheme="minorHAnsi" w:hAnsiTheme="minorHAnsi"/>
          <w:spacing w:val="-4"/>
        </w:rPr>
        <w:t>gdy:</w:t>
      </w:r>
    </w:p>
    <w:p w14:paraId="0F46C47D" w14:textId="77777777" w:rsidR="00FC4D65" w:rsidRPr="00FA091D" w:rsidRDefault="00D47EFE" w:rsidP="00FA091D">
      <w:pPr>
        <w:pStyle w:val="Akapitzlist"/>
        <w:numPr>
          <w:ilvl w:val="1"/>
          <w:numId w:val="9"/>
        </w:numPr>
        <w:tabs>
          <w:tab w:val="left" w:pos="798"/>
        </w:tabs>
        <w:ind w:left="798" w:hanging="282"/>
        <w:jc w:val="left"/>
        <w:rPr>
          <w:rFonts w:asciiTheme="minorHAnsi" w:hAnsiTheme="minorHAnsi"/>
        </w:rPr>
      </w:pPr>
      <w:r w:rsidRPr="00FA091D">
        <w:rPr>
          <w:rFonts w:asciiTheme="minorHAnsi" w:hAnsiTheme="minorHAnsi"/>
        </w:rPr>
        <w:t>stwierdzi</w:t>
      </w:r>
      <w:r w:rsidRPr="00FA091D">
        <w:rPr>
          <w:rFonts w:asciiTheme="minorHAnsi" w:hAnsiTheme="minorHAnsi"/>
          <w:spacing w:val="-3"/>
        </w:rPr>
        <w:t xml:space="preserve"> </w:t>
      </w:r>
      <w:r w:rsidRPr="00FA091D">
        <w:rPr>
          <w:rFonts w:asciiTheme="minorHAnsi" w:hAnsiTheme="minorHAnsi"/>
        </w:rPr>
        <w:t>wady</w:t>
      </w:r>
      <w:r w:rsidRPr="00FA091D">
        <w:rPr>
          <w:rFonts w:asciiTheme="minorHAnsi" w:hAnsiTheme="minorHAnsi"/>
          <w:spacing w:val="-5"/>
        </w:rPr>
        <w:t xml:space="preserve"> </w:t>
      </w:r>
      <w:r w:rsidRPr="00FA091D">
        <w:rPr>
          <w:rFonts w:asciiTheme="minorHAnsi" w:hAnsiTheme="minorHAnsi"/>
        </w:rPr>
        <w:t>Samochodu</w:t>
      </w:r>
      <w:r w:rsidRPr="00FA091D">
        <w:rPr>
          <w:rFonts w:asciiTheme="minorHAnsi" w:hAnsiTheme="minorHAnsi"/>
          <w:spacing w:val="-5"/>
        </w:rPr>
        <w:t xml:space="preserve"> </w:t>
      </w:r>
      <w:r w:rsidRPr="00FA091D">
        <w:rPr>
          <w:rFonts w:asciiTheme="minorHAnsi" w:hAnsiTheme="minorHAnsi"/>
        </w:rPr>
        <w:t>lub</w:t>
      </w:r>
      <w:r w:rsidRPr="00FA091D">
        <w:rPr>
          <w:rFonts w:asciiTheme="minorHAnsi" w:hAnsiTheme="minorHAnsi"/>
          <w:spacing w:val="-6"/>
        </w:rPr>
        <w:t xml:space="preserve"> </w:t>
      </w:r>
      <w:r w:rsidRPr="00FA091D">
        <w:rPr>
          <w:rFonts w:asciiTheme="minorHAnsi" w:hAnsiTheme="minorHAnsi"/>
        </w:rPr>
        <w:t>inne</w:t>
      </w:r>
      <w:r w:rsidRPr="00FA091D">
        <w:rPr>
          <w:rFonts w:asciiTheme="minorHAnsi" w:hAnsiTheme="minorHAnsi"/>
          <w:spacing w:val="-3"/>
        </w:rPr>
        <w:t xml:space="preserve"> </w:t>
      </w:r>
      <w:r w:rsidRPr="00FA091D">
        <w:rPr>
          <w:rFonts w:asciiTheme="minorHAnsi" w:hAnsiTheme="minorHAnsi"/>
        </w:rPr>
        <w:t>odstępstwa</w:t>
      </w:r>
      <w:r w:rsidRPr="00FA091D">
        <w:rPr>
          <w:rFonts w:asciiTheme="minorHAnsi" w:hAnsiTheme="minorHAnsi"/>
          <w:spacing w:val="-3"/>
        </w:rPr>
        <w:t xml:space="preserve"> </w:t>
      </w:r>
      <w:r w:rsidRPr="00FA091D">
        <w:rPr>
          <w:rFonts w:asciiTheme="minorHAnsi" w:hAnsiTheme="minorHAnsi"/>
        </w:rPr>
        <w:t>od</w:t>
      </w:r>
      <w:r w:rsidRPr="00FA091D">
        <w:rPr>
          <w:rFonts w:asciiTheme="minorHAnsi" w:hAnsiTheme="minorHAnsi"/>
          <w:spacing w:val="-3"/>
        </w:rPr>
        <w:t xml:space="preserve"> </w:t>
      </w:r>
      <w:r w:rsidRPr="00FA091D">
        <w:rPr>
          <w:rFonts w:asciiTheme="minorHAnsi" w:hAnsiTheme="minorHAnsi"/>
          <w:spacing w:val="-2"/>
        </w:rPr>
        <w:t>Umowy;</w:t>
      </w:r>
    </w:p>
    <w:p w14:paraId="28ECA223" w14:textId="77777777" w:rsidR="00FC4D65" w:rsidRPr="00FA091D" w:rsidRDefault="00D47EFE" w:rsidP="00FA091D">
      <w:pPr>
        <w:pStyle w:val="Akapitzlist"/>
        <w:numPr>
          <w:ilvl w:val="1"/>
          <w:numId w:val="9"/>
        </w:numPr>
        <w:tabs>
          <w:tab w:val="left" w:pos="797"/>
          <w:tab w:val="left" w:pos="799"/>
        </w:tabs>
        <w:ind w:right="426"/>
        <w:jc w:val="left"/>
        <w:rPr>
          <w:rFonts w:asciiTheme="minorHAnsi" w:hAnsiTheme="minorHAnsi"/>
        </w:rPr>
      </w:pPr>
      <w:r w:rsidRPr="00FA091D">
        <w:rPr>
          <w:rFonts w:asciiTheme="minorHAnsi" w:hAnsiTheme="minorHAnsi"/>
        </w:rPr>
        <w:t>Samochód</w:t>
      </w:r>
      <w:r w:rsidRPr="00FA091D">
        <w:rPr>
          <w:rFonts w:asciiTheme="minorHAnsi" w:hAnsiTheme="minorHAnsi"/>
          <w:spacing w:val="-3"/>
        </w:rPr>
        <w:t xml:space="preserve"> </w:t>
      </w:r>
      <w:r w:rsidRPr="00FA091D">
        <w:rPr>
          <w:rFonts w:asciiTheme="minorHAnsi" w:hAnsiTheme="minorHAnsi"/>
        </w:rPr>
        <w:t>nie</w:t>
      </w:r>
      <w:r w:rsidRPr="00FA091D">
        <w:rPr>
          <w:rFonts w:asciiTheme="minorHAnsi" w:hAnsiTheme="minorHAnsi"/>
          <w:spacing w:val="-3"/>
        </w:rPr>
        <w:t xml:space="preserve"> </w:t>
      </w:r>
      <w:r w:rsidRPr="00FA091D">
        <w:rPr>
          <w:rFonts w:asciiTheme="minorHAnsi" w:hAnsiTheme="minorHAnsi"/>
        </w:rPr>
        <w:t>będzie</w:t>
      </w:r>
      <w:r w:rsidRPr="00FA091D">
        <w:rPr>
          <w:rFonts w:asciiTheme="minorHAnsi" w:hAnsiTheme="minorHAnsi"/>
          <w:spacing w:val="-3"/>
        </w:rPr>
        <w:t xml:space="preserve"> </w:t>
      </w:r>
      <w:r w:rsidRPr="00FA091D">
        <w:rPr>
          <w:rFonts w:asciiTheme="minorHAnsi" w:hAnsiTheme="minorHAnsi"/>
        </w:rPr>
        <w:t>spełniał</w:t>
      </w:r>
      <w:r w:rsidRPr="00FA091D">
        <w:rPr>
          <w:rFonts w:asciiTheme="minorHAnsi" w:hAnsiTheme="minorHAnsi"/>
          <w:spacing w:val="-5"/>
        </w:rPr>
        <w:t xml:space="preserve"> </w:t>
      </w:r>
      <w:r w:rsidRPr="00FA091D">
        <w:rPr>
          <w:rFonts w:asciiTheme="minorHAnsi" w:hAnsiTheme="minorHAnsi"/>
        </w:rPr>
        <w:t>obowiązkowych</w:t>
      </w:r>
      <w:r w:rsidRPr="00FA091D">
        <w:rPr>
          <w:rFonts w:asciiTheme="minorHAnsi" w:hAnsiTheme="minorHAnsi"/>
          <w:spacing w:val="-3"/>
        </w:rPr>
        <w:t xml:space="preserve"> </w:t>
      </w:r>
      <w:r w:rsidRPr="00FA091D">
        <w:rPr>
          <w:rFonts w:asciiTheme="minorHAnsi" w:hAnsiTheme="minorHAnsi"/>
        </w:rPr>
        <w:t>parametrów</w:t>
      </w:r>
      <w:r w:rsidRPr="00FA091D">
        <w:rPr>
          <w:rFonts w:asciiTheme="minorHAnsi" w:hAnsiTheme="minorHAnsi"/>
          <w:spacing w:val="-4"/>
        </w:rPr>
        <w:t xml:space="preserve"> </w:t>
      </w:r>
      <w:r w:rsidRPr="00FA091D">
        <w:rPr>
          <w:rFonts w:asciiTheme="minorHAnsi" w:hAnsiTheme="minorHAnsi"/>
        </w:rPr>
        <w:t>określonych</w:t>
      </w:r>
      <w:r w:rsidRPr="00FA091D">
        <w:rPr>
          <w:rFonts w:asciiTheme="minorHAnsi" w:hAnsiTheme="minorHAnsi"/>
          <w:spacing w:val="-3"/>
        </w:rPr>
        <w:t xml:space="preserve"> </w:t>
      </w:r>
      <w:r w:rsidRPr="00FA091D">
        <w:rPr>
          <w:rFonts w:asciiTheme="minorHAnsi" w:hAnsiTheme="minorHAnsi"/>
        </w:rPr>
        <w:t>w</w:t>
      </w:r>
      <w:r w:rsidRPr="00FA091D">
        <w:rPr>
          <w:rFonts w:asciiTheme="minorHAnsi" w:hAnsiTheme="minorHAnsi"/>
          <w:spacing w:val="-3"/>
        </w:rPr>
        <w:t xml:space="preserve"> </w:t>
      </w:r>
      <w:r w:rsidRPr="00FA091D">
        <w:rPr>
          <w:rFonts w:asciiTheme="minorHAnsi" w:hAnsiTheme="minorHAnsi"/>
        </w:rPr>
        <w:t>Załączniku</w:t>
      </w:r>
      <w:r w:rsidRPr="00FA091D">
        <w:rPr>
          <w:rFonts w:asciiTheme="minorHAnsi" w:hAnsiTheme="minorHAnsi"/>
          <w:spacing w:val="-3"/>
        </w:rPr>
        <w:t xml:space="preserve"> </w:t>
      </w:r>
      <w:r w:rsidRPr="00FA091D">
        <w:rPr>
          <w:rFonts w:asciiTheme="minorHAnsi" w:hAnsiTheme="minorHAnsi"/>
        </w:rPr>
        <w:t>nr</w:t>
      </w:r>
      <w:r w:rsidRPr="00FA091D">
        <w:rPr>
          <w:rFonts w:asciiTheme="minorHAnsi" w:hAnsiTheme="minorHAnsi"/>
          <w:spacing w:val="-3"/>
        </w:rPr>
        <w:t xml:space="preserve"> </w:t>
      </w:r>
      <w:r w:rsidRPr="00FA091D">
        <w:rPr>
          <w:rFonts w:asciiTheme="minorHAnsi" w:hAnsiTheme="minorHAnsi"/>
        </w:rPr>
        <w:t>2</w:t>
      </w:r>
      <w:r w:rsidRPr="00FA091D">
        <w:rPr>
          <w:rFonts w:asciiTheme="minorHAnsi" w:hAnsiTheme="minorHAnsi"/>
          <w:spacing w:val="-3"/>
        </w:rPr>
        <w:t xml:space="preserve"> </w:t>
      </w:r>
      <w:r w:rsidRPr="00FA091D">
        <w:rPr>
          <w:rFonts w:asciiTheme="minorHAnsi" w:hAnsiTheme="minorHAnsi"/>
        </w:rPr>
        <w:t>oraz</w:t>
      </w:r>
      <w:r w:rsidRPr="00FA091D">
        <w:rPr>
          <w:rFonts w:asciiTheme="minorHAnsi" w:hAnsiTheme="minorHAnsi"/>
          <w:spacing w:val="-5"/>
        </w:rPr>
        <w:t xml:space="preserve"> </w:t>
      </w:r>
      <w:r w:rsidRPr="00FA091D">
        <w:rPr>
          <w:rFonts w:asciiTheme="minorHAnsi" w:hAnsiTheme="minorHAnsi"/>
        </w:rPr>
        <w:t>nie będzie zawierał</w:t>
      </w:r>
      <w:r w:rsidRPr="00FA091D">
        <w:rPr>
          <w:rFonts w:asciiTheme="minorHAnsi" w:hAnsiTheme="minorHAnsi"/>
          <w:spacing w:val="-1"/>
        </w:rPr>
        <w:t xml:space="preserve"> </w:t>
      </w:r>
      <w:r w:rsidRPr="00FA091D">
        <w:rPr>
          <w:rFonts w:asciiTheme="minorHAnsi" w:hAnsiTheme="minorHAnsi"/>
        </w:rPr>
        <w:t>oferowanych przez</w:t>
      </w:r>
      <w:r w:rsidRPr="00FA091D">
        <w:rPr>
          <w:rFonts w:asciiTheme="minorHAnsi" w:hAnsiTheme="minorHAnsi"/>
          <w:spacing w:val="-2"/>
        </w:rPr>
        <w:t xml:space="preserve"> </w:t>
      </w:r>
      <w:r w:rsidRPr="00FA091D">
        <w:rPr>
          <w:rFonts w:asciiTheme="minorHAnsi" w:hAnsiTheme="minorHAnsi"/>
        </w:rPr>
        <w:t>Wykonawcę parametrów</w:t>
      </w:r>
      <w:r w:rsidRPr="00FA091D">
        <w:rPr>
          <w:rFonts w:asciiTheme="minorHAnsi" w:hAnsiTheme="minorHAnsi"/>
          <w:spacing w:val="-1"/>
        </w:rPr>
        <w:t xml:space="preserve"> </w:t>
      </w:r>
      <w:r w:rsidRPr="00FA091D">
        <w:rPr>
          <w:rFonts w:asciiTheme="minorHAnsi" w:hAnsiTheme="minorHAnsi"/>
        </w:rPr>
        <w:t xml:space="preserve">dodatkowych, wskazanych w Ofercie </w:t>
      </w:r>
      <w:r w:rsidRPr="00FA091D">
        <w:rPr>
          <w:rFonts w:asciiTheme="minorHAnsi" w:hAnsiTheme="minorHAnsi"/>
          <w:spacing w:val="-2"/>
        </w:rPr>
        <w:t>Wykonawcy;</w:t>
      </w:r>
    </w:p>
    <w:p w14:paraId="1914F16F" w14:textId="77777777" w:rsidR="00FC4D65" w:rsidRPr="00FA091D" w:rsidRDefault="00D47EFE" w:rsidP="00FA091D">
      <w:pPr>
        <w:pStyle w:val="Akapitzlist"/>
        <w:numPr>
          <w:ilvl w:val="1"/>
          <w:numId w:val="9"/>
        </w:numPr>
        <w:tabs>
          <w:tab w:val="left" w:pos="798"/>
        </w:tabs>
        <w:ind w:left="798" w:hanging="282"/>
        <w:jc w:val="left"/>
        <w:rPr>
          <w:rFonts w:asciiTheme="minorHAnsi" w:hAnsiTheme="minorHAnsi"/>
        </w:rPr>
      </w:pPr>
      <w:r w:rsidRPr="00FA091D">
        <w:rPr>
          <w:rFonts w:asciiTheme="minorHAnsi" w:hAnsiTheme="minorHAnsi"/>
        </w:rPr>
        <w:t>Wykonawca</w:t>
      </w:r>
      <w:r w:rsidRPr="00FA091D">
        <w:rPr>
          <w:rFonts w:asciiTheme="minorHAnsi" w:hAnsiTheme="minorHAnsi"/>
          <w:spacing w:val="-7"/>
        </w:rPr>
        <w:t xml:space="preserve"> </w:t>
      </w:r>
      <w:r w:rsidRPr="00FA091D">
        <w:rPr>
          <w:rFonts w:asciiTheme="minorHAnsi" w:hAnsiTheme="minorHAnsi"/>
        </w:rPr>
        <w:t>nie</w:t>
      </w:r>
      <w:r w:rsidRPr="00FA091D">
        <w:rPr>
          <w:rFonts w:asciiTheme="minorHAnsi" w:hAnsiTheme="minorHAnsi"/>
          <w:spacing w:val="-5"/>
        </w:rPr>
        <w:t xml:space="preserve"> </w:t>
      </w:r>
      <w:r w:rsidRPr="00FA091D">
        <w:rPr>
          <w:rFonts w:asciiTheme="minorHAnsi" w:hAnsiTheme="minorHAnsi"/>
        </w:rPr>
        <w:t>dostarczy</w:t>
      </w:r>
      <w:r w:rsidRPr="00FA091D">
        <w:rPr>
          <w:rFonts w:asciiTheme="minorHAnsi" w:hAnsiTheme="minorHAnsi"/>
          <w:spacing w:val="-7"/>
        </w:rPr>
        <w:t xml:space="preserve"> </w:t>
      </w:r>
      <w:r w:rsidRPr="00FA091D">
        <w:rPr>
          <w:rFonts w:asciiTheme="minorHAnsi" w:hAnsiTheme="minorHAnsi"/>
        </w:rPr>
        <w:t>wymaganych</w:t>
      </w:r>
      <w:r w:rsidRPr="00FA091D">
        <w:rPr>
          <w:rFonts w:asciiTheme="minorHAnsi" w:hAnsiTheme="minorHAnsi"/>
          <w:spacing w:val="-5"/>
        </w:rPr>
        <w:t xml:space="preserve"> </w:t>
      </w:r>
      <w:r w:rsidRPr="00FA091D">
        <w:rPr>
          <w:rFonts w:asciiTheme="minorHAnsi" w:hAnsiTheme="minorHAnsi"/>
        </w:rPr>
        <w:t>Umową</w:t>
      </w:r>
      <w:r w:rsidRPr="00FA091D">
        <w:rPr>
          <w:rFonts w:asciiTheme="minorHAnsi" w:hAnsiTheme="minorHAnsi"/>
          <w:spacing w:val="-5"/>
        </w:rPr>
        <w:t xml:space="preserve"> </w:t>
      </w:r>
      <w:r w:rsidRPr="00FA091D">
        <w:rPr>
          <w:rFonts w:asciiTheme="minorHAnsi" w:hAnsiTheme="minorHAnsi"/>
        </w:rPr>
        <w:t>dokumentów</w:t>
      </w:r>
      <w:r w:rsidRPr="00FA091D">
        <w:rPr>
          <w:rFonts w:asciiTheme="minorHAnsi" w:hAnsiTheme="minorHAnsi"/>
          <w:spacing w:val="-6"/>
        </w:rPr>
        <w:t xml:space="preserve"> </w:t>
      </w:r>
      <w:r w:rsidRPr="00FA091D">
        <w:rPr>
          <w:rFonts w:asciiTheme="minorHAnsi" w:hAnsiTheme="minorHAnsi"/>
        </w:rPr>
        <w:t>dotyczących</w:t>
      </w:r>
      <w:r w:rsidRPr="00FA091D">
        <w:rPr>
          <w:rFonts w:asciiTheme="minorHAnsi" w:hAnsiTheme="minorHAnsi"/>
          <w:spacing w:val="-4"/>
        </w:rPr>
        <w:t xml:space="preserve"> </w:t>
      </w:r>
      <w:r w:rsidRPr="00FA091D">
        <w:rPr>
          <w:rFonts w:asciiTheme="minorHAnsi" w:hAnsiTheme="minorHAnsi"/>
          <w:spacing w:val="-2"/>
        </w:rPr>
        <w:t>Samochodu.</w:t>
      </w:r>
    </w:p>
    <w:p w14:paraId="537EE532" w14:textId="77777777" w:rsidR="00FC4D65" w:rsidRPr="00FA091D" w:rsidRDefault="00D47EFE" w:rsidP="00FA091D">
      <w:pPr>
        <w:pStyle w:val="Tekstpodstawowy"/>
        <w:ind w:left="468" w:right="111"/>
        <w:jc w:val="left"/>
        <w:rPr>
          <w:rFonts w:asciiTheme="minorHAnsi" w:hAnsiTheme="minorHAnsi"/>
        </w:rPr>
      </w:pPr>
      <w:r w:rsidRPr="00FA091D">
        <w:rPr>
          <w:rFonts w:asciiTheme="minorHAnsi" w:hAnsiTheme="minorHAnsi"/>
        </w:rPr>
        <w:t>W</w:t>
      </w:r>
      <w:r w:rsidRPr="00FA091D">
        <w:rPr>
          <w:rFonts w:asciiTheme="minorHAnsi" w:hAnsiTheme="minorHAnsi"/>
          <w:spacing w:val="-5"/>
        </w:rPr>
        <w:t xml:space="preserve"> </w:t>
      </w:r>
      <w:r w:rsidRPr="00FA091D">
        <w:rPr>
          <w:rFonts w:asciiTheme="minorHAnsi" w:hAnsiTheme="minorHAnsi"/>
        </w:rPr>
        <w:t>takim</w:t>
      </w:r>
      <w:r w:rsidRPr="00FA091D">
        <w:rPr>
          <w:rFonts w:asciiTheme="minorHAnsi" w:hAnsiTheme="minorHAnsi"/>
          <w:spacing w:val="-5"/>
        </w:rPr>
        <w:t xml:space="preserve"> </w:t>
      </w:r>
      <w:r w:rsidRPr="00FA091D">
        <w:rPr>
          <w:rFonts w:asciiTheme="minorHAnsi" w:hAnsiTheme="minorHAnsi"/>
        </w:rPr>
        <w:t>przypadku</w:t>
      </w:r>
      <w:r w:rsidRPr="00FA091D">
        <w:rPr>
          <w:rFonts w:asciiTheme="minorHAnsi" w:hAnsiTheme="minorHAnsi"/>
          <w:spacing w:val="-3"/>
        </w:rPr>
        <w:t xml:space="preserve"> </w:t>
      </w:r>
      <w:r w:rsidRPr="00FA091D">
        <w:rPr>
          <w:rFonts w:asciiTheme="minorHAnsi" w:hAnsiTheme="minorHAnsi"/>
        </w:rPr>
        <w:t>Zamawiający</w:t>
      </w:r>
      <w:r w:rsidRPr="00FA091D">
        <w:rPr>
          <w:rFonts w:asciiTheme="minorHAnsi" w:hAnsiTheme="minorHAnsi"/>
          <w:spacing w:val="-3"/>
        </w:rPr>
        <w:t xml:space="preserve"> </w:t>
      </w:r>
      <w:r w:rsidRPr="00FA091D">
        <w:rPr>
          <w:rFonts w:asciiTheme="minorHAnsi" w:hAnsiTheme="minorHAnsi"/>
        </w:rPr>
        <w:t>wyznaczy</w:t>
      </w:r>
      <w:r w:rsidRPr="00FA091D">
        <w:rPr>
          <w:rFonts w:asciiTheme="minorHAnsi" w:hAnsiTheme="minorHAnsi"/>
          <w:spacing w:val="-6"/>
        </w:rPr>
        <w:t xml:space="preserve"> </w:t>
      </w:r>
      <w:r w:rsidRPr="00FA091D">
        <w:rPr>
          <w:rFonts w:asciiTheme="minorHAnsi" w:hAnsiTheme="minorHAnsi"/>
        </w:rPr>
        <w:t>Wykonawcy</w:t>
      </w:r>
      <w:r w:rsidRPr="00FA091D">
        <w:rPr>
          <w:rFonts w:asciiTheme="minorHAnsi" w:hAnsiTheme="minorHAnsi"/>
          <w:spacing w:val="-3"/>
        </w:rPr>
        <w:t xml:space="preserve"> </w:t>
      </w:r>
      <w:r w:rsidRPr="00FA091D">
        <w:rPr>
          <w:rFonts w:asciiTheme="minorHAnsi" w:hAnsiTheme="minorHAnsi"/>
        </w:rPr>
        <w:t>dodatkowy</w:t>
      </w:r>
      <w:r w:rsidRPr="00FA091D">
        <w:rPr>
          <w:rFonts w:asciiTheme="minorHAnsi" w:hAnsiTheme="minorHAnsi"/>
          <w:spacing w:val="-6"/>
        </w:rPr>
        <w:t xml:space="preserve"> </w:t>
      </w:r>
      <w:r w:rsidRPr="00FA091D">
        <w:rPr>
          <w:rFonts w:asciiTheme="minorHAnsi" w:hAnsiTheme="minorHAnsi"/>
        </w:rPr>
        <w:t>termin</w:t>
      </w:r>
      <w:r w:rsidRPr="00FA091D">
        <w:rPr>
          <w:rFonts w:asciiTheme="minorHAnsi" w:hAnsiTheme="minorHAnsi"/>
          <w:spacing w:val="-3"/>
        </w:rPr>
        <w:t xml:space="preserve"> </w:t>
      </w:r>
      <w:r w:rsidRPr="00FA091D">
        <w:rPr>
          <w:rFonts w:asciiTheme="minorHAnsi" w:hAnsiTheme="minorHAnsi"/>
        </w:rPr>
        <w:t>na</w:t>
      </w:r>
      <w:r w:rsidRPr="00FA091D">
        <w:rPr>
          <w:rFonts w:asciiTheme="minorHAnsi" w:hAnsiTheme="minorHAnsi"/>
          <w:spacing w:val="-3"/>
        </w:rPr>
        <w:t xml:space="preserve"> </w:t>
      </w:r>
      <w:r w:rsidRPr="00FA091D">
        <w:rPr>
          <w:rFonts w:asciiTheme="minorHAnsi" w:hAnsiTheme="minorHAnsi"/>
        </w:rPr>
        <w:t>usunięcie</w:t>
      </w:r>
      <w:r w:rsidRPr="00FA091D">
        <w:rPr>
          <w:rFonts w:asciiTheme="minorHAnsi" w:hAnsiTheme="minorHAnsi"/>
          <w:spacing w:val="-3"/>
        </w:rPr>
        <w:t xml:space="preserve"> </w:t>
      </w:r>
      <w:r w:rsidRPr="00FA091D">
        <w:rPr>
          <w:rFonts w:asciiTheme="minorHAnsi" w:hAnsiTheme="minorHAnsi"/>
        </w:rPr>
        <w:t>wad</w:t>
      </w:r>
      <w:r w:rsidRPr="00FA091D">
        <w:rPr>
          <w:rFonts w:asciiTheme="minorHAnsi" w:hAnsiTheme="minorHAnsi"/>
          <w:spacing w:val="-6"/>
        </w:rPr>
        <w:t xml:space="preserve"> </w:t>
      </w:r>
      <w:r w:rsidRPr="00FA091D">
        <w:rPr>
          <w:rFonts w:asciiTheme="minorHAnsi" w:hAnsiTheme="minorHAnsi"/>
        </w:rPr>
        <w:t>Samochodu (nie krótszy niż 7 dni). Po bezskutecznym upływie powyższego terminu, Zamawiający będzie miał prawo odstąpić</w:t>
      </w:r>
      <w:r w:rsidRPr="00FA091D">
        <w:rPr>
          <w:rFonts w:asciiTheme="minorHAnsi" w:hAnsiTheme="minorHAnsi"/>
          <w:spacing w:val="-2"/>
        </w:rPr>
        <w:t xml:space="preserve"> </w:t>
      </w:r>
      <w:r w:rsidRPr="00FA091D">
        <w:rPr>
          <w:rFonts w:asciiTheme="minorHAnsi" w:hAnsiTheme="minorHAnsi"/>
        </w:rPr>
        <w:t>od</w:t>
      </w:r>
      <w:r w:rsidRPr="00FA091D">
        <w:rPr>
          <w:rFonts w:asciiTheme="minorHAnsi" w:hAnsiTheme="minorHAnsi"/>
          <w:spacing w:val="-2"/>
        </w:rPr>
        <w:t xml:space="preserve"> </w:t>
      </w:r>
      <w:r w:rsidRPr="00FA091D">
        <w:rPr>
          <w:rFonts w:asciiTheme="minorHAnsi" w:hAnsiTheme="minorHAnsi"/>
        </w:rPr>
        <w:t>Umowy</w:t>
      </w:r>
      <w:r w:rsidRPr="00FA091D">
        <w:rPr>
          <w:rFonts w:asciiTheme="minorHAnsi" w:hAnsiTheme="minorHAnsi"/>
          <w:spacing w:val="-2"/>
        </w:rPr>
        <w:t xml:space="preserve"> </w:t>
      </w:r>
      <w:r w:rsidRPr="00FA091D">
        <w:rPr>
          <w:rFonts w:asciiTheme="minorHAnsi" w:hAnsiTheme="minorHAnsi"/>
        </w:rPr>
        <w:t>bez</w:t>
      </w:r>
      <w:r w:rsidRPr="00FA091D">
        <w:rPr>
          <w:rFonts w:asciiTheme="minorHAnsi" w:hAnsiTheme="minorHAnsi"/>
          <w:spacing w:val="-2"/>
        </w:rPr>
        <w:t xml:space="preserve"> </w:t>
      </w:r>
      <w:r w:rsidRPr="00FA091D">
        <w:rPr>
          <w:rFonts w:asciiTheme="minorHAnsi" w:hAnsiTheme="minorHAnsi"/>
        </w:rPr>
        <w:t>względu</w:t>
      </w:r>
      <w:r w:rsidRPr="00FA091D">
        <w:rPr>
          <w:rFonts w:asciiTheme="minorHAnsi" w:hAnsiTheme="minorHAnsi"/>
          <w:spacing w:val="-2"/>
        </w:rPr>
        <w:t xml:space="preserve"> </w:t>
      </w:r>
      <w:r w:rsidRPr="00FA091D">
        <w:rPr>
          <w:rFonts w:asciiTheme="minorHAnsi" w:hAnsiTheme="minorHAnsi"/>
        </w:rPr>
        <w:t>na</w:t>
      </w:r>
      <w:r w:rsidRPr="00FA091D">
        <w:rPr>
          <w:rFonts w:asciiTheme="minorHAnsi" w:hAnsiTheme="minorHAnsi"/>
          <w:spacing w:val="-2"/>
        </w:rPr>
        <w:t xml:space="preserve"> </w:t>
      </w:r>
      <w:r w:rsidRPr="00FA091D">
        <w:rPr>
          <w:rFonts w:asciiTheme="minorHAnsi" w:hAnsiTheme="minorHAnsi"/>
        </w:rPr>
        <w:t>charakter wady</w:t>
      </w:r>
      <w:r w:rsidRPr="00FA091D">
        <w:rPr>
          <w:rFonts w:asciiTheme="minorHAnsi" w:hAnsiTheme="minorHAnsi"/>
          <w:spacing w:val="-2"/>
        </w:rPr>
        <w:t xml:space="preserve"> </w:t>
      </w:r>
      <w:r w:rsidRPr="00FA091D">
        <w:rPr>
          <w:rFonts w:asciiTheme="minorHAnsi" w:hAnsiTheme="minorHAnsi"/>
        </w:rPr>
        <w:t>albo</w:t>
      </w:r>
      <w:r w:rsidRPr="00FA091D">
        <w:rPr>
          <w:rFonts w:asciiTheme="minorHAnsi" w:hAnsiTheme="minorHAnsi"/>
          <w:spacing w:val="-2"/>
        </w:rPr>
        <w:t xml:space="preserve"> </w:t>
      </w:r>
      <w:r w:rsidRPr="00FA091D">
        <w:rPr>
          <w:rFonts w:asciiTheme="minorHAnsi" w:hAnsiTheme="minorHAnsi"/>
        </w:rPr>
        <w:t>odebrać</w:t>
      </w:r>
      <w:r w:rsidRPr="00FA091D">
        <w:rPr>
          <w:rFonts w:asciiTheme="minorHAnsi" w:hAnsiTheme="minorHAnsi"/>
          <w:spacing w:val="-2"/>
        </w:rPr>
        <w:t xml:space="preserve"> </w:t>
      </w:r>
      <w:r w:rsidRPr="00FA091D">
        <w:rPr>
          <w:rFonts w:asciiTheme="minorHAnsi" w:hAnsiTheme="minorHAnsi"/>
        </w:rPr>
        <w:t>Samochód,</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3"/>
        </w:rPr>
        <w:t xml:space="preserve"> </w:t>
      </w:r>
      <w:r w:rsidRPr="00FA091D">
        <w:rPr>
          <w:rFonts w:asciiTheme="minorHAnsi" w:hAnsiTheme="minorHAnsi"/>
        </w:rPr>
        <w:t>którym</w:t>
      </w:r>
      <w:r w:rsidRPr="00FA091D">
        <w:rPr>
          <w:rFonts w:asciiTheme="minorHAnsi" w:hAnsiTheme="minorHAnsi"/>
          <w:spacing w:val="-1"/>
        </w:rPr>
        <w:t xml:space="preserve"> </w:t>
      </w:r>
      <w:r w:rsidRPr="00FA091D">
        <w:rPr>
          <w:rFonts w:asciiTheme="minorHAnsi" w:hAnsiTheme="minorHAnsi"/>
        </w:rPr>
        <w:t>nie</w:t>
      </w:r>
      <w:r w:rsidRPr="00FA091D">
        <w:rPr>
          <w:rFonts w:asciiTheme="minorHAnsi" w:hAnsiTheme="minorHAnsi"/>
          <w:spacing w:val="-2"/>
        </w:rPr>
        <w:t xml:space="preserve"> </w:t>
      </w:r>
      <w:r w:rsidRPr="00FA091D">
        <w:rPr>
          <w:rFonts w:asciiTheme="minorHAnsi" w:hAnsiTheme="minorHAnsi"/>
        </w:rPr>
        <w:t>usunięto</w:t>
      </w:r>
      <w:r w:rsidRPr="00FA091D">
        <w:rPr>
          <w:rFonts w:asciiTheme="minorHAnsi" w:hAnsiTheme="minorHAnsi"/>
          <w:spacing w:val="-2"/>
        </w:rPr>
        <w:t xml:space="preserve"> </w:t>
      </w:r>
      <w:r w:rsidRPr="00FA091D">
        <w:rPr>
          <w:rFonts w:asciiTheme="minorHAnsi" w:hAnsiTheme="minorHAnsi"/>
        </w:rPr>
        <w:t>wad</w:t>
      </w:r>
      <w:r w:rsidRPr="00FA091D">
        <w:rPr>
          <w:rFonts w:asciiTheme="minorHAnsi" w:hAnsiTheme="minorHAnsi"/>
          <w:spacing w:val="-4"/>
        </w:rPr>
        <w:t xml:space="preserve"> </w:t>
      </w:r>
      <w:r w:rsidRPr="00FA091D">
        <w:rPr>
          <w:rFonts w:asciiTheme="minorHAnsi" w:hAnsiTheme="minorHAnsi"/>
        </w:rPr>
        <w:t>i żądać obniżenia wynagrodzenia w odpowiednim zakresie. W razie usunięcia stwierdzonych wad Samochodu, Strony sporządzą dodatkowy Protokół odbioru, potwierdzający wydanie Samochodu.</w:t>
      </w:r>
    </w:p>
    <w:p w14:paraId="462BA002" w14:textId="77777777" w:rsidR="00FC4D65" w:rsidRPr="00FA091D" w:rsidRDefault="00D47EFE" w:rsidP="00FA091D">
      <w:pPr>
        <w:pStyle w:val="Akapitzlist"/>
        <w:numPr>
          <w:ilvl w:val="0"/>
          <w:numId w:val="9"/>
        </w:numPr>
        <w:tabs>
          <w:tab w:val="left" w:pos="466"/>
          <w:tab w:val="left" w:pos="468"/>
        </w:tabs>
        <w:ind w:right="123"/>
        <w:jc w:val="left"/>
        <w:rPr>
          <w:rFonts w:asciiTheme="minorHAnsi" w:hAnsiTheme="minorHAnsi"/>
        </w:rPr>
      </w:pPr>
      <w:r w:rsidRPr="00FA091D">
        <w:rPr>
          <w:rFonts w:asciiTheme="minorHAnsi" w:hAnsiTheme="minorHAnsi"/>
        </w:rPr>
        <w:t>Wykonawca oświadcza,</w:t>
      </w:r>
      <w:r w:rsidRPr="00FA091D">
        <w:rPr>
          <w:rFonts w:asciiTheme="minorHAnsi" w:hAnsiTheme="minorHAnsi"/>
          <w:spacing w:val="-1"/>
        </w:rPr>
        <w:t xml:space="preserve"> </w:t>
      </w:r>
      <w:r w:rsidRPr="00FA091D">
        <w:rPr>
          <w:rFonts w:asciiTheme="minorHAnsi" w:hAnsiTheme="minorHAnsi"/>
        </w:rPr>
        <w:t>że</w:t>
      </w:r>
      <w:r w:rsidRPr="00FA091D">
        <w:rPr>
          <w:rFonts w:asciiTheme="minorHAnsi" w:hAnsiTheme="minorHAnsi"/>
          <w:spacing w:val="-2"/>
        </w:rPr>
        <w:t xml:space="preserve"> </w:t>
      </w:r>
      <w:r w:rsidRPr="00FA091D">
        <w:rPr>
          <w:rFonts w:asciiTheme="minorHAnsi" w:hAnsiTheme="minorHAnsi"/>
        </w:rPr>
        <w:t>dostarczony pojazd jest kompletny i</w:t>
      </w:r>
      <w:r w:rsidRPr="00FA091D">
        <w:rPr>
          <w:rFonts w:asciiTheme="minorHAnsi" w:hAnsiTheme="minorHAnsi"/>
          <w:spacing w:val="-1"/>
        </w:rPr>
        <w:t xml:space="preserve"> </w:t>
      </w:r>
      <w:r w:rsidRPr="00FA091D">
        <w:rPr>
          <w:rFonts w:asciiTheme="minorHAnsi" w:hAnsiTheme="minorHAnsi"/>
        </w:rPr>
        <w:t>spełnia wymagania określone w</w:t>
      </w:r>
      <w:r w:rsidRPr="00FA091D">
        <w:rPr>
          <w:rFonts w:asciiTheme="minorHAnsi" w:hAnsiTheme="minorHAnsi"/>
          <w:spacing w:val="-1"/>
        </w:rPr>
        <w:t xml:space="preserve"> </w:t>
      </w:r>
      <w:r w:rsidRPr="00FA091D">
        <w:rPr>
          <w:rFonts w:asciiTheme="minorHAnsi" w:hAnsiTheme="minorHAnsi"/>
        </w:rPr>
        <w:t>ustawie</w:t>
      </w:r>
      <w:r w:rsidRPr="00FA091D">
        <w:rPr>
          <w:rFonts w:asciiTheme="minorHAnsi" w:hAnsiTheme="minorHAnsi"/>
          <w:spacing w:val="-2"/>
        </w:rPr>
        <w:t xml:space="preserve"> </w:t>
      </w:r>
      <w:r w:rsidRPr="00FA091D">
        <w:rPr>
          <w:rFonts w:asciiTheme="minorHAnsi" w:hAnsiTheme="minorHAnsi"/>
        </w:rPr>
        <w:t>z dnia 20 czerwca 1997 r. – Prawo o ruchu drogowym (</w:t>
      </w:r>
      <w:proofErr w:type="spellStart"/>
      <w:r w:rsidRPr="00FA091D">
        <w:rPr>
          <w:rFonts w:asciiTheme="minorHAnsi" w:hAnsiTheme="minorHAnsi"/>
        </w:rPr>
        <w:t>t.j</w:t>
      </w:r>
      <w:proofErr w:type="spellEnd"/>
      <w:r w:rsidRPr="00FA091D">
        <w:rPr>
          <w:rFonts w:asciiTheme="minorHAnsi" w:hAnsiTheme="minorHAnsi"/>
        </w:rPr>
        <w:t>. Dz. U. z 202</w:t>
      </w:r>
      <w:r w:rsidR="00E67325">
        <w:rPr>
          <w:rFonts w:asciiTheme="minorHAnsi" w:hAnsiTheme="minorHAnsi"/>
        </w:rPr>
        <w:t>4</w:t>
      </w:r>
      <w:r w:rsidRPr="00FA091D">
        <w:rPr>
          <w:rFonts w:asciiTheme="minorHAnsi" w:hAnsiTheme="minorHAnsi"/>
        </w:rPr>
        <w:t xml:space="preserve"> r. poz. </w:t>
      </w:r>
      <w:r w:rsidR="00E67325">
        <w:rPr>
          <w:rFonts w:asciiTheme="minorHAnsi" w:hAnsiTheme="minorHAnsi"/>
        </w:rPr>
        <w:t>834</w:t>
      </w:r>
      <w:r w:rsidRPr="00FA091D">
        <w:rPr>
          <w:rFonts w:asciiTheme="minorHAnsi" w:hAnsiTheme="minorHAnsi"/>
        </w:rPr>
        <w:t xml:space="preserve"> z</w:t>
      </w:r>
      <w:r w:rsidR="00AA1993" w:rsidRPr="00FA091D">
        <w:rPr>
          <w:rFonts w:asciiTheme="minorHAnsi" w:hAnsiTheme="minorHAnsi"/>
        </w:rPr>
        <w:t>e</w:t>
      </w:r>
      <w:r w:rsidRPr="00FA091D">
        <w:rPr>
          <w:rFonts w:asciiTheme="minorHAnsi" w:hAnsiTheme="minorHAnsi"/>
        </w:rPr>
        <w:t>. zm.), Rozporządzenia Ministra Infrastruktury z dnia 31 grudnia 2002 r. w sprawie warunków technicznych pojazdów oraz zakresu ich niezbędnego wyposażenia (Dz. U. z 2016 r. poz. 2022 z</w:t>
      </w:r>
      <w:r w:rsidR="00AA1993" w:rsidRPr="00FA091D">
        <w:rPr>
          <w:rFonts w:asciiTheme="minorHAnsi" w:hAnsiTheme="minorHAnsi"/>
        </w:rPr>
        <w:t xml:space="preserve">e </w:t>
      </w:r>
      <w:r w:rsidRPr="00FA091D">
        <w:rPr>
          <w:rFonts w:asciiTheme="minorHAnsi" w:hAnsiTheme="minorHAnsi"/>
        </w:rPr>
        <w:t>zm.).</w:t>
      </w:r>
    </w:p>
    <w:p w14:paraId="12A63556" w14:textId="77777777" w:rsidR="00FC4D65" w:rsidRPr="00FA091D" w:rsidRDefault="00D47EFE" w:rsidP="00FA091D">
      <w:pPr>
        <w:pStyle w:val="Akapitzlist"/>
        <w:numPr>
          <w:ilvl w:val="0"/>
          <w:numId w:val="9"/>
        </w:numPr>
        <w:tabs>
          <w:tab w:val="left" w:pos="466"/>
        </w:tabs>
        <w:ind w:left="466" w:hanging="359"/>
        <w:jc w:val="left"/>
        <w:rPr>
          <w:rFonts w:asciiTheme="minorHAnsi" w:hAnsiTheme="minorHAnsi"/>
        </w:rPr>
      </w:pPr>
      <w:r w:rsidRPr="00FA091D">
        <w:rPr>
          <w:rFonts w:asciiTheme="minorHAnsi" w:hAnsiTheme="minorHAnsi"/>
        </w:rPr>
        <w:t>Wykonawca</w:t>
      </w:r>
      <w:r w:rsidRPr="00FA091D">
        <w:rPr>
          <w:rFonts w:asciiTheme="minorHAnsi" w:hAnsiTheme="minorHAnsi"/>
          <w:spacing w:val="-6"/>
        </w:rPr>
        <w:t xml:space="preserve"> </w:t>
      </w:r>
      <w:r w:rsidRPr="00FA091D">
        <w:rPr>
          <w:rFonts w:asciiTheme="minorHAnsi" w:hAnsiTheme="minorHAnsi"/>
        </w:rPr>
        <w:t>wraz</w:t>
      </w:r>
      <w:r w:rsidRPr="00FA091D">
        <w:rPr>
          <w:rFonts w:asciiTheme="minorHAnsi" w:hAnsiTheme="minorHAnsi"/>
          <w:spacing w:val="-3"/>
        </w:rPr>
        <w:t xml:space="preserve"> </w:t>
      </w:r>
      <w:r w:rsidRPr="00FA091D">
        <w:rPr>
          <w:rFonts w:asciiTheme="minorHAnsi" w:hAnsiTheme="minorHAnsi"/>
        </w:rPr>
        <w:t>z</w:t>
      </w:r>
      <w:r w:rsidRPr="00FA091D">
        <w:rPr>
          <w:rFonts w:asciiTheme="minorHAnsi" w:hAnsiTheme="minorHAnsi"/>
          <w:spacing w:val="-4"/>
        </w:rPr>
        <w:t xml:space="preserve"> </w:t>
      </w:r>
      <w:r w:rsidRPr="00FA091D">
        <w:rPr>
          <w:rFonts w:asciiTheme="minorHAnsi" w:hAnsiTheme="minorHAnsi"/>
        </w:rPr>
        <w:t>samochodem,</w:t>
      </w:r>
      <w:r w:rsidRPr="00FA091D">
        <w:rPr>
          <w:rFonts w:asciiTheme="minorHAnsi" w:hAnsiTheme="minorHAnsi"/>
          <w:spacing w:val="-3"/>
        </w:rPr>
        <w:t xml:space="preserve"> </w:t>
      </w:r>
      <w:r w:rsidRPr="00FA091D">
        <w:rPr>
          <w:rFonts w:asciiTheme="minorHAnsi" w:hAnsiTheme="minorHAnsi"/>
        </w:rPr>
        <w:t>w</w:t>
      </w:r>
      <w:r w:rsidRPr="00FA091D">
        <w:rPr>
          <w:rFonts w:asciiTheme="minorHAnsi" w:hAnsiTheme="minorHAnsi"/>
          <w:spacing w:val="-4"/>
        </w:rPr>
        <w:t xml:space="preserve"> </w:t>
      </w:r>
      <w:r w:rsidRPr="00FA091D">
        <w:rPr>
          <w:rFonts w:asciiTheme="minorHAnsi" w:hAnsiTheme="minorHAnsi"/>
        </w:rPr>
        <w:t>dniu</w:t>
      </w:r>
      <w:r w:rsidRPr="00FA091D">
        <w:rPr>
          <w:rFonts w:asciiTheme="minorHAnsi" w:hAnsiTheme="minorHAnsi"/>
          <w:spacing w:val="-2"/>
        </w:rPr>
        <w:t xml:space="preserve"> </w:t>
      </w:r>
      <w:r w:rsidRPr="00FA091D">
        <w:rPr>
          <w:rFonts w:asciiTheme="minorHAnsi" w:hAnsiTheme="minorHAnsi"/>
        </w:rPr>
        <w:t>wydania</w:t>
      </w:r>
      <w:r w:rsidRPr="00FA091D">
        <w:rPr>
          <w:rFonts w:asciiTheme="minorHAnsi" w:hAnsiTheme="minorHAnsi"/>
          <w:spacing w:val="-3"/>
        </w:rPr>
        <w:t xml:space="preserve"> </w:t>
      </w:r>
      <w:r w:rsidRPr="00FA091D">
        <w:rPr>
          <w:rFonts w:asciiTheme="minorHAnsi" w:hAnsiTheme="minorHAnsi"/>
        </w:rPr>
        <w:t>dostarczy</w:t>
      </w:r>
      <w:r w:rsidRPr="00FA091D">
        <w:rPr>
          <w:rFonts w:asciiTheme="minorHAnsi" w:hAnsiTheme="minorHAnsi"/>
          <w:spacing w:val="-5"/>
        </w:rPr>
        <w:t xml:space="preserve"> </w:t>
      </w:r>
      <w:r w:rsidRPr="00FA091D">
        <w:rPr>
          <w:rFonts w:asciiTheme="minorHAnsi" w:hAnsiTheme="minorHAnsi"/>
          <w:spacing w:val="-2"/>
        </w:rPr>
        <w:t>Zamawiającemu:</w:t>
      </w:r>
    </w:p>
    <w:p w14:paraId="0D58D819" w14:textId="77777777" w:rsidR="00FC4D65" w:rsidRPr="00FA091D" w:rsidRDefault="00D47EFE" w:rsidP="00FA091D">
      <w:pPr>
        <w:pStyle w:val="Akapitzlist"/>
        <w:numPr>
          <w:ilvl w:val="1"/>
          <w:numId w:val="9"/>
        </w:numPr>
        <w:tabs>
          <w:tab w:val="left" w:pos="1083"/>
        </w:tabs>
        <w:ind w:left="1083"/>
        <w:jc w:val="left"/>
        <w:rPr>
          <w:rFonts w:asciiTheme="minorHAnsi" w:hAnsiTheme="minorHAnsi"/>
        </w:rPr>
      </w:pPr>
      <w:r w:rsidRPr="00FA091D">
        <w:rPr>
          <w:rFonts w:asciiTheme="minorHAnsi" w:hAnsiTheme="minorHAnsi"/>
        </w:rPr>
        <w:t>Kartę</w:t>
      </w:r>
      <w:r w:rsidRPr="00FA091D">
        <w:rPr>
          <w:rFonts w:asciiTheme="minorHAnsi" w:hAnsiTheme="minorHAnsi"/>
          <w:spacing w:val="-3"/>
        </w:rPr>
        <w:t xml:space="preserve"> </w:t>
      </w:r>
      <w:r w:rsidRPr="00FA091D">
        <w:rPr>
          <w:rFonts w:asciiTheme="minorHAnsi" w:hAnsiTheme="minorHAnsi"/>
          <w:spacing w:val="-2"/>
        </w:rPr>
        <w:t>gwarancyjną;</w:t>
      </w:r>
    </w:p>
    <w:p w14:paraId="2466DEDF" w14:textId="2B34A739" w:rsidR="00FC4D65" w:rsidRPr="00FA091D" w:rsidRDefault="009A03B9" w:rsidP="00FA091D">
      <w:pPr>
        <w:pStyle w:val="Akapitzlist"/>
        <w:numPr>
          <w:ilvl w:val="1"/>
          <w:numId w:val="9"/>
        </w:numPr>
        <w:tabs>
          <w:tab w:val="left" w:pos="1083"/>
        </w:tabs>
        <w:ind w:left="1083"/>
        <w:jc w:val="left"/>
        <w:rPr>
          <w:rFonts w:asciiTheme="minorHAnsi" w:hAnsiTheme="minorHAnsi"/>
        </w:rPr>
      </w:pPr>
      <w:r>
        <w:rPr>
          <w:rFonts w:asciiTheme="minorHAnsi" w:hAnsiTheme="minorHAnsi"/>
        </w:rPr>
        <w:t>K</w:t>
      </w:r>
      <w:r w:rsidR="00D47EFE" w:rsidRPr="00FA091D">
        <w:rPr>
          <w:rFonts w:asciiTheme="minorHAnsi" w:hAnsiTheme="minorHAnsi"/>
        </w:rPr>
        <w:t>artę</w:t>
      </w:r>
      <w:r w:rsidR="00D47EFE" w:rsidRPr="00FA091D">
        <w:rPr>
          <w:rFonts w:asciiTheme="minorHAnsi" w:hAnsiTheme="minorHAnsi"/>
          <w:spacing w:val="-3"/>
        </w:rPr>
        <w:t xml:space="preserve"> </w:t>
      </w:r>
      <w:r w:rsidR="00D47EFE" w:rsidRPr="00FA091D">
        <w:rPr>
          <w:rFonts w:asciiTheme="minorHAnsi" w:hAnsiTheme="minorHAnsi"/>
          <w:spacing w:val="-2"/>
        </w:rPr>
        <w:t>pojazdu;</w:t>
      </w:r>
    </w:p>
    <w:p w14:paraId="1980D5CC" w14:textId="77777777" w:rsidR="00FC4D65" w:rsidRPr="00FA091D" w:rsidRDefault="00D47EFE" w:rsidP="00FA091D">
      <w:pPr>
        <w:pStyle w:val="Akapitzlist"/>
        <w:numPr>
          <w:ilvl w:val="1"/>
          <w:numId w:val="9"/>
        </w:numPr>
        <w:tabs>
          <w:tab w:val="left" w:pos="1083"/>
        </w:tabs>
        <w:ind w:left="1083"/>
        <w:jc w:val="left"/>
        <w:rPr>
          <w:rFonts w:asciiTheme="minorHAnsi" w:hAnsiTheme="minorHAnsi"/>
        </w:rPr>
      </w:pPr>
      <w:r w:rsidRPr="00FA091D">
        <w:rPr>
          <w:rFonts w:asciiTheme="minorHAnsi" w:hAnsiTheme="minorHAnsi"/>
        </w:rPr>
        <w:t>Dokumenty</w:t>
      </w:r>
      <w:r w:rsidRPr="00FA091D">
        <w:rPr>
          <w:rFonts w:asciiTheme="minorHAnsi" w:hAnsiTheme="minorHAnsi"/>
          <w:spacing w:val="-4"/>
        </w:rPr>
        <w:t xml:space="preserve"> </w:t>
      </w:r>
      <w:r w:rsidRPr="00FA091D">
        <w:rPr>
          <w:rFonts w:asciiTheme="minorHAnsi" w:hAnsiTheme="minorHAnsi"/>
        </w:rPr>
        <w:t>niezbędne</w:t>
      </w:r>
      <w:r w:rsidRPr="00FA091D">
        <w:rPr>
          <w:rFonts w:asciiTheme="minorHAnsi" w:hAnsiTheme="minorHAnsi"/>
          <w:spacing w:val="-4"/>
        </w:rPr>
        <w:t xml:space="preserve"> </w:t>
      </w:r>
      <w:r w:rsidRPr="00FA091D">
        <w:rPr>
          <w:rFonts w:asciiTheme="minorHAnsi" w:hAnsiTheme="minorHAnsi"/>
        </w:rPr>
        <w:t>do</w:t>
      </w:r>
      <w:r w:rsidRPr="00FA091D">
        <w:rPr>
          <w:rFonts w:asciiTheme="minorHAnsi" w:hAnsiTheme="minorHAnsi"/>
          <w:spacing w:val="-5"/>
        </w:rPr>
        <w:t xml:space="preserve"> </w:t>
      </w:r>
      <w:r w:rsidRPr="00FA091D">
        <w:rPr>
          <w:rFonts w:asciiTheme="minorHAnsi" w:hAnsiTheme="minorHAnsi"/>
        </w:rPr>
        <w:t>jego</w:t>
      </w:r>
      <w:r w:rsidRPr="00FA091D">
        <w:rPr>
          <w:rFonts w:asciiTheme="minorHAnsi" w:hAnsiTheme="minorHAnsi"/>
          <w:spacing w:val="-3"/>
        </w:rPr>
        <w:t xml:space="preserve"> </w:t>
      </w:r>
      <w:r w:rsidRPr="00FA091D">
        <w:rPr>
          <w:rFonts w:asciiTheme="minorHAnsi" w:hAnsiTheme="minorHAnsi"/>
          <w:spacing w:val="-2"/>
        </w:rPr>
        <w:t>rejestracji;</w:t>
      </w:r>
    </w:p>
    <w:p w14:paraId="7E96C334" w14:textId="77777777" w:rsidR="00FC4D65" w:rsidRPr="00FA091D" w:rsidRDefault="00D47EFE" w:rsidP="00FA091D">
      <w:pPr>
        <w:pStyle w:val="Akapitzlist"/>
        <w:numPr>
          <w:ilvl w:val="1"/>
          <w:numId w:val="9"/>
        </w:numPr>
        <w:tabs>
          <w:tab w:val="left" w:pos="1083"/>
        </w:tabs>
        <w:ind w:left="1083"/>
        <w:jc w:val="left"/>
        <w:rPr>
          <w:rFonts w:asciiTheme="minorHAnsi" w:hAnsiTheme="minorHAnsi"/>
        </w:rPr>
      </w:pPr>
      <w:r w:rsidRPr="00FA091D">
        <w:rPr>
          <w:rFonts w:asciiTheme="minorHAnsi" w:hAnsiTheme="minorHAnsi"/>
        </w:rPr>
        <w:t>Dwa</w:t>
      </w:r>
      <w:r w:rsidRPr="00FA091D">
        <w:rPr>
          <w:rFonts w:asciiTheme="minorHAnsi" w:hAnsiTheme="minorHAnsi"/>
          <w:spacing w:val="-4"/>
        </w:rPr>
        <w:t xml:space="preserve"> </w:t>
      </w:r>
      <w:r w:rsidRPr="00FA091D">
        <w:rPr>
          <w:rFonts w:asciiTheme="minorHAnsi" w:hAnsiTheme="minorHAnsi"/>
        </w:rPr>
        <w:t>komplety</w:t>
      </w:r>
      <w:r w:rsidRPr="00FA091D">
        <w:rPr>
          <w:rFonts w:asciiTheme="minorHAnsi" w:hAnsiTheme="minorHAnsi"/>
          <w:spacing w:val="-4"/>
        </w:rPr>
        <w:t xml:space="preserve"> </w:t>
      </w:r>
      <w:r w:rsidRPr="00FA091D">
        <w:rPr>
          <w:rFonts w:asciiTheme="minorHAnsi" w:hAnsiTheme="minorHAnsi"/>
          <w:spacing w:val="-2"/>
        </w:rPr>
        <w:t>kluczyków;</w:t>
      </w:r>
    </w:p>
    <w:p w14:paraId="78CBA8C2" w14:textId="77777777" w:rsidR="00FC4D65" w:rsidRPr="00FA091D" w:rsidRDefault="00D47EFE" w:rsidP="00FA091D">
      <w:pPr>
        <w:pStyle w:val="Akapitzlist"/>
        <w:numPr>
          <w:ilvl w:val="1"/>
          <w:numId w:val="9"/>
        </w:numPr>
        <w:tabs>
          <w:tab w:val="left" w:pos="1083"/>
        </w:tabs>
        <w:ind w:right="131" w:firstLine="0"/>
        <w:jc w:val="left"/>
        <w:rPr>
          <w:rFonts w:asciiTheme="minorHAnsi" w:hAnsiTheme="minorHAnsi"/>
        </w:rPr>
      </w:pPr>
      <w:r w:rsidRPr="00FA091D">
        <w:rPr>
          <w:rFonts w:asciiTheme="minorHAnsi" w:hAnsiTheme="minorHAnsi"/>
        </w:rPr>
        <w:t>instrukcję obsługi pojazdu w języku polskim wraz ze wszystkimi dokumentami niezbędnymi do</w:t>
      </w:r>
      <w:r w:rsidRPr="00FA091D">
        <w:rPr>
          <w:rFonts w:asciiTheme="minorHAnsi" w:hAnsiTheme="minorHAnsi"/>
          <w:spacing w:val="80"/>
        </w:rPr>
        <w:t xml:space="preserve"> </w:t>
      </w:r>
      <w:r w:rsidRPr="00FA091D">
        <w:rPr>
          <w:rFonts w:asciiTheme="minorHAnsi" w:hAnsiTheme="minorHAnsi"/>
        </w:rPr>
        <w:t>prawidłowej eksploatacji samochodu przez Zamawiającego;</w:t>
      </w:r>
    </w:p>
    <w:p w14:paraId="381618E2" w14:textId="77777777" w:rsidR="00FC4D65" w:rsidRPr="00FA091D" w:rsidRDefault="00D47EFE" w:rsidP="00FA091D">
      <w:pPr>
        <w:pStyle w:val="Akapitzlist"/>
        <w:numPr>
          <w:ilvl w:val="1"/>
          <w:numId w:val="9"/>
        </w:numPr>
        <w:tabs>
          <w:tab w:val="left" w:pos="1083"/>
        </w:tabs>
        <w:ind w:left="1083"/>
        <w:jc w:val="left"/>
        <w:rPr>
          <w:rFonts w:asciiTheme="minorHAnsi" w:hAnsiTheme="minorHAnsi"/>
        </w:rPr>
      </w:pPr>
      <w:r w:rsidRPr="00FA091D">
        <w:rPr>
          <w:rFonts w:asciiTheme="minorHAnsi" w:hAnsiTheme="minorHAnsi"/>
        </w:rPr>
        <w:lastRenderedPageBreak/>
        <w:t>książkę</w:t>
      </w:r>
      <w:r w:rsidRPr="00FA091D">
        <w:rPr>
          <w:rFonts w:asciiTheme="minorHAnsi" w:hAnsiTheme="minorHAnsi"/>
          <w:spacing w:val="-5"/>
        </w:rPr>
        <w:t xml:space="preserve"> </w:t>
      </w:r>
      <w:r w:rsidRPr="00FA091D">
        <w:rPr>
          <w:rFonts w:asciiTheme="minorHAnsi" w:hAnsiTheme="minorHAnsi"/>
        </w:rPr>
        <w:t>gwarancyjną</w:t>
      </w:r>
      <w:r w:rsidRPr="00FA091D">
        <w:rPr>
          <w:rFonts w:asciiTheme="minorHAnsi" w:hAnsiTheme="minorHAnsi"/>
          <w:spacing w:val="-4"/>
        </w:rPr>
        <w:t xml:space="preserve"> </w:t>
      </w:r>
      <w:r w:rsidRPr="00FA091D">
        <w:rPr>
          <w:rFonts w:asciiTheme="minorHAnsi" w:hAnsiTheme="minorHAnsi"/>
        </w:rPr>
        <w:t>i</w:t>
      </w:r>
      <w:r w:rsidRPr="00FA091D">
        <w:rPr>
          <w:rFonts w:asciiTheme="minorHAnsi" w:hAnsiTheme="minorHAnsi"/>
          <w:spacing w:val="-5"/>
        </w:rPr>
        <w:t xml:space="preserve"> </w:t>
      </w:r>
      <w:r w:rsidRPr="00FA091D">
        <w:rPr>
          <w:rFonts w:asciiTheme="minorHAnsi" w:hAnsiTheme="minorHAnsi"/>
        </w:rPr>
        <w:t>przeglądów</w:t>
      </w:r>
      <w:r w:rsidRPr="00FA091D">
        <w:rPr>
          <w:rFonts w:asciiTheme="minorHAnsi" w:hAnsiTheme="minorHAnsi"/>
          <w:spacing w:val="-7"/>
        </w:rPr>
        <w:t xml:space="preserve"> </w:t>
      </w:r>
      <w:r w:rsidRPr="00FA091D">
        <w:rPr>
          <w:rFonts w:asciiTheme="minorHAnsi" w:hAnsiTheme="minorHAnsi"/>
          <w:spacing w:val="-2"/>
        </w:rPr>
        <w:t>serwisowych.</w:t>
      </w:r>
    </w:p>
    <w:p w14:paraId="42C55A10" w14:textId="77777777" w:rsidR="00FC4D65" w:rsidRPr="00FA091D" w:rsidRDefault="00FC4D65" w:rsidP="00FA091D">
      <w:pPr>
        <w:pStyle w:val="Tekstpodstawowy"/>
        <w:ind w:left="0"/>
        <w:jc w:val="left"/>
        <w:rPr>
          <w:rFonts w:asciiTheme="minorHAnsi" w:hAnsiTheme="minorHAnsi"/>
        </w:rPr>
      </w:pPr>
    </w:p>
    <w:p w14:paraId="281CE7FD" w14:textId="77777777" w:rsidR="00FC4D65" w:rsidRPr="00FA091D" w:rsidRDefault="00D47EFE" w:rsidP="00FA091D">
      <w:pPr>
        <w:pStyle w:val="Nagwek1"/>
        <w:ind w:left="4918"/>
        <w:jc w:val="left"/>
        <w:rPr>
          <w:rFonts w:asciiTheme="minorHAnsi" w:hAnsiTheme="minorHAnsi"/>
        </w:rPr>
      </w:pPr>
      <w:r w:rsidRPr="00FA091D">
        <w:rPr>
          <w:rFonts w:asciiTheme="minorHAnsi" w:hAnsiTheme="minorHAnsi"/>
        </w:rPr>
        <w:t xml:space="preserve">§ </w:t>
      </w:r>
      <w:r w:rsidRPr="00FA091D">
        <w:rPr>
          <w:rFonts w:asciiTheme="minorHAnsi" w:hAnsiTheme="minorHAnsi"/>
          <w:spacing w:val="-10"/>
        </w:rPr>
        <w:t>7</w:t>
      </w:r>
    </w:p>
    <w:p w14:paraId="77FC9605" w14:textId="77777777" w:rsidR="00FC4D65" w:rsidRPr="00FA091D" w:rsidRDefault="00D47EFE" w:rsidP="00FA091D">
      <w:pPr>
        <w:ind w:left="3742"/>
        <w:rPr>
          <w:rFonts w:asciiTheme="minorHAnsi" w:hAnsiTheme="minorHAnsi"/>
          <w:b/>
        </w:rPr>
      </w:pPr>
      <w:r w:rsidRPr="00FA091D">
        <w:rPr>
          <w:rFonts w:asciiTheme="minorHAnsi" w:hAnsiTheme="minorHAnsi"/>
          <w:b/>
        </w:rPr>
        <w:t>Wynagrodzenie</w:t>
      </w:r>
      <w:r w:rsidRPr="00FA091D">
        <w:rPr>
          <w:rFonts w:asciiTheme="minorHAnsi" w:hAnsiTheme="minorHAnsi"/>
          <w:b/>
          <w:spacing w:val="-7"/>
        </w:rPr>
        <w:t xml:space="preserve"> </w:t>
      </w:r>
      <w:r w:rsidRPr="00FA091D">
        <w:rPr>
          <w:rFonts w:asciiTheme="minorHAnsi" w:hAnsiTheme="minorHAnsi"/>
          <w:b/>
        </w:rPr>
        <w:t>i</w:t>
      </w:r>
      <w:r w:rsidRPr="00FA091D">
        <w:rPr>
          <w:rFonts w:asciiTheme="minorHAnsi" w:hAnsiTheme="minorHAnsi"/>
          <w:b/>
          <w:spacing w:val="-8"/>
        </w:rPr>
        <w:t xml:space="preserve"> </w:t>
      </w:r>
      <w:r w:rsidRPr="00FA091D">
        <w:rPr>
          <w:rFonts w:asciiTheme="minorHAnsi" w:hAnsiTheme="minorHAnsi"/>
          <w:b/>
        </w:rPr>
        <w:t>warunki</w:t>
      </w:r>
      <w:r w:rsidRPr="00FA091D">
        <w:rPr>
          <w:rFonts w:asciiTheme="minorHAnsi" w:hAnsiTheme="minorHAnsi"/>
          <w:b/>
          <w:spacing w:val="-7"/>
        </w:rPr>
        <w:t xml:space="preserve"> </w:t>
      </w:r>
      <w:r w:rsidRPr="00FA091D">
        <w:rPr>
          <w:rFonts w:asciiTheme="minorHAnsi" w:hAnsiTheme="minorHAnsi"/>
          <w:b/>
          <w:spacing w:val="-2"/>
        </w:rPr>
        <w:t>płatności</w:t>
      </w:r>
    </w:p>
    <w:p w14:paraId="3014381A" w14:textId="77777777" w:rsidR="00FC4D65" w:rsidRPr="00FA091D" w:rsidRDefault="00D47EFE" w:rsidP="00FA091D">
      <w:pPr>
        <w:pStyle w:val="Akapitzlist"/>
        <w:numPr>
          <w:ilvl w:val="0"/>
          <w:numId w:val="8"/>
        </w:numPr>
        <w:tabs>
          <w:tab w:val="left" w:pos="516"/>
          <w:tab w:val="left" w:pos="5659"/>
          <w:tab w:val="left" w:pos="8718"/>
          <w:tab w:val="left" w:pos="9085"/>
        </w:tabs>
        <w:ind w:right="123"/>
        <w:jc w:val="left"/>
        <w:rPr>
          <w:rFonts w:asciiTheme="minorHAnsi" w:hAnsiTheme="minorHAnsi"/>
        </w:rPr>
      </w:pPr>
      <w:r w:rsidRPr="00FA091D">
        <w:rPr>
          <w:rFonts w:asciiTheme="minorHAnsi" w:hAnsiTheme="minorHAnsi"/>
        </w:rPr>
        <w:t>Wynagrodzenie</w:t>
      </w:r>
      <w:r w:rsidRPr="00FA091D">
        <w:rPr>
          <w:rFonts w:asciiTheme="minorHAnsi" w:hAnsiTheme="minorHAnsi"/>
          <w:spacing w:val="-1"/>
        </w:rPr>
        <w:t xml:space="preserve"> </w:t>
      </w:r>
      <w:r w:rsidRPr="00FA091D">
        <w:rPr>
          <w:rFonts w:asciiTheme="minorHAnsi" w:hAnsiTheme="minorHAnsi"/>
        </w:rPr>
        <w:t>za wykonanie</w:t>
      </w:r>
      <w:r w:rsidRPr="00FA091D">
        <w:rPr>
          <w:rFonts w:asciiTheme="minorHAnsi" w:hAnsiTheme="minorHAnsi"/>
          <w:spacing w:val="-1"/>
        </w:rPr>
        <w:t xml:space="preserve"> </w:t>
      </w:r>
      <w:r w:rsidRPr="00FA091D">
        <w:rPr>
          <w:rFonts w:asciiTheme="minorHAnsi" w:hAnsiTheme="minorHAnsi"/>
        </w:rPr>
        <w:t>przedmiotu</w:t>
      </w:r>
      <w:r w:rsidRPr="00FA091D">
        <w:rPr>
          <w:rFonts w:asciiTheme="minorHAnsi" w:hAnsiTheme="minorHAnsi"/>
          <w:spacing w:val="-2"/>
        </w:rPr>
        <w:t xml:space="preserve"> </w:t>
      </w:r>
      <w:r w:rsidRPr="00FA091D">
        <w:rPr>
          <w:rFonts w:asciiTheme="minorHAnsi" w:hAnsiTheme="minorHAnsi"/>
        </w:rPr>
        <w:t>umowy, o</w:t>
      </w:r>
      <w:r w:rsidRPr="00FA091D">
        <w:rPr>
          <w:rFonts w:asciiTheme="minorHAnsi" w:hAnsiTheme="minorHAnsi"/>
          <w:spacing w:val="-2"/>
        </w:rPr>
        <w:t xml:space="preserve"> </w:t>
      </w:r>
      <w:r w:rsidRPr="00FA091D">
        <w:rPr>
          <w:rFonts w:asciiTheme="minorHAnsi" w:hAnsiTheme="minorHAnsi"/>
        </w:rPr>
        <w:t>którym mowa w</w:t>
      </w:r>
      <w:r w:rsidRPr="00FA091D">
        <w:rPr>
          <w:rFonts w:asciiTheme="minorHAnsi" w:hAnsiTheme="minorHAnsi"/>
          <w:spacing w:val="-2"/>
        </w:rPr>
        <w:t xml:space="preserve"> </w:t>
      </w:r>
      <w:r w:rsidRPr="00FA091D">
        <w:rPr>
          <w:rFonts w:asciiTheme="minorHAnsi" w:hAnsiTheme="minorHAnsi"/>
        </w:rPr>
        <w:t>§ 1</w:t>
      </w:r>
      <w:r w:rsidRPr="00FA091D">
        <w:rPr>
          <w:rFonts w:asciiTheme="minorHAnsi" w:hAnsiTheme="minorHAnsi"/>
          <w:spacing w:val="-2"/>
        </w:rPr>
        <w:t xml:space="preserve"> </w:t>
      </w:r>
      <w:r w:rsidRPr="00FA091D">
        <w:rPr>
          <w:rFonts w:asciiTheme="minorHAnsi" w:hAnsiTheme="minorHAnsi"/>
        </w:rPr>
        <w:t>Strony</w:t>
      </w:r>
      <w:r w:rsidRPr="00FA091D">
        <w:rPr>
          <w:rFonts w:asciiTheme="minorHAnsi" w:hAnsiTheme="minorHAnsi"/>
          <w:spacing w:val="-4"/>
        </w:rPr>
        <w:t xml:space="preserve"> </w:t>
      </w:r>
      <w:r w:rsidRPr="00FA091D">
        <w:rPr>
          <w:rFonts w:asciiTheme="minorHAnsi" w:hAnsiTheme="minorHAnsi"/>
        </w:rPr>
        <w:t>ustalają</w:t>
      </w:r>
      <w:r w:rsidRPr="00FA091D">
        <w:rPr>
          <w:rFonts w:asciiTheme="minorHAnsi" w:hAnsiTheme="minorHAnsi"/>
          <w:spacing w:val="-1"/>
        </w:rPr>
        <w:t xml:space="preserve"> </w:t>
      </w:r>
      <w:r w:rsidRPr="00FA091D">
        <w:rPr>
          <w:rFonts w:asciiTheme="minorHAnsi" w:hAnsiTheme="minorHAnsi"/>
        </w:rPr>
        <w:t>zgodnie</w:t>
      </w:r>
      <w:r w:rsidRPr="00FA091D">
        <w:rPr>
          <w:rFonts w:asciiTheme="minorHAnsi" w:hAnsiTheme="minorHAnsi"/>
          <w:spacing w:val="-1"/>
        </w:rPr>
        <w:t xml:space="preserve"> </w:t>
      </w:r>
      <w:r w:rsidRPr="00FA091D">
        <w:rPr>
          <w:rFonts w:asciiTheme="minorHAnsi" w:hAnsiTheme="minorHAnsi"/>
        </w:rPr>
        <w:t>z</w:t>
      </w:r>
      <w:r w:rsidRPr="00FA091D">
        <w:rPr>
          <w:rFonts w:asciiTheme="minorHAnsi" w:hAnsiTheme="minorHAnsi"/>
          <w:spacing w:val="-1"/>
        </w:rPr>
        <w:t xml:space="preserve"> </w:t>
      </w:r>
      <w:r w:rsidRPr="00FA091D">
        <w:rPr>
          <w:rFonts w:asciiTheme="minorHAnsi" w:hAnsiTheme="minorHAnsi"/>
        </w:rPr>
        <w:t>ofertą Wykonawcy,</w:t>
      </w:r>
      <w:r w:rsidRPr="00FA091D">
        <w:rPr>
          <w:rFonts w:asciiTheme="minorHAnsi" w:hAnsiTheme="minorHAnsi"/>
          <w:spacing w:val="40"/>
        </w:rPr>
        <w:t xml:space="preserve"> </w:t>
      </w:r>
      <w:r w:rsidRPr="00FA091D">
        <w:rPr>
          <w:rFonts w:asciiTheme="minorHAnsi" w:hAnsiTheme="minorHAnsi"/>
        </w:rPr>
        <w:t>na</w:t>
      </w:r>
      <w:r w:rsidRPr="00FA091D">
        <w:rPr>
          <w:rFonts w:asciiTheme="minorHAnsi" w:hAnsiTheme="minorHAnsi"/>
          <w:spacing w:val="40"/>
        </w:rPr>
        <w:t xml:space="preserve"> </w:t>
      </w:r>
      <w:r w:rsidRPr="00FA091D">
        <w:rPr>
          <w:rFonts w:asciiTheme="minorHAnsi" w:hAnsiTheme="minorHAnsi"/>
        </w:rPr>
        <w:t>kwotę</w:t>
      </w:r>
      <w:r w:rsidRPr="00FA091D">
        <w:rPr>
          <w:rFonts w:asciiTheme="minorHAnsi" w:hAnsiTheme="minorHAnsi"/>
          <w:spacing w:val="40"/>
        </w:rPr>
        <w:t xml:space="preserve"> </w:t>
      </w:r>
      <w:r w:rsidRPr="00FA091D">
        <w:rPr>
          <w:rFonts w:asciiTheme="minorHAnsi" w:hAnsiTheme="minorHAnsi"/>
        </w:rPr>
        <w:t>netto</w:t>
      </w:r>
      <w:r w:rsidRPr="00FA091D">
        <w:rPr>
          <w:rFonts w:asciiTheme="minorHAnsi" w:hAnsiTheme="minorHAnsi"/>
          <w:spacing w:val="81"/>
        </w:rPr>
        <w:t xml:space="preserve"> </w:t>
      </w:r>
      <w:r w:rsidRPr="00FA091D">
        <w:rPr>
          <w:rFonts w:asciiTheme="minorHAnsi" w:hAnsiTheme="minorHAnsi"/>
          <w:u w:val="single"/>
        </w:rPr>
        <w:tab/>
      </w:r>
      <w:r w:rsidRPr="00FA091D">
        <w:rPr>
          <w:rFonts w:asciiTheme="minorHAnsi" w:hAnsiTheme="minorHAnsi"/>
        </w:rPr>
        <w:t xml:space="preserve"> zł</w:t>
      </w:r>
      <w:r w:rsidRPr="00FA091D">
        <w:rPr>
          <w:rFonts w:asciiTheme="minorHAnsi" w:hAnsiTheme="minorHAnsi"/>
          <w:spacing w:val="40"/>
        </w:rPr>
        <w:t xml:space="preserve"> </w:t>
      </w:r>
      <w:r w:rsidRPr="00FA091D">
        <w:rPr>
          <w:rFonts w:asciiTheme="minorHAnsi" w:hAnsiTheme="minorHAnsi"/>
        </w:rPr>
        <w:t>(słownie:</w:t>
      </w:r>
      <w:r w:rsidRPr="00FA091D">
        <w:rPr>
          <w:rFonts w:asciiTheme="minorHAnsi" w:hAnsiTheme="minorHAnsi"/>
          <w:spacing w:val="81"/>
        </w:rPr>
        <w:t xml:space="preserve"> </w:t>
      </w:r>
      <w:r w:rsidRPr="00FA091D">
        <w:rPr>
          <w:rFonts w:asciiTheme="minorHAnsi" w:hAnsiTheme="minorHAnsi"/>
          <w:u w:val="single"/>
        </w:rPr>
        <w:tab/>
      </w:r>
      <w:r w:rsidRPr="00FA091D">
        <w:rPr>
          <w:rFonts w:asciiTheme="minorHAnsi" w:hAnsiTheme="minorHAnsi"/>
          <w:u w:val="single"/>
        </w:rPr>
        <w:tab/>
      </w:r>
      <w:r w:rsidRPr="00FA091D">
        <w:rPr>
          <w:rFonts w:asciiTheme="minorHAnsi" w:hAnsiTheme="minorHAnsi"/>
          <w:spacing w:val="-2"/>
        </w:rPr>
        <w:t xml:space="preserve">złotych), </w:t>
      </w:r>
      <w:r w:rsidRPr="00FA091D">
        <w:rPr>
          <w:rFonts w:asciiTheme="minorHAnsi" w:hAnsiTheme="minorHAnsi"/>
        </w:rPr>
        <w:t>powiększoną</w:t>
      </w:r>
      <w:r w:rsidRPr="00FA091D">
        <w:rPr>
          <w:rFonts w:asciiTheme="minorHAnsi" w:hAnsiTheme="minorHAnsi"/>
          <w:spacing w:val="55"/>
        </w:rPr>
        <w:t xml:space="preserve"> </w:t>
      </w:r>
      <w:r w:rsidRPr="00FA091D">
        <w:rPr>
          <w:rFonts w:asciiTheme="minorHAnsi" w:hAnsiTheme="minorHAnsi"/>
        </w:rPr>
        <w:t>o</w:t>
      </w:r>
      <w:r w:rsidRPr="00FA091D">
        <w:rPr>
          <w:rFonts w:asciiTheme="minorHAnsi" w:hAnsiTheme="minorHAnsi"/>
          <w:spacing w:val="54"/>
        </w:rPr>
        <w:t xml:space="preserve"> </w:t>
      </w:r>
      <w:r w:rsidRPr="00FA091D">
        <w:rPr>
          <w:rFonts w:asciiTheme="minorHAnsi" w:hAnsiTheme="minorHAnsi"/>
        </w:rPr>
        <w:t>podatek</w:t>
      </w:r>
      <w:r w:rsidRPr="00FA091D">
        <w:rPr>
          <w:rFonts w:asciiTheme="minorHAnsi" w:hAnsiTheme="minorHAnsi"/>
          <w:spacing w:val="57"/>
        </w:rPr>
        <w:t xml:space="preserve"> </w:t>
      </w:r>
      <w:r w:rsidRPr="00FA091D">
        <w:rPr>
          <w:rFonts w:asciiTheme="minorHAnsi" w:hAnsiTheme="minorHAnsi"/>
        </w:rPr>
        <w:t>od</w:t>
      </w:r>
      <w:r w:rsidRPr="00FA091D">
        <w:rPr>
          <w:rFonts w:asciiTheme="minorHAnsi" w:hAnsiTheme="minorHAnsi"/>
          <w:spacing w:val="57"/>
        </w:rPr>
        <w:t xml:space="preserve"> </w:t>
      </w:r>
      <w:r w:rsidRPr="00FA091D">
        <w:rPr>
          <w:rFonts w:asciiTheme="minorHAnsi" w:hAnsiTheme="minorHAnsi"/>
        </w:rPr>
        <w:t>towarów</w:t>
      </w:r>
      <w:r w:rsidRPr="00FA091D">
        <w:rPr>
          <w:rFonts w:asciiTheme="minorHAnsi" w:hAnsiTheme="minorHAnsi"/>
          <w:spacing w:val="53"/>
        </w:rPr>
        <w:t xml:space="preserve"> </w:t>
      </w:r>
      <w:r w:rsidRPr="00FA091D">
        <w:rPr>
          <w:rFonts w:asciiTheme="minorHAnsi" w:hAnsiTheme="minorHAnsi"/>
        </w:rPr>
        <w:t>i</w:t>
      </w:r>
      <w:r w:rsidRPr="00FA091D">
        <w:rPr>
          <w:rFonts w:asciiTheme="minorHAnsi" w:hAnsiTheme="minorHAnsi"/>
          <w:spacing w:val="55"/>
        </w:rPr>
        <w:t xml:space="preserve"> </w:t>
      </w:r>
      <w:r w:rsidRPr="00FA091D">
        <w:rPr>
          <w:rFonts w:asciiTheme="minorHAnsi" w:hAnsiTheme="minorHAnsi"/>
        </w:rPr>
        <w:t>usług</w:t>
      </w:r>
      <w:r w:rsidRPr="00FA091D">
        <w:rPr>
          <w:rFonts w:asciiTheme="minorHAnsi" w:hAnsiTheme="minorHAnsi"/>
          <w:spacing w:val="54"/>
        </w:rPr>
        <w:t xml:space="preserve"> </w:t>
      </w:r>
      <w:r w:rsidRPr="00FA091D">
        <w:rPr>
          <w:rFonts w:asciiTheme="minorHAnsi" w:hAnsiTheme="minorHAnsi"/>
        </w:rPr>
        <w:t>VAT</w:t>
      </w:r>
      <w:r w:rsidRPr="00FA091D">
        <w:rPr>
          <w:rFonts w:asciiTheme="minorHAnsi" w:hAnsiTheme="minorHAnsi"/>
          <w:spacing w:val="57"/>
        </w:rPr>
        <w:t xml:space="preserve"> </w:t>
      </w:r>
      <w:r w:rsidRPr="00FA091D">
        <w:rPr>
          <w:rFonts w:asciiTheme="minorHAnsi" w:hAnsiTheme="minorHAnsi"/>
          <w:spacing w:val="71"/>
          <w:w w:val="150"/>
          <w:u w:val="single"/>
        </w:rPr>
        <w:t xml:space="preserve">    </w:t>
      </w:r>
      <w:r w:rsidRPr="00FA091D">
        <w:rPr>
          <w:rFonts w:asciiTheme="minorHAnsi" w:hAnsiTheme="minorHAnsi"/>
          <w:spacing w:val="-24"/>
          <w:w w:val="150"/>
        </w:rPr>
        <w:t xml:space="preserve"> </w:t>
      </w:r>
      <w:r w:rsidRPr="00FA091D">
        <w:rPr>
          <w:rFonts w:asciiTheme="minorHAnsi" w:hAnsiTheme="minorHAnsi"/>
        </w:rPr>
        <w:t>%,</w:t>
      </w:r>
      <w:r w:rsidRPr="00FA091D">
        <w:rPr>
          <w:rFonts w:asciiTheme="minorHAnsi" w:hAnsiTheme="minorHAnsi"/>
          <w:spacing w:val="54"/>
        </w:rPr>
        <w:t xml:space="preserve"> </w:t>
      </w:r>
      <w:r w:rsidRPr="00FA091D">
        <w:rPr>
          <w:rFonts w:asciiTheme="minorHAnsi" w:hAnsiTheme="minorHAnsi"/>
        </w:rPr>
        <w:t>w</w:t>
      </w:r>
      <w:r w:rsidRPr="00FA091D">
        <w:rPr>
          <w:rFonts w:asciiTheme="minorHAnsi" w:hAnsiTheme="minorHAnsi"/>
          <w:spacing w:val="56"/>
        </w:rPr>
        <w:t xml:space="preserve"> </w:t>
      </w:r>
      <w:r w:rsidRPr="00FA091D">
        <w:rPr>
          <w:rFonts w:asciiTheme="minorHAnsi" w:hAnsiTheme="minorHAnsi"/>
        </w:rPr>
        <w:t>kwocie</w:t>
      </w:r>
      <w:r w:rsidRPr="00FA091D">
        <w:rPr>
          <w:rFonts w:asciiTheme="minorHAnsi" w:hAnsiTheme="minorHAnsi"/>
          <w:spacing w:val="54"/>
        </w:rPr>
        <w:t xml:space="preserve"> </w:t>
      </w:r>
      <w:r w:rsidRPr="00FA091D">
        <w:rPr>
          <w:rFonts w:asciiTheme="minorHAnsi" w:hAnsiTheme="minorHAnsi"/>
          <w:u w:val="single"/>
        </w:rPr>
        <w:tab/>
      </w:r>
      <w:r w:rsidRPr="00FA091D">
        <w:rPr>
          <w:rFonts w:asciiTheme="minorHAnsi" w:hAnsiTheme="minorHAnsi"/>
          <w:spacing w:val="-5"/>
        </w:rPr>
        <w:t xml:space="preserve"> </w:t>
      </w:r>
      <w:r w:rsidRPr="00FA091D">
        <w:rPr>
          <w:rFonts w:asciiTheme="minorHAnsi" w:hAnsiTheme="minorHAnsi"/>
        </w:rPr>
        <w:t>zł</w:t>
      </w:r>
      <w:r w:rsidRPr="00FA091D">
        <w:rPr>
          <w:rFonts w:asciiTheme="minorHAnsi" w:hAnsiTheme="minorHAnsi"/>
          <w:spacing w:val="42"/>
        </w:rPr>
        <w:t xml:space="preserve"> </w:t>
      </w:r>
      <w:r w:rsidRPr="00FA091D">
        <w:rPr>
          <w:rFonts w:asciiTheme="minorHAnsi" w:hAnsiTheme="minorHAnsi"/>
        </w:rPr>
        <w:t>(słownie:</w:t>
      </w:r>
    </w:p>
    <w:p w14:paraId="12B901B5" w14:textId="77777777" w:rsidR="00FC4D65" w:rsidRPr="00FA091D" w:rsidRDefault="00D47EFE" w:rsidP="00FA091D">
      <w:pPr>
        <w:pStyle w:val="Tekstpodstawowy"/>
        <w:tabs>
          <w:tab w:val="left" w:pos="2388"/>
          <w:tab w:val="left" w:pos="3369"/>
          <w:tab w:val="left" w:pos="3784"/>
          <w:tab w:val="left" w:pos="4676"/>
          <w:tab w:val="left" w:pos="5420"/>
          <w:tab w:val="left" w:pos="6157"/>
          <w:tab w:val="left" w:pos="8518"/>
          <w:tab w:val="left" w:pos="9040"/>
        </w:tabs>
        <w:jc w:val="left"/>
        <w:rPr>
          <w:rFonts w:asciiTheme="minorHAnsi" w:hAnsiTheme="minorHAnsi"/>
        </w:rPr>
      </w:pPr>
      <w:r w:rsidRPr="00FA091D">
        <w:rPr>
          <w:rFonts w:asciiTheme="minorHAnsi" w:hAnsiTheme="minorHAnsi"/>
          <w:u w:val="single"/>
        </w:rPr>
        <w:tab/>
      </w:r>
      <w:r w:rsidRPr="00FA091D">
        <w:rPr>
          <w:rFonts w:asciiTheme="minorHAnsi" w:hAnsiTheme="minorHAnsi"/>
          <w:spacing w:val="-2"/>
        </w:rPr>
        <w:t>złotych),</w:t>
      </w:r>
      <w:r w:rsidRPr="00FA091D">
        <w:rPr>
          <w:rFonts w:asciiTheme="minorHAnsi" w:hAnsiTheme="minorHAnsi"/>
        </w:rPr>
        <w:tab/>
      </w:r>
      <w:r w:rsidRPr="00FA091D">
        <w:rPr>
          <w:rFonts w:asciiTheme="minorHAnsi" w:hAnsiTheme="minorHAnsi"/>
          <w:spacing w:val="-5"/>
        </w:rPr>
        <w:t>co</w:t>
      </w:r>
      <w:r w:rsidRPr="00FA091D">
        <w:rPr>
          <w:rFonts w:asciiTheme="minorHAnsi" w:hAnsiTheme="minorHAnsi"/>
        </w:rPr>
        <w:tab/>
      </w:r>
      <w:r w:rsidRPr="00FA091D">
        <w:rPr>
          <w:rFonts w:asciiTheme="minorHAnsi" w:hAnsiTheme="minorHAnsi"/>
          <w:spacing w:val="-2"/>
        </w:rPr>
        <w:t>stanowi</w:t>
      </w:r>
      <w:r w:rsidRPr="00FA091D">
        <w:rPr>
          <w:rFonts w:asciiTheme="minorHAnsi" w:hAnsiTheme="minorHAnsi"/>
        </w:rPr>
        <w:tab/>
      </w:r>
      <w:r w:rsidRPr="00FA091D">
        <w:rPr>
          <w:rFonts w:asciiTheme="minorHAnsi" w:hAnsiTheme="minorHAnsi"/>
          <w:spacing w:val="-4"/>
        </w:rPr>
        <w:t>kwotę</w:t>
      </w:r>
      <w:r w:rsidRPr="00FA091D">
        <w:rPr>
          <w:rFonts w:asciiTheme="minorHAnsi" w:hAnsiTheme="minorHAnsi"/>
        </w:rPr>
        <w:tab/>
      </w:r>
      <w:r w:rsidRPr="00FA091D">
        <w:rPr>
          <w:rFonts w:asciiTheme="minorHAnsi" w:hAnsiTheme="minorHAnsi"/>
          <w:spacing w:val="-2"/>
        </w:rPr>
        <w:t>brutto</w:t>
      </w:r>
      <w:r w:rsidRPr="00FA091D">
        <w:rPr>
          <w:rFonts w:asciiTheme="minorHAnsi" w:hAnsiTheme="minorHAnsi"/>
        </w:rPr>
        <w:tab/>
      </w:r>
      <w:r w:rsidRPr="00FA091D">
        <w:rPr>
          <w:rFonts w:asciiTheme="minorHAnsi" w:hAnsiTheme="minorHAnsi"/>
          <w:u w:val="single"/>
        </w:rPr>
        <w:tab/>
      </w:r>
      <w:r w:rsidRPr="00FA091D">
        <w:rPr>
          <w:rFonts w:asciiTheme="minorHAnsi" w:hAnsiTheme="minorHAnsi"/>
          <w:spacing w:val="80"/>
        </w:rPr>
        <w:t xml:space="preserve"> </w:t>
      </w:r>
      <w:r w:rsidRPr="00FA091D">
        <w:rPr>
          <w:rFonts w:asciiTheme="minorHAnsi" w:hAnsiTheme="minorHAnsi"/>
        </w:rPr>
        <w:t>zł</w:t>
      </w:r>
      <w:r w:rsidRPr="00FA091D">
        <w:rPr>
          <w:rFonts w:asciiTheme="minorHAnsi" w:hAnsiTheme="minorHAnsi"/>
        </w:rPr>
        <w:tab/>
      </w:r>
      <w:r w:rsidRPr="00FA091D">
        <w:rPr>
          <w:rFonts w:asciiTheme="minorHAnsi" w:hAnsiTheme="minorHAnsi"/>
          <w:spacing w:val="-2"/>
        </w:rPr>
        <w:t>(słownie:</w:t>
      </w:r>
    </w:p>
    <w:p w14:paraId="5E834270" w14:textId="77777777" w:rsidR="00FC4D65" w:rsidRPr="00FA091D" w:rsidRDefault="00D47EFE" w:rsidP="00FA091D">
      <w:pPr>
        <w:pStyle w:val="Tekstpodstawowy"/>
        <w:tabs>
          <w:tab w:val="left" w:pos="3868"/>
        </w:tabs>
        <w:jc w:val="left"/>
        <w:rPr>
          <w:rFonts w:asciiTheme="minorHAnsi" w:hAnsiTheme="minorHAnsi"/>
        </w:rPr>
      </w:pPr>
      <w:r w:rsidRPr="00FA091D">
        <w:rPr>
          <w:rFonts w:asciiTheme="minorHAnsi" w:hAnsiTheme="minorHAnsi"/>
          <w:u w:val="single"/>
        </w:rPr>
        <w:tab/>
      </w:r>
      <w:r w:rsidRPr="00FA091D">
        <w:rPr>
          <w:rFonts w:asciiTheme="minorHAnsi" w:hAnsiTheme="minorHAnsi"/>
          <w:spacing w:val="-2"/>
        </w:rPr>
        <w:t>złotych).</w:t>
      </w:r>
    </w:p>
    <w:p w14:paraId="6C9899AD" w14:textId="77777777" w:rsidR="00FC4D65" w:rsidRPr="00FA091D" w:rsidRDefault="00D47EFE" w:rsidP="00FA091D">
      <w:pPr>
        <w:pStyle w:val="Akapitzlist"/>
        <w:numPr>
          <w:ilvl w:val="0"/>
          <w:numId w:val="8"/>
        </w:numPr>
        <w:tabs>
          <w:tab w:val="left" w:pos="515"/>
        </w:tabs>
        <w:ind w:left="515" w:hanging="283"/>
        <w:jc w:val="left"/>
        <w:rPr>
          <w:rFonts w:asciiTheme="minorHAnsi" w:hAnsiTheme="minorHAnsi"/>
        </w:rPr>
      </w:pPr>
      <w:r w:rsidRPr="00FA091D">
        <w:rPr>
          <w:rFonts w:asciiTheme="minorHAnsi" w:hAnsiTheme="minorHAnsi"/>
          <w:spacing w:val="-2"/>
        </w:rPr>
        <w:t>Kwota,</w:t>
      </w:r>
      <w:r w:rsidRPr="00FA091D">
        <w:rPr>
          <w:rFonts w:asciiTheme="minorHAnsi" w:hAnsiTheme="minorHAnsi"/>
          <w:spacing w:val="-7"/>
        </w:rPr>
        <w:t xml:space="preserve"> </w:t>
      </w:r>
      <w:r w:rsidRPr="00FA091D">
        <w:rPr>
          <w:rFonts w:asciiTheme="minorHAnsi" w:hAnsiTheme="minorHAnsi"/>
          <w:spacing w:val="-2"/>
        </w:rPr>
        <w:t>o</w:t>
      </w:r>
      <w:r w:rsidRPr="00FA091D">
        <w:rPr>
          <w:rFonts w:asciiTheme="minorHAnsi" w:hAnsiTheme="minorHAnsi"/>
          <w:spacing w:val="-4"/>
        </w:rPr>
        <w:t xml:space="preserve"> </w:t>
      </w:r>
      <w:r w:rsidRPr="00FA091D">
        <w:rPr>
          <w:rFonts w:asciiTheme="minorHAnsi" w:hAnsiTheme="minorHAnsi"/>
          <w:spacing w:val="-2"/>
        </w:rPr>
        <w:t>której</w:t>
      </w:r>
      <w:r w:rsidRPr="00FA091D">
        <w:rPr>
          <w:rFonts w:asciiTheme="minorHAnsi" w:hAnsiTheme="minorHAnsi"/>
          <w:spacing w:val="-7"/>
        </w:rPr>
        <w:t xml:space="preserve"> </w:t>
      </w:r>
      <w:r w:rsidRPr="00FA091D">
        <w:rPr>
          <w:rFonts w:asciiTheme="minorHAnsi" w:hAnsiTheme="minorHAnsi"/>
          <w:spacing w:val="-2"/>
        </w:rPr>
        <w:t>mowa</w:t>
      </w:r>
      <w:r w:rsidRPr="00FA091D">
        <w:rPr>
          <w:rFonts w:asciiTheme="minorHAnsi" w:hAnsiTheme="minorHAnsi"/>
          <w:spacing w:val="-5"/>
        </w:rPr>
        <w:t xml:space="preserve"> </w:t>
      </w:r>
      <w:r w:rsidRPr="00FA091D">
        <w:rPr>
          <w:rFonts w:asciiTheme="minorHAnsi" w:hAnsiTheme="minorHAnsi"/>
          <w:spacing w:val="-2"/>
        </w:rPr>
        <w:t>w</w:t>
      </w:r>
      <w:r w:rsidRPr="00FA091D">
        <w:rPr>
          <w:rFonts w:asciiTheme="minorHAnsi" w:hAnsiTheme="minorHAnsi"/>
          <w:spacing w:val="-5"/>
        </w:rPr>
        <w:t xml:space="preserve"> </w:t>
      </w:r>
      <w:r w:rsidRPr="00FA091D">
        <w:rPr>
          <w:rFonts w:asciiTheme="minorHAnsi" w:hAnsiTheme="minorHAnsi"/>
          <w:spacing w:val="-2"/>
        </w:rPr>
        <w:t>ust.</w:t>
      </w:r>
      <w:r w:rsidRPr="00FA091D">
        <w:rPr>
          <w:rFonts w:asciiTheme="minorHAnsi" w:hAnsiTheme="minorHAnsi"/>
          <w:spacing w:val="-5"/>
        </w:rPr>
        <w:t xml:space="preserve"> </w:t>
      </w:r>
      <w:r w:rsidRPr="00FA091D">
        <w:rPr>
          <w:rFonts w:asciiTheme="minorHAnsi" w:hAnsiTheme="minorHAnsi"/>
          <w:spacing w:val="-2"/>
        </w:rPr>
        <w:t>1,</w:t>
      </w:r>
      <w:r w:rsidRPr="00FA091D">
        <w:rPr>
          <w:rFonts w:asciiTheme="minorHAnsi" w:hAnsiTheme="minorHAnsi"/>
          <w:spacing w:val="-4"/>
        </w:rPr>
        <w:t xml:space="preserve"> </w:t>
      </w:r>
      <w:r w:rsidRPr="00FA091D">
        <w:rPr>
          <w:rFonts w:asciiTheme="minorHAnsi" w:hAnsiTheme="minorHAnsi"/>
          <w:spacing w:val="-2"/>
        </w:rPr>
        <w:t>wyczerpuje</w:t>
      </w:r>
      <w:r w:rsidRPr="00FA091D">
        <w:rPr>
          <w:rFonts w:asciiTheme="minorHAnsi" w:hAnsiTheme="minorHAnsi"/>
          <w:spacing w:val="-5"/>
        </w:rPr>
        <w:t xml:space="preserve"> </w:t>
      </w:r>
      <w:r w:rsidRPr="00FA091D">
        <w:rPr>
          <w:rFonts w:asciiTheme="minorHAnsi" w:hAnsiTheme="minorHAnsi"/>
          <w:spacing w:val="-2"/>
        </w:rPr>
        <w:t>wszelkie</w:t>
      </w:r>
      <w:r w:rsidRPr="00FA091D">
        <w:rPr>
          <w:rFonts w:asciiTheme="minorHAnsi" w:hAnsiTheme="minorHAnsi"/>
          <w:spacing w:val="-4"/>
        </w:rPr>
        <w:t xml:space="preserve"> </w:t>
      </w:r>
      <w:r w:rsidRPr="00FA091D">
        <w:rPr>
          <w:rFonts w:asciiTheme="minorHAnsi" w:hAnsiTheme="minorHAnsi"/>
          <w:spacing w:val="-2"/>
        </w:rPr>
        <w:t>roszczenia</w:t>
      </w:r>
      <w:r w:rsidRPr="00FA091D">
        <w:rPr>
          <w:rFonts w:asciiTheme="minorHAnsi" w:hAnsiTheme="minorHAnsi"/>
          <w:spacing w:val="-7"/>
        </w:rPr>
        <w:t xml:space="preserve"> </w:t>
      </w:r>
      <w:r w:rsidRPr="00FA091D">
        <w:rPr>
          <w:rFonts w:asciiTheme="minorHAnsi" w:hAnsiTheme="minorHAnsi"/>
          <w:spacing w:val="-2"/>
        </w:rPr>
        <w:t>Wykonawcy</w:t>
      </w:r>
      <w:r w:rsidRPr="00FA091D">
        <w:rPr>
          <w:rFonts w:asciiTheme="minorHAnsi" w:hAnsiTheme="minorHAnsi"/>
          <w:spacing w:val="-6"/>
        </w:rPr>
        <w:t xml:space="preserve"> </w:t>
      </w:r>
      <w:r w:rsidRPr="00FA091D">
        <w:rPr>
          <w:rFonts w:asciiTheme="minorHAnsi" w:hAnsiTheme="minorHAnsi"/>
          <w:spacing w:val="-2"/>
        </w:rPr>
        <w:t>związane</w:t>
      </w:r>
      <w:r w:rsidRPr="00FA091D">
        <w:rPr>
          <w:rFonts w:asciiTheme="minorHAnsi" w:hAnsiTheme="minorHAnsi"/>
          <w:spacing w:val="-4"/>
        </w:rPr>
        <w:t xml:space="preserve"> </w:t>
      </w:r>
      <w:r w:rsidRPr="00FA091D">
        <w:rPr>
          <w:rFonts w:asciiTheme="minorHAnsi" w:hAnsiTheme="minorHAnsi"/>
          <w:spacing w:val="-2"/>
        </w:rPr>
        <w:t>z</w:t>
      </w:r>
      <w:r w:rsidRPr="00FA091D">
        <w:rPr>
          <w:rFonts w:asciiTheme="minorHAnsi" w:hAnsiTheme="minorHAnsi"/>
          <w:spacing w:val="-5"/>
        </w:rPr>
        <w:t xml:space="preserve"> </w:t>
      </w:r>
      <w:r w:rsidRPr="00FA091D">
        <w:rPr>
          <w:rFonts w:asciiTheme="minorHAnsi" w:hAnsiTheme="minorHAnsi"/>
          <w:spacing w:val="-2"/>
        </w:rPr>
        <w:t>realizacją</w:t>
      </w:r>
      <w:r w:rsidRPr="00FA091D">
        <w:rPr>
          <w:rFonts w:asciiTheme="minorHAnsi" w:hAnsiTheme="minorHAnsi"/>
          <w:spacing w:val="-4"/>
        </w:rPr>
        <w:t xml:space="preserve"> </w:t>
      </w:r>
      <w:r w:rsidRPr="00FA091D">
        <w:rPr>
          <w:rFonts w:asciiTheme="minorHAnsi" w:hAnsiTheme="minorHAnsi"/>
          <w:spacing w:val="-2"/>
        </w:rPr>
        <w:t>umowy.</w:t>
      </w:r>
    </w:p>
    <w:p w14:paraId="354C7DA1" w14:textId="7B8638AB" w:rsidR="00FC4D65" w:rsidRPr="00FA091D" w:rsidRDefault="00D47EFE" w:rsidP="00FA091D">
      <w:pPr>
        <w:pStyle w:val="Akapitzlist"/>
        <w:numPr>
          <w:ilvl w:val="0"/>
          <w:numId w:val="8"/>
        </w:numPr>
        <w:tabs>
          <w:tab w:val="left" w:pos="516"/>
        </w:tabs>
        <w:ind w:right="124"/>
        <w:jc w:val="left"/>
        <w:rPr>
          <w:rFonts w:asciiTheme="minorHAnsi" w:hAnsiTheme="minorHAnsi"/>
        </w:rPr>
      </w:pPr>
      <w:r w:rsidRPr="00FA091D">
        <w:rPr>
          <w:rFonts w:asciiTheme="minorHAnsi" w:hAnsiTheme="minorHAnsi"/>
        </w:rPr>
        <w:t>Zapłata</w:t>
      </w:r>
      <w:r w:rsidRPr="00FA091D">
        <w:rPr>
          <w:rFonts w:asciiTheme="minorHAnsi" w:hAnsiTheme="minorHAnsi"/>
          <w:spacing w:val="-14"/>
        </w:rPr>
        <w:t xml:space="preserve"> </w:t>
      </w:r>
      <w:r w:rsidRPr="00FA091D">
        <w:rPr>
          <w:rFonts w:asciiTheme="minorHAnsi" w:hAnsiTheme="minorHAnsi"/>
        </w:rPr>
        <w:t>nastąpi</w:t>
      </w:r>
      <w:r w:rsidRPr="00FA091D">
        <w:rPr>
          <w:rFonts w:asciiTheme="minorHAnsi" w:hAnsiTheme="minorHAnsi"/>
          <w:spacing w:val="-11"/>
        </w:rPr>
        <w:t xml:space="preserve"> </w:t>
      </w:r>
      <w:r w:rsidRPr="00FA091D">
        <w:rPr>
          <w:rFonts w:asciiTheme="minorHAnsi" w:hAnsiTheme="minorHAnsi"/>
        </w:rPr>
        <w:t>przelewem</w:t>
      </w:r>
      <w:r w:rsidRPr="00FA091D">
        <w:rPr>
          <w:rFonts w:asciiTheme="minorHAnsi" w:hAnsiTheme="minorHAnsi"/>
          <w:spacing w:val="-13"/>
        </w:rPr>
        <w:t xml:space="preserve"> </w:t>
      </w:r>
      <w:r w:rsidRPr="00FA091D">
        <w:rPr>
          <w:rFonts w:asciiTheme="minorHAnsi" w:hAnsiTheme="minorHAnsi"/>
        </w:rPr>
        <w:t>w</w:t>
      </w:r>
      <w:r w:rsidRPr="00FA091D">
        <w:rPr>
          <w:rFonts w:asciiTheme="minorHAnsi" w:hAnsiTheme="minorHAnsi"/>
          <w:spacing w:val="-13"/>
        </w:rPr>
        <w:t xml:space="preserve"> </w:t>
      </w:r>
      <w:r w:rsidRPr="00FA091D">
        <w:rPr>
          <w:rFonts w:asciiTheme="minorHAnsi" w:hAnsiTheme="minorHAnsi"/>
        </w:rPr>
        <w:t>ciągu</w:t>
      </w:r>
      <w:r w:rsidRPr="00FA091D">
        <w:rPr>
          <w:rFonts w:asciiTheme="minorHAnsi" w:hAnsiTheme="minorHAnsi"/>
          <w:spacing w:val="-10"/>
        </w:rPr>
        <w:t xml:space="preserve"> </w:t>
      </w:r>
      <w:r w:rsidRPr="00FA091D">
        <w:rPr>
          <w:rFonts w:asciiTheme="minorHAnsi" w:hAnsiTheme="minorHAnsi"/>
        </w:rPr>
        <w:t>21</w:t>
      </w:r>
      <w:r w:rsidRPr="00FA091D">
        <w:rPr>
          <w:rFonts w:asciiTheme="minorHAnsi" w:hAnsiTheme="minorHAnsi"/>
          <w:spacing w:val="-14"/>
        </w:rPr>
        <w:t xml:space="preserve"> </w:t>
      </w:r>
      <w:r w:rsidRPr="00FA091D">
        <w:rPr>
          <w:rFonts w:asciiTheme="minorHAnsi" w:hAnsiTheme="minorHAnsi"/>
        </w:rPr>
        <w:t>dni,</w:t>
      </w:r>
      <w:r w:rsidRPr="00FA091D">
        <w:rPr>
          <w:rFonts w:asciiTheme="minorHAnsi" w:hAnsiTheme="minorHAnsi"/>
          <w:spacing w:val="-12"/>
        </w:rPr>
        <w:t xml:space="preserve"> </w:t>
      </w:r>
      <w:r w:rsidRPr="00FA091D">
        <w:rPr>
          <w:rFonts w:asciiTheme="minorHAnsi" w:hAnsiTheme="minorHAnsi"/>
        </w:rPr>
        <w:t>jednak</w:t>
      </w:r>
      <w:r w:rsidRPr="00FA091D">
        <w:rPr>
          <w:rFonts w:asciiTheme="minorHAnsi" w:hAnsiTheme="minorHAnsi"/>
          <w:spacing w:val="-14"/>
        </w:rPr>
        <w:t xml:space="preserve"> </w:t>
      </w:r>
      <w:r w:rsidRPr="00FA091D">
        <w:rPr>
          <w:rFonts w:asciiTheme="minorHAnsi" w:hAnsiTheme="minorHAnsi"/>
        </w:rPr>
        <w:t>nie</w:t>
      </w:r>
      <w:r w:rsidRPr="00FA091D">
        <w:rPr>
          <w:rFonts w:asciiTheme="minorHAnsi" w:hAnsiTheme="minorHAnsi"/>
          <w:spacing w:val="-12"/>
        </w:rPr>
        <w:t xml:space="preserve"> </w:t>
      </w:r>
      <w:r w:rsidRPr="00FA091D">
        <w:rPr>
          <w:rFonts w:asciiTheme="minorHAnsi" w:hAnsiTheme="minorHAnsi"/>
        </w:rPr>
        <w:t>później</w:t>
      </w:r>
      <w:r w:rsidRPr="00FA091D">
        <w:rPr>
          <w:rFonts w:asciiTheme="minorHAnsi" w:hAnsiTheme="minorHAnsi"/>
          <w:spacing w:val="-11"/>
        </w:rPr>
        <w:t xml:space="preserve"> </w:t>
      </w:r>
      <w:r w:rsidRPr="00FA091D">
        <w:rPr>
          <w:rFonts w:asciiTheme="minorHAnsi" w:hAnsiTheme="minorHAnsi"/>
        </w:rPr>
        <w:t>niż</w:t>
      </w:r>
      <w:r w:rsidRPr="00FA091D">
        <w:rPr>
          <w:rFonts w:asciiTheme="minorHAnsi" w:hAnsiTheme="minorHAnsi"/>
          <w:spacing w:val="-14"/>
        </w:rPr>
        <w:t xml:space="preserve"> </w:t>
      </w:r>
      <w:r w:rsidRPr="00FA091D">
        <w:rPr>
          <w:rFonts w:asciiTheme="minorHAnsi" w:hAnsiTheme="minorHAnsi"/>
        </w:rPr>
        <w:t>do</w:t>
      </w:r>
      <w:r w:rsidRPr="00FA091D">
        <w:rPr>
          <w:rFonts w:asciiTheme="minorHAnsi" w:hAnsiTheme="minorHAnsi"/>
          <w:spacing w:val="-12"/>
        </w:rPr>
        <w:t xml:space="preserve"> </w:t>
      </w:r>
      <w:r w:rsidRPr="00FA091D">
        <w:rPr>
          <w:rFonts w:asciiTheme="minorHAnsi" w:hAnsiTheme="minorHAnsi"/>
        </w:rPr>
        <w:t>31</w:t>
      </w:r>
      <w:r w:rsidRPr="00FA091D">
        <w:rPr>
          <w:rFonts w:asciiTheme="minorHAnsi" w:hAnsiTheme="minorHAnsi"/>
          <w:spacing w:val="-12"/>
        </w:rPr>
        <w:t xml:space="preserve"> </w:t>
      </w:r>
      <w:r w:rsidRPr="00FA091D">
        <w:rPr>
          <w:rFonts w:asciiTheme="minorHAnsi" w:hAnsiTheme="minorHAnsi"/>
        </w:rPr>
        <w:t>grudnia</w:t>
      </w:r>
      <w:r w:rsidRPr="00FA091D">
        <w:rPr>
          <w:rFonts w:asciiTheme="minorHAnsi" w:hAnsiTheme="minorHAnsi"/>
          <w:spacing w:val="-12"/>
        </w:rPr>
        <w:t xml:space="preserve"> </w:t>
      </w:r>
      <w:r w:rsidRPr="00FA091D">
        <w:rPr>
          <w:rFonts w:asciiTheme="minorHAnsi" w:hAnsiTheme="minorHAnsi"/>
        </w:rPr>
        <w:t>202</w:t>
      </w:r>
      <w:r w:rsidR="001D5BC0">
        <w:rPr>
          <w:rFonts w:asciiTheme="minorHAnsi" w:hAnsiTheme="minorHAnsi"/>
        </w:rPr>
        <w:t>4</w:t>
      </w:r>
      <w:r w:rsidRPr="00FA091D">
        <w:rPr>
          <w:rFonts w:asciiTheme="minorHAnsi" w:hAnsiTheme="minorHAnsi"/>
          <w:spacing w:val="-12"/>
        </w:rPr>
        <w:t xml:space="preserve"> </w:t>
      </w:r>
      <w:r w:rsidRPr="00FA091D">
        <w:rPr>
          <w:rFonts w:asciiTheme="minorHAnsi" w:hAnsiTheme="minorHAnsi"/>
        </w:rPr>
        <w:t>r.,</w:t>
      </w:r>
      <w:r w:rsidRPr="00FA091D">
        <w:rPr>
          <w:rFonts w:asciiTheme="minorHAnsi" w:hAnsiTheme="minorHAnsi"/>
          <w:spacing w:val="-13"/>
        </w:rPr>
        <w:t xml:space="preserve"> </w:t>
      </w:r>
      <w:r w:rsidRPr="00FA091D">
        <w:rPr>
          <w:rFonts w:asciiTheme="minorHAnsi" w:hAnsiTheme="minorHAnsi"/>
        </w:rPr>
        <w:t>od</w:t>
      </w:r>
      <w:r w:rsidRPr="00FA091D">
        <w:rPr>
          <w:rFonts w:asciiTheme="minorHAnsi" w:hAnsiTheme="minorHAnsi"/>
          <w:spacing w:val="-12"/>
        </w:rPr>
        <w:t xml:space="preserve"> </w:t>
      </w:r>
      <w:r w:rsidRPr="00FA091D">
        <w:rPr>
          <w:rFonts w:asciiTheme="minorHAnsi" w:hAnsiTheme="minorHAnsi"/>
        </w:rPr>
        <w:t>daty</w:t>
      </w:r>
      <w:r w:rsidRPr="00FA091D">
        <w:rPr>
          <w:rFonts w:asciiTheme="minorHAnsi" w:hAnsiTheme="minorHAnsi"/>
          <w:spacing w:val="-14"/>
        </w:rPr>
        <w:t xml:space="preserve"> </w:t>
      </w:r>
      <w:r w:rsidRPr="00FA091D">
        <w:rPr>
          <w:rFonts w:asciiTheme="minorHAnsi" w:hAnsiTheme="minorHAnsi"/>
        </w:rPr>
        <w:t>otrzymania przez Zamawiającego prawidłowo wystawionej przez Wykonawcę faktury. Faktura VAT może być wystawiona nie wcześniej niż po podpisaniu przez Strony protokołu zdawczo - odbiorczego Samochodu.</w:t>
      </w:r>
    </w:p>
    <w:p w14:paraId="527C6606" w14:textId="77777777" w:rsidR="00FC4D65" w:rsidRPr="00FA091D" w:rsidRDefault="00D47EFE" w:rsidP="00FA091D">
      <w:pPr>
        <w:pStyle w:val="Akapitzlist"/>
        <w:numPr>
          <w:ilvl w:val="0"/>
          <w:numId w:val="8"/>
        </w:numPr>
        <w:tabs>
          <w:tab w:val="left" w:pos="515"/>
        </w:tabs>
        <w:ind w:left="515" w:hanging="283"/>
        <w:jc w:val="left"/>
        <w:rPr>
          <w:rFonts w:asciiTheme="minorHAnsi" w:hAnsiTheme="minorHAnsi"/>
        </w:rPr>
      </w:pPr>
      <w:r w:rsidRPr="00FA091D">
        <w:rPr>
          <w:rFonts w:asciiTheme="minorHAnsi" w:hAnsiTheme="minorHAnsi"/>
        </w:rPr>
        <w:t>Płatność</w:t>
      </w:r>
      <w:r w:rsidRPr="00FA091D">
        <w:rPr>
          <w:rFonts w:asciiTheme="minorHAnsi" w:hAnsiTheme="minorHAnsi"/>
          <w:spacing w:val="47"/>
        </w:rPr>
        <w:t xml:space="preserve"> </w:t>
      </w:r>
      <w:r w:rsidRPr="00FA091D">
        <w:rPr>
          <w:rFonts w:asciiTheme="minorHAnsi" w:hAnsiTheme="minorHAnsi"/>
        </w:rPr>
        <w:t>za</w:t>
      </w:r>
      <w:r w:rsidRPr="00FA091D">
        <w:rPr>
          <w:rFonts w:asciiTheme="minorHAnsi" w:hAnsiTheme="minorHAnsi"/>
          <w:spacing w:val="50"/>
        </w:rPr>
        <w:t xml:space="preserve"> </w:t>
      </w:r>
      <w:r w:rsidRPr="00FA091D">
        <w:rPr>
          <w:rFonts w:asciiTheme="minorHAnsi" w:hAnsiTheme="minorHAnsi"/>
        </w:rPr>
        <w:t>fakturę</w:t>
      </w:r>
      <w:r w:rsidRPr="00FA091D">
        <w:rPr>
          <w:rFonts w:asciiTheme="minorHAnsi" w:hAnsiTheme="minorHAnsi"/>
          <w:spacing w:val="52"/>
        </w:rPr>
        <w:t xml:space="preserve"> </w:t>
      </w:r>
      <w:r w:rsidRPr="00FA091D">
        <w:rPr>
          <w:rFonts w:asciiTheme="minorHAnsi" w:hAnsiTheme="minorHAnsi"/>
        </w:rPr>
        <w:t>będzie</w:t>
      </w:r>
      <w:r w:rsidRPr="00FA091D">
        <w:rPr>
          <w:rFonts w:asciiTheme="minorHAnsi" w:hAnsiTheme="minorHAnsi"/>
          <w:spacing w:val="53"/>
        </w:rPr>
        <w:t xml:space="preserve"> </w:t>
      </w:r>
      <w:r w:rsidRPr="00FA091D">
        <w:rPr>
          <w:rFonts w:asciiTheme="minorHAnsi" w:hAnsiTheme="minorHAnsi"/>
        </w:rPr>
        <w:t>dokonana</w:t>
      </w:r>
      <w:r w:rsidRPr="00FA091D">
        <w:rPr>
          <w:rFonts w:asciiTheme="minorHAnsi" w:hAnsiTheme="minorHAnsi"/>
          <w:spacing w:val="52"/>
        </w:rPr>
        <w:t xml:space="preserve"> </w:t>
      </w:r>
      <w:r w:rsidRPr="00FA091D">
        <w:rPr>
          <w:rFonts w:asciiTheme="minorHAnsi" w:hAnsiTheme="minorHAnsi"/>
        </w:rPr>
        <w:t>przelewem</w:t>
      </w:r>
      <w:r w:rsidRPr="00FA091D">
        <w:rPr>
          <w:rFonts w:asciiTheme="minorHAnsi" w:hAnsiTheme="minorHAnsi"/>
          <w:spacing w:val="54"/>
        </w:rPr>
        <w:t xml:space="preserve"> </w:t>
      </w:r>
      <w:r w:rsidRPr="00FA091D">
        <w:rPr>
          <w:rFonts w:asciiTheme="minorHAnsi" w:hAnsiTheme="minorHAnsi"/>
        </w:rPr>
        <w:t>na</w:t>
      </w:r>
      <w:r w:rsidRPr="00FA091D">
        <w:rPr>
          <w:rFonts w:asciiTheme="minorHAnsi" w:hAnsiTheme="minorHAnsi"/>
          <w:spacing w:val="50"/>
        </w:rPr>
        <w:t xml:space="preserve"> </w:t>
      </w:r>
      <w:r w:rsidRPr="00FA091D">
        <w:rPr>
          <w:rFonts w:asciiTheme="minorHAnsi" w:hAnsiTheme="minorHAnsi"/>
        </w:rPr>
        <w:t>konto</w:t>
      </w:r>
      <w:r w:rsidRPr="00FA091D">
        <w:rPr>
          <w:rFonts w:asciiTheme="minorHAnsi" w:hAnsiTheme="minorHAnsi"/>
          <w:spacing w:val="49"/>
        </w:rPr>
        <w:t xml:space="preserve"> </w:t>
      </w:r>
      <w:r w:rsidRPr="00FA091D">
        <w:rPr>
          <w:rFonts w:asciiTheme="minorHAnsi" w:hAnsiTheme="minorHAnsi"/>
        </w:rPr>
        <w:t>Wykonawcy</w:t>
      </w:r>
      <w:r w:rsidRPr="00FA091D">
        <w:rPr>
          <w:rFonts w:asciiTheme="minorHAnsi" w:hAnsiTheme="minorHAnsi"/>
          <w:spacing w:val="52"/>
        </w:rPr>
        <w:t xml:space="preserve"> </w:t>
      </w:r>
      <w:r w:rsidRPr="00FA091D">
        <w:rPr>
          <w:rFonts w:asciiTheme="minorHAnsi" w:hAnsiTheme="minorHAnsi"/>
        </w:rPr>
        <w:t>wskazane</w:t>
      </w:r>
      <w:r w:rsidRPr="00FA091D">
        <w:rPr>
          <w:rFonts w:asciiTheme="minorHAnsi" w:hAnsiTheme="minorHAnsi"/>
          <w:spacing w:val="-2"/>
        </w:rPr>
        <w:t xml:space="preserve"> </w:t>
      </w:r>
      <w:r w:rsidRPr="00FA091D">
        <w:rPr>
          <w:rFonts w:asciiTheme="minorHAnsi" w:hAnsiTheme="minorHAnsi"/>
        </w:rPr>
        <w:t>na</w:t>
      </w:r>
      <w:r w:rsidRPr="00FA091D">
        <w:rPr>
          <w:rFonts w:asciiTheme="minorHAnsi" w:hAnsiTheme="minorHAnsi"/>
          <w:spacing w:val="-1"/>
        </w:rPr>
        <w:t xml:space="preserve"> </w:t>
      </w:r>
      <w:r w:rsidRPr="00FA091D">
        <w:rPr>
          <w:rFonts w:asciiTheme="minorHAnsi" w:hAnsiTheme="minorHAnsi"/>
          <w:spacing w:val="-2"/>
        </w:rPr>
        <w:t>fakturze.</w:t>
      </w:r>
    </w:p>
    <w:p w14:paraId="0962DA89" w14:textId="77777777" w:rsidR="00FC4D65" w:rsidRPr="00FA091D" w:rsidRDefault="00D47EFE" w:rsidP="00FA091D">
      <w:pPr>
        <w:pStyle w:val="Akapitzlist"/>
        <w:numPr>
          <w:ilvl w:val="0"/>
          <w:numId w:val="8"/>
        </w:numPr>
        <w:tabs>
          <w:tab w:val="left" w:pos="515"/>
        </w:tabs>
        <w:ind w:left="515" w:hanging="283"/>
        <w:jc w:val="left"/>
        <w:rPr>
          <w:rFonts w:asciiTheme="minorHAnsi" w:hAnsiTheme="minorHAnsi"/>
        </w:rPr>
      </w:pPr>
      <w:r w:rsidRPr="00FA091D">
        <w:rPr>
          <w:rFonts w:asciiTheme="minorHAnsi" w:hAnsiTheme="minorHAnsi"/>
        </w:rPr>
        <w:t>Za</w:t>
      </w:r>
      <w:r w:rsidRPr="00FA091D">
        <w:rPr>
          <w:rFonts w:asciiTheme="minorHAnsi" w:hAnsiTheme="minorHAnsi"/>
          <w:spacing w:val="-4"/>
        </w:rPr>
        <w:t xml:space="preserve"> </w:t>
      </w:r>
      <w:r w:rsidRPr="00FA091D">
        <w:rPr>
          <w:rFonts w:asciiTheme="minorHAnsi" w:hAnsiTheme="minorHAnsi"/>
        </w:rPr>
        <w:t>dzień</w:t>
      </w:r>
      <w:r w:rsidRPr="00FA091D">
        <w:rPr>
          <w:rFonts w:asciiTheme="minorHAnsi" w:hAnsiTheme="minorHAnsi"/>
          <w:spacing w:val="-2"/>
        </w:rPr>
        <w:t xml:space="preserve"> </w:t>
      </w:r>
      <w:r w:rsidRPr="00FA091D">
        <w:rPr>
          <w:rFonts w:asciiTheme="minorHAnsi" w:hAnsiTheme="minorHAnsi"/>
        </w:rPr>
        <w:t>zapłaty</w:t>
      </w:r>
      <w:r w:rsidRPr="00FA091D">
        <w:rPr>
          <w:rFonts w:asciiTheme="minorHAnsi" w:hAnsiTheme="minorHAnsi"/>
          <w:spacing w:val="-5"/>
        </w:rPr>
        <w:t xml:space="preserve"> </w:t>
      </w:r>
      <w:r w:rsidRPr="00FA091D">
        <w:rPr>
          <w:rFonts w:asciiTheme="minorHAnsi" w:hAnsiTheme="minorHAnsi"/>
        </w:rPr>
        <w:t>uważa</w:t>
      </w:r>
      <w:r w:rsidRPr="00FA091D">
        <w:rPr>
          <w:rFonts w:asciiTheme="minorHAnsi" w:hAnsiTheme="minorHAnsi"/>
          <w:spacing w:val="-4"/>
        </w:rPr>
        <w:t xml:space="preserve"> </w:t>
      </w:r>
      <w:r w:rsidRPr="00FA091D">
        <w:rPr>
          <w:rFonts w:asciiTheme="minorHAnsi" w:hAnsiTheme="minorHAnsi"/>
        </w:rPr>
        <w:t>się</w:t>
      </w:r>
      <w:r w:rsidRPr="00FA091D">
        <w:rPr>
          <w:rFonts w:asciiTheme="minorHAnsi" w:hAnsiTheme="minorHAnsi"/>
          <w:spacing w:val="-7"/>
        </w:rPr>
        <w:t xml:space="preserve"> </w:t>
      </w:r>
      <w:r w:rsidRPr="00FA091D">
        <w:rPr>
          <w:rFonts w:asciiTheme="minorHAnsi" w:hAnsiTheme="minorHAnsi"/>
        </w:rPr>
        <w:t>dzień</w:t>
      </w:r>
      <w:r w:rsidRPr="00FA091D">
        <w:rPr>
          <w:rFonts w:asciiTheme="minorHAnsi" w:hAnsiTheme="minorHAnsi"/>
          <w:spacing w:val="-4"/>
        </w:rPr>
        <w:t xml:space="preserve"> </w:t>
      </w:r>
      <w:r w:rsidRPr="00FA091D">
        <w:rPr>
          <w:rFonts w:asciiTheme="minorHAnsi" w:hAnsiTheme="minorHAnsi"/>
        </w:rPr>
        <w:t>obciążenia</w:t>
      </w:r>
      <w:r w:rsidRPr="00FA091D">
        <w:rPr>
          <w:rFonts w:asciiTheme="minorHAnsi" w:hAnsiTheme="minorHAnsi"/>
          <w:spacing w:val="-2"/>
        </w:rPr>
        <w:t xml:space="preserve"> </w:t>
      </w:r>
      <w:r w:rsidRPr="00FA091D">
        <w:rPr>
          <w:rFonts w:asciiTheme="minorHAnsi" w:hAnsiTheme="minorHAnsi"/>
        </w:rPr>
        <w:t>rachunku</w:t>
      </w:r>
      <w:r w:rsidRPr="00FA091D">
        <w:rPr>
          <w:rFonts w:asciiTheme="minorHAnsi" w:hAnsiTheme="minorHAnsi"/>
          <w:spacing w:val="-5"/>
        </w:rPr>
        <w:t xml:space="preserve"> </w:t>
      </w:r>
      <w:r w:rsidRPr="00FA091D">
        <w:rPr>
          <w:rFonts w:asciiTheme="minorHAnsi" w:hAnsiTheme="minorHAnsi"/>
        </w:rPr>
        <w:t>bankowego</w:t>
      </w:r>
      <w:r w:rsidRPr="00FA091D">
        <w:rPr>
          <w:rFonts w:asciiTheme="minorHAnsi" w:hAnsiTheme="minorHAnsi"/>
          <w:spacing w:val="-1"/>
        </w:rPr>
        <w:t xml:space="preserve"> </w:t>
      </w:r>
      <w:r w:rsidRPr="00FA091D">
        <w:rPr>
          <w:rFonts w:asciiTheme="minorHAnsi" w:hAnsiTheme="minorHAnsi"/>
          <w:spacing w:val="-2"/>
        </w:rPr>
        <w:t>Zamawiającego.</w:t>
      </w:r>
    </w:p>
    <w:p w14:paraId="306671E4" w14:textId="77777777" w:rsidR="00FC4D65" w:rsidRPr="00FA091D" w:rsidRDefault="00D47EFE" w:rsidP="00FA091D">
      <w:pPr>
        <w:pStyle w:val="Akapitzlist"/>
        <w:numPr>
          <w:ilvl w:val="0"/>
          <w:numId w:val="8"/>
        </w:numPr>
        <w:tabs>
          <w:tab w:val="left" w:pos="515"/>
        </w:tabs>
        <w:ind w:left="515" w:hanging="283"/>
        <w:jc w:val="left"/>
        <w:rPr>
          <w:rFonts w:asciiTheme="minorHAnsi" w:hAnsiTheme="minorHAnsi"/>
        </w:rPr>
      </w:pPr>
      <w:r w:rsidRPr="00FA091D">
        <w:rPr>
          <w:rFonts w:asciiTheme="minorHAnsi" w:hAnsiTheme="minorHAnsi"/>
        </w:rPr>
        <w:t>Zamawiający</w:t>
      </w:r>
      <w:r w:rsidRPr="00FA091D">
        <w:rPr>
          <w:rFonts w:asciiTheme="minorHAnsi" w:hAnsiTheme="minorHAnsi"/>
          <w:spacing w:val="-8"/>
        </w:rPr>
        <w:t xml:space="preserve"> </w:t>
      </w:r>
      <w:r w:rsidRPr="00FA091D">
        <w:rPr>
          <w:rFonts w:asciiTheme="minorHAnsi" w:hAnsiTheme="minorHAnsi"/>
        </w:rPr>
        <w:t>nie</w:t>
      </w:r>
      <w:r w:rsidRPr="00FA091D">
        <w:rPr>
          <w:rFonts w:asciiTheme="minorHAnsi" w:hAnsiTheme="minorHAnsi"/>
          <w:spacing w:val="-7"/>
        </w:rPr>
        <w:t xml:space="preserve"> </w:t>
      </w:r>
      <w:r w:rsidRPr="00FA091D">
        <w:rPr>
          <w:rFonts w:asciiTheme="minorHAnsi" w:hAnsiTheme="minorHAnsi"/>
        </w:rPr>
        <w:t>przewiduje</w:t>
      </w:r>
      <w:r w:rsidRPr="00FA091D">
        <w:rPr>
          <w:rFonts w:asciiTheme="minorHAnsi" w:hAnsiTheme="minorHAnsi"/>
          <w:spacing w:val="-4"/>
        </w:rPr>
        <w:t xml:space="preserve"> </w:t>
      </w:r>
      <w:r w:rsidRPr="00FA091D">
        <w:rPr>
          <w:rFonts w:asciiTheme="minorHAnsi" w:hAnsiTheme="minorHAnsi"/>
        </w:rPr>
        <w:t>udzielenia</w:t>
      </w:r>
      <w:r w:rsidRPr="00FA091D">
        <w:rPr>
          <w:rFonts w:asciiTheme="minorHAnsi" w:hAnsiTheme="minorHAnsi"/>
          <w:spacing w:val="-3"/>
        </w:rPr>
        <w:t xml:space="preserve"> </w:t>
      </w:r>
      <w:r w:rsidRPr="00FA091D">
        <w:rPr>
          <w:rFonts w:asciiTheme="minorHAnsi" w:hAnsiTheme="minorHAnsi"/>
          <w:spacing w:val="-2"/>
        </w:rPr>
        <w:t>zaliczki.</w:t>
      </w:r>
    </w:p>
    <w:p w14:paraId="652C138A" w14:textId="77777777" w:rsidR="00FC4D65" w:rsidRPr="00FA091D" w:rsidRDefault="00D47EFE" w:rsidP="00FA091D">
      <w:pPr>
        <w:pStyle w:val="Akapitzlist"/>
        <w:numPr>
          <w:ilvl w:val="0"/>
          <w:numId w:val="8"/>
        </w:numPr>
        <w:tabs>
          <w:tab w:val="left" w:pos="515"/>
        </w:tabs>
        <w:ind w:left="515" w:hanging="283"/>
        <w:jc w:val="left"/>
        <w:rPr>
          <w:rFonts w:asciiTheme="minorHAnsi" w:hAnsiTheme="minorHAnsi"/>
        </w:rPr>
      </w:pPr>
      <w:r w:rsidRPr="00FA091D">
        <w:rPr>
          <w:rFonts w:asciiTheme="minorHAnsi" w:hAnsiTheme="minorHAnsi"/>
        </w:rPr>
        <w:t>Zamawiający</w:t>
      </w:r>
      <w:r w:rsidRPr="00FA091D">
        <w:rPr>
          <w:rFonts w:asciiTheme="minorHAnsi" w:hAnsiTheme="minorHAnsi"/>
          <w:spacing w:val="-9"/>
        </w:rPr>
        <w:t xml:space="preserve"> </w:t>
      </w:r>
      <w:r w:rsidRPr="00FA091D">
        <w:rPr>
          <w:rFonts w:asciiTheme="minorHAnsi" w:hAnsiTheme="minorHAnsi"/>
        </w:rPr>
        <w:t>nie</w:t>
      </w:r>
      <w:r w:rsidRPr="00FA091D">
        <w:rPr>
          <w:rFonts w:asciiTheme="minorHAnsi" w:hAnsiTheme="minorHAnsi"/>
          <w:spacing w:val="-4"/>
        </w:rPr>
        <w:t xml:space="preserve"> </w:t>
      </w:r>
      <w:r w:rsidRPr="00FA091D">
        <w:rPr>
          <w:rFonts w:asciiTheme="minorHAnsi" w:hAnsiTheme="minorHAnsi"/>
        </w:rPr>
        <w:t>wyraża</w:t>
      </w:r>
      <w:r w:rsidRPr="00FA091D">
        <w:rPr>
          <w:rFonts w:asciiTheme="minorHAnsi" w:hAnsiTheme="minorHAnsi"/>
          <w:spacing w:val="-3"/>
        </w:rPr>
        <w:t xml:space="preserve"> </w:t>
      </w:r>
      <w:r w:rsidRPr="00FA091D">
        <w:rPr>
          <w:rFonts w:asciiTheme="minorHAnsi" w:hAnsiTheme="minorHAnsi"/>
        </w:rPr>
        <w:t>zgody</w:t>
      </w:r>
      <w:r w:rsidRPr="00FA091D">
        <w:rPr>
          <w:rFonts w:asciiTheme="minorHAnsi" w:hAnsiTheme="minorHAnsi"/>
          <w:spacing w:val="-4"/>
        </w:rPr>
        <w:t xml:space="preserve"> </w:t>
      </w:r>
      <w:r w:rsidRPr="00FA091D">
        <w:rPr>
          <w:rFonts w:asciiTheme="minorHAnsi" w:hAnsiTheme="minorHAnsi"/>
        </w:rPr>
        <w:t>na</w:t>
      </w:r>
      <w:r w:rsidRPr="00FA091D">
        <w:rPr>
          <w:rFonts w:asciiTheme="minorHAnsi" w:hAnsiTheme="minorHAnsi"/>
          <w:spacing w:val="-4"/>
        </w:rPr>
        <w:t xml:space="preserve"> </w:t>
      </w:r>
      <w:r w:rsidRPr="00FA091D">
        <w:rPr>
          <w:rFonts w:asciiTheme="minorHAnsi" w:hAnsiTheme="minorHAnsi"/>
        </w:rPr>
        <w:t>przelew</w:t>
      </w:r>
      <w:r w:rsidRPr="00FA091D">
        <w:rPr>
          <w:rFonts w:asciiTheme="minorHAnsi" w:hAnsiTheme="minorHAnsi"/>
          <w:spacing w:val="-4"/>
        </w:rPr>
        <w:t xml:space="preserve"> </w:t>
      </w:r>
      <w:r w:rsidRPr="00FA091D">
        <w:rPr>
          <w:rFonts w:asciiTheme="minorHAnsi" w:hAnsiTheme="minorHAnsi"/>
        </w:rPr>
        <w:t>wierzytelności</w:t>
      </w:r>
      <w:r w:rsidRPr="00FA091D">
        <w:rPr>
          <w:rFonts w:asciiTheme="minorHAnsi" w:hAnsiTheme="minorHAnsi"/>
          <w:spacing w:val="-5"/>
        </w:rPr>
        <w:t xml:space="preserve"> </w:t>
      </w:r>
      <w:r w:rsidRPr="00FA091D">
        <w:rPr>
          <w:rFonts w:asciiTheme="minorHAnsi" w:hAnsiTheme="minorHAnsi"/>
        </w:rPr>
        <w:t>z</w:t>
      </w:r>
      <w:r w:rsidRPr="00FA091D">
        <w:rPr>
          <w:rFonts w:asciiTheme="minorHAnsi" w:hAnsiTheme="minorHAnsi"/>
          <w:spacing w:val="-4"/>
        </w:rPr>
        <w:t xml:space="preserve"> </w:t>
      </w:r>
      <w:r w:rsidRPr="00FA091D">
        <w:rPr>
          <w:rFonts w:asciiTheme="minorHAnsi" w:hAnsiTheme="minorHAnsi"/>
        </w:rPr>
        <w:t>niniejszej</w:t>
      </w:r>
      <w:r w:rsidRPr="00FA091D">
        <w:rPr>
          <w:rFonts w:asciiTheme="minorHAnsi" w:hAnsiTheme="minorHAnsi"/>
          <w:spacing w:val="-3"/>
        </w:rPr>
        <w:t xml:space="preserve"> </w:t>
      </w:r>
      <w:r w:rsidRPr="00FA091D">
        <w:rPr>
          <w:rFonts w:asciiTheme="minorHAnsi" w:hAnsiTheme="minorHAnsi"/>
        </w:rPr>
        <w:t>umowy</w:t>
      </w:r>
      <w:r w:rsidRPr="00FA091D">
        <w:rPr>
          <w:rFonts w:asciiTheme="minorHAnsi" w:hAnsiTheme="minorHAnsi"/>
          <w:spacing w:val="-3"/>
        </w:rPr>
        <w:t xml:space="preserve"> </w:t>
      </w:r>
      <w:r w:rsidRPr="00FA091D">
        <w:rPr>
          <w:rFonts w:asciiTheme="minorHAnsi" w:hAnsiTheme="minorHAnsi"/>
        </w:rPr>
        <w:t>na</w:t>
      </w:r>
      <w:r w:rsidRPr="00FA091D">
        <w:rPr>
          <w:rFonts w:asciiTheme="minorHAnsi" w:hAnsiTheme="minorHAnsi"/>
          <w:spacing w:val="-6"/>
        </w:rPr>
        <w:t xml:space="preserve"> </w:t>
      </w:r>
      <w:r w:rsidRPr="00FA091D">
        <w:rPr>
          <w:rFonts w:asciiTheme="minorHAnsi" w:hAnsiTheme="minorHAnsi"/>
        </w:rPr>
        <w:t>osobę</w:t>
      </w:r>
      <w:r w:rsidRPr="00FA091D">
        <w:rPr>
          <w:rFonts w:asciiTheme="minorHAnsi" w:hAnsiTheme="minorHAnsi"/>
          <w:spacing w:val="-5"/>
        </w:rPr>
        <w:t xml:space="preserve"> </w:t>
      </w:r>
      <w:r w:rsidRPr="00FA091D">
        <w:rPr>
          <w:rFonts w:asciiTheme="minorHAnsi" w:hAnsiTheme="minorHAnsi"/>
          <w:spacing w:val="-2"/>
        </w:rPr>
        <w:t>trzecią.</w:t>
      </w:r>
    </w:p>
    <w:p w14:paraId="66F67B8F" w14:textId="77777777" w:rsidR="00FC4D65" w:rsidRPr="00FA091D" w:rsidRDefault="00D47EFE" w:rsidP="00FA091D">
      <w:pPr>
        <w:pStyle w:val="Akapitzlist"/>
        <w:numPr>
          <w:ilvl w:val="0"/>
          <w:numId w:val="8"/>
        </w:numPr>
        <w:tabs>
          <w:tab w:val="left" w:pos="516"/>
        </w:tabs>
        <w:ind w:right="123"/>
        <w:jc w:val="left"/>
        <w:rPr>
          <w:rFonts w:asciiTheme="minorHAnsi" w:hAnsiTheme="minorHAnsi"/>
        </w:rPr>
      </w:pPr>
      <w:r w:rsidRPr="00FA091D">
        <w:rPr>
          <w:rFonts w:asciiTheme="minorHAnsi" w:hAnsiTheme="minorHAnsi"/>
        </w:rPr>
        <w:t>Wykonawca oświadcza w rozumieniu ustawy z dnia 12 kwietnia 2019 r. o zmianie ustawy o podatku od towarów</w:t>
      </w:r>
      <w:r w:rsidRPr="00FA091D">
        <w:rPr>
          <w:rFonts w:asciiTheme="minorHAnsi" w:hAnsiTheme="minorHAnsi"/>
          <w:spacing w:val="-5"/>
        </w:rPr>
        <w:t xml:space="preserve"> </w:t>
      </w:r>
      <w:r w:rsidRPr="00FA091D">
        <w:rPr>
          <w:rFonts w:asciiTheme="minorHAnsi" w:hAnsiTheme="minorHAnsi"/>
        </w:rPr>
        <w:t>i usług</w:t>
      </w:r>
      <w:r w:rsidRPr="00FA091D">
        <w:rPr>
          <w:rFonts w:asciiTheme="minorHAnsi" w:hAnsiTheme="minorHAnsi"/>
          <w:spacing w:val="-4"/>
        </w:rPr>
        <w:t xml:space="preserve"> </w:t>
      </w:r>
      <w:r w:rsidRPr="00FA091D">
        <w:rPr>
          <w:rFonts w:asciiTheme="minorHAnsi" w:hAnsiTheme="minorHAnsi"/>
        </w:rPr>
        <w:t>oraz</w:t>
      </w:r>
      <w:r w:rsidRPr="00FA091D">
        <w:rPr>
          <w:rFonts w:asciiTheme="minorHAnsi" w:hAnsiTheme="minorHAnsi"/>
          <w:spacing w:val="-1"/>
        </w:rPr>
        <w:t xml:space="preserve"> </w:t>
      </w:r>
      <w:r w:rsidRPr="00FA091D">
        <w:rPr>
          <w:rFonts w:asciiTheme="minorHAnsi" w:hAnsiTheme="minorHAnsi"/>
        </w:rPr>
        <w:t>niektórych</w:t>
      </w:r>
      <w:r w:rsidRPr="00FA091D">
        <w:rPr>
          <w:rFonts w:asciiTheme="minorHAnsi" w:hAnsiTheme="minorHAnsi"/>
          <w:spacing w:val="-3"/>
        </w:rPr>
        <w:t xml:space="preserve"> </w:t>
      </w:r>
      <w:r w:rsidRPr="00FA091D">
        <w:rPr>
          <w:rFonts w:asciiTheme="minorHAnsi" w:hAnsiTheme="minorHAnsi"/>
        </w:rPr>
        <w:t>innych</w:t>
      </w:r>
      <w:r w:rsidRPr="00FA091D">
        <w:rPr>
          <w:rFonts w:asciiTheme="minorHAnsi" w:hAnsiTheme="minorHAnsi"/>
          <w:spacing w:val="-1"/>
        </w:rPr>
        <w:t xml:space="preserve"> </w:t>
      </w:r>
      <w:r w:rsidRPr="00FA091D">
        <w:rPr>
          <w:rFonts w:asciiTheme="minorHAnsi" w:hAnsiTheme="minorHAnsi"/>
        </w:rPr>
        <w:t>ustaw</w:t>
      </w:r>
      <w:r w:rsidRPr="00FA091D">
        <w:rPr>
          <w:rFonts w:asciiTheme="minorHAnsi" w:hAnsiTheme="minorHAnsi"/>
          <w:spacing w:val="-1"/>
        </w:rPr>
        <w:t xml:space="preserve"> </w:t>
      </w:r>
      <w:r w:rsidRPr="00FA091D">
        <w:rPr>
          <w:rFonts w:asciiTheme="minorHAnsi" w:hAnsiTheme="minorHAnsi"/>
        </w:rPr>
        <w:t>(tj.</w:t>
      </w:r>
      <w:r w:rsidRPr="00FA091D">
        <w:rPr>
          <w:rFonts w:asciiTheme="minorHAnsi" w:hAnsiTheme="minorHAnsi"/>
          <w:spacing w:val="-1"/>
        </w:rPr>
        <w:t xml:space="preserve"> </w:t>
      </w:r>
      <w:r w:rsidRPr="00FA091D">
        <w:rPr>
          <w:rFonts w:asciiTheme="minorHAnsi" w:hAnsiTheme="minorHAnsi"/>
        </w:rPr>
        <w:t>Dz.</w:t>
      </w:r>
      <w:r w:rsidRPr="00FA091D">
        <w:rPr>
          <w:rFonts w:asciiTheme="minorHAnsi" w:hAnsiTheme="minorHAnsi"/>
          <w:spacing w:val="-3"/>
        </w:rPr>
        <w:t xml:space="preserve"> </w:t>
      </w:r>
      <w:r w:rsidRPr="00FA091D">
        <w:rPr>
          <w:rFonts w:asciiTheme="minorHAnsi" w:hAnsiTheme="minorHAnsi"/>
        </w:rPr>
        <w:t>U. z</w:t>
      </w:r>
      <w:r w:rsidRPr="00FA091D">
        <w:rPr>
          <w:rFonts w:asciiTheme="minorHAnsi" w:hAnsiTheme="minorHAnsi"/>
          <w:spacing w:val="-1"/>
        </w:rPr>
        <w:t xml:space="preserve"> </w:t>
      </w:r>
      <w:r w:rsidRPr="00FA091D">
        <w:rPr>
          <w:rFonts w:asciiTheme="minorHAnsi" w:hAnsiTheme="minorHAnsi"/>
        </w:rPr>
        <w:t>2021</w:t>
      </w:r>
      <w:r w:rsidRPr="00FA091D">
        <w:rPr>
          <w:rFonts w:asciiTheme="minorHAnsi" w:hAnsiTheme="minorHAnsi"/>
          <w:spacing w:val="-3"/>
        </w:rPr>
        <w:t xml:space="preserve"> </w:t>
      </w:r>
      <w:r w:rsidRPr="00FA091D">
        <w:rPr>
          <w:rFonts w:asciiTheme="minorHAnsi" w:hAnsiTheme="minorHAnsi"/>
        </w:rPr>
        <w:t>r.</w:t>
      </w:r>
      <w:r w:rsidRPr="00FA091D">
        <w:rPr>
          <w:rFonts w:asciiTheme="minorHAnsi" w:hAnsiTheme="minorHAnsi"/>
          <w:spacing w:val="-1"/>
        </w:rPr>
        <w:t xml:space="preserve"> </w:t>
      </w:r>
      <w:r w:rsidRPr="00FA091D">
        <w:rPr>
          <w:rFonts w:asciiTheme="minorHAnsi" w:hAnsiTheme="minorHAnsi"/>
        </w:rPr>
        <w:t>poz.</w:t>
      </w:r>
      <w:r w:rsidRPr="00FA091D">
        <w:rPr>
          <w:rFonts w:asciiTheme="minorHAnsi" w:hAnsiTheme="minorHAnsi"/>
          <w:spacing w:val="-3"/>
        </w:rPr>
        <w:t xml:space="preserve"> </w:t>
      </w:r>
      <w:r w:rsidRPr="00FA091D">
        <w:rPr>
          <w:rFonts w:asciiTheme="minorHAnsi" w:hAnsiTheme="minorHAnsi"/>
        </w:rPr>
        <w:t>685</w:t>
      </w:r>
      <w:r w:rsidRPr="00FA091D">
        <w:rPr>
          <w:rFonts w:asciiTheme="minorHAnsi" w:hAnsiTheme="minorHAnsi"/>
          <w:spacing w:val="-1"/>
        </w:rPr>
        <w:t xml:space="preserve"> </w:t>
      </w:r>
      <w:r w:rsidRPr="00FA091D">
        <w:rPr>
          <w:rFonts w:asciiTheme="minorHAnsi" w:hAnsiTheme="minorHAnsi"/>
        </w:rPr>
        <w:t>z</w:t>
      </w:r>
      <w:r w:rsidR="00AA1993" w:rsidRPr="00FA091D">
        <w:rPr>
          <w:rFonts w:asciiTheme="minorHAnsi" w:hAnsiTheme="minorHAnsi"/>
        </w:rPr>
        <w:t>e</w:t>
      </w:r>
      <w:r w:rsidRPr="00FA091D">
        <w:rPr>
          <w:rFonts w:asciiTheme="minorHAnsi" w:hAnsiTheme="minorHAnsi"/>
          <w:spacing w:val="-1"/>
        </w:rPr>
        <w:t xml:space="preserve"> </w:t>
      </w:r>
      <w:r w:rsidRPr="00FA091D">
        <w:rPr>
          <w:rFonts w:asciiTheme="minorHAnsi" w:hAnsiTheme="minorHAnsi"/>
        </w:rPr>
        <w:t>zm.),</w:t>
      </w:r>
      <w:r w:rsidRPr="00FA091D">
        <w:rPr>
          <w:rFonts w:asciiTheme="minorHAnsi" w:hAnsiTheme="minorHAnsi"/>
          <w:spacing w:val="-1"/>
        </w:rPr>
        <w:t xml:space="preserve"> </w:t>
      </w:r>
      <w:r w:rsidRPr="00FA091D">
        <w:rPr>
          <w:rFonts w:asciiTheme="minorHAnsi" w:hAnsiTheme="minorHAnsi"/>
        </w:rPr>
        <w:t>że</w:t>
      </w:r>
      <w:r w:rsidRPr="00FA091D">
        <w:rPr>
          <w:rFonts w:asciiTheme="minorHAnsi" w:hAnsiTheme="minorHAnsi"/>
          <w:spacing w:val="-1"/>
        </w:rPr>
        <w:t xml:space="preserve"> </w:t>
      </w:r>
      <w:r w:rsidRPr="00FA091D">
        <w:rPr>
          <w:rFonts w:asciiTheme="minorHAnsi" w:hAnsiTheme="minorHAnsi"/>
        </w:rPr>
        <w:t>wskazany</w:t>
      </w:r>
      <w:r w:rsidRPr="00FA091D">
        <w:rPr>
          <w:rFonts w:asciiTheme="minorHAnsi" w:hAnsiTheme="minorHAnsi"/>
          <w:spacing w:val="-4"/>
        </w:rPr>
        <w:t xml:space="preserve"> </w:t>
      </w:r>
      <w:r w:rsidRPr="00FA091D">
        <w:rPr>
          <w:rFonts w:asciiTheme="minorHAnsi" w:hAnsiTheme="minorHAnsi"/>
        </w:rPr>
        <w:t>na fakturze rachunek bankowy jest rachunkiem rozliczeniowym służącym wyłącznie dla celów rozliczeń z</w:t>
      </w:r>
    </w:p>
    <w:p w14:paraId="18EF0268" w14:textId="77777777" w:rsidR="00FC4D65" w:rsidRPr="00FA091D" w:rsidRDefault="00D47EFE" w:rsidP="00FA091D">
      <w:pPr>
        <w:pStyle w:val="Tekstpodstawowy"/>
        <w:ind w:right="130"/>
        <w:jc w:val="left"/>
        <w:rPr>
          <w:rFonts w:asciiTheme="minorHAnsi" w:hAnsiTheme="minorHAnsi"/>
        </w:rPr>
      </w:pPr>
      <w:r w:rsidRPr="00FA091D">
        <w:rPr>
          <w:rFonts w:asciiTheme="minorHAnsi" w:hAnsiTheme="minorHAnsi"/>
        </w:rPr>
        <w:t>tytułu prowadzonej przez niego działalności gospodarczej i umożliwia dokonanie płatności przy wykorzystaniu mechanizmu płatności podzielonej.</w:t>
      </w:r>
    </w:p>
    <w:p w14:paraId="243C0103" w14:textId="77777777" w:rsidR="00FC4D65" w:rsidRPr="00FA091D" w:rsidRDefault="00D47EFE" w:rsidP="00FA091D">
      <w:pPr>
        <w:pStyle w:val="Akapitzlist"/>
        <w:numPr>
          <w:ilvl w:val="0"/>
          <w:numId w:val="8"/>
        </w:numPr>
        <w:tabs>
          <w:tab w:val="left" w:pos="516"/>
        </w:tabs>
        <w:ind w:right="130"/>
        <w:jc w:val="left"/>
        <w:rPr>
          <w:rFonts w:asciiTheme="minorHAnsi" w:hAnsiTheme="minorHAnsi"/>
        </w:rPr>
      </w:pPr>
      <w:r w:rsidRPr="00FA091D">
        <w:rPr>
          <w:rFonts w:asciiTheme="minorHAnsi" w:hAnsiTheme="minorHAnsi"/>
        </w:rPr>
        <w:t>Wykonawca oświadcza, że ma świadomość że zapłata wynagrodzenia, o którym mowa w ust. 4 powyżej, Umowy zostanie dokonana przez Zamawiającego przy wykorzystaniu mechanizmu płatności podzielonej i wyraża na to zgodę.</w:t>
      </w:r>
    </w:p>
    <w:p w14:paraId="2CFF9088" w14:textId="77777777" w:rsidR="00FC4D65" w:rsidRPr="00FA091D" w:rsidRDefault="00D47EFE" w:rsidP="00FA091D">
      <w:pPr>
        <w:pStyle w:val="Akapitzlist"/>
        <w:numPr>
          <w:ilvl w:val="0"/>
          <w:numId w:val="8"/>
        </w:numPr>
        <w:tabs>
          <w:tab w:val="left" w:pos="516"/>
        </w:tabs>
        <w:ind w:right="123"/>
        <w:jc w:val="left"/>
        <w:rPr>
          <w:rFonts w:asciiTheme="minorHAnsi" w:hAnsiTheme="minorHAnsi"/>
        </w:rPr>
      </w:pPr>
      <w:r w:rsidRPr="00FA091D">
        <w:rPr>
          <w:rFonts w:asciiTheme="minorHAnsi" w:hAnsiTheme="minorHAnsi"/>
        </w:rPr>
        <w:t>Wykonawca zobowiązuje się do podania rachunku bankowego, na który ma zostać dokonana zapłata wynagrodzenia, znajdującego się na tzw. białej liście, dostępnej m.in. pod adresem: https://</w:t>
      </w:r>
      <w:hyperlink r:id="rId8">
        <w:r w:rsidRPr="00FA091D">
          <w:rPr>
            <w:rFonts w:asciiTheme="minorHAnsi" w:hAnsiTheme="minorHAnsi"/>
          </w:rPr>
          <w:t>www.podatki.gov.pl/wykaz-podatnikow-vat-wyszukiwarka/.</w:t>
        </w:r>
      </w:hyperlink>
      <w:r w:rsidRPr="00FA091D">
        <w:rPr>
          <w:rFonts w:asciiTheme="minorHAnsi" w:hAnsiTheme="minorHAnsi"/>
        </w:rPr>
        <w:t xml:space="preserve"> Zamawiający zastrzega sobie prawo do wstrzymania płatności wynagrodzenia, do czasu wskazania przez Wykonawcę rachunku bankowego znajdującego się na ww. białej liście. Wykonawcy wówczas nie należy się żadna rekompensata za wtrzymanie płatności, a w szczególności odsetki za opóźnienie.</w:t>
      </w:r>
    </w:p>
    <w:p w14:paraId="63586CF9" w14:textId="77777777" w:rsidR="00AA1993" w:rsidRPr="00FA091D" w:rsidRDefault="00AA1993" w:rsidP="00FA091D">
      <w:pPr>
        <w:pStyle w:val="Nagwek1"/>
        <w:jc w:val="left"/>
        <w:rPr>
          <w:rFonts w:asciiTheme="minorHAnsi" w:hAnsiTheme="minorHAnsi"/>
        </w:rPr>
      </w:pPr>
    </w:p>
    <w:p w14:paraId="525975CE" w14:textId="77777777" w:rsidR="00FC4D65" w:rsidRPr="00FA091D" w:rsidRDefault="00D47EFE" w:rsidP="00FA091D">
      <w:pPr>
        <w:pStyle w:val="Nagwek1"/>
        <w:jc w:val="center"/>
        <w:rPr>
          <w:rFonts w:asciiTheme="minorHAnsi" w:hAnsiTheme="minorHAnsi"/>
        </w:rPr>
      </w:pPr>
      <w:r w:rsidRPr="00FA091D">
        <w:rPr>
          <w:rFonts w:asciiTheme="minorHAnsi" w:hAnsiTheme="minorHAnsi"/>
        </w:rPr>
        <w:t xml:space="preserve">§ </w:t>
      </w:r>
      <w:r w:rsidRPr="00FA091D">
        <w:rPr>
          <w:rFonts w:asciiTheme="minorHAnsi" w:hAnsiTheme="minorHAnsi"/>
          <w:spacing w:val="-10"/>
        </w:rPr>
        <w:t>8</w:t>
      </w:r>
    </w:p>
    <w:p w14:paraId="4D094883" w14:textId="77777777" w:rsidR="00FC4D65" w:rsidRPr="00FA091D" w:rsidRDefault="00D47EFE" w:rsidP="00FA091D">
      <w:pPr>
        <w:ind w:left="123"/>
        <w:jc w:val="center"/>
        <w:rPr>
          <w:rFonts w:asciiTheme="minorHAnsi" w:hAnsiTheme="minorHAnsi"/>
          <w:b/>
        </w:rPr>
      </w:pPr>
      <w:r w:rsidRPr="00FA091D">
        <w:rPr>
          <w:rFonts w:asciiTheme="minorHAnsi" w:hAnsiTheme="minorHAnsi"/>
          <w:b/>
        </w:rPr>
        <w:t>Odstąpienie</w:t>
      </w:r>
      <w:r w:rsidRPr="00FA091D">
        <w:rPr>
          <w:rFonts w:asciiTheme="minorHAnsi" w:hAnsiTheme="minorHAnsi"/>
          <w:b/>
          <w:spacing w:val="-8"/>
        </w:rPr>
        <w:t xml:space="preserve"> </w:t>
      </w:r>
      <w:r w:rsidRPr="00FA091D">
        <w:rPr>
          <w:rFonts w:asciiTheme="minorHAnsi" w:hAnsiTheme="minorHAnsi"/>
          <w:b/>
        </w:rPr>
        <w:t>od</w:t>
      </w:r>
      <w:r w:rsidRPr="00FA091D">
        <w:rPr>
          <w:rFonts w:asciiTheme="minorHAnsi" w:hAnsiTheme="minorHAnsi"/>
          <w:b/>
          <w:spacing w:val="-3"/>
        </w:rPr>
        <w:t xml:space="preserve"> </w:t>
      </w:r>
      <w:r w:rsidRPr="00FA091D">
        <w:rPr>
          <w:rFonts w:asciiTheme="minorHAnsi" w:hAnsiTheme="minorHAnsi"/>
          <w:b/>
          <w:spacing w:val="-4"/>
        </w:rPr>
        <w:t>umowy</w:t>
      </w:r>
    </w:p>
    <w:p w14:paraId="782F99E9" w14:textId="77777777" w:rsidR="00FC4D65" w:rsidRPr="00FA091D" w:rsidRDefault="00D47EFE" w:rsidP="00FA091D">
      <w:pPr>
        <w:pStyle w:val="Akapitzlist"/>
        <w:numPr>
          <w:ilvl w:val="0"/>
          <w:numId w:val="7"/>
        </w:numPr>
        <w:tabs>
          <w:tab w:val="left" w:pos="514"/>
          <w:tab w:val="left" w:pos="516"/>
        </w:tabs>
        <w:ind w:right="124"/>
        <w:jc w:val="left"/>
        <w:rPr>
          <w:rFonts w:asciiTheme="minorHAnsi" w:hAnsiTheme="minorHAnsi"/>
        </w:rPr>
      </w:pPr>
      <w:r w:rsidRPr="00FA091D">
        <w:rPr>
          <w:rFonts w:asciiTheme="minorHAnsi" w:hAnsiTheme="minorHAnsi"/>
        </w:rPr>
        <w:t>Zamawiającemu</w:t>
      </w:r>
      <w:r w:rsidRPr="00FA091D">
        <w:rPr>
          <w:rFonts w:asciiTheme="minorHAnsi" w:hAnsiTheme="minorHAnsi"/>
          <w:spacing w:val="-2"/>
        </w:rPr>
        <w:t xml:space="preserve"> </w:t>
      </w:r>
      <w:r w:rsidRPr="00FA091D">
        <w:rPr>
          <w:rFonts w:asciiTheme="minorHAnsi" w:hAnsiTheme="minorHAnsi"/>
        </w:rPr>
        <w:t>przysługuje</w:t>
      </w:r>
      <w:r w:rsidRPr="00FA091D">
        <w:rPr>
          <w:rFonts w:asciiTheme="minorHAnsi" w:hAnsiTheme="minorHAnsi"/>
          <w:spacing w:val="-2"/>
        </w:rPr>
        <w:t xml:space="preserve"> </w:t>
      </w:r>
      <w:r w:rsidRPr="00FA091D">
        <w:rPr>
          <w:rFonts w:asciiTheme="minorHAnsi" w:hAnsiTheme="minorHAnsi"/>
        </w:rPr>
        <w:t>prawo</w:t>
      </w:r>
      <w:r w:rsidRPr="00FA091D">
        <w:rPr>
          <w:rFonts w:asciiTheme="minorHAnsi" w:hAnsiTheme="minorHAnsi"/>
          <w:spacing w:val="-2"/>
        </w:rPr>
        <w:t xml:space="preserve"> </w:t>
      </w:r>
      <w:r w:rsidRPr="00FA091D">
        <w:rPr>
          <w:rFonts w:asciiTheme="minorHAnsi" w:hAnsiTheme="minorHAnsi"/>
        </w:rPr>
        <w:t>do</w:t>
      </w:r>
      <w:r w:rsidRPr="00FA091D">
        <w:rPr>
          <w:rFonts w:asciiTheme="minorHAnsi" w:hAnsiTheme="minorHAnsi"/>
          <w:spacing w:val="-2"/>
        </w:rPr>
        <w:t xml:space="preserve"> </w:t>
      </w:r>
      <w:r w:rsidRPr="00FA091D">
        <w:rPr>
          <w:rFonts w:asciiTheme="minorHAnsi" w:hAnsiTheme="minorHAnsi"/>
        </w:rPr>
        <w:t>odstąpienia</w:t>
      </w:r>
      <w:r w:rsidRPr="00FA091D">
        <w:rPr>
          <w:rFonts w:asciiTheme="minorHAnsi" w:hAnsiTheme="minorHAnsi"/>
          <w:spacing w:val="-2"/>
        </w:rPr>
        <w:t xml:space="preserve"> </w:t>
      </w:r>
      <w:r w:rsidRPr="00FA091D">
        <w:rPr>
          <w:rFonts w:asciiTheme="minorHAnsi" w:hAnsiTheme="minorHAnsi"/>
        </w:rPr>
        <w:t>od</w:t>
      </w:r>
      <w:r w:rsidRPr="00FA091D">
        <w:rPr>
          <w:rFonts w:asciiTheme="minorHAnsi" w:hAnsiTheme="minorHAnsi"/>
          <w:spacing w:val="-4"/>
        </w:rPr>
        <w:t xml:space="preserve"> </w:t>
      </w:r>
      <w:r w:rsidRPr="00FA091D">
        <w:rPr>
          <w:rFonts w:asciiTheme="minorHAnsi" w:hAnsiTheme="minorHAnsi"/>
        </w:rPr>
        <w:t>umowy</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3"/>
        </w:rPr>
        <w:t xml:space="preserve"> </w:t>
      </w:r>
      <w:r w:rsidRPr="00FA091D">
        <w:rPr>
          <w:rFonts w:asciiTheme="minorHAnsi" w:hAnsiTheme="minorHAnsi"/>
        </w:rPr>
        <w:t>przypadkach,</w:t>
      </w:r>
      <w:r w:rsidRPr="00FA091D">
        <w:rPr>
          <w:rFonts w:asciiTheme="minorHAnsi" w:hAnsiTheme="minorHAnsi"/>
          <w:spacing w:val="-2"/>
        </w:rPr>
        <w:t xml:space="preserve"> </w:t>
      </w:r>
      <w:r w:rsidRPr="00FA091D">
        <w:rPr>
          <w:rFonts w:asciiTheme="minorHAnsi" w:hAnsiTheme="minorHAnsi"/>
        </w:rPr>
        <w:t>o</w:t>
      </w:r>
      <w:r w:rsidRPr="00FA091D">
        <w:rPr>
          <w:rFonts w:asciiTheme="minorHAnsi" w:hAnsiTheme="minorHAnsi"/>
          <w:spacing w:val="-2"/>
        </w:rPr>
        <w:t xml:space="preserve"> </w:t>
      </w:r>
      <w:r w:rsidRPr="00FA091D">
        <w:rPr>
          <w:rFonts w:asciiTheme="minorHAnsi" w:hAnsiTheme="minorHAnsi"/>
        </w:rPr>
        <w:t>których</w:t>
      </w:r>
      <w:r w:rsidRPr="00FA091D">
        <w:rPr>
          <w:rFonts w:asciiTheme="minorHAnsi" w:hAnsiTheme="minorHAnsi"/>
          <w:spacing w:val="-2"/>
        </w:rPr>
        <w:t xml:space="preserve"> </w:t>
      </w:r>
      <w:r w:rsidRPr="00FA091D">
        <w:rPr>
          <w:rFonts w:asciiTheme="minorHAnsi" w:hAnsiTheme="minorHAnsi"/>
        </w:rPr>
        <w:t>mowa</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2"/>
        </w:rPr>
        <w:t xml:space="preserve"> </w:t>
      </w:r>
      <w:r w:rsidRPr="00FA091D">
        <w:rPr>
          <w:rFonts w:asciiTheme="minorHAnsi" w:hAnsiTheme="minorHAnsi"/>
        </w:rPr>
        <w:t>art.</w:t>
      </w:r>
      <w:r w:rsidRPr="00FA091D">
        <w:rPr>
          <w:rFonts w:asciiTheme="minorHAnsi" w:hAnsiTheme="minorHAnsi"/>
          <w:spacing w:val="-2"/>
        </w:rPr>
        <w:t xml:space="preserve"> </w:t>
      </w:r>
      <w:r w:rsidRPr="00FA091D">
        <w:rPr>
          <w:rFonts w:asciiTheme="minorHAnsi" w:hAnsiTheme="minorHAnsi"/>
        </w:rPr>
        <w:t>456 ustawy</w:t>
      </w:r>
      <w:r w:rsidRPr="00FA091D">
        <w:rPr>
          <w:rFonts w:asciiTheme="minorHAnsi" w:hAnsiTheme="minorHAnsi"/>
          <w:spacing w:val="-3"/>
        </w:rPr>
        <w:t xml:space="preserve"> </w:t>
      </w:r>
      <w:r w:rsidR="00FA091D">
        <w:rPr>
          <w:rFonts w:asciiTheme="minorHAnsi" w:hAnsiTheme="minorHAnsi"/>
        </w:rPr>
        <w:t>PZP</w:t>
      </w:r>
      <w:r w:rsidRPr="00FA091D">
        <w:rPr>
          <w:rFonts w:asciiTheme="minorHAnsi" w:hAnsiTheme="minorHAnsi"/>
        </w:rPr>
        <w:t>,</w:t>
      </w:r>
      <w:r w:rsidRPr="00FA091D">
        <w:rPr>
          <w:rFonts w:asciiTheme="minorHAnsi" w:hAnsiTheme="minorHAnsi"/>
          <w:spacing w:val="-3"/>
        </w:rPr>
        <w:t xml:space="preserve"> </w:t>
      </w:r>
      <w:r w:rsidRPr="00FA091D">
        <w:rPr>
          <w:rFonts w:asciiTheme="minorHAnsi" w:hAnsiTheme="minorHAnsi"/>
        </w:rPr>
        <w:t>jak</w:t>
      </w:r>
      <w:r w:rsidRPr="00FA091D">
        <w:rPr>
          <w:rFonts w:asciiTheme="minorHAnsi" w:hAnsiTheme="minorHAnsi"/>
          <w:spacing w:val="-3"/>
        </w:rPr>
        <w:t xml:space="preserve"> </w:t>
      </w:r>
      <w:r w:rsidRPr="00FA091D">
        <w:rPr>
          <w:rFonts w:asciiTheme="minorHAnsi" w:hAnsiTheme="minorHAnsi"/>
        </w:rPr>
        <w:t>również</w:t>
      </w:r>
      <w:r w:rsidRPr="00FA091D">
        <w:rPr>
          <w:rFonts w:asciiTheme="minorHAnsi" w:hAnsiTheme="minorHAnsi"/>
          <w:spacing w:val="-3"/>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innych</w:t>
      </w:r>
      <w:r w:rsidRPr="00FA091D">
        <w:rPr>
          <w:rFonts w:asciiTheme="minorHAnsi" w:hAnsiTheme="minorHAnsi"/>
          <w:spacing w:val="-4"/>
        </w:rPr>
        <w:t xml:space="preserve"> </w:t>
      </w:r>
      <w:r w:rsidRPr="00FA091D">
        <w:rPr>
          <w:rFonts w:asciiTheme="minorHAnsi" w:hAnsiTheme="minorHAnsi"/>
        </w:rPr>
        <w:t>sytuacjach</w:t>
      </w:r>
      <w:r w:rsidRPr="00FA091D">
        <w:rPr>
          <w:rFonts w:asciiTheme="minorHAnsi" w:hAnsiTheme="minorHAnsi"/>
          <w:spacing w:val="-3"/>
        </w:rPr>
        <w:t xml:space="preserve"> </w:t>
      </w:r>
      <w:r w:rsidRPr="00FA091D">
        <w:rPr>
          <w:rFonts w:asciiTheme="minorHAnsi" w:hAnsiTheme="minorHAnsi"/>
        </w:rPr>
        <w:t>przewidzianych</w:t>
      </w:r>
      <w:r w:rsidRPr="00FA091D">
        <w:rPr>
          <w:rFonts w:asciiTheme="minorHAnsi" w:hAnsiTheme="minorHAnsi"/>
          <w:spacing w:val="-3"/>
        </w:rPr>
        <w:t xml:space="preserve"> </w:t>
      </w:r>
      <w:r w:rsidRPr="00FA091D">
        <w:rPr>
          <w:rFonts w:asciiTheme="minorHAnsi" w:hAnsiTheme="minorHAnsi"/>
        </w:rPr>
        <w:t>w</w:t>
      </w:r>
      <w:r w:rsidRPr="00FA091D">
        <w:rPr>
          <w:rFonts w:asciiTheme="minorHAnsi" w:hAnsiTheme="minorHAnsi"/>
          <w:spacing w:val="-4"/>
        </w:rPr>
        <w:t xml:space="preserve"> </w:t>
      </w:r>
      <w:r w:rsidRPr="00FA091D">
        <w:rPr>
          <w:rFonts w:asciiTheme="minorHAnsi" w:hAnsiTheme="minorHAnsi"/>
        </w:rPr>
        <w:t>przepisach</w:t>
      </w:r>
      <w:r w:rsidRPr="00FA091D">
        <w:rPr>
          <w:rFonts w:asciiTheme="minorHAnsi" w:hAnsiTheme="minorHAnsi"/>
          <w:spacing w:val="-3"/>
        </w:rPr>
        <w:t xml:space="preserve"> </w:t>
      </w:r>
      <w:r w:rsidRPr="00FA091D">
        <w:rPr>
          <w:rFonts w:asciiTheme="minorHAnsi" w:hAnsiTheme="minorHAnsi"/>
        </w:rPr>
        <w:t>powszechnie obowiązującego prawa, w tym w Kodeksie cywilnym.</w:t>
      </w:r>
    </w:p>
    <w:p w14:paraId="5530750E" w14:textId="77777777" w:rsidR="00FC4D65" w:rsidRPr="00FA091D" w:rsidRDefault="00D47EFE" w:rsidP="00FA091D">
      <w:pPr>
        <w:pStyle w:val="Akapitzlist"/>
        <w:numPr>
          <w:ilvl w:val="0"/>
          <w:numId w:val="7"/>
        </w:numPr>
        <w:tabs>
          <w:tab w:val="left" w:pos="514"/>
        </w:tabs>
        <w:ind w:left="514" w:hanging="359"/>
        <w:jc w:val="left"/>
        <w:rPr>
          <w:rFonts w:asciiTheme="minorHAnsi" w:hAnsiTheme="minorHAnsi"/>
        </w:rPr>
      </w:pPr>
      <w:r w:rsidRPr="00FA091D">
        <w:rPr>
          <w:rFonts w:asciiTheme="minorHAnsi" w:hAnsiTheme="minorHAnsi"/>
        </w:rPr>
        <w:t>Zamawiający</w:t>
      </w:r>
      <w:r w:rsidRPr="00FA091D">
        <w:rPr>
          <w:rFonts w:asciiTheme="minorHAnsi" w:hAnsiTheme="minorHAnsi"/>
          <w:spacing w:val="-9"/>
        </w:rPr>
        <w:t xml:space="preserve"> </w:t>
      </w:r>
      <w:r w:rsidRPr="00FA091D">
        <w:rPr>
          <w:rFonts w:asciiTheme="minorHAnsi" w:hAnsiTheme="minorHAnsi"/>
        </w:rPr>
        <w:t>zastrzega</w:t>
      </w:r>
      <w:r w:rsidRPr="00FA091D">
        <w:rPr>
          <w:rFonts w:asciiTheme="minorHAnsi" w:hAnsiTheme="minorHAnsi"/>
          <w:spacing w:val="-6"/>
        </w:rPr>
        <w:t xml:space="preserve"> </w:t>
      </w:r>
      <w:r w:rsidRPr="00FA091D">
        <w:rPr>
          <w:rFonts w:asciiTheme="minorHAnsi" w:hAnsiTheme="minorHAnsi"/>
        </w:rPr>
        <w:t>sobie</w:t>
      </w:r>
      <w:r w:rsidRPr="00FA091D">
        <w:rPr>
          <w:rFonts w:asciiTheme="minorHAnsi" w:hAnsiTheme="minorHAnsi"/>
          <w:spacing w:val="-4"/>
        </w:rPr>
        <w:t xml:space="preserve"> </w:t>
      </w:r>
      <w:r w:rsidRPr="00FA091D">
        <w:rPr>
          <w:rFonts w:asciiTheme="minorHAnsi" w:hAnsiTheme="minorHAnsi"/>
        </w:rPr>
        <w:t>również</w:t>
      </w:r>
      <w:r w:rsidRPr="00FA091D">
        <w:rPr>
          <w:rFonts w:asciiTheme="minorHAnsi" w:hAnsiTheme="minorHAnsi"/>
          <w:spacing w:val="-4"/>
        </w:rPr>
        <w:t xml:space="preserve"> </w:t>
      </w:r>
      <w:r w:rsidRPr="00FA091D">
        <w:rPr>
          <w:rFonts w:asciiTheme="minorHAnsi" w:hAnsiTheme="minorHAnsi"/>
        </w:rPr>
        <w:t>prawo</w:t>
      </w:r>
      <w:r w:rsidRPr="00FA091D">
        <w:rPr>
          <w:rFonts w:asciiTheme="minorHAnsi" w:hAnsiTheme="minorHAnsi"/>
          <w:spacing w:val="-4"/>
        </w:rPr>
        <w:t xml:space="preserve"> </w:t>
      </w:r>
      <w:r w:rsidRPr="00FA091D">
        <w:rPr>
          <w:rFonts w:asciiTheme="minorHAnsi" w:hAnsiTheme="minorHAnsi"/>
        </w:rPr>
        <w:t>do</w:t>
      </w:r>
      <w:r w:rsidRPr="00FA091D">
        <w:rPr>
          <w:rFonts w:asciiTheme="minorHAnsi" w:hAnsiTheme="minorHAnsi"/>
          <w:spacing w:val="-4"/>
        </w:rPr>
        <w:t xml:space="preserve"> </w:t>
      </w:r>
      <w:r w:rsidRPr="00FA091D">
        <w:rPr>
          <w:rFonts w:asciiTheme="minorHAnsi" w:hAnsiTheme="minorHAnsi"/>
        </w:rPr>
        <w:t>odstąpienia</w:t>
      </w:r>
      <w:r w:rsidRPr="00FA091D">
        <w:rPr>
          <w:rFonts w:asciiTheme="minorHAnsi" w:hAnsiTheme="minorHAnsi"/>
          <w:spacing w:val="-4"/>
        </w:rPr>
        <w:t xml:space="preserve"> </w:t>
      </w:r>
      <w:r w:rsidRPr="00FA091D">
        <w:rPr>
          <w:rFonts w:asciiTheme="minorHAnsi" w:hAnsiTheme="minorHAnsi"/>
        </w:rPr>
        <w:t>od</w:t>
      </w:r>
      <w:r w:rsidRPr="00FA091D">
        <w:rPr>
          <w:rFonts w:asciiTheme="minorHAnsi" w:hAnsiTheme="minorHAnsi"/>
          <w:spacing w:val="-4"/>
        </w:rPr>
        <w:t xml:space="preserve"> </w:t>
      </w:r>
      <w:r w:rsidRPr="00FA091D">
        <w:rPr>
          <w:rFonts w:asciiTheme="minorHAnsi" w:hAnsiTheme="minorHAnsi"/>
        </w:rPr>
        <w:t>umowy</w:t>
      </w:r>
      <w:r w:rsidRPr="00FA091D">
        <w:rPr>
          <w:rFonts w:asciiTheme="minorHAnsi" w:hAnsiTheme="minorHAnsi"/>
          <w:spacing w:val="-4"/>
        </w:rPr>
        <w:t xml:space="preserve"> </w:t>
      </w:r>
      <w:r w:rsidRPr="00FA091D">
        <w:rPr>
          <w:rFonts w:asciiTheme="minorHAnsi" w:hAnsiTheme="minorHAnsi"/>
        </w:rPr>
        <w:t>w</w:t>
      </w:r>
      <w:r w:rsidRPr="00FA091D">
        <w:rPr>
          <w:rFonts w:asciiTheme="minorHAnsi" w:hAnsiTheme="minorHAnsi"/>
          <w:spacing w:val="-5"/>
        </w:rPr>
        <w:t xml:space="preserve"> </w:t>
      </w:r>
      <w:r w:rsidRPr="00FA091D">
        <w:rPr>
          <w:rFonts w:asciiTheme="minorHAnsi" w:hAnsiTheme="minorHAnsi"/>
        </w:rPr>
        <w:t>przypadku,</w:t>
      </w:r>
      <w:r w:rsidRPr="00FA091D">
        <w:rPr>
          <w:rFonts w:asciiTheme="minorHAnsi" w:hAnsiTheme="minorHAnsi"/>
          <w:spacing w:val="-4"/>
        </w:rPr>
        <w:t xml:space="preserve"> gdy:</w:t>
      </w:r>
    </w:p>
    <w:p w14:paraId="3F078C34" w14:textId="77777777" w:rsidR="00FC4D65" w:rsidRPr="00FA091D" w:rsidRDefault="00D47EFE" w:rsidP="00FA091D">
      <w:pPr>
        <w:pStyle w:val="Akapitzlist"/>
        <w:numPr>
          <w:ilvl w:val="1"/>
          <w:numId w:val="7"/>
        </w:numPr>
        <w:tabs>
          <w:tab w:val="left" w:pos="660"/>
          <w:tab w:val="left" w:pos="939"/>
        </w:tabs>
        <w:ind w:right="123" w:hanging="12"/>
        <w:jc w:val="left"/>
        <w:rPr>
          <w:rFonts w:asciiTheme="minorHAnsi" w:hAnsiTheme="minorHAnsi"/>
        </w:rPr>
      </w:pPr>
      <w:r w:rsidRPr="00FA091D">
        <w:rPr>
          <w:rFonts w:asciiTheme="minorHAnsi" w:hAnsiTheme="minorHAnsi"/>
        </w:rPr>
        <w:t>Wykonawca</w:t>
      </w:r>
      <w:r w:rsidRPr="00FA091D">
        <w:rPr>
          <w:rFonts w:asciiTheme="minorHAnsi" w:hAnsiTheme="minorHAnsi"/>
          <w:spacing w:val="40"/>
        </w:rPr>
        <w:t xml:space="preserve"> </w:t>
      </w:r>
      <w:r w:rsidRPr="00FA091D">
        <w:rPr>
          <w:rFonts w:asciiTheme="minorHAnsi" w:hAnsiTheme="minorHAnsi"/>
        </w:rPr>
        <w:t>jest</w:t>
      </w:r>
      <w:r w:rsidRPr="00FA091D">
        <w:rPr>
          <w:rFonts w:asciiTheme="minorHAnsi" w:hAnsiTheme="minorHAnsi"/>
          <w:spacing w:val="40"/>
        </w:rPr>
        <w:t xml:space="preserve"> </w:t>
      </w:r>
      <w:r w:rsidRPr="00FA091D">
        <w:rPr>
          <w:rFonts w:asciiTheme="minorHAnsi" w:hAnsiTheme="minorHAnsi"/>
        </w:rPr>
        <w:t>niewypłacalny</w:t>
      </w:r>
      <w:r w:rsidRPr="00FA091D">
        <w:rPr>
          <w:rFonts w:asciiTheme="minorHAnsi" w:hAnsiTheme="minorHAnsi"/>
          <w:spacing w:val="40"/>
        </w:rPr>
        <w:t xml:space="preserve"> </w:t>
      </w:r>
      <w:r w:rsidRPr="00FA091D">
        <w:rPr>
          <w:rFonts w:asciiTheme="minorHAnsi" w:hAnsiTheme="minorHAnsi"/>
        </w:rPr>
        <w:t>lub</w:t>
      </w:r>
      <w:r w:rsidRPr="00FA091D">
        <w:rPr>
          <w:rFonts w:asciiTheme="minorHAnsi" w:hAnsiTheme="minorHAnsi"/>
          <w:spacing w:val="40"/>
        </w:rPr>
        <w:t xml:space="preserve"> </w:t>
      </w:r>
      <w:r w:rsidRPr="00FA091D">
        <w:rPr>
          <w:rFonts w:asciiTheme="minorHAnsi" w:hAnsiTheme="minorHAnsi"/>
        </w:rPr>
        <w:t>grozi</w:t>
      </w:r>
      <w:r w:rsidRPr="00FA091D">
        <w:rPr>
          <w:rFonts w:asciiTheme="minorHAnsi" w:hAnsiTheme="minorHAnsi"/>
          <w:spacing w:val="40"/>
        </w:rPr>
        <w:t xml:space="preserve"> </w:t>
      </w:r>
      <w:r w:rsidRPr="00FA091D">
        <w:rPr>
          <w:rFonts w:asciiTheme="minorHAnsi" w:hAnsiTheme="minorHAnsi"/>
        </w:rPr>
        <w:t>mu</w:t>
      </w:r>
      <w:r w:rsidRPr="00FA091D">
        <w:rPr>
          <w:rFonts w:asciiTheme="minorHAnsi" w:hAnsiTheme="minorHAnsi"/>
          <w:spacing w:val="40"/>
        </w:rPr>
        <w:t xml:space="preserve"> </w:t>
      </w:r>
      <w:r w:rsidRPr="00FA091D">
        <w:rPr>
          <w:rFonts w:asciiTheme="minorHAnsi" w:hAnsiTheme="minorHAnsi"/>
        </w:rPr>
        <w:t>niewypłacalność́,</w:t>
      </w:r>
      <w:r w:rsidRPr="00FA091D">
        <w:rPr>
          <w:rFonts w:asciiTheme="minorHAnsi" w:hAnsiTheme="minorHAnsi"/>
          <w:spacing w:val="40"/>
        </w:rPr>
        <w:t xml:space="preserve"> </w:t>
      </w:r>
      <w:r w:rsidRPr="00FA091D">
        <w:rPr>
          <w:rFonts w:asciiTheme="minorHAnsi" w:hAnsiTheme="minorHAnsi"/>
        </w:rPr>
        <w:t>co</w:t>
      </w:r>
      <w:r w:rsidRPr="00FA091D">
        <w:rPr>
          <w:rFonts w:asciiTheme="minorHAnsi" w:hAnsiTheme="minorHAnsi"/>
          <w:spacing w:val="40"/>
        </w:rPr>
        <w:t xml:space="preserve"> </w:t>
      </w:r>
      <w:r w:rsidRPr="00FA091D">
        <w:rPr>
          <w:rFonts w:asciiTheme="minorHAnsi" w:hAnsiTheme="minorHAnsi"/>
        </w:rPr>
        <w:t>czyni</w:t>
      </w:r>
      <w:r w:rsidRPr="00FA091D">
        <w:rPr>
          <w:rFonts w:asciiTheme="minorHAnsi" w:hAnsiTheme="minorHAnsi"/>
          <w:spacing w:val="40"/>
        </w:rPr>
        <w:t xml:space="preserve"> </w:t>
      </w:r>
      <w:r w:rsidRPr="00FA091D">
        <w:rPr>
          <w:rFonts w:asciiTheme="minorHAnsi" w:hAnsiTheme="minorHAnsi"/>
        </w:rPr>
        <w:t>wątpliwym</w:t>
      </w:r>
      <w:r w:rsidRPr="00FA091D">
        <w:rPr>
          <w:rFonts w:asciiTheme="minorHAnsi" w:hAnsiTheme="minorHAnsi"/>
          <w:spacing w:val="40"/>
        </w:rPr>
        <w:t xml:space="preserve"> </w:t>
      </w:r>
      <w:r w:rsidRPr="00FA091D">
        <w:rPr>
          <w:rFonts w:asciiTheme="minorHAnsi" w:hAnsiTheme="minorHAnsi"/>
        </w:rPr>
        <w:t xml:space="preserve">wykonanie </w:t>
      </w:r>
      <w:r w:rsidRPr="00FA091D">
        <w:rPr>
          <w:rFonts w:asciiTheme="minorHAnsi" w:hAnsiTheme="minorHAnsi"/>
          <w:spacing w:val="-2"/>
        </w:rPr>
        <w:t>Umowy;</w:t>
      </w:r>
    </w:p>
    <w:p w14:paraId="1F9A72DF" w14:textId="77777777" w:rsidR="00FC4D65" w:rsidRPr="00FA091D" w:rsidRDefault="00D47EFE" w:rsidP="00FA091D">
      <w:pPr>
        <w:pStyle w:val="Akapitzlist"/>
        <w:numPr>
          <w:ilvl w:val="1"/>
          <w:numId w:val="7"/>
        </w:numPr>
        <w:tabs>
          <w:tab w:val="left" w:pos="660"/>
          <w:tab w:val="left" w:pos="939"/>
        </w:tabs>
        <w:ind w:right="124" w:hanging="12"/>
        <w:jc w:val="left"/>
        <w:rPr>
          <w:rFonts w:asciiTheme="minorHAnsi" w:hAnsiTheme="minorHAnsi"/>
        </w:rPr>
      </w:pPr>
      <w:r w:rsidRPr="00FA091D">
        <w:rPr>
          <w:rFonts w:asciiTheme="minorHAnsi" w:hAnsiTheme="minorHAnsi"/>
        </w:rPr>
        <w:t xml:space="preserve">Wykonawca zostanie postawiony w stan upadłości lub zostanie otwarta likwidacja przedsiębiorstwa </w:t>
      </w:r>
      <w:r w:rsidRPr="00FA091D">
        <w:rPr>
          <w:rFonts w:asciiTheme="minorHAnsi" w:hAnsiTheme="minorHAnsi"/>
          <w:spacing w:val="-2"/>
        </w:rPr>
        <w:t>Wykonawcy;</w:t>
      </w:r>
    </w:p>
    <w:p w14:paraId="03358F89" w14:textId="77777777" w:rsidR="00FC4D65" w:rsidRPr="00FA091D" w:rsidRDefault="00D47EFE" w:rsidP="00FA091D">
      <w:pPr>
        <w:pStyle w:val="Akapitzlist"/>
        <w:numPr>
          <w:ilvl w:val="1"/>
          <w:numId w:val="7"/>
        </w:numPr>
        <w:tabs>
          <w:tab w:val="left" w:pos="939"/>
        </w:tabs>
        <w:ind w:left="939" w:hanging="291"/>
        <w:jc w:val="left"/>
        <w:rPr>
          <w:rFonts w:asciiTheme="minorHAnsi" w:hAnsiTheme="minorHAnsi"/>
        </w:rPr>
      </w:pPr>
      <w:r w:rsidRPr="00FA091D">
        <w:rPr>
          <w:rFonts w:asciiTheme="minorHAnsi" w:hAnsiTheme="minorHAnsi"/>
        </w:rPr>
        <w:t>zostanie</w:t>
      </w:r>
      <w:r w:rsidRPr="00FA091D">
        <w:rPr>
          <w:rFonts w:asciiTheme="minorHAnsi" w:hAnsiTheme="minorHAnsi"/>
          <w:spacing w:val="-7"/>
        </w:rPr>
        <w:t xml:space="preserve"> </w:t>
      </w:r>
      <w:r w:rsidRPr="00FA091D">
        <w:rPr>
          <w:rFonts w:asciiTheme="minorHAnsi" w:hAnsiTheme="minorHAnsi"/>
        </w:rPr>
        <w:t>wszczęte</w:t>
      </w:r>
      <w:r w:rsidRPr="00FA091D">
        <w:rPr>
          <w:rFonts w:asciiTheme="minorHAnsi" w:hAnsiTheme="minorHAnsi"/>
          <w:spacing w:val="-5"/>
        </w:rPr>
        <w:t xml:space="preserve"> </w:t>
      </w:r>
      <w:r w:rsidRPr="00FA091D">
        <w:rPr>
          <w:rFonts w:asciiTheme="minorHAnsi" w:hAnsiTheme="minorHAnsi"/>
        </w:rPr>
        <w:t>wobec</w:t>
      </w:r>
      <w:r w:rsidRPr="00FA091D">
        <w:rPr>
          <w:rFonts w:asciiTheme="minorHAnsi" w:hAnsiTheme="minorHAnsi"/>
          <w:spacing w:val="-7"/>
        </w:rPr>
        <w:t xml:space="preserve"> </w:t>
      </w:r>
      <w:r w:rsidRPr="00FA091D">
        <w:rPr>
          <w:rFonts w:asciiTheme="minorHAnsi" w:hAnsiTheme="minorHAnsi"/>
        </w:rPr>
        <w:t>Wykonawcy</w:t>
      </w:r>
      <w:r w:rsidRPr="00FA091D">
        <w:rPr>
          <w:rFonts w:asciiTheme="minorHAnsi" w:hAnsiTheme="minorHAnsi"/>
          <w:spacing w:val="-6"/>
        </w:rPr>
        <w:t xml:space="preserve"> </w:t>
      </w:r>
      <w:r w:rsidRPr="00FA091D">
        <w:rPr>
          <w:rFonts w:asciiTheme="minorHAnsi" w:hAnsiTheme="minorHAnsi"/>
        </w:rPr>
        <w:t>postępowanie</w:t>
      </w:r>
      <w:r w:rsidRPr="00FA091D">
        <w:rPr>
          <w:rFonts w:asciiTheme="minorHAnsi" w:hAnsiTheme="minorHAnsi"/>
          <w:spacing w:val="-6"/>
        </w:rPr>
        <w:t xml:space="preserve"> </w:t>
      </w:r>
      <w:r w:rsidRPr="00FA091D">
        <w:rPr>
          <w:rFonts w:asciiTheme="minorHAnsi" w:hAnsiTheme="minorHAnsi"/>
          <w:spacing w:val="-2"/>
        </w:rPr>
        <w:t>egzekucyjne;</w:t>
      </w:r>
    </w:p>
    <w:p w14:paraId="38D028ED" w14:textId="77777777" w:rsidR="00FC4D65" w:rsidRPr="00FA091D" w:rsidRDefault="00D47EFE" w:rsidP="00FA091D">
      <w:pPr>
        <w:pStyle w:val="Akapitzlist"/>
        <w:numPr>
          <w:ilvl w:val="1"/>
          <w:numId w:val="7"/>
        </w:numPr>
        <w:tabs>
          <w:tab w:val="left" w:pos="660"/>
          <w:tab w:val="left" w:pos="939"/>
        </w:tabs>
        <w:ind w:right="124" w:hanging="12"/>
        <w:jc w:val="left"/>
        <w:rPr>
          <w:rFonts w:asciiTheme="minorHAnsi" w:hAnsiTheme="minorHAnsi"/>
        </w:rPr>
      </w:pPr>
      <w:r w:rsidRPr="00FA091D">
        <w:rPr>
          <w:rFonts w:asciiTheme="minorHAnsi" w:hAnsiTheme="minorHAnsi"/>
        </w:rPr>
        <w:t>w razie naruszenia przez Wykonawcę</w:t>
      </w:r>
      <w:r w:rsidRPr="00FA091D">
        <w:rPr>
          <w:rFonts w:asciiTheme="minorHAnsi" w:hAnsiTheme="minorHAnsi"/>
          <w:position w:val="-3"/>
        </w:rPr>
        <w:t>̨</w:t>
      </w:r>
      <w:r w:rsidRPr="00FA091D">
        <w:rPr>
          <w:rFonts w:asciiTheme="minorHAnsi" w:hAnsiTheme="minorHAnsi"/>
          <w:spacing w:val="40"/>
          <w:position w:val="-3"/>
        </w:rPr>
        <w:t xml:space="preserve"> </w:t>
      </w:r>
      <w:r w:rsidRPr="00FA091D">
        <w:rPr>
          <w:rFonts w:asciiTheme="minorHAnsi" w:hAnsiTheme="minorHAnsi"/>
        </w:rPr>
        <w:t>któregokolwiek z warunków Umowy, jeżeli naruszenie to nie zostało usunięte w terminie 7 dni od zawiadomienia Wykonawcy o takim naruszeniu;</w:t>
      </w:r>
    </w:p>
    <w:p w14:paraId="24BEE1BF" w14:textId="77777777" w:rsidR="00FC4D65" w:rsidRPr="00FA091D" w:rsidRDefault="00D47EFE" w:rsidP="00FA091D">
      <w:pPr>
        <w:pStyle w:val="Akapitzlist"/>
        <w:numPr>
          <w:ilvl w:val="1"/>
          <w:numId w:val="7"/>
        </w:numPr>
        <w:tabs>
          <w:tab w:val="left" w:pos="660"/>
          <w:tab w:val="left" w:pos="939"/>
        </w:tabs>
        <w:ind w:right="125" w:hanging="12"/>
        <w:jc w:val="left"/>
        <w:rPr>
          <w:rFonts w:asciiTheme="minorHAnsi" w:hAnsiTheme="minorHAnsi"/>
        </w:rPr>
      </w:pPr>
      <w:r w:rsidRPr="00FA091D">
        <w:rPr>
          <w:rFonts w:asciiTheme="minorHAnsi" w:hAnsiTheme="minorHAnsi"/>
        </w:rPr>
        <w:t>Wykonawca</w:t>
      </w:r>
      <w:r w:rsidRPr="00FA091D">
        <w:rPr>
          <w:rFonts w:asciiTheme="minorHAnsi" w:hAnsiTheme="minorHAnsi"/>
          <w:spacing w:val="-7"/>
        </w:rPr>
        <w:t xml:space="preserve"> </w:t>
      </w:r>
      <w:r w:rsidRPr="00FA091D">
        <w:rPr>
          <w:rFonts w:asciiTheme="minorHAnsi" w:hAnsiTheme="minorHAnsi"/>
        </w:rPr>
        <w:t>nie</w:t>
      </w:r>
      <w:r w:rsidRPr="00FA091D">
        <w:rPr>
          <w:rFonts w:asciiTheme="minorHAnsi" w:hAnsiTheme="minorHAnsi"/>
          <w:spacing w:val="-7"/>
        </w:rPr>
        <w:t xml:space="preserve"> </w:t>
      </w:r>
      <w:r w:rsidRPr="00FA091D">
        <w:rPr>
          <w:rFonts w:asciiTheme="minorHAnsi" w:hAnsiTheme="minorHAnsi"/>
        </w:rPr>
        <w:t>wykona</w:t>
      </w:r>
      <w:r w:rsidRPr="00FA091D">
        <w:rPr>
          <w:rFonts w:asciiTheme="minorHAnsi" w:hAnsiTheme="minorHAnsi"/>
          <w:spacing w:val="-7"/>
        </w:rPr>
        <w:t xml:space="preserve"> </w:t>
      </w:r>
      <w:r w:rsidRPr="00FA091D">
        <w:rPr>
          <w:rFonts w:asciiTheme="minorHAnsi" w:hAnsiTheme="minorHAnsi"/>
        </w:rPr>
        <w:t>umowy</w:t>
      </w:r>
      <w:r w:rsidRPr="00FA091D">
        <w:rPr>
          <w:rFonts w:asciiTheme="minorHAnsi" w:hAnsiTheme="minorHAnsi"/>
          <w:spacing w:val="-7"/>
        </w:rPr>
        <w:t xml:space="preserve"> </w:t>
      </w:r>
      <w:r w:rsidRPr="00FA091D">
        <w:rPr>
          <w:rFonts w:asciiTheme="minorHAnsi" w:hAnsiTheme="minorHAnsi"/>
        </w:rPr>
        <w:t>w</w:t>
      </w:r>
      <w:r w:rsidRPr="00FA091D">
        <w:rPr>
          <w:rFonts w:asciiTheme="minorHAnsi" w:hAnsiTheme="minorHAnsi"/>
          <w:spacing w:val="-8"/>
        </w:rPr>
        <w:t xml:space="preserve"> </w:t>
      </w:r>
      <w:r w:rsidRPr="00FA091D">
        <w:rPr>
          <w:rFonts w:asciiTheme="minorHAnsi" w:hAnsiTheme="minorHAnsi"/>
        </w:rPr>
        <w:t>terminie</w:t>
      </w:r>
      <w:r w:rsidRPr="00FA091D">
        <w:rPr>
          <w:rFonts w:asciiTheme="minorHAnsi" w:hAnsiTheme="minorHAnsi"/>
          <w:spacing w:val="-7"/>
        </w:rPr>
        <w:t xml:space="preserve"> </w:t>
      </w:r>
      <w:r w:rsidRPr="00FA091D">
        <w:rPr>
          <w:rFonts w:asciiTheme="minorHAnsi" w:hAnsiTheme="minorHAnsi"/>
        </w:rPr>
        <w:t>określonym</w:t>
      </w:r>
      <w:r w:rsidRPr="00FA091D">
        <w:rPr>
          <w:rFonts w:asciiTheme="minorHAnsi" w:hAnsiTheme="minorHAnsi"/>
          <w:spacing w:val="-6"/>
        </w:rPr>
        <w:t xml:space="preserve"> </w:t>
      </w:r>
      <w:r w:rsidRPr="00FA091D">
        <w:rPr>
          <w:rFonts w:asciiTheme="minorHAnsi" w:hAnsiTheme="minorHAnsi"/>
        </w:rPr>
        <w:t>w</w:t>
      </w:r>
      <w:r w:rsidRPr="00FA091D">
        <w:rPr>
          <w:rFonts w:asciiTheme="minorHAnsi" w:hAnsiTheme="minorHAnsi"/>
          <w:spacing w:val="-8"/>
        </w:rPr>
        <w:t xml:space="preserve"> </w:t>
      </w:r>
      <w:r w:rsidRPr="00FA091D">
        <w:rPr>
          <w:rFonts w:asciiTheme="minorHAnsi" w:hAnsiTheme="minorHAnsi"/>
        </w:rPr>
        <w:t>§</w:t>
      </w:r>
      <w:r w:rsidRPr="00FA091D">
        <w:rPr>
          <w:rFonts w:asciiTheme="minorHAnsi" w:hAnsiTheme="minorHAnsi"/>
          <w:spacing w:val="-7"/>
        </w:rPr>
        <w:t xml:space="preserve"> </w:t>
      </w:r>
      <w:r w:rsidRPr="00FA091D">
        <w:rPr>
          <w:rFonts w:asciiTheme="minorHAnsi" w:hAnsiTheme="minorHAnsi"/>
        </w:rPr>
        <w:t>2</w:t>
      </w:r>
      <w:r w:rsidRPr="00FA091D">
        <w:rPr>
          <w:rFonts w:asciiTheme="minorHAnsi" w:hAnsiTheme="minorHAnsi"/>
          <w:spacing w:val="-7"/>
        </w:rPr>
        <w:t xml:space="preserve"> </w:t>
      </w:r>
      <w:r w:rsidRPr="00FA091D">
        <w:rPr>
          <w:rFonts w:asciiTheme="minorHAnsi" w:hAnsiTheme="minorHAnsi"/>
        </w:rPr>
        <w:t>ust.</w:t>
      </w:r>
      <w:r w:rsidRPr="00FA091D">
        <w:rPr>
          <w:rFonts w:asciiTheme="minorHAnsi" w:hAnsiTheme="minorHAnsi"/>
          <w:spacing w:val="-7"/>
        </w:rPr>
        <w:t xml:space="preserve"> </w:t>
      </w:r>
      <w:r w:rsidRPr="00FA091D">
        <w:rPr>
          <w:rFonts w:asciiTheme="minorHAnsi" w:hAnsiTheme="minorHAnsi"/>
        </w:rPr>
        <w:t>1</w:t>
      </w:r>
      <w:r w:rsidRPr="00FA091D">
        <w:rPr>
          <w:rFonts w:asciiTheme="minorHAnsi" w:hAnsiTheme="minorHAnsi"/>
          <w:spacing w:val="-4"/>
        </w:rPr>
        <w:t xml:space="preserve"> </w:t>
      </w:r>
      <w:r w:rsidRPr="00FA091D">
        <w:rPr>
          <w:rFonts w:asciiTheme="minorHAnsi" w:hAnsiTheme="minorHAnsi"/>
        </w:rPr>
        <w:t>-</w:t>
      </w:r>
      <w:r w:rsidRPr="00FA091D">
        <w:rPr>
          <w:rFonts w:asciiTheme="minorHAnsi" w:hAnsiTheme="minorHAnsi"/>
          <w:spacing w:val="-9"/>
        </w:rPr>
        <w:t xml:space="preserve"> </w:t>
      </w:r>
      <w:r w:rsidRPr="00FA091D">
        <w:rPr>
          <w:rFonts w:asciiTheme="minorHAnsi" w:hAnsiTheme="minorHAnsi"/>
        </w:rPr>
        <w:t>bez</w:t>
      </w:r>
      <w:r w:rsidRPr="00FA091D">
        <w:rPr>
          <w:rFonts w:asciiTheme="minorHAnsi" w:hAnsiTheme="minorHAnsi"/>
          <w:spacing w:val="-7"/>
        </w:rPr>
        <w:t xml:space="preserve"> </w:t>
      </w:r>
      <w:r w:rsidRPr="00FA091D">
        <w:rPr>
          <w:rFonts w:asciiTheme="minorHAnsi" w:hAnsiTheme="minorHAnsi"/>
        </w:rPr>
        <w:t>wyznaczenia</w:t>
      </w:r>
      <w:r w:rsidRPr="00FA091D">
        <w:rPr>
          <w:rFonts w:asciiTheme="minorHAnsi" w:hAnsiTheme="minorHAnsi"/>
          <w:spacing w:val="-7"/>
        </w:rPr>
        <w:t xml:space="preserve"> </w:t>
      </w:r>
      <w:r w:rsidRPr="00FA091D">
        <w:rPr>
          <w:rFonts w:asciiTheme="minorHAnsi" w:hAnsiTheme="minorHAnsi"/>
        </w:rPr>
        <w:t xml:space="preserve">dodatkowego </w:t>
      </w:r>
      <w:r w:rsidRPr="00FA091D">
        <w:rPr>
          <w:rFonts w:asciiTheme="minorHAnsi" w:hAnsiTheme="minorHAnsi"/>
          <w:spacing w:val="-2"/>
        </w:rPr>
        <w:t>terminu,</w:t>
      </w:r>
    </w:p>
    <w:p w14:paraId="49E7181B" w14:textId="77777777" w:rsidR="00FC4D65" w:rsidRPr="00FA091D" w:rsidRDefault="00D47EFE" w:rsidP="00FA091D">
      <w:pPr>
        <w:pStyle w:val="Akapitzlist"/>
        <w:numPr>
          <w:ilvl w:val="1"/>
          <w:numId w:val="7"/>
        </w:numPr>
        <w:tabs>
          <w:tab w:val="left" w:pos="660"/>
          <w:tab w:val="left" w:pos="939"/>
        </w:tabs>
        <w:ind w:right="124" w:hanging="12"/>
        <w:jc w:val="left"/>
        <w:rPr>
          <w:rFonts w:asciiTheme="minorHAnsi" w:hAnsiTheme="minorHAnsi"/>
        </w:rPr>
      </w:pPr>
      <w:r w:rsidRPr="00FA091D">
        <w:rPr>
          <w:rFonts w:asciiTheme="minorHAnsi" w:hAnsiTheme="minorHAnsi"/>
        </w:rPr>
        <w:t>Wykonawca nie wymieni przedmiotu umowy, lub jego wadliwych elementów na wolne od wad, w terminie wskazanym przez Zamawiającego do usunięcia wad,</w:t>
      </w:r>
    </w:p>
    <w:p w14:paraId="419494BB" w14:textId="77777777" w:rsidR="00FC4D65" w:rsidRPr="00FA091D" w:rsidRDefault="00D47EFE" w:rsidP="00FA091D">
      <w:pPr>
        <w:pStyle w:val="Akapitzlist"/>
        <w:numPr>
          <w:ilvl w:val="1"/>
          <w:numId w:val="7"/>
        </w:numPr>
        <w:tabs>
          <w:tab w:val="left" w:pos="939"/>
        </w:tabs>
        <w:ind w:left="939" w:hanging="291"/>
        <w:jc w:val="left"/>
        <w:rPr>
          <w:rFonts w:asciiTheme="minorHAnsi" w:hAnsiTheme="minorHAnsi"/>
        </w:rPr>
      </w:pPr>
      <w:r w:rsidRPr="00FA091D">
        <w:rPr>
          <w:rFonts w:asciiTheme="minorHAnsi" w:hAnsiTheme="minorHAnsi"/>
        </w:rPr>
        <w:t>Wykonawca</w:t>
      </w:r>
      <w:r w:rsidRPr="00FA091D">
        <w:rPr>
          <w:rFonts w:asciiTheme="minorHAnsi" w:hAnsiTheme="minorHAnsi"/>
          <w:spacing w:val="35"/>
        </w:rPr>
        <w:t xml:space="preserve"> </w:t>
      </w:r>
      <w:r w:rsidRPr="00FA091D">
        <w:rPr>
          <w:rFonts w:asciiTheme="minorHAnsi" w:hAnsiTheme="minorHAnsi"/>
        </w:rPr>
        <w:t>dostarczy</w:t>
      </w:r>
      <w:r w:rsidRPr="00FA091D">
        <w:rPr>
          <w:rFonts w:asciiTheme="minorHAnsi" w:hAnsiTheme="minorHAnsi"/>
          <w:spacing w:val="34"/>
        </w:rPr>
        <w:t xml:space="preserve"> </w:t>
      </w:r>
      <w:r w:rsidRPr="00FA091D">
        <w:rPr>
          <w:rFonts w:asciiTheme="minorHAnsi" w:hAnsiTheme="minorHAnsi"/>
        </w:rPr>
        <w:t>przedmiot</w:t>
      </w:r>
      <w:r w:rsidRPr="00FA091D">
        <w:rPr>
          <w:rFonts w:asciiTheme="minorHAnsi" w:hAnsiTheme="minorHAnsi"/>
          <w:spacing w:val="35"/>
        </w:rPr>
        <w:t xml:space="preserve"> </w:t>
      </w:r>
      <w:r w:rsidRPr="00FA091D">
        <w:rPr>
          <w:rFonts w:asciiTheme="minorHAnsi" w:hAnsiTheme="minorHAnsi"/>
        </w:rPr>
        <w:t>umowy</w:t>
      </w:r>
      <w:r w:rsidRPr="00FA091D">
        <w:rPr>
          <w:rFonts w:asciiTheme="minorHAnsi" w:hAnsiTheme="minorHAnsi"/>
          <w:spacing w:val="38"/>
        </w:rPr>
        <w:t xml:space="preserve"> </w:t>
      </w:r>
      <w:r w:rsidRPr="00FA091D">
        <w:rPr>
          <w:rFonts w:asciiTheme="minorHAnsi" w:hAnsiTheme="minorHAnsi"/>
        </w:rPr>
        <w:t>nieodpowiadający</w:t>
      </w:r>
      <w:r w:rsidRPr="00FA091D">
        <w:rPr>
          <w:rFonts w:asciiTheme="minorHAnsi" w:hAnsiTheme="minorHAnsi"/>
          <w:spacing w:val="34"/>
        </w:rPr>
        <w:t xml:space="preserve"> </w:t>
      </w:r>
      <w:r w:rsidRPr="00FA091D">
        <w:rPr>
          <w:rFonts w:asciiTheme="minorHAnsi" w:hAnsiTheme="minorHAnsi"/>
        </w:rPr>
        <w:t>normom</w:t>
      </w:r>
      <w:r w:rsidRPr="00FA091D">
        <w:rPr>
          <w:rFonts w:asciiTheme="minorHAnsi" w:hAnsiTheme="minorHAnsi"/>
          <w:spacing w:val="35"/>
        </w:rPr>
        <w:t xml:space="preserve"> </w:t>
      </w:r>
      <w:r w:rsidRPr="00FA091D">
        <w:rPr>
          <w:rFonts w:asciiTheme="minorHAnsi" w:hAnsiTheme="minorHAnsi"/>
        </w:rPr>
        <w:t>określonym</w:t>
      </w:r>
      <w:r w:rsidRPr="00FA091D">
        <w:rPr>
          <w:rFonts w:asciiTheme="minorHAnsi" w:hAnsiTheme="minorHAnsi"/>
          <w:spacing w:val="38"/>
        </w:rPr>
        <w:t xml:space="preserve"> </w:t>
      </w:r>
      <w:r w:rsidRPr="00FA091D">
        <w:rPr>
          <w:rFonts w:asciiTheme="minorHAnsi" w:hAnsiTheme="minorHAnsi"/>
        </w:rPr>
        <w:t>w</w:t>
      </w:r>
      <w:r w:rsidRPr="00FA091D">
        <w:rPr>
          <w:rFonts w:asciiTheme="minorHAnsi" w:hAnsiTheme="minorHAnsi"/>
          <w:spacing w:val="40"/>
        </w:rPr>
        <w:t xml:space="preserve"> </w:t>
      </w:r>
      <w:r w:rsidRPr="00FA091D">
        <w:rPr>
          <w:rFonts w:asciiTheme="minorHAnsi" w:hAnsiTheme="minorHAnsi"/>
          <w:spacing w:val="-2"/>
        </w:rPr>
        <w:t>Specyfikacji</w:t>
      </w:r>
    </w:p>
    <w:p w14:paraId="7C1AAA5D" w14:textId="77777777" w:rsidR="00FC4D65" w:rsidRPr="00FA091D" w:rsidRDefault="00D47EFE" w:rsidP="00FA091D">
      <w:pPr>
        <w:pStyle w:val="Tekstpodstawowy"/>
        <w:ind w:left="660"/>
        <w:jc w:val="left"/>
        <w:rPr>
          <w:rFonts w:asciiTheme="minorHAnsi" w:hAnsiTheme="minorHAnsi"/>
        </w:rPr>
      </w:pPr>
      <w:r w:rsidRPr="00FA091D">
        <w:rPr>
          <w:rFonts w:asciiTheme="minorHAnsi" w:hAnsiTheme="minorHAnsi"/>
        </w:rPr>
        <w:t>Warunków</w:t>
      </w:r>
      <w:r w:rsidRPr="00FA091D">
        <w:rPr>
          <w:rFonts w:asciiTheme="minorHAnsi" w:hAnsiTheme="minorHAnsi"/>
          <w:spacing w:val="-6"/>
        </w:rPr>
        <w:t xml:space="preserve"> </w:t>
      </w:r>
      <w:r w:rsidRPr="00FA091D">
        <w:rPr>
          <w:rFonts w:asciiTheme="minorHAnsi" w:hAnsiTheme="minorHAnsi"/>
        </w:rPr>
        <w:t>Zamówienia</w:t>
      </w:r>
      <w:r w:rsidRPr="00FA091D">
        <w:rPr>
          <w:rFonts w:asciiTheme="minorHAnsi" w:hAnsiTheme="minorHAnsi"/>
          <w:spacing w:val="-5"/>
        </w:rPr>
        <w:t xml:space="preserve"> </w:t>
      </w:r>
      <w:r w:rsidRPr="00FA091D">
        <w:rPr>
          <w:rFonts w:asciiTheme="minorHAnsi" w:hAnsiTheme="minorHAnsi"/>
        </w:rPr>
        <w:t>lub</w:t>
      </w:r>
      <w:r w:rsidRPr="00FA091D">
        <w:rPr>
          <w:rFonts w:asciiTheme="minorHAnsi" w:hAnsiTheme="minorHAnsi"/>
          <w:spacing w:val="-5"/>
        </w:rPr>
        <w:t xml:space="preserve"> </w:t>
      </w:r>
      <w:r w:rsidRPr="00FA091D">
        <w:rPr>
          <w:rFonts w:asciiTheme="minorHAnsi" w:hAnsiTheme="minorHAnsi"/>
        </w:rPr>
        <w:t>jej</w:t>
      </w:r>
      <w:r w:rsidRPr="00FA091D">
        <w:rPr>
          <w:rFonts w:asciiTheme="minorHAnsi" w:hAnsiTheme="minorHAnsi"/>
          <w:spacing w:val="-4"/>
        </w:rPr>
        <w:t xml:space="preserve"> </w:t>
      </w:r>
      <w:r w:rsidRPr="00FA091D">
        <w:rPr>
          <w:rFonts w:asciiTheme="minorHAnsi" w:hAnsiTheme="minorHAnsi"/>
          <w:spacing w:val="-2"/>
        </w:rPr>
        <w:t>załącznikach,</w:t>
      </w:r>
    </w:p>
    <w:p w14:paraId="2606A939" w14:textId="77777777" w:rsidR="00FC4D65" w:rsidRPr="00FA091D" w:rsidRDefault="00D47EFE" w:rsidP="00FA091D">
      <w:pPr>
        <w:pStyle w:val="Akapitzlist"/>
        <w:numPr>
          <w:ilvl w:val="1"/>
          <w:numId w:val="7"/>
        </w:numPr>
        <w:tabs>
          <w:tab w:val="left" w:pos="939"/>
        </w:tabs>
        <w:ind w:left="939" w:hanging="291"/>
        <w:jc w:val="left"/>
        <w:rPr>
          <w:rFonts w:asciiTheme="minorHAnsi" w:hAnsiTheme="minorHAnsi"/>
        </w:rPr>
      </w:pPr>
      <w:r w:rsidRPr="00FA091D">
        <w:rPr>
          <w:rFonts w:asciiTheme="minorHAnsi" w:hAnsiTheme="minorHAnsi"/>
        </w:rPr>
        <w:t>jakość</w:t>
      </w:r>
      <w:r w:rsidRPr="00FA091D">
        <w:rPr>
          <w:rFonts w:asciiTheme="minorHAnsi" w:hAnsiTheme="minorHAnsi"/>
          <w:spacing w:val="-8"/>
        </w:rPr>
        <w:t xml:space="preserve"> </w:t>
      </w:r>
      <w:r w:rsidRPr="00FA091D">
        <w:rPr>
          <w:rFonts w:asciiTheme="minorHAnsi" w:hAnsiTheme="minorHAnsi"/>
        </w:rPr>
        <w:t>dostarczonego</w:t>
      </w:r>
      <w:r w:rsidRPr="00FA091D">
        <w:rPr>
          <w:rFonts w:asciiTheme="minorHAnsi" w:hAnsiTheme="minorHAnsi"/>
          <w:spacing w:val="-8"/>
        </w:rPr>
        <w:t xml:space="preserve"> </w:t>
      </w:r>
      <w:r w:rsidRPr="00FA091D">
        <w:rPr>
          <w:rFonts w:asciiTheme="minorHAnsi" w:hAnsiTheme="minorHAnsi"/>
        </w:rPr>
        <w:t>przedmiotu</w:t>
      </w:r>
      <w:r w:rsidRPr="00FA091D">
        <w:rPr>
          <w:rFonts w:asciiTheme="minorHAnsi" w:hAnsiTheme="minorHAnsi"/>
          <w:spacing w:val="-5"/>
        </w:rPr>
        <w:t xml:space="preserve"> </w:t>
      </w:r>
      <w:r w:rsidRPr="00FA091D">
        <w:rPr>
          <w:rFonts w:asciiTheme="minorHAnsi" w:hAnsiTheme="minorHAnsi"/>
        </w:rPr>
        <w:t>umowy</w:t>
      </w:r>
      <w:r w:rsidRPr="00FA091D">
        <w:rPr>
          <w:rFonts w:asciiTheme="minorHAnsi" w:hAnsiTheme="minorHAnsi"/>
          <w:spacing w:val="-5"/>
        </w:rPr>
        <w:t xml:space="preserve"> </w:t>
      </w:r>
      <w:r w:rsidRPr="00FA091D">
        <w:rPr>
          <w:rFonts w:asciiTheme="minorHAnsi" w:hAnsiTheme="minorHAnsi"/>
        </w:rPr>
        <w:t>budzi</w:t>
      </w:r>
      <w:r w:rsidRPr="00FA091D">
        <w:rPr>
          <w:rFonts w:asciiTheme="minorHAnsi" w:hAnsiTheme="minorHAnsi"/>
          <w:spacing w:val="-5"/>
        </w:rPr>
        <w:t xml:space="preserve"> </w:t>
      </w:r>
      <w:r w:rsidRPr="00FA091D">
        <w:rPr>
          <w:rFonts w:asciiTheme="minorHAnsi" w:hAnsiTheme="minorHAnsi"/>
        </w:rPr>
        <w:t>zastrzeżenia</w:t>
      </w:r>
      <w:r w:rsidRPr="00FA091D">
        <w:rPr>
          <w:rFonts w:asciiTheme="minorHAnsi" w:hAnsiTheme="minorHAnsi"/>
          <w:spacing w:val="-5"/>
        </w:rPr>
        <w:t xml:space="preserve"> </w:t>
      </w:r>
      <w:r w:rsidRPr="00FA091D">
        <w:rPr>
          <w:rFonts w:asciiTheme="minorHAnsi" w:hAnsiTheme="minorHAnsi"/>
          <w:spacing w:val="-2"/>
        </w:rPr>
        <w:t>Zamawiającego.</w:t>
      </w:r>
    </w:p>
    <w:p w14:paraId="6896B7DC" w14:textId="77777777" w:rsidR="00FC4D65" w:rsidRDefault="00D47EFE" w:rsidP="00FA091D">
      <w:pPr>
        <w:pStyle w:val="Akapitzlist"/>
        <w:numPr>
          <w:ilvl w:val="0"/>
          <w:numId w:val="7"/>
        </w:numPr>
        <w:tabs>
          <w:tab w:val="left" w:pos="514"/>
          <w:tab w:val="left" w:pos="516"/>
        </w:tabs>
        <w:ind w:right="128"/>
        <w:jc w:val="left"/>
        <w:rPr>
          <w:rFonts w:asciiTheme="minorHAnsi" w:hAnsiTheme="minorHAnsi"/>
        </w:rPr>
      </w:pPr>
      <w:r w:rsidRPr="00FA091D">
        <w:rPr>
          <w:rFonts w:asciiTheme="minorHAnsi" w:hAnsiTheme="minorHAnsi"/>
        </w:rPr>
        <w:lastRenderedPageBreak/>
        <w:t>Z</w:t>
      </w:r>
      <w:r w:rsidRPr="00FA091D">
        <w:rPr>
          <w:rFonts w:asciiTheme="minorHAnsi" w:hAnsiTheme="minorHAnsi"/>
          <w:spacing w:val="-7"/>
        </w:rPr>
        <w:t xml:space="preserve"> </w:t>
      </w:r>
      <w:r w:rsidRPr="00FA091D">
        <w:rPr>
          <w:rFonts w:asciiTheme="minorHAnsi" w:hAnsiTheme="minorHAnsi"/>
        </w:rPr>
        <w:t>prawa</w:t>
      </w:r>
      <w:r w:rsidRPr="00FA091D">
        <w:rPr>
          <w:rFonts w:asciiTheme="minorHAnsi" w:hAnsiTheme="minorHAnsi"/>
          <w:spacing w:val="-6"/>
        </w:rPr>
        <w:t xml:space="preserve"> </w:t>
      </w:r>
      <w:r w:rsidRPr="00FA091D">
        <w:rPr>
          <w:rFonts w:asciiTheme="minorHAnsi" w:hAnsiTheme="minorHAnsi"/>
        </w:rPr>
        <w:t>do</w:t>
      </w:r>
      <w:r w:rsidRPr="00FA091D">
        <w:rPr>
          <w:rFonts w:asciiTheme="minorHAnsi" w:hAnsiTheme="minorHAnsi"/>
          <w:spacing w:val="-6"/>
        </w:rPr>
        <w:t xml:space="preserve"> </w:t>
      </w:r>
      <w:r w:rsidRPr="00FA091D">
        <w:rPr>
          <w:rFonts w:asciiTheme="minorHAnsi" w:hAnsiTheme="minorHAnsi"/>
        </w:rPr>
        <w:t>odstąpienia</w:t>
      </w:r>
      <w:r w:rsidRPr="00FA091D">
        <w:rPr>
          <w:rFonts w:asciiTheme="minorHAnsi" w:hAnsiTheme="minorHAnsi"/>
          <w:spacing w:val="-6"/>
        </w:rPr>
        <w:t xml:space="preserve"> </w:t>
      </w:r>
      <w:r w:rsidRPr="00FA091D">
        <w:rPr>
          <w:rFonts w:asciiTheme="minorHAnsi" w:hAnsiTheme="minorHAnsi"/>
        </w:rPr>
        <w:t>od</w:t>
      </w:r>
      <w:r w:rsidRPr="00FA091D">
        <w:rPr>
          <w:rFonts w:asciiTheme="minorHAnsi" w:hAnsiTheme="minorHAnsi"/>
          <w:spacing w:val="-9"/>
        </w:rPr>
        <w:t xml:space="preserve"> </w:t>
      </w:r>
      <w:r w:rsidRPr="00FA091D">
        <w:rPr>
          <w:rFonts w:asciiTheme="minorHAnsi" w:hAnsiTheme="minorHAnsi"/>
        </w:rPr>
        <w:t>umowy</w:t>
      </w:r>
      <w:r w:rsidRPr="00FA091D">
        <w:rPr>
          <w:rFonts w:asciiTheme="minorHAnsi" w:hAnsiTheme="minorHAnsi"/>
          <w:spacing w:val="-6"/>
        </w:rPr>
        <w:t xml:space="preserve"> </w:t>
      </w:r>
      <w:r w:rsidRPr="00FA091D">
        <w:rPr>
          <w:rFonts w:asciiTheme="minorHAnsi" w:hAnsiTheme="minorHAnsi"/>
        </w:rPr>
        <w:t>Zamawiający</w:t>
      </w:r>
      <w:r w:rsidRPr="00FA091D">
        <w:rPr>
          <w:rFonts w:asciiTheme="minorHAnsi" w:hAnsiTheme="minorHAnsi"/>
          <w:spacing w:val="-6"/>
        </w:rPr>
        <w:t xml:space="preserve"> </w:t>
      </w:r>
      <w:r w:rsidRPr="00FA091D">
        <w:rPr>
          <w:rFonts w:asciiTheme="minorHAnsi" w:hAnsiTheme="minorHAnsi"/>
        </w:rPr>
        <w:t>może</w:t>
      </w:r>
      <w:r w:rsidRPr="00FA091D">
        <w:rPr>
          <w:rFonts w:asciiTheme="minorHAnsi" w:hAnsiTheme="minorHAnsi"/>
          <w:spacing w:val="-8"/>
        </w:rPr>
        <w:t xml:space="preserve"> </w:t>
      </w:r>
      <w:r w:rsidRPr="00FA091D">
        <w:rPr>
          <w:rFonts w:asciiTheme="minorHAnsi" w:hAnsiTheme="minorHAnsi"/>
        </w:rPr>
        <w:t>skorzystać</w:t>
      </w:r>
      <w:r w:rsidRPr="00FA091D">
        <w:rPr>
          <w:rFonts w:asciiTheme="minorHAnsi" w:hAnsiTheme="minorHAnsi"/>
          <w:spacing w:val="-6"/>
        </w:rPr>
        <w:t xml:space="preserve"> </w:t>
      </w:r>
      <w:r w:rsidRPr="00FA091D">
        <w:rPr>
          <w:rFonts w:asciiTheme="minorHAnsi" w:hAnsiTheme="minorHAnsi"/>
        </w:rPr>
        <w:t>w</w:t>
      </w:r>
      <w:r w:rsidRPr="00FA091D">
        <w:rPr>
          <w:rFonts w:asciiTheme="minorHAnsi" w:hAnsiTheme="minorHAnsi"/>
          <w:spacing w:val="-7"/>
        </w:rPr>
        <w:t xml:space="preserve"> </w:t>
      </w:r>
      <w:r w:rsidRPr="00FA091D">
        <w:rPr>
          <w:rFonts w:asciiTheme="minorHAnsi" w:hAnsiTheme="minorHAnsi"/>
        </w:rPr>
        <w:t>ciągu</w:t>
      </w:r>
      <w:r w:rsidRPr="00FA091D">
        <w:rPr>
          <w:rFonts w:asciiTheme="minorHAnsi" w:hAnsiTheme="minorHAnsi"/>
          <w:spacing w:val="-6"/>
        </w:rPr>
        <w:t xml:space="preserve"> </w:t>
      </w:r>
      <w:r w:rsidRPr="00FA091D">
        <w:rPr>
          <w:rFonts w:asciiTheme="minorHAnsi" w:hAnsiTheme="minorHAnsi"/>
        </w:rPr>
        <w:t>14</w:t>
      </w:r>
      <w:r w:rsidRPr="00FA091D">
        <w:rPr>
          <w:rFonts w:asciiTheme="minorHAnsi" w:hAnsiTheme="minorHAnsi"/>
          <w:spacing w:val="-6"/>
        </w:rPr>
        <w:t xml:space="preserve"> </w:t>
      </w:r>
      <w:r w:rsidRPr="00FA091D">
        <w:rPr>
          <w:rFonts w:asciiTheme="minorHAnsi" w:hAnsiTheme="minorHAnsi"/>
        </w:rPr>
        <w:t>dni</w:t>
      </w:r>
      <w:r w:rsidRPr="00FA091D">
        <w:rPr>
          <w:rFonts w:asciiTheme="minorHAnsi" w:hAnsiTheme="minorHAnsi"/>
          <w:spacing w:val="-8"/>
        </w:rPr>
        <w:t xml:space="preserve"> </w:t>
      </w:r>
      <w:r w:rsidRPr="00FA091D">
        <w:rPr>
          <w:rFonts w:asciiTheme="minorHAnsi" w:hAnsiTheme="minorHAnsi"/>
        </w:rPr>
        <w:t>od</w:t>
      </w:r>
      <w:r w:rsidRPr="00FA091D">
        <w:rPr>
          <w:rFonts w:asciiTheme="minorHAnsi" w:hAnsiTheme="minorHAnsi"/>
          <w:spacing w:val="-6"/>
        </w:rPr>
        <w:t xml:space="preserve"> </w:t>
      </w:r>
      <w:r w:rsidRPr="00FA091D">
        <w:rPr>
          <w:rFonts w:asciiTheme="minorHAnsi" w:hAnsiTheme="minorHAnsi"/>
        </w:rPr>
        <w:t>zaistnienia</w:t>
      </w:r>
      <w:r w:rsidRPr="00FA091D">
        <w:rPr>
          <w:rFonts w:asciiTheme="minorHAnsi" w:hAnsiTheme="minorHAnsi"/>
          <w:spacing w:val="-6"/>
        </w:rPr>
        <w:t xml:space="preserve"> </w:t>
      </w:r>
      <w:r w:rsidRPr="00FA091D">
        <w:rPr>
          <w:rFonts w:asciiTheme="minorHAnsi" w:hAnsiTheme="minorHAnsi"/>
        </w:rPr>
        <w:t>przyczyny odstąpienia. Odstąpienie wymaga dla swej skuteczności formy pisemnej.</w:t>
      </w:r>
    </w:p>
    <w:p w14:paraId="7918700D" w14:textId="77777777" w:rsidR="00FA091D" w:rsidRPr="00FA091D" w:rsidRDefault="00FA091D" w:rsidP="00FA091D">
      <w:pPr>
        <w:pStyle w:val="Akapitzlist"/>
        <w:tabs>
          <w:tab w:val="left" w:pos="514"/>
          <w:tab w:val="left" w:pos="516"/>
        </w:tabs>
        <w:ind w:right="128" w:firstLine="0"/>
        <w:jc w:val="left"/>
        <w:rPr>
          <w:rFonts w:asciiTheme="minorHAnsi" w:hAnsiTheme="minorHAnsi"/>
        </w:rPr>
      </w:pPr>
    </w:p>
    <w:p w14:paraId="398F899A" w14:textId="77777777" w:rsidR="00FC4D65" w:rsidRPr="00FA091D" w:rsidRDefault="00D47EFE" w:rsidP="00FA091D">
      <w:pPr>
        <w:pStyle w:val="Nagwek1"/>
        <w:jc w:val="center"/>
        <w:rPr>
          <w:rFonts w:asciiTheme="minorHAnsi" w:hAnsiTheme="minorHAnsi"/>
        </w:rPr>
      </w:pPr>
      <w:r w:rsidRPr="00FA091D">
        <w:rPr>
          <w:rFonts w:asciiTheme="minorHAnsi" w:hAnsiTheme="minorHAnsi"/>
        </w:rPr>
        <w:t xml:space="preserve">§ </w:t>
      </w:r>
      <w:r w:rsidRPr="00FA091D">
        <w:rPr>
          <w:rFonts w:asciiTheme="minorHAnsi" w:hAnsiTheme="minorHAnsi"/>
          <w:spacing w:val="-10"/>
        </w:rPr>
        <w:t>9</w:t>
      </w:r>
    </w:p>
    <w:p w14:paraId="529E9B8E" w14:textId="77777777" w:rsidR="00FC4D65" w:rsidRPr="00FA091D" w:rsidRDefault="00D47EFE" w:rsidP="00FA091D">
      <w:pPr>
        <w:ind w:left="126"/>
        <w:jc w:val="center"/>
        <w:rPr>
          <w:rFonts w:asciiTheme="minorHAnsi" w:hAnsiTheme="minorHAnsi"/>
          <w:b/>
        </w:rPr>
      </w:pPr>
      <w:r w:rsidRPr="00FA091D">
        <w:rPr>
          <w:rFonts w:asciiTheme="minorHAnsi" w:hAnsiTheme="minorHAnsi"/>
          <w:b/>
        </w:rPr>
        <w:t>Kary</w:t>
      </w:r>
      <w:r w:rsidRPr="00FA091D">
        <w:rPr>
          <w:rFonts w:asciiTheme="minorHAnsi" w:hAnsiTheme="minorHAnsi"/>
          <w:b/>
          <w:spacing w:val="-2"/>
        </w:rPr>
        <w:t xml:space="preserve"> umowne</w:t>
      </w:r>
    </w:p>
    <w:p w14:paraId="29C282C9" w14:textId="77777777" w:rsidR="00FC4D65" w:rsidRPr="00FA091D" w:rsidRDefault="00D47EFE" w:rsidP="00FA091D">
      <w:pPr>
        <w:pStyle w:val="Akapitzlist"/>
        <w:numPr>
          <w:ilvl w:val="0"/>
          <w:numId w:val="6"/>
        </w:numPr>
        <w:tabs>
          <w:tab w:val="left" w:pos="516"/>
        </w:tabs>
        <w:ind w:right="127"/>
        <w:jc w:val="left"/>
        <w:rPr>
          <w:rFonts w:asciiTheme="minorHAnsi" w:hAnsiTheme="minorHAnsi"/>
        </w:rPr>
      </w:pPr>
      <w:r w:rsidRPr="00FA091D">
        <w:rPr>
          <w:rFonts w:asciiTheme="minorHAnsi" w:hAnsiTheme="minorHAnsi"/>
        </w:rPr>
        <w:t xml:space="preserve">Strony ustalają za niewykonanie lub nienależyte wykonanie umowy kary umowne w następujących </w:t>
      </w:r>
      <w:r w:rsidRPr="00FA091D">
        <w:rPr>
          <w:rFonts w:asciiTheme="minorHAnsi" w:hAnsiTheme="minorHAnsi"/>
          <w:spacing w:val="-2"/>
        </w:rPr>
        <w:t>przypadkach:</w:t>
      </w:r>
    </w:p>
    <w:p w14:paraId="26201796" w14:textId="77777777" w:rsidR="00FC4D65" w:rsidRPr="00FA091D" w:rsidRDefault="00D47EFE" w:rsidP="00FA091D">
      <w:pPr>
        <w:pStyle w:val="Akapitzlist"/>
        <w:numPr>
          <w:ilvl w:val="1"/>
          <w:numId w:val="6"/>
        </w:numPr>
        <w:tabs>
          <w:tab w:val="left" w:pos="797"/>
          <w:tab w:val="left" w:pos="799"/>
        </w:tabs>
        <w:ind w:right="121"/>
        <w:jc w:val="left"/>
        <w:rPr>
          <w:rFonts w:asciiTheme="minorHAnsi" w:hAnsiTheme="minorHAnsi"/>
        </w:rPr>
      </w:pPr>
      <w:r w:rsidRPr="00FA091D">
        <w:rPr>
          <w:rFonts w:asciiTheme="minorHAnsi" w:hAnsiTheme="minorHAnsi"/>
        </w:rPr>
        <w:t>z tytułu niewykonania przedmiotu umowy z winy Wykonawcy, Wykonawca zapłaci Zamawiającemu 10 % wynagrodzenia brutto, o którym mowa w § 7 ust. 1,</w:t>
      </w:r>
    </w:p>
    <w:p w14:paraId="3835A2AB" w14:textId="77777777" w:rsidR="00FC4D65" w:rsidRPr="00FA091D" w:rsidRDefault="00D47EFE" w:rsidP="00FA091D">
      <w:pPr>
        <w:pStyle w:val="Akapitzlist"/>
        <w:numPr>
          <w:ilvl w:val="1"/>
          <w:numId w:val="6"/>
        </w:numPr>
        <w:tabs>
          <w:tab w:val="left" w:pos="797"/>
          <w:tab w:val="left" w:pos="799"/>
        </w:tabs>
        <w:ind w:right="123"/>
        <w:jc w:val="left"/>
        <w:rPr>
          <w:rFonts w:asciiTheme="minorHAnsi" w:hAnsiTheme="minorHAnsi"/>
        </w:rPr>
      </w:pPr>
      <w:r w:rsidRPr="00FA091D">
        <w:rPr>
          <w:rFonts w:asciiTheme="minorHAnsi" w:hAnsiTheme="minorHAnsi"/>
        </w:rPr>
        <w:t>za zwłokę w wykonaniu przedmiotu umowy w terminie określonym w § 2 ust. 1, Zamawiającemu przysługuje 0,5 % wynagrodzenia brutto, o którym mowa w § 7 ust. 1 za każdy dzień zwłoki,</w:t>
      </w:r>
    </w:p>
    <w:p w14:paraId="7CAE5767" w14:textId="77777777" w:rsidR="00FC4D65" w:rsidRPr="00FA091D" w:rsidRDefault="00D47EFE" w:rsidP="00FA091D">
      <w:pPr>
        <w:pStyle w:val="Akapitzlist"/>
        <w:numPr>
          <w:ilvl w:val="1"/>
          <w:numId w:val="6"/>
        </w:numPr>
        <w:tabs>
          <w:tab w:val="left" w:pos="797"/>
          <w:tab w:val="left" w:pos="799"/>
        </w:tabs>
        <w:ind w:right="130"/>
        <w:jc w:val="left"/>
        <w:rPr>
          <w:rFonts w:asciiTheme="minorHAnsi" w:hAnsiTheme="minorHAnsi"/>
        </w:rPr>
      </w:pPr>
      <w:r w:rsidRPr="00FA091D">
        <w:rPr>
          <w:rFonts w:asciiTheme="minorHAnsi" w:hAnsiTheme="minorHAnsi"/>
        </w:rPr>
        <w:t>za zwłokę w wymianie przedmiotu umowy na wolny od wad w terminie wskazanym przez Zamawiającego, Zamawiającemu przysługuje 0,2 % wynagrodzenia brutto, o którym mowa w § 7 ust. 1 za każdy dzień zwłoki,</w:t>
      </w:r>
    </w:p>
    <w:p w14:paraId="475C1017" w14:textId="77777777" w:rsidR="00FC4D65" w:rsidRPr="00FA091D" w:rsidRDefault="00D47EFE" w:rsidP="00FA091D">
      <w:pPr>
        <w:pStyle w:val="Akapitzlist"/>
        <w:numPr>
          <w:ilvl w:val="1"/>
          <w:numId w:val="6"/>
        </w:numPr>
        <w:tabs>
          <w:tab w:val="left" w:pos="797"/>
          <w:tab w:val="left" w:pos="799"/>
        </w:tabs>
        <w:ind w:right="126"/>
        <w:jc w:val="left"/>
        <w:rPr>
          <w:rFonts w:asciiTheme="minorHAnsi" w:hAnsiTheme="minorHAnsi"/>
        </w:rPr>
      </w:pPr>
      <w:r w:rsidRPr="00FA091D">
        <w:rPr>
          <w:rFonts w:asciiTheme="minorHAnsi" w:hAnsiTheme="minorHAnsi"/>
        </w:rPr>
        <w:t>z tytułu odstąpienia od umowy przez Zamawiającego z winy Wykonawcy, Wykonawca zapłaci Zamawiającemu</w:t>
      </w:r>
      <w:r w:rsidRPr="00FA091D">
        <w:rPr>
          <w:rFonts w:asciiTheme="minorHAnsi" w:hAnsiTheme="minorHAnsi"/>
          <w:spacing w:val="-3"/>
        </w:rPr>
        <w:t xml:space="preserve"> </w:t>
      </w:r>
      <w:r w:rsidRPr="00FA091D">
        <w:rPr>
          <w:rFonts w:asciiTheme="minorHAnsi" w:hAnsiTheme="minorHAnsi"/>
        </w:rPr>
        <w:t>karę umowną w wysokości 10 % wynagrodzenia brutto, o</w:t>
      </w:r>
      <w:r w:rsidRPr="00FA091D">
        <w:rPr>
          <w:rFonts w:asciiTheme="minorHAnsi" w:hAnsiTheme="minorHAnsi"/>
          <w:spacing w:val="-3"/>
        </w:rPr>
        <w:t xml:space="preserve"> </w:t>
      </w:r>
      <w:r w:rsidRPr="00FA091D">
        <w:rPr>
          <w:rFonts w:asciiTheme="minorHAnsi" w:hAnsiTheme="minorHAnsi"/>
        </w:rPr>
        <w:t>którym mowa w § 7 ust.</w:t>
      </w:r>
      <w:r w:rsidRPr="00FA091D">
        <w:rPr>
          <w:rFonts w:asciiTheme="minorHAnsi" w:hAnsiTheme="minorHAnsi"/>
          <w:spacing w:val="-3"/>
        </w:rPr>
        <w:t xml:space="preserve"> </w:t>
      </w:r>
      <w:r w:rsidRPr="00FA091D">
        <w:rPr>
          <w:rFonts w:asciiTheme="minorHAnsi" w:hAnsiTheme="minorHAnsi"/>
        </w:rPr>
        <w:t>1.</w:t>
      </w:r>
    </w:p>
    <w:p w14:paraId="31E21DFE" w14:textId="77777777" w:rsidR="00FC4D65" w:rsidRPr="00FA091D" w:rsidRDefault="00D47EFE" w:rsidP="00FA091D">
      <w:pPr>
        <w:pStyle w:val="Akapitzlist"/>
        <w:numPr>
          <w:ilvl w:val="0"/>
          <w:numId w:val="6"/>
        </w:numPr>
        <w:tabs>
          <w:tab w:val="left" w:pos="516"/>
        </w:tabs>
        <w:ind w:right="129"/>
        <w:jc w:val="left"/>
        <w:rPr>
          <w:rFonts w:asciiTheme="minorHAnsi" w:hAnsiTheme="minorHAnsi"/>
        </w:rPr>
      </w:pPr>
      <w:r w:rsidRPr="00FA091D">
        <w:rPr>
          <w:rFonts w:asciiTheme="minorHAnsi" w:hAnsiTheme="minorHAnsi"/>
        </w:rPr>
        <w:t>Łączna wartość kar umownych jakich Zamawiający może dochodzić od Wykonawcy, nie może przekraczać 20% wynagrodzenia brutto, o którym mowa w § 7 ust. 1.</w:t>
      </w:r>
    </w:p>
    <w:p w14:paraId="4AA578BB" w14:textId="77777777" w:rsidR="00FC4D65" w:rsidRPr="00FA091D" w:rsidRDefault="00D47EFE" w:rsidP="00FA091D">
      <w:pPr>
        <w:pStyle w:val="Akapitzlist"/>
        <w:numPr>
          <w:ilvl w:val="0"/>
          <w:numId w:val="6"/>
        </w:numPr>
        <w:tabs>
          <w:tab w:val="left" w:pos="515"/>
        </w:tabs>
        <w:ind w:left="515" w:hanging="283"/>
        <w:jc w:val="left"/>
        <w:rPr>
          <w:rFonts w:asciiTheme="minorHAnsi" w:hAnsiTheme="minorHAnsi"/>
        </w:rPr>
      </w:pPr>
      <w:r w:rsidRPr="00FA091D">
        <w:rPr>
          <w:rFonts w:asciiTheme="minorHAnsi" w:hAnsiTheme="minorHAnsi"/>
        </w:rPr>
        <w:t>Zamawiający</w:t>
      </w:r>
      <w:r w:rsidRPr="00FA091D">
        <w:rPr>
          <w:rFonts w:asciiTheme="minorHAnsi" w:hAnsiTheme="minorHAnsi"/>
          <w:spacing w:val="-10"/>
        </w:rPr>
        <w:t xml:space="preserve"> </w:t>
      </w:r>
      <w:r w:rsidRPr="00FA091D">
        <w:rPr>
          <w:rFonts w:asciiTheme="minorHAnsi" w:hAnsiTheme="minorHAnsi"/>
        </w:rPr>
        <w:t>zastrzega</w:t>
      </w:r>
      <w:r w:rsidRPr="00FA091D">
        <w:rPr>
          <w:rFonts w:asciiTheme="minorHAnsi" w:hAnsiTheme="minorHAnsi"/>
          <w:spacing w:val="-6"/>
        </w:rPr>
        <w:t xml:space="preserve"> </w:t>
      </w:r>
      <w:r w:rsidRPr="00FA091D">
        <w:rPr>
          <w:rFonts w:asciiTheme="minorHAnsi" w:hAnsiTheme="minorHAnsi"/>
        </w:rPr>
        <w:t>sobie</w:t>
      </w:r>
      <w:r w:rsidRPr="00FA091D">
        <w:rPr>
          <w:rFonts w:asciiTheme="minorHAnsi" w:hAnsiTheme="minorHAnsi"/>
          <w:spacing w:val="-4"/>
        </w:rPr>
        <w:t xml:space="preserve"> </w:t>
      </w:r>
      <w:r w:rsidRPr="00FA091D">
        <w:rPr>
          <w:rFonts w:asciiTheme="minorHAnsi" w:hAnsiTheme="minorHAnsi"/>
        </w:rPr>
        <w:t>prawo</w:t>
      </w:r>
      <w:r w:rsidRPr="00FA091D">
        <w:rPr>
          <w:rFonts w:asciiTheme="minorHAnsi" w:hAnsiTheme="minorHAnsi"/>
          <w:spacing w:val="-5"/>
        </w:rPr>
        <w:t xml:space="preserve"> </w:t>
      </w:r>
      <w:r w:rsidRPr="00FA091D">
        <w:rPr>
          <w:rFonts w:asciiTheme="minorHAnsi" w:hAnsiTheme="minorHAnsi"/>
        </w:rPr>
        <w:t>dochodzenia</w:t>
      </w:r>
      <w:r w:rsidRPr="00FA091D">
        <w:rPr>
          <w:rFonts w:asciiTheme="minorHAnsi" w:hAnsiTheme="minorHAnsi"/>
          <w:spacing w:val="-4"/>
        </w:rPr>
        <w:t xml:space="preserve"> </w:t>
      </w:r>
      <w:r w:rsidRPr="00FA091D">
        <w:rPr>
          <w:rFonts w:asciiTheme="minorHAnsi" w:hAnsiTheme="minorHAnsi"/>
        </w:rPr>
        <w:t>odszkodowania</w:t>
      </w:r>
      <w:r w:rsidRPr="00FA091D">
        <w:rPr>
          <w:rFonts w:asciiTheme="minorHAnsi" w:hAnsiTheme="minorHAnsi"/>
          <w:spacing w:val="-2"/>
        </w:rPr>
        <w:t xml:space="preserve"> </w:t>
      </w:r>
      <w:r w:rsidRPr="00FA091D">
        <w:rPr>
          <w:rFonts w:asciiTheme="minorHAnsi" w:hAnsiTheme="minorHAnsi"/>
        </w:rPr>
        <w:t>na</w:t>
      </w:r>
      <w:r w:rsidRPr="00FA091D">
        <w:rPr>
          <w:rFonts w:asciiTheme="minorHAnsi" w:hAnsiTheme="minorHAnsi"/>
          <w:spacing w:val="-6"/>
        </w:rPr>
        <w:t xml:space="preserve"> </w:t>
      </w:r>
      <w:r w:rsidRPr="00FA091D">
        <w:rPr>
          <w:rFonts w:asciiTheme="minorHAnsi" w:hAnsiTheme="minorHAnsi"/>
        </w:rPr>
        <w:t>zasadach</w:t>
      </w:r>
      <w:r w:rsidRPr="00FA091D">
        <w:rPr>
          <w:rFonts w:asciiTheme="minorHAnsi" w:hAnsiTheme="minorHAnsi"/>
          <w:spacing w:val="-4"/>
        </w:rPr>
        <w:t xml:space="preserve"> </w:t>
      </w:r>
      <w:r w:rsidRPr="00FA091D">
        <w:rPr>
          <w:rFonts w:asciiTheme="minorHAnsi" w:hAnsiTheme="minorHAnsi"/>
          <w:spacing w:val="-2"/>
        </w:rPr>
        <w:t>ogólnych.</w:t>
      </w:r>
    </w:p>
    <w:p w14:paraId="49158782" w14:textId="77777777" w:rsidR="00FC4D65" w:rsidRPr="00FA091D" w:rsidRDefault="00D47EFE" w:rsidP="00FA091D">
      <w:pPr>
        <w:pStyle w:val="Akapitzlist"/>
        <w:numPr>
          <w:ilvl w:val="0"/>
          <w:numId w:val="6"/>
        </w:numPr>
        <w:tabs>
          <w:tab w:val="left" w:pos="516"/>
        </w:tabs>
        <w:ind w:right="123"/>
        <w:jc w:val="left"/>
        <w:rPr>
          <w:rFonts w:asciiTheme="minorHAnsi" w:hAnsiTheme="minorHAnsi"/>
        </w:rPr>
      </w:pPr>
      <w:r w:rsidRPr="00FA091D">
        <w:rPr>
          <w:rFonts w:asciiTheme="minorHAnsi" w:hAnsiTheme="minorHAnsi"/>
        </w:rPr>
        <w:t>Zamawiający zastrzega sobie prawo</w:t>
      </w:r>
      <w:r w:rsidRPr="00FA091D">
        <w:rPr>
          <w:rFonts w:asciiTheme="minorHAnsi" w:hAnsiTheme="minorHAnsi"/>
          <w:spacing w:val="-1"/>
        </w:rPr>
        <w:t xml:space="preserve"> </w:t>
      </w:r>
      <w:r w:rsidRPr="00FA091D">
        <w:rPr>
          <w:rFonts w:asciiTheme="minorHAnsi" w:hAnsiTheme="minorHAnsi"/>
        </w:rPr>
        <w:t>do potrącenia należnych</w:t>
      </w:r>
      <w:r w:rsidRPr="00FA091D">
        <w:rPr>
          <w:rFonts w:asciiTheme="minorHAnsi" w:hAnsiTheme="minorHAnsi"/>
          <w:spacing w:val="-2"/>
        </w:rPr>
        <w:t xml:space="preserve"> </w:t>
      </w:r>
      <w:r w:rsidRPr="00FA091D">
        <w:rPr>
          <w:rFonts w:asciiTheme="minorHAnsi" w:hAnsiTheme="minorHAnsi"/>
        </w:rPr>
        <w:t>mu kar umownych w</w:t>
      </w:r>
      <w:r w:rsidRPr="00FA091D">
        <w:rPr>
          <w:rFonts w:asciiTheme="minorHAnsi" w:hAnsiTheme="minorHAnsi"/>
          <w:spacing w:val="-3"/>
        </w:rPr>
        <w:t xml:space="preserve"> </w:t>
      </w:r>
      <w:r w:rsidRPr="00FA091D">
        <w:rPr>
          <w:rFonts w:asciiTheme="minorHAnsi" w:hAnsiTheme="minorHAnsi"/>
        </w:rPr>
        <w:t>pierwszej kolejności z wynagrodzenia przysługującego Wykonawcy, które wynika ze złożonej faktury VAT.</w:t>
      </w:r>
    </w:p>
    <w:p w14:paraId="59FC5D71" w14:textId="77777777" w:rsidR="00FC4D65" w:rsidRPr="00FA091D" w:rsidRDefault="00FC4D65" w:rsidP="00FA091D">
      <w:pPr>
        <w:pStyle w:val="Tekstpodstawowy"/>
        <w:ind w:left="0"/>
        <w:jc w:val="left"/>
        <w:rPr>
          <w:rFonts w:asciiTheme="minorHAnsi" w:hAnsiTheme="minorHAnsi"/>
        </w:rPr>
      </w:pPr>
    </w:p>
    <w:p w14:paraId="4199A260" w14:textId="77777777" w:rsidR="00FC4D65" w:rsidRPr="00FA091D" w:rsidRDefault="00D47EFE" w:rsidP="00FA091D">
      <w:pPr>
        <w:pStyle w:val="Nagwek1"/>
        <w:jc w:val="center"/>
        <w:rPr>
          <w:rFonts w:asciiTheme="minorHAnsi" w:hAnsiTheme="minorHAnsi"/>
        </w:rPr>
      </w:pPr>
      <w:r w:rsidRPr="00FA091D">
        <w:rPr>
          <w:rFonts w:asciiTheme="minorHAnsi" w:hAnsiTheme="minorHAnsi"/>
        </w:rPr>
        <w:t xml:space="preserve">§ </w:t>
      </w:r>
      <w:r w:rsidRPr="00FA091D">
        <w:rPr>
          <w:rFonts w:asciiTheme="minorHAnsi" w:hAnsiTheme="minorHAnsi"/>
          <w:spacing w:val="-5"/>
        </w:rPr>
        <w:t>10</w:t>
      </w:r>
    </w:p>
    <w:p w14:paraId="3DF70D0C" w14:textId="77777777" w:rsidR="00FC4D65" w:rsidRPr="00FA091D" w:rsidRDefault="00D47EFE" w:rsidP="00FA091D">
      <w:pPr>
        <w:ind w:left="168"/>
        <w:jc w:val="center"/>
        <w:rPr>
          <w:rFonts w:asciiTheme="minorHAnsi" w:hAnsiTheme="minorHAnsi"/>
          <w:b/>
        </w:rPr>
      </w:pPr>
      <w:r w:rsidRPr="00FA091D">
        <w:rPr>
          <w:rFonts w:asciiTheme="minorHAnsi" w:hAnsiTheme="minorHAnsi"/>
          <w:b/>
        </w:rPr>
        <w:t>Zmiany</w:t>
      </w:r>
      <w:r w:rsidRPr="00FA091D">
        <w:rPr>
          <w:rFonts w:asciiTheme="minorHAnsi" w:hAnsiTheme="minorHAnsi"/>
          <w:b/>
          <w:spacing w:val="-8"/>
        </w:rPr>
        <w:t xml:space="preserve"> </w:t>
      </w:r>
      <w:r w:rsidRPr="00FA091D">
        <w:rPr>
          <w:rFonts w:asciiTheme="minorHAnsi" w:hAnsiTheme="minorHAnsi"/>
          <w:b/>
        </w:rPr>
        <w:t>postanowień</w:t>
      </w:r>
      <w:r w:rsidRPr="00FA091D">
        <w:rPr>
          <w:rFonts w:asciiTheme="minorHAnsi" w:hAnsiTheme="minorHAnsi"/>
          <w:b/>
          <w:spacing w:val="-6"/>
        </w:rPr>
        <w:t xml:space="preserve"> </w:t>
      </w:r>
      <w:r w:rsidRPr="00FA091D">
        <w:rPr>
          <w:rFonts w:asciiTheme="minorHAnsi" w:hAnsiTheme="minorHAnsi"/>
          <w:b/>
          <w:spacing w:val="-4"/>
        </w:rPr>
        <w:t>umowy</w:t>
      </w:r>
    </w:p>
    <w:p w14:paraId="49BC6CD6" w14:textId="77777777" w:rsidR="00FC4D65" w:rsidRPr="00FA091D" w:rsidRDefault="00D47EFE" w:rsidP="00FA091D">
      <w:pPr>
        <w:pStyle w:val="Akapitzlist"/>
        <w:numPr>
          <w:ilvl w:val="0"/>
          <w:numId w:val="5"/>
        </w:numPr>
        <w:tabs>
          <w:tab w:val="left" w:pos="515"/>
        </w:tabs>
        <w:ind w:left="515" w:hanging="283"/>
        <w:jc w:val="left"/>
        <w:rPr>
          <w:rFonts w:asciiTheme="minorHAnsi" w:hAnsiTheme="minorHAnsi"/>
        </w:rPr>
      </w:pPr>
      <w:r w:rsidRPr="00FA091D">
        <w:rPr>
          <w:rFonts w:asciiTheme="minorHAnsi" w:hAnsiTheme="minorHAnsi"/>
        </w:rPr>
        <w:t>Wszelkie</w:t>
      </w:r>
      <w:r w:rsidRPr="00FA091D">
        <w:rPr>
          <w:rFonts w:asciiTheme="minorHAnsi" w:hAnsiTheme="minorHAnsi"/>
          <w:spacing w:val="-7"/>
        </w:rPr>
        <w:t xml:space="preserve"> </w:t>
      </w:r>
      <w:r w:rsidRPr="00FA091D">
        <w:rPr>
          <w:rFonts w:asciiTheme="minorHAnsi" w:hAnsiTheme="minorHAnsi"/>
        </w:rPr>
        <w:t>zmiany</w:t>
      </w:r>
      <w:r w:rsidRPr="00FA091D">
        <w:rPr>
          <w:rFonts w:asciiTheme="minorHAnsi" w:hAnsiTheme="minorHAnsi"/>
          <w:spacing w:val="-4"/>
        </w:rPr>
        <w:t xml:space="preserve"> </w:t>
      </w:r>
      <w:r w:rsidRPr="00FA091D">
        <w:rPr>
          <w:rFonts w:asciiTheme="minorHAnsi" w:hAnsiTheme="minorHAnsi"/>
        </w:rPr>
        <w:t>Umowy</w:t>
      </w:r>
      <w:r w:rsidRPr="00FA091D">
        <w:rPr>
          <w:rFonts w:asciiTheme="minorHAnsi" w:hAnsiTheme="minorHAnsi"/>
          <w:spacing w:val="-7"/>
        </w:rPr>
        <w:t xml:space="preserve"> </w:t>
      </w:r>
      <w:r w:rsidRPr="00FA091D">
        <w:rPr>
          <w:rFonts w:asciiTheme="minorHAnsi" w:hAnsiTheme="minorHAnsi"/>
        </w:rPr>
        <w:t>wymagają</w:t>
      </w:r>
      <w:r w:rsidRPr="00FA091D">
        <w:rPr>
          <w:rFonts w:asciiTheme="minorHAnsi" w:hAnsiTheme="minorHAnsi"/>
          <w:spacing w:val="-6"/>
        </w:rPr>
        <w:t xml:space="preserve"> </w:t>
      </w:r>
      <w:r w:rsidRPr="00FA091D">
        <w:rPr>
          <w:rFonts w:asciiTheme="minorHAnsi" w:hAnsiTheme="minorHAnsi"/>
        </w:rPr>
        <w:t>formy</w:t>
      </w:r>
      <w:r w:rsidRPr="00FA091D">
        <w:rPr>
          <w:rFonts w:asciiTheme="minorHAnsi" w:hAnsiTheme="minorHAnsi"/>
          <w:spacing w:val="-7"/>
        </w:rPr>
        <w:t xml:space="preserve"> </w:t>
      </w:r>
      <w:r w:rsidRPr="00FA091D">
        <w:rPr>
          <w:rFonts w:asciiTheme="minorHAnsi" w:hAnsiTheme="minorHAnsi"/>
        </w:rPr>
        <w:t>pisemnej</w:t>
      </w:r>
      <w:r w:rsidRPr="00FA091D">
        <w:rPr>
          <w:rFonts w:asciiTheme="minorHAnsi" w:hAnsiTheme="minorHAnsi"/>
          <w:spacing w:val="-8"/>
        </w:rPr>
        <w:t xml:space="preserve"> </w:t>
      </w:r>
      <w:r w:rsidRPr="00FA091D">
        <w:rPr>
          <w:rFonts w:asciiTheme="minorHAnsi" w:hAnsiTheme="minorHAnsi"/>
        </w:rPr>
        <w:t>pod</w:t>
      </w:r>
      <w:r w:rsidRPr="00FA091D">
        <w:rPr>
          <w:rFonts w:asciiTheme="minorHAnsi" w:hAnsiTheme="minorHAnsi"/>
          <w:spacing w:val="-4"/>
        </w:rPr>
        <w:t xml:space="preserve"> </w:t>
      </w:r>
      <w:r w:rsidRPr="00FA091D">
        <w:rPr>
          <w:rFonts w:asciiTheme="minorHAnsi" w:hAnsiTheme="minorHAnsi"/>
        </w:rPr>
        <w:t>rygorem</w:t>
      </w:r>
      <w:r w:rsidRPr="00FA091D">
        <w:rPr>
          <w:rFonts w:asciiTheme="minorHAnsi" w:hAnsiTheme="minorHAnsi"/>
          <w:spacing w:val="-3"/>
        </w:rPr>
        <w:t xml:space="preserve"> </w:t>
      </w:r>
      <w:r w:rsidRPr="00FA091D">
        <w:rPr>
          <w:rFonts w:asciiTheme="minorHAnsi" w:hAnsiTheme="minorHAnsi"/>
          <w:spacing w:val="-2"/>
        </w:rPr>
        <w:t>nieważności.</w:t>
      </w:r>
    </w:p>
    <w:p w14:paraId="5CA821A9" w14:textId="77777777" w:rsidR="00FC4D65" w:rsidRPr="00FA091D" w:rsidRDefault="00D47EFE" w:rsidP="00FA091D">
      <w:pPr>
        <w:pStyle w:val="Akapitzlist"/>
        <w:numPr>
          <w:ilvl w:val="0"/>
          <w:numId w:val="5"/>
        </w:numPr>
        <w:tabs>
          <w:tab w:val="left" w:pos="516"/>
        </w:tabs>
        <w:ind w:right="124"/>
        <w:jc w:val="left"/>
        <w:rPr>
          <w:rFonts w:asciiTheme="minorHAnsi" w:hAnsiTheme="minorHAnsi"/>
        </w:rPr>
      </w:pPr>
      <w:r w:rsidRPr="00FA091D">
        <w:rPr>
          <w:rFonts w:asciiTheme="minorHAnsi" w:hAnsiTheme="minorHAnsi"/>
        </w:rPr>
        <w:t>Zamawiający przewiduje możliwoścí zmiany postanowień́ umowy, w stosunku do treści oferty, na podstawie której dokonano wyboru Wykonawcy, w przypadku wystąpienia co najmniej jednej z okoliczności wymienionych poniżej, z uwzględnieniem następujących warunków modyfikacji Umowy:</w:t>
      </w:r>
    </w:p>
    <w:p w14:paraId="39203B05" w14:textId="77777777" w:rsidR="00FC4D65" w:rsidRPr="00FA091D" w:rsidRDefault="00D47EFE" w:rsidP="00363DDD">
      <w:pPr>
        <w:pStyle w:val="Akapitzlist"/>
        <w:numPr>
          <w:ilvl w:val="1"/>
          <w:numId w:val="5"/>
        </w:numPr>
        <w:tabs>
          <w:tab w:val="left" w:pos="798"/>
        </w:tabs>
        <w:ind w:hanging="282"/>
        <w:jc w:val="left"/>
        <w:rPr>
          <w:rFonts w:asciiTheme="minorHAnsi" w:hAnsiTheme="minorHAnsi"/>
        </w:rPr>
      </w:pPr>
      <w:r w:rsidRPr="00FA091D">
        <w:rPr>
          <w:rFonts w:asciiTheme="minorHAnsi" w:hAnsiTheme="minorHAnsi"/>
        </w:rPr>
        <w:t>w</w:t>
      </w:r>
      <w:r w:rsidRPr="00FA091D">
        <w:rPr>
          <w:rFonts w:asciiTheme="minorHAnsi" w:hAnsiTheme="minorHAnsi"/>
          <w:spacing w:val="20"/>
        </w:rPr>
        <w:t xml:space="preserve"> </w:t>
      </w:r>
      <w:r w:rsidRPr="00FA091D">
        <w:rPr>
          <w:rFonts w:asciiTheme="minorHAnsi" w:hAnsiTheme="minorHAnsi"/>
        </w:rPr>
        <w:t>zakresie</w:t>
      </w:r>
      <w:r w:rsidRPr="00FA091D">
        <w:rPr>
          <w:rFonts w:asciiTheme="minorHAnsi" w:hAnsiTheme="minorHAnsi"/>
          <w:spacing w:val="26"/>
        </w:rPr>
        <w:t xml:space="preserve"> </w:t>
      </w:r>
      <w:r w:rsidRPr="00FA091D">
        <w:rPr>
          <w:rFonts w:asciiTheme="minorHAnsi" w:hAnsiTheme="minorHAnsi"/>
        </w:rPr>
        <w:t>przedłużenia</w:t>
      </w:r>
      <w:r w:rsidRPr="00FA091D">
        <w:rPr>
          <w:rFonts w:asciiTheme="minorHAnsi" w:hAnsiTheme="minorHAnsi"/>
          <w:spacing w:val="23"/>
        </w:rPr>
        <w:t xml:space="preserve"> </w:t>
      </w:r>
      <w:r w:rsidRPr="00FA091D">
        <w:rPr>
          <w:rFonts w:asciiTheme="minorHAnsi" w:hAnsiTheme="minorHAnsi"/>
        </w:rPr>
        <w:t>terminu</w:t>
      </w:r>
      <w:r w:rsidRPr="00FA091D">
        <w:rPr>
          <w:rFonts w:asciiTheme="minorHAnsi" w:hAnsiTheme="minorHAnsi"/>
          <w:spacing w:val="25"/>
        </w:rPr>
        <w:t xml:space="preserve"> </w:t>
      </w:r>
      <w:r w:rsidRPr="00FA091D">
        <w:rPr>
          <w:rFonts w:asciiTheme="minorHAnsi" w:hAnsiTheme="minorHAnsi"/>
        </w:rPr>
        <w:t>wydania</w:t>
      </w:r>
      <w:r w:rsidRPr="00FA091D">
        <w:rPr>
          <w:rFonts w:asciiTheme="minorHAnsi" w:hAnsiTheme="minorHAnsi"/>
          <w:spacing w:val="24"/>
        </w:rPr>
        <w:t xml:space="preserve"> </w:t>
      </w:r>
      <w:r w:rsidRPr="00FA091D">
        <w:rPr>
          <w:rFonts w:asciiTheme="minorHAnsi" w:hAnsiTheme="minorHAnsi"/>
        </w:rPr>
        <w:t>Samochodu</w:t>
      </w:r>
      <w:r w:rsidRPr="00FA091D">
        <w:rPr>
          <w:rFonts w:asciiTheme="minorHAnsi" w:hAnsiTheme="minorHAnsi"/>
          <w:spacing w:val="25"/>
        </w:rPr>
        <w:t xml:space="preserve"> </w:t>
      </w:r>
      <w:r w:rsidRPr="00FA091D">
        <w:rPr>
          <w:rFonts w:asciiTheme="minorHAnsi" w:hAnsiTheme="minorHAnsi"/>
        </w:rPr>
        <w:t>o</w:t>
      </w:r>
      <w:r w:rsidRPr="00FA091D">
        <w:rPr>
          <w:rFonts w:asciiTheme="minorHAnsi" w:hAnsiTheme="minorHAnsi"/>
          <w:spacing w:val="24"/>
        </w:rPr>
        <w:t xml:space="preserve"> </w:t>
      </w:r>
      <w:r w:rsidRPr="00FA091D">
        <w:rPr>
          <w:rFonts w:asciiTheme="minorHAnsi" w:hAnsiTheme="minorHAnsi"/>
        </w:rPr>
        <w:t>okres</w:t>
      </w:r>
      <w:r w:rsidRPr="00FA091D">
        <w:rPr>
          <w:rFonts w:asciiTheme="minorHAnsi" w:hAnsiTheme="minorHAnsi"/>
          <w:spacing w:val="23"/>
        </w:rPr>
        <w:t xml:space="preserve"> </w:t>
      </w:r>
      <w:r w:rsidRPr="00FA091D">
        <w:rPr>
          <w:rFonts w:asciiTheme="minorHAnsi" w:hAnsiTheme="minorHAnsi"/>
        </w:rPr>
        <w:t>trwania</w:t>
      </w:r>
      <w:r w:rsidRPr="00FA091D">
        <w:rPr>
          <w:rFonts w:asciiTheme="minorHAnsi" w:hAnsiTheme="minorHAnsi"/>
          <w:spacing w:val="24"/>
        </w:rPr>
        <w:t xml:space="preserve"> </w:t>
      </w:r>
      <w:r w:rsidRPr="00FA091D">
        <w:rPr>
          <w:rFonts w:asciiTheme="minorHAnsi" w:hAnsiTheme="minorHAnsi"/>
        </w:rPr>
        <w:t>przyczyn,</w:t>
      </w:r>
      <w:r w:rsidRPr="00FA091D">
        <w:rPr>
          <w:rFonts w:asciiTheme="minorHAnsi" w:hAnsiTheme="minorHAnsi"/>
          <w:spacing w:val="24"/>
        </w:rPr>
        <w:t xml:space="preserve"> </w:t>
      </w:r>
      <w:r w:rsidRPr="00FA091D">
        <w:rPr>
          <w:rFonts w:asciiTheme="minorHAnsi" w:hAnsiTheme="minorHAnsi"/>
        </w:rPr>
        <w:t>z</w:t>
      </w:r>
      <w:r w:rsidRPr="00FA091D">
        <w:rPr>
          <w:rFonts w:asciiTheme="minorHAnsi" w:hAnsiTheme="minorHAnsi"/>
          <w:spacing w:val="24"/>
        </w:rPr>
        <w:t xml:space="preserve"> </w:t>
      </w:r>
      <w:r w:rsidRPr="00FA091D">
        <w:rPr>
          <w:rFonts w:asciiTheme="minorHAnsi" w:hAnsiTheme="minorHAnsi"/>
        </w:rPr>
        <w:t>powodu</w:t>
      </w:r>
      <w:r w:rsidRPr="00FA091D">
        <w:rPr>
          <w:rFonts w:asciiTheme="minorHAnsi" w:hAnsiTheme="minorHAnsi"/>
          <w:spacing w:val="24"/>
        </w:rPr>
        <w:t xml:space="preserve"> </w:t>
      </w:r>
      <w:r w:rsidRPr="00FA091D">
        <w:rPr>
          <w:rFonts w:asciiTheme="minorHAnsi" w:hAnsiTheme="minorHAnsi"/>
          <w:spacing w:val="-2"/>
        </w:rPr>
        <w:t>których</w:t>
      </w:r>
      <w:r w:rsidR="00FA091D" w:rsidRPr="00FA091D">
        <w:rPr>
          <w:rFonts w:asciiTheme="minorHAnsi" w:hAnsiTheme="minorHAnsi"/>
          <w:spacing w:val="-2"/>
        </w:rPr>
        <w:t xml:space="preserve"> </w:t>
      </w:r>
      <w:r w:rsidRPr="00FA091D">
        <w:rPr>
          <w:rFonts w:asciiTheme="minorHAnsi" w:hAnsiTheme="minorHAnsi"/>
        </w:rPr>
        <w:t>będzie</w:t>
      </w:r>
      <w:r w:rsidRPr="00FA091D">
        <w:rPr>
          <w:rFonts w:asciiTheme="minorHAnsi" w:hAnsiTheme="minorHAnsi"/>
          <w:spacing w:val="-8"/>
        </w:rPr>
        <w:t xml:space="preserve"> </w:t>
      </w:r>
      <w:r w:rsidRPr="00FA091D">
        <w:rPr>
          <w:rFonts w:asciiTheme="minorHAnsi" w:hAnsiTheme="minorHAnsi"/>
        </w:rPr>
        <w:t>zagrożone</w:t>
      </w:r>
      <w:r w:rsidRPr="00FA091D">
        <w:rPr>
          <w:rFonts w:asciiTheme="minorHAnsi" w:hAnsiTheme="minorHAnsi"/>
          <w:spacing w:val="-4"/>
        </w:rPr>
        <w:t xml:space="preserve"> </w:t>
      </w:r>
      <w:r w:rsidRPr="00FA091D">
        <w:rPr>
          <w:rFonts w:asciiTheme="minorHAnsi" w:hAnsiTheme="minorHAnsi"/>
        </w:rPr>
        <w:t>dotrzymanie</w:t>
      </w:r>
      <w:r w:rsidRPr="00FA091D">
        <w:rPr>
          <w:rFonts w:asciiTheme="minorHAnsi" w:hAnsiTheme="minorHAnsi"/>
          <w:spacing w:val="-7"/>
        </w:rPr>
        <w:t xml:space="preserve"> </w:t>
      </w:r>
      <w:r w:rsidRPr="00FA091D">
        <w:rPr>
          <w:rFonts w:asciiTheme="minorHAnsi" w:hAnsiTheme="minorHAnsi"/>
        </w:rPr>
        <w:t>terminu</w:t>
      </w:r>
      <w:r w:rsidRPr="00FA091D">
        <w:rPr>
          <w:rFonts w:asciiTheme="minorHAnsi" w:hAnsiTheme="minorHAnsi"/>
          <w:spacing w:val="-4"/>
        </w:rPr>
        <w:t xml:space="preserve"> </w:t>
      </w:r>
      <w:r w:rsidRPr="00FA091D">
        <w:rPr>
          <w:rFonts w:asciiTheme="minorHAnsi" w:hAnsiTheme="minorHAnsi"/>
        </w:rPr>
        <w:t>wykonania</w:t>
      </w:r>
      <w:r w:rsidRPr="00FA091D">
        <w:rPr>
          <w:rFonts w:asciiTheme="minorHAnsi" w:hAnsiTheme="minorHAnsi"/>
          <w:spacing w:val="-6"/>
        </w:rPr>
        <w:t xml:space="preserve"> </w:t>
      </w:r>
      <w:r w:rsidRPr="00FA091D">
        <w:rPr>
          <w:rFonts w:asciiTheme="minorHAnsi" w:hAnsiTheme="minorHAnsi"/>
        </w:rPr>
        <w:t>umowy,</w:t>
      </w:r>
      <w:r w:rsidRPr="00FA091D">
        <w:rPr>
          <w:rFonts w:asciiTheme="minorHAnsi" w:hAnsiTheme="minorHAnsi"/>
          <w:spacing w:val="-5"/>
        </w:rPr>
        <w:t xml:space="preserve"> </w:t>
      </w:r>
      <w:r w:rsidRPr="00FA091D">
        <w:rPr>
          <w:rFonts w:asciiTheme="minorHAnsi" w:hAnsiTheme="minorHAnsi"/>
        </w:rPr>
        <w:t>w</w:t>
      </w:r>
      <w:r w:rsidRPr="00FA091D">
        <w:rPr>
          <w:rFonts w:asciiTheme="minorHAnsi" w:hAnsiTheme="minorHAnsi"/>
          <w:spacing w:val="-6"/>
        </w:rPr>
        <w:t xml:space="preserve"> </w:t>
      </w:r>
      <w:r w:rsidRPr="00FA091D">
        <w:rPr>
          <w:rFonts w:asciiTheme="minorHAnsi" w:hAnsiTheme="minorHAnsi"/>
        </w:rPr>
        <w:t>następujących</w:t>
      </w:r>
      <w:r w:rsidRPr="00FA091D">
        <w:rPr>
          <w:rFonts w:asciiTheme="minorHAnsi" w:hAnsiTheme="minorHAnsi"/>
          <w:spacing w:val="-4"/>
        </w:rPr>
        <w:t xml:space="preserve"> </w:t>
      </w:r>
      <w:r w:rsidRPr="00FA091D">
        <w:rPr>
          <w:rFonts w:asciiTheme="minorHAnsi" w:hAnsiTheme="minorHAnsi"/>
          <w:spacing w:val="-2"/>
        </w:rPr>
        <w:t>sytuacjach</w:t>
      </w:r>
    </w:p>
    <w:p w14:paraId="2484F480" w14:textId="77777777" w:rsidR="00FC4D65" w:rsidRPr="00FA091D" w:rsidRDefault="00D47EFE" w:rsidP="00FA091D">
      <w:pPr>
        <w:pStyle w:val="Akapitzlist"/>
        <w:numPr>
          <w:ilvl w:val="2"/>
          <w:numId w:val="5"/>
        </w:numPr>
        <w:tabs>
          <w:tab w:val="left" w:pos="1083"/>
          <w:tab w:val="left" w:pos="1085"/>
        </w:tabs>
        <w:ind w:right="124" w:hanging="413"/>
        <w:jc w:val="left"/>
        <w:rPr>
          <w:rFonts w:asciiTheme="minorHAnsi" w:hAnsiTheme="minorHAnsi"/>
        </w:rPr>
      </w:pPr>
      <w:r w:rsidRPr="00FA091D">
        <w:rPr>
          <w:rFonts w:asciiTheme="minorHAnsi" w:hAnsiTheme="minorHAnsi"/>
        </w:rPr>
        <w:t xml:space="preserve">z powodu Siły wyższej rozumianej jako pożar, powódź́, huragan, eksplozja, awarie energetyczne, wojna, operacje wojskowe, rozruchy, niepokoje społeczne, ograniczenia i zakazy wydane przez organy administracji publicznej, a także inne nadzwyczajne zjawiska losowe i przyrodnicze, wszystkie z nich pozostające poza kontrolą Stron, których nie można było przewidzieć́ ani im </w:t>
      </w:r>
      <w:r w:rsidRPr="00FA091D">
        <w:rPr>
          <w:rFonts w:asciiTheme="minorHAnsi" w:hAnsiTheme="minorHAnsi"/>
          <w:spacing w:val="-2"/>
        </w:rPr>
        <w:t>zapobiec,</w:t>
      </w:r>
    </w:p>
    <w:p w14:paraId="1BA4A97F" w14:textId="77777777" w:rsidR="00FC4D65" w:rsidRPr="00FA091D" w:rsidRDefault="00D47EFE" w:rsidP="00FA091D">
      <w:pPr>
        <w:pStyle w:val="Akapitzlist"/>
        <w:numPr>
          <w:ilvl w:val="2"/>
          <w:numId w:val="5"/>
        </w:numPr>
        <w:tabs>
          <w:tab w:val="left" w:pos="1084"/>
        </w:tabs>
        <w:ind w:left="1084" w:hanging="486"/>
        <w:jc w:val="left"/>
        <w:rPr>
          <w:rFonts w:asciiTheme="minorHAnsi" w:hAnsiTheme="minorHAnsi"/>
        </w:rPr>
      </w:pPr>
      <w:r w:rsidRPr="00FA091D">
        <w:rPr>
          <w:rFonts w:asciiTheme="minorHAnsi" w:hAnsiTheme="minorHAnsi"/>
        </w:rPr>
        <w:t>przyczyny</w:t>
      </w:r>
      <w:r w:rsidRPr="00FA091D">
        <w:rPr>
          <w:rFonts w:asciiTheme="minorHAnsi" w:hAnsiTheme="minorHAnsi"/>
          <w:spacing w:val="52"/>
        </w:rPr>
        <w:t xml:space="preserve"> </w:t>
      </w:r>
      <w:r w:rsidRPr="00FA091D">
        <w:rPr>
          <w:rFonts w:asciiTheme="minorHAnsi" w:hAnsiTheme="minorHAnsi"/>
        </w:rPr>
        <w:t>zewnętrzne</w:t>
      </w:r>
      <w:r w:rsidRPr="00FA091D">
        <w:rPr>
          <w:rFonts w:asciiTheme="minorHAnsi" w:hAnsiTheme="minorHAnsi"/>
          <w:spacing w:val="54"/>
        </w:rPr>
        <w:t xml:space="preserve"> </w:t>
      </w:r>
      <w:r w:rsidRPr="00FA091D">
        <w:rPr>
          <w:rFonts w:asciiTheme="minorHAnsi" w:hAnsiTheme="minorHAnsi"/>
        </w:rPr>
        <w:t>niezależne</w:t>
      </w:r>
      <w:r w:rsidRPr="00FA091D">
        <w:rPr>
          <w:rFonts w:asciiTheme="minorHAnsi" w:hAnsiTheme="minorHAnsi"/>
          <w:spacing w:val="52"/>
        </w:rPr>
        <w:t xml:space="preserve"> </w:t>
      </w:r>
      <w:r w:rsidRPr="00FA091D">
        <w:rPr>
          <w:rFonts w:asciiTheme="minorHAnsi" w:hAnsiTheme="minorHAnsi"/>
        </w:rPr>
        <w:t>(np.</w:t>
      </w:r>
      <w:r w:rsidRPr="00FA091D">
        <w:rPr>
          <w:rFonts w:asciiTheme="minorHAnsi" w:hAnsiTheme="minorHAnsi"/>
          <w:spacing w:val="53"/>
        </w:rPr>
        <w:t xml:space="preserve"> </w:t>
      </w:r>
      <w:r w:rsidRPr="00FA091D">
        <w:rPr>
          <w:rFonts w:asciiTheme="minorHAnsi" w:hAnsiTheme="minorHAnsi"/>
        </w:rPr>
        <w:t>brak</w:t>
      </w:r>
      <w:r w:rsidRPr="00FA091D">
        <w:rPr>
          <w:rFonts w:asciiTheme="minorHAnsi" w:hAnsiTheme="minorHAnsi"/>
          <w:spacing w:val="53"/>
        </w:rPr>
        <w:t xml:space="preserve"> </w:t>
      </w:r>
      <w:r w:rsidRPr="00FA091D">
        <w:rPr>
          <w:rFonts w:asciiTheme="minorHAnsi" w:hAnsiTheme="minorHAnsi"/>
        </w:rPr>
        <w:t>materiałów</w:t>
      </w:r>
      <w:r w:rsidRPr="00FA091D">
        <w:rPr>
          <w:rFonts w:asciiTheme="minorHAnsi" w:hAnsiTheme="minorHAnsi"/>
          <w:spacing w:val="54"/>
        </w:rPr>
        <w:t xml:space="preserve"> </w:t>
      </w:r>
      <w:r w:rsidRPr="00FA091D">
        <w:rPr>
          <w:rFonts w:asciiTheme="minorHAnsi" w:hAnsiTheme="minorHAnsi"/>
        </w:rPr>
        <w:t>potrzebnych</w:t>
      </w:r>
      <w:r w:rsidRPr="00FA091D">
        <w:rPr>
          <w:rFonts w:asciiTheme="minorHAnsi" w:hAnsiTheme="minorHAnsi"/>
          <w:spacing w:val="54"/>
        </w:rPr>
        <w:t xml:space="preserve"> </w:t>
      </w:r>
      <w:r w:rsidRPr="00FA091D">
        <w:rPr>
          <w:rFonts w:asciiTheme="minorHAnsi" w:hAnsiTheme="minorHAnsi"/>
        </w:rPr>
        <w:t>do</w:t>
      </w:r>
      <w:r w:rsidRPr="00FA091D">
        <w:rPr>
          <w:rFonts w:asciiTheme="minorHAnsi" w:hAnsiTheme="minorHAnsi"/>
          <w:spacing w:val="51"/>
        </w:rPr>
        <w:t xml:space="preserve"> </w:t>
      </w:r>
      <w:r w:rsidRPr="00FA091D">
        <w:rPr>
          <w:rFonts w:asciiTheme="minorHAnsi" w:hAnsiTheme="minorHAnsi"/>
        </w:rPr>
        <w:t>realizacji</w:t>
      </w:r>
      <w:r w:rsidRPr="00FA091D">
        <w:rPr>
          <w:rFonts w:asciiTheme="minorHAnsi" w:hAnsiTheme="minorHAnsi"/>
          <w:spacing w:val="54"/>
        </w:rPr>
        <w:t xml:space="preserve"> </w:t>
      </w:r>
      <w:r w:rsidRPr="00FA091D">
        <w:rPr>
          <w:rFonts w:asciiTheme="minorHAnsi" w:hAnsiTheme="minorHAnsi"/>
        </w:rPr>
        <w:t>umowy)</w:t>
      </w:r>
      <w:r w:rsidRPr="00FA091D">
        <w:rPr>
          <w:rFonts w:asciiTheme="minorHAnsi" w:hAnsiTheme="minorHAnsi"/>
          <w:spacing w:val="52"/>
        </w:rPr>
        <w:t xml:space="preserve"> </w:t>
      </w:r>
      <w:r w:rsidRPr="00FA091D">
        <w:rPr>
          <w:rFonts w:asciiTheme="minorHAnsi" w:hAnsiTheme="minorHAnsi"/>
          <w:spacing w:val="-5"/>
        </w:rPr>
        <w:t>od</w:t>
      </w:r>
    </w:p>
    <w:p w14:paraId="17071C32" w14:textId="77777777" w:rsidR="00FC4D65" w:rsidRPr="00FA091D" w:rsidRDefault="00D47EFE" w:rsidP="00FA091D">
      <w:pPr>
        <w:pStyle w:val="Tekstpodstawowy"/>
        <w:ind w:left="1085" w:right="122"/>
        <w:jc w:val="left"/>
        <w:rPr>
          <w:rFonts w:asciiTheme="minorHAnsi" w:hAnsiTheme="minorHAnsi"/>
        </w:rPr>
      </w:pPr>
      <w:r w:rsidRPr="00FA091D">
        <w:rPr>
          <w:rFonts w:asciiTheme="minorHAnsi" w:hAnsiTheme="minorHAnsi"/>
        </w:rPr>
        <w:t>Wykonawcy</w:t>
      </w:r>
      <w:r w:rsidRPr="00FA091D">
        <w:rPr>
          <w:rFonts w:asciiTheme="minorHAnsi" w:hAnsiTheme="minorHAnsi"/>
          <w:spacing w:val="-3"/>
        </w:rPr>
        <w:t xml:space="preserve"> </w:t>
      </w:r>
      <w:r w:rsidRPr="00FA091D">
        <w:rPr>
          <w:rFonts w:asciiTheme="minorHAnsi" w:hAnsiTheme="minorHAnsi"/>
        </w:rPr>
        <w:t>skutkujące</w:t>
      </w:r>
      <w:r w:rsidRPr="00FA091D">
        <w:rPr>
          <w:rFonts w:asciiTheme="minorHAnsi" w:hAnsiTheme="minorHAnsi"/>
          <w:spacing w:val="-5"/>
        </w:rPr>
        <w:t xml:space="preserve"> </w:t>
      </w:r>
      <w:r w:rsidRPr="00FA091D">
        <w:rPr>
          <w:rFonts w:asciiTheme="minorHAnsi" w:hAnsiTheme="minorHAnsi"/>
        </w:rPr>
        <w:t>niemożliwością</w:t>
      </w:r>
      <w:r w:rsidRPr="00FA091D">
        <w:rPr>
          <w:rFonts w:asciiTheme="minorHAnsi" w:hAnsiTheme="minorHAnsi"/>
          <w:position w:val="-3"/>
        </w:rPr>
        <w:t>̨</w:t>
      </w:r>
      <w:r w:rsidRPr="00FA091D">
        <w:rPr>
          <w:rFonts w:asciiTheme="minorHAnsi" w:hAnsiTheme="minorHAnsi"/>
          <w:spacing w:val="16"/>
          <w:position w:val="-3"/>
        </w:rPr>
        <w:t xml:space="preserve"> </w:t>
      </w:r>
      <w:r w:rsidRPr="00FA091D">
        <w:rPr>
          <w:rFonts w:asciiTheme="minorHAnsi" w:hAnsiTheme="minorHAnsi"/>
        </w:rPr>
        <w:t>dotrzymania</w:t>
      </w:r>
      <w:r w:rsidRPr="00FA091D">
        <w:rPr>
          <w:rFonts w:asciiTheme="minorHAnsi" w:hAnsiTheme="minorHAnsi"/>
          <w:spacing w:val="-5"/>
        </w:rPr>
        <w:t xml:space="preserve"> </w:t>
      </w:r>
      <w:r w:rsidRPr="00FA091D">
        <w:rPr>
          <w:rFonts w:asciiTheme="minorHAnsi" w:hAnsiTheme="minorHAnsi"/>
        </w:rPr>
        <w:t>terminów</w:t>
      </w:r>
      <w:r w:rsidRPr="00FA091D">
        <w:rPr>
          <w:rFonts w:asciiTheme="minorHAnsi" w:hAnsiTheme="minorHAnsi"/>
          <w:spacing w:val="-6"/>
        </w:rPr>
        <w:t xml:space="preserve"> </w:t>
      </w:r>
      <w:r w:rsidRPr="00FA091D">
        <w:rPr>
          <w:rFonts w:asciiTheme="minorHAnsi" w:hAnsiTheme="minorHAnsi"/>
        </w:rPr>
        <w:t>wynikających</w:t>
      </w:r>
      <w:r w:rsidRPr="00FA091D">
        <w:rPr>
          <w:rFonts w:asciiTheme="minorHAnsi" w:hAnsiTheme="minorHAnsi"/>
          <w:spacing w:val="-3"/>
        </w:rPr>
        <w:t xml:space="preserve"> </w:t>
      </w:r>
      <w:r w:rsidRPr="00FA091D">
        <w:rPr>
          <w:rFonts w:asciiTheme="minorHAnsi" w:hAnsiTheme="minorHAnsi"/>
        </w:rPr>
        <w:t>z</w:t>
      </w:r>
      <w:r w:rsidRPr="00FA091D">
        <w:rPr>
          <w:rFonts w:asciiTheme="minorHAnsi" w:hAnsiTheme="minorHAnsi"/>
          <w:spacing w:val="-6"/>
        </w:rPr>
        <w:t xml:space="preserve"> </w:t>
      </w:r>
      <w:r w:rsidRPr="00FA091D">
        <w:rPr>
          <w:rFonts w:asciiTheme="minorHAnsi" w:hAnsiTheme="minorHAnsi"/>
        </w:rPr>
        <w:t>umowy,</w:t>
      </w:r>
      <w:r w:rsidRPr="00FA091D">
        <w:rPr>
          <w:rFonts w:asciiTheme="minorHAnsi" w:hAnsiTheme="minorHAnsi"/>
          <w:spacing w:val="-6"/>
        </w:rPr>
        <w:t xml:space="preserve"> </w:t>
      </w:r>
      <w:r w:rsidRPr="00FA091D">
        <w:rPr>
          <w:rFonts w:asciiTheme="minorHAnsi" w:hAnsiTheme="minorHAnsi"/>
        </w:rPr>
        <w:t>jednak</w:t>
      </w:r>
      <w:r w:rsidRPr="00FA091D">
        <w:rPr>
          <w:rFonts w:asciiTheme="minorHAnsi" w:hAnsiTheme="minorHAnsi"/>
          <w:spacing w:val="-6"/>
        </w:rPr>
        <w:t xml:space="preserve"> </w:t>
      </w:r>
      <w:r w:rsidRPr="00FA091D">
        <w:rPr>
          <w:rFonts w:asciiTheme="minorHAnsi" w:hAnsiTheme="minorHAnsi"/>
        </w:rPr>
        <w:t>nie dłużej niż</w:t>
      </w:r>
      <w:r w:rsidRPr="00FA091D">
        <w:rPr>
          <w:rFonts w:asciiTheme="minorHAnsi" w:hAnsiTheme="minorHAnsi"/>
          <w:position w:val="3"/>
        </w:rPr>
        <w:t>̇</w:t>
      </w:r>
      <w:r w:rsidRPr="00FA091D">
        <w:rPr>
          <w:rFonts w:asciiTheme="minorHAnsi" w:hAnsiTheme="minorHAnsi"/>
          <w:spacing w:val="40"/>
          <w:position w:val="3"/>
        </w:rPr>
        <w:t xml:space="preserve"> </w:t>
      </w:r>
      <w:r w:rsidRPr="00FA091D">
        <w:rPr>
          <w:rFonts w:asciiTheme="minorHAnsi" w:hAnsiTheme="minorHAnsi"/>
        </w:rPr>
        <w:t>14 dni.</w:t>
      </w:r>
    </w:p>
    <w:p w14:paraId="06D16057" w14:textId="77777777" w:rsidR="00FC4D65" w:rsidRPr="00FA091D" w:rsidRDefault="00D47EFE" w:rsidP="00FA091D">
      <w:pPr>
        <w:pStyle w:val="Akapitzlist"/>
        <w:numPr>
          <w:ilvl w:val="0"/>
          <w:numId w:val="5"/>
        </w:numPr>
        <w:tabs>
          <w:tab w:val="left" w:pos="515"/>
        </w:tabs>
        <w:ind w:left="515" w:hanging="283"/>
        <w:jc w:val="left"/>
        <w:rPr>
          <w:rFonts w:asciiTheme="minorHAnsi" w:hAnsiTheme="minorHAnsi"/>
        </w:rPr>
      </w:pPr>
      <w:r w:rsidRPr="00FA091D">
        <w:rPr>
          <w:rFonts w:asciiTheme="minorHAnsi" w:hAnsiTheme="minorHAnsi"/>
        </w:rPr>
        <w:t>W</w:t>
      </w:r>
      <w:r w:rsidRPr="00FA091D">
        <w:rPr>
          <w:rFonts w:asciiTheme="minorHAnsi" w:hAnsiTheme="minorHAnsi"/>
          <w:spacing w:val="-7"/>
        </w:rPr>
        <w:t xml:space="preserve"> </w:t>
      </w:r>
      <w:r w:rsidRPr="00FA091D">
        <w:rPr>
          <w:rFonts w:asciiTheme="minorHAnsi" w:hAnsiTheme="minorHAnsi"/>
        </w:rPr>
        <w:t>razie</w:t>
      </w:r>
      <w:r w:rsidRPr="00FA091D">
        <w:rPr>
          <w:rFonts w:asciiTheme="minorHAnsi" w:hAnsiTheme="minorHAnsi"/>
          <w:spacing w:val="-6"/>
        </w:rPr>
        <w:t xml:space="preserve"> </w:t>
      </w:r>
      <w:r w:rsidRPr="00FA091D">
        <w:rPr>
          <w:rFonts w:asciiTheme="minorHAnsi" w:hAnsiTheme="minorHAnsi"/>
        </w:rPr>
        <w:t>wątpliwości,</w:t>
      </w:r>
      <w:r w:rsidRPr="00FA091D">
        <w:rPr>
          <w:rFonts w:asciiTheme="minorHAnsi" w:hAnsiTheme="minorHAnsi"/>
          <w:spacing w:val="-5"/>
        </w:rPr>
        <w:t xml:space="preserve"> </w:t>
      </w:r>
      <w:r w:rsidRPr="00FA091D">
        <w:rPr>
          <w:rFonts w:asciiTheme="minorHAnsi" w:hAnsiTheme="minorHAnsi"/>
        </w:rPr>
        <w:t>przyjmuje</w:t>
      </w:r>
      <w:r w:rsidRPr="00FA091D">
        <w:rPr>
          <w:rFonts w:asciiTheme="minorHAnsi" w:hAnsiTheme="minorHAnsi"/>
          <w:spacing w:val="-4"/>
        </w:rPr>
        <w:t xml:space="preserve"> </w:t>
      </w:r>
      <w:r w:rsidRPr="00FA091D">
        <w:rPr>
          <w:rFonts w:asciiTheme="minorHAnsi" w:hAnsiTheme="minorHAnsi"/>
        </w:rPr>
        <w:t>się,</w:t>
      </w:r>
      <w:r w:rsidRPr="00FA091D">
        <w:rPr>
          <w:rFonts w:asciiTheme="minorHAnsi" w:hAnsiTheme="minorHAnsi"/>
          <w:spacing w:val="-5"/>
        </w:rPr>
        <w:t xml:space="preserve"> </w:t>
      </w:r>
      <w:r w:rsidRPr="00FA091D">
        <w:rPr>
          <w:rFonts w:asciiTheme="minorHAnsi" w:hAnsiTheme="minorHAnsi"/>
        </w:rPr>
        <w:t>że</w:t>
      </w:r>
      <w:r w:rsidRPr="00FA091D">
        <w:rPr>
          <w:rFonts w:asciiTheme="minorHAnsi" w:hAnsiTheme="minorHAnsi"/>
          <w:spacing w:val="-4"/>
        </w:rPr>
        <w:t xml:space="preserve"> </w:t>
      </w:r>
      <w:r w:rsidRPr="00FA091D">
        <w:rPr>
          <w:rFonts w:asciiTheme="minorHAnsi" w:hAnsiTheme="minorHAnsi"/>
        </w:rPr>
        <w:t>nie</w:t>
      </w:r>
      <w:r w:rsidRPr="00FA091D">
        <w:rPr>
          <w:rFonts w:asciiTheme="minorHAnsi" w:hAnsiTheme="minorHAnsi"/>
          <w:spacing w:val="-5"/>
        </w:rPr>
        <w:t xml:space="preserve"> </w:t>
      </w:r>
      <w:r w:rsidRPr="00FA091D">
        <w:rPr>
          <w:rFonts w:asciiTheme="minorHAnsi" w:hAnsiTheme="minorHAnsi"/>
        </w:rPr>
        <w:t>stanowią</w:t>
      </w:r>
      <w:r w:rsidRPr="00FA091D">
        <w:rPr>
          <w:rFonts w:asciiTheme="minorHAnsi" w:hAnsiTheme="minorHAnsi"/>
          <w:spacing w:val="-4"/>
        </w:rPr>
        <w:t xml:space="preserve"> </w:t>
      </w:r>
      <w:r w:rsidRPr="00FA091D">
        <w:rPr>
          <w:rFonts w:asciiTheme="minorHAnsi" w:hAnsiTheme="minorHAnsi"/>
        </w:rPr>
        <w:t>zmiany</w:t>
      </w:r>
      <w:r w:rsidRPr="00FA091D">
        <w:rPr>
          <w:rFonts w:asciiTheme="minorHAnsi" w:hAnsiTheme="minorHAnsi"/>
          <w:spacing w:val="-5"/>
        </w:rPr>
        <w:t xml:space="preserve"> </w:t>
      </w:r>
      <w:r w:rsidRPr="00FA091D">
        <w:rPr>
          <w:rFonts w:asciiTheme="minorHAnsi" w:hAnsiTheme="minorHAnsi"/>
        </w:rPr>
        <w:t>Umowy</w:t>
      </w:r>
      <w:r w:rsidRPr="00FA091D">
        <w:rPr>
          <w:rFonts w:asciiTheme="minorHAnsi" w:hAnsiTheme="minorHAnsi"/>
          <w:spacing w:val="-4"/>
        </w:rPr>
        <w:t xml:space="preserve"> </w:t>
      </w:r>
      <w:r w:rsidRPr="00FA091D">
        <w:rPr>
          <w:rFonts w:asciiTheme="minorHAnsi" w:hAnsiTheme="minorHAnsi"/>
        </w:rPr>
        <w:t>następujące</w:t>
      </w:r>
      <w:r w:rsidRPr="00FA091D">
        <w:rPr>
          <w:rFonts w:asciiTheme="minorHAnsi" w:hAnsiTheme="minorHAnsi"/>
          <w:spacing w:val="-6"/>
        </w:rPr>
        <w:t xml:space="preserve"> </w:t>
      </w:r>
      <w:r w:rsidRPr="00FA091D">
        <w:rPr>
          <w:rFonts w:asciiTheme="minorHAnsi" w:hAnsiTheme="minorHAnsi"/>
          <w:spacing w:val="-2"/>
        </w:rPr>
        <w:t>zmiany:</w:t>
      </w:r>
    </w:p>
    <w:p w14:paraId="2969A999" w14:textId="77777777" w:rsidR="00FC4D65" w:rsidRPr="00FA091D" w:rsidRDefault="00D47EFE" w:rsidP="00FA091D">
      <w:pPr>
        <w:pStyle w:val="Akapitzlist"/>
        <w:numPr>
          <w:ilvl w:val="1"/>
          <w:numId w:val="5"/>
        </w:numPr>
        <w:tabs>
          <w:tab w:val="left" w:pos="798"/>
        </w:tabs>
        <w:ind w:left="798" w:hanging="282"/>
        <w:jc w:val="left"/>
        <w:rPr>
          <w:rFonts w:asciiTheme="minorHAnsi" w:hAnsiTheme="minorHAnsi"/>
        </w:rPr>
      </w:pPr>
      <w:r w:rsidRPr="00FA091D">
        <w:rPr>
          <w:rFonts w:asciiTheme="minorHAnsi" w:hAnsiTheme="minorHAnsi"/>
        </w:rPr>
        <w:t>danych</w:t>
      </w:r>
      <w:r w:rsidRPr="00FA091D">
        <w:rPr>
          <w:rFonts w:asciiTheme="minorHAnsi" w:hAnsiTheme="minorHAnsi"/>
          <w:spacing w:val="-12"/>
        </w:rPr>
        <w:t xml:space="preserve"> </w:t>
      </w:r>
      <w:r w:rsidRPr="00FA091D">
        <w:rPr>
          <w:rFonts w:asciiTheme="minorHAnsi" w:hAnsiTheme="minorHAnsi"/>
        </w:rPr>
        <w:t>związanych</w:t>
      </w:r>
      <w:r w:rsidRPr="00FA091D">
        <w:rPr>
          <w:rFonts w:asciiTheme="minorHAnsi" w:hAnsiTheme="minorHAnsi"/>
          <w:spacing w:val="-6"/>
        </w:rPr>
        <w:t xml:space="preserve"> </w:t>
      </w:r>
      <w:r w:rsidRPr="00FA091D">
        <w:rPr>
          <w:rFonts w:asciiTheme="minorHAnsi" w:hAnsiTheme="minorHAnsi"/>
        </w:rPr>
        <w:t>z</w:t>
      </w:r>
      <w:r w:rsidRPr="00FA091D">
        <w:rPr>
          <w:rFonts w:asciiTheme="minorHAnsi" w:hAnsiTheme="minorHAnsi"/>
          <w:spacing w:val="-7"/>
        </w:rPr>
        <w:t xml:space="preserve"> </w:t>
      </w:r>
      <w:r w:rsidRPr="00FA091D">
        <w:rPr>
          <w:rFonts w:asciiTheme="minorHAnsi" w:hAnsiTheme="minorHAnsi"/>
        </w:rPr>
        <w:t>obsługą</w:t>
      </w:r>
      <w:r w:rsidRPr="00FA091D">
        <w:rPr>
          <w:rFonts w:asciiTheme="minorHAnsi" w:hAnsiTheme="minorHAnsi"/>
          <w:spacing w:val="-7"/>
        </w:rPr>
        <w:t xml:space="preserve"> </w:t>
      </w:r>
      <w:r w:rsidRPr="00FA091D">
        <w:rPr>
          <w:rFonts w:asciiTheme="minorHAnsi" w:hAnsiTheme="minorHAnsi"/>
        </w:rPr>
        <w:t>administracyjno-organizacyjną</w:t>
      </w:r>
      <w:r w:rsidRPr="00FA091D">
        <w:rPr>
          <w:rFonts w:asciiTheme="minorHAnsi" w:hAnsiTheme="minorHAnsi"/>
          <w:spacing w:val="-6"/>
        </w:rPr>
        <w:t xml:space="preserve"> </w:t>
      </w:r>
      <w:r w:rsidRPr="00FA091D">
        <w:rPr>
          <w:rFonts w:asciiTheme="minorHAnsi" w:hAnsiTheme="minorHAnsi"/>
          <w:spacing w:val="-2"/>
        </w:rPr>
        <w:t>Umowy,</w:t>
      </w:r>
    </w:p>
    <w:p w14:paraId="559C0AB4" w14:textId="77777777" w:rsidR="00FC4D65" w:rsidRPr="00FA091D" w:rsidRDefault="00D47EFE" w:rsidP="00FA091D">
      <w:pPr>
        <w:pStyle w:val="Akapitzlist"/>
        <w:numPr>
          <w:ilvl w:val="1"/>
          <w:numId w:val="5"/>
        </w:numPr>
        <w:tabs>
          <w:tab w:val="left" w:pos="798"/>
        </w:tabs>
        <w:ind w:left="798" w:hanging="282"/>
        <w:jc w:val="left"/>
        <w:rPr>
          <w:rFonts w:asciiTheme="minorHAnsi" w:hAnsiTheme="minorHAnsi"/>
        </w:rPr>
      </w:pPr>
      <w:r w:rsidRPr="00FA091D">
        <w:rPr>
          <w:rFonts w:asciiTheme="minorHAnsi" w:hAnsiTheme="minorHAnsi"/>
        </w:rPr>
        <w:t>danych</w:t>
      </w:r>
      <w:r w:rsidRPr="00FA091D">
        <w:rPr>
          <w:rFonts w:asciiTheme="minorHAnsi" w:hAnsiTheme="minorHAnsi"/>
          <w:spacing w:val="-3"/>
        </w:rPr>
        <w:t xml:space="preserve"> </w:t>
      </w:r>
      <w:r w:rsidRPr="00FA091D">
        <w:rPr>
          <w:rFonts w:asciiTheme="minorHAnsi" w:hAnsiTheme="minorHAnsi"/>
          <w:spacing w:val="-2"/>
        </w:rPr>
        <w:t>teleadresowych,</w:t>
      </w:r>
    </w:p>
    <w:p w14:paraId="5E53771A" w14:textId="77777777" w:rsidR="00FC4D65" w:rsidRPr="00FA091D" w:rsidRDefault="00D47EFE" w:rsidP="00FA091D">
      <w:pPr>
        <w:pStyle w:val="Akapitzlist"/>
        <w:numPr>
          <w:ilvl w:val="1"/>
          <w:numId w:val="5"/>
        </w:numPr>
        <w:tabs>
          <w:tab w:val="left" w:pos="798"/>
        </w:tabs>
        <w:ind w:left="798" w:hanging="282"/>
        <w:jc w:val="left"/>
        <w:rPr>
          <w:rFonts w:asciiTheme="minorHAnsi" w:hAnsiTheme="minorHAnsi"/>
        </w:rPr>
      </w:pPr>
      <w:r w:rsidRPr="00FA091D">
        <w:rPr>
          <w:rFonts w:asciiTheme="minorHAnsi" w:hAnsiTheme="minorHAnsi"/>
        </w:rPr>
        <w:t>danych</w:t>
      </w:r>
      <w:r w:rsidRPr="00FA091D">
        <w:rPr>
          <w:rFonts w:asciiTheme="minorHAnsi" w:hAnsiTheme="minorHAnsi"/>
          <w:spacing w:val="-3"/>
        </w:rPr>
        <w:t xml:space="preserve"> </w:t>
      </w:r>
      <w:r w:rsidRPr="00FA091D">
        <w:rPr>
          <w:rFonts w:asciiTheme="minorHAnsi" w:hAnsiTheme="minorHAnsi"/>
          <w:spacing w:val="-2"/>
        </w:rPr>
        <w:t>rejestrowych,</w:t>
      </w:r>
    </w:p>
    <w:p w14:paraId="430D06DF" w14:textId="77777777" w:rsidR="00FC4D65" w:rsidRPr="00FA091D" w:rsidRDefault="00D47EFE" w:rsidP="00FA091D">
      <w:pPr>
        <w:pStyle w:val="Akapitzlist"/>
        <w:numPr>
          <w:ilvl w:val="1"/>
          <w:numId w:val="5"/>
        </w:numPr>
        <w:tabs>
          <w:tab w:val="left" w:pos="798"/>
        </w:tabs>
        <w:ind w:left="798" w:hanging="282"/>
        <w:jc w:val="left"/>
        <w:rPr>
          <w:rFonts w:asciiTheme="minorHAnsi" w:hAnsiTheme="minorHAnsi"/>
        </w:rPr>
      </w:pPr>
      <w:r w:rsidRPr="00FA091D">
        <w:rPr>
          <w:rFonts w:asciiTheme="minorHAnsi" w:hAnsiTheme="minorHAnsi"/>
        </w:rPr>
        <w:t>będące</w:t>
      </w:r>
      <w:r w:rsidRPr="00FA091D">
        <w:rPr>
          <w:rFonts w:asciiTheme="minorHAnsi" w:hAnsiTheme="minorHAnsi"/>
          <w:spacing w:val="-6"/>
        </w:rPr>
        <w:t xml:space="preserve"> </w:t>
      </w:r>
      <w:r w:rsidRPr="00FA091D">
        <w:rPr>
          <w:rFonts w:asciiTheme="minorHAnsi" w:hAnsiTheme="minorHAnsi"/>
        </w:rPr>
        <w:t>następstwem</w:t>
      </w:r>
      <w:r w:rsidRPr="00FA091D">
        <w:rPr>
          <w:rFonts w:asciiTheme="minorHAnsi" w:hAnsiTheme="minorHAnsi"/>
          <w:spacing w:val="-6"/>
        </w:rPr>
        <w:t xml:space="preserve"> </w:t>
      </w:r>
      <w:r w:rsidRPr="00FA091D">
        <w:rPr>
          <w:rFonts w:asciiTheme="minorHAnsi" w:hAnsiTheme="minorHAnsi"/>
        </w:rPr>
        <w:t>sukcesji</w:t>
      </w:r>
      <w:r w:rsidRPr="00FA091D">
        <w:rPr>
          <w:rFonts w:asciiTheme="minorHAnsi" w:hAnsiTheme="minorHAnsi"/>
          <w:spacing w:val="-2"/>
        </w:rPr>
        <w:t xml:space="preserve"> </w:t>
      </w:r>
      <w:r w:rsidRPr="00FA091D">
        <w:rPr>
          <w:rFonts w:asciiTheme="minorHAnsi" w:hAnsiTheme="minorHAnsi"/>
        </w:rPr>
        <w:t>uniwersalnej</w:t>
      </w:r>
      <w:r w:rsidRPr="00FA091D">
        <w:rPr>
          <w:rFonts w:asciiTheme="minorHAnsi" w:hAnsiTheme="minorHAnsi"/>
          <w:spacing w:val="-3"/>
        </w:rPr>
        <w:t xml:space="preserve"> </w:t>
      </w:r>
      <w:r w:rsidRPr="00FA091D">
        <w:rPr>
          <w:rFonts w:asciiTheme="minorHAnsi" w:hAnsiTheme="minorHAnsi"/>
        </w:rPr>
        <w:t>po</w:t>
      </w:r>
      <w:r w:rsidRPr="00FA091D">
        <w:rPr>
          <w:rFonts w:asciiTheme="minorHAnsi" w:hAnsiTheme="minorHAnsi"/>
          <w:spacing w:val="-7"/>
        </w:rPr>
        <w:t xml:space="preserve"> </w:t>
      </w:r>
      <w:r w:rsidRPr="00FA091D">
        <w:rPr>
          <w:rFonts w:asciiTheme="minorHAnsi" w:hAnsiTheme="minorHAnsi"/>
        </w:rPr>
        <w:t>jednej</w:t>
      </w:r>
      <w:r w:rsidRPr="00FA091D">
        <w:rPr>
          <w:rFonts w:asciiTheme="minorHAnsi" w:hAnsiTheme="minorHAnsi"/>
          <w:spacing w:val="-5"/>
        </w:rPr>
        <w:t xml:space="preserve"> </w:t>
      </w:r>
      <w:r w:rsidRPr="00FA091D">
        <w:rPr>
          <w:rFonts w:asciiTheme="minorHAnsi" w:hAnsiTheme="minorHAnsi"/>
        </w:rPr>
        <w:t>ze</w:t>
      </w:r>
      <w:r w:rsidRPr="00FA091D">
        <w:rPr>
          <w:rFonts w:asciiTheme="minorHAnsi" w:hAnsiTheme="minorHAnsi"/>
          <w:spacing w:val="-6"/>
        </w:rPr>
        <w:t xml:space="preserve"> </w:t>
      </w:r>
      <w:r w:rsidRPr="00FA091D">
        <w:rPr>
          <w:rFonts w:asciiTheme="minorHAnsi" w:hAnsiTheme="minorHAnsi"/>
        </w:rPr>
        <w:t>stron</w:t>
      </w:r>
      <w:r w:rsidRPr="00FA091D">
        <w:rPr>
          <w:rFonts w:asciiTheme="minorHAnsi" w:hAnsiTheme="minorHAnsi"/>
          <w:spacing w:val="-3"/>
        </w:rPr>
        <w:t xml:space="preserve"> </w:t>
      </w:r>
      <w:r w:rsidRPr="00FA091D">
        <w:rPr>
          <w:rFonts w:asciiTheme="minorHAnsi" w:hAnsiTheme="minorHAnsi"/>
          <w:spacing w:val="-2"/>
        </w:rPr>
        <w:t>Umowy.</w:t>
      </w:r>
    </w:p>
    <w:p w14:paraId="65CD7E76" w14:textId="77777777" w:rsidR="00FC4D65" w:rsidRPr="00FA091D" w:rsidRDefault="00D47EFE" w:rsidP="00FA091D">
      <w:pPr>
        <w:pStyle w:val="Akapitzlist"/>
        <w:numPr>
          <w:ilvl w:val="1"/>
          <w:numId w:val="5"/>
        </w:numPr>
        <w:tabs>
          <w:tab w:val="left" w:pos="797"/>
        </w:tabs>
        <w:ind w:left="470" w:right="116" w:firstLine="45"/>
        <w:jc w:val="left"/>
        <w:rPr>
          <w:rFonts w:asciiTheme="minorHAnsi" w:hAnsiTheme="minorHAnsi"/>
        </w:rPr>
      </w:pPr>
      <w:r w:rsidRPr="00FA091D">
        <w:rPr>
          <w:rFonts w:asciiTheme="minorHAnsi" w:hAnsiTheme="minorHAnsi"/>
        </w:rPr>
        <w:t>dotyczące</w:t>
      </w:r>
      <w:r w:rsidRPr="00FA091D">
        <w:rPr>
          <w:rFonts w:asciiTheme="minorHAnsi" w:hAnsiTheme="minorHAnsi"/>
          <w:spacing w:val="80"/>
        </w:rPr>
        <w:t xml:space="preserve"> </w:t>
      </w:r>
      <w:r w:rsidRPr="00FA091D">
        <w:rPr>
          <w:rFonts w:asciiTheme="minorHAnsi" w:hAnsiTheme="minorHAnsi"/>
        </w:rPr>
        <w:t>poprawienia</w:t>
      </w:r>
      <w:r w:rsidRPr="00FA091D">
        <w:rPr>
          <w:rFonts w:asciiTheme="minorHAnsi" w:hAnsiTheme="minorHAnsi"/>
          <w:spacing w:val="80"/>
        </w:rPr>
        <w:t xml:space="preserve"> </w:t>
      </w:r>
      <w:r w:rsidRPr="00FA091D">
        <w:rPr>
          <w:rFonts w:asciiTheme="minorHAnsi" w:hAnsiTheme="minorHAnsi"/>
        </w:rPr>
        <w:t>błędów</w:t>
      </w:r>
      <w:r w:rsidRPr="00FA091D">
        <w:rPr>
          <w:rFonts w:asciiTheme="minorHAnsi" w:hAnsiTheme="minorHAnsi"/>
          <w:spacing w:val="80"/>
        </w:rPr>
        <w:t xml:space="preserve"> </w:t>
      </w:r>
      <w:r w:rsidRPr="00FA091D">
        <w:rPr>
          <w:rFonts w:asciiTheme="minorHAnsi" w:hAnsiTheme="minorHAnsi"/>
        </w:rPr>
        <w:t>i</w:t>
      </w:r>
      <w:r w:rsidRPr="00FA091D">
        <w:rPr>
          <w:rFonts w:asciiTheme="minorHAnsi" w:hAnsiTheme="minorHAnsi"/>
          <w:spacing w:val="80"/>
        </w:rPr>
        <w:t xml:space="preserve"> </w:t>
      </w:r>
      <w:r w:rsidRPr="00FA091D">
        <w:rPr>
          <w:rFonts w:asciiTheme="minorHAnsi" w:hAnsiTheme="minorHAnsi"/>
        </w:rPr>
        <w:t>oczywistych</w:t>
      </w:r>
      <w:r w:rsidRPr="00FA091D">
        <w:rPr>
          <w:rFonts w:asciiTheme="minorHAnsi" w:hAnsiTheme="minorHAnsi"/>
          <w:spacing w:val="80"/>
        </w:rPr>
        <w:t xml:space="preserve"> </w:t>
      </w:r>
      <w:r w:rsidRPr="00FA091D">
        <w:rPr>
          <w:rFonts w:asciiTheme="minorHAnsi" w:hAnsiTheme="minorHAnsi"/>
        </w:rPr>
        <w:t>omyłek</w:t>
      </w:r>
      <w:r w:rsidRPr="00FA091D">
        <w:rPr>
          <w:rFonts w:asciiTheme="minorHAnsi" w:hAnsiTheme="minorHAnsi"/>
          <w:spacing w:val="80"/>
        </w:rPr>
        <w:t xml:space="preserve"> </w:t>
      </w:r>
      <w:r w:rsidRPr="00FA091D">
        <w:rPr>
          <w:rFonts w:asciiTheme="minorHAnsi" w:hAnsiTheme="minorHAnsi"/>
        </w:rPr>
        <w:t>słownych,</w:t>
      </w:r>
      <w:r w:rsidRPr="00FA091D">
        <w:rPr>
          <w:rFonts w:asciiTheme="minorHAnsi" w:hAnsiTheme="minorHAnsi"/>
          <w:spacing w:val="80"/>
        </w:rPr>
        <w:t xml:space="preserve"> </w:t>
      </w:r>
      <w:r w:rsidRPr="00FA091D">
        <w:rPr>
          <w:rFonts w:asciiTheme="minorHAnsi" w:hAnsiTheme="minorHAnsi"/>
        </w:rPr>
        <w:t>literowych</w:t>
      </w:r>
      <w:r w:rsidRPr="00FA091D">
        <w:rPr>
          <w:rFonts w:asciiTheme="minorHAnsi" w:hAnsiTheme="minorHAnsi"/>
          <w:spacing w:val="78"/>
        </w:rPr>
        <w:t xml:space="preserve"> </w:t>
      </w:r>
      <w:r w:rsidRPr="00FA091D">
        <w:rPr>
          <w:rFonts w:asciiTheme="minorHAnsi" w:hAnsiTheme="minorHAnsi"/>
        </w:rPr>
        <w:t>i</w:t>
      </w:r>
      <w:r w:rsidRPr="00FA091D">
        <w:rPr>
          <w:rFonts w:asciiTheme="minorHAnsi" w:hAnsiTheme="minorHAnsi"/>
          <w:spacing w:val="80"/>
        </w:rPr>
        <w:t xml:space="preserve"> </w:t>
      </w:r>
      <w:r w:rsidRPr="00FA091D">
        <w:rPr>
          <w:rFonts w:asciiTheme="minorHAnsi" w:hAnsiTheme="minorHAnsi"/>
        </w:rPr>
        <w:t>liczbowych,</w:t>
      </w:r>
      <w:r w:rsidRPr="00FA091D">
        <w:rPr>
          <w:rFonts w:asciiTheme="minorHAnsi" w:hAnsiTheme="minorHAnsi"/>
          <w:spacing w:val="80"/>
        </w:rPr>
        <w:t xml:space="preserve"> </w:t>
      </w:r>
      <w:r w:rsidRPr="00FA091D">
        <w:rPr>
          <w:rFonts w:asciiTheme="minorHAnsi" w:hAnsiTheme="minorHAnsi"/>
        </w:rPr>
        <w:t>nie powodujące zmiany celu i istoty umowy.</w:t>
      </w:r>
    </w:p>
    <w:p w14:paraId="177972D3" w14:textId="77777777" w:rsidR="00FC4D65" w:rsidRDefault="00FC4D65" w:rsidP="00FA091D">
      <w:pPr>
        <w:pStyle w:val="Tekstpodstawowy"/>
        <w:ind w:left="0"/>
        <w:jc w:val="left"/>
        <w:rPr>
          <w:rFonts w:asciiTheme="minorHAnsi" w:hAnsiTheme="minorHAnsi"/>
        </w:rPr>
      </w:pPr>
    </w:p>
    <w:p w14:paraId="2936C918" w14:textId="77777777" w:rsidR="00FA091D" w:rsidRPr="00FA091D" w:rsidRDefault="00FA091D" w:rsidP="00FA091D">
      <w:pPr>
        <w:pStyle w:val="Tekstpodstawowy"/>
        <w:ind w:left="0"/>
        <w:jc w:val="left"/>
        <w:rPr>
          <w:rFonts w:asciiTheme="minorHAnsi" w:hAnsiTheme="minorHAnsi"/>
        </w:rPr>
      </w:pPr>
    </w:p>
    <w:p w14:paraId="35CD594A" w14:textId="77777777" w:rsidR="00FC4D65" w:rsidRPr="00FA091D" w:rsidRDefault="00D47EFE" w:rsidP="00FA091D">
      <w:pPr>
        <w:pStyle w:val="Nagwek1"/>
        <w:ind w:left="119"/>
        <w:jc w:val="center"/>
        <w:rPr>
          <w:rFonts w:asciiTheme="minorHAnsi" w:hAnsiTheme="minorHAnsi"/>
        </w:rPr>
      </w:pPr>
      <w:r w:rsidRPr="00FA091D">
        <w:rPr>
          <w:rFonts w:asciiTheme="minorHAnsi" w:hAnsiTheme="minorHAnsi"/>
          <w:spacing w:val="-5"/>
        </w:rPr>
        <w:t>§11</w:t>
      </w:r>
    </w:p>
    <w:p w14:paraId="21E72EDF" w14:textId="77777777" w:rsidR="00AA1993" w:rsidRPr="00FA091D" w:rsidRDefault="00AA1993" w:rsidP="00FA091D">
      <w:pPr>
        <w:pStyle w:val="Nagwek1"/>
        <w:jc w:val="center"/>
        <w:rPr>
          <w:rFonts w:asciiTheme="minorHAnsi" w:hAnsiTheme="minorHAnsi" w:cstheme="minorHAnsi"/>
        </w:rPr>
      </w:pPr>
      <w:r w:rsidRPr="00FA091D">
        <w:rPr>
          <w:rFonts w:asciiTheme="minorHAnsi" w:hAnsiTheme="minorHAnsi" w:cstheme="minorHAnsi"/>
        </w:rPr>
        <w:t>Informacja o przetwarzaniu danych osobowych</w:t>
      </w:r>
    </w:p>
    <w:p w14:paraId="3CFDE353" w14:textId="77777777" w:rsidR="00AA1993" w:rsidRPr="00FA091D" w:rsidRDefault="00AA1993" w:rsidP="00FA091D">
      <w:pPr>
        <w:pStyle w:val="Nagwek1"/>
        <w:jc w:val="left"/>
        <w:rPr>
          <w:rFonts w:asciiTheme="minorHAnsi" w:hAnsiTheme="minorHAnsi" w:cstheme="minorHAnsi"/>
        </w:rPr>
      </w:pPr>
    </w:p>
    <w:p w14:paraId="7306B779" w14:textId="77777777" w:rsidR="00AA1993" w:rsidRPr="00FA091D" w:rsidRDefault="00AA1993" w:rsidP="00FA091D">
      <w:pPr>
        <w:rPr>
          <w:rFonts w:asciiTheme="minorHAnsi" w:hAnsiTheme="minorHAnsi" w:cstheme="minorHAnsi"/>
          <w:bCs/>
          <w:lang w:eastAsia="pl-PL"/>
        </w:rPr>
      </w:pPr>
      <w:r w:rsidRPr="00FA091D">
        <w:rPr>
          <w:rFonts w:asciiTheme="minorHAnsi" w:hAnsiTheme="minorHAnsi" w:cstheme="minorHAnsi"/>
          <w:bCs/>
          <w:lang w:eastAsia="pl-PL"/>
        </w:rPr>
        <w:t xml:space="preserve">Na podstawie art. 13 ust.1 i 2 Rozporządzenia Parlamentu Europejskiego i Rady (UE) 2016/679 z dnia 27 kwietnia 2016 r. w sprawie ochrony osób fizycznych w związku z przetwarzaniem danych osobowych i w </w:t>
      </w:r>
      <w:r w:rsidRPr="00FA091D">
        <w:rPr>
          <w:rFonts w:asciiTheme="minorHAnsi" w:hAnsiTheme="minorHAnsi" w:cstheme="minorHAnsi"/>
          <w:bCs/>
          <w:lang w:eastAsia="pl-PL"/>
        </w:rPr>
        <w:lastRenderedPageBreak/>
        <w:t>sprawie swobodnego przepływu tych danych oraz uchylenia dyrektywy 95/46/WE (ogólne rozporządzenie o ochronie danych osobowych) – zwanego dalej Rozporządzeniem, informujemy, iż :</w:t>
      </w:r>
    </w:p>
    <w:p w14:paraId="63B9925E"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b/>
        </w:rPr>
      </w:pPr>
      <w:r w:rsidRPr="00FA091D">
        <w:rPr>
          <w:rFonts w:asciiTheme="minorHAnsi" w:hAnsiTheme="minorHAnsi" w:cstheme="minorHAnsi"/>
        </w:rPr>
        <w:t xml:space="preserve">Administratorem Pani/Pana danych osobowych jest </w:t>
      </w:r>
      <w:r w:rsidRPr="00FA091D">
        <w:rPr>
          <w:rFonts w:asciiTheme="minorHAnsi" w:hAnsiTheme="minorHAnsi" w:cstheme="minorHAnsi"/>
          <w:b/>
        </w:rPr>
        <w:t>Zespół do obsługi Placówek Opiekuńczo-Wychowawczych Nr 1, ul. św. Bonifacego 81, 02-945 Warszawa, reprezentowany przez Dyrektora Zespołu.</w:t>
      </w:r>
    </w:p>
    <w:p w14:paraId="61311243"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rPr>
      </w:pPr>
      <w:r w:rsidRPr="00FA091D">
        <w:rPr>
          <w:rFonts w:asciiTheme="minorHAnsi" w:hAnsiTheme="minorHAnsi" w:cstheme="minorHAnsi"/>
        </w:rPr>
        <w:t xml:space="preserve">Jeśli ma Pani/Pan pytania dotyczące sposobu i zakresu przetwarzania Pani/Pana danych osobowych z zakresie działania </w:t>
      </w:r>
      <w:r w:rsidRPr="00FA091D">
        <w:rPr>
          <w:rFonts w:asciiTheme="minorHAnsi" w:hAnsiTheme="minorHAnsi" w:cstheme="minorHAnsi"/>
          <w:b/>
        </w:rPr>
        <w:t xml:space="preserve">Zespołu do obsługi Placówek Opiekuńczo-Wychowawczych Nr 1, </w:t>
      </w:r>
      <w:r w:rsidRPr="00FA091D">
        <w:rPr>
          <w:rFonts w:asciiTheme="minorHAnsi" w:hAnsiTheme="minorHAnsi" w:cstheme="minorHAnsi"/>
        </w:rPr>
        <w:t xml:space="preserve">a także przysługujących Pani/Panu uprawnień, może Pani/Pan skontaktować się z Inspektorem Ochrony Danych Osobowych w Zespole do Obsługi Placówek Opiekuńczo-Wychowawczych Nr 1 za pomocą adresu </w:t>
      </w:r>
      <w:r w:rsidRPr="00FA091D">
        <w:rPr>
          <w:rFonts w:asciiTheme="minorHAnsi" w:hAnsiTheme="minorHAnsi" w:cstheme="minorHAnsi"/>
          <w:b/>
          <w:u w:val="single"/>
        </w:rPr>
        <w:t>iodo@zpow.waw.pl</w:t>
      </w:r>
      <w:r w:rsidRPr="00FA091D">
        <w:rPr>
          <w:rFonts w:asciiTheme="minorHAnsi" w:hAnsiTheme="minorHAnsi" w:cstheme="minorHAnsi"/>
        </w:rPr>
        <w:t xml:space="preserve"> </w:t>
      </w:r>
    </w:p>
    <w:p w14:paraId="329686AE" w14:textId="5EFD053A"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b/>
        </w:rPr>
      </w:pPr>
      <w:r w:rsidRPr="00FA091D">
        <w:rPr>
          <w:rFonts w:asciiTheme="minorHAnsi" w:hAnsiTheme="minorHAnsi" w:cstheme="minorHAnsi"/>
        </w:rPr>
        <w:t xml:space="preserve">Administrator danych osobowych – </w:t>
      </w:r>
      <w:r w:rsidRPr="00FA091D">
        <w:rPr>
          <w:rFonts w:asciiTheme="minorHAnsi" w:hAnsiTheme="minorHAnsi" w:cstheme="minorHAnsi"/>
          <w:b/>
        </w:rPr>
        <w:t xml:space="preserve">Zespół do obsługi Placówek Opiekuńczo-Wychowawczych Nr 1, ul. św. Bonifacego 81, 02-945 Warszawa, </w:t>
      </w:r>
      <w:r w:rsidRPr="00FA091D">
        <w:rPr>
          <w:rFonts w:asciiTheme="minorHAnsi" w:hAnsiTheme="minorHAnsi" w:cstheme="minorHAnsi"/>
        </w:rPr>
        <w:t>przetwarza Pani/Pana dane osobowe na podstawie art. 6 ust. 1 lit. c Rozporządzenia w celu związanym z postępowaniem o udzielenie zamówienia publicznego (dane identyfikujące postępowanie, np. nazwa, numer) prowadzonym w trybie</w:t>
      </w:r>
      <w:r w:rsidR="00AE7C3A">
        <w:rPr>
          <w:rFonts w:asciiTheme="minorHAnsi" w:hAnsiTheme="minorHAnsi" w:cstheme="minorHAnsi"/>
        </w:rPr>
        <w:t xml:space="preserve"> podstawowym bez negocjacji nr referencyjny ZP/…/…/09/2024</w:t>
      </w:r>
      <w:r w:rsidRPr="00FA091D">
        <w:rPr>
          <w:rFonts w:asciiTheme="minorHAnsi" w:hAnsiTheme="minorHAnsi" w:cstheme="minorHAnsi"/>
        </w:rPr>
        <w:t>.</w:t>
      </w:r>
    </w:p>
    <w:p w14:paraId="53B9A218"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b/>
        </w:rPr>
      </w:pPr>
      <w:r w:rsidRPr="00FA091D">
        <w:rPr>
          <w:rFonts w:asciiTheme="minorHAnsi" w:hAnsiTheme="minorHAnsi" w:cstheme="minorHAnsi"/>
        </w:rPr>
        <w:t xml:space="preserve">Odbiorcami Pani/Pana danych osobowych będą osoby lub podmioty, którym udostępniona zostanie dokumentacja postępowania w oparciu o art. 8 oraz art. 96 ust. 3 ustawy z dnia </w:t>
      </w:r>
      <w:r w:rsidR="00D06C29">
        <w:rPr>
          <w:rFonts w:asciiTheme="minorHAnsi" w:hAnsiTheme="minorHAnsi" w:cstheme="minorHAnsi"/>
        </w:rPr>
        <w:t>11 września 2019</w:t>
      </w:r>
      <w:r w:rsidRPr="00FA091D">
        <w:rPr>
          <w:rFonts w:asciiTheme="minorHAnsi" w:hAnsiTheme="minorHAnsi" w:cstheme="minorHAnsi"/>
        </w:rPr>
        <w:t>r. – Prawo zamówień p</w:t>
      </w:r>
      <w:r w:rsidR="00D06C29">
        <w:rPr>
          <w:rFonts w:asciiTheme="minorHAnsi" w:hAnsiTheme="minorHAnsi" w:cstheme="minorHAnsi"/>
        </w:rPr>
        <w:t>ublicznych (Dz. U. z 2023</w:t>
      </w:r>
      <w:r w:rsidRPr="00FA091D">
        <w:rPr>
          <w:rFonts w:asciiTheme="minorHAnsi" w:hAnsiTheme="minorHAnsi" w:cstheme="minorHAnsi"/>
        </w:rPr>
        <w:t xml:space="preserve">. poz. </w:t>
      </w:r>
      <w:r w:rsidR="00D06C29">
        <w:rPr>
          <w:rFonts w:asciiTheme="minorHAnsi" w:hAnsiTheme="minorHAnsi" w:cstheme="minorHAnsi"/>
        </w:rPr>
        <w:t>1605 ze zm.</w:t>
      </w:r>
      <w:r w:rsidRPr="00FA091D">
        <w:rPr>
          <w:rFonts w:asciiTheme="minorHAnsi" w:hAnsiTheme="minorHAnsi" w:cstheme="minorHAnsi"/>
        </w:rPr>
        <w:t xml:space="preserve">), dalej „ustawa </w:t>
      </w:r>
      <w:r w:rsidR="00FA091D">
        <w:rPr>
          <w:rFonts w:asciiTheme="minorHAnsi" w:hAnsiTheme="minorHAnsi" w:cstheme="minorHAnsi"/>
        </w:rPr>
        <w:t>PZP</w:t>
      </w:r>
      <w:r w:rsidRPr="00FA091D">
        <w:rPr>
          <w:rFonts w:asciiTheme="minorHAnsi" w:hAnsiTheme="minorHAnsi" w:cstheme="minorHAnsi"/>
        </w:rPr>
        <w:t>”.</w:t>
      </w:r>
    </w:p>
    <w:p w14:paraId="138C473E"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b/>
        </w:rPr>
      </w:pPr>
      <w:r w:rsidRPr="00FA091D">
        <w:rPr>
          <w:rFonts w:asciiTheme="minorHAnsi" w:hAnsiTheme="minorHAnsi" w:cstheme="minorHAnsi"/>
        </w:rPr>
        <w:t>Odbiorcami Pani/Pana danych osobowych pozyskanych w związku z prowadzeniem spraw związanych z polityką inwestycyjną m.st. Warszawy mogą być biura i jednostki organizacyjne m.st. Warszawy, uczestnicy procesu inwestycyjnego i ich umocowani przedstawiciele, organy administracji publicznej i sądy w zakresie niezbędnym do realizacji obowiązków umownych i rozstrzygania sporów.</w:t>
      </w:r>
    </w:p>
    <w:p w14:paraId="0795C4CF"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bCs/>
        </w:rPr>
      </w:pPr>
      <w:r w:rsidRPr="00FA091D">
        <w:rPr>
          <w:rFonts w:asciiTheme="minorHAnsi" w:hAnsiTheme="minorHAnsi" w:cstheme="minorHAnsi"/>
        </w:rPr>
        <w:t>Pani/Pana dane osobowe będą przechowywane przez okres niezbędny do realizacji celów określonych w pkt 4, a po tym czasie przez okres oraz w zakresie wymaganym przez przepisy powszechnie obowiązującego prawa.</w:t>
      </w:r>
    </w:p>
    <w:p w14:paraId="17ABDDEB"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rPr>
      </w:pPr>
      <w:r w:rsidRPr="00FA091D">
        <w:rPr>
          <w:rFonts w:asciiTheme="minorHAnsi" w:hAnsiTheme="minorHAnsi" w:cstheme="minorHAnsi"/>
        </w:rPr>
        <w:t xml:space="preserve">Obowiązek podania przez Panią/Pana danych osobowych bezpośrednio Pani/Pana dotyczących jest wymogiem ustawowym określonym w przepisach ustawy </w:t>
      </w:r>
      <w:r w:rsidR="00FA091D">
        <w:rPr>
          <w:rFonts w:asciiTheme="minorHAnsi" w:hAnsiTheme="minorHAnsi" w:cstheme="minorHAnsi"/>
        </w:rPr>
        <w:t>PZP</w:t>
      </w:r>
      <w:r w:rsidRPr="00FA091D">
        <w:rPr>
          <w:rFonts w:asciiTheme="minorHAnsi" w:hAnsiTheme="minorHAnsi" w:cstheme="minorHAnsi"/>
        </w:rPr>
        <w:t xml:space="preserve">, związanym z udziałem w postępowaniu o udzielenie zamówienia publicznego. Konsekwencje niepodania określonych danych wynikają z ustawy </w:t>
      </w:r>
      <w:r w:rsidR="00FA091D">
        <w:rPr>
          <w:rFonts w:asciiTheme="minorHAnsi" w:hAnsiTheme="minorHAnsi" w:cstheme="minorHAnsi"/>
        </w:rPr>
        <w:t>PZP</w:t>
      </w:r>
      <w:r w:rsidRPr="00FA091D">
        <w:rPr>
          <w:rFonts w:asciiTheme="minorHAnsi" w:hAnsiTheme="minorHAnsi" w:cstheme="minorHAnsi"/>
        </w:rPr>
        <w:t>.</w:t>
      </w:r>
    </w:p>
    <w:p w14:paraId="376D33FF"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rPr>
      </w:pPr>
      <w:r w:rsidRPr="00FA091D">
        <w:rPr>
          <w:rFonts w:asciiTheme="minorHAnsi" w:hAnsiTheme="minorHAnsi" w:cstheme="minorHAnsi"/>
        </w:rPr>
        <w:t>W związku z przetwarzaniem Pani/Pana danych osobowych przysługuje Pani/Panu prawo dostępu do treści swoich danych, do ich sprostowania i uzupełnienia, ograniczenia przetwarzania danych osobowych z zastrzeżeniem przypadków, o których mowa w art. 18 ust. 2 Rozporządzenia. Skorzystanie przez osobę, której dane osobowe dotyczą, z uprawnienia do sprostowania lub uzupełnienia, o którym mowa w art.16 Rozporządzenia, nie może skutkować zmianą wyniku postępowania o udzielenie zamówienia ani zmianą postanowień umowy w sprawie zamówienia publicznego w  zakresie niezgodnym z ustawą.</w:t>
      </w:r>
    </w:p>
    <w:p w14:paraId="73709D3E"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rPr>
      </w:pPr>
      <w:r w:rsidRPr="00FA091D">
        <w:rPr>
          <w:rFonts w:asciiTheme="minorHAnsi" w:hAnsiTheme="minorHAnsi" w:cstheme="minorHAnsi"/>
        </w:rPr>
        <w:t xml:space="preserve">W przypadku powzięcia informacji o niezgodnym z prawem przetwarzaniu danych osobowych w Zespole do obsługi Placówek Opiekuńczo-Wychowawczych Nr 1 przysługuje Pani/Panu prawo wniesienia skargi do organu nadzorczego właściwego w sprawach ochrony danych osobowych. </w:t>
      </w:r>
    </w:p>
    <w:p w14:paraId="424D4B09" w14:textId="77777777" w:rsidR="00AA1993" w:rsidRPr="00FA091D" w:rsidRDefault="00AA1993" w:rsidP="00FA091D">
      <w:pPr>
        <w:pStyle w:val="Akapitzlist"/>
        <w:widowControl/>
        <w:numPr>
          <w:ilvl w:val="0"/>
          <w:numId w:val="16"/>
        </w:numPr>
        <w:autoSpaceDE/>
        <w:autoSpaceDN/>
        <w:ind w:left="284" w:hanging="284"/>
        <w:contextualSpacing/>
        <w:jc w:val="left"/>
        <w:rPr>
          <w:rFonts w:asciiTheme="minorHAnsi" w:hAnsiTheme="minorHAnsi" w:cstheme="minorHAnsi"/>
        </w:rPr>
      </w:pPr>
      <w:r w:rsidRPr="00FA091D">
        <w:rPr>
          <w:rFonts w:asciiTheme="minorHAnsi" w:hAnsiTheme="minorHAnsi" w:cstheme="minorHAnsi"/>
        </w:rPr>
        <w:t>Nie przysługuje Pani/Panu:</w:t>
      </w:r>
    </w:p>
    <w:p w14:paraId="2A446752" w14:textId="77777777" w:rsidR="00AA1993" w:rsidRPr="00FA091D" w:rsidRDefault="00AA1993" w:rsidP="00FA091D">
      <w:pPr>
        <w:pStyle w:val="Akapitzlist"/>
        <w:widowControl/>
        <w:numPr>
          <w:ilvl w:val="0"/>
          <w:numId w:val="17"/>
        </w:numPr>
        <w:autoSpaceDE/>
        <w:autoSpaceDN/>
        <w:contextualSpacing/>
        <w:jc w:val="left"/>
        <w:rPr>
          <w:rFonts w:asciiTheme="minorHAnsi" w:hAnsiTheme="minorHAnsi" w:cstheme="minorHAnsi"/>
        </w:rPr>
      </w:pPr>
      <w:r w:rsidRPr="00FA091D">
        <w:rPr>
          <w:rFonts w:asciiTheme="minorHAnsi" w:hAnsiTheme="minorHAnsi" w:cstheme="minorHAnsi"/>
        </w:rPr>
        <w:t>w związku z art. 17 ust. 3 lit. b, d lub e Rozporządzenia prawo do usunięcia danych osobowych;</w:t>
      </w:r>
    </w:p>
    <w:p w14:paraId="1D3C8078" w14:textId="77777777" w:rsidR="00AA1993" w:rsidRPr="00FA091D" w:rsidRDefault="00AA1993" w:rsidP="00FA091D">
      <w:pPr>
        <w:pStyle w:val="Akapitzlist"/>
        <w:widowControl/>
        <w:numPr>
          <w:ilvl w:val="0"/>
          <w:numId w:val="17"/>
        </w:numPr>
        <w:autoSpaceDE/>
        <w:autoSpaceDN/>
        <w:contextualSpacing/>
        <w:jc w:val="left"/>
        <w:rPr>
          <w:rFonts w:asciiTheme="minorHAnsi" w:hAnsiTheme="minorHAnsi" w:cstheme="minorHAnsi"/>
        </w:rPr>
      </w:pPr>
      <w:r w:rsidRPr="00FA091D">
        <w:rPr>
          <w:rFonts w:asciiTheme="minorHAnsi" w:hAnsiTheme="minorHAnsi" w:cstheme="minorHAnsi"/>
        </w:rPr>
        <w:t>prawo do przenoszenia danych osobowych, o których mowa w art. 20 Rozporządzenia;</w:t>
      </w:r>
    </w:p>
    <w:p w14:paraId="3519409B" w14:textId="77777777" w:rsidR="00AA1993" w:rsidRPr="00FA091D" w:rsidRDefault="00AA1993" w:rsidP="00FA091D">
      <w:pPr>
        <w:pStyle w:val="Akapitzlist"/>
        <w:widowControl/>
        <w:numPr>
          <w:ilvl w:val="0"/>
          <w:numId w:val="17"/>
        </w:numPr>
        <w:autoSpaceDE/>
        <w:autoSpaceDN/>
        <w:contextualSpacing/>
        <w:jc w:val="left"/>
        <w:rPr>
          <w:rFonts w:asciiTheme="minorHAnsi" w:hAnsiTheme="minorHAnsi" w:cstheme="minorHAnsi"/>
        </w:rPr>
      </w:pPr>
      <w:r w:rsidRPr="00FA091D">
        <w:rPr>
          <w:rFonts w:asciiTheme="minorHAnsi" w:hAnsiTheme="minorHAnsi" w:cstheme="minorHAnsi"/>
        </w:rPr>
        <w:t>na podstawie art. 21 Rozporządzenia prawo sprzeciwu, wobec przetwarzania danych osobowych, gdyż podstawą prawną przetwarzania Pani/Pana danych osobowych jest art. 6 ust. 1 lit. C Rozporządzenia.</w:t>
      </w:r>
    </w:p>
    <w:p w14:paraId="24D038F3" w14:textId="77777777" w:rsidR="00AA1993" w:rsidRDefault="00AA1993" w:rsidP="00FA091D">
      <w:pPr>
        <w:rPr>
          <w:rFonts w:asciiTheme="minorHAnsi" w:hAnsiTheme="minorHAnsi" w:cstheme="minorHAnsi"/>
        </w:rPr>
      </w:pPr>
      <w:r w:rsidRPr="00FA091D">
        <w:rPr>
          <w:rFonts w:asciiTheme="minorHAnsi" w:hAnsiTheme="minorHAnsi" w:cstheme="minorHAnsi"/>
        </w:rPr>
        <w:t>Pani/Pana dane nie będą przetwarzane w sposób zautomatyzowany i nie będą profilowane</w:t>
      </w:r>
      <w:r w:rsidR="00FA091D">
        <w:rPr>
          <w:rFonts w:asciiTheme="minorHAnsi" w:hAnsiTheme="minorHAnsi" w:cstheme="minorHAnsi"/>
        </w:rPr>
        <w:t>.</w:t>
      </w:r>
    </w:p>
    <w:p w14:paraId="6325966C" w14:textId="77777777" w:rsidR="00FA091D" w:rsidRPr="00FA091D" w:rsidRDefault="00FA091D" w:rsidP="00FA091D">
      <w:pPr>
        <w:rPr>
          <w:rFonts w:asciiTheme="minorHAnsi" w:hAnsiTheme="minorHAnsi" w:cstheme="minorHAnsi"/>
          <w:b/>
          <w:lang w:eastAsia="pl-PL"/>
        </w:rPr>
      </w:pPr>
    </w:p>
    <w:p w14:paraId="34088666" w14:textId="77777777" w:rsidR="00FC4D65" w:rsidRPr="00FA091D" w:rsidRDefault="00D47EFE" w:rsidP="00FA091D">
      <w:pPr>
        <w:pStyle w:val="Nagwek1"/>
        <w:ind w:left="119"/>
        <w:jc w:val="center"/>
        <w:rPr>
          <w:rFonts w:asciiTheme="minorHAnsi" w:hAnsiTheme="minorHAnsi"/>
        </w:rPr>
      </w:pPr>
      <w:r w:rsidRPr="00FA091D">
        <w:rPr>
          <w:rFonts w:asciiTheme="minorHAnsi" w:hAnsiTheme="minorHAnsi"/>
          <w:spacing w:val="-5"/>
        </w:rPr>
        <w:t>§12</w:t>
      </w:r>
    </w:p>
    <w:p w14:paraId="4618D6BD" w14:textId="77777777" w:rsidR="00FC4D65" w:rsidRPr="00FA091D" w:rsidRDefault="00D47EFE" w:rsidP="00FA091D">
      <w:pPr>
        <w:ind w:left="118"/>
        <w:jc w:val="center"/>
        <w:rPr>
          <w:rFonts w:asciiTheme="minorHAnsi" w:hAnsiTheme="minorHAnsi"/>
          <w:b/>
        </w:rPr>
      </w:pPr>
      <w:r w:rsidRPr="00FA091D">
        <w:rPr>
          <w:rFonts w:asciiTheme="minorHAnsi" w:hAnsiTheme="minorHAnsi"/>
          <w:b/>
        </w:rPr>
        <w:t>Postanowienia</w:t>
      </w:r>
      <w:r w:rsidRPr="00FA091D">
        <w:rPr>
          <w:rFonts w:asciiTheme="minorHAnsi" w:hAnsiTheme="minorHAnsi"/>
          <w:b/>
          <w:spacing w:val="-7"/>
        </w:rPr>
        <w:t xml:space="preserve"> </w:t>
      </w:r>
      <w:r w:rsidRPr="00FA091D">
        <w:rPr>
          <w:rFonts w:asciiTheme="minorHAnsi" w:hAnsiTheme="minorHAnsi"/>
          <w:b/>
          <w:spacing w:val="-2"/>
        </w:rPr>
        <w:t>końcowe</w:t>
      </w:r>
    </w:p>
    <w:p w14:paraId="41F2E8C7" w14:textId="77777777" w:rsidR="00AA1993" w:rsidRPr="00FA091D" w:rsidRDefault="00AA1993" w:rsidP="00FA091D">
      <w:pPr>
        <w:widowControl/>
        <w:numPr>
          <w:ilvl w:val="0"/>
          <w:numId w:val="3"/>
        </w:numPr>
        <w:autoSpaceDE/>
        <w:autoSpaceDN/>
        <w:contextualSpacing/>
        <w:rPr>
          <w:rFonts w:asciiTheme="minorHAnsi" w:eastAsia="Calibri" w:hAnsiTheme="minorHAnsi" w:cstheme="minorHAnsi"/>
        </w:rPr>
      </w:pPr>
      <w:r w:rsidRPr="00FA091D">
        <w:rPr>
          <w:rFonts w:asciiTheme="minorHAnsi" w:eastAsia="Calibri" w:hAnsiTheme="minorHAnsi" w:cstheme="minorHAnsi"/>
        </w:rPr>
        <w:t>Wykonawca oświadcza, że znany jest mu fakt, iż treść Umowy, a w szczególności Przedmiot Umowy i wysokość wynagrodzenia, stanowią informację publiczną w rozumieniu art. 1 ust. 1 ustawy z dnia 6 września 2001 r. o dostępie do informacji publicznej, która podlega udostępnieniu w trybie przedmiotowej ustawy. Wykonawca wyraża zgodę na udostępnienie w trybie ww. ustawy, zawartych w Umowie dotyczących go danych osobowych w zakresie obejmującym imię i nazwisko, a w przypadku prowadzenia działalności gospodarczej – również w zakresie firmy.</w:t>
      </w:r>
    </w:p>
    <w:p w14:paraId="1ED8E526" w14:textId="77777777" w:rsidR="00FC4D65" w:rsidRPr="00FA091D" w:rsidRDefault="00D47EFE" w:rsidP="00FA091D">
      <w:pPr>
        <w:pStyle w:val="Akapitzlist"/>
        <w:numPr>
          <w:ilvl w:val="0"/>
          <w:numId w:val="3"/>
        </w:numPr>
        <w:tabs>
          <w:tab w:val="left" w:pos="514"/>
        </w:tabs>
        <w:ind w:left="514" w:hanging="359"/>
        <w:jc w:val="left"/>
        <w:rPr>
          <w:rFonts w:asciiTheme="minorHAnsi" w:hAnsiTheme="minorHAnsi"/>
        </w:rPr>
      </w:pPr>
      <w:r w:rsidRPr="00FA091D">
        <w:rPr>
          <w:rFonts w:asciiTheme="minorHAnsi" w:hAnsiTheme="minorHAnsi"/>
        </w:rPr>
        <w:t>Wszelkie</w:t>
      </w:r>
      <w:r w:rsidRPr="00FA091D">
        <w:rPr>
          <w:rFonts w:asciiTheme="minorHAnsi" w:hAnsiTheme="minorHAnsi"/>
          <w:spacing w:val="-7"/>
        </w:rPr>
        <w:t xml:space="preserve"> </w:t>
      </w:r>
      <w:r w:rsidRPr="00FA091D">
        <w:rPr>
          <w:rFonts w:asciiTheme="minorHAnsi" w:hAnsiTheme="minorHAnsi"/>
        </w:rPr>
        <w:t>zmiany</w:t>
      </w:r>
      <w:r w:rsidRPr="00FA091D">
        <w:rPr>
          <w:rFonts w:asciiTheme="minorHAnsi" w:hAnsiTheme="minorHAnsi"/>
          <w:spacing w:val="-4"/>
        </w:rPr>
        <w:t xml:space="preserve"> </w:t>
      </w:r>
      <w:r w:rsidRPr="00FA091D">
        <w:rPr>
          <w:rFonts w:asciiTheme="minorHAnsi" w:hAnsiTheme="minorHAnsi"/>
        </w:rPr>
        <w:t>Umowy,</w:t>
      </w:r>
      <w:r w:rsidRPr="00FA091D">
        <w:rPr>
          <w:rFonts w:asciiTheme="minorHAnsi" w:hAnsiTheme="minorHAnsi"/>
          <w:spacing w:val="-8"/>
        </w:rPr>
        <w:t xml:space="preserve"> </w:t>
      </w:r>
      <w:r w:rsidRPr="00FA091D">
        <w:rPr>
          <w:rFonts w:asciiTheme="minorHAnsi" w:hAnsiTheme="minorHAnsi"/>
        </w:rPr>
        <w:t>wymagają</w:t>
      </w:r>
      <w:r w:rsidRPr="00FA091D">
        <w:rPr>
          <w:rFonts w:asciiTheme="minorHAnsi" w:hAnsiTheme="minorHAnsi"/>
          <w:spacing w:val="-6"/>
        </w:rPr>
        <w:t xml:space="preserve"> </w:t>
      </w:r>
      <w:r w:rsidRPr="00FA091D">
        <w:rPr>
          <w:rFonts w:asciiTheme="minorHAnsi" w:hAnsiTheme="minorHAnsi"/>
        </w:rPr>
        <w:t>formy</w:t>
      </w:r>
      <w:r w:rsidRPr="00FA091D">
        <w:rPr>
          <w:rFonts w:asciiTheme="minorHAnsi" w:hAnsiTheme="minorHAnsi"/>
          <w:spacing w:val="-7"/>
        </w:rPr>
        <w:t xml:space="preserve"> </w:t>
      </w:r>
      <w:r w:rsidRPr="00FA091D">
        <w:rPr>
          <w:rFonts w:asciiTheme="minorHAnsi" w:hAnsiTheme="minorHAnsi"/>
        </w:rPr>
        <w:t>pisemnej,</w:t>
      </w:r>
      <w:r w:rsidRPr="00FA091D">
        <w:rPr>
          <w:rFonts w:asciiTheme="minorHAnsi" w:hAnsiTheme="minorHAnsi"/>
          <w:spacing w:val="-7"/>
        </w:rPr>
        <w:t xml:space="preserve"> </w:t>
      </w:r>
      <w:r w:rsidRPr="00FA091D">
        <w:rPr>
          <w:rFonts w:asciiTheme="minorHAnsi" w:hAnsiTheme="minorHAnsi"/>
        </w:rPr>
        <w:t>pod</w:t>
      </w:r>
      <w:r w:rsidRPr="00FA091D">
        <w:rPr>
          <w:rFonts w:asciiTheme="minorHAnsi" w:hAnsiTheme="minorHAnsi"/>
          <w:spacing w:val="-5"/>
        </w:rPr>
        <w:t xml:space="preserve"> </w:t>
      </w:r>
      <w:r w:rsidRPr="00FA091D">
        <w:rPr>
          <w:rFonts w:asciiTheme="minorHAnsi" w:hAnsiTheme="minorHAnsi"/>
        </w:rPr>
        <w:t>rygorem</w:t>
      </w:r>
      <w:r w:rsidRPr="00FA091D">
        <w:rPr>
          <w:rFonts w:asciiTheme="minorHAnsi" w:hAnsiTheme="minorHAnsi"/>
          <w:spacing w:val="-3"/>
        </w:rPr>
        <w:t xml:space="preserve"> </w:t>
      </w:r>
      <w:r w:rsidRPr="00FA091D">
        <w:rPr>
          <w:rFonts w:asciiTheme="minorHAnsi" w:hAnsiTheme="minorHAnsi"/>
          <w:spacing w:val="-2"/>
        </w:rPr>
        <w:t>nieważności.</w:t>
      </w:r>
    </w:p>
    <w:p w14:paraId="01DBA7E5" w14:textId="77777777" w:rsidR="00FC4D65" w:rsidRPr="00FA091D" w:rsidRDefault="00FC4D65" w:rsidP="00FA091D">
      <w:pPr>
        <w:rPr>
          <w:rFonts w:asciiTheme="minorHAnsi" w:hAnsiTheme="minorHAnsi"/>
        </w:rPr>
      </w:pPr>
    </w:p>
    <w:p w14:paraId="62C49B6F" w14:textId="77777777" w:rsidR="00FC4D65" w:rsidRPr="00FA091D" w:rsidRDefault="00D47EFE" w:rsidP="00FA091D">
      <w:pPr>
        <w:pStyle w:val="Akapitzlist"/>
        <w:numPr>
          <w:ilvl w:val="0"/>
          <w:numId w:val="3"/>
        </w:numPr>
        <w:tabs>
          <w:tab w:val="left" w:pos="514"/>
          <w:tab w:val="left" w:pos="516"/>
        </w:tabs>
        <w:ind w:right="114"/>
        <w:jc w:val="left"/>
        <w:rPr>
          <w:rFonts w:asciiTheme="minorHAnsi" w:hAnsiTheme="minorHAnsi"/>
        </w:rPr>
      </w:pPr>
      <w:r w:rsidRPr="00FA091D">
        <w:rPr>
          <w:rFonts w:asciiTheme="minorHAnsi" w:hAnsiTheme="minorHAnsi"/>
        </w:rPr>
        <w:t>Wykonawca</w:t>
      </w:r>
      <w:r w:rsidRPr="00FA091D">
        <w:rPr>
          <w:rFonts w:asciiTheme="minorHAnsi" w:hAnsiTheme="minorHAnsi"/>
          <w:spacing w:val="-9"/>
        </w:rPr>
        <w:t xml:space="preserve"> </w:t>
      </w:r>
      <w:r w:rsidRPr="00FA091D">
        <w:rPr>
          <w:rFonts w:asciiTheme="minorHAnsi" w:hAnsiTheme="minorHAnsi"/>
        </w:rPr>
        <w:t>nie</w:t>
      </w:r>
      <w:r w:rsidRPr="00FA091D">
        <w:rPr>
          <w:rFonts w:asciiTheme="minorHAnsi" w:hAnsiTheme="minorHAnsi"/>
          <w:spacing w:val="-12"/>
        </w:rPr>
        <w:t xml:space="preserve"> </w:t>
      </w:r>
      <w:r w:rsidRPr="00FA091D">
        <w:rPr>
          <w:rFonts w:asciiTheme="minorHAnsi" w:hAnsiTheme="minorHAnsi"/>
        </w:rPr>
        <w:t>może</w:t>
      </w:r>
      <w:r w:rsidRPr="00FA091D">
        <w:rPr>
          <w:rFonts w:asciiTheme="minorHAnsi" w:hAnsiTheme="minorHAnsi"/>
          <w:spacing w:val="-9"/>
        </w:rPr>
        <w:t xml:space="preserve"> </w:t>
      </w:r>
      <w:r w:rsidRPr="00FA091D">
        <w:rPr>
          <w:rFonts w:asciiTheme="minorHAnsi" w:hAnsiTheme="minorHAnsi"/>
        </w:rPr>
        <w:t>dokonać</w:t>
      </w:r>
      <w:r w:rsidRPr="00FA091D">
        <w:rPr>
          <w:rFonts w:asciiTheme="minorHAnsi" w:hAnsiTheme="minorHAnsi"/>
          <w:spacing w:val="-9"/>
        </w:rPr>
        <w:t xml:space="preserve"> </w:t>
      </w:r>
      <w:r w:rsidRPr="00FA091D">
        <w:rPr>
          <w:rFonts w:asciiTheme="minorHAnsi" w:hAnsiTheme="minorHAnsi"/>
        </w:rPr>
        <w:t>cesji</w:t>
      </w:r>
      <w:r w:rsidRPr="00FA091D">
        <w:rPr>
          <w:rFonts w:asciiTheme="minorHAnsi" w:hAnsiTheme="minorHAnsi"/>
          <w:spacing w:val="-11"/>
        </w:rPr>
        <w:t xml:space="preserve"> </w:t>
      </w:r>
      <w:r w:rsidRPr="00FA091D">
        <w:rPr>
          <w:rFonts w:asciiTheme="minorHAnsi" w:hAnsiTheme="minorHAnsi"/>
        </w:rPr>
        <w:t>żadnych</w:t>
      </w:r>
      <w:r w:rsidRPr="00FA091D">
        <w:rPr>
          <w:rFonts w:asciiTheme="minorHAnsi" w:hAnsiTheme="minorHAnsi"/>
          <w:spacing w:val="-9"/>
        </w:rPr>
        <w:t xml:space="preserve"> </w:t>
      </w:r>
      <w:r w:rsidRPr="00FA091D">
        <w:rPr>
          <w:rFonts w:asciiTheme="minorHAnsi" w:hAnsiTheme="minorHAnsi"/>
        </w:rPr>
        <w:t>praw</w:t>
      </w:r>
      <w:r w:rsidRPr="00FA091D">
        <w:rPr>
          <w:rFonts w:asciiTheme="minorHAnsi" w:hAnsiTheme="minorHAnsi"/>
          <w:spacing w:val="-10"/>
        </w:rPr>
        <w:t xml:space="preserve"> </w:t>
      </w:r>
      <w:r w:rsidRPr="00FA091D">
        <w:rPr>
          <w:rFonts w:asciiTheme="minorHAnsi" w:hAnsiTheme="minorHAnsi"/>
        </w:rPr>
        <w:t>i</w:t>
      </w:r>
      <w:r w:rsidRPr="00FA091D">
        <w:rPr>
          <w:rFonts w:asciiTheme="minorHAnsi" w:hAnsiTheme="minorHAnsi"/>
          <w:spacing w:val="-11"/>
        </w:rPr>
        <w:t xml:space="preserve"> </w:t>
      </w:r>
      <w:r w:rsidRPr="00FA091D">
        <w:rPr>
          <w:rFonts w:asciiTheme="minorHAnsi" w:hAnsiTheme="minorHAnsi"/>
        </w:rPr>
        <w:t>roszczeń</w:t>
      </w:r>
      <w:r w:rsidRPr="00FA091D">
        <w:rPr>
          <w:rFonts w:asciiTheme="minorHAnsi" w:hAnsiTheme="minorHAnsi"/>
          <w:spacing w:val="-12"/>
        </w:rPr>
        <w:t xml:space="preserve"> </w:t>
      </w:r>
      <w:r w:rsidRPr="00FA091D">
        <w:rPr>
          <w:rFonts w:asciiTheme="minorHAnsi" w:hAnsiTheme="minorHAnsi"/>
        </w:rPr>
        <w:t>lub</w:t>
      </w:r>
      <w:r w:rsidRPr="00FA091D">
        <w:rPr>
          <w:rFonts w:asciiTheme="minorHAnsi" w:hAnsiTheme="minorHAnsi"/>
          <w:spacing w:val="-12"/>
        </w:rPr>
        <w:t xml:space="preserve"> </w:t>
      </w:r>
      <w:r w:rsidRPr="00FA091D">
        <w:rPr>
          <w:rFonts w:asciiTheme="minorHAnsi" w:hAnsiTheme="minorHAnsi"/>
        </w:rPr>
        <w:t>przeniesienia</w:t>
      </w:r>
      <w:r w:rsidRPr="00FA091D">
        <w:rPr>
          <w:rFonts w:asciiTheme="minorHAnsi" w:hAnsiTheme="minorHAnsi"/>
          <w:spacing w:val="-9"/>
        </w:rPr>
        <w:t xml:space="preserve"> </w:t>
      </w:r>
      <w:r w:rsidRPr="00FA091D">
        <w:rPr>
          <w:rFonts w:asciiTheme="minorHAnsi" w:hAnsiTheme="minorHAnsi"/>
        </w:rPr>
        <w:t>obowiązków</w:t>
      </w:r>
      <w:r w:rsidRPr="00FA091D">
        <w:rPr>
          <w:rFonts w:asciiTheme="minorHAnsi" w:hAnsiTheme="minorHAnsi"/>
          <w:spacing w:val="-11"/>
        </w:rPr>
        <w:t xml:space="preserve"> </w:t>
      </w:r>
      <w:r w:rsidRPr="00FA091D">
        <w:rPr>
          <w:rFonts w:asciiTheme="minorHAnsi" w:hAnsiTheme="minorHAnsi"/>
        </w:rPr>
        <w:t>wynikających z</w:t>
      </w:r>
      <w:r w:rsidRPr="00FA091D">
        <w:rPr>
          <w:rFonts w:asciiTheme="minorHAnsi" w:hAnsiTheme="minorHAnsi"/>
          <w:spacing w:val="-12"/>
        </w:rPr>
        <w:t xml:space="preserve"> </w:t>
      </w:r>
      <w:r w:rsidRPr="00FA091D">
        <w:rPr>
          <w:rFonts w:asciiTheme="minorHAnsi" w:hAnsiTheme="minorHAnsi"/>
        </w:rPr>
        <w:t>Umowy</w:t>
      </w:r>
      <w:r w:rsidRPr="00FA091D">
        <w:rPr>
          <w:rFonts w:asciiTheme="minorHAnsi" w:hAnsiTheme="minorHAnsi"/>
          <w:spacing w:val="-12"/>
        </w:rPr>
        <w:t xml:space="preserve"> </w:t>
      </w:r>
      <w:r w:rsidRPr="00FA091D">
        <w:rPr>
          <w:rFonts w:asciiTheme="minorHAnsi" w:hAnsiTheme="minorHAnsi"/>
        </w:rPr>
        <w:t>na</w:t>
      </w:r>
      <w:r w:rsidRPr="00FA091D">
        <w:rPr>
          <w:rFonts w:asciiTheme="minorHAnsi" w:hAnsiTheme="minorHAnsi"/>
          <w:spacing w:val="-12"/>
        </w:rPr>
        <w:t xml:space="preserve"> </w:t>
      </w:r>
      <w:r w:rsidRPr="00FA091D">
        <w:rPr>
          <w:rFonts w:asciiTheme="minorHAnsi" w:hAnsiTheme="minorHAnsi"/>
        </w:rPr>
        <w:t>rzecz</w:t>
      </w:r>
      <w:r w:rsidRPr="00FA091D">
        <w:rPr>
          <w:rFonts w:asciiTheme="minorHAnsi" w:hAnsiTheme="minorHAnsi"/>
          <w:spacing w:val="-11"/>
        </w:rPr>
        <w:t xml:space="preserve"> </w:t>
      </w:r>
      <w:r w:rsidRPr="00FA091D">
        <w:rPr>
          <w:rFonts w:asciiTheme="minorHAnsi" w:hAnsiTheme="minorHAnsi"/>
        </w:rPr>
        <w:t>osoby</w:t>
      </w:r>
      <w:r w:rsidRPr="00FA091D">
        <w:rPr>
          <w:rFonts w:asciiTheme="minorHAnsi" w:hAnsiTheme="minorHAnsi"/>
          <w:spacing w:val="-12"/>
        </w:rPr>
        <w:t xml:space="preserve"> </w:t>
      </w:r>
      <w:r w:rsidRPr="00FA091D">
        <w:rPr>
          <w:rFonts w:asciiTheme="minorHAnsi" w:hAnsiTheme="minorHAnsi"/>
        </w:rPr>
        <w:t>trzeciej</w:t>
      </w:r>
      <w:r w:rsidRPr="00FA091D">
        <w:rPr>
          <w:rFonts w:asciiTheme="minorHAnsi" w:hAnsiTheme="minorHAnsi"/>
          <w:spacing w:val="-11"/>
        </w:rPr>
        <w:t xml:space="preserve"> </w:t>
      </w:r>
      <w:r w:rsidRPr="00FA091D">
        <w:rPr>
          <w:rFonts w:asciiTheme="minorHAnsi" w:hAnsiTheme="minorHAnsi"/>
        </w:rPr>
        <w:t>bez</w:t>
      </w:r>
      <w:r w:rsidRPr="00FA091D">
        <w:rPr>
          <w:rFonts w:asciiTheme="minorHAnsi" w:hAnsiTheme="minorHAnsi"/>
          <w:spacing w:val="-12"/>
        </w:rPr>
        <w:t xml:space="preserve"> </w:t>
      </w:r>
      <w:r w:rsidRPr="00FA091D">
        <w:rPr>
          <w:rFonts w:asciiTheme="minorHAnsi" w:hAnsiTheme="minorHAnsi"/>
        </w:rPr>
        <w:t>uprzedniej</w:t>
      </w:r>
      <w:r w:rsidRPr="00FA091D">
        <w:rPr>
          <w:rFonts w:asciiTheme="minorHAnsi" w:hAnsiTheme="minorHAnsi"/>
          <w:spacing w:val="-11"/>
        </w:rPr>
        <w:t xml:space="preserve"> </w:t>
      </w:r>
      <w:r w:rsidRPr="00FA091D">
        <w:rPr>
          <w:rFonts w:asciiTheme="minorHAnsi" w:hAnsiTheme="minorHAnsi"/>
        </w:rPr>
        <w:t>pisemnej</w:t>
      </w:r>
      <w:r w:rsidRPr="00FA091D">
        <w:rPr>
          <w:rFonts w:asciiTheme="minorHAnsi" w:hAnsiTheme="minorHAnsi"/>
          <w:spacing w:val="-11"/>
        </w:rPr>
        <w:t xml:space="preserve"> </w:t>
      </w:r>
      <w:r w:rsidRPr="00FA091D">
        <w:rPr>
          <w:rFonts w:asciiTheme="minorHAnsi" w:hAnsiTheme="minorHAnsi"/>
        </w:rPr>
        <w:t>zgody</w:t>
      </w:r>
      <w:r w:rsidRPr="00FA091D">
        <w:rPr>
          <w:rFonts w:asciiTheme="minorHAnsi" w:hAnsiTheme="minorHAnsi"/>
          <w:spacing w:val="-12"/>
        </w:rPr>
        <w:t xml:space="preserve"> </w:t>
      </w:r>
      <w:r w:rsidRPr="00FA091D">
        <w:rPr>
          <w:rFonts w:asciiTheme="minorHAnsi" w:hAnsiTheme="minorHAnsi"/>
        </w:rPr>
        <w:t>Zamawiającego</w:t>
      </w:r>
      <w:r w:rsidRPr="00FA091D">
        <w:rPr>
          <w:rFonts w:asciiTheme="minorHAnsi" w:hAnsiTheme="minorHAnsi"/>
          <w:spacing w:val="-14"/>
        </w:rPr>
        <w:t xml:space="preserve"> </w:t>
      </w:r>
      <w:r w:rsidRPr="00FA091D">
        <w:rPr>
          <w:rFonts w:asciiTheme="minorHAnsi" w:hAnsiTheme="minorHAnsi"/>
        </w:rPr>
        <w:t>wyrażonej</w:t>
      </w:r>
      <w:r w:rsidRPr="00FA091D">
        <w:rPr>
          <w:rFonts w:asciiTheme="minorHAnsi" w:hAnsiTheme="minorHAnsi"/>
          <w:spacing w:val="-11"/>
        </w:rPr>
        <w:t xml:space="preserve"> </w:t>
      </w:r>
      <w:r w:rsidRPr="00FA091D">
        <w:rPr>
          <w:rFonts w:asciiTheme="minorHAnsi" w:hAnsiTheme="minorHAnsi"/>
        </w:rPr>
        <w:t>na</w:t>
      </w:r>
      <w:r w:rsidRPr="00FA091D">
        <w:rPr>
          <w:rFonts w:asciiTheme="minorHAnsi" w:hAnsiTheme="minorHAnsi"/>
          <w:spacing w:val="-12"/>
        </w:rPr>
        <w:t xml:space="preserve"> </w:t>
      </w:r>
      <w:r w:rsidRPr="00FA091D">
        <w:rPr>
          <w:rFonts w:asciiTheme="minorHAnsi" w:hAnsiTheme="minorHAnsi"/>
        </w:rPr>
        <w:t>piśmie,</w:t>
      </w:r>
      <w:r w:rsidRPr="00FA091D">
        <w:rPr>
          <w:rFonts w:asciiTheme="minorHAnsi" w:hAnsiTheme="minorHAnsi"/>
          <w:spacing w:val="-12"/>
        </w:rPr>
        <w:t xml:space="preserve"> </w:t>
      </w:r>
      <w:r w:rsidRPr="00FA091D">
        <w:rPr>
          <w:rFonts w:asciiTheme="minorHAnsi" w:hAnsiTheme="minorHAnsi"/>
        </w:rPr>
        <w:t>pod rygorem nieważności.</w:t>
      </w:r>
    </w:p>
    <w:p w14:paraId="2B8BE7B7" w14:textId="77777777" w:rsidR="00FC4D65" w:rsidRPr="00FA091D" w:rsidRDefault="00D47EFE" w:rsidP="00FA091D">
      <w:pPr>
        <w:pStyle w:val="Akapitzlist"/>
        <w:numPr>
          <w:ilvl w:val="0"/>
          <w:numId w:val="3"/>
        </w:numPr>
        <w:tabs>
          <w:tab w:val="left" w:pos="514"/>
          <w:tab w:val="left" w:pos="516"/>
        </w:tabs>
        <w:ind w:right="110"/>
        <w:jc w:val="left"/>
        <w:rPr>
          <w:rFonts w:asciiTheme="minorHAnsi" w:hAnsiTheme="minorHAnsi"/>
        </w:rPr>
      </w:pPr>
      <w:r w:rsidRPr="00FA091D">
        <w:rPr>
          <w:rFonts w:asciiTheme="minorHAnsi" w:hAnsiTheme="minorHAnsi"/>
        </w:rPr>
        <w:t>Poszczególne tytuły paragrafów zastosowano w Umowie jedynie dla przejrzystości i nie mają wpływu na interpretację Umowy.</w:t>
      </w:r>
    </w:p>
    <w:p w14:paraId="314521A9" w14:textId="77777777" w:rsidR="00FC4D65" w:rsidRPr="00FA091D" w:rsidRDefault="00D47EFE" w:rsidP="00FA091D">
      <w:pPr>
        <w:pStyle w:val="Akapitzlist"/>
        <w:numPr>
          <w:ilvl w:val="0"/>
          <w:numId w:val="3"/>
        </w:numPr>
        <w:tabs>
          <w:tab w:val="left" w:pos="514"/>
          <w:tab w:val="left" w:pos="516"/>
        </w:tabs>
        <w:ind w:right="107"/>
        <w:jc w:val="left"/>
        <w:rPr>
          <w:rFonts w:asciiTheme="minorHAnsi" w:hAnsiTheme="minorHAnsi"/>
        </w:rPr>
      </w:pPr>
      <w:r w:rsidRPr="00FA091D">
        <w:rPr>
          <w:rFonts w:asciiTheme="minorHAnsi" w:hAnsiTheme="minorHAnsi"/>
        </w:rPr>
        <w:t>Wszelkie spory, jakie mogą wyniknąć między Stronami na tle realizacji Umowy bądź interpretacji jej postanowień</w:t>
      </w:r>
      <w:r w:rsidRPr="00FA091D">
        <w:rPr>
          <w:rFonts w:asciiTheme="minorHAnsi" w:hAnsiTheme="minorHAnsi"/>
          <w:spacing w:val="-2"/>
        </w:rPr>
        <w:t xml:space="preserve"> </w:t>
      </w:r>
      <w:r w:rsidRPr="00FA091D">
        <w:rPr>
          <w:rFonts w:asciiTheme="minorHAnsi" w:hAnsiTheme="minorHAnsi"/>
        </w:rPr>
        <w:t>Strony</w:t>
      </w:r>
      <w:r w:rsidRPr="00FA091D">
        <w:rPr>
          <w:rFonts w:asciiTheme="minorHAnsi" w:hAnsiTheme="minorHAnsi"/>
          <w:spacing w:val="-2"/>
        </w:rPr>
        <w:t xml:space="preserve"> </w:t>
      </w:r>
      <w:r w:rsidRPr="00FA091D">
        <w:rPr>
          <w:rFonts w:asciiTheme="minorHAnsi" w:hAnsiTheme="minorHAnsi"/>
        </w:rPr>
        <w:t>będą</w:t>
      </w:r>
      <w:r w:rsidRPr="00FA091D">
        <w:rPr>
          <w:rFonts w:asciiTheme="minorHAnsi" w:hAnsiTheme="minorHAnsi"/>
          <w:spacing w:val="-4"/>
        </w:rPr>
        <w:t xml:space="preserve"> </w:t>
      </w:r>
      <w:r w:rsidRPr="00FA091D">
        <w:rPr>
          <w:rFonts w:asciiTheme="minorHAnsi" w:hAnsiTheme="minorHAnsi"/>
        </w:rPr>
        <w:t>się</w:t>
      </w:r>
      <w:r w:rsidRPr="00FA091D">
        <w:rPr>
          <w:rFonts w:asciiTheme="minorHAnsi" w:hAnsiTheme="minorHAnsi"/>
          <w:spacing w:val="-2"/>
        </w:rPr>
        <w:t xml:space="preserve"> </w:t>
      </w:r>
      <w:r w:rsidRPr="00FA091D">
        <w:rPr>
          <w:rFonts w:asciiTheme="minorHAnsi" w:hAnsiTheme="minorHAnsi"/>
        </w:rPr>
        <w:t>starły</w:t>
      </w:r>
      <w:r w:rsidRPr="00FA091D">
        <w:rPr>
          <w:rFonts w:asciiTheme="minorHAnsi" w:hAnsiTheme="minorHAnsi"/>
          <w:spacing w:val="-2"/>
        </w:rPr>
        <w:t xml:space="preserve"> </w:t>
      </w:r>
      <w:r w:rsidRPr="00FA091D">
        <w:rPr>
          <w:rFonts w:asciiTheme="minorHAnsi" w:hAnsiTheme="minorHAnsi"/>
        </w:rPr>
        <w:t>załatwić</w:t>
      </w:r>
      <w:r w:rsidRPr="00FA091D">
        <w:rPr>
          <w:rFonts w:asciiTheme="minorHAnsi" w:hAnsiTheme="minorHAnsi"/>
          <w:spacing w:val="-4"/>
        </w:rPr>
        <w:t xml:space="preserve"> </w:t>
      </w:r>
      <w:r w:rsidRPr="00FA091D">
        <w:rPr>
          <w:rFonts w:asciiTheme="minorHAnsi" w:hAnsiTheme="minorHAnsi"/>
        </w:rPr>
        <w:t>ugodowo,</w:t>
      </w:r>
      <w:r w:rsidRPr="00FA091D">
        <w:rPr>
          <w:rFonts w:asciiTheme="minorHAnsi" w:hAnsiTheme="minorHAnsi"/>
          <w:spacing w:val="-5"/>
        </w:rPr>
        <w:t xml:space="preserve"> </w:t>
      </w:r>
      <w:r w:rsidRPr="00FA091D">
        <w:rPr>
          <w:rFonts w:asciiTheme="minorHAnsi" w:hAnsiTheme="minorHAnsi"/>
        </w:rPr>
        <w:t>a</w:t>
      </w:r>
      <w:r w:rsidRPr="00FA091D">
        <w:rPr>
          <w:rFonts w:asciiTheme="minorHAnsi" w:hAnsiTheme="minorHAnsi"/>
          <w:spacing w:val="-2"/>
        </w:rPr>
        <w:t xml:space="preserve"> </w:t>
      </w:r>
      <w:r w:rsidRPr="00FA091D">
        <w:rPr>
          <w:rFonts w:asciiTheme="minorHAnsi" w:hAnsiTheme="minorHAnsi"/>
        </w:rPr>
        <w:t>w</w:t>
      </w:r>
      <w:r w:rsidRPr="00FA091D">
        <w:rPr>
          <w:rFonts w:asciiTheme="minorHAnsi" w:hAnsiTheme="minorHAnsi"/>
          <w:spacing w:val="-2"/>
        </w:rPr>
        <w:t xml:space="preserve"> </w:t>
      </w:r>
      <w:r w:rsidRPr="00FA091D">
        <w:rPr>
          <w:rFonts w:asciiTheme="minorHAnsi" w:hAnsiTheme="minorHAnsi"/>
        </w:rPr>
        <w:t>przypadku</w:t>
      </w:r>
      <w:r w:rsidRPr="00FA091D">
        <w:rPr>
          <w:rFonts w:asciiTheme="minorHAnsi" w:hAnsiTheme="minorHAnsi"/>
          <w:spacing w:val="-4"/>
        </w:rPr>
        <w:t xml:space="preserve"> </w:t>
      </w:r>
      <w:r w:rsidRPr="00FA091D">
        <w:rPr>
          <w:rFonts w:asciiTheme="minorHAnsi" w:hAnsiTheme="minorHAnsi"/>
        </w:rPr>
        <w:t>nieosiągnięcia</w:t>
      </w:r>
      <w:r w:rsidRPr="00FA091D">
        <w:rPr>
          <w:rFonts w:asciiTheme="minorHAnsi" w:hAnsiTheme="minorHAnsi"/>
          <w:spacing w:val="-2"/>
        </w:rPr>
        <w:t xml:space="preserve"> </w:t>
      </w:r>
      <w:r w:rsidRPr="00FA091D">
        <w:rPr>
          <w:rFonts w:asciiTheme="minorHAnsi" w:hAnsiTheme="minorHAnsi"/>
        </w:rPr>
        <w:t>porozumienia</w:t>
      </w:r>
      <w:r w:rsidRPr="00FA091D">
        <w:rPr>
          <w:rFonts w:asciiTheme="minorHAnsi" w:hAnsiTheme="minorHAnsi"/>
          <w:spacing w:val="-2"/>
        </w:rPr>
        <w:t xml:space="preserve"> </w:t>
      </w:r>
      <w:r w:rsidRPr="00FA091D">
        <w:rPr>
          <w:rFonts w:asciiTheme="minorHAnsi" w:hAnsiTheme="minorHAnsi"/>
        </w:rPr>
        <w:t>Strony poddadzą zaistniały spór pod rozstrzygnięcie Sądu miejscowo właściwego dla siedziby Zamawiającego.</w:t>
      </w:r>
    </w:p>
    <w:p w14:paraId="4429237D" w14:textId="77777777" w:rsidR="00AA1993" w:rsidRPr="00FA091D" w:rsidRDefault="00AA1993" w:rsidP="00FA091D">
      <w:pPr>
        <w:widowControl/>
        <w:numPr>
          <w:ilvl w:val="0"/>
          <w:numId w:val="3"/>
        </w:numPr>
        <w:autoSpaceDE/>
        <w:autoSpaceDN/>
        <w:contextualSpacing/>
        <w:rPr>
          <w:rFonts w:asciiTheme="minorHAnsi" w:eastAsia="Calibri" w:hAnsiTheme="minorHAnsi" w:cstheme="minorHAnsi"/>
        </w:rPr>
      </w:pPr>
      <w:r w:rsidRPr="00FA091D">
        <w:rPr>
          <w:rFonts w:asciiTheme="minorHAnsi" w:eastAsia="Calibri" w:hAnsiTheme="minorHAnsi" w:cstheme="minorHAnsi"/>
        </w:rPr>
        <w:t>W sprawach nieuregulowanych Umową zastosowanie mają przepisy kodeksu cywilnego oraz innych ustaw powszechnie obowiązujących.</w:t>
      </w:r>
    </w:p>
    <w:p w14:paraId="79435D1B" w14:textId="77777777" w:rsidR="00FC4D65" w:rsidRPr="00FA091D" w:rsidRDefault="00D47EFE" w:rsidP="00FA091D">
      <w:pPr>
        <w:pStyle w:val="Akapitzlist"/>
        <w:numPr>
          <w:ilvl w:val="0"/>
          <w:numId w:val="3"/>
        </w:numPr>
        <w:tabs>
          <w:tab w:val="left" w:pos="514"/>
          <w:tab w:val="left" w:pos="516"/>
        </w:tabs>
        <w:ind w:right="114"/>
        <w:jc w:val="left"/>
        <w:rPr>
          <w:rFonts w:asciiTheme="minorHAnsi" w:hAnsiTheme="minorHAnsi"/>
        </w:rPr>
      </w:pPr>
      <w:r w:rsidRPr="00FA091D">
        <w:rPr>
          <w:rFonts w:asciiTheme="minorHAnsi" w:hAnsiTheme="minorHAnsi"/>
        </w:rPr>
        <w:t>Niniejsza</w:t>
      </w:r>
      <w:r w:rsidRPr="00FA091D">
        <w:rPr>
          <w:rFonts w:asciiTheme="minorHAnsi" w:hAnsiTheme="minorHAnsi"/>
          <w:spacing w:val="-7"/>
        </w:rPr>
        <w:t xml:space="preserve"> </w:t>
      </w:r>
      <w:r w:rsidRPr="00FA091D">
        <w:rPr>
          <w:rFonts w:asciiTheme="minorHAnsi" w:hAnsiTheme="minorHAnsi"/>
        </w:rPr>
        <w:t>umowa</w:t>
      </w:r>
      <w:r w:rsidRPr="00FA091D">
        <w:rPr>
          <w:rFonts w:asciiTheme="minorHAnsi" w:hAnsiTheme="minorHAnsi"/>
          <w:spacing w:val="-7"/>
        </w:rPr>
        <w:t xml:space="preserve"> </w:t>
      </w:r>
      <w:r w:rsidRPr="00FA091D">
        <w:rPr>
          <w:rFonts w:asciiTheme="minorHAnsi" w:hAnsiTheme="minorHAnsi"/>
        </w:rPr>
        <w:t>została</w:t>
      </w:r>
      <w:r w:rsidRPr="00FA091D">
        <w:rPr>
          <w:rFonts w:asciiTheme="minorHAnsi" w:hAnsiTheme="minorHAnsi"/>
          <w:spacing w:val="-7"/>
        </w:rPr>
        <w:t xml:space="preserve"> </w:t>
      </w:r>
      <w:r w:rsidRPr="00FA091D">
        <w:rPr>
          <w:rFonts w:asciiTheme="minorHAnsi" w:hAnsiTheme="minorHAnsi"/>
        </w:rPr>
        <w:t>sporządzona</w:t>
      </w:r>
      <w:r w:rsidRPr="00FA091D">
        <w:rPr>
          <w:rFonts w:asciiTheme="minorHAnsi" w:hAnsiTheme="minorHAnsi"/>
          <w:spacing w:val="-7"/>
        </w:rPr>
        <w:t xml:space="preserve"> </w:t>
      </w:r>
      <w:r w:rsidRPr="00FA091D">
        <w:rPr>
          <w:rFonts w:asciiTheme="minorHAnsi" w:hAnsiTheme="minorHAnsi"/>
        </w:rPr>
        <w:t>w</w:t>
      </w:r>
      <w:r w:rsidRPr="00FA091D">
        <w:rPr>
          <w:rFonts w:asciiTheme="minorHAnsi" w:hAnsiTheme="minorHAnsi"/>
          <w:spacing w:val="-8"/>
        </w:rPr>
        <w:t xml:space="preserve"> </w:t>
      </w:r>
      <w:r w:rsidRPr="00FA091D">
        <w:rPr>
          <w:rFonts w:asciiTheme="minorHAnsi" w:hAnsiTheme="minorHAnsi"/>
        </w:rPr>
        <w:t>dwóch</w:t>
      </w:r>
      <w:r w:rsidRPr="00FA091D">
        <w:rPr>
          <w:rFonts w:asciiTheme="minorHAnsi" w:hAnsiTheme="minorHAnsi"/>
          <w:spacing w:val="-7"/>
        </w:rPr>
        <w:t xml:space="preserve"> </w:t>
      </w:r>
      <w:r w:rsidRPr="00FA091D">
        <w:rPr>
          <w:rFonts w:asciiTheme="minorHAnsi" w:hAnsiTheme="minorHAnsi"/>
        </w:rPr>
        <w:t>jednobrzmiących</w:t>
      </w:r>
      <w:r w:rsidRPr="00FA091D">
        <w:rPr>
          <w:rFonts w:asciiTheme="minorHAnsi" w:hAnsiTheme="minorHAnsi"/>
          <w:spacing w:val="-7"/>
        </w:rPr>
        <w:t xml:space="preserve"> </w:t>
      </w:r>
      <w:r w:rsidRPr="00FA091D">
        <w:rPr>
          <w:rFonts w:asciiTheme="minorHAnsi" w:hAnsiTheme="minorHAnsi"/>
        </w:rPr>
        <w:t>egzemplarzach,</w:t>
      </w:r>
      <w:r w:rsidRPr="00FA091D">
        <w:rPr>
          <w:rFonts w:asciiTheme="minorHAnsi" w:hAnsiTheme="minorHAnsi"/>
          <w:spacing w:val="-9"/>
        </w:rPr>
        <w:t xml:space="preserve"> </w:t>
      </w:r>
      <w:r w:rsidRPr="00FA091D">
        <w:rPr>
          <w:rFonts w:asciiTheme="minorHAnsi" w:hAnsiTheme="minorHAnsi"/>
        </w:rPr>
        <w:t>po</w:t>
      </w:r>
      <w:r w:rsidRPr="00FA091D">
        <w:rPr>
          <w:rFonts w:asciiTheme="minorHAnsi" w:hAnsiTheme="minorHAnsi"/>
          <w:spacing w:val="-7"/>
        </w:rPr>
        <w:t xml:space="preserve"> </w:t>
      </w:r>
      <w:r w:rsidRPr="00FA091D">
        <w:rPr>
          <w:rFonts w:asciiTheme="minorHAnsi" w:hAnsiTheme="minorHAnsi"/>
        </w:rPr>
        <w:t>jednym</w:t>
      </w:r>
      <w:r w:rsidRPr="00FA091D">
        <w:rPr>
          <w:rFonts w:asciiTheme="minorHAnsi" w:hAnsiTheme="minorHAnsi"/>
          <w:spacing w:val="-6"/>
        </w:rPr>
        <w:t xml:space="preserve"> </w:t>
      </w:r>
      <w:r w:rsidRPr="00FA091D">
        <w:rPr>
          <w:rFonts w:asciiTheme="minorHAnsi" w:hAnsiTheme="minorHAnsi"/>
        </w:rPr>
        <w:t>dla</w:t>
      </w:r>
      <w:r w:rsidRPr="00FA091D">
        <w:rPr>
          <w:rFonts w:asciiTheme="minorHAnsi" w:hAnsiTheme="minorHAnsi"/>
          <w:spacing w:val="-7"/>
        </w:rPr>
        <w:t xml:space="preserve"> </w:t>
      </w:r>
      <w:r w:rsidRPr="00FA091D">
        <w:rPr>
          <w:rFonts w:asciiTheme="minorHAnsi" w:hAnsiTheme="minorHAnsi"/>
        </w:rPr>
        <w:t>każdej</w:t>
      </w:r>
      <w:r w:rsidRPr="00FA091D">
        <w:rPr>
          <w:rFonts w:asciiTheme="minorHAnsi" w:hAnsiTheme="minorHAnsi"/>
          <w:spacing w:val="-6"/>
        </w:rPr>
        <w:t xml:space="preserve"> </w:t>
      </w:r>
      <w:r w:rsidRPr="00FA091D">
        <w:rPr>
          <w:rFonts w:asciiTheme="minorHAnsi" w:hAnsiTheme="minorHAnsi"/>
        </w:rPr>
        <w:t xml:space="preserve">ze </w:t>
      </w:r>
      <w:r w:rsidRPr="00FA091D">
        <w:rPr>
          <w:rFonts w:asciiTheme="minorHAnsi" w:hAnsiTheme="minorHAnsi"/>
          <w:spacing w:val="-2"/>
        </w:rPr>
        <w:t>stron.</w:t>
      </w:r>
    </w:p>
    <w:p w14:paraId="2857C7D3" w14:textId="77777777" w:rsidR="00FC4D65" w:rsidRPr="00FA091D" w:rsidRDefault="00D47EFE" w:rsidP="00FA091D">
      <w:pPr>
        <w:pStyle w:val="Akapitzlist"/>
        <w:numPr>
          <w:ilvl w:val="0"/>
          <w:numId w:val="3"/>
        </w:numPr>
        <w:tabs>
          <w:tab w:val="left" w:pos="514"/>
        </w:tabs>
        <w:ind w:left="514" w:hanging="359"/>
        <w:jc w:val="left"/>
        <w:rPr>
          <w:rFonts w:asciiTheme="minorHAnsi" w:hAnsiTheme="minorHAnsi"/>
        </w:rPr>
      </w:pPr>
      <w:r w:rsidRPr="00FA091D">
        <w:rPr>
          <w:rFonts w:asciiTheme="minorHAnsi" w:hAnsiTheme="minorHAnsi"/>
        </w:rPr>
        <w:t>Załączniki</w:t>
      </w:r>
      <w:r w:rsidRPr="00FA091D">
        <w:rPr>
          <w:rFonts w:asciiTheme="minorHAnsi" w:hAnsiTheme="minorHAnsi"/>
          <w:spacing w:val="-9"/>
        </w:rPr>
        <w:t xml:space="preserve"> </w:t>
      </w:r>
      <w:r w:rsidRPr="00FA091D">
        <w:rPr>
          <w:rFonts w:asciiTheme="minorHAnsi" w:hAnsiTheme="minorHAnsi"/>
        </w:rPr>
        <w:t>stanowiące</w:t>
      </w:r>
      <w:r w:rsidRPr="00FA091D">
        <w:rPr>
          <w:rFonts w:asciiTheme="minorHAnsi" w:hAnsiTheme="minorHAnsi"/>
          <w:spacing w:val="-8"/>
        </w:rPr>
        <w:t xml:space="preserve"> </w:t>
      </w:r>
      <w:r w:rsidRPr="00FA091D">
        <w:rPr>
          <w:rFonts w:asciiTheme="minorHAnsi" w:hAnsiTheme="minorHAnsi"/>
        </w:rPr>
        <w:t>integralne</w:t>
      </w:r>
      <w:r w:rsidRPr="00FA091D">
        <w:rPr>
          <w:rFonts w:asciiTheme="minorHAnsi" w:hAnsiTheme="minorHAnsi"/>
          <w:spacing w:val="-6"/>
        </w:rPr>
        <w:t xml:space="preserve"> </w:t>
      </w:r>
      <w:r w:rsidRPr="00FA091D">
        <w:rPr>
          <w:rFonts w:asciiTheme="minorHAnsi" w:hAnsiTheme="minorHAnsi"/>
        </w:rPr>
        <w:t>części</w:t>
      </w:r>
      <w:r w:rsidRPr="00FA091D">
        <w:rPr>
          <w:rFonts w:asciiTheme="minorHAnsi" w:hAnsiTheme="minorHAnsi"/>
          <w:spacing w:val="-5"/>
        </w:rPr>
        <w:t xml:space="preserve"> </w:t>
      </w:r>
      <w:r w:rsidRPr="00FA091D">
        <w:rPr>
          <w:rFonts w:asciiTheme="minorHAnsi" w:hAnsiTheme="minorHAnsi"/>
        </w:rPr>
        <w:t>niniejszej</w:t>
      </w:r>
      <w:r w:rsidRPr="00FA091D">
        <w:rPr>
          <w:rFonts w:asciiTheme="minorHAnsi" w:hAnsiTheme="minorHAnsi"/>
          <w:spacing w:val="-5"/>
        </w:rPr>
        <w:t xml:space="preserve"> </w:t>
      </w:r>
      <w:r w:rsidRPr="00FA091D">
        <w:rPr>
          <w:rFonts w:asciiTheme="minorHAnsi" w:hAnsiTheme="minorHAnsi"/>
          <w:spacing w:val="-2"/>
        </w:rPr>
        <w:t>umowy:</w:t>
      </w:r>
    </w:p>
    <w:p w14:paraId="4A99BC99" w14:textId="77777777" w:rsidR="00FC4D65" w:rsidRPr="00FA091D" w:rsidRDefault="00D47EFE" w:rsidP="00FA091D">
      <w:pPr>
        <w:pStyle w:val="Akapitzlist"/>
        <w:numPr>
          <w:ilvl w:val="1"/>
          <w:numId w:val="3"/>
        </w:numPr>
        <w:tabs>
          <w:tab w:val="left" w:pos="755"/>
        </w:tabs>
        <w:ind w:left="755" w:hanging="239"/>
        <w:jc w:val="left"/>
        <w:rPr>
          <w:rFonts w:asciiTheme="minorHAnsi" w:hAnsiTheme="minorHAnsi"/>
        </w:rPr>
      </w:pPr>
      <w:r w:rsidRPr="00FA091D">
        <w:rPr>
          <w:rFonts w:asciiTheme="minorHAnsi" w:hAnsiTheme="minorHAnsi"/>
        </w:rPr>
        <w:t>Specyfikacja</w:t>
      </w:r>
      <w:r w:rsidRPr="00FA091D">
        <w:rPr>
          <w:rFonts w:asciiTheme="minorHAnsi" w:hAnsiTheme="minorHAnsi"/>
          <w:spacing w:val="-4"/>
        </w:rPr>
        <w:t xml:space="preserve"> </w:t>
      </w:r>
      <w:r w:rsidRPr="00FA091D">
        <w:rPr>
          <w:rFonts w:asciiTheme="minorHAnsi" w:hAnsiTheme="minorHAnsi"/>
        </w:rPr>
        <w:t>Techniczna</w:t>
      </w:r>
      <w:r w:rsidRPr="00FA091D">
        <w:rPr>
          <w:rFonts w:asciiTheme="minorHAnsi" w:hAnsiTheme="minorHAnsi"/>
          <w:spacing w:val="-6"/>
        </w:rPr>
        <w:t xml:space="preserve"> </w:t>
      </w:r>
      <w:r w:rsidRPr="00FA091D">
        <w:rPr>
          <w:rFonts w:asciiTheme="minorHAnsi" w:hAnsiTheme="minorHAnsi"/>
        </w:rPr>
        <w:t>Pojazdu</w:t>
      </w:r>
      <w:r w:rsidRPr="00FA091D">
        <w:rPr>
          <w:rFonts w:asciiTheme="minorHAnsi" w:hAnsiTheme="minorHAnsi"/>
          <w:spacing w:val="-1"/>
        </w:rPr>
        <w:t xml:space="preserve"> </w:t>
      </w:r>
      <w:r w:rsidRPr="00FA091D">
        <w:rPr>
          <w:rFonts w:asciiTheme="minorHAnsi" w:hAnsiTheme="minorHAnsi"/>
        </w:rPr>
        <w:t>–</w:t>
      </w:r>
      <w:r w:rsidRPr="00FA091D">
        <w:rPr>
          <w:rFonts w:asciiTheme="minorHAnsi" w:hAnsiTheme="minorHAnsi"/>
          <w:spacing w:val="-4"/>
        </w:rPr>
        <w:t xml:space="preserve"> </w:t>
      </w:r>
      <w:r w:rsidRPr="00FA091D">
        <w:rPr>
          <w:rFonts w:asciiTheme="minorHAnsi" w:hAnsiTheme="minorHAnsi"/>
        </w:rPr>
        <w:t>załącznik</w:t>
      </w:r>
      <w:r w:rsidRPr="00FA091D">
        <w:rPr>
          <w:rFonts w:asciiTheme="minorHAnsi" w:hAnsiTheme="minorHAnsi"/>
          <w:spacing w:val="-4"/>
        </w:rPr>
        <w:t xml:space="preserve"> </w:t>
      </w:r>
      <w:r w:rsidRPr="00FA091D">
        <w:rPr>
          <w:rFonts w:asciiTheme="minorHAnsi" w:hAnsiTheme="minorHAnsi"/>
        </w:rPr>
        <w:t>nr</w:t>
      </w:r>
      <w:r w:rsidRPr="00FA091D">
        <w:rPr>
          <w:rFonts w:asciiTheme="minorHAnsi" w:hAnsiTheme="minorHAnsi"/>
          <w:spacing w:val="-3"/>
        </w:rPr>
        <w:t xml:space="preserve"> </w:t>
      </w:r>
      <w:r w:rsidRPr="00FA091D">
        <w:rPr>
          <w:rFonts w:asciiTheme="minorHAnsi" w:hAnsiTheme="minorHAnsi"/>
        </w:rPr>
        <w:t>1</w:t>
      </w:r>
      <w:r w:rsidRPr="00FA091D">
        <w:rPr>
          <w:rFonts w:asciiTheme="minorHAnsi" w:hAnsiTheme="minorHAnsi"/>
          <w:spacing w:val="-4"/>
        </w:rPr>
        <w:t xml:space="preserve"> </w:t>
      </w:r>
      <w:r w:rsidRPr="00FA091D">
        <w:rPr>
          <w:rFonts w:asciiTheme="minorHAnsi" w:hAnsiTheme="minorHAnsi"/>
        </w:rPr>
        <w:t>do</w:t>
      </w:r>
      <w:r w:rsidRPr="00FA091D">
        <w:rPr>
          <w:rFonts w:asciiTheme="minorHAnsi" w:hAnsiTheme="minorHAnsi"/>
          <w:spacing w:val="-3"/>
        </w:rPr>
        <w:t xml:space="preserve"> </w:t>
      </w:r>
      <w:r w:rsidRPr="00FA091D">
        <w:rPr>
          <w:rFonts w:asciiTheme="minorHAnsi" w:hAnsiTheme="minorHAnsi"/>
          <w:spacing w:val="-2"/>
        </w:rPr>
        <w:t>umowy;</w:t>
      </w:r>
    </w:p>
    <w:p w14:paraId="06E51659" w14:textId="77777777" w:rsidR="00FC4D65" w:rsidRPr="00FA091D" w:rsidRDefault="00D47EFE" w:rsidP="00FA091D">
      <w:pPr>
        <w:pStyle w:val="Akapitzlist"/>
        <w:numPr>
          <w:ilvl w:val="1"/>
          <w:numId w:val="3"/>
        </w:numPr>
        <w:tabs>
          <w:tab w:val="left" w:pos="754"/>
        </w:tabs>
        <w:ind w:left="754" w:hanging="238"/>
        <w:jc w:val="left"/>
        <w:rPr>
          <w:rFonts w:asciiTheme="minorHAnsi" w:hAnsiTheme="minorHAnsi"/>
        </w:rPr>
      </w:pPr>
      <w:r w:rsidRPr="00FA091D">
        <w:rPr>
          <w:rFonts w:asciiTheme="minorHAnsi" w:hAnsiTheme="minorHAnsi"/>
        </w:rPr>
        <w:t>Oferta</w:t>
      </w:r>
      <w:r w:rsidRPr="00FA091D">
        <w:rPr>
          <w:rFonts w:asciiTheme="minorHAnsi" w:hAnsiTheme="minorHAnsi"/>
          <w:spacing w:val="-3"/>
        </w:rPr>
        <w:t xml:space="preserve"> </w:t>
      </w:r>
      <w:r w:rsidRPr="00FA091D">
        <w:rPr>
          <w:rFonts w:asciiTheme="minorHAnsi" w:hAnsiTheme="minorHAnsi"/>
        </w:rPr>
        <w:t>Wykonawcy</w:t>
      </w:r>
      <w:r w:rsidRPr="00FA091D">
        <w:rPr>
          <w:rFonts w:asciiTheme="minorHAnsi" w:hAnsiTheme="minorHAnsi"/>
          <w:spacing w:val="-6"/>
        </w:rPr>
        <w:t xml:space="preserve"> </w:t>
      </w:r>
      <w:r w:rsidRPr="00FA091D">
        <w:rPr>
          <w:rFonts w:asciiTheme="minorHAnsi" w:hAnsiTheme="minorHAnsi"/>
        </w:rPr>
        <w:t>–</w:t>
      </w:r>
      <w:r w:rsidRPr="00FA091D">
        <w:rPr>
          <w:rFonts w:asciiTheme="minorHAnsi" w:hAnsiTheme="minorHAnsi"/>
          <w:spacing w:val="-2"/>
        </w:rPr>
        <w:t xml:space="preserve"> </w:t>
      </w:r>
      <w:r w:rsidRPr="00FA091D">
        <w:rPr>
          <w:rFonts w:asciiTheme="minorHAnsi" w:hAnsiTheme="minorHAnsi"/>
        </w:rPr>
        <w:t>załącznik</w:t>
      </w:r>
      <w:r w:rsidRPr="00FA091D">
        <w:rPr>
          <w:rFonts w:asciiTheme="minorHAnsi" w:hAnsiTheme="minorHAnsi"/>
          <w:spacing w:val="-3"/>
        </w:rPr>
        <w:t xml:space="preserve"> </w:t>
      </w:r>
      <w:r w:rsidRPr="00FA091D">
        <w:rPr>
          <w:rFonts w:asciiTheme="minorHAnsi" w:hAnsiTheme="minorHAnsi"/>
        </w:rPr>
        <w:t>nr</w:t>
      </w:r>
      <w:r w:rsidRPr="00FA091D">
        <w:rPr>
          <w:rFonts w:asciiTheme="minorHAnsi" w:hAnsiTheme="minorHAnsi"/>
          <w:spacing w:val="-2"/>
        </w:rPr>
        <w:t xml:space="preserve"> </w:t>
      </w:r>
      <w:r w:rsidRPr="00FA091D">
        <w:rPr>
          <w:rFonts w:asciiTheme="minorHAnsi" w:hAnsiTheme="minorHAnsi"/>
        </w:rPr>
        <w:t>2</w:t>
      </w:r>
      <w:r w:rsidRPr="00FA091D">
        <w:rPr>
          <w:rFonts w:asciiTheme="minorHAnsi" w:hAnsiTheme="minorHAnsi"/>
          <w:spacing w:val="-3"/>
        </w:rPr>
        <w:t xml:space="preserve"> </w:t>
      </w:r>
      <w:r w:rsidRPr="00FA091D">
        <w:rPr>
          <w:rFonts w:asciiTheme="minorHAnsi" w:hAnsiTheme="minorHAnsi"/>
        </w:rPr>
        <w:t>do</w:t>
      </w:r>
      <w:r w:rsidRPr="00FA091D">
        <w:rPr>
          <w:rFonts w:asciiTheme="minorHAnsi" w:hAnsiTheme="minorHAnsi"/>
          <w:spacing w:val="-2"/>
        </w:rPr>
        <w:t xml:space="preserve"> umowy;</w:t>
      </w:r>
    </w:p>
    <w:p w14:paraId="1D9702DD" w14:textId="77777777" w:rsidR="00FC4D65" w:rsidRPr="00FA091D" w:rsidRDefault="00D47EFE" w:rsidP="00FA091D">
      <w:pPr>
        <w:pStyle w:val="Akapitzlist"/>
        <w:numPr>
          <w:ilvl w:val="1"/>
          <w:numId w:val="3"/>
        </w:numPr>
        <w:tabs>
          <w:tab w:val="left" w:pos="754"/>
        </w:tabs>
        <w:ind w:left="754" w:hanging="238"/>
        <w:jc w:val="left"/>
        <w:rPr>
          <w:rFonts w:asciiTheme="minorHAnsi" w:hAnsiTheme="minorHAnsi"/>
        </w:rPr>
      </w:pPr>
      <w:r w:rsidRPr="00FA091D">
        <w:rPr>
          <w:rFonts w:asciiTheme="minorHAnsi" w:hAnsiTheme="minorHAnsi"/>
        </w:rPr>
        <w:t>Informacja</w:t>
      </w:r>
      <w:r w:rsidRPr="00FA091D">
        <w:rPr>
          <w:rFonts w:asciiTheme="minorHAnsi" w:hAnsiTheme="minorHAnsi"/>
          <w:spacing w:val="-4"/>
        </w:rPr>
        <w:t xml:space="preserve"> </w:t>
      </w:r>
      <w:r w:rsidRPr="00FA091D">
        <w:rPr>
          <w:rFonts w:asciiTheme="minorHAnsi" w:hAnsiTheme="minorHAnsi"/>
        </w:rPr>
        <w:t>o</w:t>
      </w:r>
      <w:r w:rsidRPr="00FA091D">
        <w:rPr>
          <w:rFonts w:asciiTheme="minorHAnsi" w:hAnsiTheme="minorHAnsi"/>
          <w:spacing w:val="-3"/>
        </w:rPr>
        <w:t xml:space="preserve"> </w:t>
      </w:r>
      <w:r w:rsidRPr="00FA091D">
        <w:rPr>
          <w:rFonts w:asciiTheme="minorHAnsi" w:hAnsiTheme="minorHAnsi"/>
        </w:rPr>
        <w:t>przetwarzaniu</w:t>
      </w:r>
      <w:r w:rsidRPr="00FA091D">
        <w:rPr>
          <w:rFonts w:asciiTheme="minorHAnsi" w:hAnsiTheme="minorHAnsi"/>
          <w:spacing w:val="-3"/>
        </w:rPr>
        <w:t xml:space="preserve"> </w:t>
      </w:r>
      <w:r w:rsidRPr="00FA091D">
        <w:rPr>
          <w:rFonts w:asciiTheme="minorHAnsi" w:hAnsiTheme="minorHAnsi"/>
        </w:rPr>
        <w:t>danych</w:t>
      </w:r>
      <w:r w:rsidRPr="00FA091D">
        <w:rPr>
          <w:rFonts w:asciiTheme="minorHAnsi" w:hAnsiTheme="minorHAnsi"/>
          <w:spacing w:val="-3"/>
        </w:rPr>
        <w:t xml:space="preserve"> </w:t>
      </w:r>
      <w:r w:rsidRPr="00FA091D">
        <w:rPr>
          <w:rFonts w:asciiTheme="minorHAnsi" w:hAnsiTheme="minorHAnsi"/>
        </w:rPr>
        <w:t>osobowych</w:t>
      </w:r>
      <w:r w:rsidRPr="00FA091D">
        <w:rPr>
          <w:rFonts w:asciiTheme="minorHAnsi" w:hAnsiTheme="minorHAnsi"/>
          <w:spacing w:val="-1"/>
        </w:rPr>
        <w:t xml:space="preserve"> </w:t>
      </w:r>
      <w:r w:rsidRPr="00FA091D">
        <w:rPr>
          <w:rFonts w:asciiTheme="minorHAnsi" w:hAnsiTheme="minorHAnsi"/>
        </w:rPr>
        <w:t>–</w:t>
      </w:r>
      <w:r w:rsidRPr="00FA091D">
        <w:rPr>
          <w:rFonts w:asciiTheme="minorHAnsi" w:hAnsiTheme="minorHAnsi"/>
          <w:spacing w:val="-3"/>
        </w:rPr>
        <w:t xml:space="preserve"> </w:t>
      </w:r>
      <w:r w:rsidRPr="00FA091D">
        <w:rPr>
          <w:rFonts w:asciiTheme="minorHAnsi" w:hAnsiTheme="minorHAnsi"/>
        </w:rPr>
        <w:t>załącznik</w:t>
      </w:r>
      <w:r w:rsidRPr="00FA091D">
        <w:rPr>
          <w:rFonts w:asciiTheme="minorHAnsi" w:hAnsiTheme="minorHAnsi"/>
          <w:spacing w:val="-6"/>
        </w:rPr>
        <w:t xml:space="preserve"> </w:t>
      </w:r>
      <w:r w:rsidRPr="00FA091D">
        <w:rPr>
          <w:rFonts w:asciiTheme="minorHAnsi" w:hAnsiTheme="minorHAnsi"/>
        </w:rPr>
        <w:t>nr</w:t>
      </w:r>
      <w:r w:rsidRPr="00FA091D">
        <w:rPr>
          <w:rFonts w:asciiTheme="minorHAnsi" w:hAnsiTheme="minorHAnsi"/>
          <w:spacing w:val="-3"/>
        </w:rPr>
        <w:t xml:space="preserve"> </w:t>
      </w:r>
      <w:r w:rsidR="00D06C29">
        <w:rPr>
          <w:rFonts w:asciiTheme="minorHAnsi" w:hAnsiTheme="minorHAnsi"/>
          <w:spacing w:val="-3"/>
        </w:rPr>
        <w:t>3</w:t>
      </w:r>
      <w:r w:rsidRPr="00FA091D">
        <w:rPr>
          <w:rFonts w:asciiTheme="minorHAnsi" w:hAnsiTheme="minorHAnsi"/>
          <w:spacing w:val="-6"/>
        </w:rPr>
        <w:t xml:space="preserve"> </w:t>
      </w:r>
      <w:r w:rsidRPr="00FA091D">
        <w:rPr>
          <w:rFonts w:asciiTheme="minorHAnsi" w:hAnsiTheme="minorHAnsi"/>
        </w:rPr>
        <w:t>do</w:t>
      </w:r>
      <w:r w:rsidRPr="00FA091D">
        <w:rPr>
          <w:rFonts w:asciiTheme="minorHAnsi" w:hAnsiTheme="minorHAnsi"/>
          <w:spacing w:val="-3"/>
        </w:rPr>
        <w:t xml:space="preserve"> </w:t>
      </w:r>
      <w:r w:rsidRPr="00FA091D">
        <w:rPr>
          <w:rFonts w:asciiTheme="minorHAnsi" w:hAnsiTheme="minorHAnsi"/>
          <w:spacing w:val="-2"/>
        </w:rPr>
        <w:t>umowy.</w:t>
      </w:r>
    </w:p>
    <w:p w14:paraId="4555AA68" w14:textId="77777777" w:rsidR="00FA091D" w:rsidRDefault="00FA091D" w:rsidP="00FA091D">
      <w:pPr>
        <w:tabs>
          <w:tab w:val="left" w:pos="754"/>
        </w:tabs>
        <w:rPr>
          <w:rFonts w:asciiTheme="minorHAnsi" w:hAnsiTheme="minorHAnsi"/>
        </w:rPr>
      </w:pPr>
    </w:p>
    <w:p w14:paraId="0277349F" w14:textId="77777777" w:rsidR="00FA091D" w:rsidRDefault="00FA091D" w:rsidP="00FA091D">
      <w:pPr>
        <w:tabs>
          <w:tab w:val="left" w:pos="754"/>
        </w:tabs>
        <w:rPr>
          <w:rFonts w:asciiTheme="minorHAnsi" w:hAnsiTheme="minorHAnsi"/>
        </w:rPr>
      </w:pPr>
    </w:p>
    <w:p w14:paraId="322A6D43" w14:textId="77777777" w:rsidR="00FA091D" w:rsidRPr="00FA091D" w:rsidRDefault="00FA091D" w:rsidP="00FA091D">
      <w:pPr>
        <w:tabs>
          <w:tab w:val="left" w:pos="754"/>
        </w:tabs>
        <w:rPr>
          <w:rFonts w:asciiTheme="minorHAnsi" w:hAnsiTheme="minorHAnsi"/>
        </w:rPr>
      </w:pPr>
    </w:p>
    <w:p w14:paraId="20AE7158" w14:textId="77777777" w:rsidR="00FC4D65" w:rsidRPr="00FA091D" w:rsidRDefault="00FC4D65" w:rsidP="00FA091D">
      <w:pPr>
        <w:pStyle w:val="Tekstpodstawowy"/>
        <w:ind w:left="0"/>
        <w:jc w:val="left"/>
        <w:rPr>
          <w:rFonts w:asciiTheme="minorHAnsi" w:hAnsiTheme="minorHAnsi"/>
        </w:rPr>
      </w:pPr>
    </w:p>
    <w:p w14:paraId="5F3F0AD1" w14:textId="77777777" w:rsidR="00FC4D65" w:rsidRDefault="00D47EFE" w:rsidP="00FA091D">
      <w:pPr>
        <w:pStyle w:val="Nagwek1"/>
        <w:tabs>
          <w:tab w:val="left" w:pos="6714"/>
        </w:tabs>
        <w:ind w:left="941"/>
        <w:jc w:val="left"/>
        <w:rPr>
          <w:rFonts w:asciiTheme="minorHAnsi" w:hAnsiTheme="minorHAnsi"/>
          <w:spacing w:val="-2"/>
        </w:rPr>
      </w:pPr>
      <w:r w:rsidRPr="00FA091D">
        <w:rPr>
          <w:rFonts w:asciiTheme="minorHAnsi" w:hAnsiTheme="minorHAnsi"/>
          <w:spacing w:val="-2"/>
        </w:rPr>
        <w:t>Wykonawca:</w:t>
      </w:r>
      <w:r w:rsidRPr="00FA091D">
        <w:rPr>
          <w:rFonts w:asciiTheme="minorHAnsi" w:hAnsiTheme="minorHAnsi"/>
        </w:rPr>
        <w:tab/>
      </w:r>
      <w:r w:rsidRPr="00FA091D">
        <w:rPr>
          <w:rFonts w:asciiTheme="minorHAnsi" w:hAnsiTheme="minorHAnsi"/>
          <w:spacing w:val="-2"/>
        </w:rPr>
        <w:t>Zamawiający:</w:t>
      </w:r>
    </w:p>
    <w:p w14:paraId="108EE991" w14:textId="77777777" w:rsidR="00FA091D" w:rsidRDefault="00FA091D" w:rsidP="00FA091D">
      <w:pPr>
        <w:pStyle w:val="Nagwek1"/>
        <w:tabs>
          <w:tab w:val="left" w:pos="6714"/>
        </w:tabs>
        <w:ind w:left="941"/>
        <w:jc w:val="left"/>
        <w:rPr>
          <w:rFonts w:asciiTheme="minorHAnsi" w:hAnsiTheme="minorHAnsi"/>
          <w:spacing w:val="-2"/>
        </w:rPr>
      </w:pPr>
    </w:p>
    <w:p w14:paraId="55A319E5" w14:textId="77777777" w:rsidR="00FA091D" w:rsidRDefault="00FA091D" w:rsidP="00FA091D">
      <w:pPr>
        <w:pStyle w:val="Nagwek1"/>
        <w:tabs>
          <w:tab w:val="left" w:pos="6714"/>
        </w:tabs>
        <w:ind w:left="941"/>
        <w:jc w:val="left"/>
        <w:rPr>
          <w:rFonts w:asciiTheme="minorHAnsi" w:hAnsiTheme="minorHAnsi"/>
          <w:spacing w:val="-2"/>
        </w:rPr>
      </w:pPr>
    </w:p>
    <w:p w14:paraId="6D254533" w14:textId="77777777" w:rsidR="00FA091D" w:rsidRPr="00FA091D" w:rsidRDefault="00FA091D" w:rsidP="00FA091D">
      <w:pPr>
        <w:pStyle w:val="Nagwek1"/>
        <w:tabs>
          <w:tab w:val="left" w:pos="6714"/>
        </w:tabs>
        <w:ind w:left="941"/>
        <w:jc w:val="left"/>
        <w:rPr>
          <w:rFonts w:asciiTheme="minorHAnsi" w:hAnsiTheme="minorHAnsi"/>
        </w:rPr>
      </w:pPr>
    </w:p>
    <w:p w14:paraId="49DC9BA8" w14:textId="77777777" w:rsidR="00FC4D65" w:rsidRPr="00FA091D" w:rsidRDefault="00D47EFE" w:rsidP="00FA091D">
      <w:pPr>
        <w:pStyle w:val="Tekstpodstawowy"/>
        <w:ind w:left="0"/>
        <w:jc w:val="left"/>
        <w:rPr>
          <w:rFonts w:asciiTheme="minorHAnsi" w:hAnsiTheme="minorHAnsi"/>
          <w:b/>
        </w:rPr>
      </w:pPr>
      <w:r w:rsidRPr="00FA091D">
        <w:rPr>
          <w:rFonts w:asciiTheme="minorHAnsi" w:hAnsiTheme="minorHAnsi"/>
          <w:noProof/>
          <w:lang w:eastAsia="pl-PL"/>
        </w:rPr>
        <mc:AlternateContent>
          <mc:Choice Requires="wps">
            <w:drawing>
              <wp:anchor distT="0" distB="0" distL="0" distR="0" simplePos="0" relativeHeight="487587840" behindDoc="1" locked="0" layoutInCell="1" allowOverlap="1" wp14:anchorId="15573A4A" wp14:editId="4E63D6E3">
                <wp:simplePos x="0" y="0"/>
                <wp:positionH relativeFrom="page">
                  <wp:posOffset>710183</wp:posOffset>
                </wp:positionH>
                <wp:positionV relativeFrom="paragraph">
                  <wp:posOffset>238112</wp:posOffset>
                </wp:positionV>
                <wp:extent cx="244602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6020" cy="1270"/>
                        </a:xfrm>
                        <a:custGeom>
                          <a:avLst/>
                          <a:gdLst/>
                          <a:ahLst/>
                          <a:cxnLst/>
                          <a:rect l="l" t="t" r="r" b="b"/>
                          <a:pathLst>
                            <a:path w="2446020">
                              <a:moveTo>
                                <a:pt x="0" y="0"/>
                              </a:moveTo>
                              <a:lnTo>
                                <a:pt x="2445928"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6AA5A3" id="Graphic 4" o:spid="_x0000_s1026" style="position:absolute;margin-left:55.9pt;margin-top:18.75pt;width:192.6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446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" path="m,l2445928,e" filled="f" strokeweight=".15808mm">
                <v:path arrowok="t"/>
                <w10:wrap type="topAndBottom" anchorx="page"/>
              </v:shape>
            </w:pict>
          </mc:Fallback>
        </mc:AlternateContent>
      </w:r>
      <w:r w:rsidRPr="00FA091D">
        <w:rPr>
          <w:rFonts w:asciiTheme="minorHAnsi" w:hAnsiTheme="minorHAnsi"/>
          <w:noProof/>
          <w:lang w:eastAsia="pl-PL"/>
        </w:rPr>
        <mc:AlternateContent>
          <mc:Choice Requires="wps">
            <w:drawing>
              <wp:anchor distT="0" distB="0" distL="0" distR="0" simplePos="0" relativeHeight="487588352" behindDoc="1" locked="0" layoutInCell="1" allowOverlap="1" wp14:anchorId="6737B088" wp14:editId="5E7C4B17">
                <wp:simplePos x="0" y="0"/>
                <wp:positionH relativeFrom="page">
                  <wp:posOffset>4048633</wp:posOffset>
                </wp:positionH>
                <wp:positionV relativeFrom="paragraph">
                  <wp:posOffset>238112</wp:posOffset>
                </wp:positionV>
                <wp:extent cx="23761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76170" cy="1270"/>
                        </a:xfrm>
                        <a:custGeom>
                          <a:avLst/>
                          <a:gdLst/>
                          <a:ahLst/>
                          <a:cxnLst/>
                          <a:rect l="l" t="t" r="r" b="b"/>
                          <a:pathLst>
                            <a:path w="2376170">
                              <a:moveTo>
                                <a:pt x="0" y="0"/>
                              </a:moveTo>
                              <a:lnTo>
                                <a:pt x="2375842"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DCC3B6" id="Graphic 5" o:spid="_x0000_s1026" style="position:absolute;margin-left:318.8pt;margin-top:18.75pt;width:187.1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2376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" path="m,l2375842,e" filled="f" strokeweight=".15808mm">
                <v:path arrowok="t"/>
                <w10:wrap type="topAndBottom" anchorx="page"/>
              </v:shape>
            </w:pict>
          </mc:Fallback>
        </mc:AlternateContent>
      </w:r>
    </w:p>
    <w:p w14:paraId="2F4C45B0" w14:textId="77777777" w:rsidR="00FC4D65" w:rsidRPr="00FA091D" w:rsidRDefault="00FC4D65" w:rsidP="00FA091D">
      <w:pPr>
        <w:rPr>
          <w:rFonts w:asciiTheme="minorHAnsi" w:hAnsiTheme="minorHAnsi"/>
        </w:rPr>
        <w:sectPr w:rsidR="00FC4D65" w:rsidRPr="00FA091D">
          <w:footerReference w:type="default" r:id="rId9"/>
          <w:pgSz w:w="11910" w:h="16840"/>
          <w:pgMar w:top="760" w:right="1020" w:bottom="1920" w:left="900" w:header="0" w:footer="1720" w:gutter="0"/>
          <w:cols w:space="708"/>
        </w:sectPr>
      </w:pPr>
    </w:p>
    <w:p w14:paraId="1C1A399F" w14:textId="77777777" w:rsidR="00FC4D65" w:rsidRPr="00FA091D" w:rsidRDefault="00AA1993" w:rsidP="00FA091D">
      <w:pPr>
        <w:ind w:left="232"/>
        <w:jc w:val="right"/>
        <w:rPr>
          <w:rFonts w:asciiTheme="minorHAnsi" w:hAnsiTheme="minorHAnsi"/>
        </w:rPr>
      </w:pPr>
      <w:r w:rsidRPr="00FA091D">
        <w:rPr>
          <w:rFonts w:asciiTheme="minorHAnsi" w:hAnsiTheme="minorHAnsi"/>
        </w:rPr>
        <w:lastRenderedPageBreak/>
        <w:t xml:space="preserve">Załącznik nr </w:t>
      </w:r>
      <w:r w:rsidR="00D06C29">
        <w:rPr>
          <w:rFonts w:asciiTheme="minorHAnsi" w:hAnsiTheme="minorHAnsi"/>
        </w:rPr>
        <w:t>3</w:t>
      </w:r>
      <w:r w:rsidRPr="00FA091D">
        <w:rPr>
          <w:rFonts w:asciiTheme="minorHAnsi" w:hAnsiTheme="minorHAnsi"/>
        </w:rPr>
        <w:t xml:space="preserve"> do umowy………………………</w:t>
      </w:r>
    </w:p>
    <w:p w14:paraId="35214395" w14:textId="77777777" w:rsidR="00AA1993" w:rsidRPr="00FA091D" w:rsidRDefault="00AA1993" w:rsidP="00FA091D">
      <w:pPr>
        <w:ind w:left="232"/>
        <w:rPr>
          <w:rFonts w:asciiTheme="minorHAnsi" w:hAnsiTheme="minorHAnsi"/>
        </w:rPr>
      </w:pPr>
    </w:p>
    <w:p w14:paraId="582A7528" w14:textId="77777777" w:rsidR="00AA1993" w:rsidRPr="00FA091D" w:rsidRDefault="00AA1993" w:rsidP="00FA091D">
      <w:pPr>
        <w:pStyle w:val="Nagwek1"/>
        <w:jc w:val="left"/>
        <w:rPr>
          <w:rFonts w:asciiTheme="minorHAnsi" w:hAnsiTheme="minorHAnsi"/>
        </w:rPr>
      </w:pPr>
      <w:r w:rsidRPr="00FA091D">
        <w:rPr>
          <w:rFonts w:asciiTheme="minorHAnsi" w:hAnsiTheme="minorHAnsi"/>
        </w:rPr>
        <w:t>Informacja o przetwarzaniu danych osobowych osób wskazanych do kontaktu i realizacji umowy</w:t>
      </w:r>
    </w:p>
    <w:p w14:paraId="6FDD6B0D" w14:textId="77777777" w:rsidR="00AA1993" w:rsidRPr="00FA091D" w:rsidRDefault="00AA1993" w:rsidP="00FA091D">
      <w:pPr>
        <w:pStyle w:val="Nagwek1"/>
        <w:jc w:val="left"/>
        <w:rPr>
          <w:rFonts w:asciiTheme="minorHAnsi" w:hAnsiTheme="minorHAnsi"/>
        </w:rPr>
      </w:pPr>
    </w:p>
    <w:p w14:paraId="1C60C4AA" w14:textId="77777777" w:rsidR="00AA1993" w:rsidRPr="00FA091D" w:rsidRDefault="00AA1993" w:rsidP="00FA091D">
      <w:pPr>
        <w:spacing w:after="150"/>
        <w:rPr>
          <w:rFonts w:asciiTheme="minorHAnsi" w:hAnsiTheme="minorHAnsi" w:cstheme="minorHAnsi"/>
          <w:bCs/>
          <w:lang w:eastAsia="pl-PL"/>
        </w:rPr>
      </w:pPr>
      <w:r w:rsidRPr="00FA091D">
        <w:rPr>
          <w:rFonts w:asciiTheme="minorHAnsi" w:hAnsiTheme="minorHAnsi" w:cstheme="minorHAnsi"/>
          <w:bCs/>
          <w:lang w:eastAsia="pl-PL"/>
        </w:rPr>
        <w:t>Na podstawie art. 14 ust. 1 i 2 rozporządzenia Parlamentu Europejskiego i Rady (UE) 2016/679 z dnia 27 kwietnia 2016 r. w sprawie ochrony osób fizycznych w związku z przetwarzaniem danych osobowych i w sprawie swobodnego przepływu tych danych oraz uchylenia dyrektywy 95/46/WE (ogólne rozporządzenie o ochronie danych osobowych) – zwanego dalej „RODO”, informujemy, iż:</w:t>
      </w:r>
    </w:p>
    <w:p w14:paraId="476579CF"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Administrator danych osobowych</w:t>
      </w:r>
    </w:p>
    <w:p w14:paraId="1AFEE20D" w14:textId="77777777" w:rsidR="00AA1993" w:rsidRPr="00FA091D" w:rsidRDefault="00AA1993" w:rsidP="00FA091D">
      <w:pPr>
        <w:ind w:left="284"/>
        <w:rPr>
          <w:rFonts w:asciiTheme="minorHAnsi" w:hAnsiTheme="minorHAnsi" w:cs="Calibri"/>
          <w:bCs/>
        </w:rPr>
      </w:pPr>
      <w:r w:rsidRPr="00FA091D">
        <w:rPr>
          <w:rFonts w:asciiTheme="minorHAnsi" w:hAnsiTheme="minorHAnsi" w:cs="Calibri"/>
          <w:bCs/>
        </w:rPr>
        <w:t xml:space="preserve">Administratorem Pani/Pana danych osobowych jest </w:t>
      </w:r>
      <w:r w:rsidRPr="00FA091D">
        <w:rPr>
          <w:rFonts w:asciiTheme="minorHAnsi" w:hAnsiTheme="minorHAnsi" w:cs="Calibri"/>
        </w:rPr>
        <w:t>Zespół do obsługi Placówek Opiekuńczo-Wychowawczych Nr 1 w Warszawie</w:t>
      </w:r>
      <w:r w:rsidRPr="00FA091D">
        <w:rPr>
          <w:rFonts w:asciiTheme="minorHAnsi" w:hAnsiTheme="minorHAnsi" w:cs="Calibri"/>
          <w:bCs/>
        </w:rPr>
        <w:t>.</w:t>
      </w:r>
    </w:p>
    <w:p w14:paraId="3F32DD1F" w14:textId="77777777" w:rsidR="00AA1993" w:rsidRPr="00FA091D" w:rsidRDefault="00AA1993" w:rsidP="00FA091D">
      <w:pPr>
        <w:ind w:left="284"/>
        <w:rPr>
          <w:rFonts w:asciiTheme="minorHAnsi" w:hAnsiTheme="minorHAnsi" w:cs="Calibri"/>
          <w:bCs/>
        </w:rPr>
      </w:pPr>
      <w:r w:rsidRPr="00FA091D">
        <w:rPr>
          <w:rFonts w:asciiTheme="minorHAnsi" w:hAnsiTheme="minorHAnsi" w:cs="Calibri"/>
          <w:bCs/>
        </w:rPr>
        <w:t xml:space="preserve">Z Administratorem może Pani/Pan skontaktować się poprzez adres e-mail: </w:t>
      </w:r>
      <w:hyperlink r:id="rId10" w:history="1">
        <w:r w:rsidRPr="00FA091D">
          <w:rPr>
            <w:rStyle w:val="Hipercze"/>
            <w:rFonts w:asciiTheme="minorHAnsi" w:hAnsiTheme="minorHAnsi" w:cs="Calibri"/>
            <w:bCs/>
          </w:rPr>
          <w:t>sekretariat@zpow.waw.pl</w:t>
        </w:r>
      </w:hyperlink>
      <w:r w:rsidRPr="00FA091D">
        <w:rPr>
          <w:rFonts w:asciiTheme="minorHAnsi" w:hAnsiTheme="minorHAnsi" w:cs="Calibri"/>
          <w:bCs/>
        </w:rPr>
        <w:t xml:space="preserve"> lub pisemnie na adres korespondencyjny: </w:t>
      </w:r>
      <w:r w:rsidRPr="00FA091D">
        <w:rPr>
          <w:rFonts w:asciiTheme="minorHAnsi" w:hAnsiTheme="minorHAnsi" w:cs="Calibri"/>
        </w:rPr>
        <w:t>ul. św. Bonifacego 81,</w:t>
      </w:r>
      <w:r w:rsidRPr="00FA091D">
        <w:rPr>
          <w:rFonts w:asciiTheme="minorHAnsi" w:hAnsiTheme="minorHAnsi" w:cs="Calibri"/>
          <w:b/>
        </w:rPr>
        <w:t xml:space="preserve"> </w:t>
      </w:r>
      <w:r w:rsidRPr="00FA091D">
        <w:rPr>
          <w:rFonts w:asciiTheme="minorHAnsi" w:hAnsiTheme="minorHAnsi" w:cs="Calibri"/>
        </w:rPr>
        <w:t>02-945 Warszawa.</w:t>
      </w:r>
    </w:p>
    <w:p w14:paraId="1D59C448"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 xml:space="preserve">Inspektor Ochrony Danych </w:t>
      </w:r>
    </w:p>
    <w:p w14:paraId="17CBC5B7" w14:textId="77777777" w:rsidR="00AA1993" w:rsidRPr="00FA091D" w:rsidRDefault="00AA1993" w:rsidP="00FA091D">
      <w:pPr>
        <w:ind w:left="284"/>
        <w:rPr>
          <w:rFonts w:asciiTheme="minorHAnsi" w:hAnsiTheme="minorHAnsi" w:cs="Calibri"/>
          <w:bCs/>
        </w:rPr>
      </w:pPr>
      <w:r w:rsidRPr="00FA091D">
        <w:rPr>
          <w:rFonts w:asciiTheme="minorHAnsi" w:hAnsiTheme="minorHAnsi" w:cs="Calibri"/>
          <w:bCs/>
        </w:rPr>
        <w:t xml:space="preserve">Administrator wyznaczył Inspektora Ochrony Danych, z którym może się Pani/Pan skontaktować w sprawach ochrony i przetwarzania swoich danych osobowych pod adresem e-mail: iodo@zpow.waw.pl lub pisemnie na adres naszej siedziby, wskazany w ust. 1. </w:t>
      </w:r>
    </w:p>
    <w:p w14:paraId="7F6CC2DC"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Cele i podstawy prawne przetwarzania</w:t>
      </w:r>
    </w:p>
    <w:p w14:paraId="0A7C79C5" w14:textId="77777777" w:rsidR="00AA1993" w:rsidRPr="00FA091D" w:rsidRDefault="00AA1993" w:rsidP="00FA091D">
      <w:pPr>
        <w:pStyle w:val="Akapitzlist"/>
        <w:ind w:left="284"/>
        <w:jc w:val="left"/>
        <w:rPr>
          <w:rFonts w:asciiTheme="minorHAnsi" w:hAnsiTheme="minorHAnsi" w:cstheme="minorHAnsi"/>
        </w:rPr>
      </w:pPr>
      <w:r w:rsidRPr="00FA091D">
        <w:rPr>
          <w:rFonts w:asciiTheme="minorHAnsi" w:hAnsiTheme="minorHAnsi" w:cstheme="minorHAnsi"/>
        </w:rPr>
        <w:t xml:space="preserve">Pani/Pana dane osobowe będą przetwarzane w celu bieżącego kontaktu w związku z realizacją zawartej umowy. Podstawą przetwarzania Pani/Pana danych osobowych jest prawnie uzasadniony interes administratora, </w:t>
      </w:r>
      <w:r w:rsidRPr="00FA091D">
        <w:rPr>
          <w:rFonts w:asciiTheme="minorHAnsi" w:hAnsiTheme="minorHAnsi" w:cs="Calibri"/>
          <w:bCs/>
        </w:rPr>
        <w:t>co stanowi o zgodnym z prawem przetwarzaniu Pani/Pana danych osobowych zgodnie z</w:t>
      </w:r>
      <w:r w:rsidRPr="00FA091D">
        <w:rPr>
          <w:rFonts w:asciiTheme="minorHAnsi" w:hAnsiTheme="minorHAnsi" w:cstheme="minorHAnsi"/>
        </w:rPr>
        <w:t xml:space="preserve"> art. 6 ust. 1 lit. f RODO.</w:t>
      </w:r>
    </w:p>
    <w:p w14:paraId="64583A2E"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Okres przetwarzania danych</w:t>
      </w:r>
    </w:p>
    <w:p w14:paraId="27BCD8B8" w14:textId="77777777" w:rsidR="00AA1993" w:rsidRPr="00FA091D" w:rsidRDefault="00AA1993" w:rsidP="00FA091D">
      <w:pPr>
        <w:pStyle w:val="Akapitzlist"/>
        <w:ind w:left="284"/>
        <w:jc w:val="left"/>
        <w:rPr>
          <w:rFonts w:asciiTheme="minorHAnsi" w:hAnsiTheme="minorHAnsi" w:cstheme="minorHAnsi"/>
        </w:rPr>
      </w:pPr>
      <w:r w:rsidRPr="00FA091D">
        <w:rPr>
          <w:rFonts w:asciiTheme="minorHAnsi" w:hAnsiTheme="minorHAnsi" w:cstheme="minorHAnsi"/>
        </w:rPr>
        <w:t xml:space="preserve">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w:t>
      </w:r>
      <w:r w:rsidR="00FA091D">
        <w:rPr>
          <w:rFonts w:asciiTheme="minorHAnsi" w:hAnsiTheme="minorHAnsi" w:cstheme="minorHAnsi"/>
        </w:rPr>
        <w:br/>
      </w:r>
      <w:r w:rsidRPr="00FA091D">
        <w:rPr>
          <w:rFonts w:asciiTheme="minorHAnsi" w:hAnsiTheme="minorHAnsi" w:cstheme="minorHAnsi"/>
        </w:rPr>
        <w:t>i w stosunku do niego tj. 6 lat.</w:t>
      </w:r>
    </w:p>
    <w:p w14:paraId="12D2D4CD"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Odbiorcy danych</w:t>
      </w:r>
    </w:p>
    <w:p w14:paraId="3D3A7AAA" w14:textId="77777777" w:rsidR="00AA1993" w:rsidRPr="00FA091D" w:rsidRDefault="00AA1993" w:rsidP="00FA091D">
      <w:pPr>
        <w:pStyle w:val="Akapitzlist"/>
        <w:ind w:left="284"/>
        <w:jc w:val="left"/>
        <w:rPr>
          <w:rFonts w:asciiTheme="minorHAnsi" w:hAnsiTheme="minorHAnsi" w:cstheme="minorHAnsi"/>
        </w:rPr>
      </w:pPr>
      <w:r w:rsidRPr="00FA091D">
        <w:rPr>
          <w:rFonts w:asciiTheme="minorHAnsi" w:hAnsiTheme="minorHAnsi" w:cstheme="minorHAnsi"/>
        </w:rPr>
        <w:t>Pani/Pana dane osobowe mogą być udostępniane innym podmiotom jeżeli obowiązek taki będzie wynikać z  przepisów prawa.</w:t>
      </w:r>
    </w:p>
    <w:p w14:paraId="07809C76" w14:textId="77777777" w:rsidR="00AA1993" w:rsidRPr="00FA091D" w:rsidRDefault="00AA1993" w:rsidP="00FA091D">
      <w:pPr>
        <w:pStyle w:val="Akapitzlist"/>
        <w:ind w:left="284"/>
        <w:jc w:val="left"/>
        <w:rPr>
          <w:rFonts w:asciiTheme="minorHAnsi" w:hAnsiTheme="minorHAnsi" w:cstheme="minorHAnsi"/>
          <w:color w:val="000000"/>
        </w:rPr>
      </w:pPr>
      <w:r w:rsidRPr="00FA091D">
        <w:rPr>
          <w:rFonts w:asciiTheme="minorHAnsi" w:hAnsiTheme="minorHAnsi" w:cstheme="minorHAnsi"/>
          <w:color w:val="000000"/>
        </w:rPr>
        <w:t xml:space="preserve">Do Pani/Pana danych mogą też mieć dostęp podmioty przetwarzające dane w imieniu administratora, np. podmioty świadczące usługi informatyczne, </w:t>
      </w:r>
      <w:r w:rsidRPr="00FA091D">
        <w:rPr>
          <w:rFonts w:asciiTheme="minorHAnsi" w:hAnsiTheme="minorHAnsi" w:cs="Calibri"/>
          <w:bCs/>
        </w:rPr>
        <w:t>usługi dostarczania oprogramowania księgowego, usługi hostingowe</w:t>
      </w:r>
      <w:r w:rsidRPr="00FA091D">
        <w:rPr>
          <w:rFonts w:asciiTheme="minorHAnsi" w:hAnsiTheme="minorHAnsi" w:cstheme="minorHAnsi"/>
          <w:color w:val="000000"/>
        </w:rPr>
        <w:t>, usługi archiwizacji, niszczenia i przewożenia dokumentów jak również inni administratorzy danych osobowych przetwarzający dane we własnym imieniu np.: Poczta Polska.</w:t>
      </w:r>
    </w:p>
    <w:p w14:paraId="6BFF0007"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Źródło pochodzenia danych oraz kategorie danych osobowych</w:t>
      </w:r>
    </w:p>
    <w:p w14:paraId="30B11058" w14:textId="77777777" w:rsidR="00AA1993" w:rsidRPr="00FA091D" w:rsidRDefault="00AA1993" w:rsidP="00FA091D">
      <w:pPr>
        <w:pStyle w:val="Akapitzlist"/>
        <w:ind w:left="284"/>
        <w:jc w:val="left"/>
        <w:rPr>
          <w:rFonts w:asciiTheme="minorHAnsi" w:hAnsiTheme="minorHAnsi" w:cstheme="minorHAnsi"/>
          <w:color w:val="000000"/>
        </w:rPr>
      </w:pPr>
      <w:r w:rsidRPr="00FA091D">
        <w:rPr>
          <w:rFonts w:asciiTheme="minorHAnsi" w:hAnsiTheme="minorHAnsi" w:cstheme="minorHAnsi"/>
          <w:color w:val="000000"/>
        </w:rPr>
        <w:t>Pani/Pana dane pozyskaliśmy  w związku z zawarciem umowy ………. z …………. Administrator przetwarza Pani/Pana dane osobowe w zakresie: imienia, nazwiska, nr telefonu, adresu email.</w:t>
      </w:r>
    </w:p>
    <w:p w14:paraId="13CCC6EE" w14:textId="77777777" w:rsidR="00AA1993" w:rsidRPr="00FA091D" w:rsidRDefault="00AA1993" w:rsidP="00FA091D">
      <w:pPr>
        <w:widowControl/>
        <w:numPr>
          <w:ilvl w:val="0"/>
          <w:numId w:val="16"/>
        </w:numPr>
        <w:autoSpaceDE/>
        <w:autoSpaceDN/>
        <w:ind w:left="284" w:hanging="284"/>
        <w:rPr>
          <w:rFonts w:asciiTheme="minorHAnsi" w:hAnsiTheme="minorHAnsi" w:cs="Calibri"/>
          <w:b/>
        </w:rPr>
      </w:pPr>
      <w:r w:rsidRPr="00FA091D">
        <w:rPr>
          <w:rFonts w:asciiTheme="minorHAnsi" w:hAnsiTheme="minorHAnsi" w:cs="Calibri"/>
          <w:b/>
        </w:rPr>
        <w:t>Prawa osób, których dane dotyczą:</w:t>
      </w:r>
    </w:p>
    <w:p w14:paraId="31F84C76" w14:textId="77777777" w:rsidR="00AA1993" w:rsidRPr="00FA091D" w:rsidRDefault="00AA1993" w:rsidP="00FA091D">
      <w:pPr>
        <w:pStyle w:val="Akapitzlist"/>
        <w:ind w:left="284"/>
        <w:jc w:val="left"/>
        <w:rPr>
          <w:rFonts w:asciiTheme="minorHAnsi" w:hAnsiTheme="minorHAnsi" w:cstheme="minorHAnsi"/>
        </w:rPr>
      </w:pPr>
      <w:r w:rsidRPr="00FA091D">
        <w:rPr>
          <w:rFonts w:asciiTheme="minorHAnsi" w:hAnsiTheme="minorHAnsi" w:cstheme="minorHAnsi"/>
        </w:rPr>
        <w:t>Zgodnie z RODO przysługuje Pani/Panu:</w:t>
      </w:r>
    </w:p>
    <w:p w14:paraId="1D9A26F5" w14:textId="77777777" w:rsidR="00AA1993" w:rsidRPr="00FA091D" w:rsidRDefault="00AA1993" w:rsidP="00FA091D">
      <w:pPr>
        <w:numPr>
          <w:ilvl w:val="0"/>
          <w:numId w:val="18"/>
        </w:numPr>
        <w:suppressAutoHyphens/>
        <w:adjustRightInd w:val="0"/>
        <w:ind w:left="567" w:right="154" w:hanging="283"/>
        <w:contextualSpacing/>
        <w:rPr>
          <w:rFonts w:asciiTheme="minorHAnsi" w:hAnsiTheme="minorHAnsi" w:cstheme="minorHAnsi"/>
          <w:color w:val="000000"/>
        </w:rPr>
      </w:pPr>
      <w:r w:rsidRPr="00FA091D">
        <w:rPr>
          <w:rFonts w:asciiTheme="minorHAnsi" w:hAnsiTheme="minorHAnsi" w:cstheme="minorHAnsi"/>
          <w:color w:val="000000"/>
        </w:rPr>
        <w:t>prawo dostępu do swoich danych osobowych oraz otrzymania ich kopii, zgodnie z art. 15 RODO;</w:t>
      </w:r>
    </w:p>
    <w:p w14:paraId="3DD5418C" w14:textId="77777777" w:rsidR="00AA1993" w:rsidRPr="00FA091D" w:rsidRDefault="00AA1993" w:rsidP="00FA091D">
      <w:pPr>
        <w:numPr>
          <w:ilvl w:val="0"/>
          <w:numId w:val="18"/>
        </w:numPr>
        <w:suppressAutoHyphens/>
        <w:adjustRightInd w:val="0"/>
        <w:ind w:left="567" w:right="154" w:hanging="283"/>
        <w:contextualSpacing/>
        <w:rPr>
          <w:rFonts w:asciiTheme="minorHAnsi" w:hAnsiTheme="minorHAnsi" w:cstheme="minorHAnsi"/>
          <w:color w:val="000000"/>
        </w:rPr>
      </w:pPr>
      <w:r w:rsidRPr="00FA091D">
        <w:rPr>
          <w:rFonts w:asciiTheme="minorHAnsi" w:hAnsiTheme="minorHAnsi" w:cstheme="minorHAnsi"/>
          <w:color w:val="000000"/>
        </w:rPr>
        <w:t>prawo do sprostowania (poprawiania) swoich danych osobowych, zgodne z art. 16 RODO;</w:t>
      </w:r>
    </w:p>
    <w:p w14:paraId="394068B5" w14:textId="77777777" w:rsidR="00AA1993" w:rsidRPr="00FA091D" w:rsidRDefault="00AA1993" w:rsidP="00FA091D">
      <w:pPr>
        <w:numPr>
          <w:ilvl w:val="0"/>
          <w:numId w:val="18"/>
        </w:numPr>
        <w:suppressAutoHyphens/>
        <w:adjustRightInd w:val="0"/>
        <w:ind w:left="567" w:right="154" w:hanging="283"/>
        <w:contextualSpacing/>
        <w:rPr>
          <w:rFonts w:asciiTheme="minorHAnsi" w:hAnsiTheme="minorHAnsi" w:cstheme="minorHAnsi"/>
          <w:color w:val="000000"/>
        </w:rPr>
      </w:pPr>
      <w:r w:rsidRPr="00FA091D">
        <w:rPr>
          <w:rFonts w:asciiTheme="minorHAnsi" w:hAnsiTheme="minorHAnsi" w:cstheme="minorHAnsi"/>
          <w:color w:val="000000"/>
        </w:rPr>
        <w:t>prawo do usunięcia danych, zgodnie z art. 17 RODO;</w:t>
      </w:r>
    </w:p>
    <w:p w14:paraId="76FDC137" w14:textId="77777777" w:rsidR="00AA1993" w:rsidRPr="00FA091D" w:rsidRDefault="00AA1993" w:rsidP="00FA091D">
      <w:pPr>
        <w:numPr>
          <w:ilvl w:val="0"/>
          <w:numId w:val="18"/>
        </w:numPr>
        <w:suppressAutoHyphens/>
        <w:adjustRightInd w:val="0"/>
        <w:ind w:left="567" w:right="154" w:hanging="283"/>
        <w:contextualSpacing/>
        <w:rPr>
          <w:rFonts w:asciiTheme="minorHAnsi" w:hAnsiTheme="minorHAnsi" w:cstheme="minorHAnsi"/>
          <w:color w:val="000000"/>
        </w:rPr>
      </w:pPr>
      <w:r w:rsidRPr="00FA091D">
        <w:rPr>
          <w:rFonts w:asciiTheme="minorHAnsi" w:hAnsiTheme="minorHAnsi" w:cstheme="minorHAnsi"/>
          <w:color w:val="000000"/>
        </w:rPr>
        <w:t>prawo do ograniczenia przetwarzania danych osobowych, zgodnie z art.  18 RODO;</w:t>
      </w:r>
    </w:p>
    <w:p w14:paraId="7FEA5689" w14:textId="77777777" w:rsidR="00AA1993" w:rsidRPr="00FA091D" w:rsidRDefault="00AA1993" w:rsidP="00FA091D">
      <w:pPr>
        <w:numPr>
          <w:ilvl w:val="0"/>
          <w:numId w:val="18"/>
        </w:numPr>
        <w:suppressAutoHyphens/>
        <w:adjustRightInd w:val="0"/>
        <w:ind w:left="567" w:right="154" w:hanging="283"/>
        <w:contextualSpacing/>
        <w:rPr>
          <w:rFonts w:asciiTheme="minorHAnsi" w:hAnsiTheme="minorHAnsi" w:cstheme="minorHAnsi"/>
          <w:color w:val="000000"/>
        </w:rPr>
      </w:pPr>
      <w:r w:rsidRPr="00FA091D">
        <w:rPr>
          <w:rFonts w:asciiTheme="minorHAnsi" w:hAnsiTheme="minorHAnsi" w:cstheme="minorHAnsi"/>
          <w:color w:val="000000"/>
        </w:rPr>
        <w:t>prawo do wniesienia sprzeciwu wobec przetwarzania danych osobowych w celu określonym w pkt. 3 z przyczyn związanych z Pani/Pana szczególną sytuacją, zgodnie z art. 21 RODO.</w:t>
      </w:r>
    </w:p>
    <w:p w14:paraId="5C06B3D6" w14:textId="77777777" w:rsidR="00AA1993" w:rsidRPr="00FA091D" w:rsidRDefault="00AA1993" w:rsidP="00FA091D">
      <w:pPr>
        <w:spacing w:after="150"/>
        <w:ind w:left="284"/>
        <w:rPr>
          <w:rFonts w:asciiTheme="minorHAnsi" w:hAnsiTheme="minorHAnsi" w:cstheme="minorHAnsi"/>
          <w:bCs/>
          <w:lang w:eastAsia="pl-PL"/>
        </w:rPr>
      </w:pPr>
      <w:r w:rsidRPr="00FA091D">
        <w:rPr>
          <w:rFonts w:asciiTheme="minorHAnsi" w:hAnsiTheme="minorHAnsi" w:cstheme="minorHAnsi"/>
          <w:bCs/>
          <w:lang w:eastAsia="pl-PL"/>
        </w:rPr>
        <w:t>Jeżeli chce Pani/Pan skorzystać z któregokolwiek z tych uprawnień prosimy o kontakt z Inspektorem Ochrony Danych, który został wskazany w ust. 2 lub pisemnie na adres korespondencyjny, wskazany w ust. 1.</w:t>
      </w:r>
    </w:p>
    <w:p w14:paraId="082E1281" w14:textId="77777777" w:rsidR="00AA1993" w:rsidRPr="00FA091D" w:rsidRDefault="00AA1993" w:rsidP="00FA091D">
      <w:pPr>
        <w:spacing w:after="150"/>
        <w:ind w:left="284"/>
        <w:rPr>
          <w:rFonts w:asciiTheme="minorHAnsi" w:hAnsiTheme="minorHAnsi" w:cstheme="minorHAnsi"/>
          <w:bCs/>
          <w:lang w:eastAsia="pl-PL"/>
        </w:rPr>
      </w:pPr>
      <w:r w:rsidRPr="00FA091D">
        <w:rPr>
          <w:rFonts w:asciiTheme="minorHAnsi" w:hAnsiTheme="minorHAnsi" w:cstheme="minorHAnsi"/>
          <w:bCs/>
          <w:lang w:eastAsia="pl-PL"/>
        </w:rPr>
        <w:t>Przysługuje Pani/Panu prawo wniesienia skargi do organu nadzorczego na niezgodne z RODO przetwarzanie Pani/Panu danych osobowych. Organem właściwym dla ww. skargi jest: Prezes Urzędu Ochrony Danych Osobowych, ul. Stawki 2, 00-193 Warszawa.</w:t>
      </w:r>
    </w:p>
    <w:p w14:paraId="6A8898B5" w14:textId="77777777" w:rsidR="00AA1993" w:rsidRPr="00FA091D" w:rsidRDefault="00AA1993" w:rsidP="00FA091D">
      <w:pPr>
        <w:ind w:left="232"/>
        <w:rPr>
          <w:rFonts w:asciiTheme="minorHAnsi" w:hAnsiTheme="minorHAnsi"/>
        </w:rPr>
      </w:pPr>
    </w:p>
    <w:sectPr w:rsidR="00AA1993" w:rsidRPr="00FA091D" w:rsidSect="00FA091D">
      <w:pgSz w:w="11910" w:h="16840"/>
      <w:pgMar w:top="760" w:right="853" w:bottom="1920" w:left="900" w:header="0" w:footer="1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C9EFE" w14:textId="77777777" w:rsidR="00CE20D3" w:rsidRDefault="00CE20D3">
      <w:r>
        <w:separator/>
      </w:r>
    </w:p>
  </w:endnote>
  <w:endnote w:type="continuationSeparator" w:id="0">
    <w:p w14:paraId="3BF37128" w14:textId="77777777" w:rsidR="00CE20D3" w:rsidRDefault="00CE2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49849" w14:textId="77777777" w:rsidR="00FC4D65" w:rsidRDefault="00FC4D65">
    <w:pPr>
      <w:pStyle w:val="Tekstpodstawowy"/>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CDCC3" w14:textId="77777777" w:rsidR="00CE20D3" w:rsidRDefault="00CE20D3">
      <w:r>
        <w:separator/>
      </w:r>
    </w:p>
  </w:footnote>
  <w:footnote w:type="continuationSeparator" w:id="0">
    <w:p w14:paraId="07ABFFA4" w14:textId="77777777" w:rsidR="00CE20D3" w:rsidRDefault="00CE2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83BBC"/>
    <w:multiLevelType w:val="hybridMultilevel"/>
    <w:tmpl w:val="9B406032"/>
    <w:lvl w:ilvl="0" w:tplc="AD3C48C6">
      <w:start w:val="1"/>
      <w:numFmt w:val="decimal"/>
      <w:lvlText w:val="%1."/>
      <w:lvlJc w:val="left"/>
      <w:pPr>
        <w:ind w:left="51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AC7097"/>
    <w:multiLevelType w:val="hybridMultilevel"/>
    <w:tmpl w:val="45BA62D6"/>
    <w:lvl w:ilvl="0" w:tplc="239453F4">
      <w:start w:val="1"/>
      <w:numFmt w:val="decimal"/>
      <w:lvlText w:val="%1."/>
      <w:lvlJc w:val="left"/>
      <w:pPr>
        <w:ind w:left="51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35043024">
      <w:start w:val="1"/>
      <w:numFmt w:val="lowerLetter"/>
      <w:lvlText w:val="%2)"/>
      <w:lvlJc w:val="left"/>
      <w:pPr>
        <w:ind w:left="799" w:hanging="284"/>
      </w:pPr>
      <w:rPr>
        <w:rFonts w:hint="default"/>
        <w:spacing w:val="0"/>
        <w:w w:val="100"/>
        <w:lang w:val="pl-PL" w:eastAsia="en-US" w:bidi="ar-SA"/>
      </w:rPr>
    </w:lvl>
    <w:lvl w:ilvl="2" w:tplc="333A9584">
      <w:start w:val="1"/>
      <w:numFmt w:val="upperRoman"/>
      <w:lvlText w:val="%3."/>
      <w:lvlJc w:val="left"/>
      <w:pPr>
        <w:ind w:left="1085" w:hanging="284"/>
        <w:jc w:val="right"/>
      </w:pPr>
      <w:rPr>
        <w:rFonts w:ascii="Times New Roman" w:eastAsia="Times New Roman" w:hAnsi="Times New Roman" w:cs="Times New Roman" w:hint="default"/>
        <w:b w:val="0"/>
        <w:bCs w:val="0"/>
        <w:i w:val="0"/>
        <w:iCs w:val="0"/>
        <w:spacing w:val="-2"/>
        <w:w w:val="100"/>
        <w:sz w:val="22"/>
        <w:szCs w:val="22"/>
        <w:lang w:val="pl-PL" w:eastAsia="en-US" w:bidi="ar-SA"/>
      </w:rPr>
    </w:lvl>
    <w:lvl w:ilvl="3" w:tplc="6428BE04">
      <w:numFmt w:val="bullet"/>
      <w:lvlText w:val="•"/>
      <w:lvlJc w:val="left"/>
      <w:pPr>
        <w:ind w:left="2193" w:hanging="284"/>
      </w:pPr>
      <w:rPr>
        <w:rFonts w:hint="default"/>
        <w:lang w:val="pl-PL" w:eastAsia="en-US" w:bidi="ar-SA"/>
      </w:rPr>
    </w:lvl>
    <w:lvl w:ilvl="4" w:tplc="3DC2C190">
      <w:numFmt w:val="bullet"/>
      <w:lvlText w:val="•"/>
      <w:lvlJc w:val="left"/>
      <w:pPr>
        <w:ind w:left="3306" w:hanging="284"/>
      </w:pPr>
      <w:rPr>
        <w:rFonts w:hint="default"/>
        <w:lang w:val="pl-PL" w:eastAsia="en-US" w:bidi="ar-SA"/>
      </w:rPr>
    </w:lvl>
    <w:lvl w:ilvl="5" w:tplc="632645A6">
      <w:numFmt w:val="bullet"/>
      <w:lvlText w:val="•"/>
      <w:lvlJc w:val="left"/>
      <w:pPr>
        <w:ind w:left="4419" w:hanging="284"/>
      </w:pPr>
      <w:rPr>
        <w:rFonts w:hint="default"/>
        <w:lang w:val="pl-PL" w:eastAsia="en-US" w:bidi="ar-SA"/>
      </w:rPr>
    </w:lvl>
    <w:lvl w:ilvl="6" w:tplc="69984D3E">
      <w:numFmt w:val="bullet"/>
      <w:lvlText w:val="•"/>
      <w:lvlJc w:val="left"/>
      <w:pPr>
        <w:ind w:left="5533" w:hanging="284"/>
      </w:pPr>
      <w:rPr>
        <w:rFonts w:hint="default"/>
        <w:lang w:val="pl-PL" w:eastAsia="en-US" w:bidi="ar-SA"/>
      </w:rPr>
    </w:lvl>
    <w:lvl w:ilvl="7" w:tplc="AAB6BC0C">
      <w:numFmt w:val="bullet"/>
      <w:lvlText w:val="•"/>
      <w:lvlJc w:val="left"/>
      <w:pPr>
        <w:ind w:left="6646" w:hanging="284"/>
      </w:pPr>
      <w:rPr>
        <w:rFonts w:hint="default"/>
        <w:lang w:val="pl-PL" w:eastAsia="en-US" w:bidi="ar-SA"/>
      </w:rPr>
    </w:lvl>
    <w:lvl w:ilvl="8" w:tplc="D312EF76">
      <w:numFmt w:val="bullet"/>
      <w:lvlText w:val="•"/>
      <w:lvlJc w:val="left"/>
      <w:pPr>
        <w:ind w:left="7759" w:hanging="284"/>
      </w:pPr>
      <w:rPr>
        <w:rFonts w:hint="default"/>
        <w:lang w:val="pl-PL" w:eastAsia="en-US" w:bidi="ar-SA"/>
      </w:rPr>
    </w:lvl>
  </w:abstractNum>
  <w:abstractNum w:abstractNumId="2" w15:restartNumberingAfterBreak="0">
    <w:nsid w:val="16F864C3"/>
    <w:multiLevelType w:val="hybridMultilevel"/>
    <w:tmpl w:val="BEB6DE66"/>
    <w:lvl w:ilvl="0" w:tplc="ABEACACE">
      <w:start w:val="1"/>
      <w:numFmt w:val="decimal"/>
      <w:lvlText w:val="%1."/>
      <w:lvlJc w:val="left"/>
      <w:pPr>
        <w:ind w:left="51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C5E8D6C4">
      <w:start w:val="1"/>
      <w:numFmt w:val="lowerLetter"/>
      <w:lvlText w:val="%2)"/>
      <w:lvlJc w:val="left"/>
      <w:pPr>
        <w:ind w:left="79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2" w:tplc="D44A90D8">
      <w:numFmt w:val="bullet"/>
      <w:lvlText w:val="•"/>
      <w:lvlJc w:val="left"/>
      <w:pPr>
        <w:ind w:left="1820" w:hanging="284"/>
      </w:pPr>
      <w:rPr>
        <w:rFonts w:hint="default"/>
        <w:lang w:val="pl-PL" w:eastAsia="en-US" w:bidi="ar-SA"/>
      </w:rPr>
    </w:lvl>
    <w:lvl w:ilvl="3" w:tplc="27346B86">
      <w:numFmt w:val="bullet"/>
      <w:lvlText w:val="•"/>
      <w:lvlJc w:val="left"/>
      <w:pPr>
        <w:ind w:left="2841" w:hanging="284"/>
      </w:pPr>
      <w:rPr>
        <w:rFonts w:hint="default"/>
        <w:lang w:val="pl-PL" w:eastAsia="en-US" w:bidi="ar-SA"/>
      </w:rPr>
    </w:lvl>
    <w:lvl w:ilvl="4" w:tplc="66BCCC46">
      <w:numFmt w:val="bullet"/>
      <w:lvlText w:val="•"/>
      <w:lvlJc w:val="left"/>
      <w:pPr>
        <w:ind w:left="3862" w:hanging="284"/>
      </w:pPr>
      <w:rPr>
        <w:rFonts w:hint="default"/>
        <w:lang w:val="pl-PL" w:eastAsia="en-US" w:bidi="ar-SA"/>
      </w:rPr>
    </w:lvl>
    <w:lvl w:ilvl="5" w:tplc="5260869C">
      <w:numFmt w:val="bullet"/>
      <w:lvlText w:val="•"/>
      <w:lvlJc w:val="left"/>
      <w:pPr>
        <w:ind w:left="4882" w:hanging="284"/>
      </w:pPr>
      <w:rPr>
        <w:rFonts w:hint="default"/>
        <w:lang w:val="pl-PL" w:eastAsia="en-US" w:bidi="ar-SA"/>
      </w:rPr>
    </w:lvl>
    <w:lvl w:ilvl="6" w:tplc="8EEEBDE6">
      <w:numFmt w:val="bullet"/>
      <w:lvlText w:val="•"/>
      <w:lvlJc w:val="left"/>
      <w:pPr>
        <w:ind w:left="5903" w:hanging="284"/>
      </w:pPr>
      <w:rPr>
        <w:rFonts w:hint="default"/>
        <w:lang w:val="pl-PL" w:eastAsia="en-US" w:bidi="ar-SA"/>
      </w:rPr>
    </w:lvl>
    <w:lvl w:ilvl="7" w:tplc="DBCA81C0">
      <w:numFmt w:val="bullet"/>
      <w:lvlText w:val="•"/>
      <w:lvlJc w:val="left"/>
      <w:pPr>
        <w:ind w:left="6924" w:hanging="284"/>
      </w:pPr>
      <w:rPr>
        <w:rFonts w:hint="default"/>
        <w:lang w:val="pl-PL" w:eastAsia="en-US" w:bidi="ar-SA"/>
      </w:rPr>
    </w:lvl>
    <w:lvl w:ilvl="8" w:tplc="1B7E25BE">
      <w:numFmt w:val="bullet"/>
      <w:lvlText w:val="•"/>
      <w:lvlJc w:val="left"/>
      <w:pPr>
        <w:ind w:left="7944" w:hanging="284"/>
      </w:pPr>
      <w:rPr>
        <w:rFonts w:hint="default"/>
        <w:lang w:val="pl-PL" w:eastAsia="en-US" w:bidi="ar-SA"/>
      </w:rPr>
    </w:lvl>
  </w:abstractNum>
  <w:abstractNum w:abstractNumId="3" w15:restartNumberingAfterBreak="0">
    <w:nsid w:val="18645977"/>
    <w:multiLevelType w:val="hybridMultilevel"/>
    <w:tmpl w:val="DA44F2F0"/>
    <w:lvl w:ilvl="0" w:tplc="628C038A">
      <w:start w:val="1"/>
      <w:numFmt w:val="decimal"/>
      <w:lvlText w:val="%1."/>
      <w:lvlJc w:val="left"/>
      <w:pPr>
        <w:ind w:left="516" w:hanging="294"/>
      </w:pPr>
      <w:rPr>
        <w:rFonts w:ascii="Times New Roman" w:eastAsia="Times New Roman" w:hAnsi="Times New Roman" w:cs="Times New Roman" w:hint="default"/>
        <w:b w:val="0"/>
        <w:bCs w:val="0"/>
        <w:i w:val="0"/>
        <w:iCs w:val="0"/>
        <w:spacing w:val="0"/>
        <w:w w:val="100"/>
        <w:sz w:val="22"/>
        <w:szCs w:val="22"/>
        <w:lang w:val="pl-PL" w:eastAsia="en-US" w:bidi="ar-SA"/>
      </w:rPr>
    </w:lvl>
    <w:lvl w:ilvl="1" w:tplc="145C6168">
      <w:numFmt w:val="bullet"/>
      <w:lvlText w:val="•"/>
      <w:lvlJc w:val="left"/>
      <w:pPr>
        <w:ind w:left="1466" w:hanging="294"/>
      </w:pPr>
      <w:rPr>
        <w:rFonts w:hint="default"/>
        <w:lang w:val="pl-PL" w:eastAsia="en-US" w:bidi="ar-SA"/>
      </w:rPr>
    </w:lvl>
    <w:lvl w:ilvl="2" w:tplc="438A975E">
      <w:numFmt w:val="bullet"/>
      <w:lvlText w:val="•"/>
      <w:lvlJc w:val="left"/>
      <w:pPr>
        <w:ind w:left="2413" w:hanging="294"/>
      </w:pPr>
      <w:rPr>
        <w:rFonts w:hint="default"/>
        <w:lang w:val="pl-PL" w:eastAsia="en-US" w:bidi="ar-SA"/>
      </w:rPr>
    </w:lvl>
    <w:lvl w:ilvl="3" w:tplc="934420DC">
      <w:numFmt w:val="bullet"/>
      <w:lvlText w:val="•"/>
      <w:lvlJc w:val="left"/>
      <w:pPr>
        <w:ind w:left="3359" w:hanging="294"/>
      </w:pPr>
      <w:rPr>
        <w:rFonts w:hint="default"/>
        <w:lang w:val="pl-PL" w:eastAsia="en-US" w:bidi="ar-SA"/>
      </w:rPr>
    </w:lvl>
    <w:lvl w:ilvl="4" w:tplc="2026DB12">
      <w:numFmt w:val="bullet"/>
      <w:lvlText w:val="•"/>
      <w:lvlJc w:val="left"/>
      <w:pPr>
        <w:ind w:left="4306" w:hanging="294"/>
      </w:pPr>
      <w:rPr>
        <w:rFonts w:hint="default"/>
        <w:lang w:val="pl-PL" w:eastAsia="en-US" w:bidi="ar-SA"/>
      </w:rPr>
    </w:lvl>
    <w:lvl w:ilvl="5" w:tplc="F0C8E844">
      <w:numFmt w:val="bullet"/>
      <w:lvlText w:val="•"/>
      <w:lvlJc w:val="left"/>
      <w:pPr>
        <w:ind w:left="5253" w:hanging="294"/>
      </w:pPr>
      <w:rPr>
        <w:rFonts w:hint="default"/>
        <w:lang w:val="pl-PL" w:eastAsia="en-US" w:bidi="ar-SA"/>
      </w:rPr>
    </w:lvl>
    <w:lvl w:ilvl="6" w:tplc="20D61260">
      <w:numFmt w:val="bullet"/>
      <w:lvlText w:val="•"/>
      <w:lvlJc w:val="left"/>
      <w:pPr>
        <w:ind w:left="6199" w:hanging="294"/>
      </w:pPr>
      <w:rPr>
        <w:rFonts w:hint="default"/>
        <w:lang w:val="pl-PL" w:eastAsia="en-US" w:bidi="ar-SA"/>
      </w:rPr>
    </w:lvl>
    <w:lvl w:ilvl="7" w:tplc="385C82BC">
      <w:numFmt w:val="bullet"/>
      <w:lvlText w:val="•"/>
      <w:lvlJc w:val="left"/>
      <w:pPr>
        <w:ind w:left="7146" w:hanging="294"/>
      </w:pPr>
      <w:rPr>
        <w:rFonts w:hint="default"/>
        <w:lang w:val="pl-PL" w:eastAsia="en-US" w:bidi="ar-SA"/>
      </w:rPr>
    </w:lvl>
    <w:lvl w:ilvl="8" w:tplc="E68C08F8">
      <w:numFmt w:val="bullet"/>
      <w:lvlText w:val="•"/>
      <w:lvlJc w:val="left"/>
      <w:pPr>
        <w:ind w:left="8093" w:hanging="294"/>
      </w:pPr>
      <w:rPr>
        <w:rFonts w:hint="default"/>
        <w:lang w:val="pl-PL" w:eastAsia="en-US" w:bidi="ar-SA"/>
      </w:rPr>
    </w:lvl>
  </w:abstractNum>
  <w:abstractNum w:abstractNumId="4" w15:restartNumberingAfterBreak="0">
    <w:nsid w:val="1C6A3993"/>
    <w:multiLevelType w:val="hybridMultilevel"/>
    <w:tmpl w:val="DAD486CA"/>
    <w:lvl w:ilvl="0" w:tplc="8D349B72">
      <w:start w:val="1"/>
      <w:numFmt w:val="decimal"/>
      <w:lvlText w:val="%1."/>
      <w:lvlJc w:val="left"/>
      <w:pPr>
        <w:ind w:left="449" w:hanging="222"/>
      </w:pPr>
      <w:rPr>
        <w:rFonts w:ascii="Times New Roman" w:eastAsia="Times New Roman" w:hAnsi="Times New Roman" w:cs="Times New Roman" w:hint="default"/>
        <w:b w:val="0"/>
        <w:bCs w:val="0"/>
        <w:i w:val="0"/>
        <w:iCs w:val="0"/>
        <w:spacing w:val="0"/>
        <w:w w:val="100"/>
        <w:sz w:val="22"/>
        <w:szCs w:val="22"/>
        <w:lang w:val="pl-PL" w:eastAsia="en-US" w:bidi="ar-SA"/>
      </w:rPr>
    </w:lvl>
    <w:lvl w:ilvl="1" w:tplc="D922AABE">
      <w:start w:val="1"/>
      <w:numFmt w:val="decimal"/>
      <w:lvlText w:val="%2)"/>
      <w:lvlJc w:val="left"/>
      <w:pPr>
        <w:ind w:left="7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2" w:tplc="E1A88B2E">
      <w:numFmt w:val="bullet"/>
      <w:lvlText w:val="•"/>
      <w:lvlJc w:val="left"/>
      <w:pPr>
        <w:ind w:left="1785" w:hanging="240"/>
      </w:pPr>
      <w:rPr>
        <w:rFonts w:hint="default"/>
        <w:lang w:val="pl-PL" w:eastAsia="en-US" w:bidi="ar-SA"/>
      </w:rPr>
    </w:lvl>
    <w:lvl w:ilvl="3" w:tplc="0A721CD6">
      <w:numFmt w:val="bullet"/>
      <w:lvlText w:val="•"/>
      <w:lvlJc w:val="left"/>
      <w:pPr>
        <w:ind w:left="2810" w:hanging="240"/>
      </w:pPr>
      <w:rPr>
        <w:rFonts w:hint="default"/>
        <w:lang w:val="pl-PL" w:eastAsia="en-US" w:bidi="ar-SA"/>
      </w:rPr>
    </w:lvl>
    <w:lvl w:ilvl="4" w:tplc="B6E04F0E">
      <w:numFmt w:val="bullet"/>
      <w:lvlText w:val="•"/>
      <w:lvlJc w:val="left"/>
      <w:pPr>
        <w:ind w:left="3835" w:hanging="240"/>
      </w:pPr>
      <w:rPr>
        <w:rFonts w:hint="default"/>
        <w:lang w:val="pl-PL" w:eastAsia="en-US" w:bidi="ar-SA"/>
      </w:rPr>
    </w:lvl>
    <w:lvl w:ilvl="5" w:tplc="4AE83C60">
      <w:numFmt w:val="bullet"/>
      <w:lvlText w:val="•"/>
      <w:lvlJc w:val="left"/>
      <w:pPr>
        <w:ind w:left="4860" w:hanging="240"/>
      </w:pPr>
      <w:rPr>
        <w:rFonts w:hint="default"/>
        <w:lang w:val="pl-PL" w:eastAsia="en-US" w:bidi="ar-SA"/>
      </w:rPr>
    </w:lvl>
    <w:lvl w:ilvl="6" w:tplc="82D222DA">
      <w:numFmt w:val="bullet"/>
      <w:lvlText w:val="•"/>
      <w:lvlJc w:val="left"/>
      <w:pPr>
        <w:ind w:left="5885" w:hanging="240"/>
      </w:pPr>
      <w:rPr>
        <w:rFonts w:hint="default"/>
        <w:lang w:val="pl-PL" w:eastAsia="en-US" w:bidi="ar-SA"/>
      </w:rPr>
    </w:lvl>
    <w:lvl w:ilvl="7" w:tplc="4E241302">
      <w:numFmt w:val="bullet"/>
      <w:lvlText w:val="•"/>
      <w:lvlJc w:val="left"/>
      <w:pPr>
        <w:ind w:left="6910" w:hanging="240"/>
      </w:pPr>
      <w:rPr>
        <w:rFonts w:hint="default"/>
        <w:lang w:val="pl-PL" w:eastAsia="en-US" w:bidi="ar-SA"/>
      </w:rPr>
    </w:lvl>
    <w:lvl w:ilvl="8" w:tplc="A372EC86">
      <w:numFmt w:val="bullet"/>
      <w:lvlText w:val="•"/>
      <w:lvlJc w:val="left"/>
      <w:pPr>
        <w:ind w:left="7936" w:hanging="240"/>
      </w:pPr>
      <w:rPr>
        <w:rFonts w:hint="default"/>
        <w:lang w:val="pl-PL" w:eastAsia="en-US" w:bidi="ar-SA"/>
      </w:rPr>
    </w:lvl>
  </w:abstractNum>
  <w:abstractNum w:abstractNumId="5" w15:restartNumberingAfterBreak="0">
    <w:nsid w:val="1E7B0691"/>
    <w:multiLevelType w:val="hybridMultilevel"/>
    <w:tmpl w:val="53F8E3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0866396"/>
    <w:multiLevelType w:val="hybridMultilevel"/>
    <w:tmpl w:val="54E8C408"/>
    <w:lvl w:ilvl="0" w:tplc="F162C66E">
      <w:start w:val="1"/>
      <w:numFmt w:val="decimal"/>
      <w:lvlText w:val="%1."/>
      <w:lvlJc w:val="left"/>
      <w:pPr>
        <w:ind w:left="516" w:hanging="284"/>
      </w:pPr>
      <w:rPr>
        <w:rFonts w:ascii="Times New Roman" w:eastAsia="Times New Roman" w:hAnsi="Times New Roman" w:cs="Times New Roman" w:hint="default"/>
        <w:b w:val="0"/>
        <w:bCs w:val="0"/>
        <w:i w:val="0"/>
        <w:iCs w:val="0"/>
        <w:spacing w:val="0"/>
        <w:w w:val="95"/>
        <w:sz w:val="22"/>
        <w:szCs w:val="22"/>
        <w:lang w:val="pl-PL" w:eastAsia="en-US" w:bidi="ar-SA"/>
      </w:rPr>
    </w:lvl>
    <w:lvl w:ilvl="1" w:tplc="24C61D34">
      <w:start w:val="1"/>
      <w:numFmt w:val="lowerLetter"/>
      <w:lvlText w:val="%2)"/>
      <w:lvlJc w:val="left"/>
      <w:pPr>
        <w:ind w:left="799"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C376200C">
      <w:numFmt w:val="bullet"/>
      <w:lvlText w:val="•"/>
      <w:lvlJc w:val="left"/>
      <w:pPr>
        <w:ind w:left="1820" w:hanging="437"/>
      </w:pPr>
      <w:rPr>
        <w:rFonts w:hint="default"/>
        <w:lang w:val="pl-PL" w:eastAsia="en-US" w:bidi="ar-SA"/>
      </w:rPr>
    </w:lvl>
    <w:lvl w:ilvl="3" w:tplc="B1080F00">
      <w:numFmt w:val="bullet"/>
      <w:lvlText w:val="•"/>
      <w:lvlJc w:val="left"/>
      <w:pPr>
        <w:ind w:left="2841" w:hanging="437"/>
      </w:pPr>
      <w:rPr>
        <w:rFonts w:hint="default"/>
        <w:lang w:val="pl-PL" w:eastAsia="en-US" w:bidi="ar-SA"/>
      </w:rPr>
    </w:lvl>
    <w:lvl w:ilvl="4" w:tplc="D966BADA">
      <w:numFmt w:val="bullet"/>
      <w:lvlText w:val="•"/>
      <w:lvlJc w:val="left"/>
      <w:pPr>
        <w:ind w:left="3862" w:hanging="437"/>
      </w:pPr>
      <w:rPr>
        <w:rFonts w:hint="default"/>
        <w:lang w:val="pl-PL" w:eastAsia="en-US" w:bidi="ar-SA"/>
      </w:rPr>
    </w:lvl>
    <w:lvl w:ilvl="5" w:tplc="BC243EB0">
      <w:numFmt w:val="bullet"/>
      <w:lvlText w:val="•"/>
      <w:lvlJc w:val="left"/>
      <w:pPr>
        <w:ind w:left="4882" w:hanging="437"/>
      </w:pPr>
      <w:rPr>
        <w:rFonts w:hint="default"/>
        <w:lang w:val="pl-PL" w:eastAsia="en-US" w:bidi="ar-SA"/>
      </w:rPr>
    </w:lvl>
    <w:lvl w:ilvl="6" w:tplc="65FC06C6">
      <w:numFmt w:val="bullet"/>
      <w:lvlText w:val="•"/>
      <w:lvlJc w:val="left"/>
      <w:pPr>
        <w:ind w:left="5903" w:hanging="437"/>
      </w:pPr>
      <w:rPr>
        <w:rFonts w:hint="default"/>
        <w:lang w:val="pl-PL" w:eastAsia="en-US" w:bidi="ar-SA"/>
      </w:rPr>
    </w:lvl>
    <w:lvl w:ilvl="7" w:tplc="22CEC586">
      <w:numFmt w:val="bullet"/>
      <w:lvlText w:val="•"/>
      <w:lvlJc w:val="left"/>
      <w:pPr>
        <w:ind w:left="6924" w:hanging="437"/>
      </w:pPr>
      <w:rPr>
        <w:rFonts w:hint="default"/>
        <w:lang w:val="pl-PL" w:eastAsia="en-US" w:bidi="ar-SA"/>
      </w:rPr>
    </w:lvl>
    <w:lvl w:ilvl="8" w:tplc="30083032">
      <w:numFmt w:val="bullet"/>
      <w:lvlText w:val="•"/>
      <w:lvlJc w:val="left"/>
      <w:pPr>
        <w:ind w:left="7944" w:hanging="437"/>
      </w:pPr>
      <w:rPr>
        <w:rFonts w:hint="default"/>
        <w:lang w:val="pl-PL" w:eastAsia="en-US" w:bidi="ar-SA"/>
      </w:rPr>
    </w:lvl>
  </w:abstractNum>
  <w:abstractNum w:abstractNumId="7" w15:restartNumberingAfterBreak="0">
    <w:nsid w:val="2B3D0B81"/>
    <w:multiLevelType w:val="hybridMultilevel"/>
    <w:tmpl w:val="1D2A4F32"/>
    <w:lvl w:ilvl="0" w:tplc="C10A309A">
      <w:start w:val="1"/>
      <w:numFmt w:val="decimal"/>
      <w:lvlText w:val="%1."/>
      <w:lvlJc w:val="left"/>
      <w:pPr>
        <w:ind w:left="516" w:hanging="361"/>
      </w:pPr>
      <w:rPr>
        <w:rFonts w:ascii="Times New Roman" w:eastAsia="Times New Roman" w:hAnsi="Times New Roman" w:cs="Times New Roman" w:hint="default"/>
        <w:b w:val="0"/>
        <w:bCs w:val="0"/>
        <w:i w:val="0"/>
        <w:iCs w:val="0"/>
        <w:spacing w:val="0"/>
        <w:w w:val="100"/>
        <w:sz w:val="22"/>
        <w:szCs w:val="22"/>
        <w:lang w:val="pl-PL" w:eastAsia="en-US" w:bidi="ar-SA"/>
      </w:rPr>
    </w:lvl>
    <w:lvl w:ilvl="1" w:tplc="E73A62FC">
      <w:start w:val="1"/>
      <w:numFmt w:val="lowerLetter"/>
      <w:lvlText w:val="%2)"/>
      <w:lvlJc w:val="left"/>
      <w:pPr>
        <w:ind w:left="660" w:hanging="293"/>
      </w:pPr>
      <w:rPr>
        <w:rFonts w:ascii="Times New Roman" w:eastAsia="Times New Roman" w:hAnsi="Times New Roman" w:cs="Times New Roman" w:hint="default"/>
        <w:b w:val="0"/>
        <w:bCs w:val="0"/>
        <w:i w:val="0"/>
        <w:iCs w:val="0"/>
        <w:spacing w:val="0"/>
        <w:w w:val="100"/>
        <w:sz w:val="22"/>
        <w:szCs w:val="22"/>
        <w:lang w:val="pl-PL" w:eastAsia="en-US" w:bidi="ar-SA"/>
      </w:rPr>
    </w:lvl>
    <w:lvl w:ilvl="2" w:tplc="EDBA9B02">
      <w:numFmt w:val="bullet"/>
      <w:lvlText w:val="•"/>
      <w:lvlJc w:val="left"/>
      <w:pPr>
        <w:ind w:left="1696" w:hanging="293"/>
      </w:pPr>
      <w:rPr>
        <w:rFonts w:hint="default"/>
        <w:lang w:val="pl-PL" w:eastAsia="en-US" w:bidi="ar-SA"/>
      </w:rPr>
    </w:lvl>
    <w:lvl w:ilvl="3" w:tplc="410CBB08">
      <w:numFmt w:val="bullet"/>
      <w:lvlText w:val="•"/>
      <w:lvlJc w:val="left"/>
      <w:pPr>
        <w:ind w:left="2732" w:hanging="293"/>
      </w:pPr>
      <w:rPr>
        <w:rFonts w:hint="default"/>
        <w:lang w:val="pl-PL" w:eastAsia="en-US" w:bidi="ar-SA"/>
      </w:rPr>
    </w:lvl>
    <w:lvl w:ilvl="4" w:tplc="B5D8CF80">
      <w:numFmt w:val="bullet"/>
      <w:lvlText w:val="•"/>
      <w:lvlJc w:val="left"/>
      <w:pPr>
        <w:ind w:left="3768" w:hanging="293"/>
      </w:pPr>
      <w:rPr>
        <w:rFonts w:hint="default"/>
        <w:lang w:val="pl-PL" w:eastAsia="en-US" w:bidi="ar-SA"/>
      </w:rPr>
    </w:lvl>
    <w:lvl w:ilvl="5" w:tplc="F2E623AC">
      <w:numFmt w:val="bullet"/>
      <w:lvlText w:val="•"/>
      <w:lvlJc w:val="left"/>
      <w:pPr>
        <w:ind w:left="4805" w:hanging="293"/>
      </w:pPr>
      <w:rPr>
        <w:rFonts w:hint="default"/>
        <w:lang w:val="pl-PL" w:eastAsia="en-US" w:bidi="ar-SA"/>
      </w:rPr>
    </w:lvl>
    <w:lvl w:ilvl="6" w:tplc="D88CFECA">
      <w:numFmt w:val="bullet"/>
      <w:lvlText w:val="•"/>
      <w:lvlJc w:val="left"/>
      <w:pPr>
        <w:ind w:left="5841" w:hanging="293"/>
      </w:pPr>
      <w:rPr>
        <w:rFonts w:hint="default"/>
        <w:lang w:val="pl-PL" w:eastAsia="en-US" w:bidi="ar-SA"/>
      </w:rPr>
    </w:lvl>
    <w:lvl w:ilvl="7" w:tplc="346C6596">
      <w:numFmt w:val="bullet"/>
      <w:lvlText w:val="•"/>
      <w:lvlJc w:val="left"/>
      <w:pPr>
        <w:ind w:left="6877" w:hanging="293"/>
      </w:pPr>
      <w:rPr>
        <w:rFonts w:hint="default"/>
        <w:lang w:val="pl-PL" w:eastAsia="en-US" w:bidi="ar-SA"/>
      </w:rPr>
    </w:lvl>
    <w:lvl w:ilvl="8" w:tplc="B8A05190">
      <w:numFmt w:val="bullet"/>
      <w:lvlText w:val="•"/>
      <w:lvlJc w:val="left"/>
      <w:pPr>
        <w:ind w:left="7913" w:hanging="293"/>
      </w:pPr>
      <w:rPr>
        <w:rFonts w:hint="default"/>
        <w:lang w:val="pl-PL" w:eastAsia="en-US" w:bidi="ar-SA"/>
      </w:rPr>
    </w:lvl>
  </w:abstractNum>
  <w:abstractNum w:abstractNumId="8" w15:restartNumberingAfterBreak="0">
    <w:nsid w:val="2B4A76E6"/>
    <w:multiLevelType w:val="hybridMultilevel"/>
    <w:tmpl w:val="298AF12A"/>
    <w:lvl w:ilvl="0" w:tplc="7570B7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E54BB9"/>
    <w:multiLevelType w:val="hybridMultilevel"/>
    <w:tmpl w:val="9C165DF2"/>
    <w:lvl w:ilvl="0" w:tplc="757C72FA">
      <w:start w:val="1"/>
      <w:numFmt w:val="decimal"/>
      <w:lvlText w:val="%1."/>
      <w:lvlJc w:val="left"/>
      <w:pPr>
        <w:ind w:left="516" w:hanging="284"/>
      </w:pPr>
      <w:rPr>
        <w:rFonts w:ascii="Times New Roman" w:eastAsia="Times New Roman" w:hAnsi="Times New Roman" w:cs="Times New Roman" w:hint="default"/>
        <w:b w:val="0"/>
        <w:bCs w:val="0"/>
        <w:i w:val="0"/>
        <w:iCs w:val="0"/>
        <w:spacing w:val="0"/>
        <w:w w:val="95"/>
        <w:sz w:val="22"/>
        <w:szCs w:val="22"/>
        <w:lang w:val="pl-PL" w:eastAsia="en-US" w:bidi="ar-SA"/>
      </w:rPr>
    </w:lvl>
    <w:lvl w:ilvl="1" w:tplc="71CC1818">
      <w:numFmt w:val="bullet"/>
      <w:lvlText w:val="•"/>
      <w:lvlJc w:val="left"/>
      <w:pPr>
        <w:ind w:left="1466" w:hanging="284"/>
      </w:pPr>
      <w:rPr>
        <w:rFonts w:hint="default"/>
        <w:lang w:val="pl-PL" w:eastAsia="en-US" w:bidi="ar-SA"/>
      </w:rPr>
    </w:lvl>
    <w:lvl w:ilvl="2" w:tplc="A9C8D376">
      <w:numFmt w:val="bullet"/>
      <w:lvlText w:val="•"/>
      <w:lvlJc w:val="left"/>
      <w:pPr>
        <w:ind w:left="2413" w:hanging="284"/>
      </w:pPr>
      <w:rPr>
        <w:rFonts w:hint="default"/>
        <w:lang w:val="pl-PL" w:eastAsia="en-US" w:bidi="ar-SA"/>
      </w:rPr>
    </w:lvl>
    <w:lvl w:ilvl="3" w:tplc="E9FE703C">
      <w:numFmt w:val="bullet"/>
      <w:lvlText w:val="•"/>
      <w:lvlJc w:val="left"/>
      <w:pPr>
        <w:ind w:left="3359" w:hanging="284"/>
      </w:pPr>
      <w:rPr>
        <w:rFonts w:hint="default"/>
        <w:lang w:val="pl-PL" w:eastAsia="en-US" w:bidi="ar-SA"/>
      </w:rPr>
    </w:lvl>
    <w:lvl w:ilvl="4" w:tplc="2898AEDA">
      <w:numFmt w:val="bullet"/>
      <w:lvlText w:val="•"/>
      <w:lvlJc w:val="left"/>
      <w:pPr>
        <w:ind w:left="4306" w:hanging="284"/>
      </w:pPr>
      <w:rPr>
        <w:rFonts w:hint="default"/>
        <w:lang w:val="pl-PL" w:eastAsia="en-US" w:bidi="ar-SA"/>
      </w:rPr>
    </w:lvl>
    <w:lvl w:ilvl="5" w:tplc="775202BE">
      <w:numFmt w:val="bullet"/>
      <w:lvlText w:val="•"/>
      <w:lvlJc w:val="left"/>
      <w:pPr>
        <w:ind w:left="5253" w:hanging="284"/>
      </w:pPr>
      <w:rPr>
        <w:rFonts w:hint="default"/>
        <w:lang w:val="pl-PL" w:eastAsia="en-US" w:bidi="ar-SA"/>
      </w:rPr>
    </w:lvl>
    <w:lvl w:ilvl="6" w:tplc="A59499D4">
      <w:numFmt w:val="bullet"/>
      <w:lvlText w:val="•"/>
      <w:lvlJc w:val="left"/>
      <w:pPr>
        <w:ind w:left="6199" w:hanging="284"/>
      </w:pPr>
      <w:rPr>
        <w:rFonts w:hint="default"/>
        <w:lang w:val="pl-PL" w:eastAsia="en-US" w:bidi="ar-SA"/>
      </w:rPr>
    </w:lvl>
    <w:lvl w:ilvl="7" w:tplc="E168164A">
      <w:numFmt w:val="bullet"/>
      <w:lvlText w:val="•"/>
      <w:lvlJc w:val="left"/>
      <w:pPr>
        <w:ind w:left="7146" w:hanging="284"/>
      </w:pPr>
      <w:rPr>
        <w:rFonts w:hint="default"/>
        <w:lang w:val="pl-PL" w:eastAsia="en-US" w:bidi="ar-SA"/>
      </w:rPr>
    </w:lvl>
    <w:lvl w:ilvl="8" w:tplc="8A50AF2A">
      <w:numFmt w:val="bullet"/>
      <w:lvlText w:val="•"/>
      <w:lvlJc w:val="left"/>
      <w:pPr>
        <w:ind w:left="8093" w:hanging="284"/>
      </w:pPr>
      <w:rPr>
        <w:rFonts w:hint="default"/>
        <w:lang w:val="pl-PL" w:eastAsia="en-US" w:bidi="ar-SA"/>
      </w:rPr>
    </w:lvl>
  </w:abstractNum>
  <w:abstractNum w:abstractNumId="10" w15:restartNumberingAfterBreak="0">
    <w:nsid w:val="3D151ED2"/>
    <w:multiLevelType w:val="hybridMultilevel"/>
    <w:tmpl w:val="197E609C"/>
    <w:lvl w:ilvl="0" w:tplc="D3283172">
      <w:start w:val="1"/>
      <w:numFmt w:val="decimal"/>
      <w:lvlText w:val="%1."/>
      <w:lvlJc w:val="left"/>
      <w:pPr>
        <w:ind w:left="51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68203266">
      <w:numFmt w:val="bullet"/>
      <w:lvlText w:val="•"/>
      <w:lvlJc w:val="left"/>
      <w:pPr>
        <w:ind w:left="1466" w:hanging="284"/>
      </w:pPr>
      <w:rPr>
        <w:rFonts w:hint="default"/>
        <w:lang w:val="pl-PL" w:eastAsia="en-US" w:bidi="ar-SA"/>
      </w:rPr>
    </w:lvl>
    <w:lvl w:ilvl="2" w:tplc="C538AF7C">
      <w:numFmt w:val="bullet"/>
      <w:lvlText w:val="•"/>
      <w:lvlJc w:val="left"/>
      <w:pPr>
        <w:ind w:left="2413" w:hanging="284"/>
      </w:pPr>
      <w:rPr>
        <w:rFonts w:hint="default"/>
        <w:lang w:val="pl-PL" w:eastAsia="en-US" w:bidi="ar-SA"/>
      </w:rPr>
    </w:lvl>
    <w:lvl w:ilvl="3" w:tplc="DA3824AA">
      <w:numFmt w:val="bullet"/>
      <w:lvlText w:val="•"/>
      <w:lvlJc w:val="left"/>
      <w:pPr>
        <w:ind w:left="3359" w:hanging="284"/>
      </w:pPr>
      <w:rPr>
        <w:rFonts w:hint="default"/>
        <w:lang w:val="pl-PL" w:eastAsia="en-US" w:bidi="ar-SA"/>
      </w:rPr>
    </w:lvl>
    <w:lvl w:ilvl="4" w:tplc="F1A044FE">
      <w:numFmt w:val="bullet"/>
      <w:lvlText w:val="•"/>
      <w:lvlJc w:val="left"/>
      <w:pPr>
        <w:ind w:left="4306" w:hanging="284"/>
      </w:pPr>
      <w:rPr>
        <w:rFonts w:hint="default"/>
        <w:lang w:val="pl-PL" w:eastAsia="en-US" w:bidi="ar-SA"/>
      </w:rPr>
    </w:lvl>
    <w:lvl w:ilvl="5" w:tplc="2E666C82">
      <w:numFmt w:val="bullet"/>
      <w:lvlText w:val="•"/>
      <w:lvlJc w:val="left"/>
      <w:pPr>
        <w:ind w:left="5253" w:hanging="284"/>
      </w:pPr>
      <w:rPr>
        <w:rFonts w:hint="default"/>
        <w:lang w:val="pl-PL" w:eastAsia="en-US" w:bidi="ar-SA"/>
      </w:rPr>
    </w:lvl>
    <w:lvl w:ilvl="6" w:tplc="10FE2A3A">
      <w:numFmt w:val="bullet"/>
      <w:lvlText w:val="•"/>
      <w:lvlJc w:val="left"/>
      <w:pPr>
        <w:ind w:left="6199" w:hanging="284"/>
      </w:pPr>
      <w:rPr>
        <w:rFonts w:hint="default"/>
        <w:lang w:val="pl-PL" w:eastAsia="en-US" w:bidi="ar-SA"/>
      </w:rPr>
    </w:lvl>
    <w:lvl w:ilvl="7" w:tplc="3C2CB194">
      <w:numFmt w:val="bullet"/>
      <w:lvlText w:val="•"/>
      <w:lvlJc w:val="left"/>
      <w:pPr>
        <w:ind w:left="7146" w:hanging="284"/>
      </w:pPr>
      <w:rPr>
        <w:rFonts w:hint="default"/>
        <w:lang w:val="pl-PL" w:eastAsia="en-US" w:bidi="ar-SA"/>
      </w:rPr>
    </w:lvl>
    <w:lvl w:ilvl="8" w:tplc="21286308">
      <w:numFmt w:val="bullet"/>
      <w:lvlText w:val="•"/>
      <w:lvlJc w:val="left"/>
      <w:pPr>
        <w:ind w:left="8093" w:hanging="284"/>
      </w:pPr>
      <w:rPr>
        <w:rFonts w:hint="default"/>
        <w:lang w:val="pl-PL" w:eastAsia="en-US" w:bidi="ar-SA"/>
      </w:rPr>
    </w:lvl>
  </w:abstractNum>
  <w:abstractNum w:abstractNumId="11" w15:restartNumberingAfterBreak="0">
    <w:nsid w:val="4700092B"/>
    <w:multiLevelType w:val="hybridMultilevel"/>
    <w:tmpl w:val="F08821EC"/>
    <w:lvl w:ilvl="0" w:tplc="AD3C48C6">
      <w:start w:val="1"/>
      <w:numFmt w:val="decimal"/>
      <w:lvlText w:val="%1."/>
      <w:lvlJc w:val="left"/>
      <w:pPr>
        <w:ind w:left="51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32263CA8">
      <w:start w:val="1"/>
      <w:numFmt w:val="lowerLetter"/>
      <w:lvlText w:val="%2)"/>
      <w:lvlJc w:val="left"/>
      <w:pPr>
        <w:ind w:left="492"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622A3D62">
      <w:numFmt w:val="bullet"/>
      <w:lvlText w:val="•"/>
      <w:lvlJc w:val="left"/>
      <w:pPr>
        <w:ind w:left="1571" w:hanging="437"/>
      </w:pPr>
      <w:rPr>
        <w:rFonts w:hint="default"/>
        <w:lang w:val="pl-PL" w:eastAsia="en-US" w:bidi="ar-SA"/>
      </w:rPr>
    </w:lvl>
    <w:lvl w:ilvl="3" w:tplc="2D1608B8">
      <w:numFmt w:val="bullet"/>
      <w:lvlText w:val="•"/>
      <w:lvlJc w:val="left"/>
      <w:pPr>
        <w:ind w:left="2623" w:hanging="437"/>
      </w:pPr>
      <w:rPr>
        <w:rFonts w:hint="default"/>
        <w:lang w:val="pl-PL" w:eastAsia="en-US" w:bidi="ar-SA"/>
      </w:rPr>
    </w:lvl>
    <w:lvl w:ilvl="4" w:tplc="E5EC49D0">
      <w:numFmt w:val="bullet"/>
      <w:lvlText w:val="•"/>
      <w:lvlJc w:val="left"/>
      <w:pPr>
        <w:ind w:left="3675" w:hanging="437"/>
      </w:pPr>
      <w:rPr>
        <w:rFonts w:hint="default"/>
        <w:lang w:val="pl-PL" w:eastAsia="en-US" w:bidi="ar-SA"/>
      </w:rPr>
    </w:lvl>
    <w:lvl w:ilvl="5" w:tplc="2B7EF230">
      <w:numFmt w:val="bullet"/>
      <w:lvlText w:val="•"/>
      <w:lvlJc w:val="left"/>
      <w:pPr>
        <w:ind w:left="4727" w:hanging="437"/>
      </w:pPr>
      <w:rPr>
        <w:rFonts w:hint="default"/>
        <w:lang w:val="pl-PL" w:eastAsia="en-US" w:bidi="ar-SA"/>
      </w:rPr>
    </w:lvl>
    <w:lvl w:ilvl="6" w:tplc="B22E291C">
      <w:numFmt w:val="bullet"/>
      <w:lvlText w:val="•"/>
      <w:lvlJc w:val="left"/>
      <w:pPr>
        <w:ind w:left="5779" w:hanging="437"/>
      </w:pPr>
      <w:rPr>
        <w:rFonts w:hint="default"/>
        <w:lang w:val="pl-PL" w:eastAsia="en-US" w:bidi="ar-SA"/>
      </w:rPr>
    </w:lvl>
    <w:lvl w:ilvl="7" w:tplc="77125144">
      <w:numFmt w:val="bullet"/>
      <w:lvlText w:val="•"/>
      <w:lvlJc w:val="left"/>
      <w:pPr>
        <w:ind w:left="6830" w:hanging="437"/>
      </w:pPr>
      <w:rPr>
        <w:rFonts w:hint="default"/>
        <w:lang w:val="pl-PL" w:eastAsia="en-US" w:bidi="ar-SA"/>
      </w:rPr>
    </w:lvl>
    <w:lvl w:ilvl="8" w:tplc="F1747C2C">
      <w:numFmt w:val="bullet"/>
      <w:lvlText w:val="•"/>
      <w:lvlJc w:val="left"/>
      <w:pPr>
        <w:ind w:left="7882" w:hanging="437"/>
      </w:pPr>
      <w:rPr>
        <w:rFonts w:hint="default"/>
        <w:lang w:val="pl-PL" w:eastAsia="en-US" w:bidi="ar-SA"/>
      </w:rPr>
    </w:lvl>
  </w:abstractNum>
  <w:abstractNum w:abstractNumId="12" w15:restartNumberingAfterBreak="0">
    <w:nsid w:val="4A3E69B1"/>
    <w:multiLevelType w:val="hybridMultilevel"/>
    <w:tmpl w:val="00227880"/>
    <w:lvl w:ilvl="0" w:tplc="29921C52">
      <w:start w:val="1"/>
      <w:numFmt w:val="decimal"/>
      <w:lvlText w:val="%1."/>
      <w:lvlJc w:val="left"/>
      <w:pPr>
        <w:ind w:left="468" w:hanging="361"/>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C7BE7F58">
      <w:start w:val="1"/>
      <w:numFmt w:val="lowerLetter"/>
      <w:lvlText w:val="%2)"/>
      <w:lvlJc w:val="left"/>
      <w:pPr>
        <w:ind w:left="79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2" w:tplc="BE34834C">
      <w:numFmt w:val="bullet"/>
      <w:lvlText w:val="•"/>
      <w:lvlJc w:val="left"/>
      <w:pPr>
        <w:ind w:left="1080" w:hanging="284"/>
      </w:pPr>
      <w:rPr>
        <w:rFonts w:hint="default"/>
        <w:lang w:val="pl-PL" w:eastAsia="en-US" w:bidi="ar-SA"/>
      </w:rPr>
    </w:lvl>
    <w:lvl w:ilvl="3" w:tplc="9628E40E">
      <w:numFmt w:val="bullet"/>
      <w:lvlText w:val="•"/>
      <w:lvlJc w:val="left"/>
      <w:pPr>
        <w:ind w:left="2193" w:hanging="284"/>
      </w:pPr>
      <w:rPr>
        <w:rFonts w:hint="default"/>
        <w:lang w:val="pl-PL" w:eastAsia="en-US" w:bidi="ar-SA"/>
      </w:rPr>
    </w:lvl>
    <w:lvl w:ilvl="4" w:tplc="7F6269F0">
      <w:numFmt w:val="bullet"/>
      <w:lvlText w:val="•"/>
      <w:lvlJc w:val="left"/>
      <w:pPr>
        <w:ind w:left="3306" w:hanging="284"/>
      </w:pPr>
      <w:rPr>
        <w:rFonts w:hint="default"/>
        <w:lang w:val="pl-PL" w:eastAsia="en-US" w:bidi="ar-SA"/>
      </w:rPr>
    </w:lvl>
    <w:lvl w:ilvl="5" w:tplc="753288E0">
      <w:numFmt w:val="bullet"/>
      <w:lvlText w:val="•"/>
      <w:lvlJc w:val="left"/>
      <w:pPr>
        <w:ind w:left="4419" w:hanging="284"/>
      </w:pPr>
      <w:rPr>
        <w:rFonts w:hint="default"/>
        <w:lang w:val="pl-PL" w:eastAsia="en-US" w:bidi="ar-SA"/>
      </w:rPr>
    </w:lvl>
    <w:lvl w:ilvl="6" w:tplc="5E44C326">
      <w:numFmt w:val="bullet"/>
      <w:lvlText w:val="•"/>
      <w:lvlJc w:val="left"/>
      <w:pPr>
        <w:ind w:left="5533" w:hanging="284"/>
      </w:pPr>
      <w:rPr>
        <w:rFonts w:hint="default"/>
        <w:lang w:val="pl-PL" w:eastAsia="en-US" w:bidi="ar-SA"/>
      </w:rPr>
    </w:lvl>
    <w:lvl w:ilvl="7" w:tplc="FAB0EDDE">
      <w:numFmt w:val="bullet"/>
      <w:lvlText w:val="•"/>
      <w:lvlJc w:val="left"/>
      <w:pPr>
        <w:ind w:left="6646" w:hanging="284"/>
      </w:pPr>
      <w:rPr>
        <w:rFonts w:hint="default"/>
        <w:lang w:val="pl-PL" w:eastAsia="en-US" w:bidi="ar-SA"/>
      </w:rPr>
    </w:lvl>
    <w:lvl w:ilvl="8" w:tplc="00028CA6">
      <w:numFmt w:val="bullet"/>
      <w:lvlText w:val="•"/>
      <w:lvlJc w:val="left"/>
      <w:pPr>
        <w:ind w:left="7759" w:hanging="284"/>
      </w:pPr>
      <w:rPr>
        <w:rFonts w:hint="default"/>
        <w:lang w:val="pl-PL" w:eastAsia="en-US" w:bidi="ar-SA"/>
      </w:rPr>
    </w:lvl>
  </w:abstractNum>
  <w:abstractNum w:abstractNumId="13" w15:restartNumberingAfterBreak="0">
    <w:nsid w:val="61D151D8"/>
    <w:multiLevelType w:val="hybridMultilevel"/>
    <w:tmpl w:val="351610E2"/>
    <w:lvl w:ilvl="0" w:tplc="2BBAC944">
      <w:start w:val="3"/>
      <w:numFmt w:val="decimal"/>
      <w:lvlText w:val="%1."/>
      <w:lvlJc w:val="left"/>
      <w:pPr>
        <w:ind w:left="948" w:hanging="442"/>
        <w:jc w:val="right"/>
      </w:pPr>
      <w:rPr>
        <w:rFonts w:ascii="Times New Roman" w:eastAsia="Times New Roman" w:hAnsi="Times New Roman" w:cs="Times New Roman" w:hint="default"/>
        <w:b/>
        <w:bCs/>
        <w:i w:val="0"/>
        <w:iCs w:val="0"/>
        <w:spacing w:val="0"/>
        <w:w w:val="100"/>
        <w:sz w:val="22"/>
        <w:szCs w:val="22"/>
        <w:lang w:val="pl-PL" w:eastAsia="en-US" w:bidi="ar-SA"/>
      </w:rPr>
    </w:lvl>
    <w:lvl w:ilvl="1" w:tplc="CE900D2A">
      <w:numFmt w:val="bullet"/>
      <w:lvlText w:val=""/>
      <w:lvlJc w:val="left"/>
      <w:pPr>
        <w:ind w:left="1651" w:hanging="360"/>
      </w:pPr>
      <w:rPr>
        <w:rFonts w:ascii="Symbol" w:eastAsia="Symbol" w:hAnsi="Symbol" w:cs="Symbol" w:hint="default"/>
        <w:b w:val="0"/>
        <w:bCs w:val="0"/>
        <w:i w:val="0"/>
        <w:iCs w:val="0"/>
        <w:spacing w:val="0"/>
        <w:w w:val="100"/>
        <w:sz w:val="22"/>
        <w:szCs w:val="22"/>
        <w:lang w:val="pl-PL" w:eastAsia="en-US" w:bidi="ar-SA"/>
      </w:rPr>
    </w:lvl>
    <w:lvl w:ilvl="2" w:tplc="4C5CDCF6">
      <w:numFmt w:val="bullet"/>
      <w:lvlText w:val="•"/>
      <w:lvlJc w:val="left"/>
      <w:pPr>
        <w:ind w:left="2585" w:hanging="360"/>
      </w:pPr>
      <w:rPr>
        <w:rFonts w:hint="default"/>
        <w:lang w:val="pl-PL" w:eastAsia="en-US" w:bidi="ar-SA"/>
      </w:rPr>
    </w:lvl>
    <w:lvl w:ilvl="3" w:tplc="781A108E">
      <w:numFmt w:val="bullet"/>
      <w:lvlText w:val="•"/>
      <w:lvlJc w:val="left"/>
      <w:pPr>
        <w:ind w:left="3510" w:hanging="360"/>
      </w:pPr>
      <w:rPr>
        <w:rFonts w:hint="default"/>
        <w:lang w:val="pl-PL" w:eastAsia="en-US" w:bidi="ar-SA"/>
      </w:rPr>
    </w:lvl>
    <w:lvl w:ilvl="4" w:tplc="64D83E50">
      <w:numFmt w:val="bullet"/>
      <w:lvlText w:val="•"/>
      <w:lvlJc w:val="left"/>
      <w:pPr>
        <w:ind w:left="4435" w:hanging="360"/>
      </w:pPr>
      <w:rPr>
        <w:rFonts w:hint="default"/>
        <w:lang w:val="pl-PL" w:eastAsia="en-US" w:bidi="ar-SA"/>
      </w:rPr>
    </w:lvl>
    <w:lvl w:ilvl="5" w:tplc="DC5C737E">
      <w:numFmt w:val="bullet"/>
      <w:lvlText w:val="•"/>
      <w:lvlJc w:val="left"/>
      <w:pPr>
        <w:ind w:left="5360" w:hanging="360"/>
      </w:pPr>
      <w:rPr>
        <w:rFonts w:hint="default"/>
        <w:lang w:val="pl-PL" w:eastAsia="en-US" w:bidi="ar-SA"/>
      </w:rPr>
    </w:lvl>
    <w:lvl w:ilvl="6" w:tplc="4428179A">
      <w:numFmt w:val="bullet"/>
      <w:lvlText w:val="•"/>
      <w:lvlJc w:val="left"/>
      <w:pPr>
        <w:ind w:left="6285" w:hanging="360"/>
      </w:pPr>
      <w:rPr>
        <w:rFonts w:hint="default"/>
        <w:lang w:val="pl-PL" w:eastAsia="en-US" w:bidi="ar-SA"/>
      </w:rPr>
    </w:lvl>
    <w:lvl w:ilvl="7" w:tplc="DECE1B30">
      <w:numFmt w:val="bullet"/>
      <w:lvlText w:val="•"/>
      <w:lvlJc w:val="left"/>
      <w:pPr>
        <w:ind w:left="7210" w:hanging="360"/>
      </w:pPr>
      <w:rPr>
        <w:rFonts w:hint="default"/>
        <w:lang w:val="pl-PL" w:eastAsia="en-US" w:bidi="ar-SA"/>
      </w:rPr>
    </w:lvl>
    <w:lvl w:ilvl="8" w:tplc="7CAC60A4">
      <w:numFmt w:val="bullet"/>
      <w:lvlText w:val="•"/>
      <w:lvlJc w:val="left"/>
      <w:pPr>
        <w:ind w:left="8136" w:hanging="360"/>
      </w:pPr>
      <w:rPr>
        <w:rFonts w:hint="default"/>
        <w:lang w:val="pl-PL" w:eastAsia="en-US" w:bidi="ar-SA"/>
      </w:rPr>
    </w:lvl>
  </w:abstractNum>
  <w:abstractNum w:abstractNumId="14" w15:restartNumberingAfterBreak="0">
    <w:nsid w:val="64916BA6"/>
    <w:multiLevelType w:val="hybridMultilevel"/>
    <w:tmpl w:val="12A6CE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9B103E6"/>
    <w:multiLevelType w:val="hybridMultilevel"/>
    <w:tmpl w:val="675007E8"/>
    <w:lvl w:ilvl="0" w:tplc="C85C1B54">
      <w:start w:val="1"/>
      <w:numFmt w:val="decimal"/>
      <w:lvlText w:val="%1."/>
      <w:lvlJc w:val="left"/>
      <w:pPr>
        <w:ind w:left="516" w:hanging="284"/>
        <w:jc w:val="right"/>
      </w:pPr>
      <w:rPr>
        <w:rFonts w:hint="default"/>
        <w:spacing w:val="0"/>
        <w:w w:val="100"/>
        <w:lang w:val="pl-PL" w:eastAsia="en-US" w:bidi="ar-SA"/>
      </w:rPr>
    </w:lvl>
    <w:lvl w:ilvl="1" w:tplc="BC36E2AC">
      <w:numFmt w:val="bullet"/>
      <w:lvlText w:val="•"/>
      <w:lvlJc w:val="left"/>
      <w:pPr>
        <w:ind w:left="1466" w:hanging="284"/>
      </w:pPr>
      <w:rPr>
        <w:rFonts w:hint="default"/>
        <w:lang w:val="pl-PL" w:eastAsia="en-US" w:bidi="ar-SA"/>
      </w:rPr>
    </w:lvl>
    <w:lvl w:ilvl="2" w:tplc="7608B036">
      <w:numFmt w:val="bullet"/>
      <w:lvlText w:val="•"/>
      <w:lvlJc w:val="left"/>
      <w:pPr>
        <w:ind w:left="2413" w:hanging="284"/>
      </w:pPr>
      <w:rPr>
        <w:rFonts w:hint="default"/>
        <w:lang w:val="pl-PL" w:eastAsia="en-US" w:bidi="ar-SA"/>
      </w:rPr>
    </w:lvl>
    <w:lvl w:ilvl="3" w:tplc="BB403230">
      <w:numFmt w:val="bullet"/>
      <w:lvlText w:val="•"/>
      <w:lvlJc w:val="left"/>
      <w:pPr>
        <w:ind w:left="3359" w:hanging="284"/>
      </w:pPr>
      <w:rPr>
        <w:rFonts w:hint="default"/>
        <w:lang w:val="pl-PL" w:eastAsia="en-US" w:bidi="ar-SA"/>
      </w:rPr>
    </w:lvl>
    <w:lvl w:ilvl="4" w:tplc="A81EF034">
      <w:numFmt w:val="bullet"/>
      <w:lvlText w:val="•"/>
      <w:lvlJc w:val="left"/>
      <w:pPr>
        <w:ind w:left="4306" w:hanging="284"/>
      </w:pPr>
      <w:rPr>
        <w:rFonts w:hint="default"/>
        <w:lang w:val="pl-PL" w:eastAsia="en-US" w:bidi="ar-SA"/>
      </w:rPr>
    </w:lvl>
    <w:lvl w:ilvl="5" w:tplc="B422FE5A">
      <w:numFmt w:val="bullet"/>
      <w:lvlText w:val="•"/>
      <w:lvlJc w:val="left"/>
      <w:pPr>
        <w:ind w:left="5253" w:hanging="284"/>
      </w:pPr>
      <w:rPr>
        <w:rFonts w:hint="default"/>
        <w:lang w:val="pl-PL" w:eastAsia="en-US" w:bidi="ar-SA"/>
      </w:rPr>
    </w:lvl>
    <w:lvl w:ilvl="6" w:tplc="69D8083A">
      <w:numFmt w:val="bullet"/>
      <w:lvlText w:val="•"/>
      <w:lvlJc w:val="left"/>
      <w:pPr>
        <w:ind w:left="6199" w:hanging="284"/>
      </w:pPr>
      <w:rPr>
        <w:rFonts w:hint="default"/>
        <w:lang w:val="pl-PL" w:eastAsia="en-US" w:bidi="ar-SA"/>
      </w:rPr>
    </w:lvl>
    <w:lvl w:ilvl="7" w:tplc="E7787C3C">
      <w:numFmt w:val="bullet"/>
      <w:lvlText w:val="•"/>
      <w:lvlJc w:val="left"/>
      <w:pPr>
        <w:ind w:left="7146" w:hanging="284"/>
      </w:pPr>
      <w:rPr>
        <w:rFonts w:hint="default"/>
        <w:lang w:val="pl-PL" w:eastAsia="en-US" w:bidi="ar-SA"/>
      </w:rPr>
    </w:lvl>
    <w:lvl w:ilvl="8" w:tplc="78E8FC8C">
      <w:numFmt w:val="bullet"/>
      <w:lvlText w:val="•"/>
      <w:lvlJc w:val="left"/>
      <w:pPr>
        <w:ind w:left="8093" w:hanging="284"/>
      </w:pPr>
      <w:rPr>
        <w:rFonts w:hint="default"/>
        <w:lang w:val="pl-PL" w:eastAsia="en-US" w:bidi="ar-SA"/>
      </w:rPr>
    </w:lvl>
  </w:abstractNum>
  <w:abstractNum w:abstractNumId="16" w15:restartNumberingAfterBreak="0">
    <w:nsid w:val="71034BB9"/>
    <w:multiLevelType w:val="hybridMultilevel"/>
    <w:tmpl w:val="EF309AA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4924A2"/>
    <w:multiLevelType w:val="hybridMultilevel"/>
    <w:tmpl w:val="4A724546"/>
    <w:lvl w:ilvl="0" w:tplc="E0FE33FA">
      <w:start w:val="1"/>
      <w:numFmt w:val="decimal"/>
      <w:lvlText w:val="%1."/>
      <w:lvlJc w:val="left"/>
      <w:pPr>
        <w:ind w:left="953" w:hanging="360"/>
        <w:jc w:val="right"/>
      </w:pPr>
      <w:rPr>
        <w:rFonts w:ascii="Times New Roman" w:eastAsia="Times New Roman" w:hAnsi="Times New Roman" w:cs="Times New Roman" w:hint="default"/>
        <w:b/>
        <w:bCs/>
        <w:i w:val="0"/>
        <w:iCs w:val="0"/>
        <w:spacing w:val="0"/>
        <w:w w:val="100"/>
        <w:sz w:val="22"/>
        <w:szCs w:val="22"/>
        <w:lang w:val="pl-PL" w:eastAsia="en-US" w:bidi="ar-SA"/>
      </w:rPr>
    </w:lvl>
    <w:lvl w:ilvl="1" w:tplc="50CE5890">
      <w:numFmt w:val="bullet"/>
      <w:lvlText w:val=""/>
      <w:lvlJc w:val="left"/>
      <w:pPr>
        <w:ind w:left="1651" w:hanging="360"/>
      </w:pPr>
      <w:rPr>
        <w:rFonts w:ascii="Symbol" w:eastAsia="Symbol" w:hAnsi="Symbol" w:cs="Symbol" w:hint="default"/>
        <w:b w:val="0"/>
        <w:bCs w:val="0"/>
        <w:i w:val="0"/>
        <w:iCs w:val="0"/>
        <w:spacing w:val="0"/>
        <w:w w:val="100"/>
        <w:sz w:val="22"/>
        <w:szCs w:val="22"/>
        <w:lang w:val="pl-PL" w:eastAsia="en-US" w:bidi="ar-SA"/>
      </w:rPr>
    </w:lvl>
    <w:lvl w:ilvl="2" w:tplc="0B0C3938">
      <w:numFmt w:val="bullet"/>
      <w:lvlText w:val="•"/>
      <w:lvlJc w:val="left"/>
      <w:pPr>
        <w:ind w:left="2585" w:hanging="360"/>
      </w:pPr>
      <w:rPr>
        <w:rFonts w:hint="default"/>
        <w:lang w:val="pl-PL" w:eastAsia="en-US" w:bidi="ar-SA"/>
      </w:rPr>
    </w:lvl>
    <w:lvl w:ilvl="3" w:tplc="9E76AD4C">
      <w:numFmt w:val="bullet"/>
      <w:lvlText w:val="•"/>
      <w:lvlJc w:val="left"/>
      <w:pPr>
        <w:ind w:left="3510" w:hanging="360"/>
      </w:pPr>
      <w:rPr>
        <w:rFonts w:hint="default"/>
        <w:lang w:val="pl-PL" w:eastAsia="en-US" w:bidi="ar-SA"/>
      </w:rPr>
    </w:lvl>
    <w:lvl w:ilvl="4" w:tplc="A734E026">
      <w:numFmt w:val="bullet"/>
      <w:lvlText w:val="•"/>
      <w:lvlJc w:val="left"/>
      <w:pPr>
        <w:ind w:left="4435" w:hanging="360"/>
      </w:pPr>
      <w:rPr>
        <w:rFonts w:hint="default"/>
        <w:lang w:val="pl-PL" w:eastAsia="en-US" w:bidi="ar-SA"/>
      </w:rPr>
    </w:lvl>
    <w:lvl w:ilvl="5" w:tplc="A6080D5E">
      <w:numFmt w:val="bullet"/>
      <w:lvlText w:val="•"/>
      <w:lvlJc w:val="left"/>
      <w:pPr>
        <w:ind w:left="5360" w:hanging="360"/>
      </w:pPr>
      <w:rPr>
        <w:rFonts w:hint="default"/>
        <w:lang w:val="pl-PL" w:eastAsia="en-US" w:bidi="ar-SA"/>
      </w:rPr>
    </w:lvl>
    <w:lvl w:ilvl="6" w:tplc="2250CB0E">
      <w:numFmt w:val="bullet"/>
      <w:lvlText w:val="•"/>
      <w:lvlJc w:val="left"/>
      <w:pPr>
        <w:ind w:left="6285" w:hanging="360"/>
      </w:pPr>
      <w:rPr>
        <w:rFonts w:hint="default"/>
        <w:lang w:val="pl-PL" w:eastAsia="en-US" w:bidi="ar-SA"/>
      </w:rPr>
    </w:lvl>
    <w:lvl w:ilvl="7" w:tplc="65DE7CB8">
      <w:numFmt w:val="bullet"/>
      <w:lvlText w:val="•"/>
      <w:lvlJc w:val="left"/>
      <w:pPr>
        <w:ind w:left="7210" w:hanging="360"/>
      </w:pPr>
      <w:rPr>
        <w:rFonts w:hint="default"/>
        <w:lang w:val="pl-PL" w:eastAsia="en-US" w:bidi="ar-SA"/>
      </w:rPr>
    </w:lvl>
    <w:lvl w:ilvl="8" w:tplc="3A4841A6">
      <w:numFmt w:val="bullet"/>
      <w:lvlText w:val="•"/>
      <w:lvlJc w:val="left"/>
      <w:pPr>
        <w:ind w:left="8136" w:hanging="360"/>
      </w:pPr>
      <w:rPr>
        <w:rFonts w:hint="default"/>
        <w:lang w:val="pl-PL" w:eastAsia="en-US" w:bidi="ar-SA"/>
      </w:rPr>
    </w:lvl>
  </w:abstractNum>
  <w:abstractNum w:abstractNumId="18" w15:restartNumberingAfterBreak="0">
    <w:nsid w:val="77DE58C3"/>
    <w:multiLevelType w:val="hybridMultilevel"/>
    <w:tmpl w:val="0F708966"/>
    <w:lvl w:ilvl="0" w:tplc="A316EA88">
      <w:start w:val="1"/>
      <w:numFmt w:val="decimal"/>
      <w:lvlText w:val="%1."/>
      <w:lvlJc w:val="left"/>
      <w:pPr>
        <w:ind w:left="516" w:hanging="361"/>
      </w:pPr>
      <w:rPr>
        <w:rFonts w:ascii="Times New Roman" w:eastAsia="Times New Roman" w:hAnsi="Times New Roman" w:cs="Times New Roman" w:hint="default"/>
        <w:b w:val="0"/>
        <w:bCs w:val="0"/>
        <w:i w:val="0"/>
        <w:iCs w:val="0"/>
        <w:spacing w:val="0"/>
        <w:w w:val="100"/>
        <w:sz w:val="22"/>
        <w:szCs w:val="22"/>
        <w:lang w:val="pl-PL" w:eastAsia="en-US" w:bidi="ar-SA"/>
      </w:rPr>
    </w:lvl>
    <w:lvl w:ilvl="1" w:tplc="F426F380">
      <w:start w:val="1"/>
      <w:numFmt w:val="decimal"/>
      <w:lvlText w:val="%2)"/>
      <w:lvlJc w:val="left"/>
      <w:pPr>
        <w:ind w:left="756"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2" w:tplc="0E308CB0">
      <w:numFmt w:val="bullet"/>
      <w:lvlText w:val="•"/>
      <w:lvlJc w:val="left"/>
      <w:pPr>
        <w:ind w:left="1785" w:hanging="240"/>
      </w:pPr>
      <w:rPr>
        <w:rFonts w:hint="default"/>
        <w:lang w:val="pl-PL" w:eastAsia="en-US" w:bidi="ar-SA"/>
      </w:rPr>
    </w:lvl>
    <w:lvl w:ilvl="3" w:tplc="B9F4385C">
      <w:numFmt w:val="bullet"/>
      <w:lvlText w:val="•"/>
      <w:lvlJc w:val="left"/>
      <w:pPr>
        <w:ind w:left="2810" w:hanging="240"/>
      </w:pPr>
      <w:rPr>
        <w:rFonts w:hint="default"/>
        <w:lang w:val="pl-PL" w:eastAsia="en-US" w:bidi="ar-SA"/>
      </w:rPr>
    </w:lvl>
    <w:lvl w:ilvl="4" w:tplc="84949932">
      <w:numFmt w:val="bullet"/>
      <w:lvlText w:val="•"/>
      <w:lvlJc w:val="left"/>
      <w:pPr>
        <w:ind w:left="3835" w:hanging="240"/>
      </w:pPr>
      <w:rPr>
        <w:rFonts w:hint="default"/>
        <w:lang w:val="pl-PL" w:eastAsia="en-US" w:bidi="ar-SA"/>
      </w:rPr>
    </w:lvl>
    <w:lvl w:ilvl="5" w:tplc="A59242B8">
      <w:numFmt w:val="bullet"/>
      <w:lvlText w:val="•"/>
      <w:lvlJc w:val="left"/>
      <w:pPr>
        <w:ind w:left="4860" w:hanging="240"/>
      </w:pPr>
      <w:rPr>
        <w:rFonts w:hint="default"/>
        <w:lang w:val="pl-PL" w:eastAsia="en-US" w:bidi="ar-SA"/>
      </w:rPr>
    </w:lvl>
    <w:lvl w:ilvl="6" w:tplc="D8D627FC">
      <w:numFmt w:val="bullet"/>
      <w:lvlText w:val="•"/>
      <w:lvlJc w:val="left"/>
      <w:pPr>
        <w:ind w:left="5885" w:hanging="240"/>
      </w:pPr>
      <w:rPr>
        <w:rFonts w:hint="default"/>
        <w:lang w:val="pl-PL" w:eastAsia="en-US" w:bidi="ar-SA"/>
      </w:rPr>
    </w:lvl>
    <w:lvl w:ilvl="7" w:tplc="43D0FD48">
      <w:numFmt w:val="bullet"/>
      <w:lvlText w:val="•"/>
      <w:lvlJc w:val="left"/>
      <w:pPr>
        <w:ind w:left="6910" w:hanging="240"/>
      </w:pPr>
      <w:rPr>
        <w:rFonts w:hint="default"/>
        <w:lang w:val="pl-PL" w:eastAsia="en-US" w:bidi="ar-SA"/>
      </w:rPr>
    </w:lvl>
    <w:lvl w:ilvl="8" w:tplc="3BA482EA">
      <w:numFmt w:val="bullet"/>
      <w:lvlText w:val="•"/>
      <w:lvlJc w:val="left"/>
      <w:pPr>
        <w:ind w:left="7936" w:hanging="240"/>
      </w:pPr>
      <w:rPr>
        <w:rFonts w:hint="default"/>
        <w:lang w:val="pl-PL" w:eastAsia="en-US" w:bidi="ar-SA"/>
      </w:rPr>
    </w:lvl>
  </w:abstractNum>
  <w:num w:numId="1" w16cid:durableId="673385452">
    <w:abstractNumId w:val="13"/>
  </w:num>
  <w:num w:numId="2" w16cid:durableId="688412532">
    <w:abstractNumId w:val="17"/>
  </w:num>
  <w:num w:numId="3" w16cid:durableId="320932334">
    <w:abstractNumId w:val="18"/>
  </w:num>
  <w:num w:numId="4" w16cid:durableId="455216936">
    <w:abstractNumId w:val="15"/>
  </w:num>
  <w:num w:numId="5" w16cid:durableId="270476014">
    <w:abstractNumId w:val="1"/>
  </w:num>
  <w:num w:numId="6" w16cid:durableId="309600491">
    <w:abstractNumId w:val="2"/>
  </w:num>
  <w:num w:numId="7" w16cid:durableId="994186888">
    <w:abstractNumId w:val="7"/>
  </w:num>
  <w:num w:numId="8" w16cid:durableId="1622759430">
    <w:abstractNumId w:val="9"/>
  </w:num>
  <w:num w:numId="9" w16cid:durableId="631137245">
    <w:abstractNumId w:val="12"/>
  </w:num>
  <w:num w:numId="10" w16cid:durableId="1620641435">
    <w:abstractNumId w:val="6"/>
  </w:num>
  <w:num w:numId="11" w16cid:durableId="1360736617">
    <w:abstractNumId w:val="4"/>
  </w:num>
  <w:num w:numId="12" w16cid:durableId="837230032">
    <w:abstractNumId w:val="11"/>
  </w:num>
  <w:num w:numId="13" w16cid:durableId="2092118607">
    <w:abstractNumId w:val="3"/>
  </w:num>
  <w:num w:numId="14" w16cid:durableId="584920725">
    <w:abstractNumId w:val="10"/>
  </w:num>
  <w:num w:numId="15" w16cid:durableId="120195176">
    <w:abstractNumId w:val="8"/>
  </w:num>
  <w:num w:numId="16" w16cid:durableId="737098075">
    <w:abstractNumId w:val="16"/>
  </w:num>
  <w:num w:numId="17" w16cid:durableId="146897285">
    <w:abstractNumId w:val="14"/>
  </w:num>
  <w:num w:numId="18" w16cid:durableId="1028144971">
    <w:abstractNumId w:val="5"/>
  </w:num>
  <w:num w:numId="19" w16cid:durableId="8004237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eta Wagner">
    <w15:presenceInfo w15:providerId="AD" w15:userId="S-1-5-21-3637070172-1311007386-1884367949-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D65"/>
    <w:rsid w:val="0017400C"/>
    <w:rsid w:val="001D5BC0"/>
    <w:rsid w:val="00277220"/>
    <w:rsid w:val="00283D22"/>
    <w:rsid w:val="002E4D58"/>
    <w:rsid w:val="00316BD3"/>
    <w:rsid w:val="003420DD"/>
    <w:rsid w:val="003B0B0B"/>
    <w:rsid w:val="003D2D0F"/>
    <w:rsid w:val="0041596A"/>
    <w:rsid w:val="00440915"/>
    <w:rsid w:val="00470662"/>
    <w:rsid w:val="00527FB6"/>
    <w:rsid w:val="005E7C2F"/>
    <w:rsid w:val="006417C2"/>
    <w:rsid w:val="0068327B"/>
    <w:rsid w:val="006C699B"/>
    <w:rsid w:val="00731567"/>
    <w:rsid w:val="007B6AFE"/>
    <w:rsid w:val="008405CD"/>
    <w:rsid w:val="00882052"/>
    <w:rsid w:val="008A5BCB"/>
    <w:rsid w:val="008F63A6"/>
    <w:rsid w:val="00947628"/>
    <w:rsid w:val="009A03B9"/>
    <w:rsid w:val="009D6DD8"/>
    <w:rsid w:val="00AA1993"/>
    <w:rsid w:val="00AE7C3A"/>
    <w:rsid w:val="00B1520D"/>
    <w:rsid w:val="00B25DC3"/>
    <w:rsid w:val="00B51797"/>
    <w:rsid w:val="00BE7B0D"/>
    <w:rsid w:val="00C46FB1"/>
    <w:rsid w:val="00CE20D3"/>
    <w:rsid w:val="00CE6670"/>
    <w:rsid w:val="00D06C29"/>
    <w:rsid w:val="00D47EFE"/>
    <w:rsid w:val="00D83F03"/>
    <w:rsid w:val="00E2510F"/>
    <w:rsid w:val="00E67325"/>
    <w:rsid w:val="00E71EE2"/>
    <w:rsid w:val="00EC676D"/>
    <w:rsid w:val="00FA091D"/>
    <w:rsid w:val="00FC4D65"/>
    <w:rsid w:val="00FD6479"/>
    <w:rsid w:val="00FE0E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A6D30"/>
  <w15:docId w15:val="{2DD73856-A7BD-485A-936D-669C85C4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26"/>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16"/>
      <w:jc w:val="both"/>
    </w:pPr>
  </w:style>
  <w:style w:type="paragraph" w:styleId="Akapitzlist">
    <w:name w:val="List Paragraph"/>
    <w:aliases w:val="Wypunktowanie"/>
    <w:basedOn w:val="Normalny"/>
    <w:link w:val="AkapitzlistZnak"/>
    <w:uiPriority w:val="34"/>
    <w:qFormat/>
    <w:pPr>
      <w:ind w:left="516"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AA1993"/>
    <w:pPr>
      <w:tabs>
        <w:tab w:val="center" w:pos="4536"/>
        <w:tab w:val="right" w:pos="9072"/>
      </w:tabs>
    </w:pPr>
  </w:style>
  <w:style w:type="character" w:customStyle="1" w:styleId="NagwekZnak">
    <w:name w:val="Nagłówek Znak"/>
    <w:basedOn w:val="Domylnaczcionkaakapitu"/>
    <w:link w:val="Nagwek"/>
    <w:uiPriority w:val="99"/>
    <w:rsid w:val="00AA1993"/>
    <w:rPr>
      <w:rFonts w:ascii="Times New Roman" w:eastAsia="Times New Roman" w:hAnsi="Times New Roman" w:cs="Times New Roman"/>
      <w:lang w:val="pl-PL"/>
    </w:rPr>
  </w:style>
  <w:style w:type="paragraph" w:styleId="Stopka">
    <w:name w:val="footer"/>
    <w:basedOn w:val="Normalny"/>
    <w:link w:val="StopkaZnak"/>
    <w:uiPriority w:val="99"/>
    <w:unhideWhenUsed/>
    <w:rsid w:val="00AA1993"/>
    <w:pPr>
      <w:tabs>
        <w:tab w:val="center" w:pos="4536"/>
        <w:tab w:val="right" w:pos="9072"/>
      </w:tabs>
    </w:pPr>
  </w:style>
  <w:style w:type="character" w:customStyle="1" w:styleId="StopkaZnak">
    <w:name w:val="Stopka Znak"/>
    <w:basedOn w:val="Domylnaczcionkaakapitu"/>
    <w:link w:val="Stopka"/>
    <w:uiPriority w:val="99"/>
    <w:rsid w:val="00AA1993"/>
    <w:rPr>
      <w:rFonts w:ascii="Times New Roman" w:eastAsia="Times New Roman" w:hAnsi="Times New Roman" w:cs="Times New Roman"/>
      <w:lang w:val="pl-PL"/>
    </w:rPr>
  </w:style>
  <w:style w:type="character" w:customStyle="1" w:styleId="AkapitzlistZnak">
    <w:name w:val="Akapit z listą Znak"/>
    <w:aliases w:val="Wypunktowanie Znak"/>
    <w:link w:val="Akapitzlist"/>
    <w:uiPriority w:val="34"/>
    <w:locked/>
    <w:rsid w:val="00AA1993"/>
    <w:rPr>
      <w:rFonts w:ascii="Times New Roman" w:eastAsia="Times New Roman" w:hAnsi="Times New Roman" w:cs="Times New Roman"/>
      <w:lang w:val="pl-PL"/>
    </w:rPr>
  </w:style>
  <w:style w:type="character" w:styleId="Hipercze">
    <w:name w:val="Hyperlink"/>
    <w:basedOn w:val="Domylnaczcionkaakapitu"/>
    <w:uiPriority w:val="99"/>
    <w:semiHidden/>
    <w:unhideWhenUsed/>
    <w:rsid w:val="00AA1993"/>
    <w:rPr>
      <w:color w:val="0000FF"/>
      <w:u w:val="single"/>
    </w:rPr>
  </w:style>
  <w:style w:type="character" w:styleId="Odwoaniedokomentarza">
    <w:name w:val="annotation reference"/>
    <w:rsid w:val="00AA1993"/>
    <w:rPr>
      <w:sz w:val="16"/>
      <w:szCs w:val="16"/>
    </w:rPr>
  </w:style>
  <w:style w:type="paragraph" w:styleId="Tekstkomentarza">
    <w:name w:val="annotation text"/>
    <w:basedOn w:val="Normalny"/>
    <w:link w:val="TekstkomentarzaZnak"/>
    <w:rsid w:val="00AA1993"/>
    <w:pPr>
      <w:widowControl/>
      <w:autoSpaceDE/>
      <w:autoSpaceDN/>
    </w:pPr>
    <w:rPr>
      <w:sz w:val="20"/>
      <w:szCs w:val="20"/>
      <w:lang w:eastAsia="pl-PL"/>
    </w:rPr>
  </w:style>
  <w:style w:type="character" w:customStyle="1" w:styleId="TekstkomentarzaZnak">
    <w:name w:val="Tekst komentarza Znak"/>
    <w:basedOn w:val="Domylnaczcionkaakapitu"/>
    <w:link w:val="Tekstkomentarza"/>
    <w:rsid w:val="00AA1993"/>
    <w:rPr>
      <w:rFonts w:ascii="Times New Roman" w:eastAsia="Times New Roman" w:hAnsi="Times New Roman" w:cs="Times New Roman"/>
      <w:sz w:val="20"/>
      <w:szCs w:val="20"/>
      <w:lang w:val="pl-PL" w:eastAsia="pl-PL"/>
    </w:rPr>
  </w:style>
  <w:style w:type="paragraph" w:styleId="Tekstdymka">
    <w:name w:val="Balloon Text"/>
    <w:basedOn w:val="Normalny"/>
    <w:link w:val="TekstdymkaZnak"/>
    <w:uiPriority w:val="99"/>
    <w:semiHidden/>
    <w:unhideWhenUsed/>
    <w:rsid w:val="00AA1993"/>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993"/>
    <w:rPr>
      <w:rFonts w:ascii="Segoe UI" w:eastAsia="Times New Roman" w:hAnsi="Segoe UI" w:cs="Segoe UI"/>
      <w:sz w:val="18"/>
      <w:szCs w:val="18"/>
      <w:lang w:val="pl-PL"/>
    </w:rPr>
  </w:style>
  <w:style w:type="paragraph" w:styleId="Tematkomentarza">
    <w:name w:val="annotation subject"/>
    <w:basedOn w:val="Tekstkomentarza"/>
    <w:next w:val="Tekstkomentarza"/>
    <w:link w:val="TematkomentarzaZnak"/>
    <w:uiPriority w:val="99"/>
    <w:semiHidden/>
    <w:unhideWhenUsed/>
    <w:rsid w:val="00B51797"/>
    <w:pPr>
      <w:widowControl w:val="0"/>
      <w:autoSpaceDE w:val="0"/>
      <w:autoSpaceDN w:val="0"/>
    </w:pPr>
    <w:rPr>
      <w:b/>
      <w:bCs/>
      <w:lang w:eastAsia="en-US"/>
    </w:rPr>
  </w:style>
  <w:style w:type="character" w:customStyle="1" w:styleId="TematkomentarzaZnak">
    <w:name w:val="Temat komentarza Znak"/>
    <w:basedOn w:val="TekstkomentarzaZnak"/>
    <w:link w:val="Tematkomentarza"/>
    <w:uiPriority w:val="99"/>
    <w:semiHidden/>
    <w:rsid w:val="00B51797"/>
    <w:rPr>
      <w:rFonts w:ascii="Times New Roman" w:eastAsia="Times New Roman" w:hAnsi="Times New Roman" w:cs="Times New Roman"/>
      <w:b/>
      <w:bCs/>
      <w:sz w:val="20"/>
      <w:szCs w:val="20"/>
      <w:lang w:val="pl-PL" w:eastAsia="pl-PL"/>
    </w:rPr>
  </w:style>
  <w:style w:type="paragraph" w:styleId="Poprawka">
    <w:name w:val="Revision"/>
    <w:hidden/>
    <w:uiPriority w:val="99"/>
    <w:semiHidden/>
    <w:rsid w:val="001D5BC0"/>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atki.gov.pl/wykaz-podatnikow-vat-wyszukiwark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kretariat@zpow.waw.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59CB5-33C2-4CF6-B2D9-B22C4904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3644</Words>
  <Characters>21865</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SWZ WZÓR</vt:lpstr>
    </vt:vector>
  </TitlesOfParts>
  <Company>Windows User</Company>
  <LinksUpToDate>false</LinksUpToDate>
  <CharactersWithSpaces>25459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FSUSR</dc:creator>
  <cp:lastModifiedBy>Aneta Wagner</cp:lastModifiedBy>
  <cp:revision>2</cp:revision>
  <dcterms:created xsi:type="dcterms:W3CDTF">2024-10-30T14:02:00Z</dcterms:created>
  <dcterms:modified xsi:type="dcterms:W3CDTF">2024-10-30T14:02:00Z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2021-10-13T00:00:00Z</vt:filetime>
  </property>
  <property fmtid="{D5CDD505-2E9C-101B-9397-08002B2CF9AE}" pid="3" name="Creator">
    <vt:lpwstr>Microsoft® Word dla Microsoft 365</vt:lpwstr>
  </property>
  <property fmtid="{D5CDD505-2E9C-101B-9397-08002B2CF9AE}" pid="4" name="LastSaved">
    <vt:filetime>2024-08-05T00:00:00Z</vt:filetime>
  </property>
  <property fmtid="{D5CDD505-2E9C-101B-9397-08002B2CF9AE}" pid="5" name="Producer">
    <vt:lpwstr>Microsoft® Word dla Microsoft 365</vt:lpwstr>
  </property>
</Properties>
</file>